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3491BC21"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1E4484">
              <w:rPr>
                <w:b w:val="0"/>
                <w:sz w:val="20"/>
              </w:rPr>
              <w:t>25</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636A7" w:rsidRDefault="00A636A7">
                            <w:pPr>
                              <w:pStyle w:val="T1"/>
                              <w:spacing w:after="120"/>
                            </w:pPr>
                            <w:r>
                              <w:t>Abstract</w:t>
                            </w:r>
                          </w:p>
                          <w:p w14:paraId="30292F72" w14:textId="2D206B0C" w:rsidR="00A636A7" w:rsidRDefault="00A636A7">
                            <w:pPr>
                              <w:jc w:val="both"/>
                            </w:pPr>
                            <w:r>
                              <w:t>This document contains a table with the spec text volunteers and status updates for TGbe D0.1.</w:t>
                            </w:r>
                          </w:p>
                          <w:p w14:paraId="370DF1EB" w14:textId="77777777" w:rsidR="00A636A7" w:rsidRDefault="00A636A7">
                            <w:pPr>
                              <w:jc w:val="both"/>
                            </w:pPr>
                          </w:p>
                          <w:p w14:paraId="2E83F19A" w14:textId="16D85E04" w:rsidR="00A636A7" w:rsidRDefault="00A636A7" w:rsidP="00935D59">
                            <w:pPr>
                              <w:jc w:val="both"/>
                            </w:pPr>
                          </w:p>
                          <w:p w14:paraId="059B745B" w14:textId="37CB83AD" w:rsidR="00A636A7" w:rsidRDefault="00A636A7" w:rsidP="00935D59">
                            <w:pPr>
                              <w:jc w:val="both"/>
                            </w:pPr>
                          </w:p>
                          <w:p w14:paraId="15875BAB" w14:textId="04D45E1B" w:rsidR="00A636A7" w:rsidRDefault="00A636A7" w:rsidP="00935D59">
                            <w:pPr>
                              <w:jc w:val="both"/>
                            </w:pPr>
                          </w:p>
                          <w:p w14:paraId="622AE103" w14:textId="22071A91" w:rsidR="00A636A7" w:rsidRDefault="00A636A7" w:rsidP="00935D59">
                            <w:pPr>
                              <w:jc w:val="both"/>
                            </w:pPr>
                          </w:p>
                          <w:p w14:paraId="0592E46D" w14:textId="6F51E277" w:rsidR="00A636A7" w:rsidRDefault="00A636A7" w:rsidP="00935D59">
                            <w:pPr>
                              <w:jc w:val="both"/>
                            </w:pPr>
                          </w:p>
                          <w:p w14:paraId="3369EA44" w14:textId="014CF013" w:rsidR="00A636A7" w:rsidRDefault="00A636A7" w:rsidP="00935D59">
                            <w:pPr>
                              <w:jc w:val="both"/>
                            </w:pPr>
                          </w:p>
                          <w:p w14:paraId="7FA2B34F" w14:textId="1FC5D690" w:rsidR="00A636A7" w:rsidRDefault="00A636A7" w:rsidP="00935D59">
                            <w:pPr>
                              <w:jc w:val="both"/>
                            </w:pPr>
                          </w:p>
                          <w:p w14:paraId="03C510E2" w14:textId="3A2554EA" w:rsidR="00A636A7" w:rsidRDefault="00A636A7" w:rsidP="00935D59">
                            <w:pPr>
                              <w:jc w:val="both"/>
                            </w:pPr>
                          </w:p>
                          <w:p w14:paraId="4537724B" w14:textId="7B28868D" w:rsidR="00A636A7" w:rsidRDefault="00A636A7" w:rsidP="00935D59">
                            <w:pPr>
                              <w:jc w:val="both"/>
                            </w:pPr>
                          </w:p>
                          <w:p w14:paraId="5CBED139" w14:textId="1F6D573E" w:rsidR="00A636A7" w:rsidRDefault="00A636A7" w:rsidP="00935D59">
                            <w:pPr>
                              <w:jc w:val="both"/>
                            </w:pPr>
                          </w:p>
                          <w:p w14:paraId="40B8AFB4" w14:textId="08395F7D" w:rsidR="00A636A7" w:rsidRDefault="00A636A7" w:rsidP="00935D59">
                            <w:pPr>
                              <w:jc w:val="both"/>
                            </w:pPr>
                          </w:p>
                          <w:p w14:paraId="1C1102BF" w14:textId="53A3260A" w:rsidR="00A636A7" w:rsidRDefault="00A636A7" w:rsidP="00935D59">
                            <w:pPr>
                              <w:jc w:val="both"/>
                            </w:pPr>
                          </w:p>
                          <w:p w14:paraId="34F72081" w14:textId="07A6CAA9" w:rsidR="00A636A7" w:rsidRDefault="00A636A7" w:rsidP="00935D59">
                            <w:pPr>
                              <w:jc w:val="both"/>
                            </w:pPr>
                          </w:p>
                          <w:p w14:paraId="24B9680C" w14:textId="77D9661A" w:rsidR="00A636A7" w:rsidRDefault="00A636A7" w:rsidP="00935D59">
                            <w:pPr>
                              <w:jc w:val="both"/>
                            </w:pPr>
                          </w:p>
                          <w:p w14:paraId="6A2EFA2A" w14:textId="27400DE0" w:rsidR="00A636A7" w:rsidRDefault="00A636A7" w:rsidP="00935D59">
                            <w:pPr>
                              <w:jc w:val="both"/>
                            </w:pPr>
                          </w:p>
                          <w:p w14:paraId="5F612470" w14:textId="2CBFC344" w:rsidR="00A636A7" w:rsidRDefault="00A636A7" w:rsidP="00935D59">
                            <w:pPr>
                              <w:jc w:val="both"/>
                            </w:pPr>
                          </w:p>
                          <w:p w14:paraId="53B2D4BB" w14:textId="0E97D949" w:rsidR="00A636A7" w:rsidRDefault="00A636A7" w:rsidP="00935D59">
                            <w:pPr>
                              <w:jc w:val="both"/>
                            </w:pPr>
                          </w:p>
                          <w:p w14:paraId="727786B4" w14:textId="6E77A8A4" w:rsidR="00A636A7" w:rsidRDefault="00A636A7" w:rsidP="00935D59">
                            <w:pPr>
                              <w:jc w:val="both"/>
                            </w:pPr>
                          </w:p>
                          <w:p w14:paraId="7F8D8227" w14:textId="72C705A1" w:rsidR="00A636A7" w:rsidRDefault="00A636A7" w:rsidP="00935D59">
                            <w:pPr>
                              <w:jc w:val="both"/>
                            </w:pPr>
                          </w:p>
                          <w:p w14:paraId="582FEE3E" w14:textId="41D3AAFF" w:rsidR="00A636A7" w:rsidRDefault="00A636A7" w:rsidP="00935D59">
                            <w:pPr>
                              <w:jc w:val="both"/>
                            </w:pPr>
                          </w:p>
                          <w:p w14:paraId="7053D6BE" w14:textId="5B623C9F" w:rsidR="00A636A7" w:rsidRDefault="00A636A7" w:rsidP="00935D59">
                            <w:pPr>
                              <w:jc w:val="both"/>
                            </w:pPr>
                          </w:p>
                          <w:p w14:paraId="62BC7481" w14:textId="72CE6369" w:rsidR="00A636A7" w:rsidRDefault="00A636A7" w:rsidP="00935D59">
                            <w:pPr>
                              <w:jc w:val="both"/>
                            </w:pPr>
                          </w:p>
                          <w:p w14:paraId="72C89838" w14:textId="14849DE6" w:rsidR="00A636A7" w:rsidRDefault="00A636A7" w:rsidP="00935D59">
                            <w:pPr>
                              <w:jc w:val="both"/>
                            </w:pPr>
                          </w:p>
                          <w:p w14:paraId="3EAA3647" w14:textId="22F124B3" w:rsidR="00A636A7" w:rsidRDefault="00A636A7" w:rsidP="00935D59">
                            <w:pPr>
                              <w:jc w:val="both"/>
                            </w:pPr>
                          </w:p>
                          <w:p w14:paraId="1819B7E1" w14:textId="2DAFE5D7" w:rsidR="00A636A7" w:rsidRDefault="00A636A7" w:rsidP="00935D59">
                            <w:pPr>
                              <w:jc w:val="both"/>
                            </w:pPr>
                          </w:p>
                          <w:p w14:paraId="50113E4C" w14:textId="408FD79B" w:rsidR="00A636A7" w:rsidRDefault="00A636A7" w:rsidP="00935D59">
                            <w:pPr>
                              <w:jc w:val="both"/>
                            </w:pPr>
                          </w:p>
                          <w:p w14:paraId="694F21A9" w14:textId="1BCB2DC2" w:rsidR="00A636A7" w:rsidRDefault="00A636A7" w:rsidP="00935D59">
                            <w:pPr>
                              <w:jc w:val="both"/>
                            </w:pPr>
                          </w:p>
                          <w:p w14:paraId="5CA72B64" w14:textId="143872D9" w:rsidR="00A636A7" w:rsidRDefault="00A636A7" w:rsidP="00935D59">
                            <w:pPr>
                              <w:jc w:val="both"/>
                            </w:pPr>
                          </w:p>
                          <w:p w14:paraId="549AA84D" w14:textId="77777777" w:rsidR="00A636A7" w:rsidRPr="00935D59" w:rsidRDefault="00A636A7"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A636A7" w:rsidRDefault="00A636A7">
                      <w:pPr>
                        <w:pStyle w:val="T1"/>
                        <w:spacing w:after="120"/>
                      </w:pPr>
                      <w:r>
                        <w:t>Abstract</w:t>
                      </w:r>
                    </w:p>
                    <w:p w14:paraId="30292F72" w14:textId="2D206B0C" w:rsidR="00A636A7" w:rsidRDefault="00A636A7">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A636A7" w:rsidRDefault="00A636A7">
                      <w:pPr>
                        <w:jc w:val="both"/>
                      </w:pPr>
                    </w:p>
                    <w:p w14:paraId="2E83F19A" w14:textId="16D85E04" w:rsidR="00A636A7" w:rsidRDefault="00A636A7" w:rsidP="00935D59">
                      <w:pPr>
                        <w:jc w:val="both"/>
                      </w:pPr>
                    </w:p>
                    <w:p w14:paraId="059B745B" w14:textId="37CB83AD" w:rsidR="00A636A7" w:rsidRDefault="00A636A7" w:rsidP="00935D59">
                      <w:pPr>
                        <w:jc w:val="both"/>
                      </w:pPr>
                    </w:p>
                    <w:p w14:paraId="15875BAB" w14:textId="04D45E1B" w:rsidR="00A636A7" w:rsidRDefault="00A636A7" w:rsidP="00935D59">
                      <w:pPr>
                        <w:jc w:val="both"/>
                      </w:pPr>
                    </w:p>
                    <w:p w14:paraId="622AE103" w14:textId="22071A91" w:rsidR="00A636A7" w:rsidRDefault="00A636A7" w:rsidP="00935D59">
                      <w:pPr>
                        <w:jc w:val="both"/>
                      </w:pPr>
                    </w:p>
                    <w:p w14:paraId="0592E46D" w14:textId="6F51E277" w:rsidR="00A636A7" w:rsidRDefault="00A636A7" w:rsidP="00935D59">
                      <w:pPr>
                        <w:jc w:val="both"/>
                      </w:pPr>
                    </w:p>
                    <w:p w14:paraId="3369EA44" w14:textId="014CF013" w:rsidR="00A636A7" w:rsidRDefault="00A636A7" w:rsidP="00935D59">
                      <w:pPr>
                        <w:jc w:val="both"/>
                      </w:pPr>
                    </w:p>
                    <w:p w14:paraId="7FA2B34F" w14:textId="1FC5D690" w:rsidR="00A636A7" w:rsidRDefault="00A636A7" w:rsidP="00935D59">
                      <w:pPr>
                        <w:jc w:val="both"/>
                      </w:pPr>
                    </w:p>
                    <w:p w14:paraId="03C510E2" w14:textId="3A2554EA" w:rsidR="00A636A7" w:rsidRDefault="00A636A7" w:rsidP="00935D59">
                      <w:pPr>
                        <w:jc w:val="both"/>
                      </w:pPr>
                    </w:p>
                    <w:p w14:paraId="4537724B" w14:textId="7B28868D" w:rsidR="00A636A7" w:rsidRDefault="00A636A7" w:rsidP="00935D59">
                      <w:pPr>
                        <w:jc w:val="both"/>
                      </w:pPr>
                    </w:p>
                    <w:p w14:paraId="5CBED139" w14:textId="1F6D573E" w:rsidR="00A636A7" w:rsidRDefault="00A636A7" w:rsidP="00935D59">
                      <w:pPr>
                        <w:jc w:val="both"/>
                      </w:pPr>
                    </w:p>
                    <w:p w14:paraId="40B8AFB4" w14:textId="08395F7D" w:rsidR="00A636A7" w:rsidRDefault="00A636A7" w:rsidP="00935D59">
                      <w:pPr>
                        <w:jc w:val="both"/>
                      </w:pPr>
                    </w:p>
                    <w:p w14:paraId="1C1102BF" w14:textId="53A3260A" w:rsidR="00A636A7" w:rsidRDefault="00A636A7" w:rsidP="00935D59">
                      <w:pPr>
                        <w:jc w:val="both"/>
                      </w:pPr>
                    </w:p>
                    <w:p w14:paraId="34F72081" w14:textId="07A6CAA9" w:rsidR="00A636A7" w:rsidRDefault="00A636A7" w:rsidP="00935D59">
                      <w:pPr>
                        <w:jc w:val="both"/>
                      </w:pPr>
                    </w:p>
                    <w:p w14:paraId="24B9680C" w14:textId="77D9661A" w:rsidR="00A636A7" w:rsidRDefault="00A636A7" w:rsidP="00935D59">
                      <w:pPr>
                        <w:jc w:val="both"/>
                      </w:pPr>
                    </w:p>
                    <w:p w14:paraId="6A2EFA2A" w14:textId="27400DE0" w:rsidR="00A636A7" w:rsidRDefault="00A636A7" w:rsidP="00935D59">
                      <w:pPr>
                        <w:jc w:val="both"/>
                      </w:pPr>
                    </w:p>
                    <w:p w14:paraId="5F612470" w14:textId="2CBFC344" w:rsidR="00A636A7" w:rsidRDefault="00A636A7" w:rsidP="00935D59">
                      <w:pPr>
                        <w:jc w:val="both"/>
                      </w:pPr>
                    </w:p>
                    <w:p w14:paraId="53B2D4BB" w14:textId="0E97D949" w:rsidR="00A636A7" w:rsidRDefault="00A636A7" w:rsidP="00935D59">
                      <w:pPr>
                        <w:jc w:val="both"/>
                      </w:pPr>
                    </w:p>
                    <w:p w14:paraId="727786B4" w14:textId="6E77A8A4" w:rsidR="00A636A7" w:rsidRDefault="00A636A7" w:rsidP="00935D59">
                      <w:pPr>
                        <w:jc w:val="both"/>
                      </w:pPr>
                    </w:p>
                    <w:p w14:paraId="7F8D8227" w14:textId="72C705A1" w:rsidR="00A636A7" w:rsidRDefault="00A636A7" w:rsidP="00935D59">
                      <w:pPr>
                        <w:jc w:val="both"/>
                      </w:pPr>
                    </w:p>
                    <w:p w14:paraId="582FEE3E" w14:textId="41D3AAFF" w:rsidR="00A636A7" w:rsidRDefault="00A636A7" w:rsidP="00935D59">
                      <w:pPr>
                        <w:jc w:val="both"/>
                      </w:pPr>
                    </w:p>
                    <w:p w14:paraId="7053D6BE" w14:textId="5B623C9F" w:rsidR="00A636A7" w:rsidRDefault="00A636A7" w:rsidP="00935D59">
                      <w:pPr>
                        <w:jc w:val="both"/>
                      </w:pPr>
                    </w:p>
                    <w:p w14:paraId="62BC7481" w14:textId="72CE6369" w:rsidR="00A636A7" w:rsidRDefault="00A636A7" w:rsidP="00935D59">
                      <w:pPr>
                        <w:jc w:val="both"/>
                      </w:pPr>
                    </w:p>
                    <w:p w14:paraId="72C89838" w14:textId="14849DE6" w:rsidR="00A636A7" w:rsidRDefault="00A636A7" w:rsidP="00935D59">
                      <w:pPr>
                        <w:jc w:val="both"/>
                      </w:pPr>
                    </w:p>
                    <w:p w14:paraId="3EAA3647" w14:textId="22F124B3" w:rsidR="00A636A7" w:rsidRDefault="00A636A7" w:rsidP="00935D59">
                      <w:pPr>
                        <w:jc w:val="both"/>
                      </w:pPr>
                    </w:p>
                    <w:p w14:paraId="1819B7E1" w14:textId="2DAFE5D7" w:rsidR="00A636A7" w:rsidRDefault="00A636A7" w:rsidP="00935D59">
                      <w:pPr>
                        <w:jc w:val="both"/>
                      </w:pPr>
                    </w:p>
                    <w:p w14:paraId="50113E4C" w14:textId="408FD79B" w:rsidR="00A636A7" w:rsidRDefault="00A636A7" w:rsidP="00935D59">
                      <w:pPr>
                        <w:jc w:val="both"/>
                      </w:pPr>
                    </w:p>
                    <w:p w14:paraId="694F21A9" w14:textId="1BCB2DC2" w:rsidR="00A636A7" w:rsidRDefault="00A636A7" w:rsidP="00935D59">
                      <w:pPr>
                        <w:jc w:val="both"/>
                      </w:pPr>
                    </w:p>
                    <w:p w14:paraId="5CA72B64" w14:textId="143872D9" w:rsidR="00A636A7" w:rsidRDefault="00A636A7" w:rsidP="00935D59">
                      <w:pPr>
                        <w:jc w:val="both"/>
                      </w:pPr>
                    </w:p>
                    <w:p w14:paraId="549AA84D" w14:textId="77777777" w:rsidR="00A636A7" w:rsidRPr="00935D59" w:rsidRDefault="00A636A7"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77777777" w:rsidR="00D87A90" w:rsidRDefault="00D87A90" w:rsidP="00D87A90">
      <w:pPr>
        <w:pStyle w:val="ListParagraph"/>
        <w:numPr>
          <w:ilvl w:val="0"/>
          <w:numId w:val="1"/>
        </w:numPr>
        <w:jc w:val="both"/>
        <w:rPr>
          <w:sz w:val="22"/>
        </w:rPr>
      </w:pPr>
      <w:r>
        <w:rPr>
          <w:sz w:val="22"/>
        </w:rPr>
        <w:t>Rev 6:  More updates</w:t>
      </w:r>
    </w:p>
    <w:p w14:paraId="065FDDE1" w14:textId="77777777" w:rsidR="00D87A90" w:rsidRDefault="00D87A90" w:rsidP="00D87A90">
      <w:pPr>
        <w:pStyle w:val="ListParagraph"/>
        <w:numPr>
          <w:ilvl w:val="0"/>
          <w:numId w:val="1"/>
        </w:numPr>
        <w:jc w:val="both"/>
        <w:rPr>
          <w:sz w:val="22"/>
        </w:rPr>
      </w:pPr>
      <w:r>
        <w:rPr>
          <w:sz w:val="22"/>
        </w:rPr>
        <w:t>Rev 7: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77777777" w:rsidR="00D87A90" w:rsidRDefault="00D87A90" w:rsidP="00D87A90">
      <w:pPr>
        <w:pStyle w:val="ListParagraph"/>
        <w:numPr>
          <w:ilvl w:val="0"/>
          <w:numId w:val="1"/>
        </w:numPr>
        <w:jc w:val="both"/>
        <w:rPr>
          <w:sz w:val="22"/>
        </w:rPr>
      </w:pPr>
      <w:r>
        <w:rPr>
          <w:sz w:val="22"/>
        </w:rPr>
        <w:t>Rev 10:  More updates</w:t>
      </w:r>
    </w:p>
    <w:p w14:paraId="42759DE4" w14:textId="77777777" w:rsidR="00D87A90" w:rsidRDefault="00D87A90" w:rsidP="00D87A90">
      <w:pPr>
        <w:pStyle w:val="ListParagraph"/>
        <w:numPr>
          <w:ilvl w:val="0"/>
          <w:numId w:val="1"/>
        </w:numPr>
        <w:jc w:val="both"/>
        <w:rPr>
          <w:sz w:val="22"/>
        </w:rPr>
      </w:pPr>
      <w:r>
        <w:rPr>
          <w:sz w:val="22"/>
        </w:rPr>
        <w:t>Rev 11:  More updates</w:t>
      </w:r>
    </w:p>
    <w:p w14:paraId="35370DBE" w14:textId="77777777" w:rsidR="00D87A90" w:rsidRDefault="00D87A90" w:rsidP="00D87A90">
      <w:pPr>
        <w:pStyle w:val="ListParagraph"/>
        <w:numPr>
          <w:ilvl w:val="0"/>
          <w:numId w:val="1"/>
        </w:numPr>
        <w:jc w:val="both"/>
        <w:rPr>
          <w:sz w:val="22"/>
        </w:rPr>
      </w:pPr>
      <w:r>
        <w:rPr>
          <w:sz w:val="22"/>
        </w:rPr>
        <w:t>Rev 12:  More updates</w:t>
      </w:r>
    </w:p>
    <w:p w14:paraId="1C170AAB" w14:textId="77777777" w:rsidR="00D87A90" w:rsidRDefault="00D87A90" w:rsidP="00D87A90">
      <w:pPr>
        <w:pStyle w:val="ListParagraph"/>
        <w:numPr>
          <w:ilvl w:val="0"/>
          <w:numId w:val="1"/>
        </w:numPr>
        <w:jc w:val="both"/>
        <w:rPr>
          <w:sz w:val="22"/>
        </w:rPr>
      </w:pPr>
      <w:r>
        <w:rPr>
          <w:sz w:val="22"/>
        </w:rPr>
        <w:t>Rev 13:  More updates</w:t>
      </w:r>
    </w:p>
    <w:p w14:paraId="3B00F107" w14:textId="77777777" w:rsidR="00D87A90" w:rsidRDefault="00D87A90" w:rsidP="00D87A90">
      <w:pPr>
        <w:pStyle w:val="ListParagraph"/>
        <w:numPr>
          <w:ilvl w:val="0"/>
          <w:numId w:val="1"/>
        </w:numPr>
        <w:jc w:val="both"/>
        <w:rPr>
          <w:sz w:val="22"/>
        </w:rPr>
      </w:pPr>
      <w:r>
        <w:rPr>
          <w:sz w:val="22"/>
        </w:rPr>
        <w:t>Rev 14:  More updates</w:t>
      </w:r>
    </w:p>
    <w:p w14:paraId="2E2B6825" w14:textId="77777777" w:rsidR="00D87A90" w:rsidRDefault="00D87A90" w:rsidP="00D87A90">
      <w:pPr>
        <w:pStyle w:val="ListParagraph"/>
        <w:numPr>
          <w:ilvl w:val="0"/>
          <w:numId w:val="1"/>
        </w:numPr>
        <w:jc w:val="both"/>
        <w:rPr>
          <w:sz w:val="22"/>
        </w:rPr>
      </w:pPr>
      <w:r>
        <w:rPr>
          <w:sz w:val="22"/>
        </w:rPr>
        <w:t>Rev 15: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22377834" w:rsidR="00F20E70" w:rsidRDefault="00F20E70" w:rsidP="00F20E70">
      <w:pPr>
        <w:pStyle w:val="ListParagraph"/>
        <w:numPr>
          <w:ilvl w:val="0"/>
          <w:numId w:val="1"/>
        </w:numPr>
        <w:jc w:val="both"/>
        <w:rPr>
          <w:sz w:val="22"/>
        </w:rPr>
      </w:pPr>
      <w:r>
        <w:rPr>
          <w:sz w:val="22"/>
        </w:rPr>
        <w:t>Rev 18: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3D39C0AF" w:rsidR="00D87A90" w:rsidRDefault="00D87A90">
      <w:r>
        <w:br w:type="page"/>
      </w:r>
    </w:p>
    <w:p w14:paraId="6BA1C2DB" w14:textId="77777777" w:rsidR="00935D59" w:rsidRDefault="00935D59" w:rsidP="00935D59"/>
    <w:tbl>
      <w:tblPr>
        <w:tblStyle w:val="TableGrid"/>
        <w:tblW w:w="13273" w:type="dxa"/>
        <w:tblInd w:w="-705" w:type="dxa"/>
        <w:tblLook w:val="04A0" w:firstRow="1" w:lastRow="0" w:firstColumn="1" w:lastColumn="0" w:noHBand="0" w:noVBand="1"/>
      </w:tblPr>
      <w:tblGrid>
        <w:gridCol w:w="1035"/>
        <w:gridCol w:w="1098"/>
        <w:gridCol w:w="893"/>
        <w:gridCol w:w="142"/>
        <w:gridCol w:w="1433"/>
        <w:gridCol w:w="2780"/>
        <w:gridCol w:w="1626"/>
        <w:gridCol w:w="2133"/>
        <w:gridCol w:w="2133"/>
      </w:tblGrid>
      <w:tr w:rsidR="00E7555D" w14:paraId="2520A289" w14:textId="77777777" w:rsidTr="00E7555D">
        <w:trPr>
          <w:trHeight w:val="271"/>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75" w:type="dxa"/>
            <w:gridSpan w:val="2"/>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133" w:type="dxa"/>
          </w:tcPr>
          <w:p w14:paraId="1200DE94" w14:textId="0D8A47DA" w:rsidR="00E7555D" w:rsidRPr="00772E4C" w:rsidRDefault="00E7555D" w:rsidP="00E07A7C">
            <w:pPr>
              <w:jc w:val="center"/>
              <w:rPr>
                <w:b/>
                <w:bCs/>
                <w:sz w:val="20"/>
              </w:rPr>
            </w:pPr>
            <w:r>
              <w:rPr>
                <w:b/>
                <w:bCs/>
                <w:sz w:val="20"/>
              </w:rPr>
              <w:t>Status</w:t>
            </w:r>
            <w:r w:rsidR="00D27743">
              <w:rPr>
                <w:b/>
                <w:bCs/>
                <w:sz w:val="20"/>
              </w:rPr>
              <w:t xml:space="preserve"> (EDT)</w:t>
            </w:r>
          </w:p>
        </w:tc>
        <w:tc>
          <w:tcPr>
            <w:tcW w:w="2133"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E7555D">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gridSpan w:val="2"/>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133" w:type="dxa"/>
          </w:tcPr>
          <w:p w14:paraId="0FC16469" w14:textId="77777777" w:rsidR="00E7555D" w:rsidRPr="007457F2" w:rsidRDefault="00E7555D" w:rsidP="006656CF">
            <w:pPr>
              <w:rPr>
                <w:sz w:val="20"/>
              </w:rPr>
            </w:pPr>
          </w:p>
        </w:tc>
        <w:tc>
          <w:tcPr>
            <w:tcW w:w="2133"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E7555D">
        <w:trPr>
          <w:trHeight w:val="257"/>
        </w:trPr>
        <w:tc>
          <w:tcPr>
            <w:tcW w:w="1035" w:type="dxa"/>
          </w:tcPr>
          <w:p w14:paraId="598B34CA" w14:textId="0684212D" w:rsidR="00E7555D" w:rsidRPr="00D41344" w:rsidRDefault="00E7555D" w:rsidP="006656CF">
            <w:pPr>
              <w:rPr>
                <w:color w:val="00B050"/>
                <w:sz w:val="20"/>
              </w:rPr>
            </w:pPr>
            <w:r w:rsidRPr="00D41344">
              <w:rPr>
                <w:color w:val="00B050"/>
                <w:sz w:val="20"/>
              </w:rPr>
              <w:t>PHY</w:t>
            </w:r>
          </w:p>
        </w:tc>
        <w:tc>
          <w:tcPr>
            <w:tcW w:w="1991"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gridSpan w:val="2"/>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133" w:type="dxa"/>
          </w:tcPr>
          <w:p w14:paraId="568129E2" w14:textId="77777777" w:rsidR="00E7555D" w:rsidRPr="007457F2" w:rsidRDefault="00BD0A18" w:rsidP="006656CF">
            <w:pPr>
              <w:rPr>
                <w:sz w:val="20"/>
              </w:rPr>
            </w:pPr>
            <w:hyperlink r:id="rId11" w:history="1">
              <w:r w:rsidR="0068358A" w:rsidRPr="007457F2">
                <w:rPr>
                  <w:rStyle w:val="Hyperlink"/>
                  <w:color w:val="auto"/>
                  <w:sz w:val="20"/>
                </w:rPr>
                <w:t>20/1293r0</w:t>
              </w:r>
            </w:hyperlink>
            <w:r w:rsidR="0068358A" w:rsidRPr="007457F2">
              <w:rPr>
                <w:sz w:val="20"/>
              </w:rPr>
              <w:t>, uploaded on August 25, 2020</w:t>
            </w:r>
          </w:p>
          <w:p w14:paraId="2492C92A" w14:textId="77777777" w:rsidR="008A11FD" w:rsidRPr="007457F2" w:rsidRDefault="00BD0A18" w:rsidP="006656CF">
            <w:pPr>
              <w:rPr>
                <w:sz w:val="20"/>
              </w:rPr>
            </w:pPr>
            <w:hyperlink r:id="rId12" w:history="1">
              <w:r w:rsidR="008A11FD" w:rsidRPr="007457F2">
                <w:rPr>
                  <w:rStyle w:val="Hyperlink"/>
                  <w:color w:val="auto"/>
                  <w:sz w:val="20"/>
                </w:rPr>
                <w:t>20/1294r0</w:t>
              </w:r>
            </w:hyperlink>
            <w:r w:rsidR="008A11FD" w:rsidRPr="007457F2">
              <w:rPr>
                <w:sz w:val="20"/>
              </w:rPr>
              <w:t xml:space="preserve"> (on EHT PLME), uploaded on August 25, 2020</w:t>
            </w:r>
          </w:p>
          <w:p w14:paraId="6F25965A" w14:textId="6F1BFCF5" w:rsidR="007457F2" w:rsidRPr="007457F2" w:rsidRDefault="00BD0A18" w:rsidP="006656CF">
            <w:pPr>
              <w:rPr>
                <w:sz w:val="20"/>
              </w:rPr>
            </w:pPr>
            <w:hyperlink r:id="rId13" w:history="1">
              <w:r w:rsidR="007457F2" w:rsidRPr="007457F2">
                <w:rPr>
                  <w:rStyle w:val="Hyperlink"/>
                  <w:color w:val="auto"/>
                  <w:sz w:val="20"/>
                </w:rPr>
                <w:t>20/1294r1</w:t>
              </w:r>
            </w:hyperlink>
            <w:r w:rsidR="007457F2" w:rsidRPr="007457F2">
              <w:rPr>
                <w:sz w:val="20"/>
              </w:rPr>
              <w:t xml:space="preserve"> (on EHT PLME), uploaded on August 25, 2020</w:t>
            </w:r>
          </w:p>
        </w:tc>
        <w:tc>
          <w:tcPr>
            <w:tcW w:w="2133"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E7555D">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gridSpan w:val="2"/>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133" w:type="dxa"/>
          </w:tcPr>
          <w:p w14:paraId="501DFF3C" w14:textId="77777777" w:rsidR="00E7555D" w:rsidRPr="007457F2" w:rsidRDefault="00E7555D" w:rsidP="00260E56">
            <w:pPr>
              <w:rPr>
                <w:sz w:val="20"/>
              </w:rPr>
            </w:pPr>
          </w:p>
        </w:tc>
        <w:tc>
          <w:tcPr>
            <w:tcW w:w="2133"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E7555D">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gridSpan w:val="2"/>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133" w:type="dxa"/>
          </w:tcPr>
          <w:p w14:paraId="7FA31BCE" w14:textId="77777777" w:rsidR="00E7555D" w:rsidRPr="007457F2" w:rsidRDefault="00E7555D" w:rsidP="006656CF">
            <w:pPr>
              <w:rPr>
                <w:sz w:val="20"/>
              </w:rPr>
            </w:pPr>
          </w:p>
        </w:tc>
        <w:tc>
          <w:tcPr>
            <w:tcW w:w="2133"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E7555D">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gridSpan w:val="2"/>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gridSpan w:val="2"/>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133" w:type="dxa"/>
          </w:tcPr>
          <w:p w14:paraId="411809D6" w14:textId="77777777" w:rsidR="00E7555D" w:rsidRPr="001B5BA3" w:rsidRDefault="00E7555D" w:rsidP="00BE6F7F">
            <w:pPr>
              <w:rPr>
                <w:color w:val="00B050"/>
                <w:sz w:val="20"/>
              </w:rPr>
            </w:pPr>
          </w:p>
        </w:tc>
        <w:tc>
          <w:tcPr>
            <w:tcW w:w="2133"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46155C7C" w14:textId="5DB62E8F" w:rsidR="00E7555D" w:rsidRPr="001B5BA3" w:rsidRDefault="00E7555D" w:rsidP="00BE6F7F">
            <w:pPr>
              <w:rPr>
                <w:color w:val="00B050"/>
                <w:sz w:val="20"/>
              </w:rPr>
            </w:pPr>
            <w:r>
              <w:rPr>
                <w:color w:val="00B050"/>
                <w:sz w:val="20"/>
              </w:rPr>
              <w:t>Motion 119, #SP117</w:t>
            </w:r>
          </w:p>
        </w:tc>
      </w:tr>
      <w:tr w:rsidR="00E7555D" w14:paraId="618857E0" w14:textId="77777777" w:rsidTr="00E7555D">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gridSpan w:val="2"/>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133" w:type="dxa"/>
          </w:tcPr>
          <w:p w14:paraId="34F4CBA8" w14:textId="77777777" w:rsidR="00E7555D" w:rsidRPr="001B5BA3" w:rsidRDefault="00E7555D" w:rsidP="00D97336">
            <w:pPr>
              <w:rPr>
                <w:color w:val="00B050"/>
                <w:sz w:val="20"/>
              </w:rPr>
            </w:pPr>
          </w:p>
        </w:tc>
        <w:tc>
          <w:tcPr>
            <w:tcW w:w="2133" w:type="dxa"/>
          </w:tcPr>
          <w:p w14:paraId="33606081" w14:textId="523E23EB" w:rsidR="00E7555D" w:rsidRPr="001B5BA3" w:rsidRDefault="00E7555D" w:rsidP="00D97336">
            <w:pPr>
              <w:rPr>
                <w:color w:val="00B050"/>
                <w:sz w:val="20"/>
              </w:rPr>
            </w:pPr>
            <w:r w:rsidRPr="001B5BA3">
              <w:rPr>
                <w:color w:val="00B050"/>
                <w:sz w:val="20"/>
              </w:rPr>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E7555D">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lastRenderedPageBreak/>
              <w:t>PHY</w:t>
            </w:r>
          </w:p>
        </w:tc>
        <w:tc>
          <w:tcPr>
            <w:tcW w:w="1991" w:type="dxa"/>
            <w:gridSpan w:val="2"/>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gridSpan w:val="2"/>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133" w:type="dxa"/>
          </w:tcPr>
          <w:p w14:paraId="60C6A43E" w14:textId="77777777" w:rsidR="00E7555D" w:rsidRPr="001B5BA3" w:rsidRDefault="00E7555D" w:rsidP="006656CF">
            <w:pPr>
              <w:rPr>
                <w:color w:val="00B050"/>
                <w:sz w:val="20"/>
              </w:rPr>
            </w:pPr>
          </w:p>
        </w:tc>
        <w:tc>
          <w:tcPr>
            <w:tcW w:w="2133"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E7555D">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gridSpan w:val="2"/>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133" w:type="dxa"/>
          </w:tcPr>
          <w:p w14:paraId="3B602FC2" w14:textId="77777777" w:rsidR="00E7555D" w:rsidRPr="00AB59FC" w:rsidRDefault="00E7555D" w:rsidP="006656CF">
            <w:pPr>
              <w:rPr>
                <w:color w:val="00B050"/>
                <w:sz w:val="20"/>
              </w:rPr>
            </w:pPr>
          </w:p>
        </w:tc>
        <w:tc>
          <w:tcPr>
            <w:tcW w:w="2133"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E7555D">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t>PHY</w:t>
            </w:r>
          </w:p>
        </w:tc>
        <w:tc>
          <w:tcPr>
            <w:tcW w:w="1991"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75" w:type="dxa"/>
            <w:gridSpan w:val="2"/>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133" w:type="dxa"/>
          </w:tcPr>
          <w:p w14:paraId="642EFC9F" w14:textId="77777777" w:rsidR="00E7555D" w:rsidRPr="00316A0B" w:rsidRDefault="00E7555D" w:rsidP="007321AF">
            <w:pPr>
              <w:rPr>
                <w:color w:val="00B050"/>
                <w:sz w:val="20"/>
              </w:rPr>
            </w:pPr>
          </w:p>
        </w:tc>
        <w:tc>
          <w:tcPr>
            <w:tcW w:w="2133"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E7555D">
        <w:trPr>
          <w:trHeight w:val="257"/>
        </w:trPr>
        <w:tc>
          <w:tcPr>
            <w:tcW w:w="1035" w:type="dxa"/>
          </w:tcPr>
          <w:p w14:paraId="276DE7C8" w14:textId="6D2B7F9A" w:rsidR="00E7555D" w:rsidRPr="008466CE" w:rsidRDefault="00E7555D" w:rsidP="006656CF">
            <w:pPr>
              <w:rPr>
                <w:color w:val="00B050"/>
                <w:sz w:val="20"/>
              </w:rPr>
            </w:pPr>
            <w:r w:rsidRPr="008466CE">
              <w:rPr>
                <w:color w:val="00B050"/>
                <w:sz w:val="20"/>
              </w:rPr>
              <w:t>PHY</w:t>
            </w:r>
          </w:p>
        </w:tc>
        <w:tc>
          <w:tcPr>
            <w:tcW w:w="1991"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gridSpan w:val="2"/>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133" w:type="dxa"/>
          </w:tcPr>
          <w:p w14:paraId="4A6468F5" w14:textId="77777777" w:rsidR="00E7555D" w:rsidRPr="000A647D" w:rsidRDefault="00E7555D" w:rsidP="00210153">
            <w:pPr>
              <w:rPr>
                <w:sz w:val="20"/>
              </w:rPr>
            </w:pPr>
          </w:p>
        </w:tc>
        <w:tc>
          <w:tcPr>
            <w:tcW w:w="2133"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E7555D">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gridSpan w:val="2"/>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133" w:type="dxa"/>
          </w:tcPr>
          <w:p w14:paraId="77B0B935" w14:textId="77777777" w:rsidR="00E7555D" w:rsidRPr="000A647D" w:rsidRDefault="00E7555D" w:rsidP="006656CF">
            <w:pPr>
              <w:rPr>
                <w:sz w:val="20"/>
              </w:rPr>
            </w:pPr>
          </w:p>
        </w:tc>
        <w:tc>
          <w:tcPr>
            <w:tcW w:w="2133"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E7555D">
        <w:trPr>
          <w:trHeight w:val="257"/>
        </w:trPr>
        <w:tc>
          <w:tcPr>
            <w:tcW w:w="1035" w:type="dxa"/>
          </w:tcPr>
          <w:p w14:paraId="0EB8E714" w14:textId="6235B66B" w:rsidR="00E7555D" w:rsidRPr="00632539" w:rsidRDefault="00E7555D" w:rsidP="006656CF">
            <w:pPr>
              <w:rPr>
                <w:color w:val="00B050"/>
                <w:sz w:val="20"/>
              </w:rPr>
            </w:pPr>
            <w:r w:rsidRPr="00632539">
              <w:rPr>
                <w:color w:val="00B050"/>
                <w:sz w:val="20"/>
              </w:rPr>
              <w:t>PHY</w:t>
            </w:r>
          </w:p>
        </w:tc>
        <w:tc>
          <w:tcPr>
            <w:tcW w:w="1991"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gridSpan w:val="2"/>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133" w:type="dxa"/>
          </w:tcPr>
          <w:p w14:paraId="07CD5D22" w14:textId="0C29324D" w:rsidR="00E7555D" w:rsidRPr="000A647D" w:rsidRDefault="00BD0A18" w:rsidP="006656CF">
            <w:pPr>
              <w:rPr>
                <w:sz w:val="20"/>
              </w:rPr>
            </w:pPr>
            <w:hyperlink r:id="rId14" w:history="1">
              <w:r w:rsidR="001D4735" w:rsidRPr="000A647D">
                <w:rPr>
                  <w:rStyle w:val="Hyperlink"/>
                  <w:color w:val="auto"/>
                  <w:sz w:val="20"/>
                </w:rPr>
                <w:t>20/1295r0</w:t>
              </w:r>
            </w:hyperlink>
            <w:r w:rsidR="001D4735" w:rsidRPr="000A647D">
              <w:rPr>
                <w:sz w:val="20"/>
              </w:rPr>
              <w:t>, uploaded on August 25, 2020</w:t>
            </w:r>
          </w:p>
        </w:tc>
        <w:tc>
          <w:tcPr>
            <w:tcW w:w="2133"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E7555D">
        <w:trPr>
          <w:trHeight w:val="257"/>
        </w:trPr>
        <w:tc>
          <w:tcPr>
            <w:tcW w:w="1035" w:type="dxa"/>
          </w:tcPr>
          <w:p w14:paraId="62FAD7F5" w14:textId="251F20AE" w:rsidR="00E7555D" w:rsidRPr="006F0E37" w:rsidRDefault="00E7555D" w:rsidP="006656CF">
            <w:pPr>
              <w:rPr>
                <w:color w:val="00B050"/>
                <w:sz w:val="20"/>
              </w:rPr>
            </w:pPr>
            <w:r w:rsidRPr="006F0E37">
              <w:rPr>
                <w:color w:val="00B050"/>
                <w:sz w:val="20"/>
              </w:rPr>
              <w:lastRenderedPageBreak/>
              <w:t>PHY</w:t>
            </w:r>
          </w:p>
        </w:tc>
        <w:tc>
          <w:tcPr>
            <w:tcW w:w="1991"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gridSpan w:val="2"/>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133" w:type="dxa"/>
          </w:tcPr>
          <w:p w14:paraId="3547BF37" w14:textId="77777777" w:rsidR="00E7555D" w:rsidRPr="00503C9C" w:rsidRDefault="00E7555D" w:rsidP="006656CF">
            <w:pPr>
              <w:rPr>
                <w:sz w:val="20"/>
              </w:rPr>
            </w:pPr>
          </w:p>
        </w:tc>
        <w:tc>
          <w:tcPr>
            <w:tcW w:w="2133" w:type="dxa"/>
          </w:tcPr>
          <w:p w14:paraId="7F8EAAAB" w14:textId="6C7A9234" w:rsidR="00E7555D" w:rsidRPr="006F0E37" w:rsidRDefault="00E7555D" w:rsidP="006656CF">
            <w:pPr>
              <w:rPr>
                <w:color w:val="00B050"/>
                <w:sz w:val="20"/>
              </w:rPr>
            </w:pPr>
            <w:r w:rsidRPr="006F0E37">
              <w:rPr>
                <w:color w:val="00B050"/>
                <w:sz w:val="20"/>
              </w:rPr>
              <w:t>Motion 111, #SP0611-21</w:t>
            </w:r>
          </w:p>
        </w:tc>
      </w:tr>
      <w:tr w:rsidR="00E7555D" w14:paraId="696AF673" w14:textId="27B33E2B" w:rsidTr="00E7555D">
        <w:trPr>
          <w:trHeight w:val="271"/>
        </w:trPr>
        <w:tc>
          <w:tcPr>
            <w:tcW w:w="1035" w:type="dxa"/>
          </w:tcPr>
          <w:p w14:paraId="65DE74D1" w14:textId="36D2A7CE" w:rsidR="00E7555D" w:rsidRPr="00477E25" w:rsidRDefault="00E7555D" w:rsidP="006656CF">
            <w:pPr>
              <w:rPr>
                <w:color w:val="00B050"/>
                <w:sz w:val="20"/>
              </w:rPr>
            </w:pPr>
            <w:r w:rsidRPr="00477E25">
              <w:rPr>
                <w:color w:val="00B050"/>
                <w:sz w:val="20"/>
              </w:rPr>
              <w:t>PHY</w:t>
            </w:r>
          </w:p>
        </w:tc>
        <w:tc>
          <w:tcPr>
            <w:tcW w:w="1991"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gridSpan w:val="2"/>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133" w:type="dxa"/>
          </w:tcPr>
          <w:p w14:paraId="0D074A34" w14:textId="77777777" w:rsidR="00E7555D" w:rsidRPr="00503C9C" w:rsidRDefault="00BD0A18" w:rsidP="006656CF">
            <w:pPr>
              <w:rPr>
                <w:sz w:val="20"/>
              </w:rPr>
            </w:pPr>
            <w:hyperlink r:id="rId15" w:history="1">
              <w:r w:rsidR="007D1F27" w:rsidRPr="00503C9C">
                <w:rPr>
                  <w:rStyle w:val="Hyperlink"/>
                  <w:color w:val="auto"/>
                  <w:sz w:val="20"/>
                </w:rPr>
                <w:t>20/1153r0</w:t>
              </w:r>
            </w:hyperlink>
            <w:r w:rsidR="007D1F27" w:rsidRPr="00503C9C">
              <w:rPr>
                <w:sz w:val="20"/>
              </w:rPr>
              <w:t>, uploaded on July 29, 2020.</w:t>
            </w:r>
          </w:p>
          <w:p w14:paraId="6027AC83" w14:textId="44EA1969" w:rsidR="007E4A17" w:rsidRPr="00503C9C" w:rsidRDefault="00BD0A18" w:rsidP="006656CF">
            <w:pPr>
              <w:rPr>
                <w:sz w:val="20"/>
              </w:rPr>
            </w:pPr>
            <w:hyperlink r:id="rId16" w:history="1">
              <w:r w:rsidR="007E4A17" w:rsidRPr="00503C9C">
                <w:rPr>
                  <w:rStyle w:val="Hyperlink"/>
                  <w:color w:val="auto"/>
                  <w:sz w:val="20"/>
                </w:rPr>
                <w:t>20/1153r1</w:t>
              </w:r>
            </w:hyperlink>
            <w:r w:rsidR="007E4A17" w:rsidRPr="00503C9C">
              <w:rPr>
                <w:sz w:val="20"/>
              </w:rPr>
              <w:t>, uploaded on August 24, 2020</w:t>
            </w:r>
          </w:p>
        </w:tc>
        <w:tc>
          <w:tcPr>
            <w:tcW w:w="2133"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E7555D">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gridSpan w:val="2"/>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133" w:type="dxa"/>
          </w:tcPr>
          <w:p w14:paraId="698C97BF" w14:textId="77777777" w:rsidR="00E7555D" w:rsidRPr="006C32A3" w:rsidRDefault="00E7555D" w:rsidP="00AF6431">
            <w:pPr>
              <w:rPr>
                <w:color w:val="00B050"/>
                <w:sz w:val="20"/>
              </w:rPr>
            </w:pPr>
          </w:p>
        </w:tc>
        <w:tc>
          <w:tcPr>
            <w:tcW w:w="2133"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E7555D">
        <w:trPr>
          <w:trHeight w:val="271"/>
        </w:trPr>
        <w:tc>
          <w:tcPr>
            <w:tcW w:w="1035" w:type="dxa"/>
          </w:tcPr>
          <w:p w14:paraId="7E511264" w14:textId="77777777" w:rsidR="00E7555D" w:rsidRPr="00234353" w:rsidRDefault="00E7555D" w:rsidP="006656CF">
            <w:pPr>
              <w:rPr>
                <w:color w:val="00B050"/>
                <w:sz w:val="20"/>
              </w:rPr>
            </w:pPr>
            <w:r w:rsidRPr="00234353">
              <w:rPr>
                <w:color w:val="00B050"/>
                <w:sz w:val="20"/>
              </w:rPr>
              <w:t>PHY</w:t>
            </w:r>
          </w:p>
        </w:tc>
        <w:tc>
          <w:tcPr>
            <w:tcW w:w="1991"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gridSpan w:val="2"/>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133" w:type="dxa"/>
          </w:tcPr>
          <w:p w14:paraId="772D6D64" w14:textId="77777777" w:rsidR="00E7555D" w:rsidRDefault="00E7555D" w:rsidP="006656CF">
            <w:pPr>
              <w:rPr>
                <w:color w:val="00B050"/>
                <w:sz w:val="20"/>
              </w:rPr>
            </w:pPr>
          </w:p>
        </w:tc>
        <w:tc>
          <w:tcPr>
            <w:tcW w:w="2133"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E7555D">
        <w:trPr>
          <w:trHeight w:val="257"/>
        </w:trPr>
        <w:tc>
          <w:tcPr>
            <w:tcW w:w="1035" w:type="dxa"/>
          </w:tcPr>
          <w:p w14:paraId="53C345F7" w14:textId="0D0E6633" w:rsidR="00E7555D" w:rsidRPr="00234353" w:rsidRDefault="00E7555D" w:rsidP="006656CF">
            <w:pPr>
              <w:rPr>
                <w:color w:val="00B050"/>
                <w:sz w:val="20"/>
              </w:rPr>
            </w:pPr>
            <w:r w:rsidRPr="00234353">
              <w:rPr>
                <w:color w:val="00B050"/>
                <w:sz w:val="20"/>
              </w:rPr>
              <w:t>PHY</w:t>
            </w:r>
          </w:p>
        </w:tc>
        <w:tc>
          <w:tcPr>
            <w:tcW w:w="1991"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gridSpan w:val="2"/>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133" w:type="dxa"/>
          </w:tcPr>
          <w:p w14:paraId="0A75988E" w14:textId="77777777" w:rsidR="00E7555D" w:rsidRPr="00234353" w:rsidRDefault="00E7555D" w:rsidP="005D2796">
            <w:pPr>
              <w:rPr>
                <w:color w:val="00B050"/>
                <w:sz w:val="20"/>
                <w:lang w:val="en-US"/>
              </w:rPr>
            </w:pPr>
          </w:p>
        </w:tc>
        <w:tc>
          <w:tcPr>
            <w:tcW w:w="2133"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lastRenderedPageBreak/>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E7555D">
        <w:trPr>
          <w:trHeight w:val="271"/>
        </w:trPr>
        <w:tc>
          <w:tcPr>
            <w:tcW w:w="1035" w:type="dxa"/>
          </w:tcPr>
          <w:p w14:paraId="50B3E159" w14:textId="0A6BE5F2" w:rsidR="00E7555D" w:rsidRPr="00ED36AA" w:rsidRDefault="00E7555D" w:rsidP="006656CF">
            <w:pPr>
              <w:rPr>
                <w:color w:val="00B050"/>
                <w:sz w:val="20"/>
              </w:rPr>
            </w:pPr>
            <w:r w:rsidRPr="00ED36AA">
              <w:rPr>
                <w:color w:val="00B050"/>
                <w:sz w:val="20"/>
              </w:rPr>
              <w:lastRenderedPageBreak/>
              <w:t>PHY</w:t>
            </w:r>
          </w:p>
        </w:tc>
        <w:tc>
          <w:tcPr>
            <w:tcW w:w="1991"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gridSpan w:val="2"/>
            <w:shd w:val="clear" w:color="auto" w:fill="auto"/>
          </w:tcPr>
          <w:p w14:paraId="6134B577" w14:textId="7BE51A95" w:rsidR="00E7555D" w:rsidRPr="00ED36AA" w:rsidRDefault="00E7555D" w:rsidP="006656CF">
            <w:pPr>
              <w:rPr>
                <w:color w:val="00B050"/>
                <w:sz w:val="20"/>
              </w:rPr>
            </w:pPr>
            <w:r w:rsidRPr="00ED36AA">
              <w:rPr>
                <w:color w:val="00B050"/>
                <w:sz w:val="20"/>
              </w:rPr>
              <w:t xml:space="preserve">Ross Yu, </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133" w:type="dxa"/>
          </w:tcPr>
          <w:p w14:paraId="70302A40" w14:textId="77777777" w:rsidR="00E7555D" w:rsidRPr="00ED36AA" w:rsidRDefault="00E7555D" w:rsidP="006656CF">
            <w:pPr>
              <w:rPr>
                <w:color w:val="00B050"/>
                <w:sz w:val="20"/>
              </w:rPr>
            </w:pPr>
          </w:p>
        </w:tc>
        <w:tc>
          <w:tcPr>
            <w:tcW w:w="2133"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lastRenderedPageBreak/>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67707341" w14:textId="7078C8B1" w:rsidR="00E7555D" w:rsidRPr="00ED36AA" w:rsidRDefault="00E7555D" w:rsidP="006656CF">
            <w:pPr>
              <w:rPr>
                <w:color w:val="00B050"/>
                <w:sz w:val="20"/>
              </w:rPr>
            </w:pPr>
            <w:r>
              <w:rPr>
                <w:color w:val="00B050"/>
                <w:sz w:val="20"/>
                <w:lang w:val="en-US"/>
              </w:rPr>
              <w:t>Motion 119, #SP121</w:t>
            </w:r>
          </w:p>
        </w:tc>
      </w:tr>
      <w:tr w:rsidR="00E7555D" w14:paraId="569CA269" w14:textId="77777777" w:rsidTr="00E7555D">
        <w:trPr>
          <w:trHeight w:val="257"/>
        </w:trPr>
        <w:tc>
          <w:tcPr>
            <w:tcW w:w="1035" w:type="dxa"/>
          </w:tcPr>
          <w:p w14:paraId="5AD6814C" w14:textId="05DE6988" w:rsidR="00E7555D" w:rsidRPr="00ED36AA" w:rsidRDefault="00E7555D" w:rsidP="006656CF">
            <w:pPr>
              <w:rPr>
                <w:color w:val="00B050"/>
                <w:sz w:val="20"/>
              </w:rPr>
            </w:pPr>
            <w:r w:rsidRPr="00ED36AA">
              <w:rPr>
                <w:color w:val="00B050"/>
                <w:sz w:val="20"/>
              </w:rPr>
              <w:lastRenderedPageBreak/>
              <w:t>PHY</w:t>
            </w:r>
          </w:p>
        </w:tc>
        <w:tc>
          <w:tcPr>
            <w:tcW w:w="1991"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gridSpan w:val="2"/>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133" w:type="dxa"/>
          </w:tcPr>
          <w:p w14:paraId="4634389C" w14:textId="46F09A8C" w:rsidR="00E7555D" w:rsidRPr="002625B6" w:rsidRDefault="00BD0A18" w:rsidP="00B7207F">
            <w:pPr>
              <w:rPr>
                <w:sz w:val="20"/>
              </w:rPr>
            </w:pPr>
            <w:hyperlink r:id="rId17" w:history="1">
              <w:r w:rsidR="002625B6" w:rsidRPr="002625B6">
                <w:rPr>
                  <w:rStyle w:val="Hyperlink"/>
                  <w:color w:val="auto"/>
                  <w:sz w:val="20"/>
                </w:rPr>
                <w:t>20/1260r0</w:t>
              </w:r>
            </w:hyperlink>
            <w:r w:rsidR="002625B6" w:rsidRPr="002625B6">
              <w:rPr>
                <w:sz w:val="20"/>
              </w:rPr>
              <w:t>, uploaded on August 20, 2020</w:t>
            </w:r>
          </w:p>
        </w:tc>
        <w:tc>
          <w:tcPr>
            <w:tcW w:w="2133"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E7555D">
        <w:trPr>
          <w:trHeight w:val="271"/>
        </w:trPr>
        <w:tc>
          <w:tcPr>
            <w:tcW w:w="1035" w:type="dxa"/>
          </w:tcPr>
          <w:p w14:paraId="520F7899" w14:textId="6E2C6DCA" w:rsidR="00E7555D" w:rsidRPr="00ED36AA" w:rsidRDefault="00E7555D" w:rsidP="006656CF">
            <w:pPr>
              <w:rPr>
                <w:color w:val="00B050"/>
                <w:sz w:val="20"/>
              </w:rPr>
            </w:pPr>
            <w:r w:rsidRPr="00ED36AA">
              <w:rPr>
                <w:color w:val="00B050"/>
                <w:sz w:val="20"/>
              </w:rPr>
              <w:t>PHY</w:t>
            </w:r>
          </w:p>
        </w:tc>
        <w:tc>
          <w:tcPr>
            <w:tcW w:w="1991"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gridSpan w:val="2"/>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133" w:type="dxa"/>
          </w:tcPr>
          <w:p w14:paraId="4E401D1D" w14:textId="77777777" w:rsidR="00E7555D" w:rsidRPr="002625B6" w:rsidRDefault="00E7555D" w:rsidP="00FA0AA3">
            <w:pPr>
              <w:rPr>
                <w:sz w:val="20"/>
              </w:rPr>
            </w:pPr>
          </w:p>
        </w:tc>
        <w:tc>
          <w:tcPr>
            <w:tcW w:w="2133"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E7555D">
        <w:trPr>
          <w:trHeight w:val="257"/>
        </w:trPr>
        <w:tc>
          <w:tcPr>
            <w:tcW w:w="1035" w:type="dxa"/>
          </w:tcPr>
          <w:p w14:paraId="6AD0AF1A" w14:textId="77777777" w:rsidR="00E7555D" w:rsidRPr="00AD10B8" w:rsidRDefault="00E7555D" w:rsidP="006656CF">
            <w:pPr>
              <w:rPr>
                <w:color w:val="00B050"/>
                <w:sz w:val="20"/>
              </w:rPr>
            </w:pPr>
            <w:r w:rsidRPr="00AD10B8">
              <w:rPr>
                <w:color w:val="00B050"/>
                <w:sz w:val="20"/>
              </w:rPr>
              <w:t>PHY</w:t>
            </w:r>
          </w:p>
        </w:tc>
        <w:tc>
          <w:tcPr>
            <w:tcW w:w="1991"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gridSpan w:val="2"/>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133" w:type="dxa"/>
          </w:tcPr>
          <w:p w14:paraId="698880E3" w14:textId="77777777" w:rsidR="00E7555D" w:rsidRPr="00AD10B8" w:rsidRDefault="00E7555D" w:rsidP="006656CF">
            <w:pPr>
              <w:rPr>
                <w:color w:val="00B050"/>
                <w:sz w:val="20"/>
              </w:rPr>
            </w:pPr>
          </w:p>
        </w:tc>
        <w:tc>
          <w:tcPr>
            <w:tcW w:w="2133"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E7555D">
        <w:trPr>
          <w:trHeight w:val="257"/>
        </w:trPr>
        <w:tc>
          <w:tcPr>
            <w:tcW w:w="1035" w:type="dxa"/>
          </w:tcPr>
          <w:p w14:paraId="75FA5A9B" w14:textId="5E19259F" w:rsidR="00E7555D" w:rsidRPr="002776F1" w:rsidRDefault="00E7555D" w:rsidP="006656CF">
            <w:pPr>
              <w:rPr>
                <w:color w:val="00B050"/>
                <w:sz w:val="20"/>
              </w:rPr>
            </w:pPr>
            <w:r w:rsidRPr="002776F1">
              <w:rPr>
                <w:color w:val="00B050"/>
                <w:sz w:val="20"/>
              </w:rPr>
              <w:t>PHY</w:t>
            </w:r>
          </w:p>
        </w:tc>
        <w:tc>
          <w:tcPr>
            <w:tcW w:w="1991"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gridSpan w:val="2"/>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133" w:type="dxa"/>
          </w:tcPr>
          <w:p w14:paraId="13E4DAD2" w14:textId="77777777" w:rsidR="00E7555D" w:rsidRPr="00E20D73" w:rsidRDefault="00E7555D" w:rsidP="006656CF">
            <w:pPr>
              <w:rPr>
                <w:color w:val="00B050"/>
                <w:sz w:val="20"/>
              </w:rPr>
            </w:pPr>
          </w:p>
        </w:tc>
        <w:tc>
          <w:tcPr>
            <w:tcW w:w="2133"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E7555D">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75" w:type="dxa"/>
            <w:gridSpan w:val="2"/>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133" w:type="dxa"/>
          </w:tcPr>
          <w:p w14:paraId="4266F7CE" w14:textId="77777777" w:rsidR="00E7555D" w:rsidRPr="00C0779E" w:rsidRDefault="00E7555D" w:rsidP="006656CF">
            <w:pPr>
              <w:rPr>
                <w:color w:val="00B050"/>
                <w:sz w:val="20"/>
              </w:rPr>
            </w:pPr>
          </w:p>
        </w:tc>
        <w:tc>
          <w:tcPr>
            <w:tcW w:w="2133"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E7555D">
        <w:trPr>
          <w:trHeight w:val="257"/>
        </w:trPr>
        <w:tc>
          <w:tcPr>
            <w:tcW w:w="1035" w:type="dxa"/>
          </w:tcPr>
          <w:p w14:paraId="2FF91D4E" w14:textId="65AE35D2" w:rsidR="00E7555D" w:rsidRPr="003711CD" w:rsidRDefault="00E7555D" w:rsidP="006656CF">
            <w:pPr>
              <w:rPr>
                <w:color w:val="00B050"/>
                <w:sz w:val="20"/>
              </w:rPr>
            </w:pPr>
            <w:r w:rsidRPr="003711CD">
              <w:rPr>
                <w:color w:val="00B050"/>
                <w:sz w:val="20"/>
              </w:rPr>
              <w:lastRenderedPageBreak/>
              <w:t>PHY</w:t>
            </w:r>
          </w:p>
        </w:tc>
        <w:tc>
          <w:tcPr>
            <w:tcW w:w="1991"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gridSpan w:val="2"/>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133" w:type="dxa"/>
          </w:tcPr>
          <w:p w14:paraId="691833AC" w14:textId="77777777" w:rsidR="00E7555D" w:rsidRPr="003711CD" w:rsidRDefault="00E7555D" w:rsidP="006656CF">
            <w:pPr>
              <w:rPr>
                <w:color w:val="00B050"/>
                <w:sz w:val="20"/>
              </w:rPr>
            </w:pPr>
          </w:p>
        </w:tc>
        <w:tc>
          <w:tcPr>
            <w:tcW w:w="2133"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E7555D">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gridSpan w:val="2"/>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133" w:type="dxa"/>
          </w:tcPr>
          <w:p w14:paraId="2379F8F7" w14:textId="77777777" w:rsidR="00E7555D" w:rsidRPr="00E84131" w:rsidRDefault="00E7555D" w:rsidP="006656CF">
            <w:pPr>
              <w:rPr>
                <w:color w:val="00B050"/>
                <w:sz w:val="20"/>
              </w:rPr>
            </w:pPr>
          </w:p>
        </w:tc>
        <w:tc>
          <w:tcPr>
            <w:tcW w:w="2133"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E7555D">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75" w:type="dxa"/>
            <w:gridSpan w:val="2"/>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133" w:type="dxa"/>
          </w:tcPr>
          <w:p w14:paraId="505A25B0" w14:textId="77777777" w:rsidR="00E7555D" w:rsidRPr="00C24794" w:rsidRDefault="00E7555D" w:rsidP="00105430">
            <w:pPr>
              <w:rPr>
                <w:color w:val="00B050"/>
                <w:sz w:val="20"/>
              </w:rPr>
            </w:pPr>
          </w:p>
        </w:tc>
        <w:tc>
          <w:tcPr>
            <w:tcW w:w="2133"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006BF4DF" w14:textId="155B9C39" w:rsidR="00E7555D" w:rsidRPr="00C24794" w:rsidRDefault="00E7555D" w:rsidP="00105430">
            <w:pPr>
              <w:rPr>
                <w:color w:val="00B050"/>
                <w:sz w:val="20"/>
              </w:rPr>
            </w:pPr>
            <w:r w:rsidRPr="00C24794">
              <w:rPr>
                <w:color w:val="00B050"/>
                <w:sz w:val="20"/>
              </w:rPr>
              <w:t>Motion 115, #SP80</w:t>
            </w:r>
          </w:p>
        </w:tc>
      </w:tr>
      <w:tr w:rsidR="00E7555D" w14:paraId="76144844" w14:textId="77777777" w:rsidTr="00E7555D">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gridSpan w:val="2"/>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133" w:type="dxa"/>
          </w:tcPr>
          <w:p w14:paraId="09828B45" w14:textId="77777777" w:rsidR="00E7555D" w:rsidRDefault="00E7555D" w:rsidP="00A31B6D">
            <w:pPr>
              <w:rPr>
                <w:color w:val="00B050"/>
                <w:sz w:val="20"/>
              </w:rPr>
            </w:pPr>
          </w:p>
        </w:tc>
        <w:tc>
          <w:tcPr>
            <w:tcW w:w="2133"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E7555D">
        <w:trPr>
          <w:trHeight w:val="271"/>
        </w:trPr>
        <w:tc>
          <w:tcPr>
            <w:tcW w:w="1035" w:type="dxa"/>
          </w:tcPr>
          <w:p w14:paraId="05C5FBDE" w14:textId="11D35733" w:rsidR="00E7555D" w:rsidRPr="009876E6" w:rsidRDefault="00E7555D" w:rsidP="006656CF">
            <w:pPr>
              <w:rPr>
                <w:color w:val="00B050"/>
                <w:sz w:val="20"/>
              </w:rPr>
            </w:pPr>
            <w:r w:rsidRPr="009876E6">
              <w:rPr>
                <w:color w:val="00B050"/>
                <w:sz w:val="20"/>
              </w:rPr>
              <w:t>PHY</w:t>
            </w:r>
          </w:p>
        </w:tc>
        <w:tc>
          <w:tcPr>
            <w:tcW w:w="1991"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gridSpan w:val="2"/>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133" w:type="dxa"/>
          </w:tcPr>
          <w:p w14:paraId="6D5C312C" w14:textId="77777777" w:rsidR="00E7555D" w:rsidRPr="009876E6" w:rsidRDefault="00E7555D" w:rsidP="006656CF">
            <w:pPr>
              <w:rPr>
                <w:color w:val="00B050"/>
                <w:sz w:val="20"/>
              </w:rPr>
            </w:pPr>
          </w:p>
        </w:tc>
        <w:tc>
          <w:tcPr>
            <w:tcW w:w="2133"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E7555D">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gridSpan w:val="2"/>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133" w:type="dxa"/>
          </w:tcPr>
          <w:p w14:paraId="52DC5C04" w14:textId="63CFD717" w:rsidR="00E7555D" w:rsidRPr="00C26E66" w:rsidRDefault="00BD0A18" w:rsidP="006656CF">
            <w:pPr>
              <w:rPr>
                <w:color w:val="00B050"/>
                <w:sz w:val="20"/>
              </w:rPr>
            </w:pPr>
            <w:hyperlink r:id="rId18" w:history="1">
              <w:r w:rsidR="003618C1" w:rsidRPr="003618C1">
                <w:rPr>
                  <w:rStyle w:val="Hyperlink"/>
                  <w:color w:val="auto"/>
                  <w:sz w:val="20"/>
                </w:rPr>
                <w:t>20/1231r0</w:t>
              </w:r>
            </w:hyperlink>
            <w:r w:rsidR="003618C1" w:rsidRPr="003618C1">
              <w:rPr>
                <w:sz w:val="20"/>
              </w:rPr>
              <w:t>, uploaded on August 23, 2020</w:t>
            </w:r>
          </w:p>
        </w:tc>
        <w:tc>
          <w:tcPr>
            <w:tcW w:w="2133"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E7555D">
        <w:trPr>
          <w:trHeight w:val="257"/>
        </w:trPr>
        <w:tc>
          <w:tcPr>
            <w:tcW w:w="1035" w:type="dxa"/>
          </w:tcPr>
          <w:p w14:paraId="3AA2CE53" w14:textId="794C4030" w:rsidR="00E7555D" w:rsidRPr="00C678B8" w:rsidRDefault="00E7555D" w:rsidP="00417308">
            <w:pPr>
              <w:rPr>
                <w:color w:val="00B050"/>
                <w:sz w:val="20"/>
              </w:rPr>
            </w:pPr>
            <w:r w:rsidRPr="00C678B8">
              <w:rPr>
                <w:color w:val="00B050"/>
                <w:sz w:val="20"/>
              </w:rPr>
              <w:t>PHY</w:t>
            </w:r>
          </w:p>
        </w:tc>
        <w:tc>
          <w:tcPr>
            <w:tcW w:w="1991"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gridSpan w:val="2"/>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133" w:type="dxa"/>
          </w:tcPr>
          <w:p w14:paraId="5275A0FA" w14:textId="77777777" w:rsidR="00E7555D" w:rsidRPr="00C678B8" w:rsidRDefault="00E7555D" w:rsidP="00417308">
            <w:pPr>
              <w:rPr>
                <w:color w:val="00B050"/>
                <w:sz w:val="20"/>
              </w:rPr>
            </w:pPr>
          </w:p>
        </w:tc>
        <w:tc>
          <w:tcPr>
            <w:tcW w:w="2133"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E7555D">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gridSpan w:val="2"/>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133" w:type="dxa"/>
          </w:tcPr>
          <w:p w14:paraId="694C3AA0" w14:textId="77777777" w:rsidR="00E7555D" w:rsidRPr="000417BC" w:rsidRDefault="00E7555D" w:rsidP="00417308">
            <w:pPr>
              <w:rPr>
                <w:color w:val="00B050"/>
                <w:sz w:val="20"/>
              </w:rPr>
            </w:pPr>
          </w:p>
        </w:tc>
        <w:tc>
          <w:tcPr>
            <w:tcW w:w="2133"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E7555D">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lastRenderedPageBreak/>
              <w:t>PHY</w:t>
            </w:r>
          </w:p>
        </w:tc>
        <w:tc>
          <w:tcPr>
            <w:tcW w:w="1991"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gridSpan w:val="2"/>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133" w:type="dxa"/>
          </w:tcPr>
          <w:p w14:paraId="36A53797" w14:textId="77777777" w:rsidR="00E7555D" w:rsidRPr="00503C9C" w:rsidRDefault="00BD0A18" w:rsidP="00417308">
            <w:pPr>
              <w:rPr>
                <w:sz w:val="20"/>
              </w:rPr>
            </w:pPr>
            <w:hyperlink r:id="rId19" w:history="1">
              <w:r w:rsidR="00DB1CAB" w:rsidRPr="00503C9C">
                <w:rPr>
                  <w:rStyle w:val="Hyperlink"/>
                  <w:color w:val="auto"/>
                  <w:sz w:val="20"/>
                </w:rPr>
                <w:t>20/1252r0</w:t>
              </w:r>
            </w:hyperlink>
            <w:r w:rsidR="00DB1CAB" w:rsidRPr="00503C9C">
              <w:rPr>
                <w:sz w:val="20"/>
              </w:rPr>
              <w:t>, uploaded on August 20, 2020</w:t>
            </w:r>
          </w:p>
          <w:p w14:paraId="6ED3CAEB" w14:textId="77777777" w:rsidR="005E3DA5" w:rsidRPr="00503C9C" w:rsidRDefault="00BD0A18" w:rsidP="00417308">
            <w:pPr>
              <w:rPr>
                <w:sz w:val="20"/>
              </w:rPr>
            </w:pPr>
            <w:hyperlink r:id="rId20" w:history="1">
              <w:r w:rsidR="005E3DA5" w:rsidRPr="00503C9C">
                <w:rPr>
                  <w:rStyle w:val="Hyperlink"/>
                  <w:color w:val="auto"/>
                  <w:sz w:val="20"/>
                </w:rPr>
                <w:t>20/1253r0</w:t>
              </w:r>
            </w:hyperlink>
            <w:r w:rsidR="005E3DA5" w:rsidRPr="00503C9C">
              <w:rPr>
                <w:sz w:val="20"/>
              </w:rPr>
              <w:t>, uploaded on August 20, 2020</w:t>
            </w:r>
          </w:p>
          <w:p w14:paraId="2C0DFE2F" w14:textId="3F610B00" w:rsidR="00006719" w:rsidRPr="00503C9C" w:rsidRDefault="00BD0A18" w:rsidP="00417308">
            <w:pPr>
              <w:rPr>
                <w:sz w:val="20"/>
              </w:rPr>
            </w:pPr>
            <w:hyperlink r:id="rId21" w:history="1">
              <w:r w:rsidR="00006719" w:rsidRPr="00503C9C">
                <w:rPr>
                  <w:rStyle w:val="Hyperlink"/>
                  <w:color w:val="auto"/>
                  <w:sz w:val="20"/>
                </w:rPr>
                <w:t>20/1253r1</w:t>
              </w:r>
            </w:hyperlink>
            <w:r w:rsidR="00006719" w:rsidRPr="00503C9C">
              <w:rPr>
                <w:sz w:val="20"/>
              </w:rPr>
              <w:t>, uploaded on August 24, 2020</w:t>
            </w:r>
          </w:p>
        </w:tc>
        <w:tc>
          <w:tcPr>
            <w:tcW w:w="2133"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E7555D">
        <w:trPr>
          <w:trHeight w:val="257"/>
        </w:trPr>
        <w:tc>
          <w:tcPr>
            <w:tcW w:w="1035" w:type="dxa"/>
          </w:tcPr>
          <w:p w14:paraId="42D3A1F7" w14:textId="29E1DAF9" w:rsidR="00E7555D" w:rsidRPr="000417BC" w:rsidRDefault="00E7555D" w:rsidP="007F07F1">
            <w:pPr>
              <w:rPr>
                <w:color w:val="00B050"/>
                <w:sz w:val="20"/>
              </w:rPr>
            </w:pPr>
            <w:r w:rsidRPr="000417BC">
              <w:rPr>
                <w:color w:val="00B050"/>
                <w:sz w:val="20"/>
              </w:rPr>
              <w:t>PHY</w:t>
            </w:r>
          </w:p>
        </w:tc>
        <w:tc>
          <w:tcPr>
            <w:tcW w:w="1991"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gridSpan w:val="2"/>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133" w:type="dxa"/>
          </w:tcPr>
          <w:p w14:paraId="3F945C46" w14:textId="77777777" w:rsidR="00E7555D" w:rsidRPr="00503C9C" w:rsidRDefault="00BD0A18" w:rsidP="007F07F1">
            <w:pPr>
              <w:rPr>
                <w:sz w:val="20"/>
              </w:rPr>
            </w:pPr>
            <w:hyperlink r:id="rId22" w:history="1">
              <w:r w:rsidR="00EB4F38" w:rsidRPr="00503C9C">
                <w:rPr>
                  <w:rStyle w:val="Hyperlink"/>
                  <w:color w:val="auto"/>
                  <w:sz w:val="20"/>
                </w:rPr>
                <w:t>20/1254r0</w:t>
              </w:r>
            </w:hyperlink>
            <w:r w:rsidR="00EB4F38" w:rsidRPr="00503C9C">
              <w:rPr>
                <w:sz w:val="20"/>
              </w:rPr>
              <w:t>, uploaded on August 20, 2020</w:t>
            </w:r>
          </w:p>
          <w:p w14:paraId="505A207C" w14:textId="23099D32" w:rsidR="007864FB" w:rsidRPr="00503C9C" w:rsidRDefault="00BD0A18" w:rsidP="007F07F1">
            <w:pPr>
              <w:rPr>
                <w:sz w:val="20"/>
              </w:rPr>
            </w:pPr>
            <w:hyperlink r:id="rId23" w:history="1">
              <w:r w:rsidR="007864FB" w:rsidRPr="00503C9C">
                <w:rPr>
                  <w:rStyle w:val="Hyperlink"/>
                  <w:color w:val="auto"/>
                  <w:sz w:val="20"/>
                </w:rPr>
                <w:t>20/1254r1</w:t>
              </w:r>
            </w:hyperlink>
            <w:r w:rsidR="007864FB" w:rsidRPr="00503C9C">
              <w:rPr>
                <w:sz w:val="20"/>
              </w:rPr>
              <w:t>, uploaded on August 24, 2020</w:t>
            </w:r>
          </w:p>
        </w:tc>
        <w:tc>
          <w:tcPr>
            <w:tcW w:w="2133"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E7555D">
        <w:trPr>
          <w:trHeight w:val="257"/>
        </w:trPr>
        <w:tc>
          <w:tcPr>
            <w:tcW w:w="1035" w:type="dxa"/>
          </w:tcPr>
          <w:p w14:paraId="415CC079" w14:textId="4D7F6FBE" w:rsidR="00E7555D" w:rsidRPr="006B37DD" w:rsidRDefault="00E7555D" w:rsidP="007F07F1">
            <w:pPr>
              <w:rPr>
                <w:color w:val="00B050"/>
                <w:sz w:val="20"/>
              </w:rPr>
            </w:pPr>
            <w:r w:rsidRPr="006B37DD">
              <w:rPr>
                <w:color w:val="00B050"/>
                <w:sz w:val="20"/>
              </w:rPr>
              <w:t>PHY</w:t>
            </w:r>
          </w:p>
        </w:tc>
        <w:tc>
          <w:tcPr>
            <w:tcW w:w="1991" w:type="dxa"/>
            <w:gridSpan w:val="2"/>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gridSpan w:val="2"/>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133" w:type="dxa"/>
          </w:tcPr>
          <w:p w14:paraId="20CC8694" w14:textId="77777777" w:rsidR="00E7555D" w:rsidRPr="006B37DD" w:rsidRDefault="00E7555D" w:rsidP="007F07F1">
            <w:pPr>
              <w:rPr>
                <w:color w:val="00B050"/>
                <w:sz w:val="20"/>
              </w:rPr>
            </w:pPr>
          </w:p>
        </w:tc>
        <w:tc>
          <w:tcPr>
            <w:tcW w:w="2133"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E7555D">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gridSpan w:val="2"/>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gridSpan w:val="2"/>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133" w:type="dxa"/>
          </w:tcPr>
          <w:p w14:paraId="5FCA56C0" w14:textId="77777777" w:rsidR="00E7555D" w:rsidRPr="00C427E1" w:rsidRDefault="00E7555D" w:rsidP="007F07F1">
            <w:pPr>
              <w:rPr>
                <w:color w:val="00B050"/>
                <w:sz w:val="20"/>
              </w:rPr>
            </w:pPr>
          </w:p>
        </w:tc>
        <w:tc>
          <w:tcPr>
            <w:tcW w:w="2133"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E7555D">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gridSpan w:val="2"/>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gridSpan w:val="2"/>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133" w:type="dxa"/>
          </w:tcPr>
          <w:p w14:paraId="6C28AE22" w14:textId="77777777" w:rsidR="00E7555D" w:rsidRPr="00C427E1" w:rsidRDefault="00E7555D" w:rsidP="007F07F1">
            <w:pPr>
              <w:rPr>
                <w:color w:val="00B050"/>
                <w:sz w:val="20"/>
              </w:rPr>
            </w:pPr>
          </w:p>
        </w:tc>
        <w:tc>
          <w:tcPr>
            <w:tcW w:w="2133"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E7555D">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gridSpan w:val="2"/>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133" w:type="dxa"/>
          </w:tcPr>
          <w:p w14:paraId="628F5EAA" w14:textId="7FDB42F4" w:rsidR="00E7555D" w:rsidRPr="002C501E" w:rsidRDefault="00BD0A18" w:rsidP="007F07F1">
            <w:pPr>
              <w:rPr>
                <w:color w:val="00B050"/>
                <w:sz w:val="20"/>
              </w:rPr>
            </w:pPr>
            <w:hyperlink r:id="rId24" w:history="1">
              <w:r w:rsidR="00B41172" w:rsidRPr="00B41172">
                <w:rPr>
                  <w:rStyle w:val="Hyperlink"/>
                  <w:color w:val="auto"/>
                  <w:sz w:val="20"/>
                </w:rPr>
                <w:t>20/1229r0</w:t>
              </w:r>
            </w:hyperlink>
            <w:r w:rsidR="00B41172" w:rsidRPr="00B41172">
              <w:rPr>
                <w:sz w:val="20"/>
              </w:rPr>
              <w:t>, uploaded on August 14, 2020</w:t>
            </w:r>
          </w:p>
        </w:tc>
        <w:tc>
          <w:tcPr>
            <w:tcW w:w="2133"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E7555D">
        <w:trPr>
          <w:trHeight w:val="257"/>
        </w:trPr>
        <w:tc>
          <w:tcPr>
            <w:tcW w:w="1035" w:type="dxa"/>
          </w:tcPr>
          <w:p w14:paraId="6CB25894" w14:textId="58ACAAA6" w:rsidR="00E7555D" w:rsidRPr="0007501A" w:rsidRDefault="00E7555D" w:rsidP="007F07F1">
            <w:pPr>
              <w:rPr>
                <w:color w:val="00B050"/>
                <w:sz w:val="20"/>
              </w:rPr>
            </w:pPr>
            <w:r w:rsidRPr="0007501A">
              <w:rPr>
                <w:color w:val="00B050"/>
                <w:sz w:val="20"/>
              </w:rPr>
              <w:t>PHY</w:t>
            </w:r>
          </w:p>
        </w:tc>
        <w:tc>
          <w:tcPr>
            <w:tcW w:w="1991"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gridSpan w:val="2"/>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133" w:type="dxa"/>
          </w:tcPr>
          <w:p w14:paraId="082753ED" w14:textId="77777777" w:rsidR="00E7555D" w:rsidRDefault="00E7555D" w:rsidP="007F07F1">
            <w:pPr>
              <w:rPr>
                <w:color w:val="00B050"/>
                <w:sz w:val="20"/>
              </w:rPr>
            </w:pPr>
          </w:p>
        </w:tc>
        <w:tc>
          <w:tcPr>
            <w:tcW w:w="2133"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E7555D">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75" w:type="dxa"/>
            <w:gridSpan w:val="2"/>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133" w:type="dxa"/>
          </w:tcPr>
          <w:p w14:paraId="00BB7649" w14:textId="77777777" w:rsidR="00E7555D" w:rsidRPr="00DA0CF7" w:rsidRDefault="00E7555D" w:rsidP="007F07F1">
            <w:pPr>
              <w:rPr>
                <w:color w:val="00B050"/>
                <w:sz w:val="20"/>
              </w:rPr>
            </w:pPr>
          </w:p>
        </w:tc>
        <w:tc>
          <w:tcPr>
            <w:tcW w:w="2133"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E7555D">
        <w:trPr>
          <w:trHeight w:val="257"/>
        </w:trPr>
        <w:tc>
          <w:tcPr>
            <w:tcW w:w="1035" w:type="dxa"/>
          </w:tcPr>
          <w:p w14:paraId="7868DD00" w14:textId="04395DCB" w:rsidR="00E7555D" w:rsidRPr="00E12EF1" w:rsidRDefault="00E7555D" w:rsidP="007F07F1">
            <w:pPr>
              <w:rPr>
                <w:color w:val="00B050"/>
                <w:sz w:val="20"/>
              </w:rPr>
            </w:pPr>
            <w:r w:rsidRPr="00E12EF1">
              <w:rPr>
                <w:color w:val="00B050"/>
                <w:sz w:val="20"/>
              </w:rPr>
              <w:t>PHY</w:t>
            </w:r>
          </w:p>
        </w:tc>
        <w:tc>
          <w:tcPr>
            <w:tcW w:w="1991"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gridSpan w:val="2"/>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133" w:type="dxa"/>
          </w:tcPr>
          <w:p w14:paraId="76773A42" w14:textId="77777777" w:rsidR="00E7555D" w:rsidRPr="00E12EF1" w:rsidRDefault="00E7555D" w:rsidP="007F07F1">
            <w:pPr>
              <w:rPr>
                <w:color w:val="00B050"/>
                <w:sz w:val="20"/>
              </w:rPr>
            </w:pPr>
          </w:p>
        </w:tc>
        <w:tc>
          <w:tcPr>
            <w:tcW w:w="2133" w:type="dxa"/>
          </w:tcPr>
          <w:p w14:paraId="6AD8926A" w14:textId="32B575DC" w:rsidR="00E7555D" w:rsidRPr="00E12EF1" w:rsidRDefault="00E7555D" w:rsidP="007F07F1">
            <w:pPr>
              <w:rPr>
                <w:color w:val="00B050"/>
                <w:sz w:val="20"/>
              </w:rPr>
            </w:pPr>
            <w:r w:rsidRPr="00E12EF1">
              <w:rPr>
                <w:color w:val="00B050"/>
                <w:sz w:val="20"/>
              </w:rPr>
              <w:t>Motion 111, #SP0611-21</w:t>
            </w:r>
          </w:p>
        </w:tc>
      </w:tr>
      <w:tr w:rsidR="00E7555D" w14:paraId="5EF22F67" w14:textId="77777777" w:rsidTr="00E7555D">
        <w:trPr>
          <w:trHeight w:val="257"/>
        </w:trPr>
        <w:tc>
          <w:tcPr>
            <w:tcW w:w="2133" w:type="dxa"/>
            <w:gridSpan w:val="2"/>
            <w:shd w:val="clear" w:color="auto" w:fill="A6A6A6" w:themeFill="background1" w:themeFillShade="A6"/>
          </w:tcPr>
          <w:p w14:paraId="25E378FF" w14:textId="77777777" w:rsidR="00E7555D" w:rsidRPr="000B20DC" w:rsidRDefault="00E7555D" w:rsidP="007F07F1">
            <w:pPr>
              <w:rPr>
                <w:sz w:val="20"/>
              </w:rPr>
            </w:pPr>
          </w:p>
        </w:tc>
        <w:tc>
          <w:tcPr>
            <w:tcW w:w="11140" w:type="dxa"/>
            <w:gridSpan w:val="7"/>
            <w:shd w:val="clear" w:color="auto" w:fill="A6A6A6" w:themeFill="background1" w:themeFillShade="A6"/>
          </w:tcPr>
          <w:p w14:paraId="168DF4BA" w14:textId="5702EA4D" w:rsidR="00E7555D" w:rsidRPr="000B20DC" w:rsidRDefault="00E7555D" w:rsidP="007F07F1">
            <w:pPr>
              <w:rPr>
                <w:sz w:val="20"/>
              </w:rPr>
            </w:pPr>
          </w:p>
        </w:tc>
      </w:tr>
      <w:tr w:rsidR="00E7555D" w14:paraId="0EEFD7D9" w14:textId="77777777" w:rsidTr="00E7555D">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gridSpan w:val="2"/>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953F8C" w:rsidRDefault="00E7555D" w:rsidP="007F07F1">
            <w:pPr>
              <w:rPr>
                <w:sz w:val="20"/>
                <w:highlight w:val="yellow"/>
              </w:rPr>
            </w:pPr>
            <w:r w:rsidRPr="00953F8C">
              <w:rPr>
                <w:color w:val="00B050"/>
                <w:sz w:val="20"/>
                <w:highlight w:val="yellow"/>
              </w:rPr>
              <w:t>George Cherian,</w:t>
            </w:r>
            <w:r w:rsidRPr="00953F8C">
              <w:rPr>
                <w:sz w:val="20"/>
                <w:highlight w:val="yellow"/>
              </w:rPr>
              <w:t xml:space="preserve"> Jarkko Kneckt, Yunbo Li, BARON Stephane, </w:t>
            </w:r>
          </w:p>
          <w:p w14:paraId="78B0A7DA" w14:textId="68FEDEEF" w:rsidR="00E7555D" w:rsidRPr="00953F8C" w:rsidRDefault="00E7555D"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ins w:id="1" w:author="Alfred Aster" w:date="2020-07-30T08:15:00Z">
              <w:r w:rsidRPr="00953F8C">
                <w:rPr>
                  <w:sz w:val="20"/>
                  <w:highlight w:val="yellow"/>
                </w:rPr>
                <w:t>ON HOLD (Check later)</w:t>
              </w:r>
            </w:ins>
          </w:p>
        </w:tc>
        <w:tc>
          <w:tcPr>
            <w:tcW w:w="2133" w:type="dxa"/>
          </w:tcPr>
          <w:p w14:paraId="4423F132" w14:textId="77777777" w:rsidR="00E7555D" w:rsidRDefault="00E7555D" w:rsidP="007F07F1">
            <w:pPr>
              <w:rPr>
                <w:sz w:val="20"/>
                <w:highlight w:val="yellow"/>
              </w:rPr>
            </w:pPr>
          </w:p>
        </w:tc>
        <w:tc>
          <w:tcPr>
            <w:tcW w:w="2133"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E7555D">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gridSpan w:val="2"/>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133" w:type="dxa"/>
          </w:tcPr>
          <w:p w14:paraId="4FC87BF9" w14:textId="77777777" w:rsidR="00E7555D" w:rsidRPr="004D61A2" w:rsidRDefault="00E7555D" w:rsidP="007F07F1">
            <w:pPr>
              <w:shd w:val="clear" w:color="auto" w:fill="FFFFFF"/>
              <w:rPr>
                <w:rFonts w:eastAsia="SimSun"/>
                <w:color w:val="00B050"/>
                <w:sz w:val="20"/>
                <w:lang w:val="en-US" w:eastAsia="zh-CN"/>
              </w:rPr>
            </w:pPr>
          </w:p>
        </w:tc>
        <w:tc>
          <w:tcPr>
            <w:tcW w:w="2133"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E7555D">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gridSpan w:val="2"/>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lastRenderedPageBreak/>
              <w:t>Basics (R1)</w:t>
            </w:r>
          </w:p>
        </w:tc>
        <w:tc>
          <w:tcPr>
            <w:tcW w:w="2133" w:type="dxa"/>
          </w:tcPr>
          <w:p w14:paraId="5B912119" w14:textId="77777777" w:rsidR="00E7555D" w:rsidRPr="00BA209F" w:rsidRDefault="00E7555D" w:rsidP="00850121">
            <w:pPr>
              <w:rPr>
                <w:sz w:val="20"/>
              </w:rPr>
            </w:pPr>
          </w:p>
        </w:tc>
        <w:tc>
          <w:tcPr>
            <w:tcW w:w="2133"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E7555D">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gridSpan w:val="2"/>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133" w:type="dxa"/>
          </w:tcPr>
          <w:p w14:paraId="122B187C" w14:textId="2239D136" w:rsidR="00E7555D" w:rsidRPr="00BA209F" w:rsidRDefault="00BD0A18" w:rsidP="007F07F1">
            <w:pPr>
              <w:rPr>
                <w:sz w:val="20"/>
              </w:rPr>
            </w:pPr>
            <w:hyperlink r:id="rId25" w:history="1">
              <w:r w:rsidR="00BA209F" w:rsidRPr="00BA209F">
                <w:rPr>
                  <w:rStyle w:val="Hyperlink"/>
                  <w:color w:val="auto"/>
                  <w:sz w:val="20"/>
                </w:rPr>
                <w:t>20/1281r0</w:t>
              </w:r>
            </w:hyperlink>
            <w:r w:rsidR="00BA209F" w:rsidRPr="00BA209F">
              <w:rPr>
                <w:sz w:val="20"/>
              </w:rPr>
              <w:t>, uploaded on August 25, 2020</w:t>
            </w:r>
          </w:p>
        </w:tc>
        <w:tc>
          <w:tcPr>
            <w:tcW w:w="2133"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E7555D">
        <w:trPr>
          <w:trHeight w:val="257"/>
        </w:trPr>
        <w:tc>
          <w:tcPr>
            <w:tcW w:w="1035" w:type="dxa"/>
          </w:tcPr>
          <w:p w14:paraId="4224A0D1" w14:textId="52A8B7E4" w:rsidR="00E7555D" w:rsidRPr="00082493" w:rsidRDefault="00E7555D" w:rsidP="007F07F1">
            <w:pPr>
              <w:rPr>
                <w:color w:val="00B050"/>
                <w:sz w:val="20"/>
              </w:rPr>
            </w:pPr>
            <w:r w:rsidRPr="00082493">
              <w:rPr>
                <w:color w:val="00B050"/>
                <w:sz w:val="20"/>
              </w:rPr>
              <w:t>MAC</w:t>
            </w:r>
          </w:p>
        </w:tc>
        <w:tc>
          <w:tcPr>
            <w:tcW w:w="1991"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gridSpan w:val="2"/>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133" w:type="dxa"/>
          </w:tcPr>
          <w:p w14:paraId="17657EB9" w14:textId="77777777" w:rsidR="00E7555D" w:rsidRPr="00082493" w:rsidRDefault="00E7555D" w:rsidP="007F07F1">
            <w:pPr>
              <w:rPr>
                <w:color w:val="00B050"/>
                <w:sz w:val="20"/>
              </w:rPr>
            </w:pPr>
          </w:p>
        </w:tc>
        <w:tc>
          <w:tcPr>
            <w:tcW w:w="2133"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E7555D">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gridSpan w:val="2"/>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67658504" w14:textId="2E352AEC" w:rsidR="00E7555D" w:rsidRDefault="00E7555D" w:rsidP="00BC7C5F">
            <w:pPr>
              <w:rPr>
                <w:color w:val="00B050"/>
                <w:sz w:val="20"/>
              </w:rPr>
            </w:pPr>
            <w:r>
              <w:rPr>
                <w:color w:val="00B050"/>
                <w:sz w:val="20"/>
              </w:rPr>
              <w:t>R2</w:t>
            </w:r>
          </w:p>
          <w:p w14:paraId="0E84C52F" w14:textId="017442E3" w:rsidR="00E7555D" w:rsidRPr="0042524B" w:rsidRDefault="00E7555D" w:rsidP="00BC7C5F">
            <w:pPr>
              <w:rPr>
                <w:color w:val="00B050"/>
                <w:sz w:val="20"/>
              </w:rPr>
            </w:pPr>
            <w:r w:rsidRPr="0042524B">
              <w:rPr>
                <w:color w:val="00B050"/>
                <w:sz w:val="20"/>
              </w:rPr>
              <w:t>(SP result</w:t>
            </w:r>
            <w:r>
              <w:rPr>
                <w:color w:val="00B050"/>
                <w:sz w:val="20"/>
              </w:rPr>
              <w:t xml:space="preserve"> for R1</w:t>
            </w:r>
            <w:r w:rsidRPr="0042524B">
              <w:rPr>
                <w:color w:val="00B050"/>
                <w:sz w:val="20"/>
              </w:rPr>
              <w:t>: 50Y, 61N, 54A)</w:t>
            </w:r>
          </w:p>
        </w:tc>
        <w:tc>
          <w:tcPr>
            <w:tcW w:w="2133" w:type="dxa"/>
          </w:tcPr>
          <w:p w14:paraId="4B516A2E" w14:textId="77777777" w:rsidR="00E7555D" w:rsidRPr="0042524B" w:rsidRDefault="00E7555D" w:rsidP="007F07F1">
            <w:pPr>
              <w:rPr>
                <w:color w:val="00B050"/>
                <w:sz w:val="20"/>
              </w:rPr>
            </w:pPr>
          </w:p>
        </w:tc>
        <w:tc>
          <w:tcPr>
            <w:tcW w:w="2133" w:type="dxa"/>
          </w:tcPr>
          <w:p w14:paraId="7ABF7C34" w14:textId="2BBB4BA3" w:rsidR="00E7555D" w:rsidRPr="0042524B" w:rsidRDefault="00E7555D" w:rsidP="007F07F1">
            <w:pPr>
              <w:rPr>
                <w:color w:val="00B050"/>
                <w:sz w:val="20"/>
              </w:rPr>
            </w:pPr>
            <w:r w:rsidRPr="0042524B">
              <w:rPr>
                <w:color w:val="00B050"/>
                <w:sz w:val="20"/>
              </w:rPr>
              <w:t>Motion 50</w:t>
            </w:r>
          </w:p>
          <w:p w14:paraId="168D57DF" w14:textId="3F40FCE4" w:rsidR="00E7555D" w:rsidRPr="0042524B" w:rsidRDefault="00E7555D" w:rsidP="007F07F1">
            <w:pPr>
              <w:rPr>
                <w:color w:val="00B050"/>
                <w:sz w:val="20"/>
              </w:rPr>
            </w:pPr>
            <w:r w:rsidRPr="0042524B">
              <w:rPr>
                <w:color w:val="00B050"/>
                <w:sz w:val="20"/>
              </w:rPr>
              <w:t>Motion 115, #SP90</w:t>
            </w:r>
          </w:p>
        </w:tc>
      </w:tr>
      <w:tr w:rsidR="00E7555D" w14:paraId="235567A9" w14:textId="77777777" w:rsidTr="00E7555D">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gridSpan w:val="2"/>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133" w:type="dxa"/>
          </w:tcPr>
          <w:p w14:paraId="34EF448A" w14:textId="77777777" w:rsidR="00E7555D" w:rsidRPr="00E74230" w:rsidRDefault="00E7555D" w:rsidP="00E65BB5">
            <w:pPr>
              <w:rPr>
                <w:color w:val="00B050"/>
                <w:sz w:val="20"/>
              </w:rPr>
            </w:pPr>
          </w:p>
        </w:tc>
        <w:tc>
          <w:tcPr>
            <w:tcW w:w="2133"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E7555D" w14:paraId="3671EF6D" w14:textId="77777777" w:rsidTr="00E7555D">
        <w:trPr>
          <w:trHeight w:val="271"/>
        </w:trPr>
        <w:tc>
          <w:tcPr>
            <w:tcW w:w="1035" w:type="dxa"/>
          </w:tcPr>
          <w:p w14:paraId="1E768D4C" w14:textId="77777777" w:rsidR="00E7555D" w:rsidRPr="00FE5AC0" w:rsidRDefault="00E7555D" w:rsidP="007F07F1">
            <w:pPr>
              <w:rPr>
                <w:color w:val="00B050"/>
                <w:sz w:val="20"/>
              </w:rPr>
            </w:pPr>
            <w:r w:rsidRPr="00FE5AC0">
              <w:rPr>
                <w:color w:val="00B050"/>
                <w:sz w:val="20"/>
              </w:rPr>
              <w:t>MAC</w:t>
            </w:r>
          </w:p>
        </w:tc>
        <w:tc>
          <w:tcPr>
            <w:tcW w:w="1991" w:type="dxa"/>
            <w:gridSpan w:val="2"/>
          </w:tcPr>
          <w:p w14:paraId="45175A5A" w14:textId="77777777" w:rsidR="00E7555D" w:rsidRPr="00FE5AC0" w:rsidRDefault="00E7555D" w:rsidP="007F07F1">
            <w:pPr>
              <w:rPr>
                <w:color w:val="00B050"/>
                <w:sz w:val="20"/>
              </w:rPr>
            </w:pPr>
            <w:r w:rsidRPr="00FE5AC0">
              <w:rPr>
                <w:color w:val="00B050"/>
                <w:sz w:val="20"/>
              </w:rPr>
              <w:t>MLO-General</w:t>
            </w:r>
          </w:p>
        </w:tc>
        <w:tc>
          <w:tcPr>
            <w:tcW w:w="1575" w:type="dxa"/>
            <w:gridSpan w:val="2"/>
            <w:shd w:val="clear" w:color="auto" w:fill="auto"/>
          </w:tcPr>
          <w:p w14:paraId="2BF1FBF3" w14:textId="60351D72" w:rsidR="00E7555D" w:rsidRPr="00FE5AC0" w:rsidRDefault="00E7555D" w:rsidP="007F07F1">
            <w:pPr>
              <w:rPr>
                <w:color w:val="00B050"/>
                <w:sz w:val="20"/>
              </w:rPr>
            </w:pPr>
            <w:r w:rsidRPr="00FE5AC0">
              <w:rPr>
                <w:color w:val="00B050"/>
                <w:sz w:val="20"/>
              </w:rPr>
              <w:t>Po-kai Huang</w:t>
            </w:r>
          </w:p>
        </w:tc>
        <w:tc>
          <w:tcPr>
            <w:tcW w:w="2780" w:type="dxa"/>
          </w:tcPr>
          <w:p w14:paraId="7D5B572A" w14:textId="13DEE0BE" w:rsidR="00E7555D" w:rsidRPr="00FE5AC0" w:rsidRDefault="00E7555D"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 Namyeong Kim</w:t>
            </w:r>
          </w:p>
        </w:tc>
        <w:tc>
          <w:tcPr>
            <w:tcW w:w="1626" w:type="dxa"/>
          </w:tcPr>
          <w:p w14:paraId="2907AEEA" w14:textId="77777777" w:rsidR="00E7555D" w:rsidRPr="00E74230" w:rsidRDefault="00E7555D" w:rsidP="007F07F1">
            <w:pPr>
              <w:rPr>
                <w:color w:val="00B050"/>
                <w:sz w:val="20"/>
              </w:rPr>
            </w:pPr>
            <w:r w:rsidRPr="00E74230">
              <w:rPr>
                <w:color w:val="00B050"/>
                <w:sz w:val="20"/>
              </w:rPr>
              <w:t>R1</w:t>
            </w:r>
          </w:p>
          <w:p w14:paraId="342BE7CF" w14:textId="77777777" w:rsidR="00E7555D" w:rsidRPr="00E74230" w:rsidRDefault="00E7555D" w:rsidP="007F07F1">
            <w:pPr>
              <w:rPr>
                <w:color w:val="00B050"/>
                <w:sz w:val="20"/>
              </w:rPr>
            </w:pPr>
          </w:p>
        </w:tc>
        <w:tc>
          <w:tcPr>
            <w:tcW w:w="2133" w:type="dxa"/>
          </w:tcPr>
          <w:p w14:paraId="61D96CDC" w14:textId="77777777" w:rsidR="00E7555D" w:rsidRPr="00E74230" w:rsidRDefault="00E7555D" w:rsidP="007F07F1">
            <w:pPr>
              <w:rPr>
                <w:color w:val="00B050"/>
                <w:sz w:val="20"/>
              </w:rPr>
            </w:pPr>
          </w:p>
        </w:tc>
        <w:tc>
          <w:tcPr>
            <w:tcW w:w="2133" w:type="dxa"/>
          </w:tcPr>
          <w:p w14:paraId="352070DD" w14:textId="5A253E71" w:rsidR="00E7555D" w:rsidRPr="00E74230" w:rsidRDefault="00E7555D" w:rsidP="007F07F1">
            <w:pPr>
              <w:rPr>
                <w:color w:val="00B050"/>
                <w:sz w:val="20"/>
              </w:rPr>
            </w:pPr>
            <w:r w:rsidRPr="00E74230">
              <w:rPr>
                <w:color w:val="00B050"/>
                <w:sz w:val="20"/>
              </w:rPr>
              <w:t>Motion 23</w:t>
            </w:r>
          </w:p>
          <w:p w14:paraId="50769E44" w14:textId="77777777" w:rsidR="00E7555D" w:rsidRPr="00E74230" w:rsidRDefault="00E7555D" w:rsidP="007F07F1">
            <w:pPr>
              <w:rPr>
                <w:color w:val="00B050"/>
                <w:sz w:val="20"/>
              </w:rPr>
            </w:pPr>
            <w:r w:rsidRPr="00E74230">
              <w:rPr>
                <w:color w:val="00B050"/>
                <w:sz w:val="20"/>
              </w:rPr>
              <w:t>Motion 24</w:t>
            </w:r>
          </w:p>
          <w:p w14:paraId="7F84A1C1" w14:textId="5D550369" w:rsidR="00E7555D" w:rsidRPr="00E74230" w:rsidRDefault="00E7555D" w:rsidP="00E35BD1">
            <w:pPr>
              <w:rPr>
                <w:color w:val="00B050"/>
                <w:sz w:val="20"/>
              </w:rPr>
            </w:pPr>
            <w:r w:rsidRPr="00E74230">
              <w:rPr>
                <w:color w:val="00B050"/>
                <w:sz w:val="20"/>
              </w:rPr>
              <w:t>Motion 40</w:t>
            </w:r>
          </w:p>
          <w:p w14:paraId="1368CC4A" w14:textId="1E3E7681" w:rsidR="00E7555D" w:rsidRPr="00E74230" w:rsidRDefault="00E7555D" w:rsidP="00E35BD1">
            <w:pPr>
              <w:rPr>
                <w:color w:val="00B050"/>
                <w:sz w:val="20"/>
              </w:rPr>
            </w:pPr>
            <w:r w:rsidRPr="00E74230">
              <w:rPr>
                <w:color w:val="00B050"/>
                <w:sz w:val="20"/>
              </w:rPr>
              <w:t>Motion 111, #SP0611-28</w:t>
            </w:r>
          </w:p>
        </w:tc>
      </w:tr>
      <w:tr w:rsidR="00E7555D" w14:paraId="5F1382D9" w14:textId="77777777" w:rsidTr="00E7555D">
        <w:trPr>
          <w:trHeight w:val="257"/>
        </w:trPr>
        <w:tc>
          <w:tcPr>
            <w:tcW w:w="1035" w:type="dxa"/>
          </w:tcPr>
          <w:p w14:paraId="4BFAF972" w14:textId="77777777" w:rsidR="00E7555D" w:rsidRPr="00FE5AC0" w:rsidRDefault="00E7555D" w:rsidP="007F07F1">
            <w:pPr>
              <w:rPr>
                <w:color w:val="00B050"/>
                <w:sz w:val="20"/>
              </w:rPr>
            </w:pPr>
            <w:r w:rsidRPr="00FE5AC0">
              <w:rPr>
                <w:color w:val="00B050"/>
                <w:sz w:val="20"/>
              </w:rPr>
              <w:t>MAC</w:t>
            </w:r>
          </w:p>
        </w:tc>
        <w:tc>
          <w:tcPr>
            <w:tcW w:w="1991" w:type="dxa"/>
            <w:gridSpan w:val="2"/>
          </w:tcPr>
          <w:p w14:paraId="764063E0" w14:textId="715B89F3" w:rsidR="00E7555D" w:rsidRPr="00FE5AC0" w:rsidRDefault="00E7555D" w:rsidP="007F07F1">
            <w:pPr>
              <w:rPr>
                <w:color w:val="00B050"/>
                <w:sz w:val="20"/>
              </w:rPr>
            </w:pPr>
            <w:r w:rsidRPr="00FE5AC0">
              <w:rPr>
                <w:color w:val="00B050"/>
                <w:sz w:val="20"/>
              </w:rPr>
              <w:t>MLO-Multi-link setup: Procedure</w:t>
            </w:r>
          </w:p>
        </w:tc>
        <w:tc>
          <w:tcPr>
            <w:tcW w:w="1575" w:type="dxa"/>
            <w:gridSpan w:val="2"/>
            <w:shd w:val="clear" w:color="auto" w:fill="auto"/>
          </w:tcPr>
          <w:p w14:paraId="68AE9C65" w14:textId="77777777" w:rsidR="00E7555D" w:rsidRPr="00FE5AC0" w:rsidRDefault="00E7555D" w:rsidP="007F07F1">
            <w:pPr>
              <w:rPr>
                <w:color w:val="00B050"/>
                <w:sz w:val="20"/>
              </w:rPr>
            </w:pPr>
            <w:r w:rsidRPr="00FE5AC0">
              <w:rPr>
                <w:color w:val="00B050"/>
                <w:sz w:val="20"/>
              </w:rPr>
              <w:t>Po-kai Huang,</w:t>
            </w:r>
          </w:p>
          <w:p w14:paraId="1F4483EF" w14:textId="1492E12A" w:rsidR="00E7555D" w:rsidRPr="00FE5AC0" w:rsidRDefault="00E7555D" w:rsidP="007F07F1">
            <w:pPr>
              <w:rPr>
                <w:color w:val="00B050"/>
                <w:sz w:val="20"/>
              </w:rPr>
            </w:pPr>
          </w:p>
        </w:tc>
        <w:tc>
          <w:tcPr>
            <w:tcW w:w="2780" w:type="dxa"/>
          </w:tcPr>
          <w:p w14:paraId="3B63C5C8" w14:textId="77777777" w:rsidR="00E7555D" w:rsidRPr="00FE5AC0" w:rsidRDefault="00E7555D" w:rsidP="007F07F1">
            <w:pPr>
              <w:rPr>
                <w:color w:val="00B050"/>
                <w:sz w:val="20"/>
              </w:rPr>
            </w:pPr>
            <w:r w:rsidRPr="00FE5AC0">
              <w:rPr>
                <w:color w:val="00B050"/>
                <w:sz w:val="20"/>
              </w:rPr>
              <w:t>Insun Jang, Duncan Ho,</w:t>
            </w:r>
          </w:p>
          <w:p w14:paraId="6B2F8D2C" w14:textId="470CAB1B" w:rsidR="00E7555D" w:rsidRPr="00FE5AC0" w:rsidRDefault="00E7555D" w:rsidP="007F07F1">
            <w:pPr>
              <w:rPr>
                <w:color w:val="00B050"/>
                <w:sz w:val="20"/>
              </w:rPr>
            </w:pPr>
            <w:r w:rsidRPr="00FE5AC0">
              <w:rPr>
                <w:color w:val="00B050"/>
                <w:sz w:val="20"/>
              </w:rPr>
              <w:t>Yonggang Fang, Liwen Chu, Abhishek Patil,</w:t>
            </w:r>
          </w:p>
          <w:p w14:paraId="22862F88" w14:textId="075436E9" w:rsidR="00E7555D" w:rsidRPr="00FE5AC0" w:rsidRDefault="00E7555D"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E7555D" w:rsidRPr="00E74230" w:rsidRDefault="00E7555D" w:rsidP="007F07F1">
            <w:pPr>
              <w:rPr>
                <w:color w:val="00B050"/>
                <w:sz w:val="20"/>
              </w:rPr>
            </w:pPr>
            <w:r w:rsidRPr="00E74230">
              <w:rPr>
                <w:color w:val="00B050"/>
                <w:sz w:val="20"/>
              </w:rPr>
              <w:t>R1</w:t>
            </w:r>
          </w:p>
          <w:p w14:paraId="10DA47BB" w14:textId="77777777" w:rsidR="00E7555D" w:rsidRPr="00E74230" w:rsidRDefault="00E7555D" w:rsidP="007F07F1">
            <w:pPr>
              <w:rPr>
                <w:color w:val="00B050"/>
                <w:sz w:val="20"/>
              </w:rPr>
            </w:pPr>
          </w:p>
        </w:tc>
        <w:tc>
          <w:tcPr>
            <w:tcW w:w="2133" w:type="dxa"/>
          </w:tcPr>
          <w:p w14:paraId="36D34628" w14:textId="77777777" w:rsidR="00E7555D" w:rsidRPr="00E74230" w:rsidRDefault="00E7555D" w:rsidP="007F07F1">
            <w:pPr>
              <w:rPr>
                <w:color w:val="00B050"/>
                <w:sz w:val="20"/>
              </w:rPr>
            </w:pPr>
          </w:p>
        </w:tc>
        <w:tc>
          <w:tcPr>
            <w:tcW w:w="2133" w:type="dxa"/>
          </w:tcPr>
          <w:p w14:paraId="499B2E0D" w14:textId="6D321EC4" w:rsidR="00E7555D" w:rsidRPr="00E74230" w:rsidRDefault="00E7555D" w:rsidP="007F07F1">
            <w:pPr>
              <w:rPr>
                <w:color w:val="00B050"/>
                <w:sz w:val="20"/>
              </w:rPr>
            </w:pPr>
            <w:r w:rsidRPr="00E74230">
              <w:rPr>
                <w:color w:val="00B050"/>
                <w:sz w:val="20"/>
              </w:rPr>
              <w:t>Motion 112, #SP38</w:t>
            </w:r>
          </w:p>
          <w:p w14:paraId="6142979D" w14:textId="349BF30E" w:rsidR="00E7555D" w:rsidRPr="00E74230" w:rsidRDefault="00E7555D" w:rsidP="007F07F1">
            <w:pPr>
              <w:rPr>
                <w:color w:val="00B050"/>
                <w:sz w:val="20"/>
              </w:rPr>
            </w:pPr>
            <w:r w:rsidRPr="00E74230">
              <w:rPr>
                <w:color w:val="00B050"/>
                <w:sz w:val="20"/>
              </w:rPr>
              <w:t>Motion 108</w:t>
            </w:r>
          </w:p>
          <w:p w14:paraId="52BF5BA5" w14:textId="5DC83EB8" w:rsidR="00E7555D" w:rsidRPr="00E74230" w:rsidRDefault="00E7555D" w:rsidP="007F07F1">
            <w:pPr>
              <w:rPr>
                <w:color w:val="00B050"/>
                <w:sz w:val="20"/>
              </w:rPr>
            </w:pPr>
            <w:r w:rsidRPr="00E74230">
              <w:rPr>
                <w:color w:val="00B050"/>
                <w:sz w:val="20"/>
              </w:rPr>
              <w:t>Motion 109</w:t>
            </w:r>
          </w:p>
          <w:p w14:paraId="122B9B37" w14:textId="661B027E" w:rsidR="00E7555D" w:rsidRPr="00E74230" w:rsidRDefault="00E7555D" w:rsidP="007F07F1">
            <w:pPr>
              <w:rPr>
                <w:color w:val="00B050"/>
                <w:sz w:val="20"/>
              </w:rPr>
            </w:pPr>
            <w:r w:rsidRPr="00E74230">
              <w:rPr>
                <w:color w:val="00B050"/>
                <w:sz w:val="20"/>
              </w:rPr>
              <w:t>Motion 112, #SP4</w:t>
            </w:r>
          </w:p>
          <w:p w14:paraId="2DEE5164" w14:textId="353B79F6" w:rsidR="00E7555D" w:rsidRPr="00E74230" w:rsidRDefault="00E7555D" w:rsidP="007F07F1">
            <w:pPr>
              <w:rPr>
                <w:color w:val="00B050"/>
                <w:sz w:val="20"/>
              </w:rPr>
            </w:pPr>
            <w:r w:rsidRPr="00E74230">
              <w:rPr>
                <w:color w:val="00B050"/>
                <w:sz w:val="20"/>
              </w:rPr>
              <w:t>Motion 38</w:t>
            </w:r>
          </w:p>
          <w:p w14:paraId="26B1C70C" w14:textId="77777777" w:rsidR="00E7555D" w:rsidRPr="00E74230" w:rsidRDefault="00E7555D" w:rsidP="007F07F1">
            <w:pPr>
              <w:rPr>
                <w:color w:val="00B050"/>
                <w:sz w:val="20"/>
              </w:rPr>
            </w:pPr>
            <w:r w:rsidRPr="00E74230">
              <w:rPr>
                <w:color w:val="00B050"/>
                <w:sz w:val="20"/>
              </w:rPr>
              <w:t>Motion 26</w:t>
            </w:r>
          </w:p>
          <w:p w14:paraId="2B01A480" w14:textId="77777777" w:rsidR="00E7555D" w:rsidRPr="00E74230" w:rsidRDefault="00E7555D" w:rsidP="007F07F1">
            <w:pPr>
              <w:rPr>
                <w:color w:val="00B050"/>
                <w:sz w:val="20"/>
              </w:rPr>
            </w:pPr>
            <w:r w:rsidRPr="00E74230">
              <w:rPr>
                <w:color w:val="00B050"/>
                <w:sz w:val="20"/>
              </w:rPr>
              <w:t>Motion 25</w:t>
            </w:r>
          </w:p>
          <w:p w14:paraId="791099B7" w14:textId="77777777" w:rsidR="00E7555D" w:rsidRPr="00E74230" w:rsidRDefault="00E7555D" w:rsidP="007F07F1">
            <w:pPr>
              <w:rPr>
                <w:color w:val="00B050"/>
                <w:sz w:val="20"/>
              </w:rPr>
            </w:pPr>
            <w:r w:rsidRPr="00E74230">
              <w:rPr>
                <w:color w:val="00B050"/>
                <w:sz w:val="20"/>
              </w:rPr>
              <w:t xml:space="preserve">Motion 115, #SP76 </w:t>
            </w:r>
          </w:p>
          <w:p w14:paraId="0CE5EBCF" w14:textId="77777777" w:rsidR="00E7555D" w:rsidRPr="00E74230" w:rsidRDefault="00E7555D" w:rsidP="007F07F1">
            <w:pPr>
              <w:rPr>
                <w:color w:val="00B050"/>
                <w:sz w:val="20"/>
              </w:rPr>
            </w:pPr>
            <w:r w:rsidRPr="00E74230">
              <w:rPr>
                <w:color w:val="00B050"/>
                <w:sz w:val="20"/>
              </w:rPr>
              <w:t>Motion 70</w:t>
            </w:r>
          </w:p>
          <w:p w14:paraId="6B940E15" w14:textId="77777777" w:rsidR="00E7555D" w:rsidRPr="00E74230" w:rsidRDefault="00E7555D" w:rsidP="007F07F1">
            <w:pPr>
              <w:rPr>
                <w:color w:val="00B050"/>
                <w:sz w:val="20"/>
              </w:rPr>
            </w:pPr>
            <w:r w:rsidRPr="00E74230">
              <w:rPr>
                <w:color w:val="00B050"/>
                <w:sz w:val="20"/>
              </w:rPr>
              <w:t>Motion 115, #SP88</w:t>
            </w:r>
          </w:p>
          <w:p w14:paraId="29ED2A13" w14:textId="77777777" w:rsidR="00E7555D" w:rsidRPr="00E74230" w:rsidRDefault="00E7555D" w:rsidP="007F07F1">
            <w:pPr>
              <w:rPr>
                <w:color w:val="00B050"/>
                <w:sz w:val="20"/>
              </w:rPr>
            </w:pPr>
            <w:r w:rsidRPr="00E74230">
              <w:rPr>
                <w:color w:val="00B050"/>
                <w:sz w:val="20"/>
              </w:rPr>
              <w:lastRenderedPageBreak/>
              <w:t>Motion 112 # SP40 (authentication)</w:t>
            </w:r>
          </w:p>
          <w:p w14:paraId="0A73EADB" w14:textId="77777777" w:rsidR="00E7555D" w:rsidRPr="00E74230" w:rsidRDefault="00E7555D" w:rsidP="007F07F1">
            <w:pPr>
              <w:rPr>
                <w:color w:val="00B050"/>
                <w:sz w:val="20"/>
              </w:rPr>
            </w:pPr>
            <w:r w:rsidRPr="00E74230">
              <w:rPr>
                <w:color w:val="00B050"/>
                <w:sz w:val="20"/>
              </w:rPr>
              <w:t>Motion 115, #SP86</w:t>
            </w:r>
          </w:p>
          <w:p w14:paraId="1C057FC5" w14:textId="77777777" w:rsidR="00E7555D" w:rsidRPr="00E74230" w:rsidRDefault="00E7555D" w:rsidP="007F07F1">
            <w:pPr>
              <w:rPr>
                <w:color w:val="00B050"/>
                <w:sz w:val="20"/>
              </w:rPr>
            </w:pPr>
            <w:r w:rsidRPr="00E74230">
              <w:rPr>
                <w:color w:val="00B050"/>
                <w:sz w:val="20"/>
              </w:rPr>
              <w:t>Motion 115, #SP87</w:t>
            </w:r>
          </w:p>
          <w:p w14:paraId="20FE83D0" w14:textId="1A03627D" w:rsidR="00E7555D" w:rsidRPr="00E74230" w:rsidRDefault="00E7555D" w:rsidP="007F07F1">
            <w:pPr>
              <w:rPr>
                <w:color w:val="00B050"/>
                <w:sz w:val="20"/>
              </w:rPr>
            </w:pPr>
            <w:r w:rsidRPr="00E74230">
              <w:rPr>
                <w:color w:val="00B050"/>
                <w:sz w:val="20"/>
              </w:rPr>
              <w:t>Motion 115, #SP94</w:t>
            </w:r>
          </w:p>
        </w:tc>
      </w:tr>
      <w:tr w:rsidR="00E7555D" w14:paraId="7E34F860" w14:textId="77777777" w:rsidTr="00E7555D">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lastRenderedPageBreak/>
              <w:t>MAC</w:t>
            </w:r>
          </w:p>
        </w:tc>
        <w:tc>
          <w:tcPr>
            <w:tcW w:w="1991"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gridSpan w:val="2"/>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133" w:type="dxa"/>
          </w:tcPr>
          <w:p w14:paraId="7B4ED64E" w14:textId="77777777" w:rsidR="00E7555D" w:rsidRPr="00E74230" w:rsidRDefault="00E7555D" w:rsidP="007F07F1">
            <w:pPr>
              <w:rPr>
                <w:color w:val="00B050"/>
                <w:sz w:val="20"/>
              </w:rPr>
            </w:pPr>
          </w:p>
        </w:tc>
        <w:tc>
          <w:tcPr>
            <w:tcW w:w="2133"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338E8945" w14:textId="6E4D33C6" w:rsidR="00E7555D" w:rsidRPr="00E74230" w:rsidRDefault="00E7555D" w:rsidP="007F07F1">
            <w:pPr>
              <w:rPr>
                <w:color w:val="00B050"/>
                <w:sz w:val="20"/>
              </w:rPr>
            </w:pPr>
            <w:r w:rsidRPr="00E74230">
              <w:rPr>
                <w:color w:val="00B050"/>
                <w:sz w:val="20"/>
              </w:rPr>
              <w:t>Motion 112, #SP40</w:t>
            </w:r>
          </w:p>
        </w:tc>
      </w:tr>
      <w:tr w:rsidR="00E7555D" w14:paraId="624D7700" w14:textId="77777777" w:rsidTr="00E7555D">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gridSpan w:val="2"/>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133" w:type="dxa"/>
          </w:tcPr>
          <w:p w14:paraId="7619FBE0" w14:textId="77777777" w:rsidR="00E7555D" w:rsidRDefault="00BD0A18" w:rsidP="007F07F1">
            <w:pPr>
              <w:rPr>
                <w:sz w:val="20"/>
              </w:rPr>
            </w:pPr>
            <w:hyperlink r:id="rId26" w:history="1">
              <w:r w:rsidR="00D6338A" w:rsidRPr="00D6338A">
                <w:rPr>
                  <w:rStyle w:val="Hyperlink"/>
                  <w:sz w:val="20"/>
                </w:rPr>
                <w:t>20/1300r0</w:t>
              </w:r>
            </w:hyperlink>
            <w:r w:rsidR="00D6338A">
              <w:rPr>
                <w:sz w:val="20"/>
              </w:rPr>
              <w:t>, uploaded on August 25, 2020</w:t>
            </w:r>
          </w:p>
          <w:p w14:paraId="4A518A92" w14:textId="2752A739" w:rsidR="00794A55" w:rsidRPr="000042FB" w:rsidRDefault="00794A55" w:rsidP="007F07F1">
            <w:pPr>
              <w:rPr>
                <w:sz w:val="20"/>
              </w:rPr>
            </w:pPr>
          </w:p>
        </w:tc>
        <w:tc>
          <w:tcPr>
            <w:tcW w:w="2133" w:type="dxa"/>
          </w:tcPr>
          <w:p w14:paraId="0586EC3C" w14:textId="1A80628D" w:rsidR="00E7555D" w:rsidRPr="00E74230" w:rsidRDefault="00E7555D" w:rsidP="007F07F1">
            <w:pPr>
              <w:rPr>
                <w:color w:val="00B050"/>
                <w:sz w:val="20"/>
              </w:rPr>
            </w:pPr>
            <w:r w:rsidRPr="00E74230">
              <w:rPr>
                <w:color w:val="00B050"/>
                <w:sz w:val="20"/>
              </w:rPr>
              <w:t xml:space="preserve">Motion 115, #SP89 </w:t>
            </w:r>
          </w:p>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Pr="00E74230" w:rsidRDefault="00E7555D" w:rsidP="007F07F1">
            <w:pPr>
              <w:rPr>
                <w:color w:val="00B050"/>
                <w:sz w:val="20"/>
              </w:rPr>
            </w:pPr>
            <w:r w:rsidRPr="00E74230">
              <w:rPr>
                <w:color w:val="00B050"/>
                <w:sz w:val="20"/>
              </w:rPr>
              <w:t>Motion 115, #SP65</w:t>
            </w:r>
          </w:p>
          <w:p w14:paraId="5FEEAC1B" w14:textId="6D1A7C64" w:rsidR="00E7555D" w:rsidRPr="00E74230" w:rsidRDefault="00E7555D" w:rsidP="007F07F1">
            <w:pPr>
              <w:rPr>
                <w:color w:val="00B050"/>
                <w:sz w:val="20"/>
              </w:rPr>
            </w:pPr>
            <w:r w:rsidRPr="00E74230">
              <w:rPr>
                <w:color w:val="00B050"/>
                <w:sz w:val="20"/>
              </w:rPr>
              <w:t>Motion 112, #SP33</w:t>
            </w:r>
          </w:p>
        </w:tc>
      </w:tr>
      <w:tr w:rsidR="00E7555D" w14:paraId="6A6E7413" w14:textId="77777777" w:rsidTr="00E7555D">
        <w:trPr>
          <w:trHeight w:val="271"/>
        </w:trPr>
        <w:tc>
          <w:tcPr>
            <w:tcW w:w="1035" w:type="dxa"/>
          </w:tcPr>
          <w:p w14:paraId="0A8FB932" w14:textId="77777777" w:rsidR="00E7555D" w:rsidRPr="00FE5AC0" w:rsidRDefault="00E7555D" w:rsidP="007F07F1">
            <w:pPr>
              <w:rPr>
                <w:color w:val="00B050"/>
                <w:sz w:val="20"/>
              </w:rPr>
            </w:pPr>
            <w:r w:rsidRPr="00FE5AC0">
              <w:rPr>
                <w:color w:val="00B050"/>
                <w:sz w:val="20"/>
              </w:rPr>
              <w:t>MAC</w:t>
            </w:r>
          </w:p>
        </w:tc>
        <w:tc>
          <w:tcPr>
            <w:tcW w:w="1991"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gridSpan w:val="2"/>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0D4ED7BC" w:rsidR="00E7555D" w:rsidRPr="00FE5AC0" w:rsidRDefault="00E7555D" w:rsidP="007F07F1">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133" w:type="dxa"/>
          </w:tcPr>
          <w:p w14:paraId="235D7DBF" w14:textId="6713BB78" w:rsidR="00E7555D" w:rsidRPr="000042FB" w:rsidRDefault="00BD0A18" w:rsidP="007F07F1">
            <w:pPr>
              <w:rPr>
                <w:sz w:val="20"/>
              </w:rPr>
            </w:pPr>
            <w:hyperlink r:id="rId27" w:history="1">
              <w:r w:rsidR="004137CF" w:rsidRPr="000042FB">
                <w:rPr>
                  <w:rStyle w:val="Hyperlink"/>
                  <w:color w:val="auto"/>
                  <w:sz w:val="20"/>
                </w:rPr>
                <w:t>20/1256r0</w:t>
              </w:r>
            </w:hyperlink>
            <w:r w:rsidR="004137CF" w:rsidRPr="000042FB">
              <w:rPr>
                <w:sz w:val="20"/>
              </w:rPr>
              <w:t>, uploaded on August 20, 2020</w:t>
            </w:r>
          </w:p>
        </w:tc>
        <w:tc>
          <w:tcPr>
            <w:tcW w:w="2133"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E7555D">
        <w:trPr>
          <w:trHeight w:val="257"/>
        </w:trPr>
        <w:tc>
          <w:tcPr>
            <w:tcW w:w="1035" w:type="dxa"/>
          </w:tcPr>
          <w:p w14:paraId="533F3AA3" w14:textId="02DB0924" w:rsidR="00E7555D" w:rsidRPr="00FE5AC0" w:rsidRDefault="00E7555D" w:rsidP="007F07F1">
            <w:pPr>
              <w:rPr>
                <w:sz w:val="20"/>
                <w:highlight w:val="yellow"/>
              </w:rPr>
            </w:pPr>
            <w:r w:rsidRPr="00FE5AC0">
              <w:rPr>
                <w:sz w:val="20"/>
                <w:highlight w:val="yellow"/>
              </w:rPr>
              <w:t>MAC</w:t>
            </w:r>
          </w:p>
        </w:tc>
        <w:tc>
          <w:tcPr>
            <w:tcW w:w="1991" w:type="dxa"/>
            <w:gridSpan w:val="2"/>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gridSpan w:val="2"/>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4DEE9EC0" w:rsidR="00E7555D" w:rsidRPr="00FE5AC0" w:rsidRDefault="00E7555D" w:rsidP="007F07F1">
            <w:pPr>
              <w:rPr>
                <w:sz w:val="20"/>
                <w:highlight w:val="yellow"/>
              </w:rPr>
            </w:pPr>
            <w:r w:rsidRPr="00FE5AC0">
              <w:rPr>
                <w:sz w:val="20"/>
                <w:highlight w:val="yellow"/>
              </w:rPr>
              <w:t xml:space="preserve">Namyeong Kim, Chenhe Ji, Sharan Naribole, Cheng Chen, </w:t>
            </w:r>
            <w:r w:rsidRPr="00FE5AC0">
              <w:rPr>
                <w:sz w:val="20"/>
                <w:highlight w:val="yellow"/>
              </w:rPr>
              <w:lastRenderedPageBreak/>
              <w:t>Chunyu Hu,</w:t>
            </w:r>
            <w:r w:rsidRPr="00FE5AC0">
              <w:rPr>
                <w:highlight w:val="yellow"/>
              </w:rPr>
              <w:t xml:space="preserve"> </w:t>
            </w:r>
            <w:r w:rsidRPr="00FE5AC0">
              <w:rPr>
                <w:sz w:val="20"/>
                <w:highlight w:val="yellow"/>
              </w:rPr>
              <w:t>Greg Geonjung Ko, Payam Torab, Dibakar Das, Guogang Huang, Harry Wang, Gabor Bajko, Yonggang Fang, John Yi, Liuming Lu</w:t>
            </w:r>
          </w:p>
        </w:tc>
        <w:tc>
          <w:tcPr>
            <w:tcW w:w="1626" w:type="dxa"/>
          </w:tcPr>
          <w:p w14:paraId="15965EB6" w14:textId="77777777" w:rsidR="00E7555D" w:rsidRDefault="00E7555D" w:rsidP="007F07F1">
            <w:pPr>
              <w:rPr>
                <w:ins w:id="2" w:author="Edward Au" w:date="2020-08-20T10:48:00Z"/>
                <w:sz w:val="20"/>
                <w:highlight w:val="yellow"/>
              </w:rPr>
            </w:pPr>
            <w:ins w:id="3" w:author="Alfred Aster" w:date="2020-07-30T08:18:00Z">
              <w:r>
                <w:rPr>
                  <w:sz w:val="20"/>
                  <w:highlight w:val="yellow"/>
                </w:rPr>
                <w:lastRenderedPageBreak/>
                <w:t xml:space="preserve"> (ON HOLD)</w:t>
              </w:r>
            </w:ins>
          </w:p>
          <w:p w14:paraId="44BC3BFE" w14:textId="77777777" w:rsidR="00E7555D" w:rsidRDefault="00E7555D" w:rsidP="007F07F1">
            <w:pPr>
              <w:rPr>
                <w:ins w:id="4" w:author="Edward Au" w:date="2020-08-20T10:48:00Z"/>
                <w:sz w:val="20"/>
                <w:highlight w:val="yellow"/>
              </w:rPr>
            </w:pPr>
          </w:p>
          <w:p w14:paraId="5E2958B0" w14:textId="117F7797" w:rsidR="00E7555D" w:rsidRPr="00FE5AC0" w:rsidRDefault="00E7555D" w:rsidP="007F07F1">
            <w:pPr>
              <w:rPr>
                <w:sz w:val="20"/>
                <w:highlight w:val="yellow"/>
              </w:rPr>
            </w:pPr>
          </w:p>
        </w:tc>
        <w:tc>
          <w:tcPr>
            <w:tcW w:w="2133" w:type="dxa"/>
          </w:tcPr>
          <w:p w14:paraId="29F2A91A" w14:textId="77777777" w:rsidR="00E7555D" w:rsidRPr="00FE5AC0" w:rsidRDefault="00E7555D" w:rsidP="007F07F1">
            <w:pPr>
              <w:rPr>
                <w:sz w:val="20"/>
                <w:highlight w:val="yellow"/>
              </w:rPr>
            </w:pPr>
          </w:p>
        </w:tc>
        <w:tc>
          <w:tcPr>
            <w:tcW w:w="2133"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E7555D" w14:paraId="23A1D52A" w14:textId="77777777" w:rsidTr="00E7555D">
        <w:trPr>
          <w:trHeight w:val="257"/>
        </w:trPr>
        <w:tc>
          <w:tcPr>
            <w:tcW w:w="1035" w:type="dxa"/>
          </w:tcPr>
          <w:p w14:paraId="2A67F025" w14:textId="106B52CA" w:rsidR="00E7555D" w:rsidRPr="00FE5AC0" w:rsidRDefault="00E7555D" w:rsidP="007F07F1">
            <w:pPr>
              <w:rPr>
                <w:color w:val="00B050"/>
                <w:sz w:val="20"/>
              </w:rPr>
            </w:pPr>
            <w:r w:rsidRPr="00FE5AC0">
              <w:rPr>
                <w:color w:val="00B050"/>
                <w:sz w:val="20"/>
              </w:rPr>
              <w:t>MAC</w:t>
            </w:r>
          </w:p>
        </w:tc>
        <w:tc>
          <w:tcPr>
            <w:tcW w:w="1991"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gridSpan w:val="2"/>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133" w:type="dxa"/>
          </w:tcPr>
          <w:p w14:paraId="18DE8130" w14:textId="77777777" w:rsidR="00E7555D" w:rsidRPr="00E74230" w:rsidRDefault="00E7555D" w:rsidP="007F07F1">
            <w:pPr>
              <w:rPr>
                <w:color w:val="00B050"/>
                <w:sz w:val="20"/>
              </w:rPr>
            </w:pPr>
          </w:p>
        </w:tc>
        <w:tc>
          <w:tcPr>
            <w:tcW w:w="2133"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E7555D">
        <w:trPr>
          <w:trHeight w:val="257"/>
        </w:trPr>
        <w:tc>
          <w:tcPr>
            <w:tcW w:w="1035" w:type="dxa"/>
          </w:tcPr>
          <w:p w14:paraId="03485B8C" w14:textId="54F65858" w:rsidR="00E7555D" w:rsidRPr="00FE5AC0" w:rsidRDefault="00E7555D" w:rsidP="007F07F1">
            <w:pPr>
              <w:rPr>
                <w:color w:val="00B050"/>
                <w:sz w:val="20"/>
              </w:rPr>
            </w:pPr>
            <w:r w:rsidRPr="00FE5AC0">
              <w:rPr>
                <w:color w:val="00B050"/>
                <w:sz w:val="20"/>
              </w:rPr>
              <w:t>MAC</w:t>
            </w:r>
          </w:p>
        </w:tc>
        <w:tc>
          <w:tcPr>
            <w:tcW w:w="1991"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gridSpan w:val="2"/>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133" w:type="dxa"/>
          </w:tcPr>
          <w:p w14:paraId="70E157CA" w14:textId="77777777" w:rsidR="00E7555D" w:rsidRPr="00E74230" w:rsidRDefault="00E7555D" w:rsidP="00254B3B">
            <w:pPr>
              <w:rPr>
                <w:color w:val="00B050"/>
                <w:sz w:val="20"/>
              </w:rPr>
            </w:pPr>
          </w:p>
        </w:tc>
        <w:tc>
          <w:tcPr>
            <w:tcW w:w="2133"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E7555D">
        <w:trPr>
          <w:trHeight w:val="271"/>
        </w:trPr>
        <w:tc>
          <w:tcPr>
            <w:tcW w:w="1035" w:type="dxa"/>
          </w:tcPr>
          <w:p w14:paraId="127B69ED" w14:textId="77777777" w:rsidR="00E7555D" w:rsidRPr="00FE5AC0" w:rsidRDefault="00E7555D" w:rsidP="007F07F1">
            <w:pPr>
              <w:rPr>
                <w:color w:val="00B050"/>
                <w:sz w:val="20"/>
              </w:rPr>
            </w:pPr>
            <w:r w:rsidRPr="00FE5AC0">
              <w:rPr>
                <w:color w:val="00B050"/>
                <w:sz w:val="20"/>
              </w:rPr>
              <w:t>MAC</w:t>
            </w:r>
          </w:p>
        </w:tc>
        <w:tc>
          <w:tcPr>
            <w:tcW w:w="1991"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gridSpan w:val="2"/>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0B793601"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p>
        </w:tc>
        <w:tc>
          <w:tcPr>
            <w:tcW w:w="1626" w:type="dxa"/>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133" w:type="dxa"/>
          </w:tcPr>
          <w:p w14:paraId="4A02F1B0" w14:textId="3E7850E7" w:rsidR="00E7555D" w:rsidRPr="00E74230" w:rsidRDefault="00BD0A18" w:rsidP="007F07F1">
            <w:pPr>
              <w:rPr>
                <w:color w:val="00B050"/>
                <w:sz w:val="20"/>
              </w:rPr>
            </w:pPr>
            <w:hyperlink r:id="rId28" w:history="1">
              <w:r w:rsidR="005A3068" w:rsidRPr="005A3068">
                <w:rPr>
                  <w:rStyle w:val="Hyperlink"/>
                  <w:sz w:val="20"/>
                </w:rPr>
                <w:t>20/1292r0</w:t>
              </w:r>
            </w:hyperlink>
            <w:r w:rsidR="005A3068">
              <w:rPr>
                <w:color w:val="00B050"/>
                <w:sz w:val="20"/>
              </w:rPr>
              <w:t>, uploaded on August 25, 2020</w:t>
            </w:r>
          </w:p>
        </w:tc>
        <w:tc>
          <w:tcPr>
            <w:tcW w:w="2133"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ins w:id="5" w:author="Edward Au" w:date="2020-08-21T10:37:00Z"/>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ins w:id="6" w:author="Edward Au" w:date="2020-08-21T10:37:00Z">
              <w:r>
                <w:rPr>
                  <w:color w:val="00B050"/>
                  <w:sz w:val="20"/>
                </w:rPr>
                <w:t>Motion 122, #SP157</w:t>
              </w:r>
            </w:ins>
          </w:p>
          <w:p w14:paraId="57FD3154" w14:textId="5DC6DB8E" w:rsidR="00E7555D" w:rsidRPr="000B20DC" w:rsidRDefault="00E7555D" w:rsidP="007F07F1">
            <w:pPr>
              <w:rPr>
                <w:sz w:val="20"/>
              </w:rPr>
            </w:pPr>
          </w:p>
        </w:tc>
      </w:tr>
      <w:tr w:rsidR="00E7555D" w14:paraId="1DB3917E" w14:textId="77777777" w:rsidTr="00E7555D">
        <w:trPr>
          <w:trHeight w:val="271"/>
        </w:trPr>
        <w:tc>
          <w:tcPr>
            <w:tcW w:w="1035" w:type="dxa"/>
          </w:tcPr>
          <w:p w14:paraId="786FF435" w14:textId="781FCF5B" w:rsidR="00E7555D" w:rsidRPr="00E74230" w:rsidRDefault="00E7555D" w:rsidP="007F07F1">
            <w:pPr>
              <w:rPr>
                <w:color w:val="00B050"/>
                <w:sz w:val="20"/>
              </w:rPr>
            </w:pPr>
            <w:r w:rsidRPr="00E74230">
              <w:rPr>
                <w:color w:val="00B050"/>
                <w:sz w:val="20"/>
              </w:rPr>
              <w:t>MAC</w:t>
            </w:r>
          </w:p>
        </w:tc>
        <w:tc>
          <w:tcPr>
            <w:tcW w:w="1991"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gridSpan w:val="2"/>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01D326B6"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w:t>
            </w:r>
            <w:r w:rsidRPr="00E74230">
              <w:rPr>
                <w:color w:val="00B050"/>
                <w:sz w:val="20"/>
              </w:rPr>
              <w:lastRenderedPageBreak/>
              <w:t>Agarwal, Jay Yang, Jason Yuchen Guo, Jason Yuchen Guo, Xiaofei Wang , Jonghun Han, Gabor Bajko, Chunyu Hu, Liuming Lu, Yonggang Fang</w:t>
            </w:r>
          </w:p>
        </w:tc>
        <w:tc>
          <w:tcPr>
            <w:tcW w:w="1626" w:type="dxa"/>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133" w:type="dxa"/>
          </w:tcPr>
          <w:p w14:paraId="646417B6" w14:textId="77777777" w:rsidR="00E7555D" w:rsidRPr="00E74230" w:rsidRDefault="00E7555D" w:rsidP="007F07F1">
            <w:pPr>
              <w:rPr>
                <w:color w:val="00B050"/>
                <w:sz w:val="20"/>
              </w:rPr>
            </w:pPr>
          </w:p>
        </w:tc>
        <w:tc>
          <w:tcPr>
            <w:tcW w:w="2133"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E7555D">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gridSpan w:val="2"/>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AF6D078"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7" w:author="Edward Au" w:date="2020-08-20T14:24:00Z">
              <w:r>
                <w:rPr>
                  <w:color w:val="00B050"/>
                  <w:sz w:val="20"/>
                </w:rPr>
                <w:t>, Yonggang Fang</w:t>
              </w:r>
            </w:ins>
            <w:ins w:id="8" w:author="Edward Au" w:date="2020-08-21T10:49:00Z">
              <w:r>
                <w:rPr>
                  <w:color w:val="00B050"/>
                  <w:sz w:val="20"/>
                </w:rPr>
                <w:t>, Hanseul Hong</w:t>
              </w:r>
            </w:ins>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133" w:type="dxa"/>
          </w:tcPr>
          <w:p w14:paraId="4EFE0E85" w14:textId="77777777" w:rsidR="00E7555D" w:rsidRPr="00E74230" w:rsidRDefault="00E7555D" w:rsidP="007F07F1">
            <w:pPr>
              <w:rPr>
                <w:color w:val="00B050"/>
                <w:sz w:val="20"/>
              </w:rPr>
            </w:pPr>
          </w:p>
        </w:tc>
        <w:tc>
          <w:tcPr>
            <w:tcW w:w="2133"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E7555D">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gridSpan w:val="2"/>
          </w:tcPr>
          <w:p w14:paraId="23656578" w14:textId="1F7CB91D" w:rsidR="00E7555D" w:rsidRDefault="00E7555D" w:rsidP="00112124">
            <w:pPr>
              <w:rPr>
                <w:sz w:val="20"/>
                <w:highlight w:val="yellow"/>
              </w:rPr>
            </w:pPr>
            <w:r w:rsidRPr="00FE5AC0">
              <w:rPr>
                <w:sz w:val="20"/>
                <w:highlight w:val="yellow"/>
              </w:rPr>
              <w:t xml:space="preserve">MLO-Power save: </w:t>
            </w:r>
            <w:r>
              <w:rPr>
                <w:sz w:val="20"/>
                <w:highlight w:val="yellow"/>
              </w:rPr>
              <w:t>TWT, excluding cross-link power save</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gridSpan w:val="2"/>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683A1C57"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ins w:id="9" w:author="Edward Au" w:date="2020-08-20T14:24:00Z">
              <w:r>
                <w:rPr>
                  <w:sz w:val="20"/>
                  <w:highlight w:val="yellow"/>
                </w:rPr>
                <w:t>, Yonggang Fang</w:t>
              </w:r>
            </w:ins>
          </w:p>
        </w:tc>
        <w:tc>
          <w:tcPr>
            <w:tcW w:w="1626" w:type="dxa"/>
          </w:tcPr>
          <w:p w14:paraId="789ADCBB" w14:textId="34FEC637" w:rsidR="00E7555D" w:rsidRDefault="00E7555D" w:rsidP="00112124">
            <w:pPr>
              <w:rPr>
                <w:sz w:val="20"/>
                <w:highlight w:val="yellow"/>
              </w:rPr>
            </w:pPr>
            <w:r>
              <w:rPr>
                <w:sz w:val="20"/>
                <w:highlight w:val="yellow"/>
              </w:rPr>
              <w:t>R1</w:t>
            </w:r>
          </w:p>
          <w:p w14:paraId="23D6DFF9" w14:textId="055B0909" w:rsidR="00E7555D" w:rsidRDefault="00E7555D" w:rsidP="00112124">
            <w:pPr>
              <w:rPr>
                <w:sz w:val="20"/>
                <w:highlight w:val="yellow"/>
              </w:rPr>
            </w:pPr>
            <w:r>
              <w:rPr>
                <w:sz w:val="20"/>
                <w:highlight w:val="yellow"/>
              </w:rPr>
              <w:t>(ON HOLD)</w:t>
            </w:r>
          </w:p>
          <w:p w14:paraId="798F43EB" w14:textId="24F262A0" w:rsidR="00E7555D" w:rsidRPr="00FE5AC0" w:rsidRDefault="00E7555D" w:rsidP="00112124">
            <w:pPr>
              <w:rPr>
                <w:sz w:val="20"/>
                <w:highlight w:val="yellow"/>
              </w:rPr>
            </w:pPr>
          </w:p>
        </w:tc>
        <w:tc>
          <w:tcPr>
            <w:tcW w:w="2133" w:type="dxa"/>
          </w:tcPr>
          <w:p w14:paraId="5AD97D72" w14:textId="77777777" w:rsidR="00E7555D" w:rsidRPr="006874F0" w:rsidRDefault="00E7555D" w:rsidP="00112124">
            <w:pPr>
              <w:rPr>
                <w:sz w:val="20"/>
                <w:highlight w:val="yellow"/>
              </w:rPr>
            </w:pPr>
          </w:p>
        </w:tc>
        <w:tc>
          <w:tcPr>
            <w:tcW w:w="2133"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E7555D">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gridSpan w:val="2"/>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2896276F"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133" w:type="dxa"/>
          </w:tcPr>
          <w:p w14:paraId="3F6C31DC" w14:textId="5A0E0243" w:rsidR="00E7555D" w:rsidRPr="00286B05" w:rsidRDefault="00BD0A18" w:rsidP="00112124">
            <w:pPr>
              <w:rPr>
                <w:sz w:val="20"/>
              </w:rPr>
            </w:pPr>
            <w:hyperlink r:id="rId29" w:history="1">
              <w:r w:rsidR="005D5603" w:rsidRPr="00286B05">
                <w:rPr>
                  <w:rStyle w:val="Hyperlink"/>
                  <w:color w:val="auto"/>
                  <w:sz w:val="20"/>
                </w:rPr>
                <w:t>20/1270r0</w:t>
              </w:r>
            </w:hyperlink>
            <w:r w:rsidR="005D5603" w:rsidRPr="00286B05">
              <w:rPr>
                <w:sz w:val="20"/>
              </w:rPr>
              <w:t>, uploaded on August 24, 2020</w:t>
            </w:r>
          </w:p>
          <w:p w14:paraId="0F824708" w14:textId="689CDBCC" w:rsidR="005D5603" w:rsidRPr="00286B05" w:rsidRDefault="005D5603" w:rsidP="00112124">
            <w:pPr>
              <w:rPr>
                <w:sz w:val="20"/>
              </w:rPr>
            </w:pPr>
            <w:r w:rsidRPr="00286B05">
              <w:rPr>
                <w:sz w:val="20"/>
              </w:rPr>
              <w:t xml:space="preserve">Visio file, </w:t>
            </w:r>
            <w:hyperlink r:id="rId30" w:history="1">
              <w:r w:rsidR="006874F0" w:rsidRPr="00286B05">
                <w:rPr>
                  <w:rStyle w:val="Hyperlink"/>
                  <w:color w:val="auto"/>
                  <w:sz w:val="20"/>
                </w:rPr>
                <w:t>20/1289r0</w:t>
              </w:r>
            </w:hyperlink>
            <w:r w:rsidR="006874F0" w:rsidRPr="00286B05">
              <w:rPr>
                <w:sz w:val="20"/>
              </w:rPr>
              <w:t>, uploaded on August 24, 2020</w:t>
            </w:r>
          </w:p>
        </w:tc>
        <w:tc>
          <w:tcPr>
            <w:tcW w:w="2133"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E7555D">
        <w:trPr>
          <w:trHeight w:val="271"/>
        </w:trPr>
        <w:tc>
          <w:tcPr>
            <w:tcW w:w="1035" w:type="dxa"/>
          </w:tcPr>
          <w:p w14:paraId="61503F6F" w14:textId="34C1A069" w:rsidR="00E7555D" w:rsidRPr="00E74230" w:rsidRDefault="00E7555D" w:rsidP="00112124">
            <w:pPr>
              <w:rPr>
                <w:color w:val="00B050"/>
                <w:sz w:val="20"/>
              </w:rPr>
            </w:pPr>
            <w:r w:rsidRPr="00E74230">
              <w:rPr>
                <w:color w:val="00B050"/>
                <w:sz w:val="20"/>
              </w:rPr>
              <w:lastRenderedPageBreak/>
              <w:t>MAC</w:t>
            </w:r>
          </w:p>
        </w:tc>
        <w:tc>
          <w:tcPr>
            <w:tcW w:w="1991"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gridSpan w:val="2"/>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3B6F876F" w:rsidR="00E7555D" w:rsidRPr="00E74230" w:rsidRDefault="00E7555D" w:rsidP="00112124">
            <w:pPr>
              <w:rPr>
                <w:color w:val="00B050"/>
                <w:sz w:val="20"/>
              </w:rPr>
            </w:pPr>
            <w:r w:rsidRPr="00E74230">
              <w:rPr>
                <w:color w:val="00B050"/>
                <w:sz w:val="20"/>
              </w:rPr>
              <w:t>Young Hoon Kwon</w:t>
            </w:r>
            <w:ins w:id="10" w:author="Edward Au" w:date="2020-08-21T12:01:00Z">
              <w:r>
                <w:rPr>
                  <w:color w:val="00B050"/>
                  <w:sz w:val="20"/>
                </w:rPr>
                <w:t xml:space="preserve">, </w:t>
              </w:r>
              <w:r w:rsidRPr="00FE7E8D">
                <w:rPr>
                  <w:color w:val="00B050"/>
                  <w:sz w:val="20"/>
                </w:rPr>
                <w:t>Sanghyun Kim</w:t>
              </w:r>
            </w:ins>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133" w:type="dxa"/>
          </w:tcPr>
          <w:p w14:paraId="52B35D46" w14:textId="1BEB238F" w:rsidR="00E7555D" w:rsidRPr="00286B05" w:rsidRDefault="00BD0A18" w:rsidP="00112124">
            <w:pPr>
              <w:rPr>
                <w:sz w:val="20"/>
              </w:rPr>
            </w:pPr>
            <w:hyperlink r:id="rId31" w:history="1">
              <w:r w:rsidR="00286B05" w:rsidRPr="00286B05">
                <w:rPr>
                  <w:rStyle w:val="Hyperlink"/>
                  <w:color w:val="auto"/>
                  <w:sz w:val="20"/>
                </w:rPr>
                <w:t>20/1291r0</w:t>
              </w:r>
            </w:hyperlink>
            <w:r w:rsidR="00286B05" w:rsidRPr="00286B05">
              <w:rPr>
                <w:sz w:val="20"/>
              </w:rPr>
              <w:t>, uploaded on August 25, 2020</w:t>
            </w:r>
          </w:p>
        </w:tc>
        <w:tc>
          <w:tcPr>
            <w:tcW w:w="2133"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E7555D" w14:paraId="4A437FDE" w14:textId="77777777" w:rsidTr="00E7555D">
        <w:trPr>
          <w:trHeight w:val="257"/>
        </w:trPr>
        <w:tc>
          <w:tcPr>
            <w:tcW w:w="1035" w:type="dxa"/>
          </w:tcPr>
          <w:p w14:paraId="4AEDE95F" w14:textId="3BE432FD" w:rsidR="00E7555D" w:rsidRPr="00E74230" w:rsidRDefault="00E7555D" w:rsidP="00112124">
            <w:pPr>
              <w:rPr>
                <w:sz w:val="20"/>
                <w:highlight w:val="yellow"/>
              </w:rPr>
            </w:pPr>
            <w:r w:rsidRPr="00E74230">
              <w:rPr>
                <w:sz w:val="20"/>
                <w:highlight w:val="yellow"/>
              </w:rPr>
              <w:t>MAC</w:t>
            </w:r>
          </w:p>
        </w:tc>
        <w:tc>
          <w:tcPr>
            <w:tcW w:w="1991" w:type="dxa"/>
            <w:gridSpan w:val="2"/>
          </w:tcPr>
          <w:p w14:paraId="241EAE2A" w14:textId="77777777" w:rsidR="00E7555D" w:rsidRPr="00E74230" w:rsidRDefault="00E7555D" w:rsidP="00112124">
            <w:pPr>
              <w:rPr>
                <w:sz w:val="20"/>
                <w:highlight w:val="yellow"/>
              </w:rPr>
            </w:pPr>
            <w:r w:rsidRPr="00E74230">
              <w:rPr>
                <w:sz w:val="20"/>
                <w:highlight w:val="yellow"/>
              </w:rPr>
              <w:t>MLO-Multi-link group addressed data delivery</w:t>
            </w:r>
          </w:p>
        </w:tc>
        <w:tc>
          <w:tcPr>
            <w:tcW w:w="1575" w:type="dxa"/>
            <w:gridSpan w:val="2"/>
            <w:shd w:val="clear" w:color="auto" w:fill="00B0F0"/>
          </w:tcPr>
          <w:p w14:paraId="3B558651" w14:textId="77777777" w:rsidR="00E7555D" w:rsidRPr="00E74230" w:rsidRDefault="00E7555D" w:rsidP="00112124">
            <w:pPr>
              <w:rPr>
                <w:sz w:val="20"/>
                <w:highlight w:val="yellow"/>
              </w:rPr>
            </w:pPr>
            <w:r w:rsidRPr="00E74230">
              <w:rPr>
                <w:sz w:val="20"/>
                <w:highlight w:val="yellow"/>
              </w:rPr>
              <w:t xml:space="preserve">Kaiying Lu, </w:t>
            </w:r>
          </w:p>
          <w:p w14:paraId="2C3C9C6C" w14:textId="3A97FF85" w:rsidR="00E7555D" w:rsidRPr="00E74230" w:rsidRDefault="00E7555D" w:rsidP="00112124">
            <w:pPr>
              <w:rPr>
                <w:sz w:val="20"/>
                <w:highlight w:val="yellow"/>
              </w:rPr>
            </w:pPr>
            <w:r w:rsidRPr="00E74230">
              <w:rPr>
                <w:sz w:val="20"/>
                <w:highlight w:val="yellow"/>
              </w:rPr>
              <w:t>Ming Gan,</w:t>
            </w:r>
          </w:p>
          <w:p w14:paraId="480C5421" w14:textId="743262B0" w:rsidR="00E7555D" w:rsidRPr="00E74230" w:rsidRDefault="00E7555D" w:rsidP="00112124">
            <w:pPr>
              <w:rPr>
                <w:sz w:val="20"/>
                <w:highlight w:val="yellow"/>
              </w:rPr>
            </w:pPr>
            <w:r w:rsidRPr="00E74230">
              <w:rPr>
                <w:sz w:val="20"/>
                <w:highlight w:val="yellow"/>
              </w:rPr>
              <w:t>Duncan Ho</w:t>
            </w:r>
          </w:p>
        </w:tc>
        <w:tc>
          <w:tcPr>
            <w:tcW w:w="2780" w:type="dxa"/>
          </w:tcPr>
          <w:p w14:paraId="1C044BC9" w14:textId="144EB6A4" w:rsidR="00E7555D" w:rsidRPr="00E74230" w:rsidRDefault="00E7555D" w:rsidP="00112124">
            <w:pPr>
              <w:rPr>
                <w:sz w:val="20"/>
                <w:highlight w:val="yellow"/>
              </w:rPr>
            </w:pPr>
            <w:r w:rsidRPr="00E74230">
              <w:rPr>
                <w:sz w:val="20"/>
                <w:highlight w:val="yellow"/>
              </w:rPr>
              <w:t>Po-kai Huang, Jarkko Kneckt, Jeongki Kim, Gabor Bajko</w:t>
            </w:r>
          </w:p>
        </w:tc>
        <w:tc>
          <w:tcPr>
            <w:tcW w:w="1626" w:type="dxa"/>
          </w:tcPr>
          <w:p w14:paraId="6BDC10AB" w14:textId="2228BB01" w:rsidR="00E7555D" w:rsidRPr="00E74230" w:rsidRDefault="00E7555D" w:rsidP="00112124">
            <w:pPr>
              <w:rPr>
                <w:sz w:val="20"/>
                <w:highlight w:val="yellow"/>
              </w:rPr>
            </w:pPr>
            <w:r w:rsidRPr="00E74230">
              <w:rPr>
                <w:sz w:val="20"/>
                <w:highlight w:val="yellow"/>
              </w:rPr>
              <w:t>ON HOLD (INCLUDING POCs)</w:t>
            </w:r>
          </w:p>
        </w:tc>
        <w:tc>
          <w:tcPr>
            <w:tcW w:w="2133" w:type="dxa"/>
          </w:tcPr>
          <w:p w14:paraId="298DEAFF" w14:textId="77777777" w:rsidR="00E7555D" w:rsidRPr="00286B05" w:rsidRDefault="00E7555D" w:rsidP="00112124">
            <w:pPr>
              <w:rPr>
                <w:sz w:val="20"/>
                <w:highlight w:val="yellow"/>
              </w:rPr>
            </w:pPr>
          </w:p>
        </w:tc>
        <w:tc>
          <w:tcPr>
            <w:tcW w:w="2133" w:type="dxa"/>
          </w:tcPr>
          <w:p w14:paraId="7478683A" w14:textId="460E3181" w:rsidR="00E7555D" w:rsidRPr="00E74230" w:rsidRDefault="00E7555D" w:rsidP="00112124">
            <w:pPr>
              <w:rPr>
                <w:sz w:val="20"/>
                <w:highlight w:val="yellow"/>
              </w:rPr>
            </w:pPr>
            <w:r w:rsidRPr="00E74230">
              <w:rPr>
                <w:sz w:val="20"/>
                <w:highlight w:val="yellow"/>
              </w:rPr>
              <w:t>No motion</w:t>
            </w:r>
          </w:p>
        </w:tc>
      </w:tr>
      <w:tr w:rsidR="00E7555D" w14:paraId="14DD77C4" w14:textId="77777777" w:rsidTr="00E7555D">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gridSpan w:val="2"/>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1C37DE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133" w:type="dxa"/>
          </w:tcPr>
          <w:p w14:paraId="28E60E33" w14:textId="39ED5541" w:rsidR="00E7555D" w:rsidRPr="002E0220" w:rsidRDefault="00BD0A18" w:rsidP="00112124">
            <w:pPr>
              <w:rPr>
                <w:sz w:val="20"/>
              </w:rPr>
            </w:pPr>
            <w:hyperlink r:id="rId32" w:history="1">
              <w:r w:rsidR="004C1530" w:rsidRPr="002E0220">
                <w:rPr>
                  <w:rStyle w:val="Hyperlink"/>
                  <w:color w:val="auto"/>
                  <w:sz w:val="20"/>
                </w:rPr>
                <w:t>20/1299r0</w:t>
              </w:r>
            </w:hyperlink>
            <w:r w:rsidR="004C1530" w:rsidRPr="002E0220">
              <w:rPr>
                <w:sz w:val="20"/>
              </w:rPr>
              <w:t>, uploaded on August 25, 2020</w:t>
            </w:r>
          </w:p>
          <w:p w14:paraId="0918D396" w14:textId="6071ABC3" w:rsidR="00A43D14" w:rsidRPr="00E74230" w:rsidRDefault="00A43D14" w:rsidP="00112124">
            <w:pPr>
              <w:rPr>
                <w:color w:val="00B050"/>
                <w:sz w:val="20"/>
              </w:rPr>
            </w:pPr>
            <w:r w:rsidRPr="002E0220">
              <w:rPr>
                <w:sz w:val="20"/>
              </w:rPr>
              <w:t xml:space="preserve">Visio file, </w:t>
            </w:r>
            <w:hyperlink r:id="rId33" w:history="1">
              <w:r w:rsidRPr="002E0220">
                <w:rPr>
                  <w:rStyle w:val="Hyperlink"/>
                  <w:color w:val="auto"/>
                  <w:sz w:val="20"/>
                </w:rPr>
                <w:t>20/1305r0</w:t>
              </w:r>
            </w:hyperlink>
            <w:r w:rsidRPr="002E0220">
              <w:rPr>
                <w:sz w:val="20"/>
              </w:rPr>
              <w:t>, uploaded on August 25, 2020</w:t>
            </w:r>
          </w:p>
        </w:tc>
        <w:tc>
          <w:tcPr>
            <w:tcW w:w="2133"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E7555D">
        <w:trPr>
          <w:trHeight w:val="271"/>
        </w:trPr>
        <w:tc>
          <w:tcPr>
            <w:tcW w:w="1035" w:type="dxa"/>
          </w:tcPr>
          <w:p w14:paraId="327653E1" w14:textId="01BCB4BC" w:rsidR="00E7555D" w:rsidRPr="00FE5AC0" w:rsidRDefault="00E7555D" w:rsidP="00112124">
            <w:pPr>
              <w:rPr>
                <w:color w:val="00B050"/>
                <w:sz w:val="20"/>
              </w:rPr>
            </w:pPr>
            <w:r w:rsidRPr="00FE5AC0">
              <w:rPr>
                <w:color w:val="00B050"/>
                <w:sz w:val="20"/>
              </w:rPr>
              <w:t>MAC</w:t>
            </w:r>
          </w:p>
        </w:tc>
        <w:tc>
          <w:tcPr>
            <w:tcW w:w="1991"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gridSpan w:val="2"/>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665D003"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133" w:type="dxa"/>
          </w:tcPr>
          <w:p w14:paraId="17E89D5E" w14:textId="77777777" w:rsidR="00E7555D" w:rsidRPr="00E74230" w:rsidRDefault="00E7555D" w:rsidP="00112124">
            <w:pPr>
              <w:rPr>
                <w:color w:val="00B050"/>
                <w:sz w:val="20"/>
              </w:rPr>
            </w:pPr>
          </w:p>
        </w:tc>
        <w:tc>
          <w:tcPr>
            <w:tcW w:w="2133"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E7555D">
        <w:trPr>
          <w:trHeight w:val="271"/>
        </w:trPr>
        <w:tc>
          <w:tcPr>
            <w:tcW w:w="1035" w:type="dxa"/>
          </w:tcPr>
          <w:p w14:paraId="60B5E63B" w14:textId="584E7E49" w:rsidR="00E7555D" w:rsidRPr="00FE5AC0" w:rsidRDefault="00E7555D" w:rsidP="00112124">
            <w:pPr>
              <w:rPr>
                <w:color w:val="00B050"/>
                <w:sz w:val="20"/>
              </w:rPr>
            </w:pPr>
            <w:r w:rsidRPr="00FE5AC0">
              <w:rPr>
                <w:color w:val="00B050"/>
                <w:sz w:val="20"/>
              </w:rPr>
              <w:t>MAC</w:t>
            </w:r>
          </w:p>
        </w:tc>
        <w:tc>
          <w:tcPr>
            <w:tcW w:w="1991"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gridSpan w:val="2"/>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133" w:type="dxa"/>
          </w:tcPr>
          <w:p w14:paraId="14A37A62" w14:textId="77777777" w:rsidR="00E7555D" w:rsidRPr="007864FB" w:rsidRDefault="00E7555D" w:rsidP="00112124">
            <w:pPr>
              <w:rPr>
                <w:sz w:val="20"/>
              </w:rPr>
            </w:pPr>
          </w:p>
        </w:tc>
        <w:tc>
          <w:tcPr>
            <w:tcW w:w="2133" w:type="dxa"/>
          </w:tcPr>
          <w:p w14:paraId="55CFB76F" w14:textId="51E9E282" w:rsidR="00E7555D" w:rsidRPr="00E74230" w:rsidRDefault="00E7555D" w:rsidP="00112124">
            <w:pPr>
              <w:rPr>
                <w:color w:val="00B050"/>
                <w:sz w:val="20"/>
              </w:rPr>
            </w:pPr>
            <w:r w:rsidRPr="00E74230">
              <w:rPr>
                <w:color w:val="00B050"/>
                <w:sz w:val="20"/>
              </w:rPr>
              <w:t>Motion 46</w:t>
            </w:r>
          </w:p>
        </w:tc>
      </w:tr>
      <w:tr w:rsidR="00E7555D" w14:paraId="655DEB89" w14:textId="77777777" w:rsidTr="00E7555D">
        <w:trPr>
          <w:trHeight w:val="271"/>
        </w:trPr>
        <w:tc>
          <w:tcPr>
            <w:tcW w:w="1035" w:type="dxa"/>
          </w:tcPr>
          <w:p w14:paraId="1A8D38CC" w14:textId="4A02BC7D" w:rsidR="00E7555D" w:rsidRDefault="00E7555D" w:rsidP="00112124">
            <w:pPr>
              <w:rPr>
                <w:ins w:id="11" w:author="Edward Au" w:date="2020-08-21T10:50:00Z"/>
                <w:color w:val="00B050"/>
                <w:sz w:val="20"/>
              </w:rPr>
            </w:pPr>
            <w:r w:rsidRPr="00FE5AC0">
              <w:rPr>
                <w:color w:val="00B050"/>
                <w:sz w:val="20"/>
              </w:rPr>
              <w:lastRenderedPageBreak/>
              <w:t>MAC</w:t>
            </w:r>
          </w:p>
          <w:p w14:paraId="319B9572" w14:textId="77777777" w:rsidR="00E7555D" w:rsidRPr="00481DF2" w:rsidRDefault="00E7555D" w:rsidP="00481DF2">
            <w:pPr>
              <w:rPr>
                <w:ins w:id="12" w:author="Edward Au" w:date="2020-08-21T10:50:00Z"/>
                <w:sz w:val="20"/>
                <w:rPrChange w:id="13" w:author="Edward Au" w:date="2020-08-21T10:50:00Z">
                  <w:rPr>
                    <w:ins w:id="14" w:author="Edward Au" w:date="2020-08-21T10:50:00Z"/>
                    <w:color w:val="00B050"/>
                    <w:sz w:val="20"/>
                  </w:rPr>
                </w:rPrChange>
              </w:rPr>
            </w:pPr>
          </w:p>
          <w:p w14:paraId="620F39FB" w14:textId="77777777" w:rsidR="00E7555D" w:rsidRPr="00481DF2" w:rsidRDefault="00E7555D">
            <w:pPr>
              <w:rPr>
                <w:ins w:id="15" w:author="Edward Au" w:date="2020-08-21T10:50:00Z"/>
                <w:sz w:val="20"/>
                <w:rPrChange w:id="16" w:author="Edward Au" w:date="2020-08-21T10:50:00Z">
                  <w:rPr>
                    <w:ins w:id="17" w:author="Edward Au" w:date="2020-08-21T10:50:00Z"/>
                    <w:color w:val="00B050"/>
                    <w:sz w:val="20"/>
                  </w:rPr>
                </w:rPrChange>
              </w:rPr>
            </w:pPr>
          </w:p>
          <w:p w14:paraId="3F712D2F" w14:textId="77777777" w:rsidR="00E7555D" w:rsidRPr="00481DF2" w:rsidRDefault="00E7555D">
            <w:pPr>
              <w:rPr>
                <w:ins w:id="18" w:author="Edward Au" w:date="2020-08-21T10:50:00Z"/>
                <w:sz w:val="20"/>
                <w:rPrChange w:id="19" w:author="Edward Au" w:date="2020-08-21T10:50:00Z">
                  <w:rPr>
                    <w:ins w:id="20" w:author="Edward Au" w:date="2020-08-21T10:50:00Z"/>
                    <w:color w:val="00B050"/>
                    <w:sz w:val="20"/>
                  </w:rPr>
                </w:rPrChange>
              </w:rPr>
            </w:pPr>
          </w:p>
          <w:p w14:paraId="55995437" w14:textId="77777777" w:rsidR="00E7555D" w:rsidRPr="00481DF2" w:rsidRDefault="00E7555D">
            <w:pPr>
              <w:rPr>
                <w:ins w:id="21" w:author="Edward Au" w:date="2020-08-21T10:50:00Z"/>
                <w:sz w:val="20"/>
                <w:rPrChange w:id="22" w:author="Edward Au" w:date="2020-08-21T10:50:00Z">
                  <w:rPr>
                    <w:ins w:id="23" w:author="Edward Au" w:date="2020-08-21T10:50:00Z"/>
                    <w:color w:val="00B050"/>
                    <w:sz w:val="20"/>
                  </w:rPr>
                </w:rPrChange>
              </w:rPr>
            </w:pPr>
          </w:p>
          <w:p w14:paraId="281993CA" w14:textId="77777777" w:rsidR="00E7555D" w:rsidRPr="00481DF2" w:rsidRDefault="00E7555D">
            <w:pPr>
              <w:rPr>
                <w:ins w:id="24" w:author="Edward Au" w:date="2020-08-21T10:50:00Z"/>
                <w:sz w:val="20"/>
                <w:rPrChange w:id="25" w:author="Edward Au" w:date="2020-08-21T10:50:00Z">
                  <w:rPr>
                    <w:ins w:id="26" w:author="Edward Au" w:date="2020-08-21T10:50:00Z"/>
                    <w:color w:val="00B050"/>
                    <w:sz w:val="20"/>
                  </w:rPr>
                </w:rPrChange>
              </w:rPr>
            </w:pPr>
          </w:p>
          <w:p w14:paraId="6605F388" w14:textId="76409ED0" w:rsidR="00E7555D" w:rsidRPr="00481DF2" w:rsidRDefault="00E7555D">
            <w:pPr>
              <w:rPr>
                <w:sz w:val="20"/>
                <w:rPrChange w:id="27" w:author="Edward Au" w:date="2020-08-21T10:50:00Z">
                  <w:rPr>
                    <w:color w:val="00B050"/>
                    <w:sz w:val="20"/>
                  </w:rPr>
                </w:rPrChange>
              </w:rPr>
            </w:pPr>
          </w:p>
        </w:tc>
        <w:tc>
          <w:tcPr>
            <w:tcW w:w="1991"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gridSpan w:val="2"/>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72628E87"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ins w:id="28" w:author="Edward Au" w:date="2020-08-21T10:50:00Z">
              <w:r>
                <w:rPr>
                  <w:color w:val="00B050"/>
                  <w:sz w:val="20"/>
                </w:rPr>
                <w:t>, Hanseul Hong</w:t>
              </w:r>
            </w:ins>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133" w:type="dxa"/>
          </w:tcPr>
          <w:p w14:paraId="715DC3B5" w14:textId="747F9B6E" w:rsidR="00E7555D" w:rsidRPr="007864FB" w:rsidRDefault="00BD0A18" w:rsidP="00112124">
            <w:pPr>
              <w:rPr>
                <w:sz w:val="20"/>
              </w:rPr>
            </w:pPr>
            <w:hyperlink r:id="rId34" w:history="1">
              <w:r w:rsidR="007864FB" w:rsidRPr="007864FB">
                <w:rPr>
                  <w:rStyle w:val="Hyperlink"/>
                  <w:color w:val="auto"/>
                  <w:sz w:val="20"/>
                </w:rPr>
                <w:t>20/1271r0</w:t>
              </w:r>
            </w:hyperlink>
            <w:r w:rsidR="007864FB" w:rsidRPr="007864FB">
              <w:rPr>
                <w:sz w:val="20"/>
              </w:rPr>
              <w:t>, uploaded on August 24, 2020</w:t>
            </w:r>
          </w:p>
        </w:tc>
        <w:tc>
          <w:tcPr>
            <w:tcW w:w="2133" w:type="dxa"/>
          </w:tcPr>
          <w:p w14:paraId="1FD91095" w14:textId="5E9ABD51" w:rsidR="00E7555D" w:rsidRPr="00E74230" w:rsidRDefault="00E7555D" w:rsidP="00112124">
            <w:pPr>
              <w:rPr>
                <w:color w:val="00B050"/>
                <w:sz w:val="20"/>
              </w:rPr>
            </w:pPr>
            <w:r w:rsidRPr="00E74230">
              <w:rPr>
                <w:color w:val="00B050"/>
                <w:sz w:val="20"/>
              </w:rPr>
              <w:t>Motion 111, #SP0611-31</w:t>
            </w:r>
          </w:p>
        </w:tc>
      </w:tr>
      <w:tr w:rsidR="00E7555D" w14:paraId="53A1E71F" w14:textId="77777777" w:rsidTr="00E7555D">
        <w:trPr>
          <w:trHeight w:val="271"/>
        </w:trPr>
        <w:tc>
          <w:tcPr>
            <w:tcW w:w="1035" w:type="dxa"/>
          </w:tcPr>
          <w:p w14:paraId="0D0A616D" w14:textId="41D11269" w:rsidR="00E7555D" w:rsidRPr="00E74230" w:rsidRDefault="00E7555D" w:rsidP="00112124">
            <w:pPr>
              <w:rPr>
                <w:sz w:val="20"/>
                <w:highlight w:val="yellow"/>
              </w:rPr>
            </w:pPr>
            <w:r w:rsidRPr="00E74230">
              <w:rPr>
                <w:sz w:val="20"/>
                <w:highlight w:val="yellow"/>
              </w:rPr>
              <w:t>MAC</w:t>
            </w:r>
          </w:p>
        </w:tc>
        <w:tc>
          <w:tcPr>
            <w:tcW w:w="1991"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gridSpan w:val="2"/>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335B14E5" w:rsidR="00E7555D" w:rsidRPr="00E74230" w:rsidRDefault="00E7555D" w:rsidP="00112124">
            <w:pPr>
              <w:rPr>
                <w:sz w:val="20"/>
                <w:highlight w:val="yellow"/>
              </w:rPr>
            </w:pPr>
            <w:r w:rsidRPr="00E74230">
              <w:rPr>
                <w:sz w:val="20"/>
                <w:highlight w:val="yellow"/>
              </w:rPr>
              <w:t>Xin Zuo, Sebastian Max, Laurent Cariou, Jonghun Han, Youhan Kim, John Yi</w:t>
            </w:r>
            <w:ins w:id="29" w:author="Edward Au" w:date="2020-08-21T10:50:00Z">
              <w:r>
                <w:rPr>
                  <w:sz w:val="20"/>
                  <w:highlight w:val="yellow"/>
                </w:rPr>
                <w:t xml:space="preserve">, </w:t>
              </w:r>
              <w:r>
                <w:rPr>
                  <w:color w:val="00B050"/>
                  <w:sz w:val="20"/>
                </w:rPr>
                <w:t>Hanseul Hong</w:t>
              </w:r>
            </w:ins>
          </w:p>
        </w:tc>
        <w:tc>
          <w:tcPr>
            <w:tcW w:w="1626" w:type="dxa"/>
          </w:tcPr>
          <w:p w14:paraId="79C4D6C3" w14:textId="694C7149" w:rsidR="00E7555D" w:rsidRPr="00E74230" w:rsidRDefault="00E7555D" w:rsidP="00112124">
            <w:pPr>
              <w:rPr>
                <w:sz w:val="20"/>
                <w:highlight w:val="yellow"/>
              </w:rPr>
            </w:pPr>
            <w:r w:rsidRPr="00E74230">
              <w:rPr>
                <w:sz w:val="20"/>
                <w:highlight w:val="yellow"/>
              </w:rPr>
              <w:t>ON HOLD</w:t>
            </w:r>
          </w:p>
        </w:tc>
        <w:tc>
          <w:tcPr>
            <w:tcW w:w="2133" w:type="dxa"/>
          </w:tcPr>
          <w:p w14:paraId="26F0DB5F" w14:textId="77777777" w:rsidR="00E7555D" w:rsidRPr="00E74230" w:rsidRDefault="00E7555D" w:rsidP="00112124">
            <w:pPr>
              <w:rPr>
                <w:sz w:val="20"/>
                <w:highlight w:val="yellow"/>
              </w:rPr>
            </w:pPr>
          </w:p>
        </w:tc>
        <w:tc>
          <w:tcPr>
            <w:tcW w:w="2133"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E7555D">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gridSpan w:val="2"/>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78D08C74"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w:t>
            </w:r>
            <w:r w:rsidRPr="00E74230">
              <w:rPr>
                <w:sz w:val="20"/>
                <w:highlight w:val="yellow"/>
              </w:rPr>
              <w:lastRenderedPageBreak/>
              <w:t>Sanghyun Kim, Xin Zuo, Sebastian Max, Laurent Cariou, Jonghun Han, Youhan Kim</w:t>
            </w:r>
            <w:ins w:id="30" w:author="Edward Au" w:date="2020-08-21T10:50:00Z">
              <w:r>
                <w:rPr>
                  <w:sz w:val="20"/>
                  <w:highlight w:val="yellow"/>
                </w:rPr>
                <w:t xml:space="preserve">, </w:t>
              </w:r>
              <w:r>
                <w:rPr>
                  <w:color w:val="00B050"/>
                  <w:sz w:val="20"/>
                </w:rPr>
                <w:t>Hanseul Hong</w:t>
              </w:r>
            </w:ins>
          </w:p>
        </w:tc>
        <w:tc>
          <w:tcPr>
            <w:tcW w:w="1626" w:type="dxa"/>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133" w:type="dxa"/>
          </w:tcPr>
          <w:p w14:paraId="415F721F" w14:textId="77777777" w:rsidR="00E7555D" w:rsidRPr="00E74230" w:rsidRDefault="00E7555D" w:rsidP="00112124">
            <w:pPr>
              <w:rPr>
                <w:sz w:val="20"/>
                <w:highlight w:val="yellow"/>
              </w:rPr>
            </w:pPr>
          </w:p>
        </w:tc>
        <w:tc>
          <w:tcPr>
            <w:tcW w:w="2133"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E7555D">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gridSpan w:val="2"/>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133" w:type="dxa"/>
          </w:tcPr>
          <w:p w14:paraId="5FDF646B" w14:textId="14893451" w:rsidR="00E7555D" w:rsidRPr="00503C9C" w:rsidRDefault="00BD0A18" w:rsidP="00112124">
            <w:pPr>
              <w:rPr>
                <w:sz w:val="20"/>
              </w:rPr>
            </w:pPr>
            <w:hyperlink r:id="rId35" w:history="1">
              <w:r w:rsidR="00836932" w:rsidRPr="00503C9C">
                <w:rPr>
                  <w:rStyle w:val="Hyperlink"/>
                  <w:color w:val="auto"/>
                  <w:sz w:val="20"/>
                </w:rPr>
                <w:t>20/1255r0</w:t>
              </w:r>
            </w:hyperlink>
            <w:r w:rsidR="00836932" w:rsidRPr="00503C9C">
              <w:rPr>
                <w:sz w:val="20"/>
              </w:rPr>
              <w:t>, uploaded on August 20, 2020</w:t>
            </w:r>
          </w:p>
        </w:tc>
        <w:tc>
          <w:tcPr>
            <w:tcW w:w="2133"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E7555D">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gridSpan w:val="2"/>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133" w:type="dxa"/>
          </w:tcPr>
          <w:p w14:paraId="2329C907" w14:textId="77777777" w:rsidR="00E7555D" w:rsidRPr="00503C9C" w:rsidRDefault="00BD0A18" w:rsidP="00112124">
            <w:pPr>
              <w:rPr>
                <w:sz w:val="20"/>
              </w:rPr>
            </w:pPr>
            <w:hyperlink r:id="rId36" w:history="1">
              <w:r w:rsidR="00B40CF3" w:rsidRPr="00503C9C">
                <w:rPr>
                  <w:rStyle w:val="Hyperlink"/>
                  <w:color w:val="auto"/>
                  <w:sz w:val="20"/>
                </w:rPr>
                <w:t>20/1274r0</w:t>
              </w:r>
            </w:hyperlink>
            <w:r w:rsidR="00B40CF3" w:rsidRPr="00503C9C">
              <w:rPr>
                <w:sz w:val="20"/>
              </w:rPr>
              <w:t>, uploaded on August 24, 2020</w:t>
            </w:r>
          </w:p>
          <w:p w14:paraId="11A4852A" w14:textId="15127453" w:rsidR="00B40CF3" w:rsidRPr="00503C9C" w:rsidRDefault="00B40CF3" w:rsidP="00112124">
            <w:pPr>
              <w:rPr>
                <w:sz w:val="20"/>
              </w:rPr>
            </w:pPr>
            <w:r w:rsidRPr="00503C9C">
              <w:rPr>
                <w:sz w:val="20"/>
              </w:rPr>
              <w:t xml:space="preserve">Visio file, </w:t>
            </w:r>
            <w:hyperlink r:id="rId37" w:history="1">
              <w:r w:rsidRPr="00503C9C">
                <w:rPr>
                  <w:rStyle w:val="Hyperlink"/>
                  <w:color w:val="auto"/>
                  <w:sz w:val="20"/>
                </w:rPr>
                <w:t>20/1288r0</w:t>
              </w:r>
            </w:hyperlink>
            <w:r w:rsidRPr="00503C9C">
              <w:rPr>
                <w:sz w:val="20"/>
              </w:rPr>
              <w:t>, uploaded on August 24, 2020</w:t>
            </w:r>
          </w:p>
        </w:tc>
        <w:tc>
          <w:tcPr>
            <w:tcW w:w="2133"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E7555D">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gridSpan w:val="2"/>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2FF131DD"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133" w:type="dxa"/>
          </w:tcPr>
          <w:p w14:paraId="51904965" w14:textId="77777777" w:rsidR="00E7555D" w:rsidRPr="00E74230" w:rsidRDefault="00E7555D" w:rsidP="00112124">
            <w:pPr>
              <w:rPr>
                <w:color w:val="00B050"/>
                <w:sz w:val="20"/>
              </w:rPr>
            </w:pPr>
          </w:p>
        </w:tc>
        <w:tc>
          <w:tcPr>
            <w:tcW w:w="2133" w:type="dxa"/>
          </w:tcPr>
          <w:p w14:paraId="29D3ECE7" w14:textId="6F9566A9" w:rsidR="00E7555D" w:rsidRPr="00E74230" w:rsidRDefault="00E7555D" w:rsidP="00112124">
            <w:pPr>
              <w:rPr>
                <w:color w:val="00B050"/>
                <w:sz w:val="20"/>
              </w:rPr>
            </w:pPr>
            <w:r w:rsidRPr="00E74230">
              <w:rPr>
                <w:color w:val="00B050"/>
                <w:sz w:val="20"/>
              </w:rPr>
              <w:t>Motion 119, #SP111</w:t>
            </w:r>
          </w:p>
        </w:tc>
      </w:tr>
      <w:tr w:rsidR="00E7555D" w14:paraId="12C76857" w14:textId="77777777" w:rsidTr="00E7555D">
        <w:trPr>
          <w:trHeight w:val="257"/>
        </w:trPr>
        <w:tc>
          <w:tcPr>
            <w:tcW w:w="1035" w:type="dxa"/>
          </w:tcPr>
          <w:p w14:paraId="5C6FF160" w14:textId="08C81847" w:rsidR="00E7555D" w:rsidRPr="00FE5AC0" w:rsidRDefault="00E7555D" w:rsidP="00112124">
            <w:pPr>
              <w:rPr>
                <w:color w:val="00B050"/>
                <w:sz w:val="20"/>
              </w:rPr>
            </w:pPr>
            <w:r w:rsidRPr="00FE5AC0">
              <w:rPr>
                <w:color w:val="00B050"/>
                <w:sz w:val="20"/>
              </w:rPr>
              <w:t xml:space="preserve">MAC </w:t>
            </w:r>
          </w:p>
        </w:tc>
        <w:tc>
          <w:tcPr>
            <w:tcW w:w="1991" w:type="dxa"/>
            <w:gridSpan w:val="2"/>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gridSpan w:val="2"/>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133" w:type="dxa"/>
          </w:tcPr>
          <w:p w14:paraId="238E8852" w14:textId="77777777" w:rsidR="00E7555D" w:rsidRPr="00A636A7" w:rsidRDefault="00E7555D" w:rsidP="00112124">
            <w:pPr>
              <w:rPr>
                <w:sz w:val="20"/>
              </w:rPr>
            </w:pPr>
          </w:p>
        </w:tc>
        <w:tc>
          <w:tcPr>
            <w:tcW w:w="2133"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E7555D">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gridSpan w:val="2"/>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133" w:type="dxa"/>
          </w:tcPr>
          <w:p w14:paraId="09271A2F" w14:textId="77777777" w:rsidR="00E7555D" w:rsidRPr="001E1CC9" w:rsidRDefault="00BD0A18" w:rsidP="00112124">
            <w:pPr>
              <w:rPr>
                <w:sz w:val="20"/>
              </w:rPr>
            </w:pPr>
            <w:hyperlink r:id="rId38" w:history="1">
              <w:r w:rsidR="00CC4F51" w:rsidRPr="001E1CC9">
                <w:rPr>
                  <w:rStyle w:val="Hyperlink"/>
                  <w:color w:val="auto"/>
                  <w:sz w:val="20"/>
                </w:rPr>
                <w:t>20/1272r0</w:t>
              </w:r>
            </w:hyperlink>
            <w:r w:rsidR="00CC4F51" w:rsidRPr="001E1CC9">
              <w:rPr>
                <w:sz w:val="20"/>
              </w:rPr>
              <w:t>, uploaded on August 24, 2020</w:t>
            </w:r>
          </w:p>
          <w:p w14:paraId="4928CF6C" w14:textId="10A01561" w:rsidR="00970655" w:rsidRPr="001E1CC9" w:rsidRDefault="00970655" w:rsidP="00112124">
            <w:pPr>
              <w:rPr>
                <w:sz w:val="20"/>
              </w:rPr>
            </w:pPr>
            <w:r w:rsidRPr="001E1CC9">
              <w:rPr>
                <w:sz w:val="20"/>
              </w:rPr>
              <w:t xml:space="preserve">Visio files, </w:t>
            </w:r>
            <w:hyperlink r:id="rId39" w:history="1">
              <w:r w:rsidRPr="001E1CC9">
                <w:rPr>
                  <w:rStyle w:val="Hyperlink"/>
                  <w:color w:val="auto"/>
                  <w:sz w:val="20"/>
                </w:rPr>
                <w:t>20/1285r0</w:t>
              </w:r>
            </w:hyperlink>
            <w:r w:rsidRPr="001E1CC9">
              <w:rPr>
                <w:sz w:val="20"/>
              </w:rPr>
              <w:t xml:space="preserve"> and </w:t>
            </w:r>
            <w:hyperlink r:id="rId40" w:history="1">
              <w:r w:rsidRPr="001E1CC9">
                <w:rPr>
                  <w:rStyle w:val="Hyperlink"/>
                  <w:color w:val="auto"/>
                  <w:sz w:val="20"/>
                </w:rPr>
                <w:t>20/1286r0</w:t>
              </w:r>
            </w:hyperlink>
            <w:r w:rsidRPr="001E1CC9">
              <w:rPr>
                <w:sz w:val="20"/>
              </w:rPr>
              <w:t>, uploaded on August 24, 2020</w:t>
            </w:r>
          </w:p>
        </w:tc>
        <w:tc>
          <w:tcPr>
            <w:tcW w:w="2133"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E7555D">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gridSpan w:val="2"/>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133" w:type="dxa"/>
          </w:tcPr>
          <w:p w14:paraId="47876E4C" w14:textId="5BEDF9E7" w:rsidR="00E7555D" w:rsidRPr="001E1CC9" w:rsidRDefault="00BD0A18" w:rsidP="00112124">
            <w:pPr>
              <w:rPr>
                <w:sz w:val="20"/>
              </w:rPr>
            </w:pPr>
            <w:hyperlink r:id="rId41" w:history="1">
              <w:r w:rsidR="009E1740" w:rsidRPr="001E1CC9">
                <w:rPr>
                  <w:rStyle w:val="Hyperlink"/>
                  <w:color w:val="auto"/>
                  <w:sz w:val="20"/>
                </w:rPr>
                <w:t>20/1261r0</w:t>
              </w:r>
            </w:hyperlink>
            <w:r w:rsidR="009E1740" w:rsidRPr="001E1CC9">
              <w:rPr>
                <w:sz w:val="20"/>
              </w:rPr>
              <w:t>, uploaded on August 25, 2020</w:t>
            </w:r>
          </w:p>
        </w:tc>
        <w:tc>
          <w:tcPr>
            <w:tcW w:w="2133"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410CC5CB" w:rsidR="00E7555D" w:rsidRPr="00E74230" w:rsidRDefault="00E7555D" w:rsidP="00112124">
            <w:pPr>
              <w:rPr>
                <w:color w:val="00B050"/>
                <w:sz w:val="20"/>
              </w:rPr>
            </w:pPr>
            <w:r w:rsidRPr="00E74230">
              <w:rPr>
                <w:color w:val="00B050"/>
                <w:sz w:val="20"/>
              </w:rPr>
              <w:t>Motion 115-SP85</w:t>
            </w:r>
          </w:p>
        </w:tc>
      </w:tr>
      <w:tr w:rsidR="00E7555D" w14:paraId="6FA1F781" w14:textId="77777777" w:rsidTr="00E7555D">
        <w:trPr>
          <w:trHeight w:val="271"/>
        </w:trPr>
        <w:tc>
          <w:tcPr>
            <w:tcW w:w="1035" w:type="dxa"/>
          </w:tcPr>
          <w:p w14:paraId="6663EB20" w14:textId="77777777" w:rsidR="00E7555D" w:rsidRPr="00E74230" w:rsidRDefault="00E7555D" w:rsidP="00112124">
            <w:pPr>
              <w:rPr>
                <w:sz w:val="20"/>
                <w:highlight w:val="yellow"/>
              </w:rPr>
            </w:pPr>
            <w:r w:rsidRPr="00E74230">
              <w:rPr>
                <w:sz w:val="20"/>
                <w:highlight w:val="yellow"/>
              </w:rPr>
              <w:t>MAC</w:t>
            </w:r>
          </w:p>
        </w:tc>
        <w:tc>
          <w:tcPr>
            <w:tcW w:w="1991"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gridSpan w:val="2"/>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133" w:type="dxa"/>
          </w:tcPr>
          <w:p w14:paraId="442C4CF3" w14:textId="77777777" w:rsidR="00E7555D" w:rsidRPr="001E1CC9" w:rsidRDefault="00E7555D" w:rsidP="00112124">
            <w:pPr>
              <w:rPr>
                <w:sz w:val="20"/>
                <w:highlight w:val="yellow"/>
              </w:rPr>
            </w:pPr>
          </w:p>
        </w:tc>
        <w:tc>
          <w:tcPr>
            <w:tcW w:w="2133"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E7555D">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gridSpan w:val="2"/>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133" w:type="dxa"/>
          </w:tcPr>
          <w:p w14:paraId="398E409B" w14:textId="77777777" w:rsidR="00E7555D" w:rsidRPr="00E74230" w:rsidRDefault="00E7555D" w:rsidP="00112124">
            <w:pPr>
              <w:rPr>
                <w:sz w:val="20"/>
                <w:highlight w:val="yellow"/>
              </w:rPr>
            </w:pPr>
          </w:p>
        </w:tc>
        <w:tc>
          <w:tcPr>
            <w:tcW w:w="2133"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E7555D">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gridSpan w:val="2"/>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133" w:type="dxa"/>
          </w:tcPr>
          <w:p w14:paraId="49E1F2C9" w14:textId="77777777" w:rsidR="00E7555D" w:rsidRPr="002F5175" w:rsidRDefault="00E7555D" w:rsidP="00112124">
            <w:pPr>
              <w:rPr>
                <w:color w:val="00B050"/>
                <w:sz w:val="20"/>
              </w:rPr>
            </w:pPr>
          </w:p>
        </w:tc>
        <w:tc>
          <w:tcPr>
            <w:tcW w:w="2133"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7555D" w14:paraId="0C6260E9" w14:textId="77777777" w:rsidTr="00E7555D">
        <w:trPr>
          <w:trHeight w:val="271"/>
        </w:trPr>
        <w:tc>
          <w:tcPr>
            <w:tcW w:w="1035" w:type="dxa"/>
          </w:tcPr>
          <w:p w14:paraId="354670C1" w14:textId="4F2A839C" w:rsidR="00E7555D" w:rsidRDefault="00E7555D" w:rsidP="00112124">
            <w:pPr>
              <w:rPr>
                <w:sz w:val="20"/>
              </w:rPr>
            </w:pPr>
            <w:r>
              <w:rPr>
                <w:sz w:val="20"/>
              </w:rPr>
              <w:t>Joint-MAP</w:t>
            </w:r>
          </w:p>
        </w:tc>
        <w:tc>
          <w:tcPr>
            <w:tcW w:w="2133" w:type="dxa"/>
            <w:gridSpan w:val="3"/>
          </w:tcPr>
          <w:p w14:paraId="3985B0C9" w14:textId="77777777" w:rsidR="00E7555D" w:rsidRDefault="00E7555D" w:rsidP="00112124">
            <w:pPr>
              <w:rPr>
                <w:sz w:val="20"/>
              </w:rPr>
            </w:pPr>
          </w:p>
        </w:tc>
        <w:tc>
          <w:tcPr>
            <w:tcW w:w="10105" w:type="dxa"/>
            <w:gridSpan w:val="5"/>
          </w:tcPr>
          <w:p w14:paraId="70FAB23B" w14:textId="7C2BDB36" w:rsidR="00E7555D" w:rsidRDefault="00E7555D" w:rsidP="00112124">
            <w:pPr>
              <w:rPr>
                <w:sz w:val="20"/>
              </w:rPr>
            </w:pPr>
            <w:r>
              <w:rPr>
                <w:sz w:val="20"/>
              </w:rPr>
              <w:t>SP4: Which option do you prefer:</w:t>
            </w:r>
          </w:p>
          <w:p w14:paraId="5C946E9A" w14:textId="25D0727F" w:rsidR="00E7555D" w:rsidRPr="0002578B" w:rsidRDefault="00E7555D" w:rsidP="00112124">
            <w:pPr>
              <w:pStyle w:val="ListParagraph"/>
              <w:numPr>
                <w:ilvl w:val="0"/>
                <w:numId w:val="6"/>
              </w:numPr>
              <w:rPr>
                <w:sz w:val="20"/>
              </w:rPr>
            </w:pPr>
            <w:r w:rsidRPr="0002578B">
              <w:rPr>
                <w:sz w:val="20"/>
              </w:rPr>
              <w:t>Option 1: All MAP features in R1 (unless those already decided to be in R2)</w:t>
            </w:r>
          </w:p>
          <w:p w14:paraId="4563FCCF" w14:textId="1B364B8D" w:rsidR="00E7555D" w:rsidRPr="0002578B" w:rsidRDefault="00E7555D" w:rsidP="00112124">
            <w:pPr>
              <w:pStyle w:val="ListParagraph"/>
              <w:numPr>
                <w:ilvl w:val="0"/>
                <w:numId w:val="6"/>
              </w:numPr>
              <w:rPr>
                <w:sz w:val="20"/>
              </w:rPr>
            </w:pPr>
            <w:r w:rsidRPr="0002578B">
              <w:rPr>
                <w:sz w:val="20"/>
              </w:rPr>
              <w:t>Option 2: All MAP features in R2</w:t>
            </w:r>
          </w:p>
          <w:p w14:paraId="27E67C80" w14:textId="6B737BD3" w:rsidR="00E7555D" w:rsidRPr="0002578B" w:rsidRDefault="00E7555D" w:rsidP="00112124">
            <w:pPr>
              <w:pStyle w:val="ListParagraph"/>
              <w:numPr>
                <w:ilvl w:val="0"/>
                <w:numId w:val="6"/>
              </w:numPr>
              <w:rPr>
                <w:sz w:val="20"/>
              </w:rPr>
            </w:pPr>
            <w:r w:rsidRPr="0002578B">
              <w:rPr>
                <w:sz w:val="20"/>
              </w:rPr>
              <w:t>Option 3: Abstain</w:t>
            </w:r>
          </w:p>
          <w:p w14:paraId="5042F22C" w14:textId="77777777" w:rsidR="00E7555D" w:rsidRDefault="00E7555D" w:rsidP="00112124">
            <w:pPr>
              <w:rPr>
                <w:sz w:val="20"/>
              </w:rPr>
            </w:pPr>
          </w:p>
          <w:p w14:paraId="1BCFC26C" w14:textId="4BCB9B6A" w:rsidR="00E7555D" w:rsidRDefault="00E7555D" w:rsidP="00112124">
            <w:pPr>
              <w:rPr>
                <w:sz w:val="20"/>
              </w:rPr>
            </w:pPr>
            <w:r>
              <w:rPr>
                <w:sz w:val="20"/>
              </w:rPr>
              <w:t>Result: 53 for Option 1, 58 for Option 2, 17 Abstain</w:t>
            </w:r>
          </w:p>
        </w:tc>
      </w:tr>
      <w:tr w:rsidR="00E7555D" w14:paraId="5F932D4A" w14:textId="77777777" w:rsidTr="00E7555D">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75" w:type="dxa"/>
            <w:gridSpan w:val="2"/>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133" w:type="dxa"/>
          </w:tcPr>
          <w:p w14:paraId="07309538" w14:textId="77777777" w:rsidR="00E7555D" w:rsidRPr="00FC49AD" w:rsidRDefault="00E7555D" w:rsidP="00112124">
            <w:pPr>
              <w:rPr>
                <w:color w:val="00B050"/>
                <w:sz w:val="20"/>
              </w:rPr>
            </w:pPr>
          </w:p>
        </w:tc>
        <w:tc>
          <w:tcPr>
            <w:tcW w:w="2133" w:type="dxa"/>
          </w:tcPr>
          <w:p w14:paraId="7A385EA1" w14:textId="58DBE6C2" w:rsidR="00E7555D" w:rsidRPr="00FC49AD" w:rsidRDefault="00E7555D" w:rsidP="00112124">
            <w:pPr>
              <w:rPr>
                <w:color w:val="00B050"/>
                <w:sz w:val="20"/>
              </w:rPr>
            </w:pPr>
          </w:p>
        </w:tc>
      </w:tr>
      <w:tr w:rsidR="00E7555D" w14:paraId="4A5EBBF1" w14:textId="77777777" w:rsidTr="00E7555D">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gridSpan w:val="2"/>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133" w:type="dxa"/>
          </w:tcPr>
          <w:p w14:paraId="415FE238" w14:textId="77777777" w:rsidR="00E7555D" w:rsidRPr="00FC49AD" w:rsidRDefault="00E7555D" w:rsidP="00112124">
            <w:pPr>
              <w:rPr>
                <w:color w:val="00B050"/>
                <w:sz w:val="20"/>
              </w:rPr>
            </w:pPr>
          </w:p>
        </w:tc>
        <w:tc>
          <w:tcPr>
            <w:tcW w:w="2133" w:type="dxa"/>
          </w:tcPr>
          <w:p w14:paraId="5E3C4CE4" w14:textId="6DD938AB" w:rsidR="00E7555D" w:rsidRPr="00FC49AD" w:rsidRDefault="00E7555D" w:rsidP="00112124">
            <w:pPr>
              <w:rPr>
                <w:color w:val="00B050"/>
                <w:sz w:val="20"/>
              </w:rPr>
            </w:pPr>
          </w:p>
        </w:tc>
      </w:tr>
      <w:tr w:rsidR="00E7555D" w14:paraId="6AFDFF8B" w14:textId="77777777" w:rsidTr="00E7555D">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gridSpan w:val="2"/>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133" w:type="dxa"/>
          </w:tcPr>
          <w:p w14:paraId="564CC74C" w14:textId="77777777" w:rsidR="00E7555D" w:rsidRPr="00FC49AD" w:rsidRDefault="00E7555D" w:rsidP="00112124">
            <w:pPr>
              <w:rPr>
                <w:color w:val="00B050"/>
                <w:sz w:val="20"/>
              </w:rPr>
            </w:pPr>
          </w:p>
        </w:tc>
        <w:tc>
          <w:tcPr>
            <w:tcW w:w="2133"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E7555D">
        <w:trPr>
          <w:trHeight w:val="257"/>
        </w:trPr>
        <w:tc>
          <w:tcPr>
            <w:tcW w:w="1035" w:type="dxa"/>
          </w:tcPr>
          <w:p w14:paraId="2C3D51D1" w14:textId="6B16ABE9" w:rsidR="00E7555D" w:rsidRPr="00FC49AD" w:rsidRDefault="00E7555D" w:rsidP="00112124">
            <w:pPr>
              <w:rPr>
                <w:sz w:val="20"/>
                <w:highlight w:val="yellow"/>
              </w:rPr>
            </w:pPr>
            <w:r w:rsidRPr="00FC49AD">
              <w:rPr>
                <w:sz w:val="20"/>
                <w:highlight w:val="yellow"/>
              </w:rPr>
              <w:t>Joint</w:t>
            </w:r>
          </w:p>
        </w:tc>
        <w:tc>
          <w:tcPr>
            <w:tcW w:w="1991" w:type="dxa"/>
            <w:gridSpan w:val="2"/>
          </w:tcPr>
          <w:p w14:paraId="477881E9" w14:textId="77777777" w:rsidR="00E7555D" w:rsidRPr="00FC49AD" w:rsidRDefault="00E7555D" w:rsidP="00112124">
            <w:pPr>
              <w:rPr>
                <w:sz w:val="20"/>
                <w:highlight w:val="yellow"/>
              </w:rPr>
            </w:pPr>
            <w:r w:rsidRPr="00FC49AD">
              <w:rPr>
                <w:sz w:val="20"/>
                <w:highlight w:val="yellow"/>
              </w:rPr>
              <w:t>MAP-Channel sounding</w:t>
            </w:r>
          </w:p>
        </w:tc>
        <w:tc>
          <w:tcPr>
            <w:tcW w:w="1575" w:type="dxa"/>
            <w:gridSpan w:val="2"/>
          </w:tcPr>
          <w:p w14:paraId="751CB051" w14:textId="70B77ADF" w:rsidR="00E7555D" w:rsidRPr="00FC49AD" w:rsidRDefault="00E7555D" w:rsidP="00112124">
            <w:pPr>
              <w:rPr>
                <w:sz w:val="20"/>
                <w:highlight w:val="yellow"/>
              </w:rPr>
            </w:pPr>
            <w:r w:rsidRPr="00FC49AD">
              <w:rPr>
                <w:sz w:val="20"/>
                <w:highlight w:val="yellow"/>
              </w:rPr>
              <w:t>Junghoon Suh</w:t>
            </w:r>
          </w:p>
        </w:tc>
        <w:tc>
          <w:tcPr>
            <w:tcW w:w="2780" w:type="dxa"/>
          </w:tcPr>
          <w:p w14:paraId="68A50A1C" w14:textId="43AE4E4A" w:rsidR="00E7555D" w:rsidRPr="00FC49AD" w:rsidRDefault="00E7555D" w:rsidP="00112124">
            <w:pPr>
              <w:rPr>
                <w:sz w:val="20"/>
                <w:highlight w:val="yellow"/>
              </w:rPr>
            </w:pPr>
            <w:r w:rsidRPr="00FC49AD">
              <w:rPr>
                <w:sz w:val="20"/>
                <w:highlight w:val="yellow"/>
              </w:rPr>
              <w:t xml:space="preserve"> Lei Huang, Kosuke Aio, Stephen McCann, Matthew Fischer, Myeongjin Kim</w:t>
            </w:r>
          </w:p>
        </w:tc>
        <w:tc>
          <w:tcPr>
            <w:tcW w:w="1626" w:type="dxa"/>
          </w:tcPr>
          <w:p w14:paraId="4282F033" w14:textId="77777777" w:rsidR="00E7555D" w:rsidRDefault="00E7555D" w:rsidP="00112124">
            <w:pPr>
              <w:rPr>
                <w:ins w:id="31" w:author="Edward Au" w:date="2020-08-20T11:19:00Z"/>
                <w:sz w:val="20"/>
                <w:highlight w:val="yellow"/>
              </w:rPr>
            </w:pPr>
            <w:ins w:id="32" w:author="Alfred Aster" w:date="2020-07-20T08:04:00Z">
              <w:r w:rsidRPr="00FC49AD">
                <w:rPr>
                  <w:sz w:val="20"/>
                  <w:highlight w:val="yellow"/>
                </w:rPr>
                <w:t>R1/R2?</w:t>
              </w:r>
            </w:ins>
          </w:p>
          <w:p w14:paraId="5E561DCC" w14:textId="28C1FDDE" w:rsidR="00E7555D" w:rsidRPr="00FC49AD" w:rsidRDefault="00E7555D" w:rsidP="00112124">
            <w:pPr>
              <w:rPr>
                <w:ins w:id="33" w:author="Edward Au" w:date="2020-08-20T11:17:00Z"/>
                <w:sz w:val="20"/>
                <w:highlight w:val="yellow"/>
              </w:rPr>
            </w:pPr>
            <w:ins w:id="34" w:author="Edward Au" w:date="2020-08-20T11:19:00Z">
              <w:r>
                <w:rPr>
                  <w:sz w:val="20"/>
                  <w:highlight w:val="yellow"/>
                </w:rPr>
                <w:t>(ON HOLD)</w:t>
              </w:r>
            </w:ins>
          </w:p>
          <w:p w14:paraId="1E81C996" w14:textId="1067BE9F" w:rsidR="00E7555D" w:rsidRPr="00FC49AD" w:rsidRDefault="00E7555D" w:rsidP="00112124">
            <w:pPr>
              <w:rPr>
                <w:sz w:val="20"/>
                <w:highlight w:val="yellow"/>
              </w:rPr>
            </w:pPr>
          </w:p>
        </w:tc>
        <w:tc>
          <w:tcPr>
            <w:tcW w:w="2133" w:type="dxa"/>
          </w:tcPr>
          <w:p w14:paraId="751F419A" w14:textId="77777777" w:rsidR="00E7555D" w:rsidRPr="00FC49AD" w:rsidRDefault="00E7555D" w:rsidP="00112124">
            <w:pPr>
              <w:rPr>
                <w:sz w:val="20"/>
                <w:highlight w:val="yellow"/>
              </w:rPr>
            </w:pPr>
          </w:p>
        </w:tc>
        <w:tc>
          <w:tcPr>
            <w:tcW w:w="2133" w:type="dxa"/>
          </w:tcPr>
          <w:p w14:paraId="731BDFD8" w14:textId="5A868167" w:rsidR="00E7555D" w:rsidRPr="00FC49AD" w:rsidRDefault="00E7555D" w:rsidP="00112124">
            <w:pPr>
              <w:rPr>
                <w:sz w:val="20"/>
                <w:highlight w:val="yellow"/>
              </w:rPr>
            </w:pPr>
            <w:r w:rsidRPr="00FC49AD">
              <w:rPr>
                <w:sz w:val="20"/>
                <w:highlight w:val="yellow"/>
              </w:rPr>
              <w:t>Motion 14</w:t>
            </w:r>
          </w:p>
          <w:p w14:paraId="4DCECA4E" w14:textId="67DEA651" w:rsidR="00E7555D" w:rsidRPr="00FC49AD" w:rsidRDefault="00E7555D" w:rsidP="00112124">
            <w:pPr>
              <w:rPr>
                <w:sz w:val="20"/>
                <w:highlight w:val="yellow"/>
              </w:rPr>
            </w:pPr>
            <w:r w:rsidRPr="00FC49AD">
              <w:rPr>
                <w:sz w:val="20"/>
                <w:highlight w:val="yellow"/>
              </w:rPr>
              <w:t>Motion 15</w:t>
            </w:r>
          </w:p>
          <w:p w14:paraId="0636E254" w14:textId="77777777" w:rsidR="00E7555D" w:rsidRPr="00FC49AD" w:rsidRDefault="00E7555D" w:rsidP="00112124">
            <w:pPr>
              <w:rPr>
                <w:sz w:val="20"/>
                <w:highlight w:val="yellow"/>
              </w:rPr>
            </w:pPr>
            <w:r w:rsidRPr="00FC49AD">
              <w:rPr>
                <w:sz w:val="20"/>
                <w:highlight w:val="yellow"/>
              </w:rPr>
              <w:t>Motion 112, #SP18</w:t>
            </w:r>
          </w:p>
          <w:p w14:paraId="37B1E451" w14:textId="77777777" w:rsidR="00E7555D" w:rsidRPr="00FC49AD" w:rsidRDefault="00E7555D" w:rsidP="00112124">
            <w:pPr>
              <w:rPr>
                <w:sz w:val="20"/>
                <w:highlight w:val="yellow"/>
              </w:rPr>
            </w:pPr>
            <w:r w:rsidRPr="00FC49AD">
              <w:rPr>
                <w:sz w:val="20"/>
                <w:highlight w:val="yellow"/>
              </w:rPr>
              <w:t>Motion 112, #SP19</w:t>
            </w:r>
          </w:p>
          <w:p w14:paraId="741F4B2B" w14:textId="16AA9F5F" w:rsidR="00E7555D" w:rsidRPr="00FC49AD" w:rsidRDefault="00E7555D" w:rsidP="00112124">
            <w:pPr>
              <w:rPr>
                <w:sz w:val="20"/>
                <w:highlight w:val="yellow"/>
              </w:rPr>
            </w:pPr>
            <w:r w:rsidRPr="00FC49AD">
              <w:rPr>
                <w:sz w:val="20"/>
                <w:highlight w:val="yellow"/>
              </w:rPr>
              <w:t>Motion 119, #SP119</w:t>
            </w:r>
          </w:p>
        </w:tc>
      </w:tr>
      <w:tr w:rsidR="00E7555D" w14:paraId="09940628" w14:textId="77777777" w:rsidTr="00E7555D">
        <w:trPr>
          <w:trHeight w:val="271"/>
        </w:trPr>
        <w:tc>
          <w:tcPr>
            <w:tcW w:w="1035" w:type="dxa"/>
          </w:tcPr>
          <w:p w14:paraId="0CD4445B" w14:textId="5FCE04D3" w:rsidR="00E7555D" w:rsidRPr="00FC49AD" w:rsidRDefault="00E7555D" w:rsidP="00112124">
            <w:pPr>
              <w:rPr>
                <w:sz w:val="20"/>
                <w:highlight w:val="yellow"/>
              </w:rPr>
            </w:pPr>
            <w:r w:rsidRPr="00FC49AD">
              <w:rPr>
                <w:sz w:val="20"/>
                <w:highlight w:val="yellow"/>
              </w:rPr>
              <w:t>Joint</w:t>
            </w:r>
          </w:p>
        </w:tc>
        <w:tc>
          <w:tcPr>
            <w:tcW w:w="1991" w:type="dxa"/>
            <w:gridSpan w:val="2"/>
          </w:tcPr>
          <w:p w14:paraId="464F0BE2" w14:textId="77777777" w:rsidR="00E7555D" w:rsidRPr="00FC49AD" w:rsidRDefault="00E7555D" w:rsidP="00112124">
            <w:pPr>
              <w:rPr>
                <w:sz w:val="20"/>
                <w:highlight w:val="yellow"/>
              </w:rPr>
            </w:pPr>
            <w:r w:rsidRPr="00FC49AD">
              <w:rPr>
                <w:sz w:val="20"/>
                <w:highlight w:val="yellow"/>
              </w:rPr>
              <w:t>MAP-Coordinated transmission</w:t>
            </w:r>
          </w:p>
        </w:tc>
        <w:tc>
          <w:tcPr>
            <w:tcW w:w="1575" w:type="dxa"/>
            <w:gridSpan w:val="2"/>
            <w:shd w:val="clear" w:color="auto" w:fill="auto"/>
          </w:tcPr>
          <w:p w14:paraId="6187B91D" w14:textId="442C096C" w:rsidR="00E7555D" w:rsidRPr="00FC49AD" w:rsidRDefault="00E7555D" w:rsidP="00112124">
            <w:pPr>
              <w:rPr>
                <w:sz w:val="20"/>
                <w:highlight w:val="yellow"/>
              </w:rPr>
            </w:pPr>
            <w:r w:rsidRPr="00FC49AD">
              <w:rPr>
                <w:sz w:val="20"/>
                <w:highlight w:val="yellow"/>
              </w:rPr>
              <w:t>George Cherian</w:t>
            </w:r>
          </w:p>
        </w:tc>
        <w:tc>
          <w:tcPr>
            <w:tcW w:w="2780" w:type="dxa"/>
          </w:tcPr>
          <w:p w14:paraId="2ED56979" w14:textId="1D27950F" w:rsidR="00E7555D" w:rsidRPr="00FC49AD" w:rsidRDefault="00E7555D" w:rsidP="00112124">
            <w:pPr>
              <w:rPr>
                <w:sz w:val="20"/>
                <w:highlight w:val="yellow"/>
              </w:rPr>
            </w:pPr>
            <w:r w:rsidRPr="00FC49AD">
              <w:rPr>
                <w:sz w:val="20"/>
                <w:highlight w:val="yellow"/>
              </w:rPr>
              <w:t>Jason Yuchen Guo, Rojan Chitrakar, Arik Klein, Kosuke Aio, BARON Stephane, VIGER Pascal, NEZOU Patrice, Thomas Handte, Matthew Fischer, Chunyu Hu, Xiaofei Wang,</w:t>
            </w:r>
            <w:r w:rsidRPr="00FC49AD">
              <w:rPr>
                <w:highlight w:val="yellow"/>
              </w:rPr>
              <w:t xml:space="preserve"> </w:t>
            </w:r>
            <w:r w:rsidRPr="00FC49AD">
              <w:rPr>
                <w:sz w:val="20"/>
                <w:highlight w:val="yellow"/>
              </w:rPr>
              <w:t>Chen Cheng, Stephen McCann, Po-kai Huang, Yongho Seok, Taewon Song, Matthew Fischer, Yonggang Fang, Liuming Lu</w:t>
            </w:r>
          </w:p>
        </w:tc>
        <w:tc>
          <w:tcPr>
            <w:tcW w:w="1626" w:type="dxa"/>
          </w:tcPr>
          <w:p w14:paraId="6EA9D00D" w14:textId="77777777" w:rsidR="00E7555D" w:rsidRDefault="00E7555D" w:rsidP="00112124">
            <w:pPr>
              <w:rPr>
                <w:ins w:id="35" w:author="Edward Au" w:date="2020-08-20T11:19:00Z"/>
                <w:sz w:val="20"/>
                <w:highlight w:val="yellow"/>
              </w:rPr>
            </w:pPr>
            <w:ins w:id="36" w:author="Alfred Aster" w:date="2020-07-20T08:03:00Z">
              <w:r w:rsidRPr="00FC49AD">
                <w:rPr>
                  <w:sz w:val="20"/>
                  <w:highlight w:val="yellow"/>
                </w:rPr>
                <w:t>R1/R2?</w:t>
              </w:r>
            </w:ins>
          </w:p>
          <w:p w14:paraId="3534F08F" w14:textId="4AFD7FA8" w:rsidR="00E7555D" w:rsidRPr="00FC49AD" w:rsidRDefault="00E7555D" w:rsidP="00112124">
            <w:pPr>
              <w:rPr>
                <w:ins w:id="37" w:author="Edward Au" w:date="2020-08-20T11:17:00Z"/>
                <w:sz w:val="20"/>
                <w:highlight w:val="yellow"/>
              </w:rPr>
            </w:pPr>
            <w:ins w:id="38" w:author="Edward Au" w:date="2020-08-20T11:19:00Z">
              <w:r>
                <w:rPr>
                  <w:sz w:val="20"/>
                  <w:highlight w:val="yellow"/>
                </w:rPr>
                <w:t>(ON HOLD)</w:t>
              </w:r>
            </w:ins>
          </w:p>
          <w:p w14:paraId="4C3C1BED" w14:textId="1F781F51" w:rsidR="00E7555D" w:rsidRPr="00FC49AD" w:rsidRDefault="00E7555D" w:rsidP="00112124">
            <w:pPr>
              <w:rPr>
                <w:sz w:val="20"/>
                <w:highlight w:val="yellow"/>
              </w:rPr>
            </w:pPr>
          </w:p>
        </w:tc>
        <w:tc>
          <w:tcPr>
            <w:tcW w:w="2133" w:type="dxa"/>
          </w:tcPr>
          <w:p w14:paraId="5A2B4ADC" w14:textId="77777777" w:rsidR="00E7555D" w:rsidRPr="00FC49AD" w:rsidRDefault="00E7555D" w:rsidP="00112124">
            <w:pPr>
              <w:rPr>
                <w:sz w:val="20"/>
                <w:highlight w:val="yellow"/>
              </w:rPr>
            </w:pPr>
          </w:p>
        </w:tc>
        <w:tc>
          <w:tcPr>
            <w:tcW w:w="2133" w:type="dxa"/>
          </w:tcPr>
          <w:p w14:paraId="39082C30" w14:textId="4B24B472" w:rsidR="00E7555D" w:rsidRPr="00FC49AD" w:rsidRDefault="00E7555D" w:rsidP="00112124">
            <w:pPr>
              <w:rPr>
                <w:sz w:val="20"/>
                <w:highlight w:val="yellow"/>
              </w:rPr>
            </w:pPr>
          </w:p>
        </w:tc>
      </w:tr>
      <w:tr w:rsidR="00E7555D" w14:paraId="7134DD95" w14:textId="77777777" w:rsidTr="00E7555D">
        <w:trPr>
          <w:trHeight w:val="257"/>
        </w:trPr>
        <w:tc>
          <w:tcPr>
            <w:tcW w:w="1035" w:type="dxa"/>
          </w:tcPr>
          <w:p w14:paraId="0EBCE268" w14:textId="7D9C042A" w:rsidR="00E7555D" w:rsidRPr="00FC49AD" w:rsidRDefault="00E7555D" w:rsidP="00112124">
            <w:pPr>
              <w:rPr>
                <w:sz w:val="20"/>
                <w:highlight w:val="yellow"/>
              </w:rPr>
            </w:pPr>
            <w:r w:rsidRPr="00FC49AD">
              <w:rPr>
                <w:sz w:val="20"/>
                <w:highlight w:val="yellow"/>
              </w:rPr>
              <w:t>Joint</w:t>
            </w:r>
          </w:p>
        </w:tc>
        <w:tc>
          <w:tcPr>
            <w:tcW w:w="1991" w:type="dxa"/>
            <w:gridSpan w:val="2"/>
          </w:tcPr>
          <w:p w14:paraId="7F467A42" w14:textId="418AD547" w:rsidR="00E7555D" w:rsidRPr="00FC49AD" w:rsidRDefault="00E7555D" w:rsidP="00112124">
            <w:pPr>
              <w:rPr>
                <w:sz w:val="20"/>
                <w:highlight w:val="yellow"/>
              </w:rPr>
            </w:pPr>
            <w:r w:rsidRPr="00FC49AD">
              <w:rPr>
                <w:sz w:val="20"/>
                <w:highlight w:val="yellow"/>
              </w:rPr>
              <w:t>MAP-Other Multi-AP coordination schemes – Coordinated SR</w:t>
            </w:r>
          </w:p>
        </w:tc>
        <w:tc>
          <w:tcPr>
            <w:tcW w:w="1575" w:type="dxa"/>
            <w:gridSpan w:val="2"/>
            <w:shd w:val="clear" w:color="auto" w:fill="auto"/>
          </w:tcPr>
          <w:p w14:paraId="4DCD24F2" w14:textId="0C885190" w:rsidR="00E7555D" w:rsidRPr="00FC49AD" w:rsidRDefault="00E7555D" w:rsidP="00112124">
            <w:pPr>
              <w:rPr>
                <w:sz w:val="20"/>
                <w:highlight w:val="yellow"/>
              </w:rPr>
            </w:pPr>
            <w:r w:rsidRPr="00FC49AD">
              <w:rPr>
                <w:sz w:val="20"/>
                <w:highlight w:val="yellow"/>
              </w:rPr>
              <w:t>Yongho Seok</w:t>
            </w:r>
          </w:p>
        </w:tc>
        <w:tc>
          <w:tcPr>
            <w:tcW w:w="2780" w:type="dxa"/>
          </w:tcPr>
          <w:p w14:paraId="520F3234" w14:textId="7930FA3B" w:rsidR="00E7555D" w:rsidRPr="00FC49AD" w:rsidRDefault="00E7555D" w:rsidP="00112124">
            <w:pPr>
              <w:rPr>
                <w:sz w:val="20"/>
                <w:highlight w:val="yellow"/>
              </w:rPr>
            </w:pPr>
            <w:r w:rsidRPr="00FC49AD">
              <w:rPr>
                <w:sz w:val="20"/>
                <w:highlight w:val="yellow"/>
              </w:rPr>
              <w:t>Jason Yuchen Guo, Kosuke Aio, Stephen McCann, Jonghun Han, Taewon Song, Matthew Fischer, Jonas Sedin</w:t>
            </w:r>
          </w:p>
        </w:tc>
        <w:tc>
          <w:tcPr>
            <w:tcW w:w="1626" w:type="dxa"/>
          </w:tcPr>
          <w:p w14:paraId="261CA784" w14:textId="77777777" w:rsidR="00E7555D" w:rsidRPr="00FC49AD" w:rsidRDefault="00E7555D" w:rsidP="00112124">
            <w:pPr>
              <w:rPr>
                <w:ins w:id="39" w:author="Edward Au" w:date="2020-08-20T11:20:00Z"/>
                <w:sz w:val="20"/>
                <w:highlight w:val="yellow"/>
              </w:rPr>
            </w:pPr>
            <w:ins w:id="40" w:author="Alfred Aster" w:date="2020-07-20T08:03:00Z">
              <w:r w:rsidRPr="00FC49AD">
                <w:rPr>
                  <w:sz w:val="20"/>
                  <w:highlight w:val="yellow"/>
                </w:rPr>
                <w:t>R1/R2=TBD</w:t>
              </w:r>
              <w:del w:id="41" w:author="Edward Au" w:date="2020-07-26T14:36:00Z">
                <w:r w:rsidRPr="00FC49AD" w:rsidDel="005F24FC">
                  <w:rPr>
                    <w:sz w:val="20"/>
                    <w:highlight w:val="yellow"/>
                  </w:rPr>
                  <w:delText>?</w:delText>
                </w:r>
              </w:del>
            </w:ins>
          </w:p>
          <w:p w14:paraId="2C05CA03" w14:textId="34532934" w:rsidR="00E7555D" w:rsidRPr="00FC49AD" w:rsidRDefault="00E7555D" w:rsidP="00112124">
            <w:pPr>
              <w:rPr>
                <w:sz w:val="20"/>
                <w:highlight w:val="yellow"/>
              </w:rPr>
            </w:pPr>
            <w:ins w:id="42" w:author="Edward Au" w:date="2020-08-20T11:20:00Z">
              <w:r w:rsidRPr="00FC49AD">
                <w:rPr>
                  <w:sz w:val="20"/>
                  <w:highlight w:val="yellow"/>
                </w:rPr>
                <w:t>(ON HOLD)</w:t>
              </w:r>
            </w:ins>
          </w:p>
        </w:tc>
        <w:tc>
          <w:tcPr>
            <w:tcW w:w="2133" w:type="dxa"/>
          </w:tcPr>
          <w:p w14:paraId="42009428" w14:textId="77777777" w:rsidR="00E7555D" w:rsidRPr="00FC49AD" w:rsidRDefault="00E7555D" w:rsidP="00112124">
            <w:pPr>
              <w:rPr>
                <w:sz w:val="20"/>
                <w:highlight w:val="yellow"/>
              </w:rPr>
            </w:pPr>
          </w:p>
        </w:tc>
        <w:tc>
          <w:tcPr>
            <w:tcW w:w="2133" w:type="dxa"/>
          </w:tcPr>
          <w:p w14:paraId="752395C0" w14:textId="49E3C4C5" w:rsidR="00E7555D" w:rsidRPr="00FC49AD" w:rsidRDefault="00E7555D" w:rsidP="00112124">
            <w:pPr>
              <w:rPr>
                <w:sz w:val="20"/>
                <w:highlight w:val="yellow"/>
              </w:rPr>
            </w:pPr>
            <w:r w:rsidRPr="00FC49AD">
              <w:rPr>
                <w:sz w:val="20"/>
                <w:highlight w:val="yellow"/>
              </w:rPr>
              <w:t>Motion 111, #SP0611-35</w:t>
            </w:r>
          </w:p>
        </w:tc>
      </w:tr>
      <w:tr w:rsidR="00E7555D" w14:paraId="5A97165F" w14:textId="77777777" w:rsidTr="00E7555D">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gridSpan w:val="2"/>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gridSpan w:val="2"/>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ins w:id="43" w:author="Edward Au" w:date="2020-08-20T14:25:00Z">
              <w:r>
                <w:rPr>
                  <w:color w:val="00B050"/>
                  <w:sz w:val="20"/>
                </w:rPr>
                <w:t>, Yonggang Fang</w:t>
              </w:r>
            </w:ins>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133" w:type="dxa"/>
          </w:tcPr>
          <w:p w14:paraId="6674346F" w14:textId="77777777" w:rsidR="00E7555D" w:rsidRPr="00FC49AD" w:rsidRDefault="00E7555D" w:rsidP="00112124">
            <w:pPr>
              <w:rPr>
                <w:color w:val="00B050"/>
                <w:sz w:val="20"/>
              </w:rPr>
            </w:pPr>
          </w:p>
        </w:tc>
        <w:tc>
          <w:tcPr>
            <w:tcW w:w="2133"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E7555D">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gridSpan w:val="2"/>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133" w:type="dxa"/>
          </w:tcPr>
          <w:p w14:paraId="6163E84B" w14:textId="77777777" w:rsidR="00E7555D" w:rsidRPr="00FC49AD" w:rsidRDefault="00E7555D" w:rsidP="00112124">
            <w:pPr>
              <w:rPr>
                <w:color w:val="00B050"/>
                <w:sz w:val="20"/>
              </w:rPr>
            </w:pPr>
          </w:p>
        </w:tc>
        <w:tc>
          <w:tcPr>
            <w:tcW w:w="2133"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A636A7">
        <w:trPr>
          <w:trHeight w:val="257"/>
        </w:trPr>
        <w:tc>
          <w:tcPr>
            <w:tcW w:w="13273" w:type="dxa"/>
            <w:gridSpan w:val="9"/>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w:t>
            </w:r>
            <w:ins w:id="44" w:author="Edward Au" w:date="2020-07-30T18:47:00Z">
              <w:r w:rsidRPr="000E01BF">
                <w:rPr>
                  <w:sz w:val="20"/>
                  <w:highlight w:val="yellow"/>
                </w:rPr>
                <w:t>, Yonggang Fang</w:t>
              </w:r>
            </w:ins>
          </w:p>
        </w:tc>
        <w:tc>
          <w:tcPr>
            <w:tcW w:w="1620" w:type="dxa"/>
          </w:tcPr>
          <w:p w14:paraId="7CEE43D6" w14:textId="01B9344D" w:rsidR="00C376E8" w:rsidRPr="000E01BF" w:rsidRDefault="00C376E8" w:rsidP="00694849">
            <w:pPr>
              <w:rPr>
                <w:sz w:val="20"/>
                <w:highlight w:val="yellow"/>
              </w:rPr>
            </w:pPr>
            <w:ins w:id="45" w:author="Alfred Aster" w:date="2020-07-20T08:03:00Z">
              <w:r w:rsidRPr="000E01BF">
                <w:rPr>
                  <w:sz w:val="20"/>
                  <w:highlight w:val="yellow"/>
                </w:rPr>
                <w:t>ON HOLD (INCLUDING POCs)</w:t>
              </w:r>
            </w:ins>
          </w:p>
        </w:tc>
        <w:tc>
          <w:tcPr>
            <w:tcW w:w="2160" w:type="dxa"/>
          </w:tcPr>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C376E8">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ins w:id="46" w:author="Edward Au" w:date="2020-08-20T11:21:00Z">
              <w:r w:rsidRPr="000E01BF">
                <w:rPr>
                  <w:sz w:val="20"/>
                  <w:highlight w:val="yellow"/>
                </w:rPr>
                <w:t>ON HOLD</w:t>
              </w:r>
            </w:ins>
          </w:p>
        </w:tc>
        <w:tc>
          <w:tcPr>
            <w:tcW w:w="2160" w:type="dxa"/>
          </w:tcPr>
          <w:p w14:paraId="13D8A6BD" w14:textId="7E206CA8" w:rsidR="00C376E8" w:rsidRPr="000E01BF" w:rsidRDefault="00BD0A18" w:rsidP="00216CE0">
            <w:pPr>
              <w:rPr>
                <w:sz w:val="20"/>
                <w:highlight w:val="yellow"/>
              </w:rPr>
            </w:pPr>
            <w:hyperlink r:id="rId42" w:history="1">
              <w:r w:rsidR="00F20E70" w:rsidRPr="00F20E70">
                <w:rPr>
                  <w:rStyle w:val="Hyperlink"/>
                  <w:sz w:val="20"/>
                  <w:highlight w:val="yellow"/>
                </w:rPr>
                <w:t>20/1264r0</w:t>
              </w:r>
            </w:hyperlink>
            <w:r w:rsidR="00F20E70">
              <w:rPr>
                <w:sz w:val="20"/>
                <w:highlight w:val="yellow"/>
              </w:rPr>
              <w:t xml:space="preserve"> uploaded on August 24, 2020.</w:t>
            </w: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C376E8">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00B0F0"/>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7120F8E9" w14:textId="77777777" w:rsidR="00C376E8" w:rsidRPr="000E01BF"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47" w:name="_Ref44303898"/>
      <w:r>
        <w:rPr>
          <w:lang w:val="en-US"/>
        </w:rPr>
        <w:t>Guideline-Spec Text Drafting for TGbe D0.1</w:t>
      </w:r>
      <w:bookmarkEnd w:id="47"/>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48" w:author="Alfred Aster" w:date="2020-07-30T06:08:00Z"/>
          <w:sz w:val="24"/>
          <w:szCs w:val="24"/>
        </w:rPr>
      </w:pPr>
      <w:ins w:id="49" w:author="Alfred Aster" w:date="2020-07-30T06:08:00Z">
        <w:r w:rsidRPr="00026398">
          <w:rPr>
            <w:sz w:val="24"/>
            <w:szCs w:val="24"/>
          </w:rPr>
          <w:t>Feedback</w:t>
        </w:r>
      </w:ins>
      <w:ins w:id="50" w:author="Alfred Aster" w:date="2020-07-30T06:09:00Z">
        <w:r w:rsidR="004C54A8" w:rsidRPr="00026398">
          <w:rPr>
            <w:sz w:val="24"/>
            <w:szCs w:val="24"/>
          </w:rPr>
          <w:t xml:space="preserve"> received</w:t>
        </w:r>
        <w:r w:rsidR="00901DAE" w:rsidRPr="00026398">
          <w:rPr>
            <w:sz w:val="24"/>
            <w:szCs w:val="24"/>
          </w:rPr>
          <w:t xml:space="preserve"> </w:t>
        </w:r>
      </w:ins>
      <w:ins w:id="51" w:author="Alfred Aster" w:date="2020-07-30T06:10:00Z">
        <w:r w:rsidR="00901DAE" w:rsidRPr="00026398">
          <w:rPr>
            <w:sz w:val="24"/>
            <w:szCs w:val="24"/>
          </w:rPr>
          <w:t xml:space="preserve">from members </w:t>
        </w:r>
      </w:ins>
      <w:ins w:id="52" w:author="Alfred Aster" w:date="2020-07-30T06:09:00Z">
        <w:r w:rsidR="004C54A8" w:rsidRPr="00026398">
          <w:rPr>
            <w:sz w:val="24"/>
            <w:szCs w:val="24"/>
          </w:rPr>
          <w:t>on Guideline for R1 vs R2 categorizatoin</w:t>
        </w:r>
      </w:ins>
      <w:ins w:id="53"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54" w:author="Alfred Aster" w:date="2020-07-30T06:10:00Z"/>
        </w:rPr>
      </w:pPr>
      <w:ins w:id="55" w:author="Alfred Aster" w:date="2020-07-30T06:13:00Z">
        <w:r w:rsidRPr="00026398">
          <w:t xml:space="preserve">Q: </w:t>
        </w:r>
      </w:ins>
      <w:ins w:id="56"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57" w:author="Alfred Aster" w:date="2020-07-30T06:08:00Z"/>
        </w:rPr>
      </w:pPr>
      <w:ins w:id="58" w:author="Alfred Aster" w:date="2020-07-30T06:10:00Z">
        <w:r w:rsidRPr="00026398">
          <w:t xml:space="preserve">A: </w:t>
        </w:r>
      </w:ins>
      <w:ins w:id="59" w:author="Alfred Aster" w:date="2020-07-30T06:11:00Z">
        <w:r w:rsidR="00F30CEA" w:rsidRPr="00026398">
          <w:t xml:space="preserve">This is one of the intentions of this guideline. </w:t>
        </w:r>
      </w:ins>
      <w:ins w:id="60" w:author="Alfred Aster" w:date="2020-07-30T06:12:00Z">
        <w:r w:rsidR="0071607D" w:rsidRPr="00026398">
          <w:t>In addition</w:t>
        </w:r>
        <w:r w:rsidR="004447E7" w:rsidRPr="00026398">
          <w:t>,</w:t>
        </w:r>
        <w:r w:rsidR="0071607D" w:rsidRPr="00026398">
          <w:t xml:space="preserve"> it aims to</w:t>
        </w:r>
      </w:ins>
      <w:ins w:id="61"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62"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63" w:author="Alfred Aster" w:date="2020-07-30T06:13:00Z"/>
        </w:rPr>
      </w:pPr>
      <w:ins w:id="64" w:author="Alfred Aster" w:date="2020-07-30T06:13:00Z">
        <w:r w:rsidRPr="00577B3D">
          <w:t xml:space="preserve">Q: </w:t>
        </w:r>
      </w:ins>
      <w:ins w:id="65" w:author="Alfred Aster" w:date="2020-07-30T06:08:00Z">
        <w:r w:rsidR="004544AC" w:rsidRPr="00577B3D">
          <w:t xml:space="preserve">If </w:t>
        </w:r>
      </w:ins>
      <w:ins w:id="66" w:author="Alfred Aster" w:date="2020-07-30T06:15:00Z">
        <w:r w:rsidR="00E33F4E" w:rsidRPr="00026398">
          <w:t xml:space="preserve">a </w:t>
        </w:r>
      </w:ins>
      <w:ins w:id="67"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68" w:author="Alfred Aster" w:date="2020-07-30T06:08:00Z"/>
        </w:rPr>
      </w:pPr>
      <w:ins w:id="69" w:author="Alfred Aster" w:date="2020-07-30T06:13:00Z">
        <w:r w:rsidRPr="00026398">
          <w:t xml:space="preserve">A: In </w:t>
        </w:r>
        <w:r w:rsidR="00627115" w:rsidRPr="00026398">
          <w:t>principle that</w:t>
        </w:r>
      </w:ins>
      <w:ins w:id="70" w:author="Alfred Aster" w:date="2020-07-30T06:14:00Z">
        <w:r w:rsidR="00756E76" w:rsidRPr="00026398">
          <w:t xml:space="preserve"> is okay</w:t>
        </w:r>
      </w:ins>
      <w:ins w:id="71"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72" w:author="Alfred Aster" w:date="2020-07-30T06:16:00Z">
        <w:r w:rsidR="00BC0B64" w:rsidRPr="00026398">
          <w:t>R1 vs</w:t>
        </w:r>
      </w:ins>
      <w:ins w:id="73" w:author="Alfred Aster" w:date="2020-07-30T07:48:00Z">
        <w:r w:rsidR="00396A83">
          <w:t>.</w:t>
        </w:r>
      </w:ins>
      <w:ins w:id="74" w:author="Alfred Aster" w:date="2020-07-30T06:16:00Z">
        <w:r w:rsidR="00BC0B64" w:rsidRPr="00026398">
          <w:t xml:space="preserve"> R2 categoriation phase</w:t>
        </w:r>
      </w:ins>
      <w:ins w:id="75"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76" w:author="Alfred Aster" w:date="2020-07-30T06:16:00Z"/>
        </w:rPr>
      </w:pPr>
      <w:ins w:id="77" w:author="Alfred Aster" w:date="2020-07-30T06:16:00Z">
        <w:r w:rsidRPr="00026398">
          <w:t xml:space="preserve">Q: </w:t>
        </w:r>
      </w:ins>
      <w:ins w:id="78"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79" w:author="Alfred Aster" w:date="2020-07-30T06:08:00Z"/>
        </w:rPr>
      </w:pPr>
      <w:ins w:id="80" w:author="Alfred Aster" w:date="2020-07-30T06:16:00Z">
        <w:r w:rsidRPr="00026398">
          <w:t xml:space="preserve">A: </w:t>
        </w:r>
        <w:r w:rsidR="005942C9" w:rsidRPr="00026398">
          <w:t>Current approach is inline with past agreements</w:t>
        </w:r>
      </w:ins>
      <w:ins w:id="81" w:author="Alfred Aster" w:date="2020-07-30T06:17:00Z">
        <w:r w:rsidR="005942C9" w:rsidRPr="00026398">
          <w:t xml:space="preserve"> (e.g., please refer to </w:t>
        </w:r>
        <w:r w:rsidR="007B0A9E" w:rsidRPr="00026398">
          <w:t>current status of MAC topics)</w:t>
        </w:r>
      </w:ins>
      <w:ins w:id="82" w:author="Alfred Aster" w:date="2020-07-30T06:16:00Z">
        <w:r w:rsidR="005942C9" w:rsidRPr="00026398">
          <w:t>. Howe</w:t>
        </w:r>
      </w:ins>
      <w:ins w:id="83" w:author="Alfred Aster" w:date="2020-07-30T06:17:00Z">
        <w:r w:rsidR="005942C9" w:rsidRPr="00026398">
          <w:t>ver</w:t>
        </w:r>
        <w:r w:rsidR="007B0A9E" w:rsidRPr="00026398">
          <w:t xml:space="preserve">, </w:t>
        </w:r>
      </w:ins>
      <w:ins w:id="84" w:author="Alfred Aster" w:date="2020-07-30T06:18:00Z">
        <w:r w:rsidR="006C35A7" w:rsidRPr="00026398">
          <w:t xml:space="preserve">it also aims to clearly categorize those </w:t>
        </w:r>
        <w:r w:rsidR="009E11F9" w:rsidRPr="00026398">
          <w:t>topics that have an ambiguous classification</w:t>
        </w:r>
      </w:ins>
      <w:ins w:id="85"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86" w:author="Alfred Aster" w:date="2020-07-30T06:19:00Z"/>
        </w:rPr>
      </w:pPr>
      <w:ins w:id="87" w:author="Alfred Aster" w:date="2020-07-30T06:19:00Z">
        <w:r w:rsidRPr="00026398">
          <w:t xml:space="preserve">Q: </w:t>
        </w:r>
      </w:ins>
      <w:ins w:id="88" w:author="Alfred Aster" w:date="2020-07-30T06:28:00Z">
        <w:r w:rsidR="00E43605">
          <w:t>The group s</w:t>
        </w:r>
      </w:ins>
      <w:ins w:id="89"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90" w:author="Alfred Aster" w:date="2020-07-30T06:08:00Z"/>
        </w:rPr>
      </w:pPr>
      <w:ins w:id="91"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92" w:author="Alfred Aster" w:date="2020-07-30T06:20:00Z"/>
        </w:rPr>
      </w:pPr>
      <w:ins w:id="93" w:author="Alfred Aster" w:date="2020-07-30T06:20:00Z">
        <w:r w:rsidRPr="00026398">
          <w:t xml:space="preserve">Q: </w:t>
        </w:r>
      </w:ins>
      <w:ins w:id="94"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95" w:author="Alfred Aster" w:date="2020-07-30T06:08:00Z"/>
        </w:rPr>
      </w:pPr>
      <w:ins w:id="96" w:author="Alfred Aster" w:date="2020-07-30T06:20:00Z">
        <w:r w:rsidRPr="00026398">
          <w:t xml:space="preserve">Issue with the 50 % threshold is that it is not the same </w:t>
        </w:r>
        <w:r w:rsidR="00AB23CB" w:rsidRPr="00026398">
          <w:t xml:space="preserve">as the 75% threshold </w:t>
        </w:r>
      </w:ins>
      <w:ins w:id="97" w:author="Alfred Aster" w:date="2020-07-30T06:21:00Z">
        <w:r w:rsidR="00AB23CB" w:rsidRPr="00026398">
          <w:t xml:space="preserve">that we use for motions. </w:t>
        </w:r>
        <w:r w:rsidR="008F4ED5" w:rsidRPr="00026398">
          <w:t>Hence</w:t>
        </w:r>
      </w:ins>
      <w:ins w:id="98" w:author="Alfred Aster" w:date="2020-07-30T06:22:00Z">
        <w:r w:rsidR="00250639" w:rsidRPr="00026398">
          <w:t>,</w:t>
        </w:r>
      </w:ins>
      <w:ins w:id="99" w:author="Alfred Aster" w:date="2020-07-30T06:21:00Z">
        <w:r w:rsidR="008F4ED5" w:rsidRPr="00026398">
          <w:t xml:space="preserve"> it does not </w:t>
        </w:r>
      </w:ins>
      <w:ins w:id="100" w:author="Alfred Aster" w:date="2020-07-30T06:22:00Z">
        <w:r w:rsidR="008F4ED5" w:rsidRPr="00026398">
          <w:t xml:space="preserve">provide the targeted clarity </w:t>
        </w:r>
        <w:r w:rsidR="00250639" w:rsidRPr="00026398">
          <w:t>for R1 vs R2 categorization at an early stage</w:t>
        </w:r>
      </w:ins>
      <w:ins w:id="101" w:author="Alfred Aster" w:date="2020-07-30T06:27:00Z">
        <w:r w:rsidR="00996A0F" w:rsidRPr="00026398">
          <w:t>.</w:t>
        </w:r>
      </w:ins>
      <w:ins w:id="102" w:author="Alfred Aster" w:date="2020-07-30T06:23:00Z">
        <w:r w:rsidR="00CF04E6" w:rsidRPr="00026398">
          <w:t xml:space="preserve"> </w:t>
        </w:r>
      </w:ins>
      <w:ins w:id="103" w:author="Alfred Aster" w:date="2020-07-30T06:27:00Z">
        <w:r w:rsidR="00996A0F" w:rsidRPr="00026398">
          <w:t>T</w:t>
        </w:r>
      </w:ins>
      <w:ins w:id="104" w:author="Alfred Aster" w:date="2020-07-30T06:26:00Z">
        <w:r w:rsidR="00996A0F" w:rsidRPr="00026398">
          <w:t>his</w:t>
        </w:r>
      </w:ins>
      <w:ins w:id="105" w:author="Alfred Aster" w:date="2020-07-30T06:23:00Z">
        <w:r w:rsidR="00CF04E6" w:rsidRPr="00026398">
          <w:t xml:space="preserve"> is</w:t>
        </w:r>
      </w:ins>
      <w:ins w:id="106" w:author="Alfred Aster" w:date="2020-07-30T06:22:00Z">
        <w:r w:rsidR="00250639" w:rsidRPr="00026398">
          <w:t xml:space="preserve"> because while the SP may pass with a 50 % threshold, that would not be enough for a motion on that </w:t>
        </w:r>
      </w:ins>
      <w:ins w:id="107" w:author="Alfred Aster" w:date="2020-07-30T06:23:00Z">
        <w:r w:rsidR="00250639" w:rsidRPr="00026398">
          <w:t>subject to pass</w:t>
        </w:r>
        <w:r w:rsidR="00CF04E6" w:rsidRPr="00026398">
          <w:t xml:space="preserve"> at a later stage</w:t>
        </w:r>
      </w:ins>
      <w:ins w:id="108"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109" w:author="Alfred Aster" w:date="2020-07-30T06:23:00Z"/>
        </w:rPr>
      </w:pPr>
      <w:ins w:id="110" w:author="Alfred Aster" w:date="2020-07-30T06:23:00Z">
        <w:r w:rsidRPr="00026398">
          <w:t xml:space="preserve">Q: </w:t>
        </w:r>
      </w:ins>
      <w:ins w:id="111"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112" w:author="Alfred Aster" w:date="2020-07-30T06:23:00Z">
        <w:r w:rsidRPr="00026398">
          <w:t>A:</w:t>
        </w:r>
      </w:ins>
      <w:ins w:id="113" w:author="Alfred Aster" w:date="2020-07-30T06:24:00Z">
        <w:r w:rsidR="001A545D" w:rsidRPr="00026398">
          <w:t xml:space="preserve"> It reall</w:t>
        </w:r>
      </w:ins>
      <w:ins w:id="114" w:author="Alfred Aster" w:date="2020-07-30T06:25:00Z">
        <w:r w:rsidR="001A545D" w:rsidRPr="00026398">
          <w:t xml:space="preserve">y depends on how mature the topic is. In some </w:t>
        </w:r>
      </w:ins>
      <w:ins w:id="115" w:author="Alfred Aster" w:date="2020-07-30T06:27:00Z">
        <w:r w:rsidR="00996A0F" w:rsidRPr="00026398">
          <w:t>cases,</w:t>
        </w:r>
      </w:ins>
      <w:ins w:id="116" w:author="Alfred Aster" w:date="2020-07-30T06:25:00Z">
        <w:r w:rsidR="001A545D" w:rsidRPr="00026398">
          <w:t xml:space="preserve"> a limited number of motions in a topic can indicate </w:t>
        </w:r>
      </w:ins>
      <w:ins w:id="117" w:author="Alfred Aster" w:date="2020-07-30T06:26:00Z">
        <w:r w:rsidR="00062F7E" w:rsidRPr="00026398">
          <w:t>a simple concept which is mature</w:t>
        </w:r>
      </w:ins>
      <w:ins w:id="118" w:author="Alfred Aster" w:date="2020-07-30T06:25:00Z">
        <w:r w:rsidR="001A545D" w:rsidRPr="00026398">
          <w:t xml:space="preserve"> </w:t>
        </w:r>
      </w:ins>
      <w:ins w:id="119" w:author="Alfred Aster" w:date="2020-07-30T06:26:00Z">
        <w:r w:rsidR="00E23117" w:rsidRPr="00026398">
          <w:t xml:space="preserve">but in other cases it indicates that the development for that </w:t>
        </w:r>
      </w:ins>
      <w:ins w:id="120" w:author="Alfred Aster" w:date="2020-07-30T06:27:00Z">
        <w:r w:rsidR="00996A0F" w:rsidRPr="00026398">
          <w:t>concept</w:t>
        </w:r>
      </w:ins>
      <w:ins w:id="121" w:author="Alfred Aster" w:date="2020-07-30T06:26:00Z">
        <w:r w:rsidR="00E23117" w:rsidRPr="00026398">
          <w:t xml:space="preserve"> is at its early stages</w:t>
        </w:r>
      </w:ins>
      <w:ins w:id="122" w:author="Alfred Aster" w:date="2020-07-30T06:24:00Z">
        <w:r w:rsidR="001A545D" w:rsidRPr="00026398">
          <w:t>.</w:t>
        </w:r>
      </w:ins>
    </w:p>
    <w:sectPr w:rsidR="00E11457" w:rsidRPr="00026398" w:rsidSect="00E7555D">
      <w:headerReference w:type="default" r:id="rId43"/>
      <w:footerReference w:type="default" r:id="rId4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653A9" w14:textId="77777777" w:rsidR="00BD0A18" w:rsidRDefault="00BD0A18">
      <w:r>
        <w:separator/>
      </w:r>
    </w:p>
  </w:endnote>
  <w:endnote w:type="continuationSeparator" w:id="0">
    <w:p w14:paraId="52A8BD2B" w14:textId="77777777" w:rsidR="00BD0A18" w:rsidRDefault="00BD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A636A7" w:rsidRDefault="00A636A7"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E4484">
      <w:rPr>
        <w:noProof/>
      </w:rPr>
      <w:t>1</w:t>
    </w:r>
    <w:r>
      <w:fldChar w:fldCharType="end"/>
    </w:r>
    <w:r>
      <w:tab/>
      <w:t>Alfred Asterjadhi, Qualcomm Inc.</w:t>
    </w:r>
  </w:p>
  <w:p w14:paraId="4787BCD3" w14:textId="77777777" w:rsidR="00A636A7" w:rsidRDefault="00A636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E7F87" w14:textId="77777777" w:rsidR="00BD0A18" w:rsidRDefault="00BD0A18">
      <w:r>
        <w:separator/>
      </w:r>
    </w:p>
  </w:footnote>
  <w:footnote w:type="continuationSeparator" w:id="0">
    <w:p w14:paraId="44EE75F4" w14:textId="77777777" w:rsidR="00BD0A18" w:rsidRDefault="00BD0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D6CAAAE" w:rsidR="00A636A7" w:rsidRDefault="00A636A7" w:rsidP="00D87A90">
    <w:pPr>
      <w:pStyle w:val="Header"/>
      <w:tabs>
        <w:tab w:val="clear" w:pos="6480"/>
        <w:tab w:val="center" w:pos="4680"/>
      </w:tabs>
    </w:pPr>
    <w:r>
      <w:t>August 2020</w:t>
    </w:r>
    <w:r>
      <w:tab/>
    </w:r>
    <w:r>
      <w:tab/>
    </w:r>
    <w:r w:rsidR="00BD0A18">
      <w:fldChar w:fldCharType="begin"/>
    </w:r>
    <w:r w:rsidR="00BD0A18">
      <w:instrText xml:space="preserve"> TITLE  \* MERGEFORMAT </w:instrText>
    </w:r>
    <w:r w:rsidR="00BD0A18">
      <w:fldChar w:fldCharType="separate"/>
    </w:r>
    <w:r>
      <w:t>doc.: IEEE 802.11-20/0</w:t>
    </w:r>
    <w:r w:rsidRPr="00674025">
      <w:t>997</w:t>
    </w:r>
    <w:r>
      <w:t>r</w:t>
    </w:r>
    <w:r w:rsidR="00BD0A18">
      <w:fldChar w:fldCharType="end"/>
    </w:r>
    <w:r>
      <w:t>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CD"/>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B07"/>
    <w:rsid w:val="000B3CC6"/>
    <w:rsid w:val="000B3D45"/>
    <w:rsid w:val="000B3DE4"/>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98F"/>
    <w:rsid w:val="001A2D23"/>
    <w:rsid w:val="001A4012"/>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735"/>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CC9"/>
    <w:rsid w:val="001E1E73"/>
    <w:rsid w:val="001E24D3"/>
    <w:rsid w:val="001E2522"/>
    <w:rsid w:val="001E2DAC"/>
    <w:rsid w:val="001E33D9"/>
    <w:rsid w:val="001E4221"/>
    <w:rsid w:val="001E4246"/>
    <w:rsid w:val="001E43EA"/>
    <w:rsid w:val="001E4433"/>
    <w:rsid w:val="001E4484"/>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685E"/>
    <w:rsid w:val="003D6860"/>
    <w:rsid w:val="003D731C"/>
    <w:rsid w:val="003D7999"/>
    <w:rsid w:val="003D7AC9"/>
    <w:rsid w:val="003D7D3E"/>
    <w:rsid w:val="003E01FF"/>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7CF"/>
    <w:rsid w:val="0041387C"/>
    <w:rsid w:val="00413BC2"/>
    <w:rsid w:val="00414382"/>
    <w:rsid w:val="004149D2"/>
    <w:rsid w:val="00414B4D"/>
    <w:rsid w:val="0041527E"/>
    <w:rsid w:val="00415A0E"/>
    <w:rsid w:val="00415A98"/>
    <w:rsid w:val="00416801"/>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1A2"/>
    <w:rsid w:val="004D62C5"/>
    <w:rsid w:val="004D678A"/>
    <w:rsid w:val="004D6D1F"/>
    <w:rsid w:val="004D6E05"/>
    <w:rsid w:val="004D78AC"/>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3C9C"/>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ACC"/>
    <w:rsid w:val="005601E1"/>
    <w:rsid w:val="005608E6"/>
    <w:rsid w:val="00560DE8"/>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3BA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068"/>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DA5"/>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4FB"/>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156"/>
    <w:rsid w:val="008C565E"/>
    <w:rsid w:val="008C6703"/>
    <w:rsid w:val="008C72FD"/>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58A1"/>
    <w:rsid w:val="008E5980"/>
    <w:rsid w:val="008E5BDB"/>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32C"/>
    <w:rsid w:val="00931403"/>
    <w:rsid w:val="00931646"/>
    <w:rsid w:val="00931B6D"/>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1FC"/>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740"/>
    <w:rsid w:val="009E1879"/>
    <w:rsid w:val="009E266D"/>
    <w:rsid w:val="009E2C7C"/>
    <w:rsid w:val="009E2C8E"/>
    <w:rsid w:val="009E2DD7"/>
    <w:rsid w:val="009E336A"/>
    <w:rsid w:val="009E338E"/>
    <w:rsid w:val="009E3A13"/>
    <w:rsid w:val="009E3F51"/>
    <w:rsid w:val="009E42E9"/>
    <w:rsid w:val="009E4344"/>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55F"/>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77"/>
    <w:rsid w:val="00B421FD"/>
    <w:rsid w:val="00B4235F"/>
    <w:rsid w:val="00B42565"/>
    <w:rsid w:val="00B42C9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A"/>
    <w:rsid w:val="00BB65F0"/>
    <w:rsid w:val="00BB6734"/>
    <w:rsid w:val="00BB7167"/>
    <w:rsid w:val="00BB7246"/>
    <w:rsid w:val="00BB726C"/>
    <w:rsid w:val="00BB760B"/>
    <w:rsid w:val="00BB7BCC"/>
    <w:rsid w:val="00BC01A9"/>
    <w:rsid w:val="00BC040B"/>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960"/>
    <w:rsid w:val="00BD0A18"/>
    <w:rsid w:val="00BD17C0"/>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0C4"/>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BB5"/>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40F3"/>
    <w:rsid w:val="00FF5196"/>
    <w:rsid w:val="00FF54E6"/>
    <w:rsid w:val="00FF575B"/>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1294-01-00be-pdt-phy-eht-plme.docx" TargetMode="External"/><Relationship Id="rId18" Type="http://schemas.openxmlformats.org/officeDocument/2006/relationships/hyperlink" Target="https://mentor.ieee.org/802.11/dcn/20/11-20-1231-00-00be-pdt-phy-beamforming.docx" TargetMode="External"/><Relationship Id="rId26" Type="http://schemas.openxmlformats.org/officeDocument/2006/relationships/hyperlink" Target="https://mentor.ieee.org/802.11/dcn/20/11-20-1300-00-00be-pdt-mac-mlo-multi-link-setup-usage-and-rules-of-ml-ie.docx" TargetMode="External"/><Relationship Id="rId39" Type="http://schemas.openxmlformats.org/officeDocument/2006/relationships/hyperlink" Target="https://mentor.ieee.org/802.11/dcn/20/11-20-1285-00-00be-visio-file-for-figure-aa6.vsd" TargetMode="External"/><Relationship Id="rId3" Type="http://schemas.openxmlformats.org/officeDocument/2006/relationships/customXml" Target="../customXml/item3.xml"/><Relationship Id="rId21" Type="http://schemas.openxmlformats.org/officeDocument/2006/relationships/hyperlink" Target="https://mentor.ieee.org/802.11/dcn/20/11-20-1253-01-00be-pdt-phy-modulation-accuracy.docx" TargetMode="External"/><Relationship Id="rId34" Type="http://schemas.openxmlformats.org/officeDocument/2006/relationships/hyperlink" Target="https://mentor.ieee.org/802.11/dcn/20/11-20-1271-00-00be-pdt-mac-mlo-multi-link-channel-access-end-ppdu-alignment.docx" TargetMode="External"/><Relationship Id="rId42" Type="http://schemas.openxmlformats.org/officeDocument/2006/relationships/hyperlink" Target="https://mentor.ieee.org/802.11/dcn/20/11-20-1267-00-00be-pdt-mac-link-latency-measurement-and-report-in-mlo.docx"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ntor.ieee.org/802.11/dcn/20/11-20-1294-00-00be-pdt-phy-eht-plme.docx" TargetMode="External"/><Relationship Id="rId17" Type="http://schemas.openxmlformats.org/officeDocument/2006/relationships/hyperlink" Target="https://mentor.ieee.org/802.11/dcn/20/11-20-1260-00-00be-pdt-phy-eht-stf.docx" TargetMode="External"/><Relationship Id="rId25" Type="http://schemas.openxmlformats.org/officeDocument/2006/relationships/hyperlink" Target="https://mentor.ieee.org/802.11/dcn/20/11-20-1281-00-00be-pdt-mac-txop-bandwidth-signaling.docx" TargetMode="External"/><Relationship Id="rId33" Type="http://schemas.openxmlformats.org/officeDocument/2006/relationships/hyperlink" Target="https://mentor.ieee.org/802.11/dcn/20/11-20-1305-00-00be-visio-file-for-figure-33-x-channel-access-of-str-mld.vsdx" TargetMode="External"/><Relationship Id="rId38" Type="http://schemas.openxmlformats.org/officeDocument/2006/relationships/hyperlink" Target="https://mentor.ieee.org/802.11/dcn/20/11-20-1272-00-00be-pdt-mac-mlo-multiple-bssid-procedure.docx" TargetMode="Externa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mentor.ieee.org/802.11/dcn/20/11-20-1153-01-00be-pdt-phy-timing-related-parameters.docx" TargetMode="External"/><Relationship Id="rId20" Type="http://schemas.openxmlformats.org/officeDocument/2006/relationships/hyperlink" Target="https://mentor.ieee.org/802.11/dcn/20/11-20-1253-00-00be-pdt-phy-modulation-accuracy.docx" TargetMode="External"/><Relationship Id="rId29" Type="http://schemas.openxmlformats.org/officeDocument/2006/relationships/hyperlink" Target="https://mentor.ieee.org/802.11/dcn/20/11-20-1270-00-00be-pdt-mac-mlo-power-save-procedures.docx" TargetMode="External"/><Relationship Id="rId41" Type="http://schemas.openxmlformats.org/officeDocument/2006/relationships/hyperlink" Target="https://mentor.ieee.org/802.11/dcn/20/11-20-1261-00-00be-pdt-mac-mlo-retransmissions.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1293-00-00be-pdt-phy-scope-and-eht-phy-functions.docx" TargetMode="External"/><Relationship Id="rId24" Type="http://schemas.openxmlformats.org/officeDocument/2006/relationships/hyperlink" Target="https://mentor.ieee.org/802.11/dcn/20/11-20-1229-00-00be-pdt-phy-channel-numbering-and-channelization.docx" TargetMode="External"/><Relationship Id="rId32" Type="http://schemas.openxmlformats.org/officeDocument/2006/relationships/hyperlink" Target="https://mentor.ieee.org/802.11/dcn/20/11-20-1299-00-00be-pdt-mac-mlo-multi-link-channel-access-str.docx" TargetMode="External"/><Relationship Id="rId37" Type="http://schemas.openxmlformats.org/officeDocument/2006/relationships/hyperlink" Target="https://mentor.ieee.org/802.11/dcn/20/11-20-1288-00-00be-visio-file-for-figure-33-xx-figure-33-xxx-illustration-of-multi-link-element-carrying-per-sta-profile-subelements.vsd" TargetMode="External"/><Relationship Id="rId40" Type="http://schemas.openxmlformats.org/officeDocument/2006/relationships/hyperlink" Target="https://mentor.ieee.org/802.11/dcn/20/11-20-1286-00-00be-visio-file-for-aa7.vsd"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ntor.ieee.org/802.11/dcn/20/11-20-1153-00-00be-pdt-phy-timing-related-parameters.docx" TargetMode="External"/><Relationship Id="rId23" Type="http://schemas.openxmlformats.org/officeDocument/2006/relationships/hyperlink" Target="https://mentor.ieee.org/802.11/dcn/20/11-20-1254-01-00be-pdt-phy-receive-specification-general-and-receiver-minimum-input-sensitivity-and-channel-rejection.docx" TargetMode="External"/><Relationship Id="rId28" Type="http://schemas.openxmlformats.org/officeDocument/2006/relationships/hyperlink" Target="https://mentor.ieee.org/802.11/dcn/20/11-20-1292-00-00be-pdt-mac-mlo-power-save-traffic-indication.docx" TargetMode="External"/><Relationship Id="rId36" Type="http://schemas.openxmlformats.org/officeDocument/2006/relationships/hyperlink" Target="https://mentor.ieee.org/802.11/dcn/20/11-20-1274-00-00be-mac-pdt-mlo-ml-ie-structure.docx" TargetMode="External"/><Relationship Id="rId10" Type="http://schemas.openxmlformats.org/officeDocument/2006/relationships/endnotes" Target="endnotes.xml"/><Relationship Id="rId19" Type="http://schemas.openxmlformats.org/officeDocument/2006/relationships/hyperlink" Target="https://mentor.ieee.org/802.11/dcn/20/11-20-1252-00-00be-pdt-phy-frequency-tolerance.docx" TargetMode="External"/><Relationship Id="rId31" Type="http://schemas.openxmlformats.org/officeDocument/2006/relationships/hyperlink" Target="https://mentor.ieee.org/802.11/dcn/20/11-20-1291-00-00be-pdt-mac-mlo-enhanced-multi-link-single-radio-operation.docx"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1295-00-00be-pdt-phy-overview-of-the-ppdu-enconding-process.docx" TargetMode="External"/><Relationship Id="rId22" Type="http://schemas.openxmlformats.org/officeDocument/2006/relationships/hyperlink" Target="https://mentor.ieee.org/802.11/dcn/20/11-20-1254-00-00be-pdt-phy-receive-specification-general-and-receiver-minimum-input-sensitivity-and-channel-rejection.docx" TargetMode="External"/><Relationship Id="rId27" Type="http://schemas.openxmlformats.org/officeDocument/2006/relationships/hyperlink" Target="https://mentor.ieee.org/802.11/dcn/20/11-20-1256-00-00be-pdt-mac-mlo-tid-mapping-link-management-default-mode-and-enablement.docx" TargetMode="External"/><Relationship Id="rId30" Type="http://schemas.openxmlformats.org/officeDocument/2006/relationships/hyperlink" Target="https://mentor.ieee.org/802.11/dcn/20/11-20-1289-00-00be-visio-file-for-figure-33-xx-mlo-per-sta-independent-power-state.vsd" TargetMode="External"/><Relationship Id="rId35" Type="http://schemas.openxmlformats.org/officeDocument/2006/relationships/hyperlink" Target="https://mentor.ieee.org/802.11/dcn/20/11-20-1255-00-00be-pdt-mac-mlo-discovery-discovery-procedures-including-probing-and-rnr.docx" TargetMode="External"/><Relationship Id="rId43"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D1317E07-0519-4BCE-B0E2-F0A33716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312</TotalTime>
  <Pages>16</Pages>
  <Words>5346</Words>
  <Characters>30473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doc.: IEEE 802.11-20/0997r18</vt:lpstr>
    </vt:vector>
  </TitlesOfParts>
  <Company>Qualcomm Inc.</Company>
  <LinksUpToDate>false</LinksUpToDate>
  <CharactersWithSpaces>35748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802.11-20/0997r18</dc:title>
  <dc:subject>Agenda</dc:subject>
  <dc:creator>Alfred Asterjadhi</dc:creator>
  <cp:keywords>Volunteer and Status</cp:keywords>
  <dc:description/>
  <cp:lastModifiedBy>Edward Au</cp:lastModifiedBy>
  <cp:revision>124</cp:revision>
  <cp:lastPrinted>2020-07-07T16:13:00Z</cp:lastPrinted>
  <dcterms:created xsi:type="dcterms:W3CDTF">2020-07-30T22:19:00Z</dcterms:created>
  <dcterms:modified xsi:type="dcterms:W3CDTF">2020-08-25T15:13:00Z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