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4EEA9E85" w:rsidR="00CA09B2" w:rsidRDefault="00CA09B2" w:rsidP="00326988">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326988">
              <w:rPr>
                <w:b w:val="0"/>
                <w:sz w:val="20"/>
              </w:rPr>
              <w:t>08</w:t>
            </w:r>
            <w:r w:rsidR="00C274C2">
              <w:rPr>
                <w:b w:val="0"/>
                <w:sz w:val="20"/>
              </w:rPr>
              <w:t>-</w:t>
            </w:r>
            <w:r w:rsidR="006039D9">
              <w:rPr>
                <w:b w:val="0"/>
                <w:sz w:val="20"/>
              </w:rPr>
              <w:t>23</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74230" w:rsidRDefault="00E74230">
                            <w:pPr>
                              <w:pStyle w:val="T1"/>
                              <w:spacing w:after="120"/>
                            </w:pPr>
                            <w:r>
                              <w:t>Abstract</w:t>
                            </w:r>
                          </w:p>
                          <w:p w14:paraId="30292F72" w14:textId="2D206B0C" w:rsidR="00E74230" w:rsidRDefault="00E74230">
                            <w:pPr>
                              <w:jc w:val="both"/>
                            </w:pPr>
                            <w:r>
                              <w:t>This document contains a table with the spec text volunteers and status updates for TGbe D0.1.</w:t>
                            </w:r>
                          </w:p>
                          <w:p w14:paraId="370DF1EB" w14:textId="77777777" w:rsidR="00E74230" w:rsidRDefault="00E74230">
                            <w:pPr>
                              <w:jc w:val="both"/>
                            </w:pPr>
                          </w:p>
                          <w:p w14:paraId="2E83F19A" w14:textId="16D85E04" w:rsidR="00E74230" w:rsidRDefault="00E74230" w:rsidP="00935D59">
                            <w:pPr>
                              <w:jc w:val="both"/>
                            </w:pPr>
                          </w:p>
                          <w:p w14:paraId="059B745B" w14:textId="37CB83AD" w:rsidR="00E74230" w:rsidRDefault="00E74230" w:rsidP="00935D59">
                            <w:pPr>
                              <w:jc w:val="both"/>
                            </w:pPr>
                          </w:p>
                          <w:p w14:paraId="15875BAB" w14:textId="04D45E1B" w:rsidR="00E74230" w:rsidRDefault="00E74230" w:rsidP="00935D59">
                            <w:pPr>
                              <w:jc w:val="both"/>
                            </w:pPr>
                          </w:p>
                          <w:p w14:paraId="622AE103" w14:textId="22071A91" w:rsidR="00E74230" w:rsidRDefault="00E74230" w:rsidP="00935D59">
                            <w:pPr>
                              <w:jc w:val="both"/>
                            </w:pPr>
                          </w:p>
                          <w:p w14:paraId="0592E46D" w14:textId="6F51E277" w:rsidR="00E74230" w:rsidRDefault="00E74230" w:rsidP="00935D59">
                            <w:pPr>
                              <w:jc w:val="both"/>
                            </w:pPr>
                          </w:p>
                          <w:p w14:paraId="3369EA44" w14:textId="014CF013" w:rsidR="00E74230" w:rsidRDefault="00E74230" w:rsidP="00935D59">
                            <w:pPr>
                              <w:jc w:val="both"/>
                            </w:pPr>
                          </w:p>
                          <w:p w14:paraId="7FA2B34F" w14:textId="1FC5D690" w:rsidR="00E74230" w:rsidRDefault="00E74230" w:rsidP="00935D59">
                            <w:pPr>
                              <w:jc w:val="both"/>
                            </w:pPr>
                          </w:p>
                          <w:p w14:paraId="03C510E2" w14:textId="3A2554EA" w:rsidR="00E74230" w:rsidRDefault="00E74230" w:rsidP="00935D59">
                            <w:pPr>
                              <w:jc w:val="both"/>
                            </w:pPr>
                          </w:p>
                          <w:p w14:paraId="4537724B" w14:textId="7B28868D" w:rsidR="00E74230" w:rsidRDefault="00E74230" w:rsidP="00935D59">
                            <w:pPr>
                              <w:jc w:val="both"/>
                            </w:pPr>
                          </w:p>
                          <w:p w14:paraId="5CBED139" w14:textId="1F6D573E" w:rsidR="00E74230" w:rsidRDefault="00E74230" w:rsidP="00935D59">
                            <w:pPr>
                              <w:jc w:val="both"/>
                            </w:pPr>
                          </w:p>
                          <w:p w14:paraId="40B8AFB4" w14:textId="08395F7D" w:rsidR="00E74230" w:rsidRDefault="00E74230" w:rsidP="00935D59">
                            <w:pPr>
                              <w:jc w:val="both"/>
                            </w:pPr>
                          </w:p>
                          <w:p w14:paraId="1C1102BF" w14:textId="53A3260A" w:rsidR="00E74230" w:rsidRDefault="00E74230" w:rsidP="00935D59">
                            <w:pPr>
                              <w:jc w:val="both"/>
                            </w:pPr>
                          </w:p>
                          <w:p w14:paraId="34F72081" w14:textId="07A6CAA9" w:rsidR="00E74230" w:rsidRDefault="00E74230" w:rsidP="00935D59">
                            <w:pPr>
                              <w:jc w:val="both"/>
                            </w:pPr>
                          </w:p>
                          <w:p w14:paraId="24B9680C" w14:textId="77D9661A" w:rsidR="00E74230" w:rsidRDefault="00E74230" w:rsidP="00935D59">
                            <w:pPr>
                              <w:jc w:val="both"/>
                            </w:pPr>
                          </w:p>
                          <w:p w14:paraId="6A2EFA2A" w14:textId="27400DE0" w:rsidR="00E74230" w:rsidRDefault="00E74230" w:rsidP="00935D59">
                            <w:pPr>
                              <w:jc w:val="both"/>
                            </w:pPr>
                          </w:p>
                          <w:p w14:paraId="5F612470" w14:textId="2CBFC344" w:rsidR="00E74230" w:rsidRDefault="00E74230" w:rsidP="00935D59">
                            <w:pPr>
                              <w:jc w:val="both"/>
                            </w:pPr>
                          </w:p>
                          <w:p w14:paraId="53B2D4BB" w14:textId="0E97D949" w:rsidR="00E74230" w:rsidRDefault="00E74230" w:rsidP="00935D59">
                            <w:pPr>
                              <w:jc w:val="both"/>
                            </w:pPr>
                          </w:p>
                          <w:p w14:paraId="727786B4" w14:textId="6E77A8A4" w:rsidR="00E74230" w:rsidRDefault="00E74230" w:rsidP="00935D59">
                            <w:pPr>
                              <w:jc w:val="both"/>
                            </w:pPr>
                          </w:p>
                          <w:p w14:paraId="7F8D8227" w14:textId="72C705A1" w:rsidR="00E74230" w:rsidRDefault="00E74230" w:rsidP="00935D59">
                            <w:pPr>
                              <w:jc w:val="both"/>
                            </w:pPr>
                          </w:p>
                          <w:p w14:paraId="582FEE3E" w14:textId="41D3AAFF" w:rsidR="00E74230" w:rsidRDefault="00E74230" w:rsidP="00935D59">
                            <w:pPr>
                              <w:jc w:val="both"/>
                            </w:pPr>
                          </w:p>
                          <w:p w14:paraId="7053D6BE" w14:textId="5B623C9F" w:rsidR="00E74230" w:rsidRDefault="00E74230" w:rsidP="00935D59">
                            <w:pPr>
                              <w:jc w:val="both"/>
                            </w:pPr>
                          </w:p>
                          <w:p w14:paraId="62BC7481" w14:textId="72CE6369" w:rsidR="00E74230" w:rsidRDefault="00E74230" w:rsidP="00935D59">
                            <w:pPr>
                              <w:jc w:val="both"/>
                            </w:pPr>
                          </w:p>
                          <w:p w14:paraId="72C89838" w14:textId="14849DE6" w:rsidR="00E74230" w:rsidRDefault="00E74230" w:rsidP="00935D59">
                            <w:pPr>
                              <w:jc w:val="both"/>
                            </w:pPr>
                          </w:p>
                          <w:p w14:paraId="3EAA3647" w14:textId="22F124B3" w:rsidR="00E74230" w:rsidRDefault="00E74230" w:rsidP="00935D59">
                            <w:pPr>
                              <w:jc w:val="both"/>
                            </w:pPr>
                          </w:p>
                          <w:p w14:paraId="1819B7E1" w14:textId="2DAFE5D7" w:rsidR="00E74230" w:rsidRDefault="00E74230" w:rsidP="00935D59">
                            <w:pPr>
                              <w:jc w:val="both"/>
                            </w:pPr>
                          </w:p>
                          <w:p w14:paraId="50113E4C" w14:textId="408FD79B" w:rsidR="00E74230" w:rsidRDefault="00E74230" w:rsidP="00935D59">
                            <w:pPr>
                              <w:jc w:val="both"/>
                            </w:pPr>
                          </w:p>
                          <w:p w14:paraId="694F21A9" w14:textId="1BCB2DC2" w:rsidR="00E74230" w:rsidRDefault="00E74230" w:rsidP="00935D59">
                            <w:pPr>
                              <w:jc w:val="both"/>
                            </w:pPr>
                          </w:p>
                          <w:p w14:paraId="5CA72B64" w14:textId="143872D9" w:rsidR="00E74230" w:rsidRDefault="00E74230" w:rsidP="00935D59">
                            <w:pPr>
                              <w:jc w:val="both"/>
                            </w:pPr>
                          </w:p>
                          <w:p w14:paraId="549AA84D" w14:textId="77777777" w:rsidR="00E74230" w:rsidRPr="00935D59" w:rsidRDefault="00E74230"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E74230" w:rsidRDefault="00E74230">
                      <w:pPr>
                        <w:pStyle w:val="T1"/>
                        <w:spacing w:after="120"/>
                      </w:pPr>
                      <w:r>
                        <w:t>Abstract</w:t>
                      </w:r>
                    </w:p>
                    <w:p w14:paraId="30292F72" w14:textId="2D206B0C" w:rsidR="00E74230" w:rsidRDefault="00E74230">
                      <w:pPr>
                        <w:jc w:val="both"/>
                      </w:pPr>
                      <w:r>
                        <w:t>This document contains a table with the spec text volunteers and status updates for TGbe D0.1.</w:t>
                      </w:r>
                    </w:p>
                    <w:p w14:paraId="370DF1EB" w14:textId="77777777" w:rsidR="00E74230" w:rsidRDefault="00E74230">
                      <w:pPr>
                        <w:jc w:val="both"/>
                      </w:pPr>
                    </w:p>
                    <w:p w14:paraId="2E83F19A" w14:textId="16D85E04" w:rsidR="00E74230" w:rsidRDefault="00E74230" w:rsidP="00935D59">
                      <w:pPr>
                        <w:jc w:val="both"/>
                      </w:pPr>
                    </w:p>
                    <w:p w14:paraId="059B745B" w14:textId="37CB83AD" w:rsidR="00E74230" w:rsidRDefault="00E74230" w:rsidP="00935D59">
                      <w:pPr>
                        <w:jc w:val="both"/>
                      </w:pPr>
                    </w:p>
                    <w:p w14:paraId="15875BAB" w14:textId="04D45E1B" w:rsidR="00E74230" w:rsidRDefault="00E74230" w:rsidP="00935D59">
                      <w:pPr>
                        <w:jc w:val="both"/>
                      </w:pPr>
                    </w:p>
                    <w:p w14:paraId="622AE103" w14:textId="22071A91" w:rsidR="00E74230" w:rsidRDefault="00E74230" w:rsidP="00935D59">
                      <w:pPr>
                        <w:jc w:val="both"/>
                      </w:pPr>
                    </w:p>
                    <w:p w14:paraId="0592E46D" w14:textId="6F51E277" w:rsidR="00E74230" w:rsidRDefault="00E74230" w:rsidP="00935D59">
                      <w:pPr>
                        <w:jc w:val="both"/>
                      </w:pPr>
                    </w:p>
                    <w:p w14:paraId="3369EA44" w14:textId="014CF013" w:rsidR="00E74230" w:rsidRDefault="00E74230" w:rsidP="00935D59">
                      <w:pPr>
                        <w:jc w:val="both"/>
                      </w:pPr>
                    </w:p>
                    <w:p w14:paraId="7FA2B34F" w14:textId="1FC5D690" w:rsidR="00E74230" w:rsidRDefault="00E74230" w:rsidP="00935D59">
                      <w:pPr>
                        <w:jc w:val="both"/>
                      </w:pPr>
                    </w:p>
                    <w:p w14:paraId="03C510E2" w14:textId="3A2554EA" w:rsidR="00E74230" w:rsidRDefault="00E74230" w:rsidP="00935D59">
                      <w:pPr>
                        <w:jc w:val="both"/>
                      </w:pPr>
                    </w:p>
                    <w:p w14:paraId="4537724B" w14:textId="7B28868D" w:rsidR="00E74230" w:rsidRDefault="00E74230" w:rsidP="00935D59">
                      <w:pPr>
                        <w:jc w:val="both"/>
                      </w:pPr>
                    </w:p>
                    <w:p w14:paraId="5CBED139" w14:textId="1F6D573E" w:rsidR="00E74230" w:rsidRDefault="00E74230" w:rsidP="00935D59">
                      <w:pPr>
                        <w:jc w:val="both"/>
                      </w:pPr>
                    </w:p>
                    <w:p w14:paraId="40B8AFB4" w14:textId="08395F7D" w:rsidR="00E74230" w:rsidRDefault="00E74230" w:rsidP="00935D59">
                      <w:pPr>
                        <w:jc w:val="both"/>
                      </w:pPr>
                    </w:p>
                    <w:p w14:paraId="1C1102BF" w14:textId="53A3260A" w:rsidR="00E74230" w:rsidRDefault="00E74230" w:rsidP="00935D59">
                      <w:pPr>
                        <w:jc w:val="both"/>
                      </w:pPr>
                    </w:p>
                    <w:p w14:paraId="34F72081" w14:textId="07A6CAA9" w:rsidR="00E74230" w:rsidRDefault="00E74230" w:rsidP="00935D59">
                      <w:pPr>
                        <w:jc w:val="both"/>
                      </w:pPr>
                    </w:p>
                    <w:p w14:paraId="24B9680C" w14:textId="77D9661A" w:rsidR="00E74230" w:rsidRDefault="00E74230" w:rsidP="00935D59">
                      <w:pPr>
                        <w:jc w:val="both"/>
                      </w:pPr>
                    </w:p>
                    <w:p w14:paraId="6A2EFA2A" w14:textId="27400DE0" w:rsidR="00E74230" w:rsidRDefault="00E74230" w:rsidP="00935D59">
                      <w:pPr>
                        <w:jc w:val="both"/>
                      </w:pPr>
                    </w:p>
                    <w:p w14:paraId="5F612470" w14:textId="2CBFC344" w:rsidR="00E74230" w:rsidRDefault="00E74230" w:rsidP="00935D59">
                      <w:pPr>
                        <w:jc w:val="both"/>
                      </w:pPr>
                    </w:p>
                    <w:p w14:paraId="53B2D4BB" w14:textId="0E97D949" w:rsidR="00E74230" w:rsidRDefault="00E74230" w:rsidP="00935D59">
                      <w:pPr>
                        <w:jc w:val="both"/>
                      </w:pPr>
                    </w:p>
                    <w:p w14:paraId="727786B4" w14:textId="6E77A8A4" w:rsidR="00E74230" w:rsidRDefault="00E74230" w:rsidP="00935D59">
                      <w:pPr>
                        <w:jc w:val="both"/>
                      </w:pPr>
                    </w:p>
                    <w:p w14:paraId="7F8D8227" w14:textId="72C705A1" w:rsidR="00E74230" w:rsidRDefault="00E74230" w:rsidP="00935D59">
                      <w:pPr>
                        <w:jc w:val="both"/>
                      </w:pPr>
                    </w:p>
                    <w:p w14:paraId="582FEE3E" w14:textId="41D3AAFF" w:rsidR="00E74230" w:rsidRDefault="00E74230" w:rsidP="00935D59">
                      <w:pPr>
                        <w:jc w:val="both"/>
                      </w:pPr>
                    </w:p>
                    <w:p w14:paraId="7053D6BE" w14:textId="5B623C9F" w:rsidR="00E74230" w:rsidRDefault="00E74230" w:rsidP="00935D59">
                      <w:pPr>
                        <w:jc w:val="both"/>
                      </w:pPr>
                    </w:p>
                    <w:p w14:paraId="62BC7481" w14:textId="72CE6369" w:rsidR="00E74230" w:rsidRDefault="00E74230" w:rsidP="00935D59">
                      <w:pPr>
                        <w:jc w:val="both"/>
                      </w:pPr>
                    </w:p>
                    <w:p w14:paraId="72C89838" w14:textId="14849DE6" w:rsidR="00E74230" w:rsidRDefault="00E74230" w:rsidP="00935D59">
                      <w:pPr>
                        <w:jc w:val="both"/>
                      </w:pPr>
                    </w:p>
                    <w:p w14:paraId="3EAA3647" w14:textId="22F124B3" w:rsidR="00E74230" w:rsidRDefault="00E74230" w:rsidP="00935D59">
                      <w:pPr>
                        <w:jc w:val="both"/>
                      </w:pPr>
                    </w:p>
                    <w:p w14:paraId="1819B7E1" w14:textId="2DAFE5D7" w:rsidR="00E74230" w:rsidRDefault="00E74230" w:rsidP="00935D59">
                      <w:pPr>
                        <w:jc w:val="both"/>
                      </w:pPr>
                    </w:p>
                    <w:p w14:paraId="50113E4C" w14:textId="408FD79B" w:rsidR="00E74230" w:rsidRDefault="00E74230" w:rsidP="00935D59">
                      <w:pPr>
                        <w:jc w:val="both"/>
                      </w:pPr>
                    </w:p>
                    <w:p w14:paraId="694F21A9" w14:textId="1BCB2DC2" w:rsidR="00E74230" w:rsidRDefault="00E74230" w:rsidP="00935D59">
                      <w:pPr>
                        <w:jc w:val="both"/>
                      </w:pPr>
                    </w:p>
                    <w:p w14:paraId="5CA72B64" w14:textId="143872D9" w:rsidR="00E74230" w:rsidRDefault="00E74230" w:rsidP="00935D59">
                      <w:pPr>
                        <w:jc w:val="both"/>
                      </w:pPr>
                    </w:p>
                    <w:p w14:paraId="549AA84D" w14:textId="77777777" w:rsidR="00E74230" w:rsidRPr="00935D59" w:rsidRDefault="00E74230"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77777777" w:rsidR="00D87A90" w:rsidRDefault="00D87A90" w:rsidP="00D87A90">
      <w:pPr>
        <w:pStyle w:val="ListParagraph"/>
        <w:numPr>
          <w:ilvl w:val="0"/>
          <w:numId w:val="1"/>
        </w:numPr>
        <w:jc w:val="both"/>
        <w:rPr>
          <w:sz w:val="22"/>
        </w:rPr>
      </w:pPr>
      <w:r>
        <w:rPr>
          <w:sz w:val="22"/>
        </w:rPr>
        <w:t>Rev 6:  More updates</w:t>
      </w:r>
    </w:p>
    <w:p w14:paraId="065FDDE1" w14:textId="77777777" w:rsidR="00D87A90" w:rsidRDefault="00D87A90" w:rsidP="00D87A90">
      <w:pPr>
        <w:pStyle w:val="ListParagraph"/>
        <w:numPr>
          <w:ilvl w:val="0"/>
          <w:numId w:val="1"/>
        </w:numPr>
        <w:jc w:val="both"/>
        <w:rPr>
          <w:sz w:val="22"/>
        </w:rPr>
      </w:pPr>
      <w:r>
        <w:rPr>
          <w:sz w:val="22"/>
        </w:rPr>
        <w:t>Rev 7: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77777777" w:rsidR="00D87A90" w:rsidRDefault="00D87A90" w:rsidP="00D87A90">
      <w:pPr>
        <w:pStyle w:val="ListParagraph"/>
        <w:numPr>
          <w:ilvl w:val="0"/>
          <w:numId w:val="1"/>
        </w:numPr>
        <w:jc w:val="both"/>
        <w:rPr>
          <w:sz w:val="22"/>
        </w:rPr>
      </w:pPr>
      <w:r>
        <w:rPr>
          <w:sz w:val="22"/>
        </w:rPr>
        <w:t>Rev 10:  More updates</w:t>
      </w:r>
    </w:p>
    <w:p w14:paraId="42759DE4" w14:textId="77777777" w:rsidR="00D87A90" w:rsidRDefault="00D87A90" w:rsidP="00D87A90">
      <w:pPr>
        <w:pStyle w:val="ListParagraph"/>
        <w:numPr>
          <w:ilvl w:val="0"/>
          <w:numId w:val="1"/>
        </w:numPr>
        <w:jc w:val="both"/>
        <w:rPr>
          <w:sz w:val="22"/>
        </w:rPr>
      </w:pPr>
      <w:r>
        <w:rPr>
          <w:sz w:val="22"/>
        </w:rPr>
        <w:t>Rev 11:  More updates</w:t>
      </w:r>
    </w:p>
    <w:p w14:paraId="35370DBE" w14:textId="77777777" w:rsidR="00D87A90" w:rsidRDefault="00D87A90" w:rsidP="00D87A90">
      <w:pPr>
        <w:pStyle w:val="ListParagraph"/>
        <w:numPr>
          <w:ilvl w:val="0"/>
          <w:numId w:val="1"/>
        </w:numPr>
        <w:jc w:val="both"/>
        <w:rPr>
          <w:sz w:val="22"/>
        </w:rPr>
      </w:pPr>
      <w:r>
        <w:rPr>
          <w:sz w:val="22"/>
        </w:rPr>
        <w:t>Rev 12:  More updates</w:t>
      </w:r>
    </w:p>
    <w:p w14:paraId="1C170AAB" w14:textId="77777777" w:rsidR="00D87A90" w:rsidRDefault="00D87A90" w:rsidP="00D87A90">
      <w:pPr>
        <w:pStyle w:val="ListParagraph"/>
        <w:numPr>
          <w:ilvl w:val="0"/>
          <w:numId w:val="1"/>
        </w:numPr>
        <w:jc w:val="both"/>
        <w:rPr>
          <w:sz w:val="22"/>
        </w:rPr>
      </w:pPr>
      <w:r>
        <w:rPr>
          <w:sz w:val="22"/>
        </w:rPr>
        <w:t>Rev 13:  More updates</w:t>
      </w:r>
    </w:p>
    <w:p w14:paraId="3B00F107" w14:textId="77777777" w:rsidR="00D87A90" w:rsidRDefault="00D87A90" w:rsidP="00D87A90">
      <w:pPr>
        <w:pStyle w:val="ListParagraph"/>
        <w:numPr>
          <w:ilvl w:val="0"/>
          <w:numId w:val="1"/>
        </w:numPr>
        <w:jc w:val="both"/>
        <w:rPr>
          <w:sz w:val="22"/>
        </w:rPr>
      </w:pPr>
      <w:r>
        <w:rPr>
          <w:sz w:val="22"/>
        </w:rPr>
        <w:t>Rev 14:  More updates</w:t>
      </w:r>
    </w:p>
    <w:p w14:paraId="2E2B6825" w14:textId="77777777" w:rsidR="00D87A90" w:rsidRDefault="00D87A90" w:rsidP="00D87A90">
      <w:pPr>
        <w:pStyle w:val="ListParagraph"/>
        <w:numPr>
          <w:ilvl w:val="0"/>
          <w:numId w:val="1"/>
        </w:numPr>
        <w:jc w:val="both"/>
        <w:rPr>
          <w:sz w:val="22"/>
        </w:rPr>
      </w:pPr>
      <w:r>
        <w:rPr>
          <w:sz w:val="22"/>
        </w:rPr>
        <w:t>Rev 15: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Pr="007F7AD3"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p w14:paraId="491E25C8" w14:textId="3D39C0AF" w:rsidR="00D87A90" w:rsidRDefault="00D87A90">
      <w:r>
        <w:br w:type="page"/>
      </w:r>
      <w:bookmarkStart w:id="0" w:name="_GoBack"/>
      <w:bookmarkEnd w:id="0"/>
    </w:p>
    <w:p w14:paraId="6BA1C2DB" w14:textId="77777777" w:rsidR="00935D59" w:rsidRDefault="00935D59" w:rsidP="00935D59"/>
    <w:tbl>
      <w:tblPr>
        <w:tblStyle w:val="TableGrid"/>
        <w:tblW w:w="13273" w:type="dxa"/>
        <w:tblInd w:w="-705" w:type="dxa"/>
        <w:tblLook w:val="04A0" w:firstRow="1" w:lastRow="0" w:firstColumn="1" w:lastColumn="0" w:noHBand="0" w:noVBand="1"/>
      </w:tblPr>
      <w:tblGrid>
        <w:gridCol w:w="1035"/>
        <w:gridCol w:w="1098"/>
        <w:gridCol w:w="893"/>
        <w:gridCol w:w="142"/>
        <w:gridCol w:w="1433"/>
        <w:gridCol w:w="2780"/>
        <w:gridCol w:w="1626"/>
        <w:gridCol w:w="2133"/>
        <w:gridCol w:w="2133"/>
      </w:tblGrid>
      <w:tr w:rsidR="00E7555D" w14:paraId="2520A289" w14:textId="77777777" w:rsidTr="00E7555D">
        <w:trPr>
          <w:trHeight w:val="271"/>
        </w:trPr>
        <w:tc>
          <w:tcPr>
            <w:tcW w:w="1035" w:type="dxa"/>
          </w:tcPr>
          <w:p w14:paraId="60744CFD" w14:textId="77777777" w:rsidR="00E7555D" w:rsidRPr="00772E4C" w:rsidRDefault="00E7555D" w:rsidP="00E07A7C">
            <w:pPr>
              <w:jc w:val="center"/>
              <w:rPr>
                <w:b/>
                <w:bCs/>
                <w:sz w:val="20"/>
              </w:rPr>
            </w:pPr>
            <w:r w:rsidRPr="00772E4C">
              <w:rPr>
                <w:b/>
                <w:bCs/>
                <w:sz w:val="20"/>
              </w:rPr>
              <w:t>Layer</w:t>
            </w:r>
          </w:p>
        </w:tc>
        <w:tc>
          <w:tcPr>
            <w:tcW w:w="1991" w:type="dxa"/>
            <w:gridSpan w:val="2"/>
          </w:tcPr>
          <w:p w14:paraId="68BA5E53" w14:textId="77777777" w:rsidR="00E7555D" w:rsidRPr="00772E4C" w:rsidRDefault="00E7555D" w:rsidP="00E07A7C">
            <w:pPr>
              <w:jc w:val="center"/>
              <w:rPr>
                <w:b/>
                <w:bCs/>
                <w:sz w:val="20"/>
              </w:rPr>
            </w:pPr>
            <w:r w:rsidRPr="00772E4C">
              <w:rPr>
                <w:b/>
                <w:bCs/>
                <w:sz w:val="20"/>
              </w:rPr>
              <w:t>SFD Topic</w:t>
            </w:r>
          </w:p>
        </w:tc>
        <w:tc>
          <w:tcPr>
            <w:tcW w:w="1575" w:type="dxa"/>
            <w:gridSpan w:val="2"/>
          </w:tcPr>
          <w:p w14:paraId="50C17CE1" w14:textId="77777777" w:rsidR="00E7555D" w:rsidRPr="00772E4C" w:rsidRDefault="00E7555D" w:rsidP="00E07A7C">
            <w:pPr>
              <w:jc w:val="center"/>
              <w:rPr>
                <w:b/>
                <w:bCs/>
                <w:sz w:val="20"/>
              </w:rPr>
            </w:pPr>
            <w:r w:rsidRPr="00772E4C">
              <w:rPr>
                <w:b/>
                <w:bCs/>
                <w:sz w:val="20"/>
              </w:rPr>
              <w:t>POC</w:t>
            </w:r>
          </w:p>
        </w:tc>
        <w:tc>
          <w:tcPr>
            <w:tcW w:w="2780" w:type="dxa"/>
          </w:tcPr>
          <w:p w14:paraId="29E09EB4" w14:textId="77777777" w:rsidR="00E7555D" w:rsidRPr="00772E4C" w:rsidRDefault="00E7555D" w:rsidP="00E07A7C">
            <w:pPr>
              <w:jc w:val="center"/>
              <w:rPr>
                <w:b/>
                <w:bCs/>
                <w:sz w:val="20"/>
              </w:rPr>
            </w:pPr>
            <w:r w:rsidRPr="00772E4C">
              <w:rPr>
                <w:b/>
                <w:bCs/>
                <w:sz w:val="20"/>
              </w:rPr>
              <w:t>TTT</w:t>
            </w:r>
          </w:p>
        </w:tc>
        <w:tc>
          <w:tcPr>
            <w:tcW w:w="1626" w:type="dxa"/>
          </w:tcPr>
          <w:p w14:paraId="29352680" w14:textId="31FA0B36" w:rsidR="00E7555D" w:rsidRPr="00772E4C" w:rsidRDefault="00E7555D" w:rsidP="00E07A7C">
            <w:pPr>
              <w:jc w:val="center"/>
              <w:rPr>
                <w:sz w:val="20"/>
              </w:rPr>
            </w:pPr>
            <w:r>
              <w:rPr>
                <w:b/>
                <w:bCs/>
                <w:sz w:val="20"/>
              </w:rPr>
              <w:t>R1/R2</w:t>
            </w:r>
          </w:p>
        </w:tc>
        <w:tc>
          <w:tcPr>
            <w:tcW w:w="2133" w:type="dxa"/>
          </w:tcPr>
          <w:p w14:paraId="1200DE94" w14:textId="608CF28D" w:rsidR="00E7555D" w:rsidRPr="00772E4C" w:rsidRDefault="00E7555D" w:rsidP="00E07A7C">
            <w:pPr>
              <w:jc w:val="center"/>
              <w:rPr>
                <w:b/>
                <w:bCs/>
                <w:sz w:val="20"/>
              </w:rPr>
            </w:pPr>
            <w:r>
              <w:rPr>
                <w:b/>
                <w:bCs/>
                <w:sz w:val="20"/>
              </w:rPr>
              <w:t>Status</w:t>
            </w:r>
          </w:p>
        </w:tc>
        <w:tc>
          <w:tcPr>
            <w:tcW w:w="2133"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E7555D">
        <w:trPr>
          <w:trHeight w:val="257"/>
        </w:trPr>
        <w:tc>
          <w:tcPr>
            <w:tcW w:w="1035" w:type="dxa"/>
          </w:tcPr>
          <w:p w14:paraId="0FB8F312" w14:textId="2EF6E103" w:rsidR="00E7555D" w:rsidRPr="00815C7F" w:rsidRDefault="00E7555D" w:rsidP="006656CF">
            <w:pPr>
              <w:rPr>
                <w:color w:val="00B050"/>
                <w:sz w:val="20"/>
              </w:rPr>
            </w:pPr>
            <w:r w:rsidRPr="00815C7F">
              <w:rPr>
                <w:color w:val="00B050"/>
                <w:sz w:val="20"/>
              </w:rPr>
              <w:t>PHY</w:t>
            </w:r>
          </w:p>
        </w:tc>
        <w:tc>
          <w:tcPr>
            <w:tcW w:w="1991" w:type="dxa"/>
            <w:gridSpan w:val="2"/>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75" w:type="dxa"/>
            <w:gridSpan w:val="2"/>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80"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626" w:type="dxa"/>
          </w:tcPr>
          <w:p w14:paraId="3FB7942A" w14:textId="56ABB7D6" w:rsidR="00E7555D" w:rsidRPr="00815C7F" w:rsidRDefault="00E7555D" w:rsidP="006656CF">
            <w:pPr>
              <w:rPr>
                <w:color w:val="00B050"/>
                <w:sz w:val="20"/>
              </w:rPr>
            </w:pPr>
            <w:r w:rsidRPr="00815C7F">
              <w:rPr>
                <w:color w:val="00B050"/>
                <w:sz w:val="20"/>
              </w:rPr>
              <w:t>Basics (R1)</w:t>
            </w:r>
          </w:p>
        </w:tc>
        <w:tc>
          <w:tcPr>
            <w:tcW w:w="2133" w:type="dxa"/>
          </w:tcPr>
          <w:p w14:paraId="0FC16469" w14:textId="77777777" w:rsidR="00E7555D" w:rsidRPr="00815C7F" w:rsidRDefault="00E7555D" w:rsidP="006656CF">
            <w:pPr>
              <w:rPr>
                <w:color w:val="00B050"/>
                <w:sz w:val="20"/>
              </w:rPr>
            </w:pPr>
          </w:p>
        </w:tc>
        <w:tc>
          <w:tcPr>
            <w:tcW w:w="2133"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00BBD578" w14:textId="739627F3" w:rsidR="00E7555D" w:rsidRPr="00815C7F" w:rsidRDefault="00E7555D" w:rsidP="006656CF">
            <w:pPr>
              <w:rPr>
                <w:color w:val="00B050"/>
                <w:sz w:val="20"/>
              </w:rPr>
            </w:pPr>
            <w:r w:rsidRPr="00815C7F">
              <w:rPr>
                <w:color w:val="00B050"/>
                <w:sz w:val="20"/>
              </w:rPr>
              <w:t>Motion 75</w:t>
            </w:r>
          </w:p>
        </w:tc>
      </w:tr>
      <w:tr w:rsidR="00E7555D" w14:paraId="0995BA4A" w14:textId="77777777" w:rsidTr="00E7555D">
        <w:trPr>
          <w:trHeight w:val="257"/>
        </w:trPr>
        <w:tc>
          <w:tcPr>
            <w:tcW w:w="1035" w:type="dxa"/>
          </w:tcPr>
          <w:p w14:paraId="598B34CA" w14:textId="0684212D" w:rsidR="00E7555D" w:rsidRPr="00D41344" w:rsidRDefault="00E7555D" w:rsidP="006656CF">
            <w:pPr>
              <w:rPr>
                <w:color w:val="00B050"/>
                <w:sz w:val="20"/>
              </w:rPr>
            </w:pPr>
            <w:r w:rsidRPr="00D41344">
              <w:rPr>
                <w:color w:val="00B050"/>
                <w:sz w:val="20"/>
              </w:rPr>
              <w:t>PHY</w:t>
            </w:r>
          </w:p>
        </w:tc>
        <w:tc>
          <w:tcPr>
            <w:tcW w:w="1991" w:type="dxa"/>
            <w:gridSpan w:val="2"/>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75" w:type="dxa"/>
            <w:gridSpan w:val="2"/>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80"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626" w:type="dxa"/>
          </w:tcPr>
          <w:p w14:paraId="193802CC" w14:textId="14B87BA4" w:rsidR="00E7555D" w:rsidRPr="00D41344" w:rsidRDefault="00E7555D" w:rsidP="006656CF">
            <w:pPr>
              <w:rPr>
                <w:color w:val="00B050"/>
                <w:sz w:val="20"/>
              </w:rPr>
            </w:pPr>
            <w:r w:rsidRPr="00D41344">
              <w:rPr>
                <w:color w:val="00B050"/>
                <w:sz w:val="20"/>
              </w:rPr>
              <w:t>Basics (R1)</w:t>
            </w:r>
          </w:p>
        </w:tc>
        <w:tc>
          <w:tcPr>
            <w:tcW w:w="2133" w:type="dxa"/>
          </w:tcPr>
          <w:p w14:paraId="6F25965A" w14:textId="77777777" w:rsidR="00E7555D" w:rsidRPr="00D41344" w:rsidRDefault="00E7555D" w:rsidP="006656CF">
            <w:pPr>
              <w:rPr>
                <w:color w:val="00B050"/>
                <w:sz w:val="20"/>
              </w:rPr>
            </w:pPr>
          </w:p>
        </w:tc>
        <w:tc>
          <w:tcPr>
            <w:tcW w:w="2133"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E7555D">
        <w:trPr>
          <w:trHeight w:val="257"/>
        </w:trPr>
        <w:tc>
          <w:tcPr>
            <w:tcW w:w="1035" w:type="dxa"/>
          </w:tcPr>
          <w:p w14:paraId="41DDF31B" w14:textId="50230D73" w:rsidR="00E7555D" w:rsidRPr="002D7C61" w:rsidRDefault="00E7555D" w:rsidP="006656CF">
            <w:pPr>
              <w:rPr>
                <w:color w:val="00B050"/>
                <w:sz w:val="20"/>
              </w:rPr>
            </w:pPr>
            <w:r w:rsidRPr="002D7C61">
              <w:rPr>
                <w:color w:val="00B050"/>
                <w:sz w:val="20"/>
              </w:rPr>
              <w:t>PHY</w:t>
            </w:r>
          </w:p>
        </w:tc>
        <w:tc>
          <w:tcPr>
            <w:tcW w:w="1991" w:type="dxa"/>
            <w:gridSpan w:val="2"/>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75" w:type="dxa"/>
            <w:gridSpan w:val="2"/>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80"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626" w:type="dxa"/>
          </w:tcPr>
          <w:p w14:paraId="2C0F4BF3" w14:textId="046BEF77" w:rsidR="00E7555D" w:rsidRPr="002D7C61" w:rsidRDefault="00E7555D" w:rsidP="006656CF">
            <w:pPr>
              <w:rPr>
                <w:color w:val="00B050"/>
                <w:sz w:val="20"/>
              </w:rPr>
            </w:pPr>
            <w:r w:rsidRPr="002D7C61">
              <w:rPr>
                <w:color w:val="00B050"/>
                <w:sz w:val="20"/>
              </w:rPr>
              <w:t>Basics (R1)</w:t>
            </w:r>
          </w:p>
        </w:tc>
        <w:tc>
          <w:tcPr>
            <w:tcW w:w="2133" w:type="dxa"/>
          </w:tcPr>
          <w:p w14:paraId="501DFF3C" w14:textId="77777777" w:rsidR="00E7555D" w:rsidRDefault="00E7555D" w:rsidP="00260E56">
            <w:pPr>
              <w:rPr>
                <w:color w:val="00B050"/>
                <w:sz w:val="20"/>
              </w:rPr>
            </w:pPr>
          </w:p>
        </w:tc>
        <w:tc>
          <w:tcPr>
            <w:tcW w:w="2133"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E7555D">
        <w:trPr>
          <w:trHeight w:val="257"/>
        </w:trPr>
        <w:tc>
          <w:tcPr>
            <w:tcW w:w="1035" w:type="dxa"/>
          </w:tcPr>
          <w:p w14:paraId="5A4B0289" w14:textId="6BC7DB0D" w:rsidR="00E7555D" w:rsidRPr="00CB226F" w:rsidRDefault="00E7555D" w:rsidP="006656CF">
            <w:pPr>
              <w:rPr>
                <w:color w:val="00B050"/>
                <w:sz w:val="20"/>
              </w:rPr>
            </w:pPr>
            <w:r w:rsidRPr="00CB226F">
              <w:rPr>
                <w:color w:val="00B050"/>
                <w:sz w:val="20"/>
              </w:rPr>
              <w:t>PHY</w:t>
            </w:r>
          </w:p>
        </w:tc>
        <w:tc>
          <w:tcPr>
            <w:tcW w:w="1991" w:type="dxa"/>
            <w:gridSpan w:val="2"/>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75" w:type="dxa"/>
            <w:gridSpan w:val="2"/>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80"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626" w:type="dxa"/>
          </w:tcPr>
          <w:p w14:paraId="6C476DD0" w14:textId="3BCE5424" w:rsidR="00E7555D" w:rsidRPr="00CB226F" w:rsidRDefault="00E7555D" w:rsidP="006656CF">
            <w:pPr>
              <w:rPr>
                <w:color w:val="00B050"/>
                <w:sz w:val="20"/>
              </w:rPr>
            </w:pPr>
            <w:r w:rsidRPr="00CB226F">
              <w:rPr>
                <w:color w:val="00B050"/>
                <w:sz w:val="20"/>
              </w:rPr>
              <w:t>Basics (R1)</w:t>
            </w:r>
          </w:p>
        </w:tc>
        <w:tc>
          <w:tcPr>
            <w:tcW w:w="2133" w:type="dxa"/>
          </w:tcPr>
          <w:p w14:paraId="7FA31BCE" w14:textId="77777777" w:rsidR="00E7555D" w:rsidRDefault="00E7555D" w:rsidP="006656CF">
            <w:pPr>
              <w:rPr>
                <w:color w:val="00B050"/>
                <w:sz w:val="20"/>
              </w:rPr>
            </w:pPr>
          </w:p>
        </w:tc>
        <w:tc>
          <w:tcPr>
            <w:tcW w:w="2133" w:type="dxa"/>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E7555D">
        <w:trPr>
          <w:trHeight w:val="257"/>
        </w:trPr>
        <w:tc>
          <w:tcPr>
            <w:tcW w:w="1035" w:type="dxa"/>
          </w:tcPr>
          <w:p w14:paraId="6646E774" w14:textId="4E5D11E5" w:rsidR="00E7555D" w:rsidRPr="001B5BA3" w:rsidRDefault="00E7555D" w:rsidP="006656CF">
            <w:pPr>
              <w:rPr>
                <w:color w:val="00B050"/>
                <w:sz w:val="20"/>
              </w:rPr>
            </w:pPr>
            <w:r w:rsidRPr="001B5BA3">
              <w:rPr>
                <w:color w:val="00B050"/>
                <w:sz w:val="20"/>
              </w:rPr>
              <w:t>PHY</w:t>
            </w:r>
          </w:p>
        </w:tc>
        <w:tc>
          <w:tcPr>
            <w:tcW w:w="1991" w:type="dxa"/>
            <w:gridSpan w:val="2"/>
          </w:tcPr>
          <w:p w14:paraId="492A2A0D" w14:textId="0D7DC691"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75" w:type="dxa"/>
            <w:gridSpan w:val="2"/>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80"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626"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133" w:type="dxa"/>
          </w:tcPr>
          <w:p w14:paraId="411809D6" w14:textId="77777777" w:rsidR="00E7555D" w:rsidRPr="001B5BA3" w:rsidRDefault="00E7555D" w:rsidP="00BE6F7F">
            <w:pPr>
              <w:rPr>
                <w:color w:val="00B050"/>
                <w:sz w:val="20"/>
              </w:rPr>
            </w:pPr>
          </w:p>
        </w:tc>
        <w:tc>
          <w:tcPr>
            <w:tcW w:w="2133" w:type="dxa"/>
          </w:tcPr>
          <w:p w14:paraId="2FADB09E" w14:textId="2F6E9A09" w:rsidR="00E7555D" w:rsidRPr="001B5BA3" w:rsidRDefault="00E7555D" w:rsidP="00BE6F7F">
            <w:pPr>
              <w:rPr>
                <w:color w:val="00B050"/>
                <w:sz w:val="20"/>
              </w:rPr>
            </w:pPr>
            <w:r w:rsidRPr="001B5BA3">
              <w:rPr>
                <w:color w:val="00B050"/>
                <w:sz w:val="20"/>
              </w:rPr>
              <w:t>Motion 10</w:t>
            </w:r>
          </w:p>
          <w:p w14:paraId="2BBC7253" w14:textId="77777777" w:rsidR="00E7555D" w:rsidRPr="001B5BA3" w:rsidRDefault="00E7555D" w:rsidP="00BE6F7F">
            <w:pPr>
              <w:rPr>
                <w:color w:val="00B050"/>
                <w:sz w:val="20"/>
              </w:rPr>
            </w:pPr>
            <w:r w:rsidRPr="001B5BA3">
              <w:rPr>
                <w:color w:val="00B050"/>
                <w:sz w:val="20"/>
              </w:rPr>
              <w:t>Motion 11</w:t>
            </w:r>
          </w:p>
          <w:p w14:paraId="4355371E" w14:textId="77777777" w:rsidR="00E7555D" w:rsidRPr="001B5BA3" w:rsidRDefault="00E7555D" w:rsidP="00BE6F7F">
            <w:pPr>
              <w:rPr>
                <w:color w:val="00B050"/>
                <w:sz w:val="20"/>
              </w:rPr>
            </w:pPr>
            <w:r w:rsidRPr="001B5BA3">
              <w:rPr>
                <w:color w:val="00B050"/>
                <w:sz w:val="20"/>
              </w:rPr>
              <w:t>Motion 16</w:t>
            </w:r>
          </w:p>
          <w:p w14:paraId="746FE44C" w14:textId="77777777" w:rsidR="00E7555D" w:rsidRPr="001B5BA3" w:rsidRDefault="00E7555D" w:rsidP="00BE6F7F">
            <w:pPr>
              <w:rPr>
                <w:color w:val="00B050"/>
                <w:sz w:val="20"/>
              </w:rPr>
            </w:pPr>
            <w:r w:rsidRPr="001B5BA3">
              <w:rPr>
                <w:color w:val="00B050"/>
                <w:sz w:val="20"/>
              </w:rPr>
              <w:t>Motion 17</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55BC8630" w14:textId="77777777" w:rsidR="00E7555D" w:rsidRPr="001B5BA3" w:rsidRDefault="00E7555D" w:rsidP="00BE6F7F">
            <w:pPr>
              <w:rPr>
                <w:color w:val="00B050"/>
                <w:sz w:val="20"/>
              </w:rPr>
            </w:pPr>
            <w:r w:rsidRPr="001B5BA3">
              <w:rPr>
                <w:color w:val="00B050"/>
                <w:sz w:val="20"/>
              </w:rPr>
              <w:t>Motion 111, #SP0611-01</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3B652C7" w14:textId="77777777" w:rsidR="00E7555D" w:rsidRDefault="00E7555D" w:rsidP="00BE6F7F">
            <w:pPr>
              <w:rPr>
                <w:color w:val="00B050"/>
                <w:sz w:val="20"/>
              </w:rPr>
            </w:pPr>
            <w:r>
              <w:rPr>
                <w:color w:val="00B050"/>
                <w:sz w:val="20"/>
              </w:rPr>
              <w:t>Motion 119, #SP115</w:t>
            </w:r>
          </w:p>
          <w:p w14:paraId="43CD50E0" w14:textId="77777777" w:rsidR="00E7555D" w:rsidRDefault="00E7555D" w:rsidP="00BE6F7F">
            <w:pPr>
              <w:rPr>
                <w:color w:val="00B050"/>
                <w:sz w:val="20"/>
              </w:rPr>
            </w:pPr>
            <w:r>
              <w:rPr>
                <w:color w:val="00B050"/>
                <w:sz w:val="20"/>
              </w:rPr>
              <w:t>Motion 119, #SP116</w:t>
            </w:r>
          </w:p>
          <w:p w14:paraId="46155C7C" w14:textId="5DB62E8F" w:rsidR="00E7555D" w:rsidRPr="001B5BA3" w:rsidRDefault="00E7555D" w:rsidP="00BE6F7F">
            <w:pPr>
              <w:rPr>
                <w:color w:val="00B050"/>
                <w:sz w:val="20"/>
              </w:rPr>
            </w:pPr>
            <w:r>
              <w:rPr>
                <w:color w:val="00B050"/>
                <w:sz w:val="20"/>
              </w:rPr>
              <w:t>Motion 119, #SP117</w:t>
            </w:r>
          </w:p>
        </w:tc>
      </w:tr>
      <w:tr w:rsidR="00E7555D" w14:paraId="618857E0" w14:textId="77777777" w:rsidTr="00E7555D">
        <w:trPr>
          <w:trHeight w:val="257"/>
        </w:trPr>
        <w:tc>
          <w:tcPr>
            <w:tcW w:w="1035" w:type="dxa"/>
          </w:tcPr>
          <w:p w14:paraId="3E741FF0" w14:textId="36A47200" w:rsidR="00E7555D" w:rsidRPr="001B5BA3" w:rsidRDefault="00E7555D" w:rsidP="006656CF">
            <w:pPr>
              <w:rPr>
                <w:color w:val="00B050"/>
                <w:sz w:val="20"/>
              </w:rPr>
            </w:pPr>
            <w:r w:rsidRPr="001B5BA3">
              <w:rPr>
                <w:color w:val="00B050"/>
                <w:sz w:val="20"/>
              </w:rPr>
              <w:t>PHY</w:t>
            </w:r>
          </w:p>
        </w:tc>
        <w:tc>
          <w:tcPr>
            <w:tcW w:w="1991" w:type="dxa"/>
            <w:gridSpan w:val="2"/>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75" w:type="dxa"/>
            <w:gridSpan w:val="2"/>
            <w:vMerge/>
            <w:shd w:val="clear" w:color="auto" w:fill="auto"/>
          </w:tcPr>
          <w:p w14:paraId="2012DFE4" w14:textId="77777777" w:rsidR="00E7555D" w:rsidRPr="001B5BA3" w:rsidRDefault="00E7555D" w:rsidP="006656CF">
            <w:pPr>
              <w:rPr>
                <w:color w:val="00B050"/>
                <w:sz w:val="20"/>
              </w:rPr>
            </w:pPr>
          </w:p>
        </w:tc>
        <w:tc>
          <w:tcPr>
            <w:tcW w:w="2780" w:type="dxa"/>
            <w:vMerge/>
          </w:tcPr>
          <w:p w14:paraId="0F23E368" w14:textId="336EA1F0" w:rsidR="00E7555D" w:rsidRPr="001B5BA3" w:rsidRDefault="00E7555D" w:rsidP="006656CF">
            <w:pPr>
              <w:rPr>
                <w:color w:val="00B050"/>
                <w:sz w:val="20"/>
              </w:rPr>
            </w:pPr>
          </w:p>
        </w:tc>
        <w:tc>
          <w:tcPr>
            <w:tcW w:w="1626" w:type="dxa"/>
            <w:vMerge/>
          </w:tcPr>
          <w:p w14:paraId="6ED7BB62" w14:textId="77777777" w:rsidR="00E7555D" w:rsidRPr="001B5BA3" w:rsidRDefault="00E7555D" w:rsidP="006656CF">
            <w:pPr>
              <w:rPr>
                <w:color w:val="00B050"/>
                <w:sz w:val="20"/>
              </w:rPr>
            </w:pPr>
          </w:p>
        </w:tc>
        <w:tc>
          <w:tcPr>
            <w:tcW w:w="2133" w:type="dxa"/>
          </w:tcPr>
          <w:p w14:paraId="34F4CBA8" w14:textId="77777777" w:rsidR="00E7555D" w:rsidRPr="001B5BA3" w:rsidRDefault="00E7555D" w:rsidP="00D97336">
            <w:pPr>
              <w:rPr>
                <w:color w:val="00B050"/>
                <w:sz w:val="20"/>
              </w:rPr>
            </w:pPr>
          </w:p>
        </w:tc>
        <w:tc>
          <w:tcPr>
            <w:tcW w:w="2133" w:type="dxa"/>
          </w:tcPr>
          <w:p w14:paraId="33606081" w14:textId="523E23EB" w:rsidR="00E7555D" w:rsidRPr="001B5BA3" w:rsidRDefault="00E7555D" w:rsidP="00D97336">
            <w:pPr>
              <w:rPr>
                <w:color w:val="00B050"/>
                <w:sz w:val="20"/>
              </w:rPr>
            </w:pPr>
            <w:r w:rsidRPr="001B5BA3">
              <w:rPr>
                <w:color w:val="00B050"/>
                <w:sz w:val="20"/>
              </w:rPr>
              <w:t>Motion 112, #SP48 (R2)</w:t>
            </w:r>
          </w:p>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E7555D">
        <w:trPr>
          <w:trHeight w:val="257"/>
        </w:trPr>
        <w:tc>
          <w:tcPr>
            <w:tcW w:w="1035" w:type="dxa"/>
          </w:tcPr>
          <w:p w14:paraId="6DF58141" w14:textId="77777777" w:rsidR="00E7555D" w:rsidRPr="001B5BA3" w:rsidRDefault="00E7555D" w:rsidP="006656CF">
            <w:pPr>
              <w:rPr>
                <w:color w:val="00B050"/>
                <w:sz w:val="20"/>
              </w:rPr>
            </w:pPr>
            <w:r w:rsidRPr="001B5BA3">
              <w:rPr>
                <w:color w:val="00B050"/>
                <w:sz w:val="20"/>
              </w:rPr>
              <w:t>PHY</w:t>
            </w:r>
          </w:p>
        </w:tc>
        <w:tc>
          <w:tcPr>
            <w:tcW w:w="1991" w:type="dxa"/>
            <w:gridSpan w:val="2"/>
          </w:tcPr>
          <w:p w14:paraId="7E6C8289" w14:textId="0FC83047" w:rsidR="00E7555D" w:rsidRPr="001B5BA3" w:rsidRDefault="00E7555D" w:rsidP="006656CF">
            <w:pPr>
              <w:rPr>
                <w:color w:val="00B050"/>
                <w:sz w:val="20"/>
              </w:rPr>
            </w:pPr>
            <w:r w:rsidRPr="001B5BA3">
              <w:rPr>
                <w:color w:val="00B050"/>
                <w:sz w:val="20"/>
              </w:rPr>
              <w:t>Subcarriers and Resource Allocation</w:t>
            </w:r>
            <w:r w:rsidRPr="001B5BA3" w:rsidDel="00EB2244">
              <w:rPr>
                <w:color w:val="00B050"/>
                <w:sz w:val="20"/>
              </w:rPr>
              <w:t xml:space="preserve"> </w:t>
            </w:r>
            <w:r w:rsidRPr="001B5BA3">
              <w:rPr>
                <w:color w:val="00B050"/>
                <w:sz w:val="20"/>
              </w:rPr>
              <w:t>-Single RU</w:t>
            </w:r>
          </w:p>
        </w:tc>
        <w:tc>
          <w:tcPr>
            <w:tcW w:w="1575" w:type="dxa"/>
            <w:gridSpan w:val="2"/>
            <w:vMerge/>
            <w:shd w:val="clear" w:color="auto" w:fill="auto"/>
          </w:tcPr>
          <w:p w14:paraId="23D8BF94" w14:textId="77777777" w:rsidR="00E7555D" w:rsidRPr="001B5BA3" w:rsidRDefault="00E7555D" w:rsidP="006656CF">
            <w:pPr>
              <w:rPr>
                <w:color w:val="00B050"/>
                <w:sz w:val="20"/>
              </w:rPr>
            </w:pPr>
          </w:p>
        </w:tc>
        <w:tc>
          <w:tcPr>
            <w:tcW w:w="2780" w:type="dxa"/>
            <w:vMerge/>
          </w:tcPr>
          <w:p w14:paraId="4D3A4357" w14:textId="321EE793" w:rsidR="00E7555D" w:rsidRPr="001B5BA3" w:rsidRDefault="00E7555D" w:rsidP="006656CF">
            <w:pPr>
              <w:rPr>
                <w:color w:val="00B050"/>
                <w:sz w:val="20"/>
              </w:rPr>
            </w:pPr>
          </w:p>
        </w:tc>
        <w:tc>
          <w:tcPr>
            <w:tcW w:w="1626" w:type="dxa"/>
            <w:vMerge/>
          </w:tcPr>
          <w:p w14:paraId="4F3651BF" w14:textId="77777777" w:rsidR="00E7555D" w:rsidRPr="001B5BA3" w:rsidRDefault="00E7555D" w:rsidP="006656CF">
            <w:pPr>
              <w:rPr>
                <w:color w:val="00B050"/>
                <w:sz w:val="20"/>
              </w:rPr>
            </w:pPr>
          </w:p>
        </w:tc>
        <w:tc>
          <w:tcPr>
            <w:tcW w:w="2133" w:type="dxa"/>
          </w:tcPr>
          <w:p w14:paraId="60C6A43E" w14:textId="77777777" w:rsidR="00E7555D" w:rsidRPr="001B5BA3" w:rsidRDefault="00E7555D" w:rsidP="006656CF">
            <w:pPr>
              <w:rPr>
                <w:color w:val="00B050"/>
                <w:sz w:val="20"/>
              </w:rPr>
            </w:pPr>
          </w:p>
        </w:tc>
        <w:tc>
          <w:tcPr>
            <w:tcW w:w="2133" w:type="dxa"/>
          </w:tcPr>
          <w:p w14:paraId="71EAF0DD" w14:textId="2E35CB57" w:rsidR="00E7555D" w:rsidRPr="001B5BA3" w:rsidRDefault="00E7555D" w:rsidP="006656CF">
            <w:pPr>
              <w:rPr>
                <w:color w:val="00B050"/>
                <w:sz w:val="20"/>
              </w:rPr>
            </w:pPr>
            <w:r w:rsidRPr="001B5BA3">
              <w:rPr>
                <w:color w:val="00B050"/>
                <w:sz w:val="20"/>
              </w:rPr>
              <w:t>Motion 112, #SP13</w:t>
            </w:r>
          </w:p>
        </w:tc>
      </w:tr>
      <w:tr w:rsidR="00E7555D" w14:paraId="58B7F631" w14:textId="77777777" w:rsidTr="00E7555D">
        <w:trPr>
          <w:trHeight w:val="271"/>
        </w:trPr>
        <w:tc>
          <w:tcPr>
            <w:tcW w:w="1035" w:type="dxa"/>
          </w:tcPr>
          <w:p w14:paraId="4590DEE3" w14:textId="77777777" w:rsidR="00E7555D" w:rsidRPr="00AB59FC" w:rsidRDefault="00E7555D" w:rsidP="006656CF">
            <w:pPr>
              <w:rPr>
                <w:color w:val="00B050"/>
                <w:sz w:val="20"/>
              </w:rPr>
            </w:pPr>
            <w:r w:rsidRPr="00AB59FC">
              <w:rPr>
                <w:color w:val="00B050"/>
                <w:sz w:val="20"/>
              </w:rPr>
              <w:t>PHY</w:t>
            </w:r>
          </w:p>
        </w:tc>
        <w:tc>
          <w:tcPr>
            <w:tcW w:w="1991" w:type="dxa"/>
            <w:gridSpan w:val="2"/>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75" w:type="dxa"/>
            <w:gridSpan w:val="2"/>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80"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626" w:type="dxa"/>
          </w:tcPr>
          <w:p w14:paraId="407739D8" w14:textId="619114DF" w:rsidR="00E7555D" w:rsidRPr="00AB59FC" w:rsidRDefault="00E7555D" w:rsidP="006656CF">
            <w:pPr>
              <w:rPr>
                <w:color w:val="00B050"/>
                <w:sz w:val="20"/>
              </w:rPr>
            </w:pPr>
            <w:r w:rsidRPr="00AB59FC">
              <w:rPr>
                <w:color w:val="00B050"/>
                <w:sz w:val="20"/>
              </w:rPr>
              <w:t>R1</w:t>
            </w:r>
          </w:p>
        </w:tc>
        <w:tc>
          <w:tcPr>
            <w:tcW w:w="2133" w:type="dxa"/>
          </w:tcPr>
          <w:p w14:paraId="3B602FC2" w14:textId="77777777" w:rsidR="00E7555D" w:rsidRPr="00AB59FC" w:rsidRDefault="00E7555D" w:rsidP="006656CF">
            <w:pPr>
              <w:rPr>
                <w:color w:val="00B050"/>
                <w:sz w:val="20"/>
              </w:rPr>
            </w:pPr>
          </w:p>
        </w:tc>
        <w:tc>
          <w:tcPr>
            <w:tcW w:w="2133"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lastRenderedPageBreak/>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7555D" w14:paraId="4689C3F0" w14:textId="77777777" w:rsidTr="00E7555D">
        <w:trPr>
          <w:trHeight w:val="257"/>
        </w:trPr>
        <w:tc>
          <w:tcPr>
            <w:tcW w:w="1035" w:type="dxa"/>
          </w:tcPr>
          <w:p w14:paraId="189F1AA3" w14:textId="14C76022" w:rsidR="00E7555D" w:rsidRPr="00316A0B" w:rsidRDefault="00E7555D" w:rsidP="006656CF">
            <w:pPr>
              <w:rPr>
                <w:color w:val="00B050"/>
                <w:sz w:val="20"/>
              </w:rPr>
            </w:pPr>
            <w:r w:rsidRPr="00316A0B">
              <w:rPr>
                <w:color w:val="00B050"/>
                <w:sz w:val="20"/>
              </w:rPr>
              <w:lastRenderedPageBreak/>
              <w:t>PHY</w:t>
            </w:r>
          </w:p>
        </w:tc>
        <w:tc>
          <w:tcPr>
            <w:tcW w:w="1991" w:type="dxa"/>
            <w:gridSpan w:val="2"/>
          </w:tcPr>
          <w:p w14:paraId="2ACDA9EC" w14:textId="59EBBE5E" w:rsidR="00E7555D" w:rsidRPr="00316A0B" w:rsidRDefault="00E7555D" w:rsidP="006656CF">
            <w:pPr>
              <w:rPr>
                <w:color w:val="00B050"/>
                <w:sz w:val="20"/>
              </w:rPr>
            </w:pPr>
            <w:r w:rsidRPr="00316A0B">
              <w:rPr>
                <w:color w:val="00B050"/>
                <w:sz w:val="20"/>
              </w:rPr>
              <w:t>MU MIMO</w:t>
            </w:r>
          </w:p>
        </w:tc>
        <w:tc>
          <w:tcPr>
            <w:tcW w:w="1575" w:type="dxa"/>
            <w:gridSpan w:val="2"/>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80"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626" w:type="dxa"/>
          </w:tcPr>
          <w:p w14:paraId="79177FE9" w14:textId="7CE6E42D" w:rsidR="00E7555D" w:rsidRPr="00316A0B" w:rsidRDefault="00E7555D" w:rsidP="006656CF">
            <w:pPr>
              <w:rPr>
                <w:color w:val="00B050"/>
                <w:sz w:val="20"/>
              </w:rPr>
            </w:pPr>
            <w:r w:rsidRPr="00316A0B">
              <w:rPr>
                <w:color w:val="00B050"/>
                <w:sz w:val="20"/>
              </w:rPr>
              <w:t>Basics (R1)</w:t>
            </w:r>
          </w:p>
        </w:tc>
        <w:tc>
          <w:tcPr>
            <w:tcW w:w="2133" w:type="dxa"/>
          </w:tcPr>
          <w:p w14:paraId="642EFC9F" w14:textId="77777777" w:rsidR="00E7555D" w:rsidRPr="00316A0B" w:rsidRDefault="00E7555D" w:rsidP="007321AF">
            <w:pPr>
              <w:rPr>
                <w:color w:val="00B050"/>
                <w:sz w:val="20"/>
              </w:rPr>
            </w:pPr>
          </w:p>
        </w:tc>
        <w:tc>
          <w:tcPr>
            <w:tcW w:w="2133"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E7555D">
        <w:trPr>
          <w:trHeight w:val="257"/>
        </w:trPr>
        <w:tc>
          <w:tcPr>
            <w:tcW w:w="1035" w:type="dxa"/>
          </w:tcPr>
          <w:p w14:paraId="276DE7C8" w14:textId="6D2B7F9A" w:rsidR="00E7555D" w:rsidRPr="008466CE" w:rsidRDefault="00E7555D" w:rsidP="006656CF">
            <w:pPr>
              <w:rPr>
                <w:color w:val="00B050"/>
                <w:sz w:val="20"/>
              </w:rPr>
            </w:pPr>
            <w:r w:rsidRPr="008466CE">
              <w:rPr>
                <w:color w:val="00B050"/>
                <w:sz w:val="20"/>
              </w:rPr>
              <w:t>PHY</w:t>
            </w:r>
          </w:p>
        </w:tc>
        <w:tc>
          <w:tcPr>
            <w:tcW w:w="1991" w:type="dxa"/>
            <w:gridSpan w:val="2"/>
          </w:tcPr>
          <w:p w14:paraId="3E61B075" w14:textId="41671679" w:rsidR="00E7555D" w:rsidRPr="008466CE" w:rsidRDefault="00E7555D" w:rsidP="006656CF">
            <w:pPr>
              <w:rPr>
                <w:color w:val="00B050"/>
                <w:sz w:val="20"/>
              </w:rPr>
            </w:pPr>
            <w:r w:rsidRPr="008466CE">
              <w:rPr>
                <w:color w:val="00B050"/>
                <w:sz w:val="20"/>
              </w:rPr>
              <w:t>EHT PPDU formats</w:t>
            </w:r>
          </w:p>
        </w:tc>
        <w:tc>
          <w:tcPr>
            <w:tcW w:w="1575" w:type="dxa"/>
            <w:gridSpan w:val="2"/>
          </w:tcPr>
          <w:p w14:paraId="44BB5950" w14:textId="4413B92A" w:rsidR="00E7555D" w:rsidRPr="008466CE" w:rsidRDefault="00E7555D" w:rsidP="006656CF">
            <w:pPr>
              <w:rPr>
                <w:color w:val="00B050"/>
                <w:sz w:val="20"/>
              </w:rPr>
            </w:pPr>
            <w:r w:rsidRPr="008466CE">
              <w:rPr>
                <w:color w:val="00B050"/>
                <w:sz w:val="20"/>
              </w:rPr>
              <w:t>Dongguk Lim</w:t>
            </w:r>
          </w:p>
        </w:tc>
        <w:tc>
          <w:tcPr>
            <w:tcW w:w="2780"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626" w:type="dxa"/>
          </w:tcPr>
          <w:p w14:paraId="4FEFA3CC" w14:textId="757EAD7C" w:rsidR="00E7555D" w:rsidRPr="008466CE" w:rsidRDefault="00E7555D" w:rsidP="006656CF">
            <w:pPr>
              <w:rPr>
                <w:color w:val="00B050"/>
                <w:sz w:val="20"/>
              </w:rPr>
            </w:pPr>
            <w:r w:rsidRPr="008466CE">
              <w:rPr>
                <w:color w:val="00B050"/>
                <w:sz w:val="20"/>
              </w:rPr>
              <w:t>Basics (R1)</w:t>
            </w:r>
          </w:p>
        </w:tc>
        <w:tc>
          <w:tcPr>
            <w:tcW w:w="2133" w:type="dxa"/>
          </w:tcPr>
          <w:p w14:paraId="4A6468F5" w14:textId="77777777" w:rsidR="00E7555D" w:rsidRDefault="00E7555D" w:rsidP="00210153">
            <w:pPr>
              <w:rPr>
                <w:color w:val="00B050"/>
                <w:sz w:val="20"/>
              </w:rPr>
            </w:pPr>
          </w:p>
        </w:tc>
        <w:tc>
          <w:tcPr>
            <w:tcW w:w="2133"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E7555D">
        <w:trPr>
          <w:trHeight w:val="257"/>
        </w:trPr>
        <w:tc>
          <w:tcPr>
            <w:tcW w:w="1035" w:type="dxa"/>
          </w:tcPr>
          <w:p w14:paraId="200517A7" w14:textId="5CAD8979" w:rsidR="00E7555D" w:rsidRPr="00632539" w:rsidRDefault="00E7555D" w:rsidP="006656CF">
            <w:pPr>
              <w:rPr>
                <w:color w:val="00B050"/>
                <w:sz w:val="20"/>
              </w:rPr>
            </w:pPr>
            <w:r w:rsidRPr="00632539">
              <w:rPr>
                <w:color w:val="00B050"/>
                <w:sz w:val="20"/>
              </w:rPr>
              <w:t>PHY</w:t>
            </w:r>
          </w:p>
        </w:tc>
        <w:tc>
          <w:tcPr>
            <w:tcW w:w="1991" w:type="dxa"/>
            <w:gridSpan w:val="2"/>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75" w:type="dxa"/>
            <w:gridSpan w:val="2"/>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80"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626" w:type="dxa"/>
          </w:tcPr>
          <w:p w14:paraId="0F44AE92" w14:textId="17D26808" w:rsidR="00E7555D" w:rsidRPr="00632539" w:rsidRDefault="00E7555D" w:rsidP="006656CF">
            <w:pPr>
              <w:rPr>
                <w:color w:val="00B050"/>
                <w:sz w:val="20"/>
              </w:rPr>
            </w:pPr>
            <w:r w:rsidRPr="00632539">
              <w:rPr>
                <w:color w:val="00B050"/>
                <w:sz w:val="20"/>
              </w:rPr>
              <w:t>Basics (R1)</w:t>
            </w:r>
          </w:p>
        </w:tc>
        <w:tc>
          <w:tcPr>
            <w:tcW w:w="2133" w:type="dxa"/>
          </w:tcPr>
          <w:p w14:paraId="77B0B935" w14:textId="77777777" w:rsidR="00E7555D" w:rsidRPr="00632539" w:rsidRDefault="00E7555D" w:rsidP="006656CF">
            <w:pPr>
              <w:rPr>
                <w:color w:val="00B050"/>
                <w:sz w:val="20"/>
              </w:rPr>
            </w:pPr>
          </w:p>
        </w:tc>
        <w:tc>
          <w:tcPr>
            <w:tcW w:w="2133"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E7555D">
        <w:trPr>
          <w:trHeight w:val="257"/>
        </w:trPr>
        <w:tc>
          <w:tcPr>
            <w:tcW w:w="1035" w:type="dxa"/>
          </w:tcPr>
          <w:p w14:paraId="0EB8E714" w14:textId="6235B66B" w:rsidR="00E7555D" w:rsidRPr="00632539" w:rsidRDefault="00E7555D" w:rsidP="006656CF">
            <w:pPr>
              <w:rPr>
                <w:color w:val="00B050"/>
                <w:sz w:val="20"/>
              </w:rPr>
            </w:pPr>
            <w:r w:rsidRPr="00632539">
              <w:rPr>
                <w:color w:val="00B050"/>
                <w:sz w:val="20"/>
              </w:rPr>
              <w:t>PHY</w:t>
            </w:r>
          </w:p>
        </w:tc>
        <w:tc>
          <w:tcPr>
            <w:tcW w:w="1991" w:type="dxa"/>
            <w:gridSpan w:val="2"/>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75" w:type="dxa"/>
            <w:gridSpan w:val="2"/>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80"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626" w:type="dxa"/>
          </w:tcPr>
          <w:p w14:paraId="1BBACFB5" w14:textId="7B48E268" w:rsidR="00E7555D" w:rsidRPr="00632539" w:rsidRDefault="00E7555D" w:rsidP="006656CF">
            <w:pPr>
              <w:rPr>
                <w:color w:val="00B050"/>
                <w:sz w:val="20"/>
              </w:rPr>
            </w:pPr>
            <w:r w:rsidRPr="00632539">
              <w:rPr>
                <w:color w:val="00B050"/>
                <w:sz w:val="20"/>
              </w:rPr>
              <w:t>Basics (R1)</w:t>
            </w:r>
          </w:p>
        </w:tc>
        <w:tc>
          <w:tcPr>
            <w:tcW w:w="2133" w:type="dxa"/>
          </w:tcPr>
          <w:p w14:paraId="07CD5D22" w14:textId="77777777" w:rsidR="00E7555D" w:rsidRPr="00632539" w:rsidRDefault="00E7555D" w:rsidP="006656CF">
            <w:pPr>
              <w:rPr>
                <w:color w:val="00B050"/>
                <w:sz w:val="20"/>
              </w:rPr>
            </w:pPr>
          </w:p>
        </w:tc>
        <w:tc>
          <w:tcPr>
            <w:tcW w:w="2133"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E7555D">
        <w:trPr>
          <w:trHeight w:val="257"/>
        </w:trPr>
        <w:tc>
          <w:tcPr>
            <w:tcW w:w="1035" w:type="dxa"/>
          </w:tcPr>
          <w:p w14:paraId="62FAD7F5" w14:textId="251F20AE" w:rsidR="00E7555D" w:rsidRPr="006F0E37" w:rsidRDefault="00E7555D" w:rsidP="006656CF">
            <w:pPr>
              <w:rPr>
                <w:color w:val="00B050"/>
                <w:sz w:val="20"/>
              </w:rPr>
            </w:pPr>
            <w:r w:rsidRPr="006F0E37">
              <w:rPr>
                <w:color w:val="00B050"/>
                <w:sz w:val="20"/>
              </w:rPr>
              <w:t>PHY</w:t>
            </w:r>
          </w:p>
        </w:tc>
        <w:tc>
          <w:tcPr>
            <w:tcW w:w="1991" w:type="dxa"/>
            <w:gridSpan w:val="2"/>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75" w:type="dxa"/>
            <w:gridSpan w:val="2"/>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80"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626" w:type="dxa"/>
          </w:tcPr>
          <w:p w14:paraId="3154069E" w14:textId="3C013DA4" w:rsidR="00E7555D" w:rsidRPr="006F0E37" w:rsidRDefault="00E7555D" w:rsidP="006656CF">
            <w:pPr>
              <w:rPr>
                <w:color w:val="00B050"/>
                <w:sz w:val="20"/>
              </w:rPr>
            </w:pPr>
            <w:r w:rsidRPr="006F0E37">
              <w:rPr>
                <w:color w:val="00B050"/>
                <w:sz w:val="20"/>
              </w:rPr>
              <w:t>Basics (R1)</w:t>
            </w:r>
          </w:p>
        </w:tc>
        <w:tc>
          <w:tcPr>
            <w:tcW w:w="2133" w:type="dxa"/>
          </w:tcPr>
          <w:p w14:paraId="3547BF37" w14:textId="77777777" w:rsidR="00E7555D" w:rsidRPr="006F0E37" w:rsidRDefault="00E7555D" w:rsidP="006656CF">
            <w:pPr>
              <w:rPr>
                <w:color w:val="00B050"/>
                <w:sz w:val="20"/>
              </w:rPr>
            </w:pPr>
          </w:p>
        </w:tc>
        <w:tc>
          <w:tcPr>
            <w:tcW w:w="2133" w:type="dxa"/>
          </w:tcPr>
          <w:p w14:paraId="7F8EAAAB" w14:textId="6C7A9234" w:rsidR="00E7555D" w:rsidRPr="006F0E37" w:rsidRDefault="00E7555D" w:rsidP="006656CF">
            <w:pPr>
              <w:rPr>
                <w:color w:val="00B050"/>
                <w:sz w:val="20"/>
              </w:rPr>
            </w:pPr>
            <w:r w:rsidRPr="006F0E37">
              <w:rPr>
                <w:color w:val="00B050"/>
                <w:sz w:val="20"/>
              </w:rPr>
              <w:t>Motion 111, #SP0611-21</w:t>
            </w:r>
          </w:p>
        </w:tc>
      </w:tr>
      <w:tr w:rsidR="00E7555D" w14:paraId="696AF673" w14:textId="27B33E2B" w:rsidTr="00E7555D">
        <w:trPr>
          <w:trHeight w:val="271"/>
        </w:trPr>
        <w:tc>
          <w:tcPr>
            <w:tcW w:w="1035" w:type="dxa"/>
          </w:tcPr>
          <w:p w14:paraId="65DE74D1" w14:textId="36D2A7CE" w:rsidR="00E7555D" w:rsidRPr="00477E25" w:rsidRDefault="00E7555D" w:rsidP="006656CF">
            <w:pPr>
              <w:rPr>
                <w:color w:val="00B050"/>
                <w:sz w:val="20"/>
              </w:rPr>
            </w:pPr>
            <w:r w:rsidRPr="00477E25">
              <w:rPr>
                <w:color w:val="00B050"/>
                <w:sz w:val="20"/>
              </w:rPr>
              <w:t>PHY</w:t>
            </w:r>
          </w:p>
        </w:tc>
        <w:tc>
          <w:tcPr>
            <w:tcW w:w="1991" w:type="dxa"/>
            <w:gridSpan w:val="2"/>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75" w:type="dxa"/>
            <w:gridSpan w:val="2"/>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80"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626" w:type="dxa"/>
          </w:tcPr>
          <w:p w14:paraId="50659165" w14:textId="4C8046EE" w:rsidR="00E7555D" w:rsidRPr="00477E25" w:rsidRDefault="00E7555D" w:rsidP="006656CF">
            <w:pPr>
              <w:rPr>
                <w:color w:val="00B050"/>
                <w:sz w:val="20"/>
              </w:rPr>
            </w:pPr>
            <w:r w:rsidRPr="00477E25">
              <w:rPr>
                <w:color w:val="00B050"/>
                <w:sz w:val="20"/>
              </w:rPr>
              <w:t>R1</w:t>
            </w:r>
          </w:p>
        </w:tc>
        <w:tc>
          <w:tcPr>
            <w:tcW w:w="2133" w:type="dxa"/>
          </w:tcPr>
          <w:p w14:paraId="6027AC83" w14:textId="241CE3A8" w:rsidR="00E7555D" w:rsidRPr="00477E25" w:rsidRDefault="0044058E" w:rsidP="006656CF">
            <w:pPr>
              <w:rPr>
                <w:color w:val="00B050"/>
                <w:sz w:val="20"/>
              </w:rPr>
            </w:pPr>
            <w:hyperlink r:id="rId11" w:history="1">
              <w:r w:rsidR="007D1F27" w:rsidRPr="00143B65">
                <w:rPr>
                  <w:rStyle w:val="Hyperlink"/>
                  <w:color w:val="auto"/>
                  <w:sz w:val="20"/>
                </w:rPr>
                <w:t>20/1153r0</w:t>
              </w:r>
            </w:hyperlink>
            <w:r w:rsidR="007D1F27" w:rsidRPr="00143B65">
              <w:rPr>
                <w:sz w:val="20"/>
              </w:rPr>
              <w:t>, uploaded on July 29, 2020.</w:t>
            </w:r>
          </w:p>
        </w:tc>
        <w:tc>
          <w:tcPr>
            <w:tcW w:w="2133"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E7555D">
        <w:trPr>
          <w:trHeight w:val="271"/>
        </w:trPr>
        <w:tc>
          <w:tcPr>
            <w:tcW w:w="1035" w:type="dxa"/>
          </w:tcPr>
          <w:p w14:paraId="4BB6AD55" w14:textId="0EDBC387" w:rsidR="00E7555D" w:rsidRPr="006C32A3" w:rsidRDefault="00E7555D" w:rsidP="006656CF">
            <w:pPr>
              <w:rPr>
                <w:color w:val="00B050"/>
                <w:sz w:val="20"/>
              </w:rPr>
            </w:pPr>
            <w:r w:rsidRPr="006C32A3">
              <w:rPr>
                <w:color w:val="00B050"/>
                <w:sz w:val="20"/>
              </w:rPr>
              <w:t>PHY</w:t>
            </w:r>
          </w:p>
        </w:tc>
        <w:tc>
          <w:tcPr>
            <w:tcW w:w="1991" w:type="dxa"/>
            <w:gridSpan w:val="2"/>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75" w:type="dxa"/>
            <w:gridSpan w:val="2"/>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80"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626" w:type="dxa"/>
          </w:tcPr>
          <w:p w14:paraId="578C4D0D" w14:textId="10ECC8EB" w:rsidR="00E7555D" w:rsidRPr="006C32A3" w:rsidRDefault="00E7555D" w:rsidP="006656CF">
            <w:pPr>
              <w:rPr>
                <w:color w:val="00B050"/>
                <w:sz w:val="20"/>
              </w:rPr>
            </w:pPr>
            <w:r w:rsidRPr="006C32A3">
              <w:rPr>
                <w:color w:val="00B050"/>
                <w:sz w:val="20"/>
              </w:rPr>
              <w:t>Basics (R1)</w:t>
            </w:r>
          </w:p>
        </w:tc>
        <w:tc>
          <w:tcPr>
            <w:tcW w:w="2133" w:type="dxa"/>
          </w:tcPr>
          <w:p w14:paraId="698C97BF" w14:textId="77777777" w:rsidR="00E7555D" w:rsidRPr="006C32A3" w:rsidRDefault="00E7555D" w:rsidP="00AF6431">
            <w:pPr>
              <w:rPr>
                <w:color w:val="00B050"/>
                <w:sz w:val="20"/>
              </w:rPr>
            </w:pPr>
          </w:p>
        </w:tc>
        <w:tc>
          <w:tcPr>
            <w:tcW w:w="2133"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lastRenderedPageBreak/>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E7555D">
        <w:trPr>
          <w:trHeight w:val="271"/>
        </w:trPr>
        <w:tc>
          <w:tcPr>
            <w:tcW w:w="1035" w:type="dxa"/>
          </w:tcPr>
          <w:p w14:paraId="7E511264" w14:textId="77777777" w:rsidR="00E7555D" w:rsidRPr="00234353" w:rsidRDefault="00E7555D" w:rsidP="006656CF">
            <w:pPr>
              <w:rPr>
                <w:color w:val="00B050"/>
                <w:sz w:val="20"/>
              </w:rPr>
            </w:pPr>
            <w:r w:rsidRPr="00234353">
              <w:rPr>
                <w:color w:val="00B050"/>
                <w:sz w:val="20"/>
              </w:rPr>
              <w:lastRenderedPageBreak/>
              <w:t>PHY</w:t>
            </w:r>
          </w:p>
        </w:tc>
        <w:tc>
          <w:tcPr>
            <w:tcW w:w="1991" w:type="dxa"/>
            <w:gridSpan w:val="2"/>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75" w:type="dxa"/>
            <w:gridSpan w:val="2"/>
          </w:tcPr>
          <w:p w14:paraId="0EB3C30A" w14:textId="16EC7E8A" w:rsidR="00E7555D" w:rsidRPr="00234353" w:rsidRDefault="00E7555D" w:rsidP="006656CF">
            <w:pPr>
              <w:rPr>
                <w:color w:val="00B050"/>
                <w:sz w:val="20"/>
              </w:rPr>
            </w:pPr>
            <w:r w:rsidRPr="00234353">
              <w:rPr>
                <w:color w:val="00B050"/>
                <w:sz w:val="20"/>
              </w:rPr>
              <w:t>Dongguk Lim</w:t>
            </w:r>
          </w:p>
        </w:tc>
        <w:tc>
          <w:tcPr>
            <w:tcW w:w="2780"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626" w:type="dxa"/>
          </w:tcPr>
          <w:p w14:paraId="4BB57106" w14:textId="77873463" w:rsidR="00E7555D" w:rsidRPr="00234353" w:rsidRDefault="00E7555D" w:rsidP="006656CF">
            <w:pPr>
              <w:rPr>
                <w:color w:val="00B050"/>
                <w:sz w:val="20"/>
              </w:rPr>
            </w:pPr>
            <w:r w:rsidRPr="00234353">
              <w:rPr>
                <w:color w:val="00B050"/>
                <w:sz w:val="20"/>
              </w:rPr>
              <w:t>Basics (R1)</w:t>
            </w:r>
          </w:p>
        </w:tc>
        <w:tc>
          <w:tcPr>
            <w:tcW w:w="2133" w:type="dxa"/>
          </w:tcPr>
          <w:p w14:paraId="772D6D64" w14:textId="77777777" w:rsidR="00E7555D" w:rsidRDefault="00E7555D" w:rsidP="006656CF">
            <w:pPr>
              <w:rPr>
                <w:color w:val="00B050"/>
                <w:sz w:val="20"/>
              </w:rPr>
            </w:pPr>
          </w:p>
        </w:tc>
        <w:tc>
          <w:tcPr>
            <w:tcW w:w="2133"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E7555D">
        <w:trPr>
          <w:trHeight w:val="257"/>
        </w:trPr>
        <w:tc>
          <w:tcPr>
            <w:tcW w:w="1035" w:type="dxa"/>
          </w:tcPr>
          <w:p w14:paraId="53C345F7" w14:textId="0D0E6633" w:rsidR="00E7555D" w:rsidRPr="00234353" w:rsidRDefault="00E7555D" w:rsidP="006656CF">
            <w:pPr>
              <w:rPr>
                <w:color w:val="00B050"/>
                <w:sz w:val="20"/>
              </w:rPr>
            </w:pPr>
            <w:r w:rsidRPr="00234353">
              <w:rPr>
                <w:color w:val="00B050"/>
                <w:sz w:val="20"/>
              </w:rPr>
              <w:t>PHY</w:t>
            </w:r>
          </w:p>
        </w:tc>
        <w:tc>
          <w:tcPr>
            <w:tcW w:w="1991" w:type="dxa"/>
            <w:gridSpan w:val="2"/>
          </w:tcPr>
          <w:p w14:paraId="055FF4DE" w14:textId="77777777" w:rsidR="00E7555D" w:rsidRPr="00234353" w:rsidRDefault="00E7555D" w:rsidP="006656CF">
            <w:pPr>
              <w:rPr>
                <w:color w:val="00B050"/>
                <w:sz w:val="20"/>
              </w:rPr>
            </w:pPr>
            <w:r w:rsidRPr="00234353">
              <w:rPr>
                <w:color w:val="00B050"/>
                <w:sz w:val="20"/>
              </w:rPr>
              <w:t>EHT preamble-U-SIG</w:t>
            </w:r>
          </w:p>
        </w:tc>
        <w:tc>
          <w:tcPr>
            <w:tcW w:w="1575" w:type="dxa"/>
            <w:gridSpan w:val="2"/>
          </w:tcPr>
          <w:p w14:paraId="4D419DD9" w14:textId="25427ECF" w:rsidR="00E7555D" w:rsidRPr="00234353" w:rsidRDefault="00E7555D" w:rsidP="006656CF">
            <w:pPr>
              <w:rPr>
                <w:color w:val="00B050"/>
                <w:sz w:val="20"/>
              </w:rPr>
            </w:pPr>
            <w:r w:rsidRPr="00234353">
              <w:rPr>
                <w:color w:val="00B050"/>
                <w:sz w:val="20"/>
              </w:rPr>
              <w:t>Sameer Vermani</w:t>
            </w:r>
          </w:p>
        </w:tc>
        <w:tc>
          <w:tcPr>
            <w:tcW w:w="2780"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626" w:type="dxa"/>
          </w:tcPr>
          <w:p w14:paraId="72CF457B" w14:textId="18F1A7BD" w:rsidR="00E7555D" w:rsidRPr="00234353" w:rsidRDefault="00E7555D" w:rsidP="006656CF">
            <w:pPr>
              <w:rPr>
                <w:color w:val="00B050"/>
                <w:sz w:val="20"/>
              </w:rPr>
            </w:pPr>
            <w:r w:rsidRPr="00234353">
              <w:rPr>
                <w:color w:val="00B050"/>
                <w:sz w:val="20"/>
              </w:rPr>
              <w:t>Basics (R1)</w:t>
            </w:r>
          </w:p>
        </w:tc>
        <w:tc>
          <w:tcPr>
            <w:tcW w:w="2133" w:type="dxa"/>
          </w:tcPr>
          <w:p w14:paraId="0A75988E" w14:textId="77777777" w:rsidR="00E7555D" w:rsidRPr="00234353" w:rsidRDefault="00E7555D" w:rsidP="005D2796">
            <w:pPr>
              <w:rPr>
                <w:color w:val="00B050"/>
                <w:sz w:val="20"/>
                <w:lang w:val="en-US"/>
              </w:rPr>
            </w:pPr>
          </w:p>
        </w:tc>
        <w:tc>
          <w:tcPr>
            <w:tcW w:w="2133"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lastRenderedPageBreak/>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14A97CE4" w14:textId="4D034A08" w:rsidR="00E7555D" w:rsidRPr="00234353" w:rsidRDefault="00E7555D" w:rsidP="006656CF">
            <w:pPr>
              <w:rPr>
                <w:color w:val="00B050"/>
                <w:sz w:val="20"/>
                <w:lang w:val="en-US"/>
              </w:rPr>
            </w:pPr>
            <w:r w:rsidRPr="00234353">
              <w:rPr>
                <w:color w:val="00B050"/>
                <w:sz w:val="20"/>
                <w:lang w:val="en-US"/>
              </w:rPr>
              <w:t>Motion 113</w:t>
            </w:r>
          </w:p>
        </w:tc>
      </w:tr>
      <w:tr w:rsidR="00E7555D" w14:paraId="60027F32" w14:textId="77777777" w:rsidTr="00E7555D">
        <w:trPr>
          <w:trHeight w:val="271"/>
        </w:trPr>
        <w:tc>
          <w:tcPr>
            <w:tcW w:w="1035" w:type="dxa"/>
          </w:tcPr>
          <w:p w14:paraId="50B3E159" w14:textId="0A6BE5F2" w:rsidR="00E7555D" w:rsidRPr="00ED36AA" w:rsidRDefault="00E7555D" w:rsidP="006656CF">
            <w:pPr>
              <w:rPr>
                <w:color w:val="00B050"/>
                <w:sz w:val="20"/>
              </w:rPr>
            </w:pPr>
            <w:r w:rsidRPr="00ED36AA">
              <w:rPr>
                <w:color w:val="00B050"/>
                <w:sz w:val="20"/>
              </w:rPr>
              <w:lastRenderedPageBreak/>
              <w:t>PHY</w:t>
            </w:r>
          </w:p>
        </w:tc>
        <w:tc>
          <w:tcPr>
            <w:tcW w:w="1991" w:type="dxa"/>
            <w:gridSpan w:val="2"/>
          </w:tcPr>
          <w:p w14:paraId="1FD8F4D1" w14:textId="77777777" w:rsidR="00E7555D" w:rsidRPr="00ED36AA" w:rsidRDefault="00E7555D" w:rsidP="006656CF">
            <w:pPr>
              <w:rPr>
                <w:color w:val="00B050"/>
                <w:sz w:val="20"/>
              </w:rPr>
            </w:pPr>
            <w:r w:rsidRPr="00ED36AA">
              <w:rPr>
                <w:color w:val="00B050"/>
                <w:sz w:val="20"/>
              </w:rPr>
              <w:t>EHT preamble-EHT-SIG</w:t>
            </w:r>
          </w:p>
        </w:tc>
        <w:tc>
          <w:tcPr>
            <w:tcW w:w="1575" w:type="dxa"/>
            <w:gridSpan w:val="2"/>
            <w:shd w:val="clear" w:color="auto" w:fill="auto"/>
          </w:tcPr>
          <w:p w14:paraId="6134B577" w14:textId="7BE51A95" w:rsidR="00E7555D" w:rsidRPr="00ED36AA" w:rsidRDefault="00E7555D" w:rsidP="006656CF">
            <w:pPr>
              <w:rPr>
                <w:color w:val="00B050"/>
                <w:sz w:val="20"/>
              </w:rPr>
            </w:pPr>
            <w:r w:rsidRPr="00ED36AA">
              <w:rPr>
                <w:color w:val="00B050"/>
                <w:sz w:val="20"/>
              </w:rPr>
              <w:t xml:space="preserve">Ross Yu, </w:t>
            </w:r>
          </w:p>
        </w:tc>
        <w:tc>
          <w:tcPr>
            <w:tcW w:w="2780"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626" w:type="dxa"/>
          </w:tcPr>
          <w:p w14:paraId="4A603224" w14:textId="09BCB530" w:rsidR="00E7555D" w:rsidRPr="00ED36AA" w:rsidRDefault="00E7555D" w:rsidP="006656CF">
            <w:pPr>
              <w:rPr>
                <w:color w:val="00B050"/>
                <w:sz w:val="20"/>
              </w:rPr>
            </w:pPr>
            <w:r w:rsidRPr="00ED36AA">
              <w:rPr>
                <w:color w:val="00B050"/>
                <w:sz w:val="20"/>
              </w:rPr>
              <w:t>Basics (R1)</w:t>
            </w:r>
          </w:p>
        </w:tc>
        <w:tc>
          <w:tcPr>
            <w:tcW w:w="2133" w:type="dxa"/>
          </w:tcPr>
          <w:p w14:paraId="70302A40" w14:textId="77777777" w:rsidR="00E7555D" w:rsidRPr="00ED36AA" w:rsidRDefault="00E7555D" w:rsidP="006656CF">
            <w:pPr>
              <w:rPr>
                <w:color w:val="00B050"/>
                <w:sz w:val="20"/>
              </w:rPr>
            </w:pPr>
          </w:p>
        </w:tc>
        <w:tc>
          <w:tcPr>
            <w:tcW w:w="2133" w:type="dxa"/>
          </w:tcPr>
          <w:p w14:paraId="35B423D9" w14:textId="5C6A2C3E" w:rsidR="00E7555D" w:rsidRPr="00ED36AA" w:rsidRDefault="00E7555D" w:rsidP="006656CF">
            <w:pPr>
              <w:rPr>
                <w:color w:val="00B050"/>
                <w:sz w:val="20"/>
              </w:rPr>
            </w:pPr>
            <w:r w:rsidRPr="00ED36AA">
              <w:rPr>
                <w:color w:val="00B050"/>
                <w:sz w:val="20"/>
              </w:rPr>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67707341" w14:textId="7078C8B1" w:rsidR="00E7555D" w:rsidRPr="00ED36AA" w:rsidRDefault="00E7555D" w:rsidP="006656CF">
            <w:pPr>
              <w:rPr>
                <w:color w:val="00B050"/>
                <w:sz w:val="20"/>
              </w:rPr>
            </w:pPr>
            <w:r>
              <w:rPr>
                <w:color w:val="00B050"/>
                <w:sz w:val="20"/>
                <w:lang w:val="en-US"/>
              </w:rPr>
              <w:t>Motion 119, #SP121</w:t>
            </w:r>
          </w:p>
        </w:tc>
      </w:tr>
      <w:tr w:rsidR="00E7555D" w14:paraId="569CA269" w14:textId="77777777" w:rsidTr="00E7555D">
        <w:trPr>
          <w:trHeight w:val="257"/>
        </w:trPr>
        <w:tc>
          <w:tcPr>
            <w:tcW w:w="1035" w:type="dxa"/>
          </w:tcPr>
          <w:p w14:paraId="5AD6814C" w14:textId="05DE6988" w:rsidR="00E7555D" w:rsidRPr="00ED36AA" w:rsidRDefault="00E7555D" w:rsidP="006656CF">
            <w:pPr>
              <w:rPr>
                <w:color w:val="00B050"/>
                <w:sz w:val="20"/>
              </w:rPr>
            </w:pPr>
            <w:r w:rsidRPr="00ED36AA">
              <w:rPr>
                <w:color w:val="00B050"/>
                <w:sz w:val="20"/>
              </w:rPr>
              <w:lastRenderedPageBreak/>
              <w:t>PHY</w:t>
            </w:r>
          </w:p>
        </w:tc>
        <w:tc>
          <w:tcPr>
            <w:tcW w:w="1991" w:type="dxa"/>
            <w:gridSpan w:val="2"/>
          </w:tcPr>
          <w:p w14:paraId="722B1C2B" w14:textId="77777777" w:rsidR="00E7555D" w:rsidRPr="00ED36AA" w:rsidRDefault="00E7555D" w:rsidP="006656CF">
            <w:pPr>
              <w:rPr>
                <w:color w:val="00B050"/>
                <w:sz w:val="20"/>
              </w:rPr>
            </w:pPr>
            <w:r w:rsidRPr="00ED36AA">
              <w:rPr>
                <w:color w:val="00B050"/>
                <w:sz w:val="20"/>
              </w:rPr>
              <w:t>EHT preamble-EHT-STF</w:t>
            </w:r>
          </w:p>
        </w:tc>
        <w:tc>
          <w:tcPr>
            <w:tcW w:w="1575" w:type="dxa"/>
            <w:gridSpan w:val="2"/>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80"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626" w:type="dxa"/>
          </w:tcPr>
          <w:p w14:paraId="3A55AC75" w14:textId="277F9668" w:rsidR="00E7555D" w:rsidRPr="00ED36AA" w:rsidRDefault="00E7555D" w:rsidP="006656CF">
            <w:pPr>
              <w:rPr>
                <w:color w:val="00B050"/>
                <w:sz w:val="20"/>
              </w:rPr>
            </w:pPr>
            <w:r w:rsidRPr="00ED36AA">
              <w:rPr>
                <w:color w:val="00B050"/>
                <w:sz w:val="20"/>
              </w:rPr>
              <w:t>Basics (R1)</w:t>
            </w:r>
          </w:p>
        </w:tc>
        <w:tc>
          <w:tcPr>
            <w:tcW w:w="2133" w:type="dxa"/>
          </w:tcPr>
          <w:p w14:paraId="4634389C" w14:textId="46F09A8C" w:rsidR="00E7555D" w:rsidRPr="002625B6" w:rsidRDefault="0044058E" w:rsidP="00B7207F">
            <w:pPr>
              <w:rPr>
                <w:sz w:val="20"/>
              </w:rPr>
            </w:pPr>
            <w:hyperlink r:id="rId12" w:history="1">
              <w:r w:rsidR="002625B6" w:rsidRPr="002625B6">
                <w:rPr>
                  <w:rStyle w:val="Hyperlink"/>
                  <w:color w:val="auto"/>
                  <w:sz w:val="20"/>
                </w:rPr>
                <w:t>20/1260r0</w:t>
              </w:r>
            </w:hyperlink>
            <w:r w:rsidR="002625B6" w:rsidRPr="002625B6">
              <w:rPr>
                <w:sz w:val="20"/>
              </w:rPr>
              <w:t>, uploaded on August 20, 2020</w:t>
            </w:r>
          </w:p>
        </w:tc>
        <w:tc>
          <w:tcPr>
            <w:tcW w:w="2133"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E7555D">
        <w:trPr>
          <w:trHeight w:val="271"/>
        </w:trPr>
        <w:tc>
          <w:tcPr>
            <w:tcW w:w="1035" w:type="dxa"/>
          </w:tcPr>
          <w:p w14:paraId="520F7899" w14:textId="6E2C6DCA" w:rsidR="00E7555D" w:rsidRPr="00ED36AA" w:rsidRDefault="00E7555D" w:rsidP="006656CF">
            <w:pPr>
              <w:rPr>
                <w:color w:val="00B050"/>
                <w:sz w:val="20"/>
              </w:rPr>
            </w:pPr>
            <w:r w:rsidRPr="00ED36AA">
              <w:rPr>
                <w:color w:val="00B050"/>
                <w:sz w:val="20"/>
              </w:rPr>
              <w:t>PHY</w:t>
            </w:r>
          </w:p>
        </w:tc>
        <w:tc>
          <w:tcPr>
            <w:tcW w:w="1991" w:type="dxa"/>
            <w:gridSpan w:val="2"/>
          </w:tcPr>
          <w:p w14:paraId="36927959" w14:textId="77777777" w:rsidR="00E7555D" w:rsidRPr="00ED36AA" w:rsidRDefault="00E7555D" w:rsidP="006656CF">
            <w:pPr>
              <w:rPr>
                <w:color w:val="00B050"/>
                <w:sz w:val="20"/>
              </w:rPr>
            </w:pPr>
            <w:r w:rsidRPr="00ED36AA">
              <w:rPr>
                <w:color w:val="00B050"/>
                <w:sz w:val="20"/>
              </w:rPr>
              <w:t>EHT preamble-EHT-LTF</w:t>
            </w:r>
          </w:p>
        </w:tc>
        <w:tc>
          <w:tcPr>
            <w:tcW w:w="1575" w:type="dxa"/>
            <w:gridSpan w:val="2"/>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80"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626" w:type="dxa"/>
          </w:tcPr>
          <w:p w14:paraId="6CBDDEDD" w14:textId="64B9CE73" w:rsidR="00E7555D" w:rsidRPr="00ED36AA" w:rsidRDefault="00E7555D" w:rsidP="006656CF">
            <w:pPr>
              <w:rPr>
                <w:color w:val="00B050"/>
                <w:sz w:val="20"/>
              </w:rPr>
            </w:pPr>
            <w:r w:rsidRPr="00ED36AA">
              <w:rPr>
                <w:color w:val="00B050"/>
                <w:sz w:val="20"/>
              </w:rPr>
              <w:t>Basics (R1)</w:t>
            </w:r>
          </w:p>
        </w:tc>
        <w:tc>
          <w:tcPr>
            <w:tcW w:w="2133" w:type="dxa"/>
          </w:tcPr>
          <w:p w14:paraId="4E401D1D" w14:textId="77777777" w:rsidR="00E7555D" w:rsidRPr="002625B6" w:rsidRDefault="00E7555D" w:rsidP="00FA0AA3">
            <w:pPr>
              <w:rPr>
                <w:sz w:val="20"/>
              </w:rPr>
            </w:pPr>
          </w:p>
        </w:tc>
        <w:tc>
          <w:tcPr>
            <w:tcW w:w="2133"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E7555D">
        <w:trPr>
          <w:trHeight w:val="257"/>
        </w:trPr>
        <w:tc>
          <w:tcPr>
            <w:tcW w:w="1035" w:type="dxa"/>
          </w:tcPr>
          <w:p w14:paraId="6AD0AF1A" w14:textId="77777777" w:rsidR="00E7555D" w:rsidRPr="00AD10B8" w:rsidRDefault="00E7555D" w:rsidP="006656CF">
            <w:pPr>
              <w:rPr>
                <w:color w:val="00B050"/>
                <w:sz w:val="20"/>
              </w:rPr>
            </w:pPr>
            <w:r w:rsidRPr="00AD10B8">
              <w:rPr>
                <w:color w:val="00B050"/>
                <w:sz w:val="20"/>
              </w:rPr>
              <w:t>PHY</w:t>
            </w:r>
          </w:p>
        </w:tc>
        <w:tc>
          <w:tcPr>
            <w:tcW w:w="1991" w:type="dxa"/>
            <w:gridSpan w:val="2"/>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75" w:type="dxa"/>
            <w:gridSpan w:val="2"/>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80"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626" w:type="dxa"/>
          </w:tcPr>
          <w:p w14:paraId="0D9D7D9A" w14:textId="34CDF7AC" w:rsidR="00E7555D" w:rsidRPr="00AD10B8" w:rsidRDefault="00E7555D" w:rsidP="006656CF">
            <w:pPr>
              <w:rPr>
                <w:color w:val="00B050"/>
                <w:sz w:val="20"/>
              </w:rPr>
            </w:pPr>
            <w:r w:rsidRPr="00AD10B8">
              <w:rPr>
                <w:color w:val="00B050"/>
                <w:sz w:val="20"/>
              </w:rPr>
              <w:t>R1</w:t>
            </w:r>
          </w:p>
        </w:tc>
        <w:tc>
          <w:tcPr>
            <w:tcW w:w="2133" w:type="dxa"/>
          </w:tcPr>
          <w:p w14:paraId="698880E3" w14:textId="77777777" w:rsidR="00E7555D" w:rsidRPr="00AD10B8" w:rsidRDefault="00E7555D" w:rsidP="006656CF">
            <w:pPr>
              <w:rPr>
                <w:color w:val="00B050"/>
                <w:sz w:val="20"/>
              </w:rPr>
            </w:pPr>
          </w:p>
        </w:tc>
        <w:tc>
          <w:tcPr>
            <w:tcW w:w="2133"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E7555D">
        <w:trPr>
          <w:trHeight w:val="257"/>
        </w:trPr>
        <w:tc>
          <w:tcPr>
            <w:tcW w:w="1035" w:type="dxa"/>
          </w:tcPr>
          <w:p w14:paraId="75FA5A9B" w14:textId="5E19259F" w:rsidR="00E7555D" w:rsidRPr="002776F1" w:rsidRDefault="00E7555D" w:rsidP="006656CF">
            <w:pPr>
              <w:rPr>
                <w:color w:val="00B050"/>
                <w:sz w:val="20"/>
              </w:rPr>
            </w:pPr>
            <w:r w:rsidRPr="002776F1">
              <w:rPr>
                <w:color w:val="00B050"/>
                <w:sz w:val="20"/>
              </w:rPr>
              <w:t>PHY</w:t>
            </w:r>
          </w:p>
        </w:tc>
        <w:tc>
          <w:tcPr>
            <w:tcW w:w="1991" w:type="dxa"/>
            <w:gridSpan w:val="2"/>
          </w:tcPr>
          <w:p w14:paraId="2072D56F" w14:textId="77777777" w:rsidR="00E7555D" w:rsidRPr="002776F1" w:rsidRDefault="00E7555D" w:rsidP="006656CF">
            <w:pPr>
              <w:rPr>
                <w:color w:val="00B050"/>
                <w:sz w:val="20"/>
              </w:rPr>
            </w:pPr>
            <w:r w:rsidRPr="002776F1">
              <w:rPr>
                <w:color w:val="00B050"/>
                <w:sz w:val="20"/>
              </w:rPr>
              <w:t>Data field-Scrambler</w:t>
            </w:r>
          </w:p>
        </w:tc>
        <w:tc>
          <w:tcPr>
            <w:tcW w:w="1575" w:type="dxa"/>
            <w:gridSpan w:val="2"/>
          </w:tcPr>
          <w:p w14:paraId="7072D72B" w14:textId="78B05EF7" w:rsidR="00E7555D" w:rsidRPr="002776F1" w:rsidRDefault="00E7555D" w:rsidP="006656CF">
            <w:pPr>
              <w:rPr>
                <w:color w:val="00B050"/>
                <w:sz w:val="20"/>
              </w:rPr>
            </w:pPr>
            <w:r w:rsidRPr="002776F1">
              <w:rPr>
                <w:color w:val="00B050"/>
                <w:sz w:val="20"/>
              </w:rPr>
              <w:t>Chenchen Liu</w:t>
            </w:r>
          </w:p>
        </w:tc>
        <w:tc>
          <w:tcPr>
            <w:tcW w:w="2780"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626" w:type="dxa"/>
          </w:tcPr>
          <w:p w14:paraId="4BA11DBF" w14:textId="4731F43C" w:rsidR="00E7555D" w:rsidRPr="002776F1" w:rsidRDefault="00E7555D" w:rsidP="006656CF">
            <w:pPr>
              <w:rPr>
                <w:color w:val="00B050"/>
                <w:sz w:val="20"/>
              </w:rPr>
            </w:pPr>
            <w:r w:rsidRPr="002776F1">
              <w:rPr>
                <w:color w:val="00B050"/>
                <w:sz w:val="20"/>
              </w:rPr>
              <w:t>Basics (R1)</w:t>
            </w:r>
          </w:p>
        </w:tc>
        <w:tc>
          <w:tcPr>
            <w:tcW w:w="2133" w:type="dxa"/>
          </w:tcPr>
          <w:p w14:paraId="13E4DAD2" w14:textId="77777777" w:rsidR="00E7555D" w:rsidRPr="00E20D73" w:rsidRDefault="00E7555D" w:rsidP="006656CF">
            <w:pPr>
              <w:rPr>
                <w:color w:val="00B050"/>
                <w:sz w:val="20"/>
              </w:rPr>
            </w:pPr>
          </w:p>
        </w:tc>
        <w:tc>
          <w:tcPr>
            <w:tcW w:w="2133"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E7555D">
        <w:trPr>
          <w:trHeight w:val="257"/>
        </w:trPr>
        <w:tc>
          <w:tcPr>
            <w:tcW w:w="1035" w:type="dxa"/>
          </w:tcPr>
          <w:p w14:paraId="0059C511" w14:textId="51B14F7A" w:rsidR="00E7555D" w:rsidRPr="00C0779E" w:rsidRDefault="00E7555D" w:rsidP="006656CF">
            <w:pPr>
              <w:rPr>
                <w:color w:val="00B050"/>
                <w:sz w:val="20"/>
              </w:rPr>
            </w:pPr>
            <w:r w:rsidRPr="00C0779E">
              <w:rPr>
                <w:color w:val="00B050"/>
                <w:sz w:val="20"/>
              </w:rPr>
              <w:t>PHY</w:t>
            </w:r>
          </w:p>
        </w:tc>
        <w:tc>
          <w:tcPr>
            <w:tcW w:w="1991" w:type="dxa"/>
            <w:gridSpan w:val="2"/>
          </w:tcPr>
          <w:p w14:paraId="0EE9C2F1" w14:textId="421F54F4" w:rsidR="00E7555D" w:rsidRPr="00C0779E" w:rsidRDefault="00E7555D" w:rsidP="006656CF">
            <w:pPr>
              <w:rPr>
                <w:color w:val="00B050"/>
                <w:sz w:val="20"/>
              </w:rPr>
            </w:pPr>
            <w:r w:rsidRPr="00C0779E">
              <w:rPr>
                <w:color w:val="00B050"/>
                <w:sz w:val="20"/>
              </w:rPr>
              <w:t>Coding</w:t>
            </w:r>
          </w:p>
        </w:tc>
        <w:tc>
          <w:tcPr>
            <w:tcW w:w="1575" w:type="dxa"/>
            <w:gridSpan w:val="2"/>
          </w:tcPr>
          <w:p w14:paraId="38E86002" w14:textId="1AF846D5" w:rsidR="00E7555D" w:rsidRPr="00C0779E" w:rsidRDefault="00E7555D" w:rsidP="006656CF">
            <w:pPr>
              <w:rPr>
                <w:color w:val="00B050"/>
                <w:sz w:val="20"/>
              </w:rPr>
            </w:pPr>
            <w:r w:rsidRPr="00C0779E">
              <w:rPr>
                <w:color w:val="00B050"/>
                <w:sz w:val="20"/>
              </w:rPr>
              <w:t>Yan Zhang</w:t>
            </w:r>
          </w:p>
        </w:tc>
        <w:tc>
          <w:tcPr>
            <w:tcW w:w="2780"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626" w:type="dxa"/>
          </w:tcPr>
          <w:p w14:paraId="3FFFA0FA" w14:textId="62C8E704" w:rsidR="00E7555D" w:rsidRPr="00C0779E" w:rsidRDefault="00E7555D" w:rsidP="006656CF">
            <w:pPr>
              <w:rPr>
                <w:color w:val="00B050"/>
                <w:sz w:val="20"/>
              </w:rPr>
            </w:pPr>
            <w:r w:rsidRPr="00C0779E">
              <w:rPr>
                <w:color w:val="00B050"/>
                <w:sz w:val="20"/>
              </w:rPr>
              <w:t>Basics (R1)</w:t>
            </w:r>
          </w:p>
        </w:tc>
        <w:tc>
          <w:tcPr>
            <w:tcW w:w="2133" w:type="dxa"/>
          </w:tcPr>
          <w:p w14:paraId="4266F7CE" w14:textId="77777777" w:rsidR="00E7555D" w:rsidRPr="00C0779E" w:rsidRDefault="00E7555D" w:rsidP="006656CF">
            <w:pPr>
              <w:rPr>
                <w:color w:val="00B050"/>
                <w:sz w:val="20"/>
              </w:rPr>
            </w:pPr>
          </w:p>
        </w:tc>
        <w:tc>
          <w:tcPr>
            <w:tcW w:w="2133"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E7555D">
        <w:trPr>
          <w:trHeight w:val="257"/>
        </w:trPr>
        <w:tc>
          <w:tcPr>
            <w:tcW w:w="1035" w:type="dxa"/>
          </w:tcPr>
          <w:p w14:paraId="2FF91D4E" w14:textId="65AE35D2" w:rsidR="00E7555D" w:rsidRPr="003711CD" w:rsidRDefault="00E7555D" w:rsidP="006656CF">
            <w:pPr>
              <w:rPr>
                <w:color w:val="00B050"/>
                <w:sz w:val="20"/>
              </w:rPr>
            </w:pPr>
            <w:r w:rsidRPr="003711CD">
              <w:rPr>
                <w:color w:val="00B050"/>
                <w:sz w:val="20"/>
              </w:rPr>
              <w:t>PHY</w:t>
            </w:r>
          </w:p>
        </w:tc>
        <w:tc>
          <w:tcPr>
            <w:tcW w:w="1991" w:type="dxa"/>
            <w:gridSpan w:val="2"/>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75" w:type="dxa"/>
            <w:gridSpan w:val="2"/>
          </w:tcPr>
          <w:p w14:paraId="4E94815D" w14:textId="6F917CF2" w:rsidR="00E7555D" w:rsidRPr="003711CD" w:rsidRDefault="00E7555D" w:rsidP="006656CF">
            <w:pPr>
              <w:rPr>
                <w:color w:val="00B050"/>
                <w:sz w:val="20"/>
              </w:rPr>
            </w:pPr>
            <w:r w:rsidRPr="003711CD">
              <w:rPr>
                <w:color w:val="00B050"/>
                <w:sz w:val="20"/>
              </w:rPr>
              <w:t>Jianhan Liu</w:t>
            </w:r>
          </w:p>
        </w:tc>
        <w:tc>
          <w:tcPr>
            <w:tcW w:w="2780"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626" w:type="dxa"/>
          </w:tcPr>
          <w:p w14:paraId="05E4CA44" w14:textId="009B9656" w:rsidR="00E7555D" w:rsidRPr="003711CD" w:rsidRDefault="00E7555D" w:rsidP="006656CF">
            <w:pPr>
              <w:rPr>
                <w:color w:val="00B050"/>
                <w:sz w:val="20"/>
              </w:rPr>
            </w:pPr>
            <w:r w:rsidRPr="003711CD">
              <w:rPr>
                <w:color w:val="00B050"/>
                <w:sz w:val="20"/>
              </w:rPr>
              <w:t>Basics (R1)</w:t>
            </w:r>
          </w:p>
        </w:tc>
        <w:tc>
          <w:tcPr>
            <w:tcW w:w="2133" w:type="dxa"/>
          </w:tcPr>
          <w:p w14:paraId="691833AC" w14:textId="77777777" w:rsidR="00E7555D" w:rsidRPr="003711CD" w:rsidRDefault="00E7555D" w:rsidP="006656CF">
            <w:pPr>
              <w:rPr>
                <w:color w:val="00B050"/>
                <w:sz w:val="20"/>
              </w:rPr>
            </w:pPr>
          </w:p>
        </w:tc>
        <w:tc>
          <w:tcPr>
            <w:tcW w:w="2133"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E7555D">
        <w:trPr>
          <w:trHeight w:val="257"/>
        </w:trPr>
        <w:tc>
          <w:tcPr>
            <w:tcW w:w="1035" w:type="dxa"/>
          </w:tcPr>
          <w:p w14:paraId="47834957" w14:textId="65A71CB4" w:rsidR="00E7555D" w:rsidRPr="00E84131" w:rsidRDefault="00E7555D" w:rsidP="006656CF">
            <w:pPr>
              <w:rPr>
                <w:color w:val="00B050"/>
                <w:sz w:val="20"/>
              </w:rPr>
            </w:pPr>
            <w:r w:rsidRPr="00E84131">
              <w:rPr>
                <w:color w:val="00B050"/>
                <w:sz w:val="20"/>
              </w:rPr>
              <w:t>PHY</w:t>
            </w:r>
          </w:p>
        </w:tc>
        <w:tc>
          <w:tcPr>
            <w:tcW w:w="1991" w:type="dxa"/>
            <w:gridSpan w:val="2"/>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75" w:type="dxa"/>
            <w:gridSpan w:val="2"/>
          </w:tcPr>
          <w:p w14:paraId="56DA1BF2" w14:textId="4440EDDC" w:rsidR="00E7555D" w:rsidRPr="00E84131" w:rsidRDefault="00E7555D" w:rsidP="006656CF">
            <w:pPr>
              <w:rPr>
                <w:color w:val="00B050"/>
                <w:sz w:val="20"/>
              </w:rPr>
            </w:pPr>
            <w:r w:rsidRPr="00E84131">
              <w:rPr>
                <w:color w:val="00B050"/>
                <w:sz w:val="20"/>
              </w:rPr>
              <w:t>Jianhan Liu</w:t>
            </w:r>
          </w:p>
        </w:tc>
        <w:tc>
          <w:tcPr>
            <w:tcW w:w="2780"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626" w:type="dxa"/>
          </w:tcPr>
          <w:p w14:paraId="2301B3D7" w14:textId="3DEC4117" w:rsidR="00E7555D" w:rsidRPr="00E84131" w:rsidRDefault="00E7555D" w:rsidP="006656CF">
            <w:pPr>
              <w:rPr>
                <w:color w:val="00B050"/>
                <w:sz w:val="20"/>
              </w:rPr>
            </w:pPr>
            <w:r w:rsidRPr="00E84131">
              <w:rPr>
                <w:color w:val="00B050"/>
                <w:sz w:val="20"/>
              </w:rPr>
              <w:t>Basics (R1)</w:t>
            </w:r>
          </w:p>
        </w:tc>
        <w:tc>
          <w:tcPr>
            <w:tcW w:w="2133" w:type="dxa"/>
          </w:tcPr>
          <w:p w14:paraId="2379F8F7" w14:textId="77777777" w:rsidR="00E7555D" w:rsidRPr="00E84131" w:rsidRDefault="00E7555D" w:rsidP="006656CF">
            <w:pPr>
              <w:rPr>
                <w:color w:val="00B050"/>
                <w:sz w:val="20"/>
              </w:rPr>
            </w:pPr>
          </w:p>
        </w:tc>
        <w:tc>
          <w:tcPr>
            <w:tcW w:w="2133"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lastRenderedPageBreak/>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135CF462" w14:textId="66AD50B6" w:rsidR="00E7555D" w:rsidRPr="00E84131" w:rsidRDefault="00E7555D" w:rsidP="006656CF">
            <w:pPr>
              <w:rPr>
                <w:color w:val="00B050"/>
                <w:sz w:val="20"/>
              </w:rPr>
            </w:pPr>
            <w:r w:rsidRPr="00E84131">
              <w:rPr>
                <w:color w:val="00B050"/>
                <w:sz w:val="20"/>
              </w:rPr>
              <w:t>Motion 111, #SP0611-06</w:t>
            </w:r>
          </w:p>
        </w:tc>
      </w:tr>
      <w:tr w:rsidR="00E7555D" w14:paraId="489DC961" w14:textId="77777777" w:rsidTr="00E7555D">
        <w:trPr>
          <w:trHeight w:val="257"/>
        </w:trPr>
        <w:tc>
          <w:tcPr>
            <w:tcW w:w="1035" w:type="dxa"/>
          </w:tcPr>
          <w:p w14:paraId="66AE6ACD" w14:textId="0F9AE654" w:rsidR="00E7555D" w:rsidRPr="00C24794" w:rsidRDefault="00E7555D" w:rsidP="006656CF">
            <w:pPr>
              <w:rPr>
                <w:color w:val="00B050"/>
                <w:sz w:val="20"/>
              </w:rPr>
            </w:pPr>
            <w:r w:rsidRPr="00C24794">
              <w:rPr>
                <w:color w:val="00B050"/>
                <w:sz w:val="20"/>
              </w:rPr>
              <w:lastRenderedPageBreak/>
              <w:t>PHY</w:t>
            </w:r>
          </w:p>
        </w:tc>
        <w:tc>
          <w:tcPr>
            <w:tcW w:w="1991" w:type="dxa"/>
            <w:gridSpan w:val="2"/>
          </w:tcPr>
          <w:p w14:paraId="4C442731" w14:textId="380DC603" w:rsidR="00E7555D" w:rsidRPr="00C24794" w:rsidRDefault="00E7555D" w:rsidP="006656CF">
            <w:pPr>
              <w:rPr>
                <w:color w:val="00B050"/>
                <w:sz w:val="20"/>
              </w:rPr>
            </w:pPr>
            <w:r w:rsidRPr="00C24794">
              <w:rPr>
                <w:color w:val="00B050"/>
                <w:sz w:val="20"/>
              </w:rPr>
              <w:t>Pilot</w:t>
            </w:r>
          </w:p>
        </w:tc>
        <w:tc>
          <w:tcPr>
            <w:tcW w:w="1575" w:type="dxa"/>
            <w:gridSpan w:val="2"/>
          </w:tcPr>
          <w:p w14:paraId="6DA07224" w14:textId="612AD09E" w:rsidR="00E7555D" w:rsidRPr="00C24794" w:rsidRDefault="00E7555D" w:rsidP="006656CF">
            <w:pPr>
              <w:rPr>
                <w:color w:val="00B050"/>
                <w:sz w:val="20"/>
              </w:rPr>
            </w:pPr>
            <w:r w:rsidRPr="00C24794">
              <w:rPr>
                <w:color w:val="00B050"/>
                <w:sz w:val="20"/>
              </w:rPr>
              <w:t>Jinyoung Chun</w:t>
            </w:r>
          </w:p>
        </w:tc>
        <w:tc>
          <w:tcPr>
            <w:tcW w:w="2780"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626" w:type="dxa"/>
          </w:tcPr>
          <w:p w14:paraId="406F1456" w14:textId="1A10E44B" w:rsidR="00E7555D" w:rsidRPr="00C24794" w:rsidRDefault="00E7555D" w:rsidP="006656CF">
            <w:pPr>
              <w:rPr>
                <w:color w:val="00B050"/>
                <w:sz w:val="20"/>
              </w:rPr>
            </w:pPr>
            <w:r w:rsidRPr="00C24794">
              <w:rPr>
                <w:color w:val="00B050"/>
                <w:sz w:val="20"/>
              </w:rPr>
              <w:t>Basics (R1)</w:t>
            </w:r>
          </w:p>
        </w:tc>
        <w:tc>
          <w:tcPr>
            <w:tcW w:w="2133" w:type="dxa"/>
          </w:tcPr>
          <w:p w14:paraId="505A25B0" w14:textId="77777777" w:rsidR="00E7555D" w:rsidRPr="00C24794" w:rsidRDefault="00E7555D" w:rsidP="00105430">
            <w:pPr>
              <w:rPr>
                <w:color w:val="00B050"/>
                <w:sz w:val="20"/>
              </w:rPr>
            </w:pPr>
          </w:p>
        </w:tc>
        <w:tc>
          <w:tcPr>
            <w:tcW w:w="2133"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006BF4DF" w14:textId="155B9C39" w:rsidR="00E7555D" w:rsidRPr="00C24794" w:rsidRDefault="00E7555D" w:rsidP="00105430">
            <w:pPr>
              <w:rPr>
                <w:color w:val="00B050"/>
                <w:sz w:val="20"/>
              </w:rPr>
            </w:pPr>
            <w:r w:rsidRPr="00C24794">
              <w:rPr>
                <w:color w:val="00B050"/>
                <w:sz w:val="20"/>
              </w:rPr>
              <w:t>Motion 115, #SP80</w:t>
            </w:r>
          </w:p>
        </w:tc>
      </w:tr>
      <w:tr w:rsidR="00E7555D" w14:paraId="76144844" w14:textId="77777777" w:rsidTr="00E7555D">
        <w:trPr>
          <w:trHeight w:val="271"/>
        </w:trPr>
        <w:tc>
          <w:tcPr>
            <w:tcW w:w="1035" w:type="dxa"/>
          </w:tcPr>
          <w:p w14:paraId="2CBF4C25" w14:textId="06E74694" w:rsidR="00E7555D" w:rsidRPr="00D524B2" w:rsidRDefault="00E7555D" w:rsidP="006656CF">
            <w:pPr>
              <w:rPr>
                <w:color w:val="00B050"/>
                <w:sz w:val="20"/>
              </w:rPr>
            </w:pPr>
            <w:r w:rsidRPr="00D524B2">
              <w:rPr>
                <w:color w:val="00B050"/>
                <w:sz w:val="20"/>
              </w:rPr>
              <w:t>PHY</w:t>
            </w:r>
          </w:p>
        </w:tc>
        <w:tc>
          <w:tcPr>
            <w:tcW w:w="1991" w:type="dxa"/>
            <w:gridSpan w:val="2"/>
          </w:tcPr>
          <w:p w14:paraId="41D8ED93" w14:textId="59091264" w:rsidR="00E7555D" w:rsidRPr="00D524B2" w:rsidRDefault="00E7555D" w:rsidP="006656CF">
            <w:pPr>
              <w:rPr>
                <w:color w:val="00B050"/>
                <w:sz w:val="20"/>
              </w:rPr>
            </w:pPr>
            <w:r w:rsidRPr="00D524B2">
              <w:rPr>
                <w:color w:val="00B050"/>
                <w:sz w:val="20"/>
              </w:rPr>
              <w:t>OFDM Modulation</w:t>
            </w:r>
          </w:p>
        </w:tc>
        <w:tc>
          <w:tcPr>
            <w:tcW w:w="1575" w:type="dxa"/>
            <w:gridSpan w:val="2"/>
          </w:tcPr>
          <w:p w14:paraId="3A1EFAD7" w14:textId="4C137239" w:rsidR="00E7555D" w:rsidRPr="00D524B2" w:rsidRDefault="00E7555D" w:rsidP="006656CF">
            <w:pPr>
              <w:rPr>
                <w:color w:val="00B050"/>
                <w:sz w:val="20"/>
              </w:rPr>
            </w:pPr>
            <w:r w:rsidRPr="00D524B2">
              <w:rPr>
                <w:color w:val="00B050"/>
                <w:sz w:val="20"/>
              </w:rPr>
              <w:t>Sigurd Schelstraete</w:t>
            </w:r>
          </w:p>
        </w:tc>
        <w:tc>
          <w:tcPr>
            <w:tcW w:w="2780"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626" w:type="dxa"/>
          </w:tcPr>
          <w:p w14:paraId="335C1CAE" w14:textId="432CCC66" w:rsidR="00E7555D" w:rsidRPr="00D524B2" w:rsidRDefault="00E7555D" w:rsidP="006656CF">
            <w:pPr>
              <w:rPr>
                <w:color w:val="00B050"/>
                <w:sz w:val="20"/>
              </w:rPr>
            </w:pPr>
            <w:r w:rsidRPr="00D524B2">
              <w:rPr>
                <w:color w:val="00B050"/>
                <w:sz w:val="20"/>
              </w:rPr>
              <w:t>Basics (R1)</w:t>
            </w:r>
          </w:p>
        </w:tc>
        <w:tc>
          <w:tcPr>
            <w:tcW w:w="2133" w:type="dxa"/>
          </w:tcPr>
          <w:p w14:paraId="09828B45" w14:textId="77777777" w:rsidR="00E7555D" w:rsidRDefault="00E7555D" w:rsidP="00A31B6D">
            <w:pPr>
              <w:rPr>
                <w:color w:val="00B050"/>
                <w:sz w:val="20"/>
              </w:rPr>
            </w:pPr>
          </w:p>
        </w:tc>
        <w:tc>
          <w:tcPr>
            <w:tcW w:w="2133" w:type="dxa"/>
          </w:tcPr>
          <w:p w14:paraId="7456869C" w14:textId="2D64A7B5" w:rsidR="00E7555D" w:rsidRPr="00A31B6D" w:rsidRDefault="00E7555D" w:rsidP="00A31B6D">
            <w:pPr>
              <w:rPr>
                <w:color w:val="00B050"/>
                <w:sz w:val="20"/>
              </w:rPr>
            </w:pPr>
            <w:r>
              <w:rPr>
                <w:color w:val="00B050"/>
                <w:sz w:val="20"/>
              </w:rPr>
              <w:t>Motion 111, #SP0611-21</w:t>
            </w:r>
          </w:p>
          <w:p w14:paraId="6FC5106E" w14:textId="36770A01" w:rsidR="00E7555D" w:rsidRPr="00D524B2" w:rsidRDefault="00E7555D" w:rsidP="00A31B6D">
            <w:pPr>
              <w:rPr>
                <w:color w:val="00B050"/>
                <w:sz w:val="20"/>
              </w:rPr>
            </w:pPr>
            <w:r w:rsidRPr="00A31B6D">
              <w:rPr>
                <w:color w:val="00B050"/>
                <w:sz w:val="20"/>
              </w:rPr>
              <w:t>Motion 111, #SP0611-22</w:t>
            </w:r>
          </w:p>
        </w:tc>
      </w:tr>
      <w:tr w:rsidR="00E7555D" w14:paraId="61C28D75" w14:textId="77777777" w:rsidTr="00E7555D">
        <w:trPr>
          <w:trHeight w:val="271"/>
        </w:trPr>
        <w:tc>
          <w:tcPr>
            <w:tcW w:w="1035" w:type="dxa"/>
          </w:tcPr>
          <w:p w14:paraId="05C5FBDE" w14:textId="11D35733" w:rsidR="00E7555D" w:rsidRPr="009876E6" w:rsidRDefault="00E7555D" w:rsidP="006656CF">
            <w:pPr>
              <w:rPr>
                <w:color w:val="00B050"/>
                <w:sz w:val="20"/>
              </w:rPr>
            </w:pPr>
            <w:r w:rsidRPr="009876E6">
              <w:rPr>
                <w:color w:val="00B050"/>
                <w:sz w:val="20"/>
              </w:rPr>
              <w:t>PHY</w:t>
            </w:r>
          </w:p>
        </w:tc>
        <w:tc>
          <w:tcPr>
            <w:tcW w:w="1991" w:type="dxa"/>
            <w:gridSpan w:val="2"/>
          </w:tcPr>
          <w:p w14:paraId="175C3870" w14:textId="4DE04BAB" w:rsidR="00E7555D" w:rsidRPr="009876E6" w:rsidRDefault="00E7555D" w:rsidP="006656CF">
            <w:pPr>
              <w:rPr>
                <w:color w:val="00B050"/>
                <w:sz w:val="20"/>
              </w:rPr>
            </w:pPr>
            <w:r w:rsidRPr="009876E6">
              <w:rPr>
                <w:color w:val="00B050"/>
                <w:sz w:val="20"/>
              </w:rPr>
              <w:t>Packet extension</w:t>
            </w:r>
          </w:p>
        </w:tc>
        <w:tc>
          <w:tcPr>
            <w:tcW w:w="1575" w:type="dxa"/>
            <w:gridSpan w:val="2"/>
          </w:tcPr>
          <w:p w14:paraId="47EDE16B" w14:textId="3A9F9BFA" w:rsidR="00E7555D" w:rsidRPr="009876E6" w:rsidRDefault="00E7555D" w:rsidP="006656CF">
            <w:pPr>
              <w:rPr>
                <w:color w:val="00B050"/>
                <w:sz w:val="20"/>
              </w:rPr>
            </w:pPr>
            <w:r w:rsidRPr="009876E6">
              <w:rPr>
                <w:color w:val="00B050"/>
                <w:sz w:val="20"/>
              </w:rPr>
              <w:t>Yan Zhang</w:t>
            </w:r>
          </w:p>
        </w:tc>
        <w:tc>
          <w:tcPr>
            <w:tcW w:w="2780"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626" w:type="dxa"/>
          </w:tcPr>
          <w:p w14:paraId="336FE935" w14:textId="6DA5552D" w:rsidR="00E7555D" w:rsidRPr="009876E6" w:rsidRDefault="00E7555D" w:rsidP="006656CF">
            <w:pPr>
              <w:rPr>
                <w:color w:val="00B050"/>
                <w:sz w:val="20"/>
              </w:rPr>
            </w:pPr>
            <w:r w:rsidRPr="009876E6">
              <w:rPr>
                <w:color w:val="00B050"/>
                <w:sz w:val="20"/>
              </w:rPr>
              <w:t>Basics (R1)</w:t>
            </w:r>
          </w:p>
        </w:tc>
        <w:tc>
          <w:tcPr>
            <w:tcW w:w="2133" w:type="dxa"/>
          </w:tcPr>
          <w:p w14:paraId="6D5C312C" w14:textId="77777777" w:rsidR="00E7555D" w:rsidRPr="009876E6" w:rsidRDefault="00E7555D" w:rsidP="006656CF">
            <w:pPr>
              <w:rPr>
                <w:color w:val="00B050"/>
                <w:sz w:val="20"/>
              </w:rPr>
            </w:pPr>
          </w:p>
        </w:tc>
        <w:tc>
          <w:tcPr>
            <w:tcW w:w="2133" w:type="dxa"/>
          </w:tcPr>
          <w:p w14:paraId="67527795" w14:textId="7025989A" w:rsidR="00E7555D" w:rsidRPr="009876E6" w:rsidRDefault="00E7555D" w:rsidP="006656CF">
            <w:pPr>
              <w:rPr>
                <w:color w:val="00B050"/>
                <w:sz w:val="20"/>
              </w:rPr>
            </w:pPr>
            <w:r w:rsidRPr="009876E6">
              <w:rPr>
                <w:color w:val="00B050"/>
                <w:sz w:val="20"/>
              </w:rPr>
              <w:t>No motion</w:t>
            </w:r>
          </w:p>
        </w:tc>
      </w:tr>
      <w:tr w:rsidR="00E7555D" w14:paraId="30E25189" w14:textId="77777777" w:rsidTr="00E7555D">
        <w:trPr>
          <w:trHeight w:val="271"/>
        </w:trPr>
        <w:tc>
          <w:tcPr>
            <w:tcW w:w="1035" w:type="dxa"/>
          </w:tcPr>
          <w:p w14:paraId="37051124" w14:textId="77777777" w:rsidR="00E7555D" w:rsidRPr="00C26E66" w:rsidRDefault="00E7555D" w:rsidP="006656CF">
            <w:pPr>
              <w:rPr>
                <w:color w:val="00B050"/>
                <w:sz w:val="20"/>
              </w:rPr>
            </w:pPr>
            <w:r w:rsidRPr="00C26E66">
              <w:rPr>
                <w:color w:val="00B050"/>
                <w:sz w:val="20"/>
              </w:rPr>
              <w:t>PHY</w:t>
            </w:r>
          </w:p>
        </w:tc>
        <w:tc>
          <w:tcPr>
            <w:tcW w:w="1991" w:type="dxa"/>
            <w:gridSpan w:val="2"/>
          </w:tcPr>
          <w:p w14:paraId="586F6CBD" w14:textId="77777777" w:rsidR="00E7555D" w:rsidRPr="00C26E66" w:rsidRDefault="00E7555D" w:rsidP="006656CF">
            <w:pPr>
              <w:rPr>
                <w:color w:val="00B050"/>
                <w:sz w:val="20"/>
              </w:rPr>
            </w:pPr>
            <w:r w:rsidRPr="00C26E66">
              <w:rPr>
                <w:color w:val="00B050"/>
                <w:sz w:val="20"/>
              </w:rPr>
              <w:t>Beamforming</w:t>
            </w:r>
          </w:p>
        </w:tc>
        <w:tc>
          <w:tcPr>
            <w:tcW w:w="1575" w:type="dxa"/>
            <w:gridSpan w:val="2"/>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80"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626" w:type="dxa"/>
          </w:tcPr>
          <w:p w14:paraId="37A2616C" w14:textId="31BF0A4F" w:rsidR="00E7555D" w:rsidRPr="00C26E66" w:rsidRDefault="00E7555D" w:rsidP="006656CF">
            <w:pPr>
              <w:rPr>
                <w:color w:val="00B050"/>
                <w:sz w:val="20"/>
              </w:rPr>
            </w:pPr>
            <w:r w:rsidRPr="00C26E66">
              <w:rPr>
                <w:color w:val="00B050"/>
                <w:sz w:val="20"/>
              </w:rPr>
              <w:t>Basics (R1)</w:t>
            </w:r>
          </w:p>
        </w:tc>
        <w:tc>
          <w:tcPr>
            <w:tcW w:w="2133" w:type="dxa"/>
          </w:tcPr>
          <w:p w14:paraId="52DC5C04" w14:textId="63CFD717" w:rsidR="00E7555D" w:rsidRPr="00C26E66" w:rsidRDefault="0044058E" w:rsidP="006656CF">
            <w:pPr>
              <w:rPr>
                <w:color w:val="00B050"/>
                <w:sz w:val="20"/>
              </w:rPr>
            </w:pPr>
            <w:hyperlink r:id="rId13" w:history="1">
              <w:r w:rsidR="003618C1" w:rsidRPr="003618C1">
                <w:rPr>
                  <w:rStyle w:val="Hyperlink"/>
                  <w:color w:val="auto"/>
                  <w:sz w:val="20"/>
                </w:rPr>
                <w:t>20/1231r0</w:t>
              </w:r>
            </w:hyperlink>
            <w:r w:rsidR="003618C1" w:rsidRPr="003618C1">
              <w:rPr>
                <w:sz w:val="20"/>
              </w:rPr>
              <w:t>, uploaded on August 23, 2020</w:t>
            </w:r>
          </w:p>
        </w:tc>
        <w:tc>
          <w:tcPr>
            <w:tcW w:w="2133"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E7555D">
        <w:trPr>
          <w:trHeight w:val="257"/>
        </w:trPr>
        <w:tc>
          <w:tcPr>
            <w:tcW w:w="1035" w:type="dxa"/>
          </w:tcPr>
          <w:p w14:paraId="3AA2CE53" w14:textId="794C4030" w:rsidR="00E7555D" w:rsidRPr="00C678B8" w:rsidRDefault="00E7555D" w:rsidP="00417308">
            <w:pPr>
              <w:rPr>
                <w:color w:val="00B050"/>
                <w:sz w:val="20"/>
              </w:rPr>
            </w:pPr>
            <w:r w:rsidRPr="00C678B8">
              <w:rPr>
                <w:color w:val="00B050"/>
                <w:sz w:val="20"/>
              </w:rPr>
              <w:t>PHY</w:t>
            </w:r>
          </w:p>
        </w:tc>
        <w:tc>
          <w:tcPr>
            <w:tcW w:w="1991" w:type="dxa"/>
            <w:gridSpan w:val="2"/>
          </w:tcPr>
          <w:p w14:paraId="12D224CA" w14:textId="26DECC92" w:rsidR="00E7555D" w:rsidRPr="00C678B8" w:rsidRDefault="00E7555D" w:rsidP="00417308">
            <w:pPr>
              <w:rPr>
                <w:color w:val="00B050"/>
                <w:sz w:val="20"/>
              </w:rPr>
            </w:pPr>
            <w:r w:rsidRPr="00C678B8">
              <w:rPr>
                <w:color w:val="00B050"/>
                <w:sz w:val="20"/>
              </w:rPr>
              <w:t>EHT sounding NDP</w:t>
            </w:r>
          </w:p>
        </w:tc>
        <w:tc>
          <w:tcPr>
            <w:tcW w:w="1575" w:type="dxa"/>
            <w:gridSpan w:val="2"/>
          </w:tcPr>
          <w:p w14:paraId="22DA1CAC" w14:textId="04A2C032" w:rsidR="00E7555D" w:rsidRPr="00C678B8" w:rsidRDefault="00E7555D" w:rsidP="00417308">
            <w:pPr>
              <w:rPr>
                <w:color w:val="00B050"/>
                <w:sz w:val="20"/>
              </w:rPr>
            </w:pPr>
            <w:r w:rsidRPr="00C678B8">
              <w:rPr>
                <w:color w:val="00B050"/>
                <w:sz w:val="20"/>
              </w:rPr>
              <w:t>Sameer Vermani</w:t>
            </w:r>
          </w:p>
        </w:tc>
        <w:tc>
          <w:tcPr>
            <w:tcW w:w="2780"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626" w:type="dxa"/>
          </w:tcPr>
          <w:p w14:paraId="76B45889" w14:textId="7A61CC80" w:rsidR="00E7555D" w:rsidRPr="00C678B8" w:rsidRDefault="00E7555D" w:rsidP="00417308">
            <w:pPr>
              <w:rPr>
                <w:color w:val="00B050"/>
                <w:sz w:val="20"/>
              </w:rPr>
            </w:pPr>
            <w:r w:rsidRPr="00C678B8">
              <w:rPr>
                <w:color w:val="00B050"/>
                <w:sz w:val="20"/>
              </w:rPr>
              <w:t>R1</w:t>
            </w:r>
          </w:p>
        </w:tc>
        <w:tc>
          <w:tcPr>
            <w:tcW w:w="2133" w:type="dxa"/>
          </w:tcPr>
          <w:p w14:paraId="5275A0FA" w14:textId="77777777" w:rsidR="00E7555D" w:rsidRPr="00C678B8" w:rsidRDefault="00E7555D" w:rsidP="00417308">
            <w:pPr>
              <w:rPr>
                <w:color w:val="00B050"/>
                <w:sz w:val="20"/>
              </w:rPr>
            </w:pPr>
          </w:p>
        </w:tc>
        <w:tc>
          <w:tcPr>
            <w:tcW w:w="2133"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E7555D">
        <w:trPr>
          <w:trHeight w:val="257"/>
        </w:trPr>
        <w:tc>
          <w:tcPr>
            <w:tcW w:w="1035" w:type="dxa"/>
          </w:tcPr>
          <w:p w14:paraId="7F54231B" w14:textId="1D0D7F85" w:rsidR="00E7555D" w:rsidRPr="000417BC" w:rsidRDefault="00E7555D" w:rsidP="00417308">
            <w:pPr>
              <w:rPr>
                <w:color w:val="00B050"/>
                <w:sz w:val="20"/>
              </w:rPr>
            </w:pPr>
            <w:r w:rsidRPr="000417BC">
              <w:rPr>
                <w:color w:val="00B050"/>
                <w:sz w:val="20"/>
              </w:rPr>
              <w:t>PHY</w:t>
            </w:r>
          </w:p>
        </w:tc>
        <w:tc>
          <w:tcPr>
            <w:tcW w:w="1991" w:type="dxa"/>
            <w:gridSpan w:val="2"/>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75" w:type="dxa"/>
            <w:gridSpan w:val="2"/>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80"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626" w:type="dxa"/>
          </w:tcPr>
          <w:p w14:paraId="3D882A8F" w14:textId="441F225B" w:rsidR="00E7555D" w:rsidRPr="000417BC" w:rsidRDefault="00E7555D" w:rsidP="00417308">
            <w:pPr>
              <w:rPr>
                <w:color w:val="00B050"/>
                <w:sz w:val="20"/>
              </w:rPr>
            </w:pPr>
            <w:r w:rsidRPr="000417BC">
              <w:rPr>
                <w:color w:val="00B050"/>
                <w:sz w:val="20"/>
              </w:rPr>
              <w:t>Basics (R1)</w:t>
            </w:r>
          </w:p>
        </w:tc>
        <w:tc>
          <w:tcPr>
            <w:tcW w:w="2133" w:type="dxa"/>
          </w:tcPr>
          <w:p w14:paraId="694C3AA0" w14:textId="77777777" w:rsidR="00E7555D" w:rsidRPr="000417BC" w:rsidRDefault="00E7555D" w:rsidP="00417308">
            <w:pPr>
              <w:rPr>
                <w:color w:val="00B050"/>
                <w:sz w:val="20"/>
              </w:rPr>
            </w:pPr>
          </w:p>
        </w:tc>
        <w:tc>
          <w:tcPr>
            <w:tcW w:w="2133" w:type="dxa"/>
          </w:tcPr>
          <w:p w14:paraId="2BD58BF7" w14:textId="05AD6D71" w:rsidR="00E7555D" w:rsidRPr="000417BC" w:rsidRDefault="00E7555D" w:rsidP="00417308">
            <w:pPr>
              <w:rPr>
                <w:color w:val="00B050"/>
                <w:sz w:val="20"/>
              </w:rPr>
            </w:pPr>
            <w:r w:rsidRPr="000417BC">
              <w:rPr>
                <w:color w:val="00B050"/>
                <w:sz w:val="20"/>
              </w:rPr>
              <w:t>No motion</w:t>
            </w:r>
          </w:p>
        </w:tc>
      </w:tr>
      <w:tr w:rsidR="00E7555D" w14:paraId="39CD36B4" w14:textId="77777777" w:rsidTr="00E7555D">
        <w:trPr>
          <w:trHeight w:val="257"/>
        </w:trPr>
        <w:tc>
          <w:tcPr>
            <w:tcW w:w="1035" w:type="dxa"/>
          </w:tcPr>
          <w:p w14:paraId="7A47244F" w14:textId="04219286" w:rsidR="00E7555D" w:rsidRPr="000417BC" w:rsidRDefault="00E7555D" w:rsidP="00417308">
            <w:pPr>
              <w:rPr>
                <w:color w:val="00B050"/>
                <w:sz w:val="20"/>
              </w:rPr>
            </w:pPr>
            <w:r w:rsidRPr="000417BC">
              <w:rPr>
                <w:color w:val="00B050"/>
                <w:sz w:val="20"/>
              </w:rPr>
              <w:t>PHY</w:t>
            </w:r>
          </w:p>
        </w:tc>
        <w:tc>
          <w:tcPr>
            <w:tcW w:w="1991" w:type="dxa"/>
            <w:gridSpan w:val="2"/>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75" w:type="dxa"/>
            <w:gridSpan w:val="2"/>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80"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626" w:type="dxa"/>
          </w:tcPr>
          <w:p w14:paraId="59D7DAAB" w14:textId="65F37BA8" w:rsidR="00E7555D" w:rsidRPr="000417BC" w:rsidRDefault="00E7555D" w:rsidP="00417308">
            <w:pPr>
              <w:rPr>
                <w:color w:val="00B050"/>
                <w:sz w:val="20"/>
              </w:rPr>
            </w:pPr>
            <w:r w:rsidRPr="000417BC">
              <w:rPr>
                <w:color w:val="00B050"/>
                <w:sz w:val="20"/>
              </w:rPr>
              <w:t>Basics (R1)</w:t>
            </w:r>
          </w:p>
        </w:tc>
        <w:tc>
          <w:tcPr>
            <w:tcW w:w="2133" w:type="dxa"/>
          </w:tcPr>
          <w:p w14:paraId="36A53797" w14:textId="77777777" w:rsidR="00E7555D" w:rsidRPr="00057CB4" w:rsidRDefault="0044058E" w:rsidP="00417308">
            <w:pPr>
              <w:rPr>
                <w:sz w:val="20"/>
              </w:rPr>
            </w:pPr>
            <w:hyperlink r:id="rId14" w:history="1">
              <w:r w:rsidR="00DB1CAB" w:rsidRPr="00057CB4">
                <w:rPr>
                  <w:rStyle w:val="Hyperlink"/>
                  <w:color w:val="auto"/>
                  <w:sz w:val="20"/>
                </w:rPr>
                <w:t>20/1252r0</w:t>
              </w:r>
            </w:hyperlink>
            <w:r w:rsidR="00DB1CAB" w:rsidRPr="00057CB4">
              <w:rPr>
                <w:sz w:val="20"/>
              </w:rPr>
              <w:t>, uploaded on August 20, 2020</w:t>
            </w:r>
          </w:p>
          <w:p w14:paraId="2C0DFE2F" w14:textId="0304B6FA" w:rsidR="005E3DA5" w:rsidRPr="000417BC" w:rsidRDefault="0044058E" w:rsidP="00417308">
            <w:pPr>
              <w:rPr>
                <w:color w:val="00B050"/>
                <w:sz w:val="20"/>
              </w:rPr>
            </w:pPr>
            <w:hyperlink r:id="rId15" w:history="1">
              <w:r w:rsidR="005E3DA5" w:rsidRPr="00057CB4">
                <w:rPr>
                  <w:rStyle w:val="Hyperlink"/>
                  <w:color w:val="auto"/>
                  <w:sz w:val="20"/>
                </w:rPr>
                <w:t>20/1253r0</w:t>
              </w:r>
            </w:hyperlink>
            <w:r w:rsidR="005E3DA5" w:rsidRPr="00057CB4">
              <w:rPr>
                <w:sz w:val="20"/>
              </w:rPr>
              <w:t>, uploaded on August 20, 2020</w:t>
            </w:r>
          </w:p>
        </w:tc>
        <w:tc>
          <w:tcPr>
            <w:tcW w:w="2133" w:type="dxa"/>
          </w:tcPr>
          <w:p w14:paraId="48ECA6F1" w14:textId="2C71FD45" w:rsidR="00E7555D" w:rsidRPr="000417BC" w:rsidRDefault="00E7555D" w:rsidP="00417308">
            <w:pPr>
              <w:rPr>
                <w:color w:val="00B050"/>
                <w:sz w:val="20"/>
              </w:rPr>
            </w:pPr>
            <w:r w:rsidRPr="000417BC">
              <w:rPr>
                <w:color w:val="00B050"/>
                <w:sz w:val="20"/>
              </w:rPr>
              <w:t>Motion 112, #SP20</w:t>
            </w:r>
          </w:p>
        </w:tc>
      </w:tr>
      <w:tr w:rsidR="00E7555D" w14:paraId="1E398699" w14:textId="77777777" w:rsidTr="00E7555D">
        <w:trPr>
          <w:trHeight w:val="257"/>
        </w:trPr>
        <w:tc>
          <w:tcPr>
            <w:tcW w:w="1035" w:type="dxa"/>
          </w:tcPr>
          <w:p w14:paraId="42D3A1F7" w14:textId="29E1DAF9" w:rsidR="00E7555D" w:rsidRPr="000417BC" w:rsidRDefault="00E7555D" w:rsidP="007F07F1">
            <w:pPr>
              <w:rPr>
                <w:color w:val="00B050"/>
                <w:sz w:val="20"/>
              </w:rPr>
            </w:pPr>
            <w:r w:rsidRPr="000417BC">
              <w:rPr>
                <w:color w:val="00B050"/>
                <w:sz w:val="20"/>
              </w:rPr>
              <w:t>PHY</w:t>
            </w:r>
          </w:p>
        </w:tc>
        <w:tc>
          <w:tcPr>
            <w:tcW w:w="1991" w:type="dxa"/>
            <w:gridSpan w:val="2"/>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75" w:type="dxa"/>
            <w:gridSpan w:val="2"/>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80"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626" w:type="dxa"/>
          </w:tcPr>
          <w:p w14:paraId="6BCAB5AF" w14:textId="428F8266" w:rsidR="00E7555D" w:rsidRPr="000417BC" w:rsidRDefault="00E7555D" w:rsidP="007F07F1">
            <w:pPr>
              <w:rPr>
                <w:color w:val="00B050"/>
                <w:sz w:val="20"/>
              </w:rPr>
            </w:pPr>
            <w:r w:rsidRPr="000417BC">
              <w:rPr>
                <w:color w:val="00B050"/>
                <w:sz w:val="20"/>
              </w:rPr>
              <w:t>Basics (R1)</w:t>
            </w:r>
          </w:p>
        </w:tc>
        <w:tc>
          <w:tcPr>
            <w:tcW w:w="2133" w:type="dxa"/>
          </w:tcPr>
          <w:p w14:paraId="505A207C" w14:textId="69C4BF11" w:rsidR="00E7555D" w:rsidRDefault="0044058E" w:rsidP="007F07F1">
            <w:pPr>
              <w:rPr>
                <w:color w:val="00B050"/>
                <w:sz w:val="20"/>
              </w:rPr>
            </w:pPr>
            <w:hyperlink r:id="rId16" w:history="1">
              <w:r w:rsidR="00EB4F38" w:rsidRPr="009B08C4">
                <w:rPr>
                  <w:rStyle w:val="Hyperlink"/>
                  <w:color w:val="auto"/>
                  <w:sz w:val="20"/>
                </w:rPr>
                <w:t>20/1254r0</w:t>
              </w:r>
            </w:hyperlink>
            <w:r w:rsidR="00EB4F38" w:rsidRPr="009B08C4">
              <w:rPr>
                <w:sz w:val="20"/>
              </w:rPr>
              <w:t>, uploaded on August 20, 2020</w:t>
            </w:r>
          </w:p>
        </w:tc>
        <w:tc>
          <w:tcPr>
            <w:tcW w:w="2133" w:type="dxa"/>
          </w:tcPr>
          <w:p w14:paraId="4B03737F" w14:textId="2FDD1ACE" w:rsidR="00E7555D" w:rsidRPr="000417BC" w:rsidRDefault="00E7555D" w:rsidP="007F07F1">
            <w:pPr>
              <w:rPr>
                <w:color w:val="00B050"/>
                <w:sz w:val="20"/>
              </w:rPr>
            </w:pPr>
            <w:r>
              <w:rPr>
                <w:color w:val="00B050"/>
                <w:sz w:val="20"/>
              </w:rPr>
              <w:t>No motion</w:t>
            </w:r>
          </w:p>
          <w:p w14:paraId="5AA8F12F" w14:textId="3315D1A4" w:rsidR="00E7555D" w:rsidRPr="000417BC" w:rsidRDefault="00E7555D" w:rsidP="007F07F1">
            <w:pPr>
              <w:rPr>
                <w:color w:val="00B050"/>
                <w:sz w:val="20"/>
              </w:rPr>
            </w:pPr>
          </w:p>
        </w:tc>
      </w:tr>
      <w:tr w:rsidR="00E7555D" w14:paraId="439B9B89" w14:textId="77777777" w:rsidTr="00E7555D">
        <w:trPr>
          <w:trHeight w:val="257"/>
        </w:trPr>
        <w:tc>
          <w:tcPr>
            <w:tcW w:w="1035" w:type="dxa"/>
          </w:tcPr>
          <w:p w14:paraId="415CC079" w14:textId="4D7F6FBE" w:rsidR="00E7555D" w:rsidRPr="006B37DD" w:rsidRDefault="00E7555D" w:rsidP="007F07F1">
            <w:pPr>
              <w:rPr>
                <w:color w:val="00B050"/>
                <w:sz w:val="20"/>
              </w:rPr>
            </w:pPr>
            <w:r w:rsidRPr="006B37DD">
              <w:rPr>
                <w:color w:val="00B050"/>
                <w:sz w:val="20"/>
              </w:rPr>
              <w:t>PHY</w:t>
            </w:r>
          </w:p>
        </w:tc>
        <w:tc>
          <w:tcPr>
            <w:tcW w:w="1991" w:type="dxa"/>
            <w:gridSpan w:val="2"/>
          </w:tcPr>
          <w:p w14:paraId="1E50AA57" w14:textId="46562949" w:rsidR="00E7555D" w:rsidRPr="006B37DD" w:rsidRDefault="00E7555D" w:rsidP="007F07F1">
            <w:pPr>
              <w:rPr>
                <w:color w:val="00B050"/>
                <w:sz w:val="20"/>
              </w:rPr>
            </w:pPr>
            <w:r w:rsidRPr="006B37DD">
              <w:rPr>
                <w:color w:val="00B050"/>
                <w:sz w:val="20"/>
              </w:rPr>
              <w:t>Receive specification: CCA sensitivity</w:t>
            </w:r>
          </w:p>
        </w:tc>
        <w:tc>
          <w:tcPr>
            <w:tcW w:w="1575" w:type="dxa"/>
            <w:gridSpan w:val="2"/>
            <w:shd w:val="clear" w:color="auto" w:fill="auto"/>
          </w:tcPr>
          <w:p w14:paraId="17A390EB" w14:textId="06D23328" w:rsidR="00E7555D" w:rsidRPr="006B37DD" w:rsidRDefault="00E7555D" w:rsidP="007F07F1">
            <w:pPr>
              <w:rPr>
                <w:color w:val="00B050"/>
                <w:sz w:val="20"/>
              </w:rPr>
            </w:pPr>
            <w:r w:rsidRPr="006B37DD">
              <w:rPr>
                <w:color w:val="00B050"/>
                <w:sz w:val="20"/>
              </w:rPr>
              <w:t>Bin Tian</w:t>
            </w:r>
          </w:p>
        </w:tc>
        <w:tc>
          <w:tcPr>
            <w:tcW w:w="2780" w:type="dxa"/>
          </w:tcPr>
          <w:p w14:paraId="78FB3B85" w14:textId="2EDA3852" w:rsidR="00E7555D" w:rsidRPr="006B37DD" w:rsidRDefault="00E7555D"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626" w:type="dxa"/>
          </w:tcPr>
          <w:p w14:paraId="59274757" w14:textId="2FAAF4DB" w:rsidR="00E7555D" w:rsidRPr="006B37DD" w:rsidRDefault="00E7555D" w:rsidP="007F07F1">
            <w:pPr>
              <w:rPr>
                <w:color w:val="00B050"/>
                <w:sz w:val="20"/>
              </w:rPr>
            </w:pPr>
            <w:r w:rsidRPr="006B37DD">
              <w:rPr>
                <w:color w:val="00B050"/>
                <w:sz w:val="20"/>
              </w:rPr>
              <w:t>R1</w:t>
            </w:r>
          </w:p>
        </w:tc>
        <w:tc>
          <w:tcPr>
            <w:tcW w:w="2133" w:type="dxa"/>
          </w:tcPr>
          <w:p w14:paraId="20CC8694" w14:textId="77777777" w:rsidR="00E7555D" w:rsidRPr="006B37DD" w:rsidRDefault="00E7555D" w:rsidP="007F07F1">
            <w:pPr>
              <w:rPr>
                <w:color w:val="00B050"/>
                <w:sz w:val="20"/>
              </w:rPr>
            </w:pPr>
          </w:p>
        </w:tc>
        <w:tc>
          <w:tcPr>
            <w:tcW w:w="2133" w:type="dxa"/>
          </w:tcPr>
          <w:p w14:paraId="52E8AF58" w14:textId="2C9D121C" w:rsidR="00E7555D" w:rsidRPr="006B37DD" w:rsidRDefault="00E7555D" w:rsidP="007F07F1">
            <w:pPr>
              <w:rPr>
                <w:color w:val="00B050"/>
                <w:sz w:val="20"/>
              </w:rPr>
            </w:pPr>
            <w:r w:rsidRPr="006B37DD">
              <w:rPr>
                <w:color w:val="00B050"/>
                <w:sz w:val="20"/>
              </w:rPr>
              <w:t>Motion 90</w:t>
            </w:r>
          </w:p>
        </w:tc>
      </w:tr>
      <w:tr w:rsidR="00E7555D" w14:paraId="4F4669E3" w14:textId="77777777" w:rsidTr="00E7555D">
        <w:trPr>
          <w:trHeight w:val="257"/>
        </w:trPr>
        <w:tc>
          <w:tcPr>
            <w:tcW w:w="1035" w:type="dxa"/>
          </w:tcPr>
          <w:p w14:paraId="553D27C7" w14:textId="589A4B23" w:rsidR="00E7555D" w:rsidRPr="00C427E1" w:rsidRDefault="00E7555D" w:rsidP="007F07F1">
            <w:pPr>
              <w:rPr>
                <w:color w:val="00B050"/>
                <w:sz w:val="20"/>
              </w:rPr>
            </w:pPr>
            <w:r w:rsidRPr="00C427E1">
              <w:rPr>
                <w:color w:val="00B050"/>
                <w:sz w:val="20"/>
              </w:rPr>
              <w:t>PHY</w:t>
            </w:r>
          </w:p>
        </w:tc>
        <w:tc>
          <w:tcPr>
            <w:tcW w:w="1991" w:type="dxa"/>
            <w:gridSpan w:val="2"/>
          </w:tcPr>
          <w:p w14:paraId="262BDD21" w14:textId="481F6308" w:rsidR="00E7555D" w:rsidRPr="00C427E1" w:rsidRDefault="00E7555D" w:rsidP="007F07F1">
            <w:pPr>
              <w:rPr>
                <w:color w:val="00B050"/>
                <w:sz w:val="20"/>
              </w:rPr>
            </w:pPr>
            <w:r w:rsidRPr="00C427E1">
              <w:rPr>
                <w:color w:val="00B050"/>
                <w:sz w:val="20"/>
              </w:rPr>
              <w:t>EHT transmit procedure</w:t>
            </w:r>
          </w:p>
        </w:tc>
        <w:tc>
          <w:tcPr>
            <w:tcW w:w="1575" w:type="dxa"/>
            <w:gridSpan w:val="2"/>
          </w:tcPr>
          <w:p w14:paraId="7BCEFAAD" w14:textId="76BEF627" w:rsidR="00E7555D" w:rsidRPr="00C427E1" w:rsidRDefault="00E7555D" w:rsidP="007F07F1">
            <w:pPr>
              <w:rPr>
                <w:color w:val="00B050"/>
                <w:sz w:val="20"/>
              </w:rPr>
            </w:pPr>
            <w:r w:rsidRPr="00C427E1">
              <w:rPr>
                <w:color w:val="00B050"/>
                <w:sz w:val="20"/>
              </w:rPr>
              <w:t>Xiaogang Chen</w:t>
            </w:r>
          </w:p>
        </w:tc>
        <w:tc>
          <w:tcPr>
            <w:tcW w:w="2780" w:type="dxa"/>
          </w:tcPr>
          <w:p w14:paraId="4E73A7D2" w14:textId="0AA12CCC" w:rsidR="00E7555D" w:rsidRPr="00C427E1" w:rsidRDefault="00E7555D" w:rsidP="007F07F1">
            <w:pPr>
              <w:rPr>
                <w:color w:val="00B050"/>
                <w:sz w:val="20"/>
              </w:rPr>
            </w:pPr>
            <w:r w:rsidRPr="00C427E1">
              <w:rPr>
                <w:color w:val="00B050"/>
                <w:sz w:val="20"/>
              </w:rPr>
              <w:t>Bo Sun, Yujin Noh, Youhan Kim</w:t>
            </w:r>
          </w:p>
        </w:tc>
        <w:tc>
          <w:tcPr>
            <w:tcW w:w="1626" w:type="dxa"/>
          </w:tcPr>
          <w:p w14:paraId="45FA0F8F" w14:textId="001BC347" w:rsidR="00E7555D" w:rsidRPr="00C427E1" w:rsidRDefault="00E7555D" w:rsidP="007F07F1">
            <w:pPr>
              <w:rPr>
                <w:color w:val="00B050"/>
                <w:sz w:val="20"/>
              </w:rPr>
            </w:pPr>
            <w:r w:rsidRPr="00C427E1">
              <w:rPr>
                <w:color w:val="00B050"/>
                <w:sz w:val="20"/>
              </w:rPr>
              <w:t>Basics (R1)</w:t>
            </w:r>
          </w:p>
        </w:tc>
        <w:tc>
          <w:tcPr>
            <w:tcW w:w="2133" w:type="dxa"/>
          </w:tcPr>
          <w:p w14:paraId="5FCA56C0" w14:textId="77777777" w:rsidR="00E7555D" w:rsidRPr="00C427E1" w:rsidRDefault="00E7555D" w:rsidP="007F07F1">
            <w:pPr>
              <w:rPr>
                <w:color w:val="00B050"/>
                <w:sz w:val="20"/>
              </w:rPr>
            </w:pPr>
          </w:p>
        </w:tc>
        <w:tc>
          <w:tcPr>
            <w:tcW w:w="2133" w:type="dxa"/>
          </w:tcPr>
          <w:p w14:paraId="2533CCD9" w14:textId="61539D67" w:rsidR="00E7555D" w:rsidRPr="00C427E1" w:rsidRDefault="00E7555D" w:rsidP="007F07F1">
            <w:pPr>
              <w:rPr>
                <w:color w:val="00B050"/>
                <w:sz w:val="20"/>
              </w:rPr>
            </w:pPr>
            <w:r w:rsidRPr="00C427E1">
              <w:rPr>
                <w:color w:val="00B050"/>
                <w:sz w:val="20"/>
              </w:rPr>
              <w:t>No motion</w:t>
            </w:r>
          </w:p>
        </w:tc>
      </w:tr>
      <w:tr w:rsidR="00E7555D" w14:paraId="6A82F1F3" w14:textId="77777777" w:rsidTr="00E7555D">
        <w:trPr>
          <w:trHeight w:val="257"/>
        </w:trPr>
        <w:tc>
          <w:tcPr>
            <w:tcW w:w="1035" w:type="dxa"/>
          </w:tcPr>
          <w:p w14:paraId="68F729E3" w14:textId="32415EE6" w:rsidR="00E7555D" w:rsidRPr="00C427E1" w:rsidRDefault="00E7555D" w:rsidP="007F07F1">
            <w:pPr>
              <w:rPr>
                <w:color w:val="00B050"/>
                <w:sz w:val="20"/>
              </w:rPr>
            </w:pPr>
            <w:r w:rsidRPr="00C427E1">
              <w:rPr>
                <w:color w:val="00B050"/>
                <w:sz w:val="20"/>
              </w:rPr>
              <w:lastRenderedPageBreak/>
              <w:t>PHY</w:t>
            </w:r>
          </w:p>
        </w:tc>
        <w:tc>
          <w:tcPr>
            <w:tcW w:w="1991" w:type="dxa"/>
            <w:gridSpan w:val="2"/>
          </w:tcPr>
          <w:p w14:paraId="6D0EE505" w14:textId="63A6E41E" w:rsidR="00E7555D" w:rsidRPr="00C427E1" w:rsidRDefault="00E7555D" w:rsidP="007F07F1">
            <w:pPr>
              <w:rPr>
                <w:color w:val="00B050"/>
                <w:sz w:val="20"/>
              </w:rPr>
            </w:pPr>
            <w:r w:rsidRPr="00C427E1">
              <w:rPr>
                <w:color w:val="00B050"/>
                <w:sz w:val="20"/>
              </w:rPr>
              <w:t>EHT receive procedure</w:t>
            </w:r>
          </w:p>
        </w:tc>
        <w:tc>
          <w:tcPr>
            <w:tcW w:w="1575" w:type="dxa"/>
            <w:gridSpan w:val="2"/>
          </w:tcPr>
          <w:p w14:paraId="6F74DECF" w14:textId="7AE13643" w:rsidR="00E7555D" w:rsidRPr="00C427E1" w:rsidRDefault="00E7555D" w:rsidP="007F07F1">
            <w:pPr>
              <w:rPr>
                <w:color w:val="00B050"/>
                <w:sz w:val="20"/>
              </w:rPr>
            </w:pPr>
            <w:r w:rsidRPr="00C427E1">
              <w:rPr>
                <w:color w:val="00B050"/>
                <w:sz w:val="20"/>
              </w:rPr>
              <w:t>Xiaogang Chen</w:t>
            </w:r>
          </w:p>
        </w:tc>
        <w:tc>
          <w:tcPr>
            <w:tcW w:w="2780" w:type="dxa"/>
          </w:tcPr>
          <w:p w14:paraId="71949DE9" w14:textId="64403359" w:rsidR="00E7555D" w:rsidRPr="00C427E1" w:rsidRDefault="00E7555D" w:rsidP="007F07F1">
            <w:pPr>
              <w:rPr>
                <w:color w:val="00B050"/>
                <w:sz w:val="20"/>
              </w:rPr>
            </w:pPr>
            <w:r w:rsidRPr="00C427E1">
              <w:rPr>
                <w:color w:val="00B050"/>
                <w:sz w:val="20"/>
              </w:rPr>
              <w:t>Bo Sun, Yujin Noh, Youhan Kim</w:t>
            </w:r>
          </w:p>
        </w:tc>
        <w:tc>
          <w:tcPr>
            <w:tcW w:w="1626" w:type="dxa"/>
          </w:tcPr>
          <w:p w14:paraId="6D7AF771" w14:textId="68E7DD5F" w:rsidR="00E7555D" w:rsidRPr="00C427E1" w:rsidRDefault="00E7555D" w:rsidP="007F07F1">
            <w:pPr>
              <w:rPr>
                <w:color w:val="00B050"/>
                <w:sz w:val="20"/>
              </w:rPr>
            </w:pPr>
            <w:r w:rsidRPr="00C427E1">
              <w:rPr>
                <w:color w:val="00B050"/>
                <w:sz w:val="20"/>
              </w:rPr>
              <w:t>Basics (R1)</w:t>
            </w:r>
          </w:p>
        </w:tc>
        <w:tc>
          <w:tcPr>
            <w:tcW w:w="2133" w:type="dxa"/>
          </w:tcPr>
          <w:p w14:paraId="6C28AE22" w14:textId="77777777" w:rsidR="00E7555D" w:rsidRPr="00C427E1" w:rsidRDefault="00E7555D" w:rsidP="007F07F1">
            <w:pPr>
              <w:rPr>
                <w:color w:val="00B050"/>
                <w:sz w:val="20"/>
              </w:rPr>
            </w:pPr>
          </w:p>
        </w:tc>
        <w:tc>
          <w:tcPr>
            <w:tcW w:w="2133" w:type="dxa"/>
          </w:tcPr>
          <w:p w14:paraId="21739760" w14:textId="706EF7E3" w:rsidR="00E7555D" w:rsidRPr="00C427E1" w:rsidRDefault="00E7555D" w:rsidP="007F07F1">
            <w:pPr>
              <w:rPr>
                <w:color w:val="00B050"/>
                <w:sz w:val="20"/>
              </w:rPr>
            </w:pPr>
            <w:r w:rsidRPr="00C427E1">
              <w:rPr>
                <w:color w:val="00B050"/>
                <w:sz w:val="20"/>
              </w:rPr>
              <w:t>No motion</w:t>
            </w:r>
          </w:p>
        </w:tc>
      </w:tr>
      <w:tr w:rsidR="00E7555D" w14:paraId="007CECDC" w14:textId="77777777" w:rsidTr="00E7555D">
        <w:trPr>
          <w:trHeight w:val="257"/>
        </w:trPr>
        <w:tc>
          <w:tcPr>
            <w:tcW w:w="1035" w:type="dxa"/>
          </w:tcPr>
          <w:p w14:paraId="4A6EB319" w14:textId="10E26796" w:rsidR="00E7555D" w:rsidRPr="002C501E" w:rsidRDefault="00E7555D" w:rsidP="007F07F1">
            <w:pPr>
              <w:rPr>
                <w:color w:val="00B050"/>
                <w:sz w:val="20"/>
              </w:rPr>
            </w:pPr>
            <w:r w:rsidRPr="002C501E">
              <w:rPr>
                <w:color w:val="00B050"/>
                <w:sz w:val="20"/>
              </w:rPr>
              <w:t>PHY</w:t>
            </w:r>
          </w:p>
        </w:tc>
        <w:tc>
          <w:tcPr>
            <w:tcW w:w="1991" w:type="dxa"/>
            <w:gridSpan w:val="2"/>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75" w:type="dxa"/>
            <w:gridSpan w:val="2"/>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80"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626" w:type="dxa"/>
          </w:tcPr>
          <w:p w14:paraId="7301A892" w14:textId="2C04ECCE" w:rsidR="00E7555D" w:rsidRPr="002C501E" w:rsidRDefault="00E7555D" w:rsidP="007F07F1">
            <w:pPr>
              <w:rPr>
                <w:color w:val="00B050"/>
                <w:sz w:val="20"/>
              </w:rPr>
            </w:pPr>
            <w:r w:rsidRPr="002C501E">
              <w:rPr>
                <w:color w:val="00B050"/>
                <w:sz w:val="20"/>
              </w:rPr>
              <w:t>R1</w:t>
            </w:r>
          </w:p>
        </w:tc>
        <w:tc>
          <w:tcPr>
            <w:tcW w:w="2133" w:type="dxa"/>
          </w:tcPr>
          <w:p w14:paraId="628F5EAA" w14:textId="7FDB42F4" w:rsidR="00E7555D" w:rsidRPr="002C501E" w:rsidRDefault="0044058E" w:rsidP="007F07F1">
            <w:pPr>
              <w:rPr>
                <w:color w:val="00B050"/>
                <w:sz w:val="20"/>
              </w:rPr>
            </w:pPr>
            <w:hyperlink r:id="rId17" w:history="1">
              <w:r w:rsidR="00B41172" w:rsidRPr="00B41172">
                <w:rPr>
                  <w:rStyle w:val="Hyperlink"/>
                  <w:color w:val="auto"/>
                  <w:sz w:val="20"/>
                </w:rPr>
                <w:t>20/1229r0</w:t>
              </w:r>
            </w:hyperlink>
            <w:r w:rsidR="00B41172" w:rsidRPr="00B41172">
              <w:rPr>
                <w:sz w:val="20"/>
              </w:rPr>
              <w:t>, uploaded on August 14, 2020</w:t>
            </w:r>
          </w:p>
        </w:tc>
        <w:tc>
          <w:tcPr>
            <w:tcW w:w="2133" w:type="dxa"/>
          </w:tcPr>
          <w:p w14:paraId="21ACE293" w14:textId="6FAD3321" w:rsidR="00E7555D" w:rsidRPr="002C501E" w:rsidRDefault="00E7555D" w:rsidP="007F07F1">
            <w:pPr>
              <w:rPr>
                <w:color w:val="00B050"/>
                <w:sz w:val="20"/>
              </w:rPr>
            </w:pPr>
            <w:r w:rsidRPr="002C501E">
              <w:rPr>
                <w:color w:val="00B050"/>
                <w:sz w:val="20"/>
              </w:rPr>
              <w:t>No motion</w:t>
            </w:r>
          </w:p>
        </w:tc>
      </w:tr>
      <w:tr w:rsidR="00E7555D" w14:paraId="78CF55C5" w14:textId="77777777" w:rsidTr="00E7555D">
        <w:trPr>
          <w:trHeight w:val="257"/>
        </w:trPr>
        <w:tc>
          <w:tcPr>
            <w:tcW w:w="1035" w:type="dxa"/>
          </w:tcPr>
          <w:p w14:paraId="6CB25894" w14:textId="58ACAAA6" w:rsidR="00E7555D" w:rsidRPr="0007501A" w:rsidRDefault="00E7555D" w:rsidP="007F07F1">
            <w:pPr>
              <w:rPr>
                <w:color w:val="00B050"/>
                <w:sz w:val="20"/>
              </w:rPr>
            </w:pPr>
            <w:r w:rsidRPr="0007501A">
              <w:rPr>
                <w:color w:val="00B050"/>
                <w:sz w:val="20"/>
              </w:rPr>
              <w:t>PHY</w:t>
            </w:r>
          </w:p>
        </w:tc>
        <w:tc>
          <w:tcPr>
            <w:tcW w:w="1991" w:type="dxa"/>
            <w:gridSpan w:val="2"/>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75" w:type="dxa"/>
            <w:gridSpan w:val="2"/>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80"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626" w:type="dxa"/>
          </w:tcPr>
          <w:p w14:paraId="297C014F" w14:textId="5CB45283" w:rsidR="00E7555D" w:rsidRPr="0007501A" w:rsidRDefault="00E7555D" w:rsidP="007F07F1">
            <w:pPr>
              <w:rPr>
                <w:color w:val="00B050"/>
                <w:sz w:val="20"/>
              </w:rPr>
            </w:pPr>
            <w:r w:rsidRPr="0007501A">
              <w:rPr>
                <w:color w:val="00B050"/>
                <w:sz w:val="20"/>
              </w:rPr>
              <w:t>R1</w:t>
            </w:r>
          </w:p>
        </w:tc>
        <w:tc>
          <w:tcPr>
            <w:tcW w:w="2133" w:type="dxa"/>
          </w:tcPr>
          <w:p w14:paraId="082753ED" w14:textId="77777777" w:rsidR="00E7555D" w:rsidRDefault="00E7555D" w:rsidP="007F07F1">
            <w:pPr>
              <w:rPr>
                <w:color w:val="00B050"/>
                <w:sz w:val="20"/>
              </w:rPr>
            </w:pPr>
          </w:p>
        </w:tc>
        <w:tc>
          <w:tcPr>
            <w:tcW w:w="2133"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E7555D">
        <w:trPr>
          <w:trHeight w:val="257"/>
        </w:trPr>
        <w:tc>
          <w:tcPr>
            <w:tcW w:w="1035" w:type="dxa"/>
          </w:tcPr>
          <w:p w14:paraId="25B91FB3" w14:textId="731B953E" w:rsidR="00E7555D" w:rsidRPr="00DA0CF7" w:rsidRDefault="00E7555D" w:rsidP="007F07F1">
            <w:pPr>
              <w:rPr>
                <w:color w:val="00B050"/>
                <w:sz w:val="20"/>
              </w:rPr>
            </w:pPr>
            <w:r w:rsidRPr="00DA0CF7">
              <w:rPr>
                <w:color w:val="00B050"/>
                <w:sz w:val="20"/>
              </w:rPr>
              <w:t>PHY</w:t>
            </w:r>
          </w:p>
        </w:tc>
        <w:tc>
          <w:tcPr>
            <w:tcW w:w="1991" w:type="dxa"/>
            <w:gridSpan w:val="2"/>
          </w:tcPr>
          <w:p w14:paraId="4A01E347" w14:textId="70663CEC" w:rsidR="00E7555D" w:rsidRPr="00DA0CF7" w:rsidRDefault="00E7555D" w:rsidP="007F07F1">
            <w:pPr>
              <w:rPr>
                <w:color w:val="00B050"/>
                <w:sz w:val="20"/>
              </w:rPr>
            </w:pPr>
            <w:r w:rsidRPr="00DA0CF7">
              <w:rPr>
                <w:color w:val="00B050"/>
                <w:sz w:val="20"/>
              </w:rPr>
              <w:t>EHT PLME</w:t>
            </w:r>
          </w:p>
        </w:tc>
        <w:tc>
          <w:tcPr>
            <w:tcW w:w="1575" w:type="dxa"/>
            <w:gridSpan w:val="2"/>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80"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626" w:type="dxa"/>
          </w:tcPr>
          <w:p w14:paraId="3D81B8DF" w14:textId="690E1245" w:rsidR="00E7555D" w:rsidRPr="00DA0CF7" w:rsidRDefault="00E7555D" w:rsidP="007F07F1">
            <w:pPr>
              <w:rPr>
                <w:color w:val="00B050"/>
                <w:sz w:val="20"/>
              </w:rPr>
            </w:pPr>
            <w:r w:rsidRPr="00DA0CF7">
              <w:rPr>
                <w:color w:val="00B050"/>
                <w:sz w:val="20"/>
              </w:rPr>
              <w:t>Basics (R1)</w:t>
            </w:r>
          </w:p>
        </w:tc>
        <w:tc>
          <w:tcPr>
            <w:tcW w:w="2133" w:type="dxa"/>
          </w:tcPr>
          <w:p w14:paraId="00BB7649" w14:textId="77777777" w:rsidR="00E7555D" w:rsidRPr="00DA0CF7" w:rsidRDefault="00E7555D" w:rsidP="007F07F1">
            <w:pPr>
              <w:rPr>
                <w:color w:val="00B050"/>
                <w:sz w:val="20"/>
              </w:rPr>
            </w:pPr>
          </w:p>
        </w:tc>
        <w:tc>
          <w:tcPr>
            <w:tcW w:w="2133"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E7555D">
        <w:trPr>
          <w:trHeight w:val="257"/>
        </w:trPr>
        <w:tc>
          <w:tcPr>
            <w:tcW w:w="1035" w:type="dxa"/>
          </w:tcPr>
          <w:p w14:paraId="7868DD00" w14:textId="04395DCB" w:rsidR="00E7555D" w:rsidRPr="00E12EF1" w:rsidRDefault="00E7555D" w:rsidP="007F07F1">
            <w:pPr>
              <w:rPr>
                <w:color w:val="00B050"/>
                <w:sz w:val="20"/>
              </w:rPr>
            </w:pPr>
            <w:r w:rsidRPr="00E12EF1">
              <w:rPr>
                <w:color w:val="00B050"/>
                <w:sz w:val="20"/>
              </w:rPr>
              <w:t>PHY</w:t>
            </w:r>
          </w:p>
        </w:tc>
        <w:tc>
          <w:tcPr>
            <w:tcW w:w="1991" w:type="dxa"/>
            <w:gridSpan w:val="2"/>
          </w:tcPr>
          <w:p w14:paraId="69F335B8" w14:textId="37C9FD61" w:rsidR="00E7555D" w:rsidRPr="00E12EF1" w:rsidRDefault="00E7555D" w:rsidP="007F07F1">
            <w:pPr>
              <w:rPr>
                <w:color w:val="00B050"/>
                <w:sz w:val="20"/>
              </w:rPr>
            </w:pPr>
            <w:r w:rsidRPr="00E12EF1">
              <w:rPr>
                <w:color w:val="00B050"/>
                <w:sz w:val="20"/>
              </w:rPr>
              <w:t>Parameters for EHT-MCSs</w:t>
            </w:r>
          </w:p>
        </w:tc>
        <w:tc>
          <w:tcPr>
            <w:tcW w:w="1575" w:type="dxa"/>
            <w:gridSpan w:val="2"/>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80"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626" w:type="dxa"/>
          </w:tcPr>
          <w:p w14:paraId="53BF3EC9" w14:textId="086966A9" w:rsidR="00E7555D" w:rsidRPr="00E12EF1" w:rsidRDefault="00E7555D" w:rsidP="007F07F1">
            <w:pPr>
              <w:rPr>
                <w:color w:val="00B050"/>
                <w:sz w:val="20"/>
              </w:rPr>
            </w:pPr>
            <w:r w:rsidRPr="00E12EF1">
              <w:rPr>
                <w:color w:val="00B050"/>
                <w:sz w:val="20"/>
              </w:rPr>
              <w:t>Basics (R1)</w:t>
            </w:r>
          </w:p>
        </w:tc>
        <w:tc>
          <w:tcPr>
            <w:tcW w:w="2133" w:type="dxa"/>
          </w:tcPr>
          <w:p w14:paraId="76773A42" w14:textId="77777777" w:rsidR="00E7555D" w:rsidRPr="00E12EF1" w:rsidRDefault="00E7555D" w:rsidP="007F07F1">
            <w:pPr>
              <w:rPr>
                <w:color w:val="00B050"/>
                <w:sz w:val="20"/>
              </w:rPr>
            </w:pPr>
          </w:p>
        </w:tc>
        <w:tc>
          <w:tcPr>
            <w:tcW w:w="2133" w:type="dxa"/>
          </w:tcPr>
          <w:p w14:paraId="6AD8926A" w14:textId="32B575DC" w:rsidR="00E7555D" w:rsidRPr="00E12EF1" w:rsidRDefault="00E7555D" w:rsidP="007F07F1">
            <w:pPr>
              <w:rPr>
                <w:color w:val="00B050"/>
                <w:sz w:val="20"/>
              </w:rPr>
            </w:pPr>
            <w:r w:rsidRPr="00E12EF1">
              <w:rPr>
                <w:color w:val="00B050"/>
                <w:sz w:val="20"/>
              </w:rPr>
              <w:t>Motion 111, #SP0611-21</w:t>
            </w:r>
          </w:p>
        </w:tc>
      </w:tr>
      <w:tr w:rsidR="00E7555D" w14:paraId="5EF22F67" w14:textId="77777777" w:rsidTr="00E7555D">
        <w:trPr>
          <w:trHeight w:val="257"/>
        </w:trPr>
        <w:tc>
          <w:tcPr>
            <w:tcW w:w="2133" w:type="dxa"/>
            <w:gridSpan w:val="2"/>
            <w:shd w:val="clear" w:color="auto" w:fill="A6A6A6" w:themeFill="background1" w:themeFillShade="A6"/>
          </w:tcPr>
          <w:p w14:paraId="25E378FF" w14:textId="77777777" w:rsidR="00E7555D" w:rsidRPr="000B20DC" w:rsidRDefault="00E7555D" w:rsidP="007F07F1">
            <w:pPr>
              <w:rPr>
                <w:sz w:val="20"/>
              </w:rPr>
            </w:pPr>
          </w:p>
        </w:tc>
        <w:tc>
          <w:tcPr>
            <w:tcW w:w="11140" w:type="dxa"/>
            <w:gridSpan w:val="7"/>
            <w:shd w:val="clear" w:color="auto" w:fill="A6A6A6" w:themeFill="background1" w:themeFillShade="A6"/>
          </w:tcPr>
          <w:p w14:paraId="168DF4BA" w14:textId="5702EA4D" w:rsidR="00E7555D" w:rsidRPr="000B20DC" w:rsidRDefault="00E7555D" w:rsidP="007F07F1">
            <w:pPr>
              <w:rPr>
                <w:sz w:val="20"/>
              </w:rPr>
            </w:pPr>
          </w:p>
        </w:tc>
      </w:tr>
      <w:tr w:rsidR="00E7555D" w14:paraId="0EEFD7D9" w14:textId="77777777" w:rsidTr="00E7555D">
        <w:trPr>
          <w:trHeight w:val="257"/>
        </w:trPr>
        <w:tc>
          <w:tcPr>
            <w:tcW w:w="1035" w:type="dxa"/>
          </w:tcPr>
          <w:p w14:paraId="755EC3F7" w14:textId="77777777" w:rsidR="00E7555D" w:rsidRPr="00953F8C" w:rsidRDefault="00E7555D" w:rsidP="007F07F1">
            <w:pPr>
              <w:rPr>
                <w:sz w:val="20"/>
                <w:highlight w:val="yellow"/>
              </w:rPr>
            </w:pPr>
            <w:r w:rsidRPr="00953F8C">
              <w:rPr>
                <w:sz w:val="20"/>
                <w:highlight w:val="yellow"/>
              </w:rPr>
              <w:t>MAC</w:t>
            </w:r>
          </w:p>
        </w:tc>
        <w:tc>
          <w:tcPr>
            <w:tcW w:w="1991" w:type="dxa"/>
            <w:gridSpan w:val="2"/>
          </w:tcPr>
          <w:p w14:paraId="4F90DAB5" w14:textId="77777777" w:rsidR="00E7555D" w:rsidRPr="00953F8C" w:rsidRDefault="00E7555D" w:rsidP="007F07F1">
            <w:pPr>
              <w:rPr>
                <w:sz w:val="20"/>
                <w:highlight w:val="yellow"/>
              </w:rPr>
            </w:pPr>
            <w:r w:rsidRPr="00953F8C">
              <w:rPr>
                <w:sz w:val="20"/>
                <w:highlight w:val="yellow"/>
              </w:rPr>
              <w:t>General</w:t>
            </w:r>
          </w:p>
        </w:tc>
        <w:tc>
          <w:tcPr>
            <w:tcW w:w="1575" w:type="dxa"/>
            <w:gridSpan w:val="2"/>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80" w:type="dxa"/>
          </w:tcPr>
          <w:p w14:paraId="3B589A97" w14:textId="639A0980" w:rsidR="00E7555D" w:rsidRPr="00953F8C" w:rsidRDefault="00E7555D" w:rsidP="007F07F1">
            <w:pPr>
              <w:rPr>
                <w:sz w:val="20"/>
                <w:highlight w:val="yellow"/>
              </w:rPr>
            </w:pPr>
            <w:r w:rsidRPr="00953F8C">
              <w:rPr>
                <w:color w:val="00B050"/>
                <w:sz w:val="20"/>
                <w:highlight w:val="yellow"/>
              </w:rPr>
              <w:t>George Cherian,</w:t>
            </w:r>
            <w:r w:rsidRPr="00953F8C">
              <w:rPr>
                <w:sz w:val="20"/>
                <w:highlight w:val="yellow"/>
              </w:rPr>
              <w:t xml:space="preserve"> Jarkko Kneckt, Yunbo Li, BARON Stephane, </w:t>
            </w:r>
          </w:p>
          <w:p w14:paraId="78B0A7DA" w14:textId="68FEDEEF" w:rsidR="00E7555D" w:rsidRPr="00953F8C" w:rsidRDefault="00E7555D" w:rsidP="007F07F1">
            <w:pPr>
              <w:rPr>
                <w:sz w:val="20"/>
                <w:highlight w:val="yellow"/>
              </w:rPr>
            </w:pPr>
            <w:r w:rsidRPr="00953F8C">
              <w:rPr>
                <w:sz w:val="20"/>
                <w:highlight w:val="yellow"/>
              </w:rPr>
              <w:t>VIGER Pascal, Akhmetov Dmitry, NEZOU Patrice, James Yee, Jeongki Kim, Chunyu Hu, Yonggang Fang, John Yi, Liuming Lu, Payam Torab</w:t>
            </w:r>
          </w:p>
        </w:tc>
        <w:tc>
          <w:tcPr>
            <w:tcW w:w="1626" w:type="dxa"/>
          </w:tcPr>
          <w:p w14:paraId="2C2449AA" w14:textId="152DD755" w:rsidR="00E7555D" w:rsidRPr="00953F8C" w:rsidRDefault="00E7555D" w:rsidP="007F07F1">
            <w:pPr>
              <w:rPr>
                <w:sz w:val="20"/>
                <w:highlight w:val="yellow"/>
              </w:rPr>
            </w:pPr>
            <w:ins w:id="1" w:author="Alfred Aster" w:date="2020-07-30T08:15:00Z">
              <w:r w:rsidRPr="00953F8C">
                <w:rPr>
                  <w:sz w:val="20"/>
                  <w:highlight w:val="yellow"/>
                </w:rPr>
                <w:t>ON HOLD (Check later)</w:t>
              </w:r>
            </w:ins>
          </w:p>
        </w:tc>
        <w:tc>
          <w:tcPr>
            <w:tcW w:w="2133" w:type="dxa"/>
          </w:tcPr>
          <w:p w14:paraId="4423F132" w14:textId="77777777" w:rsidR="00E7555D" w:rsidRDefault="00E7555D" w:rsidP="007F07F1">
            <w:pPr>
              <w:rPr>
                <w:sz w:val="20"/>
                <w:highlight w:val="yellow"/>
              </w:rPr>
            </w:pPr>
          </w:p>
        </w:tc>
        <w:tc>
          <w:tcPr>
            <w:tcW w:w="2133"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E7555D">
        <w:trPr>
          <w:trHeight w:val="271"/>
        </w:trPr>
        <w:tc>
          <w:tcPr>
            <w:tcW w:w="1035" w:type="dxa"/>
          </w:tcPr>
          <w:p w14:paraId="2238558F" w14:textId="71029D09" w:rsidR="00E7555D" w:rsidRPr="00FE5AC0" w:rsidRDefault="00E7555D" w:rsidP="007F07F1">
            <w:pPr>
              <w:rPr>
                <w:color w:val="00B050"/>
                <w:sz w:val="20"/>
              </w:rPr>
            </w:pPr>
            <w:r w:rsidRPr="00FE5AC0">
              <w:rPr>
                <w:color w:val="00B050"/>
                <w:sz w:val="20"/>
              </w:rPr>
              <w:t>MAC</w:t>
            </w:r>
          </w:p>
        </w:tc>
        <w:tc>
          <w:tcPr>
            <w:tcW w:w="1991" w:type="dxa"/>
            <w:gridSpan w:val="2"/>
          </w:tcPr>
          <w:p w14:paraId="66370B7D" w14:textId="1AB2F649" w:rsidR="00E7555D" w:rsidRPr="00FE5AC0" w:rsidRDefault="00E7555D" w:rsidP="007F07F1">
            <w:pPr>
              <w:rPr>
                <w:color w:val="00B050"/>
                <w:sz w:val="20"/>
              </w:rPr>
            </w:pPr>
            <w:r w:rsidRPr="00FE5AC0">
              <w:rPr>
                <w:color w:val="00B050"/>
                <w:sz w:val="20"/>
              </w:rPr>
              <w:t>EHT Operation Element</w:t>
            </w:r>
          </w:p>
        </w:tc>
        <w:tc>
          <w:tcPr>
            <w:tcW w:w="1575" w:type="dxa"/>
            <w:gridSpan w:val="2"/>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80"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626" w:type="dxa"/>
          </w:tcPr>
          <w:p w14:paraId="7A0E5843" w14:textId="1D1BACAE" w:rsidR="00E7555D" w:rsidRPr="004D61A2" w:rsidRDefault="00E7555D" w:rsidP="007F07F1">
            <w:pPr>
              <w:rPr>
                <w:color w:val="00B050"/>
                <w:sz w:val="20"/>
              </w:rPr>
            </w:pPr>
            <w:r w:rsidRPr="004D61A2">
              <w:rPr>
                <w:color w:val="00B050"/>
                <w:sz w:val="20"/>
              </w:rPr>
              <w:t>Basics (R1)</w:t>
            </w:r>
          </w:p>
        </w:tc>
        <w:tc>
          <w:tcPr>
            <w:tcW w:w="2133" w:type="dxa"/>
          </w:tcPr>
          <w:p w14:paraId="4FC87BF9" w14:textId="77777777" w:rsidR="00E7555D" w:rsidRPr="004D61A2" w:rsidRDefault="00E7555D" w:rsidP="007F07F1">
            <w:pPr>
              <w:shd w:val="clear" w:color="auto" w:fill="FFFFFF"/>
              <w:rPr>
                <w:rFonts w:eastAsia="SimSun"/>
                <w:color w:val="00B050"/>
                <w:sz w:val="20"/>
                <w:lang w:val="en-US" w:eastAsia="zh-CN"/>
              </w:rPr>
            </w:pPr>
          </w:p>
        </w:tc>
        <w:tc>
          <w:tcPr>
            <w:tcW w:w="2133"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E7555D">
        <w:trPr>
          <w:trHeight w:val="271"/>
        </w:trPr>
        <w:tc>
          <w:tcPr>
            <w:tcW w:w="1035" w:type="dxa"/>
          </w:tcPr>
          <w:p w14:paraId="456C82DC" w14:textId="43A23C7F" w:rsidR="00E7555D" w:rsidRPr="00FE5AC0" w:rsidRDefault="00E7555D" w:rsidP="007F07F1">
            <w:pPr>
              <w:rPr>
                <w:color w:val="00B050"/>
                <w:sz w:val="20"/>
              </w:rPr>
            </w:pPr>
            <w:r w:rsidRPr="00FE5AC0">
              <w:rPr>
                <w:color w:val="00B050"/>
                <w:sz w:val="20"/>
              </w:rPr>
              <w:t>MAC</w:t>
            </w:r>
          </w:p>
        </w:tc>
        <w:tc>
          <w:tcPr>
            <w:tcW w:w="1991" w:type="dxa"/>
            <w:gridSpan w:val="2"/>
          </w:tcPr>
          <w:p w14:paraId="6EE51C05" w14:textId="023FFFCF" w:rsidR="00E7555D" w:rsidRPr="00FE5AC0" w:rsidRDefault="00E7555D" w:rsidP="007F07F1">
            <w:pPr>
              <w:rPr>
                <w:color w:val="00B050"/>
                <w:sz w:val="20"/>
              </w:rPr>
            </w:pPr>
            <w:r w:rsidRPr="00FE5AC0">
              <w:rPr>
                <w:color w:val="00B050"/>
                <w:sz w:val="20"/>
              </w:rPr>
              <w:t>EHT BSS Operation</w:t>
            </w:r>
          </w:p>
        </w:tc>
        <w:tc>
          <w:tcPr>
            <w:tcW w:w="1575" w:type="dxa"/>
            <w:gridSpan w:val="2"/>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80"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626" w:type="dxa"/>
          </w:tcPr>
          <w:p w14:paraId="1342AA48" w14:textId="49BC605C" w:rsidR="00E7555D" w:rsidRPr="004D61A2" w:rsidRDefault="00E7555D" w:rsidP="007F07F1">
            <w:pPr>
              <w:rPr>
                <w:color w:val="00B050"/>
                <w:sz w:val="20"/>
              </w:rPr>
            </w:pPr>
            <w:r w:rsidRPr="004D61A2">
              <w:rPr>
                <w:color w:val="00B050"/>
                <w:sz w:val="20"/>
              </w:rPr>
              <w:t>Basics (R1)</w:t>
            </w:r>
          </w:p>
        </w:tc>
        <w:tc>
          <w:tcPr>
            <w:tcW w:w="2133" w:type="dxa"/>
          </w:tcPr>
          <w:p w14:paraId="5B912119" w14:textId="77777777" w:rsidR="00E7555D" w:rsidRPr="004D61A2" w:rsidRDefault="00E7555D" w:rsidP="00850121">
            <w:pPr>
              <w:rPr>
                <w:color w:val="00B050"/>
                <w:sz w:val="20"/>
              </w:rPr>
            </w:pPr>
          </w:p>
        </w:tc>
        <w:tc>
          <w:tcPr>
            <w:tcW w:w="2133"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E7555D">
        <w:trPr>
          <w:trHeight w:val="257"/>
        </w:trPr>
        <w:tc>
          <w:tcPr>
            <w:tcW w:w="1035" w:type="dxa"/>
          </w:tcPr>
          <w:p w14:paraId="249AA795" w14:textId="77777777" w:rsidR="00E7555D" w:rsidRPr="00B21991" w:rsidRDefault="00E7555D" w:rsidP="007F07F1">
            <w:pPr>
              <w:rPr>
                <w:color w:val="00B050"/>
                <w:sz w:val="20"/>
              </w:rPr>
            </w:pPr>
            <w:r w:rsidRPr="00B21991">
              <w:rPr>
                <w:color w:val="00B050"/>
                <w:sz w:val="20"/>
              </w:rPr>
              <w:t>MAC</w:t>
            </w:r>
          </w:p>
        </w:tc>
        <w:tc>
          <w:tcPr>
            <w:tcW w:w="1991" w:type="dxa"/>
            <w:gridSpan w:val="2"/>
          </w:tcPr>
          <w:p w14:paraId="5C1BBF31" w14:textId="267E8BDF" w:rsidR="00E7555D" w:rsidRPr="00B21991" w:rsidRDefault="00E7555D" w:rsidP="007F07F1">
            <w:pPr>
              <w:rPr>
                <w:color w:val="00B050"/>
                <w:sz w:val="20"/>
              </w:rPr>
            </w:pPr>
            <w:r w:rsidRPr="00B21991">
              <w:rPr>
                <w:color w:val="00B050"/>
                <w:sz w:val="20"/>
              </w:rPr>
              <w:t>TXOP: BW Signaling</w:t>
            </w:r>
          </w:p>
        </w:tc>
        <w:tc>
          <w:tcPr>
            <w:tcW w:w="1575" w:type="dxa"/>
            <w:gridSpan w:val="2"/>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80"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626" w:type="dxa"/>
          </w:tcPr>
          <w:p w14:paraId="6A1672B1" w14:textId="2AAC61D2" w:rsidR="00E7555D" w:rsidRPr="00B21991" w:rsidRDefault="00E7555D" w:rsidP="007F07F1">
            <w:pPr>
              <w:rPr>
                <w:color w:val="00B050"/>
                <w:sz w:val="20"/>
              </w:rPr>
            </w:pPr>
            <w:r w:rsidRPr="00B21991">
              <w:rPr>
                <w:color w:val="00B050"/>
                <w:sz w:val="20"/>
              </w:rPr>
              <w:t>R1</w:t>
            </w:r>
          </w:p>
        </w:tc>
        <w:tc>
          <w:tcPr>
            <w:tcW w:w="2133" w:type="dxa"/>
          </w:tcPr>
          <w:p w14:paraId="122B187C" w14:textId="77777777" w:rsidR="00E7555D" w:rsidRPr="00B21991" w:rsidRDefault="00E7555D" w:rsidP="007F07F1">
            <w:pPr>
              <w:rPr>
                <w:color w:val="00B050"/>
                <w:sz w:val="20"/>
              </w:rPr>
            </w:pPr>
          </w:p>
        </w:tc>
        <w:tc>
          <w:tcPr>
            <w:tcW w:w="2133"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E7555D">
        <w:trPr>
          <w:trHeight w:val="257"/>
        </w:trPr>
        <w:tc>
          <w:tcPr>
            <w:tcW w:w="1035" w:type="dxa"/>
          </w:tcPr>
          <w:p w14:paraId="4224A0D1" w14:textId="52A8B7E4" w:rsidR="00E7555D" w:rsidRPr="00082493" w:rsidRDefault="00E7555D" w:rsidP="007F07F1">
            <w:pPr>
              <w:rPr>
                <w:color w:val="00B050"/>
                <w:sz w:val="20"/>
              </w:rPr>
            </w:pPr>
            <w:r w:rsidRPr="00082493">
              <w:rPr>
                <w:color w:val="00B050"/>
                <w:sz w:val="20"/>
              </w:rPr>
              <w:t>MAC</w:t>
            </w:r>
          </w:p>
        </w:tc>
        <w:tc>
          <w:tcPr>
            <w:tcW w:w="1991" w:type="dxa"/>
            <w:gridSpan w:val="2"/>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75" w:type="dxa"/>
            <w:gridSpan w:val="2"/>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80"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626" w:type="dxa"/>
          </w:tcPr>
          <w:p w14:paraId="79451F62" w14:textId="060E7EC8" w:rsidR="00E7555D" w:rsidRPr="00082493" w:rsidRDefault="00E7555D" w:rsidP="007F07F1">
            <w:pPr>
              <w:rPr>
                <w:color w:val="00B050"/>
                <w:sz w:val="20"/>
              </w:rPr>
            </w:pPr>
            <w:r w:rsidRPr="00082493">
              <w:rPr>
                <w:color w:val="00B050"/>
                <w:sz w:val="20"/>
              </w:rPr>
              <w:t>Basics (R1)</w:t>
            </w:r>
          </w:p>
        </w:tc>
        <w:tc>
          <w:tcPr>
            <w:tcW w:w="2133" w:type="dxa"/>
          </w:tcPr>
          <w:p w14:paraId="17657EB9" w14:textId="77777777" w:rsidR="00E7555D" w:rsidRPr="00082493" w:rsidRDefault="00E7555D" w:rsidP="007F07F1">
            <w:pPr>
              <w:rPr>
                <w:color w:val="00B050"/>
                <w:sz w:val="20"/>
              </w:rPr>
            </w:pPr>
          </w:p>
        </w:tc>
        <w:tc>
          <w:tcPr>
            <w:tcW w:w="2133" w:type="dxa"/>
          </w:tcPr>
          <w:p w14:paraId="6BD1F640" w14:textId="1A5704F2" w:rsidR="00E7555D" w:rsidRPr="00082493" w:rsidRDefault="00E7555D" w:rsidP="007F07F1">
            <w:pPr>
              <w:rPr>
                <w:color w:val="00B050"/>
                <w:sz w:val="20"/>
              </w:rPr>
            </w:pPr>
            <w:r w:rsidRPr="00082493">
              <w:rPr>
                <w:color w:val="00B050"/>
                <w:sz w:val="20"/>
              </w:rPr>
              <w:t>Motion 111, #SP0611-26</w:t>
            </w:r>
          </w:p>
        </w:tc>
      </w:tr>
      <w:tr w:rsidR="00E7555D" w:rsidRPr="009E4344" w14:paraId="4770B78A" w14:textId="77777777" w:rsidTr="00E7555D">
        <w:trPr>
          <w:trHeight w:val="271"/>
        </w:trPr>
        <w:tc>
          <w:tcPr>
            <w:tcW w:w="1035" w:type="dxa"/>
          </w:tcPr>
          <w:p w14:paraId="3FCA837B" w14:textId="77777777" w:rsidR="00E7555D" w:rsidRPr="0042524B" w:rsidRDefault="00E7555D" w:rsidP="007F07F1">
            <w:pPr>
              <w:rPr>
                <w:color w:val="00B050"/>
                <w:sz w:val="20"/>
              </w:rPr>
            </w:pPr>
            <w:r w:rsidRPr="0042524B">
              <w:rPr>
                <w:color w:val="00B050"/>
                <w:sz w:val="20"/>
              </w:rPr>
              <w:lastRenderedPageBreak/>
              <w:t>MAC</w:t>
            </w:r>
          </w:p>
        </w:tc>
        <w:tc>
          <w:tcPr>
            <w:tcW w:w="1991" w:type="dxa"/>
            <w:gridSpan w:val="2"/>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75" w:type="dxa"/>
            <w:gridSpan w:val="2"/>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80"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626" w:type="dxa"/>
          </w:tcPr>
          <w:p w14:paraId="67658504" w14:textId="2E352AEC" w:rsidR="00E7555D" w:rsidRDefault="00E7555D" w:rsidP="00BC7C5F">
            <w:pPr>
              <w:rPr>
                <w:color w:val="00B050"/>
                <w:sz w:val="20"/>
              </w:rPr>
            </w:pPr>
            <w:r>
              <w:rPr>
                <w:color w:val="00B050"/>
                <w:sz w:val="20"/>
              </w:rPr>
              <w:t>R2</w:t>
            </w:r>
          </w:p>
          <w:p w14:paraId="0E84C52F" w14:textId="017442E3" w:rsidR="00E7555D" w:rsidRPr="0042524B" w:rsidRDefault="00E7555D" w:rsidP="00BC7C5F">
            <w:pPr>
              <w:rPr>
                <w:color w:val="00B050"/>
                <w:sz w:val="20"/>
              </w:rPr>
            </w:pPr>
            <w:r w:rsidRPr="0042524B">
              <w:rPr>
                <w:color w:val="00B050"/>
                <w:sz w:val="20"/>
              </w:rPr>
              <w:t>(SP result</w:t>
            </w:r>
            <w:r>
              <w:rPr>
                <w:color w:val="00B050"/>
                <w:sz w:val="20"/>
              </w:rPr>
              <w:t xml:space="preserve"> for R1</w:t>
            </w:r>
            <w:r w:rsidRPr="0042524B">
              <w:rPr>
                <w:color w:val="00B050"/>
                <w:sz w:val="20"/>
              </w:rPr>
              <w:t>: 50Y, 61N, 54A)</w:t>
            </w:r>
          </w:p>
        </w:tc>
        <w:tc>
          <w:tcPr>
            <w:tcW w:w="2133" w:type="dxa"/>
          </w:tcPr>
          <w:p w14:paraId="4B516A2E" w14:textId="77777777" w:rsidR="00E7555D" w:rsidRPr="0042524B" w:rsidRDefault="00E7555D" w:rsidP="007F07F1">
            <w:pPr>
              <w:rPr>
                <w:color w:val="00B050"/>
                <w:sz w:val="20"/>
              </w:rPr>
            </w:pPr>
          </w:p>
        </w:tc>
        <w:tc>
          <w:tcPr>
            <w:tcW w:w="2133" w:type="dxa"/>
          </w:tcPr>
          <w:p w14:paraId="7ABF7C34" w14:textId="2BBB4BA3" w:rsidR="00E7555D" w:rsidRPr="0042524B" w:rsidRDefault="00E7555D" w:rsidP="007F07F1">
            <w:pPr>
              <w:rPr>
                <w:color w:val="00B050"/>
                <w:sz w:val="20"/>
              </w:rPr>
            </w:pPr>
            <w:r w:rsidRPr="0042524B">
              <w:rPr>
                <w:color w:val="00B050"/>
                <w:sz w:val="20"/>
              </w:rPr>
              <w:t>Motion 50</w:t>
            </w:r>
          </w:p>
          <w:p w14:paraId="168D57DF" w14:textId="3F40FCE4" w:rsidR="00E7555D" w:rsidRPr="0042524B" w:rsidRDefault="00E7555D" w:rsidP="007F07F1">
            <w:pPr>
              <w:rPr>
                <w:color w:val="00B050"/>
                <w:sz w:val="20"/>
              </w:rPr>
            </w:pPr>
            <w:r w:rsidRPr="0042524B">
              <w:rPr>
                <w:color w:val="00B050"/>
                <w:sz w:val="20"/>
              </w:rPr>
              <w:t>Motion 115, #SP90</w:t>
            </w:r>
          </w:p>
        </w:tc>
      </w:tr>
      <w:tr w:rsidR="00E7555D" w14:paraId="235567A9" w14:textId="77777777" w:rsidTr="00E7555D">
        <w:trPr>
          <w:trHeight w:val="257"/>
        </w:trPr>
        <w:tc>
          <w:tcPr>
            <w:tcW w:w="1035" w:type="dxa"/>
          </w:tcPr>
          <w:p w14:paraId="4A3E0572" w14:textId="77777777" w:rsidR="00E7555D" w:rsidRPr="00E74230" w:rsidRDefault="00E7555D" w:rsidP="007F07F1">
            <w:pPr>
              <w:rPr>
                <w:color w:val="00B050"/>
                <w:sz w:val="20"/>
              </w:rPr>
            </w:pPr>
            <w:r w:rsidRPr="00E74230">
              <w:rPr>
                <w:color w:val="00B050"/>
                <w:sz w:val="20"/>
              </w:rPr>
              <w:t>MAC</w:t>
            </w:r>
          </w:p>
        </w:tc>
        <w:tc>
          <w:tcPr>
            <w:tcW w:w="1991" w:type="dxa"/>
            <w:gridSpan w:val="2"/>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75" w:type="dxa"/>
            <w:gridSpan w:val="2"/>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80"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626" w:type="dxa"/>
          </w:tcPr>
          <w:p w14:paraId="3E82AE29" w14:textId="1811068D" w:rsidR="00E7555D" w:rsidRPr="00E74230" w:rsidRDefault="00E7555D" w:rsidP="009E4344">
            <w:pPr>
              <w:rPr>
                <w:color w:val="00B050"/>
                <w:sz w:val="20"/>
              </w:rPr>
            </w:pPr>
            <w:r w:rsidRPr="00E74230">
              <w:rPr>
                <w:color w:val="00B050"/>
                <w:sz w:val="20"/>
              </w:rPr>
              <w:t xml:space="preserve"> R2</w:t>
            </w:r>
          </w:p>
        </w:tc>
        <w:tc>
          <w:tcPr>
            <w:tcW w:w="2133" w:type="dxa"/>
          </w:tcPr>
          <w:p w14:paraId="34EF448A" w14:textId="77777777" w:rsidR="00E7555D" w:rsidRPr="00E74230" w:rsidRDefault="00E7555D" w:rsidP="00E65BB5">
            <w:pPr>
              <w:rPr>
                <w:color w:val="00B050"/>
                <w:sz w:val="20"/>
              </w:rPr>
            </w:pPr>
          </w:p>
        </w:tc>
        <w:tc>
          <w:tcPr>
            <w:tcW w:w="2133"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E7555D" w14:paraId="3671EF6D" w14:textId="77777777" w:rsidTr="00E7555D">
        <w:trPr>
          <w:trHeight w:val="271"/>
        </w:trPr>
        <w:tc>
          <w:tcPr>
            <w:tcW w:w="1035" w:type="dxa"/>
          </w:tcPr>
          <w:p w14:paraId="1E768D4C" w14:textId="77777777" w:rsidR="00E7555D" w:rsidRPr="00FE5AC0" w:rsidRDefault="00E7555D" w:rsidP="007F07F1">
            <w:pPr>
              <w:rPr>
                <w:color w:val="00B050"/>
                <w:sz w:val="20"/>
              </w:rPr>
            </w:pPr>
            <w:r w:rsidRPr="00FE5AC0">
              <w:rPr>
                <w:color w:val="00B050"/>
                <w:sz w:val="20"/>
              </w:rPr>
              <w:t>MAC</w:t>
            </w:r>
          </w:p>
        </w:tc>
        <w:tc>
          <w:tcPr>
            <w:tcW w:w="1991" w:type="dxa"/>
            <w:gridSpan w:val="2"/>
          </w:tcPr>
          <w:p w14:paraId="45175A5A" w14:textId="77777777" w:rsidR="00E7555D" w:rsidRPr="00FE5AC0" w:rsidRDefault="00E7555D" w:rsidP="007F07F1">
            <w:pPr>
              <w:rPr>
                <w:color w:val="00B050"/>
                <w:sz w:val="20"/>
              </w:rPr>
            </w:pPr>
            <w:r w:rsidRPr="00FE5AC0">
              <w:rPr>
                <w:color w:val="00B050"/>
                <w:sz w:val="20"/>
              </w:rPr>
              <w:t>MLO-General</w:t>
            </w:r>
          </w:p>
        </w:tc>
        <w:tc>
          <w:tcPr>
            <w:tcW w:w="1575" w:type="dxa"/>
            <w:gridSpan w:val="2"/>
            <w:shd w:val="clear" w:color="auto" w:fill="auto"/>
          </w:tcPr>
          <w:p w14:paraId="2BF1FBF3" w14:textId="60351D72" w:rsidR="00E7555D" w:rsidRPr="00FE5AC0" w:rsidRDefault="00E7555D" w:rsidP="007F07F1">
            <w:pPr>
              <w:rPr>
                <w:color w:val="00B050"/>
                <w:sz w:val="20"/>
              </w:rPr>
            </w:pPr>
            <w:r w:rsidRPr="00FE5AC0">
              <w:rPr>
                <w:color w:val="00B050"/>
                <w:sz w:val="20"/>
              </w:rPr>
              <w:t>Po-kai Huang</w:t>
            </w:r>
          </w:p>
        </w:tc>
        <w:tc>
          <w:tcPr>
            <w:tcW w:w="2780" w:type="dxa"/>
          </w:tcPr>
          <w:p w14:paraId="7D5B572A" w14:textId="13DEE0BE" w:rsidR="00E7555D" w:rsidRPr="00FE5AC0" w:rsidRDefault="00E7555D"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Liuming Lu, Payam Torab, Namyeong Kim</w:t>
            </w:r>
          </w:p>
        </w:tc>
        <w:tc>
          <w:tcPr>
            <w:tcW w:w="1626" w:type="dxa"/>
          </w:tcPr>
          <w:p w14:paraId="2907AEEA" w14:textId="77777777" w:rsidR="00E7555D" w:rsidRPr="00E74230" w:rsidRDefault="00E7555D" w:rsidP="007F07F1">
            <w:pPr>
              <w:rPr>
                <w:color w:val="00B050"/>
                <w:sz w:val="20"/>
              </w:rPr>
            </w:pPr>
            <w:r w:rsidRPr="00E74230">
              <w:rPr>
                <w:color w:val="00B050"/>
                <w:sz w:val="20"/>
              </w:rPr>
              <w:t>R1</w:t>
            </w:r>
          </w:p>
          <w:p w14:paraId="342BE7CF" w14:textId="77777777" w:rsidR="00E7555D" w:rsidRPr="00E74230" w:rsidRDefault="00E7555D" w:rsidP="007F07F1">
            <w:pPr>
              <w:rPr>
                <w:color w:val="00B050"/>
                <w:sz w:val="20"/>
              </w:rPr>
            </w:pPr>
          </w:p>
        </w:tc>
        <w:tc>
          <w:tcPr>
            <w:tcW w:w="2133" w:type="dxa"/>
          </w:tcPr>
          <w:p w14:paraId="61D96CDC" w14:textId="77777777" w:rsidR="00E7555D" w:rsidRPr="00E74230" w:rsidRDefault="00E7555D" w:rsidP="007F07F1">
            <w:pPr>
              <w:rPr>
                <w:color w:val="00B050"/>
                <w:sz w:val="20"/>
              </w:rPr>
            </w:pPr>
          </w:p>
        </w:tc>
        <w:tc>
          <w:tcPr>
            <w:tcW w:w="2133" w:type="dxa"/>
          </w:tcPr>
          <w:p w14:paraId="352070DD" w14:textId="5A253E71" w:rsidR="00E7555D" w:rsidRPr="00E74230" w:rsidRDefault="00E7555D" w:rsidP="007F07F1">
            <w:pPr>
              <w:rPr>
                <w:color w:val="00B050"/>
                <w:sz w:val="20"/>
              </w:rPr>
            </w:pPr>
            <w:r w:rsidRPr="00E74230">
              <w:rPr>
                <w:color w:val="00B050"/>
                <w:sz w:val="20"/>
              </w:rPr>
              <w:t>Motion 23</w:t>
            </w:r>
          </w:p>
          <w:p w14:paraId="50769E44" w14:textId="77777777" w:rsidR="00E7555D" w:rsidRPr="00E74230" w:rsidRDefault="00E7555D" w:rsidP="007F07F1">
            <w:pPr>
              <w:rPr>
                <w:color w:val="00B050"/>
                <w:sz w:val="20"/>
              </w:rPr>
            </w:pPr>
            <w:r w:rsidRPr="00E74230">
              <w:rPr>
                <w:color w:val="00B050"/>
                <w:sz w:val="20"/>
              </w:rPr>
              <w:t>Motion 24</w:t>
            </w:r>
          </w:p>
          <w:p w14:paraId="7F84A1C1" w14:textId="5D550369" w:rsidR="00E7555D" w:rsidRPr="00E74230" w:rsidRDefault="00E7555D" w:rsidP="00E35BD1">
            <w:pPr>
              <w:rPr>
                <w:color w:val="00B050"/>
                <w:sz w:val="20"/>
              </w:rPr>
            </w:pPr>
            <w:r w:rsidRPr="00E74230">
              <w:rPr>
                <w:color w:val="00B050"/>
                <w:sz w:val="20"/>
              </w:rPr>
              <w:t>Motion 40</w:t>
            </w:r>
          </w:p>
          <w:p w14:paraId="1368CC4A" w14:textId="1E3E7681" w:rsidR="00E7555D" w:rsidRPr="00E74230" w:rsidRDefault="00E7555D" w:rsidP="00E35BD1">
            <w:pPr>
              <w:rPr>
                <w:color w:val="00B050"/>
                <w:sz w:val="20"/>
              </w:rPr>
            </w:pPr>
            <w:r w:rsidRPr="00E74230">
              <w:rPr>
                <w:color w:val="00B050"/>
                <w:sz w:val="20"/>
              </w:rPr>
              <w:t>Motion 111, #SP0611-28</w:t>
            </w:r>
          </w:p>
        </w:tc>
      </w:tr>
      <w:tr w:rsidR="00E7555D" w14:paraId="5F1382D9" w14:textId="77777777" w:rsidTr="00E7555D">
        <w:trPr>
          <w:trHeight w:val="257"/>
        </w:trPr>
        <w:tc>
          <w:tcPr>
            <w:tcW w:w="1035" w:type="dxa"/>
          </w:tcPr>
          <w:p w14:paraId="4BFAF972" w14:textId="77777777" w:rsidR="00E7555D" w:rsidRPr="00FE5AC0" w:rsidRDefault="00E7555D" w:rsidP="007F07F1">
            <w:pPr>
              <w:rPr>
                <w:color w:val="00B050"/>
                <w:sz w:val="20"/>
              </w:rPr>
            </w:pPr>
            <w:r w:rsidRPr="00FE5AC0">
              <w:rPr>
                <w:color w:val="00B050"/>
                <w:sz w:val="20"/>
              </w:rPr>
              <w:t>MAC</w:t>
            </w:r>
          </w:p>
        </w:tc>
        <w:tc>
          <w:tcPr>
            <w:tcW w:w="1991" w:type="dxa"/>
            <w:gridSpan w:val="2"/>
          </w:tcPr>
          <w:p w14:paraId="764063E0" w14:textId="715B89F3" w:rsidR="00E7555D" w:rsidRPr="00FE5AC0" w:rsidRDefault="00E7555D" w:rsidP="007F07F1">
            <w:pPr>
              <w:rPr>
                <w:color w:val="00B050"/>
                <w:sz w:val="20"/>
              </w:rPr>
            </w:pPr>
            <w:r w:rsidRPr="00FE5AC0">
              <w:rPr>
                <w:color w:val="00B050"/>
                <w:sz w:val="20"/>
              </w:rPr>
              <w:t>MLO-Multi-link setup: Procedure</w:t>
            </w:r>
          </w:p>
        </w:tc>
        <w:tc>
          <w:tcPr>
            <w:tcW w:w="1575" w:type="dxa"/>
            <w:gridSpan w:val="2"/>
            <w:shd w:val="clear" w:color="auto" w:fill="auto"/>
          </w:tcPr>
          <w:p w14:paraId="68AE9C65" w14:textId="77777777" w:rsidR="00E7555D" w:rsidRPr="00FE5AC0" w:rsidRDefault="00E7555D" w:rsidP="007F07F1">
            <w:pPr>
              <w:rPr>
                <w:color w:val="00B050"/>
                <w:sz w:val="20"/>
              </w:rPr>
            </w:pPr>
            <w:r w:rsidRPr="00FE5AC0">
              <w:rPr>
                <w:color w:val="00B050"/>
                <w:sz w:val="20"/>
              </w:rPr>
              <w:t>Po-kai Huang,</w:t>
            </w:r>
          </w:p>
          <w:p w14:paraId="1F4483EF" w14:textId="1492E12A" w:rsidR="00E7555D" w:rsidRPr="00FE5AC0" w:rsidRDefault="00E7555D" w:rsidP="007F07F1">
            <w:pPr>
              <w:rPr>
                <w:color w:val="00B050"/>
                <w:sz w:val="20"/>
              </w:rPr>
            </w:pPr>
          </w:p>
        </w:tc>
        <w:tc>
          <w:tcPr>
            <w:tcW w:w="2780" w:type="dxa"/>
          </w:tcPr>
          <w:p w14:paraId="3B63C5C8" w14:textId="77777777" w:rsidR="00E7555D" w:rsidRPr="00FE5AC0" w:rsidRDefault="00E7555D" w:rsidP="007F07F1">
            <w:pPr>
              <w:rPr>
                <w:color w:val="00B050"/>
                <w:sz w:val="20"/>
              </w:rPr>
            </w:pPr>
            <w:r w:rsidRPr="00FE5AC0">
              <w:rPr>
                <w:color w:val="00B050"/>
                <w:sz w:val="20"/>
              </w:rPr>
              <w:t>Insun Jang, Duncan Ho,</w:t>
            </w:r>
          </w:p>
          <w:p w14:paraId="6B2F8D2C" w14:textId="470CAB1B" w:rsidR="00E7555D" w:rsidRPr="00FE5AC0" w:rsidRDefault="00E7555D" w:rsidP="007F07F1">
            <w:pPr>
              <w:rPr>
                <w:color w:val="00B050"/>
                <w:sz w:val="20"/>
              </w:rPr>
            </w:pPr>
            <w:r w:rsidRPr="00FE5AC0">
              <w:rPr>
                <w:color w:val="00B050"/>
                <w:sz w:val="20"/>
              </w:rPr>
              <w:t>Yonggang Fang, Liwen Chu, Abhishek Patil,</w:t>
            </w:r>
          </w:p>
          <w:p w14:paraId="22862F88" w14:textId="075436E9" w:rsidR="00E7555D" w:rsidRPr="00FE5AC0" w:rsidRDefault="00E7555D"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p>
        </w:tc>
        <w:tc>
          <w:tcPr>
            <w:tcW w:w="1626" w:type="dxa"/>
          </w:tcPr>
          <w:p w14:paraId="26CE1EFA" w14:textId="77777777" w:rsidR="00E7555D" w:rsidRPr="00E74230" w:rsidRDefault="00E7555D" w:rsidP="007F07F1">
            <w:pPr>
              <w:rPr>
                <w:color w:val="00B050"/>
                <w:sz w:val="20"/>
              </w:rPr>
            </w:pPr>
            <w:r w:rsidRPr="00E74230">
              <w:rPr>
                <w:color w:val="00B050"/>
                <w:sz w:val="20"/>
              </w:rPr>
              <w:t>R1</w:t>
            </w:r>
          </w:p>
          <w:p w14:paraId="10DA47BB" w14:textId="77777777" w:rsidR="00E7555D" w:rsidRPr="00E74230" w:rsidRDefault="00E7555D" w:rsidP="007F07F1">
            <w:pPr>
              <w:rPr>
                <w:color w:val="00B050"/>
                <w:sz w:val="20"/>
              </w:rPr>
            </w:pPr>
          </w:p>
        </w:tc>
        <w:tc>
          <w:tcPr>
            <w:tcW w:w="2133" w:type="dxa"/>
          </w:tcPr>
          <w:p w14:paraId="36D34628" w14:textId="77777777" w:rsidR="00E7555D" w:rsidRPr="00E74230" w:rsidRDefault="00E7555D" w:rsidP="007F07F1">
            <w:pPr>
              <w:rPr>
                <w:color w:val="00B050"/>
                <w:sz w:val="20"/>
              </w:rPr>
            </w:pPr>
          </w:p>
        </w:tc>
        <w:tc>
          <w:tcPr>
            <w:tcW w:w="2133" w:type="dxa"/>
          </w:tcPr>
          <w:p w14:paraId="499B2E0D" w14:textId="6D321EC4" w:rsidR="00E7555D" w:rsidRPr="00E74230" w:rsidRDefault="00E7555D" w:rsidP="007F07F1">
            <w:pPr>
              <w:rPr>
                <w:color w:val="00B050"/>
                <w:sz w:val="20"/>
              </w:rPr>
            </w:pPr>
            <w:r w:rsidRPr="00E74230">
              <w:rPr>
                <w:color w:val="00B050"/>
                <w:sz w:val="20"/>
              </w:rPr>
              <w:t>Motion 112, #SP38</w:t>
            </w:r>
          </w:p>
          <w:p w14:paraId="6142979D" w14:textId="349BF30E" w:rsidR="00E7555D" w:rsidRPr="00E74230" w:rsidRDefault="00E7555D" w:rsidP="007F07F1">
            <w:pPr>
              <w:rPr>
                <w:color w:val="00B050"/>
                <w:sz w:val="20"/>
              </w:rPr>
            </w:pPr>
            <w:r w:rsidRPr="00E74230">
              <w:rPr>
                <w:color w:val="00B050"/>
                <w:sz w:val="20"/>
              </w:rPr>
              <w:t>Motion 108</w:t>
            </w:r>
          </w:p>
          <w:p w14:paraId="52BF5BA5" w14:textId="5DC83EB8" w:rsidR="00E7555D" w:rsidRPr="00E74230" w:rsidRDefault="00E7555D" w:rsidP="007F07F1">
            <w:pPr>
              <w:rPr>
                <w:color w:val="00B050"/>
                <w:sz w:val="20"/>
              </w:rPr>
            </w:pPr>
            <w:r w:rsidRPr="00E74230">
              <w:rPr>
                <w:color w:val="00B050"/>
                <w:sz w:val="20"/>
              </w:rPr>
              <w:t>Motion 109</w:t>
            </w:r>
          </w:p>
          <w:p w14:paraId="122B9B37" w14:textId="661B027E" w:rsidR="00E7555D" w:rsidRPr="00E74230" w:rsidRDefault="00E7555D" w:rsidP="007F07F1">
            <w:pPr>
              <w:rPr>
                <w:color w:val="00B050"/>
                <w:sz w:val="20"/>
              </w:rPr>
            </w:pPr>
            <w:r w:rsidRPr="00E74230">
              <w:rPr>
                <w:color w:val="00B050"/>
                <w:sz w:val="20"/>
              </w:rPr>
              <w:t>Motion 112, #SP4</w:t>
            </w:r>
          </w:p>
          <w:p w14:paraId="2DEE5164" w14:textId="353B79F6" w:rsidR="00E7555D" w:rsidRPr="00E74230" w:rsidRDefault="00E7555D" w:rsidP="007F07F1">
            <w:pPr>
              <w:rPr>
                <w:color w:val="00B050"/>
                <w:sz w:val="20"/>
              </w:rPr>
            </w:pPr>
            <w:r w:rsidRPr="00E74230">
              <w:rPr>
                <w:color w:val="00B050"/>
                <w:sz w:val="20"/>
              </w:rPr>
              <w:t>Motion 38</w:t>
            </w:r>
          </w:p>
          <w:p w14:paraId="26B1C70C" w14:textId="77777777" w:rsidR="00E7555D" w:rsidRPr="00E74230" w:rsidRDefault="00E7555D" w:rsidP="007F07F1">
            <w:pPr>
              <w:rPr>
                <w:color w:val="00B050"/>
                <w:sz w:val="20"/>
              </w:rPr>
            </w:pPr>
            <w:r w:rsidRPr="00E74230">
              <w:rPr>
                <w:color w:val="00B050"/>
                <w:sz w:val="20"/>
              </w:rPr>
              <w:t>Motion 26</w:t>
            </w:r>
          </w:p>
          <w:p w14:paraId="2B01A480" w14:textId="77777777" w:rsidR="00E7555D" w:rsidRPr="00E74230" w:rsidRDefault="00E7555D" w:rsidP="007F07F1">
            <w:pPr>
              <w:rPr>
                <w:color w:val="00B050"/>
                <w:sz w:val="20"/>
              </w:rPr>
            </w:pPr>
            <w:r w:rsidRPr="00E74230">
              <w:rPr>
                <w:color w:val="00B050"/>
                <w:sz w:val="20"/>
              </w:rPr>
              <w:t>Motion 25</w:t>
            </w:r>
          </w:p>
          <w:p w14:paraId="791099B7" w14:textId="77777777" w:rsidR="00E7555D" w:rsidRPr="00E74230" w:rsidRDefault="00E7555D" w:rsidP="007F07F1">
            <w:pPr>
              <w:rPr>
                <w:color w:val="00B050"/>
                <w:sz w:val="20"/>
              </w:rPr>
            </w:pPr>
            <w:r w:rsidRPr="00E74230">
              <w:rPr>
                <w:color w:val="00B050"/>
                <w:sz w:val="20"/>
              </w:rPr>
              <w:t xml:space="preserve">Motion 115, #SP76 </w:t>
            </w:r>
          </w:p>
          <w:p w14:paraId="0CE5EBCF" w14:textId="77777777" w:rsidR="00E7555D" w:rsidRPr="00E74230" w:rsidRDefault="00E7555D" w:rsidP="007F07F1">
            <w:pPr>
              <w:rPr>
                <w:color w:val="00B050"/>
                <w:sz w:val="20"/>
              </w:rPr>
            </w:pPr>
            <w:r w:rsidRPr="00E74230">
              <w:rPr>
                <w:color w:val="00B050"/>
                <w:sz w:val="20"/>
              </w:rPr>
              <w:t>Motion 70</w:t>
            </w:r>
          </w:p>
          <w:p w14:paraId="6B940E15" w14:textId="77777777" w:rsidR="00E7555D" w:rsidRPr="00E74230" w:rsidRDefault="00E7555D" w:rsidP="007F07F1">
            <w:pPr>
              <w:rPr>
                <w:color w:val="00B050"/>
                <w:sz w:val="20"/>
              </w:rPr>
            </w:pPr>
            <w:r w:rsidRPr="00E74230">
              <w:rPr>
                <w:color w:val="00B050"/>
                <w:sz w:val="20"/>
              </w:rPr>
              <w:t>Motion 115, #SP88</w:t>
            </w:r>
          </w:p>
          <w:p w14:paraId="29ED2A13" w14:textId="77777777" w:rsidR="00E7555D" w:rsidRPr="00E74230" w:rsidRDefault="00E7555D" w:rsidP="007F07F1">
            <w:pPr>
              <w:rPr>
                <w:color w:val="00B050"/>
                <w:sz w:val="20"/>
              </w:rPr>
            </w:pPr>
            <w:r w:rsidRPr="00E74230">
              <w:rPr>
                <w:color w:val="00B050"/>
                <w:sz w:val="20"/>
              </w:rPr>
              <w:t>Motion 112 # SP40 (authentication)</w:t>
            </w:r>
          </w:p>
          <w:p w14:paraId="0A73EADB" w14:textId="77777777" w:rsidR="00E7555D" w:rsidRPr="00E74230" w:rsidRDefault="00E7555D" w:rsidP="007F07F1">
            <w:pPr>
              <w:rPr>
                <w:color w:val="00B050"/>
                <w:sz w:val="20"/>
              </w:rPr>
            </w:pPr>
            <w:r w:rsidRPr="00E74230">
              <w:rPr>
                <w:color w:val="00B050"/>
                <w:sz w:val="20"/>
              </w:rPr>
              <w:t>Motion 115, #SP86</w:t>
            </w:r>
          </w:p>
          <w:p w14:paraId="1C057FC5" w14:textId="77777777" w:rsidR="00E7555D" w:rsidRPr="00E74230" w:rsidRDefault="00E7555D" w:rsidP="007F07F1">
            <w:pPr>
              <w:rPr>
                <w:color w:val="00B050"/>
                <w:sz w:val="20"/>
              </w:rPr>
            </w:pPr>
            <w:r w:rsidRPr="00E74230">
              <w:rPr>
                <w:color w:val="00B050"/>
                <w:sz w:val="20"/>
              </w:rPr>
              <w:t>Motion 115, #SP87</w:t>
            </w:r>
          </w:p>
          <w:p w14:paraId="20FE83D0" w14:textId="1A03627D" w:rsidR="00E7555D" w:rsidRPr="00E74230" w:rsidRDefault="00E7555D" w:rsidP="007F07F1">
            <w:pPr>
              <w:rPr>
                <w:color w:val="00B050"/>
                <w:sz w:val="20"/>
              </w:rPr>
            </w:pPr>
            <w:r w:rsidRPr="00E74230">
              <w:rPr>
                <w:color w:val="00B050"/>
                <w:sz w:val="20"/>
              </w:rPr>
              <w:t>Motion 115, #SP94</w:t>
            </w:r>
          </w:p>
        </w:tc>
      </w:tr>
      <w:tr w:rsidR="00E7555D" w14:paraId="7E34F860" w14:textId="77777777" w:rsidTr="00E7555D">
        <w:trPr>
          <w:trHeight w:val="271"/>
        </w:trPr>
        <w:tc>
          <w:tcPr>
            <w:tcW w:w="1035" w:type="dxa"/>
          </w:tcPr>
          <w:p w14:paraId="1C1F654D" w14:textId="68CF0E32" w:rsidR="00E7555D" w:rsidRPr="00FE5AC0" w:rsidRDefault="00E7555D" w:rsidP="007F07F1">
            <w:pPr>
              <w:rPr>
                <w:color w:val="00B050"/>
                <w:sz w:val="20"/>
              </w:rPr>
            </w:pPr>
            <w:r w:rsidRPr="00FE5AC0">
              <w:rPr>
                <w:color w:val="00B050"/>
                <w:sz w:val="20"/>
              </w:rPr>
              <w:t>MAC</w:t>
            </w:r>
          </w:p>
        </w:tc>
        <w:tc>
          <w:tcPr>
            <w:tcW w:w="1991" w:type="dxa"/>
            <w:gridSpan w:val="2"/>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75" w:type="dxa"/>
            <w:gridSpan w:val="2"/>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80"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626" w:type="dxa"/>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133" w:type="dxa"/>
          </w:tcPr>
          <w:p w14:paraId="7B4ED64E" w14:textId="77777777" w:rsidR="00E7555D" w:rsidRPr="00E74230" w:rsidRDefault="00E7555D" w:rsidP="007F07F1">
            <w:pPr>
              <w:rPr>
                <w:color w:val="00B050"/>
                <w:sz w:val="20"/>
              </w:rPr>
            </w:pPr>
          </w:p>
        </w:tc>
        <w:tc>
          <w:tcPr>
            <w:tcW w:w="2133"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338E8945" w14:textId="6E4D33C6" w:rsidR="00E7555D" w:rsidRPr="00E74230" w:rsidRDefault="00E7555D" w:rsidP="007F07F1">
            <w:pPr>
              <w:rPr>
                <w:color w:val="00B050"/>
                <w:sz w:val="20"/>
              </w:rPr>
            </w:pPr>
            <w:r w:rsidRPr="00E74230">
              <w:rPr>
                <w:color w:val="00B050"/>
                <w:sz w:val="20"/>
              </w:rPr>
              <w:t>Motion 112, #SP40</w:t>
            </w:r>
          </w:p>
        </w:tc>
      </w:tr>
      <w:tr w:rsidR="00E7555D" w14:paraId="624D7700" w14:textId="77777777" w:rsidTr="00E7555D">
        <w:trPr>
          <w:trHeight w:val="271"/>
        </w:trPr>
        <w:tc>
          <w:tcPr>
            <w:tcW w:w="1035" w:type="dxa"/>
          </w:tcPr>
          <w:p w14:paraId="3F2E652B" w14:textId="25C11DA2" w:rsidR="00E7555D" w:rsidRPr="00FE5AC0" w:rsidRDefault="00E7555D" w:rsidP="007F07F1">
            <w:pPr>
              <w:rPr>
                <w:color w:val="00B050"/>
                <w:sz w:val="20"/>
              </w:rPr>
            </w:pPr>
            <w:r w:rsidRPr="00FE5AC0">
              <w:rPr>
                <w:color w:val="00B050"/>
                <w:sz w:val="20"/>
              </w:rPr>
              <w:lastRenderedPageBreak/>
              <w:t>MAC</w:t>
            </w:r>
          </w:p>
        </w:tc>
        <w:tc>
          <w:tcPr>
            <w:tcW w:w="1991" w:type="dxa"/>
            <w:gridSpan w:val="2"/>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75" w:type="dxa"/>
            <w:gridSpan w:val="2"/>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80"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626" w:type="dxa"/>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133" w:type="dxa"/>
          </w:tcPr>
          <w:p w14:paraId="4A518A92" w14:textId="77777777" w:rsidR="00E7555D" w:rsidRPr="000042FB" w:rsidRDefault="00E7555D" w:rsidP="007F07F1">
            <w:pPr>
              <w:rPr>
                <w:sz w:val="20"/>
              </w:rPr>
            </w:pPr>
          </w:p>
        </w:tc>
        <w:tc>
          <w:tcPr>
            <w:tcW w:w="2133" w:type="dxa"/>
          </w:tcPr>
          <w:p w14:paraId="0586EC3C" w14:textId="1A80628D" w:rsidR="00E7555D" w:rsidRPr="00E74230" w:rsidRDefault="00E7555D" w:rsidP="007F07F1">
            <w:pPr>
              <w:rPr>
                <w:color w:val="00B050"/>
                <w:sz w:val="20"/>
              </w:rPr>
            </w:pPr>
            <w:r w:rsidRPr="00E74230">
              <w:rPr>
                <w:color w:val="00B050"/>
                <w:sz w:val="20"/>
              </w:rPr>
              <w:t xml:space="preserve">Motion 115, #SP89 </w:t>
            </w:r>
          </w:p>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Pr="00E74230" w:rsidRDefault="00E7555D" w:rsidP="007F07F1">
            <w:pPr>
              <w:rPr>
                <w:color w:val="00B050"/>
                <w:sz w:val="20"/>
              </w:rPr>
            </w:pPr>
            <w:r w:rsidRPr="00E74230">
              <w:rPr>
                <w:color w:val="00B050"/>
                <w:sz w:val="20"/>
              </w:rPr>
              <w:t>Motion 115, #SP65</w:t>
            </w:r>
          </w:p>
          <w:p w14:paraId="5FEEAC1B" w14:textId="6D1A7C64" w:rsidR="00E7555D" w:rsidRPr="00E74230" w:rsidRDefault="00E7555D" w:rsidP="007F07F1">
            <w:pPr>
              <w:rPr>
                <w:color w:val="00B050"/>
                <w:sz w:val="20"/>
              </w:rPr>
            </w:pPr>
            <w:r w:rsidRPr="00E74230">
              <w:rPr>
                <w:color w:val="00B050"/>
                <w:sz w:val="20"/>
              </w:rPr>
              <w:t>Motion 112, #SP33</w:t>
            </w:r>
          </w:p>
        </w:tc>
      </w:tr>
      <w:tr w:rsidR="00E7555D" w14:paraId="6A6E7413" w14:textId="77777777" w:rsidTr="00E7555D">
        <w:trPr>
          <w:trHeight w:val="271"/>
        </w:trPr>
        <w:tc>
          <w:tcPr>
            <w:tcW w:w="1035" w:type="dxa"/>
          </w:tcPr>
          <w:p w14:paraId="0A8FB932" w14:textId="77777777" w:rsidR="00E7555D" w:rsidRPr="00FE5AC0" w:rsidRDefault="00E7555D" w:rsidP="007F07F1">
            <w:pPr>
              <w:rPr>
                <w:color w:val="00B050"/>
                <w:sz w:val="20"/>
              </w:rPr>
            </w:pPr>
            <w:r w:rsidRPr="00FE5AC0">
              <w:rPr>
                <w:color w:val="00B050"/>
                <w:sz w:val="20"/>
              </w:rPr>
              <w:t>MAC</w:t>
            </w:r>
          </w:p>
        </w:tc>
        <w:tc>
          <w:tcPr>
            <w:tcW w:w="1991" w:type="dxa"/>
            <w:gridSpan w:val="2"/>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75" w:type="dxa"/>
            <w:gridSpan w:val="2"/>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80"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0D4ED7BC" w:rsidR="00E7555D" w:rsidRPr="00FE5AC0" w:rsidRDefault="00E7555D" w:rsidP="007F07F1">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626" w:type="dxa"/>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133" w:type="dxa"/>
          </w:tcPr>
          <w:p w14:paraId="235D7DBF" w14:textId="6713BB78" w:rsidR="00E7555D" w:rsidRPr="000042FB" w:rsidRDefault="0044058E" w:rsidP="007F07F1">
            <w:pPr>
              <w:rPr>
                <w:sz w:val="20"/>
              </w:rPr>
            </w:pPr>
            <w:hyperlink r:id="rId18" w:history="1">
              <w:r w:rsidR="004137CF" w:rsidRPr="000042FB">
                <w:rPr>
                  <w:rStyle w:val="Hyperlink"/>
                  <w:color w:val="auto"/>
                  <w:sz w:val="20"/>
                </w:rPr>
                <w:t>20/1256r0</w:t>
              </w:r>
            </w:hyperlink>
            <w:r w:rsidR="004137CF" w:rsidRPr="000042FB">
              <w:rPr>
                <w:sz w:val="20"/>
              </w:rPr>
              <w:t>, uploaded on August 20, 2020</w:t>
            </w:r>
          </w:p>
        </w:tc>
        <w:tc>
          <w:tcPr>
            <w:tcW w:w="2133" w:type="dxa"/>
          </w:tcPr>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E7555D">
        <w:trPr>
          <w:trHeight w:val="257"/>
        </w:trPr>
        <w:tc>
          <w:tcPr>
            <w:tcW w:w="1035" w:type="dxa"/>
          </w:tcPr>
          <w:p w14:paraId="533F3AA3" w14:textId="02DB0924" w:rsidR="00E7555D" w:rsidRPr="00FE5AC0" w:rsidRDefault="00E7555D" w:rsidP="007F07F1">
            <w:pPr>
              <w:rPr>
                <w:sz w:val="20"/>
                <w:highlight w:val="yellow"/>
              </w:rPr>
            </w:pPr>
            <w:r w:rsidRPr="00FE5AC0">
              <w:rPr>
                <w:sz w:val="20"/>
                <w:highlight w:val="yellow"/>
              </w:rPr>
              <w:t>MAC</w:t>
            </w:r>
          </w:p>
        </w:tc>
        <w:tc>
          <w:tcPr>
            <w:tcW w:w="1991" w:type="dxa"/>
            <w:gridSpan w:val="2"/>
          </w:tcPr>
          <w:p w14:paraId="3BB95EE6" w14:textId="47B7E511" w:rsidR="00E7555D" w:rsidRPr="00FE5AC0" w:rsidRDefault="00E7555D" w:rsidP="007F07F1">
            <w:pPr>
              <w:rPr>
                <w:sz w:val="20"/>
                <w:highlight w:val="yellow"/>
              </w:rPr>
            </w:pPr>
            <w:r w:rsidRPr="00FE5AC0">
              <w:rPr>
                <w:sz w:val="20"/>
                <w:highlight w:val="yellow"/>
              </w:rPr>
              <w:t>MLO-TID mapping/Link Management: TID to Link Mapping</w:t>
            </w:r>
          </w:p>
        </w:tc>
        <w:tc>
          <w:tcPr>
            <w:tcW w:w="1575" w:type="dxa"/>
            <w:gridSpan w:val="2"/>
            <w:shd w:val="clear" w:color="auto" w:fill="auto"/>
          </w:tcPr>
          <w:p w14:paraId="2D5A6724" w14:textId="5846F9A2" w:rsidR="00E7555D" w:rsidRPr="00FE5AC0" w:rsidRDefault="00E7555D" w:rsidP="007F07F1">
            <w:pPr>
              <w:rPr>
                <w:sz w:val="20"/>
                <w:highlight w:val="yellow"/>
              </w:rPr>
            </w:pPr>
            <w:r w:rsidRPr="00FE5AC0">
              <w:rPr>
                <w:sz w:val="20"/>
                <w:highlight w:val="yellow"/>
              </w:rPr>
              <w:t>Yongho Seok</w:t>
            </w:r>
          </w:p>
          <w:p w14:paraId="517A75AB" w14:textId="0CDB64ED" w:rsidR="00E7555D" w:rsidRPr="00FE5AC0" w:rsidRDefault="00E7555D" w:rsidP="007F07F1">
            <w:pPr>
              <w:rPr>
                <w:sz w:val="20"/>
                <w:highlight w:val="yellow"/>
              </w:rPr>
            </w:pPr>
          </w:p>
        </w:tc>
        <w:tc>
          <w:tcPr>
            <w:tcW w:w="2780" w:type="dxa"/>
          </w:tcPr>
          <w:p w14:paraId="533654EC" w14:textId="22F0AE28" w:rsidR="00E7555D" w:rsidRPr="00FE5AC0" w:rsidRDefault="00E7555D" w:rsidP="007F07F1">
            <w:pPr>
              <w:rPr>
                <w:sz w:val="20"/>
                <w:highlight w:val="yellow"/>
              </w:rPr>
            </w:pPr>
            <w:r w:rsidRPr="00FE5AC0">
              <w:rPr>
                <w:sz w:val="20"/>
                <w:highlight w:val="yellow"/>
              </w:rPr>
              <w:t>Laurent Cariou, Matthew Fischer,</w:t>
            </w:r>
          </w:p>
          <w:p w14:paraId="41A059BD" w14:textId="7BA5D1CD" w:rsidR="00E7555D" w:rsidRPr="00FE5AC0" w:rsidRDefault="00E7555D" w:rsidP="007F07F1">
            <w:pPr>
              <w:rPr>
                <w:sz w:val="20"/>
                <w:highlight w:val="yellow"/>
              </w:rPr>
            </w:pPr>
            <w:r w:rsidRPr="00FE5AC0">
              <w:rPr>
                <w:sz w:val="20"/>
                <w:highlight w:val="yellow"/>
              </w:rPr>
              <w:t>Young Hoon Kwon, Abhishek Patil, Jarkko Kneckt, Insun Jang,</w:t>
            </w:r>
          </w:p>
          <w:p w14:paraId="62011256" w14:textId="4DEE9EC0" w:rsidR="00E7555D" w:rsidRPr="00FE5AC0" w:rsidRDefault="00E7555D" w:rsidP="007F07F1">
            <w:pPr>
              <w:rPr>
                <w:sz w:val="20"/>
                <w:highlight w:val="yellow"/>
              </w:rPr>
            </w:pPr>
            <w:r w:rsidRPr="00FE5AC0">
              <w:rPr>
                <w:sz w:val="20"/>
                <w:highlight w:val="yellow"/>
              </w:rPr>
              <w:t>Namyeong Kim, Chenhe Ji, Sharan Naribole, Cheng Chen, Chunyu Hu,</w:t>
            </w:r>
            <w:r w:rsidRPr="00FE5AC0">
              <w:rPr>
                <w:highlight w:val="yellow"/>
              </w:rPr>
              <w:t xml:space="preserve"> </w:t>
            </w:r>
            <w:r w:rsidRPr="00FE5AC0">
              <w:rPr>
                <w:sz w:val="20"/>
                <w:highlight w:val="yellow"/>
              </w:rPr>
              <w:t>Greg Geonjung Ko, Payam Torab, Dibakar Das, Guogang Huang, Harry Wang, Gabor Bajko, Yonggang Fang, John Yi, Liuming Lu</w:t>
            </w:r>
          </w:p>
        </w:tc>
        <w:tc>
          <w:tcPr>
            <w:tcW w:w="1626" w:type="dxa"/>
          </w:tcPr>
          <w:p w14:paraId="15965EB6" w14:textId="77777777" w:rsidR="00E7555D" w:rsidRDefault="00E7555D" w:rsidP="007F07F1">
            <w:pPr>
              <w:rPr>
                <w:ins w:id="2" w:author="Edward Au" w:date="2020-08-20T10:48:00Z"/>
                <w:sz w:val="20"/>
                <w:highlight w:val="yellow"/>
              </w:rPr>
            </w:pPr>
            <w:ins w:id="3" w:author="Alfred Aster" w:date="2020-07-30T08:18:00Z">
              <w:r>
                <w:rPr>
                  <w:sz w:val="20"/>
                  <w:highlight w:val="yellow"/>
                </w:rPr>
                <w:t xml:space="preserve"> (ON HOLD)</w:t>
              </w:r>
            </w:ins>
          </w:p>
          <w:p w14:paraId="44BC3BFE" w14:textId="77777777" w:rsidR="00E7555D" w:rsidRDefault="00E7555D" w:rsidP="007F07F1">
            <w:pPr>
              <w:rPr>
                <w:ins w:id="4" w:author="Edward Au" w:date="2020-08-20T10:48:00Z"/>
                <w:sz w:val="20"/>
                <w:highlight w:val="yellow"/>
              </w:rPr>
            </w:pPr>
          </w:p>
          <w:p w14:paraId="5E2958B0" w14:textId="117F7797" w:rsidR="00E7555D" w:rsidRPr="00FE5AC0" w:rsidRDefault="00E7555D" w:rsidP="007F07F1">
            <w:pPr>
              <w:rPr>
                <w:sz w:val="20"/>
                <w:highlight w:val="yellow"/>
              </w:rPr>
            </w:pPr>
          </w:p>
        </w:tc>
        <w:tc>
          <w:tcPr>
            <w:tcW w:w="2133" w:type="dxa"/>
          </w:tcPr>
          <w:p w14:paraId="29F2A91A" w14:textId="77777777" w:rsidR="00E7555D" w:rsidRPr="00FE5AC0" w:rsidRDefault="00E7555D" w:rsidP="007F07F1">
            <w:pPr>
              <w:rPr>
                <w:sz w:val="20"/>
                <w:highlight w:val="yellow"/>
              </w:rPr>
            </w:pPr>
          </w:p>
        </w:tc>
        <w:tc>
          <w:tcPr>
            <w:tcW w:w="2133" w:type="dxa"/>
          </w:tcPr>
          <w:p w14:paraId="63CB7C45" w14:textId="54ADC886" w:rsidR="00E7555D" w:rsidRPr="00FE5AC0" w:rsidRDefault="00E7555D" w:rsidP="007F07F1">
            <w:pPr>
              <w:rPr>
                <w:sz w:val="20"/>
                <w:highlight w:val="yellow"/>
              </w:rPr>
            </w:pPr>
            <w:r w:rsidRPr="00FE5AC0">
              <w:rPr>
                <w:sz w:val="20"/>
                <w:highlight w:val="yellow"/>
              </w:rPr>
              <w:t>Motion 54</w:t>
            </w:r>
          </w:p>
          <w:p w14:paraId="733C43E8" w14:textId="35D9EFA3" w:rsidR="00E7555D" w:rsidRPr="00FE5AC0" w:rsidRDefault="00E7555D" w:rsidP="007F07F1">
            <w:pPr>
              <w:rPr>
                <w:sz w:val="20"/>
                <w:highlight w:val="yellow"/>
              </w:rPr>
            </w:pPr>
            <w:r w:rsidRPr="00FE5AC0">
              <w:rPr>
                <w:sz w:val="20"/>
                <w:highlight w:val="yellow"/>
              </w:rPr>
              <w:t>Motion 9</w:t>
            </w:r>
          </w:p>
        </w:tc>
      </w:tr>
      <w:tr w:rsidR="00E7555D" w14:paraId="23A1D52A" w14:textId="77777777" w:rsidTr="00E7555D">
        <w:trPr>
          <w:trHeight w:val="257"/>
        </w:trPr>
        <w:tc>
          <w:tcPr>
            <w:tcW w:w="1035" w:type="dxa"/>
          </w:tcPr>
          <w:p w14:paraId="2A67F025" w14:textId="106B52CA" w:rsidR="00E7555D" w:rsidRPr="00FE5AC0" w:rsidRDefault="00E7555D" w:rsidP="007F07F1">
            <w:pPr>
              <w:rPr>
                <w:color w:val="00B050"/>
                <w:sz w:val="20"/>
              </w:rPr>
            </w:pPr>
            <w:r w:rsidRPr="00FE5AC0">
              <w:rPr>
                <w:color w:val="00B050"/>
                <w:sz w:val="20"/>
              </w:rPr>
              <w:t>MAC</w:t>
            </w:r>
          </w:p>
        </w:tc>
        <w:tc>
          <w:tcPr>
            <w:tcW w:w="1991" w:type="dxa"/>
            <w:gridSpan w:val="2"/>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75" w:type="dxa"/>
            <w:gridSpan w:val="2"/>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80"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626" w:type="dxa"/>
          </w:tcPr>
          <w:p w14:paraId="543E43E7" w14:textId="6BAA562F" w:rsidR="00E7555D" w:rsidRPr="00E74230" w:rsidRDefault="00E7555D" w:rsidP="007F07F1">
            <w:pPr>
              <w:rPr>
                <w:color w:val="00B050"/>
                <w:sz w:val="20"/>
              </w:rPr>
            </w:pPr>
            <w:r w:rsidRPr="00E74230">
              <w:rPr>
                <w:color w:val="00B050"/>
                <w:sz w:val="20"/>
              </w:rPr>
              <w:t>R1</w:t>
            </w:r>
          </w:p>
        </w:tc>
        <w:tc>
          <w:tcPr>
            <w:tcW w:w="2133" w:type="dxa"/>
          </w:tcPr>
          <w:p w14:paraId="18DE8130" w14:textId="77777777" w:rsidR="00E7555D" w:rsidRPr="00E74230" w:rsidRDefault="00E7555D" w:rsidP="007F07F1">
            <w:pPr>
              <w:rPr>
                <w:color w:val="00B050"/>
                <w:sz w:val="20"/>
              </w:rPr>
            </w:pPr>
          </w:p>
        </w:tc>
        <w:tc>
          <w:tcPr>
            <w:tcW w:w="2133"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E7555D">
        <w:trPr>
          <w:trHeight w:val="257"/>
        </w:trPr>
        <w:tc>
          <w:tcPr>
            <w:tcW w:w="1035" w:type="dxa"/>
          </w:tcPr>
          <w:p w14:paraId="03485B8C" w14:textId="54F65858" w:rsidR="00E7555D" w:rsidRPr="00FE5AC0" w:rsidRDefault="00E7555D" w:rsidP="007F07F1">
            <w:pPr>
              <w:rPr>
                <w:color w:val="00B050"/>
                <w:sz w:val="20"/>
              </w:rPr>
            </w:pPr>
            <w:r w:rsidRPr="00FE5AC0">
              <w:rPr>
                <w:color w:val="00B050"/>
                <w:sz w:val="20"/>
              </w:rPr>
              <w:lastRenderedPageBreak/>
              <w:t>MAC</w:t>
            </w:r>
          </w:p>
        </w:tc>
        <w:tc>
          <w:tcPr>
            <w:tcW w:w="1991" w:type="dxa"/>
            <w:gridSpan w:val="2"/>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75" w:type="dxa"/>
            <w:gridSpan w:val="2"/>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80"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626" w:type="dxa"/>
          </w:tcPr>
          <w:p w14:paraId="68C07F73" w14:textId="00B943BC" w:rsidR="00E7555D" w:rsidRPr="00E74230" w:rsidRDefault="00E7555D" w:rsidP="007F07F1">
            <w:pPr>
              <w:rPr>
                <w:color w:val="00B050"/>
                <w:sz w:val="20"/>
              </w:rPr>
            </w:pPr>
            <w:r w:rsidRPr="00E74230">
              <w:rPr>
                <w:color w:val="00B050"/>
                <w:sz w:val="20"/>
              </w:rPr>
              <w:t>R1</w:t>
            </w:r>
          </w:p>
        </w:tc>
        <w:tc>
          <w:tcPr>
            <w:tcW w:w="2133" w:type="dxa"/>
          </w:tcPr>
          <w:p w14:paraId="70E157CA" w14:textId="77777777" w:rsidR="00E7555D" w:rsidRPr="00E74230" w:rsidRDefault="00E7555D" w:rsidP="00254B3B">
            <w:pPr>
              <w:rPr>
                <w:color w:val="00B050"/>
                <w:sz w:val="20"/>
              </w:rPr>
            </w:pPr>
          </w:p>
        </w:tc>
        <w:tc>
          <w:tcPr>
            <w:tcW w:w="2133"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Pr="00E74230" w:rsidRDefault="00E7555D" w:rsidP="008A2B88">
            <w:pPr>
              <w:rPr>
                <w:color w:val="00B050"/>
                <w:sz w:val="20"/>
              </w:rPr>
            </w:pPr>
            <w:r w:rsidRPr="00E74230">
              <w:rPr>
                <w:color w:val="00B050"/>
                <w:sz w:val="20"/>
              </w:rPr>
              <w:t>Motion 112, #SP6</w:t>
            </w:r>
          </w:p>
          <w:p w14:paraId="3BE63E29" w14:textId="7B674935" w:rsidR="00E7555D" w:rsidRPr="00E74230" w:rsidRDefault="00E7555D" w:rsidP="008A2B88">
            <w:pPr>
              <w:rPr>
                <w:color w:val="00B050"/>
                <w:sz w:val="20"/>
              </w:rPr>
            </w:pPr>
            <w:r w:rsidRPr="00E74230">
              <w:rPr>
                <w:color w:val="00B050"/>
                <w:sz w:val="20"/>
              </w:rPr>
              <w:t>Motion 112, #SP27</w:t>
            </w:r>
          </w:p>
        </w:tc>
      </w:tr>
      <w:tr w:rsidR="00E7555D" w14:paraId="275A369D" w14:textId="77777777" w:rsidTr="00E7555D">
        <w:trPr>
          <w:trHeight w:val="271"/>
        </w:trPr>
        <w:tc>
          <w:tcPr>
            <w:tcW w:w="1035" w:type="dxa"/>
          </w:tcPr>
          <w:p w14:paraId="127B69ED" w14:textId="77777777" w:rsidR="00E7555D" w:rsidRPr="00FE5AC0" w:rsidRDefault="00E7555D" w:rsidP="007F07F1">
            <w:pPr>
              <w:rPr>
                <w:color w:val="00B050"/>
                <w:sz w:val="20"/>
              </w:rPr>
            </w:pPr>
            <w:r w:rsidRPr="00FE5AC0">
              <w:rPr>
                <w:color w:val="00B050"/>
                <w:sz w:val="20"/>
              </w:rPr>
              <w:t>MAC</w:t>
            </w:r>
          </w:p>
        </w:tc>
        <w:tc>
          <w:tcPr>
            <w:tcW w:w="1991" w:type="dxa"/>
            <w:gridSpan w:val="2"/>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75" w:type="dxa"/>
            <w:gridSpan w:val="2"/>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80" w:type="dxa"/>
          </w:tcPr>
          <w:p w14:paraId="0DDF95DA" w14:textId="0B793601"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p>
        </w:tc>
        <w:tc>
          <w:tcPr>
            <w:tcW w:w="1626" w:type="dxa"/>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133" w:type="dxa"/>
          </w:tcPr>
          <w:p w14:paraId="4A02F1B0" w14:textId="77777777" w:rsidR="00E7555D" w:rsidRPr="00E74230" w:rsidRDefault="00E7555D" w:rsidP="007F07F1">
            <w:pPr>
              <w:rPr>
                <w:color w:val="00B050"/>
                <w:sz w:val="20"/>
              </w:rPr>
            </w:pPr>
          </w:p>
        </w:tc>
        <w:tc>
          <w:tcPr>
            <w:tcW w:w="2133"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ins w:id="5" w:author="Edward Au" w:date="2020-08-21T10:37:00Z"/>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ins w:id="6" w:author="Edward Au" w:date="2020-08-21T10:37:00Z">
              <w:r>
                <w:rPr>
                  <w:color w:val="00B050"/>
                  <w:sz w:val="20"/>
                </w:rPr>
                <w:t>Motion 122, #SP157</w:t>
              </w:r>
            </w:ins>
          </w:p>
          <w:p w14:paraId="57FD3154" w14:textId="5DC6DB8E" w:rsidR="00E7555D" w:rsidRPr="000B20DC" w:rsidRDefault="00E7555D" w:rsidP="007F07F1">
            <w:pPr>
              <w:rPr>
                <w:sz w:val="20"/>
              </w:rPr>
            </w:pPr>
          </w:p>
        </w:tc>
      </w:tr>
      <w:tr w:rsidR="00E7555D" w14:paraId="1DB3917E" w14:textId="77777777" w:rsidTr="00E7555D">
        <w:trPr>
          <w:trHeight w:val="271"/>
        </w:trPr>
        <w:tc>
          <w:tcPr>
            <w:tcW w:w="1035" w:type="dxa"/>
          </w:tcPr>
          <w:p w14:paraId="786FF435" w14:textId="781FCF5B" w:rsidR="00E7555D" w:rsidRPr="00E74230" w:rsidRDefault="00E7555D" w:rsidP="007F07F1">
            <w:pPr>
              <w:rPr>
                <w:color w:val="00B050"/>
                <w:sz w:val="20"/>
              </w:rPr>
            </w:pPr>
            <w:r w:rsidRPr="00E74230">
              <w:rPr>
                <w:color w:val="00B050"/>
                <w:sz w:val="20"/>
              </w:rPr>
              <w:t>MAC</w:t>
            </w:r>
          </w:p>
        </w:tc>
        <w:tc>
          <w:tcPr>
            <w:tcW w:w="1991" w:type="dxa"/>
            <w:gridSpan w:val="2"/>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75" w:type="dxa"/>
            <w:gridSpan w:val="2"/>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80" w:type="dxa"/>
          </w:tcPr>
          <w:p w14:paraId="63B11EFA" w14:textId="01D326B6"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p>
        </w:tc>
        <w:tc>
          <w:tcPr>
            <w:tcW w:w="1626" w:type="dxa"/>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133" w:type="dxa"/>
          </w:tcPr>
          <w:p w14:paraId="646417B6" w14:textId="77777777" w:rsidR="00E7555D" w:rsidRPr="00E74230" w:rsidRDefault="00E7555D" w:rsidP="007F07F1">
            <w:pPr>
              <w:rPr>
                <w:color w:val="00B050"/>
                <w:sz w:val="20"/>
              </w:rPr>
            </w:pPr>
          </w:p>
        </w:tc>
        <w:tc>
          <w:tcPr>
            <w:tcW w:w="2133"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E7555D">
        <w:trPr>
          <w:trHeight w:val="271"/>
        </w:trPr>
        <w:tc>
          <w:tcPr>
            <w:tcW w:w="1035" w:type="dxa"/>
          </w:tcPr>
          <w:p w14:paraId="63625E09" w14:textId="400328B0" w:rsidR="00E7555D" w:rsidRPr="00E74230" w:rsidRDefault="00E7555D" w:rsidP="007F07F1">
            <w:pPr>
              <w:rPr>
                <w:color w:val="00B050"/>
                <w:sz w:val="20"/>
              </w:rPr>
            </w:pPr>
            <w:r w:rsidRPr="00E74230">
              <w:rPr>
                <w:color w:val="00B050"/>
                <w:sz w:val="20"/>
              </w:rPr>
              <w:t>MAC</w:t>
            </w:r>
          </w:p>
        </w:tc>
        <w:tc>
          <w:tcPr>
            <w:tcW w:w="1991" w:type="dxa"/>
            <w:gridSpan w:val="2"/>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75" w:type="dxa"/>
            <w:gridSpan w:val="2"/>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80" w:type="dxa"/>
          </w:tcPr>
          <w:p w14:paraId="29372435" w14:textId="4AF6D078" w:rsidR="00E7555D" w:rsidRPr="00E74230" w:rsidRDefault="00E7555D" w:rsidP="007F07F1">
            <w:pPr>
              <w:rPr>
                <w:color w:val="00B050"/>
                <w:sz w:val="20"/>
              </w:rPr>
            </w:pPr>
            <w:r w:rsidRPr="00E74230">
              <w:rPr>
                <w:color w:val="00B050"/>
                <w:sz w:val="20"/>
              </w:rPr>
              <w:t xml:space="preserve">Minyoung Park, Abhishek Patil, Laurent Cariou, Young Hoon Kwon, Yongho Seok, Jarkko Kneckt, Rojan Chitrakar, Namyeong Kim, Sharan Naribole, Matthew Fischer, PEYUSH Agarwal, Jay Yang, Jason Yuchen Guo, Jason Yuchen Guo, Xiaofei Wang , Jonghun Han, Gabor </w:t>
            </w:r>
            <w:r w:rsidRPr="00E74230">
              <w:rPr>
                <w:color w:val="00B050"/>
                <w:sz w:val="20"/>
              </w:rPr>
              <w:lastRenderedPageBreak/>
              <w:t>Bajko, Chunyu Hu, Liuming Lu</w:t>
            </w:r>
            <w:ins w:id="7" w:author="Edward Au" w:date="2020-08-20T14:24:00Z">
              <w:r>
                <w:rPr>
                  <w:color w:val="00B050"/>
                  <w:sz w:val="20"/>
                </w:rPr>
                <w:t>, Yonggang Fang</w:t>
              </w:r>
            </w:ins>
            <w:ins w:id="8" w:author="Edward Au" w:date="2020-08-21T10:49:00Z">
              <w:r>
                <w:rPr>
                  <w:color w:val="00B050"/>
                  <w:sz w:val="20"/>
                </w:rPr>
                <w:t>, Hanseul Hong</w:t>
              </w:r>
            </w:ins>
          </w:p>
        </w:tc>
        <w:tc>
          <w:tcPr>
            <w:tcW w:w="1626" w:type="dxa"/>
          </w:tcPr>
          <w:p w14:paraId="4374C757" w14:textId="2BB8DA7B" w:rsidR="00E7555D" w:rsidRPr="00E74230" w:rsidRDefault="00E7555D" w:rsidP="00981528">
            <w:pPr>
              <w:rPr>
                <w:color w:val="00B050"/>
                <w:sz w:val="20"/>
              </w:rPr>
            </w:pPr>
            <w:r w:rsidRPr="00E74230">
              <w:rPr>
                <w:color w:val="00B050"/>
                <w:sz w:val="20"/>
              </w:rPr>
              <w:lastRenderedPageBreak/>
              <w:t xml:space="preserve">Basics in R1 </w:t>
            </w:r>
          </w:p>
        </w:tc>
        <w:tc>
          <w:tcPr>
            <w:tcW w:w="2133" w:type="dxa"/>
          </w:tcPr>
          <w:p w14:paraId="4EFE0E85" w14:textId="77777777" w:rsidR="00E7555D" w:rsidRPr="00E74230" w:rsidRDefault="00E7555D" w:rsidP="007F07F1">
            <w:pPr>
              <w:rPr>
                <w:color w:val="00B050"/>
                <w:sz w:val="20"/>
              </w:rPr>
            </w:pPr>
          </w:p>
        </w:tc>
        <w:tc>
          <w:tcPr>
            <w:tcW w:w="2133" w:type="dxa"/>
          </w:tcPr>
          <w:p w14:paraId="206563D4" w14:textId="6EEE81FF" w:rsidR="00E7555D" w:rsidRPr="00E74230" w:rsidRDefault="00E7555D" w:rsidP="007F07F1">
            <w:pPr>
              <w:rPr>
                <w:color w:val="00B050"/>
                <w:sz w:val="20"/>
              </w:rPr>
            </w:pPr>
            <w:r w:rsidRPr="00E74230">
              <w:rPr>
                <w:color w:val="00B050"/>
                <w:sz w:val="20"/>
              </w:rPr>
              <w:t>Motion 104 (to be confirmed between Abhi and Ming)</w:t>
            </w:r>
          </w:p>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72103662" w14:textId="6DA26949" w:rsidR="00E7555D" w:rsidRPr="00E74230" w:rsidRDefault="00E7555D" w:rsidP="007F07F1">
            <w:pPr>
              <w:rPr>
                <w:color w:val="00B050"/>
                <w:sz w:val="20"/>
              </w:rPr>
            </w:pPr>
            <w:r w:rsidRPr="00E74230">
              <w:rPr>
                <w:color w:val="00B050"/>
                <w:sz w:val="20"/>
              </w:rPr>
              <w:t>Motion 115, #SP77</w:t>
            </w:r>
          </w:p>
        </w:tc>
      </w:tr>
      <w:tr w:rsidR="00E7555D" w14:paraId="57B7C415" w14:textId="77777777" w:rsidTr="00E7555D">
        <w:trPr>
          <w:trHeight w:val="271"/>
        </w:trPr>
        <w:tc>
          <w:tcPr>
            <w:tcW w:w="1035" w:type="dxa"/>
          </w:tcPr>
          <w:p w14:paraId="7DBFD6DB" w14:textId="416DC754" w:rsidR="00E7555D" w:rsidRPr="00FE5AC0" w:rsidRDefault="00E7555D" w:rsidP="00112124">
            <w:pPr>
              <w:rPr>
                <w:sz w:val="20"/>
                <w:highlight w:val="yellow"/>
              </w:rPr>
            </w:pPr>
            <w:r w:rsidRPr="00FE5AC0">
              <w:rPr>
                <w:sz w:val="20"/>
                <w:highlight w:val="yellow"/>
              </w:rPr>
              <w:t>MAC</w:t>
            </w:r>
          </w:p>
        </w:tc>
        <w:tc>
          <w:tcPr>
            <w:tcW w:w="1991" w:type="dxa"/>
            <w:gridSpan w:val="2"/>
          </w:tcPr>
          <w:p w14:paraId="23656578" w14:textId="1F7CB91D" w:rsidR="00E7555D" w:rsidRDefault="00E7555D" w:rsidP="00112124">
            <w:pPr>
              <w:rPr>
                <w:sz w:val="20"/>
                <w:highlight w:val="yellow"/>
              </w:rPr>
            </w:pPr>
            <w:r w:rsidRPr="00FE5AC0">
              <w:rPr>
                <w:sz w:val="20"/>
                <w:highlight w:val="yellow"/>
              </w:rPr>
              <w:t xml:space="preserve">MLO-Power save: </w:t>
            </w:r>
            <w:r>
              <w:rPr>
                <w:sz w:val="20"/>
                <w:highlight w:val="yellow"/>
              </w:rPr>
              <w:t>TWT, excluding cross-link power save</w:t>
            </w:r>
          </w:p>
          <w:p w14:paraId="03F26073" w14:textId="77777777" w:rsidR="00E7555D" w:rsidRDefault="00E7555D" w:rsidP="00112124">
            <w:pPr>
              <w:rPr>
                <w:sz w:val="20"/>
                <w:highlight w:val="yellow"/>
              </w:rPr>
            </w:pPr>
          </w:p>
          <w:p w14:paraId="046AC391" w14:textId="77777777" w:rsidR="00E7555D" w:rsidRDefault="00E7555D" w:rsidP="00112124">
            <w:pPr>
              <w:rPr>
                <w:sz w:val="20"/>
                <w:highlight w:val="yellow"/>
              </w:rPr>
            </w:pPr>
          </w:p>
          <w:p w14:paraId="43A28319" w14:textId="77777777" w:rsidR="00E7555D" w:rsidRPr="00FE5AC0" w:rsidRDefault="00E7555D" w:rsidP="00112124">
            <w:pPr>
              <w:rPr>
                <w:sz w:val="20"/>
                <w:highlight w:val="yellow"/>
              </w:rPr>
            </w:pPr>
          </w:p>
        </w:tc>
        <w:tc>
          <w:tcPr>
            <w:tcW w:w="1575" w:type="dxa"/>
            <w:gridSpan w:val="2"/>
            <w:shd w:val="clear" w:color="auto" w:fill="auto"/>
          </w:tcPr>
          <w:p w14:paraId="4C8C3384" w14:textId="0EDD5677" w:rsidR="00E7555D" w:rsidRPr="00FE5AC0" w:rsidRDefault="00E7555D" w:rsidP="00112124">
            <w:pPr>
              <w:rPr>
                <w:sz w:val="20"/>
                <w:highlight w:val="yellow"/>
              </w:rPr>
            </w:pPr>
            <w:r w:rsidRPr="00FE5AC0">
              <w:rPr>
                <w:sz w:val="20"/>
                <w:highlight w:val="yellow"/>
              </w:rPr>
              <w:t>Ming Gan</w:t>
            </w:r>
          </w:p>
        </w:tc>
        <w:tc>
          <w:tcPr>
            <w:tcW w:w="2780" w:type="dxa"/>
          </w:tcPr>
          <w:p w14:paraId="39A13C33" w14:textId="683A1C57" w:rsidR="00E7555D" w:rsidRPr="00FE5AC0" w:rsidRDefault="00E7555D" w:rsidP="00112124">
            <w:pPr>
              <w:rPr>
                <w:sz w:val="20"/>
                <w:highlight w:val="yellow"/>
              </w:rPr>
            </w:pPr>
            <w:r w:rsidRPr="00FE5AC0">
              <w:rPr>
                <w:sz w:val="20"/>
                <w:highlight w:val="yellow"/>
              </w:rPr>
              <w:t>Minyoung Park, Abhishek Patil, Laurent Cariou, Young Hoon Kwon, Yongho Seok, Jarkko Kneckt, Rojan Chitrakar, Namyeong Kim, Sharan Naribole, Matthew Fischer, PEYUSH Agarwal, Jay Yang, Jason Yuchen Guo, Jason Yuchen Guo, Xiaofei Wang , Jonghun Han, Gabor Bajko, Chunyu Hu, Liuming Lu</w:t>
            </w:r>
            <w:ins w:id="9" w:author="Edward Au" w:date="2020-08-20T14:24:00Z">
              <w:r>
                <w:rPr>
                  <w:sz w:val="20"/>
                  <w:highlight w:val="yellow"/>
                </w:rPr>
                <w:t>, Yonggang Fang</w:t>
              </w:r>
            </w:ins>
          </w:p>
        </w:tc>
        <w:tc>
          <w:tcPr>
            <w:tcW w:w="1626" w:type="dxa"/>
          </w:tcPr>
          <w:p w14:paraId="789ADCBB" w14:textId="34FEC637" w:rsidR="00E7555D" w:rsidRDefault="00E7555D" w:rsidP="00112124">
            <w:pPr>
              <w:rPr>
                <w:sz w:val="20"/>
                <w:highlight w:val="yellow"/>
              </w:rPr>
            </w:pPr>
            <w:r>
              <w:rPr>
                <w:sz w:val="20"/>
                <w:highlight w:val="yellow"/>
              </w:rPr>
              <w:t>R1</w:t>
            </w:r>
          </w:p>
          <w:p w14:paraId="23D6DFF9" w14:textId="055B0909" w:rsidR="00E7555D" w:rsidRDefault="00E7555D" w:rsidP="00112124">
            <w:pPr>
              <w:rPr>
                <w:sz w:val="20"/>
                <w:highlight w:val="yellow"/>
              </w:rPr>
            </w:pPr>
            <w:r>
              <w:rPr>
                <w:sz w:val="20"/>
                <w:highlight w:val="yellow"/>
              </w:rPr>
              <w:t>(ON HOLD)</w:t>
            </w:r>
          </w:p>
          <w:p w14:paraId="798F43EB" w14:textId="24F262A0" w:rsidR="00E7555D" w:rsidRPr="00FE5AC0" w:rsidRDefault="00E7555D" w:rsidP="00112124">
            <w:pPr>
              <w:rPr>
                <w:sz w:val="20"/>
                <w:highlight w:val="yellow"/>
              </w:rPr>
            </w:pPr>
          </w:p>
        </w:tc>
        <w:tc>
          <w:tcPr>
            <w:tcW w:w="2133" w:type="dxa"/>
          </w:tcPr>
          <w:p w14:paraId="5AD97D72" w14:textId="77777777" w:rsidR="00E7555D" w:rsidRPr="00112124" w:rsidRDefault="00E7555D" w:rsidP="00112124">
            <w:pPr>
              <w:rPr>
                <w:sz w:val="20"/>
                <w:highlight w:val="yellow"/>
              </w:rPr>
            </w:pPr>
          </w:p>
        </w:tc>
        <w:tc>
          <w:tcPr>
            <w:tcW w:w="2133" w:type="dxa"/>
          </w:tcPr>
          <w:p w14:paraId="392A5C13" w14:textId="037FD9F7" w:rsidR="00E7555D" w:rsidRPr="00112124" w:rsidRDefault="00E7555D" w:rsidP="00112124">
            <w:pPr>
              <w:rPr>
                <w:sz w:val="20"/>
                <w:highlight w:val="yellow"/>
              </w:rPr>
            </w:pPr>
            <w:r w:rsidRPr="00112124">
              <w:rPr>
                <w:sz w:val="20"/>
                <w:highlight w:val="yellow"/>
              </w:rPr>
              <w:t>Motion 115, #SP60</w:t>
            </w:r>
          </w:p>
          <w:p w14:paraId="082D94F2" w14:textId="77777777" w:rsidR="00E7555D" w:rsidRPr="00FE5AC0" w:rsidRDefault="00E7555D" w:rsidP="00112124">
            <w:pPr>
              <w:rPr>
                <w:sz w:val="20"/>
                <w:highlight w:val="yellow"/>
              </w:rPr>
            </w:pPr>
          </w:p>
        </w:tc>
      </w:tr>
      <w:tr w:rsidR="00E7555D" w14:paraId="70FE87B6" w14:textId="77777777" w:rsidTr="00E7555D">
        <w:trPr>
          <w:trHeight w:val="271"/>
        </w:trPr>
        <w:tc>
          <w:tcPr>
            <w:tcW w:w="1035" w:type="dxa"/>
          </w:tcPr>
          <w:p w14:paraId="3CC755A9" w14:textId="7EA62715" w:rsidR="00E7555D" w:rsidRPr="00FE5AC0" w:rsidRDefault="00E7555D" w:rsidP="00112124">
            <w:pPr>
              <w:rPr>
                <w:color w:val="00B050"/>
                <w:sz w:val="20"/>
              </w:rPr>
            </w:pPr>
            <w:r w:rsidRPr="00FE5AC0">
              <w:rPr>
                <w:color w:val="00B050"/>
                <w:sz w:val="20"/>
              </w:rPr>
              <w:t>MAC</w:t>
            </w:r>
          </w:p>
        </w:tc>
        <w:tc>
          <w:tcPr>
            <w:tcW w:w="1991" w:type="dxa"/>
            <w:gridSpan w:val="2"/>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75" w:type="dxa"/>
            <w:gridSpan w:val="2"/>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80" w:type="dxa"/>
          </w:tcPr>
          <w:p w14:paraId="127984E6" w14:textId="2896276F"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p>
        </w:tc>
        <w:tc>
          <w:tcPr>
            <w:tcW w:w="1626" w:type="dxa"/>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133" w:type="dxa"/>
          </w:tcPr>
          <w:p w14:paraId="0F824708" w14:textId="77777777" w:rsidR="00E7555D" w:rsidRPr="00E74230" w:rsidRDefault="00E7555D" w:rsidP="00112124">
            <w:pPr>
              <w:rPr>
                <w:color w:val="00B050"/>
                <w:sz w:val="20"/>
              </w:rPr>
            </w:pPr>
          </w:p>
        </w:tc>
        <w:tc>
          <w:tcPr>
            <w:tcW w:w="2133"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E7555D">
        <w:trPr>
          <w:trHeight w:val="271"/>
        </w:trPr>
        <w:tc>
          <w:tcPr>
            <w:tcW w:w="1035" w:type="dxa"/>
          </w:tcPr>
          <w:p w14:paraId="61503F6F" w14:textId="0D73231D" w:rsidR="00E7555D" w:rsidRPr="00E74230" w:rsidRDefault="00E7555D" w:rsidP="00112124">
            <w:pPr>
              <w:rPr>
                <w:color w:val="00B050"/>
                <w:sz w:val="20"/>
              </w:rPr>
            </w:pPr>
            <w:r w:rsidRPr="00E74230">
              <w:rPr>
                <w:color w:val="00B050"/>
                <w:sz w:val="20"/>
              </w:rPr>
              <w:t>MAC</w:t>
            </w:r>
          </w:p>
        </w:tc>
        <w:tc>
          <w:tcPr>
            <w:tcW w:w="1991" w:type="dxa"/>
            <w:gridSpan w:val="2"/>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75" w:type="dxa"/>
            <w:gridSpan w:val="2"/>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80" w:type="dxa"/>
          </w:tcPr>
          <w:p w14:paraId="1B6E7C54" w14:textId="3B6F876F" w:rsidR="00E7555D" w:rsidRPr="00E74230" w:rsidRDefault="00E7555D" w:rsidP="00112124">
            <w:pPr>
              <w:rPr>
                <w:color w:val="00B050"/>
                <w:sz w:val="20"/>
              </w:rPr>
            </w:pPr>
            <w:r w:rsidRPr="00E74230">
              <w:rPr>
                <w:color w:val="00B050"/>
                <w:sz w:val="20"/>
              </w:rPr>
              <w:t>Young Hoon Kwon</w:t>
            </w:r>
            <w:ins w:id="10" w:author="Edward Au" w:date="2020-08-21T12:01:00Z">
              <w:r>
                <w:rPr>
                  <w:color w:val="00B050"/>
                  <w:sz w:val="20"/>
                </w:rPr>
                <w:t xml:space="preserve">, </w:t>
              </w:r>
              <w:r w:rsidRPr="00FE7E8D">
                <w:rPr>
                  <w:color w:val="00B050"/>
                  <w:sz w:val="20"/>
                </w:rPr>
                <w:t>Sanghyun Kim</w:t>
              </w:r>
            </w:ins>
          </w:p>
        </w:tc>
        <w:tc>
          <w:tcPr>
            <w:tcW w:w="1626" w:type="dxa"/>
          </w:tcPr>
          <w:p w14:paraId="78A47143" w14:textId="1ABEC577" w:rsidR="00E7555D" w:rsidRPr="00E74230" w:rsidRDefault="00E7555D" w:rsidP="00112124">
            <w:pPr>
              <w:rPr>
                <w:color w:val="00B050"/>
                <w:sz w:val="20"/>
              </w:rPr>
            </w:pPr>
            <w:r w:rsidRPr="00E74230">
              <w:rPr>
                <w:color w:val="00B050"/>
                <w:sz w:val="20"/>
              </w:rPr>
              <w:t>R1</w:t>
            </w:r>
          </w:p>
        </w:tc>
        <w:tc>
          <w:tcPr>
            <w:tcW w:w="2133" w:type="dxa"/>
          </w:tcPr>
          <w:p w14:paraId="52B35D46" w14:textId="77777777" w:rsidR="00E7555D" w:rsidRPr="00E74230" w:rsidRDefault="00E7555D" w:rsidP="00112124">
            <w:pPr>
              <w:rPr>
                <w:color w:val="00B050"/>
                <w:sz w:val="20"/>
              </w:rPr>
            </w:pPr>
          </w:p>
        </w:tc>
        <w:tc>
          <w:tcPr>
            <w:tcW w:w="2133" w:type="dxa"/>
          </w:tcPr>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E7555D" w14:paraId="4A437FDE" w14:textId="77777777" w:rsidTr="00E7555D">
        <w:trPr>
          <w:trHeight w:val="257"/>
        </w:trPr>
        <w:tc>
          <w:tcPr>
            <w:tcW w:w="1035" w:type="dxa"/>
          </w:tcPr>
          <w:p w14:paraId="4AEDE95F" w14:textId="3BE432FD" w:rsidR="00E7555D" w:rsidRPr="00E74230" w:rsidRDefault="00E7555D" w:rsidP="00112124">
            <w:pPr>
              <w:rPr>
                <w:sz w:val="20"/>
                <w:highlight w:val="yellow"/>
              </w:rPr>
            </w:pPr>
            <w:r w:rsidRPr="00E74230">
              <w:rPr>
                <w:sz w:val="20"/>
                <w:highlight w:val="yellow"/>
              </w:rPr>
              <w:t>MAC</w:t>
            </w:r>
          </w:p>
        </w:tc>
        <w:tc>
          <w:tcPr>
            <w:tcW w:w="1991" w:type="dxa"/>
            <w:gridSpan w:val="2"/>
          </w:tcPr>
          <w:p w14:paraId="241EAE2A" w14:textId="77777777" w:rsidR="00E7555D" w:rsidRPr="00E74230" w:rsidRDefault="00E7555D" w:rsidP="00112124">
            <w:pPr>
              <w:rPr>
                <w:sz w:val="20"/>
                <w:highlight w:val="yellow"/>
              </w:rPr>
            </w:pPr>
            <w:r w:rsidRPr="00E74230">
              <w:rPr>
                <w:sz w:val="20"/>
                <w:highlight w:val="yellow"/>
              </w:rPr>
              <w:t>MLO-Multi-link group addressed data delivery</w:t>
            </w:r>
          </w:p>
        </w:tc>
        <w:tc>
          <w:tcPr>
            <w:tcW w:w="1575" w:type="dxa"/>
            <w:gridSpan w:val="2"/>
            <w:shd w:val="clear" w:color="auto" w:fill="00B0F0"/>
          </w:tcPr>
          <w:p w14:paraId="3B558651" w14:textId="77777777" w:rsidR="00E7555D" w:rsidRPr="00E74230" w:rsidRDefault="00E7555D" w:rsidP="00112124">
            <w:pPr>
              <w:rPr>
                <w:sz w:val="20"/>
                <w:highlight w:val="yellow"/>
              </w:rPr>
            </w:pPr>
            <w:r w:rsidRPr="00E74230">
              <w:rPr>
                <w:sz w:val="20"/>
                <w:highlight w:val="yellow"/>
              </w:rPr>
              <w:t xml:space="preserve">Kaiying Lu, </w:t>
            </w:r>
          </w:p>
          <w:p w14:paraId="2C3C9C6C" w14:textId="3A97FF85" w:rsidR="00E7555D" w:rsidRPr="00E74230" w:rsidRDefault="00E7555D" w:rsidP="00112124">
            <w:pPr>
              <w:rPr>
                <w:sz w:val="20"/>
                <w:highlight w:val="yellow"/>
              </w:rPr>
            </w:pPr>
            <w:r w:rsidRPr="00E74230">
              <w:rPr>
                <w:sz w:val="20"/>
                <w:highlight w:val="yellow"/>
              </w:rPr>
              <w:t>Ming Gan,</w:t>
            </w:r>
          </w:p>
          <w:p w14:paraId="480C5421" w14:textId="743262B0" w:rsidR="00E7555D" w:rsidRPr="00E74230" w:rsidRDefault="00E7555D" w:rsidP="00112124">
            <w:pPr>
              <w:rPr>
                <w:sz w:val="20"/>
                <w:highlight w:val="yellow"/>
              </w:rPr>
            </w:pPr>
            <w:r w:rsidRPr="00E74230">
              <w:rPr>
                <w:sz w:val="20"/>
                <w:highlight w:val="yellow"/>
              </w:rPr>
              <w:t>Duncan Ho</w:t>
            </w:r>
          </w:p>
        </w:tc>
        <w:tc>
          <w:tcPr>
            <w:tcW w:w="2780" w:type="dxa"/>
          </w:tcPr>
          <w:p w14:paraId="1C044BC9" w14:textId="144EB6A4" w:rsidR="00E7555D" w:rsidRPr="00E74230" w:rsidRDefault="00E7555D" w:rsidP="00112124">
            <w:pPr>
              <w:rPr>
                <w:sz w:val="20"/>
                <w:highlight w:val="yellow"/>
              </w:rPr>
            </w:pPr>
            <w:r w:rsidRPr="00E74230">
              <w:rPr>
                <w:sz w:val="20"/>
                <w:highlight w:val="yellow"/>
              </w:rPr>
              <w:t>Po-kai Huang, Jarkko Kneckt, Jeongki Kim, Gabor Bajko</w:t>
            </w:r>
          </w:p>
        </w:tc>
        <w:tc>
          <w:tcPr>
            <w:tcW w:w="1626" w:type="dxa"/>
          </w:tcPr>
          <w:p w14:paraId="6BDC10AB" w14:textId="2228BB01" w:rsidR="00E7555D" w:rsidRPr="00E74230" w:rsidRDefault="00E7555D" w:rsidP="00112124">
            <w:pPr>
              <w:rPr>
                <w:sz w:val="20"/>
                <w:highlight w:val="yellow"/>
              </w:rPr>
            </w:pPr>
            <w:r w:rsidRPr="00E74230">
              <w:rPr>
                <w:sz w:val="20"/>
                <w:highlight w:val="yellow"/>
              </w:rPr>
              <w:t>ON HOLD (INCLUDING POCs)</w:t>
            </w:r>
          </w:p>
        </w:tc>
        <w:tc>
          <w:tcPr>
            <w:tcW w:w="2133" w:type="dxa"/>
          </w:tcPr>
          <w:p w14:paraId="298DEAFF" w14:textId="77777777" w:rsidR="00E7555D" w:rsidRPr="00E74230" w:rsidRDefault="00E7555D" w:rsidP="00112124">
            <w:pPr>
              <w:rPr>
                <w:sz w:val="20"/>
                <w:highlight w:val="yellow"/>
              </w:rPr>
            </w:pPr>
          </w:p>
        </w:tc>
        <w:tc>
          <w:tcPr>
            <w:tcW w:w="2133" w:type="dxa"/>
          </w:tcPr>
          <w:p w14:paraId="7478683A" w14:textId="460E3181" w:rsidR="00E7555D" w:rsidRPr="00E74230" w:rsidRDefault="00E7555D" w:rsidP="00112124">
            <w:pPr>
              <w:rPr>
                <w:sz w:val="20"/>
                <w:highlight w:val="yellow"/>
              </w:rPr>
            </w:pPr>
            <w:r w:rsidRPr="00E74230">
              <w:rPr>
                <w:sz w:val="20"/>
                <w:highlight w:val="yellow"/>
              </w:rPr>
              <w:t>No motion</w:t>
            </w:r>
          </w:p>
        </w:tc>
      </w:tr>
      <w:tr w:rsidR="00E7555D" w14:paraId="14DD77C4" w14:textId="77777777" w:rsidTr="00E7555D">
        <w:trPr>
          <w:trHeight w:val="271"/>
        </w:trPr>
        <w:tc>
          <w:tcPr>
            <w:tcW w:w="1035" w:type="dxa"/>
          </w:tcPr>
          <w:p w14:paraId="7B78E8DF" w14:textId="42694C0D" w:rsidR="00E7555D" w:rsidRPr="00FE5AC0" w:rsidRDefault="00E7555D" w:rsidP="00112124">
            <w:pPr>
              <w:rPr>
                <w:color w:val="00B050"/>
                <w:sz w:val="20"/>
              </w:rPr>
            </w:pPr>
            <w:r w:rsidRPr="00FE5AC0">
              <w:rPr>
                <w:color w:val="00B050"/>
                <w:sz w:val="20"/>
              </w:rPr>
              <w:t>MAC</w:t>
            </w:r>
          </w:p>
        </w:tc>
        <w:tc>
          <w:tcPr>
            <w:tcW w:w="1991" w:type="dxa"/>
            <w:gridSpan w:val="2"/>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75" w:type="dxa"/>
            <w:gridSpan w:val="2"/>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80"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1C37DEAA"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Cariou, </w:t>
            </w:r>
            <w:r w:rsidRPr="00FE5AC0">
              <w:rPr>
                <w:color w:val="00B050"/>
                <w:sz w:val="20"/>
              </w:rPr>
              <w:lastRenderedPageBreak/>
              <w:t>Jonghun Han, Youhan Kim, Chunyu Hu, John Yi</w:t>
            </w:r>
          </w:p>
        </w:tc>
        <w:tc>
          <w:tcPr>
            <w:tcW w:w="1626" w:type="dxa"/>
          </w:tcPr>
          <w:p w14:paraId="398137B1" w14:textId="67BD4D11" w:rsidR="00E7555D" w:rsidRPr="00E74230" w:rsidRDefault="00E7555D" w:rsidP="00112124">
            <w:pPr>
              <w:rPr>
                <w:color w:val="00B050"/>
                <w:sz w:val="20"/>
              </w:rPr>
            </w:pPr>
            <w:r w:rsidRPr="00E74230">
              <w:rPr>
                <w:color w:val="00B050"/>
                <w:sz w:val="20"/>
              </w:rPr>
              <w:lastRenderedPageBreak/>
              <w:t>Basics in R1 (see note)</w:t>
            </w:r>
          </w:p>
          <w:p w14:paraId="1A94005F" w14:textId="77777777" w:rsidR="00E7555D" w:rsidRPr="00E74230" w:rsidRDefault="00E7555D" w:rsidP="00112124">
            <w:pPr>
              <w:rPr>
                <w:color w:val="00B050"/>
                <w:sz w:val="20"/>
              </w:rPr>
            </w:pPr>
          </w:p>
        </w:tc>
        <w:tc>
          <w:tcPr>
            <w:tcW w:w="2133" w:type="dxa"/>
          </w:tcPr>
          <w:p w14:paraId="0918D396" w14:textId="77777777" w:rsidR="00E7555D" w:rsidRPr="00E74230" w:rsidRDefault="00E7555D" w:rsidP="00112124">
            <w:pPr>
              <w:rPr>
                <w:color w:val="00B050"/>
                <w:sz w:val="20"/>
              </w:rPr>
            </w:pPr>
          </w:p>
        </w:tc>
        <w:tc>
          <w:tcPr>
            <w:tcW w:w="2133"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E7555D">
        <w:trPr>
          <w:trHeight w:val="271"/>
        </w:trPr>
        <w:tc>
          <w:tcPr>
            <w:tcW w:w="1035" w:type="dxa"/>
          </w:tcPr>
          <w:p w14:paraId="327653E1" w14:textId="01BCB4BC" w:rsidR="00E7555D" w:rsidRPr="00FE5AC0" w:rsidRDefault="00E7555D" w:rsidP="00112124">
            <w:pPr>
              <w:rPr>
                <w:color w:val="00B050"/>
                <w:sz w:val="20"/>
              </w:rPr>
            </w:pPr>
            <w:r w:rsidRPr="00FE5AC0">
              <w:rPr>
                <w:color w:val="00B050"/>
                <w:sz w:val="20"/>
              </w:rPr>
              <w:t>MAC</w:t>
            </w:r>
          </w:p>
        </w:tc>
        <w:tc>
          <w:tcPr>
            <w:tcW w:w="1991" w:type="dxa"/>
            <w:gridSpan w:val="2"/>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75" w:type="dxa"/>
            <w:gridSpan w:val="2"/>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80"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665D003"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p>
        </w:tc>
        <w:tc>
          <w:tcPr>
            <w:tcW w:w="1626" w:type="dxa"/>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133" w:type="dxa"/>
          </w:tcPr>
          <w:p w14:paraId="17E89D5E" w14:textId="77777777" w:rsidR="00E7555D" w:rsidRPr="00E74230" w:rsidRDefault="00E7555D" w:rsidP="00112124">
            <w:pPr>
              <w:rPr>
                <w:color w:val="00B050"/>
                <w:sz w:val="20"/>
              </w:rPr>
            </w:pPr>
          </w:p>
        </w:tc>
        <w:tc>
          <w:tcPr>
            <w:tcW w:w="2133"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E7555D">
        <w:trPr>
          <w:trHeight w:val="271"/>
        </w:trPr>
        <w:tc>
          <w:tcPr>
            <w:tcW w:w="1035" w:type="dxa"/>
          </w:tcPr>
          <w:p w14:paraId="60B5E63B" w14:textId="584E7E49" w:rsidR="00E7555D" w:rsidRPr="00FE5AC0" w:rsidRDefault="00E7555D" w:rsidP="00112124">
            <w:pPr>
              <w:rPr>
                <w:color w:val="00B050"/>
                <w:sz w:val="20"/>
              </w:rPr>
            </w:pPr>
            <w:r w:rsidRPr="00FE5AC0">
              <w:rPr>
                <w:color w:val="00B050"/>
                <w:sz w:val="20"/>
              </w:rPr>
              <w:t>MAC</w:t>
            </w:r>
          </w:p>
        </w:tc>
        <w:tc>
          <w:tcPr>
            <w:tcW w:w="1991" w:type="dxa"/>
            <w:gridSpan w:val="2"/>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75" w:type="dxa"/>
            <w:gridSpan w:val="2"/>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80"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626" w:type="dxa"/>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133" w:type="dxa"/>
          </w:tcPr>
          <w:p w14:paraId="14A37A62" w14:textId="77777777" w:rsidR="00E7555D" w:rsidRPr="00E74230" w:rsidRDefault="00E7555D" w:rsidP="00112124">
            <w:pPr>
              <w:rPr>
                <w:color w:val="00B050"/>
                <w:sz w:val="20"/>
              </w:rPr>
            </w:pPr>
          </w:p>
        </w:tc>
        <w:tc>
          <w:tcPr>
            <w:tcW w:w="2133" w:type="dxa"/>
          </w:tcPr>
          <w:p w14:paraId="55CFB76F" w14:textId="51E9E282" w:rsidR="00E7555D" w:rsidRPr="00E74230" w:rsidRDefault="00E7555D" w:rsidP="00112124">
            <w:pPr>
              <w:rPr>
                <w:color w:val="00B050"/>
                <w:sz w:val="20"/>
              </w:rPr>
            </w:pPr>
            <w:r w:rsidRPr="00E74230">
              <w:rPr>
                <w:color w:val="00B050"/>
                <w:sz w:val="20"/>
              </w:rPr>
              <w:t>Motion 46</w:t>
            </w:r>
          </w:p>
        </w:tc>
      </w:tr>
      <w:tr w:rsidR="00E7555D" w14:paraId="655DEB89" w14:textId="77777777" w:rsidTr="00E7555D">
        <w:trPr>
          <w:trHeight w:val="271"/>
        </w:trPr>
        <w:tc>
          <w:tcPr>
            <w:tcW w:w="1035" w:type="dxa"/>
          </w:tcPr>
          <w:p w14:paraId="1A8D38CC" w14:textId="4A02BC7D" w:rsidR="00E7555D" w:rsidRDefault="00E7555D" w:rsidP="00112124">
            <w:pPr>
              <w:rPr>
                <w:ins w:id="11" w:author="Edward Au" w:date="2020-08-21T10:50:00Z"/>
                <w:color w:val="00B050"/>
                <w:sz w:val="20"/>
              </w:rPr>
            </w:pPr>
            <w:r w:rsidRPr="00FE5AC0">
              <w:rPr>
                <w:color w:val="00B050"/>
                <w:sz w:val="20"/>
              </w:rPr>
              <w:t>MAC</w:t>
            </w:r>
          </w:p>
          <w:p w14:paraId="319B9572" w14:textId="77777777" w:rsidR="00E7555D" w:rsidRPr="00481DF2" w:rsidRDefault="00E7555D" w:rsidP="00481DF2">
            <w:pPr>
              <w:rPr>
                <w:ins w:id="12" w:author="Edward Au" w:date="2020-08-21T10:50:00Z"/>
                <w:sz w:val="20"/>
                <w:rPrChange w:id="13" w:author="Edward Au" w:date="2020-08-21T10:50:00Z">
                  <w:rPr>
                    <w:ins w:id="14" w:author="Edward Au" w:date="2020-08-21T10:50:00Z"/>
                    <w:color w:val="00B050"/>
                    <w:sz w:val="20"/>
                  </w:rPr>
                </w:rPrChange>
              </w:rPr>
            </w:pPr>
          </w:p>
          <w:p w14:paraId="620F39FB" w14:textId="77777777" w:rsidR="00E7555D" w:rsidRPr="00481DF2" w:rsidRDefault="00E7555D">
            <w:pPr>
              <w:rPr>
                <w:ins w:id="15" w:author="Edward Au" w:date="2020-08-21T10:50:00Z"/>
                <w:sz w:val="20"/>
                <w:rPrChange w:id="16" w:author="Edward Au" w:date="2020-08-21T10:50:00Z">
                  <w:rPr>
                    <w:ins w:id="17" w:author="Edward Au" w:date="2020-08-21T10:50:00Z"/>
                    <w:color w:val="00B050"/>
                    <w:sz w:val="20"/>
                  </w:rPr>
                </w:rPrChange>
              </w:rPr>
            </w:pPr>
          </w:p>
          <w:p w14:paraId="3F712D2F" w14:textId="77777777" w:rsidR="00E7555D" w:rsidRPr="00481DF2" w:rsidRDefault="00E7555D">
            <w:pPr>
              <w:rPr>
                <w:ins w:id="18" w:author="Edward Au" w:date="2020-08-21T10:50:00Z"/>
                <w:sz w:val="20"/>
                <w:rPrChange w:id="19" w:author="Edward Au" w:date="2020-08-21T10:50:00Z">
                  <w:rPr>
                    <w:ins w:id="20" w:author="Edward Au" w:date="2020-08-21T10:50:00Z"/>
                    <w:color w:val="00B050"/>
                    <w:sz w:val="20"/>
                  </w:rPr>
                </w:rPrChange>
              </w:rPr>
            </w:pPr>
          </w:p>
          <w:p w14:paraId="55995437" w14:textId="77777777" w:rsidR="00E7555D" w:rsidRPr="00481DF2" w:rsidRDefault="00E7555D">
            <w:pPr>
              <w:rPr>
                <w:ins w:id="21" w:author="Edward Au" w:date="2020-08-21T10:50:00Z"/>
                <w:sz w:val="20"/>
                <w:rPrChange w:id="22" w:author="Edward Au" w:date="2020-08-21T10:50:00Z">
                  <w:rPr>
                    <w:ins w:id="23" w:author="Edward Au" w:date="2020-08-21T10:50:00Z"/>
                    <w:color w:val="00B050"/>
                    <w:sz w:val="20"/>
                  </w:rPr>
                </w:rPrChange>
              </w:rPr>
            </w:pPr>
          </w:p>
          <w:p w14:paraId="281993CA" w14:textId="77777777" w:rsidR="00E7555D" w:rsidRPr="00481DF2" w:rsidRDefault="00E7555D">
            <w:pPr>
              <w:rPr>
                <w:ins w:id="24" w:author="Edward Au" w:date="2020-08-21T10:50:00Z"/>
                <w:sz w:val="20"/>
                <w:rPrChange w:id="25" w:author="Edward Au" w:date="2020-08-21T10:50:00Z">
                  <w:rPr>
                    <w:ins w:id="26" w:author="Edward Au" w:date="2020-08-21T10:50:00Z"/>
                    <w:color w:val="00B050"/>
                    <w:sz w:val="20"/>
                  </w:rPr>
                </w:rPrChange>
              </w:rPr>
            </w:pPr>
          </w:p>
          <w:p w14:paraId="6605F388" w14:textId="76409ED0" w:rsidR="00E7555D" w:rsidRPr="00481DF2" w:rsidRDefault="00E7555D">
            <w:pPr>
              <w:rPr>
                <w:sz w:val="20"/>
                <w:rPrChange w:id="27" w:author="Edward Au" w:date="2020-08-21T10:50:00Z">
                  <w:rPr>
                    <w:color w:val="00B050"/>
                    <w:sz w:val="20"/>
                  </w:rPr>
                </w:rPrChange>
              </w:rPr>
            </w:pPr>
          </w:p>
        </w:tc>
        <w:tc>
          <w:tcPr>
            <w:tcW w:w="1991" w:type="dxa"/>
            <w:gridSpan w:val="2"/>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75" w:type="dxa"/>
            <w:gridSpan w:val="2"/>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80"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72628E87"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ins w:id="28" w:author="Edward Au" w:date="2020-08-21T10:50:00Z">
              <w:r>
                <w:rPr>
                  <w:color w:val="00B050"/>
                  <w:sz w:val="20"/>
                </w:rPr>
                <w:t>, Hanseul Hong</w:t>
              </w:r>
            </w:ins>
          </w:p>
        </w:tc>
        <w:tc>
          <w:tcPr>
            <w:tcW w:w="1626" w:type="dxa"/>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133" w:type="dxa"/>
          </w:tcPr>
          <w:p w14:paraId="715DC3B5" w14:textId="77777777" w:rsidR="00E7555D" w:rsidRPr="00E74230" w:rsidRDefault="00E7555D" w:rsidP="00112124">
            <w:pPr>
              <w:rPr>
                <w:color w:val="00B050"/>
                <w:sz w:val="20"/>
              </w:rPr>
            </w:pPr>
          </w:p>
        </w:tc>
        <w:tc>
          <w:tcPr>
            <w:tcW w:w="2133" w:type="dxa"/>
          </w:tcPr>
          <w:p w14:paraId="1FD91095" w14:textId="5E9ABD51" w:rsidR="00E7555D" w:rsidRPr="00E74230" w:rsidRDefault="00E7555D" w:rsidP="00112124">
            <w:pPr>
              <w:rPr>
                <w:color w:val="00B050"/>
                <w:sz w:val="20"/>
              </w:rPr>
            </w:pPr>
            <w:r w:rsidRPr="00E74230">
              <w:rPr>
                <w:color w:val="00B050"/>
                <w:sz w:val="20"/>
              </w:rPr>
              <w:t>Motion 111, #SP0611-31</w:t>
            </w:r>
          </w:p>
        </w:tc>
      </w:tr>
      <w:tr w:rsidR="00E7555D" w14:paraId="53A1E71F" w14:textId="77777777" w:rsidTr="00E7555D">
        <w:trPr>
          <w:trHeight w:val="271"/>
        </w:trPr>
        <w:tc>
          <w:tcPr>
            <w:tcW w:w="1035" w:type="dxa"/>
          </w:tcPr>
          <w:p w14:paraId="0D0A616D" w14:textId="41D11269" w:rsidR="00E7555D" w:rsidRPr="00E74230" w:rsidRDefault="00E7555D" w:rsidP="00112124">
            <w:pPr>
              <w:rPr>
                <w:sz w:val="20"/>
                <w:highlight w:val="yellow"/>
              </w:rPr>
            </w:pPr>
            <w:r w:rsidRPr="00E74230">
              <w:rPr>
                <w:sz w:val="20"/>
                <w:highlight w:val="yellow"/>
              </w:rPr>
              <w:lastRenderedPageBreak/>
              <w:t>MAC</w:t>
            </w:r>
          </w:p>
        </w:tc>
        <w:tc>
          <w:tcPr>
            <w:tcW w:w="1991" w:type="dxa"/>
            <w:gridSpan w:val="2"/>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75" w:type="dxa"/>
            <w:gridSpan w:val="2"/>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80"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335B14E5" w:rsidR="00E7555D" w:rsidRPr="00E74230" w:rsidRDefault="00E7555D" w:rsidP="00112124">
            <w:pPr>
              <w:rPr>
                <w:sz w:val="20"/>
                <w:highlight w:val="yellow"/>
              </w:rPr>
            </w:pPr>
            <w:r w:rsidRPr="00E74230">
              <w:rPr>
                <w:sz w:val="20"/>
                <w:highlight w:val="yellow"/>
              </w:rPr>
              <w:t>Xin Zuo, Sebastian Max, Laurent Cariou, Jonghun Han, Youhan Kim, John Yi</w:t>
            </w:r>
            <w:ins w:id="29" w:author="Edward Au" w:date="2020-08-21T10:50:00Z">
              <w:r>
                <w:rPr>
                  <w:sz w:val="20"/>
                  <w:highlight w:val="yellow"/>
                </w:rPr>
                <w:t xml:space="preserve">, </w:t>
              </w:r>
              <w:r>
                <w:rPr>
                  <w:color w:val="00B050"/>
                  <w:sz w:val="20"/>
                </w:rPr>
                <w:t>Hanseul Hong</w:t>
              </w:r>
            </w:ins>
          </w:p>
        </w:tc>
        <w:tc>
          <w:tcPr>
            <w:tcW w:w="1626" w:type="dxa"/>
          </w:tcPr>
          <w:p w14:paraId="79C4D6C3" w14:textId="694C7149" w:rsidR="00E7555D" w:rsidRPr="00E74230" w:rsidRDefault="00E7555D" w:rsidP="00112124">
            <w:pPr>
              <w:rPr>
                <w:sz w:val="20"/>
                <w:highlight w:val="yellow"/>
              </w:rPr>
            </w:pPr>
            <w:r w:rsidRPr="00E74230">
              <w:rPr>
                <w:sz w:val="20"/>
                <w:highlight w:val="yellow"/>
              </w:rPr>
              <w:t>ON HOLD</w:t>
            </w:r>
          </w:p>
        </w:tc>
        <w:tc>
          <w:tcPr>
            <w:tcW w:w="2133" w:type="dxa"/>
          </w:tcPr>
          <w:p w14:paraId="26F0DB5F" w14:textId="77777777" w:rsidR="00E7555D" w:rsidRPr="00E74230" w:rsidRDefault="00E7555D" w:rsidP="00112124">
            <w:pPr>
              <w:rPr>
                <w:sz w:val="20"/>
                <w:highlight w:val="yellow"/>
              </w:rPr>
            </w:pPr>
          </w:p>
        </w:tc>
        <w:tc>
          <w:tcPr>
            <w:tcW w:w="2133"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E7555D">
        <w:trPr>
          <w:trHeight w:val="257"/>
        </w:trPr>
        <w:tc>
          <w:tcPr>
            <w:tcW w:w="1035" w:type="dxa"/>
          </w:tcPr>
          <w:p w14:paraId="40AC873C" w14:textId="370F3B06" w:rsidR="00E7555D" w:rsidRPr="00E74230" w:rsidRDefault="00E7555D" w:rsidP="00112124">
            <w:pPr>
              <w:rPr>
                <w:sz w:val="20"/>
                <w:highlight w:val="yellow"/>
              </w:rPr>
            </w:pPr>
            <w:r w:rsidRPr="00E74230">
              <w:rPr>
                <w:sz w:val="20"/>
                <w:highlight w:val="yellow"/>
              </w:rPr>
              <w:t>MAC</w:t>
            </w:r>
          </w:p>
        </w:tc>
        <w:tc>
          <w:tcPr>
            <w:tcW w:w="1991" w:type="dxa"/>
            <w:gridSpan w:val="2"/>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75" w:type="dxa"/>
            <w:gridSpan w:val="2"/>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80"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78D08C74"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ins w:id="30" w:author="Edward Au" w:date="2020-08-21T10:50:00Z">
              <w:r>
                <w:rPr>
                  <w:sz w:val="20"/>
                  <w:highlight w:val="yellow"/>
                </w:rPr>
                <w:t xml:space="preserve">, </w:t>
              </w:r>
              <w:r>
                <w:rPr>
                  <w:color w:val="00B050"/>
                  <w:sz w:val="20"/>
                </w:rPr>
                <w:t>Hanseul Hong</w:t>
              </w:r>
            </w:ins>
          </w:p>
        </w:tc>
        <w:tc>
          <w:tcPr>
            <w:tcW w:w="1626" w:type="dxa"/>
          </w:tcPr>
          <w:p w14:paraId="2F058CF8" w14:textId="2ED646C1" w:rsidR="00E7555D" w:rsidRPr="00E74230" w:rsidRDefault="00E7555D" w:rsidP="00112124">
            <w:pPr>
              <w:rPr>
                <w:sz w:val="20"/>
                <w:highlight w:val="yellow"/>
              </w:rPr>
            </w:pPr>
            <w:r w:rsidRPr="00E74230">
              <w:rPr>
                <w:sz w:val="20"/>
                <w:highlight w:val="yellow"/>
              </w:rPr>
              <w:t>ON HOLD</w:t>
            </w:r>
          </w:p>
        </w:tc>
        <w:tc>
          <w:tcPr>
            <w:tcW w:w="2133" w:type="dxa"/>
          </w:tcPr>
          <w:p w14:paraId="415F721F" w14:textId="77777777" w:rsidR="00E7555D" w:rsidRPr="00E74230" w:rsidRDefault="00E7555D" w:rsidP="00112124">
            <w:pPr>
              <w:rPr>
                <w:sz w:val="20"/>
                <w:highlight w:val="yellow"/>
              </w:rPr>
            </w:pPr>
          </w:p>
        </w:tc>
        <w:tc>
          <w:tcPr>
            <w:tcW w:w="2133"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E7555D">
        <w:trPr>
          <w:trHeight w:val="257"/>
        </w:trPr>
        <w:tc>
          <w:tcPr>
            <w:tcW w:w="1035" w:type="dxa"/>
          </w:tcPr>
          <w:p w14:paraId="5A7490E1" w14:textId="796C74D6" w:rsidR="00E7555D" w:rsidRPr="00FE5AC0" w:rsidRDefault="00E7555D" w:rsidP="00112124">
            <w:pPr>
              <w:rPr>
                <w:color w:val="00B050"/>
                <w:sz w:val="20"/>
              </w:rPr>
            </w:pPr>
            <w:r w:rsidRPr="00FE5AC0">
              <w:rPr>
                <w:color w:val="00B050"/>
                <w:sz w:val="20"/>
              </w:rPr>
              <w:t>MAC</w:t>
            </w:r>
          </w:p>
        </w:tc>
        <w:tc>
          <w:tcPr>
            <w:tcW w:w="1991" w:type="dxa"/>
            <w:gridSpan w:val="2"/>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75" w:type="dxa"/>
            <w:gridSpan w:val="2"/>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80"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626" w:type="dxa"/>
          </w:tcPr>
          <w:p w14:paraId="123A961C" w14:textId="24A92826" w:rsidR="00E7555D" w:rsidRPr="00E74230" w:rsidRDefault="00E7555D" w:rsidP="00112124">
            <w:pPr>
              <w:rPr>
                <w:color w:val="00B050"/>
                <w:sz w:val="20"/>
              </w:rPr>
            </w:pPr>
            <w:r w:rsidRPr="00E74230">
              <w:rPr>
                <w:color w:val="00B050"/>
                <w:sz w:val="20"/>
              </w:rPr>
              <w:t>R1</w:t>
            </w:r>
          </w:p>
        </w:tc>
        <w:tc>
          <w:tcPr>
            <w:tcW w:w="2133" w:type="dxa"/>
          </w:tcPr>
          <w:p w14:paraId="5FDF646B" w14:textId="14893451" w:rsidR="00E7555D" w:rsidRPr="00836932" w:rsidRDefault="0044058E" w:rsidP="00112124">
            <w:pPr>
              <w:rPr>
                <w:sz w:val="20"/>
              </w:rPr>
            </w:pPr>
            <w:hyperlink r:id="rId19" w:history="1">
              <w:r w:rsidR="00836932" w:rsidRPr="00836932">
                <w:rPr>
                  <w:rStyle w:val="Hyperlink"/>
                  <w:color w:val="auto"/>
                  <w:sz w:val="20"/>
                </w:rPr>
                <w:t>20/1255r0</w:t>
              </w:r>
            </w:hyperlink>
            <w:r w:rsidR="00836932" w:rsidRPr="00836932">
              <w:rPr>
                <w:sz w:val="20"/>
              </w:rPr>
              <w:t>, uploaded on August 20, 2020</w:t>
            </w:r>
          </w:p>
        </w:tc>
        <w:tc>
          <w:tcPr>
            <w:tcW w:w="2133"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E74230" w:rsidRDefault="00E7555D" w:rsidP="00112124">
            <w:pPr>
              <w:rPr>
                <w:color w:val="00B050"/>
                <w:sz w:val="20"/>
              </w:rPr>
            </w:pPr>
            <w:r w:rsidRPr="00E74230">
              <w:rPr>
                <w:color w:val="00B050"/>
                <w:sz w:val="20"/>
              </w:rPr>
              <w:t>Motion 119, #SP127</w:t>
            </w:r>
          </w:p>
          <w:p w14:paraId="6C9D7E2B" w14:textId="67F0C10E" w:rsidR="00E7555D" w:rsidRPr="00E74230" w:rsidRDefault="00E7555D" w:rsidP="00112124">
            <w:pPr>
              <w:rPr>
                <w:color w:val="00B050"/>
                <w:sz w:val="20"/>
              </w:rPr>
            </w:pPr>
          </w:p>
        </w:tc>
      </w:tr>
      <w:tr w:rsidR="00E7555D" w14:paraId="0B35AF2D" w14:textId="77777777" w:rsidTr="00E7555D">
        <w:trPr>
          <w:trHeight w:val="257"/>
        </w:trPr>
        <w:tc>
          <w:tcPr>
            <w:tcW w:w="1035" w:type="dxa"/>
          </w:tcPr>
          <w:p w14:paraId="5A53A2BA" w14:textId="1ED2F762" w:rsidR="00E7555D" w:rsidRPr="00FE5AC0" w:rsidRDefault="00E7555D" w:rsidP="00112124">
            <w:pPr>
              <w:rPr>
                <w:color w:val="00B050"/>
                <w:sz w:val="20"/>
              </w:rPr>
            </w:pPr>
            <w:r w:rsidRPr="00FE5AC0">
              <w:rPr>
                <w:color w:val="00B050"/>
                <w:sz w:val="20"/>
              </w:rPr>
              <w:t>MAC</w:t>
            </w:r>
          </w:p>
        </w:tc>
        <w:tc>
          <w:tcPr>
            <w:tcW w:w="1991" w:type="dxa"/>
            <w:gridSpan w:val="2"/>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75" w:type="dxa"/>
            <w:gridSpan w:val="2"/>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80" w:type="dxa"/>
          </w:tcPr>
          <w:p w14:paraId="67A5E31C" w14:textId="08173EAC" w:rsidR="00E7555D" w:rsidRPr="00FE5AC0" w:rsidRDefault="00E7555D" w:rsidP="00112124">
            <w:pPr>
              <w:rPr>
                <w:color w:val="00B050"/>
                <w:sz w:val="20"/>
              </w:rPr>
            </w:pPr>
            <w:r w:rsidRPr="00FE5AC0">
              <w:rPr>
                <w:color w:val="00B050"/>
                <w:sz w:val="20"/>
              </w:rPr>
              <w:t xml:space="preserve">Laurent Cariou, Ming Gan, Liwen Chu, Jarkko Kneckt, Namyeong Kim, Cheng Chen, Rojan Chitrakar, Xiaofei Wang, </w:t>
            </w:r>
            <w:r w:rsidRPr="00FE5AC0">
              <w:rPr>
                <w:color w:val="00B050"/>
                <w:sz w:val="20"/>
              </w:rPr>
              <w:lastRenderedPageBreak/>
              <w:t>James Yee, Yonggang Fang, Liuming Lu, Payam Torab</w:t>
            </w:r>
          </w:p>
        </w:tc>
        <w:tc>
          <w:tcPr>
            <w:tcW w:w="1626" w:type="dxa"/>
          </w:tcPr>
          <w:p w14:paraId="620689E7" w14:textId="0875FBAC" w:rsidR="00E7555D" w:rsidRPr="00E74230" w:rsidRDefault="00E7555D" w:rsidP="00112124">
            <w:pPr>
              <w:rPr>
                <w:color w:val="00B050"/>
                <w:sz w:val="20"/>
              </w:rPr>
            </w:pPr>
            <w:r w:rsidRPr="00E74230">
              <w:rPr>
                <w:color w:val="00B050"/>
                <w:sz w:val="20"/>
              </w:rPr>
              <w:lastRenderedPageBreak/>
              <w:t>R1</w:t>
            </w:r>
          </w:p>
        </w:tc>
        <w:tc>
          <w:tcPr>
            <w:tcW w:w="2133" w:type="dxa"/>
          </w:tcPr>
          <w:p w14:paraId="11A4852A" w14:textId="77777777" w:rsidR="00E7555D" w:rsidRPr="00836932" w:rsidRDefault="00E7555D" w:rsidP="00112124">
            <w:pPr>
              <w:rPr>
                <w:sz w:val="20"/>
              </w:rPr>
            </w:pPr>
          </w:p>
        </w:tc>
        <w:tc>
          <w:tcPr>
            <w:tcW w:w="2133" w:type="dxa"/>
          </w:tcPr>
          <w:p w14:paraId="3101D2AF" w14:textId="181C52E3" w:rsidR="00E7555D" w:rsidRPr="00E74230" w:rsidRDefault="00E7555D" w:rsidP="00112124">
            <w:pPr>
              <w:rPr>
                <w:color w:val="00B050"/>
                <w:sz w:val="20"/>
              </w:rPr>
            </w:pPr>
            <w:r w:rsidRPr="00E74230">
              <w:rPr>
                <w:color w:val="00B050"/>
                <w:sz w:val="20"/>
              </w:rPr>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7777777" w:rsidR="00E7555D" w:rsidRPr="00E74230" w:rsidRDefault="00E7555D" w:rsidP="00112124">
            <w:pPr>
              <w:rPr>
                <w:color w:val="00B050"/>
                <w:sz w:val="20"/>
              </w:rPr>
            </w:pPr>
            <w:r w:rsidRPr="00E74230">
              <w:rPr>
                <w:color w:val="00B050"/>
                <w:sz w:val="20"/>
              </w:rPr>
              <w:lastRenderedPageBreak/>
              <w:t>Motion 115, #SP93 (pending for reconfirmation with Laurent)</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E7555D">
        <w:trPr>
          <w:trHeight w:val="257"/>
        </w:trPr>
        <w:tc>
          <w:tcPr>
            <w:tcW w:w="1035" w:type="dxa"/>
          </w:tcPr>
          <w:p w14:paraId="640D677A" w14:textId="53A329C1" w:rsidR="00E7555D" w:rsidRPr="00FE5AC0" w:rsidRDefault="00E7555D" w:rsidP="00112124">
            <w:pPr>
              <w:rPr>
                <w:color w:val="00B050"/>
                <w:sz w:val="20"/>
              </w:rPr>
            </w:pPr>
            <w:r>
              <w:rPr>
                <w:color w:val="00B050"/>
                <w:sz w:val="20"/>
              </w:rPr>
              <w:lastRenderedPageBreak/>
              <w:t>MAC</w:t>
            </w:r>
          </w:p>
        </w:tc>
        <w:tc>
          <w:tcPr>
            <w:tcW w:w="1991" w:type="dxa"/>
            <w:gridSpan w:val="2"/>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75" w:type="dxa"/>
            <w:gridSpan w:val="2"/>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80" w:type="dxa"/>
          </w:tcPr>
          <w:p w14:paraId="7947A4AB" w14:textId="2FF131DD"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4C851DC5" w14:textId="5312B16B" w:rsidR="00E7555D" w:rsidRPr="00E74230" w:rsidRDefault="00E7555D" w:rsidP="00112124">
            <w:pPr>
              <w:rPr>
                <w:color w:val="00B050"/>
                <w:sz w:val="20"/>
              </w:rPr>
            </w:pPr>
            <w:r w:rsidRPr="00E74230">
              <w:rPr>
                <w:color w:val="00B050"/>
                <w:sz w:val="20"/>
              </w:rPr>
              <w:t>R1</w:t>
            </w:r>
          </w:p>
        </w:tc>
        <w:tc>
          <w:tcPr>
            <w:tcW w:w="2133" w:type="dxa"/>
          </w:tcPr>
          <w:p w14:paraId="51904965" w14:textId="77777777" w:rsidR="00E7555D" w:rsidRPr="00E74230" w:rsidRDefault="00E7555D" w:rsidP="00112124">
            <w:pPr>
              <w:rPr>
                <w:color w:val="00B050"/>
                <w:sz w:val="20"/>
              </w:rPr>
            </w:pPr>
          </w:p>
        </w:tc>
        <w:tc>
          <w:tcPr>
            <w:tcW w:w="2133" w:type="dxa"/>
          </w:tcPr>
          <w:p w14:paraId="29D3ECE7" w14:textId="6F9566A9" w:rsidR="00E7555D" w:rsidRPr="00E74230" w:rsidRDefault="00E7555D" w:rsidP="00112124">
            <w:pPr>
              <w:rPr>
                <w:color w:val="00B050"/>
                <w:sz w:val="20"/>
              </w:rPr>
            </w:pPr>
            <w:r w:rsidRPr="00E74230">
              <w:rPr>
                <w:color w:val="00B050"/>
                <w:sz w:val="20"/>
              </w:rPr>
              <w:t>Motion 119, #SP111</w:t>
            </w:r>
          </w:p>
        </w:tc>
      </w:tr>
      <w:tr w:rsidR="00E7555D" w14:paraId="12C76857" w14:textId="77777777" w:rsidTr="00E7555D">
        <w:trPr>
          <w:trHeight w:val="257"/>
        </w:trPr>
        <w:tc>
          <w:tcPr>
            <w:tcW w:w="1035" w:type="dxa"/>
          </w:tcPr>
          <w:p w14:paraId="5C6FF160" w14:textId="08C81847" w:rsidR="00E7555D" w:rsidRPr="00FE5AC0" w:rsidRDefault="00E7555D" w:rsidP="00112124">
            <w:pPr>
              <w:rPr>
                <w:color w:val="00B050"/>
                <w:sz w:val="20"/>
              </w:rPr>
            </w:pPr>
            <w:r w:rsidRPr="00FE5AC0">
              <w:rPr>
                <w:color w:val="00B050"/>
                <w:sz w:val="20"/>
              </w:rPr>
              <w:t xml:space="preserve">MAC </w:t>
            </w:r>
          </w:p>
        </w:tc>
        <w:tc>
          <w:tcPr>
            <w:tcW w:w="1991" w:type="dxa"/>
            <w:gridSpan w:val="2"/>
          </w:tcPr>
          <w:p w14:paraId="4D8BD900" w14:textId="25A422D5" w:rsidR="00E7555D" w:rsidRPr="00FE5AC0" w:rsidRDefault="00E7555D" w:rsidP="00112124">
            <w:pPr>
              <w:rPr>
                <w:color w:val="00B050"/>
                <w:sz w:val="20"/>
              </w:rPr>
            </w:pPr>
            <w:r w:rsidRPr="00FE5AC0">
              <w:rPr>
                <w:color w:val="00B050"/>
                <w:sz w:val="20"/>
              </w:rPr>
              <w:t>MLO-Discovery: Multi-BSSID discovery</w:t>
            </w:r>
          </w:p>
        </w:tc>
        <w:tc>
          <w:tcPr>
            <w:tcW w:w="1575" w:type="dxa"/>
            <w:gridSpan w:val="2"/>
            <w:shd w:val="clear" w:color="auto" w:fill="auto"/>
          </w:tcPr>
          <w:p w14:paraId="254A82D5" w14:textId="3C9EDEC3" w:rsidR="00E7555D" w:rsidRPr="00FE5AC0" w:rsidRDefault="00E7555D" w:rsidP="00112124">
            <w:pPr>
              <w:rPr>
                <w:color w:val="00B050"/>
                <w:sz w:val="20"/>
              </w:rPr>
            </w:pPr>
            <w:r w:rsidRPr="00FE5AC0">
              <w:rPr>
                <w:color w:val="00B050"/>
                <w:sz w:val="20"/>
              </w:rPr>
              <w:t>Liwen Chu</w:t>
            </w:r>
          </w:p>
          <w:p w14:paraId="0910A8C6" w14:textId="14CD5BE1" w:rsidR="00E7555D" w:rsidRPr="00FE5AC0" w:rsidRDefault="00E7555D" w:rsidP="00112124">
            <w:pPr>
              <w:rPr>
                <w:color w:val="00B050"/>
                <w:sz w:val="20"/>
              </w:rPr>
            </w:pPr>
          </w:p>
        </w:tc>
        <w:tc>
          <w:tcPr>
            <w:tcW w:w="2780" w:type="dxa"/>
          </w:tcPr>
          <w:p w14:paraId="30B38CD1" w14:textId="77777777" w:rsidR="00E7555D" w:rsidRPr="00FE5AC0" w:rsidRDefault="00E7555D" w:rsidP="00112124">
            <w:pPr>
              <w:rPr>
                <w:color w:val="00B050"/>
                <w:sz w:val="20"/>
              </w:rPr>
            </w:pPr>
            <w:r w:rsidRPr="00FE5AC0">
              <w:rPr>
                <w:color w:val="00B050"/>
                <w:sz w:val="20"/>
              </w:rPr>
              <w:t>Laurent Cariou, Abhishek Patil,</w:t>
            </w:r>
          </w:p>
          <w:p w14:paraId="5F276A40" w14:textId="732DF16F" w:rsidR="00E7555D" w:rsidRPr="00FE5AC0" w:rsidRDefault="00E7555D" w:rsidP="00112124">
            <w:pPr>
              <w:rPr>
                <w:color w:val="00B050"/>
                <w:sz w:val="20"/>
              </w:rPr>
            </w:pPr>
            <w:r w:rsidRPr="00FE5AC0">
              <w:rPr>
                <w:color w:val="00B050"/>
                <w:sz w:val="20"/>
              </w:rPr>
              <w:t>Ming Gan, Jarkko Kneckt, Namyeong Kim, Cheng Chen, Rojan Chitrakar, James Yee, Sharan Naribole, Yonggang Fang, Liuming Lu</w:t>
            </w:r>
          </w:p>
        </w:tc>
        <w:tc>
          <w:tcPr>
            <w:tcW w:w="1626" w:type="dxa"/>
          </w:tcPr>
          <w:p w14:paraId="06240D8B" w14:textId="31449C00" w:rsidR="00E7555D" w:rsidRPr="00E74230" w:rsidRDefault="00E7555D" w:rsidP="00112124">
            <w:pPr>
              <w:rPr>
                <w:color w:val="00B050"/>
                <w:sz w:val="20"/>
              </w:rPr>
            </w:pPr>
            <w:r w:rsidRPr="00E74230">
              <w:rPr>
                <w:color w:val="00B050"/>
                <w:sz w:val="20"/>
              </w:rPr>
              <w:t>R1</w:t>
            </w:r>
          </w:p>
        </w:tc>
        <w:tc>
          <w:tcPr>
            <w:tcW w:w="2133" w:type="dxa"/>
          </w:tcPr>
          <w:p w14:paraId="238E8852" w14:textId="77777777" w:rsidR="00E7555D" w:rsidRPr="00E74230" w:rsidRDefault="00E7555D" w:rsidP="00112124">
            <w:pPr>
              <w:rPr>
                <w:color w:val="00B050"/>
                <w:sz w:val="20"/>
              </w:rPr>
            </w:pPr>
          </w:p>
        </w:tc>
        <w:tc>
          <w:tcPr>
            <w:tcW w:w="2133" w:type="dxa"/>
          </w:tcPr>
          <w:p w14:paraId="3533A5F8" w14:textId="275C8607" w:rsidR="00E7555D" w:rsidRPr="00E74230" w:rsidRDefault="00E7555D" w:rsidP="00112124">
            <w:pPr>
              <w:rPr>
                <w:color w:val="00B050"/>
                <w:sz w:val="20"/>
              </w:rPr>
            </w:pPr>
            <w:r w:rsidRPr="00E74230">
              <w:rPr>
                <w:color w:val="00B050"/>
                <w:sz w:val="20"/>
              </w:rPr>
              <w:t>No explicit motion</w:t>
            </w:r>
          </w:p>
          <w:p w14:paraId="30283D60" w14:textId="26F33A95" w:rsidR="00E7555D" w:rsidRPr="00E74230" w:rsidRDefault="00E7555D" w:rsidP="00112124">
            <w:pPr>
              <w:rPr>
                <w:color w:val="00B050"/>
                <w:sz w:val="20"/>
              </w:rPr>
            </w:pPr>
            <w:r w:rsidRPr="00E74230">
              <w:rPr>
                <w:color w:val="00B050"/>
                <w:sz w:val="20"/>
              </w:rPr>
              <w:t>but Motion 115, #SP63 and Motion 115, #SP64 are related.</w:t>
            </w:r>
          </w:p>
        </w:tc>
      </w:tr>
      <w:tr w:rsidR="00E7555D" w14:paraId="3EF55FAB" w14:textId="77777777" w:rsidTr="00E7555D">
        <w:trPr>
          <w:trHeight w:val="257"/>
        </w:trPr>
        <w:tc>
          <w:tcPr>
            <w:tcW w:w="1035" w:type="dxa"/>
          </w:tcPr>
          <w:p w14:paraId="5F21C494" w14:textId="77777777" w:rsidR="00E7555D" w:rsidRPr="00FE5AC0" w:rsidRDefault="00E7555D" w:rsidP="00112124">
            <w:pPr>
              <w:rPr>
                <w:color w:val="00B050"/>
                <w:sz w:val="20"/>
              </w:rPr>
            </w:pPr>
            <w:r w:rsidRPr="00FE5AC0">
              <w:rPr>
                <w:color w:val="00B050"/>
                <w:sz w:val="20"/>
              </w:rPr>
              <w:t>MAC</w:t>
            </w:r>
          </w:p>
        </w:tc>
        <w:tc>
          <w:tcPr>
            <w:tcW w:w="1991" w:type="dxa"/>
            <w:gridSpan w:val="2"/>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75" w:type="dxa"/>
            <w:gridSpan w:val="2"/>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80"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626" w:type="dxa"/>
          </w:tcPr>
          <w:p w14:paraId="402DE89D" w14:textId="30216D6A" w:rsidR="00E7555D" w:rsidRPr="00E74230" w:rsidRDefault="00E7555D" w:rsidP="00112124">
            <w:pPr>
              <w:rPr>
                <w:color w:val="00B050"/>
                <w:sz w:val="20"/>
              </w:rPr>
            </w:pPr>
            <w:r w:rsidRPr="00E74230">
              <w:rPr>
                <w:color w:val="00B050"/>
                <w:sz w:val="20"/>
              </w:rPr>
              <w:t>R1</w:t>
            </w:r>
          </w:p>
        </w:tc>
        <w:tc>
          <w:tcPr>
            <w:tcW w:w="2133" w:type="dxa"/>
          </w:tcPr>
          <w:p w14:paraId="4928CF6C" w14:textId="77777777" w:rsidR="00E7555D" w:rsidRPr="00E74230" w:rsidRDefault="00E7555D" w:rsidP="00112124">
            <w:pPr>
              <w:rPr>
                <w:color w:val="00B050"/>
                <w:sz w:val="20"/>
              </w:rPr>
            </w:pPr>
          </w:p>
        </w:tc>
        <w:tc>
          <w:tcPr>
            <w:tcW w:w="2133"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E7555D">
        <w:trPr>
          <w:trHeight w:val="257"/>
        </w:trPr>
        <w:tc>
          <w:tcPr>
            <w:tcW w:w="1035" w:type="dxa"/>
          </w:tcPr>
          <w:p w14:paraId="4710DF07" w14:textId="3D4AB09B" w:rsidR="00E7555D" w:rsidRPr="00FE5AC0" w:rsidRDefault="00E7555D" w:rsidP="00112124">
            <w:pPr>
              <w:rPr>
                <w:color w:val="00B050"/>
                <w:sz w:val="20"/>
              </w:rPr>
            </w:pPr>
            <w:r w:rsidRPr="00FE5AC0">
              <w:rPr>
                <w:color w:val="00B050"/>
                <w:sz w:val="20"/>
              </w:rPr>
              <w:t>MAC</w:t>
            </w:r>
          </w:p>
        </w:tc>
        <w:tc>
          <w:tcPr>
            <w:tcW w:w="1991" w:type="dxa"/>
            <w:gridSpan w:val="2"/>
          </w:tcPr>
          <w:p w14:paraId="6D48E51C" w14:textId="49121607" w:rsidR="00E7555D" w:rsidRPr="00FE5AC0" w:rsidRDefault="00E7555D" w:rsidP="00112124">
            <w:pPr>
              <w:rPr>
                <w:color w:val="00B050"/>
                <w:sz w:val="20"/>
              </w:rPr>
            </w:pPr>
            <w:r w:rsidRPr="00FE5AC0">
              <w:rPr>
                <w:color w:val="00B050"/>
                <w:sz w:val="20"/>
              </w:rPr>
              <w:t>MLO-Retransmissions</w:t>
            </w:r>
          </w:p>
        </w:tc>
        <w:tc>
          <w:tcPr>
            <w:tcW w:w="1575" w:type="dxa"/>
            <w:gridSpan w:val="2"/>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80"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626" w:type="dxa"/>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133" w:type="dxa"/>
          </w:tcPr>
          <w:p w14:paraId="47876E4C" w14:textId="77777777" w:rsidR="00E7555D" w:rsidRPr="00E74230" w:rsidRDefault="00E7555D" w:rsidP="00112124">
            <w:pPr>
              <w:rPr>
                <w:color w:val="00B050"/>
                <w:sz w:val="20"/>
              </w:rPr>
            </w:pPr>
          </w:p>
        </w:tc>
        <w:tc>
          <w:tcPr>
            <w:tcW w:w="2133"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410CC5CB" w:rsidR="00E7555D" w:rsidRPr="00E74230" w:rsidRDefault="00E7555D" w:rsidP="00112124">
            <w:pPr>
              <w:rPr>
                <w:color w:val="00B050"/>
                <w:sz w:val="20"/>
              </w:rPr>
            </w:pPr>
            <w:r w:rsidRPr="00E74230">
              <w:rPr>
                <w:color w:val="00B050"/>
                <w:sz w:val="20"/>
              </w:rPr>
              <w:t>Motion 115-SP85</w:t>
            </w:r>
          </w:p>
        </w:tc>
      </w:tr>
      <w:tr w:rsidR="00E7555D" w14:paraId="6FA1F781" w14:textId="77777777" w:rsidTr="00E7555D">
        <w:trPr>
          <w:trHeight w:val="271"/>
        </w:trPr>
        <w:tc>
          <w:tcPr>
            <w:tcW w:w="1035" w:type="dxa"/>
          </w:tcPr>
          <w:p w14:paraId="6663EB20" w14:textId="77777777" w:rsidR="00E7555D" w:rsidRPr="00E74230" w:rsidRDefault="00E7555D" w:rsidP="00112124">
            <w:pPr>
              <w:rPr>
                <w:sz w:val="20"/>
                <w:highlight w:val="yellow"/>
              </w:rPr>
            </w:pPr>
            <w:r w:rsidRPr="00E74230">
              <w:rPr>
                <w:sz w:val="20"/>
                <w:highlight w:val="yellow"/>
              </w:rPr>
              <w:t>MAC</w:t>
            </w:r>
          </w:p>
        </w:tc>
        <w:tc>
          <w:tcPr>
            <w:tcW w:w="1991" w:type="dxa"/>
            <w:gridSpan w:val="2"/>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75" w:type="dxa"/>
            <w:gridSpan w:val="2"/>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80"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626" w:type="dxa"/>
          </w:tcPr>
          <w:p w14:paraId="72F493B6" w14:textId="060556A8" w:rsidR="00E7555D" w:rsidRPr="00E74230" w:rsidRDefault="00E7555D" w:rsidP="00112124">
            <w:pPr>
              <w:rPr>
                <w:strike/>
                <w:sz w:val="20"/>
                <w:highlight w:val="yellow"/>
              </w:rPr>
            </w:pPr>
            <w:r w:rsidRPr="00E74230">
              <w:rPr>
                <w:sz w:val="20"/>
                <w:highlight w:val="yellow"/>
              </w:rPr>
              <w:t>ON HOLD</w:t>
            </w:r>
          </w:p>
        </w:tc>
        <w:tc>
          <w:tcPr>
            <w:tcW w:w="2133" w:type="dxa"/>
          </w:tcPr>
          <w:p w14:paraId="442C4CF3" w14:textId="77777777" w:rsidR="00E7555D" w:rsidRPr="00E74230" w:rsidRDefault="00E7555D" w:rsidP="00112124">
            <w:pPr>
              <w:rPr>
                <w:sz w:val="20"/>
                <w:highlight w:val="yellow"/>
              </w:rPr>
            </w:pPr>
          </w:p>
        </w:tc>
        <w:tc>
          <w:tcPr>
            <w:tcW w:w="2133"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E7555D">
        <w:trPr>
          <w:trHeight w:val="257"/>
        </w:trPr>
        <w:tc>
          <w:tcPr>
            <w:tcW w:w="1035" w:type="dxa"/>
          </w:tcPr>
          <w:p w14:paraId="33A113E3" w14:textId="42C9BB12" w:rsidR="00E7555D" w:rsidRPr="00E74230" w:rsidRDefault="00E7555D" w:rsidP="00112124">
            <w:pPr>
              <w:rPr>
                <w:sz w:val="20"/>
                <w:highlight w:val="yellow"/>
              </w:rPr>
            </w:pPr>
            <w:r w:rsidRPr="00E74230">
              <w:rPr>
                <w:sz w:val="20"/>
                <w:highlight w:val="yellow"/>
              </w:rPr>
              <w:t>Joint</w:t>
            </w:r>
          </w:p>
        </w:tc>
        <w:tc>
          <w:tcPr>
            <w:tcW w:w="1991" w:type="dxa"/>
            <w:gridSpan w:val="2"/>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75" w:type="dxa"/>
            <w:gridSpan w:val="2"/>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80"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626" w:type="dxa"/>
          </w:tcPr>
          <w:p w14:paraId="0F8CCBCE" w14:textId="18BAF74E" w:rsidR="00E7555D" w:rsidRPr="00E74230" w:rsidRDefault="00E7555D" w:rsidP="00112124">
            <w:pPr>
              <w:rPr>
                <w:strike/>
                <w:sz w:val="20"/>
                <w:highlight w:val="yellow"/>
              </w:rPr>
            </w:pPr>
            <w:r w:rsidRPr="00E74230">
              <w:rPr>
                <w:sz w:val="20"/>
                <w:highlight w:val="yellow"/>
              </w:rPr>
              <w:t>ON HOLD</w:t>
            </w:r>
          </w:p>
        </w:tc>
        <w:tc>
          <w:tcPr>
            <w:tcW w:w="2133" w:type="dxa"/>
          </w:tcPr>
          <w:p w14:paraId="398E409B" w14:textId="77777777" w:rsidR="00E7555D" w:rsidRPr="00E74230" w:rsidRDefault="00E7555D" w:rsidP="00112124">
            <w:pPr>
              <w:rPr>
                <w:sz w:val="20"/>
                <w:highlight w:val="yellow"/>
              </w:rPr>
            </w:pPr>
          </w:p>
        </w:tc>
        <w:tc>
          <w:tcPr>
            <w:tcW w:w="2133"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E7555D">
        <w:trPr>
          <w:trHeight w:val="271"/>
        </w:trPr>
        <w:tc>
          <w:tcPr>
            <w:tcW w:w="1035" w:type="dxa"/>
          </w:tcPr>
          <w:p w14:paraId="75E4B12F" w14:textId="501A845E" w:rsidR="00E7555D" w:rsidRPr="002F5175" w:rsidRDefault="00E7555D" w:rsidP="00112124">
            <w:pPr>
              <w:rPr>
                <w:color w:val="00B050"/>
                <w:sz w:val="20"/>
              </w:rPr>
            </w:pPr>
            <w:r w:rsidRPr="002F5175">
              <w:rPr>
                <w:color w:val="00B050"/>
                <w:sz w:val="20"/>
              </w:rPr>
              <w:t>Joint</w:t>
            </w:r>
          </w:p>
        </w:tc>
        <w:tc>
          <w:tcPr>
            <w:tcW w:w="1991" w:type="dxa"/>
            <w:gridSpan w:val="2"/>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75" w:type="dxa"/>
            <w:gridSpan w:val="2"/>
          </w:tcPr>
          <w:p w14:paraId="614BCCD1" w14:textId="6174A7FF" w:rsidR="00E7555D" w:rsidRPr="002F5175" w:rsidRDefault="00E7555D" w:rsidP="00112124">
            <w:pPr>
              <w:rPr>
                <w:color w:val="00B050"/>
                <w:sz w:val="20"/>
              </w:rPr>
            </w:pPr>
            <w:r w:rsidRPr="002F5175">
              <w:rPr>
                <w:color w:val="00B050"/>
                <w:sz w:val="20"/>
              </w:rPr>
              <w:t>Wook Bong Lee</w:t>
            </w:r>
          </w:p>
        </w:tc>
        <w:tc>
          <w:tcPr>
            <w:tcW w:w="2780"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626" w:type="dxa"/>
          </w:tcPr>
          <w:p w14:paraId="194EFE01" w14:textId="42060D00" w:rsidR="00E7555D" w:rsidRPr="002F5175" w:rsidRDefault="00E7555D" w:rsidP="00112124">
            <w:pPr>
              <w:rPr>
                <w:color w:val="00B050"/>
                <w:sz w:val="20"/>
              </w:rPr>
            </w:pPr>
            <w:r w:rsidRPr="002F5175">
              <w:rPr>
                <w:color w:val="00B050"/>
                <w:sz w:val="20"/>
              </w:rPr>
              <w:t>R2</w:t>
            </w:r>
          </w:p>
        </w:tc>
        <w:tc>
          <w:tcPr>
            <w:tcW w:w="2133" w:type="dxa"/>
          </w:tcPr>
          <w:p w14:paraId="49E1F2C9" w14:textId="77777777" w:rsidR="00E7555D" w:rsidRPr="002F5175" w:rsidRDefault="00E7555D" w:rsidP="00112124">
            <w:pPr>
              <w:rPr>
                <w:color w:val="00B050"/>
                <w:sz w:val="20"/>
              </w:rPr>
            </w:pPr>
          </w:p>
        </w:tc>
        <w:tc>
          <w:tcPr>
            <w:tcW w:w="2133"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7555D" w14:paraId="0C6260E9" w14:textId="77777777" w:rsidTr="00E7555D">
        <w:trPr>
          <w:trHeight w:val="271"/>
        </w:trPr>
        <w:tc>
          <w:tcPr>
            <w:tcW w:w="1035" w:type="dxa"/>
          </w:tcPr>
          <w:p w14:paraId="354670C1" w14:textId="4F2A839C" w:rsidR="00E7555D" w:rsidRDefault="00E7555D" w:rsidP="00112124">
            <w:pPr>
              <w:rPr>
                <w:sz w:val="20"/>
              </w:rPr>
            </w:pPr>
            <w:r>
              <w:rPr>
                <w:sz w:val="20"/>
              </w:rPr>
              <w:t>Joint-MAP</w:t>
            </w:r>
          </w:p>
        </w:tc>
        <w:tc>
          <w:tcPr>
            <w:tcW w:w="2133" w:type="dxa"/>
            <w:gridSpan w:val="3"/>
          </w:tcPr>
          <w:p w14:paraId="3985B0C9" w14:textId="77777777" w:rsidR="00E7555D" w:rsidRDefault="00E7555D" w:rsidP="00112124">
            <w:pPr>
              <w:rPr>
                <w:sz w:val="20"/>
              </w:rPr>
            </w:pPr>
          </w:p>
        </w:tc>
        <w:tc>
          <w:tcPr>
            <w:tcW w:w="10105" w:type="dxa"/>
            <w:gridSpan w:val="5"/>
          </w:tcPr>
          <w:p w14:paraId="70FAB23B" w14:textId="7C2BDB36" w:rsidR="00E7555D" w:rsidRDefault="00E7555D" w:rsidP="00112124">
            <w:pPr>
              <w:rPr>
                <w:sz w:val="20"/>
              </w:rPr>
            </w:pPr>
            <w:r>
              <w:rPr>
                <w:sz w:val="20"/>
              </w:rPr>
              <w:t>SP4: Which option do you prefer:</w:t>
            </w:r>
          </w:p>
          <w:p w14:paraId="5C946E9A" w14:textId="25D0727F" w:rsidR="00E7555D" w:rsidRPr="0002578B" w:rsidRDefault="00E7555D" w:rsidP="00112124">
            <w:pPr>
              <w:pStyle w:val="ListParagraph"/>
              <w:numPr>
                <w:ilvl w:val="0"/>
                <w:numId w:val="6"/>
              </w:numPr>
              <w:rPr>
                <w:sz w:val="20"/>
              </w:rPr>
            </w:pPr>
            <w:r w:rsidRPr="0002578B">
              <w:rPr>
                <w:sz w:val="20"/>
              </w:rPr>
              <w:t>Option 1: All MAP features in R1 (unless those already decided to be in R2)</w:t>
            </w:r>
          </w:p>
          <w:p w14:paraId="4563FCCF" w14:textId="1B364B8D" w:rsidR="00E7555D" w:rsidRPr="0002578B" w:rsidRDefault="00E7555D" w:rsidP="00112124">
            <w:pPr>
              <w:pStyle w:val="ListParagraph"/>
              <w:numPr>
                <w:ilvl w:val="0"/>
                <w:numId w:val="6"/>
              </w:numPr>
              <w:rPr>
                <w:sz w:val="20"/>
              </w:rPr>
            </w:pPr>
            <w:r w:rsidRPr="0002578B">
              <w:rPr>
                <w:sz w:val="20"/>
              </w:rPr>
              <w:t>Option 2: All MAP features in R2</w:t>
            </w:r>
          </w:p>
          <w:p w14:paraId="27E67C80" w14:textId="6B737BD3" w:rsidR="00E7555D" w:rsidRPr="0002578B" w:rsidRDefault="00E7555D" w:rsidP="00112124">
            <w:pPr>
              <w:pStyle w:val="ListParagraph"/>
              <w:numPr>
                <w:ilvl w:val="0"/>
                <w:numId w:val="6"/>
              </w:numPr>
              <w:rPr>
                <w:sz w:val="20"/>
              </w:rPr>
            </w:pPr>
            <w:r w:rsidRPr="0002578B">
              <w:rPr>
                <w:sz w:val="20"/>
              </w:rPr>
              <w:t>Option 3: Abstain</w:t>
            </w:r>
          </w:p>
          <w:p w14:paraId="5042F22C" w14:textId="77777777" w:rsidR="00E7555D" w:rsidRDefault="00E7555D" w:rsidP="00112124">
            <w:pPr>
              <w:rPr>
                <w:sz w:val="20"/>
              </w:rPr>
            </w:pPr>
          </w:p>
          <w:p w14:paraId="1BCFC26C" w14:textId="4BCB9B6A" w:rsidR="00E7555D" w:rsidRDefault="00E7555D" w:rsidP="00112124">
            <w:pPr>
              <w:rPr>
                <w:sz w:val="20"/>
              </w:rPr>
            </w:pPr>
            <w:r>
              <w:rPr>
                <w:sz w:val="20"/>
              </w:rPr>
              <w:lastRenderedPageBreak/>
              <w:t>Result: 53 for Option 1, 58 for Option 2, 17 Abstain</w:t>
            </w:r>
          </w:p>
        </w:tc>
      </w:tr>
      <w:tr w:rsidR="00E7555D" w14:paraId="5F932D4A" w14:textId="77777777" w:rsidTr="00E7555D">
        <w:trPr>
          <w:trHeight w:val="271"/>
        </w:trPr>
        <w:tc>
          <w:tcPr>
            <w:tcW w:w="1035" w:type="dxa"/>
          </w:tcPr>
          <w:p w14:paraId="45267ED7" w14:textId="2011C522" w:rsidR="00E7555D" w:rsidRPr="00FC49AD" w:rsidRDefault="00E7555D" w:rsidP="00112124">
            <w:pPr>
              <w:rPr>
                <w:color w:val="00B050"/>
                <w:sz w:val="20"/>
              </w:rPr>
            </w:pPr>
            <w:r w:rsidRPr="00FC49AD">
              <w:rPr>
                <w:color w:val="00B050"/>
                <w:sz w:val="20"/>
              </w:rPr>
              <w:lastRenderedPageBreak/>
              <w:t>Joint</w:t>
            </w:r>
          </w:p>
        </w:tc>
        <w:tc>
          <w:tcPr>
            <w:tcW w:w="1991" w:type="dxa"/>
            <w:gridSpan w:val="2"/>
          </w:tcPr>
          <w:p w14:paraId="70DCCA74" w14:textId="79A66356" w:rsidR="00E7555D" w:rsidRPr="00FC49AD" w:rsidRDefault="00E7555D" w:rsidP="00112124">
            <w:pPr>
              <w:rPr>
                <w:color w:val="00B050"/>
                <w:sz w:val="20"/>
              </w:rPr>
            </w:pPr>
            <w:r w:rsidRPr="00FC49AD">
              <w:rPr>
                <w:color w:val="00B050"/>
                <w:sz w:val="20"/>
              </w:rPr>
              <w:t>MAP-Setup</w:t>
            </w:r>
          </w:p>
        </w:tc>
        <w:tc>
          <w:tcPr>
            <w:tcW w:w="1575" w:type="dxa"/>
            <w:gridSpan w:val="2"/>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80"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626" w:type="dxa"/>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133" w:type="dxa"/>
          </w:tcPr>
          <w:p w14:paraId="07309538" w14:textId="77777777" w:rsidR="00E7555D" w:rsidRPr="00FC49AD" w:rsidRDefault="00E7555D" w:rsidP="00112124">
            <w:pPr>
              <w:rPr>
                <w:color w:val="00B050"/>
                <w:sz w:val="20"/>
              </w:rPr>
            </w:pPr>
          </w:p>
        </w:tc>
        <w:tc>
          <w:tcPr>
            <w:tcW w:w="2133" w:type="dxa"/>
          </w:tcPr>
          <w:p w14:paraId="7A385EA1" w14:textId="58DBE6C2" w:rsidR="00E7555D" w:rsidRPr="00FC49AD" w:rsidRDefault="00E7555D" w:rsidP="00112124">
            <w:pPr>
              <w:rPr>
                <w:color w:val="00B050"/>
                <w:sz w:val="20"/>
              </w:rPr>
            </w:pPr>
          </w:p>
        </w:tc>
      </w:tr>
      <w:tr w:rsidR="00E7555D" w14:paraId="4A5EBBF1" w14:textId="77777777" w:rsidTr="00E7555D">
        <w:trPr>
          <w:trHeight w:val="271"/>
        </w:trPr>
        <w:tc>
          <w:tcPr>
            <w:tcW w:w="1035" w:type="dxa"/>
          </w:tcPr>
          <w:p w14:paraId="6C91D46F" w14:textId="5CEBCBD8" w:rsidR="00E7555D" w:rsidRPr="00FC49AD" w:rsidRDefault="00E7555D" w:rsidP="00112124">
            <w:pPr>
              <w:rPr>
                <w:color w:val="00B050"/>
                <w:sz w:val="20"/>
              </w:rPr>
            </w:pPr>
            <w:r w:rsidRPr="00FC49AD">
              <w:rPr>
                <w:color w:val="00B050"/>
                <w:sz w:val="20"/>
              </w:rPr>
              <w:t>Joint</w:t>
            </w:r>
          </w:p>
        </w:tc>
        <w:tc>
          <w:tcPr>
            <w:tcW w:w="1991" w:type="dxa"/>
            <w:gridSpan w:val="2"/>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75" w:type="dxa"/>
            <w:gridSpan w:val="2"/>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80"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626" w:type="dxa"/>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133" w:type="dxa"/>
          </w:tcPr>
          <w:p w14:paraId="415FE238" w14:textId="77777777" w:rsidR="00E7555D" w:rsidRPr="00FC49AD" w:rsidRDefault="00E7555D" w:rsidP="00112124">
            <w:pPr>
              <w:rPr>
                <w:color w:val="00B050"/>
                <w:sz w:val="20"/>
              </w:rPr>
            </w:pPr>
          </w:p>
        </w:tc>
        <w:tc>
          <w:tcPr>
            <w:tcW w:w="2133" w:type="dxa"/>
          </w:tcPr>
          <w:p w14:paraId="5E3C4CE4" w14:textId="6DD938AB" w:rsidR="00E7555D" w:rsidRPr="00FC49AD" w:rsidRDefault="00E7555D" w:rsidP="00112124">
            <w:pPr>
              <w:rPr>
                <w:color w:val="00B050"/>
                <w:sz w:val="20"/>
              </w:rPr>
            </w:pPr>
          </w:p>
        </w:tc>
      </w:tr>
      <w:tr w:rsidR="00E7555D" w14:paraId="6AFDFF8B" w14:textId="77777777" w:rsidTr="00E7555D">
        <w:trPr>
          <w:trHeight w:val="271"/>
        </w:trPr>
        <w:tc>
          <w:tcPr>
            <w:tcW w:w="1035" w:type="dxa"/>
          </w:tcPr>
          <w:p w14:paraId="792CFFDC" w14:textId="0C4680BB" w:rsidR="00E7555D" w:rsidRPr="00FC49AD" w:rsidRDefault="00E7555D" w:rsidP="00112124">
            <w:pPr>
              <w:rPr>
                <w:color w:val="00B050"/>
                <w:sz w:val="20"/>
              </w:rPr>
            </w:pPr>
            <w:r w:rsidRPr="00FC49AD">
              <w:rPr>
                <w:color w:val="00B050"/>
                <w:sz w:val="20"/>
              </w:rPr>
              <w:t>Joint</w:t>
            </w:r>
          </w:p>
        </w:tc>
        <w:tc>
          <w:tcPr>
            <w:tcW w:w="1991" w:type="dxa"/>
            <w:gridSpan w:val="2"/>
          </w:tcPr>
          <w:p w14:paraId="4E60A623" w14:textId="6B43A360" w:rsidR="00E7555D" w:rsidRPr="00FC49AD" w:rsidRDefault="00E7555D" w:rsidP="00112124">
            <w:pPr>
              <w:rPr>
                <w:color w:val="00B050"/>
                <w:sz w:val="20"/>
              </w:rPr>
            </w:pPr>
            <w:r w:rsidRPr="00FC49AD">
              <w:rPr>
                <w:color w:val="00B050"/>
                <w:sz w:val="20"/>
              </w:rPr>
              <w:t>MAP-Group Management</w:t>
            </w:r>
          </w:p>
        </w:tc>
        <w:tc>
          <w:tcPr>
            <w:tcW w:w="1575" w:type="dxa"/>
            <w:gridSpan w:val="2"/>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80"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626" w:type="dxa"/>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133" w:type="dxa"/>
          </w:tcPr>
          <w:p w14:paraId="564CC74C" w14:textId="77777777" w:rsidR="00E7555D" w:rsidRPr="00FC49AD" w:rsidRDefault="00E7555D" w:rsidP="00112124">
            <w:pPr>
              <w:rPr>
                <w:color w:val="00B050"/>
                <w:sz w:val="20"/>
              </w:rPr>
            </w:pPr>
          </w:p>
        </w:tc>
        <w:tc>
          <w:tcPr>
            <w:tcW w:w="2133"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E7555D">
        <w:trPr>
          <w:trHeight w:val="257"/>
        </w:trPr>
        <w:tc>
          <w:tcPr>
            <w:tcW w:w="1035" w:type="dxa"/>
          </w:tcPr>
          <w:p w14:paraId="2C3D51D1" w14:textId="6B16ABE9" w:rsidR="00E7555D" w:rsidRPr="00FC49AD" w:rsidRDefault="00E7555D" w:rsidP="00112124">
            <w:pPr>
              <w:rPr>
                <w:sz w:val="20"/>
                <w:highlight w:val="yellow"/>
              </w:rPr>
            </w:pPr>
            <w:r w:rsidRPr="00FC49AD">
              <w:rPr>
                <w:sz w:val="20"/>
                <w:highlight w:val="yellow"/>
              </w:rPr>
              <w:t>Joint</w:t>
            </w:r>
          </w:p>
        </w:tc>
        <w:tc>
          <w:tcPr>
            <w:tcW w:w="1991" w:type="dxa"/>
            <w:gridSpan w:val="2"/>
          </w:tcPr>
          <w:p w14:paraId="477881E9" w14:textId="77777777" w:rsidR="00E7555D" w:rsidRPr="00FC49AD" w:rsidRDefault="00E7555D" w:rsidP="00112124">
            <w:pPr>
              <w:rPr>
                <w:sz w:val="20"/>
                <w:highlight w:val="yellow"/>
              </w:rPr>
            </w:pPr>
            <w:r w:rsidRPr="00FC49AD">
              <w:rPr>
                <w:sz w:val="20"/>
                <w:highlight w:val="yellow"/>
              </w:rPr>
              <w:t>MAP-Channel sounding</w:t>
            </w:r>
          </w:p>
        </w:tc>
        <w:tc>
          <w:tcPr>
            <w:tcW w:w="1575" w:type="dxa"/>
            <w:gridSpan w:val="2"/>
          </w:tcPr>
          <w:p w14:paraId="751CB051" w14:textId="70B77ADF" w:rsidR="00E7555D" w:rsidRPr="00FC49AD" w:rsidRDefault="00E7555D" w:rsidP="00112124">
            <w:pPr>
              <w:rPr>
                <w:sz w:val="20"/>
                <w:highlight w:val="yellow"/>
              </w:rPr>
            </w:pPr>
            <w:r w:rsidRPr="00FC49AD">
              <w:rPr>
                <w:sz w:val="20"/>
                <w:highlight w:val="yellow"/>
              </w:rPr>
              <w:t>Junghoon Suh</w:t>
            </w:r>
          </w:p>
        </w:tc>
        <w:tc>
          <w:tcPr>
            <w:tcW w:w="2780" w:type="dxa"/>
          </w:tcPr>
          <w:p w14:paraId="68A50A1C" w14:textId="43AE4E4A" w:rsidR="00E7555D" w:rsidRPr="00FC49AD" w:rsidRDefault="00E7555D" w:rsidP="00112124">
            <w:pPr>
              <w:rPr>
                <w:sz w:val="20"/>
                <w:highlight w:val="yellow"/>
              </w:rPr>
            </w:pPr>
            <w:r w:rsidRPr="00FC49AD">
              <w:rPr>
                <w:sz w:val="20"/>
                <w:highlight w:val="yellow"/>
              </w:rPr>
              <w:t xml:space="preserve"> Lei Huang, Kosuke Aio, Stephen McCann, Matthew Fischer, Myeongjin Kim</w:t>
            </w:r>
          </w:p>
        </w:tc>
        <w:tc>
          <w:tcPr>
            <w:tcW w:w="1626" w:type="dxa"/>
          </w:tcPr>
          <w:p w14:paraId="4282F033" w14:textId="77777777" w:rsidR="00E7555D" w:rsidRDefault="00E7555D" w:rsidP="00112124">
            <w:pPr>
              <w:rPr>
                <w:ins w:id="31" w:author="Edward Au" w:date="2020-08-20T11:19:00Z"/>
                <w:sz w:val="20"/>
                <w:highlight w:val="yellow"/>
              </w:rPr>
            </w:pPr>
            <w:ins w:id="32" w:author="Alfred Aster" w:date="2020-07-20T08:04:00Z">
              <w:r w:rsidRPr="00FC49AD">
                <w:rPr>
                  <w:sz w:val="20"/>
                  <w:highlight w:val="yellow"/>
                </w:rPr>
                <w:t>R1/R2?</w:t>
              </w:r>
            </w:ins>
          </w:p>
          <w:p w14:paraId="5E561DCC" w14:textId="28C1FDDE" w:rsidR="00E7555D" w:rsidRPr="00FC49AD" w:rsidRDefault="00E7555D" w:rsidP="00112124">
            <w:pPr>
              <w:rPr>
                <w:ins w:id="33" w:author="Edward Au" w:date="2020-08-20T11:17:00Z"/>
                <w:sz w:val="20"/>
                <w:highlight w:val="yellow"/>
              </w:rPr>
            </w:pPr>
            <w:ins w:id="34" w:author="Edward Au" w:date="2020-08-20T11:19:00Z">
              <w:r>
                <w:rPr>
                  <w:sz w:val="20"/>
                  <w:highlight w:val="yellow"/>
                </w:rPr>
                <w:t>(ON HOLD)</w:t>
              </w:r>
            </w:ins>
          </w:p>
          <w:p w14:paraId="1E81C996" w14:textId="1067BE9F" w:rsidR="00E7555D" w:rsidRPr="00FC49AD" w:rsidRDefault="00E7555D" w:rsidP="00112124">
            <w:pPr>
              <w:rPr>
                <w:sz w:val="20"/>
                <w:highlight w:val="yellow"/>
              </w:rPr>
            </w:pPr>
          </w:p>
        </w:tc>
        <w:tc>
          <w:tcPr>
            <w:tcW w:w="2133" w:type="dxa"/>
          </w:tcPr>
          <w:p w14:paraId="751F419A" w14:textId="77777777" w:rsidR="00E7555D" w:rsidRPr="00FC49AD" w:rsidRDefault="00E7555D" w:rsidP="00112124">
            <w:pPr>
              <w:rPr>
                <w:sz w:val="20"/>
                <w:highlight w:val="yellow"/>
              </w:rPr>
            </w:pPr>
          </w:p>
        </w:tc>
        <w:tc>
          <w:tcPr>
            <w:tcW w:w="2133" w:type="dxa"/>
          </w:tcPr>
          <w:p w14:paraId="731BDFD8" w14:textId="5A868167" w:rsidR="00E7555D" w:rsidRPr="00FC49AD" w:rsidRDefault="00E7555D" w:rsidP="00112124">
            <w:pPr>
              <w:rPr>
                <w:sz w:val="20"/>
                <w:highlight w:val="yellow"/>
              </w:rPr>
            </w:pPr>
            <w:r w:rsidRPr="00FC49AD">
              <w:rPr>
                <w:sz w:val="20"/>
                <w:highlight w:val="yellow"/>
              </w:rPr>
              <w:t>Motion 14</w:t>
            </w:r>
          </w:p>
          <w:p w14:paraId="4DCECA4E" w14:textId="67DEA651" w:rsidR="00E7555D" w:rsidRPr="00FC49AD" w:rsidRDefault="00E7555D" w:rsidP="00112124">
            <w:pPr>
              <w:rPr>
                <w:sz w:val="20"/>
                <w:highlight w:val="yellow"/>
              </w:rPr>
            </w:pPr>
            <w:r w:rsidRPr="00FC49AD">
              <w:rPr>
                <w:sz w:val="20"/>
                <w:highlight w:val="yellow"/>
              </w:rPr>
              <w:t>Motion 15</w:t>
            </w:r>
          </w:p>
          <w:p w14:paraId="0636E254" w14:textId="77777777" w:rsidR="00E7555D" w:rsidRPr="00FC49AD" w:rsidRDefault="00E7555D" w:rsidP="00112124">
            <w:pPr>
              <w:rPr>
                <w:sz w:val="20"/>
                <w:highlight w:val="yellow"/>
              </w:rPr>
            </w:pPr>
            <w:r w:rsidRPr="00FC49AD">
              <w:rPr>
                <w:sz w:val="20"/>
                <w:highlight w:val="yellow"/>
              </w:rPr>
              <w:t>Motion 112, #SP18</w:t>
            </w:r>
          </w:p>
          <w:p w14:paraId="37B1E451" w14:textId="77777777" w:rsidR="00E7555D" w:rsidRPr="00FC49AD" w:rsidRDefault="00E7555D" w:rsidP="00112124">
            <w:pPr>
              <w:rPr>
                <w:sz w:val="20"/>
                <w:highlight w:val="yellow"/>
              </w:rPr>
            </w:pPr>
            <w:r w:rsidRPr="00FC49AD">
              <w:rPr>
                <w:sz w:val="20"/>
                <w:highlight w:val="yellow"/>
              </w:rPr>
              <w:t>Motion 112, #SP19</w:t>
            </w:r>
          </w:p>
          <w:p w14:paraId="741F4B2B" w14:textId="16AA9F5F" w:rsidR="00E7555D" w:rsidRPr="00FC49AD" w:rsidRDefault="00E7555D" w:rsidP="00112124">
            <w:pPr>
              <w:rPr>
                <w:sz w:val="20"/>
                <w:highlight w:val="yellow"/>
              </w:rPr>
            </w:pPr>
            <w:r w:rsidRPr="00FC49AD">
              <w:rPr>
                <w:sz w:val="20"/>
                <w:highlight w:val="yellow"/>
              </w:rPr>
              <w:t>Motion 119, #SP119</w:t>
            </w:r>
          </w:p>
        </w:tc>
      </w:tr>
      <w:tr w:rsidR="00E7555D" w14:paraId="09940628" w14:textId="77777777" w:rsidTr="00E7555D">
        <w:trPr>
          <w:trHeight w:val="271"/>
        </w:trPr>
        <w:tc>
          <w:tcPr>
            <w:tcW w:w="1035" w:type="dxa"/>
          </w:tcPr>
          <w:p w14:paraId="0CD4445B" w14:textId="5FCE04D3" w:rsidR="00E7555D" w:rsidRPr="00FC49AD" w:rsidRDefault="00E7555D" w:rsidP="00112124">
            <w:pPr>
              <w:rPr>
                <w:sz w:val="20"/>
                <w:highlight w:val="yellow"/>
              </w:rPr>
            </w:pPr>
            <w:r w:rsidRPr="00FC49AD">
              <w:rPr>
                <w:sz w:val="20"/>
                <w:highlight w:val="yellow"/>
              </w:rPr>
              <w:t>Joint</w:t>
            </w:r>
          </w:p>
        </w:tc>
        <w:tc>
          <w:tcPr>
            <w:tcW w:w="1991" w:type="dxa"/>
            <w:gridSpan w:val="2"/>
          </w:tcPr>
          <w:p w14:paraId="464F0BE2" w14:textId="77777777" w:rsidR="00E7555D" w:rsidRPr="00FC49AD" w:rsidRDefault="00E7555D" w:rsidP="00112124">
            <w:pPr>
              <w:rPr>
                <w:sz w:val="20"/>
                <w:highlight w:val="yellow"/>
              </w:rPr>
            </w:pPr>
            <w:r w:rsidRPr="00FC49AD">
              <w:rPr>
                <w:sz w:val="20"/>
                <w:highlight w:val="yellow"/>
              </w:rPr>
              <w:t>MAP-Coordinated transmission</w:t>
            </w:r>
          </w:p>
        </w:tc>
        <w:tc>
          <w:tcPr>
            <w:tcW w:w="1575" w:type="dxa"/>
            <w:gridSpan w:val="2"/>
            <w:shd w:val="clear" w:color="auto" w:fill="auto"/>
          </w:tcPr>
          <w:p w14:paraId="6187B91D" w14:textId="442C096C" w:rsidR="00E7555D" w:rsidRPr="00FC49AD" w:rsidRDefault="00E7555D" w:rsidP="00112124">
            <w:pPr>
              <w:rPr>
                <w:sz w:val="20"/>
                <w:highlight w:val="yellow"/>
              </w:rPr>
            </w:pPr>
            <w:r w:rsidRPr="00FC49AD">
              <w:rPr>
                <w:sz w:val="20"/>
                <w:highlight w:val="yellow"/>
              </w:rPr>
              <w:t>George Cherian</w:t>
            </w:r>
          </w:p>
        </w:tc>
        <w:tc>
          <w:tcPr>
            <w:tcW w:w="2780" w:type="dxa"/>
          </w:tcPr>
          <w:p w14:paraId="2ED56979" w14:textId="1D27950F" w:rsidR="00E7555D" w:rsidRPr="00FC49AD" w:rsidRDefault="00E7555D" w:rsidP="00112124">
            <w:pPr>
              <w:rPr>
                <w:sz w:val="20"/>
                <w:highlight w:val="yellow"/>
              </w:rPr>
            </w:pPr>
            <w:r w:rsidRPr="00FC49AD">
              <w:rPr>
                <w:sz w:val="20"/>
                <w:highlight w:val="yellow"/>
              </w:rPr>
              <w:t>Jason Yuchen Guo, Rojan Chitrakar, Arik Klein, Kosuke Aio, BARON Stephane, VIGER Pascal, NEZOU Patrice, Thomas Handte, Matthew Fischer, Chunyu Hu, Xiaofei Wang,</w:t>
            </w:r>
            <w:r w:rsidRPr="00FC49AD">
              <w:rPr>
                <w:highlight w:val="yellow"/>
              </w:rPr>
              <w:t xml:space="preserve"> </w:t>
            </w:r>
            <w:r w:rsidRPr="00FC49AD">
              <w:rPr>
                <w:sz w:val="20"/>
                <w:highlight w:val="yellow"/>
              </w:rPr>
              <w:t>Chen Cheng, Stephen McCann, Po-kai Huang, Yongho Seok, Taewon Song, Matthew Fischer, Yonggang Fang, Liuming Lu</w:t>
            </w:r>
          </w:p>
        </w:tc>
        <w:tc>
          <w:tcPr>
            <w:tcW w:w="1626" w:type="dxa"/>
          </w:tcPr>
          <w:p w14:paraId="6EA9D00D" w14:textId="77777777" w:rsidR="00E7555D" w:rsidRDefault="00E7555D" w:rsidP="00112124">
            <w:pPr>
              <w:rPr>
                <w:ins w:id="35" w:author="Edward Au" w:date="2020-08-20T11:19:00Z"/>
                <w:sz w:val="20"/>
                <w:highlight w:val="yellow"/>
              </w:rPr>
            </w:pPr>
            <w:ins w:id="36" w:author="Alfred Aster" w:date="2020-07-20T08:03:00Z">
              <w:r w:rsidRPr="00FC49AD">
                <w:rPr>
                  <w:sz w:val="20"/>
                  <w:highlight w:val="yellow"/>
                </w:rPr>
                <w:t>R1/R2?</w:t>
              </w:r>
            </w:ins>
          </w:p>
          <w:p w14:paraId="3534F08F" w14:textId="4AFD7FA8" w:rsidR="00E7555D" w:rsidRPr="00FC49AD" w:rsidRDefault="00E7555D" w:rsidP="00112124">
            <w:pPr>
              <w:rPr>
                <w:ins w:id="37" w:author="Edward Au" w:date="2020-08-20T11:17:00Z"/>
                <w:sz w:val="20"/>
                <w:highlight w:val="yellow"/>
              </w:rPr>
            </w:pPr>
            <w:ins w:id="38" w:author="Edward Au" w:date="2020-08-20T11:19:00Z">
              <w:r>
                <w:rPr>
                  <w:sz w:val="20"/>
                  <w:highlight w:val="yellow"/>
                </w:rPr>
                <w:t>(ON HOLD)</w:t>
              </w:r>
            </w:ins>
          </w:p>
          <w:p w14:paraId="4C3C1BED" w14:textId="1F781F51" w:rsidR="00E7555D" w:rsidRPr="00FC49AD" w:rsidRDefault="00E7555D" w:rsidP="00112124">
            <w:pPr>
              <w:rPr>
                <w:sz w:val="20"/>
                <w:highlight w:val="yellow"/>
              </w:rPr>
            </w:pPr>
          </w:p>
        </w:tc>
        <w:tc>
          <w:tcPr>
            <w:tcW w:w="2133" w:type="dxa"/>
          </w:tcPr>
          <w:p w14:paraId="5A2B4ADC" w14:textId="77777777" w:rsidR="00E7555D" w:rsidRPr="00FC49AD" w:rsidRDefault="00E7555D" w:rsidP="00112124">
            <w:pPr>
              <w:rPr>
                <w:sz w:val="20"/>
                <w:highlight w:val="yellow"/>
              </w:rPr>
            </w:pPr>
          </w:p>
        </w:tc>
        <w:tc>
          <w:tcPr>
            <w:tcW w:w="2133" w:type="dxa"/>
          </w:tcPr>
          <w:p w14:paraId="39082C30" w14:textId="4B24B472" w:rsidR="00E7555D" w:rsidRPr="00FC49AD" w:rsidRDefault="00E7555D" w:rsidP="00112124">
            <w:pPr>
              <w:rPr>
                <w:sz w:val="20"/>
                <w:highlight w:val="yellow"/>
              </w:rPr>
            </w:pPr>
          </w:p>
        </w:tc>
      </w:tr>
      <w:tr w:rsidR="00E7555D" w14:paraId="7134DD95" w14:textId="77777777" w:rsidTr="00E7555D">
        <w:trPr>
          <w:trHeight w:val="257"/>
        </w:trPr>
        <w:tc>
          <w:tcPr>
            <w:tcW w:w="1035" w:type="dxa"/>
          </w:tcPr>
          <w:p w14:paraId="0EBCE268" w14:textId="7D9C042A" w:rsidR="00E7555D" w:rsidRPr="00FC49AD" w:rsidRDefault="00E7555D" w:rsidP="00112124">
            <w:pPr>
              <w:rPr>
                <w:sz w:val="20"/>
                <w:highlight w:val="yellow"/>
              </w:rPr>
            </w:pPr>
            <w:r w:rsidRPr="00FC49AD">
              <w:rPr>
                <w:sz w:val="20"/>
                <w:highlight w:val="yellow"/>
              </w:rPr>
              <w:lastRenderedPageBreak/>
              <w:t>Joint</w:t>
            </w:r>
          </w:p>
        </w:tc>
        <w:tc>
          <w:tcPr>
            <w:tcW w:w="1991" w:type="dxa"/>
            <w:gridSpan w:val="2"/>
          </w:tcPr>
          <w:p w14:paraId="7F467A42" w14:textId="418AD547" w:rsidR="00E7555D" w:rsidRPr="00FC49AD" w:rsidRDefault="00E7555D" w:rsidP="00112124">
            <w:pPr>
              <w:rPr>
                <w:sz w:val="20"/>
                <w:highlight w:val="yellow"/>
              </w:rPr>
            </w:pPr>
            <w:r w:rsidRPr="00FC49AD">
              <w:rPr>
                <w:sz w:val="20"/>
                <w:highlight w:val="yellow"/>
              </w:rPr>
              <w:t>MAP-Other Multi-AP coordination schemes – Coordinated SR</w:t>
            </w:r>
          </w:p>
        </w:tc>
        <w:tc>
          <w:tcPr>
            <w:tcW w:w="1575" w:type="dxa"/>
            <w:gridSpan w:val="2"/>
            <w:shd w:val="clear" w:color="auto" w:fill="auto"/>
          </w:tcPr>
          <w:p w14:paraId="4DCD24F2" w14:textId="0C885190" w:rsidR="00E7555D" w:rsidRPr="00FC49AD" w:rsidRDefault="00E7555D" w:rsidP="00112124">
            <w:pPr>
              <w:rPr>
                <w:sz w:val="20"/>
                <w:highlight w:val="yellow"/>
              </w:rPr>
            </w:pPr>
            <w:r w:rsidRPr="00FC49AD">
              <w:rPr>
                <w:sz w:val="20"/>
                <w:highlight w:val="yellow"/>
              </w:rPr>
              <w:t>Yongho Seok</w:t>
            </w:r>
          </w:p>
        </w:tc>
        <w:tc>
          <w:tcPr>
            <w:tcW w:w="2780" w:type="dxa"/>
          </w:tcPr>
          <w:p w14:paraId="520F3234" w14:textId="7930FA3B" w:rsidR="00E7555D" w:rsidRPr="00FC49AD" w:rsidRDefault="00E7555D" w:rsidP="00112124">
            <w:pPr>
              <w:rPr>
                <w:sz w:val="20"/>
                <w:highlight w:val="yellow"/>
              </w:rPr>
            </w:pPr>
            <w:r w:rsidRPr="00FC49AD">
              <w:rPr>
                <w:sz w:val="20"/>
                <w:highlight w:val="yellow"/>
              </w:rPr>
              <w:t>Jason Yuchen Guo, Kosuke Aio, Stephen McCann, Jonghun Han, Taewon Song, Matthew Fischer, Jonas Sedin</w:t>
            </w:r>
          </w:p>
        </w:tc>
        <w:tc>
          <w:tcPr>
            <w:tcW w:w="1626" w:type="dxa"/>
          </w:tcPr>
          <w:p w14:paraId="261CA784" w14:textId="77777777" w:rsidR="00E7555D" w:rsidRPr="00FC49AD" w:rsidRDefault="00E7555D" w:rsidP="00112124">
            <w:pPr>
              <w:rPr>
                <w:ins w:id="39" w:author="Edward Au" w:date="2020-08-20T11:20:00Z"/>
                <w:sz w:val="20"/>
                <w:highlight w:val="yellow"/>
              </w:rPr>
            </w:pPr>
            <w:ins w:id="40" w:author="Alfred Aster" w:date="2020-07-20T08:03:00Z">
              <w:r w:rsidRPr="00FC49AD">
                <w:rPr>
                  <w:sz w:val="20"/>
                  <w:highlight w:val="yellow"/>
                </w:rPr>
                <w:t>R1/R2=TBD</w:t>
              </w:r>
              <w:del w:id="41" w:author="Edward Au" w:date="2020-07-26T14:36:00Z">
                <w:r w:rsidRPr="00FC49AD" w:rsidDel="005F24FC">
                  <w:rPr>
                    <w:sz w:val="20"/>
                    <w:highlight w:val="yellow"/>
                  </w:rPr>
                  <w:delText>?</w:delText>
                </w:r>
              </w:del>
            </w:ins>
          </w:p>
          <w:p w14:paraId="2C05CA03" w14:textId="34532934" w:rsidR="00E7555D" w:rsidRPr="00FC49AD" w:rsidRDefault="00E7555D" w:rsidP="00112124">
            <w:pPr>
              <w:rPr>
                <w:sz w:val="20"/>
                <w:highlight w:val="yellow"/>
              </w:rPr>
            </w:pPr>
            <w:ins w:id="42" w:author="Edward Au" w:date="2020-08-20T11:20:00Z">
              <w:r w:rsidRPr="00FC49AD">
                <w:rPr>
                  <w:sz w:val="20"/>
                  <w:highlight w:val="yellow"/>
                </w:rPr>
                <w:t>(ON HOLD)</w:t>
              </w:r>
            </w:ins>
          </w:p>
        </w:tc>
        <w:tc>
          <w:tcPr>
            <w:tcW w:w="2133" w:type="dxa"/>
          </w:tcPr>
          <w:p w14:paraId="42009428" w14:textId="77777777" w:rsidR="00E7555D" w:rsidRPr="00FC49AD" w:rsidRDefault="00E7555D" w:rsidP="00112124">
            <w:pPr>
              <w:rPr>
                <w:sz w:val="20"/>
                <w:highlight w:val="yellow"/>
              </w:rPr>
            </w:pPr>
          </w:p>
        </w:tc>
        <w:tc>
          <w:tcPr>
            <w:tcW w:w="2133" w:type="dxa"/>
          </w:tcPr>
          <w:p w14:paraId="752395C0" w14:textId="49E3C4C5" w:rsidR="00E7555D" w:rsidRPr="00FC49AD" w:rsidRDefault="00E7555D" w:rsidP="00112124">
            <w:pPr>
              <w:rPr>
                <w:sz w:val="20"/>
                <w:highlight w:val="yellow"/>
              </w:rPr>
            </w:pPr>
            <w:r w:rsidRPr="00FC49AD">
              <w:rPr>
                <w:sz w:val="20"/>
                <w:highlight w:val="yellow"/>
              </w:rPr>
              <w:t>Motion 111, #SP0611-35</w:t>
            </w:r>
          </w:p>
        </w:tc>
      </w:tr>
      <w:tr w:rsidR="00E7555D" w14:paraId="5A97165F" w14:textId="77777777" w:rsidTr="00E7555D">
        <w:trPr>
          <w:trHeight w:val="257"/>
        </w:trPr>
        <w:tc>
          <w:tcPr>
            <w:tcW w:w="1035" w:type="dxa"/>
          </w:tcPr>
          <w:p w14:paraId="4E897392" w14:textId="6558C694" w:rsidR="00E7555D" w:rsidRPr="00FC49AD" w:rsidRDefault="00E7555D" w:rsidP="00112124">
            <w:pPr>
              <w:rPr>
                <w:color w:val="00B050"/>
                <w:sz w:val="20"/>
              </w:rPr>
            </w:pPr>
            <w:r w:rsidRPr="00FC49AD">
              <w:rPr>
                <w:color w:val="00B050"/>
                <w:sz w:val="20"/>
              </w:rPr>
              <w:t>Joint</w:t>
            </w:r>
          </w:p>
        </w:tc>
        <w:tc>
          <w:tcPr>
            <w:tcW w:w="1991" w:type="dxa"/>
            <w:gridSpan w:val="2"/>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75" w:type="dxa"/>
            <w:gridSpan w:val="2"/>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80"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ins w:id="43" w:author="Edward Au" w:date="2020-08-20T14:25:00Z">
              <w:r>
                <w:rPr>
                  <w:color w:val="00B050"/>
                  <w:sz w:val="20"/>
                </w:rPr>
                <w:t>, Yonggang Fang</w:t>
              </w:r>
            </w:ins>
          </w:p>
        </w:tc>
        <w:tc>
          <w:tcPr>
            <w:tcW w:w="1626" w:type="dxa"/>
          </w:tcPr>
          <w:p w14:paraId="73A8A55C" w14:textId="352CF7A6" w:rsidR="00E7555D" w:rsidRPr="00FC49AD" w:rsidRDefault="00E7555D" w:rsidP="00E81C9E">
            <w:pPr>
              <w:rPr>
                <w:color w:val="00B050"/>
                <w:sz w:val="20"/>
              </w:rPr>
            </w:pPr>
            <w:r w:rsidRPr="00FC49AD">
              <w:rPr>
                <w:color w:val="00B050"/>
                <w:sz w:val="20"/>
              </w:rPr>
              <w:t>R2</w:t>
            </w:r>
          </w:p>
        </w:tc>
        <w:tc>
          <w:tcPr>
            <w:tcW w:w="2133" w:type="dxa"/>
          </w:tcPr>
          <w:p w14:paraId="6674346F" w14:textId="77777777" w:rsidR="00E7555D" w:rsidRPr="00FC49AD" w:rsidRDefault="00E7555D" w:rsidP="00112124">
            <w:pPr>
              <w:rPr>
                <w:color w:val="00B050"/>
                <w:sz w:val="20"/>
              </w:rPr>
            </w:pPr>
          </w:p>
        </w:tc>
        <w:tc>
          <w:tcPr>
            <w:tcW w:w="2133"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E7555D">
        <w:trPr>
          <w:trHeight w:val="257"/>
        </w:trPr>
        <w:tc>
          <w:tcPr>
            <w:tcW w:w="1035" w:type="dxa"/>
          </w:tcPr>
          <w:p w14:paraId="5EC82E74" w14:textId="129DBFF4" w:rsidR="00E7555D" w:rsidRPr="00FC49AD" w:rsidRDefault="00E7555D" w:rsidP="00112124">
            <w:pPr>
              <w:rPr>
                <w:color w:val="00B050"/>
                <w:sz w:val="20"/>
              </w:rPr>
            </w:pPr>
            <w:r w:rsidRPr="00FC49AD">
              <w:rPr>
                <w:color w:val="00B050"/>
                <w:sz w:val="20"/>
              </w:rPr>
              <w:t>Joint</w:t>
            </w:r>
          </w:p>
        </w:tc>
        <w:tc>
          <w:tcPr>
            <w:tcW w:w="1991" w:type="dxa"/>
            <w:gridSpan w:val="2"/>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75" w:type="dxa"/>
            <w:gridSpan w:val="2"/>
            <w:shd w:val="clear" w:color="auto" w:fill="auto"/>
          </w:tcPr>
          <w:p w14:paraId="7D284CC7" w14:textId="13060466" w:rsidR="00E7555D" w:rsidRPr="00FC49AD" w:rsidRDefault="00E7555D" w:rsidP="00112124">
            <w:pPr>
              <w:rPr>
                <w:color w:val="00B050"/>
                <w:sz w:val="20"/>
              </w:rPr>
            </w:pPr>
            <w:r w:rsidRPr="00FC49AD">
              <w:rPr>
                <w:color w:val="00B050"/>
                <w:sz w:val="20"/>
              </w:rPr>
              <w:t xml:space="preserve">Jason Yuchen Guo, </w:t>
            </w:r>
          </w:p>
        </w:tc>
        <w:tc>
          <w:tcPr>
            <w:tcW w:w="2780"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626" w:type="dxa"/>
          </w:tcPr>
          <w:p w14:paraId="0CF31763" w14:textId="646FEEE7" w:rsidR="00E7555D" w:rsidRPr="00FC49AD" w:rsidRDefault="00E7555D" w:rsidP="00E81C9E">
            <w:pPr>
              <w:rPr>
                <w:color w:val="00B050"/>
                <w:sz w:val="20"/>
              </w:rPr>
            </w:pPr>
            <w:r w:rsidRPr="00FC49AD">
              <w:rPr>
                <w:color w:val="00B050"/>
                <w:sz w:val="20"/>
              </w:rPr>
              <w:t>R2</w:t>
            </w:r>
          </w:p>
        </w:tc>
        <w:tc>
          <w:tcPr>
            <w:tcW w:w="2133" w:type="dxa"/>
          </w:tcPr>
          <w:p w14:paraId="6163E84B" w14:textId="77777777" w:rsidR="00E7555D" w:rsidRPr="00FC49AD" w:rsidRDefault="00E7555D" w:rsidP="00112124">
            <w:pPr>
              <w:rPr>
                <w:color w:val="00B050"/>
                <w:sz w:val="20"/>
              </w:rPr>
            </w:pPr>
          </w:p>
        </w:tc>
        <w:tc>
          <w:tcPr>
            <w:tcW w:w="2133" w:type="dxa"/>
          </w:tcPr>
          <w:p w14:paraId="64D4F3CD" w14:textId="130C7EAA" w:rsidR="00E7555D" w:rsidRPr="00FC49AD" w:rsidRDefault="00E7555D" w:rsidP="00112124">
            <w:pPr>
              <w:rPr>
                <w:color w:val="00B050"/>
                <w:sz w:val="20"/>
              </w:rPr>
            </w:pPr>
            <w:r w:rsidRPr="00FC49AD">
              <w:rPr>
                <w:color w:val="00B050"/>
                <w:sz w:val="20"/>
              </w:rPr>
              <w:t>Motion 112, #SP17</w:t>
            </w:r>
          </w:p>
        </w:tc>
      </w:tr>
      <w:tr w:rsidR="00C376E8" w14:paraId="7FEBE76C" w14:textId="77777777" w:rsidTr="004B7A94">
        <w:trPr>
          <w:trHeight w:val="257"/>
        </w:trPr>
        <w:tc>
          <w:tcPr>
            <w:tcW w:w="13273" w:type="dxa"/>
            <w:gridSpan w:val="9"/>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35868B99" w14:textId="77777777" w:rsidR="00C376E8" w:rsidRPr="000E01BF" w:rsidRDefault="00C376E8" w:rsidP="00694849">
            <w:pPr>
              <w:rPr>
                <w:sz w:val="20"/>
                <w:highlight w:val="yellow"/>
              </w:rPr>
            </w:pPr>
            <w:r w:rsidRPr="000E01BF">
              <w:rPr>
                <w:sz w:val="20"/>
                <w:highlight w:val="yellow"/>
              </w:rPr>
              <w:t>MAC</w:t>
            </w:r>
          </w:p>
        </w:tc>
        <w:tc>
          <w:tcPr>
            <w:tcW w:w="1980" w:type="dxa"/>
          </w:tcPr>
          <w:p w14:paraId="05A64F57" w14:textId="77777777"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w:t>
            </w:r>
            <w:ins w:id="44" w:author="Edward Au" w:date="2020-07-30T18:47:00Z">
              <w:r w:rsidRPr="000E01BF">
                <w:rPr>
                  <w:sz w:val="20"/>
                  <w:highlight w:val="yellow"/>
                </w:rPr>
                <w:t>, Yonggang Fang</w:t>
              </w:r>
            </w:ins>
          </w:p>
        </w:tc>
        <w:tc>
          <w:tcPr>
            <w:tcW w:w="1620" w:type="dxa"/>
          </w:tcPr>
          <w:p w14:paraId="7CEE43D6" w14:textId="01B9344D" w:rsidR="00C376E8" w:rsidRPr="000E01BF" w:rsidRDefault="00C376E8" w:rsidP="00694849">
            <w:pPr>
              <w:rPr>
                <w:sz w:val="20"/>
                <w:highlight w:val="yellow"/>
              </w:rPr>
            </w:pPr>
            <w:ins w:id="45" w:author="Alfred Aster" w:date="2020-07-20T08:03:00Z">
              <w:r w:rsidRPr="000E01BF">
                <w:rPr>
                  <w:sz w:val="20"/>
                  <w:highlight w:val="yellow"/>
                </w:rPr>
                <w:t>ON HOLD (INCLUDING POCs)</w:t>
              </w:r>
            </w:ins>
          </w:p>
        </w:tc>
        <w:tc>
          <w:tcPr>
            <w:tcW w:w="2160" w:type="dxa"/>
          </w:tcPr>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C376E8">
        <w:trPr>
          <w:trHeight w:val="257"/>
        </w:trPr>
        <w:tc>
          <w:tcPr>
            <w:tcW w:w="997" w:type="dxa"/>
          </w:tcPr>
          <w:p w14:paraId="7871E9CD" w14:textId="09AC8428" w:rsidR="00C376E8" w:rsidRPr="000E01BF" w:rsidRDefault="00C376E8" w:rsidP="00216CE0">
            <w:pPr>
              <w:rPr>
                <w:sz w:val="20"/>
                <w:highlight w:val="yellow"/>
              </w:rPr>
            </w:pPr>
            <w:r w:rsidRPr="000E01BF">
              <w:rPr>
                <w:sz w:val="20"/>
                <w:highlight w:val="yellow"/>
              </w:rPr>
              <w:t>MAC</w:t>
            </w: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ins w:id="46" w:author="Edward Au" w:date="2020-08-20T11:21:00Z">
              <w:r w:rsidRPr="000E01BF">
                <w:rPr>
                  <w:sz w:val="20"/>
                  <w:highlight w:val="yellow"/>
                </w:rPr>
                <w:t>ON HOLD</w:t>
              </w:r>
            </w:ins>
          </w:p>
        </w:tc>
        <w:tc>
          <w:tcPr>
            <w:tcW w:w="2160" w:type="dxa"/>
          </w:tcPr>
          <w:p w14:paraId="13D8A6BD" w14:textId="77777777" w:rsidR="00C376E8" w:rsidRPr="000E01BF" w:rsidRDefault="00C376E8" w:rsidP="00216CE0">
            <w:pPr>
              <w:rPr>
                <w:sz w:val="20"/>
                <w:highlight w:val="yellow"/>
              </w:rPr>
            </w:pP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61BBF359" w14:textId="77777777" w:rsidTr="00C376E8">
        <w:trPr>
          <w:trHeight w:val="257"/>
        </w:trPr>
        <w:tc>
          <w:tcPr>
            <w:tcW w:w="997" w:type="dxa"/>
          </w:tcPr>
          <w:p w14:paraId="7BAA8E40" w14:textId="02738E54" w:rsidR="00C376E8" w:rsidRPr="000E01BF" w:rsidRDefault="00C376E8" w:rsidP="00694849">
            <w:pPr>
              <w:rPr>
                <w:sz w:val="20"/>
                <w:highlight w:val="yellow"/>
              </w:rPr>
            </w:pPr>
            <w:r w:rsidRPr="000E01BF">
              <w:rPr>
                <w:sz w:val="20"/>
                <w:highlight w:val="yellow"/>
              </w:rPr>
              <w:t>Layer management</w:t>
            </w:r>
          </w:p>
        </w:tc>
        <w:tc>
          <w:tcPr>
            <w:tcW w:w="1980" w:type="dxa"/>
          </w:tcPr>
          <w:p w14:paraId="59203698" w14:textId="624A6AA3" w:rsidR="00C376E8" w:rsidRPr="000E01BF" w:rsidRDefault="00C376E8" w:rsidP="00694849">
            <w:pPr>
              <w:rPr>
                <w:sz w:val="20"/>
                <w:highlight w:val="yellow"/>
              </w:rPr>
            </w:pPr>
            <w:r w:rsidRPr="000E01BF">
              <w:rPr>
                <w:sz w:val="20"/>
                <w:highlight w:val="yellow"/>
              </w:rPr>
              <w:t>MLME SAP interface*</w:t>
            </w:r>
          </w:p>
        </w:tc>
        <w:tc>
          <w:tcPr>
            <w:tcW w:w="1620" w:type="dxa"/>
            <w:shd w:val="clear" w:color="auto" w:fill="00B0F0"/>
          </w:tcPr>
          <w:p w14:paraId="43DB3D1C" w14:textId="5BE9D51E" w:rsidR="00C376E8" w:rsidRPr="000E01BF" w:rsidRDefault="00C376E8" w:rsidP="00694849">
            <w:pPr>
              <w:rPr>
                <w:sz w:val="20"/>
                <w:highlight w:val="yellow"/>
              </w:rPr>
            </w:pPr>
            <w:r w:rsidRPr="000E01BF">
              <w:rPr>
                <w:sz w:val="20"/>
                <w:highlight w:val="yellow"/>
              </w:rPr>
              <w:t>Yonggang Fang</w:t>
            </w:r>
          </w:p>
        </w:tc>
        <w:tc>
          <w:tcPr>
            <w:tcW w:w="2790" w:type="dxa"/>
          </w:tcPr>
          <w:p w14:paraId="4CC4377C" w14:textId="77777777" w:rsidR="00C376E8" w:rsidRPr="000E01BF" w:rsidRDefault="00C376E8" w:rsidP="00694849">
            <w:pPr>
              <w:rPr>
                <w:sz w:val="20"/>
                <w:highlight w:val="yellow"/>
              </w:rPr>
            </w:pPr>
          </w:p>
        </w:tc>
        <w:tc>
          <w:tcPr>
            <w:tcW w:w="1620" w:type="dxa"/>
          </w:tcPr>
          <w:p w14:paraId="1E91617F" w14:textId="34A1BAF0" w:rsidR="00C376E8" w:rsidRPr="000E01BF" w:rsidRDefault="00C376E8" w:rsidP="00694849">
            <w:pPr>
              <w:rPr>
                <w:sz w:val="20"/>
                <w:highlight w:val="yellow"/>
              </w:rPr>
            </w:pPr>
            <w:r w:rsidRPr="000E01BF">
              <w:rPr>
                <w:sz w:val="20"/>
                <w:highlight w:val="yellow"/>
              </w:rPr>
              <w:t>ON HOLD</w:t>
            </w:r>
          </w:p>
        </w:tc>
        <w:tc>
          <w:tcPr>
            <w:tcW w:w="2160" w:type="dxa"/>
          </w:tcPr>
          <w:p w14:paraId="7120F8E9" w14:textId="77777777" w:rsidR="00C376E8" w:rsidRPr="000E01BF" w:rsidRDefault="00C376E8" w:rsidP="00694849">
            <w:pPr>
              <w:rPr>
                <w:sz w:val="20"/>
                <w:highlight w:val="yellow"/>
              </w:rPr>
            </w:pPr>
          </w:p>
        </w:tc>
        <w:tc>
          <w:tcPr>
            <w:tcW w:w="2098" w:type="dxa"/>
          </w:tcPr>
          <w:p w14:paraId="4A56099F" w14:textId="79815183" w:rsidR="00C376E8" w:rsidRPr="000E01BF" w:rsidRDefault="00C376E8" w:rsidP="00694849">
            <w:pPr>
              <w:rPr>
                <w:sz w:val="20"/>
                <w:highlight w:val="yellow"/>
              </w:rPr>
            </w:pPr>
            <w:r w:rsidRPr="000E01BF">
              <w:rPr>
                <w:sz w:val="20"/>
                <w:highlight w:val="yellow"/>
              </w:rPr>
              <w:t>No motion</w:t>
            </w:r>
          </w:p>
        </w:tc>
      </w:tr>
      <w:tr w:rsidR="00C376E8" w:rsidRPr="00F41D76" w14:paraId="782B6434" w14:textId="77777777" w:rsidTr="00C376E8">
        <w:trPr>
          <w:trHeight w:val="257"/>
        </w:trPr>
        <w:tc>
          <w:tcPr>
            <w:tcW w:w="13265" w:type="dxa"/>
            <w:gridSpan w:val="7"/>
          </w:tcPr>
          <w:p w14:paraId="1D5244F0" w14:textId="18F9F942"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47" w:name="_Ref44303898"/>
      <w:r>
        <w:rPr>
          <w:lang w:val="en-US"/>
        </w:rPr>
        <w:lastRenderedPageBreak/>
        <w:t>Guideline-Spec Text Drafting for TGbe D0.1</w:t>
      </w:r>
      <w:bookmarkEnd w:id="47"/>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ins w:id="48" w:author="Alfred Aster" w:date="2020-07-30T06:08:00Z"/>
          <w:sz w:val="24"/>
          <w:szCs w:val="24"/>
        </w:rPr>
      </w:pPr>
      <w:ins w:id="49" w:author="Alfred Aster" w:date="2020-07-30T06:08:00Z">
        <w:r w:rsidRPr="00026398">
          <w:rPr>
            <w:sz w:val="24"/>
            <w:szCs w:val="24"/>
          </w:rPr>
          <w:t>Feedback</w:t>
        </w:r>
      </w:ins>
      <w:ins w:id="50" w:author="Alfred Aster" w:date="2020-07-30T06:09:00Z">
        <w:r w:rsidR="004C54A8" w:rsidRPr="00026398">
          <w:rPr>
            <w:sz w:val="24"/>
            <w:szCs w:val="24"/>
          </w:rPr>
          <w:t xml:space="preserve"> received</w:t>
        </w:r>
        <w:r w:rsidR="00901DAE" w:rsidRPr="00026398">
          <w:rPr>
            <w:sz w:val="24"/>
            <w:szCs w:val="24"/>
          </w:rPr>
          <w:t xml:space="preserve"> </w:t>
        </w:r>
      </w:ins>
      <w:ins w:id="51" w:author="Alfred Aster" w:date="2020-07-30T06:10:00Z">
        <w:r w:rsidR="00901DAE" w:rsidRPr="00026398">
          <w:rPr>
            <w:sz w:val="24"/>
            <w:szCs w:val="24"/>
          </w:rPr>
          <w:t xml:space="preserve">from members </w:t>
        </w:r>
      </w:ins>
      <w:ins w:id="52" w:author="Alfred Aster" w:date="2020-07-30T06:09:00Z">
        <w:r w:rsidR="004C54A8" w:rsidRPr="00026398">
          <w:rPr>
            <w:sz w:val="24"/>
            <w:szCs w:val="24"/>
          </w:rPr>
          <w:t>on Guideline for R1 vs R2 categorizatoin</w:t>
        </w:r>
      </w:ins>
      <w:ins w:id="53" w:author="Alfred Aster" w:date="2020-07-30T06:08:00Z">
        <w:r w:rsidRPr="00026398">
          <w:rPr>
            <w:sz w:val="24"/>
            <w:szCs w:val="24"/>
          </w:rPr>
          <w:t>:</w:t>
        </w:r>
      </w:ins>
    </w:p>
    <w:p w14:paraId="39729C80" w14:textId="53DAD547" w:rsidR="004544AC" w:rsidRPr="00026398" w:rsidRDefault="00FF73E5" w:rsidP="00E33F4E">
      <w:pPr>
        <w:pStyle w:val="ListParagraph"/>
        <w:numPr>
          <w:ilvl w:val="0"/>
          <w:numId w:val="3"/>
        </w:numPr>
        <w:jc w:val="both"/>
        <w:rPr>
          <w:ins w:id="54" w:author="Alfred Aster" w:date="2020-07-30T06:10:00Z"/>
        </w:rPr>
      </w:pPr>
      <w:ins w:id="55" w:author="Alfred Aster" w:date="2020-07-30T06:13:00Z">
        <w:r w:rsidRPr="00026398">
          <w:t xml:space="preserve">Q: </w:t>
        </w:r>
      </w:ins>
      <w:ins w:id="56" w:author="Alfred Aster" w:date="2020-07-30T06:08:00Z">
        <w:r w:rsidR="004544AC" w:rsidRPr="00026398">
          <w:t>Tight timeline. Should not discuss R2 during R1 period (for draft spec texting).</w:t>
        </w:r>
      </w:ins>
    </w:p>
    <w:p w14:paraId="32B54A46" w14:textId="042246AF" w:rsidR="00901DAE" w:rsidRPr="0092122F" w:rsidRDefault="00901DAE" w:rsidP="00901DAE">
      <w:pPr>
        <w:pStyle w:val="ListParagraph"/>
        <w:numPr>
          <w:ilvl w:val="1"/>
          <w:numId w:val="3"/>
        </w:numPr>
        <w:jc w:val="both"/>
        <w:rPr>
          <w:ins w:id="57" w:author="Alfred Aster" w:date="2020-07-30T06:08:00Z"/>
        </w:rPr>
      </w:pPr>
      <w:ins w:id="58" w:author="Alfred Aster" w:date="2020-07-30T06:10:00Z">
        <w:r w:rsidRPr="00026398">
          <w:t xml:space="preserve">A: </w:t>
        </w:r>
      </w:ins>
      <w:ins w:id="59" w:author="Alfred Aster" w:date="2020-07-30T06:11:00Z">
        <w:r w:rsidR="00F30CEA" w:rsidRPr="00026398">
          <w:t xml:space="preserve">This is one of the intentions of this guideline. </w:t>
        </w:r>
      </w:ins>
      <w:ins w:id="60" w:author="Alfred Aster" w:date="2020-07-30T06:12:00Z">
        <w:r w:rsidR="0071607D" w:rsidRPr="00026398">
          <w:t>In addition</w:t>
        </w:r>
        <w:r w:rsidR="004447E7" w:rsidRPr="00026398">
          <w:t>,</w:t>
        </w:r>
        <w:r w:rsidR="0071607D" w:rsidRPr="00026398">
          <w:t xml:space="preserve"> it aims to</w:t>
        </w:r>
      </w:ins>
      <w:ins w:id="61" w:author="Alfred Aster" w:date="2020-07-30T06:11:00Z">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ins>
      <w:ins w:id="62" w:author="Alfred Aster" w:date="2020-07-30T06:12:00Z">
        <w:r w:rsidR="0071607D" w:rsidRPr="0092122F">
          <w:t xml:space="preserve">. This way members can </w:t>
        </w:r>
        <w:r w:rsidR="0071607D" w:rsidRPr="00EE44C2">
          <w:t xml:space="preserve">focus on technical content </w:t>
        </w:r>
        <w:r w:rsidR="0071607D" w:rsidRPr="008A06E3">
          <w:t>rather than categorization.</w:t>
        </w:r>
      </w:ins>
    </w:p>
    <w:p w14:paraId="7CEAB6CF" w14:textId="76AAAC34" w:rsidR="004544AC" w:rsidRPr="00026398" w:rsidRDefault="00FF73E5" w:rsidP="00901DAE">
      <w:pPr>
        <w:pStyle w:val="ListParagraph"/>
        <w:numPr>
          <w:ilvl w:val="0"/>
          <w:numId w:val="3"/>
        </w:numPr>
        <w:jc w:val="both"/>
        <w:rPr>
          <w:ins w:id="63" w:author="Alfred Aster" w:date="2020-07-30T06:13:00Z"/>
        </w:rPr>
      </w:pPr>
      <w:ins w:id="64" w:author="Alfred Aster" w:date="2020-07-30T06:13:00Z">
        <w:r w:rsidRPr="00577B3D">
          <w:t xml:space="preserve">Q: </w:t>
        </w:r>
      </w:ins>
      <w:ins w:id="65" w:author="Alfred Aster" w:date="2020-07-30T06:08:00Z">
        <w:r w:rsidR="004544AC" w:rsidRPr="00577B3D">
          <w:t xml:space="preserve">If </w:t>
        </w:r>
      </w:ins>
      <w:ins w:id="66" w:author="Alfred Aster" w:date="2020-07-30T06:15:00Z">
        <w:r w:rsidR="00E33F4E" w:rsidRPr="00026398">
          <w:t xml:space="preserve">a </w:t>
        </w:r>
      </w:ins>
      <w:ins w:id="67" w:author="Alfred Aster" w:date="2020-07-30T06:08:00Z">
        <w:r w:rsidR="004544AC" w:rsidRPr="00026398">
          <w:t>topic is simple then it should be clear for R1.</w:t>
        </w:r>
      </w:ins>
    </w:p>
    <w:p w14:paraId="282D0CEB" w14:textId="7BF14DA8" w:rsidR="000A357B" w:rsidRPr="00026398" w:rsidRDefault="000A357B" w:rsidP="000A357B">
      <w:pPr>
        <w:pStyle w:val="ListParagraph"/>
        <w:numPr>
          <w:ilvl w:val="1"/>
          <w:numId w:val="3"/>
        </w:numPr>
        <w:jc w:val="both"/>
        <w:rPr>
          <w:ins w:id="68" w:author="Alfred Aster" w:date="2020-07-30T06:08:00Z"/>
        </w:rPr>
      </w:pPr>
      <w:ins w:id="69" w:author="Alfred Aster" w:date="2020-07-30T06:13:00Z">
        <w:r w:rsidRPr="00026398">
          <w:t xml:space="preserve">A: In </w:t>
        </w:r>
        <w:r w:rsidR="00627115" w:rsidRPr="00026398">
          <w:t>principle that</w:t>
        </w:r>
      </w:ins>
      <w:ins w:id="70" w:author="Alfred Aster" w:date="2020-07-30T06:14:00Z">
        <w:r w:rsidR="00756E76" w:rsidRPr="00026398">
          <w:t xml:space="preserve"> is okay</w:t>
        </w:r>
      </w:ins>
      <w:ins w:id="71" w:author="Alfred Aster" w:date="2020-07-30T06:15:00Z">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w:t>
        </w:r>
      </w:ins>
      <w:ins w:id="72" w:author="Alfred Aster" w:date="2020-07-30T06:16:00Z">
        <w:r w:rsidR="00BC0B64" w:rsidRPr="00026398">
          <w:t>R1 vs</w:t>
        </w:r>
      </w:ins>
      <w:ins w:id="73" w:author="Alfred Aster" w:date="2020-07-30T07:48:00Z">
        <w:r w:rsidR="00396A83">
          <w:t>.</w:t>
        </w:r>
      </w:ins>
      <w:ins w:id="74" w:author="Alfred Aster" w:date="2020-07-30T06:16:00Z">
        <w:r w:rsidR="00BC0B64" w:rsidRPr="00026398">
          <w:t xml:space="preserve"> R2 categoriation phase</w:t>
        </w:r>
      </w:ins>
      <w:ins w:id="75" w:author="Alfred Aster" w:date="2020-07-30T06:15:00Z">
        <w:r w:rsidR="00877DDB" w:rsidRPr="00026398">
          <w:t>.</w:t>
        </w:r>
      </w:ins>
    </w:p>
    <w:p w14:paraId="53741B02" w14:textId="489F9FEA" w:rsidR="004544AC" w:rsidRPr="00026398" w:rsidRDefault="00BC0B64" w:rsidP="00901DAE">
      <w:pPr>
        <w:pStyle w:val="ListParagraph"/>
        <w:numPr>
          <w:ilvl w:val="0"/>
          <w:numId w:val="3"/>
        </w:numPr>
        <w:jc w:val="both"/>
        <w:rPr>
          <w:ins w:id="76" w:author="Alfred Aster" w:date="2020-07-30T06:16:00Z"/>
        </w:rPr>
      </w:pPr>
      <w:ins w:id="77" w:author="Alfred Aster" w:date="2020-07-30T06:16:00Z">
        <w:r w:rsidRPr="00026398">
          <w:t xml:space="preserve">Q: </w:t>
        </w:r>
      </w:ins>
      <w:ins w:id="78" w:author="Alfred Aster" w:date="2020-07-30T06:08:00Z">
        <w:r w:rsidR="004544AC" w:rsidRPr="00026398">
          <w:t>Suggest following motion of January for which topic falls in R1 and R2.</w:t>
        </w:r>
      </w:ins>
    </w:p>
    <w:p w14:paraId="31105843" w14:textId="00C887DC" w:rsidR="00BC0B64" w:rsidRPr="00026398" w:rsidRDefault="00BC0B64" w:rsidP="00BC0B64">
      <w:pPr>
        <w:pStyle w:val="ListParagraph"/>
        <w:numPr>
          <w:ilvl w:val="1"/>
          <w:numId w:val="3"/>
        </w:numPr>
        <w:jc w:val="both"/>
        <w:rPr>
          <w:ins w:id="79" w:author="Alfred Aster" w:date="2020-07-30T06:08:00Z"/>
        </w:rPr>
      </w:pPr>
      <w:ins w:id="80" w:author="Alfred Aster" w:date="2020-07-30T06:16:00Z">
        <w:r w:rsidRPr="00026398">
          <w:t xml:space="preserve">A: </w:t>
        </w:r>
        <w:r w:rsidR="005942C9" w:rsidRPr="00026398">
          <w:t>Current approach is inline with past agreements</w:t>
        </w:r>
      </w:ins>
      <w:ins w:id="81" w:author="Alfred Aster" w:date="2020-07-30T06:17:00Z">
        <w:r w:rsidR="005942C9" w:rsidRPr="00026398">
          <w:t xml:space="preserve"> (e.g., please refer to </w:t>
        </w:r>
        <w:r w:rsidR="007B0A9E" w:rsidRPr="00026398">
          <w:t>current status of MAC topics)</w:t>
        </w:r>
      </w:ins>
      <w:ins w:id="82" w:author="Alfred Aster" w:date="2020-07-30T06:16:00Z">
        <w:r w:rsidR="005942C9" w:rsidRPr="00026398">
          <w:t>. Howe</w:t>
        </w:r>
      </w:ins>
      <w:ins w:id="83" w:author="Alfred Aster" w:date="2020-07-30T06:17:00Z">
        <w:r w:rsidR="005942C9" w:rsidRPr="00026398">
          <w:t>ver</w:t>
        </w:r>
        <w:r w:rsidR="007B0A9E" w:rsidRPr="00026398">
          <w:t xml:space="preserve">, </w:t>
        </w:r>
      </w:ins>
      <w:ins w:id="84" w:author="Alfred Aster" w:date="2020-07-30T06:18:00Z">
        <w:r w:rsidR="006C35A7" w:rsidRPr="00026398">
          <w:t xml:space="preserve">it also aims to clearly categorize those </w:t>
        </w:r>
        <w:r w:rsidR="009E11F9" w:rsidRPr="00026398">
          <w:t>topics that have an ambiguous classification</w:t>
        </w:r>
      </w:ins>
      <w:ins w:id="85" w:author="Alfred Aster" w:date="2020-07-30T06:19:00Z">
        <w:r w:rsidR="00683988" w:rsidRPr="00026398">
          <w:t>.</w:t>
        </w:r>
      </w:ins>
    </w:p>
    <w:p w14:paraId="283D06A7" w14:textId="4307A1D6" w:rsidR="004544AC" w:rsidRPr="00026398" w:rsidRDefault="00683988" w:rsidP="00901DAE">
      <w:pPr>
        <w:pStyle w:val="ListParagraph"/>
        <w:numPr>
          <w:ilvl w:val="0"/>
          <w:numId w:val="3"/>
        </w:numPr>
        <w:jc w:val="both"/>
        <w:rPr>
          <w:ins w:id="86" w:author="Alfred Aster" w:date="2020-07-30T06:19:00Z"/>
        </w:rPr>
      </w:pPr>
      <w:ins w:id="87" w:author="Alfred Aster" w:date="2020-07-30T06:19:00Z">
        <w:r w:rsidRPr="00026398">
          <w:lastRenderedPageBreak/>
          <w:t xml:space="preserve">Q: </w:t>
        </w:r>
      </w:ins>
      <w:ins w:id="88" w:author="Alfred Aster" w:date="2020-07-30T06:28:00Z">
        <w:r w:rsidR="00E43605">
          <w:t>The group s</w:t>
        </w:r>
      </w:ins>
      <w:ins w:id="89" w:author="Alfred Aster" w:date="2020-07-30T06:08:00Z">
        <w:r w:rsidR="004544AC" w:rsidRPr="00026398">
          <w:t>hould follow guideline strictly so that to avoid misinterpretation.</w:t>
        </w:r>
      </w:ins>
    </w:p>
    <w:p w14:paraId="2596A8B1" w14:textId="06317A4B" w:rsidR="00683988" w:rsidRPr="00026398" w:rsidRDefault="00683988" w:rsidP="00683988">
      <w:pPr>
        <w:pStyle w:val="ListParagraph"/>
        <w:numPr>
          <w:ilvl w:val="1"/>
          <w:numId w:val="3"/>
        </w:numPr>
        <w:jc w:val="both"/>
        <w:rPr>
          <w:ins w:id="90" w:author="Alfred Aster" w:date="2020-07-30T06:08:00Z"/>
        </w:rPr>
      </w:pPr>
      <w:ins w:id="91" w:author="Alfred Aster" w:date="2020-07-30T06:19:00Z">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ins>
    </w:p>
    <w:p w14:paraId="4834EFDC" w14:textId="0EF002E1" w:rsidR="004544AC" w:rsidRPr="00026398" w:rsidRDefault="00B7052D" w:rsidP="00901DAE">
      <w:pPr>
        <w:pStyle w:val="ListParagraph"/>
        <w:numPr>
          <w:ilvl w:val="0"/>
          <w:numId w:val="3"/>
        </w:numPr>
        <w:jc w:val="both"/>
        <w:rPr>
          <w:ins w:id="92" w:author="Alfred Aster" w:date="2020-07-30T06:20:00Z"/>
        </w:rPr>
      </w:pPr>
      <w:ins w:id="93" w:author="Alfred Aster" w:date="2020-07-30T06:20:00Z">
        <w:r w:rsidRPr="00026398">
          <w:t xml:space="preserve">Q: </w:t>
        </w:r>
      </w:ins>
      <w:ins w:id="94" w:author="Alfred Aster" w:date="2020-07-30T06:08:00Z">
        <w:r w:rsidR="004544AC" w:rsidRPr="00026398">
          <w:t>Maybe have 50% threshold for SPs?</w:t>
        </w:r>
      </w:ins>
    </w:p>
    <w:p w14:paraId="6D2B84EF" w14:textId="7552C17B" w:rsidR="00B7052D" w:rsidRPr="00026398" w:rsidRDefault="00B7052D" w:rsidP="00250639">
      <w:pPr>
        <w:pStyle w:val="ListParagraph"/>
        <w:numPr>
          <w:ilvl w:val="1"/>
          <w:numId w:val="3"/>
        </w:numPr>
        <w:jc w:val="both"/>
        <w:rPr>
          <w:ins w:id="95" w:author="Alfred Aster" w:date="2020-07-30T06:08:00Z"/>
        </w:rPr>
      </w:pPr>
      <w:ins w:id="96" w:author="Alfred Aster" w:date="2020-07-30T06:20:00Z">
        <w:r w:rsidRPr="00026398">
          <w:t xml:space="preserve">Issue with the 50 % threshold is that it is not the same </w:t>
        </w:r>
        <w:r w:rsidR="00AB23CB" w:rsidRPr="00026398">
          <w:t xml:space="preserve">as the 75% threshold </w:t>
        </w:r>
      </w:ins>
      <w:ins w:id="97" w:author="Alfred Aster" w:date="2020-07-30T06:21:00Z">
        <w:r w:rsidR="00AB23CB" w:rsidRPr="00026398">
          <w:t xml:space="preserve">that we use for motions. </w:t>
        </w:r>
        <w:r w:rsidR="008F4ED5" w:rsidRPr="00026398">
          <w:t>Hence</w:t>
        </w:r>
      </w:ins>
      <w:ins w:id="98" w:author="Alfred Aster" w:date="2020-07-30T06:22:00Z">
        <w:r w:rsidR="00250639" w:rsidRPr="00026398">
          <w:t>,</w:t>
        </w:r>
      </w:ins>
      <w:ins w:id="99" w:author="Alfred Aster" w:date="2020-07-30T06:21:00Z">
        <w:r w:rsidR="008F4ED5" w:rsidRPr="00026398">
          <w:t xml:space="preserve"> it does not </w:t>
        </w:r>
      </w:ins>
      <w:ins w:id="100" w:author="Alfred Aster" w:date="2020-07-30T06:22:00Z">
        <w:r w:rsidR="008F4ED5" w:rsidRPr="00026398">
          <w:t xml:space="preserve">provide the targeted clarity </w:t>
        </w:r>
        <w:r w:rsidR="00250639" w:rsidRPr="00026398">
          <w:t>for R1 vs R2 categorization at an early stage</w:t>
        </w:r>
      </w:ins>
      <w:ins w:id="101" w:author="Alfred Aster" w:date="2020-07-30T06:27:00Z">
        <w:r w:rsidR="00996A0F" w:rsidRPr="00026398">
          <w:t>.</w:t>
        </w:r>
      </w:ins>
      <w:ins w:id="102" w:author="Alfred Aster" w:date="2020-07-30T06:23:00Z">
        <w:r w:rsidR="00CF04E6" w:rsidRPr="00026398">
          <w:t xml:space="preserve"> </w:t>
        </w:r>
      </w:ins>
      <w:ins w:id="103" w:author="Alfred Aster" w:date="2020-07-30T06:27:00Z">
        <w:r w:rsidR="00996A0F" w:rsidRPr="00026398">
          <w:t>T</w:t>
        </w:r>
      </w:ins>
      <w:ins w:id="104" w:author="Alfred Aster" w:date="2020-07-30T06:26:00Z">
        <w:r w:rsidR="00996A0F" w:rsidRPr="00026398">
          <w:t>his</w:t>
        </w:r>
      </w:ins>
      <w:ins w:id="105" w:author="Alfred Aster" w:date="2020-07-30T06:23:00Z">
        <w:r w:rsidR="00CF04E6" w:rsidRPr="00026398">
          <w:t xml:space="preserve"> is</w:t>
        </w:r>
      </w:ins>
      <w:ins w:id="106" w:author="Alfred Aster" w:date="2020-07-30T06:22:00Z">
        <w:r w:rsidR="00250639" w:rsidRPr="00026398">
          <w:t xml:space="preserve"> because while the SP may pass with a 50 % threshold, that would not be enough for a motion on that </w:t>
        </w:r>
      </w:ins>
      <w:ins w:id="107" w:author="Alfred Aster" w:date="2020-07-30T06:23:00Z">
        <w:r w:rsidR="00250639" w:rsidRPr="00026398">
          <w:t>subject to pass</w:t>
        </w:r>
        <w:r w:rsidR="00CF04E6" w:rsidRPr="00026398">
          <w:t xml:space="preserve"> at a later stage</w:t>
        </w:r>
      </w:ins>
      <w:ins w:id="108" w:author="Alfred Aster" w:date="2020-07-30T06:22:00Z">
        <w:r w:rsidR="00250639" w:rsidRPr="00026398">
          <w:t>.</w:t>
        </w:r>
      </w:ins>
    </w:p>
    <w:p w14:paraId="307FA31D" w14:textId="378C39B6" w:rsidR="00E11457" w:rsidRPr="00026398" w:rsidRDefault="00E11457" w:rsidP="00E11457">
      <w:pPr>
        <w:pStyle w:val="ListParagraph"/>
        <w:numPr>
          <w:ilvl w:val="0"/>
          <w:numId w:val="3"/>
        </w:numPr>
        <w:jc w:val="both"/>
        <w:rPr>
          <w:ins w:id="109" w:author="Alfred Aster" w:date="2020-07-30T06:23:00Z"/>
        </w:rPr>
      </w:pPr>
      <w:ins w:id="110" w:author="Alfred Aster" w:date="2020-07-30T06:23:00Z">
        <w:r w:rsidRPr="00026398">
          <w:t xml:space="preserve">Q: </w:t>
        </w:r>
      </w:ins>
      <w:ins w:id="111" w:author="Alfred Aster" w:date="2020-07-30T06:08:00Z">
        <w:r w:rsidR="004544AC" w:rsidRPr="00026398">
          <w:t>If there are not many motions in a category then implicitly in R1</w:t>
        </w:r>
      </w:ins>
    </w:p>
    <w:p w14:paraId="198EC201" w14:textId="03D901D4" w:rsidR="00E11457" w:rsidRPr="00026398" w:rsidRDefault="00E11457" w:rsidP="001A545D">
      <w:pPr>
        <w:pStyle w:val="ListParagraph"/>
        <w:numPr>
          <w:ilvl w:val="1"/>
          <w:numId w:val="3"/>
        </w:numPr>
        <w:jc w:val="both"/>
      </w:pPr>
      <w:ins w:id="112" w:author="Alfred Aster" w:date="2020-07-30T06:23:00Z">
        <w:r w:rsidRPr="00026398">
          <w:t>A:</w:t>
        </w:r>
      </w:ins>
      <w:ins w:id="113" w:author="Alfred Aster" w:date="2020-07-30T06:24:00Z">
        <w:r w:rsidR="001A545D" w:rsidRPr="00026398">
          <w:t xml:space="preserve"> It reall</w:t>
        </w:r>
      </w:ins>
      <w:ins w:id="114" w:author="Alfred Aster" w:date="2020-07-30T06:25:00Z">
        <w:r w:rsidR="001A545D" w:rsidRPr="00026398">
          <w:t xml:space="preserve">y depends on how mature the topic is. In some </w:t>
        </w:r>
      </w:ins>
      <w:ins w:id="115" w:author="Alfred Aster" w:date="2020-07-30T06:27:00Z">
        <w:r w:rsidR="00996A0F" w:rsidRPr="00026398">
          <w:t>cases,</w:t>
        </w:r>
      </w:ins>
      <w:ins w:id="116" w:author="Alfred Aster" w:date="2020-07-30T06:25:00Z">
        <w:r w:rsidR="001A545D" w:rsidRPr="00026398">
          <w:t xml:space="preserve"> a limited number of motions in a topic can indicate </w:t>
        </w:r>
      </w:ins>
      <w:ins w:id="117" w:author="Alfred Aster" w:date="2020-07-30T06:26:00Z">
        <w:r w:rsidR="00062F7E" w:rsidRPr="00026398">
          <w:t>a simple concept which is mature</w:t>
        </w:r>
      </w:ins>
      <w:ins w:id="118" w:author="Alfred Aster" w:date="2020-07-30T06:25:00Z">
        <w:r w:rsidR="001A545D" w:rsidRPr="00026398">
          <w:t xml:space="preserve"> </w:t>
        </w:r>
      </w:ins>
      <w:ins w:id="119" w:author="Alfred Aster" w:date="2020-07-30T06:26:00Z">
        <w:r w:rsidR="00E23117" w:rsidRPr="00026398">
          <w:t xml:space="preserve">but in other cases it indicates that the development for that </w:t>
        </w:r>
      </w:ins>
      <w:ins w:id="120" w:author="Alfred Aster" w:date="2020-07-30T06:27:00Z">
        <w:r w:rsidR="00996A0F" w:rsidRPr="00026398">
          <w:t>concept</w:t>
        </w:r>
      </w:ins>
      <w:ins w:id="121" w:author="Alfred Aster" w:date="2020-07-30T06:26:00Z">
        <w:r w:rsidR="00E23117" w:rsidRPr="00026398">
          <w:t xml:space="preserve"> is at its early stages</w:t>
        </w:r>
      </w:ins>
      <w:ins w:id="122" w:author="Alfred Aster" w:date="2020-07-30T06:24:00Z">
        <w:r w:rsidR="001A545D" w:rsidRPr="00026398">
          <w:t>.</w:t>
        </w:r>
      </w:ins>
    </w:p>
    <w:sectPr w:rsidR="00E11457" w:rsidRPr="00026398" w:rsidSect="00E7555D">
      <w:headerReference w:type="default" r:id="rId20"/>
      <w:footerReference w:type="default" r:id="rId21"/>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6DAA8C" w14:textId="77777777" w:rsidR="0044058E" w:rsidRDefault="0044058E">
      <w:r>
        <w:separator/>
      </w:r>
    </w:p>
  </w:endnote>
  <w:endnote w:type="continuationSeparator" w:id="0">
    <w:p w14:paraId="4B58D2CF" w14:textId="77777777" w:rsidR="0044058E" w:rsidRDefault="00440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E74230" w:rsidRDefault="00CB06C0" w:rsidP="00CB06C0">
    <w:pPr>
      <w:pStyle w:val="Footer"/>
      <w:tabs>
        <w:tab w:val="clear" w:pos="6480"/>
        <w:tab w:val="center" w:pos="4680"/>
      </w:tabs>
    </w:pPr>
    <w:r>
      <w:t>TGbe Document</w:t>
    </w:r>
    <w:r w:rsidR="00E74230">
      <w:tab/>
      <w:t xml:space="preserve">page </w:t>
    </w:r>
    <w:r w:rsidR="00E74230">
      <w:fldChar w:fldCharType="begin"/>
    </w:r>
    <w:r w:rsidR="00E74230">
      <w:instrText xml:space="preserve">page </w:instrText>
    </w:r>
    <w:r w:rsidR="00E74230">
      <w:fldChar w:fldCharType="separate"/>
    </w:r>
    <w:r>
      <w:rPr>
        <w:noProof/>
      </w:rPr>
      <w:t>3</w:t>
    </w:r>
    <w:r w:rsidR="00E74230">
      <w:fldChar w:fldCharType="end"/>
    </w:r>
    <w:r w:rsidR="00E74230">
      <w:tab/>
      <w:t>Alfred Asterjadhi, Qualcomm Inc.</w:t>
    </w:r>
  </w:p>
  <w:p w14:paraId="4787BCD3" w14:textId="77777777" w:rsidR="00E74230" w:rsidRDefault="00E7423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32F9EB" w14:textId="77777777" w:rsidR="0044058E" w:rsidRDefault="0044058E">
      <w:r>
        <w:separator/>
      </w:r>
    </w:p>
  </w:footnote>
  <w:footnote w:type="continuationSeparator" w:id="0">
    <w:p w14:paraId="35CEAD13" w14:textId="77777777" w:rsidR="0044058E" w:rsidRDefault="004405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78941914" w:rsidR="00E74230" w:rsidRDefault="00E74230" w:rsidP="00D87A90">
    <w:pPr>
      <w:pStyle w:val="Header"/>
      <w:tabs>
        <w:tab w:val="clear" w:pos="6480"/>
        <w:tab w:val="center" w:pos="4680"/>
      </w:tabs>
    </w:pPr>
    <w:r>
      <w:t>August 2020</w:t>
    </w:r>
    <w:r>
      <w:tab/>
    </w:r>
    <w:r>
      <w:tab/>
    </w:r>
    <w:r w:rsidR="0044058E">
      <w:fldChar w:fldCharType="begin"/>
    </w:r>
    <w:r w:rsidR="0044058E">
      <w:instrText xml:space="preserve"> TITLE  \* MERGEFORMAT </w:instrText>
    </w:r>
    <w:r w:rsidR="0044058E">
      <w:fldChar w:fldCharType="separate"/>
    </w:r>
    <w:r>
      <w:t>doc.: IEEE 802.11-20/0</w:t>
    </w:r>
    <w:r w:rsidRPr="00674025">
      <w:t>997</w:t>
    </w:r>
    <w:r>
      <w:t>r</w:t>
    </w:r>
    <w:r w:rsidR="0044058E">
      <w:fldChar w:fldCharType="end"/>
    </w:r>
    <w:r>
      <w:t>1</w:t>
    </w:r>
    <w:r w:rsidR="007F7AD3">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 Aster">
    <w15:presenceInfo w15:providerId="None" w15:userId="Alfred Aster"/>
  </w15:person>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842"/>
    <w:rsid w:val="00000A03"/>
    <w:rsid w:val="00000E52"/>
    <w:rsid w:val="00001841"/>
    <w:rsid w:val="00001E78"/>
    <w:rsid w:val="00002956"/>
    <w:rsid w:val="000029C5"/>
    <w:rsid w:val="00002CEB"/>
    <w:rsid w:val="000031FB"/>
    <w:rsid w:val="00003935"/>
    <w:rsid w:val="000041B1"/>
    <w:rsid w:val="000042AD"/>
    <w:rsid w:val="000042FB"/>
    <w:rsid w:val="00004698"/>
    <w:rsid w:val="000051DA"/>
    <w:rsid w:val="000052A5"/>
    <w:rsid w:val="000056BF"/>
    <w:rsid w:val="00005C48"/>
    <w:rsid w:val="00005EF1"/>
    <w:rsid w:val="000069C0"/>
    <w:rsid w:val="00006A85"/>
    <w:rsid w:val="00007127"/>
    <w:rsid w:val="00007B4B"/>
    <w:rsid w:val="00007C45"/>
    <w:rsid w:val="00007FAB"/>
    <w:rsid w:val="000102E8"/>
    <w:rsid w:val="00010308"/>
    <w:rsid w:val="000105F6"/>
    <w:rsid w:val="0001089B"/>
    <w:rsid w:val="00010FE5"/>
    <w:rsid w:val="000114F3"/>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D8D"/>
    <w:rsid w:val="00020511"/>
    <w:rsid w:val="000208AD"/>
    <w:rsid w:val="00020F14"/>
    <w:rsid w:val="00021082"/>
    <w:rsid w:val="00021676"/>
    <w:rsid w:val="00021787"/>
    <w:rsid w:val="00021866"/>
    <w:rsid w:val="00021B6F"/>
    <w:rsid w:val="00022157"/>
    <w:rsid w:val="0002253B"/>
    <w:rsid w:val="00022A35"/>
    <w:rsid w:val="00022DA8"/>
    <w:rsid w:val="00022E41"/>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8E6"/>
    <w:rsid w:val="00030551"/>
    <w:rsid w:val="00031ECA"/>
    <w:rsid w:val="000322F0"/>
    <w:rsid w:val="00032E31"/>
    <w:rsid w:val="00032F96"/>
    <w:rsid w:val="0003312E"/>
    <w:rsid w:val="000331C7"/>
    <w:rsid w:val="00033376"/>
    <w:rsid w:val="00033679"/>
    <w:rsid w:val="00033B31"/>
    <w:rsid w:val="00033E00"/>
    <w:rsid w:val="000343A5"/>
    <w:rsid w:val="00034684"/>
    <w:rsid w:val="00034A62"/>
    <w:rsid w:val="00034A9B"/>
    <w:rsid w:val="0003549A"/>
    <w:rsid w:val="0003559C"/>
    <w:rsid w:val="000356B1"/>
    <w:rsid w:val="000356F5"/>
    <w:rsid w:val="000357A8"/>
    <w:rsid w:val="00035812"/>
    <w:rsid w:val="00035D42"/>
    <w:rsid w:val="00035FC9"/>
    <w:rsid w:val="000360A4"/>
    <w:rsid w:val="00036135"/>
    <w:rsid w:val="000368E7"/>
    <w:rsid w:val="00036AF6"/>
    <w:rsid w:val="00037BB2"/>
    <w:rsid w:val="00040196"/>
    <w:rsid w:val="00040316"/>
    <w:rsid w:val="00040361"/>
    <w:rsid w:val="0004051A"/>
    <w:rsid w:val="00040860"/>
    <w:rsid w:val="00040C54"/>
    <w:rsid w:val="00040FCD"/>
    <w:rsid w:val="000416CA"/>
    <w:rsid w:val="000416D7"/>
    <w:rsid w:val="000417BC"/>
    <w:rsid w:val="00041D4D"/>
    <w:rsid w:val="00041FD3"/>
    <w:rsid w:val="000424A6"/>
    <w:rsid w:val="000425AB"/>
    <w:rsid w:val="0004272E"/>
    <w:rsid w:val="000429FC"/>
    <w:rsid w:val="00043261"/>
    <w:rsid w:val="0004376E"/>
    <w:rsid w:val="000443DD"/>
    <w:rsid w:val="000445F3"/>
    <w:rsid w:val="00045007"/>
    <w:rsid w:val="000453BB"/>
    <w:rsid w:val="00045547"/>
    <w:rsid w:val="000459A7"/>
    <w:rsid w:val="000463F7"/>
    <w:rsid w:val="00046CC0"/>
    <w:rsid w:val="000476FD"/>
    <w:rsid w:val="00047AE0"/>
    <w:rsid w:val="00047DC4"/>
    <w:rsid w:val="0005020D"/>
    <w:rsid w:val="00050450"/>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F7E"/>
    <w:rsid w:val="00063DFA"/>
    <w:rsid w:val="00064B97"/>
    <w:rsid w:val="00064F9C"/>
    <w:rsid w:val="000652B7"/>
    <w:rsid w:val="00065510"/>
    <w:rsid w:val="0006656D"/>
    <w:rsid w:val="00066710"/>
    <w:rsid w:val="0006676C"/>
    <w:rsid w:val="000669E9"/>
    <w:rsid w:val="00066A1E"/>
    <w:rsid w:val="00066E85"/>
    <w:rsid w:val="00067074"/>
    <w:rsid w:val="00067133"/>
    <w:rsid w:val="0006720C"/>
    <w:rsid w:val="0007047C"/>
    <w:rsid w:val="00070B7E"/>
    <w:rsid w:val="00071713"/>
    <w:rsid w:val="0007196D"/>
    <w:rsid w:val="00071B8B"/>
    <w:rsid w:val="00071DAE"/>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C12"/>
    <w:rsid w:val="00075EE7"/>
    <w:rsid w:val="000764CD"/>
    <w:rsid w:val="000764D9"/>
    <w:rsid w:val="000769C1"/>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6AF"/>
    <w:rsid w:val="000911A8"/>
    <w:rsid w:val="000912CE"/>
    <w:rsid w:val="000913DA"/>
    <w:rsid w:val="0009163B"/>
    <w:rsid w:val="0009193E"/>
    <w:rsid w:val="000919D8"/>
    <w:rsid w:val="00091D0A"/>
    <w:rsid w:val="000924B6"/>
    <w:rsid w:val="00092B4D"/>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0E65"/>
    <w:rsid w:val="000A156C"/>
    <w:rsid w:val="000A23EA"/>
    <w:rsid w:val="000A357B"/>
    <w:rsid w:val="000A3EF5"/>
    <w:rsid w:val="000A4042"/>
    <w:rsid w:val="000A437C"/>
    <w:rsid w:val="000A4A97"/>
    <w:rsid w:val="000A4B48"/>
    <w:rsid w:val="000A589E"/>
    <w:rsid w:val="000A58C7"/>
    <w:rsid w:val="000A59E9"/>
    <w:rsid w:val="000A5F5D"/>
    <w:rsid w:val="000A6057"/>
    <w:rsid w:val="000A6628"/>
    <w:rsid w:val="000A6CF8"/>
    <w:rsid w:val="000A6D3C"/>
    <w:rsid w:val="000A6D9C"/>
    <w:rsid w:val="000A6DC0"/>
    <w:rsid w:val="000A7623"/>
    <w:rsid w:val="000A7876"/>
    <w:rsid w:val="000A7A8D"/>
    <w:rsid w:val="000B0317"/>
    <w:rsid w:val="000B055E"/>
    <w:rsid w:val="000B0587"/>
    <w:rsid w:val="000B17A8"/>
    <w:rsid w:val="000B18C1"/>
    <w:rsid w:val="000B1E20"/>
    <w:rsid w:val="000B1E82"/>
    <w:rsid w:val="000B1ECB"/>
    <w:rsid w:val="000B1EDB"/>
    <w:rsid w:val="000B20DC"/>
    <w:rsid w:val="000B2711"/>
    <w:rsid w:val="000B2A4E"/>
    <w:rsid w:val="000B33AF"/>
    <w:rsid w:val="000B3641"/>
    <w:rsid w:val="000B399E"/>
    <w:rsid w:val="000B3B07"/>
    <w:rsid w:val="000B3CC6"/>
    <w:rsid w:val="000B3D45"/>
    <w:rsid w:val="000B3DE4"/>
    <w:rsid w:val="000B43F3"/>
    <w:rsid w:val="000B4746"/>
    <w:rsid w:val="000B4B56"/>
    <w:rsid w:val="000B4CDC"/>
    <w:rsid w:val="000B521F"/>
    <w:rsid w:val="000B58DE"/>
    <w:rsid w:val="000B61D8"/>
    <w:rsid w:val="000B6A2D"/>
    <w:rsid w:val="000B746B"/>
    <w:rsid w:val="000B7D68"/>
    <w:rsid w:val="000C0476"/>
    <w:rsid w:val="000C0739"/>
    <w:rsid w:val="000C07A0"/>
    <w:rsid w:val="000C08A1"/>
    <w:rsid w:val="000C09C4"/>
    <w:rsid w:val="000C0B31"/>
    <w:rsid w:val="000C0FE6"/>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7FE"/>
    <w:rsid w:val="000D1FCD"/>
    <w:rsid w:val="000D21DA"/>
    <w:rsid w:val="000D22F2"/>
    <w:rsid w:val="000D2B3C"/>
    <w:rsid w:val="000D368E"/>
    <w:rsid w:val="000D3A65"/>
    <w:rsid w:val="000D3B68"/>
    <w:rsid w:val="000D3EFC"/>
    <w:rsid w:val="000D40BD"/>
    <w:rsid w:val="000D43CE"/>
    <w:rsid w:val="000D457C"/>
    <w:rsid w:val="000D4AF1"/>
    <w:rsid w:val="000D61DB"/>
    <w:rsid w:val="000D683E"/>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5430"/>
    <w:rsid w:val="0010619F"/>
    <w:rsid w:val="00106269"/>
    <w:rsid w:val="001069F5"/>
    <w:rsid w:val="001073F0"/>
    <w:rsid w:val="001074CC"/>
    <w:rsid w:val="00107962"/>
    <w:rsid w:val="001106FA"/>
    <w:rsid w:val="00110B2C"/>
    <w:rsid w:val="00110CD2"/>
    <w:rsid w:val="00110F8B"/>
    <w:rsid w:val="0011182D"/>
    <w:rsid w:val="00111A62"/>
    <w:rsid w:val="00111B3C"/>
    <w:rsid w:val="00112124"/>
    <w:rsid w:val="00112371"/>
    <w:rsid w:val="00112409"/>
    <w:rsid w:val="00112765"/>
    <w:rsid w:val="0011283E"/>
    <w:rsid w:val="00112BBE"/>
    <w:rsid w:val="001135B5"/>
    <w:rsid w:val="00114255"/>
    <w:rsid w:val="00114896"/>
    <w:rsid w:val="00115579"/>
    <w:rsid w:val="001158DD"/>
    <w:rsid w:val="00115EF8"/>
    <w:rsid w:val="001166CF"/>
    <w:rsid w:val="00116880"/>
    <w:rsid w:val="00117093"/>
    <w:rsid w:val="001174D8"/>
    <w:rsid w:val="00120EAB"/>
    <w:rsid w:val="001211BD"/>
    <w:rsid w:val="001211DF"/>
    <w:rsid w:val="00121219"/>
    <w:rsid w:val="00121251"/>
    <w:rsid w:val="00122127"/>
    <w:rsid w:val="001222F2"/>
    <w:rsid w:val="001223A2"/>
    <w:rsid w:val="00123025"/>
    <w:rsid w:val="001230DA"/>
    <w:rsid w:val="0012392E"/>
    <w:rsid w:val="00124D65"/>
    <w:rsid w:val="00124D99"/>
    <w:rsid w:val="00125518"/>
    <w:rsid w:val="00125705"/>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667B"/>
    <w:rsid w:val="00136826"/>
    <w:rsid w:val="001369A5"/>
    <w:rsid w:val="00136FD5"/>
    <w:rsid w:val="00137340"/>
    <w:rsid w:val="001373A1"/>
    <w:rsid w:val="00137483"/>
    <w:rsid w:val="00137C71"/>
    <w:rsid w:val="00137F48"/>
    <w:rsid w:val="00137FA2"/>
    <w:rsid w:val="00140521"/>
    <w:rsid w:val="00140527"/>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50395"/>
    <w:rsid w:val="00150663"/>
    <w:rsid w:val="00150DB4"/>
    <w:rsid w:val="001510DC"/>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67F"/>
    <w:rsid w:val="00161814"/>
    <w:rsid w:val="0016188C"/>
    <w:rsid w:val="00161ACB"/>
    <w:rsid w:val="00162443"/>
    <w:rsid w:val="00162776"/>
    <w:rsid w:val="001637D8"/>
    <w:rsid w:val="00163D72"/>
    <w:rsid w:val="001648E4"/>
    <w:rsid w:val="00164CF5"/>
    <w:rsid w:val="001651D2"/>
    <w:rsid w:val="0016562C"/>
    <w:rsid w:val="00166624"/>
    <w:rsid w:val="0016669E"/>
    <w:rsid w:val="001666C4"/>
    <w:rsid w:val="00166EF5"/>
    <w:rsid w:val="001702D4"/>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744"/>
    <w:rsid w:val="00180C6D"/>
    <w:rsid w:val="00180D66"/>
    <w:rsid w:val="001817E3"/>
    <w:rsid w:val="00181BB7"/>
    <w:rsid w:val="00181EC1"/>
    <w:rsid w:val="0018221F"/>
    <w:rsid w:val="00183ABA"/>
    <w:rsid w:val="00184CB6"/>
    <w:rsid w:val="00184DA9"/>
    <w:rsid w:val="00184FDB"/>
    <w:rsid w:val="00185A65"/>
    <w:rsid w:val="00185EBA"/>
    <w:rsid w:val="001866DE"/>
    <w:rsid w:val="00186D3A"/>
    <w:rsid w:val="00187790"/>
    <w:rsid w:val="00187ABA"/>
    <w:rsid w:val="00187B07"/>
    <w:rsid w:val="001900DE"/>
    <w:rsid w:val="001905FB"/>
    <w:rsid w:val="001907AB"/>
    <w:rsid w:val="00190B8F"/>
    <w:rsid w:val="00190C82"/>
    <w:rsid w:val="00190FC1"/>
    <w:rsid w:val="00191019"/>
    <w:rsid w:val="001912C5"/>
    <w:rsid w:val="00191673"/>
    <w:rsid w:val="001916F1"/>
    <w:rsid w:val="0019227E"/>
    <w:rsid w:val="00192513"/>
    <w:rsid w:val="00192669"/>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910"/>
    <w:rsid w:val="00197D44"/>
    <w:rsid w:val="001A01C1"/>
    <w:rsid w:val="001A01DD"/>
    <w:rsid w:val="001A0326"/>
    <w:rsid w:val="001A0BB0"/>
    <w:rsid w:val="001A0D49"/>
    <w:rsid w:val="001A1094"/>
    <w:rsid w:val="001A19C0"/>
    <w:rsid w:val="001A2419"/>
    <w:rsid w:val="001A26D2"/>
    <w:rsid w:val="001A298F"/>
    <w:rsid w:val="001A2D23"/>
    <w:rsid w:val="001A4012"/>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5BA3"/>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A12"/>
    <w:rsid w:val="001D0300"/>
    <w:rsid w:val="001D08C4"/>
    <w:rsid w:val="001D1556"/>
    <w:rsid w:val="001D1705"/>
    <w:rsid w:val="001D1E00"/>
    <w:rsid w:val="001D221C"/>
    <w:rsid w:val="001D2395"/>
    <w:rsid w:val="001D2F66"/>
    <w:rsid w:val="001D3219"/>
    <w:rsid w:val="001D3424"/>
    <w:rsid w:val="001D35DC"/>
    <w:rsid w:val="001D4BA1"/>
    <w:rsid w:val="001D5B35"/>
    <w:rsid w:val="001D5F8C"/>
    <w:rsid w:val="001D6109"/>
    <w:rsid w:val="001D6513"/>
    <w:rsid w:val="001D655A"/>
    <w:rsid w:val="001D6630"/>
    <w:rsid w:val="001D678F"/>
    <w:rsid w:val="001D6995"/>
    <w:rsid w:val="001D69D3"/>
    <w:rsid w:val="001D723B"/>
    <w:rsid w:val="001D74B4"/>
    <w:rsid w:val="001D75D6"/>
    <w:rsid w:val="001D7956"/>
    <w:rsid w:val="001D7A2C"/>
    <w:rsid w:val="001D7CEC"/>
    <w:rsid w:val="001D7D2D"/>
    <w:rsid w:val="001E0003"/>
    <w:rsid w:val="001E0028"/>
    <w:rsid w:val="001E0130"/>
    <w:rsid w:val="001E0649"/>
    <w:rsid w:val="001E1161"/>
    <w:rsid w:val="001E1997"/>
    <w:rsid w:val="001E1E73"/>
    <w:rsid w:val="001E24D3"/>
    <w:rsid w:val="001E2522"/>
    <w:rsid w:val="001E2DAC"/>
    <w:rsid w:val="001E33D9"/>
    <w:rsid w:val="001E4221"/>
    <w:rsid w:val="001E4246"/>
    <w:rsid w:val="001E43EA"/>
    <w:rsid w:val="001E4433"/>
    <w:rsid w:val="001E5177"/>
    <w:rsid w:val="001E6069"/>
    <w:rsid w:val="001E63D6"/>
    <w:rsid w:val="001E65F8"/>
    <w:rsid w:val="001E6BC5"/>
    <w:rsid w:val="001E6F4D"/>
    <w:rsid w:val="001E78BE"/>
    <w:rsid w:val="001F00B9"/>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97B"/>
    <w:rsid w:val="00201AEB"/>
    <w:rsid w:val="00202462"/>
    <w:rsid w:val="0020265C"/>
    <w:rsid w:val="0020289F"/>
    <w:rsid w:val="002029E9"/>
    <w:rsid w:val="00203AD2"/>
    <w:rsid w:val="00203CCE"/>
    <w:rsid w:val="002040FB"/>
    <w:rsid w:val="00204566"/>
    <w:rsid w:val="00205068"/>
    <w:rsid w:val="002051D2"/>
    <w:rsid w:val="002052F7"/>
    <w:rsid w:val="0020570D"/>
    <w:rsid w:val="00205B32"/>
    <w:rsid w:val="00205E2B"/>
    <w:rsid w:val="002067E3"/>
    <w:rsid w:val="00207473"/>
    <w:rsid w:val="0021011A"/>
    <w:rsid w:val="00210153"/>
    <w:rsid w:val="00210509"/>
    <w:rsid w:val="00210D69"/>
    <w:rsid w:val="00210E68"/>
    <w:rsid w:val="00211102"/>
    <w:rsid w:val="00211181"/>
    <w:rsid w:val="00211DCC"/>
    <w:rsid w:val="00211FA6"/>
    <w:rsid w:val="00212101"/>
    <w:rsid w:val="002127DF"/>
    <w:rsid w:val="00212D1D"/>
    <w:rsid w:val="00213315"/>
    <w:rsid w:val="00213A6D"/>
    <w:rsid w:val="00213AD8"/>
    <w:rsid w:val="00213FDD"/>
    <w:rsid w:val="00214208"/>
    <w:rsid w:val="002142F4"/>
    <w:rsid w:val="002144A3"/>
    <w:rsid w:val="0021478A"/>
    <w:rsid w:val="00214F9B"/>
    <w:rsid w:val="00215F52"/>
    <w:rsid w:val="00216A9F"/>
    <w:rsid w:val="00216CE0"/>
    <w:rsid w:val="00216D97"/>
    <w:rsid w:val="002171B9"/>
    <w:rsid w:val="002171DF"/>
    <w:rsid w:val="0021731D"/>
    <w:rsid w:val="002200C3"/>
    <w:rsid w:val="00220739"/>
    <w:rsid w:val="002217C7"/>
    <w:rsid w:val="00221EA3"/>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66B"/>
    <w:rsid w:val="00242D39"/>
    <w:rsid w:val="00243B42"/>
    <w:rsid w:val="00243DE5"/>
    <w:rsid w:val="00244773"/>
    <w:rsid w:val="00244B15"/>
    <w:rsid w:val="00244BAB"/>
    <w:rsid w:val="00245464"/>
    <w:rsid w:val="00245905"/>
    <w:rsid w:val="00245CCD"/>
    <w:rsid w:val="002461AE"/>
    <w:rsid w:val="00246CCF"/>
    <w:rsid w:val="00246E73"/>
    <w:rsid w:val="0024755A"/>
    <w:rsid w:val="00247C4F"/>
    <w:rsid w:val="00247C73"/>
    <w:rsid w:val="00250639"/>
    <w:rsid w:val="00250864"/>
    <w:rsid w:val="002509D6"/>
    <w:rsid w:val="00250BCE"/>
    <w:rsid w:val="00250C3E"/>
    <w:rsid w:val="00250C8E"/>
    <w:rsid w:val="00250C97"/>
    <w:rsid w:val="00250CE3"/>
    <w:rsid w:val="00251043"/>
    <w:rsid w:val="002512A3"/>
    <w:rsid w:val="002513B5"/>
    <w:rsid w:val="00251B55"/>
    <w:rsid w:val="00251E25"/>
    <w:rsid w:val="0025210F"/>
    <w:rsid w:val="00252478"/>
    <w:rsid w:val="00252686"/>
    <w:rsid w:val="00252836"/>
    <w:rsid w:val="002530C0"/>
    <w:rsid w:val="00253DA0"/>
    <w:rsid w:val="00253EC3"/>
    <w:rsid w:val="00254862"/>
    <w:rsid w:val="00254B3B"/>
    <w:rsid w:val="00254C69"/>
    <w:rsid w:val="00254EC0"/>
    <w:rsid w:val="00256242"/>
    <w:rsid w:val="00256C81"/>
    <w:rsid w:val="00256DEB"/>
    <w:rsid w:val="0025730C"/>
    <w:rsid w:val="0025742B"/>
    <w:rsid w:val="00257571"/>
    <w:rsid w:val="00257898"/>
    <w:rsid w:val="00257CF3"/>
    <w:rsid w:val="0026071A"/>
    <w:rsid w:val="002609BE"/>
    <w:rsid w:val="00260AFF"/>
    <w:rsid w:val="00260CC7"/>
    <w:rsid w:val="00260E56"/>
    <w:rsid w:val="00261018"/>
    <w:rsid w:val="002610CF"/>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EDC"/>
    <w:rsid w:val="0027201B"/>
    <w:rsid w:val="002722E5"/>
    <w:rsid w:val="00272531"/>
    <w:rsid w:val="002725E2"/>
    <w:rsid w:val="00273010"/>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4248"/>
    <w:rsid w:val="00284467"/>
    <w:rsid w:val="002845D8"/>
    <w:rsid w:val="00284729"/>
    <w:rsid w:val="0028483F"/>
    <w:rsid w:val="00284C85"/>
    <w:rsid w:val="002856FD"/>
    <w:rsid w:val="0028575E"/>
    <w:rsid w:val="00286C69"/>
    <w:rsid w:val="002875D6"/>
    <w:rsid w:val="0028765E"/>
    <w:rsid w:val="00287FBE"/>
    <w:rsid w:val="0029020B"/>
    <w:rsid w:val="002902A5"/>
    <w:rsid w:val="00290F9E"/>
    <w:rsid w:val="002913B2"/>
    <w:rsid w:val="0029161B"/>
    <w:rsid w:val="00291747"/>
    <w:rsid w:val="002924EA"/>
    <w:rsid w:val="0029275E"/>
    <w:rsid w:val="002929B8"/>
    <w:rsid w:val="002932B4"/>
    <w:rsid w:val="00293503"/>
    <w:rsid w:val="00293685"/>
    <w:rsid w:val="002944A2"/>
    <w:rsid w:val="0029471E"/>
    <w:rsid w:val="002949AB"/>
    <w:rsid w:val="00294BAC"/>
    <w:rsid w:val="002952A3"/>
    <w:rsid w:val="00295B6D"/>
    <w:rsid w:val="00295C7F"/>
    <w:rsid w:val="00295CA6"/>
    <w:rsid w:val="00295D30"/>
    <w:rsid w:val="0029617A"/>
    <w:rsid w:val="00296393"/>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5D8"/>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260"/>
    <w:rsid w:val="002C33F3"/>
    <w:rsid w:val="002C37B5"/>
    <w:rsid w:val="002C4557"/>
    <w:rsid w:val="002C474C"/>
    <w:rsid w:val="002C486C"/>
    <w:rsid w:val="002C4B39"/>
    <w:rsid w:val="002C4F73"/>
    <w:rsid w:val="002C501E"/>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C61"/>
    <w:rsid w:val="002D7EF1"/>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5C2"/>
    <w:rsid w:val="002F1465"/>
    <w:rsid w:val="002F21F8"/>
    <w:rsid w:val="002F28F6"/>
    <w:rsid w:val="002F2981"/>
    <w:rsid w:val="002F359D"/>
    <w:rsid w:val="002F3681"/>
    <w:rsid w:val="002F497F"/>
    <w:rsid w:val="002F4B82"/>
    <w:rsid w:val="002F4B9E"/>
    <w:rsid w:val="002F5175"/>
    <w:rsid w:val="002F571F"/>
    <w:rsid w:val="002F58DD"/>
    <w:rsid w:val="002F5E9E"/>
    <w:rsid w:val="002F67CC"/>
    <w:rsid w:val="002F71F1"/>
    <w:rsid w:val="002F7229"/>
    <w:rsid w:val="002F73E3"/>
    <w:rsid w:val="002F7CCC"/>
    <w:rsid w:val="00300C37"/>
    <w:rsid w:val="00300E22"/>
    <w:rsid w:val="0030124E"/>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612"/>
    <w:rsid w:val="0031171C"/>
    <w:rsid w:val="0031195F"/>
    <w:rsid w:val="00311A24"/>
    <w:rsid w:val="00311A29"/>
    <w:rsid w:val="00311A46"/>
    <w:rsid w:val="00311ACF"/>
    <w:rsid w:val="00312399"/>
    <w:rsid w:val="0031273D"/>
    <w:rsid w:val="003128AA"/>
    <w:rsid w:val="0031370B"/>
    <w:rsid w:val="003146C3"/>
    <w:rsid w:val="00314F04"/>
    <w:rsid w:val="00314F92"/>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456"/>
    <w:rsid w:val="00326988"/>
    <w:rsid w:val="00326A2D"/>
    <w:rsid w:val="00326C10"/>
    <w:rsid w:val="00326F93"/>
    <w:rsid w:val="00327466"/>
    <w:rsid w:val="00327880"/>
    <w:rsid w:val="00327C8C"/>
    <w:rsid w:val="0033049E"/>
    <w:rsid w:val="00330BFA"/>
    <w:rsid w:val="00331027"/>
    <w:rsid w:val="003312DF"/>
    <w:rsid w:val="00331301"/>
    <w:rsid w:val="0033137E"/>
    <w:rsid w:val="0033144C"/>
    <w:rsid w:val="00331915"/>
    <w:rsid w:val="00332D9C"/>
    <w:rsid w:val="00333B20"/>
    <w:rsid w:val="00333DEB"/>
    <w:rsid w:val="003340F5"/>
    <w:rsid w:val="003346E1"/>
    <w:rsid w:val="003348AA"/>
    <w:rsid w:val="00334B91"/>
    <w:rsid w:val="00334BF8"/>
    <w:rsid w:val="00335428"/>
    <w:rsid w:val="00335866"/>
    <w:rsid w:val="00335D36"/>
    <w:rsid w:val="00335F12"/>
    <w:rsid w:val="0033661F"/>
    <w:rsid w:val="00336776"/>
    <w:rsid w:val="00336FC9"/>
    <w:rsid w:val="0033706A"/>
    <w:rsid w:val="00337091"/>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BC"/>
    <w:rsid w:val="003462AC"/>
    <w:rsid w:val="003462F9"/>
    <w:rsid w:val="00346570"/>
    <w:rsid w:val="003466F7"/>
    <w:rsid w:val="0034684D"/>
    <w:rsid w:val="003472A9"/>
    <w:rsid w:val="0034770F"/>
    <w:rsid w:val="00347751"/>
    <w:rsid w:val="00347E32"/>
    <w:rsid w:val="00347E66"/>
    <w:rsid w:val="0035017E"/>
    <w:rsid w:val="003502F2"/>
    <w:rsid w:val="0035083D"/>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B5"/>
    <w:rsid w:val="003618C1"/>
    <w:rsid w:val="00361E38"/>
    <w:rsid w:val="003620A7"/>
    <w:rsid w:val="003622A6"/>
    <w:rsid w:val="00362ECC"/>
    <w:rsid w:val="003630BF"/>
    <w:rsid w:val="00363210"/>
    <w:rsid w:val="003638DF"/>
    <w:rsid w:val="00363CA4"/>
    <w:rsid w:val="0036478C"/>
    <w:rsid w:val="0036485E"/>
    <w:rsid w:val="00364891"/>
    <w:rsid w:val="00364A3A"/>
    <w:rsid w:val="00364AC2"/>
    <w:rsid w:val="0036631D"/>
    <w:rsid w:val="00366824"/>
    <w:rsid w:val="00366C9D"/>
    <w:rsid w:val="00366D13"/>
    <w:rsid w:val="00366F42"/>
    <w:rsid w:val="00367442"/>
    <w:rsid w:val="00367ADA"/>
    <w:rsid w:val="00367F04"/>
    <w:rsid w:val="0037044C"/>
    <w:rsid w:val="003711CD"/>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278"/>
    <w:rsid w:val="00377346"/>
    <w:rsid w:val="0037776B"/>
    <w:rsid w:val="00377B34"/>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772"/>
    <w:rsid w:val="00384102"/>
    <w:rsid w:val="00384B38"/>
    <w:rsid w:val="00384B78"/>
    <w:rsid w:val="00384B8D"/>
    <w:rsid w:val="003852F8"/>
    <w:rsid w:val="00385377"/>
    <w:rsid w:val="00385535"/>
    <w:rsid w:val="00385B60"/>
    <w:rsid w:val="00385C27"/>
    <w:rsid w:val="003863A6"/>
    <w:rsid w:val="00386A09"/>
    <w:rsid w:val="00387049"/>
    <w:rsid w:val="003870FE"/>
    <w:rsid w:val="003871E4"/>
    <w:rsid w:val="00387A4F"/>
    <w:rsid w:val="00387AE0"/>
    <w:rsid w:val="00387C45"/>
    <w:rsid w:val="00387F24"/>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E57"/>
    <w:rsid w:val="003972B1"/>
    <w:rsid w:val="003A03C8"/>
    <w:rsid w:val="003A03F4"/>
    <w:rsid w:val="003A04A0"/>
    <w:rsid w:val="003A09F3"/>
    <w:rsid w:val="003A12D8"/>
    <w:rsid w:val="003A154E"/>
    <w:rsid w:val="003A1ED1"/>
    <w:rsid w:val="003A20A2"/>
    <w:rsid w:val="003A24FD"/>
    <w:rsid w:val="003A292E"/>
    <w:rsid w:val="003A3807"/>
    <w:rsid w:val="003A3F27"/>
    <w:rsid w:val="003A42AD"/>
    <w:rsid w:val="003A439E"/>
    <w:rsid w:val="003A44F5"/>
    <w:rsid w:val="003A4C49"/>
    <w:rsid w:val="003A4FA3"/>
    <w:rsid w:val="003A51C9"/>
    <w:rsid w:val="003A570E"/>
    <w:rsid w:val="003A58E2"/>
    <w:rsid w:val="003A5B99"/>
    <w:rsid w:val="003A6480"/>
    <w:rsid w:val="003A6638"/>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2BEE"/>
    <w:rsid w:val="003B2D08"/>
    <w:rsid w:val="003B39A9"/>
    <w:rsid w:val="003B3A4D"/>
    <w:rsid w:val="003B4225"/>
    <w:rsid w:val="003B4804"/>
    <w:rsid w:val="003B487C"/>
    <w:rsid w:val="003B4C0C"/>
    <w:rsid w:val="003B51FD"/>
    <w:rsid w:val="003B5D28"/>
    <w:rsid w:val="003B5E3E"/>
    <w:rsid w:val="003B6662"/>
    <w:rsid w:val="003B7CA4"/>
    <w:rsid w:val="003B7CC9"/>
    <w:rsid w:val="003B7D1A"/>
    <w:rsid w:val="003C0CFF"/>
    <w:rsid w:val="003C23BF"/>
    <w:rsid w:val="003C38B2"/>
    <w:rsid w:val="003C39AC"/>
    <w:rsid w:val="003C423C"/>
    <w:rsid w:val="003C4290"/>
    <w:rsid w:val="003C42E3"/>
    <w:rsid w:val="003C44EE"/>
    <w:rsid w:val="003C45BD"/>
    <w:rsid w:val="003C4D3F"/>
    <w:rsid w:val="003C527F"/>
    <w:rsid w:val="003C6309"/>
    <w:rsid w:val="003C665F"/>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C4"/>
    <w:rsid w:val="003D5285"/>
    <w:rsid w:val="003D685E"/>
    <w:rsid w:val="003D6860"/>
    <w:rsid w:val="003D731C"/>
    <w:rsid w:val="003D7999"/>
    <w:rsid w:val="003D7AC9"/>
    <w:rsid w:val="003D7D3E"/>
    <w:rsid w:val="003E01FF"/>
    <w:rsid w:val="003E0352"/>
    <w:rsid w:val="003E08C1"/>
    <w:rsid w:val="003E0CA3"/>
    <w:rsid w:val="003E1512"/>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D1"/>
    <w:rsid w:val="004057F6"/>
    <w:rsid w:val="00405976"/>
    <w:rsid w:val="00405993"/>
    <w:rsid w:val="00405CA0"/>
    <w:rsid w:val="00405E3C"/>
    <w:rsid w:val="00405FF4"/>
    <w:rsid w:val="004064FD"/>
    <w:rsid w:val="0040669F"/>
    <w:rsid w:val="00406816"/>
    <w:rsid w:val="0040689E"/>
    <w:rsid w:val="00406AAC"/>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FFE"/>
    <w:rsid w:val="00412ECB"/>
    <w:rsid w:val="004132A4"/>
    <w:rsid w:val="004137CF"/>
    <w:rsid w:val="0041387C"/>
    <w:rsid w:val="00413BC2"/>
    <w:rsid w:val="00414382"/>
    <w:rsid w:val="004149D2"/>
    <w:rsid w:val="00414B4D"/>
    <w:rsid w:val="0041527E"/>
    <w:rsid w:val="00415A0E"/>
    <w:rsid w:val="00415A98"/>
    <w:rsid w:val="00416801"/>
    <w:rsid w:val="00416A37"/>
    <w:rsid w:val="004171B0"/>
    <w:rsid w:val="00417308"/>
    <w:rsid w:val="00417623"/>
    <w:rsid w:val="00417E06"/>
    <w:rsid w:val="004202DA"/>
    <w:rsid w:val="00420984"/>
    <w:rsid w:val="00420B06"/>
    <w:rsid w:val="00421186"/>
    <w:rsid w:val="00421316"/>
    <w:rsid w:val="0042136F"/>
    <w:rsid w:val="004213E5"/>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66A"/>
    <w:rsid w:val="00425125"/>
    <w:rsid w:val="0042524B"/>
    <w:rsid w:val="00425637"/>
    <w:rsid w:val="00425849"/>
    <w:rsid w:val="00426024"/>
    <w:rsid w:val="00426270"/>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927"/>
    <w:rsid w:val="004419DA"/>
    <w:rsid w:val="00441C1C"/>
    <w:rsid w:val="00442037"/>
    <w:rsid w:val="0044278A"/>
    <w:rsid w:val="00442909"/>
    <w:rsid w:val="00443B4D"/>
    <w:rsid w:val="00443BCD"/>
    <w:rsid w:val="00443E04"/>
    <w:rsid w:val="0044413E"/>
    <w:rsid w:val="004441DE"/>
    <w:rsid w:val="004447E7"/>
    <w:rsid w:val="004450C7"/>
    <w:rsid w:val="00445619"/>
    <w:rsid w:val="004456BB"/>
    <w:rsid w:val="00445D83"/>
    <w:rsid w:val="00445EE8"/>
    <w:rsid w:val="004463D8"/>
    <w:rsid w:val="00446C2E"/>
    <w:rsid w:val="00450476"/>
    <w:rsid w:val="004504CF"/>
    <w:rsid w:val="00450F15"/>
    <w:rsid w:val="004514A1"/>
    <w:rsid w:val="00451674"/>
    <w:rsid w:val="00451719"/>
    <w:rsid w:val="0045173C"/>
    <w:rsid w:val="004519F2"/>
    <w:rsid w:val="00451B70"/>
    <w:rsid w:val="00452162"/>
    <w:rsid w:val="004523D1"/>
    <w:rsid w:val="00452924"/>
    <w:rsid w:val="00452BAA"/>
    <w:rsid w:val="00452C69"/>
    <w:rsid w:val="004531F8"/>
    <w:rsid w:val="00453267"/>
    <w:rsid w:val="00453988"/>
    <w:rsid w:val="004544AC"/>
    <w:rsid w:val="00454AB5"/>
    <w:rsid w:val="00454DA1"/>
    <w:rsid w:val="0045505F"/>
    <w:rsid w:val="00455275"/>
    <w:rsid w:val="00455D43"/>
    <w:rsid w:val="00456D32"/>
    <w:rsid w:val="00457186"/>
    <w:rsid w:val="004571D4"/>
    <w:rsid w:val="004609C5"/>
    <w:rsid w:val="0046104B"/>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9F5"/>
    <w:rsid w:val="00465DCF"/>
    <w:rsid w:val="00465F77"/>
    <w:rsid w:val="00466C3F"/>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77E25"/>
    <w:rsid w:val="00480349"/>
    <w:rsid w:val="004804EC"/>
    <w:rsid w:val="0048121E"/>
    <w:rsid w:val="00481A97"/>
    <w:rsid w:val="00481DF2"/>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3ED7"/>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814"/>
    <w:rsid w:val="004A4CEA"/>
    <w:rsid w:val="004A4D0E"/>
    <w:rsid w:val="004A4D31"/>
    <w:rsid w:val="004A5947"/>
    <w:rsid w:val="004A61F3"/>
    <w:rsid w:val="004A6444"/>
    <w:rsid w:val="004A6879"/>
    <w:rsid w:val="004A69B3"/>
    <w:rsid w:val="004A6ACA"/>
    <w:rsid w:val="004A6B67"/>
    <w:rsid w:val="004A6C64"/>
    <w:rsid w:val="004A7224"/>
    <w:rsid w:val="004A7581"/>
    <w:rsid w:val="004A768D"/>
    <w:rsid w:val="004A7738"/>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E6"/>
    <w:rsid w:val="004B528D"/>
    <w:rsid w:val="004B5857"/>
    <w:rsid w:val="004B5F55"/>
    <w:rsid w:val="004B64D4"/>
    <w:rsid w:val="004B6627"/>
    <w:rsid w:val="004B66D3"/>
    <w:rsid w:val="004B6F96"/>
    <w:rsid w:val="004B79F1"/>
    <w:rsid w:val="004B7B2B"/>
    <w:rsid w:val="004B7F22"/>
    <w:rsid w:val="004C06A5"/>
    <w:rsid w:val="004C1102"/>
    <w:rsid w:val="004C1EDC"/>
    <w:rsid w:val="004C1FA9"/>
    <w:rsid w:val="004C22A9"/>
    <w:rsid w:val="004C2A51"/>
    <w:rsid w:val="004C2C21"/>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10C1"/>
    <w:rsid w:val="004D140B"/>
    <w:rsid w:val="004D1BED"/>
    <w:rsid w:val="004D2594"/>
    <w:rsid w:val="004D2643"/>
    <w:rsid w:val="004D27F0"/>
    <w:rsid w:val="004D32B4"/>
    <w:rsid w:val="004D3384"/>
    <w:rsid w:val="004D3B86"/>
    <w:rsid w:val="004D3FF5"/>
    <w:rsid w:val="004D46D4"/>
    <w:rsid w:val="004D4B76"/>
    <w:rsid w:val="004D5646"/>
    <w:rsid w:val="004D5E8A"/>
    <w:rsid w:val="004D5ECD"/>
    <w:rsid w:val="004D61A2"/>
    <w:rsid w:val="004D62C5"/>
    <w:rsid w:val="004D678A"/>
    <w:rsid w:val="004D6D1F"/>
    <w:rsid w:val="004D6E05"/>
    <w:rsid w:val="004D78AC"/>
    <w:rsid w:val="004D7A5E"/>
    <w:rsid w:val="004D7A65"/>
    <w:rsid w:val="004D7C63"/>
    <w:rsid w:val="004E0564"/>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14E8"/>
    <w:rsid w:val="004F22B2"/>
    <w:rsid w:val="004F2F81"/>
    <w:rsid w:val="004F318E"/>
    <w:rsid w:val="004F3E85"/>
    <w:rsid w:val="004F4EBC"/>
    <w:rsid w:val="004F687C"/>
    <w:rsid w:val="004F6BB3"/>
    <w:rsid w:val="004F6CA6"/>
    <w:rsid w:val="004F7254"/>
    <w:rsid w:val="004F74E7"/>
    <w:rsid w:val="004F7910"/>
    <w:rsid w:val="00500483"/>
    <w:rsid w:val="00500950"/>
    <w:rsid w:val="00500BFE"/>
    <w:rsid w:val="005011E0"/>
    <w:rsid w:val="00501E05"/>
    <w:rsid w:val="005024EE"/>
    <w:rsid w:val="00502894"/>
    <w:rsid w:val="00502972"/>
    <w:rsid w:val="00502CA6"/>
    <w:rsid w:val="00502FE2"/>
    <w:rsid w:val="00503022"/>
    <w:rsid w:val="005039D3"/>
    <w:rsid w:val="00503C1B"/>
    <w:rsid w:val="005042D9"/>
    <w:rsid w:val="0050464B"/>
    <w:rsid w:val="00504BA1"/>
    <w:rsid w:val="00504D83"/>
    <w:rsid w:val="005050AE"/>
    <w:rsid w:val="005054BD"/>
    <w:rsid w:val="00505AD4"/>
    <w:rsid w:val="005061A4"/>
    <w:rsid w:val="00506A41"/>
    <w:rsid w:val="00506B75"/>
    <w:rsid w:val="00506C8F"/>
    <w:rsid w:val="00506CAF"/>
    <w:rsid w:val="00507548"/>
    <w:rsid w:val="00510489"/>
    <w:rsid w:val="00510FE0"/>
    <w:rsid w:val="0051106C"/>
    <w:rsid w:val="00511142"/>
    <w:rsid w:val="00511401"/>
    <w:rsid w:val="0051194E"/>
    <w:rsid w:val="00511E26"/>
    <w:rsid w:val="00513071"/>
    <w:rsid w:val="005136A2"/>
    <w:rsid w:val="0051399A"/>
    <w:rsid w:val="00513E8A"/>
    <w:rsid w:val="00514525"/>
    <w:rsid w:val="0051519F"/>
    <w:rsid w:val="00515C64"/>
    <w:rsid w:val="00516364"/>
    <w:rsid w:val="00516803"/>
    <w:rsid w:val="0051690E"/>
    <w:rsid w:val="00516A08"/>
    <w:rsid w:val="00516A47"/>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A41"/>
    <w:rsid w:val="00530BD3"/>
    <w:rsid w:val="00530E66"/>
    <w:rsid w:val="0053118A"/>
    <w:rsid w:val="0053123C"/>
    <w:rsid w:val="00531624"/>
    <w:rsid w:val="00531689"/>
    <w:rsid w:val="0053291D"/>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37875"/>
    <w:rsid w:val="005408AF"/>
    <w:rsid w:val="0054123A"/>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E1F"/>
    <w:rsid w:val="0055708C"/>
    <w:rsid w:val="00557148"/>
    <w:rsid w:val="0055740D"/>
    <w:rsid w:val="00557ACC"/>
    <w:rsid w:val="005601E1"/>
    <w:rsid w:val="005608E6"/>
    <w:rsid w:val="00560DE8"/>
    <w:rsid w:val="005616D2"/>
    <w:rsid w:val="00561A8E"/>
    <w:rsid w:val="00562858"/>
    <w:rsid w:val="00562CB6"/>
    <w:rsid w:val="0056330C"/>
    <w:rsid w:val="00563356"/>
    <w:rsid w:val="00563485"/>
    <w:rsid w:val="00563C35"/>
    <w:rsid w:val="00564C07"/>
    <w:rsid w:val="00565BFC"/>
    <w:rsid w:val="00566007"/>
    <w:rsid w:val="0056619B"/>
    <w:rsid w:val="005673AA"/>
    <w:rsid w:val="005675E2"/>
    <w:rsid w:val="0056773A"/>
    <w:rsid w:val="00567759"/>
    <w:rsid w:val="005678E4"/>
    <w:rsid w:val="00567AB9"/>
    <w:rsid w:val="0057052D"/>
    <w:rsid w:val="0057135F"/>
    <w:rsid w:val="005723DA"/>
    <w:rsid w:val="005728F8"/>
    <w:rsid w:val="00572D2E"/>
    <w:rsid w:val="00572EF4"/>
    <w:rsid w:val="005736AA"/>
    <w:rsid w:val="00573966"/>
    <w:rsid w:val="005743BA"/>
    <w:rsid w:val="005743DB"/>
    <w:rsid w:val="005744CF"/>
    <w:rsid w:val="0057569E"/>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1D95"/>
    <w:rsid w:val="005821B3"/>
    <w:rsid w:val="00582366"/>
    <w:rsid w:val="0058266D"/>
    <w:rsid w:val="0058382D"/>
    <w:rsid w:val="005838CF"/>
    <w:rsid w:val="00583BA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90081"/>
    <w:rsid w:val="005901DC"/>
    <w:rsid w:val="005908C1"/>
    <w:rsid w:val="00590996"/>
    <w:rsid w:val="00590DF0"/>
    <w:rsid w:val="00591504"/>
    <w:rsid w:val="00591D1B"/>
    <w:rsid w:val="00591E27"/>
    <w:rsid w:val="0059208E"/>
    <w:rsid w:val="00592512"/>
    <w:rsid w:val="00592C25"/>
    <w:rsid w:val="00592DD3"/>
    <w:rsid w:val="005936FA"/>
    <w:rsid w:val="00593C0D"/>
    <w:rsid w:val="00593F28"/>
    <w:rsid w:val="00594096"/>
    <w:rsid w:val="005942C9"/>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30"/>
    <w:rsid w:val="005A2031"/>
    <w:rsid w:val="005A263C"/>
    <w:rsid w:val="005A299A"/>
    <w:rsid w:val="005A3539"/>
    <w:rsid w:val="005A3A47"/>
    <w:rsid w:val="005A42F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1148"/>
    <w:rsid w:val="005B138F"/>
    <w:rsid w:val="005B1620"/>
    <w:rsid w:val="005B1C1F"/>
    <w:rsid w:val="005B1EB3"/>
    <w:rsid w:val="005B1ECF"/>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C045B"/>
    <w:rsid w:val="005C0630"/>
    <w:rsid w:val="005C08F1"/>
    <w:rsid w:val="005C1581"/>
    <w:rsid w:val="005C1716"/>
    <w:rsid w:val="005C21E6"/>
    <w:rsid w:val="005C21EC"/>
    <w:rsid w:val="005C28FF"/>
    <w:rsid w:val="005C2C31"/>
    <w:rsid w:val="005C2EC5"/>
    <w:rsid w:val="005C3241"/>
    <w:rsid w:val="005C33C8"/>
    <w:rsid w:val="005C3BAA"/>
    <w:rsid w:val="005C41D3"/>
    <w:rsid w:val="005C4338"/>
    <w:rsid w:val="005C456B"/>
    <w:rsid w:val="005C5754"/>
    <w:rsid w:val="005C599F"/>
    <w:rsid w:val="005C5AAD"/>
    <w:rsid w:val="005C5D92"/>
    <w:rsid w:val="005C6670"/>
    <w:rsid w:val="005C67D0"/>
    <w:rsid w:val="005C6BCB"/>
    <w:rsid w:val="005D09FC"/>
    <w:rsid w:val="005D0DF6"/>
    <w:rsid w:val="005D0EAB"/>
    <w:rsid w:val="005D122B"/>
    <w:rsid w:val="005D16C6"/>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6091"/>
    <w:rsid w:val="005D6198"/>
    <w:rsid w:val="005D69A0"/>
    <w:rsid w:val="005D69C1"/>
    <w:rsid w:val="005D6D25"/>
    <w:rsid w:val="005D6ECF"/>
    <w:rsid w:val="005D73B1"/>
    <w:rsid w:val="005D77D0"/>
    <w:rsid w:val="005D77D1"/>
    <w:rsid w:val="005D7D70"/>
    <w:rsid w:val="005D7FB5"/>
    <w:rsid w:val="005E02D9"/>
    <w:rsid w:val="005E09A0"/>
    <w:rsid w:val="005E122F"/>
    <w:rsid w:val="005E2910"/>
    <w:rsid w:val="005E2A63"/>
    <w:rsid w:val="005E2F3D"/>
    <w:rsid w:val="005E3CF6"/>
    <w:rsid w:val="005E3DA5"/>
    <w:rsid w:val="005E3F48"/>
    <w:rsid w:val="005E4614"/>
    <w:rsid w:val="005E46C0"/>
    <w:rsid w:val="005E4D1E"/>
    <w:rsid w:val="005E4FFF"/>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F0612"/>
    <w:rsid w:val="005F0AB3"/>
    <w:rsid w:val="005F0B3D"/>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056F"/>
    <w:rsid w:val="006013C2"/>
    <w:rsid w:val="006013FF"/>
    <w:rsid w:val="006018F9"/>
    <w:rsid w:val="00601CB2"/>
    <w:rsid w:val="00601DB1"/>
    <w:rsid w:val="006021D9"/>
    <w:rsid w:val="006024A3"/>
    <w:rsid w:val="006026E2"/>
    <w:rsid w:val="006027AA"/>
    <w:rsid w:val="00602996"/>
    <w:rsid w:val="00602C31"/>
    <w:rsid w:val="00603056"/>
    <w:rsid w:val="0060346D"/>
    <w:rsid w:val="006039D9"/>
    <w:rsid w:val="006044DF"/>
    <w:rsid w:val="00604630"/>
    <w:rsid w:val="00604AAE"/>
    <w:rsid w:val="00604F67"/>
    <w:rsid w:val="00605745"/>
    <w:rsid w:val="00605CDB"/>
    <w:rsid w:val="00605EFF"/>
    <w:rsid w:val="00606238"/>
    <w:rsid w:val="006064EC"/>
    <w:rsid w:val="00606663"/>
    <w:rsid w:val="00606A17"/>
    <w:rsid w:val="006071CD"/>
    <w:rsid w:val="00607229"/>
    <w:rsid w:val="00607DD6"/>
    <w:rsid w:val="00607E56"/>
    <w:rsid w:val="006110B8"/>
    <w:rsid w:val="006112D0"/>
    <w:rsid w:val="00612505"/>
    <w:rsid w:val="00613DD6"/>
    <w:rsid w:val="006143B4"/>
    <w:rsid w:val="006143FE"/>
    <w:rsid w:val="00614BC2"/>
    <w:rsid w:val="00615302"/>
    <w:rsid w:val="006153C4"/>
    <w:rsid w:val="0061642D"/>
    <w:rsid w:val="00616733"/>
    <w:rsid w:val="006167CA"/>
    <w:rsid w:val="00616FE6"/>
    <w:rsid w:val="0061735B"/>
    <w:rsid w:val="00617FCE"/>
    <w:rsid w:val="00620425"/>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7BF"/>
    <w:rsid w:val="006379C8"/>
    <w:rsid w:val="0064036C"/>
    <w:rsid w:val="00640421"/>
    <w:rsid w:val="00640742"/>
    <w:rsid w:val="00640CD3"/>
    <w:rsid w:val="00640E0F"/>
    <w:rsid w:val="00641095"/>
    <w:rsid w:val="00641D31"/>
    <w:rsid w:val="006430EC"/>
    <w:rsid w:val="00643A24"/>
    <w:rsid w:val="0064405A"/>
    <w:rsid w:val="006443FF"/>
    <w:rsid w:val="006446FB"/>
    <w:rsid w:val="0064480C"/>
    <w:rsid w:val="00644A4F"/>
    <w:rsid w:val="00644B2D"/>
    <w:rsid w:val="00644D11"/>
    <w:rsid w:val="00644E60"/>
    <w:rsid w:val="00644FB8"/>
    <w:rsid w:val="00645FD5"/>
    <w:rsid w:val="006460DD"/>
    <w:rsid w:val="0064656D"/>
    <w:rsid w:val="0064684E"/>
    <w:rsid w:val="006468C5"/>
    <w:rsid w:val="00646E3D"/>
    <w:rsid w:val="006473EC"/>
    <w:rsid w:val="00647F2D"/>
    <w:rsid w:val="006512A4"/>
    <w:rsid w:val="00651702"/>
    <w:rsid w:val="00651BB4"/>
    <w:rsid w:val="00651C3C"/>
    <w:rsid w:val="00651CF5"/>
    <w:rsid w:val="00651F94"/>
    <w:rsid w:val="00652464"/>
    <w:rsid w:val="006529AB"/>
    <w:rsid w:val="00652E0A"/>
    <w:rsid w:val="006534FC"/>
    <w:rsid w:val="00653CF9"/>
    <w:rsid w:val="00653EE7"/>
    <w:rsid w:val="00654E91"/>
    <w:rsid w:val="00654FC0"/>
    <w:rsid w:val="006550E2"/>
    <w:rsid w:val="0065617A"/>
    <w:rsid w:val="00656684"/>
    <w:rsid w:val="00657331"/>
    <w:rsid w:val="00657344"/>
    <w:rsid w:val="00657FFD"/>
    <w:rsid w:val="00660938"/>
    <w:rsid w:val="00660CA4"/>
    <w:rsid w:val="006614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FDE"/>
    <w:rsid w:val="00667552"/>
    <w:rsid w:val="00667C68"/>
    <w:rsid w:val="00670379"/>
    <w:rsid w:val="00671655"/>
    <w:rsid w:val="00671BA3"/>
    <w:rsid w:val="00672614"/>
    <w:rsid w:val="006727B2"/>
    <w:rsid w:val="00672D0E"/>
    <w:rsid w:val="006736CC"/>
    <w:rsid w:val="00674025"/>
    <w:rsid w:val="0067488E"/>
    <w:rsid w:val="00674917"/>
    <w:rsid w:val="00674927"/>
    <w:rsid w:val="00675CE4"/>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D17"/>
    <w:rsid w:val="006833F2"/>
    <w:rsid w:val="00683988"/>
    <w:rsid w:val="0068422B"/>
    <w:rsid w:val="00684A4C"/>
    <w:rsid w:val="00684D1A"/>
    <w:rsid w:val="00685483"/>
    <w:rsid w:val="006856A9"/>
    <w:rsid w:val="00686CE4"/>
    <w:rsid w:val="00687F56"/>
    <w:rsid w:val="006901E0"/>
    <w:rsid w:val="006906DF"/>
    <w:rsid w:val="00690C06"/>
    <w:rsid w:val="00690FA4"/>
    <w:rsid w:val="006913F4"/>
    <w:rsid w:val="00692413"/>
    <w:rsid w:val="00692B78"/>
    <w:rsid w:val="00692C65"/>
    <w:rsid w:val="0069371F"/>
    <w:rsid w:val="00693733"/>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BA4"/>
    <w:rsid w:val="006B4DBB"/>
    <w:rsid w:val="006B55B3"/>
    <w:rsid w:val="006B55F5"/>
    <w:rsid w:val="006B624F"/>
    <w:rsid w:val="006B62DF"/>
    <w:rsid w:val="006B6377"/>
    <w:rsid w:val="006B6796"/>
    <w:rsid w:val="006B68C7"/>
    <w:rsid w:val="006B705A"/>
    <w:rsid w:val="006B718F"/>
    <w:rsid w:val="006B7484"/>
    <w:rsid w:val="006B7569"/>
    <w:rsid w:val="006B778F"/>
    <w:rsid w:val="006B7B5C"/>
    <w:rsid w:val="006B7EC5"/>
    <w:rsid w:val="006B7F84"/>
    <w:rsid w:val="006C04AB"/>
    <w:rsid w:val="006C0727"/>
    <w:rsid w:val="006C1153"/>
    <w:rsid w:val="006C1A93"/>
    <w:rsid w:val="006C1CE1"/>
    <w:rsid w:val="006C1EBD"/>
    <w:rsid w:val="006C219E"/>
    <w:rsid w:val="006C2970"/>
    <w:rsid w:val="006C32A3"/>
    <w:rsid w:val="006C35A7"/>
    <w:rsid w:val="006C3823"/>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B60"/>
    <w:rsid w:val="006E4D88"/>
    <w:rsid w:val="006E52DF"/>
    <w:rsid w:val="006E5810"/>
    <w:rsid w:val="006E5A47"/>
    <w:rsid w:val="006E61F6"/>
    <w:rsid w:val="006E621A"/>
    <w:rsid w:val="006E6957"/>
    <w:rsid w:val="006E6CE7"/>
    <w:rsid w:val="006E6E94"/>
    <w:rsid w:val="006E7059"/>
    <w:rsid w:val="006E7554"/>
    <w:rsid w:val="006F0D47"/>
    <w:rsid w:val="006F0E3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D38"/>
    <w:rsid w:val="006F6D9C"/>
    <w:rsid w:val="006F7B9B"/>
    <w:rsid w:val="006F7C40"/>
    <w:rsid w:val="007003AA"/>
    <w:rsid w:val="0070090E"/>
    <w:rsid w:val="007010B7"/>
    <w:rsid w:val="007017C0"/>
    <w:rsid w:val="00701877"/>
    <w:rsid w:val="00702D3A"/>
    <w:rsid w:val="00702DBA"/>
    <w:rsid w:val="00703215"/>
    <w:rsid w:val="00703DED"/>
    <w:rsid w:val="007045AA"/>
    <w:rsid w:val="007045B1"/>
    <w:rsid w:val="007045DC"/>
    <w:rsid w:val="00704BE4"/>
    <w:rsid w:val="00705960"/>
    <w:rsid w:val="00705A56"/>
    <w:rsid w:val="00705D4A"/>
    <w:rsid w:val="0070610D"/>
    <w:rsid w:val="00707166"/>
    <w:rsid w:val="00707323"/>
    <w:rsid w:val="00707BCD"/>
    <w:rsid w:val="00710084"/>
    <w:rsid w:val="007108A2"/>
    <w:rsid w:val="00711014"/>
    <w:rsid w:val="00711A78"/>
    <w:rsid w:val="00711AA1"/>
    <w:rsid w:val="00711FE0"/>
    <w:rsid w:val="00712208"/>
    <w:rsid w:val="007122F5"/>
    <w:rsid w:val="0071243B"/>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466"/>
    <w:rsid w:val="00716F1A"/>
    <w:rsid w:val="007170D4"/>
    <w:rsid w:val="0071781A"/>
    <w:rsid w:val="007179A8"/>
    <w:rsid w:val="00721969"/>
    <w:rsid w:val="00721FE0"/>
    <w:rsid w:val="00722131"/>
    <w:rsid w:val="00722DEB"/>
    <w:rsid w:val="00722DEF"/>
    <w:rsid w:val="00722E49"/>
    <w:rsid w:val="00722ED2"/>
    <w:rsid w:val="007237FB"/>
    <w:rsid w:val="00724252"/>
    <w:rsid w:val="007242D4"/>
    <w:rsid w:val="007244B7"/>
    <w:rsid w:val="0072471F"/>
    <w:rsid w:val="00725247"/>
    <w:rsid w:val="00725C27"/>
    <w:rsid w:val="00725CA4"/>
    <w:rsid w:val="00726A1C"/>
    <w:rsid w:val="0072726D"/>
    <w:rsid w:val="0072782A"/>
    <w:rsid w:val="00727830"/>
    <w:rsid w:val="0072783C"/>
    <w:rsid w:val="00727B88"/>
    <w:rsid w:val="007306EB"/>
    <w:rsid w:val="00730A6B"/>
    <w:rsid w:val="00730BE9"/>
    <w:rsid w:val="00730CC9"/>
    <w:rsid w:val="007315A2"/>
    <w:rsid w:val="007320ED"/>
    <w:rsid w:val="007321AF"/>
    <w:rsid w:val="007329DE"/>
    <w:rsid w:val="007329FE"/>
    <w:rsid w:val="00732E6E"/>
    <w:rsid w:val="007333C3"/>
    <w:rsid w:val="0073351A"/>
    <w:rsid w:val="007339F1"/>
    <w:rsid w:val="00734061"/>
    <w:rsid w:val="007341F2"/>
    <w:rsid w:val="007341FF"/>
    <w:rsid w:val="00734241"/>
    <w:rsid w:val="00736AA8"/>
    <w:rsid w:val="007372D9"/>
    <w:rsid w:val="0073748A"/>
    <w:rsid w:val="00740367"/>
    <w:rsid w:val="007403A7"/>
    <w:rsid w:val="0074046C"/>
    <w:rsid w:val="00740CD3"/>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6494"/>
    <w:rsid w:val="00746CBE"/>
    <w:rsid w:val="00747616"/>
    <w:rsid w:val="00750284"/>
    <w:rsid w:val="007503FD"/>
    <w:rsid w:val="00750A87"/>
    <w:rsid w:val="00750E03"/>
    <w:rsid w:val="007519B4"/>
    <w:rsid w:val="007524FD"/>
    <w:rsid w:val="00752760"/>
    <w:rsid w:val="0075285F"/>
    <w:rsid w:val="007529B5"/>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39B"/>
    <w:rsid w:val="00757637"/>
    <w:rsid w:val="00757774"/>
    <w:rsid w:val="00760685"/>
    <w:rsid w:val="00760A2E"/>
    <w:rsid w:val="0076131F"/>
    <w:rsid w:val="007614B6"/>
    <w:rsid w:val="007615A2"/>
    <w:rsid w:val="007616ED"/>
    <w:rsid w:val="00761932"/>
    <w:rsid w:val="007619AF"/>
    <w:rsid w:val="00761AE5"/>
    <w:rsid w:val="0076280A"/>
    <w:rsid w:val="00762B33"/>
    <w:rsid w:val="00763076"/>
    <w:rsid w:val="0076322B"/>
    <w:rsid w:val="007632CA"/>
    <w:rsid w:val="00763F54"/>
    <w:rsid w:val="007652C0"/>
    <w:rsid w:val="00765544"/>
    <w:rsid w:val="007664D8"/>
    <w:rsid w:val="00767162"/>
    <w:rsid w:val="007672F0"/>
    <w:rsid w:val="007675FF"/>
    <w:rsid w:val="0076779B"/>
    <w:rsid w:val="00767AAD"/>
    <w:rsid w:val="00767DD8"/>
    <w:rsid w:val="00767EF0"/>
    <w:rsid w:val="00770181"/>
    <w:rsid w:val="00770292"/>
    <w:rsid w:val="007702BC"/>
    <w:rsid w:val="0077030B"/>
    <w:rsid w:val="00770572"/>
    <w:rsid w:val="00770594"/>
    <w:rsid w:val="0077127C"/>
    <w:rsid w:val="00771931"/>
    <w:rsid w:val="00771F39"/>
    <w:rsid w:val="00771F47"/>
    <w:rsid w:val="0077200E"/>
    <w:rsid w:val="007724C7"/>
    <w:rsid w:val="00772C97"/>
    <w:rsid w:val="00772CA5"/>
    <w:rsid w:val="00772DEB"/>
    <w:rsid w:val="00772E4C"/>
    <w:rsid w:val="00773450"/>
    <w:rsid w:val="007738FF"/>
    <w:rsid w:val="00773D2B"/>
    <w:rsid w:val="00774E24"/>
    <w:rsid w:val="007753A8"/>
    <w:rsid w:val="00775991"/>
    <w:rsid w:val="007759BA"/>
    <w:rsid w:val="00775A37"/>
    <w:rsid w:val="0077653E"/>
    <w:rsid w:val="00776DA8"/>
    <w:rsid w:val="00776E54"/>
    <w:rsid w:val="00776E7D"/>
    <w:rsid w:val="00777033"/>
    <w:rsid w:val="0077744A"/>
    <w:rsid w:val="0077796D"/>
    <w:rsid w:val="00777BE8"/>
    <w:rsid w:val="00777D92"/>
    <w:rsid w:val="0078006A"/>
    <w:rsid w:val="0078058D"/>
    <w:rsid w:val="0078073E"/>
    <w:rsid w:val="00780D30"/>
    <w:rsid w:val="00780FC9"/>
    <w:rsid w:val="00781032"/>
    <w:rsid w:val="007811A1"/>
    <w:rsid w:val="0078209F"/>
    <w:rsid w:val="007820AE"/>
    <w:rsid w:val="00782650"/>
    <w:rsid w:val="00782A8C"/>
    <w:rsid w:val="007831F3"/>
    <w:rsid w:val="007832FB"/>
    <w:rsid w:val="00783369"/>
    <w:rsid w:val="007835A7"/>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390"/>
    <w:rsid w:val="00790788"/>
    <w:rsid w:val="00790E2C"/>
    <w:rsid w:val="00790F7E"/>
    <w:rsid w:val="007910B1"/>
    <w:rsid w:val="007912C2"/>
    <w:rsid w:val="007913A2"/>
    <w:rsid w:val="00791E65"/>
    <w:rsid w:val="00791FB6"/>
    <w:rsid w:val="007921CC"/>
    <w:rsid w:val="007925DD"/>
    <w:rsid w:val="00792692"/>
    <w:rsid w:val="00792835"/>
    <w:rsid w:val="007929DC"/>
    <w:rsid w:val="00792C11"/>
    <w:rsid w:val="007933B1"/>
    <w:rsid w:val="0079385E"/>
    <w:rsid w:val="007938ED"/>
    <w:rsid w:val="00793C56"/>
    <w:rsid w:val="00793D1A"/>
    <w:rsid w:val="00793D7C"/>
    <w:rsid w:val="007941F4"/>
    <w:rsid w:val="0079528E"/>
    <w:rsid w:val="007954B7"/>
    <w:rsid w:val="00796777"/>
    <w:rsid w:val="00796C7E"/>
    <w:rsid w:val="00796D52"/>
    <w:rsid w:val="00797376"/>
    <w:rsid w:val="007973DD"/>
    <w:rsid w:val="00797A5A"/>
    <w:rsid w:val="00797EBF"/>
    <w:rsid w:val="007A0587"/>
    <w:rsid w:val="007A0618"/>
    <w:rsid w:val="007A1311"/>
    <w:rsid w:val="007A135D"/>
    <w:rsid w:val="007A14D3"/>
    <w:rsid w:val="007A16D7"/>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D0B"/>
    <w:rsid w:val="007D167C"/>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47B"/>
    <w:rsid w:val="007D7C4A"/>
    <w:rsid w:val="007D7CCF"/>
    <w:rsid w:val="007E0385"/>
    <w:rsid w:val="007E079D"/>
    <w:rsid w:val="007E0840"/>
    <w:rsid w:val="007E0847"/>
    <w:rsid w:val="007E121F"/>
    <w:rsid w:val="007E1271"/>
    <w:rsid w:val="007E1AC0"/>
    <w:rsid w:val="007E25C2"/>
    <w:rsid w:val="007E2998"/>
    <w:rsid w:val="007E310A"/>
    <w:rsid w:val="007E4B1D"/>
    <w:rsid w:val="007E4B4F"/>
    <w:rsid w:val="007E4F93"/>
    <w:rsid w:val="007E5CAF"/>
    <w:rsid w:val="007E5D34"/>
    <w:rsid w:val="007E5EDA"/>
    <w:rsid w:val="007E64FA"/>
    <w:rsid w:val="007E706C"/>
    <w:rsid w:val="007E74E3"/>
    <w:rsid w:val="007F0578"/>
    <w:rsid w:val="007F07F1"/>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6F05"/>
    <w:rsid w:val="007F717E"/>
    <w:rsid w:val="007F74FA"/>
    <w:rsid w:val="007F75F4"/>
    <w:rsid w:val="007F790A"/>
    <w:rsid w:val="007F7AD3"/>
    <w:rsid w:val="00800643"/>
    <w:rsid w:val="00800B73"/>
    <w:rsid w:val="00800DAE"/>
    <w:rsid w:val="00801735"/>
    <w:rsid w:val="00801741"/>
    <w:rsid w:val="00801EF6"/>
    <w:rsid w:val="00802386"/>
    <w:rsid w:val="00802F24"/>
    <w:rsid w:val="00802FCB"/>
    <w:rsid w:val="00802FE1"/>
    <w:rsid w:val="00803311"/>
    <w:rsid w:val="00803664"/>
    <w:rsid w:val="008037F1"/>
    <w:rsid w:val="0080382C"/>
    <w:rsid w:val="008039C5"/>
    <w:rsid w:val="008039E5"/>
    <w:rsid w:val="00803A74"/>
    <w:rsid w:val="00803CE2"/>
    <w:rsid w:val="00803FD1"/>
    <w:rsid w:val="0080413A"/>
    <w:rsid w:val="00804AA3"/>
    <w:rsid w:val="008050D4"/>
    <w:rsid w:val="00805147"/>
    <w:rsid w:val="00805484"/>
    <w:rsid w:val="008054AE"/>
    <w:rsid w:val="008064C8"/>
    <w:rsid w:val="00806590"/>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A7B"/>
    <w:rsid w:val="00820318"/>
    <w:rsid w:val="008211E6"/>
    <w:rsid w:val="008219FB"/>
    <w:rsid w:val="00821C5A"/>
    <w:rsid w:val="008220E9"/>
    <w:rsid w:val="00822527"/>
    <w:rsid w:val="0082259F"/>
    <w:rsid w:val="00822DC4"/>
    <w:rsid w:val="00823992"/>
    <w:rsid w:val="00823C1B"/>
    <w:rsid w:val="00823D4C"/>
    <w:rsid w:val="00823DE0"/>
    <w:rsid w:val="00823EF5"/>
    <w:rsid w:val="00824259"/>
    <w:rsid w:val="00824813"/>
    <w:rsid w:val="00824A7A"/>
    <w:rsid w:val="00824B58"/>
    <w:rsid w:val="008250EB"/>
    <w:rsid w:val="008255CF"/>
    <w:rsid w:val="00825C68"/>
    <w:rsid w:val="00825E4B"/>
    <w:rsid w:val="00826074"/>
    <w:rsid w:val="00826763"/>
    <w:rsid w:val="00827584"/>
    <w:rsid w:val="008278EF"/>
    <w:rsid w:val="00830289"/>
    <w:rsid w:val="0083083F"/>
    <w:rsid w:val="00831C55"/>
    <w:rsid w:val="00831CDB"/>
    <w:rsid w:val="00831EA1"/>
    <w:rsid w:val="008322BB"/>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CBB"/>
    <w:rsid w:val="00840D0B"/>
    <w:rsid w:val="00841055"/>
    <w:rsid w:val="00841477"/>
    <w:rsid w:val="00841A1B"/>
    <w:rsid w:val="00841B52"/>
    <w:rsid w:val="00842EE7"/>
    <w:rsid w:val="0084342F"/>
    <w:rsid w:val="0084352B"/>
    <w:rsid w:val="00843902"/>
    <w:rsid w:val="00843BC0"/>
    <w:rsid w:val="008441EE"/>
    <w:rsid w:val="00844A44"/>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50121"/>
    <w:rsid w:val="0085014C"/>
    <w:rsid w:val="00850AF2"/>
    <w:rsid w:val="00850E74"/>
    <w:rsid w:val="00850FC5"/>
    <w:rsid w:val="00851338"/>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6D0F"/>
    <w:rsid w:val="00866F16"/>
    <w:rsid w:val="00867316"/>
    <w:rsid w:val="00867AC8"/>
    <w:rsid w:val="0087010C"/>
    <w:rsid w:val="00870D8A"/>
    <w:rsid w:val="00870E40"/>
    <w:rsid w:val="0087112E"/>
    <w:rsid w:val="008715E1"/>
    <w:rsid w:val="00871E37"/>
    <w:rsid w:val="00872172"/>
    <w:rsid w:val="008727CD"/>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DDB"/>
    <w:rsid w:val="00877E72"/>
    <w:rsid w:val="00877F0E"/>
    <w:rsid w:val="00880375"/>
    <w:rsid w:val="00880520"/>
    <w:rsid w:val="00880D21"/>
    <w:rsid w:val="00880F34"/>
    <w:rsid w:val="00880F88"/>
    <w:rsid w:val="008818ED"/>
    <w:rsid w:val="00881E06"/>
    <w:rsid w:val="008821E9"/>
    <w:rsid w:val="00883585"/>
    <w:rsid w:val="008837EC"/>
    <w:rsid w:val="00884648"/>
    <w:rsid w:val="00885292"/>
    <w:rsid w:val="0088580D"/>
    <w:rsid w:val="0088582C"/>
    <w:rsid w:val="0088676B"/>
    <w:rsid w:val="00886AEA"/>
    <w:rsid w:val="00886CA7"/>
    <w:rsid w:val="008870A1"/>
    <w:rsid w:val="00887180"/>
    <w:rsid w:val="008873DD"/>
    <w:rsid w:val="00887892"/>
    <w:rsid w:val="00887977"/>
    <w:rsid w:val="00890DF0"/>
    <w:rsid w:val="00890F77"/>
    <w:rsid w:val="008913EF"/>
    <w:rsid w:val="00891653"/>
    <w:rsid w:val="00891C37"/>
    <w:rsid w:val="00891ECA"/>
    <w:rsid w:val="00891FBF"/>
    <w:rsid w:val="00892086"/>
    <w:rsid w:val="0089247B"/>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6E3"/>
    <w:rsid w:val="008A0B74"/>
    <w:rsid w:val="008A101A"/>
    <w:rsid w:val="008A1210"/>
    <w:rsid w:val="008A17FC"/>
    <w:rsid w:val="008A1996"/>
    <w:rsid w:val="008A1BB3"/>
    <w:rsid w:val="008A2464"/>
    <w:rsid w:val="008A24CE"/>
    <w:rsid w:val="008A2621"/>
    <w:rsid w:val="008A2B88"/>
    <w:rsid w:val="008A2BEE"/>
    <w:rsid w:val="008A2CEE"/>
    <w:rsid w:val="008A2EAC"/>
    <w:rsid w:val="008A33D6"/>
    <w:rsid w:val="008A46B7"/>
    <w:rsid w:val="008A4B78"/>
    <w:rsid w:val="008A4D23"/>
    <w:rsid w:val="008A5B55"/>
    <w:rsid w:val="008A65A7"/>
    <w:rsid w:val="008A6A29"/>
    <w:rsid w:val="008A75B8"/>
    <w:rsid w:val="008A7896"/>
    <w:rsid w:val="008B05AC"/>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527F"/>
    <w:rsid w:val="008B54A1"/>
    <w:rsid w:val="008B59AF"/>
    <w:rsid w:val="008B67B0"/>
    <w:rsid w:val="008B6A3B"/>
    <w:rsid w:val="008B6DE9"/>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ED8"/>
    <w:rsid w:val="008C5156"/>
    <w:rsid w:val="008C565E"/>
    <w:rsid w:val="008C6703"/>
    <w:rsid w:val="008C72FD"/>
    <w:rsid w:val="008C7D7D"/>
    <w:rsid w:val="008D094F"/>
    <w:rsid w:val="008D09B3"/>
    <w:rsid w:val="008D0BCF"/>
    <w:rsid w:val="008D1014"/>
    <w:rsid w:val="008D1456"/>
    <w:rsid w:val="008D16F3"/>
    <w:rsid w:val="008D1A3E"/>
    <w:rsid w:val="008D1A90"/>
    <w:rsid w:val="008D1BB2"/>
    <w:rsid w:val="008D1DAE"/>
    <w:rsid w:val="008D2369"/>
    <w:rsid w:val="008D24F9"/>
    <w:rsid w:val="008D27DA"/>
    <w:rsid w:val="008D38D0"/>
    <w:rsid w:val="008D44CD"/>
    <w:rsid w:val="008D465B"/>
    <w:rsid w:val="008D52F1"/>
    <w:rsid w:val="008D5DAB"/>
    <w:rsid w:val="008D5E1E"/>
    <w:rsid w:val="008D625E"/>
    <w:rsid w:val="008D6F41"/>
    <w:rsid w:val="008D6F52"/>
    <w:rsid w:val="008D6F68"/>
    <w:rsid w:val="008D70C6"/>
    <w:rsid w:val="008D76AB"/>
    <w:rsid w:val="008E0A2E"/>
    <w:rsid w:val="008E0C43"/>
    <w:rsid w:val="008E0D05"/>
    <w:rsid w:val="008E1316"/>
    <w:rsid w:val="008E16FA"/>
    <w:rsid w:val="008E1A1C"/>
    <w:rsid w:val="008E2CD0"/>
    <w:rsid w:val="008E2E0F"/>
    <w:rsid w:val="008E33CC"/>
    <w:rsid w:val="008E34D6"/>
    <w:rsid w:val="008E3B40"/>
    <w:rsid w:val="008E41FA"/>
    <w:rsid w:val="008E4321"/>
    <w:rsid w:val="008E4461"/>
    <w:rsid w:val="008E490E"/>
    <w:rsid w:val="008E58A1"/>
    <w:rsid w:val="008E5980"/>
    <w:rsid w:val="008E5BDB"/>
    <w:rsid w:val="008E60D0"/>
    <w:rsid w:val="008E61D0"/>
    <w:rsid w:val="008E64A3"/>
    <w:rsid w:val="008E669D"/>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ED5"/>
    <w:rsid w:val="008F543E"/>
    <w:rsid w:val="008F5F23"/>
    <w:rsid w:val="008F633E"/>
    <w:rsid w:val="008F6A08"/>
    <w:rsid w:val="008F6C5A"/>
    <w:rsid w:val="008F6CFE"/>
    <w:rsid w:val="008F7197"/>
    <w:rsid w:val="008F74B0"/>
    <w:rsid w:val="008F7628"/>
    <w:rsid w:val="008F7A5C"/>
    <w:rsid w:val="008F7C1B"/>
    <w:rsid w:val="009001FE"/>
    <w:rsid w:val="0090040A"/>
    <w:rsid w:val="00900BA4"/>
    <w:rsid w:val="00900C93"/>
    <w:rsid w:val="00900F26"/>
    <w:rsid w:val="00901252"/>
    <w:rsid w:val="00901793"/>
    <w:rsid w:val="0090179F"/>
    <w:rsid w:val="00901DAE"/>
    <w:rsid w:val="009021C8"/>
    <w:rsid w:val="00902605"/>
    <w:rsid w:val="00903334"/>
    <w:rsid w:val="009034F3"/>
    <w:rsid w:val="00903F1D"/>
    <w:rsid w:val="009047CE"/>
    <w:rsid w:val="00904B6C"/>
    <w:rsid w:val="00904D16"/>
    <w:rsid w:val="00904F4E"/>
    <w:rsid w:val="00906825"/>
    <w:rsid w:val="00906F1E"/>
    <w:rsid w:val="009070F2"/>
    <w:rsid w:val="00907461"/>
    <w:rsid w:val="00907CAC"/>
    <w:rsid w:val="00907DB8"/>
    <w:rsid w:val="00910504"/>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6D1"/>
    <w:rsid w:val="00914B7E"/>
    <w:rsid w:val="00915399"/>
    <w:rsid w:val="00915712"/>
    <w:rsid w:val="00916793"/>
    <w:rsid w:val="0091689C"/>
    <w:rsid w:val="00916A91"/>
    <w:rsid w:val="009172FA"/>
    <w:rsid w:val="00920018"/>
    <w:rsid w:val="009200C8"/>
    <w:rsid w:val="00920332"/>
    <w:rsid w:val="00921078"/>
    <w:rsid w:val="0092122F"/>
    <w:rsid w:val="00922078"/>
    <w:rsid w:val="009228B6"/>
    <w:rsid w:val="00922D3B"/>
    <w:rsid w:val="00923B33"/>
    <w:rsid w:val="009244AF"/>
    <w:rsid w:val="0092479B"/>
    <w:rsid w:val="00924DE6"/>
    <w:rsid w:val="00924FA3"/>
    <w:rsid w:val="00925582"/>
    <w:rsid w:val="009262FA"/>
    <w:rsid w:val="00926526"/>
    <w:rsid w:val="00926BC1"/>
    <w:rsid w:val="00926BF6"/>
    <w:rsid w:val="00927378"/>
    <w:rsid w:val="009274AA"/>
    <w:rsid w:val="009301F9"/>
    <w:rsid w:val="0093085D"/>
    <w:rsid w:val="00930AEB"/>
    <w:rsid w:val="0093132C"/>
    <w:rsid w:val="00931403"/>
    <w:rsid w:val="00931646"/>
    <w:rsid w:val="00931B6D"/>
    <w:rsid w:val="00931E6B"/>
    <w:rsid w:val="009330FC"/>
    <w:rsid w:val="00933262"/>
    <w:rsid w:val="00933DBD"/>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0E29"/>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51F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F8C"/>
    <w:rsid w:val="00954459"/>
    <w:rsid w:val="0095596E"/>
    <w:rsid w:val="00955D38"/>
    <w:rsid w:val="0095640F"/>
    <w:rsid w:val="00956E95"/>
    <w:rsid w:val="00956F6F"/>
    <w:rsid w:val="009571F2"/>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E36"/>
    <w:rsid w:val="00980F65"/>
    <w:rsid w:val="009811FC"/>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5390"/>
    <w:rsid w:val="009855E0"/>
    <w:rsid w:val="0098575D"/>
    <w:rsid w:val="0098576A"/>
    <w:rsid w:val="00985EFD"/>
    <w:rsid w:val="0098618E"/>
    <w:rsid w:val="009865B6"/>
    <w:rsid w:val="00986ADD"/>
    <w:rsid w:val="00986B76"/>
    <w:rsid w:val="00987352"/>
    <w:rsid w:val="009876E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3B2"/>
    <w:rsid w:val="009945AE"/>
    <w:rsid w:val="0099467D"/>
    <w:rsid w:val="009959DB"/>
    <w:rsid w:val="00995A0D"/>
    <w:rsid w:val="00996052"/>
    <w:rsid w:val="0099606F"/>
    <w:rsid w:val="009964E0"/>
    <w:rsid w:val="009968E2"/>
    <w:rsid w:val="00996A0F"/>
    <w:rsid w:val="00996BC2"/>
    <w:rsid w:val="009970F0"/>
    <w:rsid w:val="0099722C"/>
    <w:rsid w:val="00997B55"/>
    <w:rsid w:val="00997EC5"/>
    <w:rsid w:val="009A01ED"/>
    <w:rsid w:val="009A02A4"/>
    <w:rsid w:val="009A0513"/>
    <w:rsid w:val="009A08D4"/>
    <w:rsid w:val="009A0BE0"/>
    <w:rsid w:val="009A0C20"/>
    <w:rsid w:val="009A23B9"/>
    <w:rsid w:val="009A2474"/>
    <w:rsid w:val="009A3B85"/>
    <w:rsid w:val="009A3CE2"/>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551"/>
    <w:rsid w:val="009B0073"/>
    <w:rsid w:val="009B08C4"/>
    <w:rsid w:val="009B0B71"/>
    <w:rsid w:val="009B13F6"/>
    <w:rsid w:val="009B19E5"/>
    <w:rsid w:val="009B1EFC"/>
    <w:rsid w:val="009B232B"/>
    <w:rsid w:val="009B23E6"/>
    <w:rsid w:val="009B2574"/>
    <w:rsid w:val="009B29A1"/>
    <w:rsid w:val="009B2D64"/>
    <w:rsid w:val="009B3350"/>
    <w:rsid w:val="009B41E2"/>
    <w:rsid w:val="009B4F12"/>
    <w:rsid w:val="009B5249"/>
    <w:rsid w:val="009B52FC"/>
    <w:rsid w:val="009B5C9E"/>
    <w:rsid w:val="009B6684"/>
    <w:rsid w:val="009B6E6A"/>
    <w:rsid w:val="009B6F82"/>
    <w:rsid w:val="009C01EB"/>
    <w:rsid w:val="009C0910"/>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3220"/>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1F9"/>
    <w:rsid w:val="009E1618"/>
    <w:rsid w:val="009E1879"/>
    <w:rsid w:val="009E266D"/>
    <w:rsid w:val="009E2C7C"/>
    <w:rsid w:val="009E2C8E"/>
    <w:rsid w:val="009E2DD7"/>
    <w:rsid w:val="009E336A"/>
    <w:rsid w:val="009E338E"/>
    <w:rsid w:val="009E3A13"/>
    <w:rsid w:val="009E3F51"/>
    <w:rsid w:val="009E42E9"/>
    <w:rsid w:val="009E4344"/>
    <w:rsid w:val="009E46B7"/>
    <w:rsid w:val="009E4EBD"/>
    <w:rsid w:val="009E4F61"/>
    <w:rsid w:val="009E5547"/>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1D"/>
    <w:rsid w:val="009F40E9"/>
    <w:rsid w:val="009F45DD"/>
    <w:rsid w:val="009F51B4"/>
    <w:rsid w:val="009F58E4"/>
    <w:rsid w:val="009F5DB5"/>
    <w:rsid w:val="009F63DF"/>
    <w:rsid w:val="009F6667"/>
    <w:rsid w:val="009F6A67"/>
    <w:rsid w:val="009F6CA2"/>
    <w:rsid w:val="009F70A4"/>
    <w:rsid w:val="009F7438"/>
    <w:rsid w:val="009F7467"/>
    <w:rsid w:val="009F7470"/>
    <w:rsid w:val="009F7494"/>
    <w:rsid w:val="009F7726"/>
    <w:rsid w:val="009F77B2"/>
    <w:rsid w:val="009F7B6F"/>
    <w:rsid w:val="009F7D76"/>
    <w:rsid w:val="00A00A64"/>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B4F"/>
    <w:rsid w:val="00A11715"/>
    <w:rsid w:val="00A119A9"/>
    <w:rsid w:val="00A11D37"/>
    <w:rsid w:val="00A11E1B"/>
    <w:rsid w:val="00A11E21"/>
    <w:rsid w:val="00A11E7D"/>
    <w:rsid w:val="00A11FCB"/>
    <w:rsid w:val="00A125DD"/>
    <w:rsid w:val="00A131C9"/>
    <w:rsid w:val="00A133E4"/>
    <w:rsid w:val="00A1373C"/>
    <w:rsid w:val="00A13A20"/>
    <w:rsid w:val="00A142D2"/>
    <w:rsid w:val="00A144F8"/>
    <w:rsid w:val="00A14848"/>
    <w:rsid w:val="00A14AE0"/>
    <w:rsid w:val="00A14D3B"/>
    <w:rsid w:val="00A153F6"/>
    <w:rsid w:val="00A156B9"/>
    <w:rsid w:val="00A16368"/>
    <w:rsid w:val="00A166F1"/>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40098"/>
    <w:rsid w:val="00A4072D"/>
    <w:rsid w:val="00A40D23"/>
    <w:rsid w:val="00A41414"/>
    <w:rsid w:val="00A41686"/>
    <w:rsid w:val="00A41A0B"/>
    <w:rsid w:val="00A42F08"/>
    <w:rsid w:val="00A431B6"/>
    <w:rsid w:val="00A43635"/>
    <w:rsid w:val="00A43655"/>
    <w:rsid w:val="00A43656"/>
    <w:rsid w:val="00A437F3"/>
    <w:rsid w:val="00A43867"/>
    <w:rsid w:val="00A43C0D"/>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510C"/>
    <w:rsid w:val="00A554FE"/>
    <w:rsid w:val="00A55948"/>
    <w:rsid w:val="00A5622E"/>
    <w:rsid w:val="00A565FD"/>
    <w:rsid w:val="00A566D7"/>
    <w:rsid w:val="00A56CCB"/>
    <w:rsid w:val="00A56D71"/>
    <w:rsid w:val="00A571FE"/>
    <w:rsid w:val="00A57648"/>
    <w:rsid w:val="00A6066C"/>
    <w:rsid w:val="00A61D2D"/>
    <w:rsid w:val="00A61D74"/>
    <w:rsid w:val="00A61E95"/>
    <w:rsid w:val="00A6296C"/>
    <w:rsid w:val="00A629AA"/>
    <w:rsid w:val="00A62BF2"/>
    <w:rsid w:val="00A62CD0"/>
    <w:rsid w:val="00A63258"/>
    <w:rsid w:val="00A635DC"/>
    <w:rsid w:val="00A63723"/>
    <w:rsid w:val="00A65185"/>
    <w:rsid w:val="00A65F57"/>
    <w:rsid w:val="00A6683B"/>
    <w:rsid w:val="00A66896"/>
    <w:rsid w:val="00A669DC"/>
    <w:rsid w:val="00A66DE0"/>
    <w:rsid w:val="00A67105"/>
    <w:rsid w:val="00A6763B"/>
    <w:rsid w:val="00A70195"/>
    <w:rsid w:val="00A70381"/>
    <w:rsid w:val="00A704D1"/>
    <w:rsid w:val="00A707DF"/>
    <w:rsid w:val="00A708A6"/>
    <w:rsid w:val="00A70B75"/>
    <w:rsid w:val="00A70CF9"/>
    <w:rsid w:val="00A70D97"/>
    <w:rsid w:val="00A70D9C"/>
    <w:rsid w:val="00A70F34"/>
    <w:rsid w:val="00A712F3"/>
    <w:rsid w:val="00A71310"/>
    <w:rsid w:val="00A717E7"/>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55F"/>
    <w:rsid w:val="00A80A42"/>
    <w:rsid w:val="00A80BC0"/>
    <w:rsid w:val="00A816AD"/>
    <w:rsid w:val="00A81742"/>
    <w:rsid w:val="00A81E1C"/>
    <w:rsid w:val="00A82177"/>
    <w:rsid w:val="00A823AD"/>
    <w:rsid w:val="00A82588"/>
    <w:rsid w:val="00A825E1"/>
    <w:rsid w:val="00A82B19"/>
    <w:rsid w:val="00A82CFA"/>
    <w:rsid w:val="00A82D4F"/>
    <w:rsid w:val="00A83646"/>
    <w:rsid w:val="00A83923"/>
    <w:rsid w:val="00A8392F"/>
    <w:rsid w:val="00A839E1"/>
    <w:rsid w:val="00A83D73"/>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90454"/>
    <w:rsid w:val="00A91637"/>
    <w:rsid w:val="00A921DC"/>
    <w:rsid w:val="00A92571"/>
    <w:rsid w:val="00A92A76"/>
    <w:rsid w:val="00A92B7C"/>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7C3"/>
    <w:rsid w:val="00AA1E84"/>
    <w:rsid w:val="00AA2551"/>
    <w:rsid w:val="00AA25D0"/>
    <w:rsid w:val="00AA2AB8"/>
    <w:rsid w:val="00AA2CE5"/>
    <w:rsid w:val="00AA3324"/>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91E"/>
    <w:rsid w:val="00AB1AE1"/>
    <w:rsid w:val="00AB1DF1"/>
    <w:rsid w:val="00AB1EDB"/>
    <w:rsid w:val="00AB1F20"/>
    <w:rsid w:val="00AB2129"/>
    <w:rsid w:val="00AB23CB"/>
    <w:rsid w:val="00AB2844"/>
    <w:rsid w:val="00AB28C0"/>
    <w:rsid w:val="00AB2A23"/>
    <w:rsid w:val="00AB2BA6"/>
    <w:rsid w:val="00AB306A"/>
    <w:rsid w:val="00AB3C9D"/>
    <w:rsid w:val="00AB3FFC"/>
    <w:rsid w:val="00AB45DE"/>
    <w:rsid w:val="00AB4B7B"/>
    <w:rsid w:val="00AB574B"/>
    <w:rsid w:val="00AB59FC"/>
    <w:rsid w:val="00AB5BA8"/>
    <w:rsid w:val="00AB643A"/>
    <w:rsid w:val="00AB6595"/>
    <w:rsid w:val="00AB6E20"/>
    <w:rsid w:val="00AB729A"/>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0B8"/>
    <w:rsid w:val="00AD121C"/>
    <w:rsid w:val="00AD2008"/>
    <w:rsid w:val="00AD285D"/>
    <w:rsid w:val="00AD3175"/>
    <w:rsid w:val="00AD32A4"/>
    <w:rsid w:val="00AD342E"/>
    <w:rsid w:val="00AD356C"/>
    <w:rsid w:val="00AD3642"/>
    <w:rsid w:val="00AD376F"/>
    <w:rsid w:val="00AD3D95"/>
    <w:rsid w:val="00AD4128"/>
    <w:rsid w:val="00AD53A9"/>
    <w:rsid w:val="00AD54B1"/>
    <w:rsid w:val="00AD56DD"/>
    <w:rsid w:val="00AD5872"/>
    <w:rsid w:val="00AD5B21"/>
    <w:rsid w:val="00AD5C85"/>
    <w:rsid w:val="00AD6633"/>
    <w:rsid w:val="00AD6C30"/>
    <w:rsid w:val="00AD7AD8"/>
    <w:rsid w:val="00AE00AD"/>
    <w:rsid w:val="00AE0AA1"/>
    <w:rsid w:val="00AE0C77"/>
    <w:rsid w:val="00AE1121"/>
    <w:rsid w:val="00AE179E"/>
    <w:rsid w:val="00AE19B9"/>
    <w:rsid w:val="00AE1BF9"/>
    <w:rsid w:val="00AE2654"/>
    <w:rsid w:val="00AE2960"/>
    <w:rsid w:val="00AE2999"/>
    <w:rsid w:val="00AE36B1"/>
    <w:rsid w:val="00AE3F15"/>
    <w:rsid w:val="00AE42C4"/>
    <w:rsid w:val="00AE446D"/>
    <w:rsid w:val="00AE48DD"/>
    <w:rsid w:val="00AE506A"/>
    <w:rsid w:val="00AE52D5"/>
    <w:rsid w:val="00AE5D3F"/>
    <w:rsid w:val="00AE6123"/>
    <w:rsid w:val="00AE72CB"/>
    <w:rsid w:val="00AF09C3"/>
    <w:rsid w:val="00AF0B15"/>
    <w:rsid w:val="00AF1565"/>
    <w:rsid w:val="00AF1A43"/>
    <w:rsid w:val="00AF1C9A"/>
    <w:rsid w:val="00AF1F11"/>
    <w:rsid w:val="00AF2D5F"/>
    <w:rsid w:val="00AF3246"/>
    <w:rsid w:val="00AF3AA1"/>
    <w:rsid w:val="00AF437D"/>
    <w:rsid w:val="00AF44EB"/>
    <w:rsid w:val="00AF467C"/>
    <w:rsid w:val="00AF4C3B"/>
    <w:rsid w:val="00AF4D46"/>
    <w:rsid w:val="00AF4E43"/>
    <w:rsid w:val="00AF53A8"/>
    <w:rsid w:val="00AF6431"/>
    <w:rsid w:val="00AF6594"/>
    <w:rsid w:val="00AF6C54"/>
    <w:rsid w:val="00AF6F5E"/>
    <w:rsid w:val="00AF6FC8"/>
    <w:rsid w:val="00AF73EE"/>
    <w:rsid w:val="00AF75B7"/>
    <w:rsid w:val="00AF7D01"/>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C2F"/>
    <w:rsid w:val="00B15E51"/>
    <w:rsid w:val="00B1740E"/>
    <w:rsid w:val="00B179B6"/>
    <w:rsid w:val="00B17AE2"/>
    <w:rsid w:val="00B21611"/>
    <w:rsid w:val="00B21991"/>
    <w:rsid w:val="00B22099"/>
    <w:rsid w:val="00B23CB1"/>
    <w:rsid w:val="00B23D05"/>
    <w:rsid w:val="00B23E80"/>
    <w:rsid w:val="00B2401D"/>
    <w:rsid w:val="00B24077"/>
    <w:rsid w:val="00B249F1"/>
    <w:rsid w:val="00B24BF9"/>
    <w:rsid w:val="00B24E39"/>
    <w:rsid w:val="00B258BD"/>
    <w:rsid w:val="00B25F4F"/>
    <w:rsid w:val="00B25FFE"/>
    <w:rsid w:val="00B2651E"/>
    <w:rsid w:val="00B268B8"/>
    <w:rsid w:val="00B26D24"/>
    <w:rsid w:val="00B27212"/>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107"/>
    <w:rsid w:val="00B3675D"/>
    <w:rsid w:val="00B36A7A"/>
    <w:rsid w:val="00B36B61"/>
    <w:rsid w:val="00B36C4F"/>
    <w:rsid w:val="00B36C93"/>
    <w:rsid w:val="00B37073"/>
    <w:rsid w:val="00B37109"/>
    <w:rsid w:val="00B40179"/>
    <w:rsid w:val="00B40241"/>
    <w:rsid w:val="00B40257"/>
    <w:rsid w:val="00B40291"/>
    <w:rsid w:val="00B404A5"/>
    <w:rsid w:val="00B41172"/>
    <w:rsid w:val="00B4126F"/>
    <w:rsid w:val="00B412D6"/>
    <w:rsid w:val="00B41A99"/>
    <w:rsid w:val="00B41D8E"/>
    <w:rsid w:val="00B42077"/>
    <w:rsid w:val="00B421FD"/>
    <w:rsid w:val="00B4235F"/>
    <w:rsid w:val="00B42565"/>
    <w:rsid w:val="00B42C95"/>
    <w:rsid w:val="00B439F1"/>
    <w:rsid w:val="00B43D91"/>
    <w:rsid w:val="00B444BA"/>
    <w:rsid w:val="00B458C4"/>
    <w:rsid w:val="00B45A49"/>
    <w:rsid w:val="00B45F8B"/>
    <w:rsid w:val="00B46624"/>
    <w:rsid w:val="00B468EF"/>
    <w:rsid w:val="00B470BD"/>
    <w:rsid w:val="00B471DA"/>
    <w:rsid w:val="00B4747B"/>
    <w:rsid w:val="00B50535"/>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AA6"/>
    <w:rsid w:val="00B66533"/>
    <w:rsid w:val="00B66617"/>
    <w:rsid w:val="00B666BD"/>
    <w:rsid w:val="00B672E4"/>
    <w:rsid w:val="00B678E3"/>
    <w:rsid w:val="00B67F9F"/>
    <w:rsid w:val="00B703C9"/>
    <w:rsid w:val="00B7052D"/>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C42"/>
    <w:rsid w:val="00B75D67"/>
    <w:rsid w:val="00B760B8"/>
    <w:rsid w:val="00B7657D"/>
    <w:rsid w:val="00B76C38"/>
    <w:rsid w:val="00B77AF4"/>
    <w:rsid w:val="00B77E59"/>
    <w:rsid w:val="00B77F7A"/>
    <w:rsid w:val="00B800D2"/>
    <w:rsid w:val="00B8020D"/>
    <w:rsid w:val="00B808CD"/>
    <w:rsid w:val="00B819A4"/>
    <w:rsid w:val="00B81B73"/>
    <w:rsid w:val="00B822D5"/>
    <w:rsid w:val="00B82945"/>
    <w:rsid w:val="00B82F70"/>
    <w:rsid w:val="00B844DA"/>
    <w:rsid w:val="00B84C7A"/>
    <w:rsid w:val="00B865E4"/>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97E05"/>
    <w:rsid w:val="00B97F92"/>
    <w:rsid w:val="00BA04C5"/>
    <w:rsid w:val="00BA06ED"/>
    <w:rsid w:val="00BA0E3C"/>
    <w:rsid w:val="00BA130A"/>
    <w:rsid w:val="00BA147A"/>
    <w:rsid w:val="00BA166A"/>
    <w:rsid w:val="00BA1942"/>
    <w:rsid w:val="00BA1E97"/>
    <w:rsid w:val="00BA1F7B"/>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84"/>
    <w:rsid w:val="00BB30A9"/>
    <w:rsid w:val="00BB369C"/>
    <w:rsid w:val="00BB3D28"/>
    <w:rsid w:val="00BB3F35"/>
    <w:rsid w:val="00BB48B0"/>
    <w:rsid w:val="00BB493E"/>
    <w:rsid w:val="00BB537E"/>
    <w:rsid w:val="00BB5B56"/>
    <w:rsid w:val="00BB5DC3"/>
    <w:rsid w:val="00BB5EEA"/>
    <w:rsid w:val="00BB65F0"/>
    <w:rsid w:val="00BB6734"/>
    <w:rsid w:val="00BB7167"/>
    <w:rsid w:val="00BB7246"/>
    <w:rsid w:val="00BB726C"/>
    <w:rsid w:val="00BB760B"/>
    <w:rsid w:val="00BB7BCC"/>
    <w:rsid w:val="00BC01A9"/>
    <w:rsid w:val="00BC040B"/>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8BB"/>
    <w:rsid w:val="00BC698F"/>
    <w:rsid w:val="00BC6A20"/>
    <w:rsid w:val="00BC6B57"/>
    <w:rsid w:val="00BC6CA8"/>
    <w:rsid w:val="00BC73B5"/>
    <w:rsid w:val="00BC7898"/>
    <w:rsid w:val="00BC7C5F"/>
    <w:rsid w:val="00BD0960"/>
    <w:rsid w:val="00BD17C0"/>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7F"/>
    <w:rsid w:val="00BE1922"/>
    <w:rsid w:val="00BE210D"/>
    <w:rsid w:val="00BE223C"/>
    <w:rsid w:val="00BE25F8"/>
    <w:rsid w:val="00BE2660"/>
    <w:rsid w:val="00BE2762"/>
    <w:rsid w:val="00BE2C49"/>
    <w:rsid w:val="00BE3123"/>
    <w:rsid w:val="00BE36F9"/>
    <w:rsid w:val="00BE39AE"/>
    <w:rsid w:val="00BE3C93"/>
    <w:rsid w:val="00BE3D02"/>
    <w:rsid w:val="00BE4022"/>
    <w:rsid w:val="00BE461F"/>
    <w:rsid w:val="00BE46BB"/>
    <w:rsid w:val="00BE4FC4"/>
    <w:rsid w:val="00BE5305"/>
    <w:rsid w:val="00BE58FE"/>
    <w:rsid w:val="00BE5A3D"/>
    <w:rsid w:val="00BE68C2"/>
    <w:rsid w:val="00BE6F7F"/>
    <w:rsid w:val="00BF05B9"/>
    <w:rsid w:val="00BF0996"/>
    <w:rsid w:val="00BF0D59"/>
    <w:rsid w:val="00BF18C2"/>
    <w:rsid w:val="00BF18D2"/>
    <w:rsid w:val="00BF19A0"/>
    <w:rsid w:val="00BF1A40"/>
    <w:rsid w:val="00BF2240"/>
    <w:rsid w:val="00BF22F2"/>
    <w:rsid w:val="00BF3DAA"/>
    <w:rsid w:val="00BF463D"/>
    <w:rsid w:val="00BF476D"/>
    <w:rsid w:val="00BF552E"/>
    <w:rsid w:val="00BF65A6"/>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C9B"/>
    <w:rsid w:val="00C02DB5"/>
    <w:rsid w:val="00C02DCB"/>
    <w:rsid w:val="00C02EF4"/>
    <w:rsid w:val="00C03ADE"/>
    <w:rsid w:val="00C03EA9"/>
    <w:rsid w:val="00C041A1"/>
    <w:rsid w:val="00C04C32"/>
    <w:rsid w:val="00C05048"/>
    <w:rsid w:val="00C0508D"/>
    <w:rsid w:val="00C056E3"/>
    <w:rsid w:val="00C057E2"/>
    <w:rsid w:val="00C05828"/>
    <w:rsid w:val="00C05890"/>
    <w:rsid w:val="00C058D2"/>
    <w:rsid w:val="00C06B21"/>
    <w:rsid w:val="00C06E04"/>
    <w:rsid w:val="00C0738F"/>
    <w:rsid w:val="00C0779E"/>
    <w:rsid w:val="00C10936"/>
    <w:rsid w:val="00C10F25"/>
    <w:rsid w:val="00C11467"/>
    <w:rsid w:val="00C11618"/>
    <w:rsid w:val="00C11809"/>
    <w:rsid w:val="00C12262"/>
    <w:rsid w:val="00C12A8E"/>
    <w:rsid w:val="00C12EE4"/>
    <w:rsid w:val="00C131D4"/>
    <w:rsid w:val="00C13287"/>
    <w:rsid w:val="00C13550"/>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2A45"/>
    <w:rsid w:val="00C22DA2"/>
    <w:rsid w:val="00C23439"/>
    <w:rsid w:val="00C23C2B"/>
    <w:rsid w:val="00C243AE"/>
    <w:rsid w:val="00C2463D"/>
    <w:rsid w:val="00C2476E"/>
    <w:rsid w:val="00C24794"/>
    <w:rsid w:val="00C24C15"/>
    <w:rsid w:val="00C24C91"/>
    <w:rsid w:val="00C25212"/>
    <w:rsid w:val="00C25689"/>
    <w:rsid w:val="00C2576F"/>
    <w:rsid w:val="00C259E3"/>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28"/>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68BF"/>
    <w:rsid w:val="00C370F2"/>
    <w:rsid w:val="00C3718C"/>
    <w:rsid w:val="00C37586"/>
    <w:rsid w:val="00C376E8"/>
    <w:rsid w:val="00C37831"/>
    <w:rsid w:val="00C37B70"/>
    <w:rsid w:val="00C40011"/>
    <w:rsid w:val="00C4042B"/>
    <w:rsid w:val="00C40763"/>
    <w:rsid w:val="00C41A61"/>
    <w:rsid w:val="00C41DED"/>
    <w:rsid w:val="00C42399"/>
    <w:rsid w:val="00C427E1"/>
    <w:rsid w:val="00C429FA"/>
    <w:rsid w:val="00C42B02"/>
    <w:rsid w:val="00C42D34"/>
    <w:rsid w:val="00C42D4C"/>
    <w:rsid w:val="00C42F7B"/>
    <w:rsid w:val="00C431D0"/>
    <w:rsid w:val="00C43AB1"/>
    <w:rsid w:val="00C43C75"/>
    <w:rsid w:val="00C43D35"/>
    <w:rsid w:val="00C43EA4"/>
    <w:rsid w:val="00C44410"/>
    <w:rsid w:val="00C44507"/>
    <w:rsid w:val="00C445FE"/>
    <w:rsid w:val="00C44689"/>
    <w:rsid w:val="00C45380"/>
    <w:rsid w:val="00C454D2"/>
    <w:rsid w:val="00C4584F"/>
    <w:rsid w:val="00C45AC4"/>
    <w:rsid w:val="00C45C24"/>
    <w:rsid w:val="00C46CF7"/>
    <w:rsid w:val="00C47100"/>
    <w:rsid w:val="00C4718D"/>
    <w:rsid w:val="00C473E2"/>
    <w:rsid w:val="00C4775E"/>
    <w:rsid w:val="00C500C9"/>
    <w:rsid w:val="00C518C1"/>
    <w:rsid w:val="00C52611"/>
    <w:rsid w:val="00C5349F"/>
    <w:rsid w:val="00C536FE"/>
    <w:rsid w:val="00C5397E"/>
    <w:rsid w:val="00C53A03"/>
    <w:rsid w:val="00C53AA0"/>
    <w:rsid w:val="00C5409F"/>
    <w:rsid w:val="00C546A4"/>
    <w:rsid w:val="00C54730"/>
    <w:rsid w:val="00C549EF"/>
    <w:rsid w:val="00C55052"/>
    <w:rsid w:val="00C550DC"/>
    <w:rsid w:val="00C55181"/>
    <w:rsid w:val="00C551FE"/>
    <w:rsid w:val="00C554B3"/>
    <w:rsid w:val="00C561D7"/>
    <w:rsid w:val="00C563FF"/>
    <w:rsid w:val="00C56546"/>
    <w:rsid w:val="00C56925"/>
    <w:rsid w:val="00C56A6A"/>
    <w:rsid w:val="00C56AF5"/>
    <w:rsid w:val="00C56B11"/>
    <w:rsid w:val="00C56C75"/>
    <w:rsid w:val="00C5799D"/>
    <w:rsid w:val="00C57A45"/>
    <w:rsid w:val="00C57FC0"/>
    <w:rsid w:val="00C6042E"/>
    <w:rsid w:val="00C60763"/>
    <w:rsid w:val="00C61201"/>
    <w:rsid w:val="00C612B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002"/>
    <w:rsid w:val="00C65350"/>
    <w:rsid w:val="00C65B19"/>
    <w:rsid w:val="00C65C56"/>
    <w:rsid w:val="00C65EA8"/>
    <w:rsid w:val="00C66300"/>
    <w:rsid w:val="00C66513"/>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203E"/>
    <w:rsid w:val="00C73ABD"/>
    <w:rsid w:val="00C73CB7"/>
    <w:rsid w:val="00C742D1"/>
    <w:rsid w:val="00C74567"/>
    <w:rsid w:val="00C74FEC"/>
    <w:rsid w:val="00C75D00"/>
    <w:rsid w:val="00C76AF1"/>
    <w:rsid w:val="00C76B74"/>
    <w:rsid w:val="00C76B9A"/>
    <w:rsid w:val="00C77129"/>
    <w:rsid w:val="00C775A5"/>
    <w:rsid w:val="00C777BD"/>
    <w:rsid w:val="00C77848"/>
    <w:rsid w:val="00C77CD6"/>
    <w:rsid w:val="00C80F4D"/>
    <w:rsid w:val="00C81502"/>
    <w:rsid w:val="00C81AD8"/>
    <w:rsid w:val="00C83620"/>
    <w:rsid w:val="00C83F42"/>
    <w:rsid w:val="00C8418E"/>
    <w:rsid w:val="00C84B62"/>
    <w:rsid w:val="00C84E34"/>
    <w:rsid w:val="00C85086"/>
    <w:rsid w:val="00C850FE"/>
    <w:rsid w:val="00C85235"/>
    <w:rsid w:val="00C85967"/>
    <w:rsid w:val="00C85E81"/>
    <w:rsid w:val="00C86409"/>
    <w:rsid w:val="00C86653"/>
    <w:rsid w:val="00C8694D"/>
    <w:rsid w:val="00C873F9"/>
    <w:rsid w:val="00C8748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AA3"/>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51E"/>
    <w:rsid w:val="00CB6538"/>
    <w:rsid w:val="00CB7692"/>
    <w:rsid w:val="00CB78BB"/>
    <w:rsid w:val="00CB7D57"/>
    <w:rsid w:val="00CC00D7"/>
    <w:rsid w:val="00CC0A98"/>
    <w:rsid w:val="00CC0DEF"/>
    <w:rsid w:val="00CC1CF2"/>
    <w:rsid w:val="00CC26D4"/>
    <w:rsid w:val="00CC2869"/>
    <w:rsid w:val="00CC2B19"/>
    <w:rsid w:val="00CC2F33"/>
    <w:rsid w:val="00CC3404"/>
    <w:rsid w:val="00CC3517"/>
    <w:rsid w:val="00CC3C63"/>
    <w:rsid w:val="00CC43C0"/>
    <w:rsid w:val="00CC48BF"/>
    <w:rsid w:val="00CC49F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F9A"/>
    <w:rsid w:val="00CD2FF7"/>
    <w:rsid w:val="00CD3777"/>
    <w:rsid w:val="00CD3C40"/>
    <w:rsid w:val="00CD3CC2"/>
    <w:rsid w:val="00CD4227"/>
    <w:rsid w:val="00CD4640"/>
    <w:rsid w:val="00CD47DF"/>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6BA"/>
    <w:rsid w:val="00CE06FA"/>
    <w:rsid w:val="00CE0857"/>
    <w:rsid w:val="00CE10E7"/>
    <w:rsid w:val="00CE11B6"/>
    <w:rsid w:val="00CE159F"/>
    <w:rsid w:val="00CE1853"/>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270"/>
    <w:rsid w:val="00CE637A"/>
    <w:rsid w:val="00CE650E"/>
    <w:rsid w:val="00CF03D3"/>
    <w:rsid w:val="00CF04E6"/>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0743"/>
    <w:rsid w:val="00D11281"/>
    <w:rsid w:val="00D11301"/>
    <w:rsid w:val="00D11812"/>
    <w:rsid w:val="00D118B2"/>
    <w:rsid w:val="00D12308"/>
    <w:rsid w:val="00D12548"/>
    <w:rsid w:val="00D1306B"/>
    <w:rsid w:val="00D13139"/>
    <w:rsid w:val="00D13E7C"/>
    <w:rsid w:val="00D14224"/>
    <w:rsid w:val="00D14490"/>
    <w:rsid w:val="00D15381"/>
    <w:rsid w:val="00D159BE"/>
    <w:rsid w:val="00D15B44"/>
    <w:rsid w:val="00D16A51"/>
    <w:rsid w:val="00D17105"/>
    <w:rsid w:val="00D17194"/>
    <w:rsid w:val="00D1748E"/>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779"/>
    <w:rsid w:val="00D2591D"/>
    <w:rsid w:val="00D25AB2"/>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32FD"/>
    <w:rsid w:val="00D43A8E"/>
    <w:rsid w:val="00D44110"/>
    <w:rsid w:val="00D442AB"/>
    <w:rsid w:val="00D44420"/>
    <w:rsid w:val="00D44887"/>
    <w:rsid w:val="00D44D89"/>
    <w:rsid w:val="00D458D4"/>
    <w:rsid w:val="00D45926"/>
    <w:rsid w:val="00D45C81"/>
    <w:rsid w:val="00D46C6C"/>
    <w:rsid w:val="00D46EF1"/>
    <w:rsid w:val="00D46EFB"/>
    <w:rsid w:val="00D471F7"/>
    <w:rsid w:val="00D47BE0"/>
    <w:rsid w:val="00D47EBD"/>
    <w:rsid w:val="00D50083"/>
    <w:rsid w:val="00D50B02"/>
    <w:rsid w:val="00D50C0C"/>
    <w:rsid w:val="00D50DC8"/>
    <w:rsid w:val="00D520A6"/>
    <w:rsid w:val="00D52232"/>
    <w:rsid w:val="00D524B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5742E"/>
    <w:rsid w:val="00D60B8D"/>
    <w:rsid w:val="00D60CDE"/>
    <w:rsid w:val="00D60ED7"/>
    <w:rsid w:val="00D60FDF"/>
    <w:rsid w:val="00D61011"/>
    <w:rsid w:val="00D611FA"/>
    <w:rsid w:val="00D6131C"/>
    <w:rsid w:val="00D6163D"/>
    <w:rsid w:val="00D617AD"/>
    <w:rsid w:val="00D62608"/>
    <w:rsid w:val="00D6276E"/>
    <w:rsid w:val="00D6334B"/>
    <w:rsid w:val="00D63AC8"/>
    <w:rsid w:val="00D63ACC"/>
    <w:rsid w:val="00D657A3"/>
    <w:rsid w:val="00D6692D"/>
    <w:rsid w:val="00D66A16"/>
    <w:rsid w:val="00D66B2D"/>
    <w:rsid w:val="00D66DDF"/>
    <w:rsid w:val="00D672A0"/>
    <w:rsid w:val="00D6768F"/>
    <w:rsid w:val="00D679E8"/>
    <w:rsid w:val="00D7005B"/>
    <w:rsid w:val="00D7010D"/>
    <w:rsid w:val="00D70335"/>
    <w:rsid w:val="00D71004"/>
    <w:rsid w:val="00D711AD"/>
    <w:rsid w:val="00D71CA3"/>
    <w:rsid w:val="00D71DD1"/>
    <w:rsid w:val="00D72666"/>
    <w:rsid w:val="00D72C64"/>
    <w:rsid w:val="00D73155"/>
    <w:rsid w:val="00D7325E"/>
    <w:rsid w:val="00D73590"/>
    <w:rsid w:val="00D73920"/>
    <w:rsid w:val="00D73925"/>
    <w:rsid w:val="00D73959"/>
    <w:rsid w:val="00D74D1D"/>
    <w:rsid w:val="00D74FD1"/>
    <w:rsid w:val="00D7575E"/>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E25"/>
    <w:rsid w:val="00D8543B"/>
    <w:rsid w:val="00D85EFA"/>
    <w:rsid w:val="00D86441"/>
    <w:rsid w:val="00D86694"/>
    <w:rsid w:val="00D869BF"/>
    <w:rsid w:val="00D86E02"/>
    <w:rsid w:val="00D87A90"/>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E45"/>
    <w:rsid w:val="00D94381"/>
    <w:rsid w:val="00D95621"/>
    <w:rsid w:val="00D9584E"/>
    <w:rsid w:val="00D9619F"/>
    <w:rsid w:val="00D96907"/>
    <w:rsid w:val="00D96D92"/>
    <w:rsid w:val="00D97336"/>
    <w:rsid w:val="00D97449"/>
    <w:rsid w:val="00D974CD"/>
    <w:rsid w:val="00DA0CF7"/>
    <w:rsid w:val="00DA14B1"/>
    <w:rsid w:val="00DA1A92"/>
    <w:rsid w:val="00DA1EBD"/>
    <w:rsid w:val="00DA20A2"/>
    <w:rsid w:val="00DA3831"/>
    <w:rsid w:val="00DA3924"/>
    <w:rsid w:val="00DA3E3C"/>
    <w:rsid w:val="00DA417C"/>
    <w:rsid w:val="00DA47CD"/>
    <w:rsid w:val="00DA48BE"/>
    <w:rsid w:val="00DA4C07"/>
    <w:rsid w:val="00DA4DE9"/>
    <w:rsid w:val="00DA50C4"/>
    <w:rsid w:val="00DA55AF"/>
    <w:rsid w:val="00DA579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426"/>
    <w:rsid w:val="00DB54E8"/>
    <w:rsid w:val="00DB5537"/>
    <w:rsid w:val="00DB5BB3"/>
    <w:rsid w:val="00DB6874"/>
    <w:rsid w:val="00DB6DE3"/>
    <w:rsid w:val="00DB70EC"/>
    <w:rsid w:val="00DB711D"/>
    <w:rsid w:val="00DB717A"/>
    <w:rsid w:val="00DC014B"/>
    <w:rsid w:val="00DC02C1"/>
    <w:rsid w:val="00DC057C"/>
    <w:rsid w:val="00DC05C6"/>
    <w:rsid w:val="00DC0838"/>
    <w:rsid w:val="00DC0919"/>
    <w:rsid w:val="00DC0A8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5AD"/>
    <w:rsid w:val="00DE0A30"/>
    <w:rsid w:val="00DE0BD6"/>
    <w:rsid w:val="00DE14C5"/>
    <w:rsid w:val="00DE170D"/>
    <w:rsid w:val="00DE185C"/>
    <w:rsid w:val="00DE1BA6"/>
    <w:rsid w:val="00DE1FEB"/>
    <w:rsid w:val="00DE2150"/>
    <w:rsid w:val="00DE2300"/>
    <w:rsid w:val="00DE2334"/>
    <w:rsid w:val="00DE26DA"/>
    <w:rsid w:val="00DE2709"/>
    <w:rsid w:val="00DE3365"/>
    <w:rsid w:val="00DE337E"/>
    <w:rsid w:val="00DE33B4"/>
    <w:rsid w:val="00DE3891"/>
    <w:rsid w:val="00DE39CB"/>
    <w:rsid w:val="00DE3A3E"/>
    <w:rsid w:val="00DE3CF5"/>
    <w:rsid w:val="00DE3D8C"/>
    <w:rsid w:val="00DE3F7B"/>
    <w:rsid w:val="00DE4401"/>
    <w:rsid w:val="00DE495A"/>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E7FAD"/>
    <w:rsid w:val="00DF06FE"/>
    <w:rsid w:val="00DF0A3C"/>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62D"/>
    <w:rsid w:val="00E0184D"/>
    <w:rsid w:val="00E02198"/>
    <w:rsid w:val="00E023AC"/>
    <w:rsid w:val="00E029B3"/>
    <w:rsid w:val="00E02CE4"/>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540"/>
    <w:rsid w:val="00E13657"/>
    <w:rsid w:val="00E13A2C"/>
    <w:rsid w:val="00E13B85"/>
    <w:rsid w:val="00E13C7C"/>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95A"/>
    <w:rsid w:val="00E2302F"/>
    <w:rsid w:val="00E23117"/>
    <w:rsid w:val="00E23B48"/>
    <w:rsid w:val="00E24187"/>
    <w:rsid w:val="00E244A4"/>
    <w:rsid w:val="00E25956"/>
    <w:rsid w:val="00E25C31"/>
    <w:rsid w:val="00E25E59"/>
    <w:rsid w:val="00E26703"/>
    <w:rsid w:val="00E26A3C"/>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A01"/>
    <w:rsid w:val="00E42AA1"/>
    <w:rsid w:val="00E42C25"/>
    <w:rsid w:val="00E432C2"/>
    <w:rsid w:val="00E43330"/>
    <w:rsid w:val="00E43409"/>
    <w:rsid w:val="00E43605"/>
    <w:rsid w:val="00E436AE"/>
    <w:rsid w:val="00E44026"/>
    <w:rsid w:val="00E44330"/>
    <w:rsid w:val="00E44339"/>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DF8"/>
    <w:rsid w:val="00E5020F"/>
    <w:rsid w:val="00E50309"/>
    <w:rsid w:val="00E50468"/>
    <w:rsid w:val="00E50C26"/>
    <w:rsid w:val="00E512B9"/>
    <w:rsid w:val="00E514EF"/>
    <w:rsid w:val="00E51722"/>
    <w:rsid w:val="00E51825"/>
    <w:rsid w:val="00E52AB5"/>
    <w:rsid w:val="00E52CAC"/>
    <w:rsid w:val="00E53379"/>
    <w:rsid w:val="00E53896"/>
    <w:rsid w:val="00E53AB7"/>
    <w:rsid w:val="00E53C04"/>
    <w:rsid w:val="00E53C1F"/>
    <w:rsid w:val="00E53D5D"/>
    <w:rsid w:val="00E542C9"/>
    <w:rsid w:val="00E544B0"/>
    <w:rsid w:val="00E54BEC"/>
    <w:rsid w:val="00E5512D"/>
    <w:rsid w:val="00E55C67"/>
    <w:rsid w:val="00E55D80"/>
    <w:rsid w:val="00E56291"/>
    <w:rsid w:val="00E5658B"/>
    <w:rsid w:val="00E565B9"/>
    <w:rsid w:val="00E56969"/>
    <w:rsid w:val="00E5771C"/>
    <w:rsid w:val="00E6050D"/>
    <w:rsid w:val="00E607E1"/>
    <w:rsid w:val="00E60A57"/>
    <w:rsid w:val="00E61670"/>
    <w:rsid w:val="00E61C1A"/>
    <w:rsid w:val="00E61CCE"/>
    <w:rsid w:val="00E6238C"/>
    <w:rsid w:val="00E623C0"/>
    <w:rsid w:val="00E6298D"/>
    <w:rsid w:val="00E62BE3"/>
    <w:rsid w:val="00E62E14"/>
    <w:rsid w:val="00E636D1"/>
    <w:rsid w:val="00E63D0F"/>
    <w:rsid w:val="00E64A81"/>
    <w:rsid w:val="00E64B6C"/>
    <w:rsid w:val="00E64BFE"/>
    <w:rsid w:val="00E6556E"/>
    <w:rsid w:val="00E655C4"/>
    <w:rsid w:val="00E65BB5"/>
    <w:rsid w:val="00E664BB"/>
    <w:rsid w:val="00E664F9"/>
    <w:rsid w:val="00E66970"/>
    <w:rsid w:val="00E67321"/>
    <w:rsid w:val="00E6734B"/>
    <w:rsid w:val="00E673CA"/>
    <w:rsid w:val="00E674E3"/>
    <w:rsid w:val="00E6758B"/>
    <w:rsid w:val="00E67853"/>
    <w:rsid w:val="00E6799D"/>
    <w:rsid w:val="00E67A74"/>
    <w:rsid w:val="00E67C8B"/>
    <w:rsid w:val="00E7000F"/>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E5"/>
    <w:rsid w:val="00E7647C"/>
    <w:rsid w:val="00E76F94"/>
    <w:rsid w:val="00E77EBB"/>
    <w:rsid w:val="00E8035A"/>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EEB"/>
    <w:rsid w:val="00E94410"/>
    <w:rsid w:val="00E944A7"/>
    <w:rsid w:val="00E94F1F"/>
    <w:rsid w:val="00E94F6D"/>
    <w:rsid w:val="00E95107"/>
    <w:rsid w:val="00E952BB"/>
    <w:rsid w:val="00E95AA7"/>
    <w:rsid w:val="00E95CAA"/>
    <w:rsid w:val="00E9693C"/>
    <w:rsid w:val="00E96A3D"/>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86C"/>
    <w:rsid w:val="00EC0DFC"/>
    <w:rsid w:val="00EC158C"/>
    <w:rsid w:val="00EC18FE"/>
    <w:rsid w:val="00EC1935"/>
    <w:rsid w:val="00EC2119"/>
    <w:rsid w:val="00EC23AC"/>
    <w:rsid w:val="00EC2D30"/>
    <w:rsid w:val="00EC2DBB"/>
    <w:rsid w:val="00EC3067"/>
    <w:rsid w:val="00EC3628"/>
    <w:rsid w:val="00EC429A"/>
    <w:rsid w:val="00EC4415"/>
    <w:rsid w:val="00EC45E0"/>
    <w:rsid w:val="00EC4C45"/>
    <w:rsid w:val="00EC5377"/>
    <w:rsid w:val="00EC5A6A"/>
    <w:rsid w:val="00EC67F1"/>
    <w:rsid w:val="00EC6944"/>
    <w:rsid w:val="00EC6A60"/>
    <w:rsid w:val="00EC6DC3"/>
    <w:rsid w:val="00ED03B6"/>
    <w:rsid w:val="00ED04E3"/>
    <w:rsid w:val="00ED0A54"/>
    <w:rsid w:val="00ED14C3"/>
    <w:rsid w:val="00ED1778"/>
    <w:rsid w:val="00ED193C"/>
    <w:rsid w:val="00ED289A"/>
    <w:rsid w:val="00ED3271"/>
    <w:rsid w:val="00ED339F"/>
    <w:rsid w:val="00ED36A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752"/>
    <w:rsid w:val="00EE1A90"/>
    <w:rsid w:val="00EE21F3"/>
    <w:rsid w:val="00EE2469"/>
    <w:rsid w:val="00EE298E"/>
    <w:rsid w:val="00EE2C6C"/>
    <w:rsid w:val="00EE32F1"/>
    <w:rsid w:val="00EE334F"/>
    <w:rsid w:val="00EE35A1"/>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9A9"/>
    <w:rsid w:val="00EF2BAB"/>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FEE"/>
    <w:rsid w:val="00F00A70"/>
    <w:rsid w:val="00F01018"/>
    <w:rsid w:val="00F01293"/>
    <w:rsid w:val="00F01B8D"/>
    <w:rsid w:val="00F01C76"/>
    <w:rsid w:val="00F02379"/>
    <w:rsid w:val="00F02A82"/>
    <w:rsid w:val="00F0306E"/>
    <w:rsid w:val="00F03184"/>
    <w:rsid w:val="00F03332"/>
    <w:rsid w:val="00F042AD"/>
    <w:rsid w:val="00F042EF"/>
    <w:rsid w:val="00F0445D"/>
    <w:rsid w:val="00F04E8F"/>
    <w:rsid w:val="00F056F5"/>
    <w:rsid w:val="00F05A23"/>
    <w:rsid w:val="00F06065"/>
    <w:rsid w:val="00F06ED7"/>
    <w:rsid w:val="00F0741B"/>
    <w:rsid w:val="00F07495"/>
    <w:rsid w:val="00F07B34"/>
    <w:rsid w:val="00F10568"/>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717F"/>
    <w:rsid w:val="00F171C8"/>
    <w:rsid w:val="00F17508"/>
    <w:rsid w:val="00F1780A"/>
    <w:rsid w:val="00F1795F"/>
    <w:rsid w:val="00F17CDC"/>
    <w:rsid w:val="00F20537"/>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5B6C"/>
    <w:rsid w:val="00F26310"/>
    <w:rsid w:val="00F26905"/>
    <w:rsid w:val="00F2719A"/>
    <w:rsid w:val="00F27841"/>
    <w:rsid w:val="00F27F15"/>
    <w:rsid w:val="00F27F2A"/>
    <w:rsid w:val="00F303F7"/>
    <w:rsid w:val="00F308C7"/>
    <w:rsid w:val="00F309D8"/>
    <w:rsid w:val="00F30CEA"/>
    <w:rsid w:val="00F3159B"/>
    <w:rsid w:val="00F315B1"/>
    <w:rsid w:val="00F32531"/>
    <w:rsid w:val="00F32670"/>
    <w:rsid w:val="00F33197"/>
    <w:rsid w:val="00F332FD"/>
    <w:rsid w:val="00F33CDB"/>
    <w:rsid w:val="00F35098"/>
    <w:rsid w:val="00F355B0"/>
    <w:rsid w:val="00F357AC"/>
    <w:rsid w:val="00F359A6"/>
    <w:rsid w:val="00F35A97"/>
    <w:rsid w:val="00F35BC8"/>
    <w:rsid w:val="00F35F9E"/>
    <w:rsid w:val="00F37147"/>
    <w:rsid w:val="00F37C84"/>
    <w:rsid w:val="00F401A5"/>
    <w:rsid w:val="00F40876"/>
    <w:rsid w:val="00F408E9"/>
    <w:rsid w:val="00F41D6A"/>
    <w:rsid w:val="00F41D76"/>
    <w:rsid w:val="00F420E4"/>
    <w:rsid w:val="00F4254C"/>
    <w:rsid w:val="00F42DF1"/>
    <w:rsid w:val="00F431E3"/>
    <w:rsid w:val="00F43398"/>
    <w:rsid w:val="00F434F2"/>
    <w:rsid w:val="00F438D5"/>
    <w:rsid w:val="00F43B00"/>
    <w:rsid w:val="00F43CDA"/>
    <w:rsid w:val="00F44EA7"/>
    <w:rsid w:val="00F44FE7"/>
    <w:rsid w:val="00F45353"/>
    <w:rsid w:val="00F45F77"/>
    <w:rsid w:val="00F46524"/>
    <w:rsid w:val="00F46580"/>
    <w:rsid w:val="00F46BF8"/>
    <w:rsid w:val="00F47368"/>
    <w:rsid w:val="00F4794C"/>
    <w:rsid w:val="00F47F49"/>
    <w:rsid w:val="00F50013"/>
    <w:rsid w:val="00F50694"/>
    <w:rsid w:val="00F50768"/>
    <w:rsid w:val="00F50D2D"/>
    <w:rsid w:val="00F50E10"/>
    <w:rsid w:val="00F516CC"/>
    <w:rsid w:val="00F5191D"/>
    <w:rsid w:val="00F5214C"/>
    <w:rsid w:val="00F5236C"/>
    <w:rsid w:val="00F526F5"/>
    <w:rsid w:val="00F52C57"/>
    <w:rsid w:val="00F53077"/>
    <w:rsid w:val="00F53080"/>
    <w:rsid w:val="00F54405"/>
    <w:rsid w:val="00F5574C"/>
    <w:rsid w:val="00F5695C"/>
    <w:rsid w:val="00F56D86"/>
    <w:rsid w:val="00F56EE1"/>
    <w:rsid w:val="00F5701C"/>
    <w:rsid w:val="00F577F4"/>
    <w:rsid w:val="00F5796F"/>
    <w:rsid w:val="00F57A35"/>
    <w:rsid w:val="00F57B20"/>
    <w:rsid w:val="00F6043C"/>
    <w:rsid w:val="00F60769"/>
    <w:rsid w:val="00F6099E"/>
    <w:rsid w:val="00F60DA5"/>
    <w:rsid w:val="00F60F43"/>
    <w:rsid w:val="00F61521"/>
    <w:rsid w:val="00F6159C"/>
    <w:rsid w:val="00F61D54"/>
    <w:rsid w:val="00F61D81"/>
    <w:rsid w:val="00F62167"/>
    <w:rsid w:val="00F62535"/>
    <w:rsid w:val="00F626D9"/>
    <w:rsid w:val="00F63013"/>
    <w:rsid w:val="00F630B3"/>
    <w:rsid w:val="00F634C9"/>
    <w:rsid w:val="00F63978"/>
    <w:rsid w:val="00F64500"/>
    <w:rsid w:val="00F645F4"/>
    <w:rsid w:val="00F6489C"/>
    <w:rsid w:val="00F648CF"/>
    <w:rsid w:val="00F64987"/>
    <w:rsid w:val="00F64F6B"/>
    <w:rsid w:val="00F657FF"/>
    <w:rsid w:val="00F65C92"/>
    <w:rsid w:val="00F6681E"/>
    <w:rsid w:val="00F668A6"/>
    <w:rsid w:val="00F66E9B"/>
    <w:rsid w:val="00F6719F"/>
    <w:rsid w:val="00F672AD"/>
    <w:rsid w:val="00F67B95"/>
    <w:rsid w:val="00F7043D"/>
    <w:rsid w:val="00F7081B"/>
    <w:rsid w:val="00F70D3C"/>
    <w:rsid w:val="00F70EFF"/>
    <w:rsid w:val="00F71479"/>
    <w:rsid w:val="00F7233B"/>
    <w:rsid w:val="00F72793"/>
    <w:rsid w:val="00F72833"/>
    <w:rsid w:val="00F72C65"/>
    <w:rsid w:val="00F7435E"/>
    <w:rsid w:val="00F746E1"/>
    <w:rsid w:val="00F74E7E"/>
    <w:rsid w:val="00F756AB"/>
    <w:rsid w:val="00F75E69"/>
    <w:rsid w:val="00F7620E"/>
    <w:rsid w:val="00F76342"/>
    <w:rsid w:val="00F764FD"/>
    <w:rsid w:val="00F7655A"/>
    <w:rsid w:val="00F76981"/>
    <w:rsid w:val="00F76DAE"/>
    <w:rsid w:val="00F77824"/>
    <w:rsid w:val="00F77997"/>
    <w:rsid w:val="00F77D8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891"/>
    <w:rsid w:val="00F85A54"/>
    <w:rsid w:val="00F86186"/>
    <w:rsid w:val="00F8653B"/>
    <w:rsid w:val="00F86613"/>
    <w:rsid w:val="00F86631"/>
    <w:rsid w:val="00F86DF7"/>
    <w:rsid w:val="00F8703E"/>
    <w:rsid w:val="00F90029"/>
    <w:rsid w:val="00F9002B"/>
    <w:rsid w:val="00F90665"/>
    <w:rsid w:val="00F90B1C"/>
    <w:rsid w:val="00F90BDC"/>
    <w:rsid w:val="00F9118D"/>
    <w:rsid w:val="00F914A4"/>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0AA3"/>
    <w:rsid w:val="00FA1744"/>
    <w:rsid w:val="00FA19DD"/>
    <w:rsid w:val="00FA1A85"/>
    <w:rsid w:val="00FA22C7"/>
    <w:rsid w:val="00FA26C5"/>
    <w:rsid w:val="00FA35E3"/>
    <w:rsid w:val="00FA45F2"/>
    <w:rsid w:val="00FA46A5"/>
    <w:rsid w:val="00FA4990"/>
    <w:rsid w:val="00FA4E55"/>
    <w:rsid w:val="00FA50F6"/>
    <w:rsid w:val="00FA5D80"/>
    <w:rsid w:val="00FA6247"/>
    <w:rsid w:val="00FA6267"/>
    <w:rsid w:val="00FA6A75"/>
    <w:rsid w:val="00FA7062"/>
    <w:rsid w:val="00FA77BC"/>
    <w:rsid w:val="00FA77DC"/>
    <w:rsid w:val="00FA7B2D"/>
    <w:rsid w:val="00FA7ED1"/>
    <w:rsid w:val="00FA7F7A"/>
    <w:rsid w:val="00FB0BC8"/>
    <w:rsid w:val="00FB10A4"/>
    <w:rsid w:val="00FB1429"/>
    <w:rsid w:val="00FB23A7"/>
    <w:rsid w:val="00FB2567"/>
    <w:rsid w:val="00FB2DA1"/>
    <w:rsid w:val="00FB3926"/>
    <w:rsid w:val="00FB3E67"/>
    <w:rsid w:val="00FB4545"/>
    <w:rsid w:val="00FB496C"/>
    <w:rsid w:val="00FB4A23"/>
    <w:rsid w:val="00FB4CD2"/>
    <w:rsid w:val="00FB591D"/>
    <w:rsid w:val="00FB59A7"/>
    <w:rsid w:val="00FB5B0D"/>
    <w:rsid w:val="00FB5FBF"/>
    <w:rsid w:val="00FB6272"/>
    <w:rsid w:val="00FB62F1"/>
    <w:rsid w:val="00FB64C6"/>
    <w:rsid w:val="00FB6788"/>
    <w:rsid w:val="00FB6BC9"/>
    <w:rsid w:val="00FB7207"/>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49AD"/>
    <w:rsid w:val="00FC5028"/>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ADC"/>
    <w:rsid w:val="00FE6B58"/>
    <w:rsid w:val="00FE6C9C"/>
    <w:rsid w:val="00FE72F6"/>
    <w:rsid w:val="00FE7BC5"/>
    <w:rsid w:val="00FE7E8D"/>
    <w:rsid w:val="00FE7F64"/>
    <w:rsid w:val="00FF0340"/>
    <w:rsid w:val="00FF0370"/>
    <w:rsid w:val="00FF065F"/>
    <w:rsid w:val="00FF081D"/>
    <w:rsid w:val="00FF1392"/>
    <w:rsid w:val="00FF14F4"/>
    <w:rsid w:val="00FF1693"/>
    <w:rsid w:val="00FF16EA"/>
    <w:rsid w:val="00FF19F8"/>
    <w:rsid w:val="00FF1CA2"/>
    <w:rsid w:val="00FF20FA"/>
    <w:rsid w:val="00FF2283"/>
    <w:rsid w:val="00FF2CFF"/>
    <w:rsid w:val="00FF2E60"/>
    <w:rsid w:val="00FF3F30"/>
    <w:rsid w:val="00FF40F3"/>
    <w:rsid w:val="00FF5196"/>
    <w:rsid w:val="00FF54E6"/>
    <w:rsid w:val="00FF575B"/>
    <w:rsid w:val="00FF5AA2"/>
    <w:rsid w:val="00FF5CB4"/>
    <w:rsid w:val="00FF5D96"/>
    <w:rsid w:val="00FF5E37"/>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1231-00-00be-pdt-phy-beamforming.docx" TargetMode="External"/><Relationship Id="rId18" Type="http://schemas.openxmlformats.org/officeDocument/2006/relationships/hyperlink" Target="https://mentor.ieee.org/802.11/dcn/20/11-20-1256-00-00be-pdt-mac-mlo-tid-mapping-link-management-default-mode-and-enablement.docx"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mentor.ieee.org/802.11/dcn/20/11-20-1260-00-00be-pdt-phy-eht-stf.docx" TargetMode="External"/><Relationship Id="rId17" Type="http://schemas.openxmlformats.org/officeDocument/2006/relationships/hyperlink" Target="https://mentor.ieee.org/802.11/dcn/20/11-20-1229-00-00be-pdt-phy-channel-numbering-and-channelization.docx" TargetMode="External"/><Relationship Id="rId2" Type="http://schemas.openxmlformats.org/officeDocument/2006/relationships/customXml" Target="../customXml/item2.xml"/><Relationship Id="rId16" Type="http://schemas.openxmlformats.org/officeDocument/2006/relationships/hyperlink" Target="https://mentor.ieee.org/802.11/dcn/20/11-20-1254-00-00be-pdt-phy-receive-specification-general-and-receiver-minimum-input-sensitivity-and-channel-rejection.doc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0/11-20-1153-00-00be-pdt-phy-timing-related-parameters.doc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entor.ieee.org/802.11/dcn/20/11-20-1253-00-00be-pdt-phy-modulation-accuracy.docx"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mentor.ieee.org/802.11/dcn/20/11-20-1255-00-00be-pdt-mac-mlo-discovery-discovery-procedures-including-probing-and-rnr.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0/11-20-1252-00-00be-pdt-phy-frequency-tolerance.docx"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7902F386-9F13-461D-AF53-8C35E2253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236</TotalTime>
  <Pages>1</Pages>
  <Words>4783</Words>
  <Characters>27266</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doc.: IEEE 802.11-20/0997r17</vt:lpstr>
    </vt:vector>
  </TitlesOfParts>
  <Company>Qualcomm Inc.</Company>
  <LinksUpToDate>false</LinksUpToDate>
  <CharactersWithSpaces>31986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802.11-20/0997r17</dc:title>
  <dc:subject>Agenda</dc:subject>
  <dc:creator>Alfred Asterjadhi</dc:creator>
  <cp:keywords>Volunteer and Status</cp:keywords>
  <dc:description/>
  <cp:lastModifiedBy>Edward Au</cp:lastModifiedBy>
  <cp:revision>92</cp:revision>
  <cp:lastPrinted>2020-07-07T16:13:00Z</cp:lastPrinted>
  <dcterms:created xsi:type="dcterms:W3CDTF">2020-07-30T22:19:00Z</dcterms:created>
  <dcterms:modified xsi:type="dcterms:W3CDTF">2020-08-23T23:55:00Z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