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70701D09" w:rsidR="00CA09B2" w:rsidRDefault="00CA09B2" w:rsidP="0032698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08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</w:t>
            </w:r>
            <w:r w:rsidR="00A8055F">
              <w:rPr>
                <w:b w:val="0"/>
                <w:sz w:val="20"/>
              </w:rPr>
              <w:t>9</w:t>
            </w:r>
            <w:bookmarkStart w:id="0" w:name="_GoBack"/>
            <w:bookmarkEnd w:id="0"/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342322E2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C32428" w:rsidRDefault="00C3242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C32428" w:rsidRDefault="00C32428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C32428" w:rsidRDefault="00C32428">
                            <w:pPr>
                              <w:jc w:val="both"/>
                            </w:pPr>
                          </w:p>
                          <w:p w14:paraId="1D099F7C" w14:textId="77777777" w:rsidR="00C32428" w:rsidRPr="00353E2D" w:rsidRDefault="00C32428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14:paraId="5EE5D30C" w14:textId="3C549FA8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57DCF6B" w14:textId="24EC38DF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1: Removed selected rows that had no motions (</w:t>
                            </w:r>
                            <w:r w:rsidRPr="00B30B33">
                              <w:rPr>
                                <w:strike/>
                                <w:color w:val="FF0000"/>
                                <w:sz w:val="22"/>
                              </w:rPr>
                              <w:t>removal</w:t>
                            </w:r>
                            <w:r>
                              <w:rPr>
                                <w:sz w:val="22"/>
                              </w:rPr>
                              <w:t>)</w:t>
                            </w:r>
                          </w:p>
                          <w:p w14:paraId="154E9643" w14:textId="4FAAF556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2: Updated with received requests after the call for volunteers, incorporating modifications suggested by members to the subdivision of the topics.</w:t>
                            </w:r>
                          </w:p>
                          <w:p w14:paraId="6C92D229" w14:textId="5AE8913B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3: More updates. Highlighted in </w:t>
                            </w:r>
                            <w:r w:rsidRPr="007440D3">
                              <w:rPr>
                                <w:sz w:val="22"/>
                                <w:highlight w:val="yellow"/>
                              </w:rPr>
                              <w:t>yellow</w:t>
                            </w:r>
                            <w:r>
                              <w:rPr>
                                <w:sz w:val="22"/>
                              </w:rPr>
                              <w:t xml:space="preserve"> rows that do not have POCs and in </w:t>
                            </w:r>
                            <w:r w:rsidRPr="007440D3">
                              <w:rPr>
                                <w:sz w:val="22"/>
                                <w:highlight w:val="blue"/>
                              </w:rPr>
                              <w:t>blue</w:t>
                            </w:r>
                            <w:r>
                              <w:rPr>
                                <w:sz w:val="22"/>
                              </w:rPr>
                              <w:t xml:space="preserve"> rows that have multiple POCs. </w:t>
                            </w:r>
                          </w:p>
                          <w:p w14:paraId="27186D1C" w14:textId="61B659CF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4: More updates based on received feedback (members, and ad-hoc chairs). Also added some early R1/R2 classifications to be discussed during the Joint call and added guideline for categorizing R1 vs R2.</w:t>
                            </w:r>
                          </w:p>
                          <w:p w14:paraId="2BA03FCE" w14:textId="15199079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      </w:r>
                          </w:p>
                          <w:p w14:paraId="45101C8F" w14:textId="4BCD50A2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6:  More updates</w:t>
                            </w:r>
                          </w:p>
                          <w:p w14:paraId="34001002" w14:textId="6201DE9B" w:rsidR="00C32428" w:rsidRDefault="00C32428" w:rsidP="000B3B0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7:  More updates</w:t>
                            </w:r>
                          </w:p>
                          <w:p w14:paraId="70967155" w14:textId="0F6ACEA2" w:rsidR="00C32428" w:rsidRPr="00BD227B" w:rsidRDefault="00C32428" w:rsidP="00BD22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8:  More updates, including the inputs from the MAC ad-hoc.</w:t>
                            </w:r>
                          </w:p>
                          <w:p w14:paraId="22EAC1F6" w14:textId="0F85E7A2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9:  Updates prior to (added two TTT members) and during the Joint call of July 30</w:t>
                            </w:r>
                            <w:r w:rsidRPr="00845839">
                              <w:rPr>
                                <w:sz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F13EFF8" w14:textId="1914031E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10:  More updates</w:t>
                            </w:r>
                          </w:p>
                          <w:p w14:paraId="4F525E9E" w14:textId="2604B748" w:rsidR="00B72D26" w:rsidRDefault="00B72D26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11:  More updates</w:t>
                            </w:r>
                          </w:p>
                          <w:p w14:paraId="6C3D7531" w14:textId="0CC5B989" w:rsidR="00C4775E" w:rsidRDefault="00C4775E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12:  More updates</w:t>
                            </w:r>
                          </w:p>
                          <w:p w14:paraId="20BFA317" w14:textId="72E0636C" w:rsidR="0043404B" w:rsidRDefault="0043404B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13:  More updates</w:t>
                            </w:r>
                          </w:p>
                          <w:p w14:paraId="255390A6" w14:textId="2ED11437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NOTE:  The green text in MAC means that the ad-hoc has agreed on the R1/R2 status.</w:t>
                            </w:r>
                          </w:p>
                          <w:p w14:paraId="32809740" w14:textId="412AA213" w:rsidR="00C32428" w:rsidRDefault="00C32428" w:rsidP="00935D59">
                            <w:pPr>
                              <w:jc w:val="both"/>
                            </w:pPr>
                          </w:p>
                          <w:p w14:paraId="1B988926" w14:textId="45D243E8" w:rsidR="00C32428" w:rsidRDefault="00C32428" w:rsidP="00935D59">
                            <w:pPr>
                              <w:jc w:val="both"/>
                            </w:pPr>
                          </w:p>
                          <w:p w14:paraId="2E83F19A" w14:textId="16D85E04" w:rsidR="00C32428" w:rsidRDefault="00C32428" w:rsidP="00935D59">
                            <w:pPr>
                              <w:jc w:val="both"/>
                            </w:pPr>
                          </w:p>
                          <w:p w14:paraId="059B745B" w14:textId="37CB83AD" w:rsidR="00C32428" w:rsidRDefault="00C32428" w:rsidP="00935D59">
                            <w:pPr>
                              <w:jc w:val="both"/>
                            </w:pPr>
                          </w:p>
                          <w:p w14:paraId="15875BAB" w14:textId="04D45E1B" w:rsidR="00C32428" w:rsidRDefault="00C32428" w:rsidP="00935D59">
                            <w:pPr>
                              <w:jc w:val="both"/>
                            </w:pPr>
                          </w:p>
                          <w:p w14:paraId="622AE103" w14:textId="22071A91" w:rsidR="00C32428" w:rsidRDefault="00C32428" w:rsidP="00935D59">
                            <w:pPr>
                              <w:jc w:val="both"/>
                            </w:pPr>
                          </w:p>
                          <w:p w14:paraId="0592E46D" w14:textId="6F51E277" w:rsidR="00C32428" w:rsidRDefault="00C32428" w:rsidP="00935D59">
                            <w:pPr>
                              <w:jc w:val="both"/>
                            </w:pPr>
                          </w:p>
                          <w:p w14:paraId="3369EA44" w14:textId="014CF013" w:rsidR="00C32428" w:rsidRDefault="00C32428" w:rsidP="00935D59">
                            <w:pPr>
                              <w:jc w:val="both"/>
                            </w:pPr>
                          </w:p>
                          <w:p w14:paraId="7FA2B34F" w14:textId="1FC5D690" w:rsidR="00C32428" w:rsidRDefault="00C32428" w:rsidP="00935D59">
                            <w:pPr>
                              <w:jc w:val="both"/>
                            </w:pPr>
                          </w:p>
                          <w:p w14:paraId="03C510E2" w14:textId="3A2554EA" w:rsidR="00C32428" w:rsidRDefault="00C32428" w:rsidP="00935D59">
                            <w:pPr>
                              <w:jc w:val="both"/>
                            </w:pPr>
                          </w:p>
                          <w:p w14:paraId="4537724B" w14:textId="7B28868D" w:rsidR="00C32428" w:rsidRDefault="00C32428" w:rsidP="00935D59">
                            <w:pPr>
                              <w:jc w:val="both"/>
                            </w:pPr>
                          </w:p>
                          <w:p w14:paraId="5CBED139" w14:textId="1F6D573E" w:rsidR="00C32428" w:rsidRDefault="00C32428" w:rsidP="00935D59">
                            <w:pPr>
                              <w:jc w:val="both"/>
                            </w:pPr>
                          </w:p>
                          <w:p w14:paraId="40B8AFB4" w14:textId="08395F7D" w:rsidR="00C32428" w:rsidRDefault="00C32428" w:rsidP="00935D59">
                            <w:pPr>
                              <w:jc w:val="both"/>
                            </w:pPr>
                          </w:p>
                          <w:p w14:paraId="1C1102BF" w14:textId="53A3260A" w:rsidR="00C32428" w:rsidRDefault="00C32428" w:rsidP="00935D59">
                            <w:pPr>
                              <w:jc w:val="both"/>
                            </w:pPr>
                          </w:p>
                          <w:p w14:paraId="34F72081" w14:textId="07A6CAA9" w:rsidR="00C32428" w:rsidRDefault="00C32428" w:rsidP="00935D59">
                            <w:pPr>
                              <w:jc w:val="both"/>
                            </w:pPr>
                          </w:p>
                          <w:p w14:paraId="24B9680C" w14:textId="77D9661A" w:rsidR="00C32428" w:rsidRDefault="00C32428" w:rsidP="00935D59">
                            <w:pPr>
                              <w:jc w:val="both"/>
                            </w:pPr>
                          </w:p>
                          <w:p w14:paraId="6A2EFA2A" w14:textId="27400DE0" w:rsidR="00C32428" w:rsidRDefault="00C32428" w:rsidP="00935D59">
                            <w:pPr>
                              <w:jc w:val="both"/>
                            </w:pPr>
                          </w:p>
                          <w:p w14:paraId="5F612470" w14:textId="2CBFC344" w:rsidR="00C32428" w:rsidRDefault="00C32428" w:rsidP="00935D59">
                            <w:pPr>
                              <w:jc w:val="both"/>
                            </w:pPr>
                          </w:p>
                          <w:p w14:paraId="53B2D4BB" w14:textId="0E97D949" w:rsidR="00C32428" w:rsidRDefault="00C32428" w:rsidP="00935D59">
                            <w:pPr>
                              <w:jc w:val="both"/>
                            </w:pPr>
                          </w:p>
                          <w:p w14:paraId="727786B4" w14:textId="6E77A8A4" w:rsidR="00C32428" w:rsidRDefault="00C32428" w:rsidP="00935D59">
                            <w:pPr>
                              <w:jc w:val="both"/>
                            </w:pPr>
                          </w:p>
                          <w:p w14:paraId="7F8D8227" w14:textId="72C705A1" w:rsidR="00C32428" w:rsidRDefault="00C32428" w:rsidP="00935D59">
                            <w:pPr>
                              <w:jc w:val="both"/>
                            </w:pPr>
                          </w:p>
                          <w:p w14:paraId="582FEE3E" w14:textId="41D3AAFF" w:rsidR="00C32428" w:rsidRDefault="00C32428" w:rsidP="00935D59">
                            <w:pPr>
                              <w:jc w:val="both"/>
                            </w:pPr>
                          </w:p>
                          <w:p w14:paraId="7053D6BE" w14:textId="5B623C9F" w:rsidR="00C32428" w:rsidRDefault="00C32428" w:rsidP="00935D59">
                            <w:pPr>
                              <w:jc w:val="both"/>
                            </w:pPr>
                          </w:p>
                          <w:p w14:paraId="62BC7481" w14:textId="72CE6369" w:rsidR="00C32428" w:rsidRDefault="00C32428" w:rsidP="00935D59">
                            <w:pPr>
                              <w:jc w:val="both"/>
                            </w:pPr>
                          </w:p>
                          <w:p w14:paraId="72C89838" w14:textId="14849DE6" w:rsidR="00C32428" w:rsidRDefault="00C32428" w:rsidP="00935D59">
                            <w:pPr>
                              <w:jc w:val="both"/>
                            </w:pPr>
                          </w:p>
                          <w:p w14:paraId="3EAA3647" w14:textId="22F124B3" w:rsidR="00C32428" w:rsidRDefault="00C32428" w:rsidP="00935D59">
                            <w:pPr>
                              <w:jc w:val="both"/>
                            </w:pPr>
                          </w:p>
                          <w:p w14:paraId="1819B7E1" w14:textId="2DAFE5D7" w:rsidR="00C32428" w:rsidRDefault="00C32428" w:rsidP="00935D59">
                            <w:pPr>
                              <w:jc w:val="both"/>
                            </w:pPr>
                          </w:p>
                          <w:p w14:paraId="50113E4C" w14:textId="408FD79B" w:rsidR="00C32428" w:rsidRDefault="00C32428" w:rsidP="00935D59">
                            <w:pPr>
                              <w:jc w:val="both"/>
                            </w:pPr>
                          </w:p>
                          <w:p w14:paraId="694F21A9" w14:textId="1BCB2DC2" w:rsidR="00C32428" w:rsidRDefault="00C32428" w:rsidP="00935D59">
                            <w:pPr>
                              <w:jc w:val="both"/>
                            </w:pPr>
                          </w:p>
                          <w:p w14:paraId="5CA72B64" w14:textId="143872D9" w:rsidR="00C32428" w:rsidRDefault="00C32428" w:rsidP="00935D59">
                            <w:pPr>
                              <w:jc w:val="both"/>
                            </w:pPr>
                          </w:p>
                          <w:p w14:paraId="549AA84D" w14:textId="77777777" w:rsidR="00C32428" w:rsidRPr="00935D59" w:rsidRDefault="00C32428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14:paraId="2F642697" w14:textId="77777777" w:rsidR="00C32428" w:rsidRDefault="00C3242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C32428" w:rsidRDefault="00C32428">
                      <w:pPr>
                        <w:jc w:val="both"/>
                      </w:pPr>
                      <w:r>
                        <w:t>This document contains a table with the spec text volunteers and status updates for TGbe D0.1.</w:t>
                      </w:r>
                    </w:p>
                    <w:p w14:paraId="370DF1EB" w14:textId="77777777" w:rsidR="00C32428" w:rsidRDefault="00C32428">
                      <w:pPr>
                        <w:jc w:val="both"/>
                      </w:pPr>
                    </w:p>
                    <w:p w14:paraId="1D099F7C" w14:textId="77777777" w:rsidR="00C32428" w:rsidRPr="00353E2D" w:rsidRDefault="00C32428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14:paraId="5EE5D30C" w14:textId="3C549FA8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57DCF6B" w14:textId="24EC38DF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1: Removed selected rows that had no motions (</w:t>
                      </w:r>
                      <w:r w:rsidRPr="00B30B33">
                        <w:rPr>
                          <w:strike/>
                          <w:color w:val="FF0000"/>
                          <w:sz w:val="22"/>
                        </w:rPr>
                        <w:t>removal</w:t>
                      </w:r>
                      <w:r>
                        <w:rPr>
                          <w:sz w:val="22"/>
                        </w:rPr>
                        <w:t>)</w:t>
                      </w:r>
                    </w:p>
                    <w:p w14:paraId="154E9643" w14:textId="4FAAF556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2: Updated with received requests after the call for volunteers, incorporating modifications suggested by members to the subdivision of the topics.</w:t>
                      </w:r>
                    </w:p>
                    <w:p w14:paraId="6C92D229" w14:textId="5AE8913B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3: More updates. Highlighted in </w:t>
                      </w:r>
                      <w:r w:rsidRPr="007440D3">
                        <w:rPr>
                          <w:sz w:val="22"/>
                          <w:highlight w:val="yellow"/>
                        </w:rPr>
                        <w:t>yellow</w:t>
                      </w:r>
                      <w:r>
                        <w:rPr>
                          <w:sz w:val="22"/>
                        </w:rPr>
                        <w:t xml:space="preserve"> rows that do not have POCs and in </w:t>
                      </w:r>
                      <w:r w:rsidRPr="007440D3">
                        <w:rPr>
                          <w:sz w:val="22"/>
                          <w:highlight w:val="blue"/>
                        </w:rPr>
                        <w:t>blue</w:t>
                      </w:r>
                      <w:r>
                        <w:rPr>
                          <w:sz w:val="22"/>
                        </w:rPr>
                        <w:t xml:space="preserve"> rows that have multiple POCs. </w:t>
                      </w:r>
                    </w:p>
                    <w:p w14:paraId="27186D1C" w14:textId="61B659CF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4: More updates based on received feedback (members, and ad-hoc chairs). Also added some early R1/R2 classifications to be discussed during the Joint call and added guideline for categorizing R1 vs R2.</w:t>
                      </w:r>
                    </w:p>
                    <w:p w14:paraId="2BA03FCE" w14:textId="15199079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</w:r>
                    </w:p>
                    <w:p w14:paraId="45101C8F" w14:textId="4BCD50A2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6:  More updates</w:t>
                      </w:r>
                    </w:p>
                    <w:p w14:paraId="34001002" w14:textId="6201DE9B" w:rsidR="00C32428" w:rsidRDefault="00C32428" w:rsidP="000B3B0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7:  More updates</w:t>
                      </w:r>
                    </w:p>
                    <w:p w14:paraId="70967155" w14:textId="0F6ACEA2" w:rsidR="00C32428" w:rsidRPr="00BD227B" w:rsidRDefault="00C32428" w:rsidP="00BD22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8:  More updates, including the inputs from the MAC ad-hoc.</w:t>
                      </w:r>
                    </w:p>
                    <w:p w14:paraId="22EAC1F6" w14:textId="0F85E7A2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9:  Updates prior to (added two TTT members) and during the Joint call of July 30</w:t>
                      </w:r>
                      <w:r w:rsidRPr="00845839">
                        <w:rPr>
                          <w:sz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F13EFF8" w14:textId="1914031E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10:  More updates</w:t>
                      </w:r>
                    </w:p>
                    <w:p w14:paraId="4F525E9E" w14:textId="2604B748" w:rsidR="00B72D26" w:rsidRDefault="00B72D26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11:  More updates</w:t>
                      </w:r>
                    </w:p>
                    <w:p w14:paraId="6C3D7531" w14:textId="0CC5B989" w:rsidR="00C4775E" w:rsidRDefault="00C4775E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12:  More updates</w:t>
                      </w:r>
                    </w:p>
                    <w:p w14:paraId="20BFA317" w14:textId="72E0636C" w:rsidR="0043404B" w:rsidRDefault="0043404B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13:  More updates</w:t>
                      </w:r>
                    </w:p>
                    <w:p w14:paraId="255390A6" w14:textId="2ED11437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NOTE:  The green text in MAC means that the ad-hoc has agreed on the R1/R2 status.</w:t>
                      </w:r>
                    </w:p>
                    <w:p w14:paraId="32809740" w14:textId="412AA213" w:rsidR="00C32428" w:rsidRDefault="00C32428" w:rsidP="00935D59">
                      <w:pPr>
                        <w:jc w:val="both"/>
                      </w:pPr>
                    </w:p>
                    <w:p w14:paraId="1B988926" w14:textId="45D243E8" w:rsidR="00C32428" w:rsidRDefault="00C32428" w:rsidP="00935D59">
                      <w:pPr>
                        <w:jc w:val="both"/>
                      </w:pPr>
                    </w:p>
                    <w:p w14:paraId="2E83F19A" w14:textId="16D85E04" w:rsidR="00C32428" w:rsidRDefault="00C32428" w:rsidP="00935D59">
                      <w:pPr>
                        <w:jc w:val="both"/>
                      </w:pPr>
                    </w:p>
                    <w:p w14:paraId="059B745B" w14:textId="37CB83AD" w:rsidR="00C32428" w:rsidRDefault="00C32428" w:rsidP="00935D59">
                      <w:pPr>
                        <w:jc w:val="both"/>
                      </w:pPr>
                    </w:p>
                    <w:p w14:paraId="15875BAB" w14:textId="04D45E1B" w:rsidR="00C32428" w:rsidRDefault="00C32428" w:rsidP="00935D59">
                      <w:pPr>
                        <w:jc w:val="both"/>
                      </w:pPr>
                    </w:p>
                    <w:p w14:paraId="622AE103" w14:textId="22071A91" w:rsidR="00C32428" w:rsidRDefault="00C32428" w:rsidP="00935D59">
                      <w:pPr>
                        <w:jc w:val="both"/>
                      </w:pPr>
                    </w:p>
                    <w:p w14:paraId="0592E46D" w14:textId="6F51E277" w:rsidR="00C32428" w:rsidRDefault="00C32428" w:rsidP="00935D59">
                      <w:pPr>
                        <w:jc w:val="both"/>
                      </w:pPr>
                    </w:p>
                    <w:p w14:paraId="3369EA44" w14:textId="014CF013" w:rsidR="00C32428" w:rsidRDefault="00C32428" w:rsidP="00935D59">
                      <w:pPr>
                        <w:jc w:val="both"/>
                      </w:pPr>
                    </w:p>
                    <w:p w14:paraId="7FA2B34F" w14:textId="1FC5D690" w:rsidR="00C32428" w:rsidRDefault="00C32428" w:rsidP="00935D59">
                      <w:pPr>
                        <w:jc w:val="both"/>
                      </w:pPr>
                    </w:p>
                    <w:p w14:paraId="03C510E2" w14:textId="3A2554EA" w:rsidR="00C32428" w:rsidRDefault="00C32428" w:rsidP="00935D59">
                      <w:pPr>
                        <w:jc w:val="both"/>
                      </w:pPr>
                    </w:p>
                    <w:p w14:paraId="4537724B" w14:textId="7B28868D" w:rsidR="00C32428" w:rsidRDefault="00C32428" w:rsidP="00935D59">
                      <w:pPr>
                        <w:jc w:val="both"/>
                      </w:pPr>
                    </w:p>
                    <w:p w14:paraId="5CBED139" w14:textId="1F6D573E" w:rsidR="00C32428" w:rsidRDefault="00C32428" w:rsidP="00935D59">
                      <w:pPr>
                        <w:jc w:val="both"/>
                      </w:pPr>
                    </w:p>
                    <w:p w14:paraId="40B8AFB4" w14:textId="08395F7D" w:rsidR="00C32428" w:rsidRDefault="00C32428" w:rsidP="00935D59">
                      <w:pPr>
                        <w:jc w:val="both"/>
                      </w:pPr>
                    </w:p>
                    <w:p w14:paraId="1C1102BF" w14:textId="53A3260A" w:rsidR="00C32428" w:rsidRDefault="00C32428" w:rsidP="00935D59">
                      <w:pPr>
                        <w:jc w:val="both"/>
                      </w:pPr>
                    </w:p>
                    <w:p w14:paraId="34F72081" w14:textId="07A6CAA9" w:rsidR="00C32428" w:rsidRDefault="00C32428" w:rsidP="00935D59">
                      <w:pPr>
                        <w:jc w:val="both"/>
                      </w:pPr>
                    </w:p>
                    <w:p w14:paraId="24B9680C" w14:textId="77D9661A" w:rsidR="00C32428" w:rsidRDefault="00C32428" w:rsidP="00935D59">
                      <w:pPr>
                        <w:jc w:val="both"/>
                      </w:pPr>
                    </w:p>
                    <w:p w14:paraId="6A2EFA2A" w14:textId="27400DE0" w:rsidR="00C32428" w:rsidRDefault="00C32428" w:rsidP="00935D59">
                      <w:pPr>
                        <w:jc w:val="both"/>
                      </w:pPr>
                    </w:p>
                    <w:p w14:paraId="5F612470" w14:textId="2CBFC344" w:rsidR="00C32428" w:rsidRDefault="00C32428" w:rsidP="00935D59">
                      <w:pPr>
                        <w:jc w:val="both"/>
                      </w:pPr>
                    </w:p>
                    <w:p w14:paraId="53B2D4BB" w14:textId="0E97D949" w:rsidR="00C32428" w:rsidRDefault="00C32428" w:rsidP="00935D59">
                      <w:pPr>
                        <w:jc w:val="both"/>
                      </w:pPr>
                    </w:p>
                    <w:p w14:paraId="727786B4" w14:textId="6E77A8A4" w:rsidR="00C32428" w:rsidRDefault="00C32428" w:rsidP="00935D59">
                      <w:pPr>
                        <w:jc w:val="both"/>
                      </w:pPr>
                    </w:p>
                    <w:p w14:paraId="7F8D8227" w14:textId="72C705A1" w:rsidR="00C32428" w:rsidRDefault="00C32428" w:rsidP="00935D59">
                      <w:pPr>
                        <w:jc w:val="both"/>
                      </w:pPr>
                    </w:p>
                    <w:p w14:paraId="582FEE3E" w14:textId="41D3AAFF" w:rsidR="00C32428" w:rsidRDefault="00C32428" w:rsidP="00935D59">
                      <w:pPr>
                        <w:jc w:val="both"/>
                      </w:pPr>
                    </w:p>
                    <w:p w14:paraId="7053D6BE" w14:textId="5B623C9F" w:rsidR="00C32428" w:rsidRDefault="00C32428" w:rsidP="00935D59">
                      <w:pPr>
                        <w:jc w:val="both"/>
                      </w:pPr>
                    </w:p>
                    <w:p w14:paraId="62BC7481" w14:textId="72CE6369" w:rsidR="00C32428" w:rsidRDefault="00C32428" w:rsidP="00935D59">
                      <w:pPr>
                        <w:jc w:val="both"/>
                      </w:pPr>
                    </w:p>
                    <w:p w14:paraId="72C89838" w14:textId="14849DE6" w:rsidR="00C32428" w:rsidRDefault="00C32428" w:rsidP="00935D59">
                      <w:pPr>
                        <w:jc w:val="both"/>
                      </w:pPr>
                    </w:p>
                    <w:p w14:paraId="3EAA3647" w14:textId="22F124B3" w:rsidR="00C32428" w:rsidRDefault="00C32428" w:rsidP="00935D59">
                      <w:pPr>
                        <w:jc w:val="both"/>
                      </w:pPr>
                    </w:p>
                    <w:p w14:paraId="1819B7E1" w14:textId="2DAFE5D7" w:rsidR="00C32428" w:rsidRDefault="00C32428" w:rsidP="00935D59">
                      <w:pPr>
                        <w:jc w:val="both"/>
                      </w:pPr>
                    </w:p>
                    <w:p w14:paraId="50113E4C" w14:textId="408FD79B" w:rsidR="00C32428" w:rsidRDefault="00C32428" w:rsidP="00935D59">
                      <w:pPr>
                        <w:jc w:val="both"/>
                      </w:pPr>
                    </w:p>
                    <w:p w14:paraId="694F21A9" w14:textId="1BCB2DC2" w:rsidR="00C32428" w:rsidRDefault="00C32428" w:rsidP="00935D59">
                      <w:pPr>
                        <w:jc w:val="both"/>
                      </w:pPr>
                    </w:p>
                    <w:p w14:paraId="5CA72B64" w14:textId="143872D9" w:rsidR="00C32428" w:rsidRDefault="00C32428" w:rsidP="00935D59">
                      <w:pPr>
                        <w:jc w:val="both"/>
                      </w:pPr>
                    </w:p>
                    <w:p w14:paraId="549AA84D" w14:textId="77777777" w:rsidR="00C32428" w:rsidRPr="00935D59" w:rsidRDefault="00C32428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54F16573" w:rsidR="003870FE" w:rsidRDefault="003870FE" w:rsidP="003870FE">
      <w:pPr>
        <w:pStyle w:val="Heading1"/>
      </w:pPr>
    </w:p>
    <w:p w14:paraId="4BCDC5F1" w14:textId="302F8E3C" w:rsidR="00935D59" w:rsidRDefault="00935D59" w:rsidP="00935D59"/>
    <w:p w14:paraId="2B706BEA" w14:textId="12E8BADD" w:rsidR="00935D59" w:rsidRDefault="00935D59" w:rsidP="00935D59"/>
    <w:p w14:paraId="0555755F" w14:textId="3A84831F" w:rsidR="00935D59" w:rsidRDefault="00935D59" w:rsidP="00935D59"/>
    <w:p w14:paraId="08A70C4A" w14:textId="0B8F2610" w:rsidR="00935D59" w:rsidRDefault="00935D59" w:rsidP="00935D59"/>
    <w:p w14:paraId="0DB3E99D" w14:textId="4A15EF8C" w:rsidR="00935D59" w:rsidRDefault="00935D59" w:rsidP="00935D59"/>
    <w:p w14:paraId="46939A96" w14:textId="279E4655" w:rsidR="00935D59" w:rsidRDefault="00935D59" w:rsidP="00935D59"/>
    <w:p w14:paraId="7DFCFC8C" w14:textId="6D71869C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77777777" w:rsidR="00935D59" w:rsidRDefault="00935D59" w:rsidP="00935D59"/>
    <w:p w14:paraId="716676A4" w14:textId="77777777" w:rsidR="00935D59" w:rsidRDefault="00935D59" w:rsidP="00935D59"/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491E25C8" w14:textId="77777777" w:rsidR="00935D59" w:rsidRDefault="00935D59" w:rsidP="00935D59"/>
    <w:p w14:paraId="18CDBCB6" w14:textId="77777777" w:rsidR="00935D59" w:rsidRDefault="00935D59" w:rsidP="00935D59"/>
    <w:p w14:paraId="0835F26E" w14:textId="643A9909" w:rsidR="00935D59" w:rsidRDefault="00935D59" w:rsidP="00935D59"/>
    <w:p w14:paraId="370DCD48" w14:textId="278902EC" w:rsidR="00B63AF1" w:rsidRDefault="00B63AF1" w:rsidP="00935D59"/>
    <w:p w14:paraId="4E41E150" w14:textId="506DA223" w:rsidR="00B63AF1" w:rsidRDefault="00B63AF1" w:rsidP="00935D59"/>
    <w:p w14:paraId="18F1FE05" w14:textId="77777777" w:rsidR="00B63AF1" w:rsidRDefault="00B63AF1" w:rsidP="00935D59"/>
    <w:p w14:paraId="1E29AA30" w14:textId="77777777" w:rsidR="00935D59" w:rsidRDefault="00935D59" w:rsidP="00935D59"/>
    <w:tbl>
      <w:tblPr>
        <w:tblStyle w:val="TableGrid"/>
        <w:tblW w:w="11140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  <w:tblGridChange w:id="1">
          <w:tblGrid>
            <w:gridCol w:w="1035"/>
            <w:gridCol w:w="1991"/>
            <w:gridCol w:w="1575"/>
            <w:gridCol w:w="2780"/>
            <w:gridCol w:w="1626"/>
            <w:gridCol w:w="1568"/>
            <w:gridCol w:w="565"/>
            <w:gridCol w:w="470"/>
            <w:gridCol w:w="1991"/>
            <w:gridCol w:w="1575"/>
            <w:gridCol w:w="2780"/>
            <w:gridCol w:w="1626"/>
            <w:gridCol w:w="2133"/>
          </w:tblGrid>
        </w:tblGridChange>
      </w:tblGrid>
      <w:tr w:rsidR="00B87E0D" w14:paraId="2520A289" w14:textId="77777777" w:rsidTr="00953F8C">
        <w:trPr>
          <w:trHeight w:val="271"/>
        </w:trPr>
        <w:tc>
          <w:tcPr>
            <w:tcW w:w="1035" w:type="dxa"/>
          </w:tcPr>
          <w:p w14:paraId="60744CFD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77777777" w:rsidR="00B87E0D" w:rsidRPr="00772E4C" w:rsidRDefault="00B87E0D" w:rsidP="00E07A7C">
            <w:pPr>
              <w:jc w:val="center"/>
              <w:rPr>
                <w:sz w:val="20"/>
              </w:rPr>
            </w:pPr>
            <w:r w:rsidRPr="00772E4C">
              <w:rPr>
                <w:b/>
                <w:bCs/>
                <w:sz w:val="20"/>
              </w:rPr>
              <w:t>Status</w:t>
            </w:r>
          </w:p>
        </w:tc>
        <w:tc>
          <w:tcPr>
            <w:tcW w:w="2133" w:type="dxa"/>
          </w:tcPr>
          <w:p w14:paraId="7712BE6F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6656CF" w14:paraId="40F917A3" w14:textId="77777777" w:rsidTr="00953F8C">
        <w:trPr>
          <w:trHeight w:val="257"/>
        </w:trPr>
        <w:tc>
          <w:tcPr>
            <w:tcW w:w="1035" w:type="dxa"/>
          </w:tcPr>
          <w:p w14:paraId="0FB8F312" w14:textId="2EF6E103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6656CF" w:rsidRPr="00815C7F" w:rsidRDefault="006656CF" w:rsidP="006656CF">
            <w:pPr>
              <w:rPr>
                <w:color w:val="00B050"/>
                <w:sz w:val="20"/>
              </w:rPr>
            </w:pPr>
            <w:ins w:id="2" w:author="Alfred Aster" w:date="2020-07-20T08:05:00Z">
              <w:r w:rsidRPr="00815C7F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CDB494D" w14:textId="77777777" w:rsidR="00E73E81" w:rsidRPr="00815C7F" w:rsidRDefault="00E73E81" w:rsidP="006656CF">
            <w:pPr>
              <w:rPr>
                <w:ins w:id="3" w:author="Edward Au" w:date="2020-07-28T14:07:00Z"/>
                <w:color w:val="00B050"/>
                <w:sz w:val="20"/>
              </w:rPr>
            </w:pPr>
            <w:ins w:id="4" w:author="Edward Au" w:date="2020-07-28T14:07:00Z">
              <w:r w:rsidRPr="00815C7F">
                <w:rPr>
                  <w:color w:val="00B050"/>
                  <w:sz w:val="20"/>
                </w:rPr>
                <w:t>Motion 115 #SP75  Motion 112 #SP13  Motion 112 #SP12</w:t>
              </w:r>
            </w:ins>
          </w:p>
          <w:p w14:paraId="628795A1" w14:textId="2397D40F" w:rsidR="00E73E81" w:rsidRPr="00815C7F" w:rsidRDefault="00E73E81" w:rsidP="006656CF">
            <w:pPr>
              <w:rPr>
                <w:ins w:id="5" w:author="Edward Au" w:date="2020-07-28T14:07:00Z"/>
                <w:color w:val="00B050"/>
                <w:sz w:val="20"/>
              </w:rPr>
            </w:pPr>
            <w:ins w:id="6" w:author="Edward Au" w:date="2020-07-28T14:07:00Z">
              <w:r w:rsidRPr="00815C7F">
                <w:rPr>
                  <w:color w:val="00B050"/>
                  <w:sz w:val="20"/>
                </w:rPr>
                <w:t>Motion 74</w:t>
              </w:r>
            </w:ins>
          </w:p>
          <w:p w14:paraId="00BBD578" w14:textId="739627F3" w:rsidR="006656CF" w:rsidRPr="00815C7F" w:rsidRDefault="00E73E81" w:rsidP="006656CF">
            <w:pPr>
              <w:rPr>
                <w:color w:val="00B050"/>
                <w:sz w:val="20"/>
              </w:rPr>
            </w:pPr>
            <w:ins w:id="7" w:author="Edward Au" w:date="2020-07-28T14:07:00Z">
              <w:r w:rsidRPr="00815C7F">
                <w:rPr>
                  <w:color w:val="00B050"/>
                  <w:sz w:val="20"/>
                </w:rPr>
                <w:t>Motion 75</w:t>
              </w:r>
            </w:ins>
          </w:p>
        </w:tc>
      </w:tr>
      <w:tr w:rsidR="006656CF" w14:paraId="0995BA4A" w14:textId="77777777" w:rsidTr="00953F8C">
        <w:trPr>
          <w:trHeight w:val="257"/>
        </w:trPr>
        <w:tc>
          <w:tcPr>
            <w:tcW w:w="1035" w:type="dxa"/>
          </w:tcPr>
          <w:p w14:paraId="598B34CA" w14:textId="0684212D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6656CF" w:rsidRPr="00D41344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6656CF" w:rsidRPr="00D41344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6656CF" w:rsidRPr="00D41344" w:rsidRDefault="006656CF" w:rsidP="006656CF">
            <w:pPr>
              <w:rPr>
                <w:color w:val="00B050"/>
                <w:sz w:val="20"/>
              </w:rPr>
            </w:pPr>
            <w:ins w:id="8" w:author="Alfred Aster" w:date="2020-07-20T08:05:00Z">
              <w:r w:rsidRPr="00D41344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4CFF925" w14:textId="4E5830D1" w:rsidR="006656CF" w:rsidRPr="00D41344" w:rsidRDefault="0030124E" w:rsidP="006656CF">
            <w:pPr>
              <w:rPr>
                <w:color w:val="00B050"/>
                <w:sz w:val="20"/>
              </w:rPr>
            </w:pPr>
            <w:ins w:id="9" w:author="Edward Au" w:date="2020-07-29T11:44:00Z">
              <w:r w:rsidRPr="00D41344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21D7B9F0" w14:textId="77777777" w:rsidTr="00953F8C">
        <w:trPr>
          <w:trHeight w:val="257"/>
        </w:trPr>
        <w:tc>
          <w:tcPr>
            <w:tcW w:w="1035" w:type="dxa"/>
          </w:tcPr>
          <w:p w14:paraId="41DDF31B" w14:textId="50230D73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6656CF" w:rsidRPr="002D7C61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6656CF" w:rsidRPr="002D7C61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6656CF" w:rsidRPr="002D7C61" w:rsidRDefault="006656CF" w:rsidP="006656CF">
            <w:pPr>
              <w:rPr>
                <w:color w:val="00B050"/>
                <w:sz w:val="20"/>
              </w:rPr>
            </w:pPr>
            <w:ins w:id="10" w:author="Alfred Aster" w:date="2020-07-20T08:05:00Z">
              <w:r w:rsidRPr="002D7C6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1E1787A" w14:textId="1EFBB8BE" w:rsidR="006656CF" w:rsidRPr="002D7C61" w:rsidRDefault="00260E56" w:rsidP="00260E56">
            <w:pPr>
              <w:rPr>
                <w:color w:val="00B050"/>
                <w:sz w:val="20"/>
              </w:rPr>
            </w:pPr>
            <w:ins w:id="11" w:author="Edward Au" w:date="2020-07-30T19:01:00Z">
              <w:r>
                <w:rPr>
                  <w:color w:val="00B050"/>
                  <w:sz w:val="20"/>
                </w:rPr>
                <w:t>Related to most PHY motions</w:t>
              </w:r>
            </w:ins>
          </w:p>
        </w:tc>
      </w:tr>
      <w:tr w:rsidR="006656CF" w14:paraId="16965976" w14:textId="77777777" w:rsidTr="00953F8C">
        <w:trPr>
          <w:trHeight w:val="257"/>
        </w:trPr>
        <w:tc>
          <w:tcPr>
            <w:tcW w:w="1035" w:type="dxa"/>
          </w:tcPr>
          <w:p w14:paraId="5A4B0289" w14:textId="6BC7DB0D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6656CF" w:rsidRPr="00CB226F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6656CF" w:rsidRPr="00CB226F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6656CF" w:rsidRPr="00CB226F" w:rsidRDefault="006656CF" w:rsidP="006656CF">
            <w:pPr>
              <w:rPr>
                <w:color w:val="00B050"/>
                <w:sz w:val="20"/>
              </w:rPr>
            </w:pPr>
            <w:ins w:id="12" w:author="Alfred Aster" w:date="2020-07-20T08:05:00Z">
              <w:r w:rsidRPr="00CB226F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B4CA659" w14:textId="20199666" w:rsidR="006656CF" w:rsidRPr="00CB226F" w:rsidRDefault="00260E56" w:rsidP="006656CF">
            <w:pPr>
              <w:rPr>
                <w:color w:val="00B050"/>
                <w:sz w:val="20"/>
              </w:rPr>
            </w:pPr>
            <w:ins w:id="13" w:author="Edward Au" w:date="2020-07-30T19:02:00Z">
              <w:r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3C89EA52" w14:textId="77777777" w:rsidTr="00953F8C">
        <w:trPr>
          <w:trHeight w:val="257"/>
        </w:trPr>
        <w:tc>
          <w:tcPr>
            <w:tcW w:w="1035" w:type="dxa"/>
          </w:tcPr>
          <w:p w14:paraId="6646E774" w14:textId="4E5D11E5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6656CF" w:rsidRPr="001B5BA3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6656CF" w:rsidRPr="001B5BA3" w:rsidRDefault="00C43AB1" w:rsidP="006656CF">
            <w:pPr>
              <w:rPr>
                <w:color w:val="00B050"/>
                <w:sz w:val="20"/>
              </w:rPr>
            </w:pPr>
            <w:ins w:id="14" w:author="Alfred Aster" w:date="2020-07-30T07:53:00Z">
              <w:r w:rsidRPr="001B5BA3">
                <w:rPr>
                  <w:color w:val="00B050"/>
                  <w:sz w:val="20"/>
                </w:rPr>
                <w:t>All but one (see next column) are R1</w:t>
              </w:r>
            </w:ins>
          </w:p>
        </w:tc>
        <w:tc>
          <w:tcPr>
            <w:tcW w:w="2133" w:type="dxa"/>
          </w:tcPr>
          <w:p w14:paraId="2FADB09E" w14:textId="77777777" w:rsidR="00BE6F7F" w:rsidRPr="001B5BA3" w:rsidRDefault="00BE6F7F" w:rsidP="00BE6F7F">
            <w:pPr>
              <w:rPr>
                <w:ins w:id="15" w:author="Edward Au" w:date="2020-07-22T12:56:00Z"/>
                <w:color w:val="00B050"/>
                <w:sz w:val="20"/>
              </w:rPr>
            </w:pPr>
            <w:ins w:id="16" w:author="Edward Au" w:date="2020-07-22T12:56:00Z">
              <w:r w:rsidRPr="001B5BA3">
                <w:rPr>
                  <w:color w:val="00B050"/>
                  <w:sz w:val="20"/>
                </w:rPr>
                <w:t>Motion 10</w:t>
              </w:r>
            </w:ins>
          </w:p>
          <w:p w14:paraId="2BBC7253" w14:textId="77777777" w:rsidR="00BE6F7F" w:rsidRPr="001B5BA3" w:rsidRDefault="00BE6F7F" w:rsidP="00BE6F7F">
            <w:pPr>
              <w:rPr>
                <w:ins w:id="17" w:author="Edward Au" w:date="2020-07-22T12:56:00Z"/>
                <w:color w:val="00B050"/>
                <w:sz w:val="20"/>
              </w:rPr>
            </w:pPr>
            <w:ins w:id="18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19" w:author="Edward Au" w:date="2020-07-22T12:56:00Z">
              <w:r w:rsidRPr="001B5BA3">
                <w:rPr>
                  <w:color w:val="00B050"/>
                  <w:sz w:val="20"/>
                </w:rPr>
                <w:t>11</w:t>
              </w:r>
            </w:ins>
          </w:p>
          <w:p w14:paraId="4355371E" w14:textId="77777777" w:rsidR="00BE6F7F" w:rsidRPr="001B5BA3" w:rsidRDefault="00BE6F7F" w:rsidP="00BE6F7F">
            <w:pPr>
              <w:rPr>
                <w:ins w:id="20" w:author="Edward Au" w:date="2020-07-22T12:56:00Z"/>
                <w:color w:val="00B050"/>
                <w:sz w:val="20"/>
              </w:rPr>
            </w:pPr>
            <w:ins w:id="21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2" w:author="Edward Au" w:date="2020-07-22T12:56:00Z">
              <w:r w:rsidRPr="001B5BA3">
                <w:rPr>
                  <w:color w:val="00B050"/>
                  <w:sz w:val="20"/>
                </w:rPr>
                <w:t>16</w:t>
              </w:r>
            </w:ins>
          </w:p>
          <w:p w14:paraId="746FE44C" w14:textId="77777777" w:rsidR="00BE6F7F" w:rsidRPr="001B5BA3" w:rsidRDefault="00BE6F7F" w:rsidP="00BE6F7F">
            <w:pPr>
              <w:rPr>
                <w:ins w:id="23" w:author="Edward Au" w:date="2020-07-22T12:56:00Z"/>
                <w:color w:val="00B050"/>
                <w:sz w:val="20"/>
              </w:rPr>
            </w:pPr>
            <w:ins w:id="24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5" w:author="Edward Au" w:date="2020-07-22T12:56:00Z">
              <w:r w:rsidRPr="001B5BA3">
                <w:rPr>
                  <w:color w:val="00B050"/>
                  <w:sz w:val="20"/>
                </w:rPr>
                <w:t>17</w:t>
              </w:r>
            </w:ins>
          </w:p>
          <w:p w14:paraId="4194C16C" w14:textId="77777777" w:rsidR="00BE6F7F" w:rsidRPr="001B5BA3" w:rsidRDefault="00BE6F7F" w:rsidP="00BE6F7F">
            <w:pPr>
              <w:rPr>
                <w:ins w:id="26" w:author="Edward Au" w:date="2020-07-22T12:56:00Z"/>
                <w:color w:val="00B050"/>
                <w:sz w:val="20"/>
              </w:rPr>
            </w:pPr>
            <w:ins w:id="27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8" w:author="Edward Au" w:date="2020-07-22T12:56:00Z">
              <w:r w:rsidRPr="001B5BA3">
                <w:rPr>
                  <w:color w:val="00B050"/>
                  <w:sz w:val="20"/>
                </w:rPr>
                <w:t>18</w:t>
              </w:r>
            </w:ins>
          </w:p>
          <w:p w14:paraId="3D08FEC8" w14:textId="77777777" w:rsidR="00BE6F7F" w:rsidRPr="001B5BA3" w:rsidRDefault="00BE6F7F" w:rsidP="00BE6F7F">
            <w:pPr>
              <w:rPr>
                <w:ins w:id="29" w:author="Edward Au" w:date="2020-07-22T12:56:00Z"/>
                <w:color w:val="00B050"/>
                <w:sz w:val="20"/>
              </w:rPr>
            </w:pPr>
            <w:ins w:id="30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1" w:author="Edward Au" w:date="2020-07-22T12:56:00Z">
              <w:r w:rsidRPr="001B5BA3">
                <w:rPr>
                  <w:color w:val="00B050"/>
                  <w:sz w:val="20"/>
                </w:rPr>
                <w:t>19</w:t>
              </w:r>
            </w:ins>
          </w:p>
          <w:p w14:paraId="44539351" w14:textId="77777777" w:rsidR="00BE6F7F" w:rsidRPr="001B5BA3" w:rsidRDefault="00BE6F7F" w:rsidP="00BE6F7F">
            <w:pPr>
              <w:rPr>
                <w:ins w:id="32" w:author="Edward Au" w:date="2020-07-22T12:56:00Z"/>
                <w:color w:val="00B050"/>
                <w:sz w:val="20"/>
              </w:rPr>
            </w:pPr>
            <w:ins w:id="33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4" w:author="Edward Au" w:date="2020-07-22T12:56:00Z">
              <w:r w:rsidRPr="001B5BA3">
                <w:rPr>
                  <w:color w:val="00B050"/>
                  <w:sz w:val="20"/>
                </w:rPr>
                <w:t>33</w:t>
              </w:r>
            </w:ins>
          </w:p>
          <w:p w14:paraId="74CB36F9" w14:textId="77777777" w:rsidR="00BE6F7F" w:rsidRPr="001B5BA3" w:rsidRDefault="00BE6F7F" w:rsidP="00BE6F7F">
            <w:pPr>
              <w:rPr>
                <w:ins w:id="35" w:author="Edward Au" w:date="2020-07-22T12:56:00Z"/>
                <w:color w:val="00B050"/>
                <w:sz w:val="20"/>
              </w:rPr>
            </w:pPr>
            <w:ins w:id="36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7" w:author="Edward Au" w:date="2020-07-22T12:56:00Z">
              <w:r w:rsidRPr="001B5BA3">
                <w:rPr>
                  <w:color w:val="00B050"/>
                  <w:sz w:val="20"/>
                </w:rPr>
                <w:t>34</w:t>
              </w:r>
            </w:ins>
          </w:p>
          <w:p w14:paraId="4D2C56DE" w14:textId="77777777" w:rsidR="00BE6F7F" w:rsidRPr="001B5BA3" w:rsidRDefault="00BE6F7F" w:rsidP="00BE6F7F">
            <w:pPr>
              <w:rPr>
                <w:ins w:id="38" w:author="Edward Au" w:date="2020-07-22T12:56:00Z"/>
                <w:color w:val="00B050"/>
                <w:sz w:val="20"/>
              </w:rPr>
            </w:pPr>
            <w:ins w:id="39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40" w:author="Edward Au" w:date="2020-07-22T12:56:00Z">
              <w:r w:rsidRPr="001B5BA3">
                <w:rPr>
                  <w:color w:val="00B050"/>
                  <w:sz w:val="20"/>
                </w:rPr>
                <w:t>35</w:t>
              </w:r>
            </w:ins>
          </w:p>
          <w:p w14:paraId="55BC8630" w14:textId="77777777" w:rsidR="00BE6F7F" w:rsidRPr="001B5BA3" w:rsidRDefault="00BE6F7F" w:rsidP="00BE6F7F">
            <w:pPr>
              <w:rPr>
                <w:ins w:id="41" w:author="Edward Au" w:date="2020-07-22T12:56:00Z"/>
                <w:color w:val="00B050"/>
                <w:sz w:val="20"/>
              </w:rPr>
            </w:pPr>
            <w:ins w:id="42" w:author="Edward Au" w:date="2020-07-22T12:56:00Z">
              <w:r w:rsidRPr="001B5BA3">
                <w:rPr>
                  <w:color w:val="00B050"/>
                  <w:sz w:val="20"/>
                </w:rPr>
                <w:t>Motion 111, #SP0611-01</w:t>
              </w:r>
            </w:ins>
          </w:p>
          <w:p w14:paraId="650BA96E" w14:textId="77777777" w:rsidR="00BE6F7F" w:rsidRPr="001B5BA3" w:rsidRDefault="00BE6F7F" w:rsidP="00BE6F7F">
            <w:pPr>
              <w:rPr>
                <w:ins w:id="43" w:author="Edward Au" w:date="2020-07-22T12:56:00Z"/>
                <w:color w:val="00B050"/>
                <w:sz w:val="20"/>
              </w:rPr>
            </w:pPr>
            <w:ins w:id="44" w:author="Edward Au" w:date="2020-07-22T12:56:00Z">
              <w:r w:rsidRPr="001B5BA3">
                <w:rPr>
                  <w:color w:val="00B050"/>
                  <w:sz w:val="20"/>
                </w:rPr>
                <w:t>Motion 112, #SP42</w:t>
              </w:r>
            </w:ins>
          </w:p>
          <w:p w14:paraId="4F73FEC4" w14:textId="77777777" w:rsidR="006656CF" w:rsidRDefault="00BE6F7F" w:rsidP="00BE6F7F">
            <w:pPr>
              <w:rPr>
                <w:ins w:id="45" w:author="Edward Au" w:date="2020-08-03T10:37:00Z"/>
                <w:color w:val="00B050"/>
                <w:sz w:val="20"/>
              </w:rPr>
            </w:pPr>
            <w:ins w:id="46" w:author="Edward Au" w:date="2020-07-22T12:56:00Z">
              <w:r w:rsidRPr="001B5BA3">
                <w:rPr>
                  <w:color w:val="00B050"/>
                  <w:sz w:val="20"/>
                </w:rPr>
                <w:t>Motion 118</w:t>
              </w:r>
            </w:ins>
          </w:p>
          <w:p w14:paraId="43B652C7" w14:textId="77777777" w:rsidR="00A23EBE" w:rsidRDefault="00A23EBE" w:rsidP="00BE6F7F">
            <w:pPr>
              <w:rPr>
                <w:ins w:id="47" w:author="Edward Au" w:date="2020-08-03T10:37:00Z"/>
                <w:color w:val="00B050"/>
                <w:sz w:val="20"/>
              </w:rPr>
            </w:pPr>
            <w:ins w:id="48" w:author="Edward Au" w:date="2020-08-03T10:37:00Z">
              <w:r>
                <w:rPr>
                  <w:color w:val="00B050"/>
                  <w:sz w:val="20"/>
                </w:rPr>
                <w:t>Motion 119, #SP115</w:t>
              </w:r>
            </w:ins>
          </w:p>
          <w:p w14:paraId="43CD50E0" w14:textId="77777777" w:rsidR="00A23EBE" w:rsidRDefault="00A23EBE" w:rsidP="00BE6F7F">
            <w:pPr>
              <w:rPr>
                <w:ins w:id="49" w:author="Edward Au" w:date="2020-08-03T10:37:00Z"/>
                <w:color w:val="00B050"/>
                <w:sz w:val="20"/>
              </w:rPr>
            </w:pPr>
            <w:ins w:id="50" w:author="Edward Au" w:date="2020-08-03T10:37:00Z">
              <w:r>
                <w:rPr>
                  <w:color w:val="00B050"/>
                  <w:sz w:val="20"/>
                </w:rPr>
                <w:t>Motion 119, #SP116</w:t>
              </w:r>
            </w:ins>
          </w:p>
          <w:p w14:paraId="46155C7C" w14:textId="5DB62E8F" w:rsidR="00A23EBE" w:rsidRPr="001B5BA3" w:rsidRDefault="00A23EBE" w:rsidP="00BE6F7F">
            <w:pPr>
              <w:rPr>
                <w:color w:val="00B050"/>
                <w:sz w:val="20"/>
              </w:rPr>
            </w:pPr>
            <w:ins w:id="51" w:author="Edward Au" w:date="2020-08-03T10:37:00Z">
              <w:r>
                <w:rPr>
                  <w:color w:val="00B050"/>
                  <w:sz w:val="20"/>
                </w:rPr>
                <w:t>Motion 119, #SP117</w:t>
              </w:r>
            </w:ins>
          </w:p>
        </w:tc>
      </w:tr>
      <w:tr w:rsidR="006656CF" w14:paraId="618857E0" w14:textId="77777777" w:rsidTr="00953F8C">
        <w:trPr>
          <w:trHeight w:val="257"/>
        </w:trPr>
        <w:tc>
          <w:tcPr>
            <w:tcW w:w="1035" w:type="dxa"/>
          </w:tcPr>
          <w:p w14:paraId="3E741FF0" w14:textId="36A47200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3606081" w14:textId="09F524B6" w:rsidR="00D97336" w:rsidRPr="001B5BA3" w:rsidRDefault="00D97336" w:rsidP="00D97336">
            <w:pPr>
              <w:rPr>
                <w:ins w:id="52" w:author="Edward Au" w:date="2020-07-22T12:57:00Z"/>
                <w:color w:val="00B050"/>
                <w:sz w:val="20"/>
              </w:rPr>
            </w:pPr>
            <w:ins w:id="53" w:author="Edward Au" w:date="2020-07-22T12:57:00Z">
              <w:r w:rsidRPr="001B5BA3">
                <w:rPr>
                  <w:color w:val="00B050"/>
                  <w:sz w:val="20"/>
                </w:rPr>
                <w:t>Motion 112, #SP48</w:t>
              </w:r>
            </w:ins>
            <w:ins w:id="54" w:author="Edward Au" w:date="2020-07-22T14:53:00Z">
              <w:r w:rsidR="00432B16" w:rsidRPr="001B5BA3">
                <w:rPr>
                  <w:color w:val="00B050"/>
                  <w:sz w:val="20"/>
                </w:rPr>
                <w:t xml:space="preserve"> (R2)</w:t>
              </w:r>
            </w:ins>
          </w:p>
          <w:p w14:paraId="653C9E0D" w14:textId="136305F0" w:rsidR="006656CF" w:rsidRPr="001B5BA3" w:rsidRDefault="00D97336" w:rsidP="00D97336">
            <w:pPr>
              <w:rPr>
                <w:color w:val="00B050"/>
                <w:sz w:val="20"/>
              </w:rPr>
            </w:pPr>
            <w:ins w:id="55" w:author="Edward Au" w:date="2020-07-22T12:57:00Z">
              <w:r w:rsidRPr="001B5BA3">
                <w:rPr>
                  <w:color w:val="00B050"/>
                  <w:sz w:val="20"/>
                </w:rPr>
                <w:t>Motion 115, #SP75</w:t>
              </w:r>
            </w:ins>
          </w:p>
        </w:tc>
      </w:tr>
      <w:tr w:rsidR="006656CF" w14:paraId="5D273E60" w14:textId="77777777" w:rsidTr="00953F8C">
        <w:trPr>
          <w:trHeight w:val="257"/>
        </w:trPr>
        <w:tc>
          <w:tcPr>
            <w:tcW w:w="1035" w:type="dxa"/>
          </w:tcPr>
          <w:p w14:paraId="6DF58141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C8289" w14:textId="0FC8304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1EAF0DD" w14:textId="361C9103" w:rsidR="006656CF" w:rsidRPr="001B5BA3" w:rsidRDefault="00314F92" w:rsidP="006656CF">
            <w:pPr>
              <w:rPr>
                <w:color w:val="00B050"/>
                <w:sz w:val="20"/>
              </w:rPr>
            </w:pPr>
            <w:ins w:id="56" w:author="Edward Au" w:date="2020-07-22T12:58:00Z">
              <w:r w:rsidRPr="001B5BA3">
                <w:rPr>
                  <w:color w:val="00B050"/>
                  <w:sz w:val="20"/>
                </w:rPr>
                <w:t>Motion</w:t>
              </w:r>
              <w:r w:rsidR="00F3159B" w:rsidRPr="001B5BA3">
                <w:rPr>
                  <w:color w:val="00B050"/>
                  <w:sz w:val="20"/>
                </w:rPr>
                <w:t xml:space="preserve"> 112, #SP13</w:t>
              </w:r>
            </w:ins>
          </w:p>
        </w:tc>
      </w:tr>
      <w:tr w:rsidR="006656CF" w14:paraId="58B7F631" w14:textId="77777777" w:rsidTr="00953F8C">
        <w:trPr>
          <w:trHeight w:val="271"/>
        </w:trPr>
        <w:tc>
          <w:tcPr>
            <w:tcW w:w="1035" w:type="dxa"/>
          </w:tcPr>
          <w:p w14:paraId="4590DEE3" w14:textId="77777777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6656CF" w:rsidRPr="00AB59FC" w:rsidRDefault="00EC6DC3" w:rsidP="006656CF">
            <w:pPr>
              <w:rPr>
                <w:color w:val="00B050"/>
                <w:sz w:val="20"/>
              </w:rPr>
            </w:pPr>
            <w:ins w:id="57" w:author="Alfred Aster" w:date="2020-07-30T07:55:00Z">
              <w:r w:rsidRPr="00AB59FC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08B795AB" w14:textId="77777777" w:rsidR="00755971" w:rsidRPr="00AB59FC" w:rsidRDefault="00755971" w:rsidP="006656CF">
            <w:pPr>
              <w:rPr>
                <w:ins w:id="58" w:author="Edward Au" w:date="2020-07-28T10:58:00Z"/>
                <w:color w:val="00B050"/>
                <w:sz w:val="20"/>
              </w:rPr>
            </w:pPr>
            <w:ins w:id="59" w:author="Edward Au" w:date="2020-07-28T10:58:00Z">
              <w:r w:rsidRPr="00AB59FC">
                <w:rPr>
                  <w:color w:val="00B050"/>
                  <w:sz w:val="20"/>
                </w:rPr>
                <w:t>Motion 6</w:t>
              </w:r>
            </w:ins>
          </w:p>
          <w:p w14:paraId="069AFBF5" w14:textId="7378AFA5" w:rsidR="00755971" w:rsidRPr="00AB59FC" w:rsidRDefault="00755971" w:rsidP="006656CF">
            <w:pPr>
              <w:rPr>
                <w:ins w:id="60" w:author="Edward Au" w:date="2020-07-28T10:58:00Z"/>
                <w:color w:val="00B050"/>
                <w:sz w:val="20"/>
              </w:rPr>
            </w:pPr>
            <w:ins w:id="61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2" w:author="Edward Au" w:date="2020-07-28T10:58:00Z">
              <w:r w:rsidRPr="00AB59FC">
                <w:rPr>
                  <w:color w:val="00B050"/>
                  <w:sz w:val="20"/>
                </w:rPr>
                <w:t>76</w:t>
              </w:r>
            </w:ins>
          </w:p>
          <w:p w14:paraId="617D6278" w14:textId="77777777" w:rsidR="00755971" w:rsidRPr="00AB59FC" w:rsidRDefault="00755971" w:rsidP="006656CF">
            <w:pPr>
              <w:rPr>
                <w:ins w:id="63" w:author="Edward Au" w:date="2020-07-28T10:58:00Z"/>
                <w:color w:val="00B050"/>
                <w:sz w:val="20"/>
              </w:rPr>
            </w:pPr>
            <w:ins w:id="64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5" w:author="Edward Au" w:date="2020-07-28T10:58:00Z">
              <w:r w:rsidRPr="00AB59FC">
                <w:rPr>
                  <w:color w:val="00B050"/>
                  <w:sz w:val="20"/>
                </w:rPr>
                <w:t>91</w:t>
              </w:r>
            </w:ins>
          </w:p>
          <w:p w14:paraId="6064378D" w14:textId="77777777" w:rsidR="00755971" w:rsidRPr="00AB59FC" w:rsidRDefault="00755971" w:rsidP="006656CF">
            <w:pPr>
              <w:rPr>
                <w:ins w:id="66" w:author="Edward Au" w:date="2020-07-28T10:58:00Z"/>
                <w:color w:val="00B050"/>
                <w:sz w:val="20"/>
              </w:rPr>
            </w:pPr>
            <w:ins w:id="67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8" w:author="Edward Au" w:date="2020-07-28T10:58:00Z">
              <w:r w:rsidRPr="00AB59FC">
                <w:rPr>
                  <w:color w:val="00B050"/>
                  <w:sz w:val="20"/>
                </w:rPr>
                <w:t>69</w:t>
              </w:r>
            </w:ins>
          </w:p>
          <w:p w14:paraId="409A6D57" w14:textId="77777777" w:rsidR="00755971" w:rsidRPr="00AB59FC" w:rsidRDefault="00755971" w:rsidP="006656CF">
            <w:pPr>
              <w:rPr>
                <w:ins w:id="69" w:author="Edward Au" w:date="2020-07-28T10:58:00Z"/>
                <w:color w:val="00B050"/>
                <w:sz w:val="20"/>
              </w:rPr>
            </w:pPr>
            <w:ins w:id="70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1" w:author="Edward Au" w:date="2020-07-28T10:58:00Z">
              <w:r w:rsidRPr="00AB59FC">
                <w:rPr>
                  <w:color w:val="00B050"/>
                  <w:sz w:val="20"/>
                </w:rPr>
                <w:t>78</w:t>
              </w:r>
            </w:ins>
          </w:p>
          <w:p w14:paraId="2035B500" w14:textId="77777777" w:rsidR="00755971" w:rsidRPr="00AB59FC" w:rsidRDefault="00755971" w:rsidP="006656CF">
            <w:pPr>
              <w:rPr>
                <w:ins w:id="72" w:author="Edward Au" w:date="2020-07-28T10:58:00Z"/>
                <w:color w:val="00B050"/>
                <w:sz w:val="20"/>
              </w:rPr>
            </w:pPr>
            <w:ins w:id="73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4" w:author="Edward Au" w:date="2020-07-28T10:58:00Z">
              <w:r w:rsidRPr="00AB59FC">
                <w:rPr>
                  <w:color w:val="00B050"/>
                  <w:sz w:val="20"/>
                </w:rPr>
                <w:t>79</w:t>
              </w:r>
            </w:ins>
          </w:p>
          <w:p w14:paraId="278B1474" w14:textId="77777777" w:rsidR="00755971" w:rsidRPr="00AB59FC" w:rsidRDefault="00755971" w:rsidP="006656CF">
            <w:pPr>
              <w:rPr>
                <w:ins w:id="75" w:author="Edward Au" w:date="2020-07-28T10:58:00Z"/>
                <w:color w:val="00B050"/>
                <w:sz w:val="20"/>
              </w:rPr>
            </w:pPr>
            <w:ins w:id="76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7" w:author="Edward Au" w:date="2020-07-28T10:58:00Z">
              <w:r w:rsidRPr="00AB59FC">
                <w:rPr>
                  <w:color w:val="00B050"/>
                  <w:sz w:val="20"/>
                </w:rPr>
                <w:t>80</w:t>
              </w:r>
            </w:ins>
          </w:p>
          <w:p w14:paraId="1C453658" w14:textId="77777777" w:rsidR="00755971" w:rsidRPr="00AB59FC" w:rsidRDefault="00755971" w:rsidP="006656CF">
            <w:pPr>
              <w:rPr>
                <w:ins w:id="78" w:author="Edward Au" w:date="2020-07-28T10:58:00Z"/>
                <w:color w:val="00B050"/>
                <w:sz w:val="20"/>
              </w:rPr>
            </w:pPr>
            <w:ins w:id="79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0" w:author="Edward Au" w:date="2020-07-28T10:58:00Z">
              <w:r w:rsidRPr="00AB59FC">
                <w:rPr>
                  <w:color w:val="00B050"/>
                  <w:sz w:val="20"/>
                </w:rPr>
                <w:t>118</w:t>
              </w:r>
            </w:ins>
          </w:p>
          <w:p w14:paraId="5EA096EB" w14:textId="77777777" w:rsidR="00755971" w:rsidRPr="00AB59FC" w:rsidRDefault="00755971" w:rsidP="006656CF">
            <w:pPr>
              <w:rPr>
                <w:ins w:id="81" w:author="Edward Au" w:date="2020-07-28T10:58:00Z"/>
                <w:color w:val="00B050"/>
                <w:sz w:val="20"/>
              </w:rPr>
            </w:pPr>
            <w:ins w:id="82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3" w:author="Edward Au" w:date="2020-07-28T10:58:00Z">
              <w:r w:rsidRPr="00AB59FC">
                <w:rPr>
                  <w:color w:val="00B050"/>
                  <w:sz w:val="20"/>
                </w:rPr>
                <w:t>81</w:t>
              </w:r>
            </w:ins>
          </w:p>
          <w:p w14:paraId="4361BA4E" w14:textId="77777777" w:rsidR="00755971" w:rsidRPr="00AB59FC" w:rsidRDefault="00755971" w:rsidP="006656CF">
            <w:pPr>
              <w:rPr>
                <w:ins w:id="84" w:author="Edward Au" w:date="2020-07-28T10:58:00Z"/>
                <w:color w:val="00B050"/>
                <w:sz w:val="20"/>
              </w:rPr>
            </w:pPr>
            <w:ins w:id="85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6" w:author="Edward Au" w:date="2020-07-28T10:58:00Z">
              <w:r w:rsidRPr="00AB59FC">
                <w:rPr>
                  <w:color w:val="00B050"/>
                  <w:sz w:val="20"/>
                </w:rPr>
                <w:t>112, #SP21</w:t>
              </w:r>
            </w:ins>
          </w:p>
          <w:p w14:paraId="462522CE" w14:textId="77777777" w:rsidR="00755971" w:rsidRPr="00AB59FC" w:rsidRDefault="00755971" w:rsidP="006656CF">
            <w:pPr>
              <w:rPr>
                <w:ins w:id="87" w:author="Edward Au" w:date="2020-07-28T10:58:00Z"/>
                <w:color w:val="00B050"/>
                <w:sz w:val="20"/>
              </w:rPr>
            </w:pPr>
            <w:ins w:id="88" w:author="Edward Au" w:date="2020-07-28T11:00:00Z">
              <w:r w:rsidRPr="00AB59FC">
                <w:rPr>
                  <w:color w:val="00B050"/>
                  <w:sz w:val="20"/>
                </w:rPr>
                <w:t>Motion</w:t>
              </w:r>
            </w:ins>
            <w:ins w:id="89" w:author="Edward Au" w:date="2020-07-28T10:58:00Z">
              <w:r w:rsidRPr="00AB59FC">
                <w:rPr>
                  <w:color w:val="00B050"/>
                  <w:sz w:val="20"/>
                </w:rPr>
                <w:t xml:space="preserve"> 87</w:t>
              </w:r>
            </w:ins>
          </w:p>
          <w:p w14:paraId="5DED52BF" w14:textId="77777777" w:rsidR="00755971" w:rsidRPr="00AB59FC" w:rsidRDefault="00755971" w:rsidP="006656CF">
            <w:pPr>
              <w:rPr>
                <w:ins w:id="90" w:author="Edward Au" w:date="2020-07-28T10:58:00Z"/>
                <w:color w:val="00B050"/>
                <w:sz w:val="20"/>
              </w:rPr>
            </w:pPr>
            <w:ins w:id="91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2" w:author="Edward Au" w:date="2020-07-28T10:58:00Z">
              <w:r w:rsidRPr="00AB59FC">
                <w:rPr>
                  <w:color w:val="00B050"/>
                  <w:sz w:val="20"/>
                </w:rPr>
                <w:t>86</w:t>
              </w:r>
            </w:ins>
          </w:p>
          <w:p w14:paraId="081DD5E0" w14:textId="77777777" w:rsidR="00755971" w:rsidRPr="00AB59FC" w:rsidRDefault="00755971" w:rsidP="006656CF">
            <w:pPr>
              <w:rPr>
                <w:ins w:id="93" w:author="Edward Au" w:date="2020-07-28T10:58:00Z"/>
                <w:color w:val="00B050"/>
                <w:sz w:val="20"/>
              </w:rPr>
            </w:pPr>
            <w:ins w:id="94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5" w:author="Edward Au" w:date="2020-07-28T10:58:00Z">
              <w:r w:rsidRPr="00AB59FC">
                <w:rPr>
                  <w:color w:val="00B050"/>
                  <w:sz w:val="20"/>
                </w:rPr>
                <w:t>97</w:t>
              </w:r>
            </w:ins>
          </w:p>
          <w:p w14:paraId="1B9FA6D5" w14:textId="77777777" w:rsidR="00755971" w:rsidRPr="00AB59FC" w:rsidRDefault="00755971" w:rsidP="006656CF">
            <w:pPr>
              <w:rPr>
                <w:ins w:id="96" w:author="Edward Au" w:date="2020-07-28T10:58:00Z"/>
                <w:color w:val="00B050"/>
                <w:sz w:val="20"/>
              </w:rPr>
            </w:pPr>
            <w:ins w:id="97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8" w:author="Edward Au" w:date="2020-07-28T10:58:00Z">
              <w:r w:rsidRPr="00AB59FC">
                <w:rPr>
                  <w:color w:val="00B050"/>
                  <w:sz w:val="20"/>
                </w:rPr>
                <w:t>98</w:t>
              </w:r>
            </w:ins>
          </w:p>
          <w:p w14:paraId="4650831C" w14:textId="2368888E" w:rsidR="00755971" w:rsidRPr="00AB59FC" w:rsidRDefault="00755971" w:rsidP="006656CF">
            <w:pPr>
              <w:rPr>
                <w:ins w:id="99" w:author="Edward Au" w:date="2020-07-28T10:58:00Z"/>
                <w:color w:val="00B050"/>
                <w:sz w:val="20"/>
              </w:rPr>
            </w:pPr>
            <w:ins w:id="100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01" w:author="Edward Au" w:date="2020-07-28T10:58:00Z">
              <w:r w:rsidRPr="00AB59FC">
                <w:rPr>
                  <w:color w:val="00B050"/>
                  <w:sz w:val="20"/>
                </w:rPr>
                <w:t xml:space="preserve">115, </w:t>
              </w:r>
            </w:ins>
            <w:ins w:id="102" w:author="Edward Au" w:date="2020-07-28T11:01:00Z">
              <w:r w:rsidRPr="00AB59FC">
                <w:rPr>
                  <w:color w:val="00B050"/>
                  <w:sz w:val="20"/>
                </w:rPr>
                <w:t>#</w:t>
              </w:r>
            </w:ins>
            <w:ins w:id="103" w:author="Edward Au" w:date="2020-07-28T10:58:00Z">
              <w:r w:rsidRPr="00AB59FC">
                <w:rPr>
                  <w:color w:val="00B050"/>
                  <w:sz w:val="20"/>
                </w:rPr>
                <w:t>SP71</w:t>
              </w:r>
            </w:ins>
          </w:p>
          <w:p w14:paraId="7539FBBF" w14:textId="77777777" w:rsidR="00755971" w:rsidRPr="00AB59FC" w:rsidRDefault="00755971" w:rsidP="006656CF">
            <w:pPr>
              <w:rPr>
                <w:ins w:id="104" w:author="Edward Au" w:date="2020-07-28T11:01:00Z"/>
                <w:color w:val="00B050"/>
                <w:sz w:val="20"/>
              </w:rPr>
            </w:pPr>
            <w:ins w:id="105" w:author="Edward Au" w:date="2020-07-28T11:01:00Z">
              <w:r w:rsidRPr="00AB59FC">
                <w:rPr>
                  <w:color w:val="00B050"/>
                  <w:sz w:val="20"/>
                </w:rPr>
                <w:lastRenderedPageBreak/>
                <w:t>Motion 115, #</w:t>
              </w:r>
            </w:ins>
            <w:ins w:id="106" w:author="Edward Au" w:date="2020-07-28T10:58:00Z">
              <w:r w:rsidRPr="00AB59FC">
                <w:rPr>
                  <w:color w:val="00B050"/>
                  <w:sz w:val="20"/>
                </w:rPr>
                <w:t>SP73</w:t>
              </w:r>
            </w:ins>
          </w:p>
          <w:p w14:paraId="36E2B7A7" w14:textId="77777777" w:rsidR="00755971" w:rsidRPr="00AB59FC" w:rsidRDefault="00755971" w:rsidP="006656CF">
            <w:pPr>
              <w:rPr>
                <w:ins w:id="107" w:author="Edward Au" w:date="2020-07-28T10:58:00Z"/>
                <w:color w:val="00B050"/>
                <w:sz w:val="20"/>
              </w:rPr>
            </w:pPr>
            <w:ins w:id="108" w:author="Edward Au" w:date="2020-07-28T11:01:00Z">
              <w:r w:rsidRPr="00AB59FC">
                <w:rPr>
                  <w:color w:val="00B050"/>
                  <w:sz w:val="20"/>
                </w:rPr>
                <w:t>Motion 115, #</w:t>
              </w:r>
            </w:ins>
            <w:ins w:id="109" w:author="Edward Au" w:date="2020-07-28T10:58:00Z">
              <w:r w:rsidRPr="00AB59FC">
                <w:rPr>
                  <w:color w:val="00B050"/>
                  <w:sz w:val="20"/>
                </w:rPr>
                <w:t>SP74</w:t>
              </w:r>
            </w:ins>
          </w:p>
          <w:p w14:paraId="6A439830" w14:textId="77777777" w:rsidR="00755971" w:rsidRPr="00AB59FC" w:rsidRDefault="00755971" w:rsidP="006656CF">
            <w:pPr>
              <w:rPr>
                <w:ins w:id="110" w:author="Edward Au" w:date="2020-07-28T10:58:00Z"/>
                <w:color w:val="00B050"/>
                <w:sz w:val="20"/>
              </w:rPr>
            </w:pPr>
            <w:ins w:id="111" w:author="Edward Au" w:date="2020-07-28T11:01:00Z">
              <w:r w:rsidRPr="00AB59FC">
                <w:rPr>
                  <w:color w:val="00B050"/>
                  <w:sz w:val="20"/>
                </w:rPr>
                <w:t>Motion 115, #</w:t>
              </w:r>
            </w:ins>
            <w:ins w:id="112" w:author="Edward Au" w:date="2020-07-28T10:58:00Z">
              <w:r w:rsidRPr="00AB59FC">
                <w:rPr>
                  <w:color w:val="00B050"/>
                  <w:sz w:val="20"/>
                </w:rPr>
                <w:t>SP72</w:t>
              </w:r>
            </w:ins>
          </w:p>
          <w:p w14:paraId="31686C8F" w14:textId="77777777" w:rsidR="00755971" w:rsidRPr="00AB59FC" w:rsidRDefault="00755971" w:rsidP="006656CF">
            <w:pPr>
              <w:rPr>
                <w:ins w:id="113" w:author="Edward Au" w:date="2020-07-28T10:58:00Z"/>
                <w:color w:val="00B050"/>
                <w:sz w:val="20"/>
              </w:rPr>
            </w:pPr>
            <w:ins w:id="114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15" w:author="Edward Au" w:date="2020-07-28T10:58:00Z">
              <w:r w:rsidRPr="00AB59FC">
                <w:rPr>
                  <w:color w:val="00B050"/>
                  <w:sz w:val="20"/>
                </w:rPr>
                <w:t>93</w:t>
              </w:r>
            </w:ins>
          </w:p>
          <w:p w14:paraId="476810C7" w14:textId="77777777" w:rsidR="00755971" w:rsidRPr="00AB59FC" w:rsidRDefault="00755971" w:rsidP="006656CF">
            <w:pPr>
              <w:rPr>
                <w:ins w:id="116" w:author="Edward Au" w:date="2020-07-28T10:58:00Z"/>
                <w:color w:val="00B050"/>
                <w:sz w:val="20"/>
              </w:rPr>
            </w:pPr>
            <w:ins w:id="117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18" w:author="Edward Au" w:date="2020-07-28T10:58:00Z">
              <w:r w:rsidRPr="00AB59FC">
                <w:rPr>
                  <w:color w:val="00B050"/>
                  <w:sz w:val="20"/>
                </w:rPr>
                <w:t>94</w:t>
              </w:r>
            </w:ins>
          </w:p>
          <w:p w14:paraId="5A62A100" w14:textId="77777777" w:rsidR="00755971" w:rsidRPr="00AB59FC" w:rsidRDefault="00755971" w:rsidP="006656CF">
            <w:pPr>
              <w:rPr>
                <w:ins w:id="119" w:author="Edward Au" w:date="2020-07-28T10:58:00Z"/>
                <w:color w:val="00B050"/>
                <w:sz w:val="20"/>
              </w:rPr>
            </w:pPr>
            <w:ins w:id="120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21" w:author="Edward Au" w:date="2020-07-28T10:58:00Z">
              <w:r w:rsidRPr="00AB59FC">
                <w:rPr>
                  <w:color w:val="00B050"/>
                  <w:sz w:val="20"/>
                </w:rPr>
                <w:t>95</w:t>
              </w:r>
            </w:ins>
          </w:p>
          <w:p w14:paraId="38F2E13F" w14:textId="3FBFC335" w:rsidR="006656CF" w:rsidRPr="00AB59FC" w:rsidRDefault="00755971" w:rsidP="006656CF">
            <w:pPr>
              <w:rPr>
                <w:color w:val="00B050"/>
                <w:sz w:val="20"/>
              </w:rPr>
            </w:pPr>
            <w:ins w:id="122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23" w:author="Edward Au" w:date="2020-07-28T10:58:00Z">
              <w:r w:rsidRPr="00AB59FC">
                <w:rPr>
                  <w:color w:val="00B050"/>
                  <w:sz w:val="20"/>
                </w:rPr>
                <w:t>96</w:t>
              </w:r>
            </w:ins>
          </w:p>
        </w:tc>
      </w:tr>
      <w:tr w:rsidR="006656CF" w14:paraId="4689C3F0" w14:textId="77777777" w:rsidTr="00953F8C">
        <w:trPr>
          <w:trHeight w:val="257"/>
        </w:trPr>
        <w:tc>
          <w:tcPr>
            <w:tcW w:w="1035" w:type="dxa"/>
          </w:tcPr>
          <w:p w14:paraId="189F1AA3" w14:textId="14C76022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ACDA9EC" w14:textId="59EBBE5E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6656CF" w:rsidRPr="00316A0B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6656CF" w:rsidRPr="00316A0B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6656CF" w:rsidRPr="00316A0B" w:rsidRDefault="001F6403" w:rsidP="006656CF">
            <w:pPr>
              <w:rPr>
                <w:color w:val="00B050"/>
                <w:sz w:val="20"/>
              </w:rPr>
            </w:pPr>
            <w:ins w:id="124" w:author="Alfred Aster" w:date="2020-07-30T07:56:00Z">
              <w:r w:rsidRPr="00316A0B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558ADFA" w14:textId="4E5F9741" w:rsidR="007321AF" w:rsidRPr="00316A0B" w:rsidRDefault="007321AF" w:rsidP="007321AF">
            <w:pPr>
              <w:rPr>
                <w:ins w:id="125" w:author="Edward Au" w:date="2020-07-28T21:01:00Z"/>
                <w:color w:val="00B050"/>
                <w:sz w:val="20"/>
              </w:rPr>
            </w:pPr>
            <w:ins w:id="126" w:author="Edward Au" w:date="2020-07-28T21:01:00Z">
              <w:r w:rsidRPr="00316A0B">
                <w:rPr>
                  <w:color w:val="00B050"/>
                  <w:sz w:val="20"/>
                </w:rPr>
                <w:t>Motion 65.</w:t>
              </w:r>
            </w:ins>
          </w:p>
          <w:p w14:paraId="2B1475B9" w14:textId="443A6FFB" w:rsidR="007321AF" w:rsidRPr="00316A0B" w:rsidRDefault="007321AF" w:rsidP="007321AF">
            <w:pPr>
              <w:rPr>
                <w:ins w:id="127" w:author="Edward Au" w:date="2020-07-28T21:01:00Z"/>
                <w:color w:val="00B050"/>
                <w:sz w:val="20"/>
              </w:rPr>
            </w:pPr>
            <w:ins w:id="128" w:author="Edward Au" w:date="2020-07-28T21:01:00Z">
              <w:r w:rsidRPr="00316A0B">
                <w:rPr>
                  <w:color w:val="00B050"/>
                  <w:sz w:val="20"/>
                </w:rPr>
                <w:t>Motion 111, #SP0611-20</w:t>
              </w:r>
            </w:ins>
          </w:p>
          <w:p w14:paraId="3614CD49" w14:textId="10E6C215" w:rsidR="007321AF" w:rsidRPr="00316A0B" w:rsidRDefault="007321AF" w:rsidP="007321AF">
            <w:pPr>
              <w:rPr>
                <w:ins w:id="129" w:author="Edward Au" w:date="2020-07-28T21:01:00Z"/>
                <w:color w:val="00B050"/>
                <w:sz w:val="20"/>
              </w:rPr>
            </w:pPr>
            <w:ins w:id="130" w:author="Edward Au" w:date="2020-07-28T21:01:00Z">
              <w:r w:rsidRPr="00316A0B">
                <w:rPr>
                  <w:color w:val="00B050"/>
                  <w:sz w:val="20"/>
                </w:rPr>
                <w:t>Motion 112, #SP15</w:t>
              </w:r>
            </w:ins>
          </w:p>
          <w:p w14:paraId="3B94BE32" w14:textId="7FB0678E" w:rsidR="007321AF" w:rsidRPr="00316A0B" w:rsidRDefault="007321AF" w:rsidP="007321AF">
            <w:pPr>
              <w:rPr>
                <w:ins w:id="131" w:author="Edward Au" w:date="2020-07-28T21:01:00Z"/>
                <w:color w:val="00B050"/>
                <w:sz w:val="20"/>
              </w:rPr>
            </w:pPr>
            <w:ins w:id="132" w:author="Edward Au" w:date="2020-07-28T21:01:00Z">
              <w:r w:rsidRPr="00316A0B">
                <w:rPr>
                  <w:color w:val="00B050"/>
                  <w:sz w:val="20"/>
                </w:rPr>
                <w:t>Motion 112, #SP44</w:t>
              </w:r>
            </w:ins>
          </w:p>
          <w:p w14:paraId="15931498" w14:textId="54514F64" w:rsidR="006656CF" w:rsidRPr="00316A0B" w:rsidRDefault="007321AF" w:rsidP="007321AF">
            <w:pPr>
              <w:rPr>
                <w:color w:val="00B050"/>
                <w:sz w:val="20"/>
              </w:rPr>
            </w:pPr>
            <w:ins w:id="133" w:author="Edward Au" w:date="2020-07-28T21:01:00Z">
              <w:r w:rsidRPr="00316A0B">
                <w:rPr>
                  <w:color w:val="00B050"/>
                  <w:sz w:val="20"/>
                </w:rPr>
                <w:t>Motion 112, #SP47</w:t>
              </w:r>
            </w:ins>
          </w:p>
        </w:tc>
      </w:tr>
      <w:tr w:rsidR="006656CF" w14:paraId="3AD22DDC" w14:textId="77777777" w:rsidTr="00953F8C">
        <w:trPr>
          <w:trHeight w:val="257"/>
        </w:trPr>
        <w:tc>
          <w:tcPr>
            <w:tcW w:w="1035" w:type="dxa"/>
          </w:tcPr>
          <w:p w14:paraId="276DE7C8" w14:textId="6D2B7F9A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6656CF" w:rsidRPr="008466CE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6656CF" w:rsidRPr="008466CE" w:rsidRDefault="006656CF" w:rsidP="006656CF">
            <w:pPr>
              <w:rPr>
                <w:color w:val="00B050"/>
                <w:sz w:val="20"/>
              </w:rPr>
            </w:pPr>
            <w:ins w:id="134" w:author="Alfred Aster" w:date="2020-07-20T08:05:00Z">
              <w:r w:rsidRPr="008466CE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588D058" w14:textId="77777777" w:rsidR="00210153" w:rsidRDefault="00210153" w:rsidP="00210153">
            <w:pPr>
              <w:rPr>
                <w:ins w:id="135" w:author="Edward Au" w:date="2020-08-03T10:41:00Z"/>
                <w:color w:val="00B050"/>
                <w:sz w:val="20"/>
              </w:rPr>
            </w:pPr>
            <w:ins w:id="136" w:author="Edward Au" w:date="2020-08-03T10:41:00Z">
              <w:r>
                <w:rPr>
                  <w:color w:val="00B050"/>
                  <w:sz w:val="20"/>
                </w:rPr>
                <w:t>Motion 111, #SP0611-08</w:t>
              </w:r>
            </w:ins>
          </w:p>
          <w:p w14:paraId="0759C342" w14:textId="77777777" w:rsidR="00210153" w:rsidRDefault="00210153" w:rsidP="00210153">
            <w:pPr>
              <w:rPr>
                <w:ins w:id="137" w:author="Edward Au" w:date="2020-08-03T10:41:00Z"/>
                <w:color w:val="00B050"/>
                <w:sz w:val="20"/>
              </w:rPr>
            </w:pPr>
            <w:ins w:id="138" w:author="Edward Au" w:date="2020-08-03T10:41:00Z">
              <w:r>
                <w:rPr>
                  <w:color w:val="00B050"/>
                  <w:sz w:val="20"/>
                </w:rPr>
                <w:t>Motion 111, #SP0611-09</w:t>
              </w:r>
              <w:r w:rsidRPr="00210153">
                <w:rPr>
                  <w:color w:val="00B050"/>
                  <w:sz w:val="20"/>
                </w:rPr>
                <w:t xml:space="preserve"> </w:t>
              </w:r>
            </w:ins>
          </w:p>
          <w:p w14:paraId="376BBA2D" w14:textId="0DCF0E7C" w:rsidR="006656CF" w:rsidRPr="008466CE" w:rsidRDefault="00210153" w:rsidP="00210153">
            <w:pPr>
              <w:rPr>
                <w:color w:val="00B050"/>
                <w:sz w:val="20"/>
              </w:rPr>
            </w:pPr>
            <w:ins w:id="139" w:author="Edward Au" w:date="2020-08-03T10:41:00Z">
              <w:r>
                <w:rPr>
                  <w:color w:val="00B050"/>
                  <w:sz w:val="20"/>
                </w:rPr>
                <w:t>Motion 112, #</w:t>
              </w:r>
              <w:r w:rsidRPr="00210153">
                <w:rPr>
                  <w:color w:val="00B050"/>
                  <w:sz w:val="20"/>
                </w:rPr>
                <w:t>SP39</w:t>
              </w:r>
            </w:ins>
          </w:p>
        </w:tc>
      </w:tr>
      <w:tr w:rsidR="006656CF" w14:paraId="1C3339D1" w14:textId="77777777" w:rsidTr="00953F8C">
        <w:trPr>
          <w:trHeight w:val="257"/>
        </w:trPr>
        <w:tc>
          <w:tcPr>
            <w:tcW w:w="1035" w:type="dxa"/>
          </w:tcPr>
          <w:p w14:paraId="200517A7" w14:textId="5CAD8979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6656CF" w:rsidRPr="00632539" w:rsidRDefault="006656CF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6656CF" w:rsidRPr="00632539" w:rsidRDefault="006656CF" w:rsidP="006656CF">
            <w:pPr>
              <w:rPr>
                <w:color w:val="00B050"/>
                <w:sz w:val="20"/>
              </w:rPr>
            </w:pPr>
            <w:ins w:id="140" w:author="Alfred Aster" w:date="2020-07-20T08:05:00Z">
              <w:r w:rsidRPr="00632539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58E9CB90" w14:textId="0D15C2E3" w:rsidR="006656CF" w:rsidRPr="00632539" w:rsidRDefault="005F0612" w:rsidP="006656CF">
            <w:pPr>
              <w:rPr>
                <w:color w:val="00B050"/>
                <w:sz w:val="20"/>
              </w:rPr>
            </w:pPr>
            <w:ins w:id="141" w:author="Edward Au" w:date="2020-07-29T15:50:00Z">
              <w:r w:rsidRPr="00632539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02D7BD30" w14:textId="77777777" w:rsidTr="00953F8C">
        <w:trPr>
          <w:trHeight w:val="257"/>
        </w:trPr>
        <w:tc>
          <w:tcPr>
            <w:tcW w:w="1035" w:type="dxa"/>
          </w:tcPr>
          <w:p w14:paraId="0EB8E714" w14:textId="6235B66B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6656CF" w:rsidRPr="00632539" w:rsidRDefault="004D46D4" w:rsidP="006656CF">
            <w:pPr>
              <w:rPr>
                <w:color w:val="00B050"/>
                <w:sz w:val="20"/>
              </w:rPr>
            </w:pPr>
            <w:ins w:id="142" w:author="Edward Au" w:date="2020-07-29T11:44:00Z">
              <w:r w:rsidRPr="00632539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8BF02B5" w14:textId="3622B0CF" w:rsidR="006656CF" w:rsidRPr="00632539" w:rsidRDefault="004D46D4" w:rsidP="006656CF">
            <w:pPr>
              <w:rPr>
                <w:color w:val="00B050"/>
                <w:sz w:val="20"/>
              </w:rPr>
            </w:pPr>
            <w:ins w:id="143" w:author="Edward Au" w:date="2020-07-29T11:44:00Z">
              <w:r w:rsidRPr="00632539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1F366912" w14:textId="77777777" w:rsidTr="00953F8C">
        <w:trPr>
          <w:trHeight w:val="257"/>
        </w:trPr>
        <w:tc>
          <w:tcPr>
            <w:tcW w:w="1035" w:type="dxa"/>
          </w:tcPr>
          <w:p w14:paraId="62FAD7F5" w14:textId="251F20AE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3BABC5" w14:textId="36356CFB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6656CF" w:rsidRPr="006F0E37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6656CF" w:rsidRPr="006F0E37" w:rsidRDefault="002B6ADD" w:rsidP="006656CF">
            <w:pPr>
              <w:rPr>
                <w:color w:val="00B050"/>
                <w:sz w:val="20"/>
              </w:rPr>
            </w:pPr>
            <w:ins w:id="144" w:author="Edward Au" w:date="2020-07-29T15:53:00Z">
              <w:r w:rsidRPr="006F0E37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F8EAAAB" w14:textId="4333A85F" w:rsidR="006656CF" w:rsidRPr="006F0E37" w:rsidRDefault="00377278" w:rsidP="006656CF">
            <w:pPr>
              <w:rPr>
                <w:color w:val="00B050"/>
                <w:sz w:val="20"/>
              </w:rPr>
            </w:pPr>
            <w:ins w:id="145" w:author="Edward Au" w:date="2020-07-29T17:06:00Z">
              <w:r w:rsidRPr="006F0E37">
                <w:rPr>
                  <w:color w:val="00B050"/>
                  <w:sz w:val="20"/>
                </w:rPr>
                <w:t>Motion 111, #SP0611-21</w:t>
              </w:r>
            </w:ins>
          </w:p>
        </w:tc>
      </w:tr>
      <w:tr w:rsidR="006656CF" w14:paraId="696AF673" w14:textId="27B33E2B" w:rsidTr="00953F8C">
        <w:trPr>
          <w:trHeight w:val="271"/>
        </w:trPr>
        <w:tc>
          <w:tcPr>
            <w:tcW w:w="1035" w:type="dxa"/>
          </w:tcPr>
          <w:p w14:paraId="65DE74D1" w14:textId="36D2A7C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6656CF" w:rsidRPr="00477E25" w:rsidRDefault="005B5709" w:rsidP="006656CF">
            <w:pPr>
              <w:rPr>
                <w:color w:val="00B050"/>
                <w:sz w:val="20"/>
              </w:rPr>
            </w:pPr>
            <w:ins w:id="146" w:author="Edward Au" w:date="2020-07-28T14:08:00Z">
              <w:r w:rsidRPr="00477E25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6387BD03" w14:textId="6BE5C6F2" w:rsidR="006656CF" w:rsidRPr="00477E25" w:rsidRDefault="009E2C8E" w:rsidP="006656CF">
            <w:pPr>
              <w:rPr>
                <w:color w:val="00B050"/>
                <w:sz w:val="20"/>
              </w:rPr>
            </w:pPr>
            <w:ins w:id="147" w:author="Edward Au" w:date="2020-07-28T14:07:00Z">
              <w:r w:rsidRPr="00477E25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6758D0A5" w14:textId="52994C5D" w:rsidTr="00953F8C">
        <w:trPr>
          <w:trHeight w:val="271"/>
        </w:trPr>
        <w:tc>
          <w:tcPr>
            <w:tcW w:w="1035" w:type="dxa"/>
          </w:tcPr>
          <w:p w14:paraId="4BB6AD55" w14:textId="0EDBC387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22BC648" w:rsidR="006656CF" w:rsidRPr="006C32A3" w:rsidRDefault="006656CF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Yan Zhang</w:t>
            </w:r>
            <w:del w:id="148" w:author="Edward Au" w:date="2020-07-26T23:43:00Z">
              <w:r w:rsidRPr="006C32A3" w:rsidDel="00B7207F">
                <w:rPr>
                  <w:color w:val="00B050"/>
                  <w:sz w:val="20"/>
                </w:rPr>
                <w:delText>,</w:delText>
              </w:r>
            </w:del>
            <w:r w:rsidRPr="006C32A3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4C7942C" w14:textId="01DAC6AB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6656CF" w:rsidRPr="006C32A3" w:rsidRDefault="00111A62" w:rsidP="006656CF">
            <w:pPr>
              <w:rPr>
                <w:color w:val="00B050"/>
                <w:sz w:val="20"/>
              </w:rPr>
            </w:pPr>
            <w:ins w:id="149" w:author="Edward Au" w:date="2020-07-29T17:01:00Z">
              <w:r w:rsidRPr="006C32A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4CE36EF" w14:textId="6F63C74F" w:rsidR="00AF6431" w:rsidRPr="006C32A3" w:rsidRDefault="00AF6431" w:rsidP="00AF6431">
            <w:pPr>
              <w:rPr>
                <w:ins w:id="150" w:author="Edward Au" w:date="2020-07-29T19:47:00Z"/>
                <w:color w:val="00B050"/>
                <w:sz w:val="20"/>
              </w:rPr>
            </w:pPr>
            <w:ins w:id="151" w:author="Edward Au" w:date="2020-07-29T19:47:00Z">
              <w:r w:rsidRPr="006C32A3">
                <w:rPr>
                  <w:color w:val="00B050"/>
                  <w:sz w:val="20"/>
                </w:rPr>
                <w:t>Motion 41, Phase rotation</w:t>
              </w:r>
            </w:ins>
          </w:p>
          <w:p w14:paraId="7FBA3740" w14:textId="61E21217" w:rsidR="00AF6431" w:rsidRPr="006C32A3" w:rsidRDefault="00AF6431" w:rsidP="00AF6431">
            <w:pPr>
              <w:rPr>
                <w:ins w:id="152" w:author="Edward Au" w:date="2020-07-29T19:47:00Z"/>
                <w:color w:val="00B050"/>
                <w:sz w:val="20"/>
              </w:rPr>
            </w:pPr>
            <w:ins w:id="153" w:author="Edward Au" w:date="2020-07-29T19:47:00Z">
              <w:r w:rsidRPr="006C32A3">
                <w:rPr>
                  <w:color w:val="00B050"/>
                  <w:sz w:val="20"/>
                </w:rPr>
                <w:t>Motion 112, #SP30, Phase rotation</w:t>
              </w:r>
            </w:ins>
          </w:p>
          <w:p w14:paraId="18178EB4" w14:textId="0DB86F52" w:rsidR="00AF6431" w:rsidRPr="006C32A3" w:rsidRDefault="00AF6431" w:rsidP="00AF6431">
            <w:pPr>
              <w:rPr>
                <w:ins w:id="154" w:author="Edward Au" w:date="2020-07-29T19:47:00Z"/>
                <w:color w:val="00B050"/>
                <w:sz w:val="20"/>
              </w:rPr>
            </w:pPr>
            <w:ins w:id="155" w:author="Edward Au" w:date="2020-07-29T19:47:00Z">
              <w:r w:rsidRPr="006C32A3">
                <w:rPr>
                  <w:color w:val="00B050"/>
                  <w:sz w:val="20"/>
                </w:rPr>
                <w:t>Motion 115 #SP 81, Phase rotation</w:t>
              </w:r>
            </w:ins>
          </w:p>
          <w:p w14:paraId="1D3A6766" w14:textId="77934253" w:rsidR="00AF6431" w:rsidRPr="006C32A3" w:rsidRDefault="00AF6431" w:rsidP="00AF6431">
            <w:pPr>
              <w:rPr>
                <w:ins w:id="156" w:author="Edward Au" w:date="2020-07-29T19:47:00Z"/>
                <w:color w:val="00B050"/>
                <w:sz w:val="20"/>
              </w:rPr>
            </w:pPr>
            <w:ins w:id="157" w:author="Edward Au" w:date="2020-07-29T19:47:00Z">
              <w:r w:rsidRPr="006C32A3">
                <w:rPr>
                  <w:color w:val="00B050"/>
                  <w:sz w:val="20"/>
                </w:rPr>
                <w:t>Motion 112, #SP 31, Phase rotation</w:t>
              </w:r>
            </w:ins>
          </w:p>
          <w:p w14:paraId="08E997EE" w14:textId="1253D69B" w:rsidR="00AF6431" w:rsidRPr="006C32A3" w:rsidRDefault="00AF6431" w:rsidP="00AF6431">
            <w:pPr>
              <w:rPr>
                <w:ins w:id="158" w:author="Edward Au" w:date="2020-07-29T19:47:00Z"/>
                <w:color w:val="00B050"/>
                <w:sz w:val="20"/>
              </w:rPr>
            </w:pPr>
            <w:ins w:id="159" w:author="Edward Au" w:date="2020-07-29T19:47:00Z">
              <w:r w:rsidRPr="006C32A3">
                <w:rPr>
                  <w:color w:val="00B050"/>
                  <w:sz w:val="20"/>
                </w:rPr>
                <w:t>Motion 111, #SP 0611-08, EHT PPDU format</w:t>
              </w:r>
            </w:ins>
          </w:p>
          <w:p w14:paraId="482AED13" w14:textId="355CA737" w:rsidR="00AF6431" w:rsidRPr="006C32A3" w:rsidRDefault="00AF6431" w:rsidP="00AF6431">
            <w:pPr>
              <w:rPr>
                <w:ins w:id="160" w:author="Edward Au" w:date="2020-07-29T19:47:00Z"/>
                <w:color w:val="00B050"/>
                <w:sz w:val="20"/>
              </w:rPr>
            </w:pPr>
            <w:ins w:id="161" w:author="Edward Au" w:date="2020-07-29T19:47:00Z">
              <w:r w:rsidRPr="006C32A3">
                <w:rPr>
                  <w:color w:val="00B050"/>
                  <w:sz w:val="20"/>
                </w:rPr>
                <w:t>Motion 111, SP0611-09, EHT PPDU format</w:t>
              </w:r>
            </w:ins>
          </w:p>
          <w:p w14:paraId="3C74C93C" w14:textId="31D5BA95" w:rsidR="006656CF" w:rsidRPr="006C32A3" w:rsidRDefault="00AF6431" w:rsidP="00AF6431">
            <w:pPr>
              <w:rPr>
                <w:color w:val="00B050"/>
                <w:sz w:val="20"/>
              </w:rPr>
            </w:pPr>
            <w:ins w:id="162" w:author="Edward Au" w:date="2020-07-29T19:47:00Z">
              <w:r w:rsidRPr="006C32A3">
                <w:rPr>
                  <w:color w:val="00B050"/>
                  <w:sz w:val="20"/>
                </w:rPr>
                <w:t>Motion 112, #SP39, EHT PPDU format</w:t>
              </w:r>
            </w:ins>
          </w:p>
        </w:tc>
      </w:tr>
      <w:tr w:rsidR="006656CF" w14:paraId="2CABBECB" w14:textId="77777777" w:rsidTr="00953F8C">
        <w:trPr>
          <w:trHeight w:val="271"/>
        </w:trPr>
        <w:tc>
          <w:tcPr>
            <w:tcW w:w="1035" w:type="dxa"/>
          </w:tcPr>
          <w:p w14:paraId="7E511264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6656CF" w:rsidRPr="00234353" w:rsidRDefault="006656CF" w:rsidP="006656CF">
            <w:pPr>
              <w:rPr>
                <w:color w:val="00B050"/>
                <w:sz w:val="20"/>
              </w:rPr>
            </w:pPr>
            <w:ins w:id="163" w:author="Alfred Aster" w:date="2020-07-20T08:05:00Z">
              <w:r w:rsidRPr="0023435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B685A41" w14:textId="0EAD0C72" w:rsidR="003D3182" w:rsidRDefault="003D3182" w:rsidP="006656CF">
            <w:pPr>
              <w:rPr>
                <w:ins w:id="164" w:author="Edward Au" w:date="2020-08-03T10:42:00Z"/>
                <w:color w:val="00B050"/>
                <w:sz w:val="20"/>
              </w:rPr>
            </w:pPr>
            <w:ins w:id="165" w:author="Edward Au" w:date="2020-08-03T10:42:00Z">
              <w:r>
                <w:rPr>
                  <w:color w:val="00B050"/>
                  <w:sz w:val="20"/>
                </w:rPr>
                <w:t>Motion 1</w:t>
              </w:r>
            </w:ins>
          </w:p>
          <w:p w14:paraId="1FC32D95" w14:textId="77777777" w:rsidR="003D3182" w:rsidRDefault="003D3182" w:rsidP="006656CF">
            <w:pPr>
              <w:rPr>
                <w:ins w:id="166" w:author="Edward Au" w:date="2020-08-03T10:42:00Z"/>
                <w:color w:val="00B050"/>
                <w:sz w:val="20"/>
              </w:rPr>
            </w:pPr>
            <w:ins w:id="167" w:author="Edward Au" w:date="2020-08-03T10:42:00Z">
              <w:r>
                <w:rPr>
                  <w:color w:val="00B050"/>
                  <w:sz w:val="20"/>
                </w:rPr>
                <w:t>Motion 29</w:t>
              </w:r>
            </w:ins>
          </w:p>
          <w:p w14:paraId="01DEBFA5" w14:textId="77777777" w:rsidR="003D3182" w:rsidRDefault="003D3182" w:rsidP="006656CF">
            <w:pPr>
              <w:rPr>
                <w:ins w:id="168" w:author="Edward Au" w:date="2020-08-03T10:42:00Z"/>
                <w:color w:val="00B050"/>
                <w:sz w:val="20"/>
              </w:rPr>
            </w:pPr>
            <w:ins w:id="169" w:author="Edward Au" w:date="2020-08-03T10:42:00Z">
              <w:r>
                <w:rPr>
                  <w:color w:val="00B050"/>
                  <w:sz w:val="20"/>
                </w:rPr>
                <w:t>Motion 41</w:t>
              </w:r>
            </w:ins>
          </w:p>
          <w:p w14:paraId="2BD489F6" w14:textId="77777777" w:rsidR="003D3182" w:rsidRDefault="003D3182" w:rsidP="006656CF">
            <w:pPr>
              <w:rPr>
                <w:ins w:id="170" w:author="Edward Au" w:date="2020-08-03T10:42:00Z"/>
                <w:color w:val="00B050"/>
                <w:sz w:val="20"/>
              </w:rPr>
            </w:pPr>
            <w:ins w:id="171" w:author="Edward Au" w:date="2020-08-03T10:42:00Z">
              <w:r>
                <w:rPr>
                  <w:color w:val="00B050"/>
                  <w:sz w:val="20"/>
                </w:rPr>
                <w:t>Motion 49</w:t>
              </w:r>
            </w:ins>
          </w:p>
          <w:p w14:paraId="5B0294AC" w14:textId="77777777" w:rsidR="003D3182" w:rsidRDefault="003D3182" w:rsidP="006656CF">
            <w:pPr>
              <w:rPr>
                <w:ins w:id="172" w:author="Edward Au" w:date="2020-08-03T10:42:00Z"/>
                <w:color w:val="00B050"/>
                <w:sz w:val="20"/>
              </w:rPr>
            </w:pPr>
            <w:ins w:id="173" w:author="Edward Au" w:date="2020-08-03T10:42:00Z">
              <w:r>
                <w:rPr>
                  <w:color w:val="00B050"/>
                  <w:sz w:val="20"/>
                </w:rPr>
                <w:t>Motion 107</w:t>
              </w:r>
            </w:ins>
          </w:p>
          <w:p w14:paraId="350C6380" w14:textId="77777777" w:rsidR="003D3182" w:rsidRDefault="003D3182" w:rsidP="006656CF">
            <w:pPr>
              <w:rPr>
                <w:ins w:id="174" w:author="Edward Au" w:date="2020-08-03T10:42:00Z"/>
                <w:color w:val="00B050"/>
                <w:sz w:val="20"/>
              </w:rPr>
            </w:pPr>
            <w:ins w:id="175" w:author="Edward Au" w:date="2020-08-03T10:42:00Z">
              <w:r>
                <w:rPr>
                  <w:color w:val="00B050"/>
                  <w:sz w:val="20"/>
                </w:rPr>
                <w:t>Motion 112, #</w:t>
              </w:r>
              <w:r w:rsidRPr="003D3182">
                <w:rPr>
                  <w:color w:val="00B050"/>
                  <w:sz w:val="20"/>
                </w:rPr>
                <w:t>SP30</w:t>
              </w:r>
            </w:ins>
          </w:p>
          <w:p w14:paraId="5F5271D1" w14:textId="77777777" w:rsidR="003D3182" w:rsidRDefault="003D3182" w:rsidP="006656CF">
            <w:pPr>
              <w:rPr>
                <w:ins w:id="176" w:author="Edward Au" w:date="2020-08-03T10:42:00Z"/>
                <w:color w:val="00B050"/>
                <w:sz w:val="20"/>
              </w:rPr>
            </w:pPr>
            <w:ins w:id="177" w:author="Edward Au" w:date="2020-08-03T10:42:00Z">
              <w:r>
                <w:rPr>
                  <w:color w:val="00B050"/>
                  <w:sz w:val="20"/>
                </w:rPr>
                <w:t>Motion 112, #SP31</w:t>
              </w:r>
            </w:ins>
          </w:p>
          <w:p w14:paraId="0ABDC142" w14:textId="4C10835C" w:rsidR="006656CF" w:rsidRPr="00234353" w:rsidRDefault="003D3182" w:rsidP="006656CF">
            <w:pPr>
              <w:rPr>
                <w:color w:val="00B050"/>
                <w:sz w:val="20"/>
              </w:rPr>
            </w:pPr>
            <w:ins w:id="178" w:author="Edward Au" w:date="2020-08-03T10:42:00Z">
              <w:r>
                <w:rPr>
                  <w:color w:val="00B050"/>
                  <w:sz w:val="20"/>
                </w:rPr>
                <w:t>Motion 115, #SP81</w:t>
              </w:r>
            </w:ins>
          </w:p>
        </w:tc>
      </w:tr>
      <w:tr w:rsidR="006656CF" w14:paraId="4528FE62" w14:textId="77777777" w:rsidTr="00953F8C">
        <w:trPr>
          <w:trHeight w:val="257"/>
        </w:trPr>
        <w:tc>
          <w:tcPr>
            <w:tcW w:w="1035" w:type="dxa"/>
          </w:tcPr>
          <w:p w14:paraId="53C345F7" w14:textId="0D0E6633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55FF4DE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6656CF" w:rsidRPr="00234353" w:rsidRDefault="006656CF" w:rsidP="006656CF">
            <w:pPr>
              <w:rPr>
                <w:color w:val="00B050"/>
                <w:sz w:val="20"/>
              </w:rPr>
            </w:pPr>
            <w:ins w:id="179" w:author="Alfred Aster" w:date="2020-07-20T08:05:00Z">
              <w:r w:rsidRPr="0023435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0B03CE0" w14:textId="77777777" w:rsidR="005D2796" w:rsidRPr="00234353" w:rsidRDefault="005D2796" w:rsidP="005D2796">
            <w:pPr>
              <w:rPr>
                <w:ins w:id="180" w:author="Edward Au" w:date="2020-07-28T21:02:00Z"/>
                <w:color w:val="00B050"/>
                <w:sz w:val="20"/>
                <w:lang w:val="en-US"/>
              </w:rPr>
            </w:pPr>
            <w:ins w:id="18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27</w:t>
              </w:r>
            </w:ins>
          </w:p>
          <w:p w14:paraId="741C1C89" w14:textId="77777777" w:rsidR="005D2796" w:rsidRPr="00234353" w:rsidRDefault="005D2796" w:rsidP="005D2796">
            <w:pPr>
              <w:rPr>
                <w:ins w:id="182" w:author="Edward Au" w:date="2020-07-28T21:02:00Z"/>
                <w:color w:val="00B050"/>
                <w:sz w:val="20"/>
                <w:lang w:val="en-US"/>
              </w:rPr>
            </w:pPr>
            <w:ins w:id="18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28</w:t>
              </w:r>
            </w:ins>
          </w:p>
          <w:p w14:paraId="757FB8B0" w14:textId="77777777" w:rsidR="005D2796" w:rsidRPr="00234353" w:rsidRDefault="005D2796" w:rsidP="005D2796">
            <w:pPr>
              <w:rPr>
                <w:ins w:id="184" w:author="Edward Au" w:date="2020-07-28T21:02:00Z"/>
                <w:color w:val="00B050"/>
                <w:sz w:val="20"/>
                <w:lang w:val="en-US"/>
              </w:rPr>
            </w:pPr>
            <w:ins w:id="18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42</w:t>
              </w:r>
            </w:ins>
          </w:p>
          <w:p w14:paraId="3FDD4122" w14:textId="77777777" w:rsidR="005D2796" w:rsidRPr="00234353" w:rsidRDefault="005D2796" w:rsidP="005D2796">
            <w:pPr>
              <w:rPr>
                <w:ins w:id="186" w:author="Edward Au" w:date="2020-07-28T21:02:00Z"/>
                <w:color w:val="00B050"/>
                <w:sz w:val="20"/>
                <w:lang w:val="en-US"/>
              </w:rPr>
            </w:pPr>
            <w:ins w:id="18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45</w:t>
              </w:r>
            </w:ins>
          </w:p>
          <w:p w14:paraId="26187F4F" w14:textId="77777777" w:rsidR="005D2796" w:rsidRPr="00234353" w:rsidRDefault="005D2796" w:rsidP="005D2796">
            <w:pPr>
              <w:rPr>
                <w:ins w:id="188" w:author="Edward Au" w:date="2020-07-28T21:02:00Z"/>
                <w:color w:val="00B050"/>
                <w:sz w:val="20"/>
                <w:lang w:val="en-US"/>
              </w:rPr>
            </w:pPr>
            <w:ins w:id="18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47</w:t>
              </w:r>
            </w:ins>
          </w:p>
          <w:p w14:paraId="14D8B7E5" w14:textId="77777777" w:rsidR="005D2796" w:rsidRPr="00234353" w:rsidRDefault="005D2796" w:rsidP="005D2796">
            <w:pPr>
              <w:rPr>
                <w:ins w:id="190" w:author="Edward Au" w:date="2020-07-28T21:02:00Z"/>
                <w:color w:val="00B050"/>
                <w:sz w:val="20"/>
                <w:lang w:val="en-US"/>
              </w:rPr>
            </w:pPr>
            <w:ins w:id="19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48</w:t>
              </w:r>
            </w:ins>
          </w:p>
          <w:p w14:paraId="59137686" w14:textId="77777777" w:rsidR="005D2796" w:rsidRPr="00234353" w:rsidRDefault="005D2796" w:rsidP="005D2796">
            <w:pPr>
              <w:rPr>
                <w:ins w:id="192" w:author="Edward Au" w:date="2020-07-28T21:02:00Z"/>
                <w:color w:val="00B050"/>
                <w:sz w:val="20"/>
                <w:lang w:val="en-US"/>
              </w:rPr>
            </w:pPr>
            <w:ins w:id="19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59</w:t>
              </w:r>
            </w:ins>
          </w:p>
          <w:p w14:paraId="5AB6E492" w14:textId="77777777" w:rsidR="005D2796" w:rsidRPr="00234353" w:rsidRDefault="005D2796" w:rsidP="005D2796">
            <w:pPr>
              <w:rPr>
                <w:ins w:id="194" w:author="Edward Au" w:date="2020-07-28T21:02:00Z"/>
                <w:color w:val="00B050"/>
                <w:sz w:val="20"/>
                <w:lang w:val="en-US"/>
              </w:rPr>
            </w:pPr>
            <w:ins w:id="19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88</w:t>
              </w:r>
            </w:ins>
          </w:p>
          <w:p w14:paraId="356B927A" w14:textId="77777777" w:rsidR="005D2796" w:rsidRPr="00234353" w:rsidRDefault="005D2796" w:rsidP="005D2796">
            <w:pPr>
              <w:rPr>
                <w:ins w:id="196" w:author="Edward Au" w:date="2020-07-28T21:02:00Z"/>
                <w:color w:val="00B050"/>
                <w:sz w:val="20"/>
                <w:lang w:val="en-US"/>
              </w:rPr>
            </w:pPr>
            <w:ins w:id="19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89</w:t>
              </w:r>
            </w:ins>
          </w:p>
          <w:p w14:paraId="7ADF1933" w14:textId="77777777" w:rsidR="005D2796" w:rsidRPr="00234353" w:rsidRDefault="005D2796" w:rsidP="005D2796">
            <w:pPr>
              <w:rPr>
                <w:ins w:id="198" w:author="Edward Au" w:date="2020-07-28T21:02:00Z"/>
                <w:color w:val="00B050"/>
                <w:sz w:val="20"/>
                <w:lang w:val="en-US"/>
              </w:rPr>
            </w:pPr>
            <w:ins w:id="19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lastRenderedPageBreak/>
                <w:t>Motion 99</w:t>
              </w:r>
            </w:ins>
          </w:p>
          <w:p w14:paraId="5BD6B349" w14:textId="77777777" w:rsidR="005D2796" w:rsidRPr="00234353" w:rsidRDefault="005D2796" w:rsidP="005D2796">
            <w:pPr>
              <w:rPr>
                <w:ins w:id="200" w:author="Edward Au" w:date="2020-07-28T21:02:00Z"/>
                <w:color w:val="00B050"/>
                <w:sz w:val="20"/>
                <w:lang w:val="en-US"/>
              </w:rPr>
            </w:pPr>
            <w:ins w:id="20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100</w:t>
              </w:r>
            </w:ins>
          </w:p>
          <w:p w14:paraId="56A8D7CD" w14:textId="77777777" w:rsidR="005D2796" w:rsidRPr="00234353" w:rsidRDefault="005D2796" w:rsidP="005D2796">
            <w:pPr>
              <w:rPr>
                <w:ins w:id="202" w:author="Edward Au" w:date="2020-07-28T21:02:00Z"/>
                <w:color w:val="00B050"/>
                <w:sz w:val="20"/>
                <w:lang w:val="en-US"/>
              </w:rPr>
            </w:pPr>
            <w:ins w:id="20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#SP0611-10</w:t>
              </w:r>
            </w:ins>
          </w:p>
          <w:p w14:paraId="266BBCF9" w14:textId="77777777" w:rsidR="005D2796" w:rsidRPr="00234353" w:rsidRDefault="005D2796" w:rsidP="005D2796">
            <w:pPr>
              <w:rPr>
                <w:ins w:id="204" w:author="Edward Au" w:date="2020-07-28T21:02:00Z"/>
                <w:color w:val="00B050"/>
                <w:sz w:val="20"/>
                <w:lang w:val="en-US"/>
              </w:rPr>
            </w:pPr>
            <w:ins w:id="20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#SP0611-11</w:t>
              </w:r>
            </w:ins>
          </w:p>
          <w:p w14:paraId="0E3D6CB5" w14:textId="77777777" w:rsidR="005D2796" w:rsidRPr="00234353" w:rsidRDefault="005D2796" w:rsidP="005D2796">
            <w:pPr>
              <w:rPr>
                <w:ins w:id="206" w:author="Edward Au" w:date="2020-07-28T21:02:00Z"/>
                <w:color w:val="00B050"/>
                <w:sz w:val="20"/>
                <w:lang w:val="en-US"/>
              </w:rPr>
            </w:pPr>
            <w:ins w:id="20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#SP0611-12</w:t>
              </w:r>
            </w:ins>
          </w:p>
          <w:p w14:paraId="658023D5" w14:textId="77777777" w:rsidR="005D2796" w:rsidRPr="00234353" w:rsidRDefault="005D2796" w:rsidP="005D2796">
            <w:pPr>
              <w:rPr>
                <w:ins w:id="208" w:author="Edward Au" w:date="2020-07-28T21:02:00Z"/>
                <w:color w:val="00B050"/>
                <w:sz w:val="20"/>
                <w:lang w:val="en-US"/>
              </w:rPr>
            </w:pPr>
            <w:ins w:id="20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#SP0611-13</w:t>
              </w:r>
            </w:ins>
          </w:p>
          <w:p w14:paraId="7FEB988A" w14:textId="77777777" w:rsidR="005D2796" w:rsidRPr="00234353" w:rsidRDefault="005D2796" w:rsidP="005D2796">
            <w:pPr>
              <w:rPr>
                <w:ins w:id="210" w:author="Edward Au" w:date="2020-07-28T21:02:00Z"/>
                <w:color w:val="00B050"/>
                <w:sz w:val="20"/>
                <w:lang w:val="en-US"/>
              </w:rPr>
            </w:pPr>
            <w:ins w:id="21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#SP0611-14</w:t>
              </w:r>
            </w:ins>
          </w:p>
          <w:p w14:paraId="0C47D122" w14:textId="77777777" w:rsidR="005D2796" w:rsidRPr="00234353" w:rsidRDefault="005D2796" w:rsidP="005D2796">
            <w:pPr>
              <w:rPr>
                <w:ins w:id="212" w:author="Edward Au" w:date="2020-07-28T21:02:00Z"/>
                <w:color w:val="00B050"/>
                <w:sz w:val="20"/>
                <w:lang w:val="en-US"/>
              </w:rPr>
            </w:pPr>
            <w:ins w:id="21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#SP0611-15</w:t>
              </w:r>
            </w:ins>
          </w:p>
          <w:p w14:paraId="3A2EC784" w14:textId="77777777" w:rsidR="005D2796" w:rsidRPr="00234353" w:rsidRDefault="005D2796" w:rsidP="005D2796">
            <w:pPr>
              <w:rPr>
                <w:ins w:id="214" w:author="Edward Au" w:date="2020-07-28T21:02:00Z"/>
                <w:color w:val="00B050"/>
                <w:sz w:val="20"/>
                <w:lang w:val="en-US"/>
              </w:rPr>
            </w:pPr>
            <w:ins w:id="21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#SP0611-16</w:t>
              </w:r>
            </w:ins>
          </w:p>
          <w:p w14:paraId="2FA8D557" w14:textId="77777777" w:rsidR="005D2796" w:rsidRPr="00234353" w:rsidRDefault="005D2796" w:rsidP="005D2796">
            <w:pPr>
              <w:rPr>
                <w:ins w:id="216" w:author="Edward Au" w:date="2020-07-28T21:02:00Z"/>
                <w:color w:val="00B050"/>
                <w:sz w:val="20"/>
                <w:lang w:val="en-US"/>
              </w:rPr>
            </w:pPr>
            <w:ins w:id="21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#SP0611-18</w:t>
              </w:r>
            </w:ins>
          </w:p>
          <w:p w14:paraId="7B0D41E5" w14:textId="77777777" w:rsidR="005D2796" w:rsidRPr="00234353" w:rsidRDefault="005D2796" w:rsidP="005D2796">
            <w:pPr>
              <w:rPr>
                <w:ins w:id="218" w:author="Edward Au" w:date="2020-07-28T21:02:00Z"/>
                <w:color w:val="00B050"/>
                <w:sz w:val="20"/>
                <w:lang w:val="en-US"/>
              </w:rPr>
            </w:pPr>
            <w:ins w:id="21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112</w:t>
              </w:r>
            </w:ins>
          </w:p>
          <w:p w14:paraId="14A97CE4" w14:textId="70A8DB4D" w:rsidR="006656CF" w:rsidRPr="00234353" w:rsidRDefault="005D2796" w:rsidP="006656CF">
            <w:pPr>
              <w:rPr>
                <w:color w:val="00B050"/>
                <w:sz w:val="20"/>
                <w:lang w:val="en-US"/>
              </w:rPr>
            </w:pPr>
            <w:ins w:id="220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113</w:t>
              </w:r>
            </w:ins>
          </w:p>
        </w:tc>
      </w:tr>
      <w:tr w:rsidR="006656CF" w14:paraId="60027F32" w14:textId="77777777" w:rsidTr="00953F8C">
        <w:trPr>
          <w:trHeight w:val="271"/>
        </w:trPr>
        <w:tc>
          <w:tcPr>
            <w:tcW w:w="1035" w:type="dxa"/>
          </w:tcPr>
          <w:p w14:paraId="50B3E159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FD8F4D1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7BE51A9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Ross Yu, </w:t>
            </w:r>
          </w:p>
        </w:tc>
        <w:tc>
          <w:tcPr>
            <w:tcW w:w="2780" w:type="dxa"/>
          </w:tcPr>
          <w:p w14:paraId="3E227145" w14:textId="600A2C83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6656CF" w:rsidRPr="00ED36AA" w:rsidRDefault="006656CF" w:rsidP="006656CF">
            <w:pPr>
              <w:rPr>
                <w:color w:val="00B050"/>
                <w:sz w:val="20"/>
              </w:rPr>
            </w:pPr>
            <w:ins w:id="221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5B423D9" w14:textId="77777777" w:rsidR="00947858" w:rsidRPr="00ED36AA" w:rsidRDefault="00947858" w:rsidP="006656CF">
            <w:pPr>
              <w:rPr>
                <w:ins w:id="222" w:author="Edward Au" w:date="2020-07-25T13:22:00Z"/>
                <w:color w:val="00B050"/>
                <w:sz w:val="20"/>
              </w:rPr>
            </w:pPr>
            <w:ins w:id="223" w:author="Edward Au" w:date="2020-07-25T13:22:00Z">
              <w:r w:rsidRPr="00ED36AA">
                <w:rPr>
                  <w:color w:val="00B050"/>
                  <w:sz w:val="20"/>
                </w:rPr>
                <w:t>Motion 43</w:t>
              </w:r>
            </w:ins>
          </w:p>
          <w:p w14:paraId="7A104DD8" w14:textId="77777777" w:rsidR="00947858" w:rsidRPr="00ED36AA" w:rsidRDefault="00947858" w:rsidP="006656CF">
            <w:pPr>
              <w:rPr>
                <w:ins w:id="224" w:author="Edward Au" w:date="2020-07-25T13:22:00Z"/>
                <w:color w:val="00B050"/>
                <w:sz w:val="20"/>
              </w:rPr>
            </w:pPr>
            <w:ins w:id="225" w:author="Edward Au" w:date="2020-07-25T13:22:00Z">
              <w:r w:rsidRPr="00ED36AA">
                <w:rPr>
                  <w:color w:val="00B050"/>
                  <w:sz w:val="20"/>
                </w:rPr>
                <w:t>Motion 44</w:t>
              </w:r>
            </w:ins>
          </w:p>
          <w:p w14:paraId="0A3DE798" w14:textId="77777777" w:rsidR="00947858" w:rsidRPr="00ED36AA" w:rsidRDefault="00947858" w:rsidP="006656CF">
            <w:pPr>
              <w:rPr>
                <w:ins w:id="226" w:author="Edward Au" w:date="2020-07-25T13:22:00Z"/>
                <w:color w:val="00B050"/>
                <w:sz w:val="20"/>
              </w:rPr>
            </w:pPr>
            <w:ins w:id="227" w:author="Edward Au" w:date="2020-07-25T13:22:00Z">
              <w:r w:rsidRPr="00ED36AA">
                <w:rPr>
                  <w:color w:val="00B050"/>
                  <w:sz w:val="20"/>
                </w:rPr>
                <w:t>Motion 57</w:t>
              </w:r>
            </w:ins>
          </w:p>
          <w:p w14:paraId="4AF1BEB4" w14:textId="77777777" w:rsidR="00947858" w:rsidRPr="00ED36AA" w:rsidRDefault="00947858" w:rsidP="006656CF">
            <w:pPr>
              <w:rPr>
                <w:ins w:id="228" w:author="Edward Au" w:date="2020-07-25T13:22:00Z"/>
                <w:color w:val="00B050"/>
                <w:sz w:val="20"/>
              </w:rPr>
            </w:pPr>
            <w:ins w:id="229" w:author="Edward Au" w:date="2020-07-25T13:22:00Z">
              <w:r w:rsidRPr="00ED36AA">
                <w:rPr>
                  <w:color w:val="00B050"/>
                  <w:sz w:val="20"/>
                </w:rPr>
                <w:t>Motion 112, #SP46</w:t>
              </w:r>
            </w:ins>
          </w:p>
          <w:p w14:paraId="592FC716" w14:textId="77777777" w:rsidR="00947858" w:rsidRPr="00ED36AA" w:rsidRDefault="00947858" w:rsidP="006656CF">
            <w:pPr>
              <w:rPr>
                <w:ins w:id="230" w:author="Edward Au" w:date="2020-07-25T13:22:00Z"/>
                <w:color w:val="00B050"/>
                <w:sz w:val="20"/>
              </w:rPr>
            </w:pPr>
            <w:ins w:id="231" w:author="Edward Au" w:date="2020-07-25T13:22:00Z">
              <w:r w:rsidRPr="00ED36AA">
                <w:rPr>
                  <w:color w:val="00B050"/>
                  <w:sz w:val="20"/>
                </w:rPr>
                <w:t>Motion 112, #SP45</w:t>
              </w:r>
            </w:ins>
          </w:p>
          <w:p w14:paraId="1F612577" w14:textId="77777777" w:rsidR="00947858" w:rsidRPr="00ED36AA" w:rsidRDefault="003B51FD" w:rsidP="006656CF">
            <w:pPr>
              <w:rPr>
                <w:ins w:id="232" w:author="Edward Au" w:date="2020-07-25T13:22:00Z"/>
                <w:color w:val="00B050"/>
                <w:sz w:val="20"/>
              </w:rPr>
            </w:pPr>
            <w:ins w:id="233" w:author="Edward Au" w:date="2020-07-25T13:22:00Z">
              <w:r w:rsidRPr="00ED36AA">
                <w:rPr>
                  <w:color w:val="00B050"/>
                  <w:sz w:val="20"/>
                </w:rPr>
                <w:t>Motion 112, #SP43</w:t>
              </w:r>
            </w:ins>
          </w:p>
          <w:p w14:paraId="764DEC2B" w14:textId="77777777" w:rsidR="003B51FD" w:rsidRPr="00ED36AA" w:rsidRDefault="003B51FD" w:rsidP="006656CF">
            <w:pPr>
              <w:rPr>
                <w:ins w:id="234" w:author="Edward Au" w:date="2020-07-25T13:22:00Z"/>
                <w:color w:val="00B050"/>
                <w:sz w:val="20"/>
              </w:rPr>
            </w:pPr>
            <w:ins w:id="235" w:author="Edward Au" w:date="2020-07-25T13:22:00Z">
              <w:r w:rsidRPr="00ED36AA">
                <w:rPr>
                  <w:color w:val="00B050"/>
                  <w:sz w:val="20"/>
                </w:rPr>
                <w:t>Motion 58</w:t>
              </w:r>
            </w:ins>
          </w:p>
          <w:p w14:paraId="5155B814" w14:textId="77777777" w:rsidR="003B51FD" w:rsidRPr="00ED36AA" w:rsidRDefault="003B51FD" w:rsidP="006656CF">
            <w:pPr>
              <w:rPr>
                <w:ins w:id="236" w:author="Edward Au" w:date="2020-07-25T13:22:00Z"/>
                <w:color w:val="00B050"/>
                <w:sz w:val="20"/>
              </w:rPr>
            </w:pPr>
            <w:ins w:id="237" w:author="Edward Au" w:date="2020-07-25T13:22:00Z">
              <w:r w:rsidRPr="00ED36AA">
                <w:rPr>
                  <w:color w:val="00B050"/>
                  <w:sz w:val="20"/>
                </w:rPr>
                <w:t>Motion 112, #SP44</w:t>
              </w:r>
            </w:ins>
          </w:p>
          <w:p w14:paraId="10C72DC2" w14:textId="77777777" w:rsidR="003B51FD" w:rsidRPr="00ED36AA" w:rsidRDefault="003B51FD" w:rsidP="006656CF">
            <w:pPr>
              <w:rPr>
                <w:ins w:id="238" w:author="Edward Au" w:date="2020-07-25T13:22:00Z"/>
                <w:color w:val="00B050"/>
                <w:sz w:val="20"/>
              </w:rPr>
            </w:pPr>
            <w:ins w:id="239" w:author="Edward Au" w:date="2020-07-25T13:22:00Z">
              <w:r w:rsidRPr="00ED36AA">
                <w:rPr>
                  <w:color w:val="00B050"/>
                  <w:sz w:val="20"/>
                </w:rPr>
                <w:t>Motion 115, #SP57</w:t>
              </w:r>
            </w:ins>
          </w:p>
          <w:p w14:paraId="08799C76" w14:textId="77777777" w:rsidR="003B51FD" w:rsidRPr="00ED36AA" w:rsidRDefault="003B51FD" w:rsidP="006656CF">
            <w:pPr>
              <w:rPr>
                <w:ins w:id="240" w:author="Edward Au" w:date="2020-07-25T13:22:00Z"/>
                <w:color w:val="00B050"/>
                <w:sz w:val="20"/>
              </w:rPr>
            </w:pPr>
            <w:ins w:id="241" w:author="Edward Au" w:date="2020-07-25T13:22:00Z">
              <w:r w:rsidRPr="00ED36AA">
                <w:rPr>
                  <w:color w:val="00B050"/>
                  <w:sz w:val="20"/>
                </w:rPr>
                <w:t>Motion 115, #SP84</w:t>
              </w:r>
            </w:ins>
          </w:p>
          <w:p w14:paraId="69E7CCAF" w14:textId="77777777" w:rsidR="003B51FD" w:rsidRPr="00ED36AA" w:rsidRDefault="003B51FD" w:rsidP="006656CF">
            <w:pPr>
              <w:rPr>
                <w:ins w:id="242" w:author="Edward Au" w:date="2020-07-25T13:23:00Z"/>
                <w:color w:val="00B050"/>
                <w:sz w:val="20"/>
              </w:rPr>
            </w:pPr>
            <w:ins w:id="243" w:author="Edward Au" w:date="2020-07-25T13:23:00Z">
              <w:r w:rsidRPr="00ED36AA">
                <w:rPr>
                  <w:color w:val="00B050"/>
                  <w:sz w:val="20"/>
                </w:rPr>
                <w:t>Motion 115, #SP58</w:t>
              </w:r>
            </w:ins>
          </w:p>
          <w:p w14:paraId="42C43B48" w14:textId="77777777" w:rsidR="003B51FD" w:rsidRPr="00ED36AA" w:rsidRDefault="003B51FD" w:rsidP="006656CF">
            <w:pPr>
              <w:rPr>
                <w:ins w:id="244" w:author="Edward Au" w:date="2020-07-25T13:23:00Z"/>
                <w:color w:val="00B050"/>
                <w:sz w:val="20"/>
              </w:rPr>
            </w:pPr>
            <w:ins w:id="245" w:author="Edward Au" w:date="2020-07-25T13:23:00Z">
              <w:r w:rsidRPr="00ED36AA">
                <w:rPr>
                  <w:color w:val="00B050"/>
                  <w:sz w:val="20"/>
                </w:rPr>
                <w:t>Motion 85</w:t>
              </w:r>
            </w:ins>
          </w:p>
          <w:p w14:paraId="67AB2DC5" w14:textId="77777777" w:rsidR="003B51FD" w:rsidRPr="00ED36AA" w:rsidRDefault="003B51FD" w:rsidP="006656CF">
            <w:pPr>
              <w:rPr>
                <w:ins w:id="246" w:author="Edward Au" w:date="2020-07-25T13:23:00Z"/>
                <w:color w:val="00B050"/>
                <w:sz w:val="20"/>
              </w:rPr>
            </w:pPr>
            <w:ins w:id="247" w:author="Edward Au" w:date="2020-07-25T13:23:00Z">
              <w:r w:rsidRPr="00ED36AA">
                <w:rPr>
                  <w:color w:val="00B050"/>
                  <w:sz w:val="20"/>
                </w:rPr>
                <w:t>Motion 111, #SP0611-17</w:t>
              </w:r>
            </w:ins>
          </w:p>
          <w:p w14:paraId="2A81061D" w14:textId="77777777" w:rsidR="003B51FD" w:rsidRPr="00ED36AA" w:rsidRDefault="003B51FD" w:rsidP="006656CF">
            <w:pPr>
              <w:rPr>
                <w:ins w:id="248" w:author="Edward Au" w:date="2020-07-25T13:23:00Z"/>
                <w:color w:val="00B050"/>
                <w:sz w:val="20"/>
              </w:rPr>
            </w:pPr>
            <w:ins w:id="249" w:author="Edward Au" w:date="2020-07-25T13:23:00Z">
              <w:r w:rsidRPr="00ED36AA">
                <w:rPr>
                  <w:color w:val="00B050"/>
                  <w:sz w:val="20"/>
                </w:rPr>
                <w:t>Motion 111, #SP0611-18</w:t>
              </w:r>
            </w:ins>
          </w:p>
          <w:p w14:paraId="6639C217" w14:textId="77777777" w:rsidR="003B51FD" w:rsidRPr="00ED36AA" w:rsidRDefault="003B51FD" w:rsidP="006656CF">
            <w:pPr>
              <w:rPr>
                <w:ins w:id="250" w:author="Edward Au" w:date="2020-07-25T13:23:00Z"/>
                <w:color w:val="00B050"/>
                <w:sz w:val="20"/>
              </w:rPr>
            </w:pPr>
            <w:ins w:id="251" w:author="Edward Au" w:date="2020-07-25T13:23:00Z">
              <w:r w:rsidRPr="00ED36AA">
                <w:rPr>
                  <w:color w:val="00B050"/>
                  <w:sz w:val="20"/>
                </w:rPr>
                <w:t>Motion 111, #SP0611-19</w:t>
              </w:r>
            </w:ins>
          </w:p>
          <w:p w14:paraId="77733787" w14:textId="77777777" w:rsidR="003B51FD" w:rsidRPr="00ED36AA" w:rsidRDefault="003B51FD" w:rsidP="006656CF">
            <w:pPr>
              <w:rPr>
                <w:ins w:id="252" w:author="Edward Au" w:date="2020-07-25T13:23:00Z"/>
                <w:color w:val="00B050"/>
                <w:sz w:val="20"/>
              </w:rPr>
            </w:pPr>
            <w:ins w:id="253" w:author="Edward Au" w:date="2020-07-25T13:23:00Z">
              <w:r w:rsidRPr="00ED36AA">
                <w:rPr>
                  <w:color w:val="00B050"/>
                  <w:sz w:val="20"/>
                </w:rPr>
                <w:t>Motion 112, #SP1</w:t>
              </w:r>
            </w:ins>
          </w:p>
          <w:p w14:paraId="1A262996" w14:textId="77777777" w:rsidR="003B51FD" w:rsidRPr="00ED36AA" w:rsidRDefault="003B51FD" w:rsidP="006656CF">
            <w:pPr>
              <w:rPr>
                <w:ins w:id="254" w:author="Edward Au" w:date="2020-07-25T13:23:00Z"/>
                <w:color w:val="00B050"/>
                <w:sz w:val="20"/>
              </w:rPr>
            </w:pPr>
            <w:ins w:id="255" w:author="Edward Au" w:date="2020-07-25T13:23:00Z">
              <w:r w:rsidRPr="00ED36AA">
                <w:rPr>
                  <w:color w:val="00B050"/>
                  <w:sz w:val="20"/>
                </w:rPr>
                <w:t>Motion 100</w:t>
              </w:r>
            </w:ins>
          </w:p>
          <w:p w14:paraId="7B6C7F8E" w14:textId="77777777" w:rsidR="003B51FD" w:rsidRPr="00ED36AA" w:rsidRDefault="003B51FD" w:rsidP="006656CF">
            <w:pPr>
              <w:rPr>
                <w:ins w:id="256" w:author="Edward Au" w:date="2020-07-25T13:23:00Z"/>
                <w:color w:val="00B050"/>
                <w:sz w:val="20"/>
              </w:rPr>
            </w:pPr>
            <w:ins w:id="257" w:author="Edward Au" w:date="2020-07-25T13:23:00Z">
              <w:r w:rsidRPr="00ED36AA">
                <w:rPr>
                  <w:color w:val="00B050"/>
                  <w:sz w:val="20"/>
                </w:rPr>
                <w:t>Motion 99</w:t>
              </w:r>
            </w:ins>
          </w:p>
          <w:p w14:paraId="1078ABF9" w14:textId="77777777" w:rsidR="003B51FD" w:rsidRPr="00ED36AA" w:rsidRDefault="003B51FD" w:rsidP="006656CF">
            <w:pPr>
              <w:rPr>
                <w:ins w:id="258" w:author="Edward Au" w:date="2020-07-25T13:24:00Z"/>
                <w:color w:val="00B050"/>
                <w:sz w:val="20"/>
              </w:rPr>
            </w:pPr>
            <w:ins w:id="259" w:author="Edward Au" w:date="2020-07-25T13:24:00Z">
              <w:r w:rsidRPr="00ED36AA">
                <w:rPr>
                  <w:color w:val="00B050"/>
                  <w:sz w:val="20"/>
                </w:rPr>
                <w:t>Motion 111, #SP0611-11</w:t>
              </w:r>
            </w:ins>
          </w:p>
          <w:p w14:paraId="23A90912" w14:textId="77777777" w:rsidR="003B51FD" w:rsidRPr="00ED36AA" w:rsidRDefault="003B51FD" w:rsidP="006656CF">
            <w:pPr>
              <w:rPr>
                <w:ins w:id="260" w:author="Edward Au" w:date="2020-07-25T13:24:00Z"/>
                <w:color w:val="00B050"/>
                <w:sz w:val="20"/>
              </w:rPr>
            </w:pPr>
            <w:ins w:id="261" w:author="Edward Au" w:date="2020-07-25T13:24:00Z">
              <w:r w:rsidRPr="00ED36AA">
                <w:rPr>
                  <w:color w:val="00B050"/>
                  <w:sz w:val="20"/>
                </w:rPr>
                <w:t>Motion 111, #SP0611-12</w:t>
              </w:r>
            </w:ins>
          </w:p>
          <w:p w14:paraId="355480D0" w14:textId="77777777" w:rsidR="003B51FD" w:rsidRPr="00ED36AA" w:rsidRDefault="003B51FD" w:rsidP="006656CF">
            <w:pPr>
              <w:rPr>
                <w:ins w:id="262" w:author="Edward Au" w:date="2020-07-25T13:24:00Z"/>
                <w:color w:val="00B050"/>
                <w:sz w:val="20"/>
              </w:rPr>
            </w:pPr>
            <w:ins w:id="263" w:author="Edward Au" w:date="2020-07-25T13:24:00Z">
              <w:r w:rsidRPr="00ED36AA">
                <w:rPr>
                  <w:color w:val="00B050"/>
                  <w:sz w:val="20"/>
                </w:rPr>
                <w:t>Motion 111, #SP0611-14</w:t>
              </w:r>
            </w:ins>
          </w:p>
          <w:p w14:paraId="67707341" w14:textId="1BB6B513" w:rsidR="003B51FD" w:rsidRPr="00ED36AA" w:rsidRDefault="003B51FD" w:rsidP="006656CF">
            <w:pPr>
              <w:rPr>
                <w:color w:val="00B050"/>
                <w:sz w:val="20"/>
              </w:rPr>
            </w:pPr>
            <w:ins w:id="264" w:author="Edward Au" w:date="2020-07-25T13:24:00Z">
              <w:r w:rsidRPr="00ED36AA">
                <w:rPr>
                  <w:color w:val="00B050"/>
                  <w:sz w:val="20"/>
                </w:rPr>
                <w:t>Motion 111, #SP0611-15</w:t>
              </w:r>
            </w:ins>
          </w:p>
        </w:tc>
      </w:tr>
      <w:tr w:rsidR="006656CF" w14:paraId="569CA269" w14:textId="77777777" w:rsidTr="00953F8C">
        <w:trPr>
          <w:trHeight w:val="257"/>
        </w:trPr>
        <w:tc>
          <w:tcPr>
            <w:tcW w:w="1035" w:type="dxa"/>
          </w:tcPr>
          <w:p w14:paraId="5AD6814C" w14:textId="05DE6988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22B1C2B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6656CF" w:rsidRPr="00ED36AA" w:rsidRDefault="006656CF" w:rsidP="006656CF">
            <w:pPr>
              <w:rPr>
                <w:color w:val="00B050"/>
                <w:sz w:val="20"/>
              </w:rPr>
            </w:pPr>
            <w:ins w:id="265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E04D372" w14:textId="77777777" w:rsidR="00B7207F" w:rsidRPr="00ED36AA" w:rsidRDefault="00B7207F" w:rsidP="00B7207F">
            <w:pPr>
              <w:rPr>
                <w:ins w:id="266" w:author="Edward Au" w:date="2020-07-26T23:42:00Z"/>
                <w:color w:val="00B050"/>
                <w:sz w:val="20"/>
              </w:rPr>
            </w:pPr>
            <w:ins w:id="267" w:author="Edward Au" w:date="2020-07-26T23:42:00Z">
              <w:r w:rsidRPr="00ED36AA">
                <w:rPr>
                  <w:color w:val="00B050"/>
                  <w:sz w:val="20"/>
                </w:rPr>
                <w:t>Motion 112, #SP8</w:t>
              </w:r>
            </w:ins>
          </w:p>
          <w:p w14:paraId="6A5F898A" w14:textId="77777777" w:rsidR="00B7207F" w:rsidRPr="00ED36AA" w:rsidRDefault="00B7207F" w:rsidP="00B7207F">
            <w:pPr>
              <w:rPr>
                <w:ins w:id="268" w:author="Edward Au" w:date="2020-07-26T23:42:00Z"/>
                <w:color w:val="00B050"/>
                <w:sz w:val="20"/>
              </w:rPr>
            </w:pPr>
            <w:ins w:id="269" w:author="Edward Au" w:date="2020-07-26T23:42:00Z">
              <w:r w:rsidRPr="00ED36AA">
                <w:rPr>
                  <w:color w:val="00B050"/>
                  <w:sz w:val="20"/>
                </w:rPr>
                <w:t>Motion 112, #SP9</w:t>
              </w:r>
            </w:ins>
          </w:p>
          <w:p w14:paraId="3047D09B" w14:textId="77777777" w:rsidR="00B7207F" w:rsidRPr="00ED36AA" w:rsidRDefault="00B7207F" w:rsidP="00B7207F">
            <w:pPr>
              <w:rPr>
                <w:ins w:id="270" w:author="Edward Au" w:date="2020-07-26T23:42:00Z"/>
                <w:color w:val="00B050"/>
                <w:sz w:val="20"/>
              </w:rPr>
            </w:pPr>
            <w:ins w:id="271" w:author="Edward Au" w:date="2020-07-26T23:42:00Z">
              <w:r w:rsidRPr="00ED36AA">
                <w:rPr>
                  <w:color w:val="00B050"/>
                  <w:sz w:val="20"/>
                </w:rPr>
                <w:t>Motion 112, #SP10</w:t>
              </w:r>
            </w:ins>
          </w:p>
          <w:p w14:paraId="6165954B" w14:textId="754B3B38" w:rsidR="00B7207F" w:rsidRPr="00ED36AA" w:rsidRDefault="00B7207F" w:rsidP="00B7207F">
            <w:pPr>
              <w:rPr>
                <w:ins w:id="272" w:author="Edward Au" w:date="2020-07-26T23:42:00Z"/>
                <w:color w:val="00B050"/>
                <w:sz w:val="20"/>
              </w:rPr>
            </w:pPr>
            <w:ins w:id="273" w:author="Edward Au" w:date="2020-07-26T23:42:00Z">
              <w:r w:rsidRPr="00ED36AA">
                <w:rPr>
                  <w:color w:val="00B050"/>
                  <w:sz w:val="20"/>
                </w:rPr>
                <w:t xml:space="preserve">Motion 115, #SP56 </w:t>
              </w:r>
            </w:ins>
          </w:p>
          <w:p w14:paraId="2F779E82" w14:textId="59EE6754" w:rsidR="00B7207F" w:rsidRPr="00ED36AA" w:rsidRDefault="00B7207F" w:rsidP="00B7207F">
            <w:pPr>
              <w:rPr>
                <w:ins w:id="274" w:author="Edward Au" w:date="2020-07-26T23:42:00Z"/>
                <w:color w:val="00B050"/>
                <w:sz w:val="20"/>
              </w:rPr>
            </w:pPr>
            <w:ins w:id="275" w:author="Edward Au" w:date="2020-07-26T23:42:00Z">
              <w:r w:rsidRPr="00ED36AA">
                <w:rPr>
                  <w:color w:val="00B050"/>
                  <w:sz w:val="20"/>
                </w:rPr>
                <w:t>Motion 115, #SP82</w:t>
              </w:r>
            </w:ins>
          </w:p>
          <w:p w14:paraId="03C5CED6" w14:textId="6A9E6105" w:rsidR="006656CF" w:rsidRPr="00ED36AA" w:rsidRDefault="00B7207F" w:rsidP="00B7207F">
            <w:pPr>
              <w:rPr>
                <w:color w:val="00B050"/>
                <w:sz w:val="20"/>
              </w:rPr>
            </w:pPr>
            <w:ins w:id="276" w:author="Edward Au" w:date="2020-07-26T23:42:00Z">
              <w:r w:rsidRPr="00ED36AA">
                <w:rPr>
                  <w:color w:val="00B050"/>
                  <w:sz w:val="20"/>
                </w:rPr>
                <w:t>Motion 115, #SP8</w:t>
              </w:r>
            </w:ins>
            <w:ins w:id="277" w:author="Edward Au" w:date="2020-08-04T15:27:00Z">
              <w:r w:rsidR="00772CA5">
                <w:rPr>
                  <w:color w:val="00B050"/>
                  <w:sz w:val="20"/>
                </w:rPr>
                <w:t>3</w:t>
              </w:r>
            </w:ins>
          </w:p>
        </w:tc>
      </w:tr>
      <w:tr w:rsidR="006656CF" w14:paraId="029009B2" w14:textId="77777777" w:rsidTr="00953F8C">
        <w:trPr>
          <w:trHeight w:val="271"/>
        </w:trPr>
        <w:tc>
          <w:tcPr>
            <w:tcW w:w="1035" w:type="dxa"/>
          </w:tcPr>
          <w:p w14:paraId="520F7899" w14:textId="6E2C6DCA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6927959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6656CF" w:rsidRPr="00ED36AA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</w:t>
            </w:r>
            <w:ins w:id="278" w:author="Alfred Aster" w:date="2020-07-30T06:07:00Z">
              <w:r w:rsidR="008E3B40" w:rsidRPr="00ED36AA">
                <w:rPr>
                  <w:color w:val="00B050"/>
                  <w:sz w:val="20"/>
                </w:rPr>
                <w:t>,</w:t>
              </w:r>
            </w:ins>
            <w:ins w:id="279" w:author="Alfred Aster" w:date="2020-07-30T06:06:00Z">
              <w:r w:rsidR="008E3B40" w:rsidRPr="00ED36AA">
                <w:rPr>
                  <w:color w:val="00B050"/>
                </w:rPr>
                <w:t xml:space="preserve"> </w:t>
              </w:r>
              <w:proofErr w:type="spellStart"/>
              <w:r w:rsidR="008E3B40" w:rsidRPr="00ED36AA">
                <w:rPr>
                  <w:color w:val="00B050"/>
                  <w:sz w:val="20"/>
                </w:rPr>
                <w:t>Chenchen</w:t>
              </w:r>
              <w:proofErr w:type="spellEnd"/>
              <w:r w:rsidR="008E3B40" w:rsidRPr="00ED36AA">
                <w:rPr>
                  <w:color w:val="00B050"/>
                  <w:sz w:val="20"/>
                </w:rPr>
                <w:t xml:space="preserve"> Liu</w:t>
              </w:r>
            </w:ins>
          </w:p>
        </w:tc>
        <w:tc>
          <w:tcPr>
            <w:tcW w:w="1626" w:type="dxa"/>
          </w:tcPr>
          <w:p w14:paraId="6CBDDEDD" w14:textId="64B9CE73" w:rsidR="006656CF" w:rsidRPr="00ED36AA" w:rsidRDefault="006656CF" w:rsidP="006656CF">
            <w:pPr>
              <w:rPr>
                <w:color w:val="00B050"/>
                <w:sz w:val="20"/>
              </w:rPr>
            </w:pPr>
            <w:ins w:id="280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3156EBE" w14:textId="3A3585D6" w:rsidR="00FA0AA3" w:rsidRPr="00FA0AA3" w:rsidRDefault="00FA0AA3" w:rsidP="00FA0AA3">
            <w:pPr>
              <w:rPr>
                <w:ins w:id="281" w:author="Edward Au" w:date="2020-07-30T18:43:00Z"/>
                <w:color w:val="00B050"/>
                <w:sz w:val="20"/>
              </w:rPr>
            </w:pPr>
            <w:ins w:id="282" w:author="Edward Au" w:date="2020-07-30T18:43:00Z">
              <w:r>
                <w:rPr>
                  <w:color w:val="00B050"/>
                  <w:sz w:val="20"/>
                </w:rPr>
                <w:t>Motion 74</w:t>
              </w:r>
            </w:ins>
          </w:p>
          <w:p w14:paraId="62B25C2F" w14:textId="325C2A99" w:rsidR="00FA0AA3" w:rsidRPr="00FA0AA3" w:rsidRDefault="00FA0AA3" w:rsidP="00FA0AA3">
            <w:pPr>
              <w:rPr>
                <w:ins w:id="283" w:author="Edward Au" w:date="2020-07-30T18:43:00Z"/>
                <w:color w:val="00B050"/>
                <w:sz w:val="20"/>
              </w:rPr>
            </w:pPr>
            <w:ins w:id="284" w:author="Edward Au" w:date="2020-07-30T18:43:00Z">
              <w:r w:rsidRPr="00FA0AA3">
                <w:rPr>
                  <w:color w:val="00B050"/>
                  <w:sz w:val="20"/>
                </w:rPr>
                <w:t>Motion 75</w:t>
              </w:r>
            </w:ins>
          </w:p>
          <w:p w14:paraId="3A0BFB12" w14:textId="3492A1D9" w:rsidR="00FA0AA3" w:rsidRPr="00FA0AA3" w:rsidRDefault="00FA0AA3" w:rsidP="00FA0AA3">
            <w:pPr>
              <w:rPr>
                <w:ins w:id="285" w:author="Edward Au" w:date="2020-07-30T18:43:00Z"/>
                <w:color w:val="00B050"/>
                <w:sz w:val="20"/>
              </w:rPr>
            </w:pPr>
            <w:ins w:id="286" w:author="Edward Au" w:date="2020-07-30T18:43:00Z">
              <w:r>
                <w:rPr>
                  <w:color w:val="00B050"/>
                  <w:sz w:val="20"/>
                </w:rPr>
                <w:t>Motion 83</w:t>
              </w:r>
            </w:ins>
          </w:p>
          <w:p w14:paraId="6E15575C" w14:textId="7857CEC8" w:rsidR="00FA0AA3" w:rsidRPr="00FA0AA3" w:rsidRDefault="00FA0AA3" w:rsidP="00FA0AA3">
            <w:pPr>
              <w:rPr>
                <w:ins w:id="287" w:author="Edward Au" w:date="2020-07-30T18:43:00Z"/>
                <w:color w:val="00B050"/>
                <w:sz w:val="20"/>
              </w:rPr>
            </w:pPr>
            <w:ins w:id="288" w:author="Edward Au" w:date="2020-07-30T18:43:00Z">
              <w:r>
                <w:rPr>
                  <w:color w:val="00B050"/>
                  <w:sz w:val="20"/>
                </w:rPr>
                <w:lastRenderedPageBreak/>
                <w:t>Motion 11</w:t>
              </w:r>
              <w:r w:rsidRPr="00FA0AA3">
                <w:rPr>
                  <w:color w:val="00B050"/>
                  <w:sz w:val="20"/>
                </w:rPr>
                <w:t>1, #SP0611-20</w:t>
              </w:r>
            </w:ins>
          </w:p>
          <w:p w14:paraId="01E3D73A" w14:textId="5BA4BD66" w:rsidR="00FA0AA3" w:rsidRPr="00FA0AA3" w:rsidRDefault="00FA0AA3" w:rsidP="00FA0AA3">
            <w:pPr>
              <w:rPr>
                <w:ins w:id="289" w:author="Edward Au" w:date="2020-07-30T18:43:00Z"/>
                <w:color w:val="00B050"/>
                <w:sz w:val="20"/>
              </w:rPr>
            </w:pPr>
            <w:ins w:id="290" w:author="Edward Au" w:date="2020-07-30T18:43:00Z">
              <w:r>
                <w:rPr>
                  <w:color w:val="00B050"/>
                  <w:sz w:val="20"/>
                </w:rPr>
                <w:t>Motion 112, #SP11</w:t>
              </w:r>
            </w:ins>
          </w:p>
          <w:p w14:paraId="4B1BBF8B" w14:textId="1CC4852B" w:rsidR="006656CF" w:rsidRPr="00ED36AA" w:rsidRDefault="00FA0AA3" w:rsidP="00FA0AA3">
            <w:pPr>
              <w:rPr>
                <w:color w:val="00B050"/>
                <w:sz w:val="20"/>
              </w:rPr>
            </w:pPr>
            <w:ins w:id="291" w:author="Edward Au" w:date="2020-07-30T18:43:00Z">
              <w:r w:rsidRPr="00FA0AA3">
                <w:rPr>
                  <w:color w:val="00B050"/>
                  <w:sz w:val="20"/>
                </w:rPr>
                <w:t>Motion 112, #SP41</w:t>
              </w:r>
            </w:ins>
          </w:p>
        </w:tc>
      </w:tr>
      <w:tr w:rsidR="006656CF" w14:paraId="00C16376" w14:textId="77777777" w:rsidTr="00953F8C">
        <w:trPr>
          <w:trHeight w:val="257"/>
        </w:trPr>
        <w:tc>
          <w:tcPr>
            <w:tcW w:w="1035" w:type="dxa"/>
          </w:tcPr>
          <w:p w14:paraId="6AD0AF1A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62DA768D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6656CF" w:rsidRPr="00AD10B8" w:rsidRDefault="00A47256" w:rsidP="006656CF">
            <w:pPr>
              <w:rPr>
                <w:color w:val="00B050"/>
                <w:sz w:val="20"/>
              </w:rPr>
            </w:pPr>
            <w:ins w:id="292" w:author="Alfred Aster" w:date="2020-07-30T08:02:00Z">
              <w:r w:rsidRPr="00AD10B8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2C30948" w14:textId="77777777" w:rsidR="006656CF" w:rsidRPr="00AD10B8" w:rsidRDefault="00AA0804" w:rsidP="006656CF">
            <w:pPr>
              <w:rPr>
                <w:ins w:id="293" w:author="Edward Au" w:date="2020-07-27T19:02:00Z"/>
                <w:color w:val="00B050"/>
                <w:sz w:val="20"/>
              </w:rPr>
            </w:pPr>
            <w:ins w:id="294" w:author="Edward Au" w:date="2020-07-27T19:02:00Z">
              <w:r w:rsidRPr="00AD10B8">
                <w:rPr>
                  <w:color w:val="00B050"/>
                  <w:sz w:val="20"/>
                </w:rPr>
                <w:t>Motion 30</w:t>
              </w:r>
            </w:ins>
          </w:p>
          <w:p w14:paraId="2F47CE66" w14:textId="77777777" w:rsidR="00AA0804" w:rsidRPr="00AD10B8" w:rsidRDefault="00AA0804" w:rsidP="006656CF">
            <w:pPr>
              <w:rPr>
                <w:ins w:id="295" w:author="Edward Au" w:date="2020-07-27T19:02:00Z"/>
                <w:color w:val="00B050"/>
                <w:sz w:val="20"/>
              </w:rPr>
            </w:pPr>
            <w:ins w:id="296" w:author="Edward Au" w:date="2020-07-27T19:02:00Z">
              <w:r w:rsidRPr="00AD10B8">
                <w:rPr>
                  <w:color w:val="00B050"/>
                  <w:sz w:val="20"/>
                </w:rPr>
                <w:t>Motion 31</w:t>
              </w:r>
            </w:ins>
          </w:p>
          <w:p w14:paraId="3C13EE4E" w14:textId="77777777" w:rsidR="00AA0804" w:rsidRPr="00AD10B8" w:rsidRDefault="00AA0804" w:rsidP="006656CF">
            <w:pPr>
              <w:rPr>
                <w:ins w:id="297" w:author="Edward Au" w:date="2020-07-27T19:02:00Z"/>
                <w:color w:val="00B050"/>
                <w:sz w:val="20"/>
              </w:rPr>
            </w:pPr>
            <w:ins w:id="298" w:author="Edward Au" w:date="2020-07-27T19:02:00Z">
              <w:r w:rsidRPr="00AD10B8">
                <w:rPr>
                  <w:color w:val="00B050"/>
                  <w:sz w:val="20"/>
                </w:rPr>
                <w:t>Motion 90</w:t>
              </w:r>
            </w:ins>
          </w:p>
          <w:p w14:paraId="282993D5" w14:textId="6A2A49DE" w:rsidR="00AA0804" w:rsidRPr="00AD10B8" w:rsidRDefault="00AA0804" w:rsidP="006656CF">
            <w:pPr>
              <w:rPr>
                <w:ins w:id="299" w:author="Edward Au" w:date="2020-07-27T19:03:00Z"/>
                <w:color w:val="00B050"/>
                <w:sz w:val="20"/>
              </w:rPr>
            </w:pPr>
            <w:ins w:id="300" w:author="Edward Au" w:date="2020-07-27T19:03:00Z">
              <w:r w:rsidRPr="00AD10B8">
                <w:rPr>
                  <w:color w:val="00B050"/>
                  <w:sz w:val="20"/>
                </w:rPr>
                <w:t>Motion 111, #SP0611-13</w:t>
              </w:r>
            </w:ins>
          </w:p>
          <w:p w14:paraId="6DE83836" w14:textId="534463EE" w:rsidR="00AA0804" w:rsidRPr="00AD10B8" w:rsidRDefault="00AA0804" w:rsidP="006656CF">
            <w:pPr>
              <w:rPr>
                <w:color w:val="00B050"/>
                <w:sz w:val="20"/>
              </w:rPr>
            </w:pPr>
            <w:ins w:id="301" w:author="Edward Au" w:date="2020-07-27T19:03:00Z">
              <w:r w:rsidRPr="00AD10B8">
                <w:rPr>
                  <w:color w:val="00B050"/>
                  <w:sz w:val="20"/>
                </w:rPr>
                <w:t>Motion 111, #SP061</w:t>
              </w:r>
            </w:ins>
            <w:ins w:id="302" w:author="Edward Au" w:date="2020-07-27T19:04:00Z">
              <w:r w:rsidRPr="00AD10B8">
                <w:rPr>
                  <w:color w:val="00B050"/>
                  <w:sz w:val="20"/>
                </w:rPr>
                <w:t>1-1</w:t>
              </w:r>
            </w:ins>
            <w:ins w:id="303" w:author="Edward Au" w:date="2020-07-27T19:03:00Z">
              <w:r w:rsidRPr="00AD10B8">
                <w:rPr>
                  <w:color w:val="00B050"/>
                  <w:sz w:val="20"/>
                </w:rPr>
                <w:t>8</w:t>
              </w:r>
            </w:ins>
          </w:p>
        </w:tc>
      </w:tr>
      <w:tr w:rsidR="006656CF" w14:paraId="19A055B7" w14:textId="77777777" w:rsidTr="00953F8C">
        <w:trPr>
          <w:trHeight w:val="257"/>
        </w:trPr>
        <w:tc>
          <w:tcPr>
            <w:tcW w:w="1035" w:type="dxa"/>
          </w:tcPr>
          <w:p w14:paraId="75FA5A9B" w14:textId="5E19259F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072D56F" w14:textId="77777777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6656CF" w:rsidRPr="002776F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6656CF" w:rsidRPr="002776F1" w:rsidRDefault="006656CF" w:rsidP="006656CF">
            <w:pPr>
              <w:rPr>
                <w:color w:val="00B050"/>
                <w:sz w:val="20"/>
              </w:rPr>
            </w:pPr>
            <w:ins w:id="304" w:author="Alfred Aster" w:date="2020-07-20T08:05:00Z">
              <w:r w:rsidRPr="002776F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EFF0CF0" w14:textId="4A8F6FED" w:rsidR="006656CF" w:rsidRPr="002776F1" w:rsidRDefault="00E20D73" w:rsidP="006656CF">
            <w:pPr>
              <w:rPr>
                <w:color w:val="00B050"/>
                <w:sz w:val="20"/>
              </w:rPr>
            </w:pPr>
            <w:ins w:id="305" w:author="Edward Au" w:date="2020-07-30T18:51:00Z">
              <w:r w:rsidRPr="00E20D73">
                <w:rPr>
                  <w:color w:val="00B050"/>
                  <w:sz w:val="20"/>
                </w:rPr>
                <w:t>Motion 112, #SP16</w:t>
              </w:r>
            </w:ins>
          </w:p>
        </w:tc>
      </w:tr>
      <w:tr w:rsidR="006656CF" w14:paraId="4C6F9D16" w14:textId="77777777" w:rsidTr="00953F8C">
        <w:trPr>
          <w:trHeight w:val="257"/>
        </w:trPr>
        <w:tc>
          <w:tcPr>
            <w:tcW w:w="1035" w:type="dxa"/>
          </w:tcPr>
          <w:p w14:paraId="0059C511" w14:textId="51B14F7A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6656CF" w:rsidRPr="00C0779E" w:rsidRDefault="00C17CF4" w:rsidP="006656CF">
            <w:pPr>
              <w:rPr>
                <w:color w:val="00B050"/>
                <w:sz w:val="20"/>
              </w:rPr>
            </w:pPr>
            <w:ins w:id="306" w:author="Alfred Aster" w:date="2020-07-30T08:03:00Z">
              <w:r w:rsidRPr="00C0779E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146108B" w14:textId="77777777" w:rsidR="00074E83" w:rsidRPr="00C0779E" w:rsidRDefault="00074E83" w:rsidP="006656CF">
            <w:pPr>
              <w:rPr>
                <w:ins w:id="307" w:author="Edward Au" w:date="2020-07-25T13:18:00Z"/>
                <w:color w:val="00B050"/>
                <w:sz w:val="20"/>
              </w:rPr>
            </w:pPr>
            <w:ins w:id="308" w:author="Edward Au" w:date="2020-07-25T13:18:00Z">
              <w:r w:rsidRPr="00C0779E">
                <w:rPr>
                  <w:color w:val="00B050"/>
                  <w:sz w:val="20"/>
                </w:rPr>
                <w:t>Motion 92</w:t>
              </w:r>
            </w:ins>
          </w:p>
          <w:p w14:paraId="05C9CA2C" w14:textId="2C735F4D" w:rsidR="00B7207F" w:rsidRPr="00C0779E" w:rsidRDefault="00B7207F" w:rsidP="006656CF">
            <w:pPr>
              <w:rPr>
                <w:ins w:id="309" w:author="Edward Au" w:date="2020-07-26T23:40:00Z"/>
                <w:color w:val="00B050"/>
                <w:sz w:val="20"/>
              </w:rPr>
            </w:pPr>
            <w:ins w:id="310" w:author="Edward Au" w:date="2020-07-26T23:40:00Z">
              <w:r w:rsidRPr="00C0779E">
                <w:rPr>
                  <w:color w:val="00B050"/>
                  <w:sz w:val="20"/>
                </w:rPr>
                <w:t xml:space="preserve">Motion 112, #SP12 </w:t>
              </w:r>
            </w:ins>
          </w:p>
          <w:p w14:paraId="5C3D772A" w14:textId="77777777" w:rsidR="00B7207F" w:rsidRPr="00C0779E" w:rsidRDefault="00B7207F" w:rsidP="00B7207F">
            <w:pPr>
              <w:rPr>
                <w:ins w:id="311" w:author="Edward Au" w:date="2020-07-26T23:41:00Z"/>
                <w:color w:val="00B050"/>
                <w:sz w:val="20"/>
              </w:rPr>
            </w:pPr>
            <w:ins w:id="312" w:author="Edward Au" w:date="2020-07-26T23:40:00Z">
              <w:r w:rsidRPr="00C0779E">
                <w:rPr>
                  <w:color w:val="00B050"/>
                  <w:sz w:val="20"/>
                </w:rPr>
                <w:t>Motion 112, #SP14 Motion 111, #SP0611-02</w:t>
              </w:r>
            </w:ins>
          </w:p>
          <w:p w14:paraId="55E252E0" w14:textId="77777777" w:rsidR="00E91C22" w:rsidRDefault="00B7207F" w:rsidP="00B7207F">
            <w:pPr>
              <w:rPr>
                <w:ins w:id="313" w:author="Edward Au" w:date="2020-08-04T16:16:00Z"/>
                <w:color w:val="00B050"/>
                <w:sz w:val="20"/>
              </w:rPr>
            </w:pPr>
            <w:ins w:id="314" w:author="Edward Au" w:date="2020-07-26T23:41:00Z">
              <w:r w:rsidRPr="00C0779E">
                <w:rPr>
                  <w:color w:val="00B050"/>
                  <w:sz w:val="20"/>
                </w:rPr>
                <w:t>Motion 111,</w:t>
              </w:r>
            </w:ins>
            <w:ins w:id="315" w:author="Edward Au" w:date="2020-07-26T23:40:00Z">
              <w:r w:rsidRPr="00C0779E">
                <w:rPr>
                  <w:color w:val="00B050"/>
                  <w:sz w:val="20"/>
                </w:rPr>
                <w:t xml:space="preserve"> </w:t>
              </w:r>
            </w:ins>
            <w:ins w:id="316" w:author="Edward Au" w:date="2020-07-26T23:41:00Z">
              <w:r w:rsidRPr="00C0779E">
                <w:rPr>
                  <w:color w:val="00B050"/>
                  <w:sz w:val="20"/>
                </w:rPr>
                <w:t>#</w:t>
              </w:r>
            </w:ins>
            <w:ins w:id="317" w:author="Edward Au" w:date="2020-07-26T23:40:00Z">
              <w:r w:rsidRPr="00C0779E">
                <w:rPr>
                  <w:color w:val="00B050"/>
                  <w:sz w:val="20"/>
                </w:rPr>
                <w:t xml:space="preserve">SP0611-04 </w:t>
              </w:r>
            </w:ins>
          </w:p>
          <w:p w14:paraId="4CCF6C03" w14:textId="66923D9B" w:rsidR="00B7207F" w:rsidRPr="00C0779E" w:rsidRDefault="00B7207F" w:rsidP="00B7207F">
            <w:pPr>
              <w:rPr>
                <w:color w:val="00B050"/>
                <w:sz w:val="20"/>
              </w:rPr>
            </w:pPr>
            <w:ins w:id="318" w:author="Edward Au" w:date="2020-07-26T23:41:00Z">
              <w:r w:rsidRPr="00C0779E">
                <w:rPr>
                  <w:color w:val="00B050"/>
                  <w:sz w:val="20"/>
                </w:rPr>
                <w:t>Motion 111, #</w:t>
              </w:r>
            </w:ins>
            <w:ins w:id="319" w:author="Edward Au" w:date="2020-07-26T23:40:00Z">
              <w:r w:rsidRPr="00C0779E">
                <w:rPr>
                  <w:color w:val="00B050"/>
                  <w:sz w:val="20"/>
                </w:rPr>
                <w:t>SP0611-05</w:t>
              </w:r>
            </w:ins>
          </w:p>
        </w:tc>
      </w:tr>
      <w:tr w:rsidR="006656CF" w14:paraId="1682D596" w14:textId="77777777" w:rsidTr="00953F8C">
        <w:trPr>
          <w:trHeight w:val="257"/>
        </w:trPr>
        <w:tc>
          <w:tcPr>
            <w:tcW w:w="1035" w:type="dxa"/>
          </w:tcPr>
          <w:p w14:paraId="2FF91D4E" w14:textId="65AE35D2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2E60D2F" w14:textId="63D78FF8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6656CF" w:rsidRPr="003711CD" w:rsidRDefault="003D4086" w:rsidP="006656CF">
            <w:pPr>
              <w:rPr>
                <w:color w:val="00B050"/>
                <w:sz w:val="20"/>
              </w:rPr>
            </w:pPr>
            <w:ins w:id="320" w:author="Alfred Aster" w:date="2020-07-30T08:03:00Z">
              <w:r w:rsidRPr="003711CD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0A0320A" w14:textId="77777777" w:rsidR="003E6AE5" w:rsidRPr="003711CD" w:rsidRDefault="003E6AE5" w:rsidP="006656CF">
            <w:pPr>
              <w:rPr>
                <w:ins w:id="321" w:author="Edward Au" w:date="2020-07-28T11:20:00Z"/>
                <w:color w:val="00B050"/>
                <w:sz w:val="20"/>
              </w:rPr>
            </w:pPr>
            <w:ins w:id="322" w:author="Edward Au" w:date="2020-07-28T11:19:00Z">
              <w:r w:rsidRPr="003711CD">
                <w:rPr>
                  <w:color w:val="00B050"/>
                  <w:sz w:val="20"/>
                </w:rPr>
                <w:t>Motion 111, #SP0611-07</w:t>
              </w:r>
            </w:ins>
          </w:p>
          <w:p w14:paraId="63596369" w14:textId="77777777" w:rsidR="003E6AE5" w:rsidRPr="003711CD" w:rsidRDefault="003E6AE5" w:rsidP="006656CF">
            <w:pPr>
              <w:rPr>
                <w:ins w:id="323" w:author="Edward Au" w:date="2020-07-28T11:20:00Z"/>
                <w:color w:val="00B050"/>
                <w:sz w:val="20"/>
              </w:rPr>
            </w:pPr>
            <w:ins w:id="324" w:author="Edward Au" w:date="2020-07-28T11:20:00Z">
              <w:r w:rsidRPr="003711CD">
                <w:rPr>
                  <w:color w:val="00B050"/>
                  <w:sz w:val="20"/>
                </w:rPr>
                <w:t>Motion 111,</w:t>
              </w:r>
            </w:ins>
            <w:ins w:id="325" w:author="Edward Au" w:date="2020-07-28T11:19:00Z">
              <w:r w:rsidRPr="003711CD">
                <w:rPr>
                  <w:color w:val="00B050"/>
                  <w:sz w:val="20"/>
                </w:rPr>
                <w:t xml:space="preserve"> </w:t>
              </w:r>
            </w:ins>
            <w:ins w:id="326" w:author="Edward Au" w:date="2020-07-28T11:20:00Z">
              <w:r w:rsidRPr="003711CD">
                <w:rPr>
                  <w:color w:val="00B050"/>
                  <w:sz w:val="20"/>
                </w:rPr>
                <w:t>#</w:t>
              </w:r>
            </w:ins>
            <w:ins w:id="327" w:author="Edward Au" w:date="2020-07-28T11:19:00Z">
              <w:r w:rsidRPr="003711CD">
                <w:rPr>
                  <w:color w:val="00B050"/>
                  <w:sz w:val="20"/>
                </w:rPr>
                <w:t xml:space="preserve">SP2 </w:t>
              </w:r>
            </w:ins>
          </w:p>
          <w:p w14:paraId="4D298D29" w14:textId="77777777" w:rsidR="003E6AE5" w:rsidRPr="003711CD" w:rsidRDefault="003E6AE5" w:rsidP="006656CF">
            <w:pPr>
              <w:rPr>
                <w:ins w:id="328" w:author="Edward Au" w:date="2020-07-28T11:20:00Z"/>
                <w:color w:val="00B050"/>
                <w:sz w:val="20"/>
              </w:rPr>
            </w:pPr>
            <w:ins w:id="329" w:author="Edward Au" w:date="2020-07-28T11:20:00Z">
              <w:r w:rsidRPr="003711CD">
                <w:rPr>
                  <w:color w:val="00B050"/>
                  <w:sz w:val="20"/>
                </w:rPr>
                <w:t>Motion 111, #</w:t>
              </w:r>
            </w:ins>
            <w:ins w:id="330" w:author="Edward Au" w:date="2020-07-28T11:19:00Z">
              <w:r w:rsidRPr="003711CD">
                <w:rPr>
                  <w:color w:val="00B050"/>
                  <w:sz w:val="20"/>
                </w:rPr>
                <w:t>SP</w:t>
              </w:r>
            </w:ins>
            <w:ins w:id="331" w:author="Edward Au" w:date="2020-07-28T11:20:00Z">
              <w:r w:rsidRPr="003711CD">
                <w:rPr>
                  <w:color w:val="00B050"/>
                  <w:sz w:val="20"/>
                </w:rPr>
                <w:t>3</w:t>
              </w:r>
            </w:ins>
            <w:ins w:id="332" w:author="Edward Au" w:date="2020-07-28T11:19:00Z">
              <w:r w:rsidRPr="003711CD">
                <w:rPr>
                  <w:color w:val="00B050"/>
                  <w:sz w:val="20"/>
                </w:rPr>
                <w:t xml:space="preserve"> </w:t>
              </w:r>
            </w:ins>
          </w:p>
          <w:p w14:paraId="35303C37" w14:textId="63F91F6E" w:rsidR="006656CF" w:rsidRPr="003711CD" w:rsidRDefault="003E6AE5" w:rsidP="003E6AE5">
            <w:pPr>
              <w:rPr>
                <w:color w:val="00B050"/>
                <w:sz w:val="20"/>
              </w:rPr>
            </w:pPr>
            <w:ins w:id="333" w:author="Edward Au" w:date="2020-07-28T11:20:00Z">
              <w:r w:rsidRPr="003711CD">
                <w:rPr>
                  <w:color w:val="00B050"/>
                  <w:sz w:val="20"/>
                </w:rPr>
                <w:t xml:space="preserve">Motion </w:t>
              </w:r>
            </w:ins>
            <w:ins w:id="334" w:author="Edward Au" w:date="2020-07-28T11:19:00Z">
              <w:r w:rsidRPr="003711CD">
                <w:rPr>
                  <w:color w:val="00B050"/>
                  <w:sz w:val="20"/>
                </w:rPr>
                <w:t>115</w:t>
              </w:r>
            </w:ins>
            <w:ins w:id="335" w:author="Edward Au" w:date="2020-07-28T11:20:00Z">
              <w:r w:rsidRPr="003711CD">
                <w:rPr>
                  <w:color w:val="00B050"/>
                  <w:sz w:val="20"/>
                </w:rPr>
                <w:t>, #</w:t>
              </w:r>
            </w:ins>
            <w:ins w:id="336" w:author="Edward Au" w:date="2020-07-28T11:19:00Z">
              <w:r w:rsidRPr="003711CD">
                <w:rPr>
                  <w:color w:val="00B050"/>
                  <w:sz w:val="20"/>
                </w:rPr>
                <w:t>SP70</w:t>
              </w:r>
            </w:ins>
          </w:p>
        </w:tc>
      </w:tr>
      <w:tr w:rsidR="006656CF" w14:paraId="70180CB2" w14:textId="77777777" w:rsidTr="00953F8C">
        <w:trPr>
          <w:trHeight w:val="257"/>
        </w:trPr>
        <w:tc>
          <w:tcPr>
            <w:tcW w:w="1035" w:type="dxa"/>
          </w:tcPr>
          <w:p w14:paraId="47834957" w14:textId="65A71CB4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6656CF" w:rsidRPr="00E84131" w:rsidRDefault="00EC086C" w:rsidP="006656CF">
            <w:pPr>
              <w:rPr>
                <w:color w:val="00B050"/>
                <w:sz w:val="20"/>
              </w:rPr>
            </w:pPr>
            <w:ins w:id="337" w:author="Alfred Aster" w:date="2020-07-30T08:05:00Z">
              <w:r w:rsidRPr="00E8413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A5187C6" w14:textId="77777777" w:rsidR="00DC014B" w:rsidRPr="00E84131" w:rsidRDefault="00DC014B" w:rsidP="006656CF">
            <w:pPr>
              <w:rPr>
                <w:ins w:id="338" w:author="Edward Au" w:date="2020-07-28T11:02:00Z"/>
                <w:color w:val="00B050"/>
                <w:sz w:val="20"/>
              </w:rPr>
            </w:pPr>
            <w:ins w:id="339" w:author="Edward Au" w:date="2020-07-28T11:02:00Z">
              <w:r w:rsidRPr="00E84131">
                <w:rPr>
                  <w:color w:val="00B050"/>
                  <w:sz w:val="20"/>
                </w:rPr>
                <w:t>Motion 82</w:t>
              </w:r>
            </w:ins>
          </w:p>
          <w:p w14:paraId="782E0AD6" w14:textId="77777777" w:rsidR="00DC014B" w:rsidRPr="00E84131" w:rsidRDefault="00DC014B" w:rsidP="006656CF">
            <w:pPr>
              <w:rPr>
                <w:ins w:id="340" w:author="Edward Au" w:date="2020-07-28T11:02:00Z"/>
                <w:color w:val="00B050"/>
                <w:sz w:val="20"/>
              </w:rPr>
            </w:pPr>
            <w:ins w:id="341" w:author="Edward Au" w:date="2020-07-28T11:02:00Z">
              <w:r w:rsidRPr="00E84131">
                <w:rPr>
                  <w:color w:val="00B050"/>
                  <w:sz w:val="20"/>
                </w:rPr>
                <w:t>Motion 92</w:t>
              </w:r>
            </w:ins>
          </w:p>
          <w:p w14:paraId="5A867BC9" w14:textId="77777777" w:rsidR="00DC014B" w:rsidRPr="00E84131" w:rsidRDefault="00DC014B" w:rsidP="006656CF">
            <w:pPr>
              <w:rPr>
                <w:ins w:id="342" w:author="Edward Au" w:date="2020-07-28T11:02:00Z"/>
                <w:color w:val="00B050"/>
                <w:sz w:val="20"/>
              </w:rPr>
            </w:pPr>
            <w:ins w:id="343" w:author="Edward Au" w:date="2020-07-28T11:02:00Z">
              <w:r w:rsidRPr="00E84131">
                <w:rPr>
                  <w:color w:val="00B050"/>
                  <w:sz w:val="20"/>
                </w:rPr>
                <w:t>Motion 112, #SP12</w:t>
              </w:r>
            </w:ins>
          </w:p>
          <w:p w14:paraId="5C78D70C" w14:textId="77777777" w:rsidR="00DC014B" w:rsidRPr="00E84131" w:rsidRDefault="00DC014B" w:rsidP="006656CF">
            <w:pPr>
              <w:rPr>
                <w:ins w:id="344" w:author="Edward Au" w:date="2020-07-28T11:02:00Z"/>
                <w:color w:val="00B050"/>
                <w:sz w:val="20"/>
              </w:rPr>
            </w:pPr>
            <w:ins w:id="345" w:author="Edward Au" w:date="2020-07-28T11:02:00Z">
              <w:r w:rsidRPr="00E84131">
                <w:rPr>
                  <w:color w:val="00B050"/>
                  <w:sz w:val="20"/>
                </w:rPr>
                <w:t>Motion 112,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  <w:r w:rsidRPr="00E84131">
                <w:rPr>
                  <w:color w:val="00B050"/>
                  <w:sz w:val="20"/>
                </w:rPr>
                <w:t>#SP14</w:t>
              </w:r>
            </w:ins>
          </w:p>
          <w:p w14:paraId="720131BE" w14:textId="77777777" w:rsidR="00DC014B" w:rsidRPr="00E84131" w:rsidRDefault="00DC014B" w:rsidP="006656CF">
            <w:pPr>
              <w:rPr>
                <w:ins w:id="346" w:author="Edward Au" w:date="2020-07-28T11:02:00Z"/>
                <w:color w:val="00B050"/>
                <w:sz w:val="20"/>
              </w:rPr>
            </w:pPr>
            <w:ins w:id="347" w:author="Edward Au" w:date="2020-07-28T11:02:00Z">
              <w:r w:rsidRPr="00E84131">
                <w:rPr>
                  <w:color w:val="00B050"/>
                  <w:sz w:val="20"/>
                </w:rPr>
                <w:t>Motion 115, #SP66</w:t>
              </w:r>
            </w:ins>
          </w:p>
          <w:p w14:paraId="55CE002E" w14:textId="77777777" w:rsidR="00DC014B" w:rsidRPr="00E84131" w:rsidRDefault="00DC014B" w:rsidP="006656CF">
            <w:pPr>
              <w:rPr>
                <w:ins w:id="348" w:author="Edward Au" w:date="2020-07-28T11:02:00Z"/>
                <w:color w:val="00B050"/>
                <w:sz w:val="20"/>
              </w:rPr>
            </w:pPr>
            <w:ins w:id="349" w:author="Edward Au" w:date="2020-07-28T11:02:00Z">
              <w:r w:rsidRPr="00E84131">
                <w:rPr>
                  <w:color w:val="00B050"/>
                  <w:sz w:val="20"/>
                </w:rPr>
                <w:t>Motion 115, #SP67</w:t>
              </w:r>
            </w:ins>
          </w:p>
          <w:p w14:paraId="1E23CEED" w14:textId="77777777" w:rsidR="00DC014B" w:rsidRPr="00E84131" w:rsidRDefault="00DC014B" w:rsidP="006656CF">
            <w:pPr>
              <w:rPr>
                <w:ins w:id="350" w:author="Edward Au" w:date="2020-07-28T11:02:00Z"/>
                <w:color w:val="00B050"/>
                <w:sz w:val="20"/>
              </w:rPr>
            </w:pPr>
            <w:ins w:id="351" w:author="Edward Au" w:date="2020-07-28T11:02:00Z">
              <w:r w:rsidRPr="00E84131">
                <w:rPr>
                  <w:color w:val="00B050"/>
                  <w:sz w:val="20"/>
                </w:rPr>
                <w:t>Motion 115, #SP68</w:t>
              </w:r>
            </w:ins>
          </w:p>
          <w:p w14:paraId="5AE5490C" w14:textId="77777777" w:rsidR="00DC014B" w:rsidRPr="00E84131" w:rsidRDefault="00DC014B" w:rsidP="006656CF">
            <w:pPr>
              <w:rPr>
                <w:ins w:id="352" w:author="Edward Au" w:date="2020-07-28T11:02:00Z"/>
                <w:color w:val="00B050"/>
                <w:sz w:val="20"/>
              </w:rPr>
            </w:pPr>
            <w:ins w:id="353" w:author="Edward Au" w:date="2020-07-28T11:02:00Z">
              <w:r w:rsidRPr="00E84131">
                <w:rPr>
                  <w:color w:val="00B050"/>
                  <w:sz w:val="20"/>
                </w:rPr>
                <w:t>Motion 115,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  <w:r w:rsidRPr="00E84131">
                <w:rPr>
                  <w:color w:val="00B050"/>
                  <w:sz w:val="20"/>
                </w:rPr>
                <w:t>#SP69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</w:ins>
          </w:p>
          <w:p w14:paraId="5EEC77AF" w14:textId="77777777" w:rsidR="00DC014B" w:rsidRPr="00E84131" w:rsidRDefault="00DC014B" w:rsidP="006656CF">
            <w:pPr>
              <w:rPr>
                <w:ins w:id="354" w:author="Edward Au" w:date="2020-07-28T11:02:00Z"/>
                <w:color w:val="00B050"/>
                <w:sz w:val="20"/>
              </w:rPr>
            </w:pPr>
            <w:ins w:id="355" w:author="Edward Au" w:date="2020-07-28T11:02:00Z">
              <w:r w:rsidRPr="00E84131">
                <w:rPr>
                  <w:color w:val="00B050"/>
                  <w:sz w:val="20"/>
                </w:rPr>
                <w:t>Motion 111, #SP0611-02</w:t>
              </w:r>
            </w:ins>
          </w:p>
          <w:p w14:paraId="2E6E7C4A" w14:textId="77777777" w:rsidR="00DC014B" w:rsidRPr="00E84131" w:rsidRDefault="00DC014B" w:rsidP="006656CF">
            <w:pPr>
              <w:rPr>
                <w:ins w:id="356" w:author="Edward Au" w:date="2020-07-28T11:02:00Z"/>
                <w:color w:val="00B050"/>
                <w:sz w:val="20"/>
              </w:rPr>
            </w:pPr>
            <w:ins w:id="357" w:author="Edward Au" w:date="2020-07-28T11:03:00Z">
              <w:r w:rsidRPr="00E84131">
                <w:rPr>
                  <w:color w:val="00B050"/>
                  <w:sz w:val="20"/>
                </w:rPr>
                <w:t>Motion 111,</w:t>
              </w:r>
            </w:ins>
            <w:ins w:id="358" w:author="Edward Au" w:date="2020-07-28T11:02:00Z">
              <w:r w:rsidRPr="00E84131">
                <w:rPr>
                  <w:color w:val="00B050"/>
                  <w:sz w:val="20"/>
                </w:rPr>
                <w:t xml:space="preserve"> #SP0611-03</w:t>
              </w:r>
            </w:ins>
          </w:p>
          <w:p w14:paraId="722EC4E1" w14:textId="77777777" w:rsidR="00EE7CE7" w:rsidRPr="00E84131" w:rsidRDefault="00EE7CE7" w:rsidP="006656CF">
            <w:pPr>
              <w:rPr>
                <w:ins w:id="359" w:author="Edward Au" w:date="2020-07-28T11:02:00Z"/>
                <w:color w:val="00B050"/>
                <w:sz w:val="20"/>
              </w:rPr>
            </w:pPr>
            <w:ins w:id="360" w:author="Edward Au" w:date="2020-07-28T11:03:00Z">
              <w:r w:rsidRPr="00E84131">
                <w:rPr>
                  <w:color w:val="00B050"/>
                  <w:sz w:val="20"/>
                </w:rPr>
                <w:t xml:space="preserve">Motion 111, </w:t>
              </w:r>
            </w:ins>
            <w:ins w:id="361" w:author="Edward Au" w:date="2020-07-28T11:02:00Z">
              <w:r w:rsidRPr="00E84131">
                <w:rPr>
                  <w:color w:val="00B050"/>
                  <w:sz w:val="20"/>
                </w:rPr>
                <w:t>#SP0611-04</w:t>
              </w:r>
            </w:ins>
          </w:p>
          <w:p w14:paraId="4CAFCEBC" w14:textId="77777777" w:rsidR="00EE7CE7" w:rsidRPr="00E84131" w:rsidRDefault="00EE7CE7" w:rsidP="006656CF">
            <w:pPr>
              <w:rPr>
                <w:ins w:id="362" w:author="Edward Au" w:date="2020-07-28T11:02:00Z"/>
                <w:color w:val="00B050"/>
                <w:sz w:val="20"/>
              </w:rPr>
            </w:pPr>
            <w:ins w:id="363" w:author="Edward Au" w:date="2020-07-28T11:19:00Z">
              <w:r w:rsidRPr="00E84131">
                <w:rPr>
                  <w:color w:val="00B050"/>
                  <w:sz w:val="20"/>
                </w:rPr>
                <w:t>Motion 111</w:t>
              </w:r>
            </w:ins>
            <w:ins w:id="364" w:author="Edward Au" w:date="2020-07-28T11:02:00Z">
              <w:r w:rsidRPr="00E84131">
                <w:rPr>
                  <w:color w:val="00B050"/>
                  <w:sz w:val="20"/>
                </w:rPr>
                <w:t>, #SP0611-05</w:t>
              </w:r>
            </w:ins>
          </w:p>
          <w:p w14:paraId="135CF462" w14:textId="66AD50B6" w:rsidR="006656CF" w:rsidRPr="00E84131" w:rsidRDefault="00EE7CE7" w:rsidP="006656CF">
            <w:pPr>
              <w:rPr>
                <w:color w:val="00B050"/>
                <w:sz w:val="20"/>
              </w:rPr>
            </w:pPr>
            <w:ins w:id="365" w:author="Edward Au" w:date="2020-07-28T11:19:00Z">
              <w:r w:rsidRPr="00E84131">
                <w:rPr>
                  <w:color w:val="00B050"/>
                  <w:sz w:val="20"/>
                </w:rPr>
                <w:t>Motion 111</w:t>
              </w:r>
            </w:ins>
            <w:ins w:id="366" w:author="Edward Au" w:date="2020-07-28T11:02:00Z">
              <w:r w:rsidRPr="00E84131">
                <w:rPr>
                  <w:color w:val="00B050"/>
                  <w:sz w:val="20"/>
                </w:rPr>
                <w:t>,</w:t>
              </w:r>
              <w:r w:rsidR="00092B4D" w:rsidRPr="00E84131">
                <w:rPr>
                  <w:color w:val="00B050"/>
                  <w:sz w:val="20"/>
                </w:rPr>
                <w:t xml:space="preserve"> #SP0611-06</w:t>
              </w:r>
            </w:ins>
          </w:p>
        </w:tc>
      </w:tr>
      <w:tr w:rsidR="006656CF" w14:paraId="489DC961" w14:textId="77777777" w:rsidTr="00953F8C">
        <w:trPr>
          <w:trHeight w:val="257"/>
        </w:trPr>
        <w:tc>
          <w:tcPr>
            <w:tcW w:w="1035" w:type="dxa"/>
          </w:tcPr>
          <w:p w14:paraId="66AE6ACD" w14:textId="0F9AE654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6656CF" w:rsidRPr="00C24794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6656CF" w:rsidRPr="00C24794" w:rsidRDefault="004D6E05" w:rsidP="006656CF">
            <w:pPr>
              <w:rPr>
                <w:color w:val="00B050"/>
                <w:sz w:val="20"/>
              </w:rPr>
            </w:pPr>
            <w:ins w:id="367" w:author="Alfred Aster" w:date="2020-07-30T08:06:00Z">
              <w:r w:rsidRPr="00C24794">
                <w:rPr>
                  <w:color w:val="00B050"/>
                  <w:sz w:val="20"/>
                </w:rPr>
                <w:t>Basics (R</w:t>
              </w:r>
              <w:r w:rsidR="00C24794" w:rsidRPr="00C24794">
                <w:rPr>
                  <w:color w:val="00B050"/>
                  <w:sz w:val="20"/>
                </w:rPr>
                <w:t>1)</w:t>
              </w:r>
            </w:ins>
          </w:p>
        </w:tc>
        <w:tc>
          <w:tcPr>
            <w:tcW w:w="2133" w:type="dxa"/>
          </w:tcPr>
          <w:p w14:paraId="75A2F03D" w14:textId="77777777" w:rsidR="00105430" w:rsidRPr="00C24794" w:rsidRDefault="00105430" w:rsidP="00105430">
            <w:pPr>
              <w:rPr>
                <w:ins w:id="368" w:author="Edward Au" w:date="2020-07-26T23:44:00Z"/>
                <w:color w:val="00B050"/>
                <w:sz w:val="20"/>
              </w:rPr>
            </w:pPr>
            <w:ins w:id="369" w:author="Edward Au" w:date="2020-07-26T23:44:00Z">
              <w:r w:rsidRPr="00C24794">
                <w:rPr>
                  <w:color w:val="00B050"/>
                  <w:sz w:val="20"/>
                </w:rPr>
                <w:t>Motion 116</w:t>
              </w:r>
            </w:ins>
          </w:p>
          <w:p w14:paraId="26AE4E26" w14:textId="77777777" w:rsidR="00105430" w:rsidRPr="00C24794" w:rsidRDefault="00105430" w:rsidP="00105430">
            <w:pPr>
              <w:rPr>
                <w:ins w:id="370" w:author="Edward Au" w:date="2020-07-26T23:44:00Z"/>
                <w:color w:val="00B050"/>
                <w:sz w:val="20"/>
              </w:rPr>
            </w:pPr>
            <w:ins w:id="371" w:author="Edward Au" w:date="2020-07-26T23:44:00Z">
              <w:r w:rsidRPr="00C24794">
                <w:rPr>
                  <w:color w:val="00B050"/>
                  <w:sz w:val="20"/>
                </w:rPr>
                <w:t>Motion 115, #SP78</w:t>
              </w:r>
            </w:ins>
          </w:p>
          <w:p w14:paraId="006BF4DF" w14:textId="155B9C39" w:rsidR="006656CF" w:rsidRPr="00C24794" w:rsidRDefault="00105430" w:rsidP="00105430">
            <w:pPr>
              <w:rPr>
                <w:color w:val="00B050"/>
                <w:sz w:val="20"/>
              </w:rPr>
            </w:pPr>
            <w:ins w:id="372" w:author="Edward Au" w:date="2020-07-26T23:44:00Z">
              <w:r w:rsidRPr="00C24794">
                <w:rPr>
                  <w:color w:val="00B050"/>
                  <w:sz w:val="20"/>
                </w:rPr>
                <w:t>Motion 115, #SP80</w:t>
              </w:r>
            </w:ins>
          </w:p>
        </w:tc>
      </w:tr>
      <w:tr w:rsidR="006656CF" w14:paraId="76144844" w14:textId="77777777" w:rsidTr="00953F8C">
        <w:trPr>
          <w:trHeight w:val="271"/>
        </w:trPr>
        <w:tc>
          <w:tcPr>
            <w:tcW w:w="1035" w:type="dxa"/>
          </w:tcPr>
          <w:p w14:paraId="2CBF4C25" w14:textId="06E7469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1D8ED93" w14:textId="5909126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6656CF" w:rsidRPr="00D524B2" w:rsidRDefault="00D524B2" w:rsidP="006656CF">
            <w:pPr>
              <w:rPr>
                <w:color w:val="00B050"/>
                <w:sz w:val="20"/>
              </w:rPr>
            </w:pPr>
            <w:ins w:id="373" w:author="Alfred Aster" w:date="2020-07-30T08:06:00Z">
              <w:r w:rsidRPr="00D524B2">
                <w:rPr>
                  <w:color w:val="00B050"/>
                  <w:sz w:val="20"/>
                </w:rPr>
                <w:t>Basics</w:t>
              </w:r>
            </w:ins>
            <w:ins w:id="374" w:author="Alfred Aster" w:date="2020-07-30T08:07:00Z">
              <w:r w:rsidRPr="00D524B2">
                <w:rPr>
                  <w:color w:val="00B050"/>
                  <w:sz w:val="20"/>
                </w:rPr>
                <w:t xml:space="preserve"> (R1)</w:t>
              </w:r>
            </w:ins>
          </w:p>
        </w:tc>
        <w:tc>
          <w:tcPr>
            <w:tcW w:w="2133" w:type="dxa"/>
          </w:tcPr>
          <w:p w14:paraId="7456869C" w14:textId="0FC7A19B" w:rsidR="00A31B6D" w:rsidRPr="00A31B6D" w:rsidRDefault="00A31B6D" w:rsidP="00A31B6D">
            <w:pPr>
              <w:rPr>
                <w:ins w:id="375" w:author="Edward Au" w:date="2020-08-04T10:29:00Z"/>
                <w:color w:val="00B050"/>
                <w:sz w:val="20"/>
              </w:rPr>
            </w:pPr>
            <w:ins w:id="376" w:author="Edward Au" w:date="2020-08-04T10:29:00Z">
              <w:r>
                <w:rPr>
                  <w:color w:val="00B050"/>
                  <w:sz w:val="20"/>
                </w:rPr>
                <w:t>Motion 111, #SP0611-21</w:t>
              </w:r>
            </w:ins>
          </w:p>
          <w:p w14:paraId="6FC5106E" w14:textId="36770A01" w:rsidR="006656CF" w:rsidRPr="00D524B2" w:rsidRDefault="00A31B6D" w:rsidP="00A31B6D">
            <w:pPr>
              <w:rPr>
                <w:color w:val="00B050"/>
                <w:sz w:val="20"/>
              </w:rPr>
            </w:pPr>
            <w:ins w:id="377" w:author="Edward Au" w:date="2020-08-04T10:29:00Z">
              <w:r w:rsidRPr="00A31B6D">
                <w:rPr>
                  <w:color w:val="00B050"/>
                  <w:sz w:val="20"/>
                </w:rPr>
                <w:t>Motion 111, #SP0611-22</w:t>
              </w:r>
            </w:ins>
          </w:p>
        </w:tc>
      </w:tr>
      <w:tr w:rsidR="006656CF" w14:paraId="61C28D75" w14:textId="77777777" w:rsidTr="00953F8C">
        <w:trPr>
          <w:trHeight w:val="271"/>
        </w:trPr>
        <w:tc>
          <w:tcPr>
            <w:tcW w:w="1035" w:type="dxa"/>
          </w:tcPr>
          <w:p w14:paraId="05C5FBDE" w14:textId="11D35733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6656CF" w:rsidRPr="009876E6" w:rsidRDefault="00111A62" w:rsidP="006656CF">
            <w:pPr>
              <w:rPr>
                <w:color w:val="00B050"/>
                <w:sz w:val="20"/>
              </w:rPr>
            </w:pPr>
            <w:ins w:id="378" w:author="Edward Au" w:date="2020-07-29T17:02:00Z">
              <w:r w:rsidRPr="009876E6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7527795" w14:textId="7AC19F9F" w:rsidR="006656CF" w:rsidRPr="009876E6" w:rsidRDefault="00111A62" w:rsidP="006656CF">
            <w:pPr>
              <w:rPr>
                <w:color w:val="00B050"/>
                <w:sz w:val="20"/>
              </w:rPr>
            </w:pPr>
            <w:ins w:id="379" w:author="Edward Au" w:date="2020-07-29T17:02:00Z">
              <w:r w:rsidRPr="009876E6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30E25189" w14:textId="77777777" w:rsidTr="00953F8C">
        <w:trPr>
          <w:trHeight w:val="271"/>
        </w:trPr>
        <w:tc>
          <w:tcPr>
            <w:tcW w:w="1035" w:type="dxa"/>
          </w:tcPr>
          <w:p w14:paraId="37051124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86F6CBD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1B3D277A" w:rsidR="006656CF" w:rsidRPr="00C26E66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C26E66">
              <w:rPr>
                <w:color w:val="00B050"/>
                <w:sz w:val="20"/>
              </w:rPr>
              <w:t>Genadiy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6058542E" w14:textId="327F499C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ins w:id="380" w:author="Alfred Aster" w:date="2020-07-30T08:08:00Z">
              <w:r w:rsidR="0047229F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47229F">
                <w:rPr>
                  <w:color w:val="00B050"/>
                  <w:sz w:val="20"/>
                </w:rPr>
                <w:t>Ruchen</w:t>
              </w:r>
              <w:proofErr w:type="spellEnd"/>
              <w:r w:rsidR="000F27E4">
                <w:rPr>
                  <w:color w:val="00B050"/>
                  <w:sz w:val="20"/>
                </w:rPr>
                <w:t xml:space="preserve"> </w:t>
              </w:r>
              <w:proofErr w:type="spellStart"/>
              <w:r w:rsidR="000F27E4">
                <w:rPr>
                  <w:color w:val="00B050"/>
                  <w:sz w:val="20"/>
                </w:rPr>
                <w:t>Du</w:t>
              </w:r>
            </w:ins>
            <w:ins w:id="381" w:author="Alfred Aster" w:date="2020-07-30T08:09:00Z">
              <w:r w:rsidR="000F27E4">
                <w:rPr>
                  <w:color w:val="00B050"/>
                  <w:sz w:val="20"/>
                </w:rPr>
                <w:t>an</w:t>
              </w:r>
            </w:ins>
            <w:proofErr w:type="spellEnd"/>
          </w:p>
        </w:tc>
        <w:tc>
          <w:tcPr>
            <w:tcW w:w="1626" w:type="dxa"/>
          </w:tcPr>
          <w:p w14:paraId="37A2616C" w14:textId="31BF0A4F" w:rsidR="006656CF" w:rsidRPr="00C26E66" w:rsidRDefault="00C26E66" w:rsidP="006656CF">
            <w:pPr>
              <w:rPr>
                <w:color w:val="00B050"/>
                <w:sz w:val="20"/>
              </w:rPr>
            </w:pPr>
            <w:ins w:id="382" w:author="Alfred Aster" w:date="2020-07-30T08:08:00Z">
              <w:r w:rsidRPr="00C26E66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30FBB2B" w14:textId="77777777" w:rsidR="006656CF" w:rsidRPr="00C26E66" w:rsidRDefault="00385C27" w:rsidP="006656CF">
            <w:pPr>
              <w:rPr>
                <w:ins w:id="383" w:author="Edward Au" w:date="2020-07-26T14:37:00Z"/>
                <w:color w:val="00B050"/>
                <w:sz w:val="20"/>
              </w:rPr>
            </w:pPr>
            <w:ins w:id="384" w:author="Edward Au" w:date="2020-07-26T14:37:00Z">
              <w:r w:rsidRPr="00C26E66">
                <w:rPr>
                  <w:color w:val="00B050"/>
                  <w:sz w:val="20"/>
                </w:rPr>
                <w:t>Motion 111, #SP0611-23</w:t>
              </w:r>
            </w:ins>
          </w:p>
          <w:p w14:paraId="2B83B979" w14:textId="77777777" w:rsidR="00385C27" w:rsidRPr="00C26E66" w:rsidRDefault="00385C27" w:rsidP="006656CF">
            <w:pPr>
              <w:rPr>
                <w:ins w:id="385" w:author="Edward Au" w:date="2020-07-26T14:37:00Z"/>
                <w:color w:val="00B050"/>
                <w:sz w:val="20"/>
              </w:rPr>
            </w:pPr>
            <w:ins w:id="386" w:author="Edward Au" w:date="2020-07-26T14:37:00Z">
              <w:r w:rsidRPr="00C26E66">
                <w:rPr>
                  <w:color w:val="00B050"/>
                  <w:sz w:val="20"/>
                </w:rPr>
                <w:t>Motion 112, #SP44</w:t>
              </w:r>
            </w:ins>
          </w:p>
          <w:p w14:paraId="6B80379C" w14:textId="776F10B9" w:rsidR="00385C27" w:rsidRPr="00C26E66" w:rsidRDefault="00385C27" w:rsidP="006656CF">
            <w:pPr>
              <w:rPr>
                <w:color w:val="00B050"/>
                <w:sz w:val="20"/>
              </w:rPr>
            </w:pPr>
            <w:ins w:id="387" w:author="Edward Au" w:date="2020-07-26T14:37:00Z">
              <w:r w:rsidRPr="00C26E66">
                <w:rPr>
                  <w:color w:val="00B050"/>
                  <w:sz w:val="20"/>
                </w:rPr>
                <w:t>Motion 6</w:t>
              </w:r>
            </w:ins>
          </w:p>
        </w:tc>
      </w:tr>
      <w:tr w:rsidR="00417308" w14:paraId="6F96D53D" w14:textId="77777777" w:rsidTr="00953F8C">
        <w:trPr>
          <w:trHeight w:val="257"/>
        </w:trPr>
        <w:tc>
          <w:tcPr>
            <w:tcW w:w="1035" w:type="dxa"/>
          </w:tcPr>
          <w:p w14:paraId="3AA2CE53" w14:textId="794C4030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2D224CA" w14:textId="26DECC9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417308" w:rsidRPr="00C678B8" w:rsidRDefault="00417308" w:rsidP="00417308">
            <w:pPr>
              <w:rPr>
                <w:color w:val="00B050"/>
                <w:sz w:val="20"/>
              </w:rPr>
            </w:pPr>
            <w:ins w:id="388" w:author="Alfred Aster" w:date="2020-07-30T08:09:00Z">
              <w:r w:rsidRPr="00C678B8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7FB576AD" w14:textId="0A362EF6" w:rsidR="00417308" w:rsidRPr="00C678B8" w:rsidRDefault="00417308" w:rsidP="00417308">
            <w:pPr>
              <w:rPr>
                <w:color w:val="00B050"/>
                <w:sz w:val="20"/>
              </w:rPr>
            </w:pPr>
            <w:ins w:id="389" w:author="Edward Au" w:date="2020-07-29T15:51:00Z">
              <w:r w:rsidRPr="00C678B8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417308" w14:paraId="3A674F4F" w14:textId="77777777" w:rsidTr="00953F8C">
        <w:trPr>
          <w:trHeight w:val="257"/>
        </w:trPr>
        <w:tc>
          <w:tcPr>
            <w:tcW w:w="1035" w:type="dxa"/>
          </w:tcPr>
          <w:p w14:paraId="7F54231B" w14:textId="1D0D7F85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417308" w:rsidRPr="000417BC" w:rsidRDefault="00417308" w:rsidP="00417308">
            <w:pPr>
              <w:rPr>
                <w:color w:val="00B050"/>
                <w:sz w:val="20"/>
              </w:rPr>
            </w:pPr>
            <w:ins w:id="390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BD58BF7" w14:textId="03147FDA" w:rsidR="00417308" w:rsidRPr="000417BC" w:rsidRDefault="00417308" w:rsidP="00417308">
            <w:pPr>
              <w:rPr>
                <w:color w:val="00B050"/>
                <w:sz w:val="20"/>
              </w:rPr>
            </w:pPr>
            <w:ins w:id="391" w:author="Edward Au" w:date="2020-07-29T15:50:00Z">
              <w:r w:rsidRPr="000417BC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417308" w14:paraId="39CD36B4" w14:textId="77777777" w:rsidTr="00953F8C">
        <w:trPr>
          <w:trHeight w:val="257"/>
        </w:trPr>
        <w:tc>
          <w:tcPr>
            <w:tcW w:w="1035" w:type="dxa"/>
          </w:tcPr>
          <w:p w14:paraId="7A47244F" w14:textId="04219286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417308" w:rsidRPr="000417BC" w:rsidRDefault="007F07F1" w:rsidP="00417308">
            <w:pPr>
              <w:rPr>
                <w:color w:val="00B050"/>
                <w:sz w:val="20"/>
              </w:rPr>
            </w:pPr>
            <w:ins w:id="392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8ECA6F1" w14:textId="408983D9" w:rsidR="00417308" w:rsidRPr="000417BC" w:rsidRDefault="00417308" w:rsidP="00417308">
            <w:pPr>
              <w:rPr>
                <w:color w:val="00B050"/>
                <w:sz w:val="20"/>
              </w:rPr>
            </w:pPr>
            <w:ins w:id="393" w:author="Edward Au" w:date="2020-07-27T15:18:00Z">
              <w:r w:rsidRPr="000417BC">
                <w:rPr>
                  <w:color w:val="00B050"/>
                  <w:sz w:val="20"/>
                </w:rPr>
                <w:t>Motion 112, #SP20</w:t>
              </w:r>
            </w:ins>
          </w:p>
        </w:tc>
      </w:tr>
      <w:tr w:rsidR="007F07F1" w14:paraId="1E398699" w14:textId="77777777" w:rsidTr="00953F8C">
        <w:trPr>
          <w:trHeight w:val="257"/>
        </w:trPr>
        <w:tc>
          <w:tcPr>
            <w:tcW w:w="1035" w:type="dxa"/>
          </w:tcPr>
          <w:p w14:paraId="42D3A1F7" w14:textId="29E1DAF9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7F07F1" w:rsidRPr="000417BC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7F07F1" w:rsidRPr="000417BC" w:rsidRDefault="007F07F1" w:rsidP="007F07F1">
            <w:pPr>
              <w:rPr>
                <w:color w:val="00B050"/>
                <w:sz w:val="20"/>
              </w:rPr>
            </w:pPr>
            <w:ins w:id="394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B03737F" w14:textId="77777777" w:rsidR="007F07F1" w:rsidRPr="000417BC" w:rsidRDefault="007F07F1" w:rsidP="007F07F1">
            <w:pPr>
              <w:rPr>
                <w:ins w:id="395" w:author="Edward Au" w:date="2020-07-23T19:17:00Z"/>
                <w:color w:val="00B050"/>
                <w:sz w:val="20"/>
              </w:rPr>
            </w:pPr>
            <w:ins w:id="396" w:author="Edward Au" w:date="2020-07-23T19:14:00Z">
              <w:r w:rsidRPr="000417BC">
                <w:rPr>
                  <w:color w:val="00B050"/>
                  <w:sz w:val="20"/>
                </w:rPr>
                <w:t>No motion.</w:t>
              </w:r>
            </w:ins>
          </w:p>
          <w:p w14:paraId="5AA8F12F" w14:textId="3315D1A4" w:rsidR="007F07F1" w:rsidRPr="000417BC" w:rsidRDefault="007F07F1" w:rsidP="007F07F1">
            <w:pPr>
              <w:rPr>
                <w:color w:val="00B050"/>
                <w:sz w:val="20"/>
              </w:rPr>
            </w:pPr>
          </w:p>
        </w:tc>
      </w:tr>
      <w:tr w:rsidR="007F07F1" w14:paraId="439B9B89" w14:textId="77777777" w:rsidTr="00953F8C">
        <w:trPr>
          <w:trHeight w:val="257"/>
        </w:trPr>
        <w:tc>
          <w:tcPr>
            <w:tcW w:w="1035" w:type="dxa"/>
          </w:tcPr>
          <w:p w14:paraId="415CC079" w14:textId="4D7F6FBE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7F07F1" w:rsidRPr="006B37DD" w:rsidRDefault="007F07F1" w:rsidP="007F07F1">
            <w:pPr>
              <w:rPr>
                <w:color w:val="00B050"/>
                <w:sz w:val="20"/>
              </w:rPr>
            </w:pPr>
            <w:ins w:id="397" w:author="Edward Au" w:date="2020-07-28T14:08:00Z">
              <w:r w:rsidRPr="006B37DD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52E8AF58" w14:textId="7C000090" w:rsidR="007F07F1" w:rsidRPr="006B37DD" w:rsidRDefault="007F07F1" w:rsidP="007F07F1">
            <w:pPr>
              <w:rPr>
                <w:color w:val="00B050"/>
                <w:sz w:val="20"/>
              </w:rPr>
            </w:pPr>
            <w:ins w:id="398" w:author="Edward Au" w:date="2020-07-28T14:07:00Z">
              <w:r w:rsidRPr="006B37DD">
                <w:rPr>
                  <w:color w:val="00B050"/>
                  <w:sz w:val="20"/>
                </w:rPr>
                <w:t>Motion 90</w:t>
              </w:r>
            </w:ins>
          </w:p>
        </w:tc>
      </w:tr>
      <w:tr w:rsidR="007F07F1" w14:paraId="4F4669E3" w14:textId="77777777" w:rsidTr="00953F8C">
        <w:trPr>
          <w:trHeight w:val="257"/>
        </w:trPr>
        <w:tc>
          <w:tcPr>
            <w:tcW w:w="1035" w:type="dxa"/>
          </w:tcPr>
          <w:p w14:paraId="553D27C7" w14:textId="589A4B23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7F07F1" w:rsidRPr="00C427E1" w:rsidRDefault="007F07F1" w:rsidP="007F07F1">
            <w:pPr>
              <w:rPr>
                <w:color w:val="00B050"/>
                <w:sz w:val="20"/>
              </w:rPr>
            </w:pPr>
            <w:ins w:id="399" w:author="Edward Au" w:date="2020-07-29T15:51:00Z">
              <w:r w:rsidRPr="00C427E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533CCD9" w14:textId="44798A5D" w:rsidR="007F07F1" w:rsidRPr="00C427E1" w:rsidRDefault="007F07F1" w:rsidP="007F07F1">
            <w:pPr>
              <w:rPr>
                <w:color w:val="00B050"/>
                <w:sz w:val="20"/>
              </w:rPr>
            </w:pPr>
            <w:ins w:id="400" w:author="Edward Au" w:date="2020-07-29T15:50:00Z">
              <w:r w:rsidRPr="00C427E1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6A82F1F3" w14:textId="77777777" w:rsidTr="00953F8C">
        <w:trPr>
          <w:trHeight w:val="257"/>
        </w:trPr>
        <w:tc>
          <w:tcPr>
            <w:tcW w:w="1035" w:type="dxa"/>
          </w:tcPr>
          <w:p w14:paraId="68F729E3" w14:textId="32415EE6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7F07F1" w:rsidRPr="00C427E1" w:rsidRDefault="007F07F1" w:rsidP="007F07F1">
            <w:pPr>
              <w:rPr>
                <w:color w:val="00B050"/>
                <w:sz w:val="20"/>
              </w:rPr>
            </w:pPr>
            <w:ins w:id="401" w:author="Edward Au" w:date="2020-07-29T15:50:00Z">
              <w:r w:rsidRPr="00C427E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1739760" w14:textId="05BDE629" w:rsidR="007F07F1" w:rsidRPr="00C427E1" w:rsidRDefault="007F07F1" w:rsidP="007F07F1">
            <w:pPr>
              <w:rPr>
                <w:color w:val="00B050"/>
                <w:sz w:val="20"/>
              </w:rPr>
            </w:pPr>
            <w:ins w:id="402" w:author="Edward Au" w:date="2020-07-29T15:50:00Z">
              <w:r w:rsidRPr="00C427E1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007CECDC" w14:textId="77777777" w:rsidTr="00953F8C">
        <w:trPr>
          <w:trHeight w:val="257"/>
        </w:trPr>
        <w:tc>
          <w:tcPr>
            <w:tcW w:w="1035" w:type="dxa"/>
          </w:tcPr>
          <w:p w14:paraId="4A6EB319" w14:textId="10E26796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</w:t>
            </w:r>
            <w:ins w:id="403" w:author="Edward Au" w:date="2020-07-27T12:31:00Z">
              <w:r w:rsidRPr="002C501E">
                <w:rPr>
                  <w:color w:val="00B050"/>
                  <w:sz w:val="20"/>
                </w:rPr>
                <w:t xml:space="preserve"> and channelization</w:t>
              </w:r>
            </w:ins>
          </w:p>
        </w:tc>
        <w:tc>
          <w:tcPr>
            <w:tcW w:w="1575" w:type="dxa"/>
            <w:shd w:val="clear" w:color="auto" w:fill="auto"/>
          </w:tcPr>
          <w:p w14:paraId="1EB39417" w14:textId="09CFEA55" w:rsidR="007F07F1" w:rsidRPr="002C501E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7F07F1" w:rsidRPr="002C501E" w:rsidRDefault="000F5637" w:rsidP="007F07F1">
            <w:pPr>
              <w:rPr>
                <w:color w:val="00B050"/>
                <w:sz w:val="20"/>
              </w:rPr>
            </w:pPr>
            <w:ins w:id="404" w:author="Alfred Aster" w:date="2020-07-30T08:12:00Z">
              <w:r w:rsidRPr="002C501E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1ACE293" w14:textId="347C00A4" w:rsidR="007F07F1" w:rsidRPr="002C501E" w:rsidRDefault="007F07F1" w:rsidP="007F07F1">
            <w:pPr>
              <w:rPr>
                <w:color w:val="00B050"/>
                <w:sz w:val="20"/>
              </w:rPr>
            </w:pPr>
            <w:ins w:id="405" w:author="Edward Au" w:date="2020-07-27T12:31:00Z">
              <w:r w:rsidRPr="002C501E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78CF55C5" w14:textId="77777777" w:rsidTr="00953F8C">
        <w:trPr>
          <w:trHeight w:val="257"/>
        </w:trPr>
        <w:tc>
          <w:tcPr>
            <w:tcW w:w="1035" w:type="dxa"/>
          </w:tcPr>
          <w:p w14:paraId="6CB25894" w14:textId="58ACAAA6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7F07F1" w:rsidRPr="0007501A" w:rsidRDefault="002C501E" w:rsidP="007F07F1">
            <w:pPr>
              <w:rPr>
                <w:color w:val="00B050"/>
                <w:sz w:val="20"/>
              </w:rPr>
            </w:pPr>
            <w:ins w:id="406" w:author="Alfred Aster" w:date="2020-07-30T08:12:00Z">
              <w:r w:rsidRPr="0007501A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54AFCC2" w14:textId="684128EF" w:rsidR="007F07F1" w:rsidRPr="0007501A" w:rsidRDefault="00260E56" w:rsidP="007F07F1">
            <w:pPr>
              <w:rPr>
                <w:color w:val="00B050"/>
                <w:sz w:val="20"/>
              </w:rPr>
            </w:pPr>
            <w:ins w:id="407" w:author="Edward Au" w:date="2020-07-30T19:03:00Z">
              <w:r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3116253F" w14:textId="77777777" w:rsidTr="00953F8C">
        <w:trPr>
          <w:trHeight w:val="257"/>
        </w:trPr>
        <w:tc>
          <w:tcPr>
            <w:tcW w:w="1035" w:type="dxa"/>
          </w:tcPr>
          <w:p w14:paraId="25B91FB3" w14:textId="731B953E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7F07F1" w:rsidRPr="00DA0CF7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7F07F1" w:rsidRPr="00DA0CF7" w:rsidRDefault="007F07F1" w:rsidP="007F07F1">
            <w:pPr>
              <w:rPr>
                <w:color w:val="00B050"/>
                <w:sz w:val="20"/>
              </w:rPr>
            </w:pPr>
            <w:ins w:id="408" w:author="Edward Au" w:date="2020-07-29T11:44:00Z">
              <w:r w:rsidRPr="00DA0CF7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49E1EF3" w14:textId="5BDFD1AF" w:rsidR="007F07F1" w:rsidRPr="00DA0CF7" w:rsidRDefault="007F07F1" w:rsidP="007F07F1">
            <w:pPr>
              <w:rPr>
                <w:color w:val="00B050"/>
                <w:sz w:val="20"/>
              </w:rPr>
            </w:pPr>
            <w:ins w:id="409" w:author="Edward Au" w:date="2020-07-29T11:44:00Z">
              <w:r w:rsidRPr="00DA0CF7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1175CDD8" w14:textId="77777777" w:rsidTr="00953F8C">
        <w:trPr>
          <w:trHeight w:val="257"/>
        </w:trPr>
        <w:tc>
          <w:tcPr>
            <w:tcW w:w="1035" w:type="dxa"/>
          </w:tcPr>
          <w:p w14:paraId="7868DD00" w14:textId="04395DCB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7F07F1" w:rsidRPr="00E12EF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7F07F1" w:rsidRPr="00E12EF1" w:rsidRDefault="007F07F1" w:rsidP="007F07F1">
            <w:pPr>
              <w:rPr>
                <w:color w:val="00B050"/>
                <w:sz w:val="20"/>
              </w:rPr>
            </w:pPr>
            <w:ins w:id="410" w:author="Edward Au" w:date="2020-07-28T21:00:00Z">
              <w:r w:rsidRPr="00E12EF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AD8926A" w14:textId="3916A1A9" w:rsidR="007F07F1" w:rsidRPr="00E12EF1" w:rsidRDefault="007F07F1" w:rsidP="007F07F1">
            <w:pPr>
              <w:rPr>
                <w:color w:val="00B050"/>
                <w:sz w:val="20"/>
              </w:rPr>
            </w:pPr>
            <w:ins w:id="411" w:author="Edward Au" w:date="2020-07-28T20:59:00Z">
              <w:r w:rsidRPr="00E12EF1">
                <w:rPr>
                  <w:color w:val="00B050"/>
                  <w:sz w:val="20"/>
                </w:rPr>
                <w:t>Motion 111, #SP0611-21</w:t>
              </w:r>
            </w:ins>
          </w:p>
        </w:tc>
      </w:tr>
      <w:tr w:rsidR="007F07F1" w14:paraId="5EF22F67" w14:textId="77777777" w:rsidTr="00E465F3">
        <w:trPr>
          <w:trHeight w:val="257"/>
        </w:trPr>
        <w:tc>
          <w:tcPr>
            <w:tcW w:w="11140" w:type="dxa"/>
            <w:gridSpan w:val="6"/>
            <w:shd w:val="clear" w:color="auto" w:fill="A6A6A6" w:themeFill="background1" w:themeFillShade="A6"/>
          </w:tcPr>
          <w:p w14:paraId="168DF4BA" w14:textId="77777777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0EEFD7D9" w14:textId="77777777" w:rsidTr="00953F8C">
        <w:trPr>
          <w:trHeight w:val="257"/>
        </w:trPr>
        <w:tc>
          <w:tcPr>
            <w:tcW w:w="1035" w:type="dxa"/>
          </w:tcPr>
          <w:p w14:paraId="755EC3F7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7F07F1" w:rsidRPr="00953F8C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7F07F1" w:rsidRPr="00953F8C" w:rsidRDefault="007F07F1" w:rsidP="007F07F1">
            <w:pPr>
              <w:rPr>
                <w:sz w:val="20"/>
                <w:highlight w:val="yellow"/>
              </w:rPr>
            </w:pPr>
            <w:ins w:id="412" w:author="Alfred Aster" w:date="2020-07-30T06:06:00Z">
              <w:r w:rsidRPr="00953F8C">
                <w:rPr>
                  <w:color w:val="00B050"/>
                  <w:sz w:val="20"/>
                  <w:highlight w:val="yellow"/>
                </w:rPr>
                <w:t>George Cherian</w:t>
              </w:r>
            </w:ins>
            <w:ins w:id="413" w:author="Alfred Aster" w:date="2020-07-30T08:14:00Z">
              <w:r w:rsidR="00602996" w:rsidRPr="00953F8C">
                <w:rPr>
                  <w:color w:val="00B050"/>
                  <w:sz w:val="20"/>
                  <w:highlight w:val="yellow"/>
                </w:rPr>
                <w:t>,</w:t>
              </w:r>
            </w:ins>
            <w:ins w:id="414" w:author="Alfred Aster" w:date="2020-07-30T06:06:00Z">
              <w:r w:rsidRPr="00953F8C">
                <w:rPr>
                  <w:sz w:val="20"/>
                  <w:highlight w:val="yellow"/>
                </w:rPr>
                <w:t xml:space="preserve"> </w:t>
              </w:r>
            </w:ins>
            <w:proofErr w:type="spellStart"/>
            <w:r w:rsidRPr="00953F8C">
              <w:rPr>
                <w:sz w:val="20"/>
                <w:highlight w:val="yellow"/>
              </w:rPr>
              <w:t>Jarkko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Kneckt</w:t>
            </w:r>
            <w:proofErr w:type="spellEnd"/>
            <w:r w:rsidRPr="00953F8C">
              <w:rPr>
                <w:sz w:val="20"/>
                <w:highlight w:val="yellow"/>
              </w:rPr>
              <w:t xml:space="preserve">, </w:t>
            </w:r>
            <w:proofErr w:type="spellStart"/>
            <w:r w:rsidRPr="00953F8C">
              <w:rPr>
                <w:sz w:val="20"/>
                <w:highlight w:val="yellow"/>
              </w:rPr>
              <w:t>Yunbo</w:t>
            </w:r>
            <w:proofErr w:type="spellEnd"/>
            <w:r w:rsidRPr="00953F8C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953F8C">
              <w:rPr>
                <w:sz w:val="20"/>
                <w:highlight w:val="yellow"/>
              </w:rPr>
              <w:t>Akhmetov</w:t>
            </w:r>
            <w:proofErr w:type="spellEnd"/>
            <w:r w:rsidRPr="00953F8C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953F8C">
              <w:rPr>
                <w:sz w:val="20"/>
                <w:highlight w:val="yellow"/>
              </w:rPr>
              <w:t>Jeongki</w:t>
            </w:r>
            <w:proofErr w:type="spellEnd"/>
            <w:r w:rsidRPr="00953F8C">
              <w:rPr>
                <w:sz w:val="20"/>
                <w:highlight w:val="yellow"/>
              </w:rPr>
              <w:t xml:space="preserve"> Kim, </w:t>
            </w:r>
            <w:proofErr w:type="spellStart"/>
            <w:r w:rsidRPr="00953F8C">
              <w:rPr>
                <w:sz w:val="20"/>
                <w:highlight w:val="yellow"/>
              </w:rPr>
              <w:t>Chunyu</w:t>
            </w:r>
            <w:proofErr w:type="spellEnd"/>
            <w:r w:rsidRPr="00953F8C">
              <w:rPr>
                <w:sz w:val="20"/>
                <w:highlight w:val="yellow"/>
              </w:rPr>
              <w:t xml:space="preserve"> Hu, </w:t>
            </w:r>
            <w:proofErr w:type="spellStart"/>
            <w:r w:rsidRPr="00953F8C">
              <w:rPr>
                <w:sz w:val="20"/>
                <w:highlight w:val="yellow"/>
              </w:rPr>
              <w:t>Yonggang</w:t>
            </w:r>
            <w:proofErr w:type="spellEnd"/>
            <w:r w:rsidRPr="00953F8C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953F8C">
              <w:rPr>
                <w:sz w:val="20"/>
                <w:highlight w:val="yellow"/>
              </w:rPr>
              <w:t>Liuming</w:t>
            </w:r>
            <w:proofErr w:type="spellEnd"/>
            <w:r w:rsidRPr="00953F8C">
              <w:rPr>
                <w:sz w:val="20"/>
                <w:highlight w:val="yellow"/>
              </w:rPr>
              <w:t xml:space="preserve"> Lu, </w:t>
            </w:r>
            <w:proofErr w:type="spellStart"/>
            <w:r w:rsidRPr="00953F8C">
              <w:rPr>
                <w:sz w:val="20"/>
                <w:highlight w:val="yellow"/>
              </w:rPr>
              <w:t>Payam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7F07F1" w:rsidRPr="00953F8C" w:rsidRDefault="00AB1AE1" w:rsidP="007F07F1">
            <w:pPr>
              <w:rPr>
                <w:sz w:val="20"/>
                <w:highlight w:val="yellow"/>
              </w:rPr>
            </w:pPr>
            <w:ins w:id="415" w:author="Alfred Aster" w:date="2020-07-30T08:15:00Z">
              <w:r w:rsidRPr="00953F8C">
                <w:rPr>
                  <w:sz w:val="20"/>
                  <w:highlight w:val="yellow"/>
                </w:rPr>
                <w:t>ON HOLD (Check later)</w:t>
              </w:r>
            </w:ins>
          </w:p>
        </w:tc>
        <w:tc>
          <w:tcPr>
            <w:tcW w:w="2133" w:type="dxa"/>
          </w:tcPr>
          <w:p w14:paraId="02617CEF" w14:textId="570B7A9D" w:rsidR="007F07F1" w:rsidRDefault="0055708C" w:rsidP="007F07F1">
            <w:pPr>
              <w:rPr>
                <w:ins w:id="416" w:author="Edward Au" w:date="2020-07-30T18:53:00Z"/>
                <w:sz w:val="20"/>
                <w:highlight w:val="yellow"/>
              </w:rPr>
            </w:pPr>
            <w:ins w:id="417" w:author="Edward Au" w:date="2020-07-30T18:53:00Z">
              <w:r>
                <w:rPr>
                  <w:sz w:val="20"/>
                  <w:highlight w:val="yellow"/>
                </w:rPr>
                <w:t>Motion 22</w:t>
              </w:r>
            </w:ins>
          </w:p>
          <w:p w14:paraId="072AC5B8" w14:textId="041D5514" w:rsidR="0055708C" w:rsidRPr="00953F8C" w:rsidRDefault="0055708C" w:rsidP="007F07F1">
            <w:pPr>
              <w:rPr>
                <w:sz w:val="20"/>
                <w:highlight w:val="yellow"/>
              </w:rPr>
            </w:pPr>
            <w:ins w:id="418" w:author="Edward Au" w:date="2020-07-30T18:53:00Z">
              <w:r>
                <w:rPr>
                  <w:sz w:val="20"/>
                  <w:highlight w:val="yellow"/>
                </w:rPr>
                <w:t>Motion 111</w:t>
              </w:r>
            </w:ins>
            <w:ins w:id="419" w:author="Edward Au" w:date="2020-07-30T19:36:00Z">
              <w:r w:rsidR="00E27471">
                <w:rPr>
                  <w:sz w:val="20"/>
                  <w:highlight w:val="yellow"/>
                </w:rPr>
                <w:t xml:space="preserve">, </w:t>
              </w:r>
              <w:r w:rsidR="00E27471" w:rsidRPr="00E27471">
                <w:rPr>
                  <w:sz w:val="20"/>
                </w:rPr>
                <w:t>#SP0611-24</w:t>
              </w:r>
            </w:ins>
          </w:p>
        </w:tc>
      </w:tr>
      <w:tr w:rsidR="007F07F1" w14:paraId="6F7CDF97" w14:textId="77777777" w:rsidTr="00953F8C">
        <w:trPr>
          <w:trHeight w:val="271"/>
        </w:trPr>
        <w:tc>
          <w:tcPr>
            <w:tcW w:w="1035" w:type="dxa"/>
          </w:tcPr>
          <w:p w14:paraId="2238558F" w14:textId="71029D0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7F07F1" w:rsidRPr="000B20DC" w:rsidRDefault="007F07F1" w:rsidP="007F07F1">
            <w:pPr>
              <w:rPr>
                <w:sz w:val="20"/>
              </w:rPr>
            </w:pPr>
            <w:ins w:id="420" w:author="Alfred Aster" w:date="2020-07-20T08:04:00Z">
              <w:r>
                <w:rPr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9A8FEC4" w14:textId="77777777" w:rsidR="007F07F1" w:rsidRPr="000C5FD6" w:rsidRDefault="007F07F1" w:rsidP="007F07F1">
            <w:pPr>
              <w:shd w:val="clear" w:color="auto" w:fill="FFFFFF"/>
              <w:rPr>
                <w:ins w:id="421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422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111, #SP0611-25</w:t>
              </w:r>
            </w:ins>
          </w:p>
          <w:p w14:paraId="734276CC" w14:textId="77777777" w:rsidR="007F07F1" w:rsidRPr="000C5FD6" w:rsidRDefault="007F07F1" w:rsidP="007F07F1">
            <w:pPr>
              <w:shd w:val="clear" w:color="auto" w:fill="FFFFFF"/>
              <w:rPr>
                <w:ins w:id="423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424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112, #SP53</w:t>
              </w:r>
            </w:ins>
          </w:p>
          <w:p w14:paraId="57D468E5" w14:textId="77777777" w:rsidR="007F07F1" w:rsidRPr="000C5FD6" w:rsidRDefault="007F07F1" w:rsidP="007F07F1">
            <w:pPr>
              <w:shd w:val="clear" w:color="auto" w:fill="FFFFFF"/>
              <w:rPr>
                <w:ins w:id="425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426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112, #SP54</w:t>
              </w:r>
            </w:ins>
          </w:p>
          <w:p w14:paraId="135CF056" w14:textId="3F4DECF4" w:rsidR="007F07F1" w:rsidRPr="002F58DD" w:rsidRDefault="007F07F1" w:rsidP="007F07F1">
            <w:pPr>
              <w:jc w:val="center"/>
              <w:rPr>
                <w:sz w:val="20"/>
                <w:lang w:val="en-US"/>
              </w:rPr>
            </w:pPr>
          </w:p>
        </w:tc>
      </w:tr>
      <w:tr w:rsidR="007F07F1" w14:paraId="1F90136F" w14:textId="77777777" w:rsidTr="00953F8C">
        <w:trPr>
          <w:trHeight w:val="271"/>
        </w:trPr>
        <w:tc>
          <w:tcPr>
            <w:tcW w:w="1035" w:type="dxa"/>
          </w:tcPr>
          <w:p w14:paraId="456C82DC" w14:textId="43A23C7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  <w:del w:id="427" w:author="Edward Au" w:date="2020-07-28T11:25:00Z">
              <w:r w:rsidRPr="00FE5AC0" w:rsidDel="00940E29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6670CD72" w14:textId="41E6B521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7F07F1" w:rsidRPr="000B20DC" w:rsidRDefault="007F07F1" w:rsidP="007F07F1">
            <w:pPr>
              <w:rPr>
                <w:sz w:val="20"/>
              </w:rPr>
            </w:pPr>
            <w:ins w:id="428" w:author="Alfred Aster" w:date="2020-07-20T08:04:00Z">
              <w:r>
                <w:rPr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4BF6F66" w14:textId="77777777" w:rsidR="007F07F1" w:rsidRDefault="000B4746" w:rsidP="00850121">
            <w:pPr>
              <w:rPr>
                <w:ins w:id="429" w:author="Edward Au" w:date="2020-08-07T10:56:00Z"/>
                <w:sz w:val="20"/>
              </w:rPr>
            </w:pPr>
            <w:ins w:id="430" w:author="Alfred Aster" w:date="2020-07-30T15:11:00Z">
              <w:del w:id="431" w:author="Edward Au" w:date="2020-08-07T10:56:00Z">
                <w:r w:rsidDel="0043404B">
                  <w:rPr>
                    <w:sz w:val="20"/>
                  </w:rPr>
                  <w:delText>Liwen to provide Motions list</w:delText>
                </w:r>
              </w:del>
            </w:ins>
          </w:p>
          <w:p w14:paraId="64DC5F85" w14:textId="77777777" w:rsidR="0043404B" w:rsidRDefault="0043404B" w:rsidP="00850121">
            <w:pPr>
              <w:rPr>
                <w:ins w:id="432" w:author="Edward Au" w:date="2020-08-07T10:57:00Z"/>
                <w:sz w:val="20"/>
              </w:rPr>
            </w:pPr>
            <w:ins w:id="433" w:author="Edward Au" w:date="2020-08-07T10:56:00Z">
              <w:r>
                <w:rPr>
                  <w:sz w:val="20"/>
                </w:rPr>
                <w:t>Motion 112, #SP53</w:t>
              </w:r>
            </w:ins>
          </w:p>
          <w:p w14:paraId="7F8B56DB" w14:textId="754969F3" w:rsidR="0043404B" w:rsidRPr="000B20DC" w:rsidRDefault="0043404B" w:rsidP="00850121">
            <w:pPr>
              <w:rPr>
                <w:sz w:val="20"/>
              </w:rPr>
            </w:pPr>
            <w:ins w:id="434" w:author="Edward Au" w:date="2020-08-07T10:57:00Z">
              <w:r>
                <w:rPr>
                  <w:sz w:val="20"/>
                </w:rPr>
                <w:t>Motion 112, #SP54</w:t>
              </w:r>
            </w:ins>
          </w:p>
        </w:tc>
      </w:tr>
      <w:tr w:rsidR="007F07F1" w14:paraId="3DA00AC9" w14:textId="77777777" w:rsidTr="00953F8C">
        <w:trPr>
          <w:trHeight w:val="257"/>
        </w:trPr>
        <w:tc>
          <w:tcPr>
            <w:tcW w:w="1035" w:type="dxa"/>
          </w:tcPr>
          <w:p w14:paraId="249AA795" w14:textId="77777777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4ABF83B0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  <w:del w:id="435" w:author="Edward Au" w:date="2020-07-30T18:45:00Z">
              <w:r w:rsidRPr="00B21991" w:rsidDel="00E12C54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414AB534" w14:textId="1CBA4422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ins w:id="436" w:author="Edward Au" w:date="2020-07-30T18:45:00Z">
              <w:r w:rsidR="00E12C54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E12C54">
                <w:rPr>
                  <w:color w:val="00B050"/>
                  <w:sz w:val="20"/>
                </w:rPr>
                <w:t>Yonggang</w:t>
              </w:r>
              <w:proofErr w:type="spellEnd"/>
              <w:r w:rsidR="00E12C54"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6A1672B1" w14:textId="2AAC61D2" w:rsidR="007F07F1" w:rsidRPr="00B21991" w:rsidRDefault="00576FAC" w:rsidP="007F07F1">
            <w:pPr>
              <w:rPr>
                <w:color w:val="00B050"/>
                <w:sz w:val="20"/>
              </w:rPr>
            </w:pPr>
            <w:ins w:id="437" w:author="Alfred Aster" w:date="2020-07-30T08:15:00Z">
              <w:r w:rsidRPr="00B21991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32BEDCE" w14:textId="0CF264AB" w:rsidR="007F07F1" w:rsidRPr="00B21991" w:rsidRDefault="007F07F1" w:rsidP="007F07F1">
            <w:pPr>
              <w:rPr>
                <w:ins w:id="438" w:author="Alfred Aster" w:date="2020-07-20T08:46:00Z"/>
                <w:color w:val="00B050"/>
                <w:sz w:val="20"/>
              </w:rPr>
            </w:pPr>
            <w:ins w:id="439" w:author="Alfred Aster" w:date="2020-07-20T08:06:00Z">
              <w:r w:rsidRPr="00B21991">
                <w:rPr>
                  <w:color w:val="00B050"/>
                  <w:sz w:val="20"/>
                </w:rPr>
                <w:t>Motion 111</w:t>
              </w:r>
            </w:ins>
            <w:ins w:id="440" w:author="Edward Au" w:date="2020-07-28T11:25:00Z">
              <w:r w:rsidRPr="00B21991">
                <w:rPr>
                  <w:color w:val="00B050"/>
                  <w:sz w:val="20"/>
                </w:rPr>
                <w:t xml:space="preserve">, </w:t>
              </w:r>
            </w:ins>
            <w:ins w:id="441" w:author="Alfred Aster" w:date="2020-07-20T08:06:00Z">
              <w:del w:id="442" w:author="Edward Au" w:date="2020-07-28T11:25:00Z">
                <w:r w:rsidRPr="00B21991" w:rsidDel="00940E29">
                  <w:rPr>
                    <w:color w:val="00B050"/>
                    <w:sz w:val="20"/>
                  </w:rPr>
                  <w:delText>-</w:delText>
                </w:r>
              </w:del>
            </w:ins>
            <w:ins w:id="443" w:author="Edward Au" w:date="2020-07-28T11:25:00Z">
              <w:r w:rsidRPr="00B21991">
                <w:rPr>
                  <w:color w:val="00B050"/>
                  <w:sz w:val="20"/>
                </w:rPr>
                <w:t>#</w:t>
              </w:r>
            </w:ins>
            <w:ins w:id="444" w:author="Alfred Aster" w:date="2020-07-20T08:06:00Z">
              <w:r w:rsidRPr="00B21991">
                <w:rPr>
                  <w:color w:val="00B050"/>
                  <w:sz w:val="20"/>
                </w:rPr>
                <w:t>SP0611-27</w:t>
              </w:r>
            </w:ins>
          </w:p>
          <w:p w14:paraId="7A3AD23B" w14:textId="62CB6726" w:rsidR="007F07F1" w:rsidRPr="00B21991" w:rsidRDefault="007F07F1" w:rsidP="007F07F1">
            <w:pPr>
              <w:rPr>
                <w:color w:val="00B050"/>
                <w:sz w:val="20"/>
              </w:rPr>
            </w:pPr>
            <w:ins w:id="445" w:author="Alfred Aster" w:date="2020-07-20T08:06:00Z">
              <w:r w:rsidRPr="00B21991">
                <w:rPr>
                  <w:color w:val="00B050"/>
                  <w:sz w:val="20"/>
                </w:rPr>
                <w:t>Motion 115</w:t>
              </w:r>
            </w:ins>
            <w:ins w:id="446" w:author="Edward Au" w:date="2020-07-28T11:25:00Z">
              <w:r w:rsidRPr="00B21991">
                <w:rPr>
                  <w:color w:val="00B050"/>
                  <w:sz w:val="20"/>
                </w:rPr>
                <w:t xml:space="preserve">, </w:t>
              </w:r>
            </w:ins>
            <w:ins w:id="447" w:author="Alfred Aster" w:date="2020-07-20T08:06:00Z">
              <w:del w:id="448" w:author="Edward Au" w:date="2020-07-28T11:25:00Z">
                <w:r w:rsidRPr="00B21991" w:rsidDel="00940E29">
                  <w:rPr>
                    <w:color w:val="00B050"/>
                    <w:sz w:val="20"/>
                  </w:rPr>
                  <w:delText>-</w:delText>
                </w:r>
              </w:del>
            </w:ins>
            <w:ins w:id="449" w:author="Edward Au" w:date="2020-07-28T11:25:00Z">
              <w:r w:rsidRPr="00B21991">
                <w:rPr>
                  <w:color w:val="00B050"/>
                  <w:sz w:val="20"/>
                </w:rPr>
                <w:t>#</w:t>
              </w:r>
            </w:ins>
            <w:ins w:id="450" w:author="Alfred Aster" w:date="2020-07-20T08:06:00Z">
              <w:r w:rsidRPr="00B21991">
                <w:rPr>
                  <w:color w:val="00B050"/>
                  <w:sz w:val="20"/>
                </w:rPr>
                <w:t>SP102</w:t>
              </w:r>
            </w:ins>
          </w:p>
        </w:tc>
      </w:tr>
      <w:tr w:rsidR="007F07F1" w14:paraId="70E0D4A2" w14:textId="77777777" w:rsidTr="00953F8C">
        <w:trPr>
          <w:trHeight w:val="257"/>
        </w:trPr>
        <w:tc>
          <w:tcPr>
            <w:tcW w:w="1035" w:type="dxa"/>
          </w:tcPr>
          <w:p w14:paraId="4224A0D1" w14:textId="52A8B7E4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r w:rsidRPr="00082493">
              <w:rPr>
                <w:color w:val="00B050"/>
                <w:sz w:val="20"/>
              </w:rPr>
              <w:lastRenderedPageBreak/>
              <w:t xml:space="preserve">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ins w:id="451" w:author="Edward Au" w:date="2020-07-30T18:45:00Z">
              <w:r w:rsidR="00546CC4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546CC4">
                <w:rPr>
                  <w:color w:val="00B050"/>
                  <w:sz w:val="20"/>
                </w:rPr>
                <w:t>Yonggang</w:t>
              </w:r>
              <w:proofErr w:type="spellEnd"/>
              <w:r w:rsidR="00546CC4"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79451F62" w14:textId="060E7EC8" w:rsidR="007F07F1" w:rsidRPr="00082493" w:rsidRDefault="00E209C2" w:rsidP="007F07F1">
            <w:pPr>
              <w:rPr>
                <w:color w:val="00B050"/>
                <w:sz w:val="20"/>
              </w:rPr>
            </w:pPr>
            <w:ins w:id="452" w:author="Alfred Aster" w:date="2020-07-30T08:16:00Z">
              <w:r w:rsidRPr="00082493">
                <w:rPr>
                  <w:color w:val="00B050"/>
                  <w:sz w:val="20"/>
                </w:rPr>
                <w:lastRenderedPageBreak/>
                <w:t>Basics (R1)</w:t>
              </w:r>
            </w:ins>
          </w:p>
        </w:tc>
        <w:tc>
          <w:tcPr>
            <w:tcW w:w="2133" w:type="dxa"/>
          </w:tcPr>
          <w:p w14:paraId="6BD1F640" w14:textId="30410661" w:rsidR="007F07F1" w:rsidRPr="00082493" w:rsidRDefault="007F07F1" w:rsidP="007F07F1">
            <w:pPr>
              <w:rPr>
                <w:color w:val="00B050"/>
                <w:sz w:val="20"/>
              </w:rPr>
            </w:pPr>
            <w:ins w:id="453" w:author="Alfred Aster" w:date="2020-07-20T08:06:00Z">
              <w:r w:rsidRPr="00082493">
                <w:rPr>
                  <w:color w:val="00B050"/>
                  <w:sz w:val="20"/>
                </w:rPr>
                <w:t>Motion 111</w:t>
              </w:r>
            </w:ins>
            <w:ins w:id="454" w:author="Edward Au" w:date="2020-07-28T11:25:00Z">
              <w:r w:rsidRPr="00082493">
                <w:rPr>
                  <w:color w:val="00B050"/>
                  <w:sz w:val="20"/>
                </w:rPr>
                <w:t>, #</w:t>
              </w:r>
            </w:ins>
            <w:ins w:id="455" w:author="Alfred Aster" w:date="2020-07-20T08:06:00Z">
              <w:del w:id="456" w:author="Edward Au" w:date="2020-07-28T11:25:00Z">
                <w:r w:rsidRPr="00082493" w:rsidDel="00940E29">
                  <w:rPr>
                    <w:color w:val="00B050"/>
                    <w:sz w:val="20"/>
                  </w:rPr>
                  <w:delText>-</w:delText>
                </w:r>
              </w:del>
              <w:r w:rsidRPr="00082493">
                <w:rPr>
                  <w:color w:val="00B050"/>
                  <w:sz w:val="20"/>
                </w:rPr>
                <w:t>SP0611-26</w:t>
              </w:r>
            </w:ins>
          </w:p>
        </w:tc>
      </w:tr>
      <w:tr w:rsidR="007F07F1" w14:paraId="4770B78A" w14:textId="77777777" w:rsidTr="003A6638">
        <w:tblPrEx>
          <w:tblW w:w="11140" w:type="dxa"/>
          <w:tblInd w:w="-705" w:type="dxa"/>
          <w:tblPrExChange w:id="457" w:author="Edward Au" w:date="2020-07-31T15:35:00Z">
            <w:tblPrEx>
              <w:tblW w:w="11140" w:type="dxa"/>
              <w:tblInd w:w="-705" w:type="dxa"/>
            </w:tblPrEx>
          </w:tblPrExChange>
        </w:tblPrEx>
        <w:trPr>
          <w:trHeight w:val="271"/>
          <w:trPrChange w:id="458" w:author="Edward Au" w:date="2020-07-31T15:35:00Z">
            <w:trPr>
              <w:gridBefore w:val="6"/>
              <w:trHeight w:val="271"/>
            </w:trPr>
          </w:trPrChange>
        </w:trPr>
        <w:tc>
          <w:tcPr>
            <w:tcW w:w="1035" w:type="dxa"/>
            <w:tcPrChange w:id="459" w:author="Edward Au" w:date="2020-07-31T15:35:00Z">
              <w:tcPr>
                <w:tcW w:w="1035" w:type="dxa"/>
                <w:gridSpan w:val="2"/>
              </w:tcPr>
            </w:tcPrChange>
          </w:tcPr>
          <w:p w14:paraId="3FCA837B" w14:textId="77777777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  <w:tcPrChange w:id="460" w:author="Edward Au" w:date="2020-07-31T15:35:00Z">
              <w:tcPr>
                <w:tcW w:w="1991" w:type="dxa"/>
              </w:tcPr>
            </w:tcPrChange>
          </w:tcPr>
          <w:p w14:paraId="5722E3F1" w14:textId="77777777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tcPrChange w:id="461" w:author="Edward Au" w:date="2020-07-31T15:35:00Z">
              <w:tcPr>
                <w:tcW w:w="1575" w:type="dxa"/>
              </w:tcPr>
            </w:tcPrChange>
          </w:tcPr>
          <w:p w14:paraId="708F81B8" w14:textId="75E58800" w:rsidR="007F07F1" w:rsidRPr="00243B42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243B42">
              <w:rPr>
                <w:sz w:val="20"/>
                <w:highlight w:val="yellow"/>
              </w:rPr>
              <w:t>Subir</w:t>
            </w:r>
            <w:proofErr w:type="spellEnd"/>
            <w:r w:rsidRPr="00243B42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  <w:tcPrChange w:id="462" w:author="Edward Au" w:date="2020-07-31T15:35:00Z">
              <w:tcPr>
                <w:tcW w:w="2780" w:type="dxa"/>
              </w:tcPr>
            </w:tcPrChange>
          </w:tcPr>
          <w:p w14:paraId="4C7062A2" w14:textId="7A493D2A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 xml:space="preserve">Leif </w:t>
            </w:r>
            <w:proofErr w:type="spellStart"/>
            <w:r w:rsidRPr="00243B42">
              <w:rPr>
                <w:sz w:val="20"/>
                <w:highlight w:val="yellow"/>
              </w:rPr>
              <w:t>Wilhelmsson</w:t>
            </w:r>
            <w:proofErr w:type="spellEnd"/>
            <w:r w:rsidRPr="00243B42">
              <w:rPr>
                <w:sz w:val="20"/>
                <w:highlight w:val="yellow"/>
              </w:rPr>
              <w:t>, An Nguyen</w:t>
            </w:r>
          </w:p>
        </w:tc>
        <w:tc>
          <w:tcPr>
            <w:tcW w:w="1626" w:type="dxa"/>
            <w:tcPrChange w:id="463" w:author="Edward Au" w:date="2020-07-31T15:35:00Z">
              <w:tcPr>
                <w:tcW w:w="1626" w:type="dxa"/>
              </w:tcPr>
            </w:tcPrChange>
          </w:tcPr>
          <w:p w14:paraId="0E84C52F" w14:textId="2611BCE2" w:rsidR="007F07F1" w:rsidRPr="00243B42" w:rsidRDefault="00445EE8" w:rsidP="007F07F1">
            <w:pPr>
              <w:rPr>
                <w:sz w:val="20"/>
                <w:highlight w:val="yellow"/>
              </w:rPr>
            </w:pPr>
            <w:ins w:id="464" w:author="Alfred Aster" w:date="2020-07-30T08:17:00Z">
              <w:r w:rsidRPr="00243B42">
                <w:rPr>
                  <w:sz w:val="20"/>
                  <w:highlight w:val="yellow"/>
                </w:rPr>
                <w:t>ON HOLD</w:t>
              </w:r>
            </w:ins>
            <w:ins w:id="465" w:author="Alfred Aster" w:date="2020-07-30T08:18:00Z">
              <w:r w:rsidR="0031714E" w:rsidRPr="00243B42">
                <w:rPr>
                  <w:sz w:val="20"/>
                  <w:highlight w:val="yellow"/>
                </w:rPr>
                <w:t xml:space="preserve"> (check later)</w:t>
              </w:r>
            </w:ins>
          </w:p>
        </w:tc>
        <w:tc>
          <w:tcPr>
            <w:tcW w:w="2133" w:type="dxa"/>
            <w:tcPrChange w:id="466" w:author="Edward Au" w:date="2020-07-31T15:35:00Z">
              <w:tcPr>
                <w:tcW w:w="2133" w:type="dxa"/>
              </w:tcPr>
            </w:tcPrChange>
          </w:tcPr>
          <w:p w14:paraId="7ABF7C34" w14:textId="77777777" w:rsidR="007F07F1" w:rsidRPr="00243B42" w:rsidRDefault="007F07F1" w:rsidP="007F07F1">
            <w:pPr>
              <w:rPr>
                <w:ins w:id="467" w:author="Edward Au" w:date="2020-07-20T14:43:00Z"/>
                <w:sz w:val="20"/>
                <w:highlight w:val="yellow"/>
              </w:rPr>
            </w:pPr>
            <w:ins w:id="468" w:author="Edward Au" w:date="2020-07-20T14:43:00Z">
              <w:r w:rsidRPr="00243B42">
                <w:rPr>
                  <w:sz w:val="20"/>
                  <w:highlight w:val="yellow"/>
                </w:rPr>
                <w:t>Motion 50</w:t>
              </w:r>
            </w:ins>
          </w:p>
          <w:p w14:paraId="168D57DF" w14:textId="3F40FCE4" w:rsidR="007F07F1" w:rsidRPr="00243B42" w:rsidRDefault="007F07F1" w:rsidP="007F07F1">
            <w:pPr>
              <w:rPr>
                <w:sz w:val="20"/>
                <w:highlight w:val="yellow"/>
              </w:rPr>
            </w:pPr>
            <w:ins w:id="469" w:author="Edward Au" w:date="2020-07-20T14:43:00Z">
              <w:r w:rsidRPr="00243B42">
                <w:rPr>
                  <w:sz w:val="20"/>
                  <w:highlight w:val="yellow"/>
                </w:rPr>
                <w:t>Motion 115, #SP90</w:t>
              </w:r>
            </w:ins>
          </w:p>
        </w:tc>
      </w:tr>
      <w:tr w:rsidR="007F07F1" w14:paraId="235567A9" w14:textId="77777777" w:rsidTr="003A6638">
        <w:tblPrEx>
          <w:tblW w:w="11140" w:type="dxa"/>
          <w:tblInd w:w="-705" w:type="dxa"/>
          <w:tblPrExChange w:id="470" w:author="Edward Au" w:date="2020-07-31T15:35:00Z">
            <w:tblPrEx>
              <w:tblW w:w="11140" w:type="dxa"/>
              <w:tblInd w:w="-705" w:type="dxa"/>
            </w:tblPrEx>
          </w:tblPrExChange>
        </w:tblPrEx>
        <w:trPr>
          <w:trHeight w:val="257"/>
          <w:trPrChange w:id="471" w:author="Edward Au" w:date="2020-07-31T15:35:00Z">
            <w:trPr>
              <w:gridBefore w:val="6"/>
              <w:trHeight w:val="257"/>
            </w:trPr>
          </w:trPrChange>
        </w:trPr>
        <w:tc>
          <w:tcPr>
            <w:tcW w:w="1035" w:type="dxa"/>
            <w:tcPrChange w:id="472" w:author="Edward Au" w:date="2020-07-31T15:35:00Z">
              <w:tcPr>
                <w:tcW w:w="1035" w:type="dxa"/>
                <w:gridSpan w:val="2"/>
              </w:tcPr>
            </w:tcPrChange>
          </w:tcPr>
          <w:p w14:paraId="4A3E0572" w14:textId="77777777" w:rsidR="007F07F1" w:rsidRPr="009C1BAA" w:rsidRDefault="007F07F1" w:rsidP="007F07F1">
            <w:pPr>
              <w:rPr>
                <w:sz w:val="20"/>
              </w:rPr>
            </w:pPr>
            <w:r w:rsidRPr="009C1BAA">
              <w:rPr>
                <w:sz w:val="20"/>
              </w:rPr>
              <w:t>MAC</w:t>
            </w:r>
          </w:p>
        </w:tc>
        <w:tc>
          <w:tcPr>
            <w:tcW w:w="1991" w:type="dxa"/>
            <w:tcPrChange w:id="473" w:author="Edward Au" w:date="2020-07-31T15:35:00Z">
              <w:tcPr>
                <w:tcW w:w="1991" w:type="dxa"/>
              </w:tcPr>
            </w:tcPrChange>
          </w:tcPr>
          <w:p w14:paraId="4863B7DC" w14:textId="77777777" w:rsidR="007F07F1" w:rsidRPr="009C1BAA" w:rsidRDefault="007F07F1" w:rsidP="007F07F1">
            <w:pPr>
              <w:rPr>
                <w:sz w:val="20"/>
              </w:rPr>
            </w:pPr>
            <w:r w:rsidRPr="009C1BAA">
              <w:rPr>
                <w:sz w:val="20"/>
              </w:rPr>
              <w:t xml:space="preserve">Wideband and </w:t>
            </w:r>
            <w:proofErr w:type="spellStart"/>
            <w:r w:rsidRPr="009C1BAA">
              <w:rPr>
                <w:sz w:val="20"/>
              </w:rPr>
              <w:t>noncontiguous</w:t>
            </w:r>
            <w:proofErr w:type="spellEnd"/>
            <w:r w:rsidRPr="009C1BAA">
              <w:rPr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  <w:tcPrChange w:id="474" w:author="Edward Au" w:date="2020-07-31T15:35:00Z">
              <w:tcPr>
                <w:tcW w:w="1575" w:type="dxa"/>
                <w:shd w:val="clear" w:color="auto" w:fill="00B0F0"/>
              </w:tcPr>
            </w:tcPrChange>
          </w:tcPr>
          <w:p w14:paraId="34915DC5" w14:textId="422E350C" w:rsidR="007F07F1" w:rsidRPr="000B20DC" w:rsidRDefault="007F07F1" w:rsidP="003A6638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Young </w:t>
            </w:r>
            <w:proofErr w:type="spellStart"/>
            <w:r w:rsidRPr="000B20DC">
              <w:rPr>
                <w:sz w:val="20"/>
              </w:rPr>
              <w:t>Hoon</w:t>
            </w:r>
            <w:proofErr w:type="spellEnd"/>
            <w:r w:rsidRPr="000B20DC">
              <w:rPr>
                <w:sz w:val="20"/>
              </w:rPr>
              <w:t xml:space="preserve"> Kwon</w:t>
            </w:r>
            <w:del w:id="475" w:author="Edward Au" w:date="2020-07-31T15:34:00Z">
              <w:r w:rsidRPr="000B20DC" w:rsidDel="003A6638">
                <w:rPr>
                  <w:sz w:val="20"/>
                </w:rPr>
                <w:delText>,</w:delText>
              </w:r>
              <w:r w:rsidDel="003A6638">
                <w:rPr>
                  <w:sz w:val="20"/>
                </w:rPr>
                <w:delText xml:space="preserve"> </w:delText>
              </w:r>
              <w:r w:rsidRPr="000B20DC" w:rsidDel="003A6638">
                <w:rPr>
                  <w:sz w:val="20"/>
                </w:rPr>
                <w:delText>Yanjun Sun</w:delText>
              </w:r>
            </w:del>
          </w:p>
        </w:tc>
        <w:tc>
          <w:tcPr>
            <w:tcW w:w="2780" w:type="dxa"/>
            <w:tcPrChange w:id="476" w:author="Edward Au" w:date="2020-07-31T15:35:00Z">
              <w:tcPr>
                <w:tcW w:w="2780" w:type="dxa"/>
              </w:tcPr>
            </w:tcPrChange>
          </w:tcPr>
          <w:p w14:paraId="47C72928" w14:textId="4129B974" w:rsidR="007F07F1" w:rsidRPr="000B20DC" w:rsidRDefault="003D325E" w:rsidP="007F07F1">
            <w:pPr>
              <w:rPr>
                <w:sz w:val="20"/>
              </w:rPr>
            </w:pPr>
            <w:proofErr w:type="spellStart"/>
            <w:ins w:id="477" w:author="Edward Au" w:date="2020-07-31T17:09:00Z">
              <w:r>
                <w:rPr>
                  <w:sz w:val="20"/>
                </w:rPr>
                <w:t>Yanjun</w:t>
              </w:r>
              <w:proofErr w:type="spellEnd"/>
              <w:r>
                <w:rPr>
                  <w:sz w:val="20"/>
                </w:rPr>
                <w:t xml:space="preserve"> Sun, </w:t>
              </w:r>
            </w:ins>
            <w:proofErr w:type="spellStart"/>
            <w:r w:rsidR="007F07F1" w:rsidRPr="000B20DC">
              <w:rPr>
                <w:sz w:val="20"/>
              </w:rPr>
              <w:t>Kaiying</w:t>
            </w:r>
            <w:proofErr w:type="spellEnd"/>
            <w:r w:rsidR="007F07F1" w:rsidRPr="000B20DC">
              <w:rPr>
                <w:sz w:val="20"/>
              </w:rPr>
              <w:t xml:space="preserve"> Lu,  </w:t>
            </w:r>
            <w:proofErr w:type="spellStart"/>
            <w:r w:rsidR="007F07F1" w:rsidRPr="000B20DC">
              <w:rPr>
                <w:sz w:val="20"/>
              </w:rPr>
              <w:t>Jarkko</w:t>
            </w:r>
            <w:proofErr w:type="spellEnd"/>
            <w:r w:rsidR="007F07F1" w:rsidRPr="000B20DC">
              <w:rPr>
                <w:sz w:val="20"/>
              </w:rPr>
              <w:t xml:space="preserve"> </w:t>
            </w:r>
            <w:proofErr w:type="spellStart"/>
            <w:r w:rsidR="007F07F1" w:rsidRPr="000B20DC">
              <w:rPr>
                <w:sz w:val="20"/>
              </w:rPr>
              <w:t>Kneckt</w:t>
            </w:r>
            <w:proofErr w:type="spellEnd"/>
            <w:r w:rsidR="007F07F1">
              <w:rPr>
                <w:sz w:val="20"/>
              </w:rPr>
              <w:t xml:space="preserve">, </w:t>
            </w:r>
            <w:r w:rsidR="007F07F1" w:rsidRPr="000B20DC">
              <w:rPr>
                <w:sz w:val="20"/>
              </w:rPr>
              <w:t xml:space="preserve">Laurent </w:t>
            </w:r>
            <w:proofErr w:type="spellStart"/>
            <w:r w:rsidR="007F07F1" w:rsidRPr="000B20DC">
              <w:rPr>
                <w:sz w:val="20"/>
              </w:rPr>
              <w:t>Cariou</w:t>
            </w:r>
            <w:proofErr w:type="spellEnd"/>
            <w:r w:rsidR="007F07F1">
              <w:rPr>
                <w:sz w:val="20"/>
              </w:rPr>
              <w:t xml:space="preserve">, </w:t>
            </w:r>
            <w:proofErr w:type="spellStart"/>
            <w:r w:rsidR="007F07F1">
              <w:rPr>
                <w:sz w:val="20"/>
              </w:rPr>
              <w:t>Yunbo</w:t>
            </w:r>
            <w:proofErr w:type="spellEnd"/>
            <w:r w:rsidR="007F07F1">
              <w:rPr>
                <w:sz w:val="20"/>
              </w:rPr>
              <w:t xml:space="preserve"> Li, </w:t>
            </w:r>
            <w:proofErr w:type="spellStart"/>
            <w:r w:rsidR="007F07F1">
              <w:rPr>
                <w:sz w:val="20"/>
              </w:rPr>
              <w:t>Chunyu</w:t>
            </w:r>
            <w:proofErr w:type="spellEnd"/>
            <w:r w:rsidR="007F07F1">
              <w:rPr>
                <w:sz w:val="20"/>
              </w:rPr>
              <w:t xml:space="preserve"> Hu, John Yi, </w:t>
            </w:r>
            <w:proofErr w:type="spellStart"/>
            <w:r w:rsidR="007F07F1" w:rsidRPr="009D3220">
              <w:rPr>
                <w:sz w:val="20"/>
              </w:rPr>
              <w:t>Liuming</w:t>
            </w:r>
            <w:proofErr w:type="spellEnd"/>
            <w:r w:rsidR="007F07F1" w:rsidRPr="009D3220">
              <w:rPr>
                <w:sz w:val="20"/>
              </w:rPr>
              <w:t> Lu</w:t>
            </w:r>
          </w:p>
        </w:tc>
        <w:tc>
          <w:tcPr>
            <w:tcW w:w="1626" w:type="dxa"/>
            <w:tcPrChange w:id="478" w:author="Edward Au" w:date="2020-07-31T15:35:00Z">
              <w:tcPr>
                <w:tcW w:w="1626" w:type="dxa"/>
              </w:tcPr>
            </w:tcPrChange>
          </w:tcPr>
          <w:p w14:paraId="3E82AE29" w14:textId="1B1F63C7" w:rsidR="007F07F1" w:rsidRPr="000B20DC" w:rsidRDefault="007F07F1" w:rsidP="007F07F1">
            <w:pPr>
              <w:rPr>
                <w:sz w:val="20"/>
              </w:rPr>
            </w:pPr>
            <w:ins w:id="479" w:author="Alfred Aster" w:date="2020-07-20T08:17:00Z">
              <w:del w:id="480" w:author="Edward Au" w:date="2020-07-31T15:35:00Z">
                <w:r w:rsidDel="003A6638">
                  <w:rPr>
                    <w:sz w:val="20"/>
                  </w:rPr>
                  <w:delText>ON HOLD (INCLUDING POCs)</w:delText>
                </w:r>
              </w:del>
            </w:ins>
            <w:ins w:id="481" w:author="Edward Au" w:date="2020-07-31T15:36:00Z">
              <w:r w:rsidR="002621A1">
                <w:rPr>
                  <w:sz w:val="20"/>
                </w:rPr>
                <w:t xml:space="preserve"> Basics (</w:t>
              </w:r>
            </w:ins>
            <w:ins w:id="482" w:author="Edward Au" w:date="2020-07-31T15:35:00Z">
              <w:r w:rsidR="003A6638">
                <w:rPr>
                  <w:sz w:val="20"/>
                </w:rPr>
                <w:t>R1</w:t>
              </w:r>
            </w:ins>
            <w:ins w:id="483" w:author="Edward Au" w:date="2020-07-31T15:36:00Z">
              <w:r w:rsidR="002621A1">
                <w:rPr>
                  <w:sz w:val="20"/>
                </w:rPr>
                <w:t>)</w:t>
              </w:r>
            </w:ins>
          </w:p>
        </w:tc>
        <w:tc>
          <w:tcPr>
            <w:tcW w:w="2133" w:type="dxa"/>
            <w:tcPrChange w:id="484" w:author="Edward Au" w:date="2020-07-31T15:35:00Z">
              <w:tcPr>
                <w:tcW w:w="2133" w:type="dxa"/>
              </w:tcPr>
            </w:tcPrChange>
          </w:tcPr>
          <w:p w14:paraId="686C8DEC" w14:textId="0FDE8F67" w:rsidR="00E65BB5" w:rsidRPr="00E65BB5" w:rsidRDefault="00E65BB5" w:rsidP="00E65BB5">
            <w:pPr>
              <w:rPr>
                <w:ins w:id="485" w:author="Edward Au" w:date="2020-07-31T15:35:00Z"/>
                <w:sz w:val="20"/>
              </w:rPr>
            </w:pPr>
            <w:ins w:id="486" w:author="Edward Au" w:date="2020-07-31T15:35:00Z">
              <w:r>
                <w:rPr>
                  <w:sz w:val="20"/>
                </w:rPr>
                <w:t>Motion 119, #SP128</w:t>
              </w:r>
            </w:ins>
          </w:p>
          <w:p w14:paraId="7ECD05A2" w14:textId="77777777" w:rsidR="002621A1" w:rsidRDefault="00E65BB5" w:rsidP="00E65BB5">
            <w:pPr>
              <w:rPr>
                <w:ins w:id="487" w:author="Edward Au" w:date="2020-07-31T15:35:00Z"/>
                <w:sz w:val="20"/>
              </w:rPr>
            </w:pPr>
            <w:ins w:id="488" w:author="Edward Au" w:date="2020-07-31T15:35:00Z">
              <w:r w:rsidRPr="00E65BB5">
                <w:rPr>
                  <w:sz w:val="20"/>
                </w:rPr>
                <w:t xml:space="preserve">Motion 119, </w:t>
              </w:r>
              <w:r>
                <w:rPr>
                  <w:sz w:val="20"/>
                </w:rPr>
                <w:t>#</w:t>
              </w:r>
              <w:r w:rsidRPr="00E65BB5">
                <w:rPr>
                  <w:sz w:val="20"/>
                </w:rPr>
                <w:t>SP129</w:t>
              </w:r>
            </w:ins>
          </w:p>
          <w:p w14:paraId="36603170" w14:textId="473D9065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3671EF6D" w14:textId="77777777" w:rsidTr="00953F8C">
        <w:trPr>
          <w:trHeight w:val="271"/>
        </w:trPr>
        <w:tc>
          <w:tcPr>
            <w:tcW w:w="1035" w:type="dxa"/>
          </w:tcPr>
          <w:p w14:paraId="1E768D4C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136429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  <w:del w:id="489" w:author="Edward Au" w:date="2020-07-28T11:26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7D5B572A" w14:textId="13DEE0BE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ins w:id="490" w:author="Edward Au" w:date="2020-07-21T15:39:00Z"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Namyeong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Kim</w:t>
              </w:r>
            </w:ins>
          </w:p>
        </w:tc>
        <w:tc>
          <w:tcPr>
            <w:tcW w:w="1626" w:type="dxa"/>
          </w:tcPr>
          <w:p w14:paraId="2907AEEA" w14:textId="77777777" w:rsidR="007F07F1" w:rsidRDefault="007F07F1" w:rsidP="007F07F1">
            <w:pPr>
              <w:rPr>
                <w:ins w:id="491" w:author="Alfred Aster" w:date="2020-07-20T08:04:00Z"/>
                <w:sz w:val="20"/>
              </w:rPr>
            </w:pPr>
            <w:ins w:id="492" w:author="Alfred Aster" w:date="2020-07-20T08:04:00Z">
              <w:r>
                <w:rPr>
                  <w:sz w:val="20"/>
                </w:rPr>
                <w:t>R1</w:t>
              </w:r>
            </w:ins>
          </w:p>
          <w:p w14:paraId="342BE7C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2070DD" w14:textId="76DF208E" w:rsidR="007F07F1" w:rsidRDefault="007F07F1" w:rsidP="007F07F1">
            <w:pPr>
              <w:rPr>
                <w:ins w:id="493" w:author="Alfred Aster" w:date="2020-07-20T08:06:00Z"/>
                <w:sz w:val="20"/>
              </w:rPr>
            </w:pPr>
            <w:ins w:id="494" w:author="Alfred Aster" w:date="2020-07-20T08:06:00Z">
              <w:r w:rsidRPr="00AE36B1">
                <w:rPr>
                  <w:sz w:val="20"/>
                </w:rPr>
                <w:t>Motion 23</w:t>
              </w:r>
            </w:ins>
          </w:p>
          <w:p w14:paraId="1368CC4A" w14:textId="6125F876" w:rsidR="007F07F1" w:rsidRPr="000B20DC" w:rsidRDefault="007F07F1" w:rsidP="007F07F1">
            <w:pPr>
              <w:rPr>
                <w:sz w:val="20"/>
              </w:rPr>
            </w:pPr>
            <w:ins w:id="495" w:author="Alfred Aster" w:date="2020-07-20T08:06:00Z">
              <w:r w:rsidRPr="00E436AE">
                <w:rPr>
                  <w:sz w:val="20"/>
                </w:rPr>
                <w:t>Motion 24</w:t>
              </w:r>
            </w:ins>
          </w:p>
        </w:tc>
      </w:tr>
      <w:tr w:rsidR="007F07F1" w14:paraId="5F1382D9" w14:textId="77777777" w:rsidTr="00953F8C">
        <w:trPr>
          <w:trHeight w:val="257"/>
        </w:trPr>
        <w:tc>
          <w:tcPr>
            <w:tcW w:w="1035" w:type="dxa"/>
          </w:tcPr>
          <w:p w14:paraId="4BFAF97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Huang,</w:t>
            </w:r>
          </w:p>
          <w:p w14:paraId="1F4483EF" w14:textId="1492E12A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7F07F1" w:rsidRDefault="007F07F1" w:rsidP="007F07F1">
            <w:pPr>
              <w:rPr>
                <w:ins w:id="496" w:author="Alfred Aster" w:date="2020-07-20T08:04:00Z"/>
                <w:sz w:val="20"/>
              </w:rPr>
            </w:pPr>
            <w:ins w:id="497" w:author="Alfred Aster" w:date="2020-07-20T08:04:00Z">
              <w:r>
                <w:rPr>
                  <w:sz w:val="20"/>
                </w:rPr>
                <w:t>R1</w:t>
              </w:r>
            </w:ins>
          </w:p>
          <w:p w14:paraId="10DA47BB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99B2E0D" w14:textId="40666E22" w:rsidR="007F07F1" w:rsidRDefault="007F07F1" w:rsidP="007F07F1">
            <w:pPr>
              <w:rPr>
                <w:ins w:id="498" w:author="Alfred Aster" w:date="2020-07-20T08:06:00Z"/>
                <w:sz w:val="20"/>
              </w:rPr>
            </w:pPr>
            <w:ins w:id="499" w:author="Alfred Aster" w:date="2020-07-20T08:06:00Z">
              <w:r w:rsidRPr="00DF77A4">
                <w:rPr>
                  <w:sz w:val="20"/>
                </w:rPr>
                <w:t>Motion 112, #SP38</w:t>
              </w:r>
            </w:ins>
          </w:p>
          <w:p w14:paraId="6142979D" w14:textId="349BF30E" w:rsidR="007F07F1" w:rsidRDefault="007F07F1" w:rsidP="007F07F1">
            <w:pPr>
              <w:rPr>
                <w:ins w:id="500" w:author="Alfred Aster" w:date="2020-07-20T08:06:00Z"/>
                <w:sz w:val="20"/>
              </w:rPr>
            </w:pPr>
            <w:ins w:id="501" w:author="Alfred Aster" w:date="2020-07-20T08:06:00Z">
              <w:r w:rsidRPr="00353CAB">
                <w:rPr>
                  <w:sz w:val="20"/>
                </w:rPr>
                <w:t>Motion 108</w:t>
              </w:r>
            </w:ins>
          </w:p>
          <w:p w14:paraId="52BF5BA5" w14:textId="5DC83EB8" w:rsidR="007F07F1" w:rsidRDefault="007F07F1" w:rsidP="007F07F1">
            <w:pPr>
              <w:rPr>
                <w:ins w:id="502" w:author="Alfred Aster" w:date="2020-07-20T08:06:00Z"/>
                <w:sz w:val="20"/>
              </w:rPr>
            </w:pPr>
            <w:ins w:id="503" w:author="Alfred Aster" w:date="2020-07-20T08:06:00Z">
              <w:r w:rsidRPr="00B62FA5">
                <w:rPr>
                  <w:sz w:val="20"/>
                </w:rPr>
                <w:t>Motion 109</w:t>
              </w:r>
            </w:ins>
          </w:p>
          <w:p w14:paraId="122B9B37" w14:textId="661B027E" w:rsidR="007F07F1" w:rsidRDefault="007F07F1" w:rsidP="007F07F1">
            <w:pPr>
              <w:rPr>
                <w:ins w:id="504" w:author="Alfred Aster" w:date="2020-07-20T08:06:00Z"/>
                <w:sz w:val="20"/>
              </w:rPr>
            </w:pPr>
            <w:ins w:id="505" w:author="Alfred Aster" w:date="2020-07-20T08:06:00Z">
              <w:r w:rsidRPr="00214208">
                <w:rPr>
                  <w:sz w:val="20"/>
                </w:rPr>
                <w:t>Motion 112, #SP4</w:t>
              </w:r>
            </w:ins>
          </w:p>
          <w:p w14:paraId="2DEE5164" w14:textId="353B79F6" w:rsidR="007F07F1" w:rsidRDefault="007F07F1" w:rsidP="007F07F1">
            <w:pPr>
              <w:rPr>
                <w:ins w:id="506" w:author="Alfred Aster" w:date="2020-07-20T08:06:00Z"/>
                <w:sz w:val="20"/>
              </w:rPr>
            </w:pPr>
            <w:ins w:id="507" w:author="Alfred Aster" w:date="2020-07-20T08:06:00Z">
              <w:r w:rsidRPr="00E732CA">
                <w:rPr>
                  <w:sz w:val="20"/>
                </w:rPr>
                <w:t>Motion 38</w:t>
              </w:r>
            </w:ins>
          </w:p>
          <w:p w14:paraId="26B1C70C" w14:textId="77777777" w:rsidR="007F07F1" w:rsidRDefault="007F07F1" w:rsidP="007F07F1">
            <w:pPr>
              <w:rPr>
                <w:ins w:id="508" w:author="Edward Au" w:date="2020-07-21T15:54:00Z"/>
                <w:sz w:val="20"/>
              </w:rPr>
            </w:pPr>
            <w:ins w:id="509" w:author="Alfred Aster" w:date="2020-07-20T08:06:00Z">
              <w:r w:rsidRPr="00461CF4">
                <w:rPr>
                  <w:sz w:val="20"/>
                </w:rPr>
                <w:t>Motion 26</w:t>
              </w:r>
            </w:ins>
          </w:p>
          <w:p w14:paraId="2B01A480" w14:textId="77777777" w:rsidR="007F07F1" w:rsidRPr="00134003" w:rsidRDefault="007F07F1" w:rsidP="007F07F1">
            <w:pPr>
              <w:rPr>
                <w:ins w:id="510" w:author="Edward Au" w:date="2020-07-21T15:54:00Z"/>
                <w:sz w:val="20"/>
              </w:rPr>
            </w:pPr>
            <w:ins w:id="511" w:author="Edward Au" w:date="2020-07-21T15:54:00Z">
              <w:r w:rsidRPr="00134003">
                <w:rPr>
                  <w:sz w:val="20"/>
                </w:rPr>
                <w:t>Motion 25</w:t>
              </w:r>
            </w:ins>
          </w:p>
          <w:p w14:paraId="791099B7" w14:textId="77777777" w:rsidR="007F07F1" w:rsidRPr="00134003" w:rsidRDefault="007F07F1" w:rsidP="007F07F1">
            <w:pPr>
              <w:rPr>
                <w:ins w:id="512" w:author="Edward Au" w:date="2020-07-21T15:54:00Z"/>
                <w:sz w:val="20"/>
              </w:rPr>
            </w:pPr>
            <w:ins w:id="513" w:author="Edward Au" w:date="2020-07-21T15:54:00Z">
              <w:r w:rsidRPr="00134003">
                <w:rPr>
                  <w:sz w:val="20"/>
                </w:rPr>
                <w:t xml:space="preserve">Motion 115, #SP76 </w:t>
              </w:r>
            </w:ins>
          </w:p>
          <w:p w14:paraId="0CE5EBCF" w14:textId="77777777" w:rsidR="007F07F1" w:rsidRPr="00134003" w:rsidRDefault="007F07F1" w:rsidP="007F07F1">
            <w:pPr>
              <w:rPr>
                <w:ins w:id="514" w:author="Edward Au" w:date="2020-07-21T15:54:00Z"/>
                <w:sz w:val="20"/>
              </w:rPr>
            </w:pPr>
            <w:ins w:id="515" w:author="Edward Au" w:date="2020-07-21T15:54:00Z">
              <w:r w:rsidRPr="00134003">
                <w:rPr>
                  <w:sz w:val="20"/>
                </w:rPr>
                <w:t>Motion 70</w:t>
              </w:r>
            </w:ins>
          </w:p>
          <w:p w14:paraId="6B940E15" w14:textId="77777777" w:rsidR="007F07F1" w:rsidRPr="00134003" w:rsidRDefault="007F07F1" w:rsidP="007F07F1">
            <w:pPr>
              <w:rPr>
                <w:ins w:id="516" w:author="Edward Au" w:date="2020-07-21T15:54:00Z"/>
                <w:sz w:val="20"/>
              </w:rPr>
            </w:pPr>
            <w:ins w:id="517" w:author="Edward Au" w:date="2020-07-21T15:54:00Z">
              <w:r w:rsidRPr="00134003">
                <w:rPr>
                  <w:sz w:val="20"/>
                </w:rPr>
                <w:t>Motion 115, #SP88</w:t>
              </w:r>
            </w:ins>
          </w:p>
          <w:p w14:paraId="29ED2A13" w14:textId="77777777" w:rsidR="007F07F1" w:rsidRPr="00134003" w:rsidRDefault="007F07F1" w:rsidP="007F07F1">
            <w:pPr>
              <w:rPr>
                <w:ins w:id="518" w:author="Edward Au" w:date="2020-07-21T15:54:00Z"/>
                <w:sz w:val="20"/>
              </w:rPr>
            </w:pPr>
            <w:ins w:id="519" w:author="Edward Au" w:date="2020-07-21T15:54:00Z">
              <w:r w:rsidRPr="00134003">
                <w:rPr>
                  <w:sz w:val="20"/>
                </w:rPr>
                <w:t>Motion 112 # SP40 (authentication)</w:t>
              </w:r>
            </w:ins>
          </w:p>
          <w:p w14:paraId="0A73EADB" w14:textId="77777777" w:rsidR="007F07F1" w:rsidRPr="00134003" w:rsidRDefault="007F07F1" w:rsidP="007F07F1">
            <w:pPr>
              <w:rPr>
                <w:ins w:id="520" w:author="Edward Au" w:date="2020-07-21T15:54:00Z"/>
                <w:sz w:val="20"/>
              </w:rPr>
            </w:pPr>
            <w:ins w:id="521" w:author="Edward Au" w:date="2020-07-21T15:54:00Z">
              <w:r w:rsidRPr="00134003">
                <w:rPr>
                  <w:sz w:val="20"/>
                </w:rPr>
                <w:t>Motion 115, #SP86</w:t>
              </w:r>
            </w:ins>
          </w:p>
          <w:p w14:paraId="1C057FC5" w14:textId="77777777" w:rsidR="007F07F1" w:rsidRPr="00134003" w:rsidRDefault="007F07F1" w:rsidP="007F07F1">
            <w:pPr>
              <w:rPr>
                <w:ins w:id="522" w:author="Edward Au" w:date="2020-07-21T15:54:00Z"/>
                <w:sz w:val="20"/>
              </w:rPr>
            </w:pPr>
            <w:ins w:id="523" w:author="Edward Au" w:date="2020-07-21T15:54:00Z">
              <w:r w:rsidRPr="00134003">
                <w:rPr>
                  <w:sz w:val="20"/>
                </w:rPr>
                <w:t>Motion 115, #SP87</w:t>
              </w:r>
            </w:ins>
          </w:p>
          <w:p w14:paraId="20FE83D0" w14:textId="1A03627D" w:rsidR="007F07F1" w:rsidRPr="000B20DC" w:rsidRDefault="007F07F1" w:rsidP="007F07F1">
            <w:pPr>
              <w:rPr>
                <w:sz w:val="20"/>
              </w:rPr>
            </w:pPr>
            <w:ins w:id="524" w:author="Edward Au" w:date="2020-07-21T15:54:00Z">
              <w:r w:rsidRPr="00134003">
                <w:rPr>
                  <w:sz w:val="20"/>
                </w:rPr>
                <w:t>Motion 115, #SP94</w:t>
              </w:r>
            </w:ins>
          </w:p>
        </w:tc>
      </w:tr>
      <w:tr w:rsidR="007F07F1" w14:paraId="7E34F860" w14:textId="77777777" w:rsidTr="00953F8C">
        <w:trPr>
          <w:trHeight w:val="271"/>
        </w:trPr>
        <w:tc>
          <w:tcPr>
            <w:tcW w:w="1035" w:type="dxa"/>
          </w:tcPr>
          <w:p w14:paraId="1C1F654D" w14:textId="68CF0E3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2AE8755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del w:id="525" w:author="Edward Au" w:date="2020-07-28T11:27:00Z">
              <w:r w:rsidRPr="00FE5AC0" w:rsidDel="00931B6D">
                <w:rPr>
                  <w:color w:val="00B050"/>
                  <w:sz w:val="20"/>
                </w:rPr>
                <w:delText>,</w:delText>
              </w:r>
            </w:del>
          </w:p>
          <w:p w14:paraId="295F8162" w14:textId="372F5CA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7F07F1" w:rsidRDefault="007F07F1" w:rsidP="007F07F1">
            <w:pPr>
              <w:rPr>
                <w:ins w:id="526" w:author="Alfred Aster" w:date="2020-07-20T08:04:00Z"/>
                <w:sz w:val="20"/>
              </w:rPr>
            </w:pPr>
            <w:ins w:id="527" w:author="Alfred Aster" w:date="2020-07-20T08:04:00Z">
              <w:r>
                <w:rPr>
                  <w:sz w:val="20"/>
                </w:rPr>
                <w:t>R1</w:t>
              </w:r>
            </w:ins>
          </w:p>
          <w:p w14:paraId="43807ED5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CF3E450" w14:textId="6CEC7B4F" w:rsidR="007F07F1" w:rsidRDefault="007F07F1" w:rsidP="007F07F1">
            <w:pPr>
              <w:rPr>
                <w:ins w:id="528" w:author="Alfred Aster" w:date="2020-07-20T08:06:00Z"/>
                <w:sz w:val="20"/>
              </w:rPr>
            </w:pPr>
            <w:ins w:id="529" w:author="Alfred Aster" w:date="2020-07-20T08:06:00Z">
              <w:r w:rsidRPr="00E91A15">
                <w:rPr>
                  <w:sz w:val="20"/>
                </w:rPr>
                <w:t>Motion 71</w:t>
              </w:r>
            </w:ins>
          </w:p>
          <w:p w14:paraId="638AC93F" w14:textId="0D580626" w:rsidR="007F07F1" w:rsidRDefault="007F07F1" w:rsidP="007F07F1">
            <w:pPr>
              <w:rPr>
                <w:ins w:id="530" w:author="Alfred Aster" w:date="2020-07-20T08:06:00Z"/>
                <w:sz w:val="20"/>
              </w:rPr>
            </w:pPr>
            <w:ins w:id="531" w:author="Alfred Aster" w:date="2020-07-20T08:06:00Z">
              <w:r w:rsidRPr="00546A54">
                <w:rPr>
                  <w:sz w:val="20"/>
                </w:rPr>
                <w:t>Motion 111, #SP0611-29</w:t>
              </w:r>
            </w:ins>
          </w:p>
          <w:p w14:paraId="338E8945" w14:textId="6E4D33C6" w:rsidR="007F07F1" w:rsidRPr="000B20DC" w:rsidRDefault="007F07F1" w:rsidP="007F07F1">
            <w:pPr>
              <w:rPr>
                <w:sz w:val="20"/>
              </w:rPr>
            </w:pPr>
            <w:ins w:id="532" w:author="Alfred Aster" w:date="2020-07-20T08:06:00Z">
              <w:r w:rsidRPr="00040FCD">
                <w:rPr>
                  <w:sz w:val="20"/>
                </w:rPr>
                <w:t>Motion 112</w:t>
              </w:r>
            </w:ins>
            <w:ins w:id="533" w:author="Edward Au" w:date="2020-07-21T15:55:00Z">
              <w:r>
                <w:rPr>
                  <w:sz w:val="20"/>
                </w:rPr>
                <w:t>, #SP40</w:t>
              </w:r>
            </w:ins>
          </w:p>
        </w:tc>
      </w:tr>
      <w:tr w:rsidR="007F07F1" w14:paraId="624D7700" w14:textId="77777777" w:rsidTr="00953F8C">
        <w:trPr>
          <w:trHeight w:val="271"/>
        </w:trPr>
        <w:tc>
          <w:tcPr>
            <w:tcW w:w="1035" w:type="dxa"/>
          </w:tcPr>
          <w:p w14:paraId="3F2E652B" w14:textId="25C11DA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7F07F1" w:rsidRDefault="007F07F1" w:rsidP="007F07F1">
            <w:pPr>
              <w:rPr>
                <w:ins w:id="534" w:author="Alfred Aster" w:date="2020-07-20T08:04:00Z"/>
                <w:sz w:val="20"/>
              </w:rPr>
            </w:pPr>
            <w:ins w:id="535" w:author="Alfred Aster" w:date="2020-07-20T08:04:00Z">
              <w:r>
                <w:rPr>
                  <w:sz w:val="20"/>
                </w:rPr>
                <w:t>R1</w:t>
              </w:r>
            </w:ins>
          </w:p>
          <w:p w14:paraId="56F3BEE1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586EC3C" w14:textId="6019630E" w:rsidR="007F07F1" w:rsidRDefault="007F07F1" w:rsidP="007F07F1">
            <w:pPr>
              <w:rPr>
                <w:ins w:id="536" w:author="Alfred Aster" w:date="2020-07-20T08:06:00Z"/>
                <w:sz w:val="20"/>
              </w:rPr>
            </w:pPr>
            <w:ins w:id="537" w:author="Alfred Aster" w:date="2020-07-20T08:06:00Z">
              <w:r w:rsidRPr="007333C3">
                <w:rPr>
                  <w:sz w:val="20"/>
                </w:rPr>
                <w:t xml:space="preserve">Motion 115, #SP89 </w:t>
              </w:r>
            </w:ins>
          </w:p>
          <w:p w14:paraId="24217EBC" w14:textId="0DD5DA03" w:rsidR="007F07F1" w:rsidRDefault="007F07F1" w:rsidP="007F07F1">
            <w:pPr>
              <w:rPr>
                <w:ins w:id="538" w:author="Alfred Aster" w:date="2020-07-20T08:06:00Z"/>
                <w:sz w:val="20"/>
              </w:rPr>
            </w:pPr>
            <w:ins w:id="539" w:author="Alfred Aster" w:date="2020-07-20T08:06:00Z">
              <w:r w:rsidRPr="0033706A">
                <w:rPr>
                  <w:sz w:val="20"/>
                </w:rPr>
                <w:t xml:space="preserve">Motion 112, #SP32 </w:t>
              </w:r>
            </w:ins>
          </w:p>
          <w:p w14:paraId="3407A9F8" w14:textId="2A18A099" w:rsidR="007F07F1" w:rsidRDefault="007F07F1" w:rsidP="007F07F1">
            <w:pPr>
              <w:rPr>
                <w:ins w:id="540" w:author="Alfred Aster" w:date="2020-07-20T08:06:00Z"/>
                <w:sz w:val="20"/>
              </w:rPr>
            </w:pPr>
            <w:ins w:id="541" w:author="Alfred Aster" w:date="2020-07-20T08:06:00Z">
              <w:r w:rsidRPr="00850E74">
                <w:rPr>
                  <w:sz w:val="20"/>
                </w:rPr>
                <w:t xml:space="preserve">Motion 32 </w:t>
              </w:r>
            </w:ins>
          </w:p>
          <w:p w14:paraId="2510675C" w14:textId="09E4D052" w:rsidR="007F07F1" w:rsidRDefault="007F07F1" w:rsidP="007F07F1">
            <w:pPr>
              <w:rPr>
                <w:ins w:id="542" w:author="Alfred Aster" w:date="2020-07-20T08:06:00Z"/>
                <w:sz w:val="20"/>
              </w:rPr>
            </w:pPr>
            <w:ins w:id="543" w:author="Alfred Aster" w:date="2020-07-20T08:06:00Z">
              <w:r w:rsidRPr="00040196">
                <w:rPr>
                  <w:sz w:val="20"/>
                </w:rPr>
                <w:t>Motion 21</w:t>
              </w:r>
            </w:ins>
          </w:p>
          <w:p w14:paraId="015A0D37" w14:textId="22F14429" w:rsidR="007F07F1" w:rsidRDefault="007F07F1" w:rsidP="007F07F1">
            <w:pPr>
              <w:rPr>
                <w:ins w:id="544" w:author="Alfred Aster" w:date="2020-07-20T08:06:00Z"/>
                <w:sz w:val="20"/>
              </w:rPr>
            </w:pPr>
            <w:ins w:id="545" w:author="Alfred Aster" w:date="2020-07-20T08:06:00Z">
              <w:r w:rsidRPr="00622EFD">
                <w:rPr>
                  <w:sz w:val="20"/>
                </w:rPr>
                <w:t>Motion 68</w:t>
              </w:r>
            </w:ins>
          </w:p>
          <w:p w14:paraId="76B9B3D2" w14:textId="63327CF9" w:rsidR="007F07F1" w:rsidRDefault="007F07F1" w:rsidP="007F07F1">
            <w:pPr>
              <w:rPr>
                <w:ins w:id="546" w:author="Alfred Aster" w:date="2020-07-20T08:06:00Z"/>
                <w:sz w:val="20"/>
              </w:rPr>
            </w:pPr>
            <w:ins w:id="547" w:author="Alfred Aster" w:date="2020-07-20T08:06:00Z">
              <w:r w:rsidRPr="008F2B17">
                <w:rPr>
                  <w:sz w:val="20"/>
                </w:rPr>
                <w:t>Motion 115, #SP65</w:t>
              </w:r>
            </w:ins>
          </w:p>
          <w:p w14:paraId="5FEEAC1B" w14:textId="6D1A7C64" w:rsidR="007F07F1" w:rsidRDefault="007F07F1" w:rsidP="007F07F1">
            <w:pPr>
              <w:rPr>
                <w:sz w:val="20"/>
              </w:rPr>
            </w:pPr>
            <w:ins w:id="548" w:author="Alfred Aster" w:date="2020-07-20T08:06:00Z">
              <w:r w:rsidRPr="003E382E">
                <w:rPr>
                  <w:sz w:val="20"/>
                </w:rPr>
                <w:t>Motion 112, #SP33</w:t>
              </w:r>
            </w:ins>
          </w:p>
        </w:tc>
      </w:tr>
      <w:tr w:rsidR="007F07F1" w14:paraId="6A6E7413" w14:textId="77777777" w:rsidTr="00953F8C">
        <w:trPr>
          <w:trHeight w:val="271"/>
        </w:trPr>
        <w:tc>
          <w:tcPr>
            <w:tcW w:w="1035" w:type="dxa"/>
          </w:tcPr>
          <w:p w14:paraId="0A8FB93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C05807" w14:textId="51719AE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5D222CB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del w:id="549" w:author="Edward Au" w:date="2020-07-28T11:27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5BFDEC78" w14:textId="0FC79AFD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0D4ED7B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lastRenderedPageBreak/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7F07F1" w:rsidRPr="00FE5AC0" w:rsidRDefault="007F07F1" w:rsidP="007F07F1">
            <w:pPr>
              <w:rPr>
                <w:ins w:id="550" w:author="Alfred Aster" w:date="2020-07-20T08:04:00Z"/>
                <w:color w:val="00B050"/>
                <w:sz w:val="20"/>
              </w:rPr>
            </w:pPr>
            <w:ins w:id="551" w:author="Alfred Aster" w:date="2020-07-20T08:04:00Z">
              <w:r w:rsidRPr="00FE5AC0">
                <w:rPr>
                  <w:color w:val="00B050"/>
                  <w:sz w:val="20"/>
                </w:rPr>
                <w:lastRenderedPageBreak/>
                <w:t>R1</w:t>
              </w:r>
            </w:ins>
          </w:p>
          <w:p w14:paraId="4E2A4543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258205D" w14:textId="5C9F4C51" w:rsidR="007F07F1" w:rsidRPr="005C1581" w:rsidRDefault="007F07F1" w:rsidP="007F07F1">
            <w:pPr>
              <w:rPr>
                <w:ins w:id="552" w:author="Edward Au" w:date="2020-07-20T12:52:00Z"/>
                <w:sz w:val="20"/>
              </w:rPr>
            </w:pPr>
            <w:ins w:id="553" w:author="Edward Au" w:date="2020-07-20T12:52:00Z">
              <w:r>
                <w:rPr>
                  <w:sz w:val="20"/>
                </w:rPr>
                <w:t>Motion 101</w:t>
              </w:r>
            </w:ins>
          </w:p>
          <w:p w14:paraId="6F0B9876" w14:textId="77777777" w:rsidR="007F07F1" w:rsidRDefault="007F07F1" w:rsidP="007F07F1">
            <w:pPr>
              <w:rPr>
                <w:ins w:id="554" w:author="Edward Au" w:date="2020-07-20T12:52:00Z"/>
                <w:sz w:val="20"/>
              </w:rPr>
            </w:pPr>
            <w:ins w:id="555" w:author="Edward Au" w:date="2020-07-20T12:52:00Z">
              <w:r>
                <w:rPr>
                  <w:sz w:val="20"/>
                </w:rPr>
                <w:t>Motion 105</w:t>
              </w:r>
            </w:ins>
          </w:p>
          <w:p w14:paraId="038D77AC" w14:textId="77777777" w:rsidR="007F07F1" w:rsidRDefault="007F07F1" w:rsidP="007F07F1">
            <w:pPr>
              <w:rPr>
                <w:ins w:id="556" w:author="Edward Au" w:date="2020-07-20T12:52:00Z"/>
                <w:sz w:val="20"/>
              </w:rPr>
            </w:pPr>
            <w:ins w:id="557" w:author="Edward Au" w:date="2020-07-20T12:52:00Z">
              <w:r>
                <w:rPr>
                  <w:sz w:val="20"/>
                </w:rPr>
                <w:t>Motion 102</w:t>
              </w:r>
            </w:ins>
          </w:p>
          <w:p w14:paraId="3B9D81D3" w14:textId="77777777" w:rsidR="007F07F1" w:rsidRDefault="007F07F1" w:rsidP="007F07F1">
            <w:pPr>
              <w:rPr>
                <w:ins w:id="558" w:author="Edward Au" w:date="2020-07-20T12:52:00Z"/>
                <w:sz w:val="20"/>
              </w:rPr>
            </w:pPr>
            <w:ins w:id="559" w:author="Edward Au" w:date="2020-07-20T12:52:00Z">
              <w:r>
                <w:rPr>
                  <w:sz w:val="20"/>
                </w:rPr>
                <w:t>Motion 103</w:t>
              </w:r>
            </w:ins>
          </w:p>
          <w:p w14:paraId="6E892510" w14:textId="77777777" w:rsidR="007F07F1" w:rsidRDefault="007F07F1" w:rsidP="007F07F1">
            <w:pPr>
              <w:rPr>
                <w:ins w:id="560" w:author="Edward Au" w:date="2020-07-20T12:52:00Z"/>
                <w:sz w:val="20"/>
              </w:rPr>
            </w:pPr>
            <w:ins w:id="561" w:author="Edward Au" w:date="2020-07-20T12:52:00Z">
              <w:r w:rsidRPr="005C1581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#SP51</w:t>
              </w:r>
            </w:ins>
          </w:p>
          <w:p w14:paraId="4248EDE4" w14:textId="77777777" w:rsidR="007F07F1" w:rsidRDefault="007F07F1" w:rsidP="007F07F1">
            <w:pPr>
              <w:rPr>
                <w:ins w:id="562" w:author="Edward Au" w:date="2020-07-20T12:52:00Z"/>
                <w:sz w:val="20"/>
              </w:rPr>
            </w:pPr>
            <w:ins w:id="563" w:author="Edward Au" w:date="2020-07-20T12:52:00Z">
              <w:r>
                <w:rPr>
                  <w:sz w:val="20"/>
                </w:rPr>
                <w:lastRenderedPageBreak/>
                <w:t>Motion 9</w:t>
              </w:r>
            </w:ins>
          </w:p>
          <w:p w14:paraId="43C8D165" w14:textId="03E5A764" w:rsidR="007F07F1" w:rsidRDefault="007F07F1" w:rsidP="007F07F1">
            <w:pPr>
              <w:rPr>
                <w:ins w:id="564" w:author="Alfred Aster" w:date="2020-07-20T08:06:00Z"/>
                <w:sz w:val="20"/>
              </w:rPr>
            </w:pPr>
            <w:ins w:id="565" w:author="Edward Au" w:date="2020-07-20T12:52:00Z">
              <w:r>
                <w:rPr>
                  <w:sz w:val="20"/>
                </w:rPr>
                <w:t>Motion 112, #SP52</w:t>
              </w:r>
            </w:ins>
          </w:p>
          <w:p w14:paraId="46B009A2" w14:textId="45744628" w:rsidR="007F07F1" w:rsidRPr="004F14E8" w:rsidRDefault="007F07F1" w:rsidP="007F07F1">
            <w:pPr>
              <w:ind w:firstLine="720"/>
              <w:rPr>
                <w:sz w:val="20"/>
              </w:rPr>
            </w:pPr>
          </w:p>
        </w:tc>
      </w:tr>
      <w:tr w:rsidR="007F07F1" w14:paraId="6A0611AA" w14:textId="77777777" w:rsidTr="00953F8C">
        <w:trPr>
          <w:trHeight w:val="257"/>
        </w:trPr>
        <w:tc>
          <w:tcPr>
            <w:tcW w:w="1035" w:type="dxa"/>
          </w:tcPr>
          <w:p w14:paraId="533F3AA3" w14:textId="02DB0924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lastRenderedPageBreak/>
              <w:t>MAC</w:t>
            </w:r>
          </w:p>
        </w:tc>
        <w:tc>
          <w:tcPr>
            <w:tcW w:w="1991" w:type="dxa"/>
          </w:tcPr>
          <w:p w14:paraId="3BB95EE6" w14:textId="47B7E511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77777777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del w:id="566" w:author="Edward Au" w:date="2020-07-28T11:27:00Z">
              <w:r w:rsidRPr="00FE5AC0" w:rsidDel="00931B6D">
                <w:rPr>
                  <w:sz w:val="20"/>
                  <w:highlight w:val="yellow"/>
                </w:rPr>
                <w:delText>,</w:delText>
              </w:r>
            </w:del>
          </w:p>
          <w:p w14:paraId="517A75AB" w14:textId="0CDB64ED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4DEE9EC0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5E2958B0" w14:textId="50D74AF9" w:rsidR="0076322B" w:rsidRPr="00FE5AC0" w:rsidRDefault="00D1748E" w:rsidP="007F07F1">
            <w:pPr>
              <w:rPr>
                <w:sz w:val="20"/>
                <w:highlight w:val="yellow"/>
              </w:rPr>
            </w:pPr>
            <w:ins w:id="567" w:author="Alfred Aster" w:date="2020-07-30T08:18:00Z">
              <w:r>
                <w:rPr>
                  <w:sz w:val="20"/>
                  <w:highlight w:val="yellow"/>
                </w:rPr>
                <w:t xml:space="preserve"> </w:t>
              </w:r>
              <w:r w:rsidR="0076322B"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63CB7C45" w14:textId="77777777" w:rsidR="007F07F1" w:rsidRPr="00FE5AC0" w:rsidRDefault="007F07F1" w:rsidP="007F07F1">
            <w:pPr>
              <w:rPr>
                <w:ins w:id="568" w:author="Edward Au" w:date="2020-07-26T14:36:00Z"/>
                <w:sz w:val="20"/>
                <w:highlight w:val="yellow"/>
              </w:rPr>
            </w:pPr>
            <w:ins w:id="569" w:author="Edward Au" w:date="2020-07-26T14:36:00Z">
              <w:r w:rsidRPr="00FE5AC0">
                <w:rPr>
                  <w:sz w:val="20"/>
                  <w:highlight w:val="yellow"/>
                </w:rPr>
                <w:t>Motion 54</w:t>
              </w:r>
            </w:ins>
          </w:p>
          <w:p w14:paraId="733C43E8" w14:textId="35D9EFA3" w:rsidR="007F07F1" w:rsidRPr="00FE5AC0" w:rsidRDefault="007F07F1" w:rsidP="007F07F1">
            <w:pPr>
              <w:rPr>
                <w:sz w:val="20"/>
                <w:highlight w:val="yellow"/>
              </w:rPr>
            </w:pPr>
            <w:ins w:id="570" w:author="Edward Au" w:date="2020-07-26T14:36:00Z">
              <w:r w:rsidRPr="00FE5AC0">
                <w:rPr>
                  <w:sz w:val="20"/>
                  <w:highlight w:val="yellow"/>
                </w:rPr>
                <w:t>Motion 9</w:t>
              </w:r>
            </w:ins>
          </w:p>
        </w:tc>
      </w:tr>
      <w:tr w:rsidR="007F07F1" w14:paraId="23A1D52A" w14:textId="77777777" w:rsidTr="00953F8C">
        <w:trPr>
          <w:trHeight w:val="257"/>
        </w:trPr>
        <w:tc>
          <w:tcPr>
            <w:tcW w:w="1035" w:type="dxa"/>
          </w:tcPr>
          <w:p w14:paraId="2A67F025" w14:textId="106B52C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7F07F1" w:rsidRPr="000B20DC" w:rsidRDefault="007F07F1" w:rsidP="007F07F1">
            <w:pPr>
              <w:rPr>
                <w:sz w:val="20"/>
              </w:rPr>
            </w:pPr>
            <w:ins w:id="571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4990AEC1" w14:textId="13232060" w:rsidR="007F07F1" w:rsidRDefault="007F07F1" w:rsidP="007F07F1">
            <w:pPr>
              <w:rPr>
                <w:ins w:id="572" w:author="Edward Au" w:date="2020-07-27T15:23:00Z"/>
                <w:sz w:val="20"/>
              </w:rPr>
            </w:pPr>
            <w:ins w:id="573" w:author="Edward Au" w:date="2020-07-27T15:23:00Z">
              <w:r w:rsidRPr="004D4B76">
                <w:rPr>
                  <w:sz w:val="20"/>
                </w:rPr>
                <w:t>Motion 36</w:t>
              </w:r>
            </w:ins>
          </w:p>
          <w:p w14:paraId="4DEDD1ED" w14:textId="77777777" w:rsidR="007F07F1" w:rsidRDefault="007F07F1" w:rsidP="007F07F1">
            <w:pPr>
              <w:rPr>
                <w:ins w:id="574" w:author="Edward Au" w:date="2020-07-27T15:24:00Z"/>
                <w:sz w:val="20"/>
              </w:rPr>
            </w:pPr>
            <w:ins w:id="575" w:author="Edward Au" w:date="2020-07-27T15:23:00Z">
              <w:r w:rsidRPr="004D4B76">
                <w:rPr>
                  <w:sz w:val="20"/>
                </w:rPr>
                <w:t>Motion 67</w:t>
              </w:r>
            </w:ins>
          </w:p>
          <w:p w14:paraId="35B0374F" w14:textId="77777777" w:rsidR="007F07F1" w:rsidRDefault="007F07F1" w:rsidP="007F07F1">
            <w:pPr>
              <w:rPr>
                <w:ins w:id="576" w:author="Edward Au" w:date="2020-07-27T15:24:00Z"/>
                <w:sz w:val="20"/>
              </w:rPr>
            </w:pPr>
            <w:ins w:id="577" w:author="Edward Au" w:date="2020-07-27T15:23:00Z">
              <w:r w:rsidRPr="004D4B76">
                <w:rPr>
                  <w:sz w:val="20"/>
                </w:rPr>
                <w:t>Motion 61</w:t>
              </w:r>
            </w:ins>
          </w:p>
          <w:p w14:paraId="3683DD19" w14:textId="77777777" w:rsidR="007F07F1" w:rsidRDefault="007F07F1" w:rsidP="007F07F1">
            <w:pPr>
              <w:rPr>
                <w:ins w:id="578" w:author="Edward Au" w:date="2020-07-27T15:24:00Z"/>
                <w:sz w:val="20"/>
              </w:rPr>
            </w:pPr>
            <w:ins w:id="579" w:author="Edward Au" w:date="2020-07-27T15:23:00Z">
              <w:r w:rsidRPr="004D4B76">
                <w:rPr>
                  <w:sz w:val="20"/>
                </w:rPr>
                <w:t>Motion 115, #SP85</w:t>
              </w:r>
            </w:ins>
          </w:p>
          <w:p w14:paraId="243A9090" w14:textId="77777777" w:rsidR="007F07F1" w:rsidRDefault="007F07F1" w:rsidP="007F07F1">
            <w:pPr>
              <w:rPr>
                <w:ins w:id="580" w:author="Edward Au" w:date="2020-07-27T15:24:00Z"/>
                <w:sz w:val="20"/>
              </w:rPr>
            </w:pPr>
            <w:ins w:id="581" w:author="Edward Au" w:date="2020-07-27T15:23:00Z">
              <w:r w:rsidRPr="004D4B76">
                <w:rPr>
                  <w:sz w:val="20"/>
                </w:rPr>
                <w:t>Motion 62</w:t>
              </w:r>
            </w:ins>
          </w:p>
          <w:p w14:paraId="586BBBF3" w14:textId="77777777" w:rsidR="007F07F1" w:rsidRDefault="007F07F1" w:rsidP="007F07F1">
            <w:pPr>
              <w:rPr>
                <w:ins w:id="582" w:author="Edward Au" w:date="2020-07-27T15:24:00Z"/>
                <w:sz w:val="20"/>
              </w:rPr>
            </w:pPr>
            <w:ins w:id="583" w:author="Edward Au" w:date="2020-07-27T15:23:00Z">
              <w:r w:rsidRPr="004D4B76">
                <w:rPr>
                  <w:sz w:val="20"/>
                </w:rPr>
                <w:t>Motion 63</w:t>
              </w:r>
            </w:ins>
          </w:p>
          <w:p w14:paraId="6806AC9D" w14:textId="77777777" w:rsidR="007F07F1" w:rsidRDefault="007F07F1" w:rsidP="007F07F1">
            <w:pPr>
              <w:rPr>
                <w:ins w:id="584" w:author="Edward Au" w:date="2020-07-27T15:24:00Z"/>
                <w:sz w:val="20"/>
              </w:rPr>
            </w:pPr>
            <w:ins w:id="585" w:author="Edward Au" w:date="2020-07-27T15:23:00Z">
              <w:r w:rsidRPr="004D4B76">
                <w:rPr>
                  <w:sz w:val="20"/>
                </w:rPr>
                <w:t>Motion 115, #SP63</w:t>
              </w:r>
            </w:ins>
          </w:p>
          <w:p w14:paraId="59A61790" w14:textId="77777777" w:rsidR="007F07F1" w:rsidRDefault="007F07F1" w:rsidP="007F07F1">
            <w:pPr>
              <w:rPr>
                <w:ins w:id="586" w:author="Edward Au" w:date="2020-07-27T15:24:00Z"/>
                <w:sz w:val="20"/>
              </w:rPr>
            </w:pPr>
            <w:ins w:id="587" w:author="Edward Au" w:date="2020-07-27T15:23:00Z">
              <w:r w:rsidRPr="004D4B76">
                <w:rPr>
                  <w:sz w:val="20"/>
                </w:rPr>
                <w:t>Motion 115, #SP64</w:t>
              </w:r>
            </w:ins>
          </w:p>
          <w:p w14:paraId="1F62E486" w14:textId="77777777" w:rsidR="007F07F1" w:rsidRDefault="007F07F1" w:rsidP="007F07F1">
            <w:pPr>
              <w:rPr>
                <w:ins w:id="588" w:author="Edward Au" w:date="2020-07-27T15:24:00Z"/>
                <w:sz w:val="20"/>
              </w:rPr>
            </w:pPr>
            <w:ins w:id="589" w:author="Edward Au" w:date="2020-07-27T15:23:00Z">
              <w:r w:rsidRPr="004D4B76">
                <w:rPr>
                  <w:sz w:val="20"/>
                </w:rPr>
                <w:t>Motion 114</w:t>
              </w:r>
            </w:ins>
          </w:p>
          <w:p w14:paraId="73BFE42F" w14:textId="1E2645FD" w:rsidR="007F07F1" w:rsidRPr="000B20DC" w:rsidRDefault="007F07F1" w:rsidP="007F07F1">
            <w:pPr>
              <w:rPr>
                <w:sz w:val="20"/>
              </w:rPr>
            </w:pPr>
            <w:ins w:id="590" w:author="Edward Au" w:date="2020-07-27T15:23:00Z">
              <w:r>
                <w:rPr>
                  <w:sz w:val="20"/>
                </w:rPr>
                <w:t>Motion 112, #SP26</w:t>
              </w:r>
            </w:ins>
          </w:p>
        </w:tc>
      </w:tr>
      <w:tr w:rsidR="007F07F1" w14:paraId="0AEB8D81" w14:textId="77777777" w:rsidTr="00953F8C">
        <w:trPr>
          <w:trHeight w:val="257"/>
        </w:trPr>
        <w:tc>
          <w:tcPr>
            <w:tcW w:w="1035" w:type="dxa"/>
          </w:tcPr>
          <w:p w14:paraId="03485B8C" w14:textId="54F65858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7880EA87" w14:textId="59E2B38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7F07F1" w:rsidRPr="00FE5AC0" w:rsidRDefault="007F07F1" w:rsidP="007F07F1">
            <w:pPr>
              <w:rPr>
                <w:color w:val="00B050"/>
                <w:sz w:val="20"/>
              </w:rPr>
            </w:pPr>
            <w:ins w:id="591" w:author="Alfred Aster" w:date="2020-07-20T08:04:00Z">
              <w:r w:rsidRPr="00FE5AC0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102AB39" w14:textId="77777777" w:rsidR="00254B3B" w:rsidRDefault="001F703A" w:rsidP="00254B3B">
            <w:pPr>
              <w:rPr>
                <w:ins w:id="592" w:author="Edward Au" w:date="2020-08-07T10:57:00Z"/>
                <w:sz w:val="20"/>
              </w:rPr>
            </w:pPr>
            <w:ins w:id="593" w:author="Alfred Aster" w:date="2020-07-30T15:13:00Z">
              <w:del w:id="594" w:author="Edward Au" w:date="2020-08-07T10:57:00Z">
                <w:r w:rsidDel="00254B3B">
                  <w:rPr>
                    <w:sz w:val="20"/>
                  </w:rPr>
                  <w:delText>Liwen to provide Motion’s list.</w:delText>
                </w:r>
              </w:del>
            </w:ins>
          </w:p>
          <w:p w14:paraId="29002A48" w14:textId="4E6F79BB" w:rsidR="00254B3B" w:rsidRPr="00254B3B" w:rsidRDefault="00254B3B" w:rsidP="00254B3B">
            <w:pPr>
              <w:rPr>
                <w:ins w:id="595" w:author="Edward Au" w:date="2020-08-07T10:57:00Z"/>
                <w:sz w:val="20"/>
              </w:rPr>
            </w:pPr>
            <w:ins w:id="596" w:author="Edward Au" w:date="2020-08-07T10:57:00Z">
              <w:r>
                <w:rPr>
                  <w:sz w:val="20"/>
                </w:rPr>
                <w:t>Motion 112, #SP7</w:t>
              </w:r>
            </w:ins>
          </w:p>
          <w:p w14:paraId="16A06D0B" w14:textId="7EA5EF00" w:rsidR="00254B3B" w:rsidRPr="00254B3B" w:rsidRDefault="00254B3B" w:rsidP="00254B3B">
            <w:pPr>
              <w:rPr>
                <w:ins w:id="597" w:author="Edward Au" w:date="2020-08-07T10:57:00Z"/>
                <w:sz w:val="20"/>
              </w:rPr>
            </w:pPr>
            <w:ins w:id="598" w:author="Edward Au" w:date="2020-08-07T10:57:00Z">
              <w:r>
                <w:rPr>
                  <w:sz w:val="20"/>
                </w:rPr>
                <w:t>Motion 112, #SP25</w:t>
              </w:r>
            </w:ins>
          </w:p>
          <w:p w14:paraId="17BAA07A" w14:textId="00F62995" w:rsidR="00254B3B" w:rsidRPr="00254B3B" w:rsidRDefault="00254B3B" w:rsidP="00254B3B">
            <w:pPr>
              <w:rPr>
                <w:ins w:id="599" w:author="Edward Au" w:date="2020-08-07T10:57:00Z"/>
                <w:sz w:val="20"/>
              </w:rPr>
            </w:pPr>
            <w:ins w:id="600" w:author="Edward Au" w:date="2020-08-07T10:57:00Z">
              <w:r>
                <w:rPr>
                  <w:sz w:val="20"/>
                </w:rPr>
                <w:t>Motion 112, #SP22</w:t>
              </w:r>
            </w:ins>
          </w:p>
          <w:p w14:paraId="5A5B9B80" w14:textId="06595673" w:rsidR="00254B3B" w:rsidRPr="00254B3B" w:rsidRDefault="00254B3B" w:rsidP="00254B3B">
            <w:pPr>
              <w:rPr>
                <w:ins w:id="601" w:author="Edward Au" w:date="2020-08-07T10:57:00Z"/>
                <w:sz w:val="20"/>
              </w:rPr>
            </w:pPr>
            <w:ins w:id="602" w:author="Edward Au" w:date="2020-08-07T10:57:00Z">
              <w:r>
                <w:rPr>
                  <w:sz w:val="20"/>
                </w:rPr>
                <w:t>Motion 112, #SP23</w:t>
              </w:r>
            </w:ins>
          </w:p>
          <w:p w14:paraId="3BE63E29" w14:textId="730E4AD2" w:rsidR="00254B3B" w:rsidRPr="000B20DC" w:rsidRDefault="00254B3B" w:rsidP="00254B3B">
            <w:pPr>
              <w:rPr>
                <w:sz w:val="20"/>
              </w:rPr>
            </w:pPr>
            <w:ins w:id="603" w:author="Edward Au" w:date="2020-08-07T10:57:00Z">
              <w:r w:rsidRPr="00254B3B">
                <w:rPr>
                  <w:sz w:val="20"/>
                </w:rPr>
                <w:t>Motion 112, #SP24</w:t>
              </w:r>
            </w:ins>
          </w:p>
        </w:tc>
      </w:tr>
      <w:tr w:rsidR="007F07F1" w14:paraId="275A369D" w14:textId="77777777" w:rsidTr="00953F8C">
        <w:trPr>
          <w:trHeight w:val="271"/>
        </w:trPr>
        <w:tc>
          <w:tcPr>
            <w:tcW w:w="1035" w:type="dxa"/>
          </w:tcPr>
          <w:p w14:paraId="127B69ED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39B6F62" w14:textId="36C284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D69ADB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  <w:del w:id="604" w:author="Edward Au" w:date="2020-07-28T14:10:00Z">
              <w:r w:rsidRPr="00FE5AC0" w:rsidDel="005B5709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0DDF95DA" w14:textId="0B79360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584855D" w14:textId="30E1BDFD" w:rsidR="007F07F1" w:rsidRPr="00FE5AC0" w:rsidRDefault="007F07F1" w:rsidP="007F07F1">
            <w:pPr>
              <w:rPr>
                <w:color w:val="00B050"/>
                <w:sz w:val="20"/>
              </w:rPr>
            </w:pPr>
            <w:ins w:id="605" w:author="Alfred Aster" w:date="2020-07-20T08:44:00Z">
              <w:r w:rsidRPr="00FE5AC0">
                <w:rPr>
                  <w:color w:val="00B050"/>
                  <w:sz w:val="20"/>
                </w:rPr>
                <w:t>Probably basics in R1 (see note).</w:t>
              </w:r>
            </w:ins>
          </w:p>
        </w:tc>
        <w:tc>
          <w:tcPr>
            <w:tcW w:w="2133" w:type="dxa"/>
          </w:tcPr>
          <w:p w14:paraId="0469B9BB" w14:textId="77777777" w:rsidR="007F07F1" w:rsidRPr="005B5709" w:rsidRDefault="007F07F1" w:rsidP="007F07F1">
            <w:pPr>
              <w:rPr>
                <w:ins w:id="606" w:author="Edward Au" w:date="2020-07-28T14:09:00Z"/>
                <w:sz w:val="20"/>
              </w:rPr>
            </w:pPr>
            <w:ins w:id="607" w:author="Edward Au" w:date="2020-07-28T14:09:00Z">
              <w:r w:rsidRPr="005B5709">
                <w:rPr>
                  <w:sz w:val="20"/>
                </w:rPr>
                <w:t>Motion 52</w:t>
              </w:r>
            </w:ins>
          </w:p>
          <w:p w14:paraId="6706DFDF" w14:textId="77777777" w:rsidR="007F07F1" w:rsidRPr="005B5709" w:rsidRDefault="007F07F1" w:rsidP="007F07F1">
            <w:pPr>
              <w:rPr>
                <w:ins w:id="608" w:author="Edward Au" w:date="2020-07-28T14:09:00Z"/>
                <w:sz w:val="20"/>
              </w:rPr>
            </w:pPr>
            <w:ins w:id="609" w:author="Edward Au" w:date="2020-07-28T14:09:00Z">
              <w:r w:rsidRPr="005B5709">
                <w:rPr>
                  <w:sz w:val="20"/>
                </w:rPr>
                <w:t>Motion 106</w:t>
              </w:r>
            </w:ins>
          </w:p>
          <w:p w14:paraId="0DC75CE9" w14:textId="77777777" w:rsidR="007F07F1" w:rsidRPr="005B5709" w:rsidRDefault="007F07F1" w:rsidP="007F07F1">
            <w:pPr>
              <w:rPr>
                <w:ins w:id="610" w:author="Edward Au" w:date="2020-07-28T14:09:00Z"/>
                <w:sz w:val="20"/>
              </w:rPr>
            </w:pPr>
            <w:ins w:id="611" w:author="Edward Au" w:date="2020-07-28T14:09:00Z">
              <w:r w:rsidRPr="005B5709">
                <w:rPr>
                  <w:sz w:val="20"/>
                </w:rPr>
                <w:t>Motion 115, #SP61</w:t>
              </w:r>
            </w:ins>
          </w:p>
          <w:p w14:paraId="30482451" w14:textId="77777777" w:rsidR="007F07F1" w:rsidRDefault="007F07F1" w:rsidP="007F07F1">
            <w:pPr>
              <w:rPr>
                <w:ins w:id="612" w:author="Edward Au" w:date="2020-07-28T14:09:00Z"/>
                <w:sz w:val="20"/>
              </w:rPr>
            </w:pPr>
            <w:ins w:id="613" w:author="Edward Au" w:date="2020-07-28T14:09:00Z">
              <w:r w:rsidRPr="005B5709">
                <w:rPr>
                  <w:sz w:val="20"/>
                </w:rPr>
                <w:t>Motion 115, #SP62</w:t>
              </w:r>
            </w:ins>
          </w:p>
          <w:p w14:paraId="57FD3154" w14:textId="5DC6DB8E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1DB3917E" w14:textId="77777777" w:rsidTr="00953F8C">
        <w:trPr>
          <w:trHeight w:val="271"/>
        </w:trPr>
        <w:tc>
          <w:tcPr>
            <w:tcW w:w="1035" w:type="dxa"/>
          </w:tcPr>
          <w:p w14:paraId="786FF435" w14:textId="781FCF5B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79F89946" w14:textId="5A3B8699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Power state indication, </w:t>
            </w:r>
          </w:p>
        </w:tc>
        <w:tc>
          <w:tcPr>
            <w:tcW w:w="1575" w:type="dxa"/>
            <w:shd w:val="clear" w:color="auto" w:fill="auto"/>
          </w:tcPr>
          <w:p w14:paraId="511D14BB" w14:textId="73B92562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Jeongki</w:t>
            </w:r>
            <w:proofErr w:type="spellEnd"/>
            <w:r w:rsidRPr="00FE5AC0">
              <w:rPr>
                <w:sz w:val="20"/>
                <w:highlight w:val="yellow"/>
              </w:rPr>
              <w:t xml:space="preserve"> Kim</w:t>
            </w:r>
            <w:del w:id="614" w:author="Alfred Aster" w:date="2020-07-30T08:19:00Z">
              <w:r w:rsidRPr="00FE5AC0" w:rsidDel="00D45C81">
                <w:rPr>
                  <w:sz w:val="20"/>
                  <w:highlight w:val="yellow"/>
                </w:rPr>
                <w:delText xml:space="preserve"> </w:delText>
              </w:r>
            </w:del>
          </w:p>
        </w:tc>
        <w:tc>
          <w:tcPr>
            <w:tcW w:w="2780" w:type="dxa"/>
          </w:tcPr>
          <w:p w14:paraId="63B11EFA" w14:textId="01D326B6" w:rsidR="007F07F1" w:rsidRPr="00FE5AC0" w:rsidRDefault="007F07F1" w:rsidP="00B52348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lastRenderedPageBreak/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  <w:ins w:id="615" w:author="Edward Au" w:date="2020-07-30T18:46:00Z">
              <w:r w:rsidR="0095068D">
                <w:rPr>
                  <w:sz w:val="20"/>
                  <w:highlight w:val="yellow"/>
                </w:rPr>
                <w:t xml:space="preserve">, </w:t>
              </w:r>
              <w:proofErr w:type="spellStart"/>
              <w:r w:rsidR="0095068D">
                <w:rPr>
                  <w:sz w:val="20"/>
                  <w:highlight w:val="yellow"/>
                </w:rPr>
                <w:t>Yonggang</w:t>
              </w:r>
              <w:proofErr w:type="spellEnd"/>
              <w:r w:rsidR="0095068D">
                <w:rPr>
                  <w:sz w:val="20"/>
                  <w:highlight w:val="yellow"/>
                </w:rPr>
                <w:t xml:space="preserve"> F</w:t>
              </w:r>
            </w:ins>
            <w:ins w:id="616" w:author="Edward Au" w:date="2020-07-30T18:47:00Z">
              <w:r w:rsidR="00B52348">
                <w:rPr>
                  <w:sz w:val="20"/>
                  <w:highlight w:val="yellow"/>
                </w:rPr>
                <w:t>a</w:t>
              </w:r>
            </w:ins>
            <w:ins w:id="617" w:author="Edward Au" w:date="2020-07-30T18:46:00Z">
              <w:r w:rsidR="0095068D">
                <w:rPr>
                  <w:sz w:val="20"/>
                  <w:highlight w:val="yellow"/>
                </w:rPr>
                <w:t>ng</w:t>
              </w:r>
            </w:ins>
          </w:p>
        </w:tc>
        <w:tc>
          <w:tcPr>
            <w:tcW w:w="1626" w:type="dxa"/>
          </w:tcPr>
          <w:p w14:paraId="49B46755" w14:textId="77777777" w:rsidR="007F07F1" w:rsidRDefault="007F07F1" w:rsidP="007F07F1">
            <w:pPr>
              <w:rPr>
                <w:ins w:id="618" w:author="Alfred Aster" w:date="2020-07-30T08:21:00Z"/>
                <w:sz w:val="20"/>
                <w:highlight w:val="yellow"/>
              </w:rPr>
            </w:pPr>
            <w:ins w:id="619" w:author="Alfred Aster" w:date="2020-07-20T08:44:00Z">
              <w:r w:rsidRPr="00FE5AC0">
                <w:rPr>
                  <w:sz w:val="20"/>
                  <w:highlight w:val="yellow"/>
                </w:rPr>
                <w:lastRenderedPageBreak/>
                <w:t>Basics in R1 (see note).</w:t>
              </w:r>
            </w:ins>
          </w:p>
          <w:p w14:paraId="1CFE3CE1" w14:textId="33C86E9B" w:rsidR="00553888" w:rsidRPr="00FE5AC0" w:rsidRDefault="00C42D34" w:rsidP="007F07F1">
            <w:pPr>
              <w:rPr>
                <w:sz w:val="20"/>
                <w:highlight w:val="yellow"/>
              </w:rPr>
            </w:pPr>
            <w:ins w:id="620" w:author="Alfred Aster" w:date="2020-07-30T08:21:00Z">
              <w:r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56D735E3" w14:textId="2EDB4101" w:rsidR="007F07F1" w:rsidRPr="00FE5AC0" w:rsidRDefault="007F07F1" w:rsidP="007F07F1">
            <w:pPr>
              <w:rPr>
                <w:ins w:id="621" w:author="Alfred Aster" w:date="2020-07-20T08:06:00Z"/>
                <w:sz w:val="20"/>
                <w:highlight w:val="yellow"/>
              </w:rPr>
            </w:pPr>
            <w:ins w:id="622" w:author="Edward Au" w:date="2020-07-28T10:57:00Z">
              <w:r w:rsidRPr="00FE5AC0">
                <w:rPr>
                  <w:sz w:val="20"/>
                  <w:highlight w:val="yellow"/>
                </w:rPr>
                <w:t>Motion 84</w:t>
              </w:r>
            </w:ins>
          </w:p>
          <w:p w14:paraId="60725855" w14:textId="32058628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</w:tr>
      <w:tr w:rsidR="007F07F1" w14:paraId="73034F60" w14:textId="77777777" w:rsidTr="00953F8C">
        <w:trPr>
          <w:trHeight w:val="271"/>
        </w:trPr>
        <w:tc>
          <w:tcPr>
            <w:tcW w:w="1035" w:type="dxa"/>
          </w:tcPr>
          <w:p w14:paraId="63625E09" w14:textId="01A146F7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BE5E5A" w14:textId="7481856F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MLO-Power save: BSS parameter update, TWT</w:t>
            </w:r>
          </w:p>
        </w:tc>
        <w:tc>
          <w:tcPr>
            <w:tcW w:w="1575" w:type="dxa"/>
            <w:shd w:val="clear" w:color="auto" w:fill="auto"/>
          </w:tcPr>
          <w:p w14:paraId="55368FCA" w14:textId="04D264C0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0ED8A748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3AA0BB9D" w14:textId="77777777" w:rsidR="007F07F1" w:rsidRDefault="007F07F1" w:rsidP="007F07F1">
            <w:pPr>
              <w:rPr>
                <w:ins w:id="623" w:author="Alfred Aster" w:date="2020-07-30T08:22:00Z"/>
                <w:sz w:val="20"/>
                <w:highlight w:val="yellow"/>
              </w:rPr>
            </w:pPr>
            <w:ins w:id="624" w:author="Alfred Aster" w:date="2020-07-20T08:44:00Z">
              <w:r w:rsidRPr="00FE5AC0">
                <w:rPr>
                  <w:sz w:val="20"/>
                  <w:highlight w:val="yellow"/>
                </w:rPr>
                <w:t>Basics in R1 (see note).</w:t>
              </w:r>
            </w:ins>
          </w:p>
          <w:p w14:paraId="4374C757" w14:textId="17379306" w:rsidR="009B5249" w:rsidRPr="00FE5AC0" w:rsidRDefault="009B5249" w:rsidP="007F07F1">
            <w:pPr>
              <w:rPr>
                <w:sz w:val="20"/>
                <w:highlight w:val="yellow"/>
              </w:rPr>
            </w:pPr>
            <w:ins w:id="625" w:author="Alfred Aster" w:date="2020-07-30T08:22:00Z">
              <w:r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206563D4" w14:textId="7561D944" w:rsidR="007F07F1" w:rsidRPr="00FE5AC0" w:rsidRDefault="007F07F1" w:rsidP="007F07F1">
            <w:pPr>
              <w:rPr>
                <w:ins w:id="626" w:author="Edward Au" w:date="2020-07-28T10:52:00Z"/>
                <w:sz w:val="20"/>
                <w:highlight w:val="yellow"/>
              </w:rPr>
            </w:pPr>
            <w:ins w:id="627" w:author="Edward Au" w:date="2020-07-28T10:52:00Z">
              <w:r w:rsidRPr="00FE5AC0">
                <w:rPr>
                  <w:sz w:val="20"/>
                  <w:highlight w:val="yellow"/>
                </w:rPr>
                <w:t>Motion 104</w:t>
              </w:r>
            </w:ins>
          </w:p>
          <w:p w14:paraId="3DA60578" w14:textId="245DDF72" w:rsidR="007F07F1" w:rsidRPr="00FE5AC0" w:rsidRDefault="007F07F1" w:rsidP="007F07F1">
            <w:pPr>
              <w:rPr>
                <w:ins w:id="628" w:author="Edward Au" w:date="2020-07-28T10:52:00Z"/>
                <w:sz w:val="20"/>
                <w:highlight w:val="yellow"/>
              </w:rPr>
            </w:pPr>
            <w:ins w:id="629" w:author="Edward Au" w:date="2020-07-28T10:52:00Z">
              <w:r w:rsidRPr="00FE5AC0">
                <w:rPr>
                  <w:sz w:val="20"/>
                  <w:highlight w:val="yellow"/>
                </w:rPr>
                <w:t>Motion 115, #SP101</w:t>
              </w:r>
            </w:ins>
          </w:p>
          <w:p w14:paraId="3AA99CA3" w14:textId="02DA5775" w:rsidR="007F07F1" w:rsidRPr="00FE5AC0" w:rsidRDefault="007F07F1" w:rsidP="007F07F1">
            <w:pPr>
              <w:rPr>
                <w:ins w:id="630" w:author="Edward Au" w:date="2020-07-28T10:52:00Z"/>
                <w:sz w:val="20"/>
                <w:highlight w:val="yellow"/>
              </w:rPr>
            </w:pPr>
            <w:ins w:id="631" w:author="Edward Au" w:date="2020-07-28T10:52:00Z">
              <w:r w:rsidRPr="00FE5AC0">
                <w:rPr>
                  <w:sz w:val="20"/>
                  <w:highlight w:val="yellow"/>
                </w:rPr>
                <w:t>Motion 115, #SP59</w:t>
              </w:r>
            </w:ins>
          </w:p>
          <w:p w14:paraId="2C27AA00" w14:textId="4E4E5DDD" w:rsidR="007F07F1" w:rsidRPr="00FE5AC0" w:rsidRDefault="007F07F1" w:rsidP="007F07F1">
            <w:pPr>
              <w:rPr>
                <w:ins w:id="632" w:author="Edward Au" w:date="2020-07-28T10:52:00Z"/>
                <w:sz w:val="20"/>
                <w:highlight w:val="yellow"/>
              </w:rPr>
            </w:pPr>
            <w:ins w:id="633" w:author="Edward Au" w:date="2020-07-28T10:52:00Z">
              <w:r w:rsidRPr="00FE5AC0">
                <w:rPr>
                  <w:sz w:val="20"/>
                  <w:highlight w:val="yellow"/>
                </w:rPr>
                <w:t>Motion 115, #SP60</w:t>
              </w:r>
            </w:ins>
          </w:p>
          <w:p w14:paraId="10939251" w14:textId="236600EC" w:rsidR="007F07F1" w:rsidRPr="00FE5AC0" w:rsidDel="002F3681" w:rsidRDefault="007F07F1" w:rsidP="007F07F1">
            <w:pPr>
              <w:rPr>
                <w:ins w:id="634" w:author="Alfred Aster" w:date="2020-07-20T08:06:00Z"/>
                <w:del w:id="635" w:author="Edward Au" w:date="2020-07-28T10:52:00Z"/>
                <w:sz w:val="20"/>
                <w:highlight w:val="yellow"/>
              </w:rPr>
            </w:pPr>
            <w:ins w:id="636" w:author="Edward Au" w:date="2020-07-28T10:52:00Z">
              <w:r w:rsidRPr="00FE5AC0">
                <w:rPr>
                  <w:sz w:val="20"/>
                  <w:highlight w:val="yellow"/>
                </w:rPr>
                <w:t>Motion 115, #SP77</w:t>
              </w:r>
            </w:ins>
          </w:p>
          <w:p w14:paraId="72103662" w14:textId="2BC79F69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</w:tr>
      <w:tr w:rsidR="007F07F1" w14:paraId="70FE87B6" w14:textId="77777777" w:rsidTr="00953F8C">
        <w:trPr>
          <w:trHeight w:val="271"/>
        </w:trPr>
        <w:tc>
          <w:tcPr>
            <w:tcW w:w="1035" w:type="dxa"/>
          </w:tcPr>
          <w:p w14:paraId="3CC755A9" w14:textId="7EA62715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2896276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E89CA73" w14:textId="7AAF7ED1" w:rsidR="007F07F1" w:rsidRDefault="007F07F1" w:rsidP="007F07F1">
            <w:pPr>
              <w:rPr>
                <w:ins w:id="637" w:author="Alfred Aster" w:date="2020-07-20T08:04:00Z"/>
                <w:sz w:val="20"/>
              </w:rPr>
            </w:pPr>
            <w:ins w:id="638" w:author="Alfred Aster" w:date="2020-07-20T08:44:00Z">
              <w:r>
                <w:rPr>
                  <w:sz w:val="20"/>
                </w:rPr>
                <w:t>Basics in R1 (see note).</w:t>
              </w:r>
            </w:ins>
          </w:p>
          <w:p w14:paraId="5AEC15BD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E3AD579" w14:textId="77777777" w:rsidR="007F07F1" w:rsidRDefault="007F07F1" w:rsidP="007F07F1">
            <w:pPr>
              <w:rPr>
                <w:ins w:id="639" w:author="Edward Au" w:date="2020-07-27T15:22:00Z"/>
                <w:sz w:val="20"/>
              </w:rPr>
            </w:pPr>
            <w:ins w:id="640" w:author="Edward Au" w:date="2020-07-27T15:22:00Z">
              <w:r>
                <w:rPr>
                  <w:sz w:val="20"/>
                </w:rPr>
                <w:t>Motion 51</w:t>
              </w:r>
            </w:ins>
          </w:p>
          <w:p w14:paraId="4178B02D" w14:textId="77777777" w:rsidR="007F07F1" w:rsidRDefault="007F07F1" w:rsidP="007F07F1">
            <w:pPr>
              <w:rPr>
                <w:ins w:id="641" w:author="Edward Au" w:date="2020-07-27T15:22:00Z"/>
                <w:sz w:val="20"/>
              </w:rPr>
            </w:pPr>
            <w:ins w:id="642" w:author="Edward Au" w:date="2020-07-27T15:22:00Z">
              <w:r>
                <w:rPr>
                  <w:sz w:val="20"/>
                </w:rPr>
                <w:t>Motion 104</w:t>
              </w:r>
            </w:ins>
          </w:p>
          <w:p w14:paraId="21591298" w14:textId="77777777" w:rsidR="007F07F1" w:rsidRDefault="007F07F1" w:rsidP="007F07F1">
            <w:pPr>
              <w:rPr>
                <w:ins w:id="643" w:author="Edward Au" w:date="2020-07-27T15:22:00Z"/>
                <w:sz w:val="20"/>
              </w:rPr>
            </w:pPr>
            <w:ins w:id="644" w:author="Edward Au" w:date="2020-07-27T15:22:00Z">
              <w:r>
                <w:rPr>
                  <w:sz w:val="20"/>
                </w:rPr>
                <w:t>Motion 110</w:t>
              </w:r>
            </w:ins>
          </w:p>
          <w:p w14:paraId="544D4621" w14:textId="77777777" w:rsidR="007F07F1" w:rsidRDefault="007F07F1" w:rsidP="007F07F1">
            <w:pPr>
              <w:rPr>
                <w:ins w:id="645" w:author="Edward Au" w:date="2020-07-27T15:22:00Z"/>
                <w:sz w:val="20"/>
              </w:rPr>
            </w:pPr>
            <w:ins w:id="646" w:author="Edward Au" w:date="2020-07-27T15:22:00Z">
              <w:r w:rsidRPr="004D4B76">
                <w:rPr>
                  <w:sz w:val="20"/>
                </w:rPr>
                <w:t>Mo</w:t>
              </w:r>
              <w:r>
                <w:rPr>
                  <w:sz w:val="20"/>
                </w:rPr>
                <w:t>tion 112, #SP55</w:t>
              </w:r>
            </w:ins>
          </w:p>
          <w:p w14:paraId="72B8F036" w14:textId="77777777" w:rsidR="007F07F1" w:rsidRDefault="007F07F1" w:rsidP="007F07F1">
            <w:pPr>
              <w:rPr>
                <w:ins w:id="647" w:author="Edward Au" w:date="2020-07-27T15:22:00Z"/>
                <w:sz w:val="20"/>
              </w:rPr>
            </w:pPr>
            <w:ins w:id="648" w:author="Edward Au" w:date="2020-07-27T15:22:00Z">
              <w:r w:rsidRPr="004D4B76">
                <w:rPr>
                  <w:sz w:val="20"/>
                </w:rPr>
                <w:t>Motion 11</w:t>
              </w:r>
              <w:r>
                <w:rPr>
                  <w:sz w:val="20"/>
                </w:rPr>
                <w:t>5, #SP62</w:t>
              </w:r>
            </w:ins>
          </w:p>
          <w:p w14:paraId="06EE979D" w14:textId="59C05A3D" w:rsidR="007F07F1" w:rsidDel="004D4B76" w:rsidRDefault="007F07F1" w:rsidP="007F07F1">
            <w:pPr>
              <w:rPr>
                <w:ins w:id="649" w:author="Alfred Aster" w:date="2020-07-20T08:06:00Z"/>
                <w:del w:id="650" w:author="Edward Au" w:date="2020-07-27T15:22:00Z"/>
                <w:sz w:val="20"/>
              </w:rPr>
            </w:pPr>
            <w:ins w:id="651" w:author="Edward Au" w:date="2020-07-27T15:22:00Z">
              <w:r w:rsidRPr="004D4B76">
                <w:rPr>
                  <w:sz w:val="20"/>
                </w:rPr>
                <w:t>Motion 115, #SP100</w:t>
              </w:r>
            </w:ins>
          </w:p>
          <w:p w14:paraId="2E0AD79E" w14:textId="759BC42F" w:rsidR="007F07F1" w:rsidRDefault="007F07F1" w:rsidP="007F07F1">
            <w:pPr>
              <w:rPr>
                <w:sz w:val="20"/>
              </w:rPr>
            </w:pPr>
          </w:p>
        </w:tc>
      </w:tr>
      <w:tr w:rsidR="00C32428" w14:paraId="4CF927A7" w14:textId="77777777" w:rsidTr="00953F8C">
        <w:trPr>
          <w:trHeight w:val="271"/>
          <w:ins w:id="652" w:author="Edward Au" w:date="2020-07-30T18:41:00Z"/>
        </w:trPr>
        <w:tc>
          <w:tcPr>
            <w:tcW w:w="1035" w:type="dxa"/>
          </w:tcPr>
          <w:p w14:paraId="61503F6F" w14:textId="0D73231D" w:rsidR="00C32428" w:rsidRPr="004A7738" w:rsidRDefault="00C32428" w:rsidP="007F07F1">
            <w:pPr>
              <w:rPr>
                <w:ins w:id="653" w:author="Edward Au" w:date="2020-07-30T18:41:00Z"/>
                <w:sz w:val="20"/>
              </w:rPr>
            </w:pPr>
            <w:ins w:id="654" w:author="Edward Au" w:date="2020-07-30T18:41:00Z">
              <w:r w:rsidRPr="004A7738">
                <w:rPr>
                  <w:sz w:val="20"/>
                </w:rPr>
                <w:t>MAC</w:t>
              </w:r>
            </w:ins>
          </w:p>
        </w:tc>
        <w:tc>
          <w:tcPr>
            <w:tcW w:w="1991" w:type="dxa"/>
          </w:tcPr>
          <w:p w14:paraId="5E9E6E99" w14:textId="1BE1DD64" w:rsidR="00C32428" w:rsidRPr="004A7738" w:rsidRDefault="00C32428" w:rsidP="007F07F1">
            <w:pPr>
              <w:rPr>
                <w:ins w:id="655" w:author="Edward Au" w:date="2020-07-30T18:41:00Z"/>
                <w:sz w:val="20"/>
              </w:rPr>
            </w:pPr>
            <w:ins w:id="656" w:author="Edward Au" w:date="2020-07-30T18:41:00Z">
              <w:r w:rsidRPr="004A7738">
                <w:rPr>
                  <w:sz w:val="20"/>
                </w:rPr>
                <w:t>MLO-Multi-link single-radio operation</w:t>
              </w:r>
            </w:ins>
          </w:p>
        </w:tc>
        <w:tc>
          <w:tcPr>
            <w:tcW w:w="1575" w:type="dxa"/>
            <w:shd w:val="clear" w:color="auto" w:fill="auto"/>
          </w:tcPr>
          <w:p w14:paraId="7F05C549" w14:textId="42F70D1C" w:rsidR="00C32428" w:rsidRPr="004A7738" w:rsidRDefault="00C32428" w:rsidP="007F07F1">
            <w:pPr>
              <w:rPr>
                <w:ins w:id="657" w:author="Edward Au" w:date="2020-07-30T18:41:00Z"/>
                <w:sz w:val="20"/>
              </w:rPr>
            </w:pPr>
            <w:proofErr w:type="spellStart"/>
            <w:ins w:id="658" w:author="Edward Au" w:date="2020-07-30T18:41:00Z">
              <w:r w:rsidRPr="004A7738">
                <w:rPr>
                  <w:sz w:val="20"/>
                </w:rPr>
                <w:t>Minyoung</w:t>
              </w:r>
              <w:proofErr w:type="spellEnd"/>
              <w:r w:rsidRPr="004A7738">
                <w:rPr>
                  <w:sz w:val="20"/>
                </w:rPr>
                <w:t xml:space="preserve"> Park</w:t>
              </w:r>
            </w:ins>
          </w:p>
        </w:tc>
        <w:tc>
          <w:tcPr>
            <w:tcW w:w="2780" w:type="dxa"/>
          </w:tcPr>
          <w:p w14:paraId="1B6E7C54" w14:textId="342336B5" w:rsidR="00C32428" w:rsidRPr="004A7738" w:rsidRDefault="004A7738" w:rsidP="007F07F1">
            <w:pPr>
              <w:rPr>
                <w:ins w:id="659" w:author="Edward Au" w:date="2020-07-30T18:41:00Z"/>
                <w:sz w:val="20"/>
              </w:rPr>
            </w:pPr>
            <w:ins w:id="660" w:author="Edward Au" w:date="2020-07-30T20:36:00Z">
              <w:r>
                <w:rPr>
                  <w:sz w:val="20"/>
                </w:rPr>
                <w:t xml:space="preserve">Young </w:t>
              </w:r>
              <w:proofErr w:type="spellStart"/>
              <w:r>
                <w:rPr>
                  <w:sz w:val="20"/>
                </w:rPr>
                <w:t>Hoon</w:t>
              </w:r>
              <w:proofErr w:type="spellEnd"/>
              <w:r>
                <w:rPr>
                  <w:sz w:val="20"/>
                </w:rPr>
                <w:t xml:space="preserve"> Kwon</w:t>
              </w:r>
            </w:ins>
          </w:p>
        </w:tc>
        <w:tc>
          <w:tcPr>
            <w:tcW w:w="1626" w:type="dxa"/>
          </w:tcPr>
          <w:p w14:paraId="78A47143" w14:textId="1ABEC577" w:rsidR="00C32428" w:rsidRPr="004A7738" w:rsidRDefault="00C32428" w:rsidP="007F07F1">
            <w:pPr>
              <w:rPr>
                <w:ins w:id="661" w:author="Edward Au" w:date="2020-07-30T18:41:00Z"/>
                <w:sz w:val="20"/>
              </w:rPr>
            </w:pPr>
            <w:ins w:id="662" w:author="Edward Au" w:date="2020-07-30T18:41:00Z">
              <w:r w:rsidRPr="004A7738"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436F07C" w14:textId="22ED480B" w:rsidR="00A94EF3" w:rsidRPr="004A7738" w:rsidRDefault="00A94EF3" w:rsidP="00A94EF3">
            <w:pPr>
              <w:rPr>
                <w:ins w:id="663" w:author="Edward Au" w:date="2020-07-30T18:41:00Z"/>
                <w:sz w:val="20"/>
              </w:rPr>
            </w:pPr>
            <w:ins w:id="664" w:author="Edward Au" w:date="2020-07-30T18:41:00Z">
              <w:r w:rsidRPr="004A7738">
                <w:rPr>
                  <w:sz w:val="20"/>
                </w:rPr>
                <w:t xml:space="preserve">Motion 119, #SP125  </w:t>
              </w:r>
            </w:ins>
          </w:p>
          <w:p w14:paraId="579A13DF" w14:textId="3A928B0D" w:rsidR="00C32428" w:rsidRPr="004A7738" w:rsidRDefault="00A94EF3" w:rsidP="00A94EF3">
            <w:pPr>
              <w:rPr>
                <w:ins w:id="665" w:author="Edward Au" w:date="2020-07-30T18:41:00Z"/>
                <w:sz w:val="20"/>
              </w:rPr>
            </w:pPr>
            <w:ins w:id="666" w:author="Edward Au" w:date="2020-07-30T18:41:00Z">
              <w:r w:rsidRPr="004A7738">
                <w:rPr>
                  <w:sz w:val="20"/>
                </w:rPr>
                <w:t>Motion 119</w:t>
              </w:r>
            </w:ins>
            <w:ins w:id="667" w:author="Edward Au" w:date="2020-07-30T18:42:00Z">
              <w:r w:rsidRPr="004A7738">
                <w:rPr>
                  <w:sz w:val="20"/>
                </w:rPr>
                <w:t>, #</w:t>
              </w:r>
            </w:ins>
            <w:ins w:id="668" w:author="Edward Au" w:date="2020-07-30T18:41:00Z">
              <w:r w:rsidRPr="004A7738">
                <w:rPr>
                  <w:sz w:val="20"/>
                </w:rPr>
                <w:t>SP126</w:t>
              </w:r>
            </w:ins>
          </w:p>
        </w:tc>
      </w:tr>
      <w:tr w:rsidR="007F07F1" w14:paraId="4A437FDE" w14:textId="77777777" w:rsidTr="00953F8C">
        <w:trPr>
          <w:trHeight w:val="257"/>
        </w:trPr>
        <w:tc>
          <w:tcPr>
            <w:tcW w:w="1035" w:type="dxa"/>
          </w:tcPr>
          <w:p w14:paraId="4AEDE95F" w14:textId="3BE432FD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241EAE2A" w14:textId="77777777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Kaiying</w:t>
            </w:r>
            <w:proofErr w:type="spellEnd"/>
            <w:r w:rsidRPr="000B20DC">
              <w:rPr>
                <w:sz w:val="20"/>
              </w:rPr>
              <w:t xml:space="preserve"> Lu, </w:t>
            </w:r>
          </w:p>
          <w:p w14:paraId="2C3C9C6C" w14:textId="3A97FF85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Ming </w:t>
            </w:r>
            <w:proofErr w:type="spellStart"/>
            <w:r w:rsidRPr="000B20DC">
              <w:rPr>
                <w:sz w:val="20"/>
              </w:rPr>
              <w:t>Gan</w:t>
            </w:r>
            <w:proofErr w:type="spellEnd"/>
            <w:r w:rsidRPr="000B20DC">
              <w:rPr>
                <w:sz w:val="20"/>
              </w:rPr>
              <w:t>,</w:t>
            </w:r>
          </w:p>
          <w:p w14:paraId="480C5421" w14:textId="743262B0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Po-kai Huang,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712208">
              <w:rPr>
                <w:sz w:val="20"/>
              </w:rPr>
              <w:t>Jeongki</w:t>
            </w:r>
            <w:proofErr w:type="spellEnd"/>
            <w:r w:rsidRPr="00712208">
              <w:rPr>
                <w:sz w:val="20"/>
              </w:rPr>
              <w:t xml:space="preserve"> Kim</w:t>
            </w:r>
            <w:r>
              <w:rPr>
                <w:sz w:val="20"/>
              </w:rPr>
              <w:t xml:space="preserve">, Gabor </w:t>
            </w:r>
            <w:proofErr w:type="spellStart"/>
            <w:r>
              <w:rPr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7F07F1" w:rsidRPr="000B20DC" w:rsidRDefault="007F07F1" w:rsidP="007F07F1">
            <w:pPr>
              <w:rPr>
                <w:sz w:val="20"/>
              </w:rPr>
            </w:pPr>
            <w:ins w:id="669" w:author="Alfred Aster" w:date="2020-07-20T08:13:00Z">
              <w:r>
                <w:rPr>
                  <w:sz w:val="20"/>
                </w:rPr>
                <w:t>ON HOLD (INCLUDING POCs)</w:t>
              </w:r>
            </w:ins>
          </w:p>
        </w:tc>
        <w:tc>
          <w:tcPr>
            <w:tcW w:w="2133" w:type="dxa"/>
          </w:tcPr>
          <w:p w14:paraId="7478683A" w14:textId="4DED635D" w:rsidR="007F07F1" w:rsidRPr="000B20DC" w:rsidRDefault="007F07F1" w:rsidP="007F07F1">
            <w:pPr>
              <w:rPr>
                <w:sz w:val="20"/>
              </w:rPr>
            </w:pPr>
            <w:ins w:id="670" w:author="Alfred Aster" w:date="2020-07-20T08:12:00Z">
              <w:r>
                <w:rPr>
                  <w:sz w:val="20"/>
                </w:rPr>
                <w:t>No motion</w:t>
              </w:r>
            </w:ins>
            <w:ins w:id="671" w:author="Alfred Aster" w:date="2020-07-30T15:13:00Z">
              <w:r w:rsidR="00BB726C">
                <w:rPr>
                  <w:sz w:val="20"/>
                </w:rPr>
                <w:t>.</w:t>
              </w:r>
            </w:ins>
          </w:p>
        </w:tc>
      </w:tr>
      <w:tr w:rsidR="007F07F1" w14:paraId="14DD77C4" w14:textId="77777777" w:rsidTr="00953F8C">
        <w:trPr>
          <w:trHeight w:val="271"/>
        </w:trPr>
        <w:tc>
          <w:tcPr>
            <w:tcW w:w="1035" w:type="dxa"/>
          </w:tcPr>
          <w:p w14:paraId="7B78E8DF" w14:textId="42694C0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1C37DEAA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398137B1" w14:textId="77777777" w:rsidR="007F07F1" w:rsidRDefault="007F07F1" w:rsidP="007F07F1">
            <w:pPr>
              <w:rPr>
                <w:ins w:id="672" w:author="Alfred Aster" w:date="2020-07-20T08:04:00Z"/>
                <w:sz w:val="20"/>
              </w:rPr>
            </w:pPr>
            <w:ins w:id="673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1A94005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F739AA9" w14:textId="67E9FD3B" w:rsidR="007F07F1" w:rsidRDefault="007F07F1" w:rsidP="007F07F1">
            <w:pPr>
              <w:rPr>
                <w:ins w:id="674" w:author="Alfred Aster" w:date="2020-07-20T08:06:00Z"/>
                <w:sz w:val="20"/>
              </w:rPr>
            </w:pPr>
            <w:ins w:id="675" w:author="Alfred Aster" w:date="2020-07-20T08:06:00Z">
              <w:r w:rsidRPr="00C05828">
                <w:rPr>
                  <w:sz w:val="20"/>
                </w:rPr>
                <w:t>Motion 20</w:t>
              </w:r>
            </w:ins>
          </w:p>
          <w:p w14:paraId="3ADEEAAB" w14:textId="545030A7" w:rsidR="007F07F1" w:rsidRDefault="007F07F1" w:rsidP="007F07F1">
            <w:pPr>
              <w:rPr>
                <w:sz w:val="20"/>
              </w:rPr>
            </w:pPr>
          </w:p>
        </w:tc>
      </w:tr>
      <w:tr w:rsidR="007F07F1" w14:paraId="4D2CB2CF" w14:textId="77777777" w:rsidTr="00953F8C">
        <w:trPr>
          <w:trHeight w:val="271"/>
        </w:trPr>
        <w:tc>
          <w:tcPr>
            <w:tcW w:w="1035" w:type="dxa"/>
          </w:tcPr>
          <w:p w14:paraId="327653E1" w14:textId="01BCB4BC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7F07F1" w:rsidRPr="00FE5AC0" w:rsidRDefault="007F07F1" w:rsidP="007F07F1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665D003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051DE029" w14:textId="77777777" w:rsidR="007F07F1" w:rsidRDefault="007F07F1" w:rsidP="007F07F1">
            <w:pPr>
              <w:rPr>
                <w:ins w:id="676" w:author="Alfred Aster" w:date="2020-07-20T08:04:00Z"/>
                <w:sz w:val="20"/>
              </w:rPr>
            </w:pPr>
            <w:ins w:id="677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643C7351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FE0820" w14:textId="6B1A59DD" w:rsidR="007F07F1" w:rsidRDefault="007F07F1" w:rsidP="007F07F1">
            <w:pPr>
              <w:rPr>
                <w:ins w:id="678" w:author="Alfred Aster" w:date="2020-07-20T08:06:00Z"/>
                <w:sz w:val="20"/>
              </w:rPr>
            </w:pPr>
            <w:ins w:id="679" w:author="Alfred Aster" w:date="2020-07-20T08:06:00Z">
              <w:r w:rsidRPr="002D0D27">
                <w:rPr>
                  <w:sz w:val="20"/>
                </w:rPr>
                <w:t>Motion 111, #SP0611-30</w:t>
              </w:r>
            </w:ins>
          </w:p>
          <w:p w14:paraId="7E20D8DE" w14:textId="6F92CA80" w:rsidR="007F07F1" w:rsidRDefault="007F07F1" w:rsidP="007F07F1">
            <w:pPr>
              <w:rPr>
                <w:sz w:val="20"/>
              </w:rPr>
            </w:pPr>
            <w:ins w:id="680" w:author="Alfred Aster" w:date="2020-07-20T08:06:00Z">
              <w:r w:rsidRPr="009656A3">
                <w:rPr>
                  <w:sz w:val="20"/>
                </w:rPr>
                <w:t>Motion 111, #SP0611-32</w:t>
              </w:r>
            </w:ins>
          </w:p>
        </w:tc>
      </w:tr>
      <w:tr w:rsidR="007F07F1" w14:paraId="1CBCF212" w14:textId="77777777" w:rsidTr="00953F8C">
        <w:trPr>
          <w:trHeight w:val="271"/>
        </w:trPr>
        <w:tc>
          <w:tcPr>
            <w:tcW w:w="1035" w:type="dxa"/>
          </w:tcPr>
          <w:p w14:paraId="60B5E63B" w14:textId="584E7E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3D4E3C93" w14:textId="47694F9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77777777" w:rsidR="007F07F1" w:rsidRDefault="007F07F1" w:rsidP="007F07F1">
            <w:pPr>
              <w:rPr>
                <w:ins w:id="681" w:author="Alfred Aster" w:date="2020-07-20T08:04:00Z"/>
                <w:sz w:val="20"/>
              </w:rPr>
            </w:pPr>
            <w:ins w:id="682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2219E0B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5CFB76F" w14:textId="1B47FA0E" w:rsidR="007F07F1" w:rsidRDefault="007F07F1" w:rsidP="007F07F1">
            <w:pPr>
              <w:rPr>
                <w:sz w:val="20"/>
              </w:rPr>
            </w:pPr>
            <w:ins w:id="683" w:author="Alfred Aster" w:date="2020-07-20T08:06:00Z">
              <w:r w:rsidRPr="009656A3">
                <w:rPr>
                  <w:sz w:val="20"/>
                </w:rPr>
                <w:t>Motion 46</w:t>
              </w:r>
            </w:ins>
          </w:p>
        </w:tc>
      </w:tr>
      <w:tr w:rsidR="007F07F1" w14:paraId="655DEB89" w14:textId="77777777" w:rsidTr="00953F8C">
        <w:trPr>
          <w:trHeight w:val="271"/>
        </w:trPr>
        <w:tc>
          <w:tcPr>
            <w:tcW w:w="1035" w:type="dxa"/>
          </w:tcPr>
          <w:p w14:paraId="1A8D38CC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6C8B916" w14:textId="0F734148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DE0D00E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del w:id="684" w:author="Edward Au" w:date="2020-07-28T11:29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439940B4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68AAE9A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6D40640E" w14:textId="77777777" w:rsidR="007F07F1" w:rsidRDefault="007F07F1" w:rsidP="007F07F1">
            <w:pPr>
              <w:rPr>
                <w:ins w:id="685" w:author="Alfred Aster" w:date="2020-07-20T08:04:00Z"/>
                <w:sz w:val="20"/>
              </w:rPr>
            </w:pPr>
            <w:ins w:id="686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483E79F2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FD91095" w14:textId="41C77107" w:rsidR="007F07F1" w:rsidRPr="000B20DC" w:rsidRDefault="007F07F1" w:rsidP="007F07F1">
            <w:pPr>
              <w:rPr>
                <w:sz w:val="20"/>
              </w:rPr>
            </w:pPr>
            <w:ins w:id="687" w:author="Alfred Aster" w:date="2020-07-20T08:06:00Z">
              <w:r w:rsidRPr="00040C54">
                <w:rPr>
                  <w:sz w:val="20"/>
                </w:rPr>
                <w:t>Motion 111, #SP0611-31</w:t>
              </w:r>
            </w:ins>
          </w:p>
        </w:tc>
      </w:tr>
      <w:tr w:rsidR="007F07F1" w14:paraId="53A1E71F" w14:textId="77777777" w:rsidTr="00953F8C">
        <w:trPr>
          <w:trHeight w:val="271"/>
        </w:trPr>
        <w:tc>
          <w:tcPr>
            <w:tcW w:w="1035" w:type="dxa"/>
          </w:tcPr>
          <w:p w14:paraId="0D0A616D" w14:textId="41D11269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62485C83" w14:textId="680309EB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3707E970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38DE500C" w14:textId="1399E56C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Yongho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Seok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Yunbo</w:t>
            </w:r>
            <w:proofErr w:type="spellEnd"/>
            <w:r w:rsidRPr="000B20DC">
              <w:rPr>
                <w:sz w:val="20"/>
              </w:rPr>
              <w:t xml:space="preserve"> Li,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Insun</w:t>
            </w:r>
            <w:proofErr w:type="spellEnd"/>
            <w:r w:rsidRPr="000B20DC">
              <w:rPr>
                <w:sz w:val="20"/>
              </w:rPr>
              <w:t xml:space="preserve"> Jang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Matthew Fischer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</w:t>
            </w:r>
            <w:r w:rsidRPr="000B20DC">
              <w:rPr>
                <w:sz w:val="20"/>
              </w:rPr>
              <w:t>khmetov</w:t>
            </w:r>
            <w:proofErr w:type="spellEnd"/>
            <w:r w:rsidRPr="000B20DC">
              <w:rPr>
                <w:sz w:val="20"/>
              </w:rPr>
              <w:t xml:space="preserve"> Dmitry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Liwen</w:t>
            </w:r>
            <w:proofErr w:type="spellEnd"/>
            <w:r w:rsidRPr="000B20DC">
              <w:rPr>
                <w:sz w:val="20"/>
              </w:rPr>
              <w:t xml:space="preserve"> Chu, </w:t>
            </w:r>
          </w:p>
          <w:p w14:paraId="0EAE1ACA" w14:textId="6F47E73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 </w:t>
            </w:r>
            <w:proofErr w:type="spellStart"/>
            <w:r w:rsidRPr="000B20DC">
              <w:rPr>
                <w:sz w:val="20"/>
              </w:rPr>
              <w:t>Jeongki</w:t>
            </w:r>
            <w:proofErr w:type="spellEnd"/>
            <w:r w:rsidRPr="000B20DC">
              <w:rPr>
                <w:sz w:val="20"/>
              </w:rPr>
              <w:t xml:space="preserve"> Kim, NEZOU Patrice, Sharan </w:t>
            </w:r>
            <w:proofErr w:type="spellStart"/>
            <w:r w:rsidRPr="000B20DC">
              <w:rPr>
                <w:sz w:val="20"/>
              </w:rPr>
              <w:t>Naribole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Zhou Lan, </w:t>
            </w:r>
            <w:proofErr w:type="spellStart"/>
            <w:r w:rsidRPr="000B20DC">
              <w:rPr>
                <w:sz w:val="20"/>
              </w:rPr>
              <w:t>Akhmetov</w:t>
            </w:r>
            <w:proofErr w:type="spellEnd"/>
            <w:r w:rsidRPr="000B20DC">
              <w:rPr>
                <w:sz w:val="20"/>
              </w:rPr>
              <w:t xml:space="preserve"> Dmitry,  PEYUSH Agarwal, </w:t>
            </w:r>
            <w:proofErr w:type="spellStart"/>
            <w:r w:rsidRPr="000B20DC">
              <w:rPr>
                <w:sz w:val="20"/>
              </w:rPr>
              <w:t>Liuming</w:t>
            </w:r>
            <w:proofErr w:type="spellEnd"/>
            <w:r w:rsidRPr="000B20DC">
              <w:rPr>
                <w:sz w:val="20"/>
              </w:rPr>
              <w:t xml:space="preserve"> Lu, </w:t>
            </w:r>
            <w:proofErr w:type="spellStart"/>
            <w:r w:rsidRPr="000B20DC">
              <w:rPr>
                <w:sz w:val="20"/>
              </w:rPr>
              <w:t>Ryuichi</w:t>
            </w:r>
            <w:proofErr w:type="spellEnd"/>
            <w:r w:rsidRPr="000B20DC">
              <w:rPr>
                <w:sz w:val="20"/>
              </w:rPr>
              <w:t xml:space="preserve"> Hirata </w:t>
            </w:r>
            <w:proofErr w:type="spellStart"/>
            <w:r w:rsidRPr="000B20DC">
              <w:rPr>
                <w:sz w:val="20"/>
              </w:rPr>
              <w:t>Sanghyun</w:t>
            </w:r>
            <w:proofErr w:type="spellEnd"/>
            <w:r w:rsidRPr="000B20DC">
              <w:rPr>
                <w:sz w:val="20"/>
              </w:rPr>
              <w:t xml:space="preserve"> Kim</w:t>
            </w:r>
            <w:r>
              <w:rPr>
                <w:sz w:val="20"/>
              </w:rPr>
              <w:t>,</w:t>
            </w:r>
          </w:p>
          <w:p w14:paraId="06DD7B03" w14:textId="7FD3C30D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Xin </w:t>
            </w:r>
            <w:proofErr w:type="spellStart"/>
            <w:r w:rsidRPr="000B20DC">
              <w:rPr>
                <w:sz w:val="20"/>
              </w:rPr>
              <w:t>Zuo</w:t>
            </w:r>
            <w:proofErr w:type="spellEnd"/>
            <w:r>
              <w:rPr>
                <w:sz w:val="20"/>
              </w:rPr>
              <w:t xml:space="preserve">, </w:t>
            </w:r>
            <w:r w:rsidRPr="006D414F">
              <w:rPr>
                <w:sz w:val="20"/>
              </w:rPr>
              <w:t>Sebastian Max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Laurent </w:t>
            </w:r>
            <w:proofErr w:type="spellStart"/>
            <w:r w:rsidRPr="000B20DC">
              <w:rPr>
                <w:sz w:val="20"/>
              </w:rPr>
              <w:t>Cariou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79C4D6C3" w14:textId="10ABC33F" w:rsidR="007F07F1" w:rsidRPr="000B20DC" w:rsidRDefault="006E421C" w:rsidP="007F07F1">
            <w:pPr>
              <w:rPr>
                <w:sz w:val="20"/>
              </w:rPr>
            </w:pPr>
            <w:ins w:id="688" w:author="Alfred Aster" w:date="2020-07-30T08:23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0F6FEB48" w14:textId="1FDC0D68" w:rsidR="007F07F1" w:rsidRPr="000B20DC" w:rsidRDefault="007F07F1" w:rsidP="007F07F1">
            <w:pPr>
              <w:rPr>
                <w:sz w:val="20"/>
              </w:rPr>
            </w:pPr>
            <w:ins w:id="689" w:author="Alfred Aster" w:date="2020-07-20T08:06:00Z">
              <w:r>
                <w:rPr>
                  <w:sz w:val="20"/>
                </w:rPr>
                <w:t xml:space="preserve">No </w:t>
              </w:r>
            </w:ins>
            <w:ins w:id="690" w:author="Edward Au" w:date="2020-07-23T19:16:00Z">
              <w:r>
                <w:rPr>
                  <w:sz w:val="20"/>
                </w:rPr>
                <w:t>m</w:t>
              </w:r>
            </w:ins>
            <w:ins w:id="691" w:author="Alfred Aster" w:date="2020-07-20T08:06:00Z">
              <w:r>
                <w:rPr>
                  <w:sz w:val="20"/>
                </w:rPr>
                <w:t>otion.</w:t>
              </w:r>
            </w:ins>
          </w:p>
        </w:tc>
      </w:tr>
      <w:tr w:rsidR="007F07F1" w14:paraId="5FCCADC5" w14:textId="77777777" w:rsidTr="00953F8C">
        <w:trPr>
          <w:trHeight w:val="257"/>
        </w:trPr>
        <w:tc>
          <w:tcPr>
            <w:tcW w:w="1035" w:type="dxa"/>
          </w:tcPr>
          <w:p w14:paraId="40AC873C" w14:textId="370F3B06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35CCED0D" w14:textId="036060E5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Yongho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Seok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Yunbo</w:t>
            </w:r>
            <w:proofErr w:type="spellEnd"/>
            <w:r w:rsidRPr="000B20DC">
              <w:rPr>
                <w:sz w:val="20"/>
              </w:rPr>
              <w:t xml:space="preserve"> Li,</w:t>
            </w:r>
          </w:p>
          <w:p w14:paraId="7552F870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Insun</w:t>
            </w:r>
            <w:proofErr w:type="spellEnd"/>
            <w:r w:rsidRPr="000B20DC">
              <w:rPr>
                <w:sz w:val="20"/>
              </w:rPr>
              <w:t xml:space="preserve"> Jang, </w:t>
            </w:r>
          </w:p>
          <w:p w14:paraId="18FE09EF" w14:textId="216B6663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Matthew Fischer 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Liwen</w:t>
            </w:r>
            <w:proofErr w:type="spellEnd"/>
            <w:r w:rsidRPr="000B20DC">
              <w:rPr>
                <w:sz w:val="20"/>
              </w:rPr>
              <w:t xml:space="preserve"> Chu, </w:t>
            </w:r>
          </w:p>
          <w:p w14:paraId="7DDD54A7" w14:textId="49F63C06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 </w:t>
            </w:r>
            <w:proofErr w:type="spellStart"/>
            <w:r w:rsidRPr="000B20DC">
              <w:rPr>
                <w:sz w:val="20"/>
              </w:rPr>
              <w:t>Jeongki</w:t>
            </w:r>
            <w:proofErr w:type="spellEnd"/>
            <w:r w:rsidRPr="000B20DC">
              <w:rPr>
                <w:sz w:val="20"/>
              </w:rPr>
              <w:t xml:space="preserve"> Kim, NEZOU Patrice, Sharan </w:t>
            </w:r>
            <w:proofErr w:type="spellStart"/>
            <w:r w:rsidRPr="000B20DC">
              <w:rPr>
                <w:sz w:val="20"/>
              </w:rPr>
              <w:t>Naribole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 Zhou Lan, </w:t>
            </w:r>
            <w:proofErr w:type="spellStart"/>
            <w:r w:rsidRPr="000B20DC">
              <w:rPr>
                <w:sz w:val="20"/>
              </w:rPr>
              <w:t>Akhmetov</w:t>
            </w:r>
            <w:proofErr w:type="spellEnd"/>
            <w:r w:rsidRPr="000B20DC">
              <w:rPr>
                <w:sz w:val="20"/>
              </w:rPr>
              <w:t xml:space="preserve"> Dmitry, PEYUSH Agarwal, </w:t>
            </w:r>
            <w:proofErr w:type="spellStart"/>
            <w:r w:rsidRPr="000B20DC">
              <w:rPr>
                <w:sz w:val="20"/>
              </w:rPr>
              <w:t>Liuming</w:t>
            </w:r>
            <w:proofErr w:type="spellEnd"/>
            <w:r w:rsidRPr="000B20DC">
              <w:rPr>
                <w:sz w:val="20"/>
              </w:rPr>
              <w:t xml:space="preserve"> Lu, </w:t>
            </w:r>
            <w:proofErr w:type="spellStart"/>
            <w:r w:rsidRPr="000B20DC">
              <w:rPr>
                <w:sz w:val="20"/>
              </w:rPr>
              <w:t>Ryuichi</w:t>
            </w:r>
            <w:proofErr w:type="spellEnd"/>
            <w:r w:rsidRPr="000B20DC">
              <w:rPr>
                <w:sz w:val="20"/>
              </w:rPr>
              <w:t xml:space="preserve"> Hirata </w:t>
            </w:r>
            <w:proofErr w:type="spellStart"/>
            <w:r w:rsidRPr="000B20DC">
              <w:rPr>
                <w:sz w:val="20"/>
              </w:rPr>
              <w:t>Sanghyun</w:t>
            </w:r>
            <w:proofErr w:type="spellEnd"/>
            <w:r w:rsidRPr="000B20DC">
              <w:rPr>
                <w:sz w:val="20"/>
              </w:rPr>
              <w:t xml:space="preserve"> Kim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Xin </w:t>
            </w:r>
            <w:proofErr w:type="spellStart"/>
            <w:r w:rsidRPr="000B20DC">
              <w:rPr>
                <w:sz w:val="20"/>
              </w:rPr>
              <w:t>Zuo</w:t>
            </w:r>
            <w:proofErr w:type="spellEnd"/>
            <w:r>
              <w:rPr>
                <w:sz w:val="20"/>
              </w:rPr>
              <w:t xml:space="preserve">, </w:t>
            </w:r>
            <w:r w:rsidRPr="006D414F">
              <w:rPr>
                <w:sz w:val="20"/>
              </w:rPr>
              <w:t>Sebastian Max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Laurent </w:t>
            </w:r>
            <w:proofErr w:type="spellStart"/>
            <w:r w:rsidRPr="000B20DC">
              <w:rPr>
                <w:sz w:val="20"/>
              </w:rPr>
              <w:t>Cariou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F058CF8" w14:textId="2ED646C1" w:rsidR="007F07F1" w:rsidRPr="000B20DC" w:rsidRDefault="00BA3EC8" w:rsidP="007F07F1">
            <w:pPr>
              <w:rPr>
                <w:sz w:val="20"/>
              </w:rPr>
            </w:pPr>
            <w:ins w:id="692" w:author="Alfred Aster" w:date="2020-07-30T08:24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02FDDB24" w14:textId="0F579AB2" w:rsidR="007F07F1" w:rsidRPr="000B20DC" w:rsidRDefault="007F07F1" w:rsidP="007F07F1">
            <w:pPr>
              <w:rPr>
                <w:sz w:val="20"/>
              </w:rPr>
            </w:pPr>
            <w:ins w:id="693" w:author="Alfred Aster" w:date="2020-07-20T08:06:00Z">
              <w:r>
                <w:rPr>
                  <w:sz w:val="20"/>
                </w:rPr>
                <w:t xml:space="preserve">No </w:t>
              </w:r>
            </w:ins>
            <w:ins w:id="694" w:author="Edward Au" w:date="2020-07-23T19:16:00Z">
              <w:r>
                <w:rPr>
                  <w:sz w:val="20"/>
                </w:rPr>
                <w:t>m</w:t>
              </w:r>
            </w:ins>
            <w:ins w:id="695" w:author="Alfred Aster" w:date="2020-07-20T08:06:00Z">
              <w:r>
                <w:rPr>
                  <w:sz w:val="20"/>
                </w:rPr>
                <w:t>otion.</w:t>
              </w:r>
            </w:ins>
          </w:p>
        </w:tc>
      </w:tr>
      <w:tr w:rsidR="007F07F1" w14:paraId="70FE3B31" w14:textId="77777777" w:rsidTr="00953F8C">
        <w:trPr>
          <w:trHeight w:val="257"/>
        </w:trPr>
        <w:tc>
          <w:tcPr>
            <w:tcW w:w="1035" w:type="dxa"/>
          </w:tcPr>
          <w:p w14:paraId="5A7490E1" w14:textId="796C74D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ins w:id="696" w:author="Edward Au" w:date="2020-08-05T20:06:00Z">
              <w:r w:rsidR="000F4AED">
                <w:rPr>
                  <w:color w:val="00B050"/>
                  <w:sz w:val="20"/>
                </w:rPr>
                <w:t xml:space="preserve"> </w:t>
              </w:r>
              <w:r w:rsidR="000F4AED">
                <w:rPr>
                  <w:color w:val="00B050"/>
                  <w:sz w:val="20"/>
                </w:rPr>
                <w:lastRenderedPageBreak/>
                <w:t>(including probing)</w:t>
              </w:r>
            </w:ins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EB3B0C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del w:id="697" w:author="Edward Au" w:date="2020-07-28T11:29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67AB04F9" w14:textId="5DCD3CC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r w:rsidRPr="00FE5AC0">
              <w:rPr>
                <w:color w:val="00B050"/>
                <w:sz w:val="20"/>
              </w:rPr>
              <w:lastRenderedPageBreak/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7F07F1" w:rsidRPr="000B20DC" w:rsidRDefault="007F07F1" w:rsidP="007F07F1">
            <w:pPr>
              <w:rPr>
                <w:sz w:val="20"/>
              </w:rPr>
            </w:pPr>
            <w:ins w:id="698" w:author="Alfred Aster" w:date="2020-07-20T08:04:00Z">
              <w:r>
                <w:rPr>
                  <w:sz w:val="20"/>
                </w:rPr>
                <w:lastRenderedPageBreak/>
                <w:t>R1</w:t>
              </w:r>
            </w:ins>
          </w:p>
        </w:tc>
        <w:tc>
          <w:tcPr>
            <w:tcW w:w="2133" w:type="dxa"/>
          </w:tcPr>
          <w:p w14:paraId="695E0255" w14:textId="0FA72938" w:rsidR="007F07F1" w:rsidRPr="00E45C8B" w:rsidRDefault="007F07F1" w:rsidP="007F07F1">
            <w:pPr>
              <w:rPr>
                <w:ins w:id="699" w:author="Edward Au" w:date="2020-07-20T12:51:00Z"/>
                <w:sz w:val="20"/>
              </w:rPr>
            </w:pPr>
            <w:ins w:id="700" w:author="Edward Au" w:date="2020-07-20T12:51:00Z">
              <w:r>
                <w:rPr>
                  <w:sz w:val="20"/>
                </w:rPr>
                <w:t>Motion 115, #SP93</w:t>
              </w:r>
            </w:ins>
          </w:p>
          <w:p w14:paraId="615A64FF" w14:textId="6F0AE2AE" w:rsidR="007F07F1" w:rsidRPr="00E45C8B" w:rsidRDefault="007F07F1" w:rsidP="007F07F1">
            <w:pPr>
              <w:rPr>
                <w:ins w:id="701" w:author="Edward Au" w:date="2020-07-20T12:51:00Z"/>
                <w:sz w:val="20"/>
              </w:rPr>
            </w:pPr>
            <w:ins w:id="702" w:author="Edward Au" w:date="2020-07-20T12:51:00Z">
              <w:r w:rsidRPr="00E45C8B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#SP95</w:t>
              </w:r>
            </w:ins>
          </w:p>
          <w:p w14:paraId="59682786" w14:textId="7EF3EE53" w:rsidR="007F07F1" w:rsidRPr="00E45C8B" w:rsidRDefault="007F07F1" w:rsidP="007F07F1">
            <w:pPr>
              <w:rPr>
                <w:ins w:id="703" w:author="Edward Au" w:date="2020-07-20T12:51:00Z"/>
                <w:sz w:val="20"/>
              </w:rPr>
            </w:pPr>
            <w:ins w:id="704" w:author="Edward Au" w:date="2020-07-20T12:51:00Z">
              <w:r>
                <w:rPr>
                  <w:sz w:val="20"/>
                </w:rPr>
                <w:t>Motion 115, #SP96</w:t>
              </w:r>
            </w:ins>
          </w:p>
          <w:p w14:paraId="0D892C20" w14:textId="5F87FCA3" w:rsidR="007F07F1" w:rsidRDefault="007F07F1" w:rsidP="007F07F1">
            <w:pPr>
              <w:rPr>
                <w:ins w:id="705" w:author="Edward Au" w:date="2020-07-30T18:49:00Z"/>
                <w:sz w:val="20"/>
              </w:rPr>
            </w:pPr>
            <w:ins w:id="706" w:author="Edward Au" w:date="2020-07-20T12:51:00Z">
              <w:r w:rsidRPr="00E45C8B">
                <w:rPr>
                  <w:sz w:val="20"/>
                </w:rPr>
                <w:lastRenderedPageBreak/>
                <w:t>M</w:t>
              </w:r>
              <w:r>
                <w:rPr>
                  <w:sz w:val="20"/>
                </w:rPr>
                <w:t>otion 115, #SP97</w:t>
              </w:r>
            </w:ins>
          </w:p>
          <w:p w14:paraId="3D42417B" w14:textId="191F5AA9" w:rsidR="000913DA" w:rsidRDefault="000913DA" w:rsidP="007F07F1">
            <w:pPr>
              <w:rPr>
                <w:ins w:id="707" w:author="Edward Au" w:date="2020-07-31T15:37:00Z"/>
                <w:sz w:val="20"/>
              </w:rPr>
            </w:pPr>
            <w:ins w:id="708" w:author="Edward Au" w:date="2020-07-30T18:49:00Z">
              <w:r>
                <w:rPr>
                  <w:sz w:val="20"/>
                </w:rPr>
                <w:t>Motion 119, #SP109</w:t>
              </w:r>
            </w:ins>
          </w:p>
          <w:p w14:paraId="1B4FEC11" w14:textId="3B42391D" w:rsidR="00A41686" w:rsidRPr="00E45C8B" w:rsidRDefault="00A41686" w:rsidP="007F07F1">
            <w:pPr>
              <w:rPr>
                <w:ins w:id="709" w:author="Edward Au" w:date="2020-07-20T12:51:00Z"/>
                <w:sz w:val="20"/>
              </w:rPr>
            </w:pPr>
            <w:ins w:id="710" w:author="Edward Au" w:date="2020-07-31T15:37:00Z">
              <w:r>
                <w:rPr>
                  <w:sz w:val="20"/>
                </w:rPr>
                <w:t>Motion 119, #SP</w:t>
              </w:r>
            </w:ins>
            <w:ins w:id="711" w:author="Edward Au" w:date="2020-07-31T15:38:00Z">
              <w:r>
                <w:rPr>
                  <w:sz w:val="20"/>
                </w:rPr>
                <w:t>127</w:t>
              </w:r>
            </w:ins>
          </w:p>
          <w:p w14:paraId="6C9D7E2B" w14:textId="67F0C10E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0B35AF2D" w14:textId="77777777" w:rsidTr="00953F8C">
        <w:trPr>
          <w:trHeight w:val="257"/>
        </w:trPr>
        <w:tc>
          <w:tcPr>
            <w:tcW w:w="1035" w:type="dxa"/>
          </w:tcPr>
          <w:p w14:paraId="5A53A2BA" w14:textId="1ED2F76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55968F70" w14:textId="3585AFE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ins w:id="712" w:author="Edward Au" w:date="2020-08-05T20:07:00Z">
              <w:r w:rsidR="000F4AED">
                <w:rPr>
                  <w:color w:val="00B050"/>
                  <w:sz w:val="20"/>
                </w:rPr>
                <w:t xml:space="preserve"> structure/general</w:t>
              </w:r>
            </w:ins>
          </w:p>
        </w:tc>
        <w:tc>
          <w:tcPr>
            <w:tcW w:w="1575" w:type="dxa"/>
            <w:shd w:val="clear" w:color="auto" w:fill="auto"/>
          </w:tcPr>
          <w:p w14:paraId="29035EAF" w14:textId="25A24AD5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del w:id="713" w:author="Edward Au" w:date="2020-07-27T15:25:00Z">
              <w:r w:rsidRPr="00FE5AC0" w:rsidDel="000507FB">
                <w:rPr>
                  <w:color w:val="00B050"/>
                  <w:sz w:val="20"/>
                </w:rPr>
                <w:delText>,</w:delText>
              </w:r>
            </w:del>
          </w:p>
          <w:p w14:paraId="0C099BAD" w14:textId="5E1D965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7F07F1" w:rsidRPr="000B20DC" w:rsidRDefault="007F07F1" w:rsidP="007F07F1">
            <w:pPr>
              <w:rPr>
                <w:sz w:val="20"/>
              </w:rPr>
            </w:pPr>
            <w:ins w:id="714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101D2AF" w14:textId="77777777" w:rsidR="007F07F1" w:rsidRDefault="007F07F1" w:rsidP="007F07F1">
            <w:pPr>
              <w:rPr>
                <w:ins w:id="715" w:author="Edward Au" w:date="2020-07-21T15:46:00Z"/>
                <w:sz w:val="20"/>
              </w:rPr>
            </w:pPr>
            <w:ins w:id="716" w:author="Edward Au" w:date="2020-07-21T15:46:00Z">
              <w:r w:rsidRPr="00AC2D26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#SP98</w:t>
              </w:r>
            </w:ins>
          </w:p>
          <w:p w14:paraId="40732598" w14:textId="77777777" w:rsidR="007F07F1" w:rsidRDefault="007F07F1" w:rsidP="007F07F1">
            <w:pPr>
              <w:rPr>
                <w:ins w:id="717" w:author="Edward Au" w:date="2020-07-27T15:20:00Z"/>
                <w:sz w:val="20"/>
              </w:rPr>
            </w:pPr>
            <w:ins w:id="718" w:author="Edward Au" w:date="2020-07-21T15:46:00Z">
              <w:r>
                <w:rPr>
                  <w:sz w:val="20"/>
                </w:rPr>
                <w:t>Motion 115, #SP99</w:t>
              </w:r>
            </w:ins>
          </w:p>
          <w:p w14:paraId="7D9DCA09" w14:textId="77777777" w:rsidR="007F07F1" w:rsidRDefault="007F07F1" w:rsidP="007F07F1">
            <w:pPr>
              <w:rPr>
                <w:ins w:id="719" w:author="Edward Au" w:date="2020-07-27T15:20:00Z"/>
                <w:sz w:val="20"/>
              </w:rPr>
            </w:pPr>
            <w:ins w:id="720" w:author="Edward Au" w:date="2020-07-27T15:20:00Z">
              <w:r w:rsidRPr="005C21E6">
                <w:rPr>
                  <w:sz w:val="20"/>
                </w:rPr>
                <w:t>Motion 115, #SP9</w:t>
              </w:r>
              <w:r>
                <w:rPr>
                  <w:sz w:val="20"/>
                </w:rPr>
                <w:t>1</w:t>
              </w:r>
            </w:ins>
          </w:p>
          <w:p w14:paraId="651C4676" w14:textId="77777777" w:rsidR="007F07F1" w:rsidRDefault="007F07F1" w:rsidP="007F07F1">
            <w:pPr>
              <w:rPr>
                <w:ins w:id="721" w:author="Edward Au" w:date="2020-07-27T15:21:00Z"/>
                <w:sz w:val="20"/>
              </w:rPr>
            </w:pPr>
            <w:ins w:id="722" w:author="Edward Au" w:date="2020-07-27T15:21:00Z">
              <w:r>
                <w:rPr>
                  <w:sz w:val="20"/>
                </w:rPr>
                <w:t>Motion 115, #SP92</w:t>
              </w:r>
            </w:ins>
          </w:p>
          <w:p w14:paraId="679265BB" w14:textId="77777777" w:rsidR="007F07F1" w:rsidRDefault="007F07F1" w:rsidP="007F07F1">
            <w:pPr>
              <w:rPr>
                <w:ins w:id="723" w:author="Edward Au" w:date="2020-08-05T20:08:00Z"/>
                <w:sz w:val="20"/>
              </w:rPr>
            </w:pPr>
            <w:ins w:id="724" w:author="Edward Au" w:date="2020-07-27T15:21:00Z">
              <w:r>
                <w:rPr>
                  <w:sz w:val="20"/>
                </w:rPr>
                <w:t>Motion 115, #SP93 (pending for reconfirmation with Laurent)</w:t>
              </w:r>
            </w:ins>
          </w:p>
          <w:p w14:paraId="2FE54FDD" w14:textId="7655AAC5" w:rsidR="001907AB" w:rsidRPr="000B20DC" w:rsidRDefault="001907AB" w:rsidP="007F07F1">
            <w:pPr>
              <w:rPr>
                <w:sz w:val="20"/>
              </w:rPr>
            </w:pPr>
            <w:ins w:id="725" w:author="Edward Au" w:date="2020-08-05T20:08:00Z">
              <w:r>
                <w:rPr>
                  <w:sz w:val="20"/>
                </w:rPr>
                <w:t>Motion 119, #SP124</w:t>
              </w:r>
            </w:ins>
          </w:p>
        </w:tc>
      </w:tr>
      <w:tr w:rsidR="000F4AED" w14:paraId="423427B2" w14:textId="77777777" w:rsidTr="00953F8C">
        <w:trPr>
          <w:trHeight w:val="257"/>
          <w:ins w:id="726" w:author="Edward Au" w:date="2020-08-05T20:07:00Z"/>
        </w:trPr>
        <w:tc>
          <w:tcPr>
            <w:tcW w:w="1035" w:type="dxa"/>
          </w:tcPr>
          <w:p w14:paraId="640D677A" w14:textId="53A329C1" w:rsidR="000F4AED" w:rsidRPr="00FE5AC0" w:rsidRDefault="000F4AED" w:rsidP="000F4AED">
            <w:pPr>
              <w:rPr>
                <w:ins w:id="727" w:author="Edward Au" w:date="2020-08-05T20:07:00Z"/>
                <w:color w:val="00B050"/>
                <w:sz w:val="20"/>
              </w:rPr>
            </w:pPr>
            <w:ins w:id="728" w:author="Edward Au" w:date="2020-08-05T20:07:00Z">
              <w:r>
                <w:rPr>
                  <w:color w:val="00B050"/>
                  <w:sz w:val="20"/>
                </w:rPr>
                <w:t>MAC</w:t>
              </w:r>
            </w:ins>
          </w:p>
        </w:tc>
        <w:tc>
          <w:tcPr>
            <w:tcW w:w="1991" w:type="dxa"/>
          </w:tcPr>
          <w:p w14:paraId="7147A1FD" w14:textId="08349242" w:rsidR="000F4AED" w:rsidRPr="00FE5AC0" w:rsidRDefault="000F4AED" w:rsidP="000F4AED">
            <w:pPr>
              <w:rPr>
                <w:ins w:id="729" w:author="Edward Au" w:date="2020-08-05T20:07:00Z"/>
                <w:color w:val="00B050"/>
                <w:sz w:val="20"/>
              </w:rPr>
            </w:pPr>
            <w:ins w:id="730" w:author="Edward Au" w:date="2020-08-05T20:07:00Z">
              <w:r>
                <w:rPr>
                  <w:color w:val="00B050"/>
                  <w:sz w:val="20"/>
                </w:rPr>
                <w:t>MLO-Discovery: ML IE usage/rules in the context of discovery</w:t>
              </w:r>
            </w:ins>
          </w:p>
        </w:tc>
        <w:tc>
          <w:tcPr>
            <w:tcW w:w="1575" w:type="dxa"/>
            <w:shd w:val="clear" w:color="auto" w:fill="auto"/>
          </w:tcPr>
          <w:p w14:paraId="641E4B9D" w14:textId="0F2D3050" w:rsidR="000F4AED" w:rsidRPr="00FE5AC0" w:rsidRDefault="000F4AED" w:rsidP="000F4AED">
            <w:pPr>
              <w:rPr>
                <w:ins w:id="731" w:author="Edward Au" w:date="2020-08-05T20:07:00Z"/>
                <w:color w:val="00B050"/>
                <w:sz w:val="20"/>
              </w:rPr>
            </w:pPr>
            <w:ins w:id="732" w:author="Edward Au" w:date="2020-08-05T20:07:00Z">
              <w:r>
                <w:rPr>
                  <w:color w:val="00B050"/>
                  <w:sz w:val="20"/>
                </w:rPr>
                <w:t xml:space="preserve">Ming </w:t>
              </w:r>
              <w:proofErr w:type="spellStart"/>
              <w:r>
                <w:rPr>
                  <w:color w:val="00B050"/>
                  <w:sz w:val="20"/>
                </w:rPr>
                <w:t>Gan</w:t>
              </w:r>
              <w:proofErr w:type="spellEnd"/>
            </w:ins>
          </w:p>
        </w:tc>
        <w:tc>
          <w:tcPr>
            <w:tcW w:w="2780" w:type="dxa"/>
          </w:tcPr>
          <w:p w14:paraId="7947A4AB" w14:textId="2FF131DD" w:rsidR="000F4AED" w:rsidRPr="00FE5AC0" w:rsidRDefault="000F4AED" w:rsidP="000F4AED">
            <w:pPr>
              <w:rPr>
                <w:ins w:id="733" w:author="Edward Au" w:date="2020-08-05T20:07:00Z"/>
                <w:color w:val="00B050"/>
                <w:sz w:val="20"/>
              </w:rPr>
            </w:pPr>
            <w:ins w:id="734" w:author="Edward Au" w:date="2020-08-05T20:07:00Z">
              <w:r w:rsidRPr="00FE5AC0">
                <w:rPr>
                  <w:color w:val="00B050"/>
                  <w:sz w:val="20"/>
                </w:rPr>
                <w:t xml:space="preserve">Laurent </w:t>
              </w:r>
              <w:proofErr w:type="spellStart"/>
              <w:r w:rsidRPr="00FE5AC0">
                <w:rPr>
                  <w:color w:val="00B050"/>
                  <w:sz w:val="20"/>
                </w:rPr>
                <w:t>Cariou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Ming </w:t>
              </w:r>
              <w:proofErr w:type="spellStart"/>
              <w:r w:rsidRPr="00FE5AC0">
                <w:rPr>
                  <w:color w:val="00B050"/>
                  <w:sz w:val="20"/>
                </w:rPr>
                <w:t>Gan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Liwen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Chu, </w:t>
              </w:r>
              <w:proofErr w:type="spellStart"/>
              <w:r w:rsidRPr="00FE5AC0">
                <w:rPr>
                  <w:color w:val="00B050"/>
                  <w:sz w:val="20"/>
                </w:rPr>
                <w:t>Jarkko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</w:t>
              </w:r>
              <w:proofErr w:type="spellStart"/>
              <w:r w:rsidRPr="00FE5AC0">
                <w:rPr>
                  <w:color w:val="00B050"/>
                  <w:sz w:val="20"/>
                </w:rPr>
                <w:t>Kneckt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Namyeong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Kim, Cheng Chen, </w:t>
              </w:r>
              <w:proofErr w:type="spellStart"/>
              <w:r w:rsidRPr="00FE5AC0">
                <w:rPr>
                  <w:color w:val="00B050"/>
                  <w:sz w:val="20"/>
                </w:rPr>
                <w:t>Rojan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</w:t>
              </w:r>
              <w:proofErr w:type="spellStart"/>
              <w:r w:rsidRPr="00FE5AC0">
                <w:rPr>
                  <w:color w:val="00B050"/>
                  <w:sz w:val="20"/>
                </w:rPr>
                <w:t>Chitrakar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Xiaofei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Wang, James Yee, </w:t>
              </w:r>
              <w:proofErr w:type="spellStart"/>
              <w:r w:rsidRPr="00FE5AC0">
                <w:rPr>
                  <w:color w:val="00B050"/>
                  <w:sz w:val="20"/>
                </w:rPr>
                <w:t>Yonggang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Fang, </w:t>
              </w:r>
              <w:proofErr w:type="spellStart"/>
              <w:r w:rsidRPr="00FE5AC0">
                <w:rPr>
                  <w:color w:val="00B050"/>
                  <w:sz w:val="20"/>
                </w:rPr>
                <w:t>Liuming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 Lu, </w:t>
              </w:r>
              <w:proofErr w:type="spellStart"/>
              <w:r w:rsidRPr="00FE5AC0">
                <w:rPr>
                  <w:color w:val="00B050"/>
                  <w:sz w:val="20"/>
                </w:rPr>
                <w:t>Payam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</w:t>
              </w:r>
              <w:proofErr w:type="spellStart"/>
              <w:r w:rsidRPr="00FE5AC0">
                <w:rPr>
                  <w:color w:val="00B050"/>
                  <w:sz w:val="20"/>
                </w:rPr>
                <w:t>Torab</w:t>
              </w:r>
              <w:proofErr w:type="spellEnd"/>
            </w:ins>
          </w:p>
        </w:tc>
        <w:tc>
          <w:tcPr>
            <w:tcW w:w="1626" w:type="dxa"/>
          </w:tcPr>
          <w:p w14:paraId="4C851DC5" w14:textId="5312B16B" w:rsidR="000F4AED" w:rsidRDefault="000F4AED" w:rsidP="000F4AED">
            <w:pPr>
              <w:rPr>
                <w:ins w:id="735" w:author="Edward Au" w:date="2020-08-05T20:07:00Z"/>
                <w:sz w:val="20"/>
              </w:rPr>
            </w:pPr>
            <w:ins w:id="736" w:author="Edward Au" w:date="2020-08-05T20:07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9D3ECE7" w14:textId="4F8540BA" w:rsidR="000F4AED" w:rsidRPr="00AC2D26" w:rsidRDefault="001907AB" w:rsidP="000F4AED">
            <w:pPr>
              <w:rPr>
                <w:ins w:id="737" w:author="Edward Au" w:date="2020-08-05T20:07:00Z"/>
                <w:sz w:val="20"/>
              </w:rPr>
            </w:pPr>
            <w:ins w:id="738" w:author="Edward Au" w:date="2020-08-05T20:08:00Z">
              <w:r>
                <w:rPr>
                  <w:sz w:val="20"/>
                </w:rPr>
                <w:t>Motion 119, #SP111</w:t>
              </w:r>
            </w:ins>
          </w:p>
        </w:tc>
      </w:tr>
      <w:tr w:rsidR="000F4AED" w14:paraId="12C76857" w14:textId="77777777" w:rsidTr="00953F8C">
        <w:trPr>
          <w:trHeight w:val="257"/>
        </w:trPr>
        <w:tc>
          <w:tcPr>
            <w:tcW w:w="1035" w:type="dxa"/>
          </w:tcPr>
          <w:p w14:paraId="5C6FF160" w14:textId="08C8184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F1A08B9" w14:textId="5432314D" w:rsidR="000F4AED" w:rsidRPr="00FE5AC0" w:rsidDel="009F5DB5" w:rsidRDefault="000F4AED" w:rsidP="000F4AED">
            <w:pPr>
              <w:rPr>
                <w:del w:id="739" w:author="Edward Au" w:date="2020-07-27T12:33:00Z"/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  <w:del w:id="740" w:author="Edward Au" w:date="2020-07-27T12:33:00Z">
              <w:r w:rsidRPr="00FE5AC0" w:rsidDel="009F5DB5">
                <w:rPr>
                  <w:color w:val="00B050"/>
                  <w:sz w:val="20"/>
                </w:rPr>
                <w:delText>,</w:delText>
              </w:r>
            </w:del>
          </w:p>
          <w:p w14:paraId="254A82D5" w14:textId="77777777" w:rsidR="000F4AED" w:rsidRPr="00FE5AC0" w:rsidRDefault="000F4AED" w:rsidP="000F4AED">
            <w:pPr>
              <w:rPr>
                <w:color w:val="00B050"/>
                <w:sz w:val="20"/>
              </w:rPr>
            </w:pPr>
          </w:p>
          <w:p w14:paraId="0910A8C6" w14:textId="14CD5BE1" w:rsidR="000F4AED" w:rsidRPr="00FE5AC0" w:rsidRDefault="000F4AED" w:rsidP="000F4AED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0F4AED" w:rsidRPr="000B20DC" w:rsidRDefault="000F4AED" w:rsidP="000F4AED">
            <w:pPr>
              <w:rPr>
                <w:sz w:val="20"/>
              </w:rPr>
            </w:pPr>
            <w:ins w:id="741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533A5F8" w14:textId="43E29444" w:rsidR="000F4AED" w:rsidRDefault="00254B3B" w:rsidP="000F4AED">
            <w:pPr>
              <w:rPr>
                <w:ins w:id="742" w:author="Edward Au" w:date="2020-08-07T10:59:00Z"/>
                <w:sz w:val="20"/>
              </w:rPr>
            </w:pPr>
            <w:ins w:id="743" w:author="Edward Au" w:date="2020-08-07T10:58:00Z">
              <w:r>
                <w:rPr>
                  <w:sz w:val="20"/>
                </w:rPr>
                <w:t xml:space="preserve">No </w:t>
              </w:r>
            </w:ins>
            <w:ins w:id="744" w:author="Edward Au" w:date="2020-08-07T10:59:00Z">
              <w:r w:rsidR="00C37B70">
                <w:rPr>
                  <w:sz w:val="20"/>
                </w:rPr>
                <w:t xml:space="preserve">explicit </w:t>
              </w:r>
            </w:ins>
            <w:ins w:id="745" w:author="Edward Au" w:date="2020-08-07T10:58:00Z">
              <w:r>
                <w:rPr>
                  <w:sz w:val="20"/>
                </w:rPr>
                <w:t>motion</w:t>
              </w:r>
            </w:ins>
          </w:p>
          <w:p w14:paraId="30283D60" w14:textId="26F33A95" w:rsidR="00AE72CB" w:rsidRPr="000B20DC" w:rsidRDefault="001074CC" w:rsidP="000F4AED">
            <w:pPr>
              <w:rPr>
                <w:sz w:val="20"/>
              </w:rPr>
            </w:pPr>
            <w:proofErr w:type="gramStart"/>
            <w:ins w:id="746" w:author="Edward Au" w:date="2020-08-07T10:59:00Z">
              <w:r>
                <w:rPr>
                  <w:sz w:val="20"/>
                </w:rPr>
                <w:t>b</w:t>
              </w:r>
              <w:r w:rsidR="00AE72CB">
                <w:rPr>
                  <w:sz w:val="20"/>
                </w:rPr>
                <w:t>ut</w:t>
              </w:r>
              <w:proofErr w:type="gramEnd"/>
              <w:r w:rsidR="00AE72CB">
                <w:rPr>
                  <w:sz w:val="20"/>
                </w:rPr>
                <w:t xml:space="preserve"> </w:t>
              </w:r>
              <w:r w:rsidR="00AE72CB" w:rsidRPr="00AE72CB">
                <w:rPr>
                  <w:sz w:val="20"/>
                </w:rPr>
                <w:t>Motion 115, #SP63</w:t>
              </w:r>
              <w:r w:rsidR="00AE72CB">
                <w:rPr>
                  <w:sz w:val="20"/>
                </w:rPr>
                <w:t xml:space="preserve"> and </w:t>
              </w:r>
              <w:r w:rsidR="00AE72CB" w:rsidRPr="00AE72CB">
                <w:rPr>
                  <w:sz w:val="20"/>
                </w:rPr>
                <w:t>Motion 115, #SP6</w:t>
              </w:r>
              <w:r w:rsidR="00AE72CB">
                <w:rPr>
                  <w:sz w:val="20"/>
                </w:rPr>
                <w:t>4 are related.</w:t>
              </w:r>
            </w:ins>
          </w:p>
        </w:tc>
      </w:tr>
      <w:tr w:rsidR="000F4AED" w14:paraId="3EF55FAB" w14:textId="77777777" w:rsidTr="00953F8C">
        <w:trPr>
          <w:trHeight w:val="257"/>
        </w:trPr>
        <w:tc>
          <w:tcPr>
            <w:tcW w:w="1035" w:type="dxa"/>
          </w:tcPr>
          <w:p w14:paraId="5F21C494" w14:textId="7777777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0F4AED" w:rsidRPr="00FE5AC0" w:rsidRDefault="000F4AED" w:rsidP="000F4AED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0F4AED" w:rsidRPr="000B20DC" w:rsidRDefault="000F4AED" w:rsidP="000F4AED">
            <w:pPr>
              <w:rPr>
                <w:sz w:val="20"/>
              </w:rPr>
            </w:pPr>
            <w:ins w:id="747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7265611C" w14:textId="7D5C8449" w:rsidR="000F4AED" w:rsidRPr="00D34037" w:rsidRDefault="000F4AED" w:rsidP="000F4AED">
            <w:pPr>
              <w:rPr>
                <w:ins w:id="748" w:author="Edward Au" w:date="2020-07-21T15:44:00Z"/>
                <w:sz w:val="20"/>
              </w:rPr>
            </w:pPr>
            <w:ins w:id="749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#SP34</w:t>
              </w:r>
            </w:ins>
          </w:p>
          <w:p w14:paraId="5EC35064" w14:textId="77777777" w:rsidR="000F4AED" w:rsidRDefault="000F4AED" w:rsidP="000F4AED">
            <w:pPr>
              <w:rPr>
                <w:ins w:id="750" w:author="Edward Au" w:date="2020-07-21T15:45:00Z"/>
                <w:sz w:val="20"/>
              </w:rPr>
            </w:pPr>
            <w:ins w:id="751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#SP35</w:t>
              </w:r>
            </w:ins>
          </w:p>
          <w:p w14:paraId="7209DB8E" w14:textId="77777777" w:rsidR="000F4AED" w:rsidRDefault="000F4AED" w:rsidP="000F4AED">
            <w:pPr>
              <w:rPr>
                <w:ins w:id="752" w:author="Edward Au" w:date="2020-07-21T15:45:00Z"/>
                <w:sz w:val="20"/>
              </w:rPr>
            </w:pPr>
            <w:ins w:id="753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#SP36</w:t>
              </w:r>
            </w:ins>
          </w:p>
          <w:p w14:paraId="7D864C2F" w14:textId="459B650F" w:rsidR="000F4AED" w:rsidRPr="00D34037" w:rsidRDefault="000F4AED" w:rsidP="000F4AED">
            <w:pPr>
              <w:rPr>
                <w:ins w:id="754" w:author="Edward Au" w:date="2020-07-21T15:44:00Z"/>
                <w:sz w:val="20"/>
              </w:rPr>
            </w:pPr>
            <w:ins w:id="755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#SP50</w:t>
              </w:r>
            </w:ins>
          </w:p>
          <w:p w14:paraId="2425AE79" w14:textId="77777777" w:rsidR="000F4AED" w:rsidRPr="00D34037" w:rsidRDefault="000F4AED" w:rsidP="000F4AED">
            <w:pPr>
              <w:rPr>
                <w:ins w:id="756" w:author="Edward Au" w:date="2020-07-21T15:44:00Z"/>
                <w:sz w:val="20"/>
              </w:rPr>
            </w:pPr>
          </w:p>
          <w:p w14:paraId="3C41AF78" w14:textId="0FBF08DC" w:rsidR="000F4AED" w:rsidRPr="000B20DC" w:rsidRDefault="000F4AED" w:rsidP="000F4AED">
            <w:pPr>
              <w:rPr>
                <w:sz w:val="20"/>
              </w:rPr>
            </w:pPr>
          </w:p>
        </w:tc>
      </w:tr>
      <w:tr w:rsidR="000F4AED" w14:paraId="7C636743" w14:textId="77777777" w:rsidTr="00953F8C">
        <w:trPr>
          <w:trHeight w:val="257"/>
        </w:trPr>
        <w:tc>
          <w:tcPr>
            <w:tcW w:w="1035" w:type="dxa"/>
          </w:tcPr>
          <w:p w14:paraId="4710DF07" w14:textId="3D4AB09B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0F4AED" w:rsidRPr="00FE5AC0" w:rsidRDefault="000F4AED" w:rsidP="000F4AED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0F4AED" w:rsidRPr="00FE5AC0" w:rsidRDefault="000F4AED" w:rsidP="000F4AED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0F4AED" w:rsidRDefault="000F4AED" w:rsidP="000F4AED">
            <w:pPr>
              <w:rPr>
                <w:ins w:id="757" w:author="Alfred Aster" w:date="2020-07-20T08:04:00Z"/>
                <w:sz w:val="20"/>
              </w:rPr>
            </w:pPr>
            <w:ins w:id="758" w:author="Alfred Aster" w:date="2020-07-20T08:04:00Z">
              <w:r>
                <w:rPr>
                  <w:sz w:val="20"/>
                </w:rPr>
                <w:t>R1</w:t>
              </w:r>
            </w:ins>
          </w:p>
          <w:p w14:paraId="26B95ED4" w14:textId="77777777" w:rsidR="000F4AED" w:rsidRPr="000B20DC" w:rsidRDefault="000F4AED" w:rsidP="000F4AE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3E77AC5" w14:textId="77777777" w:rsidR="000F4AED" w:rsidRDefault="000F4AED" w:rsidP="000F4AED">
            <w:pPr>
              <w:rPr>
                <w:ins w:id="759" w:author="Edward Au" w:date="2020-07-27T12:33:00Z"/>
                <w:sz w:val="20"/>
              </w:rPr>
            </w:pPr>
            <w:ins w:id="760" w:author="Alfred Aster" w:date="2020-07-20T08:06:00Z">
              <w:r w:rsidRPr="00B800D2">
                <w:rPr>
                  <w:sz w:val="20"/>
                </w:rPr>
                <w:t>Motion 61</w:t>
              </w:r>
            </w:ins>
          </w:p>
          <w:p w14:paraId="3077BB91" w14:textId="410CC5CB" w:rsidR="000F4AED" w:rsidRPr="000B20DC" w:rsidRDefault="000F4AED" w:rsidP="000F4AED">
            <w:pPr>
              <w:rPr>
                <w:sz w:val="20"/>
              </w:rPr>
            </w:pPr>
            <w:ins w:id="761" w:author="Alfred Aster" w:date="2020-07-20T08:06:00Z">
              <w:r w:rsidRPr="00326C10">
                <w:rPr>
                  <w:sz w:val="20"/>
                </w:rPr>
                <w:t>Motion 115</w:t>
              </w:r>
              <w:r>
                <w:rPr>
                  <w:sz w:val="20"/>
                </w:rPr>
                <w:t>-</w:t>
              </w:r>
              <w:r w:rsidRPr="00326C10">
                <w:rPr>
                  <w:sz w:val="20"/>
                </w:rPr>
                <w:t>SP85</w:t>
              </w:r>
            </w:ins>
          </w:p>
        </w:tc>
      </w:tr>
      <w:tr w:rsidR="000F4AED" w14:paraId="6FA1F781" w14:textId="77777777" w:rsidTr="00953F8C">
        <w:trPr>
          <w:trHeight w:val="271"/>
        </w:trPr>
        <w:tc>
          <w:tcPr>
            <w:tcW w:w="1035" w:type="dxa"/>
          </w:tcPr>
          <w:p w14:paraId="6663EB20" w14:textId="77777777" w:rsidR="000F4AED" w:rsidRPr="004149D2" w:rsidRDefault="000F4AED" w:rsidP="000F4AED">
            <w:pPr>
              <w:rPr>
                <w:sz w:val="20"/>
              </w:rPr>
            </w:pPr>
            <w:r w:rsidRPr="004149D2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224019D2" w14:textId="77777777" w:rsidR="000F4AED" w:rsidRPr="004149D2" w:rsidRDefault="000F4AED" w:rsidP="000F4AED">
            <w:pPr>
              <w:rPr>
                <w:sz w:val="20"/>
              </w:rPr>
            </w:pPr>
            <w:r w:rsidRPr="004149D2">
              <w:rPr>
                <w:sz w:val="20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</w:t>
            </w:r>
            <w:r>
              <w:rPr>
                <w:sz w:val="20"/>
              </w:rPr>
              <w:t xml:space="preserve"> </w:t>
            </w:r>
            <w:proofErr w:type="spellStart"/>
            <w:r w:rsidRPr="00B713C7">
              <w:rPr>
                <w:sz w:val="20"/>
              </w:rPr>
              <w:t>Payam</w:t>
            </w:r>
            <w:proofErr w:type="spellEnd"/>
            <w:r w:rsidRPr="00B713C7">
              <w:rPr>
                <w:sz w:val="20"/>
              </w:rPr>
              <w:t xml:space="preserve"> </w:t>
            </w:r>
            <w:proofErr w:type="spellStart"/>
            <w:r w:rsidRPr="00B713C7">
              <w:rPr>
                <w:sz w:val="20"/>
              </w:rPr>
              <w:t>Torab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Yunbo</w:t>
            </w:r>
            <w:proofErr w:type="spellEnd"/>
            <w:r>
              <w:rPr>
                <w:sz w:val="20"/>
              </w:rPr>
              <w:t xml:space="preserve"> Li</w:t>
            </w:r>
            <w:ins w:id="762" w:author="Edward Au" w:date="2020-07-21T15:37:00Z">
              <w:r>
                <w:rPr>
                  <w:sz w:val="20"/>
                </w:rPr>
                <w:t>, John Yi</w:t>
              </w:r>
            </w:ins>
          </w:p>
          <w:p w14:paraId="6990CC25" w14:textId="549A1048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</w:p>
        </w:tc>
        <w:tc>
          <w:tcPr>
            <w:tcW w:w="1626" w:type="dxa"/>
          </w:tcPr>
          <w:p w14:paraId="72F493B6" w14:textId="060556A8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ins w:id="763" w:author="Alfred Aster" w:date="2020-07-30T08:24:00Z">
              <w:r w:rsidRPr="003D685E">
                <w:rPr>
                  <w:color w:val="FF0000"/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2BD39904" w14:textId="1F44B35B" w:rsidR="000F4AED" w:rsidRPr="009D27E9" w:rsidRDefault="000F4AED" w:rsidP="000F4AED">
            <w:pPr>
              <w:rPr>
                <w:color w:val="FF0000"/>
                <w:sz w:val="20"/>
              </w:rPr>
            </w:pPr>
            <w:ins w:id="764" w:author="Alfred Aster" w:date="2020-07-20T08:06:00Z">
              <w:r w:rsidRPr="009D27E9">
                <w:rPr>
                  <w:color w:val="FF0000"/>
                  <w:sz w:val="20"/>
                </w:rPr>
                <w:t>No motion</w:t>
              </w:r>
            </w:ins>
            <w:ins w:id="765" w:author="Alfred Aster" w:date="2020-07-30T08:24:00Z">
              <w:r>
                <w:rPr>
                  <w:color w:val="FF0000"/>
                  <w:sz w:val="20"/>
                </w:rPr>
                <w:t>.</w:t>
              </w:r>
            </w:ins>
          </w:p>
        </w:tc>
      </w:tr>
      <w:tr w:rsidR="000F4AED" w14:paraId="0E5F3799" w14:textId="77777777" w:rsidTr="00953F8C">
        <w:trPr>
          <w:trHeight w:val="257"/>
        </w:trPr>
        <w:tc>
          <w:tcPr>
            <w:tcW w:w="1035" w:type="dxa"/>
          </w:tcPr>
          <w:p w14:paraId="33A113E3" w14:textId="42C9BB12" w:rsidR="000F4AED" w:rsidRPr="004149D2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584C767" w14:textId="77777777" w:rsidR="000F4AED" w:rsidRPr="004149D2" w:rsidRDefault="000F4AED" w:rsidP="000F4AED">
            <w:pPr>
              <w:rPr>
                <w:sz w:val="20"/>
              </w:rPr>
            </w:pPr>
            <w:r w:rsidRPr="004149D2">
              <w:rPr>
                <w:sz w:val="20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proofErr w:type="spellStart"/>
            <w:r w:rsidRPr="000B20DC">
              <w:rPr>
                <w:sz w:val="20"/>
              </w:rPr>
              <w:t>Wook</w:t>
            </w:r>
            <w:proofErr w:type="spellEnd"/>
            <w:r w:rsidRPr="000B20DC">
              <w:rPr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Yanjun</w:t>
            </w:r>
            <w:proofErr w:type="spellEnd"/>
            <w:r>
              <w:rPr>
                <w:sz w:val="20"/>
              </w:rPr>
              <w:t xml:space="preserve"> Sun,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Kim, </w:t>
            </w:r>
            <w:proofErr w:type="spellStart"/>
            <w:r w:rsidRPr="006F3476">
              <w:rPr>
                <w:sz w:val="20"/>
              </w:rPr>
              <w:t>Chenchen</w:t>
            </w:r>
            <w:proofErr w:type="spellEnd"/>
            <w:r w:rsidRPr="006F3476">
              <w:rPr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0F4AED" w:rsidRPr="000B20DC" w:rsidRDefault="000F4AED" w:rsidP="000F4AED">
            <w:pPr>
              <w:rPr>
                <w:strike/>
                <w:color w:val="FF0000"/>
                <w:sz w:val="20"/>
              </w:rPr>
            </w:pPr>
            <w:ins w:id="766" w:author="Alfred Aster" w:date="2020-07-30T08:25:00Z">
              <w:r w:rsidRPr="003D685E">
                <w:rPr>
                  <w:color w:val="FF0000"/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4F56C1CF" w14:textId="77777777" w:rsidR="000F4AED" w:rsidRDefault="000F4AED" w:rsidP="000F4AED">
            <w:pPr>
              <w:rPr>
                <w:ins w:id="767" w:author="Edward Au" w:date="2020-07-23T19:18:00Z"/>
                <w:color w:val="FF0000"/>
                <w:sz w:val="20"/>
              </w:rPr>
            </w:pPr>
            <w:ins w:id="768" w:author="Alfred Aster" w:date="2020-07-20T08:06:00Z">
              <w:r w:rsidRPr="00E17145">
                <w:rPr>
                  <w:color w:val="FF0000"/>
                  <w:sz w:val="20"/>
                </w:rPr>
                <w:t>No motion</w:t>
              </w:r>
              <w:del w:id="769" w:author="Edward Au" w:date="2020-07-23T19:16:00Z">
                <w:r w:rsidDel="00C25689">
                  <w:rPr>
                    <w:color w:val="FF0000"/>
                    <w:sz w:val="20"/>
                  </w:rPr>
                  <w:delText>s</w:delText>
                </w:r>
              </w:del>
              <w:r w:rsidRPr="00E17145">
                <w:rPr>
                  <w:color w:val="FF0000"/>
                  <w:sz w:val="20"/>
                </w:rPr>
                <w:t>.</w:t>
              </w:r>
            </w:ins>
          </w:p>
          <w:p w14:paraId="277353B6" w14:textId="1854F6E6" w:rsidR="000F4AED" w:rsidRPr="00E17145" w:rsidRDefault="000F4AED" w:rsidP="000F4AED">
            <w:pPr>
              <w:rPr>
                <w:color w:val="FF0000"/>
                <w:sz w:val="20"/>
              </w:rPr>
            </w:pPr>
            <w:ins w:id="770" w:author="Edward Au" w:date="2020-07-23T19:18:00Z">
              <w:del w:id="771" w:author="Alfred Aster" w:date="2020-07-30T08:25:00Z">
                <w:r w:rsidRPr="005B065A" w:rsidDel="00F117C7">
                  <w:rPr>
                    <w:color w:val="FF0000"/>
                    <w:sz w:val="20"/>
                  </w:rPr>
                  <w:delText>Need to update several MAC frames related to 320</w:delText>
                </w:r>
                <w:r w:rsidDel="00F117C7">
                  <w:rPr>
                    <w:color w:val="FF0000"/>
                    <w:sz w:val="20"/>
                  </w:rPr>
                  <w:delText xml:space="preserve"> </w:delText>
                </w:r>
                <w:r w:rsidRPr="005B065A" w:rsidDel="00F117C7">
                  <w:rPr>
                    <w:color w:val="FF0000"/>
                    <w:sz w:val="20"/>
                  </w:rPr>
                  <w:delText>MHz and multi-RU. 11-20/950 is related topic.  Will wait for SP and motion.</w:delText>
                </w:r>
              </w:del>
            </w:ins>
          </w:p>
        </w:tc>
      </w:tr>
      <w:tr w:rsidR="000F4AED" w14:paraId="0A992145" w14:textId="77777777" w:rsidTr="00953F8C">
        <w:trPr>
          <w:trHeight w:val="271"/>
        </w:trPr>
        <w:tc>
          <w:tcPr>
            <w:tcW w:w="1035" w:type="dxa"/>
          </w:tcPr>
          <w:p w14:paraId="75E4B12F" w14:textId="501A845E" w:rsidR="000F4AED" w:rsidRPr="002F5175" w:rsidRDefault="000F4AED" w:rsidP="000F4AED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0F4AED" w:rsidRPr="002F5175" w:rsidRDefault="000F4AED" w:rsidP="000F4AED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75" w:type="dxa"/>
          </w:tcPr>
          <w:p w14:paraId="614BCCD1" w14:textId="6174A7FF" w:rsidR="000F4AED" w:rsidRPr="002F5175" w:rsidRDefault="000F4AED" w:rsidP="000F4AED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0F4AED" w:rsidRPr="002F5175" w:rsidRDefault="000F4AED" w:rsidP="000F4AED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0F4AED" w:rsidRPr="002F5175" w:rsidRDefault="000F4AED" w:rsidP="000F4AED">
            <w:pPr>
              <w:rPr>
                <w:color w:val="00B050"/>
                <w:sz w:val="20"/>
              </w:rPr>
            </w:pPr>
            <w:ins w:id="772" w:author="Edward Au" w:date="2020-07-23T19:18:00Z">
              <w:r w:rsidRPr="002F5175">
                <w:rPr>
                  <w:color w:val="00B050"/>
                  <w:sz w:val="20"/>
                </w:rPr>
                <w:t>R2</w:t>
              </w:r>
            </w:ins>
          </w:p>
        </w:tc>
        <w:tc>
          <w:tcPr>
            <w:tcW w:w="2133" w:type="dxa"/>
          </w:tcPr>
          <w:p w14:paraId="138786A0" w14:textId="77777777" w:rsidR="000F4AED" w:rsidRPr="002F5175" w:rsidRDefault="000F4AED" w:rsidP="000F4AED">
            <w:pPr>
              <w:rPr>
                <w:ins w:id="773" w:author="Edward Au" w:date="2020-07-23T19:18:00Z"/>
                <w:color w:val="00B050"/>
                <w:sz w:val="20"/>
              </w:rPr>
            </w:pPr>
            <w:ins w:id="774" w:author="Edward Au" w:date="2020-07-23T19:18:00Z">
              <w:r w:rsidRPr="002F5175">
                <w:rPr>
                  <w:color w:val="00B050"/>
                  <w:sz w:val="20"/>
                </w:rPr>
                <w:t>Motion 65</w:t>
              </w:r>
            </w:ins>
          </w:p>
          <w:p w14:paraId="0BED68E2" w14:textId="38C263C7" w:rsidR="000F4AED" w:rsidRPr="002F5175" w:rsidRDefault="000F4AED" w:rsidP="000F4AED">
            <w:pPr>
              <w:rPr>
                <w:ins w:id="775" w:author="Edward Au" w:date="2020-07-23T19:18:00Z"/>
                <w:color w:val="00B050"/>
                <w:sz w:val="20"/>
              </w:rPr>
            </w:pPr>
            <w:ins w:id="776" w:author="Edward Au" w:date="2020-07-23T19:18:00Z">
              <w:r w:rsidRPr="002F5175">
                <w:rPr>
                  <w:color w:val="00B050"/>
                  <w:sz w:val="20"/>
                </w:rPr>
                <w:t xml:space="preserve">Motion 66 </w:t>
              </w:r>
            </w:ins>
          </w:p>
          <w:p w14:paraId="090B2239" w14:textId="77777777" w:rsidR="000F4AED" w:rsidRPr="002F5175" w:rsidRDefault="000F4AED" w:rsidP="000F4AED">
            <w:pPr>
              <w:rPr>
                <w:ins w:id="777" w:author="Edward Au" w:date="2020-07-23T19:18:00Z"/>
                <w:color w:val="00B050"/>
                <w:sz w:val="20"/>
              </w:rPr>
            </w:pPr>
            <w:ins w:id="778" w:author="Edward Au" w:date="2020-07-23T19:18:00Z">
              <w:r w:rsidRPr="002F5175">
                <w:rPr>
                  <w:color w:val="00B050"/>
                  <w:sz w:val="20"/>
                </w:rPr>
                <w:t>Motion 112, #SP15</w:t>
              </w:r>
            </w:ins>
          </w:p>
          <w:p w14:paraId="06732683" w14:textId="513D743C" w:rsidR="000F4AED" w:rsidRPr="002F5175" w:rsidRDefault="000F4AED" w:rsidP="000F4AED">
            <w:pPr>
              <w:rPr>
                <w:color w:val="00B050"/>
                <w:sz w:val="20"/>
              </w:rPr>
            </w:pPr>
            <w:ins w:id="779" w:author="Edward Au" w:date="2020-07-23T19:19:00Z">
              <w:r w:rsidRPr="002F5175">
                <w:rPr>
                  <w:color w:val="00B050"/>
                  <w:sz w:val="20"/>
                </w:rPr>
                <w:t xml:space="preserve">Motion </w:t>
              </w:r>
            </w:ins>
            <w:ins w:id="780" w:author="Edward Au" w:date="2020-07-23T19:18:00Z">
              <w:r w:rsidRPr="002F5175">
                <w:rPr>
                  <w:color w:val="00B050"/>
                  <w:sz w:val="20"/>
                </w:rPr>
                <w:t>112, #SP47</w:t>
              </w:r>
            </w:ins>
          </w:p>
        </w:tc>
      </w:tr>
      <w:tr w:rsidR="000F4AED" w14:paraId="0C6260E9" w14:textId="77777777" w:rsidTr="00C32428">
        <w:trPr>
          <w:trHeight w:val="271"/>
          <w:ins w:id="781" w:author="Alfred Aster" w:date="2020-07-30T15:16:00Z"/>
        </w:trPr>
        <w:tc>
          <w:tcPr>
            <w:tcW w:w="1035" w:type="dxa"/>
          </w:tcPr>
          <w:p w14:paraId="354670C1" w14:textId="4F2A839C" w:rsidR="000F4AED" w:rsidRDefault="000F4AED" w:rsidP="000F4AED">
            <w:pPr>
              <w:rPr>
                <w:ins w:id="782" w:author="Alfred Aster" w:date="2020-07-30T15:16:00Z"/>
                <w:sz w:val="20"/>
              </w:rPr>
            </w:pPr>
            <w:ins w:id="783" w:author="Alfred Aster" w:date="2020-07-30T15:16:00Z">
              <w:r>
                <w:rPr>
                  <w:sz w:val="20"/>
                </w:rPr>
                <w:t>Joint-MAP</w:t>
              </w:r>
            </w:ins>
          </w:p>
        </w:tc>
        <w:tc>
          <w:tcPr>
            <w:tcW w:w="10105" w:type="dxa"/>
            <w:gridSpan w:val="5"/>
          </w:tcPr>
          <w:p w14:paraId="70FAB23B" w14:textId="77777777" w:rsidR="000F4AED" w:rsidRDefault="000F4AED" w:rsidP="000F4AED">
            <w:pPr>
              <w:rPr>
                <w:ins w:id="784" w:author="Alfred Aster" w:date="2020-07-30T15:16:00Z"/>
                <w:sz w:val="20"/>
              </w:rPr>
            </w:pPr>
            <w:ins w:id="785" w:author="Alfred Aster" w:date="2020-07-30T15:16:00Z">
              <w:r>
                <w:rPr>
                  <w:sz w:val="20"/>
                </w:rPr>
                <w:t>SP4: Which option do you prefer:</w:t>
              </w:r>
            </w:ins>
          </w:p>
          <w:p w14:paraId="5C946E9A" w14:textId="25D0727F" w:rsidR="000F4AED" w:rsidRPr="0002578B" w:rsidRDefault="000F4AED" w:rsidP="000F4AED">
            <w:pPr>
              <w:pStyle w:val="ListParagraph"/>
              <w:numPr>
                <w:ilvl w:val="0"/>
                <w:numId w:val="6"/>
              </w:numPr>
              <w:rPr>
                <w:ins w:id="786" w:author="Alfred Aster" w:date="2020-07-30T15:16:00Z"/>
                <w:sz w:val="20"/>
              </w:rPr>
            </w:pPr>
            <w:ins w:id="787" w:author="Alfred Aster" w:date="2020-07-30T15:16:00Z">
              <w:r w:rsidRPr="0002578B">
                <w:rPr>
                  <w:sz w:val="20"/>
                </w:rPr>
                <w:t>Option 1: All MAP features in R1 (unless those already decided to be in R2)</w:t>
              </w:r>
            </w:ins>
          </w:p>
          <w:p w14:paraId="4563FCCF" w14:textId="1B364B8D" w:rsidR="000F4AED" w:rsidRPr="0002578B" w:rsidRDefault="000F4AED" w:rsidP="000F4AED">
            <w:pPr>
              <w:pStyle w:val="ListParagraph"/>
              <w:numPr>
                <w:ilvl w:val="0"/>
                <w:numId w:val="6"/>
              </w:numPr>
              <w:rPr>
                <w:ins w:id="788" w:author="Alfred Aster" w:date="2020-07-30T15:16:00Z"/>
                <w:sz w:val="20"/>
              </w:rPr>
            </w:pPr>
            <w:ins w:id="789" w:author="Alfred Aster" w:date="2020-07-30T15:16:00Z">
              <w:r w:rsidRPr="0002578B">
                <w:rPr>
                  <w:sz w:val="20"/>
                </w:rPr>
                <w:t>Option 2: All MAP features in R2</w:t>
              </w:r>
            </w:ins>
          </w:p>
          <w:p w14:paraId="27E67C80" w14:textId="6B737BD3" w:rsidR="000F4AED" w:rsidRPr="0002578B" w:rsidRDefault="000F4AED" w:rsidP="000F4AED">
            <w:pPr>
              <w:pStyle w:val="ListParagraph"/>
              <w:numPr>
                <w:ilvl w:val="0"/>
                <w:numId w:val="6"/>
              </w:numPr>
              <w:rPr>
                <w:ins w:id="790" w:author="Alfred Aster" w:date="2020-07-30T15:16:00Z"/>
                <w:sz w:val="20"/>
              </w:rPr>
            </w:pPr>
            <w:ins w:id="791" w:author="Alfred Aster" w:date="2020-07-30T15:16:00Z">
              <w:r w:rsidRPr="0002578B">
                <w:rPr>
                  <w:sz w:val="20"/>
                </w:rPr>
                <w:t>Option 3: Abstain</w:t>
              </w:r>
            </w:ins>
          </w:p>
          <w:p w14:paraId="5042F22C" w14:textId="77777777" w:rsidR="000F4AED" w:rsidRDefault="000F4AED" w:rsidP="000F4AED">
            <w:pPr>
              <w:rPr>
                <w:ins w:id="792" w:author="Alfred Aster" w:date="2020-07-30T15:16:00Z"/>
                <w:sz w:val="20"/>
              </w:rPr>
            </w:pPr>
          </w:p>
          <w:p w14:paraId="1BCFC26C" w14:textId="4BCB9B6A" w:rsidR="000F4AED" w:rsidRDefault="000F4AED" w:rsidP="000F4AED">
            <w:pPr>
              <w:rPr>
                <w:ins w:id="793" w:author="Alfred Aster" w:date="2020-07-30T15:16:00Z"/>
                <w:sz w:val="20"/>
              </w:rPr>
            </w:pPr>
            <w:ins w:id="794" w:author="Alfred Aster" w:date="2020-07-30T15:16:00Z">
              <w:r>
                <w:rPr>
                  <w:sz w:val="20"/>
                </w:rPr>
                <w:t>Resul</w:t>
              </w:r>
            </w:ins>
            <w:ins w:id="795" w:author="Alfred Aster" w:date="2020-07-30T15:17:00Z">
              <w:r>
                <w:rPr>
                  <w:sz w:val="20"/>
                </w:rPr>
                <w:t>t</w:t>
              </w:r>
            </w:ins>
            <w:ins w:id="796" w:author="Alfred Aster" w:date="2020-07-30T15:16:00Z">
              <w:r>
                <w:rPr>
                  <w:sz w:val="20"/>
                </w:rPr>
                <w:t>: 53 for Option 1, 58 for Option 2, 17 Abstain</w:t>
              </w:r>
            </w:ins>
          </w:p>
        </w:tc>
      </w:tr>
      <w:tr w:rsidR="000F4AED" w14:paraId="5F932D4A" w14:textId="77777777" w:rsidTr="00953F8C">
        <w:trPr>
          <w:trHeight w:val="271"/>
        </w:trPr>
        <w:tc>
          <w:tcPr>
            <w:tcW w:w="1035" w:type="dxa"/>
          </w:tcPr>
          <w:p w14:paraId="45267ED7" w14:textId="2011C522" w:rsidR="000F4AED" w:rsidRPr="000B20DC" w:rsidRDefault="000F4AED" w:rsidP="000F4AED">
            <w:pPr>
              <w:rPr>
                <w:sz w:val="20"/>
              </w:rPr>
            </w:pPr>
            <w:ins w:id="797" w:author="Alfred Aster" w:date="2020-07-30T08:26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70DCCA74" w14:textId="79A66356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</w:p>
          <w:p w14:paraId="614FC7DD" w14:textId="7F3DE66E" w:rsidR="000F4AED" w:rsidRPr="000B20DC" w:rsidRDefault="000F4AED" w:rsidP="000F4AED">
            <w:pPr>
              <w:rPr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0F4AED" w:rsidRDefault="000F4AED" w:rsidP="000F4AED">
            <w:pPr>
              <w:rPr>
                <w:ins w:id="798" w:author="Alfred Aster" w:date="2020-07-30T09:01:00Z"/>
                <w:sz w:val="20"/>
              </w:rPr>
            </w:pP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George Cherian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lastRenderedPageBreak/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  <w:p w14:paraId="288A38B8" w14:textId="77777777" w:rsidR="000F4AED" w:rsidRDefault="000F4AED" w:rsidP="000F4AED">
            <w:pPr>
              <w:rPr>
                <w:ins w:id="799" w:author="Alfred Aster" w:date="2020-07-30T09:01:00Z"/>
                <w:sz w:val="20"/>
              </w:rPr>
            </w:pPr>
          </w:p>
          <w:p w14:paraId="4CB34FB6" w14:textId="4C2E5546" w:rsidR="000F4AED" w:rsidRPr="000B20DC" w:rsidRDefault="000F4AED" w:rsidP="000F4AED">
            <w:pPr>
              <w:rPr>
                <w:sz w:val="20"/>
              </w:rPr>
            </w:pPr>
          </w:p>
        </w:tc>
        <w:tc>
          <w:tcPr>
            <w:tcW w:w="1626" w:type="dxa"/>
          </w:tcPr>
          <w:p w14:paraId="44B4DB0C" w14:textId="77777777" w:rsidR="000F4AED" w:rsidRDefault="000F4AED" w:rsidP="000F4AED">
            <w:pPr>
              <w:rPr>
                <w:ins w:id="800" w:author="Alfred Aster" w:date="2020-07-30T09:00:00Z"/>
                <w:sz w:val="20"/>
              </w:rPr>
            </w:pPr>
            <w:ins w:id="801" w:author="Alfred Aster" w:date="2020-07-30T08:33:00Z">
              <w:r>
                <w:rPr>
                  <w:sz w:val="20"/>
                </w:rPr>
                <w:lastRenderedPageBreak/>
                <w:t>R1/</w:t>
              </w:r>
            </w:ins>
            <w:ins w:id="802" w:author="Alfred Aster" w:date="2020-07-30T08:30:00Z">
              <w:r>
                <w:rPr>
                  <w:sz w:val="20"/>
                </w:rPr>
                <w:t>R2?</w:t>
              </w:r>
            </w:ins>
          </w:p>
          <w:p w14:paraId="770A8A98" w14:textId="6176E9A5" w:rsidR="000F4AED" w:rsidRDefault="000F4AED" w:rsidP="000F4AED">
            <w:pPr>
              <w:rPr>
                <w:ins w:id="803" w:author="Alfred Aster" w:date="2020-07-30T09:00:00Z"/>
                <w:sz w:val="20"/>
              </w:rPr>
            </w:pPr>
          </w:p>
          <w:p w14:paraId="1605DE93" w14:textId="38727F3A" w:rsidR="000F4AED" w:rsidRPr="000B20DC" w:rsidRDefault="000F4AED" w:rsidP="000F4AED">
            <w:pPr>
              <w:rPr>
                <w:sz w:val="20"/>
              </w:rPr>
            </w:pPr>
            <w:ins w:id="804" w:author="Alfred Aster" w:date="2020-07-30T09:00:00Z">
              <w:r>
                <w:rPr>
                  <w:sz w:val="20"/>
                </w:rPr>
                <w:lastRenderedPageBreak/>
                <w:t>R1 (</w:t>
              </w:r>
            </w:ins>
            <w:ins w:id="805" w:author="Alfred Aster" w:date="2020-07-30T15:15:00Z">
              <w:r>
                <w:rPr>
                  <w:sz w:val="20"/>
                </w:rPr>
                <w:t xml:space="preserve">SP result: </w:t>
              </w:r>
            </w:ins>
            <w:ins w:id="806" w:author="Alfred Aster" w:date="2020-07-30T09:00:00Z">
              <w:r>
                <w:rPr>
                  <w:sz w:val="20"/>
                </w:rPr>
                <w:t>48Y, 46N, 20A)</w:t>
              </w:r>
            </w:ins>
          </w:p>
        </w:tc>
        <w:tc>
          <w:tcPr>
            <w:tcW w:w="2133" w:type="dxa"/>
          </w:tcPr>
          <w:p w14:paraId="7A385EA1" w14:textId="0B398365" w:rsidR="000F4AED" w:rsidRPr="000B20DC" w:rsidRDefault="000F4AED" w:rsidP="000F4AED">
            <w:pPr>
              <w:rPr>
                <w:sz w:val="20"/>
              </w:rPr>
            </w:pPr>
          </w:p>
        </w:tc>
      </w:tr>
      <w:tr w:rsidR="000F4AED" w14:paraId="4A5EBBF1" w14:textId="77777777" w:rsidTr="00953F8C">
        <w:trPr>
          <w:trHeight w:val="271"/>
        </w:trPr>
        <w:tc>
          <w:tcPr>
            <w:tcW w:w="1035" w:type="dxa"/>
          </w:tcPr>
          <w:p w14:paraId="6C91D46F" w14:textId="5CEBCBD8" w:rsidR="000F4AED" w:rsidRPr="000B20DC" w:rsidRDefault="000F4AED" w:rsidP="000F4AED">
            <w:pPr>
              <w:rPr>
                <w:sz w:val="20"/>
              </w:rPr>
            </w:pPr>
            <w:ins w:id="807" w:author="Alfred Aster" w:date="2020-07-30T08:32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318F9465" w14:textId="6DB41071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</w:t>
            </w:r>
            <w:r>
              <w:rPr>
                <w:sz w:val="20"/>
              </w:rPr>
              <w:t>-</w:t>
            </w:r>
            <w:r w:rsidRPr="00420B06">
              <w:rPr>
                <w:sz w:val="20"/>
              </w:rPr>
              <w:t>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77777777" w:rsidR="000F4AED" w:rsidRDefault="000F4AED" w:rsidP="000F4AED">
            <w:pPr>
              <w:rPr>
                <w:ins w:id="808" w:author="Alfred Aster" w:date="2020-07-30T09:15:00Z"/>
                <w:sz w:val="20"/>
              </w:rPr>
            </w:pPr>
            <w:ins w:id="809" w:author="Alfred Aster" w:date="2020-07-20T08:04:00Z">
              <w:r>
                <w:rPr>
                  <w:sz w:val="20"/>
                </w:rPr>
                <w:t>R1/R2?</w:t>
              </w:r>
            </w:ins>
          </w:p>
          <w:p w14:paraId="660E6DB1" w14:textId="77777777" w:rsidR="000F4AED" w:rsidRDefault="000F4AED" w:rsidP="000F4AED">
            <w:pPr>
              <w:rPr>
                <w:ins w:id="810" w:author="Alfred Aster" w:date="2020-07-30T09:15:00Z"/>
                <w:sz w:val="20"/>
              </w:rPr>
            </w:pPr>
          </w:p>
          <w:p w14:paraId="6D7C8D0E" w14:textId="59654B13" w:rsidR="000F4AED" w:rsidRPr="000B20DC" w:rsidRDefault="000F4AED" w:rsidP="000F4AED">
            <w:pPr>
              <w:rPr>
                <w:sz w:val="20"/>
              </w:rPr>
            </w:pPr>
            <w:ins w:id="811" w:author="Alfred Aster" w:date="2020-07-30T09:15:00Z">
              <w:r>
                <w:rPr>
                  <w:sz w:val="20"/>
                </w:rPr>
                <w:t>R1 (</w:t>
              </w:r>
            </w:ins>
            <w:ins w:id="812" w:author="Alfred Aster" w:date="2020-07-30T15:17:00Z">
              <w:r>
                <w:rPr>
                  <w:sz w:val="20"/>
                </w:rPr>
                <w:t xml:space="preserve">SP result: </w:t>
              </w:r>
            </w:ins>
            <w:ins w:id="813" w:author="Alfred Aster" w:date="2020-07-30T09:15:00Z">
              <w:r>
                <w:rPr>
                  <w:sz w:val="20"/>
                </w:rPr>
                <w:t>52Y, 59N, 13A)</w:t>
              </w:r>
            </w:ins>
          </w:p>
        </w:tc>
        <w:tc>
          <w:tcPr>
            <w:tcW w:w="2133" w:type="dxa"/>
          </w:tcPr>
          <w:p w14:paraId="5E3C4CE4" w14:textId="75887C1A" w:rsidR="000F4AED" w:rsidRDefault="000F4AED" w:rsidP="000F4AED">
            <w:pPr>
              <w:rPr>
                <w:sz w:val="20"/>
              </w:rPr>
            </w:pPr>
          </w:p>
        </w:tc>
      </w:tr>
      <w:tr w:rsidR="000F4AED" w14:paraId="6AFDFF8B" w14:textId="77777777" w:rsidTr="00953F8C">
        <w:trPr>
          <w:trHeight w:val="271"/>
        </w:trPr>
        <w:tc>
          <w:tcPr>
            <w:tcW w:w="1035" w:type="dxa"/>
          </w:tcPr>
          <w:p w14:paraId="792CFFDC" w14:textId="0C4680BB" w:rsidR="000F4AED" w:rsidRPr="000B20DC" w:rsidRDefault="000F4AED" w:rsidP="000F4AED">
            <w:pPr>
              <w:rPr>
                <w:sz w:val="20"/>
              </w:rPr>
            </w:pPr>
            <w:ins w:id="814" w:author="Alfred Aster" w:date="2020-07-30T08:32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4E60A623" w14:textId="6B43A360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</w:t>
            </w:r>
            <w:r>
              <w:rPr>
                <w:sz w:val="20"/>
              </w:rPr>
              <w:t>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George Cherian</w:t>
            </w:r>
            <w:r>
              <w:rPr>
                <w:sz w:val="20"/>
              </w:rPr>
              <w:t>,</w:t>
            </w:r>
          </w:p>
          <w:p w14:paraId="618986AA" w14:textId="15515217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77777777" w:rsidR="000F4AED" w:rsidRDefault="000F4AED" w:rsidP="000F4AED">
            <w:pPr>
              <w:rPr>
                <w:ins w:id="815" w:author="Alfred Aster" w:date="2020-07-30T09:18:00Z"/>
                <w:sz w:val="20"/>
              </w:rPr>
            </w:pPr>
            <w:ins w:id="816" w:author="Alfred Aster" w:date="2020-07-20T08:04:00Z">
              <w:r>
                <w:rPr>
                  <w:sz w:val="20"/>
                </w:rPr>
                <w:t>R1/R2?</w:t>
              </w:r>
            </w:ins>
          </w:p>
          <w:p w14:paraId="0F13186B" w14:textId="77777777" w:rsidR="000F4AED" w:rsidRDefault="000F4AED" w:rsidP="000F4AED">
            <w:pPr>
              <w:rPr>
                <w:ins w:id="817" w:author="Alfred Aster" w:date="2020-07-30T09:18:00Z"/>
                <w:sz w:val="20"/>
              </w:rPr>
            </w:pPr>
          </w:p>
          <w:p w14:paraId="740024F6" w14:textId="48918130" w:rsidR="000F4AED" w:rsidRPr="000B20DC" w:rsidRDefault="000F4AED" w:rsidP="000F4AED">
            <w:pPr>
              <w:rPr>
                <w:sz w:val="20"/>
              </w:rPr>
            </w:pPr>
            <w:ins w:id="818" w:author="Alfred Aster" w:date="2020-07-30T09:19:00Z">
              <w:r>
                <w:rPr>
                  <w:sz w:val="20"/>
                </w:rPr>
                <w:t xml:space="preserve">R1( </w:t>
              </w:r>
            </w:ins>
            <w:ins w:id="819" w:author="Alfred Aster" w:date="2020-07-30T15:17:00Z">
              <w:r>
                <w:rPr>
                  <w:sz w:val="20"/>
                </w:rPr>
                <w:t xml:space="preserve">SP result: </w:t>
              </w:r>
            </w:ins>
            <w:ins w:id="820" w:author="Alfred Aster" w:date="2020-07-30T09:19:00Z">
              <w:r>
                <w:rPr>
                  <w:sz w:val="20"/>
                </w:rPr>
                <w:t>48Y, 56N, 18A)</w:t>
              </w:r>
            </w:ins>
          </w:p>
        </w:tc>
        <w:tc>
          <w:tcPr>
            <w:tcW w:w="2133" w:type="dxa"/>
          </w:tcPr>
          <w:p w14:paraId="4496DF36" w14:textId="7223A6A6" w:rsidR="000F4AED" w:rsidRDefault="000F4AED" w:rsidP="000F4AED">
            <w:pPr>
              <w:rPr>
                <w:sz w:val="20"/>
              </w:rPr>
            </w:pPr>
          </w:p>
        </w:tc>
      </w:tr>
      <w:tr w:rsidR="000F4AED" w14:paraId="6F939BFE" w14:textId="77777777" w:rsidTr="00953F8C">
        <w:trPr>
          <w:trHeight w:val="257"/>
        </w:trPr>
        <w:tc>
          <w:tcPr>
            <w:tcW w:w="1035" w:type="dxa"/>
          </w:tcPr>
          <w:p w14:paraId="2C3D51D1" w14:textId="6B16ABE9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77881E9" w14:textId="77777777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0F4AED" w:rsidRPr="000B20DC" w:rsidRDefault="000F4AED" w:rsidP="000F4AED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Junghoon</w:t>
            </w:r>
            <w:proofErr w:type="spellEnd"/>
            <w:r w:rsidRPr="000B20DC">
              <w:rPr>
                <w:sz w:val="20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 Lei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>, Matthew Fischer,</w:t>
            </w:r>
            <w:r w:rsidRPr="00B31DA0">
              <w:rPr>
                <w:sz w:val="20"/>
              </w:rPr>
              <w:t xml:space="preserve"> </w:t>
            </w:r>
            <w:proofErr w:type="spellStart"/>
            <w:r w:rsidRPr="00B31DA0">
              <w:rPr>
                <w:sz w:val="20"/>
              </w:rPr>
              <w:t>Myeongjin</w:t>
            </w:r>
            <w:proofErr w:type="spellEnd"/>
            <w:r w:rsidRPr="00B31DA0">
              <w:rPr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E81C996" w14:textId="1EC6068B" w:rsidR="000F4AED" w:rsidRPr="000B20DC" w:rsidRDefault="000F4AED" w:rsidP="000F4AED">
            <w:pPr>
              <w:rPr>
                <w:sz w:val="20"/>
              </w:rPr>
            </w:pPr>
            <w:ins w:id="821" w:author="Alfred Aster" w:date="2020-07-20T08:04:00Z">
              <w:r>
                <w:rPr>
                  <w:sz w:val="20"/>
                </w:rPr>
                <w:t>R1/R2?</w:t>
              </w:r>
            </w:ins>
          </w:p>
        </w:tc>
        <w:tc>
          <w:tcPr>
            <w:tcW w:w="2133" w:type="dxa"/>
          </w:tcPr>
          <w:p w14:paraId="731BDFD8" w14:textId="4B333BB3" w:rsidR="000F4AED" w:rsidRDefault="000F4AED" w:rsidP="000F4AED">
            <w:pPr>
              <w:rPr>
                <w:ins w:id="822" w:author="Edward Au" w:date="2020-07-30T20:35:00Z"/>
                <w:sz w:val="20"/>
              </w:rPr>
            </w:pPr>
            <w:ins w:id="823" w:author="Edward Au" w:date="2020-07-20T18:04:00Z">
              <w:r>
                <w:rPr>
                  <w:sz w:val="20"/>
                </w:rPr>
                <w:t>Motion 14</w:t>
              </w:r>
            </w:ins>
          </w:p>
          <w:p w14:paraId="4DCECA4E" w14:textId="67DEA651" w:rsidR="000F4AED" w:rsidRDefault="000F4AED" w:rsidP="000F4AED">
            <w:pPr>
              <w:rPr>
                <w:ins w:id="824" w:author="Edward Au" w:date="2020-07-20T18:04:00Z"/>
                <w:sz w:val="20"/>
              </w:rPr>
            </w:pPr>
            <w:ins w:id="825" w:author="Edward Au" w:date="2020-07-30T20:35:00Z">
              <w:r>
                <w:rPr>
                  <w:sz w:val="20"/>
                </w:rPr>
                <w:t>Motion 15</w:t>
              </w:r>
            </w:ins>
          </w:p>
          <w:p w14:paraId="0636E254" w14:textId="77777777" w:rsidR="000F4AED" w:rsidRDefault="000F4AED" w:rsidP="000F4AED">
            <w:pPr>
              <w:rPr>
                <w:ins w:id="826" w:author="Edward Au" w:date="2020-07-20T18:03:00Z"/>
                <w:sz w:val="20"/>
              </w:rPr>
            </w:pPr>
            <w:ins w:id="827" w:author="Edward Au" w:date="2020-07-20T18:03:00Z">
              <w:r>
                <w:rPr>
                  <w:sz w:val="20"/>
                </w:rPr>
                <w:t>Motion 112, #SP18</w:t>
              </w:r>
            </w:ins>
          </w:p>
          <w:p w14:paraId="37B1E451" w14:textId="77777777" w:rsidR="000F4AED" w:rsidRDefault="000F4AED" w:rsidP="000F4AED">
            <w:pPr>
              <w:rPr>
                <w:ins w:id="828" w:author="Edward Au" w:date="2020-08-03T14:12:00Z"/>
                <w:sz w:val="20"/>
              </w:rPr>
            </w:pPr>
            <w:ins w:id="829" w:author="Edward Au" w:date="2020-07-20T18:03:00Z">
              <w:r>
                <w:rPr>
                  <w:sz w:val="20"/>
                </w:rPr>
                <w:t>Motion 112, #SP19</w:t>
              </w:r>
            </w:ins>
          </w:p>
          <w:p w14:paraId="741F4B2B" w14:textId="16AA9F5F" w:rsidR="000F4AED" w:rsidRPr="000B20DC" w:rsidRDefault="000F4AED" w:rsidP="000F4AED">
            <w:pPr>
              <w:rPr>
                <w:sz w:val="20"/>
              </w:rPr>
            </w:pPr>
            <w:ins w:id="830" w:author="Edward Au" w:date="2020-08-03T14:12:00Z">
              <w:r>
                <w:rPr>
                  <w:sz w:val="20"/>
                </w:rPr>
                <w:t>Motion 119, #SP119</w:t>
              </w:r>
            </w:ins>
          </w:p>
        </w:tc>
      </w:tr>
      <w:tr w:rsidR="000F4AED" w14:paraId="09940628" w14:textId="77777777" w:rsidTr="00953F8C">
        <w:trPr>
          <w:trHeight w:val="271"/>
        </w:trPr>
        <w:tc>
          <w:tcPr>
            <w:tcW w:w="1035" w:type="dxa"/>
          </w:tcPr>
          <w:p w14:paraId="0CD4445B" w14:textId="5FCE04D3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64F0BE2" w14:textId="77777777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0F4AED" w:rsidRPr="004149D2" w:rsidRDefault="000F4AED" w:rsidP="000F4AED">
            <w:pPr>
              <w:rPr>
                <w:sz w:val="20"/>
              </w:rPr>
            </w:pPr>
            <w:ins w:id="831" w:author="Alfred Aster" w:date="2020-07-20T09:06:00Z">
              <w:r w:rsidRPr="000B20DC">
                <w:rPr>
                  <w:sz w:val="20"/>
                </w:rPr>
                <w:t xml:space="preserve">Jason </w:t>
              </w:r>
              <w:proofErr w:type="spellStart"/>
              <w:r w:rsidRPr="000B20DC">
                <w:rPr>
                  <w:sz w:val="20"/>
                </w:rPr>
                <w:t>Yuchen</w:t>
              </w:r>
              <w:proofErr w:type="spellEnd"/>
              <w:r w:rsidRPr="000B20DC">
                <w:rPr>
                  <w:sz w:val="20"/>
                </w:rPr>
                <w:t xml:space="preserve"> </w:t>
              </w:r>
              <w:proofErr w:type="spellStart"/>
              <w:r w:rsidRPr="000B20DC">
                <w:rPr>
                  <w:sz w:val="20"/>
                </w:rPr>
                <w:t>Guo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Rojan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Chitrakar</w:t>
            </w:r>
            <w:proofErr w:type="spellEnd"/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Arik Klein,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 xml:space="preserve">, BARON Stephane, VIGER Pascal, NEZOU Patrice, Thomas </w:t>
            </w:r>
            <w:proofErr w:type="spellStart"/>
            <w:r w:rsidRPr="000B20DC">
              <w:rPr>
                <w:sz w:val="20"/>
              </w:rPr>
              <w:t>Handte</w:t>
            </w:r>
            <w:proofErr w:type="spellEnd"/>
            <w:r w:rsidRPr="000B20DC">
              <w:rPr>
                <w:sz w:val="20"/>
              </w:rPr>
              <w:t>, Matthew Fischer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Wang,</w:t>
            </w:r>
            <w:r w:rsidRPr="000B20DC">
              <w:t xml:space="preserve"> </w:t>
            </w: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Yongho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Yonggang</w:t>
            </w:r>
            <w:proofErr w:type="spellEnd"/>
            <w:r>
              <w:rPr>
                <w:sz w:val="20"/>
              </w:rPr>
              <w:t xml:space="preserve"> Fang,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4C3C1BED" w14:textId="7F821987" w:rsidR="000F4AED" w:rsidRPr="000B20DC" w:rsidRDefault="000F4AED" w:rsidP="000F4AED">
            <w:pPr>
              <w:rPr>
                <w:sz w:val="20"/>
              </w:rPr>
            </w:pPr>
            <w:ins w:id="832" w:author="Alfred Aster" w:date="2020-07-20T08:03:00Z">
              <w:r>
                <w:rPr>
                  <w:sz w:val="20"/>
                </w:rPr>
                <w:t>R1/R2?</w:t>
              </w:r>
            </w:ins>
          </w:p>
        </w:tc>
        <w:tc>
          <w:tcPr>
            <w:tcW w:w="2133" w:type="dxa"/>
          </w:tcPr>
          <w:p w14:paraId="39082C30" w14:textId="3B6DF98D" w:rsidR="000F4AED" w:rsidRPr="000B20DC" w:rsidRDefault="000F4AED" w:rsidP="000F4AED">
            <w:pPr>
              <w:rPr>
                <w:sz w:val="20"/>
              </w:rPr>
            </w:pPr>
          </w:p>
        </w:tc>
      </w:tr>
      <w:tr w:rsidR="000F4AED" w14:paraId="7134DD95" w14:textId="77777777" w:rsidTr="00953F8C">
        <w:trPr>
          <w:trHeight w:val="257"/>
        </w:trPr>
        <w:tc>
          <w:tcPr>
            <w:tcW w:w="1035" w:type="dxa"/>
          </w:tcPr>
          <w:p w14:paraId="0EBCE268" w14:textId="7D9C042A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7F467A42" w14:textId="418AD547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0F4AED" w:rsidRPr="000B20DC" w:rsidRDefault="000F4AED" w:rsidP="000F4AED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Yongho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0F4AED" w:rsidRPr="000B20DC" w:rsidRDefault="000F4AED" w:rsidP="000F4AED">
            <w:pPr>
              <w:rPr>
                <w:sz w:val="20"/>
              </w:rPr>
            </w:pPr>
            <w:ins w:id="833" w:author="Alfred Aster" w:date="2020-07-20T09:06:00Z">
              <w:r w:rsidRPr="000B20DC">
                <w:rPr>
                  <w:sz w:val="20"/>
                </w:rPr>
                <w:t xml:space="preserve">Jason </w:t>
              </w:r>
              <w:proofErr w:type="spellStart"/>
              <w:r w:rsidRPr="000B20DC">
                <w:rPr>
                  <w:sz w:val="20"/>
                </w:rPr>
                <w:t>Yuchen</w:t>
              </w:r>
              <w:proofErr w:type="spellEnd"/>
              <w:r w:rsidRPr="000B20DC">
                <w:rPr>
                  <w:sz w:val="20"/>
                </w:rPr>
                <w:t xml:space="preserve"> </w:t>
              </w:r>
              <w:proofErr w:type="spellStart"/>
              <w:r w:rsidRPr="000B20DC">
                <w:rPr>
                  <w:sz w:val="20"/>
                </w:rPr>
                <w:t>Guo</w:t>
              </w:r>
              <w:proofErr w:type="spellEnd"/>
              <w:r>
                <w:rPr>
                  <w:sz w:val="20"/>
                </w:rPr>
                <w:t xml:space="preserve">,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C05CA03" w14:textId="3D1A56FD" w:rsidR="000F4AED" w:rsidRPr="000B20DC" w:rsidRDefault="000F4AED" w:rsidP="000F4AED">
            <w:pPr>
              <w:rPr>
                <w:sz w:val="20"/>
              </w:rPr>
            </w:pPr>
            <w:ins w:id="834" w:author="Alfred Aster" w:date="2020-07-20T08:03:00Z">
              <w:r>
                <w:rPr>
                  <w:sz w:val="20"/>
                </w:rPr>
                <w:t>R1/R2=TBD</w:t>
              </w:r>
              <w:del w:id="835" w:author="Edward Au" w:date="2020-07-26T14:36:00Z">
                <w:r w:rsidDel="005F24FC">
                  <w:rPr>
                    <w:sz w:val="20"/>
                  </w:rPr>
                  <w:delText>?</w:delText>
                </w:r>
              </w:del>
            </w:ins>
          </w:p>
        </w:tc>
        <w:tc>
          <w:tcPr>
            <w:tcW w:w="2133" w:type="dxa"/>
          </w:tcPr>
          <w:p w14:paraId="752395C0" w14:textId="299B8340" w:rsidR="000F4AED" w:rsidRPr="000B20DC" w:rsidRDefault="000F4AED" w:rsidP="000F4AED">
            <w:pPr>
              <w:rPr>
                <w:sz w:val="20"/>
              </w:rPr>
            </w:pPr>
            <w:ins w:id="836" w:author="Edward Au" w:date="2020-07-26T14:36:00Z">
              <w:r w:rsidRPr="005F24FC">
                <w:rPr>
                  <w:sz w:val="20"/>
                </w:rPr>
                <w:t>Motion 111, #SP0611-35</w:t>
              </w:r>
            </w:ins>
          </w:p>
        </w:tc>
      </w:tr>
      <w:tr w:rsidR="000F4AED" w14:paraId="5A97165F" w14:textId="77777777" w:rsidTr="00953F8C">
        <w:trPr>
          <w:trHeight w:val="257"/>
        </w:trPr>
        <w:tc>
          <w:tcPr>
            <w:tcW w:w="1035" w:type="dxa"/>
          </w:tcPr>
          <w:p w14:paraId="4E897392" w14:textId="6558C694" w:rsidR="000F4AED" w:rsidRPr="000B20DC" w:rsidRDefault="000F4AED" w:rsidP="000F4AED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0F4AED" w:rsidRPr="000B20DC" w:rsidRDefault="000F4AED" w:rsidP="000F4AED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Jason </w:t>
            </w:r>
            <w:proofErr w:type="spellStart"/>
            <w:r w:rsidRPr="000B20DC">
              <w:rPr>
                <w:sz w:val="20"/>
              </w:rPr>
              <w:t>Yuchen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68F8709E" w:rsidR="000F4AED" w:rsidRPr="000B20DC" w:rsidRDefault="000F4AED" w:rsidP="000F4AED">
            <w:pPr>
              <w:rPr>
                <w:sz w:val="20"/>
              </w:rPr>
            </w:pPr>
            <w:proofErr w:type="spellStart"/>
            <w:ins w:id="837" w:author="Alfred Aster" w:date="2020-07-20T09:06:00Z">
              <w:r>
                <w:rPr>
                  <w:sz w:val="20"/>
                </w:rPr>
                <w:t>Yongho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Seok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Wook</w:t>
            </w:r>
            <w:proofErr w:type="spellEnd"/>
            <w:r>
              <w:rPr>
                <w:sz w:val="20"/>
              </w:rPr>
              <w:t xml:space="preserve"> Bong Lee,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73A8A55C" w14:textId="368806FF" w:rsidR="000F4AED" w:rsidRPr="000B20DC" w:rsidRDefault="000F4AED" w:rsidP="000F4AED">
            <w:pPr>
              <w:rPr>
                <w:sz w:val="20"/>
              </w:rPr>
            </w:pPr>
            <w:ins w:id="838" w:author="Alfred Aster" w:date="2020-07-20T08:03:00Z">
              <w:r>
                <w:rPr>
                  <w:sz w:val="20"/>
                </w:rPr>
                <w:t>Release 2.</w:t>
              </w:r>
            </w:ins>
          </w:p>
        </w:tc>
        <w:tc>
          <w:tcPr>
            <w:tcW w:w="2133" w:type="dxa"/>
          </w:tcPr>
          <w:p w14:paraId="27DCBEF9" w14:textId="29773C2C" w:rsidR="000F4AED" w:rsidRPr="000B20DC" w:rsidRDefault="000F4AED" w:rsidP="000F4AED">
            <w:pPr>
              <w:rPr>
                <w:sz w:val="20"/>
              </w:rPr>
            </w:pPr>
            <w:ins w:id="839" w:author="Edward Au" w:date="2020-07-25T13:12:00Z">
              <w:r w:rsidRPr="00715AE0">
                <w:rPr>
                  <w:sz w:val="20"/>
                </w:rPr>
                <w:t>Motion 111, #SP0611-36</w:t>
              </w:r>
            </w:ins>
          </w:p>
        </w:tc>
      </w:tr>
      <w:tr w:rsidR="000F4AED" w14:paraId="5899DA36" w14:textId="77777777" w:rsidTr="00953F8C">
        <w:trPr>
          <w:trHeight w:val="257"/>
        </w:trPr>
        <w:tc>
          <w:tcPr>
            <w:tcW w:w="1035" w:type="dxa"/>
          </w:tcPr>
          <w:p w14:paraId="5EC82E74" w14:textId="129DBFF4" w:rsidR="000F4AED" w:rsidRPr="00F41D76" w:rsidRDefault="000F4AED" w:rsidP="000F4AED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0F4AED" w:rsidRPr="00F41D76" w:rsidRDefault="000F4AED" w:rsidP="000F4AED">
            <w:pPr>
              <w:rPr>
                <w:color w:val="FF0000"/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0F4AED" w:rsidRPr="00F41D76" w:rsidRDefault="000F4AED" w:rsidP="000F4AED">
            <w:pPr>
              <w:rPr>
                <w:color w:val="FF0000"/>
                <w:sz w:val="20"/>
              </w:rPr>
            </w:pPr>
            <w:r w:rsidRPr="000B20DC">
              <w:rPr>
                <w:sz w:val="20"/>
              </w:rPr>
              <w:t xml:space="preserve">Jason </w:t>
            </w:r>
            <w:proofErr w:type="spellStart"/>
            <w:r w:rsidRPr="000B20DC">
              <w:rPr>
                <w:sz w:val="20"/>
              </w:rPr>
              <w:t>Yuchen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0F4AED" w:rsidRPr="00F41D76" w:rsidRDefault="000F4AED" w:rsidP="000F4AED">
            <w:pPr>
              <w:rPr>
                <w:color w:val="FF0000"/>
                <w:sz w:val="20"/>
              </w:rPr>
            </w:pPr>
            <w:proofErr w:type="spellStart"/>
            <w:ins w:id="840" w:author="Alfred Aster" w:date="2020-07-20T09:06:00Z">
              <w:r>
                <w:rPr>
                  <w:sz w:val="20"/>
                </w:rPr>
                <w:t>Yongho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Seok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Wook</w:t>
            </w:r>
            <w:proofErr w:type="spellEnd"/>
            <w:r>
              <w:rPr>
                <w:sz w:val="20"/>
              </w:rPr>
              <w:t xml:space="preserve"> Bong Lee,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00D255CB" w:rsidR="000F4AED" w:rsidRPr="00F41D76" w:rsidRDefault="000F4AED" w:rsidP="000F4AED">
            <w:pPr>
              <w:rPr>
                <w:color w:val="FF0000"/>
                <w:sz w:val="20"/>
              </w:rPr>
            </w:pPr>
            <w:ins w:id="841" w:author="Alfred Aster" w:date="2020-07-20T08:03:00Z">
              <w:r>
                <w:rPr>
                  <w:color w:val="FF0000"/>
                  <w:sz w:val="20"/>
                </w:rPr>
                <w:t>Release 2.</w:t>
              </w:r>
            </w:ins>
          </w:p>
        </w:tc>
        <w:tc>
          <w:tcPr>
            <w:tcW w:w="2133" w:type="dxa"/>
          </w:tcPr>
          <w:p w14:paraId="64D4F3CD" w14:textId="63729291" w:rsidR="000F4AED" w:rsidRPr="00F41D76" w:rsidRDefault="000F4AED" w:rsidP="000F4AED">
            <w:pPr>
              <w:rPr>
                <w:color w:val="FF0000"/>
                <w:sz w:val="20"/>
              </w:rPr>
            </w:pPr>
            <w:ins w:id="842" w:author="Edward Au" w:date="2020-07-25T13:12:00Z">
              <w:r w:rsidRPr="00605CDB">
                <w:rPr>
                  <w:color w:val="FF0000"/>
                  <w:sz w:val="20"/>
                </w:rPr>
                <w:t>Motion 112, #SP17</w:t>
              </w:r>
            </w:ins>
          </w:p>
        </w:tc>
      </w:tr>
      <w:tr w:rsidR="000F4AED" w14:paraId="7FEBE76C" w14:textId="77777777" w:rsidTr="00E465F3">
        <w:trPr>
          <w:trHeight w:val="257"/>
        </w:trPr>
        <w:tc>
          <w:tcPr>
            <w:tcW w:w="11140" w:type="dxa"/>
            <w:gridSpan w:val="6"/>
          </w:tcPr>
          <w:p w14:paraId="022C7E0A" w14:textId="086E48FA" w:rsidR="000F4AED" w:rsidRPr="00F41D76" w:rsidRDefault="000F4AED" w:rsidP="000F4AED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1046" w:type="dxa"/>
        <w:tblInd w:w="-705" w:type="dxa"/>
        <w:tblLook w:val="04A0" w:firstRow="1" w:lastRow="0" w:firstColumn="1" w:lastColumn="0" w:noHBand="0" w:noVBand="1"/>
        <w:tblPrChange w:id="843" w:author="Edward Au" w:date="2020-08-03T10:40:00Z">
          <w:tblPr>
            <w:tblStyle w:val="TableGrid"/>
            <w:tblW w:w="11046" w:type="dxa"/>
            <w:tblInd w:w="-705" w:type="dxa"/>
            <w:tblLook w:val="04A0" w:firstRow="1" w:lastRow="0" w:firstColumn="1" w:lastColumn="0" w:noHBand="0" w:noVBand="1"/>
          </w:tblPr>
        </w:tblPrChange>
      </w:tblPr>
      <w:tblGrid>
        <w:gridCol w:w="1238"/>
        <w:gridCol w:w="1903"/>
        <w:gridCol w:w="1537"/>
        <w:gridCol w:w="2755"/>
        <w:gridCol w:w="1394"/>
        <w:gridCol w:w="2219"/>
        <w:tblGridChange w:id="844">
          <w:tblGrid>
            <w:gridCol w:w="1238"/>
            <w:gridCol w:w="1903"/>
            <w:gridCol w:w="1537"/>
            <w:gridCol w:w="2755"/>
            <w:gridCol w:w="1027"/>
            <w:gridCol w:w="367"/>
            <w:gridCol w:w="871"/>
            <w:gridCol w:w="1348"/>
            <w:gridCol w:w="555"/>
            <w:gridCol w:w="1537"/>
            <w:gridCol w:w="2755"/>
            <w:gridCol w:w="1394"/>
            <w:gridCol w:w="2219"/>
          </w:tblGrid>
        </w:tblGridChange>
      </w:tblGrid>
      <w:tr w:rsidR="00694849" w:rsidRPr="00F41D76" w14:paraId="24F670CE" w14:textId="77777777" w:rsidTr="00D6276E">
        <w:trPr>
          <w:trHeight w:val="257"/>
          <w:trPrChange w:id="845" w:author="Edward Au" w:date="2020-08-03T10:40:00Z">
            <w:trPr>
              <w:gridBefore w:val="5"/>
              <w:trHeight w:val="257"/>
            </w:trPr>
          </w:trPrChange>
        </w:trPr>
        <w:tc>
          <w:tcPr>
            <w:tcW w:w="1238" w:type="dxa"/>
            <w:tcPrChange w:id="846" w:author="Edward Au" w:date="2020-08-03T10:40:00Z">
              <w:tcPr>
                <w:tcW w:w="1238" w:type="dxa"/>
                <w:gridSpan w:val="2"/>
              </w:tcPr>
            </w:tcPrChange>
          </w:tcPr>
          <w:p w14:paraId="35868B99" w14:textId="77777777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lastRenderedPageBreak/>
              <w:t>MAC</w:t>
            </w:r>
          </w:p>
        </w:tc>
        <w:tc>
          <w:tcPr>
            <w:tcW w:w="1903" w:type="dxa"/>
            <w:tcPrChange w:id="847" w:author="Edward Au" w:date="2020-08-03T10:40:00Z">
              <w:tcPr>
                <w:tcW w:w="1903" w:type="dxa"/>
                <w:gridSpan w:val="2"/>
              </w:tcPr>
            </w:tcPrChange>
          </w:tcPr>
          <w:p w14:paraId="05A64F57" w14:textId="77777777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Quality of Service for latency sensitive traffic*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00B0F0"/>
            <w:tcPrChange w:id="848" w:author="Edward Au" w:date="2020-08-03T10:40:00Z">
              <w:tcPr>
                <w:tcW w:w="1537" w:type="dxa"/>
                <w:shd w:val="clear" w:color="auto" w:fill="00B0F0"/>
              </w:tcPr>
            </w:tcPrChange>
          </w:tcPr>
          <w:p w14:paraId="583E7F84" w14:textId="77777777" w:rsidR="00694849" w:rsidRPr="00BA51FD" w:rsidRDefault="00694849" w:rsidP="00694849">
            <w:pPr>
              <w:rPr>
                <w:sz w:val="20"/>
              </w:rPr>
            </w:pPr>
            <w:proofErr w:type="spellStart"/>
            <w:r w:rsidRPr="00BA51FD">
              <w:rPr>
                <w:sz w:val="20"/>
              </w:rPr>
              <w:t>Chunyu</w:t>
            </w:r>
            <w:proofErr w:type="spellEnd"/>
            <w:r w:rsidRPr="00BA51FD">
              <w:rPr>
                <w:sz w:val="20"/>
              </w:rPr>
              <w:t xml:space="preserve"> Hu, Frank Hsu, Dave </w:t>
            </w:r>
            <w:proofErr w:type="spellStart"/>
            <w:r w:rsidRPr="00BA51FD">
              <w:rPr>
                <w:sz w:val="20"/>
              </w:rPr>
              <w:t>Cavalcanti</w:t>
            </w:r>
            <w:proofErr w:type="spellEnd"/>
            <w:r w:rsidRPr="00BA51FD">
              <w:rPr>
                <w:sz w:val="20"/>
              </w:rPr>
              <w:t xml:space="preserve">, Duncan </w:t>
            </w:r>
            <w:proofErr w:type="spellStart"/>
            <w:r w:rsidRPr="00BA51FD">
              <w:rPr>
                <w:sz w:val="20"/>
              </w:rPr>
              <w:t>Ho</w:t>
            </w:r>
            <w:proofErr w:type="spellEnd"/>
            <w:r w:rsidRPr="00BA51FD">
              <w:rPr>
                <w:sz w:val="20"/>
              </w:rPr>
              <w:t xml:space="preserve">, </w:t>
            </w:r>
          </w:p>
        </w:tc>
        <w:tc>
          <w:tcPr>
            <w:tcW w:w="2755" w:type="dxa"/>
            <w:tcPrChange w:id="849" w:author="Edward Au" w:date="2020-08-03T10:40:00Z">
              <w:tcPr>
                <w:tcW w:w="2755" w:type="dxa"/>
              </w:tcPr>
            </w:tcPrChange>
          </w:tcPr>
          <w:p w14:paraId="70AECCA8" w14:textId="3E46C560" w:rsidR="00694849" w:rsidRPr="004974A1" w:rsidRDefault="00694849" w:rsidP="00694849">
            <w:proofErr w:type="spellStart"/>
            <w:r w:rsidRPr="00BA51FD">
              <w:rPr>
                <w:sz w:val="20"/>
              </w:rPr>
              <w:t>Dibakar</w:t>
            </w:r>
            <w:proofErr w:type="spellEnd"/>
            <w:r w:rsidRPr="00BA51FD">
              <w:rPr>
                <w:sz w:val="20"/>
              </w:rPr>
              <w:t xml:space="preserve"> Das, BARON Stephane, VIGER Pascal, NEZOU Patrice, Thomas </w:t>
            </w:r>
            <w:proofErr w:type="spellStart"/>
            <w:r w:rsidRPr="00BA51FD">
              <w:rPr>
                <w:sz w:val="20"/>
              </w:rPr>
              <w:t>Handte</w:t>
            </w:r>
            <w:proofErr w:type="spellEnd"/>
            <w:r w:rsidRPr="00BA51FD">
              <w:rPr>
                <w:sz w:val="20"/>
              </w:rPr>
              <w:t xml:space="preserve">, Sharan </w:t>
            </w:r>
            <w:proofErr w:type="spellStart"/>
            <w:r w:rsidRPr="00BA51FD">
              <w:rPr>
                <w:sz w:val="20"/>
              </w:rPr>
              <w:t>Naribole</w:t>
            </w:r>
            <w:proofErr w:type="spellEnd"/>
            <w:r w:rsidRPr="00BA51FD">
              <w:rPr>
                <w:sz w:val="20"/>
              </w:rPr>
              <w:t xml:space="preserve">, </w:t>
            </w:r>
            <w:proofErr w:type="spellStart"/>
            <w:r w:rsidRPr="00BA51FD">
              <w:rPr>
                <w:sz w:val="20"/>
              </w:rPr>
              <w:t>Subir</w:t>
            </w:r>
            <w:proofErr w:type="spellEnd"/>
            <w:r w:rsidRPr="00BA51FD">
              <w:rPr>
                <w:sz w:val="20"/>
              </w:rPr>
              <w:t xml:space="preserve"> Das, </w:t>
            </w:r>
            <w:proofErr w:type="spellStart"/>
            <w:r w:rsidRPr="00BA51FD">
              <w:rPr>
                <w:sz w:val="20"/>
              </w:rPr>
              <w:t>Akhmetov</w:t>
            </w:r>
            <w:proofErr w:type="spellEnd"/>
            <w:r w:rsidRPr="00BA51FD">
              <w:rPr>
                <w:sz w:val="20"/>
              </w:rPr>
              <w:t xml:space="preserve"> Dmitry, </w:t>
            </w:r>
            <w:proofErr w:type="spellStart"/>
            <w:r w:rsidRPr="00BA51FD">
              <w:rPr>
                <w:sz w:val="20"/>
              </w:rPr>
              <w:t>Liuming</w:t>
            </w:r>
            <w:proofErr w:type="spellEnd"/>
            <w:r w:rsidRPr="00BA51FD">
              <w:rPr>
                <w:sz w:val="20"/>
              </w:rPr>
              <w:t xml:space="preserve"> Lu, Akira </w:t>
            </w:r>
            <w:proofErr w:type="spellStart"/>
            <w:r w:rsidRPr="00BA51FD">
              <w:rPr>
                <w:sz w:val="20"/>
              </w:rPr>
              <w:t>Kishida</w:t>
            </w:r>
            <w:proofErr w:type="spellEnd"/>
            <w:r w:rsidRPr="00BA51FD">
              <w:rPr>
                <w:sz w:val="20"/>
              </w:rPr>
              <w:t xml:space="preserve">, Mohamed </w:t>
            </w:r>
            <w:proofErr w:type="spellStart"/>
            <w:r w:rsidRPr="00BA51FD">
              <w:rPr>
                <w:sz w:val="20"/>
              </w:rPr>
              <w:t>Abouelseoud</w:t>
            </w:r>
            <w:proofErr w:type="spellEnd"/>
            <w:r w:rsidRPr="00BA51FD">
              <w:rPr>
                <w:sz w:val="20"/>
              </w:rPr>
              <w:t xml:space="preserve">, Orem </w:t>
            </w:r>
            <w:proofErr w:type="spellStart"/>
            <w:r w:rsidRPr="00BA51FD">
              <w:rPr>
                <w:sz w:val="20"/>
              </w:rPr>
              <w:t>Kedem</w:t>
            </w:r>
            <w:proofErr w:type="spellEnd"/>
            <w:r w:rsidRPr="00BA51FD">
              <w:rPr>
                <w:sz w:val="20"/>
              </w:rPr>
              <w:t xml:space="preserve">, Xin </w:t>
            </w:r>
            <w:proofErr w:type="spellStart"/>
            <w:r w:rsidRPr="00BA51FD">
              <w:rPr>
                <w:sz w:val="20"/>
              </w:rPr>
              <w:t>Zuo</w:t>
            </w:r>
            <w:proofErr w:type="spellEnd"/>
            <w:r w:rsidRPr="00BA51FD">
              <w:rPr>
                <w:sz w:val="20"/>
              </w:rPr>
              <w:t xml:space="preserve">, </w:t>
            </w:r>
            <w:proofErr w:type="spellStart"/>
            <w:r w:rsidRPr="00BA51FD">
              <w:rPr>
                <w:sz w:val="20"/>
              </w:rPr>
              <w:t>Chittabrata</w:t>
            </w:r>
            <w:proofErr w:type="spellEnd"/>
            <w:r w:rsidRPr="00BA51FD">
              <w:rPr>
                <w:sz w:val="20"/>
              </w:rPr>
              <w:t xml:space="preserve"> Ghosh, </w:t>
            </w:r>
            <w:proofErr w:type="spellStart"/>
            <w:r w:rsidRPr="00BA51FD">
              <w:rPr>
                <w:sz w:val="20"/>
              </w:rPr>
              <w:t>Payam</w:t>
            </w:r>
            <w:proofErr w:type="spellEnd"/>
            <w:r w:rsidRPr="00BA51FD">
              <w:rPr>
                <w:sz w:val="20"/>
              </w:rPr>
              <w:t xml:space="preserve"> </w:t>
            </w:r>
            <w:proofErr w:type="spellStart"/>
            <w:r w:rsidRPr="00BA51FD">
              <w:rPr>
                <w:sz w:val="20"/>
              </w:rPr>
              <w:t>Torab</w:t>
            </w:r>
            <w:proofErr w:type="spellEnd"/>
            <w:r w:rsidRPr="00BA51FD">
              <w:rPr>
                <w:sz w:val="20"/>
              </w:rPr>
              <w:t xml:space="preserve">, Leif </w:t>
            </w:r>
            <w:proofErr w:type="spellStart"/>
            <w:r w:rsidRPr="00BA51FD">
              <w:rPr>
                <w:sz w:val="20"/>
              </w:rPr>
              <w:t>Wilhelmsson</w:t>
            </w:r>
            <w:proofErr w:type="spellEnd"/>
            <w:r w:rsidRPr="00BA51FD">
              <w:rPr>
                <w:sz w:val="20"/>
              </w:rPr>
              <w:t>, Sebastian Max</w:t>
            </w:r>
            <w:r>
              <w:rPr>
                <w:sz w:val="20"/>
              </w:rPr>
              <w:t>,</w:t>
            </w:r>
            <w:r>
              <w:t xml:space="preserve"> </w:t>
            </w:r>
            <w:proofErr w:type="spellStart"/>
            <w:r w:rsidRPr="004974A1">
              <w:rPr>
                <w:sz w:val="20"/>
              </w:rPr>
              <w:t>Liangxiao</w:t>
            </w:r>
            <w:proofErr w:type="spellEnd"/>
            <w:r w:rsidRPr="004974A1">
              <w:rPr>
                <w:sz w:val="20"/>
              </w:rPr>
              <w:t xml:space="preserve"> Xin</w:t>
            </w:r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Mark Rison, </w:t>
            </w:r>
            <w:proofErr w:type="spellStart"/>
            <w:r w:rsidRPr="00831CDB">
              <w:rPr>
                <w:sz w:val="20"/>
              </w:rPr>
              <w:t>Guogang</w:t>
            </w:r>
            <w:proofErr w:type="spellEnd"/>
            <w:r w:rsidRPr="00831CDB">
              <w:rPr>
                <w:sz w:val="20"/>
              </w:rPr>
              <w:t xml:space="preserve"> Huang</w:t>
            </w:r>
            <w:ins w:id="850" w:author="Edward Au" w:date="2020-07-30T18:47:00Z">
              <w:r w:rsidR="00D83E4D">
                <w:rPr>
                  <w:sz w:val="20"/>
                </w:rPr>
                <w:t xml:space="preserve">, </w:t>
              </w:r>
              <w:proofErr w:type="spellStart"/>
              <w:r w:rsidR="00D83E4D">
                <w:rPr>
                  <w:sz w:val="20"/>
                </w:rPr>
                <w:t>Yonggang</w:t>
              </w:r>
              <w:proofErr w:type="spellEnd"/>
              <w:r w:rsidR="00D83E4D">
                <w:rPr>
                  <w:sz w:val="20"/>
                </w:rPr>
                <w:t xml:space="preserve"> Fang</w:t>
              </w:r>
            </w:ins>
          </w:p>
        </w:tc>
        <w:tc>
          <w:tcPr>
            <w:tcW w:w="1394" w:type="dxa"/>
            <w:tcPrChange w:id="851" w:author="Edward Au" w:date="2020-08-03T10:40:00Z">
              <w:tcPr>
                <w:tcW w:w="1394" w:type="dxa"/>
              </w:tcPr>
            </w:tcPrChange>
          </w:tcPr>
          <w:p w14:paraId="7CEE43D6" w14:textId="01B9344D" w:rsidR="00694849" w:rsidRPr="00BA51FD" w:rsidRDefault="00694849" w:rsidP="00694849">
            <w:pPr>
              <w:rPr>
                <w:sz w:val="20"/>
              </w:rPr>
            </w:pPr>
            <w:ins w:id="852" w:author="Alfred Aster" w:date="2020-07-20T08:03:00Z">
              <w:r>
                <w:rPr>
                  <w:sz w:val="20"/>
                </w:rPr>
                <w:t>ON HOLD (INCLUDING POCs)</w:t>
              </w:r>
            </w:ins>
          </w:p>
        </w:tc>
        <w:tc>
          <w:tcPr>
            <w:tcW w:w="2219" w:type="dxa"/>
            <w:tcPrChange w:id="853" w:author="Edward Au" w:date="2020-08-03T10:40:00Z">
              <w:tcPr>
                <w:tcW w:w="2219" w:type="dxa"/>
              </w:tcPr>
            </w:tcPrChange>
          </w:tcPr>
          <w:p w14:paraId="5BAD5DDB" w14:textId="2E1A3651" w:rsidR="00694849" w:rsidRPr="00BA51FD" w:rsidRDefault="00694849" w:rsidP="00C25689">
            <w:pPr>
              <w:rPr>
                <w:sz w:val="20"/>
              </w:rPr>
            </w:pPr>
            <w:ins w:id="854" w:author="Alfred Aster" w:date="2020-07-20T08:03:00Z">
              <w:r>
                <w:rPr>
                  <w:sz w:val="20"/>
                </w:rPr>
                <w:t>No motion</w:t>
              </w:r>
              <w:del w:id="855" w:author="Edward Au" w:date="2020-07-23T19:16:00Z">
                <w:r w:rsidDel="00C25689">
                  <w:rPr>
                    <w:sz w:val="20"/>
                  </w:rPr>
                  <w:delText>s</w:delText>
                </w:r>
              </w:del>
              <w:r>
                <w:rPr>
                  <w:sz w:val="20"/>
                </w:rPr>
                <w:t>.</w:t>
              </w:r>
            </w:ins>
          </w:p>
        </w:tc>
      </w:tr>
      <w:tr w:rsidR="005269EC" w:rsidRPr="00F41D76" w14:paraId="29FBEE9F" w14:textId="77777777" w:rsidTr="00D6276E">
        <w:trPr>
          <w:trHeight w:val="257"/>
          <w:ins w:id="856" w:author="Edward Au" w:date="2020-07-31T09:20:00Z"/>
          <w:trPrChange w:id="857" w:author="Edward Au" w:date="2020-08-03T10:40:00Z">
            <w:trPr>
              <w:gridBefore w:val="5"/>
              <w:trHeight w:val="257"/>
            </w:trPr>
          </w:trPrChange>
        </w:trPr>
        <w:tc>
          <w:tcPr>
            <w:tcW w:w="1238" w:type="dxa"/>
            <w:tcPrChange w:id="858" w:author="Edward Au" w:date="2020-08-03T10:40:00Z">
              <w:tcPr>
                <w:tcW w:w="1238" w:type="dxa"/>
                <w:gridSpan w:val="2"/>
              </w:tcPr>
            </w:tcPrChange>
          </w:tcPr>
          <w:p w14:paraId="7871E9CD" w14:textId="09AC8428" w:rsidR="005269EC" w:rsidRPr="00BA51FD" w:rsidRDefault="005269EC" w:rsidP="00216CE0">
            <w:pPr>
              <w:rPr>
                <w:ins w:id="859" w:author="Edward Au" w:date="2020-07-31T09:20:00Z"/>
                <w:sz w:val="20"/>
              </w:rPr>
            </w:pPr>
            <w:ins w:id="860" w:author="Edward Au" w:date="2020-07-31T09:20:00Z">
              <w:r>
                <w:rPr>
                  <w:sz w:val="20"/>
                </w:rPr>
                <w:t>MAC</w:t>
              </w:r>
            </w:ins>
          </w:p>
        </w:tc>
        <w:tc>
          <w:tcPr>
            <w:tcW w:w="1903" w:type="dxa"/>
            <w:tcPrChange w:id="861" w:author="Edward Au" w:date="2020-08-03T10:40:00Z">
              <w:tcPr>
                <w:tcW w:w="1903" w:type="dxa"/>
                <w:gridSpan w:val="2"/>
              </w:tcPr>
            </w:tcPrChange>
          </w:tcPr>
          <w:p w14:paraId="4523501D" w14:textId="6E706F4B" w:rsidR="005269EC" w:rsidRPr="00BA51FD" w:rsidRDefault="005269EC" w:rsidP="00216CE0">
            <w:pPr>
              <w:rPr>
                <w:ins w:id="862" w:author="Edward Au" w:date="2020-07-31T09:20:00Z"/>
                <w:sz w:val="20"/>
              </w:rPr>
            </w:pPr>
            <w:ins w:id="863" w:author="Edward Au" w:date="2020-07-31T09:20:00Z">
              <w:r w:rsidRPr="005269EC">
                <w:rPr>
                  <w:sz w:val="20"/>
                </w:rPr>
                <w:t>Link latency measurement and report in MLO</w:t>
              </w:r>
            </w:ins>
          </w:p>
        </w:tc>
        <w:tc>
          <w:tcPr>
            <w:tcW w:w="1537" w:type="dxa"/>
            <w:shd w:val="clear" w:color="auto" w:fill="auto"/>
            <w:tcPrChange w:id="864" w:author="Edward Au" w:date="2020-08-03T10:40:00Z">
              <w:tcPr>
                <w:tcW w:w="1537" w:type="dxa"/>
                <w:shd w:val="clear" w:color="auto" w:fill="00B0F0"/>
              </w:tcPr>
            </w:tcPrChange>
          </w:tcPr>
          <w:p w14:paraId="76C53F13" w14:textId="078AA518" w:rsidR="005269EC" w:rsidRPr="00BA51FD" w:rsidRDefault="005269EC" w:rsidP="00216CE0">
            <w:pPr>
              <w:rPr>
                <w:ins w:id="865" w:author="Edward Au" w:date="2020-07-31T09:20:00Z"/>
                <w:sz w:val="20"/>
              </w:rPr>
            </w:pPr>
            <w:ins w:id="866" w:author="Edward Au" w:date="2020-07-31T09:20:00Z">
              <w:r>
                <w:rPr>
                  <w:sz w:val="20"/>
                </w:rPr>
                <w:t>Frank Hsu</w:t>
              </w:r>
            </w:ins>
          </w:p>
        </w:tc>
        <w:tc>
          <w:tcPr>
            <w:tcW w:w="2755" w:type="dxa"/>
            <w:tcPrChange w:id="867" w:author="Edward Au" w:date="2020-08-03T10:40:00Z">
              <w:tcPr>
                <w:tcW w:w="2755" w:type="dxa"/>
              </w:tcPr>
            </w:tcPrChange>
          </w:tcPr>
          <w:p w14:paraId="0811B43E" w14:textId="0CF75EC2" w:rsidR="005269EC" w:rsidRPr="00BA51FD" w:rsidRDefault="00CB1598" w:rsidP="00216CE0">
            <w:pPr>
              <w:rPr>
                <w:ins w:id="868" w:author="Edward Au" w:date="2020-07-31T09:20:00Z"/>
                <w:sz w:val="20"/>
              </w:rPr>
            </w:pPr>
            <w:ins w:id="869" w:author="Edward Au" w:date="2020-08-03T10:38:00Z">
              <w:r w:rsidRPr="00CB1598">
                <w:rPr>
                  <w:sz w:val="20"/>
                </w:rPr>
                <w:t xml:space="preserve">Akira </w:t>
              </w:r>
              <w:proofErr w:type="spellStart"/>
              <w:r w:rsidRPr="00CB1598">
                <w:rPr>
                  <w:sz w:val="20"/>
                </w:rPr>
                <w:t>Kishida</w:t>
              </w:r>
            </w:ins>
            <w:proofErr w:type="spellEnd"/>
            <w:ins w:id="870" w:author="Edward Au" w:date="2020-08-03T12:22:00Z">
              <w:r w:rsidR="00974817">
                <w:rPr>
                  <w:sz w:val="20"/>
                </w:rPr>
                <w:t xml:space="preserve">, Xin </w:t>
              </w:r>
              <w:proofErr w:type="spellStart"/>
              <w:r w:rsidR="00974817">
                <w:rPr>
                  <w:sz w:val="20"/>
                </w:rPr>
                <w:t>Zuo</w:t>
              </w:r>
            </w:ins>
            <w:proofErr w:type="spellEnd"/>
            <w:ins w:id="871" w:author="Edward Au" w:date="2020-08-03T12:34:00Z">
              <w:r w:rsidR="008E58A1">
                <w:rPr>
                  <w:sz w:val="20"/>
                </w:rPr>
                <w:t xml:space="preserve">, </w:t>
              </w:r>
              <w:proofErr w:type="spellStart"/>
              <w:r w:rsidR="008E58A1">
                <w:rPr>
                  <w:sz w:val="20"/>
                </w:rPr>
                <w:t>Dibakar</w:t>
              </w:r>
              <w:proofErr w:type="spellEnd"/>
              <w:r w:rsidR="008E58A1">
                <w:rPr>
                  <w:sz w:val="20"/>
                </w:rPr>
                <w:t xml:space="preserve"> Das</w:t>
              </w:r>
            </w:ins>
          </w:p>
        </w:tc>
        <w:tc>
          <w:tcPr>
            <w:tcW w:w="1394" w:type="dxa"/>
            <w:tcPrChange w:id="872" w:author="Edward Au" w:date="2020-08-03T10:40:00Z">
              <w:tcPr>
                <w:tcW w:w="1394" w:type="dxa"/>
              </w:tcPr>
            </w:tcPrChange>
          </w:tcPr>
          <w:p w14:paraId="2A3C5736" w14:textId="3DFD1873" w:rsidR="005269EC" w:rsidRDefault="005269EC" w:rsidP="00216CE0">
            <w:pPr>
              <w:rPr>
                <w:ins w:id="873" w:author="Edward Au" w:date="2020-07-31T09:20:00Z"/>
                <w:sz w:val="20"/>
              </w:rPr>
            </w:pPr>
            <w:ins w:id="874" w:author="Edward Au" w:date="2020-07-31T09:20:00Z">
              <w:r>
                <w:rPr>
                  <w:sz w:val="20"/>
                </w:rPr>
                <w:t>R1</w:t>
              </w:r>
            </w:ins>
          </w:p>
        </w:tc>
        <w:tc>
          <w:tcPr>
            <w:tcW w:w="2219" w:type="dxa"/>
            <w:tcPrChange w:id="875" w:author="Edward Au" w:date="2020-08-03T10:40:00Z">
              <w:tcPr>
                <w:tcW w:w="2219" w:type="dxa"/>
              </w:tcPr>
            </w:tcPrChange>
          </w:tcPr>
          <w:p w14:paraId="67EA7E4B" w14:textId="5B76B9F6" w:rsidR="005269EC" w:rsidRDefault="005269EC" w:rsidP="00216CE0">
            <w:pPr>
              <w:rPr>
                <w:ins w:id="876" w:author="Edward Au" w:date="2020-07-31T09:20:00Z"/>
                <w:sz w:val="20"/>
              </w:rPr>
            </w:pPr>
            <w:ins w:id="877" w:author="Edward Au" w:date="2020-07-31T09:20:00Z">
              <w:r>
                <w:rPr>
                  <w:sz w:val="20"/>
                </w:rPr>
                <w:t>Motion 119, SP#110</w:t>
              </w:r>
            </w:ins>
          </w:p>
        </w:tc>
      </w:tr>
      <w:tr w:rsidR="00B35646" w:rsidRPr="00F41D76" w14:paraId="61BBF359" w14:textId="77777777" w:rsidTr="005269EC">
        <w:trPr>
          <w:trHeight w:val="257"/>
          <w:ins w:id="878" w:author="Edward Au" w:date="2020-07-20T17:56:00Z"/>
        </w:trPr>
        <w:tc>
          <w:tcPr>
            <w:tcW w:w="1238" w:type="dxa"/>
          </w:tcPr>
          <w:p w14:paraId="7BAA8E40" w14:textId="02738E54" w:rsidR="00B35646" w:rsidRPr="00BA51FD" w:rsidRDefault="00B35646" w:rsidP="00694849">
            <w:pPr>
              <w:rPr>
                <w:ins w:id="879" w:author="Edward Au" w:date="2020-07-20T17:56:00Z"/>
                <w:sz w:val="20"/>
              </w:rPr>
            </w:pPr>
            <w:ins w:id="880" w:author="Edward Au" w:date="2020-07-20T17:56:00Z">
              <w:r>
                <w:rPr>
                  <w:sz w:val="20"/>
                </w:rPr>
                <w:t>Layer management</w:t>
              </w:r>
            </w:ins>
          </w:p>
        </w:tc>
        <w:tc>
          <w:tcPr>
            <w:tcW w:w="1903" w:type="dxa"/>
          </w:tcPr>
          <w:p w14:paraId="59203698" w14:textId="624A6AA3" w:rsidR="00B35646" w:rsidRPr="00BA51FD" w:rsidRDefault="00B35646" w:rsidP="00694849">
            <w:pPr>
              <w:rPr>
                <w:ins w:id="881" w:author="Edward Au" w:date="2020-07-20T17:56:00Z"/>
                <w:sz w:val="20"/>
              </w:rPr>
            </w:pPr>
            <w:ins w:id="882" w:author="Edward Au" w:date="2020-07-20T17:56:00Z">
              <w:r>
                <w:rPr>
                  <w:sz w:val="20"/>
                </w:rPr>
                <w:t>MLME SAP interface*</w:t>
              </w:r>
            </w:ins>
          </w:p>
        </w:tc>
        <w:tc>
          <w:tcPr>
            <w:tcW w:w="1537" w:type="dxa"/>
            <w:shd w:val="clear" w:color="auto" w:fill="00B0F0"/>
          </w:tcPr>
          <w:p w14:paraId="43DB3D1C" w14:textId="5BE9D51E" w:rsidR="00B35646" w:rsidRPr="00BA51FD" w:rsidRDefault="00B35646" w:rsidP="00694849">
            <w:pPr>
              <w:rPr>
                <w:ins w:id="883" w:author="Edward Au" w:date="2020-07-20T17:56:00Z"/>
                <w:sz w:val="20"/>
              </w:rPr>
            </w:pPr>
            <w:proofErr w:type="spellStart"/>
            <w:ins w:id="884" w:author="Edward Au" w:date="2020-07-20T17:57:00Z">
              <w:r>
                <w:rPr>
                  <w:sz w:val="20"/>
                </w:rPr>
                <w:t>Yonggang</w:t>
              </w:r>
              <w:proofErr w:type="spellEnd"/>
              <w:r>
                <w:rPr>
                  <w:sz w:val="20"/>
                </w:rPr>
                <w:t xml:space="preserve"> Fang</w:t>
              </w:r>
            </w:ins>
          </w:p>
        </w:tc>
        <w:tc>
          <w:tcPr>
            <w:tcW w:w="2755" w:type="dxa"/>
          </w:tcPr>
          <w:p w14:paraId="4CC4377C" w14:textId="77777777" w:rsidR="00B35646" w:rsidRPr="00BA51FD" w:rsidRDefault="00B35646" w:rsidP="00694849">
            <w:pPr>
              <w:rPr>
                <w:ins w:id="885" w:author="Edward Au" w:date="2020-07-20T17:56:00Z"/>
                <w:sz w:val="20"/>
              </w:rPr>
            </w:pPr>
          </w:p>
        </w:tc>
        <w:tc>
          <w:tcPr>
            <w:tcW w:w="1394" w:type="dxa"/>
          </w:tcPr>
          <w:p w14:paraId="1E91617F" w14:textId="34A1BAF0" w:rsidR="00B35646" w:rsidRDefault="00B35646" w:rsidP="00694849">
            <w:pPr>
              <w:rPr>
                <w:ins w:id="886" w:author="Edward Au" w:date="2020-07-20T17:56:00Z"/>
                <w:sz w:val="20"/>
              </w:rPr>
            </w:pPr>
            <w:ins w:id="887" w:author="Edward Au" w:date="2020-07-20T17:57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219" w:type="dxa"/>
          </w:tcPr>
          <w:p w14:paraId="4A56099F" w14:textId="1A630193" w:rsidR="00B35646" w:rsidRDefault="00C25689" w:rsidP="00694849">
            <w:pPr>
              <w:rPr>
                <w:ins w:id="888" w:author="Edward Au" w:date="2020-07-20T17:56:00Z"/>
                <w:sz w:val="20"/>
              </w:rPr>
            </w:pPr>
            <w:ins w:id="889" w:author="Edward Au" w:date="2020-07-20T17:57:00Z">
              <w:r>
                <w:rPr>
                  <w:sz w:val="20"/>
                </w:rPr>
                <w:t>No m</w:t>
              </w:r>
              <w:r w:rsidR="00B35646">
                <w:rPr>
                  <w:sz w:val="20"/>
                </w:rPr>
                <w:t>otion</w:t>
              </w:r>
            </w:ins>
          </w:p>
        </w:tc>
      </w:tr>
      <w:tr w:rsidR="00694849" w:rsidRPr="00F41D76" w14:paraId="782B6434" w14:textId="77777777" w:rsidTr="00E07A7C">
        <w:trPr>
          <w:trHeight w:val="257"/>
        </w:trPr>
        <w:tc>
          <w:tcPr>
            <w:tcW w:w="11046" w:type="dxa"/>
            <w:gridSpan w:val="6"/>
          </w:tcPr>
          <w:p w14:paraId="1D5244F0" w14:textId="0E29BBC9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890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890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891" w:author="Alfred Aster" w:date="2020-07-30T06:08:00Z"/>
          <w:sz w:val="24"/>
          <w:szCs w:val="24"/>
        </w:rPr>
      </w:pPr>
      <w:ins w:id="892" w:author="Alfred Aster" w:date="2020-07-30T06:08:00Z">
        <w:r w:rsidRPr="00026398">
          <w:rPr>
            <w:sz w:val="24"/>
            <w:szCs w:val="24"/>
          </w:rPr>
          <w:t>Feedback</w:t>
        </w:r>
      </w:ins>
      <w:ins w:id="893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894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895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896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897" w:author="Alfred Aster" w:date="2020-07-30T06:10:00Z"/>
        </w:rPr>
      </w:pPr>
      <w:ins w:id="898" w:author="Alfred Aster" w:date="2020-07-30T06:13:00Z">
        <w:r w:rsidRPr="00026398">
          <w:t xml:space="preserve">Q: </w:t>
        </w:r>
      </w:ins>
      <w:ins w:id="899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900" w:author="Alfred Aster" w:date="2020-07-30T06:08:00Z"/>
        </w:rPr>
      </w:pPr>
      <w:ins w:id="901" w:author="Alfred Aster" w:date="2020-07-30T06:10:00Z">
        <w:r w:rsidRPr="00026398">
          <w:lastRenderedPageBreak/>
          <w:t xml:space="preserve">A: </w:t>
        </w:r>
      </w:ins>
      <w:ins w:id="902" w:author="Alfred Aster" w:date="2020-07-30T06:11:00Z">
        <w:r w:rsidR="00F30CEA" w:rsidRPr="00026398">
          <w:t xml:space="preserve">This is one of the intentions of this guideline. </w:t>
        </w:r>
      </w:ins>
      <w:ins w:id="903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904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905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906" w:author="Alfred Aster" w:date="2020-07-30T06:13:00Z"/>
        </w:rPr>
      </w:pPr>
      <w:ins w:id="907" w:author="Alfred Aster" w:date="2020-07-30T06:13:00Z">
        <w:r w:rsidRPr="00577B3D">
          <w:t xml:space="preserve">Q: </w:t>
        </w:r>
      </w:ins>
      <w:ins w:id="908" w:author="Alfred Aster" w:date="2020-07-30T06:08:00Z">
        <w:r w:rsidR="004544AC" w:rsidRPr="00577B3D">
          <w:t xml:space="preserve">If </w:t>
        </w:r>
      </w:ins>
      <w:ins w:id="909" w:author="Alfred Aster" w:date="2020-07-30T06:15:00Z">
        <w:r w:rsidR="00E33F4E" w:rsidRPr="00026398">
          <w:t xml:space="preserve">a </w:t>
        </w:r>
      </w:ins>
      <w:ins w:id="910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911" w:author="Alfred Aster" w:date="2020-07-30T06:08:00Z"/>
        </w:rPr>
      </w:pPr>
      <w:ins w:id="912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913" w:author="Alfred Aster" w:date="2020-07-30T06:14:00Z">
        <w:r w:rsidR="00756E76" w:rsidRPr="00026398">
          <w:t xml:space="preserve"> is okay</w:t>
        </w:r>
      </w:ins>
      <w:ins w:id="914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915" w:author="Alfred Aster" w:date="2020-07-30T06:16:00Z">
        <w:r w:rsidR="00BC0B64" w:rsidRPr="00026398">
          <w:t>R1 vs</w:t>
        </w:r>
      </w:ins>
      <w:ins w:id="916" w:author="Alfred Aster" w:date="2020-07-30T07:48:00Z">
        <w:r w:rsidR="00396A83">
          <w:t>.</w:t>
        </w:r>
      </w:ins>
      <w:ins w:id="917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918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919" w:author="Alfred Aster" w:date="2020-07-30T06:16:00Z"/>
        </w:rPr>
      </w:pPr>
      <w:ins w:id="920" w:author="Alfred Aster" w:date="2020-07-30T06:16:00Z">
        <w:r w:rsidRPr="00026398">
          <w:t xml:space="preserve">Q: </w:t>
        </w:r>
      </w:ins>
      <w:ins w:id="921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922" w:author="Alfred Aster" w:date="2020-07-30T06:08:00Z"/>
        </w:rPr>
      </w:pPr>
      <w:ins w:id="923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924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925" w:author="Alfred Aster" w:date="2020-07-30T06:16:00Z">
        <w:r w:rsidR="005942C9" w:rsidRPr="00026398">
          <w:t>. Howe</w:t>
        </w:r>
      </w:ins>
      <w:ins w:id="926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927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928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929" w:author="Alfred Aster" w:date="2020-07-30T06:19:00Z"/>
        </w:rPr>
      </w:pPr>
      <w:ins w:id="930" w:author="Alfred Aster" w:date="2020-07-30T06:19:00Z">
        <w:r w:rsidRPr="00026398">
          <w:t xml:space="preserve">Q: </w:t>
        </w:r>
      </w:ins>
      <w:ins w:id="931" w:author="Alfred Aster" w:date="2020-07-30T06:28:00Z">
        <w:r w:rsidR="00E43605">
          <w:t>The group s</w:t>
        </w:r>
      </w:ins>
      <w:ins w:id="932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933" w:author="Alfred Aster" w:date="2020-07-30T06:08:00Z"/>
        </w:rPr>
      </w:pPr>
      <w:ins w:id="934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935" w:author="Alfred Aster" w:date="2020-07-30T06:20:00Z"/>
        </w:rPr>
      </w:pPr>
      <w:ins w:id="936" w:author="Alfred Aster" w:date="2020-07-30T06:20:00Z">
        <w:r w:rsidRPr="00026398">
          <w:t xml:space="preserve">Q: </w:t>
        </w:r>
      </w:ins>
      <w:ins w:id="937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938" w:author="Alfred Aster" w:date="2020-07-30T06:08:00Z"/>
        </w:rPr>
      </w:pPr>
      <w:ins w:id="939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940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941" w:author="Alfred Aster" w:date="2020-07-30T06:22:00Z">
        <w:r w:rsidR="00250639" w:rsidRPr="00026398">
          <w:t>,</w:t>
        </w:r>
      </w:ins>
      <w:ins w:id="942" w:author="Alfred Aster" w:date="2020-07-30T06:21:00Z">
        <w:r w:rsidR="008F4ED5" w:rsidRPr="00026398">
          <w:t xml:space="preserve"> it does not </w:t>
        </w:r>
      </w:ins>
      <w:ins w:id="943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944" w:author="Alfred Aster" w:date="2020-07-30T06:27:00Z">
        <w:r w:rsidR="00996A0F" w:rsidRPr="00026398">
          <w:t>.</w:t>
        </w:r>
      </w:ins>
      <w:ins w:id="945" w:author="Alfred Aster" w:date="2020-07-30T06:23:00Z">
        <w:r w:rsidR="00CF04E6" w:rsidRPr="00026398">
          <w:t xml:space="preserve"> </w:t>
        </w:r>
      </w:ins>
      <w:ins w:id="946" w:author="Alfred Aster" w:date="2020-07-30T06:27:00Z">
        <w:r w:rsidR="00996A0F" w:rsidRPr="00026398">
          <w:t>T</w:t>
        </w:r>
      </w:ins>
      <w:ins w:id="947" w:author="Alfred Aster" w:date="2020-07-30T06:26:00Z">
        <w:r w:rsidR="00996A0F" w:rsidRPr="00026398">
          <w:t>his</w:t>
        </w:r>
      </w:ins>
      <w:ins w:id="948" w:author="Alfred Aster" w:date="2020-07-30T06:23:00Z">
        <w:r w:rsidR="00CF04E6" w:rsidRPr="00026398">
          <w:t xml:space="preserve"> is</w:t>
        </w:r>
      </w:ins>
      <w:ins w:id="949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950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951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952" w:author="Alfred Aster" w:date="2020-07-30T06:23:00Z"/>
        </w:rPr>
      </w:pPr>
      <w:ins w:id="953" w:author="Alfred Aster" w:date="2020-07-30T06:23:00Z">
        <w:r w:rsidRPr="00026398">
          <w:t xml:space="preserve">Q: </w:t>
        </w:r>
      </w:ins>
      <w:ins w:id="954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955" w:author="Alfred Aster" w:date="2020-07-30T06:23:00Z">
        <w:r w:rsidRPr="00026398">
          <w:t>A:</w:t>
        </w:r>
      </w:ins>
      <w:ins w:id="956" w:author="Alfred Aster" w:date="2020-07-30T06:24:00Z">
        <w:r w:rsidR="001A545D" w:rsidRPr="00026398">
          <w:t xml:space="preserve"> It reall</w:t>
        </w:r>
      </w:ins>
      <w:ins w:id="957" w:author="Alfred Aster" w:date="2020-07-30T06:25:00Z">
        <w:r w:rsidR="001A545D" w:rsidRPr="00026398">
          <w:t xml:space="preserve">y depends on how mature the topic is. In some </w:t>
        </w:r>
      </w:ins>
      <w:ins w:id="958" w:author="Alfred Aster" w:date="2020-07-30T06:27:00Z">
        <w:r w:rsidR="00996A0F" w:rsidRPr="00026398">
          <w:t>cases,</w:t>
        </w:r>
      </w:ins>
      <w:ins w:id="959" w:author="Alfred Aster" w:date="2020-07-30T06:25:00Z">
        <w:r w:rsidR="001A545D" w:rsidRPr="00026398">
          <w:t xml:space="preserve"> a limited number of motions in a topic can indicate </w:t>
        </w:r>
      </w:ins>
      <w:ins w:id="960" w:author="Alfred Aster" w:date="2020-07-30T06:26:00Z">
        <w:r w:rsidR="00062F7E" w:rsidRPr="00026398">
          <w:t>a simple concept which is mature</w:t>
        </w:r>
      </w:ins>
      <w:ins w:id="961" w:author="Alfred Aster" w:date="2020-07-30T06:25:00Z">
        <w:r w:rsidR="001A545D" w:rsidRPr="00026398">
          <w:t xml:space="preserve"> </w:t>
        </w:r>
      </w:ins>
      <w:ins w:id="962" w:author="Alfred Aster" w:date="2020-07-30T06:26:00Z">
        <w:r w:rsidR="00E23117" w:rsidRPr="00026398">
          <w:t xml:space="preserve">but in other cases it indicates that the development for that </w:t>
        </w:r>
      </w:ins>
      <w:ins w:id="963" w:author="Alfred Aster" w:date="2020-07-30T06:27:00Z">
        <w:r w:rsidR="00996A0F" w:rsidRPr="00026398">
          <w:t>concept</w:t>
        </w:r>
      </w:ins>
      <w:ins w:id="964" w:author="Alfred Aster" w:date="2020-07-30T06:26:00Z">
        <w:r w:rsidR="00E23117" w:rsidRPr="00026398">
          <w:t xml:space="preserve"> is at its early stages</w:t>
        </w:r>
      </w:ins>
      <w:ins w:id="965" w:author="Alfred Aster" w:date="2020-07-30T06:24:00Z">
        <w:r w:rsidR="001A545D" w:rsidRPr="00026398">
          <w:t>.</w:t>
        </w:r>
      </w:ins>
    </w:p>
    <w:sectPr w:rsidR="00E11457" w:rsidRPr="00026398" w:rsidSect="0041387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9F992" w14:textId="77777777" w:rsidR="005B2EC3" w:rsidRDefault="005B2EC3">
      <w:r>
        <w:separator/>
      </w:r>
    </w:p>
  </w:endnote>
  <w:endnote w:type="continuationSeparator" w:id="0">
    <w:p w14:paraId="13AE3A03" w14:textId="77777777" w:rsidR="005B2EC3" w:rsidRDefault="005B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3E7064C7" w:rsidR="00C32428" w:rsidRDefault="00C32428">
    <w:pPr>
      <w:pStyle w:val="Footer"/>
      <w:tabs>
        <w:tab w:val="clear" w:pos="6480"/>
        <w:tab w:val="center" w:pos="4680"/>
        <w:tab w:val="right" w:pos="9360"/>
      </w:tabs>
    </w:pPr>
    <w:proofErr w:type="spellStart"/>
    <w:r>
      <w:t>TGbe</w:t>
    </w:r>
    <w:proofErr w:type="spellEnd"/>
    <w:r>
      <w:t xml:space="preserve"> Teleconference Agenda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A8055F">
      <w:rPr>
        <w:noProof/>
      </w:rPr>
      <w:t>15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C32428" w:rsidRDefault="00C324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7AFB4" w14:textId="77777777" w:rsidR="005B2EC3" w:rsidRDefault="005B2EC3">
      <w:r>
        <w:separator/>
      </w:r>
    </w:p>
  </w:footnote>
  <w:footnote w:type="continuationSeparator" w:id="0">
    <w:p w14:paraId="5BE01B93" w14:textId="77777777" w:rsidR="005B2EC3" w:rsidRDefault="005B2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1F71BEBE" w:rsidR="00C32428" w:rsidRDefault="00326988">
    <w:pPr>
      <w:pStyle w:val="Header"/>
      <w:tabs>
        <w:tab w:val="clear" w:pos="6480"/>
        <w:tab w:val="center" w:pos="4680"/>
        <w:tab w:val="right" w:pos="9360"/>
      </w:tabs>
    </w:pPr>
    <w:r>
      <w:t xml:space="preserve">August </w:t>
    </w:r>
    <w:r w:rsidR="00C32428">
      <w:t>2020</w:t>
    </w:r>
    <w:r w:rsidR="00C32428">
      <w:tab/>
    </w:r>
    <w:r w:rsidR="00C32428">
      <w:tab/>
    </w:r>
    <w:r w:rsidR="005B2EC3">
      <w:fldChar w:fldCharType="begin"/>
    </w:r>
    <w:r w:rsidR="005B2EC3">
      <w:instrText xml:space="preserve"> TITLE  \* MERGEFORMAT </w:instrText>
    </w:r>
    <w:r w:rsidR="005B2EC3">
      <w:fldChar w:fldCharType="separate"/>
    </w:r>
    <w:r w:rsidR="00C32428">
      <w:t>doc.: IEEE 802.11-20/0</w:t>
    </w:r>
    <w:r w:rsidR="00C32428" w:rsidRPr="00674025">
      <w:t>997</w:t>
    </w:r>
    <w:r w:rsidR="00C32428">
      <w:t>r</w:t>
    </w:r>
    <w:r w:rsidR="005B2EC3">
      <w:fldChar w:fldCharType="end"/>
    </w:r>
    <w:r w:rsidR="00C32428">
      <w:t>1</w:t>
    </w:r>
    <w:r w:rsidR="0043404B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3935"/>
    <w:rsid w:val="000041B1"/>
    <w:rsid w:val="000042AD"/>
    <w:rsid w:val="00004698"/>
    <w:rsid w:val="000051DA"/>
    <w:rsid w:val="000052A5"/>
    <w:rsid w:val="000056BF"/>
    <w:rsid w:val="00005C48"/>
    <w:rsid w:val="00005EF1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E6"/>
    <w:rsid w:val="00030551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914"/>
    <w:rsid w:val="0005767F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11A8"/>
    <w:rsid w:val="000912CE"/>
    <w:rsid w:val="000913DA"/>
    <w:rsid w:val="0009163B"/>
    <w:rsid w:val="0009193E"/>
    <w:rsid w:val="000919D8"/>
    <w:rsid w:val="00091D0A"/>
    <w:rsid w:val="000924B6"/>
    <w:rsid w:val="00092B4D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F5D"/>
    <w:rsid w:val="000A6057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E20"/>
    <w:rsid w:val="000B1E82"/>
    <w:rsid w:val="000B1ECB"/>
    <w:rsid w:val="000B1EDB"/>
    <w:rsid w:val="000B20DC"/>
    <w:rsid w:val="000B2711"/>
    <w:rsid w:val="000B2A4E"/>
    <w:rsid w:val="000B33AF"/>
    <w:rsid w:val="000B3641"/>
    <w:rsid w:val="000B399E"/>
    <w:rsid w:val="000B3B07"/>
    <w:rsid w:val="000B3CC6"/>
    <w:rsid w:val="000B3D45"/>
    <w:rsid w:val="000B3DE4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7FE"/>
    <w:rsid w:val="000D1FCD"/>
    <w:rsid w:val="000D21DA"/>
    <w:rsid w:val="000D22F2"/>
    <w:rsid w:val="000D2B3C"/>
    <w:rsid w:val="000D368E"/>
    <w:rsid w:val="000D3A65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96E"/>
    <w:rsid w:val="000D7AA4"/>
    <w:rsid w:val="000D7CED"/>
    <w:rsid w:val="000E0103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C2D"/>
    <w:rsid w:val="000F1BC7"/>
    <w:rsid w:val="000F245C"/>
    <w:rsid w:val="000F27DF"/>
    <w:rsid w:val="000F27E4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CD2"/>
    <w:rsid w:val="00110F8B"/>
    <w:rsid w:val="0011182D"/>
    <w:rsid w:val="00111A62"/>
    <w:rsid w:val="00111B3C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326"/>
    <w:rsid w:val="001A0BB0"/>
    <w:rsid w:val="001A0D49"/>
    <w:rsid w:val="001A1094"/>
    <w:rsid w:val="001A19C0"/>
    <w:rsid w:val="001A2419"/>
    <w:rsid w:val="001A26D2"/>
    <w:rsid w:val="001A298F"/>
    <w:rsid w:val="001A2D23"/>
    <w:rsid w:val="001A4012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E73"/>
    <w:rsid w:val="001E24D3"/>
    <w:rsid w:val="001E2522"/>
    <w:rsid w:val="001E2DAC"/>
    <w:rsid w:val="001E33D9"/>
    <w:rsid w:val="001E4221"/>
    <w:rsid w:val="001E4246"/>
    <w:rsid w:val="001E43EA"/>
    <w:rsid w:val="001E4433"/>
    <w:rsid w:val="001E5177"/>
    <w:rsid w:val="001E6069"/>
    <w:rsid w:val="001E63D6"/>
    <w:rsid w:val="001E65F8"/>
    <w:rsid w:val="001E6BC5"/>
    <w:rsid w:val="001E6F4D"/>
    <w:rsid w:val="001E78BE"/>
    <w:rsid w:val="001F00B9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F52"/>
    <w:rsid w:val="00216A9F"/>
    <w:rsid w:val="00216CE0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7DDB"/>
    <w:rsid w:val="00237E74"/>
    <w:rsid w:val="00240492"/>
    <w:rsid w:val="002417B2"/>
    <w:rsid w:val="002420EE"/>
    <w:rsid w:val="0024266B"/>
    <w:rsid w:val="00242D39"/>
    <w:rsid w:val="00243B42"/>
    <w:rsid w:val="00243DE5"/>
    <w:rsid w:val="00244773"/>
    <w:rsid w:val="00244B15"/>
    <w:rsid w:val="00244BAB"/>
    <w:rsid w:val="00245464"/>
    <w:rsid w:val="00245905"/>
    <w:rsid w:val="00245CCD"/>
    <w:rsid w:val="002461AE"/>
    <w:rsid w:val="00246CCF"/>
    <w:rsid w:val="00246E73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C81"/>
    <w:rsid w:val="00256DEB"/>
    <w:rsid w:val="0025730C"/>
    <w:rsid w:val="0025742B"/>
    <w:rsid w:val="00257571"/>
    <w:rsid w:val="00257898"/>
    <w:rsid w:val="00257CF3"/>
    <w:rsid w:val="0026071A"/>
    <w:rsid w:val="002609BE"/>
    <w:rsid w:val="00260AFF"/>
    <w:rsid w:val="00260CC7"/>
    <w:rsid w:val="00260E56"/>
    <w:rsid w:val="00261018"/>
    <w:rsid w:val="002610CF"/>
    <w:rsid w:val="002619C1"/>
    <w:rsid w:val="00261FA4"/>
    <w:rsid w:val="002621A1"/>
    <w:rsid w:val="002625AB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FD"/>
    <w:rsid w:val="0028575E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5C2"/>
    <w:rsid w:val="002F1465"/>
    <w:rsid w:val="002F21F8"/>
    <w:rsid w:val="002F28F6"/>
    <w:rsid w:val="002F2981"/>
    <w:rsid w:val="002F359D"/>
    <w:rsid w:val="002F3681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456"/>
    <w:rsid w:val="00326988"/>
    <w:rsid w:val="00326A2D"/>
    <w:rsid w:val="00326C10"/>
    <w:rsid w:val="00326F93"/>
    <w:rsid w:val="00327466"/>
    <w:rsid w:val="00327880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D9C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E32"/>
    <w:rsid w:val="00347E66"/>
    <w:rsid w:val="0035017E"/>
    <w:rsid w:val="003502F2"/>
    <w:rsid w:val="0035083D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F04"/>
    <w:rsid w:val="0037044C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535"/>
    <w:rsid w:val="00385B60"/>
    <w:rsid w:val="00385C27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685E"/>
    <w:rsid w:val="003D6860"/>
    <w:rsid w:val="003D731C"/>
    <w:rsid w:val="003D7999"/>
    <w:rsid w:val="003D7AC9"/>
    <w:rsid w:val="003D7D3E"/>
    <w:rsid w:val="003E01FF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49D2"/>
    <w:rsid w:val="00414B4D"/>
    <w:rsid w:val="0041527E"/>
    <w:rsid w:val="00415A0E"/>
    <w:rsid w:val="00415A98"/>
    <w:rsid w:val="00416801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C3F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E6"/>
    <w:rsid w:val="004B528D"/>
    <w:rsid w:val="004B5857"/>
    <w:rsid w:val="004B5F55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B86"/>
    <w:rsid w:val="004D3FF5"/>
    <w:rsid w:val="004D46D4"/>
    <w:rsid w:val="004D4B76"/>
    <w:rsid w:val="004D5646"/>
    <w:rsid w:val="004D5E8A"/>
    <w:rsid w:val="004D5ECD"/>
    <w:rsid w:val="004D62C5"/>
    <w:rsid w:val="004D678A"/>
    <w:rsid w:val="004D6D1F"/>
    <w:rsid w:val="004D6E05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11E0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E1F"/>
    <w:rsid w:val="0055708C"/>
    <w:rsid w:val="00557148"/>
    <w:rsid w:val="0055740D"/>
    <w:rsid w:val="00557ACC"/>
    <w:rsid w:val="005601E1"/>
    <w:rsid w:val="005608E6"/>
    <w:rsid w:val="00560DE8"/>
    <w:rsid w:val="005616D2"/>
    <w:rsid w:val="00561A8E"/>
    <w:rsid w:val="00562858"/>
    <w:rsid w:val="00562CB6"/>
    <w:rsid w:val="0056330C"/>
    <w:rsid w:val="00563356"/>
    <w:rsid w:val="00563485"/>
    <w:rsid w:val="00563C3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1D95"/>
    <w:rsid w:val="005821B3"/>
    <w:rsid w:val="00582366"/>
    <w:rsid w:val="0058266D"/>
    <w:rsid w:val="0058382D"/>
    <w:rsid w:val="005838CF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996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CF6"/>
    <w:rsid w:val="005E3F48"/>
    <w:rsid w:val="005E4614"/>
    <w:rsid w:val="005E46C0"/>
    <w:rsid w:val="005E4D1E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988"/>
    <w:rsid w:val="0068422B"/>
    <w:rsid w:val="00684A4C"/>
    <w:rsid w:val="00684D1A"/>
    <w:rsid w:val="00685483"/>
    <w:rsid w:val="006856A9"/>
    <w:rsid w:val="00686CE4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28AF"/>
    <w:rsid w:val="006B28CF"/>
    <w:rsid w:val="006B2C61"/>
    <w:rsid w:val="006B3777"/>
    <w:rsid w:val="006B37DD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466"/>
    <w:rsid w:val="00716F1A"/>
    <w:rsid w:val="007170D4"/>
    <w:rsid w:val="0071781A"/>
    <w:rsid w:val="007179A8"/>
    <w:rsid w:val="00721969"/>
    <w:rsid w:val="00721FE0"/>
    <w:rsid w:val="00722131"/>
    <w:rsid w:val="00722DEB"/>
    <w:rsid w:val="00722DEF"/>
    <w:rsid w:val="00722E49"/>
    <w:rsid w:val="00722ED2"/>
    <w:rsid w:val="007237FB"/>
    <w:rsid w:val="00724252"/>
    <w:rsid w:val="007242D4"/>
    <w:rsid w:val="007244B7"/>
    <w:rsid w:val="0072471F"/>
    <w:rsid w:val="00725247"/>
    <w:rsid w:val="00725C27"/>
    <w:rsid w:val="00725CA4"/>
    <w:rsid w:val="00726A1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7162"/>
    <w:rsid w:val="007675FF"/>
    <w:rsid w:val="0076779B"/>
    <w:rsid w:val="00767AAD"/>
    <w:rsid w:val="00767DD8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CA5"/>
    <w:rsid w:val="00772DEB"/>
    <w:rsid w:val="00772E4C"/>
    <w:rsid w:val="00773450"/>
    <w:rsid w:val="007738FF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F37"/>
    <w:rsid w:val="00790390"/>
    <w:rsid w:val="00790788"/>
    <w:rsid w:val="00790E2C"/>
    <w:rsid w:val="00790F7E"/>
    <w:rsid w:val="007910B1"/>
    <w:rsid w:val="007912C2"/>
    <w:rsid w:val="007913A2"/>
    <w:rsid w:val="00791E65"/>
    <w:rsid w:val="00791FB6"/>
    <w:rsid w:val="007921CC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D1A"/>
    <w:rsid w:val="00793D7C"/>
    <w:rsid w:val="007941F4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D0B"/>
    <w:rsid w:val="007D167C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50121"/>
    <w:rsid w:val="0085014C"/>
    <w:rsid w:val="00850AF2"/>
    <w:rsid w:val="00850E74"/>
    <w:rsid w:val="00850FC5"/>
    <w:rsid w:val="00851338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DF0"/>
    <w:rsid w:val="00890F77"/>
    <w:rsid w:val="008913EF"/>
    <w:rsid w:val="00891653"/>
    <w:rsid w:val="00891C37"/>
    <w:rsid w:val="00891ECA"/>
    <w:rsid w:val="00891FBF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210"/>
    <w:rsid w:val="008A17FC"/>
    <w:rsid w:val="008A1996"/>
    <w:rsid w:val="008A1BB3"/>
    <w:rsid w:val="008A2464"/>
    <w:rsid w:val="008A24CE"/>
    <w:rsid w:val="008A2621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ED8"/>
    <w:rsid w:val="008C565E"/>
    <w:rsid w:val="008C6703"/>
    <w:rsid w:val="008C72FD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AB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58A1"/>
    <w:rsid w:val="008E5980"/>
    <w:rsid w:val="008E5BDB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B7E"/>
    <w:rsid w:val="00915399"/>
    <w:rsid w:val="00915712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301F9"/>
    <w:rsid w:val="0093085D"/>
    <w:rsid w:val="00930AEB"/>
    <w:rsid w:val="00931403"/>
    <w:rsid w:val="00931646"/>
    <w:rsid w:val="00931B6D"/>
    <w:rsid w:val="00931E6B"/>
    <w:rsid w:val="009330FC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E36"/>
    <w:rsid w:val="00980F65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3220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1F9"/>
    <w:rsid w:val="009E1618"/>
    <w:rsid w:val="009E1879"/>
    <w:rsid w:val="009E266D"/>
    <w:rsid w:val="009E2C7C"/>
    <w:rsid w:val="009E2C8E"/>
    <w:rsid w:val="009E2DD7"/>
    <w:rsid w:val="009E336A"/>
    <w:rsid w:val="009E338E"/>
    <w:rsid w:val="009E3A13"/>
    <w:rsid w:val="009E3F51"/>
    <w:rsid w:val="009E42E9"/>
    <w:rsid w:val="009E46B7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E9"/>
    <w:rsid w:val="009F45DD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3E4"/>
    <w:rsid w:val="00A1373C"/>
    <w:rsid w:val="00A13A20"/>
    <w:rsid w:val="00A142D2"/>
    <w:rsid w:val="00A144F8"/>
    <w:rsid w:val="00A14848"/>
    <w:rsid w:val="00A14AE0"/>
    <w:rsid w:val="00A14D3B"/>
    <w:rsid w:val="00A153F6"/>
    <w:rsid w:val="00A156B9"/>
    <w:rsid w:val="00A16368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A0B"/>
    <w:rsid w:val="00A42F08"/>
    <w:rsid w:val="00A431B6"/>
    <w:rsid w:val="00A43635"/>
    <w:rsid w:val="00A43655"/>
    <w:rsid w:val="00A43656"/>
    <w:rsid w:val="00A437F3"/>
    <w:rsid w:val="00A43867"/>
    <w:rsid w:val="00A43C0D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55F"/>
    <w:rsid w:val="00A80A42"/>
    <w:rsid w:val="00A80BC0"/>
    <w:rsid w:val="00A816AD"/>
    <w:rsid w:val="00A81742"/>
    <w:rsid w:val="00A81E1C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1637"/>
    <w:rsid w:val="00A921DC"/>
    <w:rsid w:val="00A92571"/>
    <w:rsid w:val="00A92A76"/>
    <w:rsid w:val="00A92B7C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4B1"/>
    <w:rsid w:val="00AD56DD"/>
    <w:rsid w:val="00AD5872"/>
    <w:rsid w:val="00AD5B21"/>
    <w:rsid w:val="00AD5C85"/>
    <w:rsid w:val="00AD6633"/>
    <w:rsid w:val="00AD6C30"/>
    <w:rsid w:val="00AD7AD8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D91"/>
    <w:rsid w:val="00B444BA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C42"/>
    <w:rsid w:val="00B75D67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C7A"/>
    <w:rsid w:val="00B865E4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D0960"/>
    <w:rsid w:val="00BD17C0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7F"/>
    <w:rsid w:val="00BE1922"/>
    <w:rsid w:val="00BE210D"/>
    <w:rsid w:val="00BE223C"/>
    <w:rsid w:val="00BE25F8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809"/>
    <w:rsid w:val="00C12262"/>
    <w:rsid w:val="00C12A8E"/>
    <w:rsid w:val="00C12EE4"/>
    <w:rsid w:val="00C131D4"/>
    <w:rsid w:val="00C13287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68BF"/>
    <w:rsid w:val="00C370F2"/>
    <w:rsid w:val="00C3718C"/>
    <w:rsid w:val="00C37586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F42"/>
    <w:rsid w:val="00C8418E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6041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3C40"/>
    <w:rsid w:val="00CD3CC2"/>
    <w:rsid w:val="00CD4227"/>
    <w:rsid w:val="00CD4640"/>
    <w:rsid w:val="00CD47DF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779"/>
    <w:rsid w:val="00D2591D"/>
    <w:rsid w:val="00D25AB2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F7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AC8"/>
    <w:rsid w:val="00D63ACC"/>
    <w:rsid w:val="00D657A3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25"/>
    <w:rsid w:val="00D73959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EFA"/>
    <w:rsid w:val="00D86441"/>
    <w:rsid w:val="00D86694"/>
    <w:rsid w:val="00D869BF"/>
    <w:rsid w:val="00D86E02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831"/>
    <w:rsid w:val="00DA3924"/>
    <w:rsid w:val="00DA3E3C"/>
    <w:rsid w:val="00DA417C"/>
    <w:rsid w:val="00DA47CD"/>
    <w:rsid w:val="00DA48BE"/>
    <w:rsid w:val="00DA4C07"/>
    <w:rsid w:val="00DA4DE9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1427"/>
    <w:rsid w:val="00DB15C9"/>
    <w:rsid w:val="00DB1A07"/>
    <w:rsid w:val="00DB1B9E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5BB3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540"/>
    <w:rsid w:val="00E13657"/>
    <w:rsid w:val="00E13A2C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DF8"/>
    <w:rsid w:val="00E5020F"/>
    <w:rsid w:val="00E50309"/>
    <w:rsid w:val="00E50468"/>
    <w:rsid w:val="00E50C26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91"/>
    <w:rsid w:val="00E5658B"/>
    <w:rsid w:val="00E565B9"/>
    <w:rsid w:val="00E56969"/>
    <w:rsid w:val="00E5771C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4BFE"/>
    <w:rsid w:val="00E6556E"/>
    <w:rsid w:val="00E655C4"/>
    <w:rsid w:val="00E65BB5"/>
    <w:rsid w:val="00E664BB"/>
    <w:rsid w:val="00E664F9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FA"/>
    <w:rsid w:val="00E749B8"/>
    <w:rsid w:val="00E74F6C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93C"/>
    <w:rsid w:val="00E96A3D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628"/>
    <w:rsid w:val="00EC429A"/>
    <w:rsid w:val="00EC4415"/>
    <w:rsid w:val="00EC45E0"/>
    <w:rsid w:val="00EC4C45"/>
    <w:rsid w:val="00EC5377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1A90"/>
    <w:rsid w:val="00EE21F3"/>
    <w:rsid w:val="00EE2469"/>
    <w:rsid w:val="00EE298E"/>
    <w:rsid w:val="00EE2C6C"/>
    <w:rsid w:val="00EE32F1"/>
    <w:rsid w:val="00EE334F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2AD"/>
    <w:rsid w:val="00F042EF"/>
    <w:rsid w:val="00F0445D"/>
    <w:rsid w:val="00F04E8F"/>
    <w:rsid w:val="00F056F5"/>
    <w:rsid w:val="00F05A23"/>
    <w:rsid w:val="00F06065"/>
    <w:rsid w:val="00F06ED7"/>
    <w:rsid w:val="00F0741B"/>
    <w:rsid w:val="00F07495"/>
    <w:rsid w:val="00F07B34"/>
    <w:rsid w:val="00F10568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310"/>
    <w:rsid w:val="00F26905"/>
    <w:rsid w:val="00F2719A"/>
    <w:rsid w:val="00F27841"/>
    <w:rsid w:val="00F27F15"/>
    <w:rsid w:val="00F27F2A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DB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45F2"/>
    <w:rsid w:val="00FA46A5"/>
    <w:rsid w:val="00FA4990"/>
    <w:rsid w:val="00FA4E55"/>
    <w:rsid w:val="00FA50F6"/>
    <w:rsid w:val="00FA5D80"/>
    <w:rsid w:val="00FA6247"/>
    <w:rsid w:val="00FA6267"/>
    <w:rsid w:val="00FA6A75"/>
    <w:rsid w:val="00FA7062"/>
    <w:rsid w:val="00FA77BC"/>
    <w:rsid w:val="00FA77DC"/>
    <w:rsid w:val="00FA7B2D"/>
    <w:rsid w:val="00FA7ED1"/>
    <w:rsid w:val="00FA7F7A"/>
    <w:rsid w:val="00FB0BC8"/>
    <w:rsid w:val="00FB10A4"/>
    <w:rsid w:val="00FB1429"/>
    <w:rsid w:val="00FB23A7"/>
    <w:rsid w:val="00FB2567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5028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BC5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5196"/>
    <w:rsid w:val="00FF54E6"/>
    <w:rsid w:val="00FF575B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88F91C-A7F5-469E-8455-2EA2A06D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91</TotalTime>
  <Pages>15</Pages>
  <Words>4262</Words>
  <Characters>24295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802.11-20/0997r13</vt:lpstr>
    </vt:vector>
  </TitlesOfParts>
  <Company>Qualcomm Inc.</Company>
  <LinksUpToDate>false</LinksUpToDate>
  <CharactersWithSpaces>28501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802.11-20/0997r13</dc:title>
  <dc:subject>Agenda</dc:subject>
  <dc:creator>Alfred Asterjadhi</dc:creator>
  <cp:keywords>Volunteer and Status</cp:keywords>
  <dc:description/>
  <cp:lastModifiedBy>Edward Au</cp:lastModifiedBy>
  <cp:revision>22</cp:revision>
  <cp:lastPrinted>2020-07-07T16:13:00Z</cp:lastPrinted>
  <dcterms:created xsi:type="dcterms:W3CDTF">2020-07-30T22:19:00Z</dcterms:created>
  <dcterms:modified xsi:type="dcterms:W3CDTF">2020-08-09T19:22:00Z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