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bookmarkStart w:id="0" w:name="_GoBack"/>
      <w:bookmarkEnd w:id="0"/>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042CB6A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593F28">
              <w:rPr>
                <w:b w:val="0"/>
                <w:sz w:val="20"/>
              </w:rPr>
              <w:t>7</w:t>
            </w:r>
            <w:r w:rsidR="00C274C2">
              <w:rPr>
                <w:b w:val="0"/>
                <w:sz w:val="20"/>
              </w:rPr>
              <w:t>-</w:t>
            </w:r>
            <w:r w:rsidR="00593F28">
              <w:rPr>
                <w:b w:val="0"/>
                <w:sz w:val="20"/>
              </w:rPr>
              <w:t>02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342322E2">
                <wp:simplePos x="0" y="0"/>
                <wp:positionH relativeFrom="column">
                  <wp:posOffset>-66675</wp:posOffset>
                </wp:positionH>
                <wp:positionV relativeFrom="paragraph">
                  <wp:posOffset>204153</wp:posOffset>
                </wp:positionV>
                <wp:extent cx="5943600" cy="59721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972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07A7C" w:rsidRDefault="00E07A7C">
                            <w:pPr>
                              <w:pStyle w:val="T1"/>
                              <w:spacing w:after="120"/>
                            </w:pPr>
                            <w:r>
                              <w:t>Abstract</w:t>
                            </w:r>
                          </w:p>
                          <w:p w14:paraId="30292F72" w14:textId="2D206B0C" w:rsidR="00E07A7C" w:rsidRDefault="00E07A7C">
                            <w:pPr>
                              <w:jc w:val="both"/>
                            </w:pPr>
                            <w:r>
                              <w:t>This document contains a table with the spec text volunteers and status updates for TGbe D0.1.</w:t>
                            </w:r>
                          </w:p>
                          <w:p w14:paraId="370DF1EB" w14:textId="77777777" w:rsidR="00E07A7C" w:rsidRDefault="00E07A7C">
                            <w:pPr>
                              <w:jc w:val="both"/>
                            </w:pPr>
                          </w:p>
                          <w:p w14:paraId="1D099F7C" w14:textId="77777777" w:rsidR="00E07A7C" w:rsidRPr="00353E2D" w:rsidRDefault="00E07A7C" w:rsidP="00353E2D">
                            <w:pPr>
                              <w:jc w:val="both"/>
                            </w:pPr>
                            <w:r w:rsidRPr="00353E2D">
                              <w:t>Revisions:</w:t>
                            </w:r>
                          </w:p>
                          <w:p w14:paraId="5EE5D30C" w14:textId="3C549FA8" w:rsidR="00E07A7C" w:rsidRDefault="00E07A7C" w:rsidP="006F6D9C">
                            <w:pPr>
                              <w:pStyle w:val="ListParagraph"/>
                              <w:numPr>
                                <w:ilvl w:val="0"/>
                                <w:numId w:val="1"/>
                              </w:numPr>
                              <w:jc w:val="both"/>
                              <w:rPr>
                                <w:sz w:val="22"/>
                              </w:rPr>
                            </w:pPr>
                            <w:r w:rsidRPr="00353E2D">
                              <w:rPr>
                                <w:sz w:val="22"/>
                              </w:rPr>
                              <w:t>Rev 0: Initial version of the document</w:t>
                            </w:r>
                            <w:r>
                              <w:rPr>
                                <w:sz w:val="22"/>
                              </w:rPr>
                              <w:t>.</w:t>
                            </w:r>
                          </w:p>
                          <w:p w14:paraId="157DCF6B" w14:textId="24EC38DF" w:rsidR="00E07A7C" w:rsidRDefault="00E07A7C" w:rsidP="006F6D9C">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154E9643" w14:textId="4FAAF556" w:rsidR="00E07A7C" w:rsidRDefault="00E07A7C" w:rsidP="006F6D9C">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6C92D229" w14:textId="5AE8913B" w:rsidR="000D796E" w:rsidRDefault="000D796E" w:rsidP="006F6D9C">
                            <w:pPr>
                              <w:pStyle w:val="ListParagraph"/>
                              <w:numPr>
                                <w:ilvl w:val="0"/>
                                <w:numId w:val="1"/>
                              </w:numPr>
                              <w:jc w:val="both"/>
                              <w:rPr>
                                <w:sz w:val="22"/>
                              </w:rPr>
                            </w:pPr>
                            <w:r>
                              <w:rPr>
                                <w:sz w:val="22"/>
                              </w:rPr>
                              <w:t xml:space="preserve">Rev 3: More updates. </w:t>
                            </w:r>
                            <w:r w:rsidR="007440D3">
                              <w:rPr>
                                <w:sz w:val="22"/>
                              </w:rPr>
                              <w:t xml:space="preserve">Highlighted in </w:t>
                            </w:r>
                            <w:r w:rsidR="007440D3" w:rsidRPr="007440D3">
                              <w:rPr>
                                <w:sz w:val="22"/>
                                <w:highlight w:val="yellow"/>
                              </w:rPr>
                              <w:t>yellow</w:t>
                            </w:r>
                            <w:r w:rsidR="007440D3">
                              <w:rPr>
                                <w:sz w:val="22"/>
                              </w:rPr>
                              <w:t xml:space="preserve"> rows that do not have POCs and in </w:t>
                            </w:r>
                            <w:r w:rsidR="007440D3" w:rsidRPr="007440D3">
                              <w:rPr>
                                <w:sz w:val="22"/>
                                <w:highlight w:val="blue"/>
                              </w:rPr>
                              <w:t>blue</w:t>
                            </w:r>
                            <w:r w:rsidR="007440D3">
                              <w:rPr>
                                <w:sz w:val="22"/>
                              </w:rPr>
                              <w:t xml:space="preserve"> rows that have multiple POCs. </w:t>
                            </w:r>
                          </w:p>
                          <w:p w14:paraId="27186D1C" w14:textId="61B659CF" w:rsidR="006F6D9C" w:rsidRDefault="006F6D9C" w:rsidP="006F6D9C">
                            <w:pPr>
                              <w:pStyle w:val="ListParagraph"/>
                              <w:numPr>
                                <w:ilvl w:val="0"/>
                                <w:numId w:val="1"/>
                              </w:numPr>
                              <w:jc w:val="both"/>
                              <w:rPr>
                                <w:sz w:val="22"/>
                              </w:rPr>
                            </w:pPr>
                            <w:r>
                              <w:rPr>
                                <w:sz w:val="22"/>
                              </w:rPr>
                              <w:t xml:space="preserve">Rev 4: More updates based on received feedback (members, and ad-hoc chairs). </w:t>
                            </w:r>
                            <w:r w:rsidR="00F7655A">
                              <w:rPr>
                                <w:sz w:val="22"/>
                              </w:rPr>
                              <w:t xml:space="preserve">Also added some early R1/R2 classifications to be discussed during the Joint </w:t>
                            </w:r>
                            <w:r w:rsidR="00824A7A">
                              <w:rPr>
                                <w:sz w:val="22"/>
                              </w:rPr>
                              <w:t>call and</w:t>
                            </w:r>
                            <w:r w:rsidR="00F7655A">
                              <w:rPr>
                                <w:sz w:val="22"/>
                              </w:rPr>
                              <w:t xml:space="preserve"> a</w:t>
                            </w:r>
                            <w:r w:rsidR="00CA7F14">
                              <w:rPr>
                                <w:sz w:val="22"/>
                              </w:rPr>
                              <w:t>dded</w:t>
                            </w:r>
                            <w:r w:rsidR="00F7655A">
                              <w:rPr>
                                <w:sz w:val="22"/>
                              </w:rPr>
                              <w:t xml:space="preserve"> guideline for categorizing R1 vs R2.</w:t>
                            </w:r>
                          </w:p>
                          <w:p w14:paraId="2BA03FCE" w14:textId="15199079" w:rsidR="00405E3C" w:rsidRDefault="00405E3C" w:rsidP="006F6D9C">
                            <w:pPr>
                              <w:pStyle w:val="ListParagraph"/>
                              <w:numPr>
                                <w:ilvl w:val="0"/>
                                <w:numId w:val="1"/>
                              </w:numPr>
                              <w:jc w:val="both"/>
                              <w:rPr>
                                <w:sz w:val="22"/>
                              </w:rPr>
                            </w:pPr>
                            <w:r>
                              <w:rPr>
                                <w:sz w:val="22"/>
                              </w:rPr>
                              <w:t xml:space="preserve">Rev 5: More updates, including </w:t>
                            </w:r>
                            <w:r w:rsidR="008D44CD">
                              <w:rPr>
                                <w:sz w:val="22"/>
                              </w:rPr>
                              <w:t>narrowing down POCs for certain rows for which did not receive e-mails prior to Monday 9:00am ET deadline.</w:t>
                            </w:r>
                            <w:r w:rsidR="000052A5">
                              <w:rPr>
                                <w:sz w:val="22"/>
                              </w:rPr>
                              <w:t xml:space="preserve"> POCs for each row are requested to provide a list of motions that correspond to assigned row. </w:t>
                            </w:r>
                          </w:p>
                          <w:p w14:paraId="32809740" w14:textId="412AA213" w:rsidR="00E07A7C" w:rsidRDefault="00E07A7C" w:rsidP="00935D59">
                            <w:pPr>
                              <w:jc w:val="both"/>
                            </w:pPr>
                          </w:p>
                          <w:p w14:paraId="1B988926" w14:textId="45D243E8" w:rsidR="00E07A7C" w:rsidRDefault="00E07A7C" w:rsidP="00935D59">
                            <w:pPr>
                              <w:jc w:val="both"/>
                            </w:pPr>
                          </w:p>
                          <w:p w14:paraId="2E83F19A" w14:textId="16D85E04" w:rsidR="00E07A7C" w:rsidRDefault="00E07A7C" w:rsidP="00935D59">
                            <w:pPr>
                              <w:jc w:val="both"/>
                            </w:pPr>
                          </w:p>
                          <w:p w14:paraId="059B745B" w14:textId="37CB83AD" w:rsidR="00E07A7C" w:rsidRDefault="00E07A7C" w:rsidP="00935D59">
                            <w:pPr>
                              <w:jc w:val="both"/>
                            </w:pPr>
                          </w:p>
                          <w:p w14:paraId="15875BAB" w14:textId="04D45E1B" w:rsidR="00E07A7C" w:rsidRDefault="00E07A7C" w:rsidP="00935D59">
                            <w:pPr>
                              <w:jc w:val="both"/>
                            </w:pPr>
                          </w:p>
                          <w:p w14:paraId="622AE103" w14:textId="22071A91" w:rsidR="00E07A7C" w:rsidRDefault="00E07A7C" w:rsidP="00935D59">
                            <w:pPr>
                              <w:jc w:val="both"/>
                            </w:pPr>
                          </w:p>
                          <w:p w14:paraId="0592E46D" w14:textId="6F51E277" w:rsidR="00E07A7C" w:rsidRDefault="00E07A7C" w:rsidP="00935D59">
                            <w:pPr>
                              <w:jc w:val="both"/>
                            </w:pPr>
                          </w:p>
                          <w:p w14:paraId="3369EA44" w14:textId="014CF013" w:rsidR="00E07A7C" w:rsidRDefault="00E07A7C" w:rsidP="00935D59">
                            <w:pPr>
                              <w:jc w:val="both"/>
                            </w:pPr>
                          </w:p>
                          <w:p w14:paraId="7FA2B34F" w14:textId="1FC5D690" w:rsidR="00E07A7C" w:rsidRDefault="00E07A7C" w:rsidP="00935D59">
                            <w:pPr>
                              <w:jc w:val="both"/>
                            </w:pPr>
                          </w:p>
                          <w:p w14:paraId="03C510E2" w14:textId="3A2554EA" w:rsidR="00E07A7C" w:rsidRDefault="00E07A7C" w:rsidP="00935D59">
                            <w:pPr>
                              <w:jc w:val="both"/>
                            </w:pPr>
                          </w:p>
                          <w:p w14:paraId="4537724B" w14:textId="7B28868D" w:rsidR="00E07A7C" w:rsidRDefault="00E07A7C" w:rsidP="00935D59">
                            <w:pPr>
                              <w:jc w:val="both"/>
                            </w:pPr>
                          </w:p>
                          <w:p w14:paraId="5CBED139" w14:textId="1F6D573E" w:rsidR="00E07A7C" w:rsidRDefault="00E07A7C" w:rsidP="00935D59">
                            <w:pPr>
                              <w:jc w:val="both"/>
                            </w:pPr>
                          </w:p>
                          <w:p w14:paraId="40B8AFB4" w14:textId="08395F7D" w:rsidR="00E07A7C" w:rsidRDefault="00E07A7C" w:rsidP="00935D59">
                            <w:pPr>
                              <w:jc w:val="both"/>
                            </w:pPr>
                          </w:p>
                          <w:p w14:paraId="1C1102BF" w14:textId="53A3260A" w:rsidR="00E07A7C" w:rsidRDefault="00E07A7C" w:rsidP="00935D59">
                            <w:pPr>
                              <w:jc w:val="both"/>
                            </w:pPr>
                          </w:p>
                          <w:p w14:paraId="34F72081" w14:textId="07A6CAA9" w:rsidR="00E07A7C" w:rsidRDefault="00E07A7C" w:rsidP="00935D59">
                            <w:pPr>
                              <w:jc w:val="both"/>
                            </w:pPr>
                          </w:p>
                          <w:p w14:paraId="24B9680C" w14:textId="77D9661A" w:rsidR="00E07A7C" w:rsidRDefault="00E07A7C" w:rsidP="00935D59">
                            <w:pPr>
                              <w:jc w:val="both"/>
                            </w:pPr>
                          </w:p>
                          <w:p w14:paraId="6A2EFA2A" w14:textId="27400DE0" w:rsidR="00E07A7C" w:rsidRDefault="00E07A7C" w:rsidP="00935D59">
                            <w:pPr>
                              <w:jc w:val="both"/>
                            </w:pPr>
                          </w:p>
                          <w:p w14:paraId="5F612470" w14:textId="2CBFC344" w:rsidR="00E07A7C" w:rsidRDefault="00E07A7C" w:rsidP="00935D59">
                            <w:pPr>
                              <w:jc w:val="both"/>
                            </w:pPr>
                          </w:p>
                          <w:p w14:paraId="53B2D4BB" w14:textId="0E97D949" w:rsidR="00E07A7C" w:rsidRDefault="00E07A7C" w:rsidP="00935D59">
                            <w:pPr>
                              <w:jc w:val="both"/>
                            </w:pPr>
                          </w:p>
                          <w:p w14:paraId="727786B4" w14:textId="6E77A8A4" w:rsidR="00E07A7C" w:rsidRDefault="00E07A7C" w:rsidP="00935D59">
                            <w:pPr>
                              <w:jc w:val="both"/>
                            </w:pPr>
                          </w:p>
                          <w:p w14:paraId="7F8D8227" w14:textId="72C705A1" w:rsidR="00E07A7C" w:rsidRDefault="00E07A7C" w:rsidP="00935D59">
                            <w:pPr>
                              <w:jc w:val="both"/>
                            </w:pPr>
                          </w:p>
                          <w:p w14:paraId="582FEE3E" w14:textId="41D3AAFF" w:rsidR="00E07A7C" w:rsidRDefault="00E07A7C" w:rsidP="00935D59">
                            <w:pPr>
                              <w:jc w:val="both"/>
                            </w:pPr>
                          </w:p>
                          <w:p w14:paraId="7053D6BE" w14:textId="5B623C9F" w:rsidR="00E07A7C" w:rsidRDefault="00E07A7C" w:rsidP="00935D59">
                            <w:pPr>
                              <w:jc w:val="both"/>
                            </w:pPr>
                          </w:p>
                          <w:p w14:paraId="62BC7481" w14:textId="72CE6369" w:rsidR="00E07A7C" w:rsidRDefault="00E07A7C" w:rsidP="00935D59">
                            <w:pPr>
                              <w:jc w:val="both"/>
                            </w:pPr>
                          </w:p>
                          <w:p w14:paraId="72C89838" w14:textId="14849DE6" w:rsidR="00E07A7C" w:rsidRDefault="00E07A7C" w:rsidP="00935D59">
                            <w:pPr>
                              <w:jc w:val="both"/>
                            </w:pPr>
                          </w:p>
                          <w:p w14:paraId="3EAA3647" w14:textId="22F124B3" w:rsidR="00E07A7C" w:rsidRDefault="00E07A7C" w:rsidP="00935D59">
                            <w:pPr>
                              <w:jc w:val="both"/>
                            </w:pPr>
                          </w:p>
                          <w:p w14:paraId="1819B7E1" w14:textId="2DAFE5D7" w:rsidR="00E07A7C" w:rsidRDefault="00E07A7C" w:rsidP="00935D59">
                            <w:pPr>
                              <w:jc w:val="both"/>
                            </w:pPr>
                          </w:p>
                          <w:p w14:paraId="50113E4C" w14:textId="408FD79B" w:rsidR="00E07A7C" w:rsidRDefault="00E07A7C" w:rsidP="00935D59">
                            <w:pPr>
                              <w:jc w:val="both"/>
                            </w:pPr>
                          </w:p>
                          <w:p w14:paraId="694F21A9" w14:textId="1BCB2DC2" w:rsidR="00E07A7C" w:rsidRDefault="00E07A7C" w:rsidP="00935D59">
                            <w:pPr>
                              <w:jc w:val="both"/>
                            </w:pPr>
                          </w:p>
                          <w:p w14:paraId="5CA72B64" w14:textId="143872D9" w:rsidR="00E07A7C" w:rsidRDefault="00E07A7C" w:rsidP="00935D59">
                            <w:pPr>
                              <w:jc w:val="both"/>
                            </w:pPr>
                          </w:p>
                          <w:p w14:paraId="549AA84D" w14:textId="77777777" w:rsidR="00E07A7C" w:rsidRPr="00935D59" w:rsidRDefault="00E07A7C"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47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" o:allowincell="f" stroked="f">
                <v:textbox>
                  <w:txbxContent>
                    <w:p w14:paraId="2F642697" w14:textId="77777777" w:rsidR="00E07A7C" w:rsidRDefault="00E07A7C">
                      <w:pPr>
                        <w:pStyle w:val="T1"/>
                        <w:spacing w:after="120"/>
                      </w:pPr>
                      <w:r>
                        <w:t>Abstract</w:t>
                      </w:r>
                    </w:p>
                    <w:p w14:paraId="30292F72" w14:textId="2D206B0C" w:rsidR="00E07A7C" w:rsidRDefault="00E07A7C">
                      <w:pPr>
                        <w:jc w:val="both"/>
                      </w:pPr>
                      <w:r>
                        <w:t>This document contains a table with the spec text volunteers and status updates for TGbe D0.1.</w:t>
                      </w:r>
                    </w:p>
                    <w:p w14:paraId="370DF1EB" w14:textId="77777777" w:rsidR="00E07A7C" w:rsidRDefault="00E07A7C">
                      <w:pPr>
                        <w:jc w:val="both"/>
                      </w:pPr>
                    </w:p>
                    <w:p w14:paraId="1D099F7C" w14:textId="77777777" w:rsidR="00E07A7C" w:rsidRPr="00353E2D" w:rsidRDefault="00E07A7C" w:rsidP="00353E2D">
                      <w:pPr>
                        <w:jc w:val="both"/>
                      </w:pPr>
                      <w:r w:rsidRPr="00353E2D">
                        <w:t>Revisions:</w:t>
                      </w:r>
                    </w:p>
                    <w:p w14:paraId="5EE5D30C" w14:textId="3C549FA8" w:rsidR="00E07A7C" w:rsidRDefault="00E07A7C" w:rsidP="006F6D9C">
                      <w:pPr>
                        <w:pStyle w:val="ListParagraph"/>
                        <w:numPr>
                          <w:ilvl w:val="0"/>
                          <w:numId w:val="1"/>
                        </w:numPr>
                        <w:jc w:val="both"/>
                        <w:rPr>
                          <w:sz w:val="22"/>
                        </w:rPr>
                      </w:pPr>
                      <w:r w:rsidRPr="00353E2D">
                        <w:rPr>
                          <w:sz w:val="22"/>
                        </w:rPr>
                        <w:t>Rev 0: Initial version of the document</w:t>
                      </w:r>
                      <w:r>
                        <w:rPr>
                          <w:sz w:val="22"/>
                        </w:rPr>
                        <w:t>.</w:t>
                      </w:r>
                    </w:p>
                    <w:p w14:paraId="157DCF6B" w14:textId="24EC38DF" w:rsidR="00E07A7C" w:rsidRDefault="00E07A7C" w:rsidP="006F6D9C">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154E9643" w14:textId="4FAAF556" w:rsidR="00E07A7C" w:rsidRDefault="00E07A7C" w:rsidP="006F6D9C">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6C92D229" w14:textId="5AE8913B" w:rsidR="000D796E" w:rsidRDefault="000D796E" w:rsidP="006F6D9C">
                      <w:pPr>
                        <w:pStyle w:val="ListParagraph"/>
                        <w:numPr>
                          <w:ilvl w:val="0"/>
                          <w:numId w:val="1"/>
                        </w:numPr>
                        <w:jc w:val="both"/>
                        <w:rPr>
                          <w:sz w:val="22"/>
                        </w:rPr>
                      </w:pPr>
                      <w:r>
                        <w:rPr>
                          <w:sz w:val="22"/>
                        </w:rPr>
                        <w:t xml:space="preserve">Rev 3: More updates. </w:t>
                      </w:r>
                      <w:r w:rsidR="007440D3">
                        <w:rPr>
                          <w:sz w:val="22"/>
                        </w:rPr>
                        <w:t xml:space="preserve">Highlighted in </w:t>
                      </w:r>
                      <w:r w:rsidR="007440D3" w:rsidRPr="007440D3">
                        <w:rPr>
                          <w:sz w:val="22"/>
                          <w:highlight w:val="yellow"/>
                        </w:rPr>
                        <w:t>yellow</w:t>
                      </w:r>
                      <w:r w:rsidR="007440D3">
                        <w:rPr>
                          <w:sz w:val="22"/>
                        </w:rPr>
                        <w:t xml:space="preserve"> rows that do not have POCs and in </w:t>
                      </w:r>
                      <w:r w:rsidR="007440D3" w:rsidRPr="007440D3">
                        <w:rPr>
                          <w:sz w:val="22"/>
                          <w:highlight w:val="blue"/>
                        </w:rPr>
                        <w:t>blue</w:t>
                      </w:r>
                      <w:r w:rsidR="007440D3">
                        <w:rPr>
                          <w:sz w:val="22"/>
                        </w:rPr>
                        <w:t xml:space="preserve"> rows that have multiple POCs. </w:t>
                      </w:r>
                    </w:p>
                    <w:p w14:paraId="27186D1C" w14:textId="61B659CF" w:rsidR="006F6D9C" w:rsidRDefault="006F6D9C" w:rsidP="006F6D9C">
                      <w:pPr>
                        <w:pStyle w:val="ListParagraph"/>
                        <w:numPr>
                          <w:ilvl w:val="0"/>
                          <w:numId w:val="1"/>
                        </w:numPr>
                        <w:jc w:val="both"/>
                        <w:rPr>
                          <w:sz w:val="22"/>
                        </w:rPr>
                      </w:pPr>
                      <w:r>
                        <w:rPr>
                          <w:sz w:val="22"/>
                        </w:rPr>
                        <w:t xml:space="preserve">Rev 4: More updates based on received feedback (members, and ad-hoc chairs). </w:t>
                      </w:r>
                      <w:r w:rsidR="00F7655A">
                        <w:rPr>
                          <w:sz w:val="22"/>
                        </w:rPr>
                        <w:t xml:space="preserve">Also added some early R1/R2 classifications to be discussed during the Joint </w:t>
                      </w:r>
                      <w:r w:rsidR="00824A7A">
                        <w:rPr>
                          <w:sz w:val="22"/>
                        </w:rPr>
                        <w:t>call and</w:t>
                      </w:r>
                      <w:r w:rsidR="00F7655A">
                        <w:rPr>
                          <w:sz w:val="22"/>
                        </w:rPr>
                        <w:t xml:space="preserve"> a</w:t>
                      </w:r>
                      <w:r w:rsidR="00CA7F14">
                        <w:rPr>
                          <w:sz w:val="22"/>
                        </w:rPr>
                        <w:t>dded</w:t>
                      </w:r>
                      <w:r w:rsidR="00F7655A">
                        <w:rPr>
                          <w:sz w:val="22"/>
                        </w:rPr>
                        <w:t xml:space="preserve"> guideline for categorizing R1 vs R2.</w:t>
                      </w:r>
                    </w:p>
                    <w:p w14:paraId="2BA03FCE" w14:textId="15199079" w:rsidR="00405E3C" w:rsidRDefault="00405E3C" w:rsidP="006F6D9C">
                      <w:pPr>
                        <w:pStyle w:val="ListParagraph"/>
                        <w:numPr>
                          <w:ilvl w:val="0"/>
                          <w:numId w:val="1"/>
                        </w:numPr>
                        <w:jc w:val="both"/>
                        <w:rPr>
                          <w:sz w:val="22"/>
                        </w:rPr>
                      </w:pPr>
                      <w:r>
                        <w:rPr>
                          <w:sz w:val="22"/>
                        </w:rPr>
                        <w:t xml:space="preserve">Rev 5: More updates, including </w:t>
                      </w:r>
                      <w:r w:rsidR="008D44CD">
                        <w:rPr>
                          <w:sz w:val="22"/>
                        </w:rPr>
                        <w:t>narrowing down POCs for certain rows for which did not receive e-mails prior to Monday 9:00am ET deadline.</w:t>
                      </w:r>
                      <w:r w:rsidR="000052A5">
                        <w:rPr>
                          <w:sz w:val="22"/>
                        </w:rPr>
                        <w:t xml:space="preserve"> POCs for each row are requested to provide a list of motions that correspond to assigned row. </w:t>
                      </w:r>
                    </w:p>
                    <w:p w14:paraId="32809740" w14:textId="412AA213" w:rsidR="00E07A7C" w:rsidRDefault="00E07A7C" w:rsidP="00935D59">
                      <w:pPr>
                        <w:jc w:val="both"/>
                      </w:pPr>
                    </w:p>
                    <w:p w14:paraId="1B988926" w14:textId="45D243E8" w:rsidR="00E07A7C" w:rsidRDefault="00E07A7C" w:rsidP="00935D59">
                      <w:pPr>
                        <w:jc w:val="both"/>
                      </w:pPr>
                    </w:p>
                    <w:p w14:paraId="2E83F19A" w14:textId="16D85E04" w:rsidR="00E07A7C" w:rsidRDefault="00E07A7C" w:rsidP="00935D59">
                      <w:pPr>
                        <w:jc w:val="both"/>
                      </w:pPr>
                    </w:p>
                    <w:p w14:paraId="059B745B" w14:textId="37CB83AD" w:rsidR="00E07A7C" w:rsidRDefault="00E07A7C" w:rsidP="00935D59">
                      <w:pPr>
                        <w:jc w:val="both"/>
                      </w:pPr>
                    </w:p>
                    <w:p w14:paraId="15875BAB" w14:textId="04D45E1B" w:rsidR="00E07A7C" w:rsidRDefault="00E07A7C" w:rsidP="00935D59">
                      <w:pPr>
                        <w:jc w:val="both"/>
                      </w:pPr>
                    </w:p>
                    <w:p w14:paraId="622AE103" w14:textId="22071A91" w:rsidR="00E07A7C" w:rsidRDefault="00E07A7C" w:rsidP="00935D59">
                      <w:pPr>
                        <w:jc w:val="both"/>
                      </w:pPr>
                    </w:p>
                    <w:p w14:paraId="0592E46D" w14:textId="6F51E277" w:rsidR="00E07A7C" w:rsidRDefault="00E07A7C" w:rsidP="00935D59">
                      <w:pPr>
                        <w:jc w:val="both"/>
                      </w:pPr>
                    </w:p>
                    <w:p w14:paraId="3369EA44" w14:textId="014CF013" w:rsidR="00E07A7C" w:rsidRDefault="00E07A7C" w:rsidP="00935D59">
                      <w:pPr>
                        <w:jc w:val="both"/>
                      </w:pPr>
                    </w:p>
                    <w:p w14:paraId="7FA2B34F" w14:textId="1FC5D690" w:rsidR="00E07A7C" w:rsidRDefault="00E07A7C" w:rsidP="00935D59">
                      <w:pPr>
                        <w:jc w:val="both"/>
                      </w:pPr>
                    </w:p>
                    <w:p w14:paraId="03C510E2" w14:textId="3A2554EA" w:rsidR="00E07A7C" w:rsidRDefault="00E07A7C" w:rsidP="00935D59">
                      <w:pPr>
                        <w:jc w:val="both"/>
                      </w:pPr>
                    </w:p>
                    <w:p w14:paraId="4537724B" w14:textId="7B28868D" w:rsidR="00E07A7C" w:rsidRDefault="00E07A7C" w:rsidP="00935D59">
                      <w:pPr>
                        <w:jc w:val="both"/>
                      </w:pPr>
                    </w:p>
                    <w:p w14:paraId="5CBED139" w14:textId="1F6D573E" w:rsidR="00E07A7C" w:rsidRDefault="00E07A7C" w:rsidP="00935D59">
                      <w:pPr>
                        <w:jc w:val="both"/>
                      </w:pPr>
                    </w:p>
                    <w:p w14:paraId="40B8AFB4" w14:textId="08395F7D" w:rsidR="00E07A7C" w:rsidRDefault="00E07A7C" w:rsidP="00935D59">
                      <w:pPr>
                        <w:jc w:val="both"/>
                      </w:pPr>
                    </w:p>
                    <w:p w14:paraId="1C1102BF" w14:textId="53A3260A" w:rsidR="00E07A7C" w:rsidRDefault="00E07A7C" w:rsidP="00935D59">
                      <w:pPr>
                        <w:jc w:val="both"/>
                      </w:pPr>
                    </w:p>
                    <w:p w14:paraId="34F72081" w14:textId="07A6CAA9" w:rsidR="00E07A7C" w:rsidRDefault="00E07A7C" w:rsidP="00935D59">
                      <w:pPr>
                        <w:jc w:val="both"/>
                      </w:pPr>
                    </w:p>
                    <w:p w14:paraId="24B9680C" w14:textId="77D9661A" w:rsidR="00E07A7C" w:rsidRDefault="00E07A7C" w:rsidP="00935D59">
                      <w:pPr>
                        <w:jc w:val="both"/>
                      </w:pPr>
                    </w:p>
                    <w:p w14:paraId="6A2EFA2A" w14:textId="27400DE0" w:rsidR="00E07A7C" w:rsidRDefault="00E07A7C" w:rsidP="00935D59">
                      <w:pPr>
                        <w:jc w:val="both"/>
                      </w:pPr>
                    </w:p>
                    <w:p w14:paraId="5F612470" w14:textId="2CBFC344" w:rsidR="00E07A7C" w:rsidRDefault="00E07A7C" w:rsidP="00935D59">
                      <w:pPr>
                        <w:jc w:val="both"/>
                      </w:pPr>
                    </w:p>
                    <w:p w14:paraId="53B2D4BB" w14:textId="0E97D949" w:rsidR="00E07A7C" w:rsidRDefault="00E07A7C" w:rsidP="00935D59">
                      <w:pPr>
                        <w:jc w:val="both"/>
                      </w:pPr>
                    </w:p>
                    <w:p w14:paraId="727786B4" w14:textId="6E77A8A4" w:rsidR="00E07A7C" w:rsidRDefault="00E07A7C" w:rsidP="00935D59">
                      <w:pPr>
                        <w:jc w:val="both"/>
                      </w:pPr>
                    </w:p>
                    <w:p w14:paraId="7F8D8227" w14:textId="72C705A1" w:rsidR="00E07A7C" w:rsidRDefault="00E07A7C" w:rsidP="00935D59">
                      <w:pPr>
                        <w:jc w:val="both"/>
                      </w:pPr>
                    </w:p>
                    <w:p w14:paraId="582FEE3E" w14:textId="41D3AAFF" w:rsidR="00E07A7C" w:rsidRDefault="00E07A7C" w:rsidP="00935D59">
                      <w:pPr>
                        <w:jc w:val="both"/>
                      </w:pPr>
                    </w:p>
                    <w:p w14:paraId="7053D6BE" w14:textId="5B623C9F" w:rsidR="00E07A7C" w:rsidRDefault="00E07A7C" w:rsidP="00935D59">
                      <w:pPr>
                        <w:jc w:val="both"/>
                      </w:pPr>
                    </w:p>
                    <w:p w14:paraId="62BC7481" w14:textId="72CE6369" w:rsidR="00E07A7C" w:rsidRDefault="00E07A7C" w:rsidP="00935D59">
                      <w:pPr>
                        <w:jc w:val="both"/>
                      </w:pPr>
                    </w:p>
                    <w:p w14:paraId="72C89838" w14:textId="14849DE6" w:rsidR="00E07A7C" w:rsidRDefault="00E07A7C" w:rsidP="00935D59">
                      <w:pPr>
                        <w:jc w:val="both"/>
                      </w:pPr>
                    </w:p>
                    <w:p w14:paraId="3EAA3647" w14:textId="22F124B3" w:rsidR="00E07A7C" w:rsidRDefault="00E07A7C" w:rsidP="00935D59">
                      <w:pPr>
                        <w:jc w:val="both"/>
                      </w:pPr>
                    </w:p>
                    <w:p w14:paraId="1819B7E1" w14:textId="2DAFE5D7" w:rsidR="00E07A7C" w:rsidRDefault="00E07A7C" w:rsidP="00935D59">
                      <w:pPr>
                        <w:jc w:val="both"/>
                      </w:pPr>
                    </w:p>
                    <w:p w14:paraId="50113E4C" w14:textId="408FD79B" w:rsidR="00E07A7C" w:rsidRDefault="00E07A7C" w:rsidP="00935D59">
                      <w:pPr>
                        <w:jc w:val="both"/>
                      </w:pPr>
                    </w:p>
                    <w:p w14:paraId="694F21A9" w14:textId="1BCB2DC2" w:rsidR="00E07A7C" w:rsidRDefault="00E07A7C" w:rsidP="00935D59">
                      <w:pPr>
                        <w:jc w:val="both"/>
                      </w:pPr>
                    </w:p>
                    <w:p w14:paraId="5CA72B64" w14:textId="143872D9" w:rsidR="00E07A7C" w:rsidRDefault="00E07A7C" w:rsidP="00935D59">
                      <w:pPr>
                        <w:jc w:val="both"/>
                      </w:pPr>
                    </w:p>
                    <w:p w14:paraId="549AA84D" w14:textId="77777777" w:rsidR="00E07A7C" w:rsidRPr="00935D59" w:rsidRDefault="00E07A7C" w:rsidP="00935D59">
                      <w:pPr>
                        <w:jc w:val="both"/>
                      </w:pPr>
                    </w:p>
                  </w:txbxContent>
                </v:textbox>
              </v:shape>
            </w:pict>
          </mc:Fallback>
        </mc:AlternateContent>
      </w:r>
    </w:p>
    <w:p w14:paraId="4974BEDC" w14:textId="54F16573" w:rsidR="003870FE" w:rsidRDefault="003870FE" w:rsidP="003870FE">
      <w:pPr>
        <w:pStyle w:val="Heading1"/>
      </w:pPr>
    </w:p>
    <w:p w14:paraId="4BCDC5F1" w14:textId="302F8E3C" w:rsidR="00935D59" w:rsidRDefault="00935D59" w:rsidP="00935D59"/>
    <w:p w14:paraId="2B706BEA" w14:textId="12E8BADD" w:rsidR="00935D59" w:rsidRDefault="00935D59" w:rsidP="00935D59"/>
    <w:p w14:paraId="0555755F" w14:textId="3A84831F" w:rsidR="00935D59" w:rsidRDefault="00935D59" w:rsidP="00935D59"/>
    <w:p w14:paraId="08A70C4A" w14:textId="0B8F2610" w:rsidR="00935D59" w:rsidRDefault="00935D59" w:rsidP="00935D59"/>
    <w:p w14:paraId="0DB3E99D" w14:textId="4A15EF8C" w:rsidR="00935D59" w:rsidRDefault="00935D59" w:rsidP="00935D59"/>
    <w:p w14:paraId="46939A96" w14:textId="279E4655" w:rsidR="00935D59" w:rsidRDefault="00935D59" w:rsidP="00935D59"/>
    <w:p w14:paraId="7DFCFC8C" w14:textId="6D71869C"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77777777" w:rsidR="00935D59" w:rsidRDefault="00935D59" w:rsidP="00935D59"/>
    <w:p w14:paraId="716676A4" w14:textId="77777777" w:rsidR="00935D59" w:rsidRDefault="00935D59" w:rsidP="00935D59"/>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491E25C8" w14:textId="77777777" w:rsidR="00935D59" w:rsidRDefault="00935D59" w:rsidP="00935D59"/>
    <w:p w14:paraId="18CDBCB6" w14:textId="77777777" w:rsidR="00935D59" w:rsidRDefault="00935D59" w:rsidP="00935D59"/>
    <w:p w14:paraId="0835F26E" w14:textId="643A9909" w:rsidR="00935D59" w:rsidRDefault="00935D59" w:rsidP="00935D59"/>
    <w:p w14:paraId="370DCD48" w14:textId="278902EC" w:rsidR="00B63AF1" w:rsidRDefault="00B63AF1" w:rsidP="00935D59"/>
    <w:p w14:paraId="4E41E150" w14:textId="506DA223" w:rsidR="00B63AF1" w:rsidRDefault="00B63AF1" w:rsidP="00935D59"/>
    <w:p w14:paraId="18F1FE05" w14:textId="77777777" w:rsidR="00B63AF1" w:rsidRDefault="00B63AF1" w:rsidP="00935D59"/>
    <w:p w14:paraId="1E29AA30" w14:textId="77777777" w:rsidR="00935D59" w:rsidRDefault="00935D59" w:rsidP="00935D59"/>
    <w:tbl>
      <w:tblPr>
        <w:tblStyle w:val="TableGrid"/>
        <w:tblW w:w="11140" w:type="dxa"/>
        <w:tblInd w:w="-705" w:type="dxa"/>
        <w:tblLook w:val="04A0" w:firstRow="1" w:lastRow="0" w:firstColumn="1" w:lastColumn="0" w:noHBand="0" w:noVBand="1"/>
      </w:tblPr>
      <w:tblGrid>
        <w:gridCol w:w="1035"/>
        <w:gridCol w:w="1991"/>
        <w:gridCol w:w="1575"/>
        <w:gridCol w:w="2780"/>
        <w:gridCol w:w="1394"/>
        <w:gridCol w:w="2365"/>
      </w:tblGrid>
      <w:tr w:rsidR="00B87E0D" w14:paraId="2520A289" w14:textId="77777777" w:rsidTr="00E465F3">
        <w:trPr>
          <w:trHeight w:val="271"/>
        </w:trPr>
        <w:tc>
          <w:tcPr>
            <w:tcW w:w="1035" w:type="dxa"/>
          </w:tcPr>
          <w:p w14:paraId="60744CFD" w14:textId="77777777" w:rsidR="00B87E0D" w:rsidRPr="00772E4C" w:rsidRDefault="00B87E0D" w:rsidP="00E07A7C">
            <w:pPr>
              <w:jc w:val="center"/>
              <w:rPr>
                <w:b/>
                <w:bCs/>
                <w:sz w:val="20"/>
              </w:rPr>
            </w:pPr>
            <w:r w:rsidRPr="00772E4C">
              <w:rPr>
                <w:b/>
                <w:bCs/>
                <w:sz w:val="20"/>
              </w:rPr>
              <w:t>Layer</w:t>
            </w:r>
          </w:p>
        </w:tc>
        <w:tc>
          <w:tcPr>
            <w:tcW w:w="1991" w:type="dxa"/>
          </w:tcPr>
          <w:p w14:paraId="68BA5E53" w14:textId="77777777" w:rsidR="00B87E0D" w:rsidRPr="00772E4C" w:rsidRDefault="00B87E0D" w:rsidP="00E07A7C">
            <w:pPr>
              <w:jc w:val="center"/>
              <w:rPr>
                <w:b/>
                <w:bCs/>
                <w:sz w:val="20"/>
              </w:rPr>
            </w:pPr>
            <w:r w:rsidRPr="00772E4C">
              <w:rPr>
                <w:b/>
                <w:bCs/>
                <w:sz w:val="20"/>
              </w:rPr>
              <w:t>SFD Topic</w:t>
            </w:r>
          </w:p>
        </w:tc>
        <w:tc>
          <w:tcPr>
            <w:tcW w:w="1575" w:type="dxa"/>
          </w:tcPr>
          <w:p w14:paraId="50C17CE1" w14:textId="77777777" w:rsidR="00B87E0D" w:rsidRPr="00772E4C" w:rsidRDefault="00B87E0D" w:rsidP="00E07A7C">
            <w:pPr>
              <w:jc w:val="center"/>
              <w:rPr>
                <w:b/>
                <w:bCs/>
                <w:sz w:val="20"/>
              </w:rPr>
            </w:pPr>
            <w:r w:rsidRPr="00772E4C">
              <w:rPr>
                <w:b/>
                <w:bCs/>
                <w:sz w:val="20"/>
              </w:rPr>
              <w:t>POC</w:t>
            </w:r>
          </w:p>
        </w:tc>
        <w:tc>
          <w:tcPr>
            <w:tcW w:w="2780" w:type="dxa"/>
          </w:tcPr>
          <w:p w14:paraId="29E09EB4" w14:textId="77777777" w:rsidR="00B87E0D" w:rsidRPr="00772E4C" w:rsidRDefault="00B87E0D" w:rsidP="00E07A7C">
            <w:pPr>
              <w:jc w:val="center"/>
              <w:rPr>
                <w:b/>
                <w:bCs/>
                <w:sz w:val="20"/>
              </w:rPr>
            </w:pPr>
            <w:r w:rsidRPr="00772E4C">
              <w:rPr>
                <w:b/>
                <w:bCs/>
                <w:sz w:val="20"/>
              </w:rPr>
              <w:t>TTT</w:t>
            </w:r>
          </w:p>
        </w:tc>
        <w:tc>
          <w:tcPr>
            <w:tcW w:w="1394" w:type="dxa"/>
          </w:tcPr>
          <w:p w14:paraId="29352680" w14:textId="77777777" w:rsidR="00B87E0D" w:rsidRPr="00772E4C" w:rsidRDefault="00B87E0D" w:rsidP="00E07A7C">
            <w:pPr>
              <w:jc w:val="center"/>
              <w:rPr>
                <w:sz w:val="20"/>
              </w:rPr>
            </w:pPr>
            <w:r w:rsidRPr="00772E4C">
              <w:rPr>
                <w:b/>
                <w:bCs/>
                <w:sz w:val="20"/>
              </w:rPr>
              <w:t>Status</w:t>
            </w:r>
          </w:p>
        </w:tc>
        <w:tc>
          <w:tcPr>
            <w:tcW w:w="2365" w:type="dxa"/>
          </w:tcPr>
          <w:p w14:paraId="7712BE6F" w14:textId="77777777" w:rsidR="00B87E0D" w:rsidRPr="00772E4C" w:rsidRDefault="00B87E0D" w:rsidP="00E07A7C">
            <w:pPr>
              <w:jc w:val="center"/>
              <w:rPr>
                <w:b/>
                <w:bCs/>
                <w:sz w:val="20"/>
              </w:rPr>
            </w:pPr>
            <w:r w:rsidRPr="00772E4C">
              <w:rPr>
                <w:b/>
                <w:bCs/>
                <w:sz w:val="20"/>
              </w:rPr>
              <w:t>Notes</w:t>
            </w:r>
          </w:p>
        </w:tc>
      </w:tr>
      <w:tr w:rsidR="006656CF" w14:paraId="40F917A3" w14:textId="77777777" w:rsidTr="00E465F3">
        <w:trPr>
          <w:trHeight w:val="257"/>
        </w:trPr>
        <w:tc>
          <w:tcPr>
            <w:tcW w:w="1035" w:type="dxa"/>
          </w:tcPr>
          <w:p w14:paraId="0FB8F312" w14:textId="2EF6E103" w:rsidR="006656CF" w:rsidRPr="000B20DC" w:rsidRDefault="006656CF" w:rsidP="006656CF">
            <w:pPr>
              <w:rPr>
                <w:sz w:val="20"/>
              </w:rPr>
            </w:pPr>
            <w:r w:rsidRPr="000B20DC">
              <w:rPr>
                <w:sz w:val="20"/>
              </w:rPr>
              <w:t>PHY</w:t>
            </w:r>
          </w:p>
        </w:tc>
        <w:tc>
          <w:tcPr>
            <w:tcW w:w="1991" w:type="dxa"/>
          </w:tcPr>
          <w:p w14:paraId="4551A9DE" w14:textId="08D83EDA" w:rsidR="006656CF" w:rsidRPr="000B20DC" w:rsidRDefault="006656CF" w:rsidP="006656CF">
            <w:pPr>
              <w:rPr>
                <w:sz w:val="20"/>
              </w:rPr>
            </w:pPr>
            <w:r w:rsidRPr="000B20DC">
              <w:rPr>
                <w:sz w:val="20"/>
              </w:rPr>
              <w:t>Introduction to the EHT PHY</w:t>
            </w:r>
          </w:p>
        </w:tc>
        <w:tc>
          <w:tcPr>
            <w:tcW w:w="1575" w:type="dxa"/>
            <w:shd w:val="clear" w:color="auto" w:fill="auto"/>
          </w:tcPr>
          <w:p w14:paraId="68EE898E" w14:textId="0BF31418" w:rsidR="006656CF" w:rsidRPr="000B20DC" w:rsidRDefault="006656CF" w:rsidP="006656CF">
            <w:pPr>
              <w:rPr>
                <w:sz w:val="20"/>
              </w:rPr>
            </w:pPr>
            <w:r w:rsidRPr="000B20DC">
              <w:rPr>
                <w:sz w:val="20"/>
              </w:rPr>
              <w:t>Bin Tian</w:t>
            </w:r>
          </w:p>
        </w:tc>
        <w:tc>
          <w:tcPr>
            <w:tcW w:w="2780" w:type="dxa"/>
          </w:tcPr>
          <w:p w14:paraId="221FF99C" w14:textId="045267B1" w:rsidR="006656CF" w:rsidRPr="000B20DC" w:rsidRDefault="006656CF" w:rsidP="006656CF">
            <w:pPr>
              <w:rPr>
                <w:sz w:val="20"/>
              </w:rPr>
            </w:pPr>
            <w:r w:rsidRPr="000B20DC">
              <w:rPr>
                <w:sz w:val="20"/>
              </w:rPr>
              <w:t>Bo Sun</w:t>
            </w:r>
            <w:r>
              <w:rPr>
                <w:sz w:val="20"/>
              </w:rPr>
              <w:t>, Youhan Kim</w:t>
            </w:r>
          </w:p>
        </w:tc>
        <w:tc>
          <w:tcPr>
            <w:tcW w:w="1394" w:type="dxa"/>
          </w:tcPr>
          <w:p w14:paraId="3FB7942A" w14:textId="56ABB7D6" w:rsidR="006656CF" w:rsidRPr="000B20DC" w:rsidRDefault="006656CF" w:rsidP="006656CF">
            <w:pPr>
              <w:rPr>
                <w:sz w:val="20"/>
              </w:rPr>
            </w:pPr>
            <w:ins w:id="1" w:author="Alfred Aster" w:date="2020-07-20T08:05:00Z">
              <w:r>
                <w:rPr>
                  <w:sz w:val="20"/>
                </w:rPr>
                <w:t>Basics (R1)</w:t>
              </w:r>
            </w:ins>
          </w:p>
        </w:tc>
        <w:tc>
          <w:tcPr>
            <w:tcW w:w="2365" w:type="dxa"/>
          </w:tcPr>
          <w:p w14:paraId="00BBD578" w14:textId="0DE940A3" w:rsidR="006656CF" w:rsidRPr="000B20DC" w:rsidRDefault="006656CF" w:rsidP="006656CF">
            <w:pPr>
              <w:rPr>
                <w:sz w:val="20"/>
              </w:rPr>
            </w:pPr>
          </w:p>
        </w:tc>
      </w:tr>
      <w:tr w:rsidR="006656CF" w14:paraId="0995BA4A" w14:textId="77777777" w:rsidTr="00E465F3">
        <w:trPr>
          <w:trHeight w:val="257"/>
        </w:trPr>
        <w:tc>
          <w:tcPr>
            <w:tcW w:w="1035" w:type="dxa"/>
          </w:tcPr>
          <w:p w14:paraId="598B34CA" w14:textId="1664AABD" w:rsidR="006656CF" w:rsidRPr="000B20DC" w:rsidRDefault="006656CF" w:rsidP="006656CF">
            <w:pPr>
              <w:rPr>
                <w:sz w:val="20"/>
              </w:rPr>
            </w:pPr>
            <w:r w:rsidRPr="000B20DC">
              <w:rPr>
                <w:sz w:val="20"/>
              </w:rPr>
              <w:t>PHY</w:t>
            </w:r>
          </w:p>
        </w:tc>
        <w:tc>
          <w:tcPr>
            <w:tcW w:w="1991" w:type="dxa"/>
          </w:tcPr>
          <w:p w14:paraId="4C752072" w14:textId="52903897" w:rsidR="006656CF" w:rsidRPr="000B20DC" w:rsidRDefault="006656CF" w:rsidP="006656CF">
            <w:pPr>
              <w:rPr>
                <w:sz w:val="20"/>
              </w:rPr>
            </w:pPr>
            <w:r>
              <w:rPr>
                <w:sz w:val="20"/>
              </w:rPr>
              <w:t xml:space="preserve">Scope and </w:t>
            </w:r>
            <w:r w:rsidRPr="000B20DC">
              <w:rPr>
                <w:sz w:val="20"/>
              </w:rPr>
              <w:t>EHT PHY functions</w:t>
            </w:r>
          </w:p>
        </w:tc>
        <w:tc>
          <w:tcPr>
            <w:tcW w:w="1575" w:type="dxa"/>
            <w:shd w:val="clear" w:color="auto" w:fill="auto"/>
          </w:tcPr>
          <w:p w14:paraId="1855A6B4" w14:textId="77777777" w:rsidR="006656CF" w:rsidRDefault="006656CF" w:rsidP="006656CF">
            <w:pPr>
              <w:rPr>
                <w:sz w:val="20"/>
                <w:lang w:eastAsia="en-GB"/>
              </w:rPr>
            </w:pPr>
            <w:r>
              <w:rPr>
                <w:sz w:val="20"/>
                <w:lang w:eastAsia="en-GB"/>
              </w:rPr>
              <w:t>Youhan Kim</w:t>
            </w:r>
          </w:p>
          <w:p w14:paraId="446A80F1" w14:textId="77777777" w:rsidR="006656CF" w:rsidRPr="000B20DC" w:rsidRDefault="006656CF" w:rsidP="006656CF">
            <w:pPr>
              <w:rPr>
                <w:sz w:val="20"/>
              </w:rPr>
            </w:pPr>
          </w:p>
        </w:tc>
        <w:tc>
          <w:tcPr>
            <w:tcW w:w="2780" w:type="dxa"/>
          </w:tcPr>
          <w:p w14:paraId="44E17AFD" w14:textId="5E509B75" w:rsidR="006656CF" w:rsidRPr="000B20DC" w:rsidRDefault="006656CF" w:rsidP="006656CF">
            <w:pPr>
              <w:rPr>
                <w:sz w:val="20"/>
              </w:rPr>
            </w:pPr>
            <w:r w:rsidRPr="000B20DC">
              <w:rPr>
                <w:sz w:val="20"/>
              </w:rPr>
              <w:t>Bo Sun</w:t>
            </w:r>
            <w:r>
              <w:rPr>
                <w:sz w:val="20"/>
              </w:rPr>
              <w:t>, Youhan Kim</w:t>
            </w:r>
          </w:p>
        </w:tc>
        <w:tc>
          <w:tcPr>
            <w:tcW w:w="1394" w:type="dxa"/>
          </w:tcPr>
          <w:p w14:paraId="193802CC" w14:textId="14B87BA4" w:rsidR="006656CF" w:rsidRPr="000B20DC" w:rsidRDefault="006656CF" w:rsidP="006656CF">
            <w:pPr>
              <w:rPr>
                <w:sz w:val="20"/>
              </w:rPr>
            </w:pPr>
            <w:ins w:id="2" w:author="Alfred Aster" w:date="2020-07-20T08:05:00Z">
              <w:r>
                <w:rPr>
                  <w:sz w:val="20"/>
                </w:rPr>
                <w:t>Basics (R1)</w:t>
              </w:r>
            </w:ins>
          </w:p>
        </w:tc>
        <w:tc>
          <w:tcPr>
            <w:tcW w:w="2365" w:type="dxa"/>
          </w:tcPr>
          <w:p w14:paraId="14CFF925" w14:textId="002BB01E" w:rsidR="006656CF" w:rsidRPr="000B20DC" w:rsidRDefault="006656CF" w:rsidP="006656CF">
            <w:pPr>
              <w:rPr>
                <w:sz w:val="20"/>
              </w:rPr>
            </w:pPr>
          </w:p>
        </w:tc>
      </w:tr>
      <w:tr w:rsidR="006656CF" w14:paraId="21D7B9F0" w14:textId="77777777" w:rsidTr="00E465F3">
        <w:trPr>
          <w:trHeight w:val="257"/>
        </w:trPr>
        <w:tc>
          <w:tcPr>
            <w:tcW w:w="1035" w:type="dxa"/>
          </w:tcPr>
          <w:p w14:paraId="41DDF31B" w14:textId="50230D73" w:rsidR="006656CF" w:rsidRPr="000B20DC" w:rsidRDefault="006656CF" w:rsidP="006656CF">
            <w:pPr>
              <w:rPr>
                <w:sz w:val="20"/>
              </w:rPr>
            </w:pPr>
            <w:r w:rsidRPr="000B20DC">
              <w:rPr>
                <w:sz w:val="20"/>
              </w:rPr>
              <w:t>PHY</w:t>
            </w:r>
          </w:p>
        </w:tc>
        <w:tc>
          <w:tcPr>
            <w:tcW w:w="1991" w:type="dxa"/>
          </w:tcPr>
          <w:p w14:paraId="7AC43303" w14:textId="4F520DE6" w:rsidR="006656CF" w:rsidRPr="000B20DC" w:rsidRDefault="006656CF" w:rsidP="006656CF">
            <w:pPr>
              <w:rPr>
                <w:sz w:val="20"/>
              </w:rPr>
            </w:pPr>
            <w:r w:rsidRPr="000B20DC">
              <w:rPr>
                <w:sz w:val="20"/>
              </w:rPr>
              <w:t>TXVECTOR and RXVECTOR parameters</w:t>
            </w:r>
          </w:p>
        </w:tc>
        <w:tc>
          <w:tcPr>
            <w:tcW w:w="1575" w:type="dxa"/>
            <w:shd w:val="clear" w:color="auto" w:fill="auto"/>
          </w:tcPr>
          <w:p w14:paraId="5A823E7F" w14:textId="77777777" w:rsidR="006656CF" w:rsidRDefault="006656CF" w:rsidP="006656CF">
            <w:pPr>
              <w:rPr>
                <w:sz w:val="20"/>
                <w:lang w:eastAsia="en-GB"/>
              </w:rPr>
            </w:pPr>
            <w:r>
              <w:rPr>
                <w:sz w:val="20"/>
                <w:lang w:eastAsia="en-GB"/>
              </w:rPr>
              <w:t>Bo Sun</w:t>
            </w:r>
          </w:p>
          <w:p w14:paraId="53E602FC" w14:textId="77777777" w:rsidR="006656CF" w:rsidRPr="000B20DC" w:rsidRDefault="006656CF" w:rsidP="006656CF">
            <w:pPr>
              <w:rPr>
                <w:sz w:val="20"/>
              </w:rPr>
            </w:pPr>
          </w:p>
        </w:tc>
        <w:tc>
          <w:tcPr>
            <w:tcW w:w="2780" w:type="dxa"/>
          </w:tcPr>
          <w:p w14:paraId="3A0D51FE" w14:textId="5568AD12" w:rsidR="006656CF" w:rsidRPr="000B20DC" w:rsidRDefault="006656CF" w:rsidP="006656CF">
            <w:pPr>
              <w:rPr>
                <w:sz w:val="20"/>
              </w:rPr>
            </w:pPr>
            <w:r w:rsidRPr="000B20DC">
              <w:rPr>
                <w:sz w:val="20"/>
              </w:rPr>
              <w:t>Bo Sun</w:t>
            </w:r>
            <w:r>
              <w:rPr>
                <w:sz w:val="20"/>
              </w:rPr>
              <w:t>, Youhan Kim</w:t>
            </w:r>
          </w:p>
        </w:tc>
        <w:tc>
          <w:tcPr>
            <w:tcW w:w="1394" w:type="dxa"/>
          </w:tcPr>
          <w:p w14:paraId="2C0F4BF3" w14:textId="046BEF77" w:rsidR="006656CF" w:rsidRPr="000B20DC" w:rsidRDefault="006656CF" w:rsidP="006656CF">
            <w:pPr>
              <w:rPr>
                <w:sz w:val="20"/>
              </w:rPr>
            </w:pPr>
            <w:ins w:id="3" w:author="Alfred Aster" w:date="2020-07-20T08:05:00Z">
              <w:r>
                <w:rPr>
                  <w:sz w:val="20"/>
                </w:rPr>
                <w:t>Basics (R1)</w:t>
              </w:r>
            </w:ins>
          </w:p>
        </w:tc>
        <w:tc>
          <w:tcPr>
            <w:tcW w:w="2365" w:type="dxa"/>
          </w:tcPr>
          <w:p w14:paraId="61E1787A" w14:textId="1D5ECF7A" w:rsidR="006656CF" w:rsidRPr="000B20DC" w:rsidRDefault="006656CF" w:rsidP="006656CF">
            <w:pPr>
              <w:rPr>
                <w:sz w:val="20"/>
              </w:rPr>
            </w:pPr>
          </w:p>
        </w:tc>
      </w:tr>
      <w:tr w:rsidR="006656CF" w14:paraId="16965976" w14:textId="77777777" w:rsidTr="00E465F3">
        <w:trPr>
          <w:trHeight w:val="257"/>
        </w:trPr>
        <w:tc>
          <w:tcPr>
            <w:tcW w:w="1035" w:type="dxa"/>
          </w:tcPr>
          <w:p w14:paraId="5A4B0289" w14:textId="6BC7DB0D" w:rsidR="006656CF" w:rsidRPr="000B20DC" w:rsidRDefault="006656CF" w:rsidP="006656CF">
            <w:pPr>
              <w:rPr>
                <w:sz w:val="20"/>
              </w:rPr>
            </w:pPr>
            <w:r w:rsidRPr="000B20DC">
              <w:rPr>
                <w:sz w:val="20"/>
              </w:rPr>
              <w:t>PHY</w:t>
            </w:r>
          </w:p>
        </w:tc>
        <w:tc>
          <w:tcPr>
            <w:tcW w:w="1991" w:type="dxa"/>
          </w:tcPr>
          <w:p w14:paraId="0AAD305E" w14:textId="461BBD93" w:rsidR="006656CF" w:rsidRPr="000B20DC" w:rsidRDefault="006656CF" w:rsidP="006656CF">
            <w:pPr>
              <w:rPr>
                <w:sz w:val="20"/>
              </w:rPr>
            </w:pPr>
            <w:r w:rsidRPr="000B20DC">
              <w:rPr>
                <w:sz w:val="20"/>
              </w:rPr>
              <w:t>Support for non-HT, HT, VHT, and HE formats</w:t>
            </w:r>
          </w:p>
        </w:tc>
        <w:tc>
          <w:tcPr>
            <w:tcW w:w="1575" w:type="dxa"/>
            <w:shd w:val="clear" w:color="auto" w:fill="auto"/>
          </w:tcPr>
          <w:p w14:paraId="5005D71E" w14:textId="77777777" w:rsidR="006656CF" w:rsidRDefault="006656CF" w:rsidP="006656CF">
            <w:pPr>
              <w:rPr>
                <w:sz w:val="20"/>
                <w:lang w:eastAsia="en-GB"/>
              </w:rPr>
            </w:pPr>
            <w:r>
              <w:rPr>
                <w:sz w:val="20"/>
                <w:lang w:eastAsia="en-GB"/>
              </w:rPr>
              <w:t>Bo Sun</w:t>
            </w:r>
          </w:p>
          <w:p w14:paraId="31253D86" w14:textId="77777777" w:rsidR="006656CF" w:rsidRPr="000B20DC" w:rsidRDefault="006656CF" w:rsidP="006656CF">
            <w:pPr>
              <w:rPr>
                <w:sz w:val="20"/>
              </w:rPr>
            </w:pPr>
          </w:p>
        </w:tc>
        <w:tc>
          <w:tcPr>
            <w:tcW w:w="2780" w:type="dxa"/>
          </w:tcPr>
          <w:p w14:paraId="7CB5FA12" w14:textId="44D0D78C" w:rsidR="006656CF" w:rsidRPr="000B20DC" w:rsidRDefault="006656CF" w:rsidP="006656CF">
            <w:pPr>
              <w:rPr>
                <w:sz w:val="20"/>
              </w:rPr>
            </w:pPr>
            <w:r w:rsidRPr="000B20DC">
              <w:rPr>
                <w:sz w:val="20"/>
              </w:rPr>
              <w:t>Bo Sun</w:t>
            </w:r>
            <w:r>
              <w:rPr>
                <w:sz w:val="20"/>
              </w:rPr>
              <w:t>, Youhan Kim</w:t>
            </w:r>
          </w:p>
        </w:tc>
        <w:tc>
          <w:tcPr>
            <w:tcW w:w="1394" w:type="dxa"/>
          </w:tcPr>
          <w:p w14:paraId="6C476DD0" w14:textId="3BCE5424" w:rsidR="006656CF" w:rsidRPr="000B20DC" w:rsidRDefault="006656CF" w:rsidP="006656CF">
            <w:pPr>
              <w:rPr>
                <w:sz w:val="20"/>
              </w:rPr>
            </w:pPr>
            <w:ins w:id="4" w:author="Alfred Aster" w:date="2020-07-20T08:05:00Z">
              <w:r>
                <w:rPr>
                  <w:sz w:val="20"/>
                </w:rPr>
                <w:t>Basics (R1)</w:t>
              </w:r>
            </w:ins>
          </w:p>
        </w:tc>
        <w:tc>
          <w:tcPr>
            <w:tcW w:w="2365" w:type="dxa"/>
          </w:tcPr>
          <w:p w14:paraId="0B4CA659" w14:textId="3BA5DDF0" w:rsidR="006656CF" w:rsidRPr="000B20DC" w:rsidRDefault="006656CF" w:rsidP="006656CF">
            <w:pPr>
              <w:rPr>
                <w:sz w:val="20"/>
              </w:rPr>
            </w:pPr>
          </w:p>
        </w:tc>
      </w:tr>
      <w:tr w:rsidR="006656CF" w14:paraId="3C89EA52" w14:textId="77777777" w:rsidTr="00E465F3">
        <w:trPr>
          <w:trHeight w:val="257"/>
        </w:trPr>
        <w:tc>
          <w:tcPr>
            <w:tcW w:w="1035" w:type="dxa"/>
          </w:tcPr>
          <w:p w14:paraId="6646E774" w14:textId="4E5D11E5" w:rsidR="006656CF" w:rsidRPr="000B20DC" w:rsidRDefault="006656CF" w:rsidP="006656CF">
            <w:pPr>
              <w:rPr>
                <w:sz w:val="20"/>
              </w:rPr>
            </w:pPr>
            <w:r w:rsidRPr="000B20DC">
              <w:rPr>
                <w:sz w:val="20"/>
              </w:rPr>
              <w:t>PHY</w:t>
            </w:r>
          </w:p>
        </w:tc>
        <w:tc>
          <w:tcPr>
            <w:tcW w:w="1991" w:type="dxa"/>
          </w:tcPr>
          <w:p w14:paraId="492A2A0D" w14:textId="0D7DC691" w:rsidR="006656CF" w:rsidRPr="000B20DC" w:rsidRDefault="006656CF" w:rsidP="006656CF">
            <w:pPr>
              <w:rPr>
                <w:sz w:val="20"/>
              </w:rPr>
            </w:pPr>
            <w:r>
              <w:rPr>
                <w:sz w:val="20"/>
              </w:rPr>
              <w:t xml:space="preserve">Subcarriers and Resource Allocation- </w:t>
            </w:r>
            <w:r w:rsidRPr="000B20DC">
              <w:rPr>
                <w:sz w:val="20"/>
              </w:rPr>
              <w:t xml:space="preserve">Wideband and </w:t>
            </w:r>
            <w:proofErr w:type="spellStart"/>
            <w:r w:rsidRPr="000B20DC">
              <w:rPr>
                <w:sz w:val="20"/>
              </w:rPr>
              <w:t>noncontiguous</w:t>
            </w:r>
            <w:proofErr w:type="spellEnd"/>
            <w:r w:rsidRPr="000B20DC">
              <w:rPr>
                <w:sz w:val="20"/>
              </w:rPr>
              <w:t xml:space="preserve"> spectrum utilization</w:t>
            </w:r>
          </w:p>
        </w:tc>
        <w:tc>
          <w:tcPr>
            <w:tcW w:w="1575" w:type="dxa"/>
            <w:vMerge w:val="restart"/>
            <w:shd w:val="clear" w:color="auto" w:fill="auto"/>
          </w:tcPr>
          <w:p w14:paraId="4443CFF7" w14:textId="77777777" w:rsidR="006656CF" w:rsidRDefault="006656CF" w:rsidP="006656CF">
            <w:pPr>
              <w:rPr>
                <w:sz w:val="20"/>
                <w:lang w:eastAsia="en-GB"/>
              </w:rPr>
            </w:pPr>
            <w:r>
              <w:rPr>
                <w:sz w:val="20"/>
                <w:lang w:eastAsia="en-GB"/>
              </w:rPr>
              <w:t>Yan Xin</w:t>
            </w:r>
          </w:p>
          <w:p w14:paraId="719C178D" w14:textId="77777777" w:rsidR="006656CF" w:rsidRPr="000B20DC" w:rsidRDefault="006656CF" w:rsidP="006656CF">
            <w:pPr>
              <w:rPr>
                <w:sz w:val="20"/>
              </w:rPr>
            </w:pPr>
          </w:p>
        </w:tc>
        <w:tc>
          <w:tcPr>
            <w:tcW w:w="2780" w:type="dxa"/>
            <w:vMerge w:val="restart"/>
          </w:tcPr>
          <w:p w14:paraId="798438AA" w14:textId="08A23EBE" w:rsidR="006656CF" w:rsidRPr="000B20DC" w:rsidRDefault="006656CF" w:rsidP="006656CF">
            <w:pPr>
              <w:rPr>
                <w:sz w:val="20"/>
              </w:rPr>
            </w:pPr>
            <w:r w:rsidRPr="000B20DC">
              <w:rPr>
                <w:sz w:val="20"/>
              </w:rPr>
              <w:t>Eunsung Park, Wook Bong Lee, Bin Tian, Bo Sun</w:t>
            </w:r>
            <w:r>
              <w:rPr>
                <w:sz w:val="20"/>
              </w:rPr>
              <w:t xml:space="preserve">, </w:t>
            </w:r>
          </w:p>
          <w:p w14:paraId="607ED81A" w14:textId="2C46976A" w:rsidR="006656CF" w:rsidRPr="000B20DC" w:rsidRDefault="006656CF" w:rsidP="006656CF">
            <w:pPr>
              <w:rPr>
                <w:sz w:val="20"/>
              </w:rPr>
            </w:pPr>
            <w:r w:rsidRPr="000B20DC">
              <w:rPr>
                <w:sz w:val="20"/>
              </w:rPr>
              <w:t>Dandan Liang</w:t>
            </w:r>
            <w:r>
              <w:rPr>
                <w:sz w:val="20"/>
              </w:rPr>
              <w:t>, Youhan Kim</w:t>
            </w:r>
          </w:p>
          <w:p w14:paraId="0C406C78" w14:textId="3D4F5D12" w:rsidR="006656CF" w:rsidRPr="000B20DC" w:rsidRDefault="006656CF" w:rsidP="006656CF">
            <w:pPr>
              <w:rPr>
                <w:sz w:val="20"/>
              </w:rPr>
            </w:pPr>
            <w:r w:rsidRPr="000B20DC">
              <w:rPr>
                <w:sz w:val="20"/>
              </w:rPr>
              <w:t xml:space="preserve">Shimi Shilo, </w:t>
            </w:r>
          </w:p>
        </w:tc>
        <w:tc>
          <w:tcPr>
            <w:tcW w:w="1394" w:type="dxa"/>
            <w:vMerge w:val="restart"/>
          </w:tcPr>
          <w:p w14:paraId="1E8DEEF8" w14:textId="77777777" w:rsidR="006656CF" w:rsidRPr="000B20DC" w:rsidRDefault="006656CF" w:rsidP="006656CF">
            <w:pPr>
              <w:rPr>
                <w:sz w:val="20"/>
              </w:rPr>
            </w:pPr>
          </w:p>
        </w:tc>
        <w:tc>
          <w:tcPr>
            <w:tcW w:w="2365" w:type="dxa"/>
            <w:vMerge w:val="restart"/>
          </w:tcPr>
          <w:p w14:paraId="46155C7C" w14:textId="77777777" w:rsidR="006656CF" w:rsidRPr="000B20DC" w:rsidRDefault="006656CF" w:rsidP="006656CF">
            <w:pPr>
              <w:rPr>
                <w:sz w:val="20"/>
              </w:rPr>
            </w:pPr>
          </w:p>
        </w:tc>
      </w:tr>
      <w:tr w:rsidR="006656CF" w14:paraId="618857E0" w14:textId="77777777" w:rsidTr="00E465F3">
        <w:trPr>
          <w:trHeight w:val="257"/>
        </w:trPr>
        <w:tc>
          <w:tcPr>
            <w:tcW w:w="1035" w:type="dxa"/>
          </w:tcPr>
          <w:p w14:paraId="3E741FF0" w14:textId="77ECE373" w:rsidR="006656CF" w:rsidRPr="000B20DC" w:rsidRDefault="006656CF" w:rsidP="006656CF">
            <w:pPr>
              <w:rPr>
                <w:sz w:val="20"/>
              </w:rPr>
            </w:pPr>
            <w:r w:rsidRPr="000B20DC">
              <w:rPr>
                <w:sz w:val="20"/>
              </w:rPr>
              <w:t>PHY</w:t>
            </w:r>
          </w:p>
        </w:tc>
        <w:tc>
          <w:tcPr>
            <w:tcW w:w="1991" w:type="dxa"/>
          </w:tcPr>
          <w:p w14:paraId="07FA1561" w14:textId="0D1C3083" w:rsidR="006656CF" w:rsidRPr="000B20DC" w:rsidRDefault="006656CF" w:rsidP="006656CF">
            <w:pPr>
              <w:rPr>
                <w:sz w:val="20"/>
              </w:rPr>
            </w:pPr>
            <w:r>
              <w:rPr>
                <w:sz w:val="20"/>
              </w:rPr>
              <w:t>Subcarriers and Resource Allocation</w:t>
            </w:r>
            <w:r w:rsidRPr="000B20DC">
              <w:rPr>
                <w:sz w:val="20"/>
              </w:rPr>
              <w:t>-Support for large bandwidth</w:t>
            </w:r>
          </w:p>
        </w:tc>
        <w:tc>
          <w:tcPr>
            <w:tcW w:w="1575" w:type="dxa"/>
            <w:vMerge/>
            <w:shd w:val="clear" w:color="auto" w:fill="auto"/>
          </w:tcPr>
          <w:p w14:paraId="2012DFE4" w14:textId="77777777" w:rsidR="006656CF" w:rsidRPr="000B20DC" w:rsidRDefault="006656CF" w:rsidP="006656CF">
            <w:pPr>
              <w:rPr>
                <w:sz w:val="20"/>
              </w:rPr>
            </w:pPr>
          </w:p>
        </w:tc>
        <w:tc>
          <w:tcPr>
            <w:tcW w:w="2780" w:type="dxa"/>
            <w:vMerge/>
          </w:tcPr>
          <w:p w14:paraId="0F23E368" w14:textId="336EA1F0" w:rsidR="006656CF" w:rsidRPr="000B20DC" w:rsidRDefault="006656CF" w:rsidP="006656CF">
            <w:pPr>
              <w:rPr>
                <w:sz w:val="20"/>
              </w:rPr>
            </w:pPr>
          </w:p>
        </w:tc>
        <w:tc>
          <w:tcPr>
            <w:tcW w:w="1394" w:type="dxa"/>
            <w:vMerge/>
          </w:tcPr>
          <w:p w14:paraId="6ED7BB62" w14:textId="77777777" w:rsidR="006656CF" w:rsidRPr="000B20DC" w:rsidRDefault="006656CF" w:rsidP="006656CF">
            <w:pPr>
              <w:rPr>
                <w:sz w:val="20"/>
              </w:rPr>
            </w:pPr>
          </w:p>
        </w:tc>
        <w:tc>
          <w:tcPr>
            <w:tcW w:w="2365" w:type="dxa"/>
            <w:vMerge/>
          </w:tcPr>
          <w:p w14:paraId="653C9E0D" w14:textId="77777777" w:rsidR="006656CF" w:rsidRPr="000B20DC" w:rsidRDefault="006656CF" w:rsidP="006656CF">
            <w:pPr>
              <w:rPr>
                <w:sz w:val="20"/>
              </w:rPr>
            </w:pPr>
          </w:p>
        </w:tc>
      </w:tr>
      <w:tr w:rsidR="006656CF" w14:paraId="5D273E60" w14:textId="77777777" w:rsidTr="00E465F3">
        <w:trPr>
          <w:trHeight w:val="257"/>
        </w:trPr>
        <w:tc>
          <w:tcPr>
            <w:tcW w:w="1035" w:type="dxa"/>
          </w:tcPr>
          <w:p w14:paraId="6DF58141" w14:textId="77777777" w:rsidR="006656CF" w:rsidRPr="000B20DC" w:rsidRDefault="006656CF" w:rsidP="006656CF">
            <w:pPr>
              <w:rPr>
                <w:sz w:val="20"/>
              </w:rPr>
            </w:pPr>
            <w:r w:rsidRPr="000B20DC">
              <w:rPr>
                <w:sz w:val="20"/>
              </w:rPr>
              <w:t>PHY</w:t>
            </w:r>
          </w:p>
        </w:tc>
        <w:tc>
          <w:tcPr>
            <w:tcW w:w="1991" w:type="dxa"/>
          </w:tcPr>
          <w:p w14:paraId="7E6C8289" w14:textId="0FC83047" w:rsidR="006656CF" w:rsidRPr="000B20DC" w:rsidRDefault="006656CF" w:rsidP="006656CF">
            <w:pPr>
              <w:rPr>
                <w:sz w:val="20"/>
              </w:rPr>
            </w:pPr>
            <w:r>
              <w:rPr>
                <w:sz w:val="20"/>
              </w:rPr>
              <w:t>Subcarriers and Resource Allocation</w:t>
            </w:r>
            <w:r w:rsidRPr="000B20DC" w:rsidDel="00EB2244">
              <w:rPr>
                <w:sz w:val="20"/>
              </w:rPr>
              <w:t xml:space="preserve"> </w:t>
            </w:r>
            <w:r w:rsidRPr="000B20DC">
              <w:rPr>
                <w:sz w:val="20"/>
              </w:rPr>
              <w:t>-Single RU</w:t>
            </w:r>
          </w:p>
        </w:tc>
        <w:tc>
          <w:tcPr>
            <w:tcW w:w="1575" w:type="dxa"/>
            <w:vMerge/>
            <w:shd w:val="clear" w:color="auto" w:fill="auto"/>
          </w:tcPr>
          <w:p w14:paraId="23D8BF94" w14:textId="77777777" w:rsidR="006656CF" w:rsidRPr="000B20DC" w:rsidRDefault="006656CF" w:rsidP="006656CF">
            <w:pPr>
              <w:rPr>
                <w:sz w:val="20"/>
              </w:rPr>
            </w:pPr>
          </w:p>
        </w:tc>
        <w:tc>
          <w:tcPr>
            <w:tcW w:w="2780" w:type="dxa"/>
            <w:vMerge/>
          </w:tcPr>
          <w:p w14:paraId="4D3A4357" w14:textId="321EE793" w:rsidR="006656CF" w:rsidRPr="000B20DC" w:rsidRDefault="006656CF" w:rsidP="006656CF">
            <w:pPr>
              <w:rPr>
                <w:sz w:val="20"/>
              </w:rPr>
            </w:pPr>
          </w:p>
        </w:tc>
        <w:tc>
          <w:tcPr>
            <w:tcW w:w="1394" w:type="dxa"/>
            <w:vMerge/>
          </w:tcPr>
          <w:p w14:paraId="4F3651BF" w14:textId="77777777" w:rsidR="006656CF" w:rsidRPr="000B20DC" w:rsidRDefault="006656CF" w:rsidP="006656CF">
            <w:pPr>
              <w:rPr>
                <w:sz w:val="20"/>
              </w:rPr>
            </w:pPr>
          </w:p>
        </w:tc>
        <w:tc>
          <w:tcPr>
            <w:tcW w:w="2365" w:type="dxa"/>
            <w:vMerge/>
          </w:tcPr>
          <w:p w14:paraId="71EAF0DD" w14:textId="77777777" w:rsidR="006656CF" w:rsidRPr="000B20DC" w:rsidRDefault="006656CF" w:rsidP="006656CF">
            <w:pPr>
              <w:rPr>
                <w:sz w:val="20"/>
              </w:rPr>
            </w:pPr>
          </w:p>
        </w:tc>
      </w:tr>
      <w:tr w:rsidR="006656CF" w14:paraId="58B7F631" w14:textId="77777777" w:rsidTr="00E465F3">
        <w:trPr>
          <w:trHeight w:val="271"/>
        </w:trPr>
        <w:tc>
          <w:tcPr>
            <w:tcW w:w="1035" w:type="dxa"/>
          </w:tcPr>
          <w:p w14:paraId="4590DEE3" w14:textId="77777777" w:rsidR="006656CF" w:rsidRPr="000B20DC" w:rsidRDefault="006656CF" w:rsidP="006656CF">
            <w:pPr>
              <w:rPr>
                <w:sz w:val="20"/>
              </w:rPr>
            </w:pPr>
            <w:r w:rsidRPr="000B20DC">
              <w:rPr>
                <w:sz w:val="20"/>
              </w:rPr>
              <w:t>PHY</w:t>
            </w:r>
          </w:p>
        </w:tc>
        <w:tc>
          <w:tcPr>
            <w:tcW w:w="1991" w:type="dxa"/>
          </w:tcPr>
          <w:p w14:paraId="61C38786" w14:textId="6A8F22EC" w:rsidR="006656CF" w:rsidRPr="000B20DC" w:rsidRDefault="006656CF" w:rsidP="006656CF">
            <w:pPr>
              <w:rPr>
                <w:sz w:val="20"/>
              </w:rPr>
            </w:pPr>
            <w:r>
              <w:rPr>
                <w:sz w:val="20"/>
              </w:rPr>
              <w:t>Subcarriers and Resource Allocation</w:t>
            </w:r>
            <w:r w:rsidRPr="000B20DC" w:rsidDel="00EB2244">
              <w:rPr>
                <w:sz w:val="20"/>
              </w:rPr>
              <w:t xml:space="preserve"> </w:t>
            </w:r>
            <w:r w:rsidRPr="000B20DC">
              <w:rPr>
                <w:sz w:val="20"/>
              </w:rPr>
              <w:t>-Multiple RU</w:t>
            </w:r>
          </w:p>
        </w:tc>
        <w:tc>
          <w:tcPr>
            <w:tcW w:w="1575" w:type="dxa"/>
            <w:shd w:val="clear" w:color="auto" w:fill="auto"/>
          </w:tcPr>
          <w:p w14:paraId="5870BCF5" w14:textId="5DC70D4B" w:rsidR="006656CF" w:rsidRPr="000B20DC" w:rsidRDefault="006656CF" w:rsidP="006656CF">
            <w:pPr>
              <w:rPr>
                <w:sz w:val="20"/>
              </w:rPr>
            </w:pPr>
          </w:p>
          <w:p w14:paraId="25331073" w14:textId="780DF63E" w:rsidR="006656CF" w:rsidRPr="000B20DC" w:rsidRDefault="006656CF" w:rsidP="006656CF">
            <w:pPr>
              <w:rPr>
                <w:sz w:val="20"/>
              </w:rPr>
            </w:pPr>
            <w:r w:rsidRPr="000B20DC">
              <w:rPr>
                <w:sz w:val="20"/>
              </w:rPr>
              <w:t>Jianhan Liu</w:t>
            </w:r>
          </w:p>
        </w:tc>
        <w:tc>
          <w:tcPr>
            <w:tcW w:w="2780" w:type="dxa"/>
          </w:tcPr>
          <w:p w14:paraId="330ACD6A" w14:textId="3B0151CB" w:rsidR="006656CF" w:rsidRPr="000B20DC" w:rsidRDefault="006656CF" w:rsidP="006656CF">
            <w:pPr>
              <w:rPr>
                <w:sz w:val="20"/>
              </w:rPr>
            </w:pPr>
            <w:r w:rsidRPr="000B20DC">
              <w:rPr>
                <w:sz w:val="20"/>
              </w:rPr>
              <w:t xml:space="preserve">Eunsung Park, Bin Tian, Srinath </w:t>
            </w:r>
            <w:proofErr w:type="spellStart"/>
            <w:r w:rsidRPr="000B20DC">
              <w:rPr>
                <w:sz w:val="20"/>
              </w:rPr>
              <w:t>Puducheri</w:t>
            </w:r>
            <w:proofErr w:type="spellEnd"/>
            <w:r w:rsidRPr="000B20DC">
              <w:rPr>
                <w:sz w:val="20"/>
              </w:rPr>
              <w:t xml:space="preserve">, Bo Sun, </w:t>
            </w:r>
            <w:proofErr w:type="spellStart"/>
            <w:r w:rsidRPr="00B31DA0">
              <w:rPr>
                <w:sz w:val="20"/>
              </w:rPr>
              <w:t>Myeongjin</w:t>
            </w:r>
            <w:proofErr w:type="spellEnd"/>
            <w:r w:rsidRPr="00B31DA0">
              <w:rPr>
                <w:sz w:val="20"/>
              </w:rPr>
              <w:t xml:space="preserve"> Kim</w:t>
            </w:r>
            <w:r>
              <w:rPr>
                <w:sz w:val="20"/>
              </w:rPr>
              <w:t>, Youhan Kim,</w:t>
            </w:r>
            <w:r w:rsidRPr="000B20DC">
              <w:rPr>
                <w:sz w:val="20"/>
              </w:rPr>
              <w:t xml:space="preserve"> Oded Redlich</w:t>
            </w:r>
          </w:p>
        </w:tc>
        <w:tc>
          <w:tcPr>
            <w:tcW w:w="1394" w:type="dxa"/>
          </w:tcPr>
          <w:p w14:paraId="407739D8" w14:textId="77777777" w:rsidR="006656CF" w:rsidRPr="000B20DC" w:rsidRDefault="006656CF" w:rsidP="006656CF">
            <w:pPr>
              <w:rPr>
                <w:sz w:val="20"/>
              </w:rPr>
            </w:pPr>
          </w:p>
        </w:tc>
        <w:tc>
          <w:tcPr>
            <w:tcW w:w="2365" w:type="dxa"/>
          </w:tcPr>
          <w:p w14:paraId="38F2E13F" w14:textId="77777777" w:rsidR="006656CF" w:rsidRPr="000B20DC" w:rsidRDefault="006656CF" w:rsidP="006656CF">
            <w:pPr>
              <w:rPr>
                <w:sz w:val="20"/>
              </w:rPr>
            </w:pPr>
          </w:p>
        </w:tc>
      </w:tr>
      <w:tr w:rsidR="006656CF" w14:paraId="4689C3F0" w14:textId="77777777" w:rsidTr="00E465F3">
        <w:trPr>
          <w:trHeight w:val="257"/>
        </w:trPr>
        <w:tc>
          <w:tcPr>
            <w:tcW w:w="1035" w:type="dxa"/>
          </w:tcPr>
          <w:p w14:paraId="189F1AA3" w14:textId="3628E526" w:rsidR="006656CF" w:rsidRPr="000B20DC" w:rsidRDefault="006656CF" w:rsidP="006656CF">
            <w:pPr>
              <w:rPr>
                <w:sz w:val="20"/>
              </w:rPr>
            </w:pPr>
            <w:r w:rsidRPr="000B20DC">
              <w:rPr>
                <w:sz w:val="20"/>
              </w:rPr>
              <w:t>PHY</w:t>
            </w:r>
          </w:p>
        </w:tc>
        <w:tc>
          <w:tcPr>
            <w:tcW w:w="1991" w:type="dxa"/>
          </w:tcPr>
          <w:p w14:paraId="2ACDA9EC" w14:textId="59EBBE5E" w:rsidR="006656CF" w:rsidRPr="000B20DC" w:rsidRDefault="006656CF" w:rsidP="006656CF">
            <w:pPr>
              <w:rPr>
                <w:sz w:val="20"/>
              </w:rPr>
            </w:pPr>
            <w:r w:rsidRPr="000B20DC">
              <w:rPr>
                <w:sz w:val="20"/>
              </w:rPr>
              <w:t>MU MIMO</w:t>
            </w:r>
          </w:p>
        </w:tc>
        <w:tc>
          <w:tcPr>
            <w:tcW w:w="1575" w:type="dxa"/>
            <w:shd w:val="clear" w:color="auto" w:fill="auto"/>
          </w:tcPr>
          <w:p w14:paraId="09AA3977" w14:textId="77777777" w:rsidR="006656CF" w:rsidRDefault="006656CF" w:rsidP="006656CF">
            <w:pPr>
              <w:rPr>
                <w:sz w:val="20"/>
                <w:lang w:eastAsia="en-GB"/>
              </w:rPr>
            </w:pPr>
            <w:r>
              <w:rPr>
                <w:sz w:val="20"/>
                <w:lang w:eastAsia="en-GB"/>
              </w:rPr>
              <w:t>Sameer Vermani</w:t>
            </w:r>
          </w:p>
          <w:p w14:paraId="2EFC79E2" w14:textId="77777777" w:rsidR="006656CF" w:rsidRPr="000B20DC" w:rsidRDefault="006656CF" w:rsidP="006656CF">
            <w:pPr>
              <w:rPr>
                <w:sz w:val="20"/>
              </w:rPr>
            </w:pPr>
          </w:p>
        </w:tc>
        <w:tc>
          <w:tcPr>
            <w:tcW w:w="2780" w:type="dxa"/>
          </w:tcPr>
          <w:p w14:paraId="26DCA0F4" w14:textId="6219178B" w:rsidR="006656CF" w:rsidRPr="000B20DC" w:rsidRDefault="006656CF" w:rsidP="006656CF">
            <w:pPr>
              <w:rPr>
                <w:sz w:val="20"/>
              </w:rPr>
            </w:pPr>
            <w:r w:rsidRPr="000B20DC">
              <w:rPr>
                <w:sz w:val="20"/>
              </w:rPr>
              <w:t>Sameer Vermani, Bo Sun</w:t>
            </w:r>
            <w:r>
              <w:rPr>
                <w:sz w:val="20"/>
              </w:rPr>
              <w:t xml:space="preserve">, Youhan Kim, </w:t>
            </w:r>
            <w:r w:rsidRPr="007835A7">
              <w:rPr>
                <w:sz w:val="20"/>
              </w:rPr>
              <w:t>Dandan Liang, Junghoon Suh</w:t>
            </w:r>
            <w:r>
              <w:rPr>
                <w:sz w:val="20"/>
              </w:rPr>
              <w:t>,</w:t>
            </w:r>
            <w:r w:rsidRPr="007835A7">
              <w:rPr>
                <w:sz w:val="20"/>
              </w:rPr>
              <w:t xml:space="preserve"> </w:t>
            </w:r>
            <w:proofErr w:type="spellStart"/>
            <w:r w:rsidRPr="0094439A">
              <w:rPr>
                <w:sz w:val="20"/>
              </w:rPr>
              <w:t>Aiguo</w:t>
            </w:r>
            <w:proofErr w:type="spellEnd"/>
            <w:r w:rsidRPr="0094439A">
              <w:rPr>
                <w:sz w:val="20"/>
              </w:rPr>
              <w:t xml:space="preserve"> Yan</w:t>
            </w:r>
          </w:p>
        </w:tc>
        <w:tc>
          <w:tcPr>
            <w:tcW w:w="1394" w:type="dxa"/>
          </w:tcPr>
          <w:p w14:paraId="79177FE9" w14:textId="77777777" w:rsidR="006656CF" w:rsidRPr="000B20DC" w:rsidRDefault="006656CF" w:rsidP="006656CF">
            <w:pPr>
              <w:rPr>
                <w:sz w:val="20"/>
              </w:rPr>
            </w:pPr>
          </w:p>
        </w:tc>
        <w:tc>
          <w:tcPr>
            <w:tcW w:w="2365" w:type="dxa"/>
          </w:tcPr>
          <w:p w14:paraId="15931498" w14:textId="77777777" w:rsidR="006656CF" w:rsidRPr="000B20DC" w:rsidRDefault="006656CF" w:rsidP="006656CF">
            <w:pPr>
              <w:rPr>
                <w:sz w:val="20"/>
              </w:rPr>
            </w:pPr>
          </w:p>
        </w:tc>
      </w:tr>
      <w:tr w:rsidR="006656CF" w14:paraId="3AD22DDC" w14:textId="77777777" w:rsidTr="00E465F3">
        <w:trPr>
          <w:trHeight w:val="257"/>
        </w:trPr>
        <w:tc>
          <w:tcPr>
            <w:tcW w:w="1035" w:type="dxa"/>
          </w:tcPr>
          <w:p w14:paraId="276DE7C8" w14:textId="6D2B7F9A" w:rsidR="006656CF" w:rsidRPr="000B20DC" w:rsidRDefault="006656CF" w:rsidP="006656CF">
            <w:pPr>
              <w:rPr>
                <w:sz w:val="20"/>
              </w:rPr>
            </w:pPr>
            <w:r w:rsidRPr="000B20DC">
              <w:rPr>
                <w:sz w:val="20"/>
              </w:rPr>
              <w:t>PHY</w:t>
            </w:r>
          </w:p>
        </w:tc>
        <w:tc>
          <w:tcPr>
            <w:tcW w:w="1991" w:type="dxa"/>
          </w:tcPr>
          <w:p w14:paraId="3E61B075" w14:textId="41671679" w:rsidR="006656CF" w:rsidRPr="000B20DC" w:rsidRDefault="006656CF" w:rsidP="006656CF">
            <w:pPr>
              <w:rPr>
                <w:sz w:val="20"/>
              </w:rPr>
            </w:pPr>
            <w:r w:rsidRPr="000B20DC">
              <w:rPr>
                <w:sz w:val="20"/>
              </w:rPr>
              <w:t>EHT PPDU formats</w:t>
            </w:r>
          </w:p>
        </w:tc>
        <w:tc>
          <w:tcPr>
            <w:tcW w:w="1575" w:type="dxa"/>
          </w:tcPr>
          <w:p w14:paraId="44BB5950" w14:textId="4413B92A" w:rsidR="006656CF" w:rsidRPr="000B20DC" w:rsidRDefault="006656CF" w:rsidP="006656CF">
            <w:pPr>
              <w:rPr>
                <w:sz w:val="20"/>
              </w:rPr>
            </w:pPr>
            <w:r>
              <w:rPr>
                <w:sz w:val="20"/>
              </w:rPr>
              <w:t>Dongguk Lim</w:t>
            </w:r>
          </w:p>
        </w:tc>
        <w:tc>
          <w:tcPr>
            <w:tcW w:w="2780" w:type="dxa"/>
          </w:tcPr>
          <w:p w14:paraId="625E1F9D" w14:textId="16181398" w:rsidR="006656CF" w:rsidRPr="000B20DC" w:rsidRDefault="006656CF" w:rsidP="006656CF">
            <w:pPr>
              <w:rPr>
                <w:sz w:val="20"/>
              </w:rPr>
            </w:pPr>
            <w:r w:rsidRPr="000B20DC">
              <w:rPr>
                <w:sz w:val="20"/>
              </w:rPr>
              <w:t>Bo Sun</w:t>
            </w:r>
            <w:r>
              <w:rPr>
                <w:sz w:val="20"/>
              </w:rPr>
              <w:t>, Rui Yang, Youhan Kim,</w:t>
            </w:r>
            <w:r>
              <w:t xml:space="preserve"> </w:t>
            </w:r>
            <w:r w:rsidRPr="00BF71B2">
              <w:rPr>
                <w:sz w:val="20"/>
              </w:rPr>
              <w:t>Lei Huang</w:t>
            </w:r>
          </w:p>
        </w:tc>
        <w:tc>
          <w:tcPr>
            <w:tcW w:w="1394" w:type="dxa"/>
          </w:tcPr>
          <w:p w14:paraId="4FEFA3CC" w14:textId="757EAD7C" w:rsidR="006656CF" w:rsidRPr="000B20DC" w:rsidRDefault="006656CF" w:rsidP="006656CF">
            <w:pPr>
              <w:rPr>
                <w:sz w:val="20"/>
              </w:rPr>
            </w:pPr>
            <w:ins w:id="5" w:author="Alfred Aster" w:date="2020-07-20T08:05:00Z">
              <w:r>
                <w:rPr>
                  <w:sz w:val="20"/>
                </w:rPr>
                <w:t>Basics (R1)</w:t>
              </w:r>
            </w:ins>
          </w:p>
        </w:tc>
        <w:tc>
          <w:tcPr>
            <w:tcW w:w="2365" w:type="dxa"/>
          </w:tcPr>
          <w:p w14:paraId="376BBA2D" w14:textId="7CA663D6" w:rsidR="006656CF" w:rsidRPr="000B20DC" w:rsidRDefault="006656CF" w:rsidP="006656CF">
            <w:pPr>
              <w:rPr>
                <w:sz w:val="20"/>
              </w:rPr>
            </w:pPr>
          </w:p>
        </w:tc>
      </w:tr>
      <w:tr w:rsidR="006656CF" w14:paraId="1C3339D1" w14:textId="77777777" w:rsidTr="00E465F3">
        <w:trPr>
          <w:trHeight w:val="257"/>
        </w:trPr>
        <w:tc>
          <w:tcPr>
            <w:tcW w:w="1035" w:type="dxa"/>
          </w:tcPr>
          <w:p w14:paraId="200517A7" w14:textId="38CB16C8" w:rsidR="006656CF" w:rsidRPr="000B20DC" w:rsidRDefault="006656CF" w:rsidP="006656CF">
            <w:pPr>
              <w:rPr>
                <w:sz w:val="20"/>
              </w:rPr>
            </w:pPr>
            <w:r w:rsidRPr="000B20DC">
              <w:rPr>
                <w:sz w:val="20"/>
              </w:rPr>
              <w:t>PHY</w:t>
            </w:r>
          </w:p>
        </w:tc>
        <w:tc>
          <w:tcPr>
            <w:tcW w:w="1991" w:type="dxa"/>
          </w:tcPr>
          <w:p w14:paraId="7E691E6F" w14:textId="0AF27E2C" w:rsidR="006656CF" w:rsidRPr="000B20DC" w:rsidRDefault="006656CF" w:rsidP="006656CF">
            <w:pPr>
              <w:rPr>
                <w:sz w:val="20"/>
              </w:rPr>
            </w:pPr>
            <w:r w:rsidRPr="000B20DC">
              <w:rPr>
                <w:sz w:val="20"/>
              </w:rPr>
              <w:t>Transmitter block diagram</w:t>
            </w:r>
          </w:p>
        </w:tc>
        <w:tc>
          <w:tcPr>
            <w:tcW w:w="1575" w:type="dxa"/>
            <w:shd w:val="clear" w:color="auto" w:fill="auto"/>
          </w:tcPr>
          <w:p w14:paraId="466BAF1C" w14:textId="77777777" w:rsidR="006656CF" w:rsidRDefault="006656CF" w:rsidP="006656CF">
            <w:pPr>
              <w:rPr>
                <w:sz w:val="20"/>
                <w:lang w:eastAsia="en-GB"/>
              </w:rPr>
            </w:pPr>
            <w:r>
              <w:rPr>
                <w:sz w:val="20"/>
                <w:lang w:eastAsia="en-GB"/>
              </w:rPr>
              <w:t>Xiaogang Chen</w:t>
            </w:r>
          </w:p>
          <w:p w14:paraId="21C17BB7" w14:textId="77777777" w:rsidR="006656CF" w:rsidRPr="000B20DC" w:rsidRDefault="006656CF" w:rsidP="006656CF">
            <w:pPr>
              <w:rPr>
                <w:sz w:val="20"/>
              </w:rPr>
            </w:pPr>
          </w:p>
        </w:tc>
        <w:tc>
          <w:tcPr>
            <w:tcW w:w="2780" w:type="dxa"/>
          </w:tcPr>
          <w:p w14:paraId="16B3EAD5" w14:textId="523937B7" w:rsidR="006656CF" w:rsidRPr="00834E06" w:rsidRDefault="006656CF" w:rsidP="006656CF">
            <w:r w:rsidRPr="000B20DC">
              <w:rPr>
                <w:sz w:val="20"/>
              </w:rPr>
              <w:t>Bo Sun</w:t>
            </w:r>
            <w:r>
              <w:rPr>
                <w:sz w:val="20"/>
              </w:rPr>
              <w:t>, Rui Yang, Youhan Kim</w:t>
            </w:r>
          </w:p>
        </w:tc>
        <w:tc>
          <w:tcPr>
            <w:tcW w:w="1394" w:type="dxa"/>
          </w:tcPr>
          <w:p w14:paraId="0F44AE92" w14:textId="17D26808" w:rsidR="006656CF" w:rsidRPr="000B20DC" w:rsidRDefault="006656CF" w:rsidP="006656CF">
            <w:pPr>
              <w:rPr>
                <w:sz w:val="20"/>
              </w:rPr>
            </w:pPr>
            <w:ins w:id="6" w:author="Alfred Aster" w:date="2020-07-20T08:05:00Z">
              <w:r>
                <w:rPr>
                  <w:sz w:val="20"/>
                </w:rPr>
                <w:t>Basics (R1)</w:t>
              </w:r>
            </w:ins>
          </w:p>
        </w:tc>
        <w:tc>
          <w:tcPr>
            <w:tcW w:w="2365" w:type="dxa"/>
          </w:tcPr>
          <w:p w14:paraId="58E9CB90" w14:textId="2460C4C1" w:rsidR="006656CF" w:rsidRPr="000B20DC" w:rsidRDefault="006656CF" w:rsidP="006656CF">
            <w:pPr>
              <w:rPr>
                <w:sz w:val="20"/>
              </w:rPr>
            </w:pPr>
          </w:p>
        </w:tc>
      </w:tr>
      <w:tr w:rsidR="006656CF" w14:paraId="02D7BD30" w14:textId="77777777" w:rsidTr="00E465F3">
        <w:trPr>
          <w:trHeight w:val="257"/>
        </w:trPr>
        <w:tc>
          <w:tcPr>
            <w:tcW w:w="1035" w:type="dxa"/>
          </w:tcPr>
          <w:p w14:paraId="0EB8E714" w14:textId="6235B66B" w:rsidR="006656CF" w:rsidRPr="000B20DC" w:rsidRDefault="006656CF" w:rsidP="006656CF">
            <w:pPr>
              <w:rPr>
                <w:sz w:val="20"/>
              </w:rPr>
            </w:pPr>
            <w:r w:rsidRPr="000B20DC">
              <w:rPr>
                <w:sz w:val="20"/>
              </w:rPr>
              <w:t>PHY</w:t>
            </w:r>
          </w:p>
        </w:tc>
        <w:tc>
          <w:tcPr>
            <w:tcW w:w="1991" w:type="dxa"/>
          </w:tcPr>
          <w:p w14:paraId="66859D84" w14:textId="5DA3FA2A" w:rsidR="006656CF" w:rsidRPr="000B20DC" w:rsidRDefault="006656CF" w:rsidP="006656CF">
            <w:pPr>
              <w:rPr>
                <w:sz w:val="20"/>
              </w:rPr>
            </w:pPr>
            <w:r w:rsidRPr="000B20DC">
              <w:rPr>
                <w:sz w:val="20"/>
              </w:rPr>
              <w:t>Overview of the PPDU encoding process</w:t>
            </w:r>
          </w:p>
        </w:tc>
        <w:tc>
          <w:tcPr>
            <w:tcW w:w="1575" w:type="dxa"/>
            <w:shd w:val="clear" w:color="auto" w:fill="auto"/>
          </w:tcPr>
          <w:p w14:paraId="15E87C84" w14:textId="77777777" w:rsidR="006656CF" w:rsidRDefault="006656CF" w:rsidP="006656CF">
            <w:pPr>
              <w:rPr>
                <w:sz w:val="20"/>
                <w:lang w:eastAsia="en-GB"/>
              </w:rPr>
            </w:pPr>
            <w:r>
              <w:rPr>
                <w:sz w:val="20"/>
                <w:lang w:eastAsia="en-GB"/>
              </w:rPr>
              <w:t>Youhan Kim</w:t>
            </w:r>
          </w:p>
          <w:p w14:paraId="2EF8B416" w14:textId="77777777" w:rsidR="006656CF" w:rsidRPr="000B20DC" w:rsidRDefault="006656CF" w:rsidP="006656CF">
            <w:pPr>
              <w:rPr>
                <w:sz w:val="20"/>
              </w:rPr>
            </w:pPr>
          </w:p>
        </w:tc>
        <w:tc>
          <w:tcPr>
            <w:tcW w:w="2780" w:type="dxa"/>
          </w:tcPr>
          <w:p w14:paraId="16216F62" w14:textId="781B54CC" w:rsidR="006656CF" w:rsidRPr="000B20DC" w:rsidRDefault="006656CF" w:rsidP="006656CF">
            <w:pPr>
              <w:rPr>
                <w:sz w:val="20"/>
              </w:rPr>
            </w:pPr>
            <w:r w:rsidRPr="000B20DC">
              <w:rPr>
                <w:sz w:val="20"/>
              </w:rPr>
              <w:t>Bo Sun</w:t>
            </w:r>
            <w:r>
              <w:rPr>
                <w:sz w:val="20"/>
              </w:rPr>
              <w:t>, Youhan Kim</w:t>
            </w:r>
          </w:p>
        </w:tc>
        <w:tc>
          <w:tcPr>
            <w:tcW w:w="1394" w:type="dxa"/>
          </w:tcPr>
          <w:p w14:paraId="1BBACFB5" w14:textId="77777777" w:rsidR="006656CF" w:rsidRPr="000B20DC" w:rsidRDefault="006656CF" w:rsidP="006656CF">
            <w:pPr>
              <w:rPr>
                <w:sz w:val="20"/>
              </w:rPr>
            </w:pPr>
          </w:p>
        </w:tc>
        <w:tc>
          <w:tcPr>
            <w:tcW w:w="2365" w:type="dxa"/>
          </w:tcPr>
          <w:p w14:paraId="68BF02B5" w14:textId="77777777" w:rsidR="006656CF" w:rsidRPr="000B20DC" w:rsidRDefault="006656CF" w:rsidP="006656CF">
            <w:pPr>
              <w:rPr>
                <w:sz w:val="20"/>
              </w:rPr>
            </w:pPr>
          </w:p>
        </w:tc>
      </w:tr>
      <w:tr w:rsidR="006656CF" w14:paraId="1F366912" w14:textId="77777777" w:rsidTr="00E465F3">
        <w:trPr>
          <w:trHeight w:val="257"/>
        </w:trPr>
        <w:tc>
          <w:tcPr>
            <w:tcW w:w="1035" w:type="dxa"/>
          </w:tcPr>
          <w:p w14:paraId="62FAD7F5" w14:textId="251F20AE" w:rsidR="006656CF" w:rsidRPr="000B20DC" w:rsidRDefault="006656CF" w:rsidP="006656CF">
            <w:pPr>
              <w:rPr>
                <w:sz w:val="20"/>
              </w:rPr>
            </w:pPr>
            <w:r w:rsidRPr="000B20DC">
              <w:rPr>
                <w:sz w:val="20"/>
              </w:rPr>
              <w:t>PHY</w:t>
            </w:r>
          </w:p>
        </w:tc>
        <w:tc>
          <w:tcPr>
            <w:tcW w:w="1991" w:type="dxa"/>
          </w:tcPr>
          <w:p w14:paraId="4C3BABC5" w14:textId="36356CFB" w:rsidR="006656CF" w:rsidRPr="000B20DC" w:rsidRDefault="006656CF" w:rsidP="006656CF">
            <w:pPr>
              <w:rPr>
                <w:sz w:val="20"/>
              </w:rPr>
            </w:pPr>
            <w:r w:rsidRPr="000B20DC">
              <w:rPr>
                <w:sz w:val="20"/>
              </w:rPr>
              <w:t>EHT Modulation and coding schemes (EHT-MCSs)</w:t>
            </w:r>
          </w:p>
        </w:tc>
        <w:tc>
          <w:tcPr>
            <w:tcW w:w="1575" w:type="dxa"/>
            <w:shd w:val="clear" w:color="auto" w:fill="auto"/>
          </w:tcPr>
          <w:p w14:paraId="28396F46" w14:textId="1F9FCDCA" w:rsidR="006656CF" w:rsidRPr="000B20DC" w:rsidRDefault="006656CF" w:rsidP="006656CF">
            <w:pPr>
              <w:rPr>
                <w:sz w:val="20"/>
              </w:rPr>
            </w:pPr>
            <w:proofErr w:type="spellStart"/>
            <w:r w:rsidRPr="00666E58">
              <w:rPr>
                <w:sz w:val="20"/>
              </w:rPr>
              <w:t>Rethna</w:t>
            </w:r>
            <w:proofErr w:type="spellEnd"/>
            <w:r w:rsidRPr="00666E58">
              <w:rPr>
                <w:sz w:val="20"/>
              </w:rPr>
              <w:t xml:space="preserve"> </w:t>
            </w:r>
            <w:proofErr w:type="spellStart"/>
            <w:r w:rsidRPr="00666E58">
              <w:rPr>
                <w:sz w:val="20"/>
              </w:rPr>
              <w:t>Pulikkoonattu</w:t>
            </w:r>
            <w:proofErr w:type="spellEnd"/>
          </w:p>
        </w:tc>
        <w:tc>
          <w:tcPr>
            <w:tcW w:w="2780" w:type="dxa"/>
          </w:tcPr>
          <w:p w14:paraId="3E6E8794" w14:textId="4B9116D6" w:rsidR="006656CF" w:rsidRPr="000B20DC" w:rsidRDefault="006656CF" w:rsidP="006656CF">
            <w:pPr>
              <w:rPr>
                <w:sz w:val="20"/>
              </w:rPr>
            </w:pPr>
            <w:r w:rsidRPr="000B20DC">
              <w:rPr>
                <w:sz w:val="20"/>
              </w:rPr>
              <w:t>Bo Sun</w:t>
            </w:r>
            <w:r>
              <w:rPr>
                <w:sz w:val="20"/>
              </w:rPr>
              <w:t>, Ruchen Duan, Youhan Kim</w:t>
            </w:r>
          </w:p>
        </w:tc>
        <w:tc>
          <w:tcPr>
            <w:tcW w:w="1394" w:type="dxa"/>
          </w:tcPr>
          <w:p w14:paraId="3154069E" w14:textId="77777777" w:rsidR="006656CF" w:rsidRPr="000B20DC" w:rsidRDefault="006656CF" w:rsidP="006656CF">
            <w:pPr>
              <w:rPr>
                <w:sz w:val="20"/>
              </w:rPr>
            </w:pPr>
          </w:p>
        </w:tc>
        <w:tc>
          <w:tcPr>
            <w:tcW w:w="2365" w:type="dxa"/>
          </w:tcPr>
          <w:p w14:paraId="7F8EAAAB" w14:textId="77777777" w:rsidR="006656CF" w:rsidRPr="000B20DC" w:rsidRDefault="006656CF" w:rsidP="006656CF">
            <w:pPr>
              <w:rPr>
                <w:sz w:val="20"/>
              </w:rPr>
            </w:pPr>
          </w:p>
        </w:tc>
      </w:tr>
      <w:tr w:rsidR="006656CF" w14:paraId="696AF673" w14:textId="27B33E2B" w:rsidTr="00E465F3">
        <w:trPr>
          <w:trHeight w:val="271"/>
        </w:trPr>
        <w:tc>
          <w:tcPr>
            <w:tcW w:w="1035" w:type="dxa"/>
          </w:tcPr>
          <w:p w14:paraId="65DE74D1" w14:textId="36D2A7CE" w:rsidR="006656CF" w:rsidRPr="000B20DC" w:rsidRDefault="006656CF" w:rsidP="006656CF">
            <w:pPr>
              <w:rPr>
                <w:sz w:val="20"/>
              </w:rPr>
            </w:pPr>
            <w:r w:rsidRPr="000B20DC">
              <w:rPr>
                <w:sz w:val="20"/>
              </w:rPr>
              <w:t>PHY</w:t>
            </w:r>
          </w:p>
        </w:tc>
        <w:tc>
          <w:tcPr>
            <w:tcW w:w="1991" w:type="dxa"/>
          </w:tcPr>
          <w:p w14:paraId="223469FE" w14:textId="225EC622" w:rsidR="006656CF" w:rsidRPr="000B20DC" w:rsidRDefault="006656CF" w:rsidP="006656CF">
            <w:pPr>
              <w:rPr>
                <w:sz w:val="20"/>
              </w:rPr>
            </w:pPr>
            <w:r w:rsidRPr="000B20DC">
              <w:rPr>
                <w:sz w:val="20"/>
              </w:rPr>
              <w:t>Timing-related parameters</w:t>
            </w:r>
          </w:p>
        </w:tc>
        <w:tc>
          <w:tcPr>
            <w:tcW w:w="1575" w:type="dxa"/>
            <w:shd w:val="clear" w:color="auto" w:fill="auto"/>
          </w:tcPr>
          <w:p w14:paraId="4FD2F69C" w14:textId="3855F0AE" w:rsidR="006656CF" w:rsidRPr="000B20DC" w:rsidRDefault="006656CF" w:rsidP="006656CF">
            <w:pPr>
              <w:rPr>
                <w:sz w:val="20"/>
              </w:rPr>
            </w:pPr>
            <w:r w:rsidRPr="000B20DC">
              <w:rPr>
                <w:sz w:val="20"/>
              </w:rPr>
              <w:t>Bin Tian</w:t>
            </w:r>
          </w:p>
        </w:tc>
        <w:tc>
          <w:tcPr>
            <w:tcW w:w="2780" w:type="dxa"/>
          </w:tcPr>
          <w:p w14:paraId="6B4BA77F" w14:textId="07600036" w:rsidR="006656CF" w:rsidRPr="000B20DC" w:rsidRDefault="006656CF" w:rsidP="006656CF">
            <w:pPr>
              <w:rPr>
                <w:sz w:val="20"/>
              </w:rPr>
            </w:pPr>
            <w:r w:rsidRPr="000B20DC">
              <w:rPr>
                <w:sz w:val="20"/>
              </w:rPr>
              <w:t>Bo Sun</w:t>
            </w:r>
            <w:r>
              <w:rPr>
                <w:sz w:val="20"/>
              </w:rPr>
              <w:t>, Youhan Kim, Yan Zhang</w:t>
            </w:r>
            <w:r>
              <w:rPr>
                <w:sz w:val="20"/>
              </w:rPr>
              <w:t>, Shimi Shilo</w:t>
            </w:r>
          </w:p>
        </w:tc>
        <w:tc>
          <w:tcPr>
            <w:tcW w:w="1394" w:type="dxa"/>
          </w:tcPr>
          <w:p w14:paraId="50659165" w14:textId="5E7BA685" w:rsidR="006656CF" w:rsidRPr="000B20DC" w:rsidRDefault="006656CF" w:rsidP="006656CF">
            <w:pPr>
              <w:rPr>
                <w:sz w:val="20"/>
              </w:rPr>
            </w:pPr>
          </w:p>
        </w:tc>
        <w:tc>
          <w:tcPr>
            <w:tcW w:w="2365" w:type="dxa"/>
          </w:tcPr>
          <w:p w14:paraId="6387BD03" w14:textId="48B01F72" w:rsidR="006656CF" w:rsidRPr="000B20DC" w:rsidRDefault="006656CF" w:rsidP="006656CF">
            <w:pPr>
              <w:rPr>
                <w:sz w:val="20"/>
              </w:rPr>
            </w:pPr>
          </w:p>
        </w:tc>
      </w:tr>
      <w:tr w:rsidR="006656CF" w14:paraId="6758D0A5" w14:textId="52994C5D" w:rsidTr="00E465F3">
        <w:trPr>
          <w:trHeight w:val="271"/>
        </w:trPr>
        <w:tc>
          <w:tcPr>
            <w:tcW w:w="1035" w:type="dxa"/>
          </w:tcPr>
          <w:p w14:paraId="4BB6AD55" w14:textId="0EDBC387" w:rsidR="006656CF" w:rsidRPr="000B20DC" w:rsidRDefault="006656CF" w:rsidP="006656CF">
            <w:pPr>
              <w:rPr>
                <w:sz w:val="20"/>
              </w:rPr>
            </w:pPr>
            <w:r w:rsidRPr="000B20DC">
              <w:rPr>
                <w:sz w:val="20"/>
              </w:rPr>
              <w:t>PHY</w:t>
            </w:r>
          </w:p>
        </w:tc>
        <w:tc>
          <w:tcPr>
            <w:tcW w:w="1991" w:type="dxa"/>
          </w:tcPr>
          <w:p w14:paraId="3A2476B0" w14:textId="415E406F" w:rsidR="006656CF" w:rsidRPr="000B20DC" w:rsidRDefault="006656CF" w:rsidP="006656CF">
            <w:pPr>
              <w:rPr>
                <w:sz w:val="20"/>
              </w:rPr>
            </w:pPr>
            <w:r w:rsidRPr="000B20DC">
              <w:rPr>
                <w:sz w:val="20"/>
              </w:rPr>
              <w:t>Mathematical description of signals</w:t>
            </w:r>
          </w:p>
        </w:tc>
        <w:tc>
          <w:tcPr>
            <w:tcW w:w="1575" w:type="dxa"/>
            <w:shd w:val="clear" w:color="auto" w:fill="auto"/>
          </w:tcPr>
          <w:p w14:paraId="23EA0B7E" w14:textId="53FF1568" w:rsidR="006656CF" w:rsidRPr="000B20DC" w:rsidRDefault="006656CF" w:rsidP="006656CF">
            <w:pPr>
              <w:rPr>
                <w:sz w:val="20"/>
              </w:rPr>
            </w:pPr>
            <w:r>
              <w:rPr>
                <w:sz w:val="20"/>
              </w:rPr>
              <w:t xml:space="preserve">Yan Zhang, </w:t>
            </w:r>
          </w:p>
        </w:tc>
        <w:tc>
          <w:tcPr>
            <w:tcW w:w="2780" w:type="dxa"/>
          </w:tcPr>
          <w:p w14:paraId="64C7942C" w14:textId="01DAC6AB" w:rsidR="006656CF" w:rsidRPr="000B20DC" w:rsidRDefault="006656CF" w:rsidP="006656CF">
            <w:pPr>
              <w:rPr>
                <w:sz w:val="20"/>
              </w:rPr>
            </w:pPr>
            <w:r w:rsidRPr="000B20DC">
              <w:rPr>
                <w:sz w:val="20"/>
              </w:rPr>
              <w:t>Bo Sun</w:t>
            </w:r>
            <w:r>
              <w:rPr>
                <w:sz w:val="20"/>
              </w:rPr>
              <w:t>, Ruchen Duan, Youhan Kim</w:t>
            </w:r>
          </w:p>
        </w:tc>
        <w:tc>
          <w:tcPr>
            <w:tcW w:w="1394" w:type="dxa"/>
          </w:tcPr>
          <w:p w14:paraId="578C4D0D" w14:textId="116FF13C" w:rsidR="006656CF" w:rsidRPr="000B20DC" w:rsidRDefault="006656CF" w:rsidP="006656CF">
            <w:pPr>
              <w:rPr>
                <w:sz w:val="20"/>
              </w:rPr>
            </w:pPr>
          </w:p>
        </w:tc>
        <w:tc>
          <w:tcPr>
            <w:tcW w:w="2365" w:type="dxa"/>
          </w:tcPr>
          <w:p w14:paraId="3C74C93C" w14:textId="0E8655E1" w:rsidR="006656CF" w:rsidRPr="000B20DC" w:rsidRDefault="006656CF" w:rsidP="006656CF">
            <w:pPr>
              <w:rPr>
                <w:sz w:val="20"/>
              </w:rPr>
            </w:pPr>
          </w:p>
        </w:tc>
      </w:tr>
      <w:tr w:rsidR="006656CF" w14:paraId="2CABBECB" w14:textId="77777777" w:rsidTr="00E465F3">
        <w:trPr>
          <w:trHeight w:val="271"/>
        </w:trPr>
        <w:tc>
          <w:tcPr>
            <w:tcW w:w="1035" w:type="dxa"/>
          </w:tcPr>
          <w:p w14:paraId="7E511264" w14:textId="77777777" w:rsidR="006656CF" w:rsidRPr="000B20DC" w:rsidRDefault="006656CF" w:rsidP="006656CF">
            <w:pPr>
              <w:rPr>
                <w:sz w:val="20"/>
              </w:rPr>
            </w:pPr>
            <w:r w:rsidRPr="000B20DC">
              <w:rPr>
                <w:sz w:val="20"/>
              </w:rPr>
              <w:t>PHY</w:t>
            </w:r>
          </w:p>
        </w:tc>
        <w:tc>
          <w:tcPr>
            <w:tcW w:w="1991" w:type="dxa"/>
          </w:tcPr>
          <w:p w14:paraId="073B72E7" w14:textId="77777777" w:rsidR="006656CF" w:rsidRPr="000B20DC" w:rsidRDefault="006656CF" w:rsidP="006656CF">
            <w:pPr>
              <w:rPr>
                <w:sz w:val="20"/>
              </w:rPr>
            </w:pPr>
            <w:r w:rsidRPr="000B20DC">
              <w:rPr>
                <w:sz w:val="20"/>
              </w:rPr>
              <w:t>EHT preamble-L-STF, L-LTF, L-SIG, and RL-SIG</w:t>
            </w:r>
          </w:p>
        </w:tc>
        <w:tc>
          <w:tcPr>
            <w:tcW w:w="1575" w:type="dxa"/>
          </w:tcPr>
          <w:p w14:paraId="0EB3C30A" w14:textId="16EC7E8A" w:rsidR="006656CF" w:rsidRPr="000B20DC" w:rsidRDefault="006656CF" w:rsidP="006656CF">
            <w:pPr>
              <w:rPr>
                <w:sz w:val="20"/>
              </w:rPr>
            </w:pPr>
            <w:r w:rsidRPr="000B20DC">
              <w:rPr>
                <w:sz w:val="20"/>
              </w:rPr>
              <w:t>Dongguk Lim</w:t>
            </w:r>
          </w:p>
        </w:tc>
        <w:tc>
          <w:tcPr>
            <w:tcW w:w="2780" w:type="dxa"/>
          </w:tcPr>
          <w:p w14:paraId="214E162D" w14:textId="4104305D" w:rsidR="006656CF" w:rsidRPr="000B20DC" w:rsidRDefault="006656CF" w:rsidP="006656CF">
            <w:pPr>
              <w:rPr>
                <w:sz w:val="20"/>
              </w:rPr>
            </w:pPr>
            <w:r w:rsidRPr="000B20DC">
              <w:rPr>
                <w:sz w:val="20"/>
              </w:rPr>
              <w:t>Eunsung Park, Bo Sun</w:t>
            </w:r>
            <w:r>
              <w:rPr>
                <w:sz w:val="20"/>
              </w:rPr>
              <w:t>, Youhan Kim</w:t>
            </w:r>
          </w:p>
        </w:tc>
        <w:tc>
          <w:tcPr>
            <w:tcW w:w="1394" w:type="dxa"/>
          </w:tcPr>
          <w:p w14:paraId="4BB57106" w14:textId="77873463" w:rsidR="006656CF" w:rsidRPr="000B20DC" w:rsidRDefault="006656CF" w:rsidP="006656CF">
            <w:pPr>
              <w:rPr>
                <w:sz w:val="20"/>
              </w:rPr>
            </w:pPr>
            <w:ins w:id="7" w:author="Alfred Aster" w:date="2020-07-20T08:05:00Z">
              <w:r>
                <w:rPr>
                  <w:sz w:val="20"/>
                </w:rPr>
                <w:t>Basics (R1)</w:t>
              </w:r>
            </w:ins>
          </w:p>
        </w:tc>
        <w:tc>
          <w:tcPr>
            <w:tcW w:w="2365" w:type="dxa"/>
          </w:tcPr>
          <w:p w14:paraId="0ABDC142" w14:textId="5916FFC3" w:rsidR="006656CF" w:rsidRPr="000B20DC" w:rsidRDefault="006656CF" w:rsidP="006656CF">
            <w:pPr>
              <w:rPr>
                <w:sz w:val="20"/>
              </w:rPr>
            </w:pPr>
          </w:p>
        </w:tc>
      </w:tr>
      <w:tr w:rsidR="006656CF" w14:paraId="4528FE62" w14:textId="77777777" w:rsidTr="00E465F3">
        <w:trPr>
          <w:trHeight w:val="257"/>
        </w:trPr>
        <w:tc>
          <w:tcPr>
            <w:tcW w:w="1035" w:type="dxa"/>
          </w:tcPr>
          <w:p w14:paraId="53C345F7" w14:textId="77777777" w:rsidR="006656CF" w:rsidRPr="000B20DC" w:rsidRDefault="006656CF" w:rsidP="006656CF">
            <w:pPr>
              <w:rPr>
                <w:sz w:val="20"/>
              </w:rPr>
            </w:pPr>
            <w:r w:rsidRPr="000B20DC">
              <w:rPr>
                <w:sz w:val="20"/>
              </w:rPr>
              <w:t>PHY</w:t>
            </w:r>
          </w:p>
        </w:tc>
        <w:tc>
          <w:tcPr>
            <w:tcW w:w="1991" w:type="dxa"/>
          </w:tcPr>
          <w:p w14:paraId="055FF4DE" w14:textId="77777777" w:rsidR="006656CF" w:rsidRPr="000B20DC" w:rsidRDefault="006656CF" w:rsidP="006656CF">
            <w:pPr>
              <w:rPr>
                <w:sz w:val="20"/>
              </w:rPr>
            </w:pPr>
            <w:r w:rsidRPr="000B20DC">
              <w:rPr>
                <w:sz w:val="20"/>
              </w:rPr>
              <w:t>EHT preamble-U-SIG</w:t>
            </w:r>
          </w:p>
        </w:tc>
        <w:tc>
          <w:tcPr>
            <w:tcW w:w="1575" w:type="dxa"/>
          </w:tcPr>
          <w:p w14:paraId="4D419DD9" w14:textId="25427ECF" w:rsidR="006656CF" w:rsidRPr="000B20DC" w:rsidRDefault="006656CF" w:rsidP="006656CF">
            <w:pPr>
              <w:rPr>
                <w:sz w:val="20"/>
              </w:rPr>
            </w:pPr>
            <w:r w:rsidRPr="000B20DC">
              <w:rPr>
                <w:sz w:val="20"/>
              </w:rPr>
              <w:t>Sameer Vermani</w:t>
            </w:r>
          </w:p>
        </w:tc>
        <w:tc>
          <w:tcPr>
            <w:tcW w:w="2780" w:type="dxa"/>
          </w:tcPr>
          <w:p w14:paraId="69516652" w14:textId="58C03A00" w:rsidR="006656CF" w:rsidRPr="000B20DC" w:rsidRDefault="006656CF" w:rsidP="006656CF">
            <w:pPr>
              <w:rPr>
                <w:sz w:val="20"/>
              </w:rPr>
            </w:pPr>
            <w:r w:rsidRPr="000B20DC">
              <w:rPr>
                <w:sz w:val="20"/>
              </w:rPr>
              <w:t>Ross Yu</w:t>
            </w:r>
            <w:r>
              <w:rPr>
                <w:sz w:val="20"/>
              </w:rPr>
              <w:t>,</w:t>
            </w:r>
            <w:r w:rsidRPr="000B20DC">
              <w:rPr>
                <w:sz w:val="20"/>
              </w:rPr>
              <w:t xml:space="preserve"> Bo Sun</w:t>
            </w:r>
            <w:r>
              <w:rPr>
                <w:sz w:val="20"/>
              </w:rPr>
              <w:t xml:space="preserve">, </w:t>
            </w:r>
            <w:r w:rsidRPr="000B20DC">
              <w:rPr>
                <w:sz w:val="20"/>
              </w:rPr>
              <w:t>Lei Huang, Wook Bong Lee, Rui Cao</w:t>
            </w:r>
            <w:r>
              <w:rPr>
                <w:sz w:val="20"/>
              </w:rPr>
              <w:t>,</w:t>
            </w:r>
            <w:r w:rsidRPr="000B20DC">
              <w:rPr>
                <w:sz w:val="20"/>
              </w:rPr>
              <w:t xml:space="preserve"> Bo Sun</w:t>
            </w:r>
            <w:r>
              <w:rPr>
                <w:sz w:val="20"/>
              </w:rPr>
              <w:t>, Mark Rison, Youhan Kim</w:t>
            </w:r>
          </w:p>
        </w:tc>
        <w:tc>
          <w:tcPr>
            <w:tcW w:w="1394" w:type="dxa"/>
          </w:tcPr>
          <w:p w14:paraId="72CF457B" w14:textId="18F1A7BD" w:rsidR="006656CF" w:rsidRPr="000B20DC" w:rsidRDefault="006656CF" w:rsidP="006656CF">
            <w:pPr>
              <w:rPr>
                <w:sz w:val="20"/>
              </w:rPr>
            </w:pPr>
            <w:ins w:id="8" w:author="Alfred Aster" w:date="2020-07-20T08:05:00Z">
              <w:r>
                <w:rPr>
                  <w:sz w:val="20"/>
                </w:rPr>
                <w:t>Basics (R1)</w:t>
              </w:r>
            </w:ins>
          </w:p>
        </w:tc>
        <w:tc>
          <w:tcPr>
            <w:tcW w:w="2365" w:type="dxa"/>
          </w:tcPr>
          <w:p w14:paraId="14A97CE4" w14:textId="6856FC0D" w:rsidR="006656CF" w:rsidRPr="000B20DC" w:rsidRDefault="006656CF" w:rsidP="006656CF">
            <w:pPr>
              <w:rPr>
                <w:sz w:val="20"/>
              </w:rPr>
            </w:pPr>
          </w:p>
        </w:tc>
      </w:tr>
      <w:tr w:rsidR="006656CF" w14:paraId="60027F32" w14:textId="77777777" w:rsidTr="00E465F3">
        <w:trPr>
          <w:trHeight w:val="271"/>
        </w:trPr>
        <w:tc>
          <w:tcPr>
            <w:tcW w:w="1035" w:type="dxa"/>
          </w:tcPr>
          <w:p w14:paraId="50B3E159" w14:textId="77777777" w:rsidR="006656CF" w:rsidRPr="000B20DC" w:rsidRDefault="006656CF" w:rsidP="006656CF">
            <w:pPr>
              <w:rPr>
                <w:sz w:val="20"/>
              </w:rPr>
            </w:pPr>
            <w:r w:rsidRPr="000B20DC">
              <w:rPr>
                <w:sz w:val="20"/>
              </w:rPr>
              <w:lastRenderedPageBreak/>
              <w:t>PHY</w:t>
            </w:r>
          </w:p>
        </w:tc>
        <w:tc>
          <w:tcPr>
            <w:tcW w:w="1991" w:type="dxa"/>
          </w:tcPr>
          <w:p w14:paraId="1FD8F4D1" w14:textId="77777777" w:rsidR="006656CF" w:rsidRPr="000B20DC" w:rsidRDefault="006656CF" w:rsidP="006656CF">
            <w:pPr>
              <w:rPr>
                <w:sz w:val="20"/>
              </w:rPr>
            </w:pPr>
            <w:r w:rsidRPr="000B20DC">
              <w:rPr>
                <w:sz w:val="20"/>
              </w:rPr>
              <w:t>EHT preamble-EHT-SIG</w:t>
            </w:r>
          </w:p>
        </w:tc>
        <w:tc>
          <w:tcPr>
            <w:tcW w:w="1575" w:type="dxa"/>
            <w:shd w:val="clear" w:color="auto" w:fill="auto"/>
          </w:tcPr>
          <w:p w14:paraId="6134B577" w14:textId="7BE51A95" w:rsidR="006656CF" w:rsidRPr="000B20DC" w:rsidRDefault="006656CF" w:rsidP="006656CF">
            <w:pPr>
              <w:rPr>
                <w:sz w:val="20"/>
              </w:rPr>
            </w:pPr>
            <w:r w:rsidRPr="000B20DC">
              <w:rPr>
                <w:sz w:val="20"/>
              </w:rPr>
              <w:t>Ross Yu</w:t>
            </w:r>
            <w:r>
              <w:rPr>
                <w:sz w:val="20"/>
              </w:rPr>
              <w:t xml:space="preserve">, </w:t>
            </w:r>
          </w:p>
        </w:tc>
        <w:tc>
          <w:tcPr>
            <w:tcW w:w="2780" w:type="dxa"/>
          </w:tcPr>
          <w:p w14:paraId="3E227145" w14:textId="600A2C83" w:rsidR="006656CF" w:rsidRPr="000B20DC" w:rsidRDefault="006656CF" w:rsidP="006656CF">
            <w:pPr>
              <w:rPr>
                <w:sz w:val="20"/>
              </w:rPr>
            </w:pPr>
            <w:r w:rsidRPr="000B20DC">
              <w:rPr>
                <w:sz w:val="20"/>
              </w:rPr>
              <w:t>Lei Huang, Rui Cao</w:t>
            </w:r>
            <w:r>
              <w:rPr>
                <w:sz w:val="20"/>
              </w:rPr>
              <w:t>,</w:t>
            </w:r>
            <w:r w:rsidRPr="000B20DC">
              <w:rPr>
                <w:sz w:val="20"/>
              </w:rPr>
              <w:t xml:space="preserve"> Bo Sun</w:t>
            </w:r>
            <w:r>
              <w:rPr>
                <w:sz w:val="20"/>
              </w:rPr>
              <w:t xml:space="preserve">, </w:t>
            </w:r>
            <w:proofErr w:type="spellStart"/>
            <w:r w:rsidRPr="00077851">
              <w:rPr>
                <w:sz w:val="20"/>
              </w:rPr>
              <w:t>Myeongjin</w:t>
            </w:r>
            <w:proofErr w:type="spellEnd"/>
            <w:r w:rsidRPr="00077851">
              <w:rPr>
                <w:sz w:val="20"/>
              </w:rPr>
              <w:t xml:space="preserve"> Kim</w:t>
            </w:r>
            <w:r>
              <w:rPr>
                <w:sz w:val="20"/>
              </w:rPr>
              <w:t>, Mark Rison,</w:t>
            </w:r>
            <w:r w:rsidRPr="000B20DC">
              <w:rPr>
                <w:sz w:val="20"/>
              </w:rPr>
              <w:t xml:space="preserve"> Dongguk Lim</w:t>
            </w:r>
          </w:p>
        </w:tc>
        <w:tc>
          <w:tcPr>
            <w:tcW w:w="1394" w:type="dxa"/>
          </w:tcPr>
          <w:p w14:paraId="4A603224" w14:textId="09BCB530" w:rsidR="006656CF" w:rsidRPr="000B20DC" w:rsidRDefault="006656CF" w:rsidP="006656CF">
            <w:pPr>
              <w:rPr>
                <w:sz w:val="20"/>
              </w:rPr>
            </w:pPr>
            <w:ins w:id="9" w:author="Alfred Aster" w:date="2020-07-20T08:05:00Z">
              <w:r>
                <w:rPr>
                  <w:sz w:val="20"/>
                </w:rPr>
                <w:t>Basics (R1)</w:t>
              </w:r>
            </w:ins>
          </w:p>
        </w:tc>
        <w:tc>
          <w:tcPr>
            <w:tcW w:w="2365" w:type="dxa"/>
          </w:tcPr>
          <w:p w14:paraId="67707341" w14:textId="380508E2" w:rsidR="006656CF" w:rsidRPr="000B20DC" w:rsidRDefault="006656CF" w:rsidP="006656CF">
            <w:pPr>
              <w:rPr>
                <w:sz w:val="20"/>
              </w:rPr>
            </w:pPr>
          </w:p>
        </w:tc>
      </w:tr>
      <w:tr w:rsidR="006656CF" w14:paraId="569CA269" w14:textId="77777777" w:rsidTr="00E465F3">
        <w:trPr>
          <w:trHeight w:val="257"/>
        </w:trPr>
        <w:tc>
          <w:tcPr>
            <w:tcW w:w="1035" w:type="dxa"/>
          </w:tcPr>
          <w:p w14:paraId="5AD6814C" w14:textId="77777777" w:rsidR="006656CF" w:rsidRPr="000B20DC" w:rsidRDefault="006656CF" w:rsidP="006656CF">
            <w:pPr>
              <w:rPr>
                <w:sz w:val="20"/>
              </w:rPr>
            </w:pPr>
            <w:r w:rsidRPr="000B20DC">
              <w:rPr>
                <w:sz w:val="20"/>
              </w:rPr>
              <w:t>PHY</w:t>
            </w:r>
          </w:p>
        </w:tc>
        <w:tc>
          <w:tcPr>
            <w:tcW w:w="1991" w:type="dxa"/>
          </w:tcPr>
          <w:p w14:paraId="722B1C2B" w14:textId="77777777" w:rsidR="006656CF" w:rsidRPr="000B20DC" w:rsidRDefault="006656CF" w:rsidP="006656CF">
            <w:pPr>
              <w:rPr>
                <w:sz w:val="20"/>
              </w:rPr>
            </w:pPr>
            <w:r w:rsidRPr="000B20DC">
              <w:rPr>
                <w:sz w:val="20"/>
              </w:rPr>
              <w:t>EHT preamble-EHT-STF</w:t>
            </w:r>
          </w:p>
        </w:tc>
        <w:tc>
          <w:tcPr>
            <w:tcW w:w="1575" w:type="dxa"/>
            <w:shd w:val="clear" w:color="auto" w:fill="auto"/>
          </w:tcPr>
          <w:p w14:paraId="7AE49C79" w14:textId="36CEB4BD" w:rsidR="006656CF" w:rsidRPr="000B20DC" w:rsidRDefault="006656CF" w:rsidP="006656CF">
            <w:pPr>
              <w:rPr>
                <w:sz w:val="20"/>
              </w:rPr>
            </w:pPr>
            <w:r w:rsidRPr="000B20DC">
              <w:rPr>
                <w:sz w:val="20"/>
              </w:rPr>
              <w:t>Eunsung Park</w:t>
            </w:r>
          </w:p>
        </w:tc>
        <w:tc>
          <w:tcPr>
            <w:tcW w:w="2780" w:type="dxa"/>
          </w:tcPr>
          <w:p w14:paraId="2F53BBBA" w14:textId="617DF727" w:rsidR="006656CF" w:rsidRPr="000B20DC" w:rsidRDefault="006656CF" w:rsidP="006656CF">
            <w:pPr>
              <w:rPr>
                <w:sz w:val="20"/>
              </w:rPr>
            </w:pPr>
            <w:r w:rsidRPr="000B20DC">
              <w:rPr>
                <w:sz w:val="20"/>
              </w:rPr>
              <w:t>Dandan Liang</w:t>
            </w:r>
            <w:r>
              <w:rPr>
                <w:sz w:val="20"/>
              </w:rPr>
              <w:t>,</w:t>
            </w:r>
            <w:r w:rsidRPr="000B20DC">
              <w:rPr>
                <w:sz w:val="20"/>
              </w:rPr>
              <w:t xml:space="preserve"> Bo Sun</w:t>
            </w:r>
            <w:r>
              <w:rPr>
                <w:sz w:val="20"/>
              </w:rPr>
              <w:t>, Youhan Kim</w:t>
            </w:r>
          </w:p>
        </w:tc>
        <w:tc>
          <w:tcPr>
            <w:tcW w:w="1394" w:type="dxa"/>
          </w:tcPr>
          <w:p w14:paraId="3A55AC75" w14:textId="277F9668" w:rsidR="006656CF" w:rsidRPr="000B20DC" w:rsidRDefault="006656CF" w:rsidP="006656CF">
            <w:pPr>
              <w:rPr>
                <w:sz w:val="20"/>
              </w:rPr>
            </w:pPr>
            <w:ins w:id="10" w:author="Alfred Aster" w:date="2020-07-20T08:05:00Z">
              <w:r>
                <w:rPr>
                  <w:sz w:val="20"/>
                </w:rPr>
                <w:t>Basics (R1)</w:t>
              </w:r>
            </w:ins>
          </w:p>
        </w:tc>
        <w:tc>
          <w:tcPr>
            <w:tcW w:w="2365" w:type="dxa"/>
          </w:tcPr>
          <w:p w14:paraId="03C5CED6" w14:textId="4C63FFA8" w:rsidR="006656CF" w:rsidRPr="000B20DC" w:rsidRDefault="006656CF" w:rsidP="006656CF">
            <w:pPr>
              <w:rPr>
                <w:sz w:val="20"/>
              </w:rPr>
            </w:pPr>
          </w:p>
        </w:tc>
      </w:tr>
      <w:tr w:rsidR="006656CF" w14:paraId="029009B2" w14:textId="77777777" w:rsidTr="00E465F3">
        <w:trPr>
          <w:trHeight w:val="271"/>
        </w:trPr>
        <w:tc>
          <w:tcPr>
            <w:tcW w:w="1035" w:type="dxa"/>
          </w:tcPr>
          <w:p w14:paraId="520F7899" w14:textId="77777777" w:rsidR="006656CF" w:rsidRPr="000B20DC" w:rsidRDefault="006656CF" w:rsidP="006656CF">
            <w:pPr>
              <w:rPr>
                <w:sz w:val="20"/>
              </w:rPr>
            </w:pPr>
            <w:r w:rsidRPr="000B20DC">
              <w:rPr>
                <w:sz w:val="20"/>
              </w:rPr>
              <w:t>PHY</w:t>
            </w:r>
          </w:p>
        </w:tc>
        <w:tc>
          <w:tcPr>
            <w:tcW w:w="1991" w:type="dxa"/>
          </w:tcPr>
          <w:p w14:paraId="36927959" w14:textId="77777777" w:rsidR="006656CF" w:rsidRPr="000B20DC" w:rsidRDefault="006656CF" w:rsidP="006656CF">
            <w:pPr>
              <w:rPr>
                <w:sz w:val="20"/>
              </w:rPr>
            </w:pPr>
            <w:r w:rsidRPr="000B20DC">
              <w:rPr>
                <w:sz w:val="20"/>
              </w:rPr>
              <w:t>EHT preamble-EHT-LTF</w:t>
            </w:r>
          </w:p>
        </w:tc>
        <w:tc>
          <w:tcPr>
            <w:tcW w:w="1575" w:type="dxa"/>
            <w:shd w:val="clear" w:color="auto" w:fill="auto"/>
          </w:tcPr>
          <w:p w14:paraId="3FEA6C4F" w14:textId="31974C49" w:rsidR="006656CF" w:rsidRPr="000B20DC" w:rsidRDefault="006656CF" w:rsidP="006656CF">
            <w:pPr>
              <w:rPr>
                <w:sz w:val="20"/>
              </w:rPr>
            </w:pPr>
            <w:r w:rsidRPr="000B20DC">
              <w:rPr>
                <w:sz w:val="20"/>
              </w:rPr>
              <w:t>Dandan Liang</w:t>
            </w:r>
            <w:r>
              <w:rPr>
                <w:sz w:val="20"/>
              </w:rPr>
              <w:t>,</w:t>
            </w:r>
          </w:p>
          <w:p w14:paraId="2C461729" w14:textId="062A0040" w:rsidR="006656CF" w:rsidRPr="000B20DC" w:rsidRDefault="006656CF" w:rsidP="006656CF">
            <w:pPr>
              <w:rPr>
                <w:sz w:val="20"/>
              </w:rPr>
            </w:pPr>
          </w:p>
        </w:tc>
        <w:tc>
          <w:tcPr>
            <w:tcW w:w="2780" w:type="dxa"/>
          </w:tcPr>
          <w:p w14:paraId="17F352D8" w14:textId="5A5CC307" w:rsidR="006656CF" w:rsidRPr="000B20DC" w:rsidRDefault="006656CF" w:rsidP="006656CF">
            <w:pPr>
              <w:rPr>
                <w:sz w:val="20"/>
              </w:rPr>
            </w:pPr>
            <w:r w:rsidRPr="000B20DC">
              <w:rPr>
                <w:sz w:val="20"/>
              </w:rPr>
              <w:t>Bo Sun</w:t>
            </w:r>
            <w:r>
              <w:rPr>
                <w:sz w:val="20"/>
              </w:rPr>
              <w:t xml:space="preserve">, Youhan Kim, </w:t>
            </w:r>
            <w:proofErr w:type="spellStart"/>
            <w:r w:rsidRPr="000B20DC">
              <w:rPr>
                <w:sz w:val="20"/>
              </w:rPr>
              <w:t>Jinyoung</w:t>
            </w:r>
            <w:proofErr w:type="spellEnd"/>
            <w:r w:rsidRPr="000B20DC">
              <w:rPr>
                <w:sz w:val="20"/>
              </w:rPr>
              <w:t xml:space="preserve"> Chun</w:t>
            </w:r>
          </w:p>
        </w:tc>
        <w:tc>
          <w:tcPr>
            <w:tcW w:w="1394" w:type="dxa"/>
          </w:tcPr>
          <w:p w14:paraId="6CBDDEDD" w14:textId="64B9CE73" w:rsidR="006656CF" w:rsidRPr="000B20DC" w:rsidRDefault="006656CF" w:rsidP="006656CF">
            <w:pPr>
              <w:rPr>
                <w:sz w:val="20"/>
              </w:rPr>
            </w:pPr>
            <w:ins w:id="11" w:author="Alfred Aster" w:date="2020-07-20T08:05:00Z">
              <w:r>
                <w:rPr>
                  <w:sz w:val="20"/>
                </w:rPr>
                <w:t>Basics (R1)</w:t>
              </w:r>
            </w:ins>
          </w:p>
        </w:tc>
        <w:tc>
          <w:tcPr>
            <w:tcW w:w="2365" w:type="dxa"/>
          </w:tcPr>
          <w:p w14:paraId="4B1BBF8B" w14:textId="127122F8" w:rsidR="006656CF" w:rsidRPr="000B20DC" w:rsidRDefault="006656CF" w:rsidP="006656CF">
            <w:pPr>
              <w:rPr>
                <w:sz w:val="20"/>
              </w:rPr>
            </w:pPr>
          </w:p>
        </w:tc>
      </w:tr>
      <w:tr w:rsidR="006656CF" w14:paraId="00C16376" w14:textId="77777777" w:rsidTr="00E465F3">
        <w:trPr>
          <w:trHeight w:val="257"/>
        </w:trPr>
        <w:tc>
          <w:tcPr>
            <w:tcW w:w="1035" w:type="dxa"/>
          </w:tcPr>
          <w:p w14:paraId="6AD0AF1A" w14:textId="77777777" w:rsidR="006656CF" w:rsidRPr="000B20DC" w:rsidRDefault="006656CF" w:rsidP="006656CF">
            <w:pPr>
              <w:rPr>
                <w:sz w:val="20"/>
              </w:rPr>
            </w:pPr>
            <w:r w:rsidRPr="000B20DC">
              <w:rPr>
                <w:sz w:val="20"/>
              </w:rPr>
              <w:t>PHY</w:t>
            </w:r>
          </w:p>
        </w:tc>
        <w:tc>
          <w:tcPr>
            <w:tcW w:w="1991" w:type="dxa"/>
          </w:tcPr>
          <w:p w14:paraId="62DA768D" w14:textId="77777777" w:rsidR="006656CF" w:rsidRPr="000B20DC" w:rsidRDefault="006656CF" w:rsidP="006656CF">
            <w:pPr>
              <w:rPr>
                <w:sz w:val="20"/>
              </w:rPr>
            </w:pPr>
            <w:r w:rsidRPr="000B20DC">
              <w:rPr>
                <w:sz w:val="20"/>
              </w:rPr>
              <w:t>EHT preamble-Preamble puncture</w:t>
            </w:r>
          </w:p>
        </w:tc>
        <w:tc>
          <w:tcPr>
            <w:tcW w:w="1575" w:type="dxa"/>
            <w:shd w:val="clear" w:color="auto" w:fill="auto"/>
          </w:tcPr>
          <w:p w14:paraId="7202E499" w14:textId="0A73B341" w:rsidR="006656CF" w:rsidRPr="000B20DC" w:rsidRDefault="006656CF" w:rsidP="006656CF">
            <w:pPr>
              <w:rPr>
                <w:sz w:val="20"/>
              </w:rPr>
            </w:pPr>
            <w:r w:rsidRPr="000B20DC">
              <w:rPr>
                <w:sz w:val="20"/>
              </w:rPr>
              <w:t>Oded Redlich</w:t>
            </w:r>
          </w:p>
        </w:tc>
        <w:tc>
          <w:tcPr>
            <w:tcW w:w="2780" w:type="dxa"/>
          </w:tcPr>
          <w:p w14:paraId="7408B891" w14:textId="1458518C" w:rsidR="006656CF" w:rsidRPr="000B20DC" w:rsidRDefault="006656CF" w:rsidP="006656CF">
            <w:pPr>
              <w:rPr>
                <w:sz w:val="20"/>
              </w:rPr>
            </w:pPr>
            <w:r w:rsidRPr="000B20DC">
              <w:rPr>
                <w:sz w:val="20"/>
              </w:rPr>
              <w:t>,</w:t>
            </w:r>
            <w:r>
              <w:rPr>
                <w:sz w:val="20"/>
              </w:rPr>
              <w:t xml:space="preserve"> </w:t>
            </w:r>
            <w:r w:rsidRPr="000B20DC">
              <w:rPr>
                <w:sz w:val="20"/>
              </w:rPr>
              <w:t>Wook Bong Lee, Bo Sun</w:t>
            </w:r>
            <w:r>
              <w:rPr>
                <w:sz w:val="20"/>
              </w:rPr>
              <w:t>, Youhan Kim</w:t>
            </w:r>
          </w:p>
        </w:tc>
        <w:tc>
          <w:tcPr>
            <w:tcW w:w="1394" w:type="dxa"/>
          </w:tcPr>
          <w:p w14:paraId="0D9D7D9A" w14:textId="77777777" w:rsidR="006656CF" w:rsidRPr="000B20DC" w:rsidRDefault="006656CF" w:rsidP="006656CF">
            <w:pPr>
              <w:rPr>
                <w:sz w:val="20"/>
              </w:rPr>
            </w:pPr>
          </w:p>
        </w:tc>
        <w:tc>
          <w:tcPr>
            <w:tcW w:w="2365" w:type="dxa"/>
          </w:tcPr>
          <w:p w14:paraId="6DE83836" w14:textId="77777777" w:rsidR="006656CF" w:rsidRPr="000B20DC" w:rsidRDefault="006656CF" w:rsidP="006656CF">
            <w:pPr>
              <w:rPr>
                <w:sz w:val="20"/>
              </w:rPr>
            </w:pPr>
          </w:p>
        </w:tc>
      </w:tr>
      <w:tr w:rsidR="006656CF" w14:paraId="19A055B7" w14:textId="77777777" w:rsidTr="00E465F3">
        <w:trPr>
          <w:trHeight w:val="257"/>
        </w:trPr>
        <w:tc>
          <w:tcPr>
            <w:tcW w:w="1035" w:type="dxa"/>
          </w:tcPr>
          <w:p w14:paraId="75FA5A9B" w14:textId="77777777" w:rsidR="006656CF" w:rsidRPr="000B20DC" w:rsidRDefault="006656CF" w:rsidP="006656CF">
            <w:pPr>
              <w:rPr>
                <w:sz w:val="20"/>
              </w:rPr>
            </w:pPr>
            <w:r w:rsidRPr="000B20DC">
              <w:rPr>
                <w:sz w:val="20"/>
              </w:rPr>
              <w:t>PHY</w:t>
            </w:r>
          </w:p>
        </w:tc>
        <w:tc>
          <w:tcPr>
            <w:tcW w:w="1991" w:type="dxa"/>
          </w:tcPr>
          <w:p w14:paraId="2072D56F" w14:textId="77777777" w:rsidR="006656CF" w:rsidRPr="000B20DC" w:rsidRDefault="006656CF" w:rsidP="006656CF">
            <w:pPr>
              <w:rPr>
                <w:sz w:val="20"/>
              </w:rPr>
            </w:pPr>
            <w:r w:rsidRPr="000B20DC">
              <w:rPr>
                <w:sz w:val="20"/>
              </w:rPr>
              <w:t>Data field-Scrambler</w:t>
            </w:r>
          </w:p>
        </w:tc>
        <w:tc>
          <w:tcPr>
            <w:tcW w:w="1575" w:type="dxa"/>
          </w:tcPr>
          <w:p w14:paraId="7072D72B" w14:textId="78B05EF7" w:rsidR="006656CF" w:rsidRPr="000B20DC" w:rsidRDefault="006656CF" w:rsidP="006656CF">
            <w:pPr>
              <w:rPr>
                <w:sz w:val="20"/>
              </w:rPr>
            </w:pPr>
            <w:proofErr w:type="spellStart"/>
            <w:r w:rsidRPr="000B20DC">
              <w:rPr>
                <w:sz w:val="20"/>
              </w:rPr>
              <w:t>Chenchen</w:t>
            </w:r>
            <w:proofErr w:type="spellEnd"/>
            <w:r w:rsidRPr="000B20DC">
              <w:rPr>
                <w:sz w:val="20"/>
              </w:rPr>
              <w:t xml:space="preserve"> Liu</w:t>
            </w:r>
          </w:p>
        </w:tc>
        <w:tc>
          <w:tcPr>
            <w:tcW w:w="2780" w:type="dxa"/>
          </w:tcPr>
          <w:p w14:paraId="00B57048" w14:textId="061B1D6C" w:rsidR="006656CF" w:rsidRPr="000B20DC" w:rsidRDefault="006656CF" w:rsidP="006656CF">
            <w:pPr>
              <w:rPr>
                <w:sz w:val="20"/>
              </w:rPr>
            </w:pPr>
            <w:r w:rsidRPr="000B20DC">
              <w:rPr>
                <w:sz w:val="20"/>
              </w:rPr>
              <w:t>Bo Sun</w:t>
            </w:r>
            <w:r>
              <w:rPr>
                <w:sz w:val="20"/>
              </w:rPr>
              <w:t>, Youhan Kim</w:t>
            </w:r>
          </w:p>
        </w:tc>
        <w:tc>
          <w:tcPr>
            <w:tcW w:w="1394" w:type="dxa"/>
          </w:tcPr>
          <w:p w14:paraId="4BA11DBF" w14:textId="4731F43C" w:rsidR="006656CF" w:rsidRPr="000B20DC" w:rsidRDefault="006656CF" w:rsidP="006656CF">
            <w:pPr>
              <w:rPr>
                <w:sz w:val="20"/>
              </w:rPr>
            </w:pPr>
            <w:ins w:id="12" w:author="Alfred Aster" w:date="2020-07-20T08:05:00Z">
              <w:r>
                <w:rPr>
                  <w:sz w:val="20"/>
                </w:rPr>
                <w:t>Basics (R1)</w:t>
              </w:r>
            </w:ins>
          </w:p>
        </w:tc>
        <w:tc>
          <w:tcPr>
            <w:tcW w:w="2365" w:type="dxa"/>
          </w:tcPr>
          <w:p w14:paraId="7EFF0CF0" w14:textId="6CC8E651" w:rsidR="006656CF" w:rsidRPr="000B20DC" w:rsidRDefault="006656CF" w:rsidP="006656CF">
            <w:pPr>
              <w:rPr>
                <w:sz w:val="20"/>
              </w:rPr>
            </w:pPr>
          </w:p>
        </w:tc>
      </w:tr>
      <w:tr w:rsidR="006656CF" w14:paraId="4C6F9D16" w14:textId="77777777" w:rsidTr="00E465F3">
        <w:trPr>
          <w:trHeight w:val="257"/>
        </w:trPr>
        <w:tc>
          <w:tcPr>
            <w:tcW w:w="1035" w:type="dxa"/>
          </w:tcPr>
          <w:p w14:paraId="0059C511" w14:textId="51B14F7A" w:rsidR="006656CF" w:rsidRPr="000B20DC" w:rsidRDefault="006656CF" w:rsidP="006656CF">
            <w:pPr>
              <w:rPr>
                <w:sz w:val="20"/>
              </w:rPr>
            </w:pPr>
            <w:r>
              <w:rPr>
                <w:sz w:val="20"/>
              </w:rPr>
              <w:t>PHY</w:t>
            </w:r>
          </w:p>
        </w:tc>
        <w:tc>
          <w:tcPr>
            <w:tcW w:w="1991" w:type="dxa"/>
          </w:tcPr>
          <w:p w14:paraId="0EE9C2F1" w14:textId="421F54F4" w:rsidR="006656CF" w:rsidRPr="000B20DC" w:rsidRDefault="006656CF" w:rsidP="006656CF">
            <w:pPr>
              <w:rPr>
                <w:sz w:val="20"/>
              </w:rPr>
            </w:pPr>
            <w:r>
              <w:rPr>
                <w:sz w:val="20"/>
              </w:rPr>
              <w:t>Coding</w:t>
            </w:r>
          </w:p>
        </w:tc>
        <w:tc>
          <w:tcPr>
            <w:tcW w:w="1575" w:type="dxa"/>
          </w:tcPr>
          <w:p w14:paraId="38E86002" w14:textId="1AF846D5" w:rsidR="006656CF" w:rsidRPr="000B20DC" w:rsidRDefault="006656CF" w:rsidP="006656CF">
            <w:pPr>
              <w:rPr>
                <w:sz w:val="20"/>
              </w:rPr>
            </w:pPr>
            <w:r>
              <w:rPr>
                <w:sz w:val="20"/>
              </w:rPr>
              <w:t>Yan Zhang</w:t>
            </w:r>
          </w:p>
        </w:tc>
        <w:tc>
          <w:tcPr>
            <w:tcW w:w="2780" w:type="dxa"/>
          </w:tcPr>
          <w:p w14:paraId="45B8075F" w14:textId="594462F1" w:rsidR="006656CF" w:rsidRPr="000B20DC" w:rsidRDefault="006656CF" w:rsidP="006656CF">
            <w:pPr>
              <w:rPr>
                <w:sz w:val="20"/>
              </w:rPr>
            </w:pPr>
            <w:r w:rsidRPr="000B20DC">
              <w:rPr>
                <w:sz w:val="20"/>
              </w:rPr>
              <w:t>Bo Sun</w:t>
            </w:r>
            <w:r>
              <w:rPr>
                <w:sz w:val="20"/>
              </w:rPr>
              <w:t>, Youhan Kim</w:t>
            </w:r>
          </w:p>
        </w:tc>
        <w:tc>
          <w:tcPr>
            <w:tcW w:w="1394" w:type="dxa"/>
          </w:tcPr>
          <w:p w14:paraId="3FFFA0FA" w14:textId="77777777" w:rsidR="006656CF" w:rsidRPr="000B20DC" w:rsidRDefault="006656CF" w:rsidP="006656CF">
            <w:pPr>
              <w:rPr>
                <w:sz w:val="20"/>
              </w:rPr>
            </w:pPr>
          </w:p>
        </w:tc>
        <w:tc>
          <w:tcPr>
            <w:tcW w:w="2365" w:type="dxa"/>
          </w:tcPr>
          <w:p w14:paraId="4CCF6C03" w14:textId="77777777" w:rsidR="006656CF" w:rsidRPr="000B20DC" w:rsidRDefault="006656CF" w:rsidP="006656CF">
            <w:pPr>
              <w:rPr>
                <w:sz w:val="20"/>
              </w:rPr>
            </w:pPr>
          </w:p>
        </w:tc>
      </w:tr>
      <w:tr w:rsidR="006656CF" w14:paraId="1682D596" w14:textId="77777777" w:rsidTr="00E465F3">
        <w:trPr>
          <w:trHeight w:val="257"/>
        </w:trPr>
        <w:tc>
          <w:tcPr>
            <w:tcW w:w="1035" w:type="dxa"/>
          </w:tcPr>
          <w:p w14:paraId="2FF91D4E" w14:textId="342A382D" w:rsidR="006656CF" w:rsidRPr="000B20DC" w:rsidRDefault="006656CF" w:rsidP="006656CF">
            <w:pPr>
              <w:rPr>
                <w:sz w:val="20"/>
              </w:rPr>
            </w:pPr>
            <w:r w:rsidRPr="000B20DC">
              <w:rPr>
                <w:sz w:val="20"/>
              </w:rPr>
              <w:t>PHY</w:t>
            </w:r>
          </w:p>
        </w:tc>
        <w:tc>
          <w:tcPr>
            <w:tcW w:w="1991" w:type="dxa"/>
          </w:tcPr>
          <w:p w14:paraId="02E60D2F" w14:textId="63D78FF8" w:rsidR="006656CF" w:rsidRPr="000B20DC" w:rsidRDefault="006656CF" w:rsidP="006656CF">
            <w:pPr>
              <w:rPr>
                <w:sz w:val="20"/>
              </w:rPr>
            </w:pPr>
            <w:r w:rsidRPr="000B20DC">
              <w:rPr>
                <w:sz w:val="20"/>
              </w:rPr>
              <w:t>Data field-Segment Parser</w:t>
            </w:r>
          </w:p>
        </w:tc>
        <w:tc>
          <w:tcPr>
            <w:tcW w:w="1575" w:type="dxa"/>
          </w:tcPr>
          <w:p w14:paraId="4E94815D" w14:textId="6F917CF2" w:rsidR="006656CF" w:rsidRPr="000B20DC" w:rsidRDefault="006656CF" w:rsidP="006656CF">
            <w:pPr>
              <w:rPr>
                <w:sz w:val="20"/>
              </w:rPr>
            </w:pPr>
            <w:r w:rsidRPr="000B20DC">
              <w:rPr>
                <w:sz w:val="20"/>
              </w:rPr>
              <w:t>Jianhan Liu</w:t>
            </w:r>
          </w:p>
        </w:tc>
        <w:tc>
          <w:tcPr>
            <w:tcW w:w="2780" w:type="dxa"/>
          </w:tcPr>
          <w:p w14:paraId="3233BCF5" w14:textId="71275486" w:rsidR="006656CF" w:rsidRPr="000B20DC" w:rsidRDefault="006656CF" w:rsidP="006656CF">
            <w:pPr>
              <w:rPr>
                <w:sz w:val="20"/>
              </w:rPr>
            </w:pPr>
            <w:r w:rsidRPr="000B20DC">
              <w:rPr>
                <w:sz w:val="20"/>
              </w:rPr>
              <w:t>Tianyu Wu, Bo Sun</w:t>
            </w:r>
            <w:r>
              <w:rPr>
                <w:sz w:val="20"/>
              </w:rPr>
              <w:t>, Youhan Kim, Dandan Liang</w:t>
            </w:r>
          </w:p>
        </w:tc>
        <w:tc>
          <w:tcPr>
            <w:tcW w:w="1394" w:type="dxa"/>
          </w:tcPr>
          <w:p w14:paraId="05E4CA44" w14:textId="77777777" w:rsidR="006656CF" w:rsidRPr="000B20DC" w:rsidRDefault="006656CF" w:rsidP="006656CF">
            <w:pPr>
              <w:rPr>
                <w:sz w:val="20"/>
              </w:rPr>
            </w:pPr>
          </w:p>
        </w:tc>
        <w:tc>
          <w:tcPr>
            <w:tcW w:w="2365" w:type="dxa"/>
          </w:tcPr>
          <w:p w14:paraId="35303C37" w14:textId="77777777" w:rsidR="006656CF" w:rsidRPr="000B20DC" w:rsidRDefault="006656CF" w:rsidP="006656CF">
            <w:pPr>
              <w:rPr>
                <w:sz w:val="20"/>
              </w:rPr>
            </w:pPr>
          </w:p>
        </w:tc>
      </w:tr>
      <w:tr w:rsidR="006656CF" w14:paraId="70180CB2" w14:textId="77777777" w:rsidTr="00E465F3">
        <w:trPr>
          <w:trHeight w:val="257"/>
        </w:trPr>
        <w:tc>
          <w:tcPr>
            <w:tcW w:w="1035" w:type="dxa"/>
          </w:tcPr>
          <w:p w14:paraId="47834957" w14:textId="65A71CB4" w:rsidR="006656CF" w:rsidRPr="00016DEF" w:rsidRDefault="006656CF" w:rsidP="006656CF">
            <w:pPr>
              <w:rPr>
                <w:sz w:val="20"/>
              </w:rPr>
            </w:pPr>
            <w:r w:rsidRPr="00016DEF">
              <w:rPr>
                <w:sz w:val="20"/>
              </w:rPr>
              <w:t>PHY</w:t>
            </w:r>
          </w:p>
        </w:tc>
        <w:tc>
          <w:tcPr>
            <w:tcW w:w="1991" w:type="dxa"/>
          </w:tcPr>
          <w:p w14:paraId="12A17389" w14:textId="57051C4D" w:rsidR="006656CF" w:rsidRPr="00016DEF" w:rsidRDefault="006656CF" w:rsidP="006656CF">
            <w:pPr>
              <w:rPr>
                <w:sz w:val="20"/>
              </w:rPr>
            </w:pPr>
            <w:r w:rsidRPr="00016DEF">
              <w:rPr>
                <w:sz w:val="20"/>
              </w:rPr>
              <w:t>Resource unit-Interleaving for RUs and aggregated RUs</w:t>
            </w:r>
          </w:p>
        </w:tc>
        <w:tc>
          <w:tcPr>
            <w:tcW w:w="1575" w:type="dxa"/>
          </w:tcPr>
          <w:p w14:paraId="56DA1BF2" w14:textId="4440EDDC" w:rsidR="006656CF" w:rsidRPr="00016DEF" w:rsidRDefault="006656CF" w:rsidP="006656CF">
            <w:pPr>
              <w:rPr>
                <w:sz w:val="20"/>
              </w:rPr>
            </w:pPr>
            <w:r w:rsidRPr="00016DEF">
              <w:rPr>
                <w:sz w:val="20"/>
              </w:rPr>
              <w:t>Jianhan Liu</w:t>
            </w:r>
          </w:p>
        </w:tc>
        <w:tc>
          <w:tcPr>
            <w:tcW w:w="2780" w:type="dxa"/>
          </w:tcPr>
          <w:p w14:paraId="086EF034" w14:textId="74AE1790" w:rsidR="006656CF" w:rsidRPr="00016DEF" w:rsidRDefault="006656CF" w:rsidP="006656CF">
            <w:pPr>
              <w:rPr>
                <w:sz w:val="20"/>
              </w:rPr>
            </w:pPr>
            <w:r w:rsidRPr="00016DEF">
              <w:rPr>
                <w:sz w:val="20"/>
              </w:rPr>
              <w:t>Tianyu Wu, Bo Sun</w:t>
            </w:r>
            <w:r>
              <w:rPr>
                <w:sz w:val="20"/>
              </w:rPr>
              <w:t>,</w:t>
            </w:r>
            <w:r w:rsidRPr="00016DEF">
              <w:rPr>
                <w:sz w:val="20"/>
              </w:rPr>
              <w:t xml:space="preserve"> Junghoon Suh,</w:t>
            </w:r>
            <w:r>
              <w:rPr>
                <w:sz w:val="20"/>
              </w:rPr>
              <w:t xml:space="preserve"> Ruchen Duan, Youhan Kim</w:t>
            </w:r>
          </w:p>
        </w:tc>
        <w:tc>
          <w:tcPr>
            <w:tcW w:w="1394" w:type="dxa"/>
          </w:tcPr>
          <w:p w14:paraId="2301B3D7" w14:textId="77777777" w:rsidR="006656CF" w:rsidRPr="00016DEF" w:rsidRDefault="006656CF" w:rsidP="006656CF">
            <w:pPr>
              <w:rPr>
                <w:sz w:val="20"/>
              </w:rPr>
            </w:pPr>
          </w:p>
        </w:tc>
        <w:tc>
          <w:tcPr>
            <w:tcW w:w="2365" w:type="dxa"/>
          </w:tcPr>
          <w:p w14:paraId="135CF462" w14:textId="77777777" w:rsidR="006656CF" w:rsidRPr="00016DEF" w:rsidRDefault="006656CF" w:rsidP="006656CF">
            <w:pPr>
              <w:rPr>
                <w:sz w:val="20"/>
              </w:rPr>
            </w:pPr>
          </w:p>
        </w:tc>
      </w:tr>
      <w:tr w:rsidR="006656CF" w14:paraId="489DC961" w14:textId="77777777" w:rsidTr="00E465F3">
        <w:trPr>
          <w:trHeight w:val="257"/>
        </w:trPr>
        <w:tc>
          <w:tcPr>
            <w:tcW w:w="1035" w:type="dxa"/>
          </w:tcPr>
          <w:p w14:paraId="66AE6ACD" w14:textId="5D91A903" w:rsidR="006656CF" w:rsidRPr="000B20DC" w:rsidRDefault="006656CF" w:rsidP="006656CF">
            <w:pPr>
              <w:rPr>
                <w:sz w:val="20"/>
              </w:rPr>
            </w:pPr>
            <w:r w:rsidRPr="000B20DC">
              <w:rPr>
                <w:sz w:val="20"/>
              </w:rPr>
              <w:t>PHY</w:t>
            </w:r>
          </w:p>
        </w:tc>
        <w:tc>
          <w:tcPr>
            <w:tcW w:w="1991" w:type="dxa"/>
          </w:tcPr>
          <w:p w14:paraId="4C442731" w14:textId="380DC603" w:rsidR="006656CF" w:rsidRPr="000B20DC" w:rsidRDefault="006656CF" w:rsidP="006656CF">
            <w:pPr>
              <w:rPr>
                <w:sz w:val="20"/>
              </w:rPr>
            </w:pPr>
            <w:r w:rsidRPr="000B20DC">
              <w:rPr>
                <w:sz w:val="20"/>
              </w:rPr>
              <w:t>Pilot</w:t>
            </w:r>
          </w:p>
        </w:tc>
        <w:tc>
          <w:tcPr>
            <w:tcW w:w="1575" w:type="dxa"/>
          </w:tcPr>
          <w:p w14:paraId="6DA07224" w14:textId="612AD09E" w:rsidR="006656CF" w:rsidRPr="000B20DC" w:rsidRDefault="006656CF" w:rsidP="006656CF">
            <w:pPr>
              <w:rPr>
                <w:sz w:val="20"/>
              </w:rPr>
            </w:pPr>
            <w:proofErr w:type="spellStart"/>
            <w:r w:rsidRPr="000B20DC">
              <w:rPr>
                <w:sz w:val="20"/>
              </w:rPr>
              <w:t>Jinyoung</w:t>
            </w:r>
            <w:proofErr w:type="spellEnd"/>
            <w:r w:rsidRPr="000B20DC">
              <w:rPr>
                <w:sz w:val="20"/>
              </w:rPr>
              <w:t xml:space="preserve"> Chun</w:t>
            </w:r>
          </w:p>
        </w:tc>
        <w:tc>
          <w:tcPr>
            <w:tcW w:w="2780" w:type="dxa"/>
          </w:tcPr>
          <w:p w14:paraId="3F47CC22" w14:textId="55CADE6E" w:rsidR="006656CF" w:rsidRPr="000B20DC" w:rsidRDefault="006656CF" w:rsidP="006656CF">
            <w:pPr>
              <w:rPr>
                <w:sz w:val="20"/>
              </w:rPr>
            </w:pPr>
            <w:r w:rsidRPr="000B20DC">
              <w:rPr>
                <w:sz w:val="20"/>
              </w:rPr>
              <w:t>Bo Sun</w:t>
            </w:r>
            <w:r>
              <w:rPr>
                <w:sz w:val="20"/>
              </w:rPr>
              <w:t>, Youhan Kim</w:t>
            </w:r>
          </w:p>
        </w:tc>
        <w:tc>
          <w:tcPr>
            <w:tcW w:w="1394" w:type="dxa"/>
          </w:tcPr>
          <w:p w14:paraId="406F1456" w14:textId="77777777" w:rsidR="006656CF" w:rsidRPr="000B20DC" w:rsidRDefault="006656CF" w:rsidP="006656CF">
            <w:pPr>
              <w:rPr>
                <w:sz w:val="20"/>
              </w:rPr>
            </w:pPr>
          </w:p>
        </w:tc>
        <w:tc>
          <w:tcPr>
            <w:tcW w:w="2365" w:type="dxa"/>
          </w:tcPr>
          <w:p w14:paraId="006BF4DF" w14:textId="77777777" w:rsidR="006656CF" w:rsidRPr="000B20DC" w:rsidRDefault="006656CF" w:rsidP="006656CF">
            <w:pPr>
              <w:rPr>
                <w:sz w:val="20"/>
              </w:rPr>
            </w:pPr>
          </w:p>
        </w:tc>
      </w:tr>
      <w:tr w:rsidR="006656CF" w14:paraId="76144844" w14:textId="77777777" w:rsidTr="00E465F3">
        <w:trPr>
          <w:trHeight w:val="271"/>
        </w:trPr>
        <w:tc>
          <w:tcPr>
            <w:tcW w:w="1035" w:type="dxa"/>
          </w:tcPr>
          <w:p w14:paraId="2CBF4C25" w14:textId="71A78B0A" w:rsidR="006656CF" w:rsidRPr="000B20DC" w:rsidRDefault="006656CF" w:rsidP="006656CF">
            <w:pPr>
              <w:rPr>
                <w:sz w:val="20"/>
              </w:rPr>
            </w:pPr>
            <w:r>
              <w:rPr>
                <w:sz w:val="20"/>
              </w:rPr>
              <w:t>PHY</w:t>
            </w:r>
          </w:p>
        </w:tc>
        <w:tc>
          <w:tcPr>
            <w:tcW w:w="1991" w:type="dxa"/>
          </w:tcPr>
          <w:p w14:paraId="41D8ED93" w14:textId="59091264" w:rsidR="006656CF" w:rsidRPr="000B20DC" w:rsidRDefault="006656CF" w:rsidP="006656CF">
            <w:pPr>
              <w:rPr>
                <w:sz w:val="20"/>
              </w:rPr>
            </w:pPr>
            <w:r>
              <w:rPr>
                <w:sz w:val="20"/>
              </w:rPr>
              <w:t>OFDM Modulation</w:t>
            </w:r>
          </w:p>
        </w:tc>
        <w:tc>
          <w:tcPr>
            <w:tcW w:w="1575" w:type="dxa"/>
          </w:tcPr>
          <w:p w14:paraId="3A1EFAD7" w14:textId="4C137239" w:rsidR="006656CF" w:rsidRPr="000B20DC" w:rsidRDefault="006656CF" w:rsidP="006656CF">
            <w:pPr>
              <w:rPr>
                <w:sz w:val="20"/>
              </w:rPr>
            </w:pPr>
            <w:r w:rsidRPr="000B20DC">
              <w:rPr>
                <w:sz w:val="20"/>
              </w:rPr>
              <w:t>Sigurd Schelstraete</w:t>
            </w:r>
          </w:p>
        </w:tc>
        <w:tc>
          <w:tcPr>
            <w:tcW w:w="2780" w:type="dxa"/>
          </w:tcPr>
          <w:p w14:paraId="5189ED29" w14:textId="315F7528" w:rsidR="006656CF" w:rsidRPr="000B20DC" w:rsidRDefault="006656CF" w:rsidP="006656CF">
            <w:pPr>
              <w:rPr>
                <w:sz w:val="20"/>
              </w:rPr>
            </w:pPr>
            <w:r w:rsidRPr="000B20DC">
              <w:rPr>
                <w:sz w:val="20"/>
              </w:rPr>
              <w:t>Shimi Shilo, Bo Sun</w:t>
            </w:r>
            <w:r>
              <w:rPr>
                <w:sz w:val="20"/>
              </w:rPr>
              <w:t xml:space="preserve">, </w:t>
            </w:r>
            <w:proofErr w:type="spellStart"/>
            <w:r w:rsidRPr="0084547A">
              <w:rPr>
                <w:sz w:val="20"/>
              </w:rPr>
              <w:t>Rethna</w:t>
            </w:r>
            <w:proofErr w:type="spellEnd"/>
            <w:r w:rsidRPr="0084547A">
              <w:rPr>
                <w:sz w:val="20"/>
              </w:rPr>
              <w:t xml:space="preserve"> </w:t>
            </w:r>
            <w:proofErr w:type="spellStart"/>
            <w:r w:rsidRPr="0084547A">
              <w:rPr>
                <w:sz w:val="20"/>
              </w:rPr>
              <w:t>Pulikkoonattu</w:t>
            </w:r>
            <w:proofErr w:type="spellEnd"/>
            <w:r>
              <w:rPr>
                <w:sz w:val="20"/>
              </w:rPr>
              <w:t>, Youhan Kim</w:t>
            </w:r>
            <w:r w:rsidRPr="00D337B7">
              <w:rPr>
                <w:sz w:val="20"/>
              </w:rPr>
              <w:t>, Rui Cao</w:t>
            </w:r>
          </w:p>
        </w:tc>
        <w:tc>
          <w:tcPr>
            <w:tcW w:w="1394" w:type="dxa"/>
          </w:tcPr>
          <w:p w14:paraId="335C1CAE" w14:textId="77777777" w:rsidR="006656CF" w:rsidRPr="000B20DC" w:rsidRDefault="006656CF" w:rsidP="006656CF">
            <w:pPr>
              <w:rPr>
                <w:sz w:val="20"/>
              </w:rPr>
            </w:pPr>
          </w:p>
        </w:tc>
        <w:tc>
          <w:tcPr>
            <w:tcW w:w="2365" w:type="dxa"/>
          </w:tcPr>
          <w:p w14:paraId="6FC5106E" w14:textId="77777777" w:rsidR="006656CF" w:rsidRPr="000B20DC" w:rsidRDefault="006656CF" w:rsidP="006656CF">
            <w:pPr>
              <w:rPr>
                <w:sz w:val="20"/>
              </w:rPr>
            </w:pPr>
          </w:p>
        </w:tc>
      </w:tr>
      <w:tr w:rsidR="006656CF" w14:paraId="61C28D75" w14:textId="77777777" w:rsidTr="00E465F3">
        <w:trPr>
          <w:trHeight w:val="271"/>
        </w:trPr>
        <w:tc>
          <w:tcPr>
            <w:tcW w:w="1035" w:type="dxa"/>
          </w:tcPr>
          <w:p w14:paraId="05C5FBDE" w14:textId="11D35733" w:rsidR="006656CF" w:rsidRPr="000B20DC" w:rsidRDefault="006656CF" w:rsidP="006656CF">
            <w:pPr>
              <w:rPr>
                <w:sz w:val="20"/>
              </w:rPr>
            </w:pPr>
            <w:r w:rsidRPr="000B20DC">
              <w:rPr>
                <w:sz w:val="20"/>
              </w:rPr>
              <w:t>PHY</w:t>
            </w:r>
          </w:p>
        </w:tc>
        <w:tc>
          <w:tcPr>
            <w:tcW w:w="1991" w:type="dxa"/>
          </w:tcPr>
          <w:p w14:paraId="175C3870" w14:textId="4DE04BAB" w:rsidR="006656CF" w:rsidRPr="000B20DC" w:rsidRDefault="006656CF" w:rsidP="006656CF">
            <w:pPr>
              <w:rPr>
                <w:sz w:val="20"/>
              </w:rPr>
            </w:pPr>
            <w:r w:rsidRPr="000B20DC">
              <w:rPr>
                <w:sz w:val="20"/>
              </w:rPr>
              <w:t>Packet extension</w:t>
            </w:r>
          </w:p>
        </w:tc>
        <w:tc>
          <w:tcPr>
            <w:tcW w:w="1575" w:type="dxa"/>
          </w:tcPr>
          <w:p w14:paraId="47EDE16B" w14:textId="3A9F9BFA" w:rsidR="006656CF" w:rsidRPr="000B20DC" w:rsidRDefault="006656CF" w:rsidP="006656CF">
            <w:pPr>
              <w:rPr>
                <w:sz w:val="20"/>
              </w:rPr>
            </w:pPr>
            <w:r>
              <w:rPr>
                <w:sz w:val="20"/>
              </w:rPr>
              <w:t>Yan Zhang</w:t>
            </w:r>
          </w:p>
        </w:tc>
        <w:tc>
          <w:tcPr>
            <w:tcW w:w="2780" w:type="dxa"/>
          </w:tcPr>
          <w:p w14:paraId="0BED8E11" w14:textId="15C7A051" w:rsidR="006656CF" w:rsidRPr="000B20DC" w:rsidRDefault="006656CF" w:rsidP="006656CF">
            <w:pPr>
              <w:rPr>
                <w:sz w:val="20"/>
              </w:rPr>
            </w:pPr>
            <w:r w:rsidRPr="000B20DC">
              <w:rPr>
                <w:sz w:val="20"/>
              </w:rPr>
              <w:t>Bo Sun</w:t>
            </w:r>
            <w:r>
              <w:rPr>
                <w:sz w:val="20"/>
              </w:rPr>
              <w:t xml:space="preserve">, </w:t>
            </w:r>
            <w:proofErr w:type="spellStart"/>
            <w:r>
              <w:rPr>
                <w:sz w:val="20"/>
              </w:rPr>
              <w:t>Yujin</w:t>
            </w:r>
            <w:proofErr w:type="spellEnd"/>
            <w:r>
              <w:rPr>
                <w:sz w:val="20"/>
              </w:rPr>
              <w:t xml:space="preserve"> Noh, Youhan Kim</w:t>
            </w:r>
          </w:p>
        </w:tc>
        <w:tc>
          <w:tcPr>
            <w:tcW w:w="1394" w:type="dxa"/>
          </w:tcPr>
          <w:p w14:paraId="336FE935" w14:textId="77777777" w:rsidR="006656CF" w:rsidRPr="000B20DC" w:rsidRDefault="006656CF" w:rsidP="006656CF">
            <w:pPr>
              <w:rPr>
                <w:sz w:val="20"/>
              </w:rPr>
            </w:pPr>
          </w:p>
        </w:tc>
        <w:tc>
          <w:tcPr>
            <w:tcW w:w="2365" w:type="dxa"/>
          </w:tcPr>
          <w:p w14:paraId="67527795" w14:textId="77777777" w:rsidR="006656CF" w:rsidRPr="000B20DC" w:rsidRDefault="006656CF" w:rsidP="006656CF">
            <w:pPr>
              <w:rPr>
                <w:sz w:val="20"/>
              </w:rPr>
            </w:pPr>
          </w:p>
        </w:tc>
      </w:tr>
      <w:tr w:rsidR="006656CF" w14:paraId="30E25189" w14:textId="77777777" w:rsidTr="00E465F3">
        <w:trPr>
          <w:trHeight w:val="271"/>
        </w:trPr>
        <w:tc>
          <w:tcPr>
            <w:tcW w:w="1035" w:type="dxa"/>
          </w:tcPr>
          <w:p w14:paraId="37051124" w14:textId="77777777" w:rsidR="006656CF" w:rsidRPr="000B20DC" w:rsidRDefault="006656CF" w:rsidP="006656CF">
            <w:pPr>
              <w:rPr>
                <w:sz w:val="20"/>
              </w:rPr>
            </w:pPr>
            <w:r w:rsidRPr="000B20DC">
              <w:rPr>
                <w:sz w:val="20"/>
              </w:rPr>
              <w:t>PHY</w:t>
            </w:r>
          </w:p>
        </w:tc>
        <w:tc>
          <w:tcPr>
            <w:tcW w:w="1991" w:type="dxa"/>
          </w:tcPr>
          <w:p w14:paraId="586F6CBD" w14:textId="77777777" w:rsidR="006656CF" w:rsidRPr="000B20DC" w:rsidRDefault="006656CF" w:rsidP="006656CF">
            <w:pPr>
              <w:rPr>
                <w:sz w:val="20"/>
              </w:rPr>
            </w:pPr>
            <w:r w:rsidRPr="000B20DC">
              <w:rPr>
                <w:sz w:val="20"/>
              </w:rPr>
              <w:t>Beamforming</w:t>
            </w:r>
          </w:p>
        </w:tc>
        <w:tc>
          <w:tcPr>
            <w:tcW w:w="1575" w:type="dxa"/>
            <w:shd w:val="clear" w:color="auto" w:fill="auto"/>
          </w:tcPr>
          <w:p w14:paraId="45AB869F" w14:textId="1B3D277A" w:rsidR="006656CF" w:rsidRPr="000B20DC" w:rsidRDefault="006656CF" w:rsidP="006656CF">
            <w:pPr>
              <w:rPr>
                <w:sz w:val="20"/>
              </w:rPr>
            </w:pPr>
            <w:r w:rsidRPr="000B20DC">
              <w:rPr>
                <w:sz w:val="20"/>
              </w:rPr>
              <w:t xml:space="preserve">Genadiy Tsodik, </w:t>
            </w:r>
          </w:p>
        </w:tc>
        <w:tc>
          <w:tcPr>
            <w:tcW w:w="2780" w:type="dxa"/>
          </w:tcPr>
          <w:p w14:paraId="6058542E" w14:textId="4EA84230" w:rsidR="006656CF" w:rsidRPr="000B20DC" w:rsidRDefault="006656CF" w:rsidP="006656CF">
            <w:pPr>
              <w:rPr>
                <w:sz w:val="20"/>
              </w:rPr>
            </w:pPr>
            <w:r w:rsidRPr="000B20DC">
              <w:rPr>
                <w:sz w:val="20"/>
              </w:rPr>
              <w:t>Sameer Vermani</w:t>
            </w:r>
            <w:r>
              <w:rPr>
                <w:sz w:val="20"/>
              </w:rPr>
              <w:t>,</w:t>
            </w:r>
            <w:r w:rsidRPr="000B20DC">
              <w:rPr>
                <w:sz w:val="20"/>
              </w:rPr>
              <w:t xml:space="preserve"> Bo Sun</w:t>
            </w:r>
            <w:r>
              <w:rPr>
                <w:sz w:val="20"/>
              </w:rPr>
              <w:t>, Youhan Kim,</w:t>
            </w:r>
            <w:r w:rsidRPr="000B20DC">
              <w:rPr>
                <w:sz w:val="20"/>
              </w:rPr>
              <w:t xml:space="preserve"> Wook Bong Lee</w:t>
            </w:r>
            <w:r>
              <w:rPr>
                <w:sz w:val="20"/>
              </w:rPr>
              <w:t>,</w:t>
            </w:r>
            <w:r>
              <w:t xml:space="preserve"> </w:t>
            </w:r>
            <w:proofErr w:type="spellStart"/>
            <w:r w:rsidRPr="00871E37">
              <w:rPr>
                <w:sz w:val="20"/>
              </w:rPr>
              <w:t>Jinyoung</w:t>
            </w:r>
            <w:proofErr w:type="spellEnd"/>
            <w:r w:rsidRPr="00871E37">
              <w:rPr>
                <w:sz w:val="20"/>
              </w:rPr>
              <w:t xml:space="preserve"> Chun</w:t>
            </w:r>
          </w:p>
        </w:tc>
        <w:tc>
          <w:tcPr>
            <w:tcW w:w="1394" w:type="dxa"/>
          </w:tcPr>
          <w:p w14:paraId="37A2616C" w14:textId="77777777" w:rsidR="006656CF" w:rsidRPr="000B20DC" w:rsidRDefault="006656CF" w:rsidP="006656CF">
            <w:pPr>
              <w:rPr>
                <w:sz w:val="20"/>
              </w:rPr>
            </w:pPr>
          </w:p>
        </w:tc>
        <w:tc>
          <w:tcPr>
            <w:tcW w:w="2365" w:type="dxa"/>
          </w:tcPr>
          <w:p w14:paraId="6B80379C" w14:textId="77777777" w:rsidR="006656CF" w:rsidRPr="000B20DC" w:rsidRDefault="006656CF" w:rsidP="006656CF">
            <w:pPr>
              <w:rPr>
                <w:sz w:val="20"/>
              </w:rPr>
            </w:pPr>
          </w:p>
        </w:tc>
      </w:tr>
      <w:tr w:rsidR="006656CF" w14:paraId="6F96D53D" w14:textId="77777777" w:rsidTr="00E465F3">
        <w:trPr>
          <w:trHeight w:val="257"/>
        </w:trPr>
        <w:tc>
          <w:tcPr>
            <w:tcW w:w="1035" w:type="dxa"/>
          </w:tcPr>
          <w:p w14:paraId="3AA2CE53" w14:textId="794C4030" w:rsidR="006656CF" w:rsidRPr="000B20DC" w:rsidRDefault="006656CF" w:rsidP="006656CF">
            <w:pPr>
              <w:rPr>
                <w:sz w:val="20"/>
              </w:rPr>
            </w:pPr>
            <w:r w:rsidRPr="000B20DC">
              <w:rPr>
                <w:sz w:val="20"/>
              </w:rPr>
              <w:t>PHY</w:t>
            </w:r>
          </w:p>
        </w:tc>
        <w:tc>
          <w:tcPr>
            <w:tcW w:w="1991" w:type="dxa"/>
          </w:tcPr>
          <w:p w14:paraId="12D224CA" w14:textId="26DECC92" w:rsidR="006656CF" w:rsidRPr="000B20DC" w:rsidRDefault="006656CF" w:rsidP="006656CF">
            <w:pPr>
              <w:rPr>
                <w:sz w:val="20"/>
              </w:rPr>
            </w:pPr>
            <w:r w:rsidRPr="000B20DC">
              <w:rPr>
                <w:sz w:val="20"/>
              </w:rPr>
              <w:t>EHT sounding NDP</w:t>
            </w:r>
          </w:p>
        </w:tc>
        <w:tc>
          <w:tcPr>
            <w:tcW w:w="1575" w:type="dxa"/>
          </w:tcPr>
          <w:p w14:paraId="22DA1CAC" w14:textId="04A2C032" w:rsidR="006656CF" w:rsidRPr="000B20DC" w:rsidRDefault="006656CF" w:rsidP="006656CF">
            <w:pPr>
              <w:rPr>
                <w:sz w:val="20"/>
              </w:rPr>
            </w:pPr>
            <w:r w:rsidRPr="000B20DC">
              <w:rPr>
                <w:sz w:val="20"/>
              </w:rPr>
              <w:t>Sameer Vermani</w:t>
            </w:r>
          </w:p>
        </w:tc>
        <w:tc>
          <w:tcPr>
            <w:tcW w:w="2780" w:type="dxa"/>
          </w:tcPr>
          <w:p w14:paraId="248AAA4F" w14:textId="5729A196" w:rsidR="006656CF" w:rsidRPr="000B20DC" w:rsidRDefault="006656CF" w:rsidP="006656CF">
            <w:pPr>
              <w:rPr>
                <w:sz w:val="20"/>
              </w:rPr>
            </w:pPr>
            <w:r w:rsidRPr="000B20DC">
              <w:rPr>
                <w:sz w:val="20"/>
              </w:rPr>
              <w:t>Bo Sun</w:t>
            </w:r>
            <w:r>
              <w:rPr>
                <w:sz w:val="20"/>
              </w:rPr>
              <w:t>, Youhan Kim,</w:t>
            </w:r>
            <w:r>
              <w:t xml:space="preserve"> </w:t>
            </w:r>
            <w:r w:rsidRPr="000B3DE4">
              <w:rPr>
                <w:sz w:val="20"/>
              </w:rPr>
              <w:t>Junghoon Suh</w:t>
            </w:r>
          </w:p>
        </w:tc>
        <w:tc>
          <w:tcPr>
            <w:tcW w:w="1394" w:type="dxa"/>
          </w:tcPr>
          <w:p w14:paraId="76B45889" w14:textId="77777777" w:rsidR="006656CF" w:rsidRPr="000B20DC" w:rsidRDefault="006656CF" w:rsidP="006656CF">
            <w:pPr>
              <w:rPr>
                <w:sz w:val="20"/>
              </w:rPr>
            </w:pPr>
          </w:p>
        </w:tc>
        <w:tc>
          <w:tcPr>
            <w:tcW w:w="2365" w:type="dxa"/>
          </w:tcPr>
          <w:p w14:paraId="7FB576AD" w14:textId="77777777" w:rsidR="006656CF" w:rsidRPr="000B20DC" w:rsidRDefault="006656CF" w:rsidP="006656CF">
            <w:pPr>
              <w:rPr>
                <w:sz w:val="20"/>
              </w:rPr>
            </w:pPr>
          </w:p>
        </w:tc>
      </w:tr>
      <w:tr w:rsidR="006656CF" w14:paraId="3A674F4F" w14:textId="77777777" w:rsidTr="00E465F3">
        <w:trPr>
          <w:trHeight w:val="257"/>
        </w:trPr>
        <w:tc>
          <w:tcPr>
            <w:tcW w:w="1035" w:type="dxa"/>
          </w:tcPr>
          <w:p w14:paraId="7F54231B" w14:textId="1D0D7F85" w:rsidR="006656CF" w:rsidRPr="000B20DC" w:rsidRDefault="006656CF" w:rsidP="006656CF">
            <w:pPr>
              <w:rPr>
                <w:sz w:val="20"/>
              </w:rPr>
            </w:pPr>
            <w:r w:rsidRPr="000B20DC">
              <w:rPr>
                <w:sz w:val="20"/>
              </w:rPr>
              <w:t>PHY</w:t>
            </w:r>
          </w:p>
        </w:tc>
        <w:tc>
          <w:tcPr>
            <w:tcW w:w="1991" w:type="dxa"/>
          </w:tcPr>
          <w:p w14:paraId="59D3CE19" w14:textId="0BBE59AD" w:rsidR="006656CF" w:rsidRPr="000B20DC" w:rsidRDefault="006656CF" w:rsidP="006656CF">
            <w:pPr>
              <w:rPr>
                <w:sz w:val="20"/>
              </w:rPr>
            </w:pPr>
            <w:r w:rsidRPr="000B20DC">
              <w:rPr>
                <w:sz w:val="20"/>
              </w:rPr>
              <w:t>Transmit specification</w:t>
            </w:r>
            <w:r>
              <w:rPr>
                <w:sz w:val="20"/>
              </w:rPr>
              <w:t xml:space="preserve">: </w:t>
            </w:r>
            <w:r w:rsidRPr="007811A1">
              <w:rPr>
                <w:sz w:val="20"/>
              </w:rPr>
              <w:t>Transmit spectral mask</w:t>
            </w:r>
            <w:r>
              <w:rPr>
                <w:sz w:val="20"/>
              </w:rPr>
              <w:t xml:space="preserve"> and spectral flatness</w:t>
            </w:r>
          </w:p>
        </w:tc>
        <w:tc>
          <w:tcPr>
            <w:tcW w:w="1575" w:type="dxa"/>
            <w:shd w:val="clear" w:color="auto" w:fill="auto"/>
          </w:tcPr>
          <w:p w14:paraId="2D9688B3" w14:textId="0B1532E1" w:rsidR="006656CF" w:rsidRPr="000B20DC" w:rsidRDefault="006656CF" w:rsidP="006656CF">
            <w:pPr>
              <w:rPr>
                <w:sz w:val="20"/>
              </w:rPr>
            </w:pPr>
            <w:r>
              <w:rPr>
                <w:sz w:val="20"/>
              </w:rPr>
              <w:t>Xiaogang Chen</w:t>
            </w:r>
          </w:p>
        </w:tc>
        <w:tc>
          <w:tcPr>
            <w:tcW w:w="2780" w:type="dxa"/>
          </w:tcPr>
          <w:p w14:paraId="0306F8EC" w14:textId="5D5D2933" w:rsidR="006656CF" w:rsidRPr="000B20DC" w:rsidRDefault="006656CF" w:rsidP="006656CF">
            <w:pPr>
              <w:rPr>
                <w:sz w:val="20"/>
              </w:rPr>
            </w:pPr>
            <w:r w:rsidRPr="000B20DC">
              <w:rPr>
                <w:sz w:val="20"/>
              </w:rPr>
              <w:t>Bo Sun</w:t>
            </w:r>
            <w:r>
              <w:rPr>
                <w:sz w:val="20"/>
              </w:rPr>
              <w:t>, Youhan Kim</w:t>
            </w:r>
            <w:r>
              <w:rPr>
                <w:sz w:val="20"/>
              </w:rPr>
              <w:t>, Wook Bong Lee, Bin Tian</w:t>
            </w:r>
          </w:p>
        </w:tc>
        <w:tc>
          <w:tcPr>
            <w:tcW w:w="1394" w:type="dxa"/>
          </w:tcPr>
          <w:p w14:paraId="3D882A8F" w14:textId="77777777" w:rsidR="006656CF" w:rsidRPr="000B20DC" w:rsidRDefault="006656CF" w:rsidP="006656CF">
            <w:pPr>
              <w:rPr>
                <w:sz w:val="20"/>
              </w:rPr>
            </w:pPr>
          </w:p>
        </w:tc>
        <w:tc>
          <w:tcPr>
            <w:tcW w:w="2365" w:type="dxa"/>
          </w:tcPr>
          <w:p w14:paraId="2BD58BF7" w14:textId="4A45F35A" w:rsidR="006656CF" w:rsidRPr="000B20DC" w:rsidRDefault="006656CF" w:rsidP="006656CF">
            <w:pPr>
              <w:rPr>
                <w:sz w:val="20"/>
              </w:rPr>
            </w:pPr>
          </w:p>
        </w:tc>
      </w:tr>
      <w:tr w:rsidR="006656CF" w14:paraId="39CD36B4" w14:textId="77777777" w:rsidTr="00E465F3">
        <w:trPr>
          <w:trHeight w:val="257"/>
        </w:trPr>
        <w:tc>
          <w:tcPr>
            <w:tcW w:w="1035" w:type="dxa"/>
          </w:tcPr>
          <w:p w14:paraId="7A47244F" w14:textId="04219286" w:rsidR="006656CF" w:rsidRPr="000B20DC" w:rsidRDefault="006656CF" w:rsidP="006656CF">
            <w:pPr>
              <w:rPr>
                <w:sz w:val="20"/>
              </w:rPr>
            </w:pPr>
            <w:r w:rsidRPr="000B20DC">
              <w:rPr>
                <w:sz w:val="20"/>
              </w:rPr>
              <w:t>PHY</w:t>
            </w:r>
          </w:p>
        </w:tc>
        <w:tc>
          <w:tcPr>
            <w:tcW w:w="1991" w:type="dxa"/>
          </w:tcPr>
          <w:p w14:paraId="1648EFA0" w14:textId="1965A06B" w:rsidR="006656CF" w:rsidRPr="000B20DC" w:rsidRDefault="006656CF" w:rsidP="006656CF">
            <w:pPr>
              <w:rPr>
                <w:sz w:val="20"/>
              </w:rPr>
            </w:pPr>
            <w:r w:rsidRPr="000B20DC">
              <w:rPr>
                <w:sz w:val="20"/>
              </w:rPr>
              <w:t>Transmit specification</w:t>
            </w:r>
            <w:r>
              <w:rPr>
                <w:sz w:val="20"/>
              </w:rPr>
              <w:t>: Clock frequency and modulation accuracy</w:t>
            </w:r>
          </w:p>
        </w:tc>
        <w:tc>
          <w:tcPr>
            <w:tcW w:w="1575" w:type="dxa"/>
            <w:shd w:val="clear" w:color="auto" w:fill="auto"/>
          </w:tcPr>
          <w:p w14:paraId="071D8999" w14:textId="34C15E5E" w:rsidR="006656CF" w:rsidRPr="000B20DC" w:rsidRDefault="006656CF" w:rsidP="006656CF">
            <w:pPr>
              <w:rPr>
                <w:sz w:val="20"/>
              </w:rPr>
            </w:pPr>
            <w:r>
              <w:rPr>
                <w:sz w:val="20"/>
              </w:rPr>
              <w:t>Wook Bong Lee</w:t>
            </w:r>
          </w:p>
        </w:tc>
        <w:tc>
          <w:tcPr>
            <w:tcW w:w="2780" w:type="dxa"/>
          </w:tcPr>
          <w:p w14:paraId="1334561A" w14:textId="2493451C" w:rsidR="006656CF" w:rsidRPr="000B20DC" w:rsidRDefault="006656CF" w:rsidP="006656CF">
            <w:pPr>
              <w:rPr>
                <w:sz w:val="20"/>
              </w:rPr>
            </w:pPr>
            <w:r>
              <w:rPr>
                <w:sz w:val="20"/>
              </w:rPr>
              <w:t>Bo Sun, Youhan Kim, Wook Bong Lee, Bin Tian, Xiaogang Chen</w:t>
            </w:r>
          </w:p>
        </w:tc>
        <w:tc>
          <w:tcPr>
            <w:tcW w:w="1394" w:type="dxa"/>
          </w:tcPr>
          <w:p w14:paraId="59D7DAAB" w14:textId="77777777" w:rsidR="006656CF" w:rsidRPr="000B20DC" w:rsidRDefault="006656CF" w:rsidP="006656CF">
            <w:pPr>
              <w:rPr>
                <w:sz w:val="20"/>
              </w:rPr>
            </w:pPr>
          </w:p>
        </w:tc>
        <w:tc>
          <w:tcPr>
            <w:tcW w:w="2365" w:type="dxa"/>
          </w:tcPr>
          <w:p w14:paraId="48ECA6F1" w14:textId="77777777" w:rsidR="006656CF" w:rsidRDefault="006656CF" w:rsidP="006656CF">
            <w:pPr>
              <w:rPr>
                <w:sz w:val="20"/>
              </w:rPr>
            </w:pPr>
          </w:p>
        </w:tc>
      </w:tr>
      <w:tr w:rsidR="006656CF" w14:paraId="1E398699" w14:textId="77777777" w:rsidTr="00E465F3">
        <w:trPr>
          <w:trHeight w:val="257"/>
        </w:trPr>
        <w:tc>
          <w:tcPr>
            <w:tcW w:w="1035" w:type="dxa"/>
          </w:tcPr>
          <w:p w14:paraId="42D3A1F7" w14:textId="29E1DAF9" w:rsidR="006656CF" w:rsidRPr="000B20DC" w:rsidRDefault="006656CF" w:rsidP="006656CF">
            <w:pPr>
              <w:rPr>
                <w:sz w:val="20"/>
              </w:rPr>
            </w:pPr>
            <w:r w:rsidRPr="000B20DC">
              <w:rPr>
                <w:sz w:val="20"/>
              </w:rPr>
              <w:t>PHY</w:t>
            </w:r>
          </w:p>
        </w:tc>
        <w:tc>
          <w:tcPr>
            <w:tcW w:w="1991" w:type="dxa"/>
          </w:tcPr>
          <w:p w14:paraId="4BF950AE" w14:textId="1CE6579C" w:rsidR="006656CF" w:rsidRPr="000B20DC" w:rsidRDefault="006656CF" w:rsidP="006656CF">
            <w:pPr>
              <w:rPr>
                <w:sz w:val="20"/>
              </w:rPr>
            </w:pPr>
            <w:r w:rsidRPr="000B20DC">
              <w:rPr>
                <w:sz w:val="20"/>
              </w:rPr>
              <w:t>Receive specification</w:t>
            </w:r>
            <w:r>
              <w:rPr>
                <w:sz w:val="20"/>
              </w:rPr>
              <w:t>:</w:t>
            </w:r>
            <w:r>
              <w:t xml:space="preserve"> General and r</w:t>
            </w:r>
            <w:r w:rsidRPr="00453988">
              <w:rPr>
                <w:sz w:val="20"/>
              </w:rPr>
              <w:t>eceiver minimum input sensitivity</w:t>
            </w:r>
            <w:r>
              <w:rPr>
                <w:sz w:val="20"/>
              </w:rPr>
              <w:t xml:space="preserve"> and channel rejection</w:t>
            </w:r>
          </w:p>
        </w:tc>
        <w:tc>
          <w:tcPr>
            <w:tcW w:w="1575" w:type="dxa"/>
            <w:shd w:val="clear" w:color="auto" w:fill="auto"/>
          </w:tcPr>
          <w:p w14:paraId="3698F5C8" w14:textId="06AD5E6D" w:rsidR="006656CF" w:rsidRPr="000B20DC" w:rsidRDefault="006656CF" w:rsidP="006656CF">
            <w:pPr>
              <w:rPr>
                <w:sz w:val="20"/>
              </w:rPr>
            </w:pPr>
            <w:r>
              <w:rPr>
                <w:sz w:val="20"/>
              </w:rPr>
              <w:t>Wook Bong Lee</w:t>
            </w:r>
          </w:p>
        </w:tc>
        <w:tc>
          <w:tcPr>
            <w:tcW w:w="2780" w:type="dxa"/>
          </w:tcPr>
          <w:p w14:paraId="2519D9F1" w14:textId="3689D36A" w:rsidR="006656CF" w:rsidRPr="000B20DC" w:rsidRDefault="006656CF" w:rsidP="006656CF">
            <w:pPr>
              <w:rPr>
                <w:sz w:val="20"/>
              </w:rPr>
            </w:pPr>
            <w:r w:rsidRPr="000B20DC">
              <w:rPr>
                <w:sz w:val="20"/>
              </w:rPr>
              <w:t>Bo Sun</w:t>
            </w:r>
            <w:r>
              <w:rPr>
                <w:sz w:val="20"/>
              </w:rPr>
              <w:t>, Youhan Kim,</w:t>
            </w:r>
            <w:r>
              <w:t xml:space="preserve"> </w:t>
            </w:r>
            <w:proofErr w:type="spellStart"/>
            <w:r w:rsidRPr="00485D1A">
              <w:rPr>
                <w:sz w:val="20"/>
              </w:rPr>
              <w:t>Aiguo</w:t>
            </w:r>
            <w:proofErr w:type="spellEnd"/>
            <w:r w:rsidRPr="00485D1A">
              <w:rPr>
                <w:sz w:val="20"/>
              </w:rPr>
              <w:t xml:space="preserve"> Yan</w:t>
            </w:r>
            <w:r>
              <w:rPr>
                <w:sz w:val="20"/>
              </w:rPr>
              <w:t>, Bin Tian</w:t>
            </w:r>
          </w:p>
        </w:tc>
        <w:tc>
          <w:tcPr>
            <w:tcW w:w="1394" w:type="dxa"/>
          </w:tcPr>
          <w:p w14:paraId="6BCAB5AF" w14:textId="77777777" w:rsidR="006656CF" w:rsidRPr="000B20DC" w:rsidRDefault="006656CF" w:rsidP="006656CF">
            <w:pPr>
              <w:rPr>
                <w:sz w:val="20"/>
              </w:rPr>
            </w:pPr>
          </w:p>
        </w:tc>
        <w:tc>
          <w:tcPr>
            <w:tcW w:w="2365" w:type="dxa"/>
          </w:tcPr>
          <w:p w14:paraId="5AA8F12F" w14:textId="1A3C2723" w:rsidR="006656CF" w:rsidRPr="000B20DC" w:rsidRDefault="006656CF" w:rsidP="006656CF">
            <w:pPr>
              <w:rPr>
                <w:sz w:val="20"/>
              </w:rPr>
            </w:pPr>
          </w:p>
        </w:tc>
      </w:tr>
      <w:tr w:rsidR="006656CF" w14:paraId="439B9B89" w14:textId="77777777" w:rsidTr="00E465F3">
        <w:trPr>
          <w:trHeight w:val="257"/>
        </w:trPr>
        <w:tc>
          <w:tcPr>
            <w:tcW w:w="1035" w:type="dxa"/>
          </w:tcPr>
          <w:p w14:paraId="415CC079" w14:textId="4D7F6FBE" w:rsidR="006656CF" w:rsidRPr="000B20DC" w:rsidRDefault="006656CF" w:rsidP="006656CF">
            <w:pPr>
              <w:rPr>
                <w:sz w:val="20"/>
              </w:rPr>
            </w:pPr>
            <w:r w:rsidRPr="000B20DC">
              <w:rPr>
                <w:sz w:val="20"/>
              </w:rPr>
              <w:t>PHY</w:t>
            </w:r>
          </w:p>
        </w:tc>
        <w:tc>
          <w:tcPr>
            <w:tcW w:w="1991" w:type="dxa"/>
          </w:tcPr>
          <w:p w14:paraId="1E50AA57" w14:textId="46562949" w:rsidR="006656CF" w:rsidRPr="000B20DC" w:rsidRDefault="006656CF" w:rsidP="006656CF">
            <w:pPr>
              <w:rPr>
                <w:sz w:val="20"/>
              </w:rPr>
            </w:pPr>
            <w:r w:rsidRPr="000B20DC">
              <w:rPr>
                <w:sz w:val="20"/>
              </w:rPr>
              <w:t>Receive specification</w:t>
            </w:r>
            <w:r>
              <w:rPr>
                <w:sz w:val="20"/>
              </w:rPr>
              <w:t xml:space="preserve">: </w:t>
            </w:r>
            <w:r w:rsidRPr="005B1C1F">
              <w:rPr>
                <w:sz w:val="20"/>
              </w:rPr>
              <w:t>CCA sensitivity</w:t>
            </w:r>
          </w:p>
        </w:tc>
        <w:tc>
          <w:tcPr>
            <w:tcW w:w="1575" w:type="dxa"/>
            <w:shd w:val="clear" w:color="auto" w:fill="auto"/>
          </w:tcPr>
          <w:p w14:paraId="17A390EB" w14:textId="06D23328" w:rsidR="006656CF" w:rsidRPr="000B20DC" w:rsidRDefault="006656CF" w:rsidP="006656CF">
            <w:pPr>
              <w:rPr>
                <w:sz w:val="20"/>
              </w:rPr>
            </w:pPr>
            <w:r>
              <w:rPr>
                <w:sz w:val="20"/>
              </w:rPr>
              <w:t>Bin Tian</w:t>
            </w:r>
          </w:p>
        </w:tc>
        <w:tc>
          <w:tcPr>
            <w:tcW w:w="2780" w:type="dxa"/>
          </w:tcPr>
          <w:p w14:paraId="78FB3B85" w14:textId="2EDA3852" w:rsidR="006656CF" w:rsidRPr="000B20DC" w:rsidRDefault="006656CF" w:rsidP="006656CF">
            <w:pPr>
              <w:rPr>
                <w:sz w:val="20"/>
              </w:rPr>
            </w:pPr>
            <w:r w:rsidRPr="000B20DC">
              <w:rPr>
                <w:sz w:val="20"/>
              </w:rPr>
              <w:t>Bo Sun</w:t>
            </w:r>
            <w:r>
              <w:rPr>
                <w:sz w:val="20"/>
              </w:rPr>
              <w:t>, Youhan Kim,</w:t>
            </w:r>
            <w:r>
              <w:t xml:space="preserve"> </w:t>
            </w:r>
            <w:proofErr w:type="spellStart"/>
            <w:r w:rsidRPr="00485D1A">
              <w:rPr>
                <w:sz w:val="20"/>
              </w:rPr>
              <w:t>Aiguo</w:t>
            </w:r>
            <w:proofErr w:type="spellEnd"/>
            <w:r w:rsidRPr="00485D1A">
              <w:rPr>
                <w:sz w:val="20"/>
              </w:rPr>
              <w:t xml:space="preserve"> Yan</w:t>
            </w:r>
            <w:r>
              <w:rPr>
                <w:sz w:val="20"/>
              </w:rPr>
              <w:t>, Wook Bong Lee</w:t>
            </w:r>
          </w:p>
        </w:tc>
        <w:tc>
          <w:tcPr>
            <w:tcW w:w="1394" w:type="dxa"/>
          </w:tcPr>
          <w:p w14:paraId="59274757" w14:textId="77777777" w:rsidR="006656CF" w:rsidRPr="000B20DC" w:rsidRDefault="006656CF" w:rsidP="006656CF">
            <w:pPr>
              <w:rPr>
                <w:sz w:val="20"/>
              </w:rPr>
            </w:pPr>
          </w:p>
        </w:tc>
        <w:tc>
          <w:tcPr>
            <w:tcW w:w="2365" w:type="dxa"/>
          </w:tcPr>
          <w:p w14:paraId="52E8AF58" w14:textId="4E50D561" w:rsidR="006656CF" w:rsidRDefault="006656CF" w:rsidP="006656CF">
            <w:pPr>
              <w:rPr>
                <w:sz w:val="20"/>
              </w:rPr>
            </w:pPr>
          </w:p>
        </w:tc>
      </w:tr>
      <w:tr w:rsidR="006656CF" w14:paraId="4F4669E3" w14:textId="77777777" w:rsidTr="00E465F3">
        <w:trPr>
          <w:trHeight w:val="257"/>
        </w:trPr>
        <w:tc>
          <w:tcPr>
            <w:tcW w:w="1035" w:type="dxa"/>
          </w:tcPr>
          <w:p w14:paraId="553D27C7" w14:textId="589A4B23" w:rsidR="006656CF" w:rsidRPr="000B20DC" w:rsidRDefault="006656CF" w:rsidP="006656CF">
            <w:pPr>
              <w:rPr>
                <w:sz w:val="20"/>
              </w:rPr>
            </w:pPr>
            <w:r w:rsidRPr="000B20DC">
              <w:rPr>
                <w:sz w:val="20"/>
              </w:rPr>
              <w:t>PHY</w:t>
            </w:r>
          </w:p>
        </w:tc>
        <w:tc>
          <w:tcPr>
            <w:tcW w:w="1991" w:type="dxa"/>
          </w:tcPr>
          <w:p w14:paraId="262BDD21" w14:textId="481F6308" w:rsidR="006656CF" w:rsidRPr="000B20DC" w:rsidRDefault="006656CF" w:rsidP="006656CF">
            <w:pPr>
              <w:rPr>
                <w:sz w:val="20"/>
              </w:rPr>
            </w:pPr>
            <w:r w:rsidRPr="000B20DC">
              <w:rPr>
                <w:sz w:val="20"/>
              </w:rPr>
              <w:t>EHT transmit procedure</w:t>
            </w:r>
          </w:p>
        </w:tc>
        <w:tc>
          <w:tcPr>
            <w:tcW w:w="1575" w:type="dxa"/>
          </w:tcPr>
          <w:p w14:paraId="7BCEFAAD" w14:textId="76BEF627" w:rsidR="006656CF" w:rsidRPr="000B20DC" w:rsidRDefault="006656CF" w:rsidP="006656CF">
            <w:pPr>
              <w:rPr>
                <w:sz w:val="20"/>
              </w:rPr>
            </w:pPr>
            <w:r>
              <w:rPr>
                <w:sz w:val="20"/>
              </w:rPr>
              <w:t>Xiaogang Chen</w:t>
            </w:r>
          </w:p>
        </w:tc>
        <w:tc>
          <w:tcPr>
            <w:tcW w:w="2780" w:type="dxa"/>
          </w:tcPr>
          <w:p w14:paraId="4E73A7D2" w14:textId="0AA12CCC" w:rsidR="006656CF" w:rsidRPr="000B20DC" w:rsidRDefault="006656CF" w:rsidP="006656CF">
            <w:pPr>
              <w:rPr>
                <w:sz w:val="20"/>
              </w:rPr>
            </w:pPr>
            <w:r w:rsidRPr="000B20DC">
              <w:rPr>
                <w:sz w:val="20"/>
              </w:rPr>
              <w:t>Bo Sun</w:t>
            </w:r>
            <w:r>
              <w:rPr>
                <w:sz w:val="20"/>
              </w:rPr>
              <w:t xml:space="preserve">, </w:t>
            </w:r>
            <w:proofErr w:type="spellStart"/>
            <w:r>
              <w:rPr>
                <w:sz w:val="20"/>
              </w:rPr>
              <w:t>Yujin</w:t>
            </w:r>
            <w:proofErr w:type="spellEnd"/>
            <w:r>
              <w:rPr>
                <w:sz w:val="20"/>
              </w:rPr>
              <w:t xml:space="preserve"> Noh, Youhan Kim</w:t>
            </w:r>
          </w:p>
        </w:tc>
        <w:tc>
          <w:tcPr>
            <w:tcW w:w="1394" w:type="dxa"/>
          </w:tcPr>
          <w:p w14:paraId="45FA0F8F" w14:textId="77777777" w:rsidR="006656CF" w:rsidRPr="000B20DC" w:rsidRDefault="006656CF" w:rsidP="006656CF">
            <w:pPr>
              <w:rPr>
                <w:sz w:val="20"/>
              </w:rPr>
            </w:pPr>
          </w:p>
        </w:tc>
        <w:tc>
          <w:tcPr>
            <w:tcW w:w="2365" w:type="dxa"/>
          </w:tcPr>
          <w:p w14:paraId="2533CCD9" w14:textId="77777777" w:rsidR="006656CF" w:rsidRPr="000B20DC" w:rsidRDefault="006656CF" w:rsidP="006656CF">
            <w:pPr>
              <w:rPr>
                <w:sz w:val="20"/>
              </w:rPr>
            </w:pPr>
          </w:p>
        </w:tc>
      </w:tr>
      <w:tr w:rsidR="006656CF" w14:paraId="6A82F1F3" w14:textId="77777777" w:rsidTr="00E465F3">
        <w:trPr>
          <w:trHeight w:val="257"/>
        </w:trPr>
        <w:tc>
          <w:tcPr>
            <w:tcW w:w="1035" w:type="dxa"/>
          </w:tcPr>
          <w:p w14:paraId="68F729E3" w14:textId="32415EE6" w:rsidR="006656CF" w:rsidRPr="000B20DC" w:rsidRDefault="006656CF" w:rsidP="006656CF">
            <w:pPr>
              <w:rPr>
                <w:sz w:val="20"/>
              </w:rPr>
            </w:pPr>
            <w:r w:rsidRPr="000B20DC">
              <w:rPr>
                <w:sz w:val="20"/>
              </w:rPr>
              <w:t>PHY</w:t>
            </w:r>
          </w:p>
        </w:tc>
        <w:tc>
          <w:tcPr>
            <w:tcW w:w="1991" w:type="dxa"/>
          </w:tcPr>
          <w:p w14:paraId="6D0EE505" w14:textId="63A6E41E" w:rsidR="006656CF" w:rsidRPr="000B20DC" w:rsidRDefault="006656CF" w:rsidP="006656CF">
            <w:pPr>
              <w:rPr>
                <w:sz w:val="20"/>
              </w:rPr>
            </w:pPr>
            <w:r w:rsidRPr="000B20DC">
              <w:rPr>
                <w:sz w:val="20"/>
              </w:rPr>
              <w:t>EHT receive procedure</w:t>
            </w:r>
          </w:p>
        </w:tc>
        <w:tc>
          <w:tcPr>
            <w:tcW w:w="1575" w:type="dxa"/>
          </w:tcPr>
          <w:p w14:paraId="6F74DECF" w14:textId="7AE13643" w:rsidR="006656CF" w:rsidRPr="000B20DC" w:rsidRDefault="006656CF" w:rsidP="006656CF">
            <w:pPr>
              <w:rPr>
                <w:sz w:val="20"/>
              </w:rPr>
            </w:pPr>
            <w:r>
              <w:rPr>
                <w:sz w:val="20"/>
              </w:rPr>
              <w:t>Xiaogang Chen</w:t>
            </w:r>
          </w:p>
        </w:tc>
        <w:tc>
          <w:tcPr>
            <w:tcW w:w="2780" w:type="dxa"/>
          </w:tcPr>
          <w:p w14:paraId="71949DE9" w14:textId="64403359" w:rsidR="006656CF" w:rsidRPr="000B20DC" w:rsidRDefault="006656CF" w:rsidP="006656CF">
            <w:pPr>
              <w:rPr>
                <w:sz w:val="20"/>
              </w:rPr>
            </w:pPr>
            <w:r w:rsidRPr="000B20DC">
              <w:rPr>
                <w:sz w:val="20"/>
              </w:rPr>
              <w:t>Bo Sun</w:t>
            </w:r>
            <w:r>
              <w:rPr>
                <w:sz w:val="20"/>
              </w:rPr>
              <w:t xml:space="preserve">, </w:t>
            </w:r>
            <w:proofErr w:type="spellStart"/>
            <w:r>
              <w:rPr>
                <w:sz w:val="20"/>
              </w:rPr>
              <w:t>Yujin</w:t>
            </w:r>
            <w:proofErr w:type="spellEnd"/>
            <w:r>
              <w:rPr>
                <w:sz w:val="20"/>
              </w:rPr>
              <w:t xml:space="preserve"> Noh, Youhan Kim</w:t>
            </w:r>
          </w:p>
        </w:tc>
        <w:tc>
          <w:tcPr>
            <w:tcW w:w="1394" w:type="dxa"/>
          </w:tcPr>
          <w:p w14:paraId="6D7AF771" w14:textId="77777777" w:rsidR="006656CF" w:rsidRPr="000B20DC" w:rsidRDefault="006656CF" w:rsidP="006656CF">
            <w:pPr>
              <w:rPr>
                <w:sz w:val="20"/>
              </w:rPr>
            </w:pPr>
          </w:p>
        </w:tc>
        <w:tc>
          <w:tcPr>
            <w:tcW w:w="2365" w:type="dxa"/>
          </w:tcPr>
          <w:p w14:paraId="21739760" w14:textId="77777777" w:rsidR="006656CF" w:rsidRPr="000B20DC" w:rsidRDefault="006656CF" w:rsidP="006656CF">
            <w:pPr>
              <w:rPr>
                <w:sz w:val="20"/>
              </w:rPr>
            </w:pPr>
          </w:p>
        </w:tc>
      </w:tr>
      <w:tr w:rsidR="006656CF" w14:paraId="007CECDC" w14:textId="77777777" w:rsidTr="00E465F3">
        <w:trPr>
          <w:trHeight w:val="257"/>
        </w:trPr>
        <w:tc>
          <w:tcPr>
            <w:tcW w:w="1035" w:type="dxa"/>
          </w:tcPr>
          <w:p w14:paraId="4A6EB319" w14:textId="10E26796" w:rsidR="006656CF" w:rsidRPr="000B20DC" w:rsidRDefault="006656CF" w:rsidP="006656CF">
            <w:pPr>
              <w:rPr>
                <w:sz w:val="20"/>
              </w:rPr>
            </w:pPr>
            <w:r w:rsidRPr="000B20DC">
              <w:rPr>
                <w:sz w:val="20"/>
              </w:rPr>
              <w:t>PHY</w:t>
            </w:r>
          </w:p>
        </w:tc>
        <w:tc>
          <w:tcPr>
            <w:tcW w:w="1991" w:type="dxa"/>
          </w:tcPr>
          <w:p w14:paraId="13D99EF3" w14:textId="49E9445C" w:rsidR="006656CF" w:rsidRPr="000B20DC" w:rsidRDefault="006656CF" w:rsidP="006656CF">
            <w:pPr>
              <w:rPr>
                <w:sz w:val="20"/>
              </w:rPr>
            </w:pPr>
            <w:r w:rsidRPr="000B20DC">
              <w:rPr>
                <w:sz w:val="20"/>
              </w:rPr>
              <w:t>Channel numbering</w:t>
            </w:r>
          </w:p>
        </w:tc>
        <w:tc>
          <w:tcPr>
            <w:tcW w:w="1575" w:type="dxa"/>
            <w:shd w:val="clear" w:color="auto" w:fill="auto"/>
          </w:tcPr>
          <w:p w14:paraId="1EB39417" w14:textId="09CFEA55" w:rsidR="006656CF" w:rsidRPr="000B20DC" w:rsidRDefault="006656CF" w:rsidP="006656CF">
            <w:pPr>
              <w:rPr>
                <w:sz w:val="20"/>
              </w:rPr>
            </w:pPr>
            <w:r>
              <w:rPr>
                <w:sz w:val="20"/>
              </w:rPr>
              <w:t>Ruchen Duan</w:t>
            </w:r>
          </w:p>
        </w:tc>
        <w:tc>
          <w:tcPr>
            <w:tcW w:w="2780" w:type="dxa"/>
          </w:tcPr>
          <w:p w14:paraId="6A44F897" w14:textId="0DFEC1BD" w:rsidR="006656CF" w:rsidRPr="000B20DC" w:rsidRDefault="006656CF" w:rsidP="006656CF">
            <w:pPr>
              <w:rPr>
                <w:sz w:val="20"/>
              </w:rPr>
            </w:pPr>
            <w:r w:rsidRPr="000B20DC">
              <w:rPr>
                <w:sz w:val="20"/>
              </w:rPr>
              <w:t>Bo Sun</w:t>
            </w:r>
            <w:r>
              <w:rPr>
                <w:sz w:val="20"/>
              </w:rPr>
              <w:t>, Ruchen Duan, Youhan Kim</w:t>
            </w:r>
          </w:p>
        </w:tc>
        <w:tc>
          <w:tcPr>
            <w:tcW w:w="1394" w:type="dxa"/>
          </w:tcPr>
          <w:p w14:paraId="7301A892" w14:textId="77777777" w:rsidR="006656CF" w:rsidRPr="000B20DC" w:rsidRDefault="006656CF" w:rsidP="006656CF">
            <w:pPr>
              <w:rPr>
                <w:sz w:val="20"/>
              </w:rPr>
            </w:pPr>
          </w:p>
        </w:tc>
        <w:tc>
          <w:tcPr>
            <w:tcW w:w="2365" w:type="dxa"/>
          </w:tcPr>
          <w:p w14:paraId="21ACE293" w14:textId="77777777" w:rsidR="006656CF" w:rsidRPr="000B20DC" w:rsidRDefault="006656CF" w:rsidP="006656CF">
            <w:pPr>
              <w:rPr>
                <w:sz w:val="20"/>
              </w:rPr>
            </w:pPr>
          </w:p>
        </w:tc>
      </w:tr>
      <w:tr w:rsidR="006656CF" w14:paraId="78CF55C5" w14:textId="77777777" w:rsidTr="00E465F3">
        <w:trPr>
          <w:trHeight w:val="257"/>
        </w:trPr>
        <w:tc>
          <w:tcPr>
            <w:tcW w:w="1035" w:type="dxa"/>
          </w:tcPr>
          <w:p w14:paraId="6CB25894" w14:textId="58ACAAA6" w:rsidR="006656CF" w:rsidRPr="000B20DC" w:rsidRDefault="006656CF" w:rsidP="006656CF">
            <w:pPr>
              <w:rPr>
                <w:sz w:val="20"/>
              </w:rPr>
            </w:pPr>
            <w:r w:rsidRPr="000B20DC">
              <w:rPr>
                <w:sz w:val="20"/>
              </w:rPr>
              <w:t>PHY</w:t>
            </w:r>
          </w:p>
        </w:tc>
        <w:tc>
          <w:tcPr>
            <w:tcW w:w="1991" w:type="dxa"/>
          </w:tcPr>
          <w:p w14:paraId="10FD2539" w14:textId="3CDA6E23" w:rsidR="006656CF" w:rsidRPr="000B20DC" w:rsidRDefault="006656CF" w:rsidP="006656CF">
            <w:pPr>
              <w:rPr>
                <w:sz w:val="20"/>
              </w:rPr>
            </w:pPr>
            <w:r w:rsidRPr="000B20DC">
              <w:rPr>
                <w:sz w:val="20"/>
              </w:rPr>
              <w:t>Regulatory requirements</w:t>
            </w:r>
          </w:p>
        </w:tc>
        <w:tc>
          <w:tcPr>
            <w:tcW w:w="1575" w:type="dxa"/>
            <w:shd w:val="clear" w:color="auto" w:fill="auto"/>
          </w:tcPr>
          <w:p w14:paraId="5A89AE22" w14:textId="622DA471" w:rsidR="006656CF" w:rsidRPr="000B20DC" w:rsidRDefault="006656CF" w:rsidP="006656CF">
            <w:pPr>
              <w:rPr>
                <w:sz w:val="20"/>
              </w:rPr>
            </w:pPr>
            <w:r w:rsidRPr="00FA26C5">
              <w:rPr>
                <w:sz w:val="20"/>
              </w:rPr>
              <w:t>Bo Sun</w:t>
            </w:r>
          </w:p>
        </w:tc>
        <w:tc>
          <w:tcPr>
            <w:tcW w:w="2780" w:type="dxa"/>
          </w:tcPr>
          <w:p w14:paraId="6EEA318E" w14:textId="015B326D" w:rsidR="006656CF" w:rsidRPr="000B20DC" w:rsidRDefault="006656CF" w:rsidP="006656CF">
            <w:pPr>
              <w:rPr>
                <w:sz w:val="20"/>
              </w:rPr>
            </w:pPr>
            <w:r w:rsidRPr="000B20DC">
              <w:rPr>
                <w:sz w:val="20"/>
              </w:rPr>
              <w:t>Bo Sun</w:t>
            </w:r>
            <w:r>
              <w:rPr>
                <w:sz w:val="20"/>
              </w:rPr>
              <w:t>, Youhan Kim</w:t>
            </w:r>
          </w:p>
        </w:tc>
        <w:tc>
          <w:tcPr>
            <w:tcW w:w="1394" w:type="dxa"/>
          </w:tcPr>
          <w:p w14:paraId="297C014F" w14:textId="77777777" w:rsidR="006656CF" w:rsidRPr="000B20DC" w:rsidRDefault="006656CF" w:rsidP="006656CF">
            <w:pPr>
              <w:rPr>
                <w:sz w:val="20"/>
              </w:rPr>
            </w:pPr>
          </w:p>
        </w:tc>
        <w:tc>
          <w:tcPr>
            <w:tcW w:w="2365" w:type="dxa"/>
          </w:tcPr>
          <w:p w14:paraId="154AFCC2" w14:textId="77777777" w:rsidR="006656CF" w:rsidRPr="000B20DC" w:rsidRDefault="006656CF" w:rsidP="006656CF">
            <w:pPr>
              <w:rPr>
                <w:sz w:val="20"/>
              </w:rPr>
            </w:pPr>
          </w:p>
        </w:tc>
      </w:tr>
      <w:tr w:rsidR="006656CF" w14:paraId="3116253F" w14:textId="77777777" w:rsidTr="00E465F3">
        <w:trPr>
          <w:trHeight w:val="257"/>
        </w:trPr>
        <w:tc>
          <w:tcPr>
            <w:tcW w:w="1035" w:type="dxa"/>
          </w:tcPr>
          <w:p w14:paraId="25B91FB3" w14:textId="731B953E" w:rsidR="006656CF" w:rsidRPr="000B20DC" w:rsidRDefault="006656CF" w:rsidP="006656CF">
            <w:pPr>
              <w:rPr>
                <w:sz w:val="20"/>
              </w:rPr>
            </w:pPr>
            <w:r w:rsidRPr="000B20DC">
              <w:rPr>
                <w:sz w:val="20"/>
              </w:rPr>
              <w:t>PHY</w:t>
            </w:r>
          </w:p>
        </w:tc>
        <w:tc>
          <w:tcPr>
            <w:tcW w:w="1991" w:type="dxa"/>
          </w:tcPr>
          <w:p w14:paraId="4A01E347" w14:textId="70663CEC" w:rsidR="006656CF" w:rsidRPr="000B20DC" w:rsidRDefault="006656CF" w:rsidP="006656CF">
            <w:pPr>
              <w:rPr>
                <w:sz w:val="20"/>
              </w:rPr>
            </w:pPr>
            <w:r w:rsidRPr="000B20DC">
              <w:rPr>
                <w:sz w:val="20"/>
              </w:rPr>
              <w:t>EHT PLME</w:t>
            </w:r>
          </w:p>
        </w:tc>
        <w:tc>
          <w:tcPr>
            <w:tcW w:w="1575" w:type="dxa"/>
            <w:shd w:val="clear" w:color="auto" w:fill="auto"/>
          </w:tcPr>
          <w:p w14:paraId="4578FF0C" w14:textId="5BA135A4" w:rsidR="006656CF" w:rsidRPr="000B20DC" w:rsidRDefault="006656CF" w:rsidP="006656CF">
            <w:pPr>
              <w:rPr>
                <w:sz w:val="20"/>
              </w:rPr>
            </w:pPr>
            <w:r w:rsidRPr="00696FF2">
              <w:rPr>
                <w:sz w:val="20"/>
              </w:rPr>
              <w:t>Youhan Kim</w:t>
            </w:r>
          </w:p>
        </w:tc>
        <w:tc>
          <w:tcPr>
            <w:tcW w:w="2780" w:type="dxa"/>
          </w:tcPr>
          <w:p w14:paraId="4DDD4A8C" w14:textId="22AA2D02" w:rsidR="006656CF" w:rsidRPr="000B20DC" w:rsidRDefault="006656CF" w:rsidP="006656CF">
            <w:pPr>
              <w:rPr>
                <w:sz w:val="20"/>
              </w:rPr>
            </w:pPr>
            <w:r w:rsidRPr="000B20DC">
              <w:rPr>
                <w:sz w:val="20"/>
              </w:rPr>
              <w:t>Bo Sun</w:t>
            </w:r>
            <w:r>
              <w:rPr>
                <w:sz w:val="20"/>
              </w:rPr>
              <w:t>, Youhan Kim</w:t>
            </w:r>
          </w:p>
        </w:tc>
        <w:tc>
          <w:tcPr>
            <w:tcW w:w="1394" w:type="dxa"/>
          </w:tcPr>
          <w:p w14:paraId="3D81B8DF" w14:textId="77777777" w:rsidR="006656CF" w:rsidRPr="000B20DC" w:rsidRDefault="006656CF" w:rsidP="006656CF">
            <w:pPr>
              <w:rPr>
                <w:sz w:val="20"/>
              </w:rPr>
            </w:pPr>
          </w:p>
        </w:tc>
        <w:tc>
          <w:tcPr>
            <w:tcW w:w="2365" w:type="dxa"/>
          </w:tcPr>
          <w:p w14:paraId="349E1EF3" w14:textId="77777777" w:rsidR="006656CF" w:rsidRPr="000B20DC" w:rsidRDefault="006656CF" w:rsidP="006656CF">
            <w:pPr>
              <w:rPr>
                <w:sz w:val="20"/>
              </w:rPr>
            </w:pPr>
          </w:p>
        </w:tc>
      </w:tr>
      <w:tr w:rsidR="006656CF" w14:paraId="1175CDD8" w14:textId="77777777" w:rsidTr="00E465F3">
        <w:trPr>
          <w:trHeight w:val="257"/>
        </w:trPr>
        <w:tc>
          <w:tcPr>
            <w:tcW w:w="1035" w:type="dxa"/>
          </w:tcPr>
          <w:p w14:paraId="7868DD00" w14:textId="04395DCB" w:rsidR="006656CF" w:rsidRPr="000B20DC" w:rsidRDefault="006656CF" w:rsidP="006656CF">
            <w:pPr>
              <w:rPr>
                <w:sz w:val="20"/>
              </w:rPr>
            </w:pPr>
            <w:r w:rsidRPr="000B20DC">
              <w:rPr>
                <w:sz w:val="20"/>
              </w:rPr>
              <w:t>PHY</w:t>
            </w:r>
          </w:p>
        </w:tc>
        <w:tc>
          <w:tcPr>
            <w:tcW w:w="1991" w:type="dxa"/>
          </w:tcPr>
          <w:p w14:paraId="69F335B8" w14:textId="37C9FD61" w:rsidR="006656CF" w:rsidRPr="000B20DC" w:rsidRDefault="006656CF" w:rsidP="006656CF">
            <w:pPr>
              <w:rPr>
                <w:sz w:val="20"/>
              </w:rPr>
            </w:pPr>
            <w:r w:rsidRPr="000B20DC">
              <w:rPr>
                <w:sz w:val="20"/>
              </w:rPr>
              <w:t>Parameters for EHT-MCSs</w:t>
            </w:r>
          </w:p>
        </w:tc>
        <w:tc>
          <w:tcPr>
            <w:tcW w:w="1575" w:type="dxa"/>
            <w:shd w:val="clear" w:color="auto" w:fill="auto"/>
          </w:tcPr>
          <w:p w14:paraId="3260C343" w14:textId="155FAA08" w:rsidR="006656CF" w:rsidRPr="000B20DC" w:rsidRDefault="006656CF" w:rsidP="006656CF">
            <w:pPr>
              <w:rPr>
                <w:sz w:val="20"/>
              </w:rPr>
            </w:pPr>
            <w:proofErr w:type="spellStart"/>
            <w:r w:rsidRPr="00E2755F">
              <w:rPr>
                <w:sz w:val="20"/>
              </w:rPr>
              <w:t>Yujin</w:t>
            </w:r>
            <w:proofErr w:type="spellEnd"/>
            <w:r w:rsidRPr="00E2755F">
              <w:rPr>
                <w:sz w:val="20"/>
              </w:rPr>
              <w:t xml:space="preserve"> Noh</w:t>
            </w:r>
          </w:p>
        </w:tc>
        <w:tc>
          <w:tcPr>
            <w:tcW w:w="2780" w:type="dxa"/>
          </w:tcPr>
          <w:p w14:paraId="452FBF00" w14:textId="758D5C0C" w:rsidR="006656CF" w:rsidRPr="000B20DC" w:rsidRDefault="006656CF" w:rsidP="006656CF">
            <w:pPr>
              <w:rPr>
                <w:sz w:val="20"/>
              </w:rPr>
            </w:pPr>
            <w:r w:rsidRPr="000B20DC">
              <w:rPr>
                <w:sz w:val="20"/>
              </w:rPr>
              <w:t>Bo Sun</w:t>
            </w:r>
            <w:r>
              <w:rPr>
                <w:sz w:val="20"/>
              </w:rPr>
              <w:t xml:space="preserve">, </w:t>
            </w:r>
            <w:proofErr w:type="spellStart"/>
            <w:r>
              <w:rPr>
                <w:sz w:val="20"/>
              </w:rPr>
              <w:t>Yujin</w:t>
            </w:r>
            <w:proofErr w:type="spellEnd"/>
            <w:r>
              <w:rPr>
                <w:sz w:val="20"/>
              </w:rPr>
              <w:t xml:space="preserve"> Noh, Ruchen Duan, Youhan Kim</w:t>
            </w:r>
          </w:p>
        </w:tc>
        <w:tc>
          <w:tcPr>
            <w:tcW w:w="1394" w:type="dxa"/>
          </w:tcPr>
          <w:p w14:paraId="53BF3EC9" w14:textId="77777777" w:rsidR="006656CF" w:rsidRPr="000B20DC" w:rsidRDefault="006656CF" w:rsidP="006656CF">
            <w:pPr>
              <w:rPr>
                <w:sz w:val="20"/>
              </w:rPr>
            </w:pPr>
          </w:p>
        </w:tc>
        <w:tc>
          <w:tcPr>
            <w:tcW w:w="2365" w:type="dxa"/>
          </w:tcPr>
          <w:p w14:paraId="6AD8926A" w14:textId="77777777" w:rsidR="006656CF" w:rsidRPr="000B20DC" w:rsidRDefault="006656CF" w:rsidP="006656CF">
            <w:pPr>
              <w:rPr>
                <w:sz w:val="20"/>
              </w:rPr>
            </w:pPr>
          </w:p>
        </w:tc>
      </w:tr>
      <w:tr w:rsidR="006656CF" w14:paraId="5EF22F67" w14:textId="77777777" w:rsidTr="00E465F3">
        <w:trPr>
          <w:trHeight w:val="257"/>
        </w:trPr>
        <w:tc>
          <w:tcPr>
            <w:tcW w:w="11140" w:type="dxa"/>
            <w:gridSpan w:val="6"/>
            <w:shd w:val="clear" w:color="auto" w:fill="A6A6A6" w:themeFill="background1" w:themeFillShade="A6"/>
          </w:tcPr>
          <w:p w14:paraId="168DF4BA" w14:textId="77777777" w:rsidR="006656CF" w:rsidRPr="000B20DC" w:rsidRDefault="006656CF" w:rsidP="006656CF">
            <w:pPr>
              <w:rPr>
                <w:sz w:val="20"/>
              </w:rPr>
            </w:pPr>
          </w:p>
        </w:tc>
      </w:tr>
      <w:tr w:rsidR="006656CF" w14:paraId="0EEFD7D9" w14:textId="77777777" w:rsidTr="00377053">
        <w:trPr>
          <w:trHeight w:val="257"/>
        </w:trPr>
        <w:tc>
          <w:tcPr>
            <w:tcW w:w="1035" w:type="dxa"/>
          </w:tcPr>
          <w:p w14:paraId="755EC3F7" w14:textId="77777777" w:rsidR="006656CF" w:rsidRPr="000B20DC" w:rsidRDefault="006656CF" w:rsidP="006656CF">
            <w:pPr>
              <w:rPr>
                <w:sz w:val="20"/>
              </w:rPr>
            </w:pPr>
            <w:r w:rsidRPr="000B20DC">
              <w:rPr>
                <w:sz w:val="20"/>
              </w:rPr>
              <w:t>MAC</w:t>
            </w:r>
          </w:p>
        </w:tc>
        <w:tc>
          <w:tcPr>
            <w:tcW w:w="1991" w:type="dxa"/>
          </w:tcPr>
          <w:p w14:paraId="4F90DAB5" w14:textId="77777777" w:rsidR="006656CF" w:rsidRPr="000B20DC" w:rsidRDefault="006656CF" w:rsidP="006656CF">
            <w:pPr>
              <w:rPr>
                <w:sz w:val="20"/>
              </w:rPr>
            </w:pPr>
            <w:r w:rsidRPr="000B20DC">
              <w:rPr>
                <w:sz w:val="20"/>
              </w:rPr>
              <w:t>General</w:t>
            </w:r>
          </w:p>
        </w:tc>
        <w:tc>
          <w:tcPr>
            <w:tcW w:w="1575" w:type="dxa"/>
            <w:shd w:val="clear" w:color="auto" w:fill="auto"/>
          </w:tcPr>
          <w:p w14:paraId="032334E3" w14:textId="699C2834" w:rsidR="006656CF" w:rsidRPr="000B20DC" w:rsidRDefault="006656CF" w:rsidP="006656CF">
            <w:pPr>
              <w:rPr>
                <w:sz w:val="20"/>
              </w:rPr>
            </w:pPr>
            <w:r w:rsidRPr="000B20DC">
              <w:rPr>
                <w:sz w:val="20"/>
              </w:rPr>
              <w:t>Dibakar Das</w:t>
            </w:r>
            <w:r>
              <w:rPr>
                <w:sz w:val="20"/>
              </w:rPr>
              <w:t xml:space="preserve"> </w:t>
            </w:r>
          </w:p>
        </w:tc>
        <w:tc>
          <w:tcPr>
            <w:tcW w:w="2780" w:type="dxa"/>
          </w:tcPr>
          <w:p w14:paraId="3B589A97" w14:textId="14202EF7" w:rsidR="006656CF" w:rsidRPr="000B20DC" w:rsidRDefault="006656CF" w:rsidP="006656CF">
            <w:pPr>
              <w:rPr>
                <w:sz w:val="20"/>
              </w:rPr>
            </w:pPr>
            <w:r w:rsidRPr="000B20DC">
              <w:rPr>
                <w:sz w:val="20"/>
              </w:rPr>
              <w:t>Jarkko Kneckt, Yunbo Li, BARON Stephane,</w:t>
            </w:r>
          </w:p>
          <w:p w14:paraId="78B0A7DA" w14:textId="68FEDEEF" w:rsidR="006656CF" w:rsidRPr="000B20DC" w:rsidRDefault="006656CF" w:rsidP="006656CF">
            <w:pPr>
              <w:rPr>
                <w:sz w:val="20"/>
              </w:rPr>
            </w:pPr>
            <w:r w:rsidRPr="000B20DC">
              <w:rPr>
                <w:sz w:val="20"/>
              </w:rPr>
              <w:lastRenderedPageBreak/>
              <w:t>VIGER Pascal, Akhmetov Dmitry, NEZOU Patrice</w:t>
            </w:r>
            <w:r>
              <w:rPr>
                <w:sz w:val="20"/>
              </w:rPr>
              <w:t xml:space="preserve">, James Yee, </w:t>
            </w:r>
            <w:r w:rsidRPr="00712208">
              <w:rPr>
                <w:sz w:val="20"/>
              </w:rPr>
              <w:t>Jeongki Kim</w:t>
            </w:r>
            <w:r>
              <w:rPr>
                <w:sz w:val="20"/>
              </w:rPr>
              <w:t xml:space="preserve">, Chunyu Hu, Yonggang Fang, John Yi, </w:t>
            </w:r>
            <w:r w:rsidRPr="009D3220">
              <w:rPr>
                <w:sz w:val="20"/>
              </w:rPr>
              <w:t>Liuming Lu</w:t>
            </w:r>
            <w:r w:rsidR="00A27C4A">
              <w:rPr>
                <w:sz w:val="20"/>
              </w:rPr>
              <w:t xml:space="preserve">, </w:t>
            </w:r>
            <w:r w:rsidR="00D458D4">
              <w:rPr>
                <w:sz w:val="20"/>
              </w:rPr>
              <w:t>Payam Torab</w:t>
            </w:r>
          </w:p>
        </w:tc>
        <w:tc>
          <w:tcPr>
            <w:tcW w:w="1394" w:type="dxa"/>
          </w:tcPr>
          <w:p w14:paraId="2C2449AA" w14:textId="77777777" w:rsidR="006656CF" w:rsidRPr="000B20DC" w:rsidRDefault="006656CF" w:rsidP="006656CF">
            <w:pPr>
              <w:rPr>
                <w:sz w:val="20"/>
              </w:rPr>
            </w:pPr>
          </w:p>
        </w:tc>
        <w:tc>
          <w:tcPr>
            <w:tcW w:w="2365" w:type="dxa"/>
          </w:tcPr>
          <w:p w14:paraId="072AC5B8" w14:textId="44AE22C8" w:rsidR="006656CF" w:rsidRPr="000B20DC" w:rsidRDefault="006656CF" w:rsidP="006656CF">
            <w:pPr>
              <w:rPr>
                <w:sz w:val="20"/>
              </w:rPr>
            </w:pPr>
            <w:r>
              <w:rPr>
                <w:sz w:val="20"/>
              </w:rPr>
              <w:t xml:space="preserve"> </w:t>
            </w:r>
          </w:p>
        </w:tc>
      </w:tr>
      <w:tr w:rsidR="006656CF" w14:paraId="6F7CDF97" w14:textId="77777777" w:rsidTr="00E465F3">
        <w:trPr>
          <w:trHeight w:val="271"/>
        </w:trPr>
        <w:tc>
          <w:tcPr>
            <w:tcW w:w="1035" w:type="dxa"/>
          </w:tcPr>
          <w:p w14:paraId="2238558F" w14:textId="77777777" w:rsidR="006656CF" w:rsidRPr="000B20DC" w:rsidRDefault="006656CF" w:rsidP="006656CF">
            <w:pPr>
              <w:rPr>
                <w:sz w:val="20"/>
              </w:rPr>
            </w:pPr>
            <w:r w:rsidRPr="000B20DC">
              <w:rPr>
                <w:sz w:val="20"/>
              </w:rPr>
              <w:t>MAC</w:t>
            </w:r>
          </w:p>
        </w:tc>
        <w:tc>
          <w:tcPr>
            <w:tcW w:w="1991" w:type="dxa"/>
          </w:tcPr>
          <w:p w14:paraId="66370B7D" w14:textId="1AB2F649" w:rsidR="006656CF" w:rsidRPr="000B20DC" w:rsidRDefault="006656CF" w:rsidP="006656CF">
            <w:pPr>
              <w:rPr>
                <w:sz w:val="20"/>
              </w:rPr>
            </w:pPr>
            <w:r w:rsidRPr="000B20DC">
              <w:rPr>
                <w:sz w:val="20"/>
              </w:rPr>
              <w:t>EHT Operation Element</w:t>
            </w:r>
          </w:p>
        </w:tc>
        <w:tc>
          <w:tcPr>
            <w:tcW w:w="1575" w:type="dxa"/>
            <w:shd w:val="clear" w:color="auto" w:fill="auto"/>
          </w:tcPr>
          <w:p w14:paraId="68C0B19E" w14:textId="31B683B0" w:rsidR="006656CF" w:rsidRPr="008A33D6" w:rsidRDefault="006656CF" w:rsidP="006656CF">
            <w:pPr>
              <w:rPr>
                <w:sz w:val="20"/>
              </w:rPr>
            </w:pPr>
            <w:proofErr w:type="spellStart"/>
            <w:r w:rsidRPr="008A33D6">
              <w:rPr>
                <w:sz w:val="20"/>
              </w:rPr>
              <w:t>Guogang</w:t>
            </w:r>
            <w:proofErr w:type="spellEnd"/>
            <w:r w:rsidRPr="008A33D6">
              <w:rPr>
                <w:sz w:val="20"/>
              </w:rPr>
              <w:t xml:space="preserve"> Huang</w:t>
            </w:r>
          </w:p>
        </w:tc>
        <w:tc>
          <w:tcPr>
            <w:tcW w:w="2780" w:type="dxa"/>
          </w:tcPr>
          <w:p w14:paraId="436AFA3A" w14:textId="4084A1EE" w:rsidR="006656CF" w:rsidRPr="000B20DC" w:rsidRDefault="006656CF" w:rsidP="006656CF">
            <w:pPr>
              <w:rPr>
                <w:sz w:val="20"/>
              </w:rPr>
            </w:pPr>
            <w:r w:rsidRPr="000B20DC">
              <w:rPr>
                <w:sz w:val="20"/>
              </w:rPr>
              <w:t>Liwen Chu, Po-kai Huang, Insun Jang, George Cherian</w:t>
            </w:r>
            <w:r>
              <w:rPr>
                <w:sz w:val="20"/>
              </w:rPr>
              <w:t>, Mark Rison</w:t>
            </w:r>
            <w:r>
              <w:rPr>
                <w:sz w:val="20"/>
              </w:rPr>
              <w:t xml:space="preserve">, Chunyu Hu, John Yi, </w:t>
            </w:r>
            <w:r w:rsidRPr="009D3220">
              <w:rPr>
                <w:sz w:val="20"/>
              </w:rPr>
              <w:t>Liuming Lu</w:t>
            </w:r>
          </w:p>
        </w:tc>
        <w:tc>
          <w:tcPr>
            <w:tcW w:w="1394" w:type="dxa"/>
          </w:tcPr>
          <w:p w14:paraId="7A0E5843" w14:textId="1D1BACAE" w:rsidR="006656CF" w:rsidRPr="000B20DC" w:rsidRDefault="006656CF" w:rsidP="006656CF">
            <w:pPr>
              <w:rPr>
                <w:sz w:val="20"/>
              </w:rPr>
            </w:pPr>
            <w:ins w:id="13" w:author="Alfred Aster" w:date="2020-07-20T08:04:00Z">
              <w:r>
                <w:rPr>
                  <w:sz w:val="20"/>
                </w:rPr>
                <w:t>Basics (R1)</w:t>
              </w:r>
            </w:ins>
          </w:p>
        </w:tc>
        <w:tc>
          <w:tcPr>
            <w:tcW w:w="2365" w:type="dxa"/>
          </w:tcPr>
          <w:p w14:paraId="135CF056" w14:textId="3F4DECF4" w:rsidR="006656CF" w:rsidRPr="000B20DC" w:rsidRDefault="006656CF" w:rsidP="006656CF">
            <w:pPr>
              <w:jc w:val="center"/>
              <w:rPr>
                <w:sz w:val="20"/>
              </w:rPr>
            </w:pPr>
          </w:p>
        </w:tc>
      </w:tr>
      <w:tr w:rsidR="006656CF" w14:paraId="1F90136F" w14:textId="77777777" w:rsidTr="00E465F3">
        <w:trPr>
          <w:trHeight w:val="271"/>
        </w:trPr>
        <w:tc>
          <w:tcPr>
            <w:tcW w:w="1035" w:type="dxa"/>
          </w:tcPr>
          <w:p w14:paraId="456C82DC" w14:textId="43A23C7F" w:rsidR="006656CF" w:rsidRPr="000B20DC" w:rsidRDefault="006656CF" w:rsidP="006656CF">
            <w:pPr>
              <w:rPr>
                <w:sz w:val="20"/>
              </w:rPr>
            </w:pPr>
            <w:r w:rsidRPr="000B20DC">
              <w:rPr>
                <w:sz w:val="20"/>
              </w:rPr>
              <w:t>MAC</w:t>
            </w:r>
          </w:p>
        </w:tc>
        <w:tc>
          <w:tcPr>
            <w:tcW w:w="1991" w:type="dxa"/>
          </w:tcPr>
          <w:p w14:paraId="6EE51C05" w14:textId="023FFFCF" w:rsidR="006656CF" w:rsidRPr="000B20DC" w:rsidRDefault="006656CF" w:rsidP="006656CF">
            <w:pPr>
              <w:rPr>
                <w:sz w:val="20"/>
              </w:rPr>
            </w:pPr>
            <w:r w:rsidRPr="000B20DC">
              <w:rPr>
                <w:sz w:val="20"/>
              </w:rPr>
              <w:t>EHT BSS Operation</w:t>
            </w:r>
          </w:p>
        </w:tc>
        <w:tc>
          <w:tcPr>
            <w:tcW w:w="1575" w:type="dxa"/>
            <w:shd w:val="clear" w:color="auto" w:fill="auto"/>
          </w:tcPr>
          <w:p w14:paraId="275E6D6B" w14:textId="77777777" w:rsidR="006656CF" w:rsidRPr="008A33D6" w:rsidRDefault="006656CF" w:rsidP="006656CF">
            <w:pPr>
              <w:rPr>
                <w:sz w:val="20"/>
              </w:rPr>
            </w:pPr>
            <w:r w:rsidRPr="008A33D6">
              <w:rPr>
                <w:sz w:val="20"/>
              </w:rPr>
              <w:t xml:space="preserve">Liwen Chu, </w:t>
            </w:r>
          </w:p>
          <w:p w14:paraId="6670CD72" w14:textId="41E6B521" w:rsidR="006656CF" w:rsidRPr="008A33D6" w:rsidRDefault="006656CF" w:rsidP="006656CF">
            <w:pPr>
              <w:rPr>
                <w:sz w:val="20"/>
              </w:rPr>
            </w:pPr>
          </w:p>
        </w:tc>
        <w:tc>
          <w:tcPr>
            <w:tcW w:w="2780" w:type="dxa"/>
          </w:tcPr>
          <w:p w14:paraId="1C3B3A7C" w14:textId="3B45056C" w:rsidR="006656CF" w:rsidRPr="000B20DC" w:rsidRDefault="006656CF" w:rsidP="006656CF">
            <w:pPr>
              <w:rPr>
                <w:sz w:val="20"/>
              </w:rPr>
            </w:pPr>
            <w:proofErr w:type="spellStart"/>
            <w:r w:rsidRPr="000B20DC">
              <w:rPr>
                <w:sz w:val="20"/>
              </w:rPr>
              <w:t>Guogang</w:t>
            </w:r>
            <w:proofErr w:type="spellEnd"/>
            <w:r w:rsidRPr="000B20DC">
              <w:rPr>
                <w:sz w:val="20"/>
              </w:rPr>
              <w:t xml:space="preserve"> Huang</w:t>
            </w:r>
            <w:r>
              <w:rPr>
                <w:sz w:val="20"/>
              </w:rPr>
              <w:t>,</w:t>
            </w:r>
            <w:r w:rsidRPr="000B20DC">
              <w:rPr>
                <w:sz w:val="20"/>
              </w:rPr>
              <w:t xml:space="preserve"> Po-kai Huang, Insun Jang</w:t>
            </w:r>
            <w:r>
              <w:rPr>
                <w:sz w:val="20"/>
              </w:rPr>
              <w:t>,</w:t>
            </w:r>
            <w:r w:rsidRPr="000B20DC">
              <w:rPr>
                <w:sz w:val="20"/>
              </w:rPr>
              <w:t xml:space="preserve"> George Cherian</w:t>
            </w:r>
            <w:r>
              <w:rPr>
                <w:sz w:val="20"/>
              </w:rPr>
              <w:t>, Mark Rison</w:t>
            </w:r>
            <w:r>
              <w:rPr>
                <w:sz w:val="20"/>
              </w:rPr>
              <w:t xml:space="preserve">, Yonggang Fang, John Yi, </w:t>
            </w:r>
            <w:r w:rsidRPr="009D3220">
              <w:rPr>
                <w:sz w:val="20"/>
              </w:rPr>
              <w:t>Liuming Lu</w:t>
            </w:r>
          </w:p>
          <w:p w14:paraId="10868255" w14:textId="646BF24C" w:rsidR="006656CF" w:rsidRPr="000B20DC" w:rsidRDefault="006656CF" w:rsidP="006656CF">
            <w:pPr>
              <w:rPr>
                <w:sz w:val="20"/>
              </w:rPr>
            </w:pPr>
          </w:p>
        </w:tc>
        <w:tc>
          <w:tcPr>
            <w:tcW w:w="1394" w:type="dxa"/>
          </w:tcPr>
          <w:p w14:paraId="1342AA48" w14:textId="49BC605C" w:rsidR="006656CF" w:rsidRPr="000B20DC" w:rsidRDefault="006656CF" w:rsidP="006656CF">
            <w:pPr>
              <w:rPr>
                <w:sz w:val="20"/>
              </w:rPr>
            </w:pPr>
            <w:ins w:id="14" w:author="Alfred Aster" w:date="2020-07-20T08:04:00Z">
              <w:r>
                <w:rPr>
                  <w:sz w:val="20"/>
                </w:rPr>
                <w:t>Basics (R1)</w:t>
              </w:r>
            </w:ins>
          </w:p>
        </w:tc>
        <w:tc>
          <w:tcPr>
            <w:tcW w:w="2365" w:type="dxa"/>
          </w:tcPr>
          <w:p w14:paraId="7F8B56DB" w14:textId="0831DCDB" w:rsidR="006656CF" w:rsidRPr="000B20DC" w:rsidRDefault="006656CF" w:rsidP="006656CF">
            <w:pPr>
              <w:jc w:val="center"/>
              <w:rPr>
                <w:sz w:val="20"/>
              </w:rPr>
            </w:pPr>
          </w:p>
        </w:tc>
      </w:tr>
      <w:tr w:rsidR="00B012BA" w14:paraId="3DA00AC9" w14:textId="77777777" w:rsidTr="00E465F3">
        <w:trPr>
          <w:trHeight w:val="257"/>
        </w:trPr>
        <w:tc>
          <w:tcPr>
            <w:tcW w:w="1035" w:type="dxa"/>
          </w:tcPr>
          <w:p w14:paraId="249AA795" w14:textId="77777777" w:rsidR="00B012BA" w:rsidRPr="000B20DC" w:rsidRDefault="00B012BA" w:rsidP="00B012BA">
            <w:pPr>
              <w:rPr>
                <w:sz w:val="20"/>
              </w:rPr>
            </w:pPr>
            <w:r w:rsidRPr="000B20DC">
              <w:rPr>
                <w:sz w:val="20"/>
              </w:rPr>
              <w:t>MAC</w:t>
            </w:r>
          </w:p>
        </w:tc>
        <w:tc>
          <w:tcPr>
            <w:tcW w:w="1991" w:type="dxa"/>
          </w:tcPr>
          <w:p w14:paraId="5C1BBF31" w14:textId="267E8BDF" w:rsidR="00B012BA" w:rsidRPr="000B20DC" w:rsidRDefault="00B012BA" w:rsidP="00B012BA">
            <w:pPr>
              <w:rPr>
                <w:sz w:val="20"/>
              </w:rPr>
            </w:pPr>
            <w:r w:rsidRPr="000B20DC">
              <w:rPr>
                <w:sz w:val="20"/>
              </w:rPr>
              <w:t>TXOP</w:t>
            </w:r>
            <w:r>
              <w:rPr>
                <w:sz w:val="20"/>
              </w:rPr>
              <w:t xml:space="preserve">: BW </w:t>
            </w:r>
            <w:proofErr w:type="spellStart"/>
            <w:r>
              <w:rPr>
                <w:sz w:val="20"/>
              </w:rPr>
              <w:t>Signaling</w:t>
            </w:r>
            <w:proofErr w:type="spellEnd"/>
          </w:p>
        </w:tc>
        <w:tc>
          <w:tcPr>
            <w:tcW w:w="1575" w:type="dxa"/>
            <w:shd w:val="clear" w:color="auto" w:fill="auto"/>
          </w:tcPr>
          <w:p w14:paraId="2F82A041" w14:textId="4ABF83B0" w:rsidR="00B012BA" w:rsidRPr="000B20DC" w:rsidRDefault="00B012BA" w:rsidP="00B012BA">
            <w:pPr>
              <w:rPr>
                <w:sz w:val="20"/>
              </w:rPr>
            </w:pPr>
            <w:r w:rsidRPr="000B20DC">
              <w:rPr>
                <w:sz w:val="20"/>
              </w:rPr>
              <w:t xml:space="preserve">Kaiying Lu, </w:t>
            </w:r>
          </w:p>
        </w:tc>
        <w:tc>
          <w:tcPr>
            <w:tcW w:w="2780" w:type="dxa"/>
          </w:tcPr>
          <w:p w14:paraId="414AB534" w14:textId="3FFEF4F2" w:rsidR="00B012BA" w:rsidRPr="000B20DC" w:rsidRDefault="00B012BA" w:rsidP="00B012BA">
            <w:pPr>
              <w:rPr>
                <w:sz w:val="20"/>
              </w:rPr>
            </w:pPr>
            <w:r w:rsidRPr="000B20DC">
              <w:rPr>
                <w:sz w:val="20"/>
              </w:rPr>
              <w:t xml:space="preserve">Yanjun Sun </w:t>
            </w:r>
            <w:r>
              <w:rPr>
                <w:sz w:val="20"/>
              </w:rPr>
              <w:t>,</w:t>
            </w:r>
            <w:r w:rsidRPr="000B20DC">
              <w:rPr>
                <w:sz w:val="20"/>
              </w:rPr>
              <w:t xml:space="preserve">Das, Dibakar, Jarkko Kneckt, Yunbo Li, Jeongki Kim, </w:t>
            </w:r>
            <w:r>
              <w:rPr>
                <w:sz w:val="20"/>
              </w:rPr>
              <w:t>A</w:t>
            </w:r>
            <w:r w:rsidRPr="000B20DC">
              <w:rPr>
                <w:sz w:val="20"/>
              </w:rPr>
              <w:t>khmetov Dmitry, Liuming Lu</w:t>
            </w:r>
            <w:r>
              <w:rPr>
                <w:sz w:val="20"/>
              </w:rPr>
              <w:t>,</w:t>
            </w:r>
            <w:r w:rsidRPr="000B20DC">
              <w:t xml:space="preserve"> </w:t>
            </w:r>
            <w:r w:rsidRPr="000B20DC">
              <w:rPr>
                <w:sz w:val="20"/>
              </w:rPr>
              <w:t xml:space="preserve">Greg </w:t>
            </w:r>
            <w:proofErr w:type="spellStart"/>
            <w:r w:rsidRPr="000B20DC">
              <w:rPr>
                <w:sz w:val="20"/>
              </w:rPr>
              <w:t>Geonjung</w:t>
            </w:r>
            <w:proofErr w:type="spellEnd"/>
            <w:r w:rsidRPr="000B20DC">
              <w:rPr>
                <w:sz w:val="20"/>
              </w:rPr>
              <w:t xml:space="preserve"> Ko</w:t>
            </w:r>
            <w:r>
              <w:rPr>
                <w:sz w:val="20"/>
              </w:rPr>
              <w:t>, John Yi</w:t>
            </w:r>
          </w:p>
        </w:tc>
        <w:tc>
          <w:tcPr>
            <w:tcW w:w="1394" w:type="dxa"/>
          </w:tcPr>
          <w:p w14:paraId="6A1672B1" w14:textId="77777777" w:rsidR="00B012BA" w:rsidRPr="000B20DC" w:rsidRDefault="00B012BA" w:rsidP="00B012BA">
            <w:pPr>
              <w:rPr>
                <w:sz w:val="20"/>
              </w:rPr>
            </w:pPr>
          </w:p>
        </w:tc>
        <w:tc>
          <w:tcPr>
            <w:tcW w:w="2365" w:type="dxa"/>
          </w:tcPr>
          <w:p w14:paraId="132BEDCE" w14:textId="77777777" w:rsidR="00E465F3" w:rsidRDefault="00B012BA" w:rsidP="00B012BA">
            <w:pPr>
              <w:rPr>
                <w:ins w:id="15" w:author="Alfred Aster" w:date="2020-07-20T08:46:00Z"/>
                <w:sz w:val="20"/>
              </w:rPr>
            </w:pPr>
            <w:ins w:id="16" w:author="Alfred Aster" w:date="2020-07-20T08:06:00Z">
              <w:r w:rsidRPr="00144B6C">
                <w:rPr>
                  <w:sz w:val="20"/>
                </w:rPr>
                <w:t>Motion 111</w:t>
              </w:r>
              <w:r>
                <w:rPr>
                  <w:sz w:val="20"/>
                </w:rPr>
                <w:t>-</w:t>
              </w:r>
              <w:r w:rsidRPr="00144B6C">
                <w:rPr>
                  <w:sz w:val="20"/>
                </w:rPr>
                <w:t>SP0611-27</w:t>
              </w:r>
            </w:ins>
          </w:p>
          <w:p w14:paraId="7A3AD23B" w14:textId="6490697E" w:rsidR="00B012BA" w:rsidRPr="000B20DC" w:rsidRDefault="00B012BA" w:rsidP="00B012BA">
            <w:pPr>
              <w:rPr>
                <w:sz w:val="20"/>
              </w:rPr>
            </w:pPr>
            <w:ins w:id="17" w:author="Alfred Aster" w:date="2020-07-20T08:06:00Z">
              <w:r w:rsidRPr="00144B6C">
                <w:rPr>
                  <w:sz w:val="20"/>
                </w:rPr>
                <w:t>Motion 115</w:t>
              </w:r>
              <w:r>
                <w:rPr>
                  <w:sz w:val="20"/>
                </w:rPr>
                <w:t>-</w:t>
              </w:r>
              <w:r w:rsidRPr="00144B6C">
                <w:rPr>
                  <w:sz w:val="20"/>
                </w:rPr>
                <w:t>SP102</w:t>
              </w:r>
            </w:ins>
          </w:p>
        </w:tc>
      </w:tr>
      <w:tr w:rsidR="00B012BA" w14:paraId="70E0D4A2" w14:textId="77777777" w:rsidTr="00E465F3">
        <w:trPr>
          <w:trHeight w:val="257"/>
        </w:trPr>
        <w:tc>
          <w:tcPr>
            <w:tcW w:w="1035" w:type="dxa"/>
          </w:tcPr>
          <w:p w14:paraId="4224A0D1" w14:textId="52A8B7E4" w:rsidR="00B012BA" w:rsidRPr="000B20DC" w:rsidRDefault="00B012BA" w:rsidP="00B012BA">
            <w:pPr>
              <w:rPr>
                <w:sz w:val="20"/>
              </w:rPr>
            </w:pPr>
            <w:r>
              <w:rPr>
                <w:sz w:val="20"/>
              </w:rPr>
              <w:t>MAC</w:t>
            </w:r>
          </w:p>
        </w:tc>
        <w:tc>
          <w:tcPr>
            <w:tcW w:w="1991" w:type="dxa"/>
          </w:tcPr>
          <w:p w14:paraId="123A5AE7" w14:textId="4DE52420" w:rsidR="00B012BA" w:rsidRPr="000B20DC" w:rsidRDefault="00B012BA" w:rsidP="00B012BA">
            <w:pPr>
              <w:rPr>
                <w:sz w:val="20"/>
              </w:rPr>
            </w:pPr>
            <w:r>
              <w:rPr>
                <w:sz w:val="20"/>
              </w:rPr>
              <w:t>TXOP: Preamble Puncturing</w:t>
            </w:r>
          </w:p>
        </w:tc>
        <w:tc>
          <w:tcPr>
            <w:tcW w:w="1575" w:type="dxa"/>
            <w:shd w:val="clear" w:color="auto" w:fill="auto"/>
          </w:tcPr>
          <w:p w14:paraId="63BE15C0" w14:textId="4D238D40" w:rsidR="00B012BA" w:rsidRPr="000B20DC" w:rsidRDefault="00B012BA" w:rsidP="00B012BA">
            <w:pPr>
              <w:rPr>
                <w:sz w:val="20"/>
              </w:rPr>
            </w:pPr>
            <w:r w:rsidRPr="000B20DC">
              <w:rPr>
                <w:sz w:val="20"/>
              </w:rPr>
              <w:t>Yanjun Sun</w:t>
            </w:r>
          </w:p>
        </w:tc>
        <w:tc>
          <w:tcPr>
            <w:tcW w:w="2780" w:type="dxa"/>
          </w:tcPr>
          <w:p w14:paraId="0E554BAF" w14:textId="3307CEA4" w:rsidR="00B012BA" w:rsidRPr="000B20DC" w:rsidRDefault="00B012BA" w:rsidP="00B012BA">
            <w:pPr>
              <w:rPr>
                <w:sz w:val="20"/>
              </w:rPr>
            </w:pPr>
            <w:r w:rsidRPr="000B20DC">
              <w:rPr>
                <w:sz w:val="20"/>
              </w:rPr>
              <w:t>Kaiying Lu,</w:t>
            </w:r>
            <w:r>
              <w:rPr>
                <w:sz w:val="20"/>
              </w:rPr>
              <w:t xml:space="preserve"> </w:t>
            </w:r>
            <w:r w:rsidRPr="000B20DC">
              <w:rPr>
                <w:sz w:val="20"/>
              </w:rPr>
              <w:t xml:space="preserve">Das, Dibakar, Jarkko Kneckt, Yunbo Li, Jeongki Kim, </w:t>
            </w:r>
            <w:r>
              <w:rPr>
                <w:sz w:val="20"/>
              </w:rPr>
              <w:t>A</w:t>
            </w:r>
            <w:r w:rsidRPr="000B20DC">
              <w:rPr>
                <w:sz w:val="20"/>
              </w:rPr>
              <w:t>khmetov Dmitry, Liuming Lu</w:t>
            </w:r>
            <w:r>
              <w:rPr>
                <w:sz w:val="20"/>
              </w:rPr>
              <w:t>,</w:t>
            </w:r>
            <w:r w:rsidRPr="000B20DC">
              <w:t xml:space="preserve"> </w:t>
            </w:r>
            <w:r w:rsidRPr="000B20DC">
              <w:rPr>
                <w:sz w:val="20"/>
              </w:rPr>
              <w:t xml:space="preserve">Greg </w:t>
            </w:r>
            <w:proofErr w:type="spellStart"/>
            <w:r w:rsidRPr="000B20DC">
              <w:rPr>
                <w:sz w:val="20"/>
              </w:rPr>
              <w:t>Geonjung</w:t>
            </w:r>
            <w:proofErr w:type="spellEnd"/>
            <w:r w:rsidRPr="000B20DC">
              <w:rPr>
                <w:sz w:val="20"/>
              </w:rPr>
              <w:t xml:space="preserve"> Ko</w:t>
            </w:r>
            <w:r>
              <w:rPr>
                <w:sz w:val="20"/>
              </w:rPr>
              <w:t>, John Yi</w:t>
            </w:r>
          </w:p>
        </w:tc>
        <w:tc>
          <w:tcPr>
            <w:tcW w:w="1394" w:type="dxa"/>
          </w:tcPr>
          <w:p w14:paraId="79451F62" w14:textId="77777777" w:rsidR="00B012BA" w:rsidRPr="000B20DC" w:rsidRDefault="00B012BA" w:rsidP="00B012BA">
            <w:pPr>
              <w:rPr>
                <w:sz w:val="20"/>
              </w:rPr>
            </w:pPr>
          </w:p>
        </w:tc>
        <w:tc>
          <w:tcPr>
            <w:tcW w:w="2365" w:type="dxa"/>
          </w:tcPr>
          <w:p w14:paraId="6BD1F640" w14:textId="19C7D65B" w:rsidR="00B012BA" w:rsidRDefault="00B012BA" w:rsidP="00B012BA">
            <w:pPr>
              <w:rPr>
                <w:sz w:val="20"/>
              </w:rPr>
            </w:pPr>
            <w:ins w:id="18" w:author="Alfred Aster" w:date="2020-07-20T08:06:00Z">
              <w:r w:rsidRPr="004875F0">
                <w:rPr>
                  <w:sz w:val="20"/>
                </w:rPr>
                <w:t>Motion 111</w:t>
              </w:r>
              <w:r>
                <w:rPr>
                  <w:sz w:val="20"/>
                </w:rPr>
                <w:t>-</w:t>
              </w:r>
              <w:r w:rsidRPr="004875F0">
                <w:rPr>
                  <w:sz w:val="20"/>
                </w:rPr>
                <w:t>SP0611-26</w:t>
              </w:r>
            </w:ins>
          </w:p>
        </w:tc>
      </w:tr>
      <w:tr w:rsidR="00B012BA" w14:paraId="4770B78A" w14:textId="77777777" w:rsidTr="00E465F3">
        <w:trPr>
          <w:trHeight w:val="271"/>
        </w:trPr>
        <w:tc>
          <w:tcPr>
            <w:tcW w:w="1035" w:type="dxa"/>
          </w:tcPr>
          <w:p w14:paraId="3FCA837B" w14:textId="77777777" w:rsidR="00B012BA" w:rsidRPr="000B20DC" w:rsidRDefault="00B012BA" w:rsidP="00B012BA">
            <w:pPr>
              <w:rPr>
                <w:sz w:val="20"/>
              </w:rPr>
            </w:pPr>
            <w:r w:rsidRPr="000B20DC">
              <w:rPr>
                <w:sz w:val="20"/>
              </w:rPr>
              <w:t>MAC</w:t>
            </w:r>
          </w:p>
        </w:tc>
        <w:tc>
          <w:tcPr>
            <w:tcW w:w="1991" w:type="dxa"/>
          </w:tcPr>
          <w:p w14:paraId="5722E3F1" w14:textId="77777777" w:rsidR="00B012BA" w:rsidRPr="000B20DC" w:rsidRDefault="00B012BA" w:rsidP="00B012BA">
            <w:pPr>
              <w:rPr>
                <w:sz w:val="20"/>
              </w:rPr>
            </w:pPr>
            <w:r w:rsidRPr="000B20DC">
              <w:rPr>
                <w:sz w:val="20"/>
              </w:rPr>
              <w:t>Priority access support for NS/EP services</w:t>
            </w:r>
          </w:p>
        </w:tc>
        <w:tc>
          <w:tcPr>
            <w:tcW w:w="1575" w:type="dxa"/>
          </w:tcPr>
          <w:p w14:paraId="708F81B8" w14:textId="75E58800" w:rsidR="00B012BA" w:rsidRPr="000B20DC" w:rsidRDefault="00B012BA" w:rsidP="00B012BA">
            <w:pPr>
              <w:rPr>
                <w:sz w:val="20"/>
              </w:rPr>
            </w:pPr>
            <w:r w:rsidRPr="000B20DC">
              <w:rPr>
                <w:sz w:val="20"/>
              </w:rPr>
              <w:t>Subir Das</w:t>
            </w:r>
          </w:p>
        </w:tc>
        <w:tc>
          <w:tcPr>
            <w:tcW w:w="2780" w:type="dxa"/>
          </w:tcPr>
          <w:p w14:paraId="4C7062A2" w14:textId="7A493D2A" w:rsidR="00B012BA" w:rsidRPr="000B20DC" w:rsidRDefault="00B012BA" w:rsidP="00B012BA">
            <w:pPr>
              <w:rPr>
                <w:sz w:val="20"/>
              </w:rPr>
            </w:pPr>
            <w:r w:rsidRPr="002B469A">
              <w:rPr>
                <w:sz w:val="20"/>
              </w:rPr>
              <w:t>Leif Wilhelmsson</w:t>
            </w:r>
            <w:r>
              <w:rPr>
                <w:sz w:val="20"/>
              </w:rPr>
              <w:t xml:space="preserve">, </w:t>
            </w:r>
            <w:proofErr w:type="gramStart"/>
            <w:r w:rsidRPr="009B1EFC">
              <w:rPr>
                <w:sz w:val="20"/>
              </w:rPr>
              <w:t>An</w:t>
            </w:r>
            <w:proofErr w:type="gramEnd"/>
            <w:r w:rsidRPr="009B1EFC">
              <w:rPr>
                <w:sz w:val="20"/>
              </w:rPr>
              <w:t xml:space="preserve"> Nguyen</w:t>
            </w:r>
          </w:p>
        </w:tc>
        <w:tc>
          <w:tcPr>
            <w:tcW w:w="1394" w:type="dxa"/>
          </w:tcPr>
          <w:p w14:paraId="0E84C52F" w14:textId="77777777" w:rsidR="00B012BA" w:rsidRPr="000B20DC" w:rsidRDefault="00B012BA" w:rsidP="00B012BA">
            <w:pPr>
              <w:rPr>
                <w:sz w:val="20"/>
              </w:rPr>
            </w:pPr>
          </w:p>
        </w:tc>
        <w:tc>
          <w:tcPr>
            <w:tcW w:w="2365" w:type="dxa"/>
          </w:tcPr>
          <w:p w14:paraId="168D57DF" w14:textId="1C9CD254" w:rsidR="00B012BA" w:rsidRPr="000B20DC" w:rsidRDefault="00B012BA" w:rsidP="00B012BA">
            <w:pPr>
              <w:rPr>
                <w:sz w:val="20"/>
              </w:rPr>
            </w:pPr>
          </w:p>
        </w:tc>
      </w:tr>
      <w:tr w:rsidR="00B012BA" w14:paraId="235567A9" w14:textId="77777777" w:rsidTr="00E465F3">
        <w:trPr>
          <w:trHeight w:val="257"/>
        </w:trPr>
        <w:tc>
          <w:tcPr>
            <w:tcW w:w="1035" w:type="dxa"/>
          </w:tcPr>
          <w:p w14:paraId="4A3E0572" w14:textId="77777777" w:rsidR="00B012BA" w:rsidRPr="009C1BAA" w:rsidRDefault="00B012BA" w:rsidP="00B012BA">
            <w:pPr>
              <w:rPr>
                <w:sz w:val="20"/>
              </w:rPr>
            </w:pPr>
            <w:r w:rsidRPr="009C1BAA">
              <w:rPr>
                <w:sz w:val="20"/>
              </w:rPr>
              <w:t>MAC</w:t>
            </w:r>
          </w:p>
        </w:tc>
        <w:tc>
          <w:tcPr>
            <w:tcW w:w="1991" w:type="dxa"/>
          </w:tcPr>
          <w:p w14:paraId="4863B7DC" w14:textId="77777777" w:rsidR="00B012BA" w:rsidRPr="009C1BAA" w:rsidRDefault="00B012BA" w:rsidP="00B012BA">
            <w:pPr>
              <w:rPr>
                <w:sz w:val="20"/>
              </w:rPr>
            </w:pPr>
            <w:r w:rsidRPr="009C1BAA">
              <w:rPr>
                <w:sz w:val="20"/>
              </w:rPr>
              <w:t xml:space="preserve">Wideband and </w:t>
            </w:r>
            <w:proofErr w:type="spellStart"/>
            <w:r w:rsidRPr="009C1BAA">
              <w:rPr>
                <w:sz w:val="20"/>
              </w:rPr>
              <w:t>noncontiguous</w:t>
            </w:r>
            <w:proofErr w:type="spellEnd"/>
            <w:r w:rsidRPr="009C1BAA">
              <w:rPr>
                <w:sz w:val="20"/>
              </w:rPr>
              <w:t xml:space="preserve"> spectrum utilization</w:t>
            </w:r>
          </w:p>
        </w:tc>
        <w:tc>
          <w:tcPr>
            <w:tcW w:w="1575" w:type="dxa"/>
            <w:shd w:val="clear" w:color="auto" w:fill="00B0F0"/>
          </w:tcPr>
          <w:p w14:paraId="34915DC5" w14:textId="3B4BF329" w:rsidR="00B012BA" w:rsidRPr="000B20DC" w:rsidRDefault="00B012BA" w:rsidP="00B012BA">
            <w:pPr>
              <w:rPr>
                <w:sz w:val="20"/>
              </w:rPr>
            </w:pPr>
            <w:r w:rsidRPr="000B20DC">
              <w:rPr>
                <w:sz w:val="20"/>
              </w:rPr>
              <w:t>Young Hoon Kwon,</w:t>
            </w:r>
            <w:r>
              <w:rPr>
                <w:sz w:val="20"/>
              </w:rPr>
              <w:t xml:space="preserve"> </w:t>
            </w:r>
            <w:r w:rsidRPr="000B20DC">
              <w:rPr>
                <w:sz w:val="20"/>
              </w:rPr>
              <w:t>Yanjun Sun</w:t>
            </w:r>
          </w:p>
        </w:tc>
        <w:tc>
          <w:tcPr>
            <w:tcW w:w="2780" w:type="dxa"/>
          </w:tcPr>
          <w:p w14:paraId="47C72928" w14:textId="61EDD188" w:rsidR="00B012BA" w:rsidRPr="000B20DC" w:rsidRDefault="00B012BA" w:rsidP="00B012BA">
            <w:pPr>
              <w:rPr>
                <w:sz w:val="20"/>
              </w:rPr>
            </w:pPr>
            <w:r w:rsidRPr="000B20DC">
              <w:rPr>
                <w:sz w:val="20"/>
              </w:rPr>
              <w:t>Kaiying Lu,  Jarkko Kneckt</w:t>
            </w:r>
            <w:r>
              <w:rPr>
                <w:sz w:val="20"/>
              </w:rPr>
              <w:t xml:space="preserve">, </w:t>
            </w:r>
            <w:r w:rsidRPr="000B20DC">
              <w:rPr>
                <w:sz w:val="20"/>
              </w:rPr>
              <w:t>Laurent Cariou</w:t>
            </w:r>
            <w:r>
              <w:rPr>
                <w:sz w:val="20"/>
              </w:rPr>
              <w:t>, Yunbo Li</w:t>
            </w:r>
            <w:r>
              <w:rPr>
                <w:sz w:val="20"/>
              </w:rPr>
              <w:t xml:space="preserve">, Chunyu Hu, John Yi, </w:t>
            </w:r>
            <w:r w:rsidRPr="009D3220">
              <w:rPr>
                <w:sz w:val="20"/>
              </w:rPr>
              <w:t>Liuming Lu</w:t>
            </w:r>
          </w:p>
        </w:tc>
        <w:tc>
          <w:tcPr>
            <w:tcW w:w="1394" w:type="dxa"/>
          </w:tcPr>
          <w:p w14:paraId="3E82AE29" w14:textId="36A7CC56" w:rsidR="00B012BA" w:rsidRPr="000B20DC" w:rsidRDefault="00075876" w:rsidP="00B012BA">
            <w:pPr>
              <w:rPr>
                <w:sz w:val="20"/>
              </w:rPr>
            </w:pPr>
            <w:ins w:id="19" w:author="Alfred Aster" w:date="2020-07-20T08:17:00Z">
              <w:r>
                <w:rPr>
                  <w:sz w:val="20"/>
                </w:rPr>
                <w:t>ON HOLD</w:t>
              </w:r>
              <w:r>
                <w:rPr>
                  <w:sz w:val="20"/>
                </w:rPr>
                <w:t xml:space="preserve"> (INCLUDING POCs)</w:t>
              </w:r>
            </w:ins>
          </w:p>
        </w:tc>
        <w:tc>
          <w:tcPr>
            <w:tcW w:w="2365" w:type="dxa"/>
          </w:tcPr>
          <w:p w14:paraId="22771390" w14:textId="77777777" w:rsidR="00B012BA" w:rsidRDefault="00B012BA" w:rsidP="00B012BA">
            <w:pPr>
              <w:rPr>
                <w:ins w:id="20" w:author="Alfred Aster" w:date="2020-07-20T08:06:00Z"/>
                <w:sz w:val="20"/>
              </w:rPr>
            </w:pPr>
            <w:ins w:id="21" w:author="Alfred Aster" w:date="2020-07-20T08:06:00Z">
              <w:r>
                <w:rPr>
                  <w:sz w:val="20"/>
                </w:rPr>
                <w:t>No Motions</w:t>
              </w:r>
            </w:ins>
          </w:p>
          <w:p w14:paraId="36603170" w14:textId="473D9065" w:rsidR="00B012BA" w:rsidRPr="000B20DC" w:rsidRDefault="00B012BA" w:rsidP="00B012BA">
            <w:pPr>
              <w:rPr>
                <w:sz w:val="20"/>
              </w:rPr>
            </w:pPr>
          </w:p>
        </w:tc>
      </w:tr>
      <w:tr w:rsidR="00B012BA" w14:paraId="3671EF6D" w14:textId="77777777" w:rsidTr="00E465F3">
        <w:trPr>
          <w:trHeight w:val="271"/>
        </w:trPr>
        <w:tc>
          <w:tcPr>
            <w:tcW w:w="1035" w:type="dxa"/>
          </w:tcPr>
          <w:p w14:paraId="1E768D4C" w14:textId="77777777" w:rsidR="00B012BA" w:rsidRPr="000B20DC" w:rsidRDefault="00B012BA" w:rsidP="00B012BA">
            <w:pPr>
              <w:rPr>
                <w:sz w:val="20"/>
              </w:rPr>
            </w:pPr>
            <w:r w:rsidRPr="000B20DC">
              <w:rPr>
                <w:sz w:val="20"/>
              </w:rPr>
              <w:t>MAC</w:t>
            </w:r>
          </w:p>
        </w:tc>
        <w:tc>
          <w:tcPr>
            <w:tcW w:w="1991" w:type="dxa"/>
          </w:tcPr>
          <w:p w14:paraId="45175A5A" w14:textId="77777777" w:rsidR="00B012BA" w:rsidRPr="000B20DC" w:rsidRDefault="00B012BA" w:rsidP="00B012BA">
            <w:pPr>
              <w:rPr>
                <w:sz w:val="20"/>
              </w:rPr>
            </w:pPr>
            <w:r w:rsidRPr="000B20DC">
              <w:rPr>
                <w:sz w:val="20"/>
              </w:rPr>
              <w:t>MLO-General</w:t>
            </w:r>
          </w:p>
        </w:tc>
        <w:tc>
          <w:tcPr>
            <w:tcW w:w="1575" w:type="dxa"/>
            <w:shd w:val="clear" w:color="auto" w:fill="auto"/>
          </w:tcPr>
          <w:p w14:paraId="2BF1FBF3" w14:textId="6136429D" w:rsidR="00B012BA" w:rsidRPr="000B20DC" w:rsidRDefault="00B012BA" w:rsidP="00B012BA">
            <w:pPr>
              <w:rPr>
                <w:sz w:val="20"/>
              </w:rPr>
            </w:pPr>
            <w:r w:rsidRPr="000B20DC">
              <w:rPr>
                <w:sz w:val="20"/>
              </w:rPr>
              <w:t>Po-kai Huang,</w:t>
            </w:r>
            <w:r>
              <w:rPr>
                <w:sz w:val="20"/>
              </w:rPr>
              <w:t xml:space="preserve"> </w:t>
            </w:r>
          </w:p>
        </w:tc>
        <w:tc>
          <w:tcPr>
            <w:tcW w:w="2780" w:type="dxa"/>
          </w:tcPr>
          <w:p w14:paraId="7D5B572A" w14:textId="5BA525E5" w:rsidR="00B012BA" w:rsidRPr="000B20DC" w:rsidRDefault="00B012BA" w:rsidP="00B012BA">
            <w:pPr>
              <w:rPr>
                <w:sz w:val="20"/>
              </w:rPr>
            </w:pPr>
            <w:r w:rsidRPr="000B20DC">
              <w:rPr>
                <w:sz w:val="20"/>
              </w:rPr>
              <w:t>Young Hoon Kwon,</w:t>
            </w:r>
            <w:r>
              <w:rPr>
                <w:sz w:val="20"/>
              </w:rPr>
              <w:t xml:space="preserve"> </w:t>
            </w:r>
            <w:r w:rsidRPr="000B20DC">
              <w:rPr>
                <w:sz w:val="20"/>
              </w:rPr>
              <w:t>Yonggang Fang</w:t>
            </w:r>
            <w:r>
              <w:rPr>
                <w:sz w:val="20"/>
              </w:rPr>
              <w:t>,</w:t>
            </w:r>
            <w:r w:rsidRPr="000B20DC">
              <w:rPr>
                <w:sz w:val="20"/>
              </w:rPr>
              <w:t xml:space="preserve"> </w:t>
            </w:r>
            <w:r w:rsidRPr="000B20DC">
              <w:rPr>
                <w:sz w:val="20"/>
              </w:rPr>
              <w:t>Abhishek Patil, Dibakar Das, Kaiying Lu,  Jarkko Kneckt, Yunbo Li, VIGER Pascal, Zhou Lan, Ryuichi Hirata</w:t>
            </w:r>
            <w:r>
              <w:rPr>
                <w:sz w:val="20"/>
              </w:rPr>
              <w:t>,</w:t>
            </w:r>
            <w:r w:rsidRPr="000B20DC">
              <w:rPr>
                <w:sz w:val="20"/>
              </w:rPr>
              <w:t xml:space="preserve"> </w:t>
            </w:r>
            <w:proofErr w:type="spellStart"/>
            <w:r w:rsidRPr="000B20DC">
              <w:rPr>
                <w:sz w:val="20"/>
              </w:rPr>
              <w:t>Sanghyun</w:t>
            </w:r>
            <w:proofErr w:type="spellEnd"/>
            <w:r w:rsidRPr="000B20DC">
              <w:rPr>
                <w:sz w:val="20"/>
              </w:rPr>
              <w:t xml:space="preserve"> Kim</w:t>
            </w:r>
            <w:r>
              <w:rPr>
                <w:sz w:val="20"/>
              </w:rPr>
              <w:t>,</w:t>
            </w:r>
            <w:r w:rsidRPr="000B20DC">
              <w:rPr>
                <w:sz w:val="20"/>
              </w:rPr>
              <w:t xml:space="preserve"> Xiaofei Wang</w:t>
            </w:r>
            <w:r>
              <w:rPr>
                <w:sz w:val="20"/>
              </w:rPr>
              <w:t xml:space="preserve">, Harry Wang, Gabor </w:t>
            </w:r>
            <w:proofErr w:type="spellStart"/>
            <w:r>
              <w:rPr>
                <w:sz w:val="20"/>
              </w:rPr>
              <w:t>Bajko</w:t>
            </w:r>
            <w:proofErr w:type="spellEnd"/>
            <w:r>
              <w:rPr>
                <w:sz w:val="20"/>
              </w:rPr>
              <w:t xml:space="preserve"> </w:t>
            </w:r>
            <w:r>
              <w:rPr>
                <w:sz w:val="20"/>
              </w:rPr>
              <w:t xml:space="preserve">, Chunyu Hu, </w:t>
            </w:r>
            <w:r w:rsidRPr="009D3220">
              <w:rPr>
                <w:sz w:val="20"/>
              </w:rPr>
              <w:t>Liuming Lu</w:t>
            </w:r>
            <w:r w:rsidR="00D50083">
              <w:rPr>
                <w:sz w:val="20"/>
              </w:rPr>
              <w:t>, Payam Torab</w:t>
            </w:r>
          </w:p>
        </w:tc>
        <w:tc>
          <w:tcPr>
            <w:tcW w:w="1394" w:type="dxa"/>
          </w:tcPr>
          <w:p w14:paraId="2907AEEA" w14:textId="77777777" w:rsidR="00B012BA" w:rsidRDefault="00B012BA" w:rsidP="00B012BA">
            <w:pPr>
              <w:rPr>
                <w:ins w:id="22" w:author="Alfred Aster" w:date="2020-07-20T08:04:00Z"/>
                <w:sz w:val="20"/>
              </w:rPr>
            </w:pPr>
            <w:ins w:id="23" w:author="Alfred Aster" w:date="2020-07-20T08:04:00Z">
              <w:r>
                <w:rPr>
                  <w:sz w:val="20"/>
                </w:rPr>
                <w:t>R1</w:t>
              </w:r>
            </w:ins>
          </w:p>
          <w:p w14:paraId="342BE7CF" w14:textId="77777777" w:rsidR="00B012BA" w:rsidRPr="000B20DC" w:rsidRDefault="00B012BA" w:rsidP="00B012BA">
            <w:pPr>
              <w:rPr>
                <w:sz w:val="20"/>
              </w:rPr>
            </w:pPr>
          </w:p>
        </w:tc>
        <w:tc>
          <w:tcPr>
            <w:tcW w:w="2365" w:type="dxa"/>
          </w:tcPr>
          <w:p w14:paraId="352070DD" w14:textId="76DF208E" w:rsidR="00B012BA" w:rsidRDefault="00B012BA" w:rsidP="00B012BA">
            <w:pPr>
              <w:rPr>
                <w:ins w:id="24" w:author="Alfred Aster" w:date="2020-07-20T08:06:00Z"/>
                <w:sz w:val="20"/>
              </w:rPr>
            </w:pPr>
            <w:ins w:id="25" w:author="Alfred Aster" w:date="2020-07-20T08:06:00Z">
              <w:r w:rsidRPr="00AE36B1">
                <w:rPr>
                  <w:sz w:val="20"/>
                </w:rPr>
                <w:t>Motion 23</w:t>
              </w:r>
            </w:ins>
          </w:p>
          <w:p w14:paraId="1368CC4A" w14:textId="6125F876" w:rsidR="00B012BA" w:rsidRPr="000B20DC" w:rsidRDefault="00B012BA" w:rsidP="00B012BA">
            <w:pPr>
              <w:rPr>
                <w:sz w:val="20"/>
              </w:rPr>
            </w:pPr>
            <w:ins w:id="26" w:author="Alfred Aster" w:date="2020-07-20T08:06:00Z">
              <w:r w:rsidRPr="00E436AE">
                <w:rPr>
                  <w:sz w:val="20"/>
                </w:rPr>
                <w:t>Motion 24</w:t>
              </w:r>
            </w:ins>
          </w:p>
        </w:tc>
      </w:tr>
      <w:tr w:rsidR="00B012BA" w14:paraId="5F1382D9" w14:textId="77777777" w:rsidTr="00E465F3">
        <w:trPr>
          <w:trHeight w:val="257"/>
        </w:trPr>
        <w:tc>
          <w:tcPr>
            <w:tcW w:w="1035" w:type="dxa"/>
          </w:tcPr>
          <w:p w14:paraId="4BFAF972" w14:textId="77777777" w:rsidR="00B012BA" w:rsidRPr="000B20DC" w:rsidRDefault="00B012BA" w:rsidP="00B012BA">
            <w:pPr>
              <w:rPr>
                <w:sz w:val="20"/>
              </w:rPr>
            </w:pPr>
            <w:r w:rsidRPr="000B20DC">
              <w:rPr>
                <w:sz w:val="20"/>
              </w:rPr>
              <w:t>MAC</w:t>
            </w:r>
          </w:p>
        </w:tc>
        <w:tc>
          <w:tcPr>
            <w:tcW w:w="1991" w:type="dxa"/>
          </w:tcPr>
          <w:p w14:paraId="764063E0" w14:textId="715B89F3" w:rsidR="00B012BA" w:rsidRPr="000B20DC" w:rsidRDefault="00B012BA" w:rsidP="00B012BA">
            <w:pPr>
              <w:rPr>
                <w:sz w:val="20"/>
              </w:rPr>
            </w:pPr>
            <w:r w:rsidRPr="000B20DC">
              <w:rPr>
                <w:sz w:val="20"/>
              </w:rPr>
              <w:t>MLO-Multi-link setup: Procedure</w:t>
            </w:r>
          </w:p>
        </w:tc>
        <w:tc>
          <w:tcPr>
            <w:tcW w:w="1575" w:type="dxa"/>
            <w:shd w:val="clear" w:color="auto" w:fill="auto"/>
          </w:tcPr>
          <w:p w14:paraId="68AE9C65" w14:textId="77777777" w:rsidR="00B012BA" w:rsidRPr="000B20DC" w:rsidRDefault="00B012BA" w:rsidP="00B012BA">
            <w:pPr>
              <w:rPr>
                <w:sz w:val="20"/>
              </w:rPr>
            </w:pPr>
            <w:r w:rsidRPr="000B20DC">
              <w:rPr>
                <w:sz w:val="20"/>
              </w:rPr>
              <w:t>Po-kai Huang,</w:t>
            </w:r>
          </w:p>
          <w:p w14:paraId="1F4483EF" w14:textId="1492E12A" w:rsidR="00B012BA" w:rsidRPr="000B20DC" w:rsidRDefault="00B012BA" w:rsidP="00B012BA">
            <w:pPr>
              <w:rPr>
                <w:sz w:val="20"/>
              </w:rPr>
            </w:pPr>
          </w:p>
        </w:tc>
        <w:tc>
          <w:tcPr>
            <w:tcW w:w="2780" w:type="dxa"/>
          </w:tcPr>
          <w:p w14:paraId="3B63C5C8" w14:textId="77777777" w:rsidR="00B012BA" w:rsidRPr="000B20DC" w:rsidRDefault="00B012BA" w:rsidP="00B012BA">
            <w:pPr>
              <w:rPr>
                <w:sz w:val="20"/>
              </w:rPr>
            </w:pPr>
            <w:r w:rsidRPr="000B20DC">
              <w:rPr>
                <w:sz w:val="20"/>
              </w:rPr>
              <w:t>Insun Jang</w:t>
            </w:r>
            <w:r>
              <w:rPr>
                <w:sz w:val="20"/>
              </w:rPr>
              <w:t xml:space="preserve">, </w:t>
            </w:r>
            <w:r w:rsidRPr="000B20DC">
              <w:rPr>
                <w:sz w:val="20"/>
              </w:rPr>
              <w:t>Duncan Ho</w:t>
            </w:r>
            <w:r>
              <w:rPr>
                <w:sz w:val="20"/>
              </w:rPr>
              <w:t>,</w:t>
            </w:r>
          </w:p>
          <w:p w14:paraId="6B2F8D2C" w14:textId="470CAB1B" w:rsidR="00B012BA" w:rsidRPr="000B20DC" w:rsidRDefault="00B012BA" w:rsidP="00B012BA">
            <w:pPr>
              <w:rPr>
                <w:sz w:val="20"/>
              </w:rPr>
            </w:pPr>
            <w:r w:rsidRPr="000B20DC">
              <w:rPr>
                <w:sz w:val="20"/>
              </w:rPr>
              <w:t>Yonggang Fang</w:t>
            </w:r>
            <w:r>
              <w:rPr>
                <w:sz w:val="20"/>
              </w:rPr>
              <w:t>,</w:t>
            </w:r>
            <w:r w:rsidRPr="000B20DC">
              <w:rPr>
                <w:sz w:val="20"/>
              </w:rPr>
              <w:t xml:space="preserve"> Liwen Chu, Abhishek Patil,</w:t>
            </w:r>
          </w:p>
          <w:p w14:paraId="22862F88" w14:textId="075436E9" w:rsidR="00B012BA" w:rsidRPr="000B20DC" w:rsidRDefault="00B012BA" w:rsidP="00B012BA">
            <w:pPr>
              <w:rPr>
                <w:sz w:val="20"/>
              </w:rPr>
            </w:pPr>
            <w:r w:rsidRPr="000B20DC">
              <w:rPr>
                <w:sz w:val="20"/>
              </w:rPr>
              <w:t xml:space="preserve">Dibakar Das, Yongho Seok, Jarkko Kneckt, </w:t>
            </w:r>
            <w:proofErr w:type="spellStart"/>
            <w:r w:rsidRPr="000B20DC">
              <w:rPr>
                <w:sz w:val="20"/>
              </w:rPr>
              <w:t>Guogang</w:t>
            </w:r>
            <w:proofErr w:type="spellEnd"/>
            <w:r w:rsidRPr="000B20DC">
              <w:rPr>
                <w:sz w:val="20"/>
              </w:rPr>
              <w:t xml:space="preserve"> Huang, Rojan Chitrakar</w:t>
            </w:r>
            <w:r>
              <w:rPr>
                <w:sz w:val="20"/>
              </w:rPr>
              <w:t>,</w:t>
            </w:r>
            <w:r w:rsidRPr="000B20DC">
              <w:rPr>
                <w:sz w:val="20"/>
              </w:rPr>
              <w:t xml:space="preserve"> </w:t>
            </w:r>
            <w:proofErr w:type="spellStart"/>
            <w:r w:rsidRPr="000B20DC">
              <w:rPr>
                <w:sz w:val="20"/>
              </w:rPr>
              <w:t>Chenhe</w:t>
            </w:r>
            <w:proofErr w:type="spellEnd"/>
            <w:r w:rsidRPr="000B20DC">
              <w:rPr>
                <w:sz w:val="20"/>
              </w:rPr>
              <w:t xml:space="preserve"> Ji, Yonggang Fang</w:t>
            </w:r>
            <w:r>
              <w:rPr>
                <w:sz w:val="20"/>
              </w:rPr>
              <w:t xml:space="preserve">, </w:t>
            </w:r>
            <w:r w:rsidRPr="000B20DC">
              <w:rPr>
                <w:sz w:val="20"/>
              </w:rPr>
              <w:t>Jason Yuchen Guo</w:t>
            </w:r>
            <w:r>
              <w:rPr>
                <w:sz w:val="20"/>
              </w:rPr>
              <w:t xml:space="preserve">, </w:t>
            </w:r>
            <w:r w:rsidRPr="000B20DC">
              <w:rPr>
                <w:sz w:val="20"/>
              </w:rPr>
              <w:t>Xiaofei Wang</w:t>
            </w:r>
            <w:r>
              <w:rPr>
                <w:sz w:val="20"/>
              </w:rPr>
              <w:t xml:space="preserve">, Harry Wang, Gabor </w:t>
            </w:r>
            <w:proofErr w:type="spellStart"/>
            <w:r>
              <w:rPr>
                <w:sz w:val="20"/>
              </w:rPr>
              <w:t>Bajko</w:t>
            </w:r>
            <w:proofErr w:type="spellEnd"/>
            <w:r>
              <w:rPr>
                <w:sz w:val="20"/>
              </w:rPr>
              <w:t xml:space="preserve">, Chunyu Hu, John Yi, </w:t>
            </w:r>
            <w:r w:rsidRPr="009D3220">
              <w:rPr>
                <w:sz w:val="20"/>
              </w:rPr>
              <w:t>Liuming Lu</w:t>
            </w:r>
            <w:r w:rsidR="00D458D4">
              <w:rPr>
                <w:sz w:val="20"/>
              </w:rPr>
              <w:t>, Payam Torab</w:t>
            </w:r>
          </w:p>
        </w:tc>
        <w:tc>
          <w:tcPr>
            <w:tcW w:w="1394" w:type="dxa"/>
          </w:tcPr>
          <w:p w14:paraId="26CE1EFA" w14:textId="77777777" w:rsidR="00B012BA" w:rsidRDefault="00B012BA" w:rsidP="00B012BA">
            <w:pPr>
              <w:rPr>
                <w:ins w:id="27" w:author="Alfred Aster" w:date="2020-07-20T08:04:00Z"/>
                <w:sz w:val="20"/>
              </w:rPr>
            </w:pPr>
            <w:ins w:id="28" w:author="Alfred Aster" w:date="2020-07-20T08:04:00Z">
              <w:r>
                <w:rPr>
                  <w:sz w:val="20"/>
                </w:rPr>
                <w:t>R1</w:t>
              </w:r>
            </w:ins>
          </w:p>
          <w:p w14:paraId="10DA47BB" w14:textId="77777777" w:rsidR="00B012BA" w:rsidRPr="000B20DC" w:rsidRDefault="00B012BA" w:rsidP="00B012BA">
            <w:pPr>
              <w:rPr>
                <w:sz w:val="20"/>
              </w:rPr>
            </w:pPr>
          </w:p>
        </w:tc>
        <w:tc>
          <w:tcPr>
            <w:tcW w:w="2365" w:type="dxa"/>
          </w:tcPr>
          <w:p w14:paraId="044441C1" w14:textId="1E47B7E4" w:rsidR="00B012BA" w:rsidRDefault="00B012BA" w:rsidP="00B012BA">
            <w:pPr>
              <w:rPr>
                <w:ins w:id="29" w:author="Alfred Aster" w:date="2020-07-20T08:06:00Z"/>
                <w:sz w:val="20"/>
              </w:rPr>
            </w:pPr>
            <w:ins w:id="30" w:author="Alfred Aster" w:date="2020-07-20T08:06:00Z">
              <w:r w:rsidRPr="00FA45F2">
                <w:rPr>
                  <w:sz w:val="20"/>
                </w:rPr>
                <w:t>Motion 111, #SP0611-31</w:t>
              </w:r>
            </w:ins>
          </w:p>
          <w:p w14:paraId="499B2E0D" w14:textId="40666E22" w:rsidR="00B012BA" w:rsidRDefault="00B012BA" w:rsidP="00B012BA">
            <w:pPr>
              <w:rPr>
                <w:ins w:id="31" w:author="Alfred Aster" w:date="2020-07-20T08:06:00Z"/>
                <w:sz w:val="20"/>
              </w:rPr>
            </w:pPr>
            <w:ins w:id="32" w:author="Alfred Aster" w:date="2020-07-20T08:06:00Z">
              <w:r w:rsidRPr="00DF77A4">
                <w:rPr>
                  <w:sz w:val="20"/>
                </w:rPr>
                <w:t>Motion 112, #SP38</w:t>
              </w:r>
            </w:ins>
          </w:p>
          <w:p w14:paraId="6142979D" w14:textId="349BF30E" w:rsidR="00B012BA" w:rsidRDefault="00B012BA" w:rsidP="00B012BA">
            <w:pPr>
              <w:rPr>
                <w:ins w:id="33" w:author="Alfred Aster" w:date="2020-07-20T08:06:00Z"/>
                <w:sz w:val="20"/>
              </w:rPr>
            </w:pPr>
            <w:ins w:id="34" w:author="Alfred Aster" w:date="2020-07-20T08:06:00Z">
              <w:r w:rsidRPr="00353CAB">
                <w:rPr>
                  <w:sz w:val="20"/>
                </w:rPr>
                <w:t>Motion 108</w:t>
              </w:r>
            </w:ins>
          </w:p>
          <w:p w14:paraId="52BF5BA5" w14:textId="5DC83EB8" w:rsidR="00B012BA" w:rsidRDefault="00B012BA" w:rsidP="00B012BA">
            <w:pPr>
              <w:rPr>
                <w:ins w:id="35" w:author="Alfred Aster" w:date="2020-07-20T08:06:00Z"/>
                <w:sz w:val="20"/>
              </w:rPr>
            </w:pPr>
            <w:ins w:id="36" w:author="Alfred Aster" w:date="2020-07-20T08:06:00Z">
              <w:r w:rsidRPr="00B62FA5">
                <w:rPr>
                  <w:sz w:val="20"/>
                </w:rPr>
                <w:t>Motion 109</w:t>
              </w:r>
            </w:ins>
          </w:p>
          <w:p w14:paraId="122B9B37" w14:textId="661B027E" w:rsidR="00B012BA" w:rsidRDefault="00B012BA" w:rsidP="00B012BA">
            <w:pPr>
              <w:rPr>
                <w:ins w:id="37" w:author="Alfred Aster" w:date="2020-07-20T08:06:00Z"/>
                <w:sz w:val="20"/>
              </w:rPr>
            </w:pPr>
            <w:ins w:id="38" w:author="Alfred Aster" w:date="2020-07-20T08:06:00Z">
              <w:r w:rsidRPr="00214208">
                <w:rPr>
                  <w:sz w:val="20"/>
                </w:rPr>
                <w:t>Motion 112, #SP4</w:t>
              </w:r>
            </w:ins>
          </w:p>
          <w:p w14:paraId="2DEE5164" w14:textId="353B79F6" w:rsidR="00B012BA" w:rsidRDefault="00B012BA" w:rsidP="00B012BA">
            <w:pPr>
              <w:rPr>
                <w:ins w:id="39" w:author="Alfred Aster" w:date="2020-07-20T08:06:00Z"/>
                <w:sz w:val="20"/>
              </w:rPr>
            </w:pPr>
            <w:ins w:id="40" w:author="Alfred Aster" w:date="2020-07-20T08:06:00Z">
              <w:r w:rsidRPr="00E732CA">
                <w:rPr>
                  <w:sz w:val="20"/>
                </w:rPr>
                <w:t>Motion 38</w:t>
              </w:r>
            </w:ins>
          </w:p>
          <w:p w14:paraId="20FE83D0" w14:textId="45C29235" w:rsidR="00B012BA" w:rsidRPr="000B20DC" w:rsidRDefault="00B012BA" w:rsidP="00B012BA">
            <w:pPr>
              <w:rPr>
                <w:sz w:val="20"/>
              </w:rPr>
            </w:pPr>
            <w:ins w:id="41" w:author="Alfred Aster" w:date="2020-07-20T08:06:00Z">
              <w:r w:rsidRPr="00461CF4">
                <w:rPr>
                  <w:sz w:val="20"/>
                </w:rPr>
                <w:t>Motion 26</w:t>
              </w:r>
            </w:ins>
          </w:p>
        </w:tc>
      </w:tr>
      <w:tr w:rsidR="00B012BA" w14:paraId="7E34F860" w14:textId="77777777" w:rsidTr="00E465F3">
        <w:trPr>
          <w:trHeight w:val="271"/>
        </w:trPr>
        <w:tc>
          <w:tcPr>
            <w:tcW w:w="1035" w:type="dxa"/>
          </w:tcPr>
          <w:p w14:paraId="1C1F654D" w14:textId="68CF0E32" w:rsidR="00B012BA" w:rsidRPr="000B20DC" w:rsidRDefault="00B012BA" w:rsidP="00B012BA">
            <w:pPr>
              <w:rPr>
                <w:sz w:val="20"/>
              </w:rPr>
            </w:pPr>
            <w:r w:rsidRPr="000B20DC">
              <w:rPr>
                <w:sz w:val="20"/>
              </w:rPr>
              <w:t>MAC</w:t>
            </w:r>
          </w:p>
        </w:tc>
        <w:tc>
          <w:tcPr>
            <w:tcW w:w="1991" w:type="dxa"/>
          </w:tcPr>
          <w:p w14:paraId="7B7DEFA5" w14:textId="3BB6FA4A" w:rsidR="00B012BA" w:rsidRPr="000B20DC" w:rsidRDefault="00B012BA" w:rsidP="00B012BA">
            <w:pPr>
              <w:rPr>
                <w:sz w:val="20"/>
              </w:rPr>
            </w:pPr>
            <w:r w:rsidRPr="000B20DC">
              <w:rPr>
                <w:sz w:val="20"/>
              </w:rPr>
              <w:t>MLO-Multi-link setup: Security</w:t>
            </w:r>
          </w:p>
        </w:tc>
        <w:tc>
          <w:tcPr>
            <w:tcW w:w="1575" w:type="dxa"/>
            <w:shd w:val="clear" w:color="auto" w:fill="auto"/>
          </w:tcPr>
          <w:p w14:paraId="38A09BE6" w14:textId="2AE8755A" w:rsidR="00B012BA" w:rsidRPr="000B20DC" w:rsidRDefault="00B012BA" w:rsidP="00B012BA">
            <w:pPr>
              <w:rPr>
                <w:sz w:val="20"/>
              </w:rPr>
            </w:pPr>
            <w:r w:rsidRPr="000B20DC">
              <w:rPr>
                <w:sz w:val="20"/>
              </w:rPr>
              <w:t>Duncan Ho</w:t>
            </w:r>
            <w:r>
              <w:rPr>
                <w:sz w:val="20"/>
              </w:rPr>
              <w:t>,</w:t>
            </w:r>
          </w:p>
          <w:p w14:paraId="295F8162" w14:textId="372F5CA8" w:rsidR="00B012BA" w:rsidRPr="000B20DC" w:rsidRDefault="00B012BA" w:rsidP="00B012BA">
            <w:pPr>
              <w:rPr>
                <w:sz w:val="20"/>
              </w:rPr>
            </w:pPr>
          </w:p>
        </w:tc>
        <w:tc>
          <w:tcPr>
            <w:tcW w:w="2780" w:type="dxa"/>
          </w:tcPr>
          <w:p w14:paraId="4FF34A91" w14:textId="5A0BAF3F" w:rsidR="00B012BA" w:rsidRPr="000B20DC" w:rsidRDefault="00B012BA" w:rsidP="00B012BA">
            <w:pPr>
              <w:rPr>
                <w:sz w:val="20"/>
              </w:rPr>
            </w:pPr>
            <w:r w:rsidRPr="000B20DC">
              <w:rPr>
                <w:sz w:val="20"/>
              </w:rPr>
              <w:t>Po-kai Huang,</w:t>
            </w:r>
            <w:r>
              <w:rPr>
                <w:sz w:val="20"/>
              </w:rPr>
              <w:t xml:space="preserve"> </w:t>
            </w:r>
            <w:r w:rsidRPr="000B20DC">
              <w:rPr>
                <w:sz w:val="20"/>
              </w:rPr>
              <w:t>Insun Jang,</w:t>
            </w:r>
            <w:r>
              <w:rPr>
                <w:sz w:val="20"/>
              </w:rPr>
              <w:t xml:space="preserve"> </w:t>
            </w:r>
            <w:r w:rsidRPr="000B20DC">
              <w:rPr>
                <w:sz w:val="20"/>
              </w:rPr>
              <w:t>Yonggang Fang</w:t>
            </w:r>
            <w:r>
              <w:rPr>
                <w:sz w:val="20"/>
              </w:rPr>
              <w:t xml:space="preserve">, </w:t>
            </w:r>
            <w:r w:rsidRPr="000B20DC">
              <w:rPr>
                <w:sz w:val="20"/>
              </w:rPr>
              <w:t xml:space="preserve">Liwen Chu, Abhishek Patil, Dibakar Das, Yongho Seok, Jarkko Kneckt, </w:t>
            </w:r>
            <w:proofErr w:type="spellStart"/>
            <w:r w:rsidRPr="000B20DC">
              <w:rPr>
                <w:sz w:val="20"/>
              </w:rPr>
              <w:t>Guogang</w:t>
            </w:r>
            <w:proofErr w:type="spellEnd"/>
            <w:r w:rsidRPr="000B20DC">
              <w:rPr>
                <w:sz w:val="20"/>
              </w:rPr>
              <w:t xml:space="preserve"> Huang, Rojan Chitrakar</w:t>
            </w:r>
            <w:r>
              <w:rPr>
                <w:sz w:val="20"/>
              </w:rPr>
              <w:t>,</w:t>
            </w:r>
            <w:r w:rsidRPr="000B20DC">
              <w:rPr>
                <w:sz w:val="20"/>
              </w:rPr>
              <w:t xml:space="preserve"> </w:t>
            </w:r>
            <w:proofErr w:type="spellStart"/>
            <w:r w:rsidRPr="000B20DC">
              <w:rPr>
                <w:sz w:val="20"/>
              </w:rPr>
              <w:t>Chenhe</w:t>
            </w:r>
            <w:proofErr w:type="spellEnd"/>
            <w:r w:rsidRPr="000B20DC">
              <w:rPr>
                <w:sz w:val="20"/>
              </w:rPr>
              <w:t xml:space="preserve"> Ji, Yonggang Fang</w:t>
            </w:r>
            <w:r>
              <w:rPr>
                <w:sz w:val="20"/>
              </w:rPr>
              <w:t>,</w:t>
            </w:r>
            <w:r w:rsidRPr="000B20DC">
              <w:t xml:space="preserve"> </w:t>
            </w:r>
            <w:r w:rsidRPr="000B20DC">
              <w:rPr>
                <w:sz w:val="20"/>
              </w:rPr>
              <w:t>Yong Liu</w:t>
            </w:r>
            <w:r>
              <w:rPr>
                <w:sz w:val="20"/>
              </w:rPr>
              <w:t xml:space="preserve">, </w:t>
            </w:r>
            <w:r w:rsidRPr="000B20DC">
              <w:rPr>
                <w:sz w:val="20"/>
              </w:rPr>
              <w:lastRenderedPageBreak/>
              <w:t>Jason Yuchen Guo</w:t>
            </w:r>
            <w:r>
              <w:rPr>
                <w:sz w:val="20"/>
              </w:rPr>
              <w:t>,</w:t>
            </w:r>
            <w:r w:rsidRPr="000B20DC">
              <w:rPr>
                <w:sz w:val="20"/>
              </w:rPr>
              <w:t xml:space="preserve"> Xiaofei Wang</w:t>
            </w:r>
            <w:r>
              <w:rPr>
                <w:sz w:val="20"/>
              </w:rPr>
              <w:t xml:space="preserve">, Harry Wang, Gabor </w:t>
            </w:r>
            <w:proofErr w:type="spellStart"/>
            <w:r>
              <w:rPr>
                <w:sz w:val="20"/>
              </w:rPr>
              <w:t>Bajko</w:t>
            </w:r>
            <w:proofErr w:type="spellEnd"/>
            <w:r>
              <w:rPr>
                <w:sz w:val="20"/>
              </w:rPr>
              <w:t>, John Yi</w:t>
            </w:r>
          </w:p>
        </w:tc>
        <w:tc>
          <w:tcPr>
            <w:tcW w:w="1394" w:type="dxa"/>
          </w:tcPr>
          <w:p w14:paraId="4C8719BD" w14:textId="77777777" w:rsidR="00B012BA" w:rsidRDefault="00B012BA" w:rsidP="00B012BA">
            <w:pPr>
              <w:rPr>
                <w:ins w:id="42" w:author="Alfred Aster" w:date="2020-07-20T08:04:00Z"/>
                <w:sz w:val="20"/>
              </w:rPr>
            </w:pPr>
            <w:ins w:id="43" w:author="Alfred Aster" w:date="2020-07-20T08:04:00Z">
              <w:r>
                <w:rPr>
                  <w:sz w:val="20"/>
                </w:rPr>
                <w:lastRenderedPageBreak/>
                <w:t>R1</w:t>
              </w:r>
            </w:ins>
          </w:p>
          <w:p w14:paraId="43807ED5" w14:textId="77777777" w:rsidR="00B012BA" w:rsidRPr="000B20DC" w:rsidRDefault="00B012BA" w:rsidP="00B012BA">
            <w:pPr>
              <w:rPr>
                <w:sz w:val="20"/>
              </w:rPr>
            </w:pPr>
          </w:p>
        </w:tc>
        <w:tc>
          <w:tcPr>
            <w:tcW w:w="2365" w:type="dxa"/>
          </w:tcPr>
          <w:p w14:paraId="05F00508" w14:textId="0AC7B8DD" w:rsidR="00B012BA" w:rsidRDefault="00B012BA" w:rsidP="00B012BA">
            <w:pPr>
              <w:rPr>
                <w:ins w:id="44" w:author="Alfred Aster" w:date="2020-07-20T08:06:00Z"/>
                <w:sz w:val="20"/>
              </w:rPr>
            </w:pPr>
            <w:ins w:id="45" w:author="Alfred Aster" w:date="2020-07-20T08:06:00Z">
              <w:r w:rsidRPr="006D5862">
                <w:rPr>
                  <w:sz w:val="20"/>
                </w:rPr>
                <w:t>Motion 112</w:t>
              </w:r>
            </w:ins>
          </w:p>
          <w:p w14:paraId="63FDB3B5" w14:textId="64DB0BF9" w:rsidR="00B012BA" w:rsidRDefault="00B012BA" w:rsidP="00B012BA">
            <w:pPr>
              <w:rPr>
                <w:ins w:id="46" w:author="Alfred Aster" w:date="2020-07-20T08:06:00Z"/>
                <w:sz w:val="20"/>
              </w:rPr>
            </w:pPr>
            <w:ins w:id="47" w:author="Alfred Aster" w:date="2020-07-20T08:06:00Z">
              <w:r w:rsidRPr="00EB6B39">
                <w:rPr>
                  <w:sz w:val="20"/>
                </w:rPr>
                <w:t>Motion 25</w:t>
              </w:r>
            </w:ins>
          </w:p>
          <w:p w14:paraId="16E4229D" w14:textId="74EFF8CA" w:rsidR="00B012BA" w:rsidRDefault="00B012BA" w:rsidP="00B012BA">
            <w:pPr>
              <w:rPr>
                <w:ins w:id="48" w:author="Alfred Aster" w:date="2020-07-20T08:06:00Z"/>
                <w:sz w:val="20"/>
              </w:rPr>
            </w:pPr>
            <w:ins w:id="49" w:author="Alfred Aster" w:date="2020-07-20T08:06:00Z">
              <w:r w:rsidRPr="00792835">
                <w:rPr>
                  <w:sz w:val="20"/>
                </w:rPr>
                <w:t xml:space="preserve">Motion 115, #SP76 </w:t>
              </w:r>
            </w:ins>
          </w:p>
          <w:p w14:paraId="49109E2D" w14:textId="00AC817B" w:rsidR="00B012BA" w:rsidRDefault="00B012BA" w:rsidP="00B012BA">
            <w:pPr>
              <w:rPr>
                <w:ins w:id="50" w:author="Alfred Aster" w:date="2020-07-20T08:06:00Z"/>
                <w:sz w:val="20"/>
              </w:rPr>
            </w:pPr>
            <w:ins w:id="51" w:author="Alfred Aster" w:date="2020-07-20T08:06:00Z">
              <w:r w:rsidRPr="00AE5D3F">
                <w:rPr>
                  <w:sz w:val="20"/>
                </w:rPr>
                <w:t>Motion 70</w:t>
              </w:r>
            </w:ins>
          </w:p>
          <w:p w14:paraId="1D910695" w14:textId="6B43522F" w:rsidR="00B012BA" w:rsidRDefault="00B012BA" w:rsidP="00B012BA">
            <w:pPr>
              <w:rPr>
                <w:ins w:id="52" w:author="Alfred Aster" w:date="2020-07-20T08:06:00Z"/>
                <w:sz w:val="20"/>
              </w:rPr>
            </w:pPr>
            <w:ins w:id="53" w:author="Alfred Aster" w:date="2020-07-20T08:06:00Z">
              <w:r w:rsidRPr="001B07F1">
                <w:rPr>
                  <w:sz w:val="20"/>
                </w:rPr>
                <w:t>Motion 115, #SP88</w:t>
              </w:r>
            </w:ins>
          </w:p>
          <w:p w14:paraId="5FB63AA0" w14:textId="1C8C3411" w:rsidR="00B012BA" w:rsidRDefault="00B012BA" w:rsidP="00B012BA">
            <w:pPr>
              <w:rPr>
                <w:ins w:id="54" w:author="Alfred Aster" w:date="2020-07-20T08:06:00Z"/>
                <w:sz w:val="20"/>
              </w:rPr>
            </w:pPr>
            <w:ins w:id="55" w:author="Alfred Aster" w:date="2020-07-20T08:06:00Z">
              <w:r w:rsidRPr="00810F17">
                <w:rPr>
                  <w:sz w:val="20"/>
                </w:rPr>
                <w:t>Motion 115, #SP86</w:t>
              </w:r>
            </w:ins>
          </w:p>
          <w:p w14:paraId="6CF3E450" w14:textId="6CEC7B4F" w:rsidR="00B012BA" w:rsidRDefault="00B012BA" w:rsidP="00B012BA">
            <w:pPr>
              <w:rPr>
                <w:ins w:id="56" w:author="Alfred Aster" w:date="2020-07-20T08:06:00Z"/>
                <w:sz w:val="20"/>
              </w:rPr>
            </w:pPr>
            <w:ins w:id="57" w:author="Alfred Aster" w:date="2020-07-20T08:06:00Z">
              <w:r w:rsidRPr="00E91A15">
                <w:rPr>
                  <w:sz w:val="20"/>
                </w:rPr>
                <w:t>Motion 71</w:t>
              </w:r>
            </w:ins>
          </w:p>
          <w:p w14:paraId="638AC93F" w14:textId="0D580626" w:rsidR="00B012BA" w:rsidRDefault="00B012BA" w:rsidP="00B012BA">
            <w:pPr>
              <w:rPr>
                <w:ins w:id="58" w:author="Alfred Aster" w:date="2020-07-20T08:06:00Z"/>
                <w:sz w:val="20"/>
              </w:rPr>
            </w:pPr>
            <w:ins w:id="59" w:author="Alfred Aster" w:date="2020-07-20T08:06:00Z">
              <w:r w:rsidRPr="00546A54">
                <w:rPr>
                  <w:sz w:val="20"/>
                </w:rPr>
                <w:lastRenderedPageBreak/>
                <w:t>Motion 111, #SP0611-29</w:t>
              </w:r>
            </w:ins>
          </w:p>
          <w:p w14:paraId="338E8945" w14:textId="1D1C1AD2" w:rsidR="00B012BA" w:rsidRPr="000B20DC" w:rsidRDefault="00B012BA" w:rsidP="00B012BA">
            <w:pPr>
              <w:rPr>
                <w:sz w:val="20"/>
              </w:rPr>
            </w:pPr>
            <w:ins w:id="60" w:author="Alfred Aster" w:date="2020-07-20T08:06:00Z">
              <w:r w:rsidRPr="00040FCD">
                <w:rPr>
                  <w:sz w:val="20"/>
                </w:rPr>
                <w:t>Motion 112</w:t>
              </w:r>
            </w:ins>
          </w:p>
        </w:tc>
      </w:tr>
      <w:tr w:rsidR="00B012BA" w14:paraId="624D7700" w14:textId="77777777" w:rsidTr="00E465F3">
        <w:trPr>
          <w:trHeight w:val="271"/>
        </w:trPr>
        <w:tc>
          <w:tcPr>
            <w:tcW w:w="1035" w:type="dxa"/>
          </w:tcPr>
          <w:p w14:paraId="3F2E652B" w14:textId="25C11DA2" w:rsidR="00B012BA" w:rsidRPr="000B20DC" w:rsidRDefault="00B012BA" w:rsidP="00B012BA">
            <w:pPr>
              <w:rPr>
                <w:sz w:val="20"/>
              </w:rPr>
            </w:pPr>
            <w:r>
              <w:rPr>
                <w:sz w:val="20"/>
              </w:rPr>
              <w:lastRenderedPageBreak/>
              <w:t>MAC</w:t>
            </w:r>
          </w:p>
        </w:tc>
        <w:tc>
          <w:tcPr>
            <w:tcW w:w="1991" w:type="dxa"/>
          </w:tcPr>
          <w:p w14:paraId="71EBF291" w14:textId="176CF1EF" w:rsidR="00B012BA" w:rsidRPr="000B20DC" w:rsidRDefault="00B012BA" w:rsidP="00B012BA">
            <w:pPr>
              <w:rPr>
                <w:sz w:val="20"/>
              </w:rPr>
            </w:pPr>
            <w:r w:rsidRPr="000B20DC">
              <w:rPr>
                <w:sz w:val="20"/>
              </w:rPr>
              <w:t xml:space="preserve">MLO-Multi-link setup: </w:t>
            </w:r>
            <w:r w:rsidRPr="00DB5BB3">
              <w:rPr>
                <w:sz w:val="20"/>
              </w:rPr>
              <w:t>ML IE usage/rules in the context</w:t>
            </w:r>
          </w:p>
        </w:tc>
        <w:tc>
          <w:tcPr>
            <w:tcW w:w="1575" w:type="dxa"/>
            <w:shd w:val="clear" w:color="auto" w:fill="auto"/>
          </w:tcPr>
          <w:p w14:paraId="03C59D9D" w14:textId="651AE4FB" w:rsidR="00B012BA" w:rsidRPr="000B20DC" w:rsidRDefault="00B012BA" w:rsidP="00B012BA">
            <w:pPr>
              <w:rPr>
                <w:sz w:val="20"/>
              </w:rPr>
            </w:pPr>
            <w:r>
              <w:rPr>
                <w:sz w:val="20"/>
              </w:rPr>
              <w:t>Insun Jang</w:t>
            </w:r>
          </w:p>
        </w:tc>
        <w:tc>
          <w:tcPr>
            <w:tcW w:w="2780" w:type="dxa"/>
          </w:tcPr>
          <w:p w14:paraId="41AE7D80" w14:textId="6FEBA00D" w:rsidR="00B012BA" w:rsidRPr="000B20DC" w:rsidRDefault="00B012BA" w:rsidP="00B012BA">
            <w:pPr>
              <w:rPr>
                <w:sz w:val="20"/>
              </w:rPr>
            </w:pPr>
            <w:r w:rsidRPr="000B20DC">
              <w:rPr>
                <w:sz w:val="20"/>
              </w:rPr>
              <w:t>Po-kai Huang,</w:t>
            </w:r>
            <w:r>
              <w:rPr>
                <w:sz w:val="20"/>
              </w:rPr>
              <w:t xml:space="preserve"> </w:t>
            </w:r>
            <w:r w:rsidRPr="000B20DC">
              <w:rPr>
                <w:sz w:val="20"/>
              </w:rPr>
              <w:t>Duncan Ho</w:t>
            </w:r>
            <w:r>
              <w:rPr>
                <w:sz w:val="20"/>
              </w:rPr>
              <w:t>,</w:t>
            </w:r>
          </w:p>
          <w:p w14:paraId="4F3C4A1B" w14:textId="71F40750" w:rsidR="00B012BA" w:rsidRPr="000B20DC" w:rsidRDefault="00B012BA" w:rsidP="00B012BA">
            <w:pPr>
              <w:rPr>
                <w:sz w:val="20"/>
              </w:rPr>
            </w:pPr>
            <w:r w:rsidRPr="000B20DC">
              <w:rPr>
                <w:sz w:val="20"/>
              </w:rPr>
              <w:t>Yonggang Fang</w:t>
            </w:r>
            <w:r>
              <w:rPr>
                <w:sz w:val="20"/>
              </w:rPr>
              <w:t>,</w:t>
            </w:r>
            <w:r w:rsidRPr="000B20DC">
              <w:rPr>
                <w:sz w:val="20"/>
              </w:rPr>
              <w:t xml:space="preserve"> Liwen Chu, Abhishek Patil,</w:t>
            </w:r>
            <w:r>
              <w:rPr>
                <w:sz w:val="20"/>
              </w:rPr>
              <w:t xml:space="preserve"> </w:t>
            </w:r>
            <w:r w:rsidRPr="000B20DC">
              <w:rPr>
                <w:sz w:val="20"/>
              </w:rPr>
              <w:t xml:space="preserve">Dibakar Das, Yongho Seok, Jarkko Kneckt, </w:t>
            </w:r>
            <w:proofErr w:type="spellStart"/>
            <w:r w:rsidRPr="000B20DC">
              <w:rPr>
                <w:sz w:val="20"/>
              </w:rPr>
              <w:t>Guogang</w:t>
            </w:r>
            <w:proofErr w:type="spellEnd"/>
            <w:r w:rsidRPr="000B20DC">
              <w:rPr>
                <w:sz w:val="20"/>
              </w:rPr>
              <w:t xml:space="preserve"> Huang, Rojan Chitrakar</w:t>
            </w:r>
            <w:r>
              <w:rPr>
                <w:sz w:val="20"/>
              </w:rPr>
              <w:t>,</w:t>
            </w:r>
            <w:r w:rsidRPr="000B20DC">
              <w:rPr>
                <w:sz w:val="20"/>
              </w:rPr>
              <w:t xml:space="preserve"> </w:t>
            </w:r>
            <w:proofErr w:type="spellStart"/>
            <w:r w:rsidRPr="000B20DC">
              <w:rPr>
                <w:sz w:val="20"/>
              </w:rPr>
              <w:t>Chenhe</w:t>
            </w:r>
            <w:proofErr w:type="spellEnd"/>
            <w:r w:rsidRPr="000B20DC">
              <w:rPr>
                <w:sz w:val="20"/>
              </w:rPr>
              <w:t xml:space="preserve"> Ji, Yonggang Fang</w:t>
            </w:r>
            <w:r>
              <w:rPr>
                <w:sz w:val="20"/>
              </w:rPr>
              <w:t xml:space="preserve">, </w:t>
            </w:r>
            <w:r w:rsidRPr="000B20DC">
              <w:rPr>
                <w:sz w:val="20"/>
              </w:rPr>
              <w:t>Jason Yuchen Guo</w:t>
            </w:r>
            <w:r>
              <w:rPr>
                <w:sz w:val="20"/>
              </w:rPr>
              <w:t xml:space="preserve">, </w:t>
            </w:r>
            <w:r w:rsidRPr="000B20DC">
              <w:rPr>
                <w:sz w:val="20"/>
              </w:rPr>
              <w:t>Xiaofei Wang</w:t>
            </w:r>
            <w:r>
              <w:rPr>
                <w:sz w:val="20"/>
              </w:rPr>
              <w:t xml:space="preserve">, Harry Wang, Gabor </w:t>
            </w:r>
            <w:proofErr w:type="spellStart"/>
            <w:r>
              <w:rPr>
                <w:sz w:val="20"/>
              </w:rPr>
              <w:t>Bajko</w:t>
            </w:r>
            <w:proofErr w:type="spellEnd"/>
          </w:p>
        </w:tc>
        <w:tc>
          <w:tcPr>
            <w:tcW w:w="1394" w:type="dxa"/>
          </w:tcPr>
          <w:p w14:paraId="75F334FC" w14:textId="77777777" w:rsidR="00B012BA" w:rsidRDefault="00B012BA" w:rsidP="00B012BA">
            <w:pPr>
              <w:rPr>
                <w:ins w:id="61" w:author="Alfred Aster" w:date="2020-07-20T08:04:00Z"/>
                <w:sz w:val="20"/>
              </w:rPr>
            </w:pPr>
            <w:ins w:id="62" w:author="Alfred Aster" w:date="2020-07-20T08:04:00Z">
              <w:r>
                <w:rPr>
                  <w:sz w:val="20"/>
                </w:rPr>
                <w:t>R1</w:t>
              </w:r>
            </w:ins>
          </w:p>
          <w:p w14:paraId="56F3BEE1" w14:textId="77777777" w:rsidR="00B012BA" w:rsidRPr="000B20DC" w:rsidRDefault="00B012BA" w:rsidP="00B012BA">
            <w:pPr>
              <w:rPr>
                <w:sz w:val="20"/>
              </w:rPr>
            </w:pPr>
          </w:p>
        </w:tc>
        <w:tc>
          <w:tcPr>
            <w:tcW w:w="2365" w:type="dxa"/>
          </w:tcPr>
          <w:p w14:paraId="0586EC3C" w14:textId="6019630E" w:rsidR="00B012BA" w:rsidRDefault="00B012BA" w:rsidP="00B012BA">
            <w:pPr>
              <w:rPr>
                <w:ins w:id="63" w:author="Alfred Aster" w:date="2020-07-20T08:06:00Z"/>
                <w:sz w:val="20"/>
              </w:rPr>
            </w:pPr>
            <w:ins w:id="64" w:author="Alfred Aster" w:date="2020-07-20T08:06:00Z">
              <w:r w:rsidRPr="007333C3">
                <w:rPr>
                  <w:sz w:val="20"/>
                </w:rPr>
                <w:t xml:space="preserve">Motion 115, #SP89 </w:t>
              </w:r>
            </w:ins>
          </w:p>
          <w:p w14:paraId="24217EBC" w14:textId="0DD5DA03" w:rsidR="00B012BA" w:rsidRDefault="00B012BA" w:rsidP="00B012BA">
            <w:pPr>
              <w:rPr>
                <w:ins w:id="65" w:author="Alfred Aster" w:date="2020-07-20T08:06:00Z"/>
                <w:sz w:val="20"/>
              </w:rPr>
            </w:pPr>
            <w:ins w:id="66" w:author="Alfred Aster" w:date="2020-07-20T08:06:00Z">
              <w:r w:rsidRPr="0033706A">
                <w:rPr>
                  <w:sz w:val="20"/>
                </w:rPr>
                <w:t xml:space="preserve">Motion 112, #SP32 </w:t>
              </w:r>
            </w:ins>
          </w:p>
          <w:p w14:paraId="3407A9F8" w14:textId="2A18A099" w:rsidR="00B012BA" w:rsidRDefault="00B012BA" w:rsidP="00B012BA">
            <w:pPr>
              <w:rPr>
                <w:ins w:id="67" w:author="Alfred Aster" w:date="2020-07-20T08:06:00Z"/>
                <w:sz w:val="20"/>
              </w:rPr>
            </w:pPr>
            <w:ins w:id="68" w:author="Alfred Aster" w:date="2020-07-20T08:06:00Z">
              <w:r w:rsidRPr="00850E74">
                <w:rPr>
                  <w:sz w:val="20"/>
                </w:rPr>
                <w:t xml:space="preserve">Motion 32 </w:t>
              </w:r>
            </w:ins>
          </w:p>
          <w:p w14:paraId="2510675C" w14:textId="09E4D052" w:rsidR="00B012BA" w:rsidRDefault="00B012BA" w:rsidP="00B012BA">
            <w:pPr>
              <w:rPr>
                <w:ins w:id="69" w:author="Alfred Aster" w:date="2020-07-20T08:06:00Z"/>
                <w:sz w:val="20"/>
              </w:rPr>
            </w:pPr>
            <w:ins w:id="70" w:author="Alfred Aster" w:date="2020-07-20T08:06:00Z">
              <w:r w:rsidRPr="00040196">
                <w:rPr>
                  <w:sz w:val="20"/>
                </w:rPr>
                <w:t>Motion 21</w:t>
              </w:r>
            </w:ins>
          </w:p>
          <w:p w14:paraId="015A0D37" w14:textId="22F14429" w:rsidR="00B012BA" w:rsidRDefault="00B012BA" w:rsidP="00B012BA">
            <w:pPr>
              <w:rPr>
                <w:ins w:id="71" w:author="Alfred Aster" w:date="2020-07-20T08:06:00Z"/>
                <w:sz w:val="20"/>
              </w:rPr>
            </w:pPr>
            <w:ins w:id="72" w:author="Alfred Aster" w:date="2020-07-20T08:06:00Z">
              <w:r w:rsidRPr="00622EFD">
                <w:rPr>
                  <w:sz w:val="20"/>
                </w:rPr>
                <w:t>Motion 68</w:t>
              </w:r>
            </w:ins>
          </w:p>
          <w:p w14:paraId="76B9B3D2" w14:textId="63327CF9" w:rsidR="00B012BA" w:rsidRDefault="00B012BA" w:rsidP="00B012BA">
            <w:pPr>
              <w:rPr>
                <w:ins w:id="73" w:author="Alfred Aster" w:date="2020-07-20T08:06:00Z"/>
                <w:sz w:val="20"/>
              </w:rPr>
            </w:pPr>
            <w:ins w:id="74" w:author="Alfred Aster" w:date="2020-07-20T08:06:00Z">
              <w:r w:rsidRPr="008F2B17">
                <w:rPr>
                  <w:sz w:val="20"/>
                </w:rPr>
                <w:t>Motion 115, #SP65</w:t>
              </w:r>
            </w:ins>
          </w:p>
          <w:p w14:paraId="4D346C03" w14:textId="52E62BFD" w:rsidR="00B012BA" w:rsidRDefault="00B012BA" w:rsidP="00B012BA">
            <w:pPr>
              <w:rPr>
                <w:ins w:id="75" w:author="Alfred Aster" w:date="2020-07-20T08:06:00Z"/>
                <w:sz w:val="20"/>
              </w:rPr>
            </w:pPr>
            <w:ins w:id="76" w:author="Alfred Aster" w:date="2020-07-20T08:06:00Z">
              <w:r w:rsidRPr="003E382E">
                <w:rPr>
                  <w:sz w:val="20"/>
                </w:rPr>
                <w:t>Motion 112, #SP33</w:t>
              </w:r>
            </w:ins>
          </w:p>
          <w:p w14:paraId="6F2083AE" w14:textId="7D5577E9" w:rsidR="00B012BA" w:rsidRDefault="00B012BA" w:rsidP="00B012BA">
            <w:pPr>
              <w:rPr>
                <w:ins w:id="77" w:author="Alfred Aster" w:date="2020-07-20T08:06:00Z"/>
                <w:sz w:val="20"/>
              </w:rPr>
            </w:pPr>
            <w:ins w:id="78" w:author="Alfred Aster" w:date="2020-07-20T08:06:00Z">
              <w:r w:rsidRPr="00421186">
                <w:rPr>
                  <w:sz w:val="20"/>
                </w:rPr>
                <w:t>Motion 115, #SP87</w:t>
              </w:r>
            </w:ins>
          </w:p>
          <w:p w14:paraId="5FEEAC1B" w14:textId="13F3717D" w:rsidR="00B012BA" w:rsidRDefault="00B012BA" w:rsidP="00B012BA">
            <w:pPr>
              <w:rPr>
                <w:sz w:val="20"/>
              </w:rPr>
            </w:pPr>
            <w:ins w:id="79" w:author="Alfred Aster" w:date="2020-07-20T08:06:00Z">
              <w:r w:rsidRPr="005A62A7">
                <w:rPr>
                  <w:sz w:val="20"/>
                </w:rPr>
                <w:t>Motion 115, #SP94</w:t>
              </w:r>
            </w:ins>
          </w:p>
        </w:tc>
      </w:tr>
      <w:tr w:rsidR="00B012BA" w14:paraId="6A6E7413" w14:textId="77777777" w:rsidTr="00E465F3">
        <w:trPr>
          <w:trHeight w:val="271"/>
        </w:trPr>
        <w:tc>
          <w:tcPr>
            <w:tcW w:w="1035" w:type="dxa"/>
          </w:tcPr>
          <w:p w14:paraId="0A8FB932" w14:textId="77777777" w:rsidR="00B012BA" w:rsidRPr="000B20DC" w:rsidRDefault="00B012BA" w:rsidP="00B012BA">
            <w:pPr>
              <w:rPr>
                <w:sz w:val="20"/>
              </w:rPr>
            </w:pPr>
            <w:r w:rsidRPr="000B20DC">
              <w:rPr>
                <w:sz w:val="20"/>
              </w:rPr>
              <w:t>MAC</w:t>
            </w:r>
          </w:p>
        </w:tc>
        <w:tc>
          <w:tcPr>
            <w:tcW w:w="1991" w:type="dxa"/>
          </w:tcPr>
          <w:p w14:paraId="46C05807" w14:textId="51719AE9" w:rsidR="00B012BA" w:rsidRPr="000B20DC" w:rsidRDefault="00B012BA" w:rsidP="00B012BA">
            <w:pPr>
              <w:rPr>
                <w:sz w:val="20"/>
              </w:rPr>
            </w:pPr>
            <w:r w:rsidRPr="000B20DC">
              <w:rPr>
                <w:sz w:val="20"/>
              </w:rPr>
              <w:t>MLO-TID mapping/Link Management: Default Mode and Enablement</w:t>
            </w:r>
          </w:p>
        </w:tc>
        <w:tc>
          <w:tcPr>
            <w:tcW w:w="1575" w:type="dxa"/>
            <w:shd w:val="clear" w:color="auto" w:fill="auto"/>
          </w:tcPr>
          <w:p w14:paraId="7A848960" w14:textId="5D222CB1" w:rsidR="00B012BA" w:rsidRPr="000B20DC" w:rsidRDefault="00B012BA" w:rsidP="00B012BA">
            <w:pPr>
              <w:rPr>
                <w:sz w:val="20"/>
              </w:rPr>
            </w:pPr>
            <w:r w:rsidRPr="000B20DC">
              <w:rPr>
                <w:sz w:val="20"/>
              </w:rPr>
              <w:t xml:space="preserve">Laurent Cariou, </w:t>
            </w:r>
          </w:p>
          <w:p w14:paraId="5BFDEC78" w14:textId="0FC79AFD" w:rsidR="00B012BA" w:rsidRPr="000B20DC" w:rsidRDefault="00B012BA" w:rsidP="00B012BA">
            <w:pPr>
              <w:rPr>
                <w:sz w:val="20"/>
              </w:rPr>
            </w:pPr>
          </w:p>
        </w:tc>
        <w:tc>
          <w:tcPr>
            <w:tcW w:w="2780" w:type="dxa"/>
          </w:tcPr>
          <w:p w14:paraId="050CE6B8" w14:textId="0F2A363A" w:rsidR="00B012BA" w:rsidRPr="000B20DC" w:rsidRDefault="00B012BA" w:rsidP="00B012BA">
            <w:pPr>
              <w:rPr>
                <w:sz w:val="20"/>
              </w:rPr>
            </w:pPr>
            <w:r w:rsidRPr="000B20DC">
              <w:rPr>
                <w:sz w:val="20"/>
              </w:rPr>
              <w:t>Yongho Seok,</w:t>
            </w:r>
            <w:r>
              <w:rPr>
                <w:sz w:val="20"/>
              </w:rPr>
              <w:t xml:space="preserve"> </w:t>
            </w:r>
            <w:r w:rsidRPr="000B20DC">
              <w:rPr>
                <w:sz w:val="20"/>
              </w:rPr>
              <w:t>Matthew Fischer</w:t>
            </w:r>
            <w:r>
              <w:rPr>
                <w:sz w:val="20"/>
              </w:rPr>
              <w:t>,</w:t>
            </w:r>
            <w:r w:rsidRPr="000B20DC">
              <w:rPr>
                <w:sz w:val="20"/>
              </w:rPr>
              <w:t xml:space="preserve"> Young Hoon Kwon, Abhishek Patil, Jarkko Kneckt, Insun Jang</w:t>
            </w:r>
            <w:r>
              <w:rPr>
                <w:sz w:val="20"/>
              </w:rPr>
              <w:t>,</w:t>
            </w:r>
          </w:p>
          <w:p w14:paraId="37658EF6" w14:textId="0D4ED7BC" w:rsidR="00B012BA" w:rsidRPr="000B20DC" w:rsidRDefault="00B012BA" w:rsidP="00B012BA">
            <w:pPr>
              <w:rPr>
                <w:sz w:val="20"/>
              </w:rPr>
            </w:pPr>
            <w:proofErr w:type="spellStart"/>
            <w:r w:rsidRPr="000B20DC">
              <w:rPr>
                <w:sz w:val="20"/>
              </w:rPr>
              <w:t>Namyeong</w:t>
            </w:r>
            <w:proofErr w:type="spellEnd"/>
            <w:r w:rsidRPr="000B20DC">
              <w:rPr>
                <w:sz w:val="20"/>
              </w:rPr>
              <w:t xml:space="preserve"> Kim, </w:t>
            </w:r>
            <w:proofErr w:type="spellStart"/>
            <w:r w:rsidRPr="000B20DC">
              <w:rPr>
                <w:sz w:val="20"/>
              </w:rPr>
              <w:t>Chenhe</w:t>
            </w:r>
            <w:proofErr w:type="spellEnd"/>
            <w:r w:rsidRPr="000B20DC">
              <w:rPr>
                <w:sz w:val="20"/>
              </w:rPr>
              <w:t xml:space="preserve"> Ji, Sharan Naribole, Cheng Chen, Chunyu Hu</w:t>
            </w:r>
            <w:r>
              <w:rPr>
                <w:sz w:val="20"/>
              </w:rPr>
              <w:t>,</w:t>
            </w:r>
            <w:r w:rsidRPr="000B20DC">
              <w:t xml:space="preserve"> </w:t>
            </w:r>
            <w:r w:rsidRPr="000B20DC">
              <w:rPr>
                <w:sz w:val="20"/>
              </w:rPr>
              <w:t xml:space="preserve">Greg </w:t>
            </w:r>
            <w:proofErr w:type="spellStart"/>
            <w:r w:rsidRPr="000B20DC">
              <w:rPr>
                <w:sz w:val="20"/>
              </w:rPr>
              <w:t>Geonjung</w:t>
            </w:r>
            <w:proofErr w:type="spellEnd"/>
            <w:r w:rsidRPr="000B20DC">
              <w:rPr>
                <w:sz w:val="20"/>
              </w:rPr>
              <w:t xml:space="preserve"> Ko</w:t>
            </w:r>
            <w:r>
              <w:rPr>
                <w:sz w:val="20"/>
              </w:rPr>
              <w:t xml:space="preserve">, </w:t>
            </w:r>
            <w:r w:rsidRPr="00B713C7">
              <w:rPr>
                <w:sz w:val="20"/>
              </w:rPr>
              <w:t>Payam Torab</w:t>
            </w:r>
            <w:r>
              <w:rPr>
                <w:sz w:val="20"/>
              </w:rPr>
              <w:t xml:space="preserve">, </w:t>
            </w:r>
            <w:r w:rsidRPr="000B20DC">
              <w:rPr>
                <w:sz w:val="20"/>
              </w:rPr>
              <w:t>Dibakar Das</w:t>
            </w:r>
            <w:r>
              <w:rPr>
                <w:sz w:val="20"/>
              </w:rPr>
              <w:t xml:space="preserve">, </w:t>
            </w:r>
            <w:r w:rsidRPr="007832FB">
              <w:rPr>
                <w:sz w:val="20"/>
              </w:rPr>
              <w:t>Liuming Lu</w:t>
            </w:r>
            <w:r>
              <w:rPr>
                <w:sz w:val="20"/>
              </w:rPr>
              <w:t xml:space="preserve">, </w:t>
            </w:r>
            <w:proofErr w:type="spellStart"/>
            <w:r w:rsidRPr="003B2BEE">
              <w:rPr>
                <w:sz w:val="20"/>
              </w:rPr>
              <w:t>Guogang</w:t>
            </w:r>
            <w:proofErr w:type="spellEnd"/>
            <w:r w:rsidRPr="003B2BEE">
              <w:rPr>
                <w:sz w:val="20"/>
              </w:rPr>
              <w:t xml:space="preserve"> Huang</w:t>
            </w:r>
            <w:r>
              <w:rPr>
                <w:sz w:val="20"/>
              </w:rPr>
              <w:t xml:space="preserve">, Harry Wang, Gabor </w:t>
            </w:r>
            <w:proofErr w:type="spellStart"/>
            <w:r>
              <w:rPr>
                <w:sz w:val="20"/>
              </w:rPr>
              <w:t>Bajko</w:t>
            </w:r>
            <w:proofErr w:type="spellEnd"/>
            <w:r>
              <w:rPr>
                <w:sz w:val="20"/>
              </w:rPr>
              <w:t>, Yonggang Fang, John Yi</w:t>
            </w:r>
          </w:p>
        </w:tc>
        <w:tc>
          <w:tcPr>
            <w:tcW w:w="1394" w:type="dxa"/>
          </w:tcPr>
          <w:p w14:paraId="4141A939" w14:textId="77777777" w:rsidR="00B012BA" w:rsidRDefault="00B012BA" w:rsidP="00B012BA">
            <w:pPr>
              <w:rPr>
                <w:ins w:id="80" w:author="Alfred Aster" w:date="2020-07-20T08:04:00Z"/>
                <w:sz w:val="20"/>
              </w:rPr>
            </w:pPr>
            <w:ins w:id="81" w:author="Alfred Aster" w:date="2020-07-20T08:04:00Z">
              <w:r>
                <w:rPr>
                  <w:sz w:val="20"/>
                </w:rPr>
                <w:t>R1</w:t>
              </w:r>
            </w:ins>
          </w:p>
          <w:p w14:paraId="4E2A4543" w14:textId="77777777" w:rsidR="00B012BA" w:rsidRPr="000B20DC" w:rsidRDefault="00B012BA" w:rsidP="00B012BA">
            <w:pPr>
              <w:rPr>
                <w:sz w:val="20"/>
              </w:rPr>
            </w:pPr>
          </w:p>
        </w:tc>
        <w:tc>
          <w:tcPr>
            <w:tcW w:w="2365" w:type="dxa"/>
          </w:tcPr>
          <w:p w14:paraId="43C8D165" w14:textId="77777777" w:rsidR="00B012BA" w:rsidRDefault="00B012BA" w:rsidP="00B012BA">
            <w:pPr>
              <w:rPr>
                <w:ins w:id="82" w:author="Alfred Aster" w:date="2020-07-20T08:06:00Z"/>
                <w:sz w:val="20"/>
              </w:rPr>
            </w:pPr>
          </w:p>
          <w:p w14:paraId="46B009A2" w14:textId="45744628" w:rsidR="00B012BA" w:rsidRPr="004F14E8" w:rsidRDefault="00B012BA" w:rsidP="00B012BA">
            <w:pPr>
              <w:ind w:firstLine="720"/>
              <w:rPr>
                <w:sz w:val="20"/>
              </w:rPr>
            </w:pPr>
          </w:p>
        </w:tc>
      </w:tr>
      <w:tr w:rsidR="00B012BA" w14:paraId="6A0611AA" w14:textId="77777777" w:rsidTr="00E465F3">
        <w:trPr>
          <w:trHeight w:val="257"/>
        </w:trPr>
        <w:tc>
          <w:tcPr>
            <w:tcW w:w="1035" w:type="dxa"/>
          </w:tcPr>
          <w:p w14:paraId="533F3AA3" w14:textId="0B94B8E5" w:rsidR="00B012BA" w:rsidRPr="000B20DC" w:rsidRDefault="00B012BA" w:rsidP="00B012BA">
            <w:pPr>
              <w:rPr>
                <w:sz w:val="20"/>
              </w:rPr>
            </w:pPr>
            <w:r w:rsidRPr="000B20DC">
              <w:rPr>
                <w:sz w:val="20"/>
              </w:rPr>
              <w:t>MAC</w:t>
            </w:r>
          </w:p>
        </w:tc>
        <w:tc>
          <w:tcPr>
            <w:tcW w:w="1991" w:type="dxa"/>
          </w:tcPr>
          <w:p w14:paraId="3BB95EE6" w14:textId="47B7E511" w:rsidR="00B012BA" w:rsidRPr="000B20DC" w:rsidRDefault="00B012BA" w:rsidP="00B012BA">
            <w:pPr>
              <w:rPr>
                <w:sz w:val="20"/>
              </w:rPr>
            </w:pPr>
            <w:r w:rsidRPr="000B20DC">
              <w:rPr>
                <w:sz w:val="20"/>
              </w:rPr>
              <w:t>MLO-TID mapping/Link Management: TID to Link Mapping</w:t>
            </w:r>
          </w:p>
        </w:tc>
        <w:tc>
          <w:tcPr>
            <w:tcW w:w="1575" w:type="dxa"/>
            <w:shd w:val="clear" w:color="auto" w:fill="auto"/>
          </w:tcPr>
          <w:p w14:paraId="2D5A6724" w14:textId="77777777" w:rsidR="00B012BA" w:rsidRPr="000B20DC" w:rsidRDefault="00B012BA" w:rsidP="00B012BA">
            <w:pPr>
              <w:rPr>
                <w:sz w:val="20"/>
              </w:rPr>
            </w:pPr>
            <w:r w:rsidRPr="000B20DC">
              <w:rPr>
                <w:sz w:val="20"/>
              </w:rPr>
              <w:t>Yongho Seok,</w:t>
            </w:r>
          </w:p>
          <w:p w14:paraId="517A75AB" w14:textId="0CDB64ED" w:rsidR="00B012BA" w:rsidRPr="000B20DC" w:rsidRDefault="00B012BA" w:rsidP="00B012BA">
            <w:pPr>
              <w:rPr>
                <w:sz w:val="20"/>
              </w:rPr>
            </w:pPr>
          </w:p>
        </w:tc>
        <w:tc>
          <w:tcPr>
            <w:tcW w:w="2780" w:type="dxa"/>
          </w:tcPr>
          <w:p w14:paraId="533654EC" w14:textId="22F0AE28" w:rsidR="00B012BA" w:rsidRPr="000B20DC" w:rsidRDefault="00B012BA" w:rsidP="00B012BA">
            <w:pPr>
              <w:rPr>
                <w:sz w:val="20"/>
              </w:rPr>
            </w:pPr>
            <w:r w:rsidRPr="000B20DC">
              <w:rPr>
                <w:sz w:val="20"/>
              </w:rPr>
              <w:t>Laurent Cariou, Matthew Fischer</w:t>
            </w:r>
            <w:r>
              <w:rPr>
                <w:sz w:val="20"/>
              </w:rPr>
              <w:t>,</w:t>
            </w:r>
          </w:p>
          <w:p w14:paraId="41A059BD" w14:textId="7BA5D1CD" w:rsidR="00B012BA" w:rsidRPr="000B20DC" w:rsidRDefault="00B012BA" w:rsidP="00B012BA">
            <w:pPr>
              <w:rPr>
                <w:sz w:val="20"/>
              </w:rPr>
            </w:pPr>
            <w:r w:rsidRPr="000B20DC">
              <w:rPr>
                <w:sz w:val="20"/>
              </w:rPr>
              <w:t>Young Hoon Kwon, Abhishek Patil, Jarkko Kneckt, Insun Jang</w:t>
            </w:r>
            <w:r>
              <w:rPr>
                <w:sz w:val="20"/>
              </w:rPr>
              <w:t>,</w:t>
            </w:r>
          </w:p>
          <w:p w14:paraId="62011256" w14:textId="4DEE9EC0" w:rsidR="00B012BA" w:rsidRPr="000B20DC" w:rsidRDefault="00B012BA" w:rsidP="00B012BA">
            <w:pPr>
              <w:rPr>
                <w:sz w:val="20"/>
              </w:rPr>
            </w:pPr>
            <w:proofErr w:type="spellStart"/>
            <w:r w:rsidRPr="000B20DC">
              <w:rPr>
                <w:sz w:val="20"/>
              </w:rPr>
              <w:t>Namyeong</w:t>
            </w:r>
            <w:proofErr w:type="spellEnd"/>
            <w:r w:rsidRPr="000B20DC">
              <w:rPr>
                <w:sz w:val="20"/>
              </w:rPr>
              <w:t xml:space="preserve"> Kim, </w:t>
            </w:r>
            <w:proofErr w:type="spellStart"/>
            <w:r w:rsidRPr="000B20DC">
              <w:rPr>
                <w:sz w:val="20"/>
              </w:rPr>
              <w:t>Chenhe</w:t>
            </w:r>
            <w:proofErr w:type="spellEnd"/>
            <w:r w:rsidRPr="000B20DC">
              <w:rPr>
                <w:sz w:val="20"/>
              </w:rPr>
              <w:t xml:space="preserve"> Ji, Sharan Naribole, Cheng Chen, Chunyu Hu</w:t>
            </w:r>
            <w:r>
              <w:rPr>
                <w:sz w:val="20"/>
              </w:rPr>
              <w:t>,</w:t>
            </w:r>
            <w:r w:rsidRPr="000B20DC">
              <w:t xml:space="preserve"> </w:t>
            </w:r>
            <w:r w:rsidRPr="000B20DC">
              <w:rPr>
                <w:sz w:val="20"/>
              </w:rPr>
              <w:t xml:space="preserve">Greg </w:t>
            </w:r>
            <w:proofErr w:type="spellStart"/>
            <w:r w:rsidRPr="000B20DC">
              <w:rPr>
                <w:sz w:val="20"/>
              </w:rPr>
              <w:t>Geonjung</w:t>
            </w:r>
            <w:proofErr w:type="spellEnd"/>
            <w:r w:rsidRPr="000B20DC">
              <w:rPr>
                <w:sz w:val="20"/>
              </w:rPr>
              <w:t xml:space="preserve"> Ko</w:t>
            </w:r>
            <w:r>
              <w:rPr>
                <w:sz w:val="20"/>
              </w:rPr>
              <w:t xml:space="preserve">, </w:t>
            </w:r>
            <w:r w:rsidRPr="00B713C7">
              <w:rPr>
                <w:sz w:val="20"/>
              </w:rPr>
              <w:t>Payam Torab</w:t>
            </w:r>
            <w:r>
              <w:rPr>
                <w:sz w:val="20"/>
              </w:rPr>
              <w:t xml:space="preserve">, </w:t>
            </w:r>
            <w:r w:rsidRPr="000B20DC">
              <w:rPr>
                <w:sz w:val="20"/>
              </w:rPr>
              <w:t>Dibakar Das</w:t>
            </w:r>
            <w:r>
              <w:rPr>
                <w:sz w:val="20"/>
              </w:rPr>
              <w:t xml:space="preserve">, </w:t>
            </w:r>
            <w:proofErr w:type="spellStart"/>
            <w:r w:rsidRPr="00831CDB">
              <w:rPr>
                <w:sz w:val="20"/>
              </w:rPr>
              <w:t>Guogang</w:t>
            </w:r>
            <w:proofErr w:type="spellEnd"/>
            <w:r w:rsidRPr="00831CDB">
              <w:rPr>
                <w:sz w:val="20"/>
              </w:rPr>
              <w:t xml:space="preserve"> Huang</w:t>
            </w:r>
            <w:r>
              <w:rPr>
                <w:sz w:val="20"/>
              </w:rPr>
              <w:t xml:space="preserve">, Harry Wang, Gabor </w:t>
            </w:r>
            <w:proofErr w:type="spellStart"/>
            <w:r>
              <w:rPr>
                <w:sz w:val="20"/>
              </w:rPr>
              <w:t>Bajko</w:t>
            </w:r>
            <w:proofErr w:type="spellEnd"/>
            <w:r>
              <w:rPr>
                <w:sz w:val="20"/>
              </w:rPr>
              <w:t xml:space="preserve">, Yonggang Fang, John Yi, </w:t>
            </w:r>
            <w:r w:rsidRPr="009D3220">
              <w:rPr>
                <w:sz w:val="20"/>
              </w:rPr>
              <w:t>Liuming Lu</w:t>
            </w:r>
          </w:p>
        </w:tc>
        <w:tc>
          <w:tcPr>
            <w:tcW w:w="1394" w:type="dxa"/>
          </w:tcPr>
          <w:p w14:paraId="5E2958B0" w14:textId="0F05C6DA" w:rsidR="00B012BA" w:rsidRPr="000B20DC" w:rsidRDefault="00B012BA" w:rsidP="00B012BA">
            <w:pPr>
              <w:rPr>
                <w:sz w:val="20"/>
              </w:rPr>
            </w:pPr>
            <w:ins w:id="83" w:author="Alfred Aster" w:date="2020-07-20T08:04:00Z">
              <w:r>
                <w:rPr>
                  <w:sz w:val="20"/>
                </w:rPr>
                <w:t>R1/R2?</w:t>
              </w:r>
            </w:ins>
          </w:p>
        </w:tc>
        <w:tc>
          <w:tcPr>
            <w:tcW w:w="2365" w:type="dxa"/>
          </w:tcPr>
          <w:p w14:paraId="733C43E8" w14:textId="2B8C6D0D" w:rsidR="00B012BA" w:rsidRPr="000B20DC" w:rsidRDefault="00B012BA" w:rsidP="00B012BA">
            <w:pPr>
              <w:rPr>
                <w:sz w:val="20"/>
              </w:rPr>
            </w:pPr>
          </w:p>
        </w:tc>
      </w:tr>
      <w:tr w:rsidR="00B012BA" w14:paraId="23A1D52A" w14:textId="77777777" w:rsidTr="00E465F3">
        <w:trPr>
          <w:trHeight w:val="257"/>
        </w:trPr>
        <w:tc>
          <w:tcPr>
            <w:tcW w:w="1035" w:type="dxa"/>
          </w:tcPr>
          <w:p w14:paraId="2A67F025" w14:textId="77777777" w:rsidR="00B012BA" w:rsidRPr="000B20DC" w:rsidRDefault="00B012BA" w:rsidP="00B012BA">
            <w:pPr>
              <w:rPr>
                <w:sz w:val="20"/>
              </w:rPr>
            </w:pPr>
            <w:r w:rsidRPr="000B20DC">
              <w:rPr>
                <w:sz w:val="20"/>
              </w:rPr>
              <w:t>MAC</w:t>
            </w:r>
          </w:p>
        </w:tc>
        <w:tc>
          <w:tcPr>
            <w:tcW w:w="1991" w:type="dxa"/>
          </w:tcPr>
          <w:p w14:paraId="70747CDA" w14:textId="70794140" w:rsidR="00B012BA" w:rsidRPr="000B20DC" w:rsidRDefault="00B012BA" w:rsidP="00B012BA">
            <w:pPr>
              <w:rPr>
                <w:sz w:val="20"/>
              </w:rPr>
            </w:pPr>
            <w:r w:rsidRPr="000B20DC">
              <w:rPr>
                <w:sz w:val="20"/>
              </w:rPr>
              <w:t>MLO-Multi-link block ack: Procedure</w:t>
            </w:r>
          </w:p>
        </w:tc>
        <w:tc>
          <w:tcPr>
            <w:tcW w:w="1575" w:type="dxa"/>
            <w:shd w:val="clear" w:color="auto" w:fill="auto"/>
          </w:tcPr>
          <w:p w14:paraId="45FE1EF6" w14:textId="458A4AD4" w:rsidR="00B012BA" w:rsidRPr="000B20DC" w:rsidRDefault="00B012BA" w:rsidP="00B012BA">
            <w:pPr>
              <w:rPr>
                <w:sz w:val="20"/>
              </w:rPr>
            </w:pPr>
            <w:r w:rsidRPr="000B20DC">
              <w:rPr>
                <w:sz w:val="20"/>
              </w:rPr>
              <w:t>Abhishek Patil</w:t>
            </w:r>
          </w:p>
          <w:p w14:paraId="3FE6A6FD" w14:textId="04B24498" w:rsidR="00B012BA" w:rsidRPr="000B20DC" w:rsidRDefault="00B012BA" w:rsidP="00B012BA">
            <w:pPr>
              <w:rPr>
                <w:sz w:val="20"/>
              </w:rPr>
            </w:pPr>
          </w:p>
        </w:tc>
        <w:tc>
          <w:tcPr>
            <w:tcW w:w="2780" w:type="dxa"/>
          </w:tcPr>
          <w:p w14:paraId="0EA1120D" w14:textId="0056ECA6" w:rsidR="00B012BA" w:rsidRPr="000B20DC" w:rsidRDefault="00B012BA" w:rsidP="00B012BA">
            <w:pPr>
              <w:rPr>
                <w:sz w:val="20"/>
              </w:rPr>
            </w:pPr>
            <w:r w:rsidRPr="000B20DC">
              <w:rPr>
                <w:sz w:val="20"/>
              </w:rPr>
              <w:t>Liwen Chu, Po-kai Huang, Kaiying Lu, Jarkko Kneckt, Tomo Adachi, Rojan Chitrakar, Arik Klein, Taewon Song, Zhou Lan, Ryuichi Hirata</w:t>
            </w:r>
            <w:r>
              <w:rPr>
                <w:sz w:val="20"/>
              </w:rPr>
              <w:t>,</w:t>
            </w:r>
            <w:r w:rsidRPr="000B20DC">
              <w:rPr>
                <w:sz w:val="20"/>
              </w:rPr>
              <w:t xml:space="preserve"> Yusuke Tanaka</w:t>
            </w:r>
            <w:r>
              <w:rPr>
                <w:sz w:val="20"/>
              </w:rPr>
              <w:t>,</w:t>
            </w:r>
            <w:r w:rsidRPr="000B20DC">
              <w:rPr>
                <w:sz w:val="20"/>
              </w:rPr>
              <w:t xml:space="preserve"> Xiaofei Wang</w:t>
            </w:r>
            <w:r>
              <w:rPr>
                <w:sz w:val="20"/>
              </w:rPr>
              <w:t xml:space="preserve">, </w:t>
            </w:r>
            <w:r w:rsidRPr="002B469A">
              <w:rPr>
                <w:sz w:val="20"/>
              </w:rPr>
              <w:t>Sebastian Max</w:t>
            </w:r>
            <w:r>
              <w:rPr>
                <w:sz w:val="20"/>
              </w:rPr>
              <w:t xml:space="preserve">, </w:t>
            </w:r>
            <w:proofErr w:type="spellStart"/>
            <w:r w:rsidRPr="00B6425F">
              <w:rPr>
                <w:sz w:val="20"/>
              </w:rPr>
              <w:t>Jonghun</w:t>
            </w:r>
            <w:proofErr w:type="spellEnd"/>
            <w:r w:rsidRPr="00B6425F">
              <w:rPr>
                <w:sz w:val="20"/>
              </w:rPr>
              <w:t xml:space="preserve"> Han</w:t>
            </w:r>
            <w:r>
              <w:rPr>
                <w:sz w:val="20"/>
              </w:rPr>
              <w:t xml:space="preserve">, Ming Gan, Gabor </w:t>
            </w:r>
            <w:proofErr w:type="spellStart"/>
            <w:r>
              <w:rPr>
                <w:sz w:val="20"/>
              </w:rPr>
              <w:t>Bajko</w:t>
            </w:r>
            <w:proofErr w:type="spellEnd"/>
            <w:r>
              <w:rPr>
                <w:sz w:val="20"/>
              </w:rPr>
              <w:t xml:space="preserve">, Chunyu Hu, </w:t>
            </w:r>
            <w:r w:rsidRPr="009D3220">
              <w:rPr>
                <w:sz w:val="20"/>
              </w:rPr>
              <w:t>Liuming Lu</w:t>
            </w:r>
          </w:p>
        </w:tc>
        <w:tc>
          <w:tcPr>
            <w:tcW w:w="1394" w:type="dxa"/>
          </w:tcPr>
          <w:p w14:paraId="543E43E7" w14:textId="6BAA562F" w:rsidR="00B012BA" w:rsidRPr="000B20DC" w:rsidRDefault="00B012BA" w:rsidP="00B012BA">
            <w:pPr>
              <w:rPr>
                <w:sz w:val="20"/>
              </w:rPr>
            </w:pPr>
            <w:ins w:id="84" w:author="Alfred Aster" w:date="2020-07-20T08:04:00Z">
              <w:r>
                <w:rPr>
                  <w:sz w:val="20"/>
                </w:rPr>
                <w:t>R1</w:t>
              </w:r>
            </w:ins>
          </w:p>
        </w:tc>
        <w:tc>
          <w:tcPr>
            <w:tcW w:w="2365" w:type="dxa"/>
          </w:tcPr>
          <w:p w14:paraId="73BFE42F" w14:textId="2EF4B357" w:rsidR="00B012BA" w:rsidRPr="000B20DC" w:rsidRDefault="00B012BA" w:rsidP="00B012BA">
            <w:pPr>
              <w:rPr>
                <w:sz w:val="20"/>
              </w:rPr>
            </w:pPr>
          </w:p>
        </w:tc>
      </w:tr>
      <w:tr w:rsidR="00B012BA" w14:paraId="0AEB8D81" w14:textId="77777777" w:rsidTr="00E465F3">
        <w:trPr>
          <w:trHeight w:val="257"/>
        </w:trPr>
        <w:tc>
          <w:tcPr>
            <w:tcW w:w="1035" w:type="dxa"/>
          </w:tcPr>
          <w:p w14:paraId="03485B8C" w14:textId="54F65858" w:rsidR="00B012BA" w:rsidRPr="000B20DC" w:rsidRDefault="00B012BA" w:rsidP="00B012BA">
            <w:pPr>
              <w:rPr>
                <w:sz w:val="20"/>
              </w:rPr>
            </w:pPr>
            <w:r w:rsidRPr="000B20DC">
              <w:rPr>
                <w:sz w:val="20"/>
              </w:rPr>
              <w:t>MAC</w:t>
            </w:r>
          </w:p>
        </w:tc>
        <w:tc>
          <w:tcPr>
            <w:tcW w:w="1991" w:type="dxa"/>
          </w:tcPr>
          <w:p w14:paraId="09ECC50E" w14:textId="09A81166" w:rsidR="00B012BA" w:rsidRPr="000B20DC" w:rsidRDefault="00B012BA" w:rsidP="00B012BA">
            <w:pPr>
              <w:rPr>
                <w:sz w:val="20"/>
              </w:rPr>
            </w:pPr>
            <w:r w:rsidRPr="000B20DC">
              <w:rPr>
                <w:sz w:val="20"/>
              </w:rPr>
              <w:t>MLO-Multi-link block ack: sharing and extension of SN space</w:t>
            </w:r>
          </w:p>
        </w:tc>
        <w:tc>
          <w:tcPr>
            <w:tcW w:w="1575" w:type="dxa"/>
            <w:shd w:val="clear" w:color="auto" w:fill="auto"/>
          </w:tcPr>
          <w:p w14:paraId="33863958" w14:textId="77777777" w:rsidR="00B012BA" w:rsidRPr="000B20DC" w:rsidRDefault="00B012BA" w:rsidP="00B012BA">
            <w:pPr>
              <w:rPr>
                <w:sz w:val="20"/>
              </w:rPr>
            </w:pPr>
            <w:r w:rsidRPr="000B20DC">
              <w:rPr>
                <w:sz w:val="20"/>
              </w:rPr>
              <w:t xml:space="preserve">Liwen Chu, </w:t>
            </w:r>
          </w:p>
          <w:p w14:paraId="7880EA87" w14:textId="59E2B384" w:rsidR="00B012BA" w:rsidRPr="000B20DC" w:rsidRDefault="00B012BA" w:rsidP="00B012BA">
            <w:pPr>
              <w:rPr>
                <w:sz w:val="20"/>
              </w:rPr>
            </w:pPr>
            <w:r w:rsidRPr="000B20DC">
              <w:rPr>
                <w:sz w:val="20"/>
              </w:rPr>
              <w:t>,</w:t>
            </w:r>
          </w:p>
          <w:p w14:paraId="5B507098" w14:textId="7CCDA6B2" w:rsidR="00B012BA" w:rsidRPr="000B20DC" w:rsidRDefault="00B012BA" w:rsidP="00B012BA">
            <w:pPr>
              <w:rPr>
                <w:sz w:val="20"/>
              </w:rPr>
            </w:pPr>
          </w:p>
        </w:tc>
        <w:tc>
          <w:tcPr>
            <w:tcW w:w="2780" w:type="dxa"/>
          </w:tcPr>
          <w:p w14:paraId="37FC6521" w14:textId="21C152DB" w:rsidR="00B012BA" w:rsidRPr="000B20DC" w:rsidRDefault="00B012BA" w:rsidP="00B012BA">
            <w:pPr>
              <w:rPr>
                <w:sz w:val="20"/>
              </w:rPr>
            </w:pPr>
            <w:r w:rsidRPr="000B20DC">
              <w:rPr>
                <w:sz w:val="20"/>
              </w:rPr>
              <w:t>Abhishek Patil</w:t>
            </w:r>
            <w:r>
              <w:rPr>
                <w:sz w:val="20"/>
              </w:rPr>
              <w:t>,</w:t>
            </w:r>
            <w:r w:rsidRPr="000B20DC">
              <w:rPr>
                <w:sz w:val="20"/>
              </w:rPr>
              <w:t xml:space="preserve"> Po-kai Huang, Kaiying Lu, Jarkko Kneckt, Tomo Adachi, Rojan Chitrakar, Arik Klein, Taewon Song, Zhou Lan, Ryuichi Hirata Yusuke Tanaka</w:t>
            </w:r>
            <w:r>
              <w:rPr>
                <w:sz w:val="20"/>
              </w:rPr>
              <w:t>,</w:t>
            </w:r>
            <w:r w:rsidRPr="000B20DC">
              <w:rPr>
                <w:sz w:val="20"/>
              </w:rPr>
              <w:t xml:space="preserve"> Xiaofei Wang</w:t>
            </w:r>
            <w:r>
              <w:rPr>
                <w:sz w:val="20"/>
              </w:rPr>
              <w:t xml:space="preserve">, </w:t>
            </w:r>
            <w:r w:rsidRPr="006D414F">
              <w:rPr>
                <w:sz w:val="20"/>
              </w:rPr>
              <w:t>Sebastian Max</w:t>
            </w:r>
            <w:r>
              <w:rPr>
                <w:sz w:val="20"/>
              </w:rPr>
              <w:t xml:space="preserve">, </w:t>
            </w:r>
            <w:proofErr w:type="spellStart"/>
            <w:r w:rsidRPr="00B6425F">
              <w:rPr>
                <w:sz w:val="20"/>
              </w:rPr>
              <w:t>Jonghun</w:t>
            </w:r>
            <w:proofErr w:type="spellEnd"/>
            <w:r w:rsidRPr="00B6425F">
              <w:rPr>
                <w:sz w:val="20"/>
              </w:rPr>
              <w:t xml:space="preserve"> Han</w:t>
            </w:r>
            <w:r>
              <w:rPr>
                <w:sz w:val="20"/>
              </w:rPr>
              <w:t xml:space="preserve">, </w:t>
            </w:r>
            <w:r w:rsidRPr="006F4606">
              <w:rPr>
                <w:sz w:val="20"/>
              </w:rPr>
              <w:t>Jason Yuchen Guo</w:t>
            </w:r>
            <w:r>
              <w:rPr>
                <w:sz w:val="20"/>
              </w:rPr>
              <w:t xml:space="preserve">, Gabor </w:t>
            </w:r>
            <w:proofErr w:type="spellStart"/>
            <w:r>
              <w:rPr>
                <w:sz w:val="20"/>
              </w:rPr>
              <w:t>Bajko</w:t>
            </w:r>
            <w:proofErr w:type="spellEnd"/>
            <w:r>
              <w:rPr>
                <w:sz w:val="20"/>
              </w:rPr>
              <w:t xml:space="preserve">, Chunyu Hu, </w:t>
            </w:r>
            <w:r w:rsidRPr="009D3220">
              <w:rPr>
                <w:sz w:val="20"/>
              </w:rPr>
              <w:t>Liuming Lu</w:t>
            </w:r>
          </w:p>
        </w:tc>
        <w:tc>
          <w:tcPr>
            <w:tcW w:w="1394" w:type="dxa"/>
          </w:tcPr>
          <w:p w14:paraId="68C07F73" w14:textId="00B943BC" w:rsidR="00B012BA" w:rsidRPr="000B20DC" w:rsidRDefault="00B012BA" w:rsidP="00B012BA">
            <w:pPr>
              <w:rPr>
                <w:sz w:val="20"/>
              </w:rPr>
            </w:pPr>
            <w:ins w:id="85" w:author="Alfred Aster" w:date="2020-07-20T08:04:00Z">
              <w:r>
                <w:rPr>
                  <w:sz w:val="20"/>
                </w:rPr>
                <w:t>R1</w:t>
              </w:r>
            </w:ins>
          </w:p>
        </w:tc>
        <w:tc>
          <w:tcPr>
            <w:tcW w:w="2365" w:type="dxa"/>
          </w:tcPr>
          <w:p w14:paraId="3BE63E29" w14:textId="3882F2B4" w:rsidR="00B012BA" w:rsidRPr="000B20DC" w:rsidRDefault="00B012BA" w:rsidP="00B012BA">
            <w:pPr>
              <w:rPr>
                <w:sz w:val="20"/>
              </w:rPr>
            </w:pPr>
          </w:p>
        </w:tc>
      </w:tr>
      <w:tr w:rsidR="00B012BA" w14:paraId="275A369D" w14:textId="77777777" w:rsidTr="00E465F3">
        <w:trPr>
          <w:trHeight w:val="271"/>
        </w:trPr>
        <w:tc>
          <w:tcPr>
            <w:tcW w:w="1035" w:type="dxa"/>
          </w:tcPr>
          <w:p w14:paraId="127B69ED" w14:textId="77777777" w:rsidR="00B012BA" w:rsidRPr="000B20DC" w:rsidRDefault="00B012BA" w:rsidP="00B012BA">
            <w:pPr>
              <w:rPr>
                <w:sz w:val="20"/>
              </w:rPr>
            </w:pPr>
            <w:r w:rsidRPr="000B20DC">
              <w:rPr>
                <w:sz w:val="20"/>
              </w:rPr>
              <w:t>MAC</w:t>
            </w:r>
          </w:p>
        </w:tc>
        <w:tc>
          <w:tcPr>
            <w:tcW w:w="1991" w:type="dxa"/>
          </w:tcPr>
          <w:p w14:paraId="239B6F62" w14:textId="36C28449" w:rsidR="00B012BA" w:rsidRPr="000B20DC" w:rsidRDefault="00B012BA" w:rsidP="00B012BA">
            <w:pPr>
              <w:rPr>
                <w:sz w:val="20"/>
              </w:rPr>
            </w:pPr>
            <w:r w:rsidRPr="000B20DC">
              <w:rPr>
                <w:sz w:val="20"/>
              </w:rPr>
              <w:t>MLO-Power save: Traffic Indication</w:t>
            </w:r>
          </w:p>
        </w:tc>
        <w:tc>
          <w:tcPr>
            <w:tcW w:w="1575" w:type="dxa"/>
            <w:shd w:val="clear" w:color="auto" w:fill="auto"/>
          </w:tcPr>
          <w:p w14:paraId="1D0CC49E" w14:textId="7D69ADBF" w:rsidR="00B012BA" w:rsidRPr="000B20DC" w:rsidRDefault="00B012BA" w:rsidP="00B012BA">
            <w:pPr>
              <w:rPr>
                <w:sz w:val="20"/>
              </w:rPr>
            </w:pPr>
            <w:r w:rsidRPr="000B20DC">
              <w:rPr>
                <w:sz w:val="20"/>
              </w:rPr>
              <w:t>Minyoung Park,</w:t>
            </w:r>
            <w:r>
              <w:rPr>
                <w:sz w:val="20"/>
              </w:rPr>
              <w:t xml:space="preserve"> </w:t>
            </w:r>
          </w:p>
        </w:tc>
        <w:tc>
          <w:tcPr>
            <w:tcW w:w="2780" w:type="dxa"/>
          </w:tcPr>
          <w:p w14:paraId="0DDF95DA" w14:textId="0B793601" w:rsidR="00B012BA" w:rsidRPr="000B20DC" w:rsidRDefault="00B012BA" w:rsidP="00B012BA">
            <w:pPr>
              <w:rPr>
                <w:sz w:val="20"/>
              </w:rPr>
            </w:pPr>
            <w:r w:rsidRPr="000B20DC">
              <w:rPr>
                <w:sz w:val="20"/>
              </w:rPr>
              <w:t>Abhishek Patil,</w:t>
            </w:r>
            <w:r>
              <w:rPr>
                <w:sz w:val="20"/>
              </w:rPr>
              <w:t xml:space="preserve"> </w:t>
            </w:r>
            <w:r w:rsidRPr="000B20DC">
              <w:rPr>
                <w:sz w:val="20"/>
              </w:rPr>
              <w:t>Jeongki Kim</w:t>
            </w:r>
            <w:r>
              <w:rPr>
                <w:sz w:val="20"/>
              </w:rPr>
              <w:t xml:space="preserve">, </w:t>
            </w:r>
            <w:r w:rsidRPr="000B20DC">
              <w:rPr>
                <w:sz w:val="20"/>
              </w:rPr>
              <w:t xml:space="preserve">Laurent Cariou, Young Hoon Kwon, Yongho Seok, Jarkko Kneckt, Rojan Chitrakar, </w:t>
            </w:r>
            <w:proofErr w:type="spellStart"/>
            <w:r w:rsidRPr="000B20DC">
              <w:rPr>
                <w:sz w:val="20"/>
              </w:rPr>
              <w:lastRenderedPageBreak/>
              <w:t>Namyeong</w:t>
            </w:r>
            <w:proofErr w:type="spellEnd"/>
            <w:r w:rsidRPr="000B20DC">
              <w:rPr>
                <w:sz w:val="20"/>
              </w:rPr>
              <w:t xml:space="preserve"> Kim, Sharan Naribole,</w:t>
            </w:r>
            <w:r>
              <w:rPr>
                <w:sz w:val="20"/>
              </w:rPr>
              <w:t xml:space="preserve"> </w:t>
            </w:r>
            <w:r w:rsidRPr="000B20DC">
              <w:rPr>
                <w:sz w:val="20"/>
              </w:rPr>
              <w:t>Matthew Fischer</w:t>
            </w:r>
            <w:r>
              <w:rPr>
                <w:sz w:val="20"/>
              </w:rPr>
              <w:t>,</w:t>
            </w:r>
            <w:r w:rsidRPr="000B20DC">
              <w:rPr>
                <w:sz w:val="20"/>
              </w:rPr>
              <w:t xml:space="preserve"> PEYUSH Agarwal,</w:t>
            </w:r>
            <w:r w:rsidRPr="000B20DC">
              <w:t xml:space="preserve"> </w:t>
            </w:r>
            <w:r w:rsidRPr="000B20DC">
              <w:rPr>
                <w:sz w:val="20"/>
              </w:rPr>
              <w:t>Jay Yang</w:t>
            </w:r>
            <w:r>
              <w:rPr>
                <w:sz w:val="20"/>
              </w:rPr>
              <w:t>,</w:t>
            </w:r>
            <w:r w:rsidRPr="000B20DC">
              <w:rPr>
                <w:sz w:val="20"/>
              </w:rPr>
              <w:t xml:space="preserve"> Jason Yuchen Guo</w:t>
            </w:r>
            <w:r>
              <w:rPr>
                <w:sz w:val="20"/>
              </w:rPr>
              <w:t xml:space="preserve">, </w:t>
            </w:r>
            <w:r w:rsidRPr="000B20DC">
              <w:rPr>
                <w:sz w:val="20"/>
              </w:rPr>
              <w:t>Xiaofei Wang</w:t>
            </w:r>
            <w:r>
              <w:rPr>
                <w:sz w:val="20"/>
              </w:rPr>
              <w:t xml:space="preserve">, </w:t>
            </w:r>
            <w:proofErr w:type="spellStart"/>
            <w:r w:rsidRPr="00B6425F">
              <w:rPr>
                <w:sz w:val="20"/>
              </w:rPr>
              <w:t>Jonghun</w:t>
            </w:r>
            <w:proofErr w:type="spellEnd"/>
            <w:r w:rsidRPr="00B6425F">
              <w:rPr>
                <w:sz w:val="20"/>
              </w:rPr>
              <w:t xml:space="preserve"> Han</w:t>
            </w:r>
            <w:r>
              <w:rPr>
                <w:sz w:val="20"/>
              </w:rPr>
              <w:t xml:space="preserve">, Gabor </w:t>
            </w:r>
            <w:proofErr w:type="spellStart"/>
            <w:r>
              <w:rPr>
                <w:sz w:val="20"/>
              </w:rPr>
              <w:t>Bajko</w:t>
            </w:r>
            <w:proofErr w:type="spellEnd"/>
            <w:r>
              <w:rPr>
                <w:sz w:val="20"/>
              </w:rPr>
              <w:t xml:space="preserve">, Chunyu Hu, Yonggang Fang, </w:t>
            </w:r>
            <w:r w:rsidRPr="009D3220">
              <w:rPr>
                <w:sz w:val="20"/>
              </w:rPr>
              <w:t>Liuming Lu</w:t>
            </w:r>
          </w:p>
        </w:tc>
        <w:tc>
          <w:tcPr>
            <w:tcW w:w="1394" w:type="dxa"/>
          </w:tcPr>
          <w:p w14:paraId="5584855D" w14:textId="30E1BDFD" w:rsidR="00B012BA" w:rsidRPr="000B20DC" w:rsidRDefault="00DC4067" w:rsidP="00B012BA">
            <w:pPr>
              <w:rPr>
                <w:sz w:val="20"/>
              </w:rPr>
            </w:pPr>
            <w:ins w:id="86" w:author="Alfred Aster" w:date="2020-07-20T08:44:00Z">
              <w:r>
                <w:rPr>
                  <w:sz w:val="20"/>
                </w:rPr>
                <w:lastRenderedPageBreak/>
                <w:t>Probably basics in R1 (see note).</w:t>
              </w:r>
            </w:ins>
          </w:p>
        </w:tc>
        <w:tc>
          <w:tcPr>
            <w:tcW w:w="2365" w:type="dxa"/>
          </w:tcPr>
          <w:p w14:paraId="0A15EA0F" w14:textId="77777777" w:rsidR="00B012BA" w:rsidRDefault="00B012BA" w:rsidP="00B012BA">
            <w:pPr>
              <w:rPr>
                <w:ins w:id="87" w:author="Alfred Aster" w:date="2020-07-20T08:06:00Z"/>
                <w:sz w:val="20"/>
              </w:rPr>
            </w:pPr>
            <w:ins w:id="88" w:author="Alfred Aster" w:date="2020-07-20T08:06:00Z">
              <w:r>
                <w:rPr>
                  <w:sz w:val="20"/>
                </w:rPr>
                <w:t xml:space="preserve">Many motions. </w:t>
              </w:r>
            </w:ins>
          </w:p>
          <w:p w14:paraId="57FD3154" w14:textId="5DC6DB8E" w:rsidR="00B012BA" w:rsidRPr="000B20DC" w:rsidRDefault="00B012BA" w:rsidP="00B012BA">
            <w:pPr>
              <w:rPr>
                <w:sz w:val="20"/>
              </w:rPr>
            </w:pPr>
          </w:p>
        </w:tc>
      </w:tr>
      <w:tr w:rsidR="00B012BA" w14:paraId="1DB3917E" w14:textId="77777777" w:rsidTr="00E465F3">
        <w:trPr>
          <w:trHeight w:val="271"/>
        </w:trPr>
        <w:tc>
          <w:tcPr>
            <w:tcW w:w="1035" w:type="dxa"/>
          </w:tcPr>
          <w:p w14:paraId="786FF435" w14:textId="781FCF5B" w:rsidR="00B012BA" w:rsidRPr="000B20DC" w:rsidRDefault="00B012BA" w:rsidP="00B012BA">
            <w:pPr>
              <w:rPr>
                <w:sz w:val="20"/>
              </w:rPr>
            </w:pPr>
            <w:r w:rsidRPr="000B20DC">
              <w:rPr>
                <w:sz w:val="20"/>
              </w:rPr>
              <w:t>MAC</w:t>
            </w:r>
          </w:p>
        </w:tc>
        <w:tc>
          <w:tcPr>
            <w:tcW w:w="1991" w:type="dxa"/>
          </w:tcPr>
          <w:p w14:paraId="79F89946" w14:textId="5A3B8699" w:rsidR="00B012BA" w:rsidRPr="000B20DC" w:rsidRDefault="00B012BA" w:rsidP="00B012BA">
            <w:pPr>
              <w:rPr>
                <w:sz w:val="20"/>
              </w:rPr>
            </w:pPr>
            <w:r w:rsidRPr="000B20DC">
              <w:rPr>
                <w:sz w:val="20"/>
              </w:rPr>
              <w:t xml:space="preserve">MLO-Power save: Power state indication, </w:t>
            </w:r>
          </w:p>
        </w:tc>
        <w:tc>
          <w:tcPr>
            <w:tcW w:w="1575" w:type="dxa"/>
            <w:shd w:val="clear" w:color="auto" w:fill="auto"/>
          </w:tcPr>
          <w:p w14:paraId="511D14BB" w14:textId="50900B0A" w:rsidR="00B012BA" w:rsidRPr="000B20DC" w:rsidRDefault="00B012BA" w:rsidP="00B012BA">
            <w:pPr>
              <w:rPr>
                <w:sz w:val="20"/>
              </w:rPr>
            </w:pPr>
            <w:r w:rsidRPr="000B20DC">
              <w:rPr>
                <w:sz w:val="20"/>
              </w:rPr>
              <w:t xml:space="preserve">Jeongki Kim, </w:t>
            </w:r>
          </w:p>
        </w:tc>
        <w:tc>
          <w:tcPr>
            <w:tcW w:w="2780" w:type="dxa"/>
          </w:tcPr>
          <w:p w14:paraId="63B11EFA" w14:textId="6811D300" w:rsidR="00B012BA" w:rsidRPr="000B20DC" w:rsidRDefault="00B012BA" w:rsidP="00B012BA">
            <w:pPr>
              <w:rPr>
                <w:sz w:val="20"/>
              </w:rPr>
            </w:pPr>
            <w:r w:rsidRPr="000B20DC">
              <w:rPr>
                <w:sz w:val="20"/>
              </w:rPr>
              <w:t>Minyoung Park,</w:t>
            </w:r>
            <w:r>
              <w:rPr>
                <w:sz w:val="20"/>
              </w:rPr>
              <w:t xml:space="preserve"> </w:t>
            </w:r>
            <w:r w:rsidRPr="000B20DC">
              <w:rPr>
                <w:sz w:val="20"/>
              </w:rPr>
              <w:t>Abhishek Patil, Ming Gan</w:t>
            </w:r>
            <w:r>
              <w:rPr>
                <w:sz w:val="20"/>
              </w:rPr>
              <w:t>,</w:t>
            </w:r>
            <w:r w:rsidRPr="000B20DC">
              <w:rPr>
                <w:sz w:val="20"/>
              </w:rPr>
              <w:t xml:space="preserve"> Laurent Cariou, Young Hoon Kwon, Yongho Seok, Jarkko Kneckt, Rojan Chitrakar, </w:t>
            </w:r>
            <w:proofErr w:type="spellStart"/>
            <w:r w:rsidRPr="000B20DC">
              <w:rPr>
                <w:sz w:val="20"/>
              </w:rPr>
              <w:t>Namyeong</w:t>
            </w:r>
            <w:proofErr w:type="spellEnd"/>
            <w:r w:rsidRPr="000B20DC">
              <w:rPr>
                <w:sz w:val="20"/>
              </w:rPr>
              <w:t xml:space="preserve"> Kim, Sharan Naribole,</w:t>
            </w:r>
            <w:r>
              <w:rPr>
                <w:sz w:val="20"/>
              </w:rPr>
              <w:t xml:space="preserve"> </w:t>
            </w:r>
            <w:r w:rsidRPr="000B20DC">
              <w:rPr>
                <w:sz w:val="20"/>
              </w:rPr>
              <w:t>Matthew Fischer</w:t>
            </w:r>
            <w:r>
              <w:rPr>
                <w:sz w:val="20"/>
              </w:rPr>
              <w:t>,</w:t>
            </w:r>
            <w:r w:rsidRPr="000B20DC">
              <w:rPr>
                <w:sz w:val="20"/>
              </w:rPr>
              <w:t xml:space="preserve"> PEYUSH Agarwal, Jay Yang</w:t>
            </w:r>
            <w:r>
              <w:rPr>
                <w:sz w:val="20"/>
              </w:rPr>
              <w:t>,</w:t>
            </w:r>
            <w:r w:rsidRPr="000B20DC">
              <w:rPr>
                <w:sz w:val="20"/>
              </w:rPr>
              <w:t xml:space="preserve"> Jason Yuchen Guo</w:t>
            </w:r>
            <w:r>
              <w:rPr>
                <w:sz w:val="20"/>
              </w:rPr>
              <w:t xml:space="preserve">, </w:t>
            </w:r>
            <w:r w:rsidRPr="000B20DC">
              <w:rPr>
                <w:sz w:val="20"/>
              </w:rPr>
              <w:t xml:space="preserve">Jason Yuchen Guo, Xiaofei Wang </w:t>
            </w:r>
            <w:r>
              <w:rPr>
                <w:sz w:val="20"/>
              </w:rPr>
              <w:t xml:space="preserve">, </w:t>
            </w:r>
            <w:proofErr w:type="spellStart"/>
            <w:r w:rsidRPr="00B6425F">
              <w:rPr>
                <w:sz w:val="20"/>
              </w:rPr>
              <w:t>Jonghun</w:t>
            </w:r>
            <w:proofErr w:type="spellEnd"/>
            <w:r w:rsidRPr="00B6425F">
              <w:rPr>
                <w:sz w:val="20"/>
              </w:rPr>
              <w:t xml:space="preserve"> Han</w:t>
            </w:r>
            <w:r>
              <w:rPr>
                <w:sz w:val="20"/>
              </w:rPr>
              <w:t xml:space="preserve">, Gabor </w:t>
            </w:r>
            <w:proofErr w:type="spellStart"/>
            <w:r>
              <w:rPr>
                <w:sz w:val="20"/>
              </w:rPr>
              <w:t>Bajko</w:t>
            </w:r>
            <w:proofErr w:type="spellEnd"/>
            <w:r>
              <w:rPr>
                <w:sz w:val="20"/>
              </w:rPr>
              <w:t xml:space="preserve">, Chunyu Hu, </w:t>
            </w:r>
            <w:r w:rsidRPr="009D3220">
              <w:rPr>
                <w:sz w:val="20"/>
              </w:rPr>
              <w:t>Liuming Lu</w:t>
            </w:r>
          </w:p>
        </w:tc>
        <w:tc>
          <w:tcPr>
            <w:tcW w:w="1394" w:type="dxa"/>
          </w:tcPr>
          <w:p w14:paraId="1CFE3CE1" w14:textId="18F884A6" w:rsidR="00B012BA" w:rsidRPr="000B20DC" w:rsidRDefault="00DC4067" w:rsidP="00B012BA">
            <w:pPr>
              <w:rPr>
                <w:sz w:val="20"/>
              </w:rPr>
            </w:pPr>
            <w:ins w:id="89" w:author="Alfred Aster" w:date="2020-07-20T08:44:00Z">
              <w:r>
                <w:rPr>
                  <w:sz w:val="20"/>
                </w:rPr>
                <w:t>Basics in R1 (see note).</w:t>
              </w:r>
            </w:ins>
          </w:p>
        </w:tc>
        <w:tc>
          <w:tcPr>
            <w:tcW w:w="2365" w:type="dxa"/>
          </w:tcPr>
          <w:p w14:paraId="56D735E3" w14:textId="77777777" w:rsidR="00B012BA" w:rsidRDefault="00B012BA" w:rsidP="00B012BA">
            <w:pPr>
              <w:rPr>
                <w:ins w:id="90" w:author="Alfred Aster" w:date="2020-07-20T08:06:00Z"/>
                <w:sz w:val="20"/>
              </w:rPr>
            </w:pPr>
            <w:ins w:id="91" w:author="Alfred Aster" w:date="2020-07-20T08:06:00Z">
              <w:r>
                <w:rPr>
                  <w:sz w:val="20"/>
                </w:rPr>
                <w:t xml:space="preserve">Many motions. </w:t>
              </w:r>
            </w:ins>
          </w:p>
          <w:p w14:paraId="60725855" w14:textId="32058628" w:rsidR="00B012BA" w:rsidRPr="000B20DC" w:rsidRDefault="00B012BA" w:rsidP="00B012BA">
            <w:pPr>
              <w:rPr>
                <w:sz w:val="20"/>
              </w:rPr>
            </w:pPr>
          </w:p>
        </w:tc>
      </w:tr>
      <w:tr w:rsidR="00B012BA" w14:paraId="73034F60" w14:textId="77777777" w:rsidTr="00E465F3">
        <w:trPr>
          <w:trHeight w:val="271"/>
        </w:trPr>
        <w:tc>
          <w:tcPr>
            <w:tcW w:w="1035" w:type="dxa"/>
          </w:tcPr>
          <w:p w14:paraId="63625E09" w14:textId="01A146F7" w:rsidR="00B012BA" w:rsidRPr="000B20DC" w:rsidRDefault="00B012BA" w:rsidP="00B012BA">
            <w:pPr>
              <w:rPr>
                <w:sz w:val="20"/>
              </w:rPr>
            </w:pPr>
            <w:r w:rsidRPr="000B20DC">
              <w:rPr>
                <w:sz w:val="20"/>
              </w:rPr>
              <w:t>MAC</w:t>
            </w:r>
          </w:p>
        </w:tc>
        <w:tc>
          <w:tcPr>
            <w:tcW w:w="1991" w:type="dxa"/>
          </w:tcPr>
          <w:p w14:paraId="4FBE5E5A" w14:textId="7481856F" w:rsidR="00B012BA" w:rsidRPr="000B20DC" w:rsidRDefault="00B012BA" w:rsidP="00B012BA">
            <w:pPr>
              <w:rPr>
                <w:sz w:val="20"/>
              </w:rPr>
            </w:pPr>
            <w:r w:rsidRPr="000B20DC">
              <w:rPr>
                <w:sz w:val="20"/>
              </w:rPr>
              <w:t xml:space="preserve">MLO-Power </w:t>
            </w:r>
            <w:proofErr w:type="gramStart"/>
            <w:r w:rsidRPr="000B20DC">
              <w:rPr>
                <w:sz w:val="20"/>
              </w:rPr>
              <w:t>save:</w:t>
            </w:r>
            <w:proofErr w:type="gramEnd"/>
            <w:r w:rsidRPr="000B20DC">
              <w:rPr>
                <w:sz w:val="20"/>
              </w:rPr>
              <w:t xml:space="preserve"> </w:t>
            </w:r>
            <w:r>
              <w:rPr>
                <w:sz w:val="20"/>
              </w:rPr>
              <w:t>BSS parameter update, TWT</w:t>
            </w:r>
          </w:p>
        </w:tc>
        <w:tc>
          <w:tcPr>
            <w:tcW w:w="1575" w:type="dxa"/>
            <w:shd w:val="clear" w:color="auto" w:fill="auto"/>
          </w:tcPr>
          <w:p w14:paraId="55368FCA" w14:textId="04D264C0" w:rsidR="00B012BA" w:rsidRPr="000B20DC" w:rsidRDefault="00B012BA" w:rsidP="00B012BA">
            <w:pPr>
              <w:rPr>
                <w:sz w:val="20"/>
              </w:rPr>
            </w:pPr>
            <w:r>
              <w:rPr>
                <w:sz w:val="20"/>
              </w:rPr>
              <w:t>Ming Gan</w:t>
            </w:r>
          </w:p>
        </w:tc>
        <w:tc>
          <w:tcPr>
            <w:tcW w:w="2780" w:type="dxa"/>
          </w:tcPr>
          <w:p w14:paraId="29372435" w14:textId="0ED8A748" w:rsidR="00B012BA" w:rsidRPr="000B20DC" w:rsidRDefault="00B012BA" w:rsidP="00B012BA">
            <w:pPr>
              <w:rPr>
                <w:sz w:val="20"/>
              </w:rPr>
            </w:pPr>
            <w:r w:rsidRPr="000B20DC">
              <w:rPr>
                <w:sz w:val="20"/>
              </w:rPr>
              <w:t>Minyoung Park,</w:t>
            </w:r>
            <w:r>
              <w:rPr>
                <w:sz w:val="20"/>
              </w:rPr>
              <w:t xml:space="preserve"> </w:t>
            </w:r>
            <w:r w:rsidRPr="000B20DC">
              <w:rPr>
                <w:sz w:val="20"/>
              </w:rPr>
              <w:t>Abhishek Patil</w:t>
            </w:r>
            <w:r>
              <w:rPr>
                <w:sz w:val="20"/>
              </w:rPr>
              <w:t>,</w:t>
            </w:r>
            <w:r w:rsidRPr="000B20DC">
              <w:rPr>
                <w:sz w:val="20"/>
              </w:rPr>
              <w:t xml:space="preserve"> Laurent Cariou, Young Hoon Kwon, Yongho Seok, Jarkko Kneckt, Rojan Chitrakar, </w:t>
            </w:r>
            <w:proofErr w:type="spellStart"/>
            <w:r w:rsidRPr="000B20DC">
              <w:rPr>
                <w:sz w:val="20"/>
              </w:rPr>
              <w:t>Namyeong</w:t>
            </w:r>
            <w:proofErr w:type="spellEnd"/>
            <w:r w:rsidRPr="000B20DC">
              <w:rPr>
                <w:sz w:val="20"/>
              </w:rPr>
              <w:t xml:space="preserve"> Kim, Sharan Naribole,</w:t>
            </w:r>
            <w:r>
              <w:rPr>
                <w:sz w:val="20"/>
              </w:rPr>
              <w:t xml:space="preserve"> </w:t>
            </w:r>
            <w:r w:rsidRPr="000B20DC">
              <w:rPr>
                <w:sz w:val="20"/>
              </w:rPr>
              <w:t>Matthew Fischer</w:t>
            </w:r>
            <w:r>
              <w:rPr>
                <w:sz w:val="20"/>
              </w:rPr>
              <w:t>,</w:t>
            </w:r>
            <w:r w:rsidRPr="000B20DC">
              <w:rPr>
                <w:sz w:val="20"/>
              </w:rPr>
              <w:t xml:space="preserve"> PEYUSH Agarwal, Jay Yang</w:t>
            </w:r>
            <w:r>
              <w:rPr>
                <w:sz w:val="20"/>
              </w:rPr>
              <w:t>,</w:t>
            </w:r>
            <w:r w:rsidRPr="000B20DC">
              <w:rPr>
                <w:sz w:val="20"/>
              </w:rPr>
              <w:t xml:space="preserve"> Jason Yuchen Guo</w:t>
            </w:r>
            <w:r>
              <w:rPr>
                <w:sz w:val="20"/>
              </w:rPr>
              <w:t xml:space="preserve">, </w:t>
            </w:r>
            <w:r w:rsidRPr="000B20DC">
              <w:rPr>
                <w:sz w:val="20"/>
              </w:rPr>
              <w:t xml:space="preserve">Jason Yuchen Guo, Xiaofei Wang </w:t>
            </w:r>
            <w:r>
              <w:rPr>
                <w:sz w:val="20"/>
              </w:rPr>
              <w:t xml:space="preserve">, </w:t>
            </w:r>
            <w:proofErr w:type="spellStart"/>
            <w:r w:rsidRPr="00B6425F">
              <w:rPr>
                <w:sz w:val="20"/>
              </w:rPr>
              <w:t>Jonghun</w:t>
            </w:r>
            <w:proofErr w:type="spellEnd"/>
            <w:r w:rsidRPr="00B6425F">
              <w:rPr>
                <w:sz w:val="20"/>
              </w:rPr>
              <w:t xml:space="preserve"> Han</w:t>
            </w:r>
            <w:r>
              <w:rPr>
                <w:sz w:val="20"/>
              </w:rPr>
              <w:t xml:space="preserve">, Gabor </w:t>
            </w:r>
            <w:proofErr w:type="spellStart"/>
            <w:r>
              <w:rPr>
                <w:sz w:val="20"/>
              </w:rPr>
              <w:t>Bajko</w:t>
            </w:r>
            <w:proofErr w:type="spellEnd"/>
            <w:r>
              <w:rPr>
                <w:sz w:val="20"/>
              </w:rPr>
              <w:t xml:space="preserve">, Chunyu Hu, </w:t>
            </w:r>
            <w:r w:rsidRPr="009D3220">
              <w:rPr>
                <w:sz w:val="20"/>
              </w:rPr>
              <w:t>Liuming Lu</w:t>
            </w:r>
          </w:p>
        </w:tc>
        <w:tc>
          <w:tcPr>
            <w:tcW w:w="1394" w:type="dxa"/>
          </w:tcPr>
          <w:p w14:paraId="4374C757" w14:textId="243B42F5" w:rsidR="00B012BA" w:rsidRPr="000B20DC" w:rsidRDefault="00DC4067" w:rsidP="00B012BA">
            <w:pPr>
              <w:rPr>
                <w:sz w:val="20"/>
              </w:rPr>
            </w:pPr>
            <w:ins w:id="92" w:author="Alfred Aster" w:date="2020-07-20T08:44:00Z">
              <w:r>
                <w:rPr>
                  <w:sz w:val="20"/>
                </w:rPr>
                <w:t>Basics in R1 (see note).</w:t>
              </w:r>
            </w:ins>
          </w:p>
        </w:tc>
        <w:tc>
          <w:tcPr>
            <w:tcW w:w="2365" w:type="dxa"/>
          </w:tcPr>
          <w:p w14:paraId="10939251" w14:textId="77777777" w:rsidR="00B012BA" w:rsidRDefault="00B012BA" w:rsidP="00B012BA">
            <w:pPr>
              <w:rPr>
                <w:ins w:id="93" w:author="Alfred Aster" w:date="2020-07-20T08:06:00Z"/>
                <w:sz w:val="20"/>
              </w:rPr>
            </w:pPr>
            <w:ins w:id="94" w:author="Alfred Aster" w:date="2020-07-20T08:06:00Z">
              <w:r>
                <w:rPr>
                  <w:sz w:val="20"/>
                </w:rPr>
                <w:t xml:space="preserve">Many motions. </w:t>
              </w:r>
            </w:ins>
          </w:p>
          <w:p w14:paraId="72103662" w14:textId="2BC79F69" w:rsidR="00B012BA" w:rsidRDefault="00B012BA" w:rsidP="00B012BA">
            <w:pPr>
              <w:rPr>
                <w:sz w:val="20"/>
              </w:rPr>
            </w:pPr>
          </w:p>
        </w:tc>
      </w:tr>
      <w:tr w:rsidR="00B012BA" w14:paraId="70FE87B6" w14:textId="77777777" w:rsidTr="00E465F3">
        <w:trPr>
          <w:trHeight w:val="271"/>
        </w:trPr>
        <w:tc>
          <w:tcPr>
            <w:tcW w:w="1035" w:type="dxa"/>
          </w:tcPr>
          <w:p w14:paraId="3CC755A9" w14:textId="7EA62715" w:rsidR="00B012BA" w:rsidRPr="000B20DC" w:rsidRDefault="00B012BA" w:rsidP="00B012BA">
            <w:pPr>
              <w:rPr>
                <w:sz w:val="20"/>
              </w:rPr>
            </w:pPr>
            <w:r>
              <w:rPr>
                <w:sz w:val="20"/>
              </w:rPr>
              <w:t>MAC</w:t>
            </w:r>
          </w:p>
        </w:tc>
        <w:tc>
          <w:tcPr>
            <w:tcW w:w="1991" w:type="dxa"/>
          </w:tcPr>
          <w:p w14:paraId="462DF7AE" w14:textId="3D077C7D" w:rsidR="00B012BA" w:rsidRPr="000B20DC" w:rsidRDefault="00B012BA" w:rsidP="00B012BA">
            <w:pPr>
              <w:rPr>
                <w:sz w:val="20"/>
              </w:rPr>
            </w:pPr>
            <w:r>
              <w:rPr>
                <w:sz w:val="20"/>
              </w:rPr>
              <w:t>MLO-Power save: General and other procedures</w:t>
            </w:r>
          </w:p>
        </w:tc>
        <w:tc>
          <w:tcPr>
            <w:tcW w:w="1575" w:type="dxa"/>
            <w:shd w:val="clear" w:color="auto" w:fill="auto"/>
          </w:tcPr>
          <w:p w14:paraId="6C83AC65" w14:textId="22451CA1" w:rsidR="00B012BA" w:rsidRDefault="00B012BA" w:rsidP="00B012BA">
            <w:pPr>
              <w:rPr>
                <w:sz w:val="20"/>
              </w:rPr>
            </w:pPr>
            <w:r>
              <w:rPr>
                <w:sz w:val="20"/>
              </w:rPr>
              <w:t>Abhishek Patil</w:t>
            </w:r>
          </w:p>
        </w:tc>
        <w:tc>
          <w:tcPr>
            <w:tcW w:w="2780" w:type="dxa"/>
          </w:tcPr>
          <w:p w14:paraId="127984E6" w14:textId="2896276F" w:rsidR="00B012BA" w:rsidRPr="000B20DC" w:rsidRDefault="00B012BA" w:rsidP="00B012BA">
            <w:pPr>
              <w:rPr>
                <w:sz w:val="20"/>
              </w:rPr>
            </w:pPr>
            <w:r w:rsidRPr="000B20DC">
              <w:rPr>
                <w:sz w:val="20"/>
              </w:rPr>
              <w:t>Minyoung Park, Ming Gan</w:t>
            </w:r>
            <w:r>
              <w:rPr>
                <w:sz w:val="20"/>
              </w:rPr>
              <w:t>,</w:t>
            </w:r>
            <w:r w:rsidRPr="000B20DC">
              <w:rPr>
                <w:sz w:val="20"/>
              </w:rPr>
              <w:t xml:space="preserve"> Laurent Cariou, Young Hoon Kwon, Yongho Seok, Jarkko Kneckt, Rojan Chitrakar, </w:t>
            </w:r>
            <w:proofErr w:type="spellStart"/>
            <w:r w:rsidRPr="000B20DC">
              <w:rPr>
                <w:sz w:val="20"/>
              </w:rPr>
              <w:t>Namyeong</w:t>
            </w:r>
            <w:proofErr w:type="spellEnd"/>
            <w:r w:rsidRPr="000B20DC">
              <w:rPr>
                <w:sz w:val="20"/>
              </w:rPr>
              <w:t xml:space="preserve"> Kim, Sharan Naribole,</w:t>
            </w:r>
            <w:r>
              <w:rPr>
                <w:sz w:val="20"/>
              </w:rPr>
              <w:t xml:space="preserve"> </w:t>
            </w:r>
            <w:r w:rsidRPr="000B20DC">
              <w:rPr>
                <w:sz w:val="20"/>
              </w:rPr>
              <w:t>Matthew Fischer</w:t>
            </w:r>
            <w:r>
              <w:rPr>
                <w:sz w:val="20"/>
              </w:rPr>
              <w:t>,</w:t>
            </w:r>
            <w:r w:rsidRPr="000B20DC">
              <w:rPr>
                <w:sz w:val="20"/>
              </w:rPr>
              <w:t xml:space="preserve"> PEYUSH Agarwal, Jay Yang</w:t>
            </w:r>
            <w:r>
              <w:rPr>
                <w:sz w:val="20"/>
              </w:rPr>
              <w:t>,</w:t>
            </w:r>
            <w:r w:rsidRPr="000B20DC">
              <w:rPr>
                <w:sz w:val="20"/>
              </w:rPr>
              <w:t xml:space="preserve"> Jason Yuchen Guo</w:t>
            </w:r>
            <w:r>
              <w:rPr>
                <w:sz w:val="20"/>
              </w:rPr>
              <w:t xml:space="preserve">, </w:t>
            </w:r>
            <w:r w:rsidRPr="000B20DC">
              <w:rPr>
                <w:sz w:val="20"/>
              </w:rPr>
              <w:t xml:space="preserve">Jason Yuchen Guo, Xiaofei Wang </w:t>
            </w:r>
            <w:r>
              <w:rPr>
                <w:sz w:val="20"/>
              </w:rPr>
              <w:t xml:space="preserve">, </w:t>
            </w:r>
            <w:proofErr w:type="spellStart"/>
            <w:r w:rsidRPr="00B6425F">
              <w:rPr>
                <w:sz w:val="20"/>
              </w:rPr>
              <w:t>Jonghun</w:t>
            </w:r>
            <w:proofErr w:type="spellEnd"/>
            <w:r w:rsidRPr="00B6425F">
              <w:rPr>
                <w:sz w:val="20"/>
              </w:rPr>
              <w:t xml:space="preserve"> Han</w:t>
            </w:r>
            <w:r>
              <w:rPr>
                <w:sz w:val="20"/>
              </w:rPr>
              <w:t xml:space="preserve">, Gabor </w:t>
            </w:r>
            <w:proofErr w:type="spellStart"/>
            <w:r>
              <w:rPr>
                <w:sz w:val="20"/>
              </w:rPr>
              <w:t>Bajko</w:t>
            </w:r>
            <w:proofErr w:type="spellEnd"/>
            <w:r>
              <w:rPr>
                <w:sz w:val="20"/>
              </w:rPr>
              <w:t xml:space="preserve">, Chunyu Hu, Yonggang Fang, </w:t>
            </w:r>
            <w:r w:rsidRPr="009D3220">
              <w:rPr>
                <w:sz w:val="20"/>
              </w:rPr>
              <w:t>Liuming Lu</w:t>
            </w:r>
          </w:p>
        </w:tc>
        <w:tc>
          <w:tcPr>
            <w:tcW w:w="1394" w:type="dxa"/>
          </w:tcPr>
          <w:p w14:paraId="7E89CA73" w14:textId="7AAF7ED1" w:rsidR="00B012BA" w:rsidRDefault="00DC4067" w:rsidP="00B012BA">
            <w:pPr>
              <w:rPr>
                <w:ins w:id="95" w:author="Alfred Aster" w:date="2020-07-20T08:04:00Z"/>
                <w:sz w:val="20"/>
              </w:rPr>
            </w:pPr>
            <w:ins w:id="96" w:author="Alfred Aster" w:date="2020-07-20T08:44:00Z">
              <w:r>
                <w:rPr>
                  <w:sz w:val="20"/>
                </w:rPr>
                <w:t>Basics in R1 (see note).</w:t>
              </w:r>
            </w:ins>
          </w:p>
          <w:p w14:paraId="5AEC15BD" w14:textId="77777777" w:rsidR="00B012BA" w:rsidRPr="000B20DC" w:rsidRDefault="00B012BA" w:rsidP="00B012BA">
            <w:pPr>
              <w:rPr>
                <w:sz w:val="20"/>
              </w:rPr>
            </w:pPr>
          </w:p>
        </w:tc>
        <w:tc>
          <w:tcPr>
            <w:tcW w:w="2365" w:type="dxa"/>
          </w:tcPr>
          <w:p w14:paraId="06EE979D" w14:textId="77777777" w:rsidR="00B012BA" w:rsidRDefault="00B012BA" w:rsidP="00B012BA">
            <w:pPr>
              <w:rPr>
                <w:ins w:id="97" w:author="Alfred Aster" w:date="2020-07-20T08:06:00Z"/>
                <w:sz w:val="20"/>
              </w:rPr>
            </w:pPr>
            <w:ins w:id="98" w:author="Alfred Aster" w:date="2020-07-20T08:06:00Z">
              <w:r>
                <w:rPr>
                  <w:sz w:val="20"/>
                </w:rPr>
                <w:t xml:space="preserve">Many motions. </w:t>
              </w:r>
            </w:ins>
          </w:p>
          <w:p w14:paraId="2E0AD79E" w14:textId="759BC42F" w:rsidR="00B012BA" w:rsidRDefault="00B012BA" w:rsidP="00B012BA">
            <w:pPr>
              <w:rPr>
                <w:sz w:val="20"/>
              </w:rPr>
            </w:pPr>
          </w:p>
        </w:tc>
      </w:tr>
      <w:tr w:rsidR="00B012BA" w14:paraId="4A437FDE" w14:textId="77777777" w:rsidTr="00E465F3">
        <w:trPr>
          <w:trHeight w:val="257"/>
        </w:trPr>
        <w:tc>
          <w:tcPr>
            <w:tcW w:w="1035" w:type="dxa"/>
          </w:tcPr>
          <w:p w14:paraId="4AEDE95F" w14:textId="77777777" w:rsidR="00B012BA" w:rsidRPr="000B20DC" w:rsidRDefault="00B012BA" w:rsidP="00B012BA">
            <w:pPr>
              <w:rPr>
                <w:sz w:val="20"/>
              </w:rPr>
            </w:pPr>
            <w:r w:rsidRPr="000B20DC">
              <w:rPr>
                <w:sz w:val="20"/>
              </w:rPr>
              <w:t>MAC</w:t>
            </w:r>
          </w:p>
        </w:tc>
        <w:tc>
          <w:tcPr>
            <w:tcW w:w="1991" w:type="dxa"/>
          </w:tcPr>
          <w:p w14:paraId="241EAE2A" w14:textId="77777777" w:rsidR="00B012BA" w:rsidRPr="000B20DC" w:rsidRDefault="00B012BA" w:rsidP="00B012BA">
            <w:pPr>
              <w:rPr>
                <w:sz w:val="20"/>
              </w:rPr>
            </w:pPr>
            <w:r w:rsidRPr="000B20DC">
              <w:rPr>
                <w:sz w:val="20"/>
              </w:rPr>
              <w:t>MLO-Multi-link group addressed data delivery</w:t>
            </w:r>
          </w:p>
        </w:tc>
        <w:tc>
          <w:tcPr>
            <w:tcW w:w="1575" w:type="dxa"/>
            <w:shd w:val="clear" w:color="auto" w:fill="00B0F0"/>
          </w:tcPr>
          <w:p w14:paraId="3B558651" w14:textId="77777777" w:rsidR="00B012BA" w:rsidRPr="000B20DC" w:rsidRDefault="00B012BA" w:rsidP="00B012BA">
            <w:pPr>
              <w:rPr>
                <w:sz w:val="20"/>
              </w:rPr>
            </w:pPr>
            <w:r w:rsidRPr="000B20DC">
              <w:rPr>
                <w:sz w:val="20"/>
              </w:rPr>
              <w:t xml:space="preserve">Kaiying Lu, </w:t>
            </w:r>
          </w:p>
          <w:p w14:paraId="2C3C9C6C" w14:textId="3A97FF85" w:rsidR="00B012BA" w:rsidRPr="000B20DC" w:rsidRDefault="00B012BA" w:rsidP="00B012BA">
            <w:pPr>
              <w:rPr>
                <w:sz w:val="20"/>
              </w:rPr>
            </w:pPr>
            <w:r w:rsidRPr="000B20DC">
              <w:rPr>
                <w:sz w:val="20"/>
              </w:rPr>
              <w:t>Ming Gan,</w:t>
            </w:r>
          </w:p>
          <w:p w14:paraId="480C5421" w14:textId="743262B0" w:rsidR="00B012BA" w:rsidRPr="000B20DC" w:rsidRDefault="00B012BA" w:rsidP="00B012BA">
            <w:pPr>
              <w:rPr>
                <w:sz w:val="20"/>
              </w:rPr>
            </w:pPr>
            <w:r w:rsidRPr="000B20DC">
              <w:rPr>
                <w:sz w:val="20"/>
              </w:rPr>
              <w:t>Duncan Ho</w:t>
            </w:r>
          </w:p>
        </w:tc>
        <w:tc>
          <w:tcPr>
            <w:tcW w:w="2780" w:type="dxa"/>
          </w:tcPr>
          <w:p w14:paraId="1C044BC9" w14:textId="144EB6A4" w:rsidR="00B012BA" w:rsidRPr="000B20DC" w:rsidRDefault="00B012BA" w:rsidP="00B012BA">
            <w:pPr>
              <w:rPr>
                <w:sz w:val="20"/>
              </w:rPr>
            </w:pPr>
            <w:r w:rsidRPr="000B20DC">
              <w:rPr>
                <w:sz w:val="20"/>
              </w:rPr>
              <w:t>Po-kai Huang, Jarkko Kneckt</w:t>
            </w:r>
            <w:r>
              <w:rPr>
                <w:sz w:val="20"/>
              </w:rPr>
              <w:t xml:space="preserve">, </w:t>
            </w:r>
            <w:r w:rsidRPr="00712208">
              <w:rPr>
                <w:sz w:val="20"/>
              </w:rPr>
              <w:t>Jeongki Kim</w:t>
            </w:r>
            <w:r>
              <w:rPr>
                <w:sz w:val="20"/>
              </w:rPr>
              <w:t xml:space="preserve">, Gabor </w:t>
            </w:r>
            <w:proofErr w:type="spellStart"/>
            <w:r>
              <w:rPr>
                <w:sz w:val="20"/>
              </w:rPr>
              <w:t>Bajko</w:t>
            </w:r>
            <w:proofErr w:type="spellEnd"/>
          </w:p>
        </w:tc>
        <w:tc>
          <w:tcPr>
            <w:tcW w:w="1394" w:type="dxa"/>
          </w:tcPr>
          <w:p w14:paraId="6BDC10AB" w14:textId="2228BB01" w:rsidR="00B012BA" w:rsidRPr="000B20DC" w:rsidRDefault="00034684" w:rsidP="00B012BA">
            <w:pPr>
              <w:rPr>
                <w:sz w:val="20"/>
              </w:rPr>
            </w:pPr>
            <w:ins w:id="99" w:author="Alfred Aster" w:date="2020-07-20T08:13:00Z">
              <w:r>
                <w:rPr>
                  <w:sz w:val="20"/>
                </w:rPr>
                <w:t>ON HOLD</w:t>
              </w:r>
              <w:r>
                <w:rPr>
                  <w:sz w:val="20"/>
                </w:rPr>
                <w:t xml:space="preserve"> (INCLUDING POCs)</w:t>
              </w:r>
            </w:ins>
          </w:p>
        </w:tc>
        <w:tc>
          <w:tcPr>
            <w:tcW w:w="2365" w:type="dxa"/>
          </w:tcPr>
          <w:p w14:paraId="7478683A" w14:textId="1A9B003E" w:rsidR="00B012BA" w:rsidRPr="000B20DC" w:rsidRDefault="00186D3A" w:rsidP="00B012BA">
            <w:pPr>
              <w:rPr>
                <w:sz w:val="20"/>
              </w:rPr>
            </w:pPr>
            <w:ins w:id="100" w:author="Alfred Aster" w:date="2020-07-20T08:12:00Z">
              <w:r>
                <w:rPr>
                  <w:sz w:val="20"/>
                </w:rPr>
                <w:t>No motions</w:t>
              </w:r>
            </w:ins>
            <w:ins w:id="101" w:author="Alfred Aster" w:date="2020-07-20T08:13:00Z">
              <w:r w:rsidR="004D678A">
                <w:rPr>
                  <w:sz w:val="20"/>
                </w:rPr>
                <w:t>.</w:t>
              </w:r>
            </w:ins>
          </w:p>
        </w:tc>
      </w:tr>
      <w:tr w:rsidR="00B012BA" w14:paraId="14DD77C4" w14:textId="77777777" w:rsidTr="00E465F3">
        <w:trPr>
          <w:trHeight w:val="271"/>
        </w:trPr>
        <w:tc>
          <w:tcPr>
            <w:tcW w:w="1035" w:type="dxa"/>
          </w:tcPr>
          <w:p w14:paraId="7B78E8DF" w14:textId="42694C0D" w:rsidR="00B012BA" w:rsidRPr="000B20DC" w:rsidRDefault="00B012BA" w:rsidP="00B012BA">
            <w:pPr>
              <w:rPr>
                <w:sz w:val="20"/>
              </w:rPr>
            </w:pPr>
            <w:r>
              <w:rPr>
                <w:sz w:val="20"/>
              </w:rPr>
              <w:t>MAC</w:t>
            </w:r>
          </w:p>
        </w:tc>
        <w:tc>
          <w:tcPr>
            <w:tcW w:w="1991" w:type="dxa"/>
          </w:tcPr>
          <w:p w14:paraId="688AA86C" w14:textId="037B39D2" w:rsidR="00B012BA" w:rsidRPr="000B20DC" w:rsidRDefault="00B012BA" w:rsidP="00B012BA">
            <w:pPr>
              <w:rPr>
                <w:sz w:val="20"/>
              </w:rPr>
            </w:pPr>
            <w:r w:rsidRPr="000B20DC">
              <w:rPr>
                <w:sz w:val="20"/>
              </w:rPr>
              <w:t xml:space="preserve">MLO-Multi-link channel access: </w:t>
            </w:r>
            <w:r>
              <w:rPr>
                <w:sz w:val="20"/>
              </w:rPr>
              <w:t>General (STR)</w:t>
            </w:r>
          </w:p>
        </w:tc>
        <w:tc>
          <w:tcPr>
            <w:tcW w:w="1575" w:type="dxa"/>
            <w:shd w:val="clear" w:color="auto" w:fill="auto"/>
          </w:tcPr>
          <w:p w14:paraId="2A6C295A" w14:textId="211D41AD" w:rsidR="00B012BA" w:rsidRPr="000B20DC" w:rsidRDefault="00B012BA" w:rsidP="00B012BA">
            <w:pPr>
              <w:rPr>
                <w:sz w:val="20"/>
              </w:rPr>
            </w:pPr>
            <w:r>
              <w:rPr>
                <w:sz w:val="20"/>
              </w:rPr>
              <w:t>Insun Jang</w:t>
            </w:r>
          </w:p>
        </w:tc>
        <w:tc>
          <w:tcPr>
            <w:tcW w:w="2780" w:type="dxa"/>
          </w:tcPr>
          <w:p w14:paraId="2CA15987" w14:textId="77777777" w:rsidR="00B012BA" w:rsidRPr="000B20DC" w:rsidRDefault="00B012BA" w:rsidP="00B012BA">
            <w:pPr>
              <w:rPr>
                <w:sz w:val="20"/>
              </w:rPr>
            </w:pPr>
            <w:r w:rsidRPr="000B20DC">
              <w:rPr>
                <w:sz w:val="20"/>
              </w:rPr>
              <w:t xml:space="preserve">Minyoung Park, Liwen Chu, </w:t>
            </w:r>
          </w:p>
          <w:p w14:paraId="127B2DAD" w14:textId="1C37DEAA" w:rsidR="00B012BA" w:rsidRPr="000B20DC" w:rsidRDefault="00B012BA" w:rsidP="00B012BA">
            <w:pPr>
              <w:rPr>
                <w:sz w:val="20"/>
              </w:rPr>
            </w:pPr>
            <w:r w:rsidRPr="000B20DC">
              <w:rPr>
                <w:sz w:val="20"/>
              </w:rPr>
              <w:t>Dibakar Das, Jarkko Kneckt, Chunyu Hu, Tomo Adachi,  Jeongki Kim, NEZOU Patrice, Sharan Naribole, Yonggang Fang, Zhou Lan, Akhmetov</w:t>
            </w:r>
            <w:r>
              <w:rPr>
                <w:sz w:val="20"/>
              </w:rPr>
              <w:t xml:space="preserve"> </w:t>
            </w:r>
            <w:r w:rsidRPr="000B20DC">
              <w:rPr>
                <w:sz w:val="20"/>
              </w:rPr>
              <w:t>Dmitry, PEYUSH Agarwal, Liuming Lu, Ryuichi Hirata</w:t>
            </w:r>
            <w:r>
              <w:rPr>
                <w:sz w:val="20"/>
              </w:rPr>
              <w:t>,</w:t>
            </w:r>
            <w:r w:rsidRPr="000B20DC">
              <w:rPr>
                <w:sz w:val="20"/>
              </w:rPr>
              <w:t xml:space="preserve"> </w:t>
            </w:r>
            <w:proofErr w:type="spellStart"/>
            <w:r w:rsidRPr="000B20DC">
              <w:rPr>
                <w:sz w:val="20"/>
              </w:rPr>
              <w:t>Sanghyun</w:t>
            </w:r>
            <w:proofErr w:type="spellEnd"/>
            <w:r w:rsidRPr="000B20DC">
              <w:rPr>
                <w:sz w:val="20"/>
              </w:rPr>
              <w:t xml:space="preserve"> Kim</w:t>
            </w:r>
            <w:r>
              <w:rPr>
                <w:sz w:val="20"/>
              </w:rPr>
              <w:t xml:space="preserve">, </w:t>
            </w:r>
            <w:r w:rsidRPr="000B20DC">
              <w:rPr>
                <w:sz w:val="20"/>
              </w:rPr>
              <w:t xml:space="preserve">Xin </w:t>
            </w:r>
            <w:proofErr w:type="spellStart"/>
            <w:r w:rsidRPr="000B20DC">
              <w:rPr>
                <w:sz w:val="20"/>
              </w:rPr>
              <w:t>Zuo</w:t>
            </w:r>
            <w:proofErr w:type="spellEnd"/>
            <w:r w:rsidRPr="000B20DC">
              <w:rPr>
                <w:sz w:val="20"/>
              </w:rPr>
              <w:t xml:space="preserve">, </w:t>
            </w:r>
            <w:r w:rsidRPr="006D414F">
              <w:rPr>
                <w:sz w:val="20"/>
              </w:rPr>
              <w:t>Sebastian Max</w:t>
            </w:r>
            <w:r>
              <w:rPr>
                <w:sz w:val="20"/>
              </w:rPr>
              <w:t xml:space="preserve">, </w:t>
            </w:r>
            <w:r w:rsidRPr="000B20DC">
              <w:rPr>
                <w:sz w:val="20"/>
              </w:rPr>
              <w:t>Laurent Cariou</w:t>
            </w:r>
            <w:r>
              <w:rPr>
                <w:sz w:val="20"/>
              </w:rPr>
              <w:t xml:space="preserve">, </w:t>
            </w:r>
            <w:proofErr w:type="spellStart"/>
            <w:r w:rsidRPr="00B6425F">
              <w:rPr>
                <w:sz w:val="20"/>
              </w:rPr>
              <w:t>Jonghun</w:t>
            </w:r>
            <w:proofErr w:type="spellEnd"/>
            <w:r w:rsidRPr="00B6425F">
              <w:rPr>
                <w:sz w:val="20"/>
              </w:rPr>
              <w:t xml:space="preserve"> Han</w:t>
            </w:r>
            <w:r>
              <w:rPr>
                <w:sz w:val="20"/>
              </w:rPr>
              <w:t>, Youhan Kim</w:t>
            </w:r>
            <w:r>
              <w:rPr>
                <w:sz w:val="20"/>
              </w:rPr>
              <w:t>, Chunyu Hu, John Yi</w:t>
            </w:r>
          </w:p>
        </w:tc>
        <w:tc>
          <w:tcPr>
            <w:tcW w:w="1394" w:type="dxa"/>
          </w:tcPr>
          <w:p w14:paraId="398137B1" w14:textId="77777777" w:rsidR="00B012BA" w:rsidRDefault="00B012BA" w:rsidP="00B012BA">
            <w:pPr>
              <w:rPr>
                <w:ins w:id="102" w:author="Alfred Aster" w:date="2020-07-20T08:04:00Z"/>
                <w:sz w:val="20"/>
              </w:rPr>
            </w:pPr>
            <w:ins w:id="103" w:author="Alfred Aster" w:date="2020-07-20T08:04:00Z">
              <w:r>
                <w:rPr>
                  <w:sz w:val="20"/>
                </w:rPr>
                <w:t>Basics in R1 (see note).</w:t>
              </w:r>
            </w:ins>
          </w:p>
          <w:p w14:paraId="1A94005F" w14:textId="77777777" w:rsidR="00B012BA" w:rsidRPr="000B20DC" w:rsidRDefault="00B012BA" w:rsidP="00B012BA">
            <w:pPr>
              <w:rPr>
                <w:sz w:val="20"/>
              </w:rPr>
            </w:pPr>
          </w:p>
        </w:tc>
        <w:tc>
          <w:tcPr>
            <w:tcW w:w="2365" w:type="dxa"/>
          </w:tcPr>
          <w:p w14:paraId="3F739AA9" w14:textId="67E9FD3B" w:rsidR="00B012BA" w:rsidRDefault="00B012BA" w:rsidP="00B012BA">
            <w:pPr>
              <w:rPr>
                <w:ins w:id="104" w:author="Alfred Aster" w:date="2020-07-20T08:06:00Z"/>
                <w:sz w:val="20"/>
              </w:rPr>
            </w:pPr>
            <w:ins w:id="105" w:author="Alfred Aster" w:date="2020-07-20T08:06:00Z">
              <w:r w:rsidRPr="00C05828">
                <w:rPr>
                  <w:sz w:val="20"/>
                </w:rPr>
                <w:t>Motion 20</w:t>
              </w:r>
            </w:ins>
          </w:p>
          <w:p w14:paraId="3ADEEAAB" w14:textId="545030A7" w:rsidR="00B012BA" w:rsidRDefault="00B012BA" w:rsidP="00B012BA">
            <w:pPr>
              <w:rPr>
                <w:sz w:val="20"/>
              </w:rPr>
            </w:pPr>
          </w:p>
        </w:tc>
      </w:tr>
      <w:tr w:rsidR="00B012BA" w14:paraId="4D2CB2CF" w14:textId="77777777" w:rsidTr="00E465F3">
        <w:trPr>
          <w:trHeight w:val="271"/>
        </w:trPr>
        <w:tc>
          <w:tcPr>
            <w:tcW w:w="1035" w:type="dxa"/>
          </w:tcPr>
          <w:p w14:paraId="327653E1" w14:textId="01BCB4BC" w:rsidR="00B012BA" w:rsidRDefault="00B012BA" w:rsidP="00B012BA">
            <w:pPr>
              <w:rPr>
                <w:sz w:val="20"/>
              </w:rPr>
            </w:pPr>
            <w:r>
              <w:rPr>
                <w:sz w:val="20"/>
              </w:rPr>
              <w:lastRenderedPageBreak/>
              <w:t>MAC</w:t>
            </w:r>
          </w:p>
        </w:tc>
        <w:tc>
          <w:tcPr>
            <w:tcW w:w="1991" w:type="dxa"/>
          </w:tcPr>
          <w:p w14:paraId="007CA759" w14:textId="69314137" w:rsidR="00B012BA" w:rsidRPr="000B20DC" w:rsidRDefault="00B012BA" w:rsidP="00B012BA">
            <w:pPr>
              <w:rPr>
                <w:sz w:val="20"/>
              </w:rPr>
            </w:pPr>
            <w:r w:rsidRPr="000B20DC">
              <w:rPr>
                <w:sz w:val="20"/>
              </w:rPr>
              <w:t xml:space="preserve">MLO-Multi-link channel access: </w:t>
            </w:r>
            <w:r>
              <w:rPr>
                <w:sz w:val="20"/>
              </w:rPr>
              <w:t>General (non-STR)</w:t>
            </w:r>
          </w:p>
        </w:tc>
        <w:tc>
          <w:tcPr>
            <w:tcW w:w="1575" w:type="dxa"/>
            <w:shd w:val="clear" w:color="auto" w:fill="auto"/>
          </w:tcPr>
          <w:p w14:paraId="7B9D0542" w14:textId="0223F300" w:rsidR="00B012BA" w:rsidRDefault="00B012BA" w:rsidP="00B012BA">
            <w:pPr>
              <w:rPr>
                <w:sz w:val="20"/>
              </w:rPr>
            </w:pPr>
            <w:r>
              <w:rPr>
                <w:sz w:val="20"/>
              </w:rPr>
              <w:t>Matthew Fischer</w:t>
            </w:r>
          </w:p>
          <w:p w14:paraId="492CB52F" w14:textId="53CD0747" w:rsidR="00B012BA" w:rsidRPr="00854110" w:rsidRDefault="00B012BA" w:rsidP="00B012BA">
            <w:pPr>
              <w:jc w:val="center"/>
              <w:rPr>
                <w:sz w:val="20"/>
              </w:rPr>
            </w:pPr>
          </w:p>
        </w:tc>
        <w:tc>
          <w:tcPr>
            <w:tcW w:w="2780" w:type="dxa"/>
          </w:tcPr>
          <w:p w14:paraId="4EBEF48B" w14:textId="77777777" w:rsidR="00B012BA" w:rsidRPr="000B20DC" w:rsidRDefault="00B012BA" w:rsidP="00B012BA">
            <w:pPr>
              <w:rPr>
                <w:sz w:val="20"/>
              </w:rPr>
            </w:pPr>
            <w:r w:rsidRPr="000B20DC">
              <w:rPr>
                <w:sz w:val="20"/>
              </w:rPr>
              <w:t xml:space="preserve">Minyoung Park, Liwen Chu, </w:t>
            </w:r>
          </w:p>
          <w:p w14:paraId="532F9A3A" w14:textId="2665D003" w:rsidR="00B012BA" w:rsidRPr="000B20DC" w:rsidRDefault="00B012BA" w:rsidP="00B012BA">
            <w:pPr>
              <w:rPr>
                <w:sz w:val="20"/>
              </w:rPr>
            </w:pPr>
            <w:r w:rsidRPr="000B20DC">
              <w:rPr>
                <w:sz w:val="20"/>
              </w:rPr>
              <w:t>Dibakar Das, Jarkko Kneckt, Chunyu Hu, Tomo Adachi,  Jeongki Kim, NEZOU Patrice, Sharan Naribole, Yonggang Fang, Zhou Lan, Akhmetov</w:t>
            </w:r>
            <w:r>
              <w:rPr>
                <w:sz w:val="20"/>
              </w:rPr>
              <w:t xml:space="preserve"> </w:t>
            </w:r>
            <w:r w:rsidRPr="000B20DC">
              <w:rPr>
                <w:sz w:val="20"/>
              </w:rPr>
              <w:t>Dmitry, PEYUSH Agarwal, Liuming Lu, Ryuichi Hirata</w:t>
            </w:r>
            <w:r>
              <w:rPr>
                <w:sz w:val="20"/>
              </w:rPr>
              <w:t>,</w:t>
            </w:r>
            <w:r w:rsidRPr="000B20DC">
              <w:rPr>
                <w:sz w:val="20"/>
              </w:rPr>
              <w:t xml:space="preserve"> </w:t>
            </w:r>
            <w:proofErr w:type="spellStart"/>
            <w:r w:rsidRPr="000B20DC">
              <w:rPr>
                <w:sz w:val="20"/>
              </w:rPr>
              <w:t>Sanghyun</w:t>
            </w:r>
            <w:proofErr w:type="spellEnd"/>
            <w:r w:rsidRPr="000B20DC">
              <w:rPr>
                <w:sz w:val="20"/>
              </w:rPr>
              <w:t xml:space="preserve"> Kim</w:t>
            </w:r>
            <w:r>
              <w:rPr>
                <w:sz w:val="20"/>
              </w:rPr>
              <w:t xml:space="preserve">, </w:t>
            </w:r>
            <w:r w:rsidRPr="000B20DC">
              <w:rPr>
                <w:sz w:val="20"/>
              </w:rPr>
              <w:t xml:space="preserve">Xin </w:t>
            </w:r>
            <w:proofErr w:type="spellStart"/>
            <w:r w:rsidRPr="000B20DC">
              <w:rPr>
                <w:sz w:val="20"/>
              </w:rPr>
              <w:t>Zuo</w:t>
            </w:r>
            <w:proofErr w:type="spellEnd"/>
            <w:r w:rsidRPr="000B20DC">
              <w:rPr>
                <w:sz w:val="20"/>
              </w:rPr>
              <w:t xml:space="preserve">, </w:t>
            </w:r>
            <w:r w:rsidRPr="006D414F">
              <w:rPr>
                <w:sz w:val="20"/>
              </w:rPr>
              <w:t>Sebastian Max</w:t>
            </w:r>
            <w:r>
              <w:rPr>
                <w:sz w:val="20"/>
              </w:rPr>
              <w:t xml:space="preserve">, </w:t>
            </w:r>
            <w:r w:rsidRPr="000B20DC">
              <w:rPr>
                <w:sz w:val="20"/>
              </w:rPr>
              <w:t>Laurent Cariou</w:t>
            </w:r>
            <w:r>
              <w:rPr>
                <w:sz w:val="20"/>
              </w:rPr>
              <w:t xml:space="preserve">, </w:t>
            </w:r>
            <w:proofErr w:type="spellStart"/>
            <w:r w:rsidRPr="00B6425F">
              <w:rPr>
                <w:sz w:val="20"/>
              </w:rPr>
              <w:t>Jonghun</w:t>
            </w:r>
            <w:proofErr w:type="spellEnd"/>
            <w:r w:rsidRPr="00B6425F">
              <w:rPr>
                <w:sz w:val="20"/>
              </w:rPr>
              <w:t xml:space="preserve"> Han</w:t>
            </w:r>
            <w:r>
              <w:rPr>
                <w:sz w:val="20"/>
              </w:rPr>
              <w:t>, Youhan Kim</w:t>
            </w:r>
            <w:r>
              <w:rPr>
                <w:sz w:val="20"/>
              </w:rPr>
              <w:t>, Chunyu Hu, John Yi</w:t>
            </w:r>
          </w:p>
        </w:tc>
        <w:tc>
          <w:tcPr>
            <w:tcW w:w="1394" w:type="dxa"/>
          </w:tcPr>
          <w:p w14:paraId="051DE029" w14:textId="77777777" w:rsidR="00B012BA" w:rsidRDefault="00B012BA" w:rsidP="00B012BA">
            <w:pPr>
              <w:rPr>
                <w:ins w:id="106" w:author="Alfred Aster" w:date="2020-07-20T08:04:00Z"/>
                <w:sz w:val="20"/>
              </w:rPr>
            </w:pPr>
            <w:ins w:id="107" w:author="Alfred Aster" w:date="2020-07-20T08:04:00Z">
              <w:r>
                <w:rPr>
                  <w:sz w:val="20"/>
                </w:rPr>
                <w:t>Basics in R1 (see note).</w:t>
              </w:r>
            </w:ins>
          </w:p>
          <w:p w14:paraId="643C7351" w14:textId="77777777" w:rsidR="00B012BA" w:rsidRPr="000B20DC" w:rsidRDefault="00B012BA" w:rsidP="00B012BA">
            <w:pPr>
              <w:rPr>
                <w:sz w:val="20"/>
              </w:rPr>
            </w:pPr>
          </w:p>
        </w:tc>
        <w:tc>
          <w:tcPr>
            <w:tcW w:w="2365" w:type="dxa"/>
          </w:tcPr>
          <w:p w14:paraId="33FE0820" w14:textId="6B1A59DD" w:rsidR="00B012BA" w:rsidRDefault="00B012BA" w:rsidP="00B012BA">
            <w:pPr>
              <w:rPr>
                <w:ins w:id="108" w:author="Alfred Aster" w:date="2020-07-20T08:06:00Z"/>
                <w:sz w:val="20"/>
              </w:rPr>
            </w:pPr>
            <w:ins w:id="109" w:author="Alfred Aster" w:date="2020-07-20T08:06:00Z">
              <w:r w:rsidRPr="002D0D27">
                <w:rPr>
                  <w:sz w:val="20"/>
                </w:rPr>
                <w:t>Motion 111, #SP0611-30</w:t>
              </w:r>
            </w:ins>
          </w:p>
          <w:p w14:paraId="7E20D8DE" w14:textId="6F92CA80" w:rsidR="00B012BA" w:rsidRDefault="00B012BA" w:rsidP="00B012BA">
            <w:pPr>
              <w:rPr>
                <w:sz w:val="20"/>
              </w:rPr>
            </w:pPr>
            <w:ins w:id="110" w:author="Alfred Aster" w:date="2020-07-20T08:06:00Z">
              <w:r w:rsidRPr="009656A3">
                <w:rPr>
                  <w:sz w:val="20"/>
                </w:rPr>
                <w:t>Motion 111, #SP0611-32</w:t>
              </w:r>
            </w:ins>
          </w:p>
        </w:tc>
      </w:tr>
      <w:tr w:rsidR="00B012BA" w14:paraId="1CBCF212" w14:textId="77777777" w:rsidTr="00E465F3">
        <w:trPr>
          <w:trHeight w:val="271"/>
        </w:trPr>
        <w:tc>
          <w:tcPr>
            <w:tcW w:w="1035" w:type="dxa"/>
          </w:tcPr>
          <w:p w14:paraId="60B5E63B" w14:textId="584E7E49" w:rsidR="00B012BA" w:rsidRDefault="00B012BA" w:rsidP="00B012BA">
            <w:pPr>
              <w:rPr>
                <w:sz w:val="20"/>
              </w:rPr>
            </w:pPr>
            <w:r>
              <w:rPr>
                <w:sz w:val="20"/>
              </w:rPr>
              <w:t>MAC</w:t>
            </w:r>
          </w:p>
        </w:tc>
        <w:tc>
          <w:tcPr>
            <w:tcW w:w="1991" w:type="dxa"/>
          </w:tcPr>
          <w:p w14:paraId="3D4E3C93" w14:textId="47694F9F" w:rsidR="00B012BA" w:rsidRPr="000B20DC" w:rsidRDefault="00B012BA" w:rsidP="00B012BA">
            <w:pPr>
              <w:rPr>
                <w:sz w:val="20"/>
              </w:rPr>
            </w:pPr>
            <w:r w:rsidRPr="00DE05AD">
              <w:rPr>
                <w:sz w:val="20"/>
              </w:rPr>
              <w:t xml:space="preserve">Multi-link channel access: Capability </w:t>
            </w:r>
            <w:proofErr w:type="spellStart"/>
            <w:r w:rsidRPr="00DE05AD">
              <w:rPr>
                <w:sz w:val="20"/>
              </w:rPr>
              <w:t>Signaling</w:t>
            </w:r>
            <w:proofErr w:type="spellEnd"/>
          </w:p>
        </w:tc>
        <w:tc>
          <w:tcPr>
            <w:tcW w:w="1575" w:type="dxa"/>
            <w:shd w:val="clear" w:color="auto" w:fill="auto"/>
          </w:tcPr>
          <w:p w14:paraId="7D76B6C1" w14:textId="4DD08E33" w:rsidR="00B012BA" w:rsidRDefault="00B012BA" w:rsidP="00B012BA">
            <w:pPr>
              <w:rPr>
                <w:sz w:val="20"/>
              </w:rPr>
            </w:pPr>
            <w:r>
              <w:rPr>
                <w:sz w:val="20"/>
              </w:rPr>
              <w:t>Yunbo Li</w:t>
            </w:r>
          </w:p>
        </w:tc>
        <w:tc>
          <w:tcPr>
            <w:tcW w:w="2780" w:type="dxa"/>
          </w:tcPr>
          <w:p w14:paraId="03E9E818" w14:textId="77777777" w:rsidR="00B012BA" w:rsidRPr="000B20DC" w:rsidRDefault="00B012BA" w:rsidP="00B012BA">
            <w:pPr>
              <w:rPr>
                <w:sz w:val="20"/>
              </w:rPr>
            </w:pPr>
            <w:r w:rsidRPr="000B20DC">
              <w:rPr>
                <w:sz w:val="20"/>
              </w:rPr>
              <w:t xml:space="preserve">Minyoung Park, Liwen Chu, </w:t>
            </w:r>
          </w:p>
          <w:p w14:paraId="4E4E04C5" w14:textId="2AE9DC08" w:rsidR="00B012BA" w:rsidRPr="000B20DC" w:rsidRDefault="00B012BA" w:rsidP="00B012BA">
            <w:pPr>
              <w:rPr>
                <w:sz w:val="20"/>
              </w:rPr>
            </w:pPr>
            <w:r w:rsidRPr="000B20DC">
              <w:rPr>
                <w:sz w:val="20"/>
              </w:rPr>
              <w:t>Dibakar Das, Jarkko Kneckt, Chunyu Hu, Tomo Adachi,  Jeongki Kim, NEZOU Patrice, Sharan Naribole, Yonggang Fang, Zhou Lan, Akhmetov</w:t>
            </w:r>
            <w:r>
              <w:rPr>
                <w:sz w:val="20"/>
              </w:rPr>
              <w:t xml:space="preserve"> </w:t>
            </w:r>
            <w:r w:rsidRPr="000B20DC">
              <w:rPr>
                <w:sz w:val="20"/>
              </w:rPr>
              <w:t>Dmitry, PEYUSH Agarwal, Liuming Lu, Ryuichi Hirata</w:t>
            </w:r>
            <w:r>
              <w:rPr>
                <w:sz w:val="20"/>
              </w:rPr>
              <w:t>,</w:t>
            </w:r>
            <w:r w:rsidRPr="000B20DC">
              <w:rPr>
                <w:sz w:val="20"/>
              </w:rPr>
              <w:t xml:space="preserve"> </w:t>
            </w:r>
            <w:proofErr w:type="spellStart"/>
            <w:r w:rsidRPr="000B20DC">
              <w:rPr>
                <w:sz w:val="20"/>
              </w:rPr>
              <w:t>Sanghyun</w:t>
            </w:r>
            <w:proofErr w:type="spellEnd"/>
            <w:r w:rsidRPr="000B20DC">
              <w:rPr>
                <w:sz w:val="20"/>
              </w:rPr>
              <w:t xml:space="preserve"> Kim</w:t>
            </w:r>
            <w:r>
              <w:rPr>
                <w:sz w:val="20"/>
              </w:rPr>
              <w:t xml:space="preserve">, </w:t>
            </w:r>
            <w:r w:rsidRPr="000B20DC">
              <w:rPr>
                <w:sz w:val="20"/>
              </w:rPr>
              <w:t xml:space="preserve">Xin </w:t>
            </w:r>
            <w:proofErr w:type="spellStart"/>
            <w:r w:rsidRPr="000B20DC">
              <w:rPr>
                <w:sz w:val="20"/>
              </w:rPr>
              <w:t>Zuo</w:t>
            </w:r>
            <w:proofErr w:type="spellEnd"/>
            <w:r w:rsidRPr="000B20DC">
              <w:rPr>
                <w:sz w:val="20"/>
              </w:rPr>
              <w:t xml:space="preserve">, </w:t>
            </w:r>
            <w:r w:rsidRPr="006D414F">
              <w:rPr>
                <w:sz w:val="20"/>
              </w:rPr>
              <w:t>Sebastian Max</w:t>
            </w:r>
            <w:r>
              <w:rPr>
                <w:sz w:val="20"/>
              </w:rPr>
              <w:t xml:space="preserve">, </w:t>
            </w:r>
            <w:r w:rsidRPr="000B20DC">
              <w:rPr>
                <w:sz w:val="20"/>
              </w:rPr>
              <w:t>Laurent Cariou</w:t>
            </w:r>
            <w:r>
              <w:rPr>
                <w:sz w:val="20"/>
              </w:rPr>
              <w:t xml:space="preserve">, </w:t>
            </w:r>
            <w:proofErr w:type="spellStart"/>
            <w:r w:rsidRPr="00B6425F">
              <w:rPr>
                <w:sz w:val="20"/>
              </w:rPr>
              <w:t>Jonghun</w:t>
            </w:r>
            <w:proofErr w:type="spellEnd"/>
            <w:r w:rsidRPr="00B6425F">
              <w:rPr>
                <w:sz w:val="20"/>
              </w:rPr>
              <w:t xml:space="preserve"> Han</w:t>
            </w:r>
            <w:r>
              <w:rPr>
                <w:sz w:val="20"/>
              </w:rPr>
              <w:t>, Youhan Kim</w:t>
            </w:r>
            <w:r>
              <w:rPr>
                <w:sz w:val="20"/>
              </w:rPr>
              <w:t>, John Yi</w:t>
            </w:r>
          </w:p>
        </w:tc>
        <w:tc>
          <w:tcPr>
            <w:tcW w:w="1394" w:type="dxa"/>
          </w:tcPr>
          <w:p w14:paraId="662D270F" w14:textId="77777777" w:rsidR="00B012BA" w:rsidRDefault="00B012BA" w:rsidP="00B012BA">
            <w:pPr>
              <w:rPr>
                <w:ins w:id="111" w:author="Alfred Aster" w:date="2020-07-20T08:04:00Z"/>
                <w:sz w:val="20"/>
              </w:rPr>
            </w:pPr>
            <w:ins w:id="112" w:author="Alfred Aster" w:date="2020-07-20T08:04:00Z">
              <w:r>
                <w:rPr>
                  <w:sz w:val="20"/>
                </w:rPr>
                <w:t>Basics in R1 (see note).</w:t>
              </w:r>
            </w:ins>
          </w:p>
          <w:p w14:paraId="2219E0BF" w14:textId="77777777" w:rsidR="00B012BA" w:rsidRPr="000B20DC" w:rsidRDefault="00B012BA" w:rsidP="00B012BA">
            <w:pPr>
              <w:rPr>
                <w:sz w:val="20"/>
              </w:rPr>
            </w:pPr>
          </w:p>
        </w:tc>
        <w:tc>
          <w:tcPr>
            <w:tcW w:w="2365" w:type="dxa"/>
          </w:tcPr>
          <w:p w14:paraId="55CFB76F" w14:textId="1B47FA0E" w:rsidR="00B012BA" w:rsidRDefault="00B012BA" w:rsidP="00B012BA">
            <w:pPr>
              <w:rPr>
                <w:sz w:val="20"/>
              </w:rPr>
            </w:pPr>
            <w:ins w:id="113" w:author="Alfred Aster" w:date="2020-07-20T08:06:00Z">
              <w:r w:rsidRPr="009656A3">
                <w:rPr>
                  <w:sz w:val="20"/>
                </w:rPr>
                <w:t>Motion 46</w:t>
              </w:r>
            </w:ins>
          </w:p>
        </w:tc>
      </w:tr>
      <w:tr w:rsidR="00B012BA" w14:paraId="655DEB89" w14:textId="77777777" w:rsidTr="00E465F3">
        <w:trPr>
          <w:trHeight w:val="271"/>
        </w:trPr>
        <w:tc>
          <w:tcPr>
            <w:tcW w:w="1035" w:type="dxa"/>
          </w:tcPr>
          <w:p w14:paraId="1A8D38CC" w14:textId="77777777" w:rsidR="00B012BA" w:rsidRPr="000B20DC" w:rsidRDefault="00B012BA" w:rsidP="00B012BA">
            <w:pPr>
              <w:rPr>
                <w:sz w:val="20"/>
              </w:rPr>
            </w:pPr>
            <w:r w:rsidRPr="000B20DC">
              <w:rPr>
                <w:sz w:val="20"/>
              </w:rPr>
              <w:t>MAC</w:t>
            </w:r>
          </w:p>
        </w:tc>
        <w:tc>
          <w:tcPr>
            <w:tcW w:w="1991" w:type="dxa"/>
          </w:tcPr>
          <w:p w14:paraId="36C8B916" w14:textId="0F734148" w:rsidR="00B012BA" w:rsidRPr="000B20DC" w:rsidRDefault="00B012BA" w:rsidP="00B012BA">
            <w:pPr>
              <w:rPr>
                <w:sz w:val="20"/>
              </w:rPr>
            </w:pPr>
            <w:r w:rsidRPr="000B20DC">
              <w:rPr>
                <w:sz w:val="20"/>
              </w:rPr>
              <w:t>MLO-Multi-link channel access: End PPDU Alignment</w:t>
            </w:r>
          </w:p>
        </w:tc>
        <w:tc>
          <w:tcPr>
            <w:tcW w:w="1575" w:type="dxa"/>
            <w:shd w:val="clear" w:color="auto" w:fill="auto"/>
          </w:tcPr>
          <w:p w14:paraId="4D7145B3" w14:textId="7DE0D00E" w:rsidR="00B012BA" w:rsidRPr="000B20DC" w:rsidRDefault="00B012BA" w:rsidP="00B012BA">
            <w:pPr>
              <w:rPr>
                <w:sz w:val="20"/>
              </w:rPr>
            </w:pPr>
            <w:r w:rsidRPr="000B20DC">
              <w:rPr>
                <w:sz w:val="20"/>
              </w:rPr>
              <w:t xml:space="preserve">Yongho Seok, </w:t>
            </w:r>
          </w:p>
        </w:tc>
        <w:tc>
          <w:tcPr>
            <w:tcW w:w="2780" w:type="dxa"/>
          </w:tcPr>
          <w:p w14:paraId="439940B4" w14:textId="77777777" w:rsidR="00B012BA" w:rsidRPr="000B20DC" w:rsidRDefault="00B012BA" w:rsidP="00B012BA">
            <w:pPr>
              <w:rPr>
                <w:sz w:val="20"/>
              </w:rPr>
            </w:pPr>
            <w:r w:rsidRPr="000B20DC">
              <w:rPr>
                <w:sz w:val="20"/>
              </w:rPr>
              <w:t>Yunbo Li,</w:t>
            </w:r>
          </w:p>
          <w:p w14:paraId="69540B96" w14:textId="77777777" w:rsidR="00B012BA" w:rsidRPr="000B20DC" w:rsidRDefault="00B012BA" w:rsidP="00B012BA">
            <w:pPr>
              <w:rPr>
                <w:sz w:val="20"/>
              </w:rPr>
            </w:pPr>
            <w:r w:rsidRPr="000B20DC">
              <w:rPr>
                <w:sz w:val="20"/>
              </w:rPr>
              <w:t>Insun Jang</w:t>
            </w:r>
            <w:r>
              <w:rPr>
                <w:sz w:val="20"/>
              </w:rPr>
              <w:t>,</w:t>
            </w:r>
          </w:p>
          <w:p w14:paraId="0D52C8EB" w14:textId="2B01045A" w:rsidR="00B012BA" w:rsidRPr="000B20DC" w:rsidRDefault="00B012BA" w:rsidP="00B012BA">
            <w:pPr>
              <w:rPr>
                <w:sz w:val="20"/>
              </w:rPr>
            </w:pPr>
            <w:r w:rsidRPr="000B20DC">
              <w:rPr>
                <w:sz w:val="20"/>
              </w:rPr>
              <w:t>Matthew Fischer</w:t>
            </w:r>
            <w:r>
              <w:rPr>
                <w:sz w:val="20"/>
              </w:rPr>
              <w:t xml:space="preserve">, </w:t>
            </w:r>
            <w:r w:rsidRPr="000B20DC">
              <w:rPr>
                <w:sz w:val="20"/>
              </w:rPr>
              <w:t xml:space="preserve">Duncan Ho Minyoung Park, Liwen Chu, </w:t>
            </w:r>
          </w:p>
          <w:p w14:paraId="0D8BD386" w14:textId="68AAE9AF" w:rsidR="00B012BA" w:rsidRPr="000B20DC" w:rsidRDefault="00B012BA" w:rsidP="00B012BA">
            <w:pPr>
              <w:rPr>
                <w:sz w:val="20"/>
              </w:rPr>
            </w:pPr>
            <w:r w:rsidRPr="000B20DC">
              <w:rPr>
                <w:sz w:val="20"/>
              </w:rPr>
              <w:t>Dibakar Das, Jarkko Kneckt, Chunyu Hu, Tomo Adachi,  Jeongki Kim, NEZOU Patrice, Sharan Naribole, Yonggang Fang, Zhou Lan, Akhmetov</w:t>
            </w:r>
            <w:r>
              <w:rPr>
                <w:sz w:val="20"/>
              </w:rPr>
              <w:t xml:space="preserve"> </w:t>
            </w:r>
            <w:r w:rsidRPr="000B20DC">
              <w:rPr>
                <w:sz w:val="20"/>
              </w:rPr>
              <w:t>Dmitry, PEYUSH Agarwal, Liuming Lu, Ryuichi Hirata</w:t>
            </w:r>
            <w:r>
              <w:rPr>
                <w:sz w:val="20"/>
              </w:rPr>
              <w:t>,</w:t>
            </w:r>
            <w:r w:rsidRPr="000B20DC">
              <w:rPr>
                <w:sz w:val="20"/>
              </w:rPr>
              <w:t xml:space="preserve"> </w:t>
            </w:r>
            <w:proofErr w:type="spellStart"/>
            <w:r w:rsidRPr="000B20DC">
              <w:rPr>
                <w:sz w:val="20"/>
              </w:rPr>
              <w:t>Sanghyun</w:t>
            </w:r>
            <w:proofErr w:type="spellEnd"/>
            <w:r w:rsidRPr="000B20DC">
              <w:rPr>
                <w:sz w:val="20"/>
              </w:rPr>
              <w:t xml:space="preserve"> Kim</w:t>
            </w:r>
            <w:r>
              <w:rPr>
                <w:sz w:val="20"/>
              </w:rPr>
              <w:t xml:space="preserve">, </w:t>
            </w:r>
            <w:r w:rsidRPr="000B20DC">
              <w:rPr>
                <w:sz w:val="20"/>
              </w:rPr>
              <w:t xml:space="preserve">Xin </w:t>
            </w:r>
            <w:proofErr w:type="spellStart"/>
            <w:r w:rsidRPr="000B20DC">
              <w:rPr>
                <w:sz w:val="20"/>
              </w:rPr>
              <w:t>Zuo</w:t>
            </w:r>
            <w:proofErr w:type="spellEnd"/>
            <w:r w:rsidRPr="000B20DC">
              <w:rPr>
                <w:sz w:val="20"/>
              </w:rPr>
              <w:t xml:space="preserve">, </w:t>
            </w:r>
            <w:r w:rsidRPr="006D414F">
              <w:rPr>
                <w:sz w:val="20"/>
              </w:rPr>
              <w:t>Sebastian Max</w:t>
            </w:r>
            <w:r>
              <w:rPr>
                <w:sz w:val="20"/>
              </w:rPr>
              <w:t xml:space="preserve">, </w:t>
            </w:r>
            <w:r w:rsidRPr="000B20DC">
              <w:rPr>
                <w:sz w:val="20"/>
              </w:rPr>
              <w:t>Laurent Cariou</w:t>
            </w:r>
            <w:r>
              <w:rPr>
                <w:sz w:val="20"/>
              </w:rPr>
              <w:t xml:space="preserve">, </w:t>
            </w:r>
            <w:proofErr w:type="spellStart"/>
            <w:r w:rsidRPr="00B6425F">
              <w:rPr>
                <w:sz w:val="20"/>
              </w:rPr>
              <w:t>Jonghun</w:t>
            </w:r>
            <w:proofErr w:type="spellEnd"/>
            <w:r w:rsidRPr="00B6425F">
              <w:rPr>
                <w:sz w:val="20"/>
              </w:rPr>
              <w:t xml:space="preserve"> Han</w:t>
            </w:r>
            <w:r>
              <w:rPr>
                <w:sz w:val="20"/>
              </w:rPr>
              <w:t>, Youhan Kim</w:t>
            </w:r>
            <w:r>
              <w:rPr>
                <w:sz w:val="20"/>
              </w:rPr>
              <w:t>, Chunyu Hu, John Yi</w:t>
            </w:r>
          </w:p>
        </w:tc>
        <w:tc>
          <w:tcPr>
            <w:tcW w:w="1394" w:type="dxa"/>
          </w:tcPr>
          <w:p w14:paraId="6D40640E" w14:textId="77777777" w:rsidR="00B012BA" w:rsidRDefault="00B012BA" w:rsidP="00B012BA">
            <w:pPr>
              <w:rPr>
                <w:ins w:id="114" w:author="Alfred Aster" w:date="2020-07-20T08:04:00Z"/>
                <w:sz w:val="20"/>
              </w:rPr>
            </w:pPr>
            <w:ins w:id="115" w:author="Alfred Aster" w:date="2020-07-20T08:04:00Z">
              <w:r>
                <w:rPr>
                  <w:sz w:val="20"/>
                </w:rPr>
                <w:t>Basics in R1 (see note).</w:t>
              </w:r>
            </w:ins>
          </w:p>
          <w:p w14:paraId="483E79F2" w14:textId="77777777" w:rsidR="00B012BA" w:rsidRPr="000B20DC" w:rsidRDefault="00B012BA" w:rsidP="00B012BA">
            <w:pPr>
              <w:rPr>
                <w:sz w:val="20"/>
              </w:rPr>
            </w:pPr>
          </w:p>
        </w:tc>
        <w:tc>
          <w:tcPr>
            <w:tcW w:w="2365" w:type="dxa"/>
          </w:tcPr>
          <w:p w14:paraId="1FD91095" w14:textId="41C77107" w:rsidR="00B012BA" w:rsidRPr="000B20DC" w:rsidRDefault="00B012BA" w:rsidP="00B012BA">
            <w:pPr>
              <w:rPr>
                <w:sz w:val="20"/>
              </w:rPr>
            </w:pPr>
            <w:ins w:id="116" w:author="Alfred Aster" w:date="2020-07-20T08:06:00Z">
              <w:r w:rsidRPr="00040C54">
                <w:rPr>
                  <w:sz w:val="20"/>
                </w:rPr>
                <w:t>Motion 111, #SP0611-31</w:t>
              </w:r>
            </w:ins>
          </w:p>
        </w:tc>
      </w:tr>
      <w:tr w:rsidR="00B012BA" w14:paraId="53A1E71F" w14:textId="77777777" w:rsidTr="00E465F3">
        <w:trPr>
          <w:trHeight w:val="271"/>
        </w:trPr>
        <w:tc>
          <w:tcPr>
            <w:tcW w:w="1035" w:type="dxa"/>
          </w:tcPr>
          <w:p w14:paraId="0D0A616D" w14:textId="41D11269" w:rsidR="00B012BA" w:rsidRPr="000B20DC" w:rsidRDefault="00B012BA" w:rsidP="00B012BA">
            <w:pPr>
              <w:rPr>
                <w:sz w:val="20"/>
              </w:rPr>
            </w:pPr>
            <w:r w:rsidRPr="000B20DC">
              <w:rPr>
                <w:sz w:val="20"/>
              </w:rPr>
              <w:t>MAC</w:t>
            </w:r>
          </w:p>
        </w:tc>
        <w:tc>
          <w:tcPr>
            <w:tcW w:w="1991" w:type="dxa"/>
          </w:tcPr>
          <w:p w14:paraId="62485C83" w14:textId="680309EB" w:rsidR="00B012BA" w:rsidRPr="000B20DC" w:rsidRDefault="00B012BA" w:rsidP="00B012BA">
            <w:pPr>
              <w:rPr>
                <w:sz w:val="20"/>
              </w:rPr>
            </w:pPr>
            <w:r w:rsidRPr="000B20DC">
              <w:rPr>
                <w:sz w:val="20"/>
              </w:rPr>
              <w:t>MLO-Multi-link channel access: Synch Start of PPDU</w:t>
            </w:r>
          </w:p>
        </w:tc>
        <w:tc>
          <w:tcPr>
            <w:tcW w:w="1575" w:type="dxa"/>
            <w:shd w:val="clear" w:color="auto" w:fill="auto"/>
          </w:tcPr>
          <w:p w14:paraId="0D1201D8" w14:textId="3707E970" w:rsidR="00B012BA" w:rsidRPr="000B20DC" w:rsidRDefault="00B012BA" w:rsidP="00B012BA">
            <w:pPr>
              <w:rPr>
                <w:sz w:val="20"/>
              </w:rPr>
            </w:pPr>
            <w:r w:rsidRPr="000B20DC">
              <w:rPr>
                <w:sz w:val="20"/>
              </w:rPr>
              <w:t>Duncan Ho</w:t>
            </w:r>
            <w:r>
              <w:rPr>
                <w:sz w:val="20"/>
              </w:rPr>
              <w:t xml:space="preserve">, </w:t>
            </w:r>
          </w:p>
        </w:tc>
        <w:tc>
          <w:tcPr>
            <w:tcW w:w="2780" w:type="dxa"/>
          </w:tcPr>
          <w:p w14:paraId="38DE500C" w14:textId="1399E56C" w:rsidR="00B012BA" w:rsidRPr="000B20DC" w:rsidRDefault="00B012BA" w:rsidP="00B012BA">
            <w:pPr>
              <w:rPr>
                <w:sz w:val="20"/>
              </w:rPr>
            </w:pPr>
            <w:r w:rsidRPr="000B20DC">
              <w:rPr>
                <w:sz w:val="20"/>
              </w:rPr>
              <w:t>Yongho Seok, Yunbo Li,</w:t>
            </w:r>
            <w:r>
              <w:rPr>
                <w:sz w:val="20"/>
              </w:rPr>
              <w:t xml:space="preserve"> </w:t>
            </w:r>
            <w:r w:rsidRPr="000B20DC">
              <w:rPr>
                <w:sz w:val="20"/>
              </w:rPr>
              <w:t>Insun Jang</w:t>
            </w:r>
            <w:r>
              <w:rPr>
                <w:sz w:val="20"/>
              </w:rPr>
              <w:t xml:space="preserve">, </w:t>
            </w:r>
            <w:r w:rsidRPr="000B20DC">
              <w:rPr>
                <w:sz w:val="20"/>
              </w:rPr>
              <w:t>Matthew Fischer</w:t>
            </w:r>
            <w:r>
              <w:rPr>
                <w:sz w:val="20"/>
              </w:rPr>
              <w:t>, A</w:t>
            </w:r>
            <w:r w:rsidRPr="000B20DC">
              <w:rPr>
                <w:sz w:val="20"/>
              </w:rPr>
              <w:t>khmetov Dmitry</w:t>
            </w:r>
            <w:r>
              <w:rPr>
                <w:sz w:val="20"/>
              </w:rPr>
              <w:t>,</w:t>
            </w:r>
            <w:r w:rsidRPr="000B20DC">
              <w:rPr>
                <w:sz w:val="20"/>
              </w:rPr>
              <w:t xml:space="preserve"> Minyoung Park, Liwen Chu, </w:t>
            </w:r>
          </w:p>
          <w:p w14:paraId="0EAE1ACA" w14:textId="6F47E737" w:rsidR="00B012BA" w:rsidRPr="000B20DC" w:rsidRDefault="00B012BA" w:rsidP="00B012BA">
            <w:pPr>
              <w:rPr>
                <w:sz w:val="20"/>
              </w:rPr>
            </w:pPr>
            <w:r w:rsidRPr="000B20DC">
              <w:rPr>
                <w:sz w:val="20"/>
              </w:rPr>
              <w:t xml:space="preserve">Dibakar Das, Jarkko Kneckt, Chunyu Hu, Tomo Adachi, Jeongki Kim, NEZOU Patrice, Sharan Naribole, Yonggang Fang, Zhou Lan, Akhmetov Dmitry,  PEYUSH Agarwal, Liuming Lu, Ryuichi Hirata </w:t>
            </w:r>
            <w:proofErr w:type="spellStart"/>
            <w:r w:rsidRPr="000B20DC">
              <w:rPr>
                <w:sz w:val="20"/>
              </w:rPr>
              <w:t>Sanghyun</w:t>
            </w:r>
            <w:proofErr w:type="spellEnd"/>
            <w:r w:rsidRPr="000B20DC">
              <w:rPr>
                <w:sz w:val="20"/>
              </w:rPr>
              <w:t xml:space="preserve"> Kim</w:t>
            </w:r>
            <w:r>
              <w:rPr>
                <w:sz w:val="20"/>
              </w:rPr>
              <w:t>,</w:t>
            </w:r>
          </w:p>
          <w:p w14:paraId="06DD7B03" w14:textId="7FD3C30D" w:rsidR="00B012BA" w:rsidRPr="000B20DC" w:rsidRDefault="00B012BA" w:rsidP="00B012BA">
            <w:pPr>
              <w:rPr>
                <w:sz w:val="20"/>
              </w:rPr>
            </w:pPr>
            <w:r w:rsidRPr="000B20DC">
              <w:rPr>
                <w:sz w:val="20"/>
              </w:rPr>
              <w:t xml:space="preserve">Xin </w:t>
            </w:r>
            <w:proofErr w:type="spellStart"/>
            <w:r w:rsidRPr="000B20DC">
              <w:rPr>
                <w:sz w:val="20"/>
              </w:rPr>
              <w:t>Zuo</w:t>
            </w:r>
            <w:proofErr w:type="spellEnd"/>
            <w:r>
              <w:rPr>
                <w:sz w:val="20"/>
              </w:rPr>
              <w:t xml:space="preserve">, </w:t>
            </w:r>
            <w:r w:rsidRPr="006D414F">
              <w:rPr>
                <w:sz w:val="20"/>
              </w:rPr>
              <w:t>Sebastian Max</w:t>
            </w:r>
            <w:r>
              <w:rPr>
                <w:sz w:val="20"/>
              </w:rPr>
              <w:t xml:space="preserve">, </w:t>
            </w:r>
            <w:r w:rsidRPr="000B20DC">
              <w:rPr>
                <w:sz w:val="20"/>
              </w:rPr>
              <w:t>Laurent Cariou</w:t>
            </w:r>
            <w:r>
              <w:rPr>
                <w:sz w:val="20"/>
              </w:rPr>
              <w:t xml:space="preserve">, </w:t>
            </w:r>
            <w:proofErr w:type="spellStart"/>
            <w:r w:rsidRPr="00B6425F">
              <w:rPr>
                <w:sz w:val="20"/>
              </w:rPr>
              <w:t>Jonghun</w:t>
            </w:r>
            <w:proofErr w:type="spellEnd"/>
            <w:r w:rsidRPr="00B6425F">
              <w:rPr>
                <w:sz w:val="20"/>
              </w:rPr>
              <w:t xml:space="preserve"> Han</w:t>
            </w:r>
            <w:r>
              <w:rPr>
                <w:sz w:val="20"/>
              </w:rPr>
              <w:t>, Youhan Kim</w:t>
            </w:r>
            <w:r>
              <w:rPr>
                <w:sz w:val="20"/>
              </w:rPr>
              <w:t>, John Yi</w:t>
            </w:r>
          </w:p>
        </w:tc>
        <w:tc>
          <w:tcPr>
            <w:tcW w:w="1394" w:type="dxa"/>
          </w:tcPr>
          <w:p w14:paraId="79C4D6C3" w14:textId="77777777" w:rsidR="00B012BA" w:rsidRPr="000B20DC" w:rsidRDefault="00B012BA" w:rsidP="00B012BA">
            <w:pPr>
              <w:rPr>
                <w:sz w:val="20"/>
              </w:rPr>
            </w:pPr>
          </w:p>
        </w:tc>
        <w:tc>
          <w:tcPr>
            <w:tcW w:w="2365" w:type="dxa"/>
          </w:tcPr>
          <w:p w14:paraId="0F6FEB48" w14:textId="6B8AACEA" w:rsidR="00B012BA" w:rsidRPr="000B20DC" w:rsidRDefault="00B012BA" w:rsidP="00B012BA">
            <w:pPr>
              <w:rPr>
                <w:sz w:val="20"/>
              </w:rPr>
            </w:pPr>
            <w:ins w:id="117" w:author="Alfred Aster" w:date="2020-07-20T08:06:00Z">
              <w:r>
                <w:rPr>
                  <w:sz w:val="20"/>
                </w:rPr>
                <w:t>No Motion.</w:t>
              </w:r>
            </w:ins>
          </w:p>
        </w:tc>
      </w:tr>
      <w:tr w:rsidR="00B012BA" w14:paraId="5FCCADC5" w14:textId="77777777" w:rsidTr="00E465F3">
        <w:trPr>
          <w:trHeight w:val="257"/>
        </w:trPr>
        <w:tc>
          <w:tcPr>
            <w:tcW w:w="1035" w:type="dxa"/>
          </w:tcPr>
          <w:p w14:paraId="40AC873C" w14:textId="370F3B06" w:rsidR="00B012BA" w:rsidRPr="000B20DC" w:rsidRDefault="00B012BA" w:rsidP="00B012BA">
            <w:pPr>
              <w:rPr>
                <w:sz w:val="20"/>
              </w:rPr>
            </w:pPr>
            <w:r w:rsidRPr="000B20DC">
              <w:rPr>
                <w:sz w:val="20"/>
              </w:rPr>
              <w:t>MAC</w:t>
            </w:r>
          </w:p>
        </w:tc>
        <w:tc>
          <w:tcPr>
            <w:tcW w:w="1991" w:type="dxa"/>
          </w:tcPr>
          <w:p w14:paraId="35CCED0D" w14:textId="036060E5" w:rsidR="00B012BA" w:rsidRPr="000B20DC" w:rsidRDefault="00B012BA" w:rsidP="00B012BA">
            <w:pPr>
              <w:rPr>
                <w:sz w:val="20"/>
              </w:rPr>
            </w:pPr>
            <w:r w:rsidRPr="000B20DC">
              <w:rPr>
                <w:sz w:val="20"/>
              </w:rPr>
              <w:t>MLO-Multi-link channel access: Blindness</w:t>
            </w:r>
          </w:p>
        </w:tc>
        <w:tc>
          <w:tcPr>
            <w:tcW w:w="1575" w:type="dxa"/>
            <w:shd w:val="clear" w:color="auto" w:fill="auto"/>
          </w:tcPr>
          <w:p w14:paraId="11AEE6EA" w14:textId="4CF36299" w:rsidR="00B012BA" w:rsidRPr="000B20DC" w:rsidRDefault="00B012BA" w:rsidP="00B012BA">
            <w:pPr>
              <w:rPr>
                <w:sz w:val="20"/>
              </w:rPr>
            </w:pPr>
            <w:r w:rsidRPr="000B20DC">
              <w:rPr>
                <w:sz w:val="20"/>
              </w:rPr>
              <w:t>Dibakar Das</w:t>
            </w:r>
          </w:p>
        </w:tc>
        <w:tc>
          <w:tcPr>
            <w:tcW w:w="2780" w:type="dxa"/>
          </w:tcPr>
          <w:p w14:paraId="6DCD3ABB" w14:textId="77777777" w:rsidR="00B012BA" w:rsidRPr="000B20DC" w:rsidRDefault="00B012BA" w:rsidP="00B012BA">
            <w:pPr>
              <w:rPr>
                <w:sz w:val="20"/>
              </w:rPr>
            </w:pPr>
            <w:r w:rsidRPr="000B20DC">
              <w:rPr>
                <w:sz w:val="20"/>
              </w:rPr>
              <w:t>Yongho Seok, Yunbo Li,</w:t>
            </w:r>
          </w:p>
          <w:p w14:paraId="7552F870" w14:textId="77777777" w:rsidR="00B012BA" w:rsidRPr="000B20DC" w:rsidRDefault="00B012BA" w:rsidP="00B012BA">
            <w:pPr>
              <w:rPr>
                <w:sz w:val="20"/>
              </w:rPr>
            </w:pPr>
            <w:r w:rsidRPr="000B20DC">
              <w:rPr>
                <w:sz w:val="20"/>
              </w:rPr>
              <w:t xml:space="preserve">Insun Jang, </w:t>
            </w:r>
          </w:p>
          <w:p w14:paraId="18FE09EF" w14:textId="216B6663" w:rsidR="00B012BA" w:rsidRPr="000B20DC" w:rsidRDefault="00B012BA" w:rsidP="00B012BA">
            <w:pPr>
              <w:rPr>
                <w:sz w:val="20"/>
              </w:rPr>
            </w:pPr>
            <w:r w:rsidRPr="000B20DC">
              <w:rPr>
                <w:sz w:val="20"/>
              </w:rPr>
              <w:t>Matthew Fischer Duncan Ho</w:t>
            </w:r>
            <w:r>
              <w:rPr>
                <w:sz w:val="20"/>
              </w:rPr>
              <w:t xml:space="preserve">, </w:t>
            </w:r>
            <w:r w:rsidRPr="000B20DC">
              <w:rPr>
                <w:sz w:val="20"/>
              </w:rPr>
              <w:t xml:space="preserve">Minyoung Park, Liwen Chu, </w:t>
            </w:r>
          </w:p>
          <w:p w14:paraId="7DDD54A7" w14:textId="49F63C06" w:rsidR="00B012BA" w:rsidRPr="000B20DC" w:rsidRDefault="00B012BA" w:rsidP="00B012BA">
            <w:pPr>
              <w:rPr>
                <w:sz w:val="20"/>
              </w:rPr>
            </w:pPr>
            <w:r w:rsidRPr="000B20DC">
              <w:rPr>
                <w:sz w:val="20"/>
              </w:rPr>
              <w:lastRenderedPageBreak/>
              <w:t xml:space="preserve">Dibakar Das, Jarkko Kneckt, Chunyu Hu, Tomo Adachi, Jeongki Kim, NEZOU Patrice, Sharan Naribole, Yonggang Fang Zhou Lan, Akhmetov Dmitry, PEYUSH Agarwal, Liuming Lu, Ryuichi Hirata </w:t>
            </w:r>
            <w:proofErr w:type="spellStart"/>
            <w:r w:rsidRPr="000B20DC">
              <w:rPr>
                <w:sz w:val="20"/>
              </w:rPr>
              <w:t>Sanghyun</w:t>
            </w:r>
            <w:proofErr w:type="spellEnd"/>
            <w:r w:rsidRPr="000B20DC">
              <w:rPr>
                <w:sz w:val="20"/>
              </w:rPr>
              <w:t xml:space="preserve"> Kim</w:t>
            </w:r>
            <w:r>
              <w:rPr>
                <w:sz w:val="20"/>
              </w:rPr>
              <w:t xml:space="preserve">, </w:t>
            </w:r>
            <w:r w:rsidRPr="000B20DC">
              <w:rPr>
                <w:sz w:val="20"/>
              </w:rPr>
              <w:t xml:space="preserve">Xin </w:t>
            </w:r>
            <w:proofErr w:type="spellStart"/>
            <w:r w:rsidRPr="000B20DC">
              <w:rPr>
                <w:sz w:val="20"/>
              </w:rPr>
              <w:t>Zuo</w:t>
            </w:r>
            <w:proofErr w:type="spellEnd"/>
            <w:r>
              <w:rPr>
                <w:sz w:val="20"/>
              </w:rPr>
              <w:t xml:space="preserve">, </w:t>
            </w:r>
            <w:r w:rsidRPr="006D414F">
              <w:rPr>
                <w:sz w:val="20"/>
              </w:rPr>
              <w:t>Sebastian Max</w:t>
            </w:r>
            <w:r>
              <w:rPr>
                <w:sz w:val="20"/>
              </w:rPr>
              <w:t xml:space="preserve">, </w:t>
            </w:r>
            <w:r w:rsidRPr="000B20DC">
              <w:rPr>
                <w:sz w:val="20"/>
              </w:rPr>
              <w:t>Laurent Cariou</w:t>
            </w:r>
            <w:r>
              <w:rPr>
                <w:sz w:val="20"/>
              </w:rPr>
              <w:t xml:space="preserve">, </w:t>
            </w:r>
            <w:proofErr w:type="spellStart"/>
            <w:r w:rsidRPr="00B6425F">
              <w:rPr>
                <w:sz w:val="20"/>
              </w:rPr>
              <w:t>Jonghun</w:t>
            </w:r>
            <w:proofErr w:type="spellEnd"/>
            <w:r w:rsidRPr="00B6425F">
              <w:rPr>
                <w:sz w:val="20"/>
              </w:rPr>
              <w:t xml:space="preserve"> Han</w:t>
            </w:r>
            <w:r>
              <w:rPr>
                <w:sz w:val="20"/>
              </w:rPr>
              <w:t>, Youhan Kim</w:t>
            </w:r>
          </w:p>
        </w:tc>
        <w:tc>
          <w:tcPr>
            <w:tcW w:w="1394" w:type="dxa"/>
          </w:tcPr>
          <w:p w14:paraId="2F058CF8" w14:textId="77777777" w:rsidR="00B012BA" w:rsidRPr="000B20DC" w:rsidRDefault="00B012BA" w:rsidP="00B012BA">
            <w:pPr>
              <w:rPr>
                <w:sz w:val="20"/>
              </w:rPr>
            </w:pPr>
          </w:p>
        </w:tc>
        <w:tc>
          <w:tcPr>
            <w:tcW w:w="2365" w:type="dxa"/>
          </w:tcPr>
          <w:p w14:paraId="02FDDB24" w14:textId="42187B27" w:rsidR="00B012BA" w:rsidRPr="000B20DC" w:rsidRDefault="00B012BA" w:rsidP="00B012BA">
            <w:pPr>
              <w:rPr>
                <w:sz w:val="20"/>
              </w:rPr>
            </w:pPr>
            <w:ins w:id="118" w:author="Alfred Aster" w:date="2020-07-20T08:06:00Z">
              <w:r>
                <w:rPr>
                  <w:sz w:val="20"/>
                </w:rPr>
                <w:t>No Motion.</w:t>
              </w:r>
            </w:ins>
          </w:p>
        </w:tc>
      </w:tr>
      <w:tr w:rsidR="00B012BA" w14:paraId="70FE3B31" w14:textId="77777777" w:rsidTr="00BD3122">
        <w:trPr>
          <w:trHeight w:val="257"/>
        </w:trPr>
        <w:tc>
          <w:tcPr>
            <w:tcW w:w="1035" w:type="dxa"/>
          </w:tcPr>
          <w:p w14:paraId="5A7490E1" w14:textId="796C74D6" w:rsidR="00B012BA" w:rsidRPr="000B20DC" w:rsidRDefault="00B012BA" w:rsidP="00B012BA">
            <w:pPr>
              <w:rPr>
                <w:sz w:val="20"/>
              </w:rPr>
            </w:pPr>
            <w:r w:rsidRPr="000B20DC">
              <w:rPr>
                <w:sz w:val="20"/>
              </w:rPr>
              <w:t>MAC</w:t>
            </w:r>
          </w:p>
        </w:tc>
        <w:tc>
          <w:tcPr>
            <w:tcW w:w="1991" w:type="dxa"/>
          </w:tcPr>
          <w:p w14:paraId="44E6DCA2" w14:textId="50CB3592" w:rsidR="00B012BA" w:rsidRPr="000B20DC" w:rsidRDefault="00B012BA" w:rsidP="00B012BA">
            <w:pPr>
              <w:rPr>
                <w:sz w:val="20"/>
              </w:rPr>
            </w:pPr>
            <w:r w:rsidRPr="000B20DC">
              <w:rPr>
                <w:sz w:val="20"/>
              </w:rPr>
              <w:t>MLO-Discovery: Discovery procedures and RNR</w:t>
            </w:r>
          </w:p>
        </w:tc>
        <w:tc>
          <w:tcPr>
            <w:tcW w:w="1575" w:type="dxa"/>
            <w:shd w:val="clear" w:color="auto" w:fill="auto"/>
          </w:tcPr>
          <w:p w14:paraId="30366A54" w14:textId="6EB3B0C1" w:rsidR="00B012BA" w:rsidRPr="000B20DC" w:rsidRDefault="00B012BA" w:rsidP="00B012BA">
            <w:pPr>
              <w:rPr>
                <w:sz w:val="20"/>
              </w:rPr>
            </w:pPr>
            <w:r w:rsidRPr="000B20DC">
              <w:rPr>
                <w:sz w:val="20"/>
              </w:rPr>
              <w:t xml:space="preserve">Laurent Cariou, </w:t>
            </w:r>
          </w:p>
          <w:p w14:paraId="67AB04F9" w14:textId="5DCD3CCC" w:rsidR="00B012BA" w:rsidRPr="000B20DC" w:rsidRDefault="00B012BA" w:rsidP="00B012BA">
            <w:pPr>
              <w:rPr>
                <w:sz w:val="20"/>
              </w:rPr>
            </w:pPr>
          </w:p>
        </w:tc>
        <w:tc>
          <w:tcPr>
            <w:tcW w:w="2780" w:type="dxa"/>
          </w:tcPr>
          <w:p w14:paraId="26EAA14C" w14:textId="7605F677" w:rsidR="00B012BA" w:rsidRPr="000B20DC" w:rsidRDefault="00BD3122" w:rsidP="00B012BA">
            <w:pPr>
              <w:rPr>
                <w:sz w:val="20"/>
              </w:rPr>
            </w:pPr>
            <w:r w:rsidRPr="000B20DC">
              <w:rPr>
                <w:sz w:val="20"/>
              </w:rPr>
              <w:t>Ming Gan</w:t>
            </w:r>
            <w:r>
              <w:rPr>
                <w:sz w:val="20"/>
              </w:rPr>
              <w:t>,</w:t>
            </w:r>
            <w:r w:rsidRPr="000B20DC">
              <w:rPr>
                <w:sz w:val="20"/>
              </w:rPr>
              <w:t xml:space="preserve"> </w:t>
            </w:r>
            <w:r w:rsidR="00B012BA" w:rsidRPr="000B20DC">
              <w:rPr>
                <w:sz w:val="20"/>
              </w:rPr>
              <w:t xml:space="preserve">Liwen Chu, Jarkko Kneckt, </w:t>
            </w:r>
            <w:proofErr w:type="spellStart"/>
            <w:r w:rsidR="00B012BA" w:rsidRPr="000B20DC">
              <w:rPr>
                <w:sz w:val="20"/>
              </w:rPr>
              <w:t>Namyeong</w:t>
            </w:r>
            <w:proofErr w:type="spellEnd"/>
            <w:r w:rsidR="00B012BA" w:rsidRPr="000B20DC">
              <w:rPr>
                <w:sz w:val="20"/>
              </w:rPr>
              <w:t xml:space="preserve"> Kim</w:t>
            </w:r>
            <w:r w:rsidR="00B012BA">
              <w:rPr>
                <w:sz w:val="20"/>
              </w:rPr>
              <w:t>,</w:t>
            </w:r>
            <w:r w:rsidR="00B012BA" w:rsidRPr="000B20DC">
              <w:rPr>
                <w:sz w:val="20"/>
              </w:rPr>
              <w:t xml:space="preserve"> Cheng Chen, Rojan Chitrakar</w:t>
            </w:r>
            <w:r w:rsidR="00B012BA">
              <w:rPr>
                <w:sz w:val="20"/>
              </w:rPr>
              <w:t>,</w:t>
            </w:r>
            <w:r w:rsidR="00B012BA" w:rsidRPr="000B20DC">
              <w:rPr>
                <w:sz w:val="20"/>
              </w:rPr>
              <w:t xml:space="preserve"> Abhishek Patil</w:t>
            </w:r>
            <w:r w:rsidR="00B012BA">
              <w:rPr>
                <w:sz w:val="20"/>
              </w:rPr>
              <w:t xml:space="preserve">, </w:t>
            </w:r>
            <w:r w:rsidR="00B012BA" w:rsidRPr="000B20DC">
              <w:rPr>
                <w:sz w:val="20"/>
              </w:rPr>
              <w:t>Xiaofei Wang</w:t>
            </w:r>
            <w:r w:rsidR="00B012BA">
              <w:rPr>
                <w:sz w:val="20"/>
              </w:rPr>
              <w:t>, James Yee</w:t>
            </w:r>
            <w:r w:rsidR="00B012BA" w:rsidRPr="00BA51FD">
              <w:rPr>
                <w:sz w:val="20"/>
              </w:rPr>
              <w:t>, Sharan Naribole</w:t>
            </w:r>
            <w:r w:rsidR="00B012BA">
              <w:rPr>
                <w:sz w:val="20"/>
              </w:rPr>
              <w:t xml:space="preserve">, Yonggang Fang, </w:t>
            </w:r>
            <w:r w:rsidR="00B012BA" w:rsidRPr="009D3220">
              <w:rPr>
                <w:sz w:val="20"/>
              </w:rPr>
              <w:t>Liuming Lu</w:t>
            </w:r>
          </w:p>
        </w:tc>
        <w:tc>
          <w:tcPr>
            <w:tcW w:w="1394" w:type="dxa"/>
          </w:tcPr>
          <w:p w14:paraId="123A961C" w14:textId="1AEA32CE" w:rsidR="00B012BA" w:rsidRPr="000B20DC" w:rsidRDefault="00B012BA" w:rsidP="00B012BA">
            <w:pPr>
              <w:rPr>
                <w:sz w:val="20"/>
              </w:rPr>
            </w:pPr>
            <w:ins w:id="119" w:author="Alfred Aster" w:date="2020-07-20T08:04:00Z">
              <w:r>
                <w:rPr>
                  <w:sz w:val="20"/>
                </w:rPr>
                <w:t>R1?</w:t>
              </w:r>
            </w:ins>
          </w:p>
        </w:tc>
        <w:tc>
          <w:tcPr>
            <w:tcW w:w="2365" w:type="dxa"/>
          </w:tcPr>
          <w:p w14:paraId="6C9D7E2B" w14:textId="7A43422E" w:rsidR="00B012BA" w:rsidRPr="000B20DC" w:rsidRDefault="00B012BA" w:rsidP="00B012BA">
            <w:pPr>
              <w:rPr>
                <w:sz w:val="20"/>
              </w:rPr>
            </w:pPr>
          </w:p>
        </w:tc>
      </w:tr>
      <w:tr w:rsidR="00B012BA" w14:paraId="0B35AF2D" w14:textId="77777777" w:rsidTr="00BD3122">
        <w:trPr>
          <w:trHeight w:val="257"/>
        </w:trPr>
        <w:tc>
          <w:tcPr>
            <w:tcW w:w="1035" w:type="dxa"/>
          </w:tcPr>
          <w:p w14:paraId="5A53A2BA" w14:textId="1ED2F762" w:rsidR="00B012BA" w:rsidRPr="000B20DC" w:rsidRDefault="00B012BA" w:rsidP="00B012BA">
            <w:pPr>
              <w:rPr>
                <w:sz w:val="20"/>
              </w:rPr>
            </w:pPr>
            <w:r w:rsidRPr="000B20DC">
              <w:rPr>
                <w:sz w:val="20"/>
              </w:rPr>
              <w:t>MAC</w:t>
            </w:r>
          </w:p>
        </w:tc>
        <w:tc>
          <w:tcPr>
            <w:tcW w:w="1991" w:type="dxa"/>
          </w:tcPr>
          <w:p w14:paraId="55968F70" w14:textId="1E69402C" w:rsidR="00B012BA" w:rsidRPr="000B20DC" w:rsidRDefault="00B012BA" w:rsidP="00B012BA">
            <w:pPr>
              <w:rPr>
                <w:sz w:val="20"/>
              </w:rPr>
            </w:pPr>
            <w:r w:rsidRPr="000B20DC">
              <w:rPr>
                <w:sz w:val="20"/>
              </w:rPr>
              <w:t>MLO-Discovery: ML element</w:t>
            </w:r>
          </w:p>
        </w:tc>
        <w:tc>
          <w:tcPr>
            <w:tcW w:w="1575" w:type="dxa"/>
            <w:shd w:val="clear" w:color="auto" w:fill="auto"/>
          </w:tcPr>
          <w:p w14:paraId="29035EAF" w14:textId="25A24AD5" w:rsidR="00B012BA" w:rsidRPr="000B20DC" w:rsidRDefault="00B012BA" w:rsidP="00B012BA">
            <w:pPr>
              <w:rPr>
                <w:sz w:val="20"/>
              </w:rPr>
            </w:pPr>
            <w:r w:rsidRPr="000B20DC">
              <w:rPr>
                <w:sz w:val="20"/>
              </w:rPr>
              <w:t>Abhishek Patil,</w:t>
            </w:r>
          </w:p>
          <w:p w14:paraId="0C099BAD" w14:textId="5E1D965C" w:rsidR="00B012BA" w:rsidRPr="000B20DC" w:rsidRDefault="00B012BA" w:rsidP="00B012BA">
            <w:pPr>
              <w:rPr>
                <w:sz w:val="20"/>
              </w:rPr>
            </w:pPr>
          </w:p>
        </w:tc>
        <w:tc>
          <w:tcPr>
            <w:tcW w:w="2780" w:type="dxa"/>
          </w:tcPr>
          <w:p w14:paraId="67A5E31C" w14:textId="08173EAC" w:rsidR="00B012BA" w:rsidRPr="000B20DC" w:rsidRDefault="00BD3122" w:rsidP="00B012BA">
            <w:pPr>
              <w:rPr>
                <w:sz w:val="20"/>
              </w:rPr>
            </w:pPr>
            <w:r w:rsidRPr="000B20DC">
              <w:rPr>
                <w:sz w:val="20"/>
              </w:rPr>
              <w:t>Laurent Cariou, Ming Gan,</w:t>
            </w:r>
            <w:r>
              <w:rPr>
                <w:sz w:val="20"/>
              </w:rPr>
              <w:t xml:space="preserve"> </w:t>
            </w:r>
            <w:r w:rsidR="00B012BA" w:rsidRPr="000B20DC">
              <w:rPr>
                <w:sz w:val="20"/>
              </w:rPr>
              <w:t xml:space="preserve">Liwen Chu, Jarkko Kneckt, </w:t>
            </w:r>
            <w:proofErr w:type="spellStart"/>
            <w:r w:rsidR="00B012BA" w:rsidRPr="000B20DC">
              <w:rPr>
                <w:sz w:val="20"/>
              </w:rPr>
              <w:t>Namyeong</w:t>
            </w:r>
            <w:proofErr w:type="spellEnd"/>
            <w:r w:rsidR="00B012BA" w:rsidRPr="000B20DC">
              <w:rPr>
                <w:sz w:val="20"/>
              </w:rPr>
              <w:t xml:space="preserve"> Kim</w:t>
            </w:r>
            <w:r w:rsidR="00B012BA">
              <w:rPr>
                <w:sz w:val="20"/>
              </w:rPr>
              <w:t>,</w:t>
            </w:r>
            <w:r w:rsidR="00B012BA" w:rsidRPr="000B20DC">
              <w:rPr>
                <w:sz w:val="20"/>
              </w:rPr>
              <w:t xml:space="preserve"> Cheng Chen, Rojan Chitrakar</w:t>
            </w:r>
            <w:r w:rsidR="00B012BA">
              <w:rPr>
                <w:sz w:val="20"/>
              </w:rPr>
              <w:t xml:space="preserve">, </w:t>
            </w:r>
            <w:r w:rsidR="00B012BA" w:rsidRPr="000B20DC">
              <w:rPr>
                <w:sz w:val="20"/>
              </w:rPr>
              <w:t>Xiaofei Wang</w:t>
            </w:r>
            <w:r w:rsidR="00B012BA">
              <w:rPr>
                <w:sz w:val="20"/>
              </w:rPr>
              <w:t>, James Yee</w:t>
            </w:r>
            <w:r w:rsidR="00B012BA">
              <w:rPr>
                <w:sz w:val="20"/>
              </w:rPr>
              <w:t xml:space="preserve">, Yonggang Fang, </w:t>
            </w:r>
            <w:r w:rsidR="00B012BA" w:rsidRPr="009D3220">
              <w:rPr>
                <w:sz w:val="20"/>
              </w:rPr>
              <w:t>Liuming Lu</w:t>
            </w:r>
            <w:r w:rsidR="00D458D4">
              <w:rPr>
                <w:sz w:val="20"/>
              </w:rPr>
              <w:t>, Payam Torab</w:t>
            </w:r>
          </w:p>
        </w:tc>
        <w:tc>
          <w:tcPr>
            <w:tcW w:w="1394" w:type="dxa"/>
          </w:tcPr>
          <w:p w14:paraId="620689E7" w14:textId="25ABD2CB" w:rsidR="00B012BA" w:rsidRPr="000B20DC" w:rsidRDefault="00B012BA" w:rsidP="00B012BA">
            <w:pPr>
              <w:rPr>
                <w:sz w:val="20"/>
              </w:rPr>
            </w:pPr>
            <w:ins w:id="120" w:author="Alfred Aster" w:date="2020-07-20T08:04:00Z">
              <w:r>
                <w:rPr>
                  <w:sz w:val="20"/>
                </w:rPr>
                <w:t>R1?</w:t>
              </w:r>
            </w:ins>
          </w:p>
        </w:tc>
        <w:tc>
          <w:tcPr>
            <w:tcW w:w="2365" w:type="dxa"/>
          </w:tcPr>
          <w:p w14:paraId="2FE54FDD" w14:textId="295F5500" w:rsidR="00B012BA" w:rsidRPr="000B20DC" w:rsidRDefault="00B012BA" w:rsidP="00B012BA">
            <w:pPr>
              <w:rPr>
                <w:sz w:val="20"/>
              </w:rPr>
            </w:pPr>
          </w:p>
        </w:tc>
      </w:tr>
      <w:tr w:rsidR="00B012BA" w14:paraId="12C76857" w14:textId="77777777" w:rsidTr="00BD3122">
        <w:trPr>
          <w:trHeight w:val="257"/>
        </w:trPr>
        <w:tc>
          <w:tcPr>
            <w:tcW w:w="1035" w:type="dxa"/>
          </w:tcPr>
          <w:p w14:paraId="5C6FF160" w14:textId="46CF9C18" w:rsidR="00B012BA" w:rsidRPr="000B20DC" w:rsidRDefault="00B012BA" w:rsidP="00B012BA">
            <w:pPr>
              <w:rPr>
                <w:sz w:val="20"/>
              </w:rPr>
            </w:pPr>
            <w:r w:rsidRPr="000B20DC">
              <w:rPr>
                <w:sz w:val="20"/>
              </w:rPr>
              <w:t xml:space="preserve">MAC </w:t>
            </w:r>
          </w:p>
        </w:tc>
        <w:tc>
          <w:tcPr>
            <w:tcW w:w="1991" w:type="dxa"/>
          </w:tcPr>
          <w:p w14:paraId="4D8BD900" w14:textId="25A422D5" w:rsidR="00B012BA" w:rsidRPr="000B20DC" w:rsidRDefault="00B012BA" w:rsidP="00B012BA">
            <w:pPr>
              <w:rPr>
                <w:sz w:val="20"/>
              </w:rPr>
            </w:pPr>
            <w:r w:rsidRPr="000B20DC">
              <w:rPr>
                <w:sz w:val="20"/>
              </w:rPr>
              <w:t>MLO-Discovery: Multi-BSSID discovery</w:t>
            </w:r>
          </w:p>
        </w:tc>
        <w:tc>
          <w:tcPr>
            <w:tcW w:w="1575" w:type="dxa"/>
            <w:shd w:val="clear" w:color="auto" w:fill="auto"/>
          </w:tcPr>
          <w:p w14:paraId="2F1A08B9" w14:textId="5432314D" w:rsidR="00B012BA" w:rsidRDefault="00B012BA" w:rsidP="00B012BA">
            <w:pPr>
              <w:rPr>
                <w:sz w:val="20"/>
              </w:rPr>
            </w:pPr>
            <w:r w:rsidRPr="000B20DC">
              <w:rPr>
                <w:sz w:val="20"/>
              </w:rPr>
              <w:t>Liwen Chu,</w:t>
            </w:r>
          </w:p>
          <w:p w14:paraId="254A82D5" w14:textId="77777777" w:rsidR="00B012BA" w:rsidRDefault="00B012BA" w:rsidP="00B012BA">
            <w:pPr>
              <w:rPr>
                <w:sz w:val="20"/>
              </w:rPr>
            </w:pPr>
          </w:p>
          <w:p w14:paraId="0910A8C6" w14:textId="14CD5BE1" w:rsidR="00B012BA" w:rsidRPr="000B20DC" w:rsidRDefault="00B012BA" w:rsidP="00B012BA">
            <w:pPr>
              <w:rPr>
                <w:sz w:val="20"/>
              </w:rPr>
            </w:pPr>
          </w:p>
        </w:tc>
        <w:tc>
          <w:tcPr>
            <w:tcW w:w="2780" w:type="dxa"/>
          </w:tcPr>
          <w:p w14:paraId="30B38CD1" w14:textId="77777777" w:rsidR="00BD3122" w:rsidRPr="000B20DC" w:rsidRDefault="00BD3122" w:rsidP="00BD3122">
            <w:pPr>
              <w:rPr>
                <w:sz w:val="20"/>
              </w:rPr>
            </w:pPr>
            <w:r w:rsidRPr="000B20DC">
              <w:rPr>
                <w:sz w:val="20"/>
              </w:rPr>
              <w:t>Laurent Cariou, Abhishek Patil,</w:t>
            </w:r>
          </w:p>
          <w:p w14:paraId="5F276A40" w14:textId="732DF16F" w:rsidR="00B012BA" w:rsidRPr="000B20DC" w:rsidRDefault="00BD3122" w:rsidP="00BD3122">
            <w:pPr>
              <w:rPr>
                <w:sz w:val="20"/>
              </w:rPr>
            </w:pPr>
            <w:r w:rsidRPr="000B20DC">
              <w:rPr>
                <w:sz w:val="20"/>
              </w:rPr>
              <w:t>Ming Gan</w:t>
            </w:r>
            <w:r>
              <w:rPr>
                <w:sz w:val="20"/>
              </w:rPr>
              <w:t>,</w:t>
            </w:r>
            <w:r w:rsidRPr="000B20DC">
              <w:rPr>
                <w:sz w:val="20"/>
              </w:rPr>
              <w:t xml:space="preserve"> </w:t>
            </w:r>
            <w:r w:rsidR="00B012BA" w:rsidRPr="000B20DC">
              <w:rPr>
                <w:sz w:val="20"/>
              </w:rPr>
              <w:t xml:space="preserve">Jarkko Kneckt, </w:t>
            </w:r>
            <w:proofErr w:type="spellStart"/>
            <w:r w:rsidR="00B012BA" w:rsidRPr="000B20DC">
              <w:rPr>
                <w:sz w:val="20"/>
              </w:rPr>
              <w:t>Namyeong</w:t>
            </w:r>
            <w:proofErr w:type="spellEnd"/>
            <w:r w:rsidR="00B012BA" w:rsidRPr="000B20DC">
              <w:rPr>
                <w:sz w:val="20"/>
              </w:rPr>
              <w:t xml:space="preserve"> Kim</w:t>
            </w:r>
            <w:r w:rsidR="00B012BA">
              <w:rPr>
                <w:sz w:val="20"/>
              </w:rPr>
              <w:t>,</w:t>
            </w:r>
            <w:r w:rsidR="00B012BA" w:rsidRPr="000B20DC">
              <w:rPr>
                <w:sz w:val="20"/>
              </w:rPr>
              <w:t xml:space="preserve"> Cheng Chen, Rojan Chitrakar</w:t>
            </w:r>
            <w:r w:rsidR="00B012BA">
              <w:rPr>
                <w:sz w:val="20"/>
              </w:rPr>
              <w:t>, James Yee</w:t>
            </w:r>
            <w:r w:rsidR="00B012BA" w:rsidRPr="00BA51FD">
              <w:rPr>
                <w:sz w:val="20"/>
              </w:rPr>
              <w:t>, Sharan Naribole</w:t>
            </w:r>
            <w:r w:rsidR="00B012BA">
              <w:rPr>
                <w:sz w:val="20"/>
              </w:rPr>
              <w:t xml:space="preserve">, Yonggang Fang, </w:t>
            </w:r>
            <w:r w:rsidR="00B012BA" w:rsidRPr="009D3220">
              <w:rPr>
                <w:sz w:val="20"/>
              </w:rPr>
              <w:t>Liuming Lu</w:t>
            </w:r>
          </w:p>
        </w:tc>
        <w:tc>
          <w:tcPr>
            <w:tcW w:w="1394" w:type="dxa"/>
          </w:tcPr>
          <w:p w14:paraId="06240D8B" w14:textId="4BC273F0" w:rsidR="00B012BA" w:rsidRPr="000B20DC" w:rsidRDefault="00B012BA" w:rsidP="00B012BA">
            <w:pPr>
              <w:rPr>
                <w:sz w:val="20"/>
              </w:rPr>
            </w:pPr>
            <w:ins w:id="121" w:author="Alfred Aster" w:date="2020-07-20T08:04:00Z">
              <w:r>
                <w:rPr>
                  <w:sz w:val="20"/>
                </w:rPr>
                <w:t>R1?</w:t>
              </w:r>
            </w:ins>
          </w:p>
        </w:tc>
        <w:tc>
          <w:tcPr>
            <w:tcW w:w="2365" w:type="dxa"/>
          </w:tcPr>
          <w:p w14:paraId="30283D60" w14:textId="76C5CCD2" w:rsidR="00B012BA" w:rsidRPr="000B20DC" w:rsidRDefault="00B012BA" w:rsidP="00B012BA">
            <w:pPr>
              <w:rPr>
                <w:sz w:val="20"/>
              </w:rPr>
            </w:pPr>
          </w:p>
        </w:tc>
      </w:tr>
      <w:tr w:rsidR="00B012BA" w14:paraId="3EF55FAB" w14:textId="77777777" w:rsidTr="00E465F3">
        <w:trPr>
          <w:trHeight w:val="257"/>
        </w:trPr>
        <w:tc>
          <w:tcPr>
            <w:tcW w:w="1035" w:type="dxa"/>
          </w:tcPr>
          <w:p w14:paraId="5F21C494" w14:textId="77777777" w:rsidR="00B012BA" w:rsidRPr="000B20DC" w:rsidRDefault="00B012BA" w:rsidP="00B012BA">
            <w:pPr>
              <w:rPr>
                <w:sz w:val="20"/>
              </w:rPr>
            </w:pPr>
            <w:r w:rsidRPr="000B20DC">
              <w:rPr>
                <w:sz w:val="20"/>
              </w:rPr>
              <w:t>MAC</w:t>
            </w:r>
          </w:p>
        </w:tc>
        <w:tc>
          <w:tcPr>
            <w:tcW w:w="1991" w:type="dxa"/>
          </w:tcPr>
          <w:p w14:paraId="2D7F4B7E" w14:textId="50347921" w:rsidR="00B012BA" w:rsidRPr="000B20DC" w:rsidRDefault="00B012BA" w:rsidP="00B012BA">
            <w:pPr>
              <w:rPr>
                <w:sz w:val="20"/>
              </w:rPr>
            </w:pPr>
            <w:r w:rsidRPr="000B20DC">
              <w:rPr>
                <w:sz w:val="20"/>
              </w:rPr>
              <w:t>MLO-Multi-BSSID Operation</w:t>
            </w:r>
          </w:p>
        </w:tc>
        <w:tc>
          <w:tcPr>
            <w:tcW w:w="1575" w:type="dxa"/>
          </w:tcPr>
          <w:p w14:paraId="4386A44E" w14:textId="0676072B" w:rsidR="00B012BA" w:rsidRPr="000B20DC" w:rsidRDefault="00B012BA" w:rsidP="00B012BA">
            <w:pPr>
              <w:rPr>
                <w:sz w:val="20"/>
              </w:rPr>
            </w:pPr>
            <w:r w:rsidRPr="000B20DC">
              <w:rPr>
                <w:sz w:val="20"/>
              </w:rPr>
              <w:t>Abhishek Patil</w:t>
            </w:r>
          </w:p>
          <w:p w14:paraId="077FDF91" w14:textId="22DE4195" w:rsidR="00B012BA" w:rsidRPr="000B20DC" w:rsidRDefault="00B012BA" w:rsidP="00B012BA">
            <w:pPr>
              <w:rPr>
                <w:sz w:val="20"/>
              </w:rPr>
            </w:pPr>
          </w:p>
        </w:tc>
        <w:tc>
          <w:tcPr>
            <w:tcW w:w="2780" w:type="dxa"/>
          </w:tcPr>
          <w:p w14:paraId="5F9824AC" w14:textId="7D7236E2" w:rsidR="00B012BA" w:rsidRPr="000B20DC" w:rsidRDefault="00B012BA" w:rsidP="00B012BA">
            <w:pPr>
              <w:rPr>
                <w:sz w:val="20"/>
              </w:rPr>
            </w:pPr>
            <w:r w:rsidRPr="000B20DC">
              <w:rPr>
                <w:sz w:val="20"/>
              </w:rPr>
              <w:t>Laurent Cariou, Liwen Chu, Jarkko Kneckt,</w:t>
            </w:r>
            <w:r>
              <w:rPr>
                <w:sz w:val="20"/>
              </w:rPr>
              <w:t xml:space="preserve"> </w:t>
            </w:r>
            <w:r w:rsidRPr="000B20DC">
              <w:rPr>
                <w:sz w:val="20"/>
              </w:rPr>
              <w:t>Insun Jang</w:t>
            </w:r>
            <w:r>
              <w:rPr>
                <w:sz w:val="20"/>
              </w:rPr>
              <w:t>,</w:t>
            </w:r>
          </w:p>
          <w:p w14:paraId="4FB07965" w14:textId="2BDAFF19" w:rsidR="00B012BA" w:rsidRPr="000B20DC" w:rsidRDefault="00B012BA" w:rsidP="00B012BA">
            <w:pPr>
              <w:rPr>
                <w:sz w:val="20"/>
              </w:rPr>
            </w:pPr>
            <w:r w:rsidRPr="000B20DC">
              <w:rPr>
                <w:sz w:val="20"/>
              </w:rPr>
              <w:t>VIGER Pascal, Pooya Monajemi</w:t>
            </w:r>
            <w:r>
              <w:rPr>
                <w:sz w:val="20"/>
              </w:rPr>
              <w:t>,</w:t>
            </w:r>
            <w:r w:rsidRPr="000B20DC">
              <w:rPr>
                <w:sz w:val="20"/>
              </w:rPr>
              <w:t xml:space="preserve"> Rojan Chitrakar Xin </w:t>
            </w:r>
            <w:proofErr w:type="spellStart"/>
            <w:r w:rsidRPr="000B20DC">
              <w:rPr>
                <w:sz w:val="20"/>
              </w:rPr>
              <w:t>Zuo</w:t>
            </w:r>
            <w:proofErr w:type="spellEnd"/>
            <w:r>
              <w:rPr>
                <w:sz w:val="20"/>
              </w:rPr>
              <w:t>, James Yee, Ming Gan</w:t>
            </w:r>
            <w:r>
              <w:rPr>
                <w:sz w:val="20"/>
              </w:rPr>
              <w:t xml:space="preserve">, </w:t>
            </w:r>
            <w:r w:rsidRPr="009D3220">
              <w:rPr>
                <w:sz w:val="20"/>
              </w:rPr>
              <w:t>Liuming Lu</w:t>
            </w:r>
          </w:p>
        </w:tc>
        <w:tc>
          <w:tcPr>
            <w:tcW w:w="1394" w:type="dxa"/>
          </w:tcPr>
          <w:p w14:paraId="402DE89D" w14:textId="7DE68EE2" w:rsidR="00B012BA" w:rsidRPr="000B20DC" w:rsidRDefault="00B012BA" w:rsidP="00B012BA">
            <w:pPr>
              <w:rPr>
                <w:sz w:val="20"/>
              </w:rPr>
            </w:pPr>
            <w:ins w:id="122" w:author="Alfred Aster" w:date="2020-07-20T08:04:00Z">
              <w:r>
                <w:rPr>
                  <w:sz w:val="20"/>
                </w:rPr>
                <w:t>R1?</w:t>
              </w:r>
            </w:ins>
          </w:p>
        </w:tc>
        <w:tc>
          <w:tcPr>
            <w:tcW w:w="2365" w:type="dxa"/>
          </w:tcPr>
          <w:p w14:paraId="3C41AF78" w14:textId="0FBF08DC" w:rsidR="00B012BA" w:rsidRPr="000B20DC" w:rsidRDefault="00B012BA" w:rsidP="00B012BA">
            <w:pPr>
              <w:rPr>
                <w:sz w:val="20"/>
              </w:rPr>
            </w:pPr>
          </w:p>
        </w:tc>
      </w:tr>
      <w:tr w:rsidR="00B012BA" w14:paraId="7C636743" w14:textId="77777777" w:rsidTr="00E465F3">
        <w:trPr>
          <w:trHeight w:val="257"/>
        </w:trPr>
        <w:tc>
          <w:tcPr>
            <w:tcW w:w="1035" w:type="dxa"/>
          </w:tcPr>
          <w:p w14:paraId="4710DF07" w14:textId="3D4AB09B" w:rsidR="00B012BA" w:rsidRPr="000B20DC" w:rsidRDefault="00B012BA" w:rsidP="00B012BA">
            <w:pPr>
              <w:rPr>
                <w:sz w:val="20"/>
              </w:rPr>
            </w:pPr>
            <w:r w:rsidRPr="000B20DC">
              <w:rPr>
                <w:sz w:val="20"/>
              </w:rPr>
              <w:t>MAC</w:t>
            </w:r>
          </w:p>
        </w:tc>
        <w:tc>
          <w:tcPr>
            <w:tcW w:w="1991" w:type="dxa"/>
          </w:tcPr>
          <w:p w14:paraId="6D48E51C" w14:textId="49121607" w:rsidR="00B012BA" w:rsidRPr="000B20DC" w:rsidRDefault="00B012BA" w:rsidP="00B012BA">
            <w:pPr>
              <w:rPr>
                <w:sz w:val="20"/>
              </w:rPr>
            </w:pPr>
            <w:r w:rsidRPr="000B20DC">
              <w:rPr>
                <w:sz w:val="20"/>
              </w:rPr>
              <w:t>MLO-Retransmissions</w:t>
            </w:r>
          </w:p>
        </w:tc>
        <w:tc>
          <w:tcPr>
            <w:tcW w:w="1575" w:type="dxa"/>
          </w:tcPr>
          <w:p w14:paraId="208A4DA6" w14:textId="1D125FED" w:rsidR="00B012BA" w:rsidRPr="000B20DC" w:rsidRDefault="00B012BA" w:rsidP="00B012BA">
            <w:pPr>
              <w:rPr>
                <w:sz w:val="20"/>
              </w:rPr>
            </w:pPr>
            <w:r w:rsidRPr="000B20DC">
              <w:rPr>
                <w:sz w:val="20"/>
              </w:rPr>
              <w:t>Rojan Chitrakar</w:t>
            </w:r>
          </w:p>
        </w:tc>
        <w:tc>
          <w:tcPr>
            <w:tcW w:w="2780" w:type="dxa"/>
          </w:tcPr>
          <w:p w14:paraId="74D19120" w14:textId="4FB6B616" w:rsidR="00B012BA" w:rsidRPr="000B20DC" w:rsidRDefault="00B012BA" w:rsidP="00B012BA">
            <w:pPr>
              <w:rPr>
                <w:sz w:val="20"/>
              </w:rPr>
            </w:pPr>
            <w:r w:rsidRPr="000B20DC">
              <w:rPr>
                <w:sz w:val="20"/>
              </w:rPr>
              <w:t>Abhishek Patil</w:t>
            </w:r>
            <w:r>
              <w:rPr>
                <w:sz w:val="20"/>
              </w:rPr>
              <w:t xml:space="preserve">, </w:t>
            </w:r>
            <w:r w:rsidRPr="00E13A2C">
              <w:rPr>
                <w:sz w:val="20"/>
              </w:rPr>
              <w:t>Jason Yuchen Guo</w:t>
            </w:r>
            <w:r>
              <w:rPr>
                <w:sz w:val="20"/>
              </w:rPr>
              <w:t>,</w:t>
            </w:r>
            <w:r>
              <w:t xml:space="preserve"> </w:t>
            </w:r>
            <w:proofErr w:type="spellStart"/>
            <w:r w:rsidRPr="00D403A7">
              <w:rPr>
                <w:sz w:val="20"/>
              </w:rPr>
              <w:t>Jonghun</w:t>
            </w:r>
            <w:proofErr w:type="spellEnd"/>
            <w:r w:rsidRPr="00D403A7">
              <w:rPr>
                <w:sz w:val="20"/>
              </w:rPr>
              <w:t>, Han</w:t>
            </w:r>
          </w:p>
        </w:tc>
        <w:tc>
          <w:tcPr>
            <w:tcW w:w="1394" w:type="dxa"/>
          </w:tcPr>
          <w:p w14:paraId="72D7BE97" w14:textId="77777777" w:rsidR="00B012BA" w:rsidRDefault="00B012BA" w:rsidP="00B012BA">
            <w:pPr>
              <w:rPr>
                <w:ins w:id="123" w:author="Alfred Aster" w:date="2020-07-20T08:04:00Z"/>
                <w:sz w:val="20"/>
              </w:rPr>
            </w:pPr>
            <w:ins w:id="124" w:author="Alfred Aster" w:date="2020-07-20T08:04:00Z">
              <w:r>
                <w:rPr>
                  <w:sz w:val="20"/>
                </w:rPr>
                <w:t>R1</w:t>
              </w:r>
            </w:ins>
          </w:p>
          <w:p w14:paraId="26B95ED4" w14:textId="77777777" w:rsidR="00B012BA" w:rsidRPr="000B20DC" w:rsidRDefault="00B012BA" w:rsidP="00B012BA">
            <w:pPr>
              <w:rPr>
                <w:sz w:val="20"/>
              </w:rPr>
            </w:pPr>
          </w:p>
        </w:tc>
        <w:tc>
          <w:tcPr>
            <w:tcW w:w="2365" w:type="dxa"/>
          </w:tcPr>
          <w:p w14:paraId="3077BB91" w14:textId="4039619B" w:rsidR="00B012BA" w:rsidRPr="000B20DC" w:rsidRDefault="00B012BA" w:rsidP="00B012BA">
            <w:pPr>
              <w:rPr>
                <w:sz w:val="20"/>
              </w:rPr>
            </w:pPr>
            <w:ins w:id="125" w:author="Alfred Aster" w:date="2020-07-20T08:06:00Z">
              <w:r w:rsidRPr="00B800D2">
                <w:rPr>
                  <w:sz w:val="20"/>
                </w:rPr>
                <w:t>Motion 61</w:t>
              </w:r>
              <w:r>
                <w:rPr>
                  <w:sz w:val="20"/>
                </w:rPr>
                <w:t xml:space="preserve">, </w:t>
              </w:r>
              <w:r w:rsidRPr="00326C10">
                <w:rPr>
                  <w:sz w:val="20"/>
                </w:rPr>
                <w:t>Motion 115</w:t>
              </w:r>
              <w:r>
                <w:rPr>
                  <w:sz w:val="20"/>
                </w:rPr>
                <w:t>-</w:t>
              </w:r>
              <w:r w:rsidRPr="00326C10">
                <w:rPr>
                  <w:sz w:val="20"/>
                </w:rPr>
                <w:t>SP85</w:t>
              </w:r>
            </w:ins>
          </w:p>
        </w:tc>
      </w:tr>
      <w:tr w:rsidR="00B012BA" w14:paraId="6FA1F781" w14:textId="77777777" w:rsidTr="00E465F3">
        <w:trPr>
          <w:trHeight w:val="271"/>
        </w:trPr>
        <w:tc>
          <w:tcPr>
            <w:tcW w:w="1035" w:type="dxa"/>
          </w:tcPr>
          <w:p w14:paraId="6663EB20" w14:textId="77777777" w:rsidR="00B012BA" w:rsidRPr="004149D2" w:rsidRDefault="00B012BA" w:rsidP="00B012BA">
            <w:pPr>
              <w:rPr>
                <w:sz w:val="20"/>
              </w:rPr>
            </w:pPr>
            <w:r w:rsidRPr="004149D2">
              <w:rPr>
                <w:sz w:val="20"/>
              </w:rPr>
              <w:t>MAC</w:t>
            </w:r>
          </w:p>
        </w:tc>
        <w:tc>
          <w:tcPr>
            <w:tcW w:w="1991" w:type="dxa"/>
          </w:tcPr>
          <w:p w14:paraId="224019D2" w14:textId="77777777" w:rsidR="00B012BA" w:rsidRPr="004149D2" w:rsidRDefault="00B012BA" w:rsidP="00B012BA">
            <w:pPr>
              <w:rPr>
                <w:sz w:val="20"/>
              </w:rPr>
            </w:pPr>
            <w:r w:rsidRPr="004149D2">
              <w:rPr>
                <w:sz w:val="20"/>
              </w:rPr>
              <w:t>Multi-band and multichannel aggregation and operation General</w:t>
            </w:r>
          </w:p>
        </w:tc>
        <w:tc>
          <w:tcPr>
            <w:tcW w:w="1575" w:type="dxa"/>
          </w:tcPr>
          <w:p w14:paraId="102B560C" w14:textId="27356F85" w:rsidR="00B012BA" w:rsidRPr="000B20DC" w:rsidRDefault="00B012BA" w:rsidP="00B012BA">
            <w:pPr>
              <w:rPr>
                <w:strike/>
                <w:color w:val="FF0000"/>
                <w:sz w:val="20"/>
              </w:rPr>
            </w:pPr>
            <w:r w:rsidRPr="000B20DC">
              <w:rPr>
                <w:sz w:val="20"/>
              </w:rPr>
              <w:t>Duncan Ho</w:t>
            </w:r>
          </w:p>
        </w:tc>
        <w:tc>
          <w:tcPr>
            <w:tcW w:w="2780" w:type="dxa"/>
          </w:tcPr>
          <w:p w14:paraId="61B2C3AE" w14:textId="3B7F8D6F" w:rsidR="00B012BA" w:rsidRPr="000B20DC" w:rsidRDefault="00B012BA" w:rsidP="00B012BA">
            <w:pPr>
              <w:rPr>
                <w:sz w:val="20"/>
              </w:rPr>
            </w:pPr>
            <w:r w:rsidRPr="000B20DC">
              <w:rPr>
                <w:sz w:val="20"/>
              </w:rPr>
              <w:t>Minyoung Park, Jarkko Kneckt, Tomo Adachi,</w:t>
            </w:r>
            <w:r>
              <w:rPr>
                <w:sz w:val="20"/>
              </w:rPr>
              <w:t xml:space="preserve"> </w:t>
            </w:r>
            <w:r w:rsidRPr="00B713C7">
              <w:rPr>
                <w:sz w:val="20"/>
              </w:rPr>
              <w:t>Payam Torab</w:t>
            </w:r>
            <w:r>
              <w:rPr>
                <w:sz w:val="20"/>
              </w:rPr>
              <w:t xml:space="preserve">, </w:t>
            </w:r>
            <w:r w:rsidRPr="002F28F6">
              <w:rPr>
                <w:sz w:val="20"/>
              </w:rPr>
              <w:t>Stephen McCann</w:t>
            </w:r>
            <w:r>
              <w:rPr>
                <w:sz w:val="20"/>
              </w:rPr>
              <w:t>, Yunbo Li</w:t>
            </w:r>
          </w:p>
          <w:p w14:paraId="6990CC25" w14:textId="549A1048" w:rsidR="00B012BA" w:rsidRPr="000B20DC" w:rsidRDefault="00B012BA" w:rsidP="00B012BA">
            <w:pPr>
              <w:rPr>
                <w:strike/>
                <w:color w:val="FF0000"/>
                <w:sz w:val="20"/>
              </w:rPr>
            </w:pPr>
          </w:p>
        </w:tc>
        <w:tc>
          <w:tcPr>
            <w:tcW w:w="1394" w:type="dxa"/>
          </w:tcPr>
          <w:p w14:paraId="72F493B6" w14:textId="77777777" w:rsidR="00B012BA" w:rsidRPr="000B20DC" w:rsidRDefault="00B012BA" w:rsidP="00B012BA">
            <w:pPr>
              <w:rPr>
                <w:strike/>
                <w:color w:val="FF0000"/>
                <w:sz w:val="20"/>
              </w:rPr>
            </w:pPr>
          </w:p>
        </w:tc>
        <w:tc>
          <w:tcPr>
            <w:tcW w:w="2365" w:type="dxa"/>
          </w:tcPr>
          <w:p w14:paraId="2BD39904" w14:textId="74625A5C" w:rsidR="00B012BA" w:rsidRPr="009D27E9" w:rsidRDefault="00B012BA" w:rsidP="00B012BA">
            <w:pPr>
              <w:rPr>
                <w:color w:val="FF0000"/>
                <w:sz w:val="20"/>
              </w:rPr>
            </w:pPr>
            <w:ins w:id="126" w:author="Alfred Aster" w:date="2020-07-20T08:06:00Z">
              <w:r w:rsidRPr="009D27E9">
                <w:rPr>
                  <w:color w:val="FF0000"/>
                  <w:sz w:val="20"/>
                </w:rPr>
                <w:t>No motions</w:t>
              </w:r>
            </w:ins>
          </w:p>
        </w:tc>
      </w:tr>
      <w:tr w:rsidR="00B012BA" w14:paraId="0E5F3799" w14:textId="77777777" w:rsidTr="00E465F3">
        <w:trPr>
          <w:trHeight w:val="257"/>
        </w:trPr>
        <w:tc>
          <w:tcPr>
            <w:tcW w:w="1035" w:type="dxa"/>
          </w:tcPr>
          <w:p w14:paraId="33A113E3" w14:textId="42C9BB12" w:rsidR="00B012BA" w:rsidRPr="004149D2" w:rsidRDefault="00B012BA" w:rsidP="00B012BA">
            <w:pPr>
              <w:rPr>
                <w:sz w:val="20"/>
              </w:rPr>
            </w:pPr>
            <w:r>
              <w:rPr>
                <w:sz w:val="20"/>
              </w:rPr>
              <w:t>Joint</w:t>
            </w:r>
          </w:p>
        </w:tc>
        <w:tc>
          <w:tcPr>
            <w:tcW w:w="1991" w:type="dxa"/>
          </w:tcPr>
          <w:p w14:paraId="4584C767" w14:textId="77777777" w:rsidR="00B012BA" w:rsidRPr="004149D2" w:rsidRDefault="00B012BA" w:rsidP="00B012BA">
            <w:pPr>
              <w:rPr>
                <w:sz w:val="20"/>
              </w:rPr>
            </w:pPr>
            <w:r w:rsidRPr="004149D2">
              <w:rPr>
                <w:sz w:val="20"/>
              </w:rPr>
              <w:t>Spatial stream and MIMO protocol enhancement-General</w:t>
            </w:r>
          </w:p>
        </w:tc>
        <w:tc>
          <w:tcPr>
            <w:tcW w:w="1575" w:type="dxa"/>
          </w:tcPr>
          <w:p w14:paraId="11E28F64" w14:textId="290A959F" w:rsidR="00B012BA" w:rsidRPr="000B20DC" w:rsidRDefault="00B012BA" w:rsidP="00B012BA">
            <w:pPr>
              <w:rPr>
                <w:strike/>
                <w:color w:val="FF0000"/>
                <w:sz w:val="20"/>
              </w:rPr>
            </w:pPr>
            <w:r w:rsidRPr="000B20DC">
              <w:rPr>
                <w:sz w:val="20"/>
              </w:rPr>
              <w:t>Wook Bong Lee</w:t>
            </w:r>
          </w:p>
        </w:tc>
        <w:tc>
          <w:tcPr>
            <w:tcW w:w="2780" w:type="dxa"/>
          </w:tcPr>
          <w:p w14:paraId="3BA3A20E" w14:textId="63898051" w:rsidR="00B012BA" w:rsidRPr="000B20DC" w:rsidRDefault="00B012BA" w:rsidP="00B012BA">
            <w:pPr>
              <w:rPr>
                <w:strike/>
                <w:color w:val="FF0000"/>
                <w:sz w:val="20"/>
              </w:rPr>
            </w:pPr>
            <w:r w:rsidRPr="000B20DC">
              <w:rPr>
                <w:sz w:val="20"/>
              </w:rPr>
              <w:t>Minyoung Park</w:t>
            </w:r>
            <w:r>
              <w:rPr>
                <w:sz w:val="20"/>
              </w:rPr>
              <w:t xml:space="preserve">, Yanjun Sun, </w:t>
            </w:r>
            <w:r w:rsidRPr="002F28F6">
              <w:rPr>
                <w:sz w:val="20"/>
              </w:rPr>
              <w:t>Stephen McCann</w:t>
            </w:r>
            <w:r>
              <w:rPr>
                <w:sz w:val="20"/>
              </w:rPr>
              <w:t xml:space="preserve">, Youhan Kim, </w:t>
            </w:r>
            <w:proofErr w:type="spellStart"/>
            <w:r w:rsidRPr="006F3476">
              <w:rPr>
                <w:sz w:val="20"/>
              </w:rPr>
              <w:t>Chenchen</w:t>
            </w:r>
            <w:proofErr w:type="spellEnd"/>
            <w:r w:rsidRPr="006F3476">
              <w:rPr>
                <w:sz w:val="20"/>
              </w:rPr>
              <w:t xml:space="preserve"> Liu</w:t>
            </w:r>
          </w:p>
        </w:tc>
        <w:tc>
          <w:tcPr>
            <w:tcW w:w="1394" w:type="dxa"/>
          </w:tcPr>
          <w:p w14:paraId="0F8CCBCE" w14:textId="77777777" w:rsidR="00B012BA" w:rsidRPr="000B20DC" w:rsidRDefault="00B012BA" w:rsidP="00B012BA">
            <w:pPr>
              <w:rPr>
                <w:strike/>
                <w:color w:val="FF0000"/>
                <w:sz w:val="20"/>
              </w:rPr>
            </w:pPr>
          </w:p>
        </w:tc>
        <w:tc>
          <w:tcPr>
            <w:tcW w:w="2365" w:type="dxa"/>
          </w:tcPr>
          <w:p w14:paraId="277353B6" w14:textId="7C318091" w:rsidR="00B012BA" w:rsidRPr="00E17145" w:rsidRDefault="00B012BA" w:rsidP="00B012BA">
            <w:pPr>
              <w:rPr>
                <w:color w:val="FF0000"/>
                <w:sz w:val="20"/>
              </w:rPr>
            </w:pPr>
            <w:ins w:id="127" w:author="Alfred Aster" w:date="2020-07-20T08:06:00Z">
              <w:r w:rsidRPr="00E17145">
                <w:rPr>
                  <w:color w:val="FF0000"/>
                  <w:sz w:val="20"/>
                </w:rPr>
                <w:t>No motion</w:t>
              </w:r>
              <w:r>
                <w:rPr>
                  <w:color w:val="FF0000"/>
                  <w:sz w:val="20"/>
                </w:rPr>
                <w:t>s</w:t>
              </w:r>
              <w:r w:rsidRPr="00E17145">
                <w:rPr>
                  <w:color w:val="FF0000"/>
                  <w:sz w:val="20"/>
                </w:rPr>
                <w:t>.</w:t>
              </w:r>
            </w:ins>
          </w:p>
        </w:tc>
      </w:tr>
      <w:tr w:rsidR="00B012BA" w14:paraId="0A992145" w14:textId="77777777" w:rsidTr="00E465F3">
        <w:trPr>
          <w:trHeight w:val="271"/>
        </w:trPr>
        <w:tc>
          <w:tcPr>
            <w:tcW w:w="1035" w:type="dxa"/>
          </w:tcPr>
          <w:p w14:paraId="75E4B12F" w14:textId="501A845E" w:rsidR="00B012BA" w:rsidRPr="000B20DC" w:rsidRDefault="00B012BA" w:rsidP="00B012BA">
            <w:pPr>
              <w:rPr>
                <w:sz w:val="20"/>
              </w:rPr>
            </w:pPr>
            <w:r>
              <w:rPr>
                <w:sz w:val="20"/>
              </w:rPr>
              <w:t>Joint</w:t>
            </w:r>
          </w:p>
        </w:tc>
        <w:tc>
          <w:tcPr>
            <w:tcW w:w="1991" w:type="dxa"/>
          </w:tcPr>
          <w:p w14:paraId="616E58A6" w14:textId="77777777" w:rsidR="00B012BA" w:rsidRPr="000B20DC" w:rsidRDefault="00B012BA" w:rsidP="00B012BA">
            <w:pPr>
              <w:rPr>
                <w:sz w:val="20"/>
              </w:rPr>
            </w:pPr>
            <w:r w:rsidRPr="000B20DC">
              <w:rPr>
                <w:sz w:val="20"/>
              </w:rPr>
              <w:t>Spatial stream and MIMO protocol enhancement-16 spatial stream operation</w:t>
            </w:r>
          </w:p>
        </w:tc>
        <w:tc>
          <w:tcPr>
            <w:tcW w:w="1575" w:type="dxa"/>
          </w:tcPr>
          <w:p w14:paraId="614BCCD1" w14:textId="6174A7FF" w:rsidR="00B012BA" w:rsidRPr="000B20DC" w:rsidRDefault="00B012BA" w:rsidP="00B012BA">
            <w:pPr>
              <w:rPr>
                <w:sz w:val="20"/>
              </w:rPr>
            </w:pPr>
            <w:r w:rsidRPr="000B20DC">
              <w:rPr>
                <w:sz w:val="20"/>
              </w:rPr>
              <w:t>Wook Bong Lee</w:t>
            </w:r>
          </w:p>
        </w:tc>
        <w:tc>
          <w:tcPr>
            <w:tcW w:w="2780" w:type="dxa"/>
          </w:tcPr>
          <w:p w14:paraId="33FD5913" w14:textId="2454FA65" w:rsidR="00B012BA" w:rsidRPr="000B20DC" w:rsidRDefault="00B012BA" w:rsidP="00B012BA">
            <w:pPr>
              <w:rPr>
                <w:sz w:val="20"/>
              </w:rPr>
            </w:pPr>
            <w:r w:rsidRPr="000B20DC">
              <w:rPr>
                <w:sz w:val="20"/>
              </w:rPr>
              <w:t>Junghoon Suh</w:t>
            </w:r>
            <w:r>
              <w:rPr>
                <w:sz w:val="20"/>
              </w:rPr>
              <w:t xml:space="preserve">, Yanjun Sun, , </w:t>
            </w:r>
            <w:proofErr w:type="spellStart"/>
            <w:r w:rsidRPr="006F3476">
              <w:rPr>
                <w:sz w:val="20"/>
              </w:rPr>
              <w:t>Chenchen</w:t>
            </w:r>
            <w:proofErr w:type="spellEnd"/>
            <w:r w:rsidRPr="006F3476">
              <w:rPr>
                <w:sz w:val="20"/>
              </w:rPr>
              <w:t xml:space="preserve"> Liu</w:t>
            </w:r>
          </w:p>
        </w:tc>
        <w:tc>
          <w:tcPr>
            <w:tcW w:w="1394" w:type="dxa"/>
          </w:tcPr>
          <w:p w14:paraId="194EFE01" w14:textId="59B79BE4" w:rsidR="00B012BA" w:rsidRPr="000B20DC" w:rsidRDefault="00B012BA" w:rsidP="00B012BA">
            <w:pPr>
              <w:rPr>
                <w:sz w:val="20"/>
              </w:rPr>
            </w:pPr>
            <w:ins w:id="128" w:author="Alfred Aster" w:date="2020-07-20T08:04:00Z">
              <w:r>
                <w:rPr>
                  <w:sz w:val="20"/>
                </w:rPr>
                <w:t>R1/R2?</w:t>
              </w:r>
            </w:ins>
          </w:p>
        </w:tc>
        <w:tc>
          <w:tcPr>
            <w:tcW w:w="2365" w:type="dxa"/>
          </w:tcPr>
          <w:p w14:paraId="06732683" w14:textId="54F0C546" w:rsidR="00B012BA" w:rsidRPr="000B20DC" w:rsidRDefault="00B012BA" w:rsidP="00B012BA">
            <w:pPr>
              <w:rPr>
                <w:sz w:val="20"/>
              </w:rPr>
            </w:pPr>
          </w:p>
        </w:tc>
      </w:tr>
      <w:tr w:rsidR="00B012BA" w14:paraId="5F932D4A" w14:textId="77777777" w:rsidTr="00E465F3">
        <w:trPr>
          <w:trHeight w:val="271"/>
        </w:trPr>
        <w:tc>
          <w:tcPr>
            <w:tcW w:w="1035" w:type="dxa"/>
          </w:tcPr>
          <w:p w14:paraId="45267ED7" w14:textId="77777777" w:rsidR="00B012BA" w:rsidRPr="000B20DC" w:rsidRDefault="00B012BA" w:rsidP="00B012BA">
            <w:pPr>
              <w:rPr>
                <w:sz w:val="20"/>
              </w:rPr>
            </w:pPr>
            <w:r w:rsidRPr="000B20DC">
              <w:rPr>
                <w:sz w:val="20"/>
              </w:rPr>
              <w:t>MAC</w:t>
            </w:r>
          </w:p>
        </w:tc>
        <w:tc>
          <w:tcPr>
            <w:tcW w:w="1991" w:type="dxa"/>
          </w:tcPr>
          <w:p w14:paraId="70DCCA74" w14:textId="79A66356" w:rsidR="00B012BA" w:rsidRPr="000B20DC" w:rsidRDefault="00B012BA" w:rsidP="00B012BA">
            <w:pPr>
              <w:rPr>
                <w:sz w:val="20"/>
              </w:rPr>
            </w:pPr>
            <w:r w:rsidRPr="000B20DC">
              <w:rPr>
                <w:sz w:val="20"/>
              </w:rPr>
              <w:t>MAP-Setup</w:t>
            </w:r>
          </w:p>
        </w:tc>
        <w:tc>
          <w:tcPr>
            <w:tcW w:w="1575" w:type="dxa"/>
            <w:shd w:val="clear" w:color="auto" w:fill="auto"/>
          </w:tcPr>
          <w:p w14:paraId="696A3F27" w14:textId="77777777" w:rsidR="00B012BA" w:rsidRPr="000B20DC" w:rsidRDefault="00B012BA" w:rsidP="00B012BA">
            <w:pPr>
              <w:rPr>
                <w:sz w:val="20"/>
              </w:rPr>
            </w:pPr>
            <w:r w:rsidRPr="000B20DC">
              <w:rPr>
                <w:sz w:val="20"/>
              </w:rPr>
              <w:t>Taewon Song</w:t>
            </w:r>
          </w:p>
          <w:p w14:paraId="614FC7DD" w14:textId="7F3DE66E" w:rsidR="00B012BA" w:rsidRPr="000B20DC" w:rsidRDefault="00B012BA" w:rsidP="00B012BA">
            <w:pPr>
              <w:rPr>
                <w:sz w:val="20"/>
              </w:rPr>
            </w:pPr>
          </w:p>
        </w:tc>
        <w:tc>
          <w:tcPr>
            <w:tcW w:w="2780" w:type="dxa"/>
          </w:tcPr>
          <w:p w14:paraId="4CB34FB6" w14:textId="36D022A4" w:rsidR="00B012BA" w:rsidRPr="000B20DC" w:rsidRDefault="00B012BA" w:rsidP="00B012BA">
            <w:pPr>
              <w:rPr>
                <w:sz w:val="20"/>
              </w:rPr>
            </w:pPr>
            <w:r w:rsidRPr="000B20DC">
              <w:rPr>
                <w:sz w:val="20"/>
              </w:rPr>
              <w:t>Chen Cheng</w:t>
            </w:r>
            <w:r>
              <w:rPr>
                <w:sz w:val="20"/>
              </w:rPr>
              <w:t>,</w:t>
            </w:r>
            <w:r w:rsidRPr="000B20DC">
              <w:rPr>
                <w:sz w:val="20"/>
              </w:rPr>
              <w:t xml:space="preserve"> George Cherian</w:t>
            </w:r>
            <w:r>
              <w:rPr>
                <w:sz w:val="20"/>
              </w:rPr>
              <w:t>,</w:t>
            </w:r>
            <w:r w:rsidRPr="000B20DC">
              <w:rPr>
                <w:sz w:val="20"/>
              </w:rPr>
              <w:t xml:space="preserve"> </w:t>
            </w:r>
            <w:proofErr w:type="spellStart"/>
            <w:r w:rsidRPr="000B20DC">
              <w:rPr>
                <w:sz w:val="20"/>
              </w:rPr>
              <w:t>Guogang</w:t>
            </w:r>
            <w:proofErr w:type="spellEnd"/>
            <w:r w:rsidRPr="000B20DC">
              <w:rPr>
                <w:sz w:val="20"/>
              </w:rPr>
              <w:t xml:space="preserve"> Huang, Kosuke Aio,</w:t>
            </w:r>
            <w:r>
              <w:rPr>
                <w:sz w:val="20"/>
              </w:rPr>
              <w:t xml:space="preserve"> </w:t>
            </w:r>
            <w:r w:rsidRPr="000B20DC">
              <w:rPr>
                <w:sz w:val="20"/>
              </w:rPr>
              <w:t>VIGER Pascal, Yonggang 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Matthew Fischer</w:t>
            </w:r>
            <w:r>
              <w:rPr>
                <w:sz w:val="20"/>
              </w:rPr>
              <w:t xml:space="preserve">, Chunyu Hu, </w:t>
            </w:r>
            <w:r w:rsidRPr="009D3220">
              <w:rPr>
                <w:sz w:val="20"/>
              </w:rPr>
              <w:t>Liuming Lu</w:t>
            </w:r>
          </w:p>
        </w:tc>
        <w:tc>
          <w:tcPr>
            <w:tcW w:w="1394" w:type="dxa"/>
          </w:tcPr>
          <w:p w14:paraId="1605DE93" w14:textId="73E46F8A" w:rsidR="00B012BA" w:rsidRPr="000B20DC" w:rsidRDefault="00B012BA" w:rsidP="00B012BA">
            <w:pPr>
              <w:rPr>
                <w:sz w:val="20"/>
              </w:rPr>
            </w:pPr>
            <w:ins w:id="129" w:author="Alfred Aster" w:date="2020-07-20T08:04:00Z">
              <w:r>
                <w:rPr>
                  <w:sz w:val="20"/>
                </w:rPr>
                <w:t>R1/R2?</w:t>
              </w:r>
            </w:ins>
          </w:p>
        </w:tc>
        <w:tc>
          <w:tcPr>
            <w:tcW w:w="2365" w:type="dxa"/>
          </w:tcPr>
          <w:p w14:paraId="7A385EA1" w14:textId="5B6D109D" w:rsidR="00B012BA" w:rsidRPr="000B20DC" w:rsidRDefault="00B012BA" w:rsidP="00B012BA">
            <w:pPr>
              <w:rPr>
                <w:sz w:val="20"/>
              </w:rPr>
            </w:pPr>
          </w:p>
        </w:tc>
      </w:tr>
      <w:tr w:rsidR="00B012BA" w14:paraId="4A5EBBF1" w14:textId="77777777" w:rsidTr="00E465F3">
        <w:trPr>
          <w:trHeight w:val="271"/>
        </w:trPr>
        <w:tc>
          <w:tcPr>
            <w:tcW w:w="1035" w:type="dxa"/>
          </w:tcPr>
          <w:p w14:paraId="6C91D46F" w14:textId="16B79A45" w:rsidR="00B012BA" w:rsidRPr="000B20DC" w:rsidRDefault="00B012BA" w:rsidP="00B012BA">
            <w:pPr>
              <w:rPr>
                <w:sz w:val="20"/>
              </w:rPr>
            </w:pPr>
            <w:r w:rsidRPr="000B20DC">
              <w:rPr>
                <w:sz w:val="20"/>
              </w:rPr>
              <w:t>MAC</w:t>
            </w:r>
          </w:p>
        </w:tc>
        <w:tc>
          <w:tcPr>
            <w:tcW w:w="1991" w:type="dxa"/>
          </w:tcPr>
          <w:p w14:paraId="318F9465" w14:textId="6DB41071" w:rsidR="00B012BA" w:rsidRPr="000B20DC" w:rsidRDefault="00B012BA" w:rsidP="00B012BA">
            <w:pPr>
              <w:rPr>
                <w:sz w:val="20"/>
              </w:rPr>
            </w:pPr>
            <w:r w:rsidRPr="000B20DC">
              <w:rPr>
                <w:sz w:val="20"/>
              </w:rPr>
              <w:t>MAP</w:t>
            </w:r>
            <w:r>
              <w:rPr>
                <w:sz w:val="20"/>
              </w:rPr>
              <w:t>-</w:t>
            </w:r>
            <w:r w:rsidRPr="00420B06">
              <w:rPr>
                <w:sz w:val="20"/>
              </w:rPr>
              <w:t>access and TXOP sharing</w:t>
            </w:r>
          </w:p>
        </w:tc>
        <w:tc>
          <w:tcPr>
            <w:tcW w:w="1575" w:type="dxa"/>
            <w:shd w:val="clear" w:color="auto" w:fill="auto"/>
          </w:tcPr>
          <w:p w14:paraId="6C3CBA16" w14:textId="16DD8684" w:rsidR="00B012BA" w:rsidRPr="000B20DC" w:rsidRDefault="00B012BA" w:rsidP="00B012BA">
            <w:pPr>
              <w:rPr>
                <w:sz w:val="20"/>
              </w:rPr>
            </w:pPr>
            <w:r w:rsidRPr="000B20DC">
              <w:rPr>
                <w:sz w:val="20"/>
              </w:rPr>
              <w:t>George Cherian</w:t>
            </w:r>
            <w:r w:rsidRPr="000B20DC">
              <w:rPr>
                <w:sz w:val="20"/>
              </w:rPr>
              <w:t xml:space="preserve"> </w:t>
            </w:r>
          </w:p>
        </w:tc>
        <w:tc>
          <w:tcPr>
            <w:tcW w:w="2780" w:type="dxa"/>
          </w:tcPr>
          <w:p w14:paraId="70BBBE33" w14:textId="69CDC026" w:rsidR="00B012BA" w:rsidRPr="000B20DC" w:rsidRDefault="00B012BA" w:rsidP="00B012BA">
            <w:pPr>
              <w:rPr>
                <w:sz w:val="20"/>
              </w:rPr>
            </w:pPr>
            <w:r w:rsidRPr="000B20DC">
              <w:rPr>
                <w:sz w:val="20"/>
              </w:rPr>
              <w:t>Taewon Song</w:t>
            </w:r>
            <w:r>
              <w:rPr>
                <w:sz w:val="20"/>
              </w:rPr>
              <w:t xml:space="preserve">, </w:t>
            </w:r>
            <w:r w:rsidRPr="000B20DC">
              <w:rPr>
                <w:sz w:val="20"/>
              </w:rPr>
              <w:t>Chen Cheng</w:t>
            </w:r>
            <w:r>
              <w:rPr>
                <w:sz w:val="20"/>
              </w:rPr>
              <w:t>,</w:t>
            </w:r>
            <w:r w:rsidRPr="000B20DC">
              <w:rPr>
                <w:sz w:val="20"/>
              </w:rPr>
              <w:t xml:space="preserve"> </w:t>
            </w:r>
            <w:proofErr w:type="spellStart"/>
            <w:r w:rsidRPr="000B20DC">
              <w:rPr>
                <w:sz w:val="20"/>
              </w:rPr>
              <w:t>Guogang</w:t>
            </w:r>
            <w:proofErr w:type="spellEnd"/>
            <w:r w:rsidRPr="000B20DC">
              <w:rPr>
                <w:sz w:val="20"/>
              </w:rPr>
              <w:t xml:space="preserve"> Huang, Kosuke Aio,</w:t>
            </w:r>
            <w:r>
              <w:rPr>
                <w:sz w:val="20"/>
              </w:rPr>
              <w:t xml:space="preserve"> </w:t>
            </w:r>
            <w:r w:rsidRPr="000B20DC">
              <w:rPr>
                <w:sz w:val="20"/>
              </w:rPr>
              <w:t>VIGER Pascal, Yonggang Fang, Jay Yang</w:t>
            </w:r>
            <w:r>
              <w:rPr>
                <w:sz w:val="20"/>
              </w:rPr>
              <w:t>,</w:t>
            </w:r>
            <w:r w:rsidRPr="000B20DC">
              <w:rPr>
                <w:sz w:val="20"/>
              </w:rPr>
              <w:t xml:space="preserve"> Yusuke </w:t>
            </w:r>
            <w:r w:rsidRPr="000B20DC">
              <w:rPr>
                <w:sz w:val="20"/>
              </w:rPr>
              <w:lastRenderedPageBreak/>
              <w:t>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Matthew Fischer, Chunyu Hu</w:t>
            </w:r>
            <w:r>
              <w:rPr>
                <w:sz w:val="20"/>
              </w:rPr>
              <w:t xml:space="preserve">, </w:t>
            </w:r>
            <w:r w:rsidRPr="009D3220">
              <w:rPr>
                <w:sz w:val="20"/>
              </w:rPr>
              <w:t>Liuming Lu</w:t>
            </w:r>
          </w:p>
        </w:tc>
        <w:tc>
          <w:tcPr>
            <w:tcW w:w="1394" w:type="dxa"/>
          </w:tcPr>
          <w:p w14:paraId="6D7C8D0E" w14:textId="1D97E8B0" w:rsidR="00B012BA" w:rsidRPr="000B20DC" w:rsidRDefault="00B012BA" w:rsidP="00B012BA">
            <w:pPr>
              <w:rPr>
                <w:sz w:val="20"/>
              </w:rPr>
            </w:pPr>
            <w:ins w:id="130" w:author="Alfred Aster" w:date="2020-07-20T08:04:00Z">
              <w:r>
                <w:rPr>
                  <w:sz w:val="20"/>
                </w:rPr>
                <w:lastRenderedPageBreak/>
                <w:t>R1/R2?</w:t>
              </w:r>
            </w:ins>
          </w:p>
        </w:tc>
        <w:tc>
          <w:tcPr>
            <w:tcW w:w="2365" w:type="dxa"/>
          </w:tcPr>
          <w:p w14:paraId="5E3C4CE4" w14:textId="75DD229B" w:rsidR="00B012BA" w:rsidRDefault="00B012BA" w:rsidP="00B012BA">
            <w:pPr>
              <w:rPr>
                <w:sz w:val="20"/>
              </w:rPr>
            </w:pPr>
          </w:p>
        </w:tc>
      </w:tr>
      <w:tr w:rsidR="00B012BA" w14:paraId="6AFDFF8B" w14:textId="77777777" w:rsidTr="00E465F3">
        <w:trPr>
          <w:trHeight w:val="271"/>
        </w:trPr>
        <w:tc>
          <w:tcPr>
            <w:tcW w:w="1035" w:type="dxa"/>
          </w:tcPr>
          <w:p w14:paraId="792CFFDC" w14:textId="32E25688" w:rsidR="00B012BA" w:rsidRPr="000B20DC" w:rsidRDefault="00B012BA" w:rsidP="00B012BA">
            <w:pPr>
              <w:rPr>
                <w:sz w:val="20"/>
              </w:rPr>
            </w:pPr>
            <w:r w:rsidRPr="000B20DC">
              <w:rPr>
                <w:sz w:val="20"/>
              </w:rPr>
              <w:t>MAC</w:t>
            </w:r>
          </w:p>
        </w:tc>
        <w:tc>
          <w:tcPr>
            <w:tcW w:w="1991" w:type="dxa"/>
          </w:tcPr>
          <w:p w14:paraId="4E60A623" w14:textId="6B43A360" w:rsidR="00B012BA" w:rsidRPr="000B20DC" w:rsidRDefault="00B012BA" w:rsidP="00B012BA">
            <w:pPr>
              <w:rPr>
                <w:sz w:val="20"/>
              </w:rPr>
            </w:pPr>
            <w:r w:rsidRPr="000B20DC">
              <w:rPr>
                <w:sz w:val="20"/>
              </w:rPr>
              <w:t>MAP-</w:t>
            </w:r>
            <w:r>
              <w:rPr>
                <w:sz w:val="20"/>
              </w:rPr>
              <w:t>Group Management</w:t>
            </w:r>
          </w:p>
        </w:tc>
        <w:tc>
          <w:tcPr>
            <w:tcW w:w="1575" w:type="dxa"/>
            <w:shd w:val="clear" w:color="auto" w:fill="auto"/>
          </w:tcPr>
          <w:p w14:paraId="6CD2796F" w14:textId="396C05EC" w:rsidR="00B012BA" w:rsidRPr="000B20DC" w:rsidRDefault="00B012BA" w:rsidP="00B012BA">
            <w:pPr>
              <w:rPr>
                <w:sz w:val="20"/>
              </w:rPr>
            </w:pPr>
            <w:r w:rsidRPr="000B20DC">
              <w:rPr>
                <w:sz w:val="20"/>
              </w:rPr>
              <w:t xml:space="preserve">Chen Cheng </w:t>
            </w:r>
          </w:p>
        </w:tc>
        <w:tc>
          <w:tcPr>
            <w:tcW w:w="2780" w:type="dxa"/>
          </w:tcPr>
          <w:p w14:paraId="06EF89A4" w14:textId="0914FE71" w:rsidR="00B012BA" w:rsidRPr="000B20DC" w:rsidRDefault="00B012BA" w:rsidP="00B012BA">
            <w:pPr>
              <w:rPr>
                <w:sz w:val="20"/>
              </w:rPr>
            </w:pPr>
            <w:r w:rsidRPr="000B20DC">
              <w:rPr>
                <w:sz w:val="20"/>
              </w:rPr>
              <w:t>Taewon Song</w:t>
            </w:r>
            <w:r>
              <w:rPr>
                <w:sz w:val="20"/>
              </w:rPr>
              <w:t>,</w:t>
            </w:r>
            <w:r w:rsidRPr="000B20DC">
              <w:rPr>
                <w:sz w:val="20"/>
              </w:rPr>
              <w:t xml:space="preserve"> </w:t>
            </w:r>
            <w:r w:rsidRPr="000B20DC">
              <w:rPr>
                <w:sz w:val="20"/>
              </w:rPr>
              <w:t>George Cherian</w:t>
            </w:r>
            <w:r>
              <w:rPr>
                <w:sz w:val="20"/>
              </w:rPr>
              <w:t>,</w:t>
            </w:r>
          </w:p>
          <w:p w14:paraId="618986AA" w14:textId="15515217" w:rsidR="00B012BA" w:rsidRPr="000B20DC" w:rsidRDefault="00B012BA" w:rsidP="00B012BA">
            <w:pPr>
              <w:rPr>
                <w:sz w:val="20"/>
              </w:rPr>
            </w:pPr>
            <w:proofErr w:type="spellStart"/>
            <w:r w:rsidRPr="000B20DC">
              <w:rPr>
                <w:sz w:val="20"/>
              </w:rPr>
              <w:t>Guogang</w:t>
            </w:r>
            <w:proofErr w:type="spellEnd"/>
            <w:r w:rsidRPr="000B20DC">
              <w:rPr>
                <w:sz w:val="20"/>
              </w:rPr>
              <w:t xml:space="preserve"> Huang, Kosuke Aio,</w:t>
            </w:r>
            <w:r>
              <w:rPr>
                <w:sz w:val="20"/>
              </w:rPr>
              <w:t xml:space="preserve"> </w:t>
            </w:r>
            <w:r w:rsidRPr="000B20DC">
              <w:rPr>
                <w:sz w:val="20"/>
              </w:rPr>
              <w:t>VIGER Pascal, Yonggang 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Matthew Fischer, Chunyu Hu</w:t>
            </w:r>
            <w:r>
              <w:rPr>
                <w:sz w:val="20"/>
              </w:rPr>
              <w:t xml:space="preserve">, </w:t>
            </w:r>
            <w:r w:rsidRPr="009D3220">
              <w:rPr>
                <w:sz w:val="20"/>
              </w:rPr>
              <w:t>Liuming Lu</w:t>
            </w:r>
          </w:p>
        </w:tc>
        <w:tc>
          <w:tcPr>
            <w:tcW w:w="1394" w:type="dxa"/>
          </w:tcPr>
          <w:p w14:paraId="740024F6" w14:textId="73304B4F" w:rsidR="00B012BA" w:rsidRPr="000B20DC" w:rsidRDefault="00B012BA" w:rsidP="00B012BA">
            <w:pPr>
              <w:rPr>
                <w:sz w:val="20"/>
              </w:rPr>
            </w:pPr>
            <w:ins w:id="131" w:author="Alfred Aster" w:date="2020-07-20T08:04:00Z">
              <w:r>
                <w:rPr>
                  <w:sz w:val="20"/>
                </w:rPr>
                <w:t>R1/R2?</w:t>
              </w:r>
            </w:ins>
          </w:p>
        </w:tc>
        <w:tc>
          <w:tcPr>
            <w:tcW w:w="2365" w:type="dxa"/>
          </w:tcPr>
          <w:p w14:paraId="4496DF36" w14:textId="421286D0" w:rsidR="00B012BA" w:rsidRDefault="00B012BA" w:rsidP="00B012BA">
            <w:pPr>
              <w:rPr>
                <w:sz w:val="20"/>
              </w:rPr>
            </w:pPr>
          </w:p>
        </w:tc>
      </w:tr>
      <w:tr w:rsidR="00B012BA" w14:paraId="6F939BFE" w14:textId="77777777" w:rsidTr="00E465F3">
        <w:trPr>
          <w:trHeight w:val="257"/>
        </w:trPr>
        <w:tc>
          <w:tcPr>
            <w:tcW w:w="1035" w:type="dxa"/>
          </w:tcPr>
          <w:p w14:paraId="2C3D51D1" w14:textId="6B16ABE9" w:rsidR="00B012BA" w:rsidRPr="000B20DC" w:rsidRDefault="00B012BA" w:rsidP="00B012BA">
            <w:pPr>
              <w:rPr>
                <w:sz w:val="20"/>
              </w:rPr>
            </w:pPr>
            <w:r>
              <w:rPr>
                <w:sz w:val="20"/>
              </w:rPr>
              <w:t>Joint</w:t>
            </w:r>
          </w:p>
        </w:tc>
        <w:tc>
          <w:tcPr>
            <w:tcW w:w="1991" w:type="dxa"/>
          </w:tcPr>
          <w:p w14:paraId="477881E9" w14:textId="77777777" w:rsidR="00B012BA" w:rsidRPr="000B20DC" w:rsidRDefault="00B012BA" w:rsidP="00B012BA">
            <w:pPr>
              <w:rPr>
                <w:sz w:val="20"/>
              </w:rPr>
            </w:pPr>
            <w:r w:rsidRPr="000B20DC">
              <w:rPr>
                <w:sz w:val="20"/>
              </w:rPr>
              <w:t>MAP-Channel sounding</w:t>
            </w:r>
          </w:p>
        </w:tc>
        <w:tc>
          <w:tcPr>
            <w:tcW w:w="1575" w:type="dxa"/>
          </w:tcPr>
          <w:p w14:paraId="751CB051" w14:textId="70B77ADF" w:rsidR="00B012BA" w:rsidRPr="000B20DC" w:rsidRDefault="00B012BA" w:rsidP="00B012BA">
            <w:pPr>
              <w:rPr>
                <w:sz w:val="20"/>
              </w:rPr>
            </w:pPr>
            <w:r w:rsidRPr="000B20DC">
              <w:rPr>
                <w:sz w:val="20"/>
              </w:rPr>
              <w:t>Junghoon Suh</w:t>
            </w:r>
          </w:p>
        </w:tc>
        <w:tc>
          <w:tcPr>
            <w:tcW w:w="2780" w:type="dxa"/>
          </w:tcPr>
          <w:p w14:paraId="68A50A1C" w14:textId="43AE4E4A" w:rsidR="00B012BA" w:rsidRPr="000B20DC" w:rsidRDefault="00B012BA" w:rsidP="00B012BA">
            <w:pPr>
              <w:rPr>
                <w:sz w:val="20"/>
              </w:rPr>
            </w:pPr>
            <w:r w:rsidRPr="000B20DC">
              <w:rPr>
                <w:sz w:val="20"/>
              </w:rPr>
              <w:t xml:space="preserve"> Lei Huang, Kosuke Aio</w:t>
            </w:r>
            <w:r>
              <w:rPr>
                <w:sz w:val="20"/>
              </w:rPr>
              <w:t xml:space="preserve">, </w:t>
            </w:r>
            <w:r w:rsidRPr="002F28F6">
              <w:rPr>
                <w:sz w:val="20"/>
              </w:rPr>
              <w:t>Stephen McCann</w:t>
            </w:r>
            <w:r>
              <w:rPr>
                <w:sz w:val="20"/>
              </w:rPr>
              <w:t>, Matthew Fischer,</w:t>
            </w:r>
            <w:r w:rsidRPr="00B31DA0">
              <w:rPr>
                <w:sz w:val="20"/>
              </w:rPr>
              <w:t xml:space="preserve"> </w:t>
            </w:r>
            <w:proofErr w:type="spellStart"/>
            <w:r w:rsidRPr="00B31DA0">
              <w:rPr>
                <w:sz w:val="20"/>
              </w:rPr>
              <w:t>Myeongjin</w:t>
            </w:r>
            <w:proofErr w:type="spellEnd"/>
            <w:r w:rsidRPr="00B31DA0">
              <w:rPr>
                <w:sz w:val="20"/>
              </w:rPr>
              <w:t xml:space="preserve"> Kim</w:t>
            </w:r>
          </w:p>
        </w:tc>
        <w:tc>
          <w:tcPr>
            <w:tcW w:w="1394" w:type="dxa"/>
          </w:tcPr>
          <w:p w14:paraId="1E81C996" w14:textId="1EC6068B" w:rsidR="00B012BA" w:rsidRPr="000B20DC" w:rsidRDefault="00B012BA" w:rsidP="00B012BA">
            <w:pPr>
              <w:rPr>
                <w:sz w:val="20"/>
              </w:rPr>
            </w:pPr>
            <w:ins w:id="132" w:author="Alfred Aster" w:date="2020-07-20T08:04:00Z">
              <w:r>
                <w:rPr>
                  <w:sz w:val="20"/>
                </w:rPr>
                <w:t>R1/R2?</w:t>
              </w:r>
            </w:ins>
          </w:p>
        </w:tc>
        <w:tc>
          <w:tcPr>
            <w:tcW w:w="2365" w:type="dxa"/>
          </w:tcPr>
          <w:p w14:paraId="741F4B2B" w14:textId="1402426C" w:rsidR="00B012BA" w:rsidRPr="000B20DC" w:rsidRDefault="00B012BA" w:rsidP="00B012BA">
            <w:pPr>
              <w:rPr>
                <w:sz w:val="20"/>
              </w:rPr>
            </w:pPr>
          </w:p>
        </w:tc>
      </w:tr>
      <w:tr w:rsidR="00B012BA" w14:paraId="09940628" w14:textId="77777777" w:rsidTr="007938ED">
        <w:trPr>
          <w:trHeight w:val="271"/>
        </w:trPr>
        <w:tc>
          <w:tcPr>
            <w:tcW w:w="1035" w:type="dxa"/>
          </w:tcPr>
          <w:p w14:paraId="0CD4445B" w14:textId="5FCE04D3" w:rsidR="00B012BA" w:rsidRPr="000B20DC" w:rsidRDefault="00B012BA" w:rsidP="00B012BA">
            <w:pPr>
              <w:rPr>
                <w:sz w:val="20"/>
              </w:rPr>
            </w:pPr>
            <w:r>
              <w:rPr>
                <w:sz w:val="20"/>
              </w:rPr>
              <w:t>Joint</w:t>
            </w:r>
          </w:p>
        </w:tc>
        <w:tc>
          <w:tcPr>
            <w:tcW w:w="1991" w:type="dxa"/>
          </w:tcPr>
          <w:p w14:paraId="464F0BE2" w14:textId="77777777" w:rsidR="00B012BA" w:rsidRPr="000B20DC" w:rsidRDefault="00B012BA" w:rsidP="00B012BA">
            <w:pPr>
              <w:rPr>
                <w:sz w:val="20"/>
              </w:rPr>
            </w:pPr>
            <w:r w:rsidRPr="000B20DC">
              <w:rPr>
                <w:sz w:val="20"/>
              </w:rPr>
              <w:t>MAP-Coordinated transmission</w:t>
            </w:r>
          </w:p>
        </w:tc>
        <w:tc>
          <w:tcPr>
            <w:tcW w:w="1575" w:type="dxa"/>
            <w:shd w:val="clear" w:color="auto" w:fill="auto"/>
          </w:tcPr>
          <w:p w14:paraId="6187B91D" w14:textId="442C096C" w:rsidR="00B012BA" w:rsidRPr="000B20DC" w:rsidRDefault="00B012BA" w:rsidP="00B012BA">
            <w:pPr>
              <w:rPr>
                <w:sz w:val="20"/>
              </w:rPr>
            </w:pPr>
            <w:r w:rsidRPr="000B20DC">
              <w:rPr>
                <w:sz w:val="20"/>
              </w:rPr>
              <w:t>George Cherian</w:t>
            </w:r>
          </w:p>
        </w:tc>
        <w:tc>
          <w:tcPr>
            <w:tcW w:w="2780" w:type="dxa"/>
          </w:tcPr>
          <w:p w14:paraId="2ED56979" w14:textId="1D27950F" w:rsidR="00B012BA" w:rsidRPr="004149D2" w:rsidRDefault="00AC7664" w:rsidP="00B012BA">
            <w:pPr>
              <w:rPr>
                <w:sz w:val="20"/>
              </w:rPr>
            </w:pPr>
            <w:ins w:id="133" w:author="Alfred Aster" w:date="2020-07-20T09:06:00Z">
              <w:r w:rsidRPr="000B20DC">
                <w:rPr>
                  <w:sz w:val="20"/>
                </w:rPr>
                <w:t>Jason Yuchen Guo</w:t>
              </w:r>
              <w:r>
                <w:rPr>
                  <w:sz w:val="20"/>
                </w:rPr>
                <w:t>,</w:t>
              </w:r>
              <w:r w:rsidRPr="000B20DC">
                <w:rPr>
                  <w:sz w:val="20"/>
                </w:rPr>
                <w:t xml:space="preserve"> </w:t>
              </w:r>
            </w:ins>
            <w:r w:rsidR="00B012BA" w:rsidRPr="000B20DC">
              <w:rPr>
                <w:sz w:val="20"/>
              </w:rPr>
              <w:t>Rojan Chitrakar</w:t>
            </w:r>
            <w:r w:rsidR="00B012BA">
              <w:rPr>
                <w:sz w:val="20"/>
              </w:rPr>
              <w:t xml:space="preserve">, </w:t>
            </w:r>
            <w:r w:rsidR="00B012BA" w:rsidRPr="000B20DC">
              <w:rPr>
                <w:sz w:val="20"/>
              </w:rPr>
              <w:t>Arik Klein, Kosuke Aio, BARON Stephane, VIGER Pascal, NEZOU Patrice, Thomas Handte, Matthew Fischer</w:t>
            </w:r>
            <w:r w:rsidR="00B012BA">
              <w:rPr>
                <w:sz w:val="20"/>
              </w:rPr>
              <w:t>,</w:t>
            </w:r>
            <w:r w:rsidR="00B012BA" w:rsidRPr="000B20DC">
              <w:rPr>
                <w:sz w:val="20"/>
              </w:rPr>
              <w:t xml:space="preserve"> Chunyu Hu, Xiaofei Wang,</w:t>
            </w:r>
            <w:r w:rsidR="00B012BA" w:rsidRPr="000B20DC">
              <w:t xml:space="preserve"> </w:t>
            </w:r>
            <w:r w:rsidR="00B012BA" w:rsidRPr="000B20DC">
              <w:rPr>
                <w:sz w:val="20"/>
              </w:rPr>
              <w:t>Chen Cheng</w:t>
            </w:r>
            <w:r w:rsidR="00B012BA">
              <w:rPr>
                <w:sz w:val="20"/>
              </w:rPr>
              <w:t xml:space="preserve">, </w:t>
            </w:r>
            <w:r w:rsidR="00B012BA" w:rsidRPr="002F28F6">
              <w:rPr>
                <w:sz w:val="20"/>
              </w:rPr>
              <w:t>Stephen McCann</w:t>
            </w:r>
            <w:r w:rsidR="00B012BA">
              <w:rPr>
                <w:sz w:val="20"/>
              </w:rPr>
              <w:t xml:space="preserve">, </w:t>
            </w:r>
            <w:r w:rsidR="00B012BA" w:rsidRPr="000B20DC">
              <w:rPr>
                <w:sz w:val="20"/>
              </w:rPr>
              <w:t>Po-kai Huang</w:t>
            </w:r>
            <w:r w:rsidR="00B012BA">
              <w:rPr>
                <w:sz w:val="20"/>
              </w:rPr>
              <w:t xml:space="preserve">, Yongho Seok, </w:t>
            </w:r>
            <w:r w:rsidR="00B012BA" w:rsidRPr="00467D4F">
              <w:rPr>
                <w:sz w:val="20"/>
              </w:rPr>
              <w:t>Taewon</w:t>
            </w:r>
            <w:r w:rsidR="00B012BA">
              <w:rPr>
                <w:sz w:val="20"/>
              </w:rPr>
              <w:t xml:space="preserve"> Song, Matthew Fischer</w:t>
            </w:r>
            <w:r w:rsidR="00B012BA">
              <w:rPr>
                <w:sz w:val="20"/>
              </w:rPr>
              <w:t xml:space="preserve">, Yonggang Fang, </w:t>
            </w:r>
            <w:r w:rsidR="00B012BA" w:rsidRPr="009D3220">
              <w:rPr>
                <w:sz w:val="20"/>
              </w:rPr>
              <w:t>Liuming Lu</w:t>
            </w:r>
          </w:p>
        </w:tc>
        <w:tc>
          <w:tcPr>
            <w:tcW w:w="1394" w:type="dxa"/>
          </w:tcPr>
          <w:p w14:paraId="4C3C1BED" w14:textId="7F821987" w:rsidR="00B012BA" w:rsidRPr="000B20DC" w:rsidRDefault="00B012BA" w:rsidP="00B012BA">
            <w:pPr>
              <w:rPr>
                <w:sz w:val="20"/>
              </w:rPr>
            </w:pPr>
            <w:ins w:id="134" w:author="Alfred Aster" w:date="2020-07-20T08:03:00Z">
              <w:r>
                <w:rPr>
                  <w:sz w:val="20"/>
                </w:rPr>
                <w:t>R1/R2?</w:t>
              </w:r>
            </w:ins>
          </w:p>
        </w:tc>
        <w:tc>
          <w:tcPr>
            <w:tcW w:w="2365" w:type="dxa"/>
          </w:tcPr>
          <w:p w14:paraId="39082C30" w14:textId="3B6DF98D" w:rsidR="00B012BA" w:rsidRPr="000B20DC" w:rsidRDefault="00B012BA" w:rsidP="00B012BA">
            <w:pPr>
              <w:rPr>
                <w:sz w:val="20"/>
              </w:rPr>
            </w:pPr>
          </w:p>
        </w:tc>
      </w:tr>
      <w:tr w:rsidR="00B012BA" w14:paraId="7134DD95" w14:textId="77777777" w:rsidTr="007938ED">
        <w:trPr>
          <w:trHeight w:val="257"/>
        </w:trPr>
        <w:tc>
          <w:tcPr>
            <w:tcW w:w="1035" w:type="dxa"/>
          </w:tcPr>
          <w:p w14:paraId="0EBCE268" w14:textId="7D9C042A" w:rsidR="00B012BA" w:rsidRPr="000B20DC" w:rsidRDefault="00B012BA" w:rsidP="00B012BA">
            <w:pPr>
              <w:rPr>
                <w:sz w:val="20"/>
              </w:rPr>
            </w:pPr>
            <w:r>
              <w:rPr>
                <w:sz w:val="20"/>
              </w:rPr>
              <w:t>Joint</w:t>
            </w:r>
          </w:p>
        </w:tc>
        <w:tc>
          <w:tcPr>
            <w:tcW w:w="1991" w:type="dxa"/>
          </w:tcPr>
          <w:p w14:paraId="7F467A42" w14:textId="418AD547" w:rsidR="00B012BA" w:rsidRPr="000B20DC" w:rsidRDefault="00B012BA" w:rsidP="00B012BA">
            <w:pPr>
              <w:rPr>
                <w:sz w:val="20"/>
              </w:rPr>
            </w:pPr>
            <w:r w:rsidRPr="000B20DC">
              <w:rPr>
                <w:sz w:val="20"/>
              </w:rPr>
              <w:t>MAP-Other Multi-AP coordination schemes</w:t>
            </w:r>
            <w:r>
              <w:rPr>
                <w:sz w:val="20"/>
              </w:rPr>
              <w:t xml:space="preserve"> – Coordinated SR</w:t>
            </w:r>
          </w:p>
        </w:tc>
        <w:tc>
          <w:tcPr>
            <w:tcW w:w="1575" w:type="dxa"/>
            <w:shd w:val="clear" w:color="auto" w:fill="auto"/>
          </w:tcPr>
          <w:p w14:paraId="4DCD24F2" w14:textId="0C885190" w:rsidR="00B012BA" w:rsidRPr="000B20DC" w:rsidRDefault="00B012BA" w:rsidP="00B012BA">
            <w:pPr>
              <w:rPr>
                <w:sz w:val="20"/>
              </w:rPr>
            </w:pPr>
            <w:r>
              <w:rPr>
                <w:sz w:val="20"/>
              </w:rPr>
              <w:t>Yongho Seok</w:t>
            </w:r>
          </w:p>
        </w:tc>
        <w:tc>
          <w:tcPr>
            <w:tcW w:w="2780" w:type="dxa"/>
          </w:tcPr>
          <w:p w14:paraId="520F3234" w14:textId="7930FA3B" w:rsidR="00B012BA" w:rsidRPr="000B20DC" w:rsidRDefault="00AC7664" w:rsidP="00B012BA">
            <w:pPr>
              <w:rPr>
                <w:sz w:val="20"/>
              </w:rPr>
            </w:pPr>
            <w:ins w:id="135" w:author="Alfred Aster" w:date="2020-07-20T09:06:00Z">
              <w:r w:rsidRPr="000B20DC">
                <w:rPr>
                  <w:sz w:val="20"/>
                </w:rPr>
                <w:t>Jason Yuchen Guo</w:t>
              </w:r>
              <w:r>
                <w:rPr>
                  <w:sz w:val="20"/>
                </w:rPr>
                <w:t xml:space="preserve">, </w:t>
              </w:r>
            </w:ins>
            <w:r w:rsidR="00B012BA" w:rsidRPr="000B20DC">
              <w:rPr>
                <w:sz w:val="20"/>
              </w:rPr>
              <w:t>Kosuke Aio</w:t>
            </w:r>
            <w:r w:rsidR="00B012BA">
              <w:rPr>
                <w:sz w:val="20"/>
              </w:rPr>
              <w:t xml:space="preserve">, </w:t>
            </w:r>
            <w:r w:rsidR="00B012BA" w:rsidRPr="002F28F6">
              <w:rPr>
                <w:sz w:val="20"/>
              </w:rPr>
              <w:t>Stephen McCann</w:t>
            </w:r>
            <w:r w:rsidR="00B012BA">
              <w:rPr>
                <w:sz w:val="20"/>
              </w:rPr>
              <w:t xml:space="preserve">, </w:t>
            </w:r>
            <w:proofErr w:type="spellStart"/>
            <w:r w:rsidR="00B012BA" w:rsidRPr="00B6425F">
              <w:rPr>
                <w:sz w:val="20"/>
              </w:rPr>
              <w:t>Jonghun</w:t>
            </w:r>
            <w:proofErr w:type="spellEnd"/>
            <w:r w:rsidR="00B012BA" w:rsidRPr="00B6425F">
              <w:rPr>
                <w:sz w:val="20"/>
              </w:rPr>
              <w:t xml:space="preserve"> Han</w:t>
            </w:r>
            <w:r w:rsidR="00B012BA">
              <w:rPr>
                <w:sz w:val="20"/>
              </w:rPr>
              <w:t xml:space="preserve">, </w:t>
            </w:r>
            <w:r w:rsidR="00B012BA" w:rsidRPr="00467D4F">
              <w:rPr>
                <w:sz w:val="20"/>
              </w:rPr>
              <w:t>Taewon</w:t>
            </w:r>
            <w:r w:rsidR="00B012BA">
              <w:rPr>
                <w:sz w:val="20"/>
              </w:rPr>
              <w:t xml:space="preserve"> Song, Matthew Fischer, </w:t>
            </w:r>
            <w:r w:rsidR="00B012BA" w:rsidRPr="00641095">
              <w:rPr>
                <w:sz w:val="20"/>
              </w:rPr>
              <w:t xml:space="preserve">Jonas </w:t>
            </w:r>
            <w:proofErr w:type="spellStart"/>
            <w:r w:rsidR="00B012BA" w:rsidRPr="00641095">
              <w:rPr>
                <w:sz w:val="20"/>
              </w:rPr>
              <w:t>Sedin</w:t>
            </w:r>
            <w:proofErr w:type="spellEnd"/>
          </w:p>
        </w:tc>
        <w:tc>
          <w:tcPr>
            <w:tcW w:w="1394" w:type="dxa"/>
          </w:tcPr>
          <w:p w14:paraId="2C05CA03" w14:textId="3D1A56FD" w:rsidR="00B012BA" w:rsidRPr="000B20DC" w:rsidRDefault="00B012BA" w:rsidP="00B012BA">
            <w:pPr>
              <w:rPr>
                <w:sz w:val="20"/>
              </w:rPr>
            </w:pPr>
            <w:ins w:id="136" w:author="Alfred Aster" w:date="2020-07-20T08:03:00Z">
              <w:r>
                <w:rPr>
                  <w:sz w:val="20"/>
                </w:rPr>
                <w:t>R1/R2=TBD?</w:t>
              </w:r>
            </w:ins>
          </w:p>
        </w:tc>
        <w:tc>
          <w:tcPr>
            <w:tcW w:w="2365" w:type="dxa"/>
          </w:tcPr>
          <w:p w14:paraId="752395C0" w14:textId="3EB967E0" w:rsidR="00B012BA" w:rsidRPr="000B20DC" w:rsidRDefault="00B012BA" w:rsidP="00B012BA">
            <w:pPr>
              <w:rPr>
                <w:sz w:val="20"/>
              </w:rPr>
            </w:pPr>
          </w:p>
        </w:tc>
      </w:tr>
      <w:tr w:rsidR="00B012BA" w14:paraId="5A97165F" w14:textId="77777777" w:rsidTr="007938ED">
        <w:trPr>
          <w:trHeight w:val="257"/>
        </w:trPr>
        <w:tc>
          <w:tcPr>
            <w:tcW w:w="1035" w:type="dxa"/>
          </w:tcPr>
          <w:p w14:paraId="4E897392" w14:textId="6558C694" w:rsidR="00B012BA" w:rsidRPr="000B20DC" w:rsidRDefault="00B012BA" w:rsidP="00B012BA">
            <w:pPr>
              <w:rPr>
                <w:sz w:val="20"/>
              </w:rPr>
            </w:pPr>
            <w:r>
              <w:rPr>
                <w:sz w:val="20"/>
              </w:rPr>
              <w:t>Joint</w:t>
            </w:r>
          </w:p>
        </w:tc>
        <w:tc>
          <w:tcPr>
            <w:tcW w:w="1991" w:type="dxa"/>
          </w:tcPr>
          <w:p w14:paraId="0A2396B6" w14:textId="54363E95" w:rsidR="00B012BA" w:rsidRPr="000B20DC" w:rsidRDefault="00B012BA" w:rsidP="00B012BA">
            <w:pPr>
              <w:rPr>
                <w:sz w:val="20"/>
              </w:rPr>
            </w:pPr>
            <w:r w:rsidRPr="000B20DC">
              <w:rPr>
                <w:sz w:val="20"/>
              </w:rPr>
              <w:t>MAP-Other Multi-AP coordination schemes</w:t>
            </w:r>
            <w:r>
              <w:rPr>
                <w:sz w:val="20"/>
              </w:rPr>
              <w:t xml:space="preserve"> – Joint Transmissions</w:t>
            </w:r>
          </w:p>
        </w:tc>
        <w:tc>
          <w:tcPr>
            <w:tcW w:w="1575" w:type="dxa"/>
            <w:shd w:val="clear" w:color="auto" w:fill="auto"/>
          </w:tcPr>
          <w:p w14:paraId="12598276" w14:textId="767C20DF" w:rsidR="00B012BA" w:rsidRPr="000B20DC" w:rsidRDefault="00B012BA" w:rsidP="00B012BA">
            <w:pPr>
              <w:rPr>
                <w:sz w:val="20"/>
              </w:rPr>
            </w:pPr>
            <w:r w:rsidRPr="000B20DC">
              <w:rPr>
                <w:sz w:val="20"/>
              </w:rPr>
              <w:t>Jason Yuchen Guo</w:t>
            </w:r>
          </w:p>
        </w:tc>
        <w:tc>
          <w:tcPr>
            <w:tcW w:w="2780" w:type="dxa"/>
          </w:tcPr>
          <w:p w14:paraId="0EEEA124" w14:textId="68F8709E" w:rsidR="00B012BA" w:rsidRPr="000B20DC" w:rsidRDefault="00AC7664" w:rsidP="00B012BA">
            <w:pPr>
              <w:rPr>
                <w:sz w:val="20"/>
              </w:rPr>
            </w:pPr>
            <w:ins w:id="137" w:author="Alfred Aster" w:date="2020-07-20T09:06:00Z">
              <w:r>
                <w:rPr>
                  <w:sz w:val="20"/>
                </w:rPr>
                <w:t>Yongho Seok</w:t>
              </w:r>
              <w:r>
                <w:rPr>
                  <w:sz w:val="20"/>
                </w:rPr>
                <w:t>,</w:t>
              </w:r>
              <w:r w:rsidRPr="000B20DC">
                <w:rPr>
                  <w:sz w:val="20"/>
                </w:rPr>
                <w:t xml:space="preserve"> </w:t>
              </w:r>
            </w:ins>
            <w:r w:rsidR="00B012BA" w:rsidRPr="000B20DC">
              <w:rPr>
                <w:sz w:val="20"/>
              </w:rPr>
              <w:t>Kosuke Aio</w:t>
            </w:r>
            <w:r w:rsidR="00B012BA">
              <w:rPr>
                <w:sz w:val="20"/>
              </w:rPr>
              <w:t xml:space="preserve">, </w:t>
            </w:r>
            <w:r w:rsidR="00B012BA" w:rsidRPr="002F28F6">
              <w:rPr>
                <w:sz w:val="20"/>
              </w:rPr>
              <w:t>Stephen McCann</w:t>
            </w:r>
            <w:r w:rsidR="00B012BA">
              <w:rPr>
                <w:sz w:val="20"/>
              </w:rPr>
              <w:t xml:space="preserve">, </w:t>
            </w:r>
            <w:r w:rsidR="00B012BA" w:rsidRPr="00467D4F">
              <w:rPr>
                <w:sz w:val="20"/>
              </w:rPr>
              <w:t>Taewon</w:t>
            </w:r>
            <w:r w:rsidR="00B012BA">
              <w:rPr>
                <w:sz w:val="20"/>
              </w:rPr>
              <w:t xml:space="preserve"> Song, Matthew Fischer, Wook Bong Lee, </w:t>
            </w:r>
            <w:r w:rsidR="00B012BA" w:rsidRPr="00641095">
              <w:rPr>
                <w:sz w:val="20"/>
              </w:rPr>
              <w:t xml:space="preserve">Jonas </w:t>
            </w:r>
            <w:proofErr w:type="spellStart"/>
            <w:r w:rsidR="00B012BA" w:rsidRPr="00641095">
              <w:rPr>
                <w:sz w:val="20"/>
              </w:rPr>
              <w:t>Sedin</w:t>
            </w:r>
            <w:proofErr w:type="spellEnd"/>
          </w:p>
        </w:tc>
        <w:tc>
          <w:tcPr>
            <w:tcW w:w="1394" w:type="dxa"/>
          </w:tcPr>
          <w:p w14:paraId="73A8A55C" w14:textId="368806FF" w:rsidR="00B012BA" w:rsidRPr="000B20DC" w:rsidRDefault="00B012BA" w:rsidP="00B012BA">
            <w:pPr>
              <w:rPr>
                <w:sz w:val="20"/>
              </w:rPr>
            </w:pPr>
            <w:ins w:id="138" w:author="Alfred Aster" w:date="2020-07-20T08:03:00Z">
              <w:r>
                <w:rPr>
                  <w:sz w:val="20"/>
                </w:rPr>
                <w:t>Release 2.</w:t>
              </w:r>
            </w:ins>
          </w:p>
        </w:tc>
        <w:tc>
          <w:tcPr>
            <w:tcW w:w="2365" w:type="dxa"/>
          </w:tcPr>
          <w:p w14:paraId="27DCBEF9" w14:textId="3012292F" w:rsidR="00B012BA" w:rsidRPr="000B20DC" w:rsidRDefault="00B012BA" w:rsidP="00B012BA">
            <w:pPr>
              <w:rPr>
                <w:sz w:val="20"/>
              </w:rPr>
            </w:pPr>
          </w:p>
        </w:tc>
      </w:tr>
      <w:tr w:rsidR="00B012BA" w14:paraId="5899DA36" w14:textId="77777777" w:rsidTr="007938ED">
        <w:trPr>
          <w:trHeight w:val="257"/>
        </w:trPr>
        <w:tc>
          <w:tcPr>
            <w:tcW w:w="1035" w:type="dxa"/>
          </w:tcPr>
          <w:p w14:paraId="5EC82E74" w14:textId="129DBFF4" w:rsidR="00B012BA" w:rsidRPr="00F41D76" w:rsidRDefault="00B012BA" w:rsidP="00B012BA">
            <w:pPr>
              <w:rPr>
                <w:color w:val="FF0000"/>
                <w:sz w:val="20"/>
              </w:rPr>
            </w:pPr>
            <w:r>
              <w:rPr>
                <w:sz w:val="20"/>
              </w:rPr>
              <w:t>Joint</w:t>
            </w:r>
          </w:p>
        </w:tc>
        <w:tc>
          <w:tcPr>
            <w:tcW w:w="1991" w:type="dxa"/>
          </w:tcPr>
          <w:p w14:paraId="40AB0D41" w14:textId="204A6FC4" w:rsidR="00B012BA" w:rsidRPr="00F41D76" w:rsidRDefault="00B012BA" w:rsidP="00B012BA">
            <w:pPr>
              <w:rPr>
                <w:color w:val="FF0000"/>
                <w:sz w:val="20"/>
              </w:rPr>
            </w:pPr>
            <w:r w:rsidRPr="000B20DC">
              <w:rPr>
                <w:sz w:val="20"/>
              </w:rPr>
              <w:t>MAP-Other Multi-AP coordination schemes</w:t>
            </w:r>
            <w:r>
              <w:rPr>
                <w:sz w:val="20"/>
              </w:rPr>
              <w:t xml:space="preserve"> – Coordinated Beamforming</w:t>
            </w:r>
          </w:p>
        </w:tc>
        <w:tc>
          <w:tcPr>
            <w:tcW w:w="1575" w:type="dxa"/>
            <w:shd w:val="clear" w:color="auto" w:fill="auto"/>
          </w:tcPr>
          <w:p w14:paraId="7D284CC7" w14:textId="13060466" w:rsidR="00B012BA" w:rsidRPr="00F41D76" w:rsidRDefault="00B012BA" w:rsidP="00B012BA">
            <w:pPr>
              <w:rPr>
                <w:color w:val="FF0000"/>
                <w:sz w:val="20"/>
              </w:rPr>
            </w:pPr>
            <w:r w:rsidRPr="000B20DC">
              <w:rPr>
                <w:sz w:val="20"/>
              </w:rPr>
              <w:t>Jason Yuchen Guo</w:t>
            </w:r>
            <w:r>
              <w:rPr>
                <w:sz w:val="20"/>
              </w:rPr>
              <w:t xml:space="preserve">, </w:t>
            </w:r>
          </w:p>
        </w:tc>
        <w:tc>
          <w:tcPr>
            <w:tcW w:w="2780" w:type="dxa"/>
          </w:tcPr>
          <w:p w14:paraId="0E166A27" w14:textId="7AD1894D" w:rsidR="00B012BA" w:rsidRPr="00F41D76" w:rsidRDefault="00AC7664" w:rsidP="00B012BA">
            <w:pPr>
              <w:rPr>
                <w:color w:val="FF0000"/>
                <w:sz w:val="20"/>
              </w:rPr>
            </w:pPr>
            <w:ins w:id="139" w:author="Alfred Aster" w:date="2020-07-20T09:06:00Z">
              <w:r>
                <w:rPr>
                  <w:sz w:val="20"/>
                </w:rPr>
                <w:t>Yongho Seok</w:t>
              </w:r>
              <w:r>
                <w:rPr>
                  <w:sz w:val="20"/>
                </w:rPr>
                <w:t>,</w:t>
              </w:r>
              <w:r w:rsidRPr="000B20DC">
                <w:rPr>
                  <w:sz w:val="20"/>
                </w:rPr>
                <w:t xml:space="preserve"> </w:t>
              </w:r>
            </w:ins>
            <w:r w:rsidR="00B012BA" w:rsidRPr="000B20DC">
              <w:rPr>
                <w:sz w:val="20"/>
              </w:rPr>
              <w:t>Kosuke Aio</w:t>
            </w:r>
            <w:r w:rsidR="00B012BA">
              <w:rPr>
                <w:sz w:val="20"/>
              </w:rPr>
              <w:t xml:space="preserve">, </w:t>
            </w:r>
            <w:r w:rsidR="00B012BA" w:rsidRPr="002F28F6">
              <w:rPr>
                <w:sz w:val="20"/>
              </w:rPr>
              <w:t>Stephen McCann</w:t>
            </w:r>
            <w:r w:rsidR="00B012BA">
              <w:rPr>
                <w:sz w:val="20"/>
              </w:rPr>
              <w:t xml:space="preserve">, </w:t>
            </w:r>
            <w:r w:rsidR="00B012BA" w:rsidRPr="00467D4F">
              <w:rPr>
                <w:sz w:val="20"/>
              </w:rPr>
              <w:t>Taewon</w:t>
            </w:r>
            <w:r w:rsidR="00B012BA">
              <w:rPr>
                <w:sz w:val="20"/>
              </w:rPr>
              <w:t xml:space="preserve"> Song, Matthew Fischer, Wook Bong Lee, </w:t>
            </w:r>
            <w:r w:rsidR="00B012BA" w:rsidRPr="00641095">
              <w:rPr>
                <w:sz w:val="20"/>
              </w:rPr>
              <w:t xml:space="preserve">Jonas </w:t>
            </w:r>
            <w:proofErr w:type="spellStart"/>
            <w:r w:rsidR="00B012BA" w:rsidRPr="00641095">
              <w:rPr>
                <w:sz w:val="20"/>
              </w:rPr>
              <w:t>Sedin</w:t>
            </w:r>
            <w:proofErr w:type="spellEnd"/>
          </w:p>
        </w:tc>
        <w:tc>
          <w:tcPr>
            <w:tcW w:w="1394" w:type="dxa"/>
          </w:tcPr>
          <w:p w14:paraId="0CF31763" w14:textId="00D255CB" w:rsidR="00B012BA" w:rsidRPr="00F41D76" w:rsidRDefault="00B012BA" w:rsidP="00B012BA">
            <w:pPr>
              <w:rPr>
                <w:color w:val="FF0000"/>
                <w:sz w:val="20"/>
              </w:rPr>
            </w:pPr>
            <w:ins w:id="140" w:author="Alfred Aster" w:date="2020-07-20T08:03:00Z">
              <w:r>
                <w:rPr>
                  <w:color w:val="FF0000"/>
                  <w:sz w:val="20"/>
                </w:rPr>
                <w:t>Release 2.</w:t>
              </w:r>
            </w:ins>
          </w:p>
        </w:tc>
        <w:tc>
          <w:tcPr>
            <w:tcW w:w="2365" w:type="dxa"/>
          </w:tcPr>
          <w:p w14:paraId="64D4F3CD" w14:textId="0EA2B363" w:rsidR="00B012BA" w:rsidRPr="00F41D76" w:rsidRDefault="00B012BA" w:rsidP="00B012BA">
            <w:pPr>
              <w:rPr>
                <w:color w:val="FF0000"/>
                <w:sz w:val="20"/>
              </w:rPr>
            </w:pPr>
          </w:p>
        </w:tc>
      </w:tr>
      <w:tr w:rsidR="00B012BA" w14:paraId="7FEBE76C" w14:textId="77777777" w:rsidTr="00E465F3">
        <w:trPr>
          <w:trHeight w:val="257"/>
        </w:trPr>
        <w:tc>
          <w:tcPr>
            <w:tcW w:w="11140" w:type="dxa"/>
            <w:gridSpan w:val="6"/>
          </w:tcPr>
          <w:p w14:paraId="022C7E0A" w14:textId="086E48FA" w:rsidR="00B012BA" w:rsidRPr="00F41D76" w:rsidRDefault="00B012BA" w:rsidP="00B012BA">
            <w:pPr>
              <w:rPr>
                <w:color w:val="FF0000"/>
                <w:sz w:val="20"/>
              </w:rPr>
            </w:pPr>
            <w:r>
              <w:rPr>
                <w:color w:val="FF0000"/>
                <w:sz w:val="20"/>
              </w:rPr>
              <w:t xml:space="preserve">Note – Even though a </w:t>
            </w:r>
            <w:proofErr w:type="gramStart"/>
            <w:r>
              <w:rPr>
                <w:color w:val="FF0000"/>
                <w:sz w:val="20"/>
              </w:rPr>
              <w:t>particular topic</w:t>
            </w:r>
            <w:proofErr w:type="gramEnd"/>
            <w:r>
              <w:rPr>
                <w:color w:val="FF0000"/>
                <w:sz w:val="20"/>
              </w:rPr>
              <w:t xml:space="preserve">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1046" w:type="dxa"/>
        <w:tblInd w:w="-705" w:type="dxa"/>
        <w:tblLook w:val="04A0" w:firstRow="1" w:lastRow="0" w:firstColumn="1" w:lastColumn="0" w:noHBand="0" w:noVBand="1"/>
      </w:tblPr>
      <w:tblGrid>
        <w:gridCol w:w="724"/>
        <w:gridCol w:w="2011"/>
        <w:gridCol w:w="1591"/>
        <w:gridCol w:w="2939"/>
        <w:gridCol w:w="1394"/>
        <w:gridCol w:w="2387"/>
      </w:tblGrid>
      <w:tr w:rsidR="00694849" w:rsidRPr="00F41D76" w14:paraId="24F670CE" w14:textId="77777777" w:rsidTr="00AE19B9">
        <w:trPr>
          <w:trHeight w:val="257"/>
        </w:trPr>
        <w:tc>
          <w:tcPr>
            <w:tcW w:w="727" w:type="dxa"/>
          </w:tcPr>
          <w:p w14:paraId="35868B99" w14:textId="77777777" w:rsidR="00694849" w:rsidRPr="00BA51FD" w:rsidRDefault="00694849" w:rsidP="00694849">
            <w:pPr>
              <w:rPr>
                <w:sz w:val="20"/>
              </w:rPr>
            </w:pPr>
            <w:r w:rsidRPr="00BA51FD">
              <w:rPr>
                <w:sz w:val="20"/>
              </w:rPr>
              <w:t>MAC</w:t>
            </w:r>
          </w:p>
        </w:tc>
        <w:tc>
          <w:tcPr>
            <w:tcW w:w="2077" w:type="dxa"/>
          </w:tcPr>
          <w:p w14:paraId="05A64F57" w14:textId="77777777" w:rsidR="00694849" w:rsidRPr="00BA51FD" w:rsidRDefault="00694849" w:rsidP="00694849">
            <w:pPr>
              <w:rPr>
                <w:sz w:val="20"/>
              </w:rPr>
            </w:pPr>
            <w:r w:rsidRPr="00BA51FD">
              <w:rPr>
                <w:sz w:val="20"/>
              </w:rPr>
              <w:t>Quality of Service for latency sensitive traffic*</w:t>
            </w:r>
          </w:p>
        </w:tc>
        <w:tc>
          <w:tcPr>
            <w:tcW w:w="1619" w:type="dxa"/>
            <w:shd w:val="clear" w:color="auto" w:fill="00B0F0"/>
          </w:tcPr>
          <w:p w14:paraId="583E7F84" w14:textId="77777777" w:rsidR="00694849" w:rsidRPr="00BA51FD" w:rsidRDefault="00694849" w:rsidP="00694849">
            <w:pPr>
              <w:rPr>
                <w:sz w:val="20"/>
              </w:rPr>
            </w:pPr>
            <w:r w:rsidRPr="00BA51FD">
              <w:rPr>
                <w:sz w:val="20"/>
              </w:rPr>
              <w:t xml:space="preserve">Chunyu Hu, Frank Hsu, Dave Cavalcanti, Duncan Ho, </w:t>
            </w:r>
          </w:p>
        </w:tc>
        <w:tc>
          <w:tcPr>
            <w:tcW w:w="3036" w:type="dxa"/>
          </w:tcPr>
          <w:p w14:paraId="70AECCA8" w14:textId="603C5FEF" w:rsidR="00694849" w:rsidRPr="004974A1" w:rsidRDefault="00694849" w:rsidP="00694849">
            <w:r w:rsidRPr="00BA51FD">
              <w:rPr>
                <w:sz w:val="20"/>
              </w:rPr>
              <w:t xml:space="preserve">Dibakar Das, BARON Stephane, VIGER Pascal, NEZOU Patrice, Thomas Handte, Sharan Naribole, Subir Das, Akhmetov Dmitry, Liuming Lu, Akira Kishida, Mohamed Abouelseoud, Orem Kedem, Xin </w:t>
            </w:r>
            <w:proofErr w:type="spellStart"/>
            <w:r w:rsidRPr="00BA51FD">
              <w:rPr>
                <w:sz w:val="20"/>
              </w:rPr>
              <w:t>Zuo</w:t>
            </w:r>
            <w:proofErr w:type="spellEnd"/>
            <w:r w:rsidRPr="00BA51FD">
              <w:rPr>
                <w:sz w:val="20"/>
              </w:rPr>
              <w:t>, Chittabrata Ghosh, Payam Torab, Leif Wilhelmsson, Sebastian Max</w:t>
            </w:r>
            <w:r>
              <w:rPr>
                <w:sz w:val="20"/>
              </w:rPr>
              <w:t>,</w:t>
            </w:r>
            <w:r>
              <w:t xml:space="preserve"> </w:t>
            </w:r>
            <w:r w:rsidRPr="004974A1">
              <w:rPr>
                <w:sz w:val="20"/>
              </w:rPr>
              <w:t>Liangxiao Xin</w:t>
            </w:r>
            <w:r>
              <w:rPr>
                <w:sz w:val="20"/>
              </w:rPr>
              <w:t xml:space="preserve">, </w:t>
            </w:r>
            <w:proofErr w:type="spellStart"/>
            <w:r w:rsidRPr="00B6425F">
              <w:rPr>
                <w:sz w:val="20"/>
              </w:rPr>
              <w:t>Jonghun</w:t>
            </w:r>
            <w:proofErr w:type="spellEnd"/>
            <w:r w:rsidRPr="00B6425F">
              <w:rPr>
                <w:sz w:val="20"/>
              </w:rPr>
              <w:t xml:space="preserve"> Han</w:t>
            </w:r>
            <w:r>
              <w:rPr>
                <w:sz w:val="20"/>
              </w:rPr>
              <w:t xml:space="preserve">, </w:t>
            </w:r>
            <w:r w:rsidRPr="00467D4F">
              <w:rPr>
                <w:sz w:val="20"/>
              </w:rPr>
              <w:t>Taewon</w:t>
            </w:r>
            <w:r>
              <w:rPr>
                <w:sz w:val="20"/>
              </w:rPr>
              <w:t xml:space="preserve"> Song, Mark Rison, </w:t>
            </w:r>
            <w:proofErr w:type="spellStart"/>
            <w:r w:rsidRPr="00831CDB">
              <w:rPr>
                <w:sz w:val="20"/>
              </w:rPr>
              <w:t>Guogang</w:t>
            </w:r>
            <w:proofErr w:type="spellEnd"/>
            <w:r w:rsidRPr="00831CDB">
              <w:rPr>
                <w:sz w:val="20"/>
              </w:rPr>
              <w:t xml:space="preserve"> Huang</w:t>
            </w:r>
          </w:p>
        </w:tc>
        <w:tc>
          <w:tcPr>
            <w:tcW w:w="1111" w:type="dxa"/>
          </w:tcPr>
          <w:p w14:paraId="7CEE43D6" w14:textId="01B9344D" w:rsidR="00694849" w:rsidRPr="00BA51FD" w:rsidRDefault="00694849" w:rsidP="00694849">
            <w:pPr>
              <w:rPr>
                <w:sz w:val="20"/>
              </w:rPr>
            </w:pPr>
            <w:ins w:id="141" w:author="Alfred Aster" w:date="2020-07-20T08:03:00Z">
              <w:r>
                <w:rPr>
                  <w:sz w:val="20"/>
                </w:rPr>
                <w:t>ON HOLD</w:t>
              </w:r>
              <w:r>
                <w:rPr>
                  <w:sz w:val="20"/>
                </w:rPr>
                <w:t xml:space="preserve"> (INCLUDING POCs)</w:t>
              </w:r>
            </w:ins>
          </w:p>
        </w:tc>
        <w:tc>
          <w:tcPr>
            <w:tcW w:w="2476" w:type="dxa"/>
          </w:tcPr>
          <w:p w14:paraId="5BAD5DDB" w14:textId="7F975B51" w:rsidR="00694849" w:rsidRPr="00BA51FD" w:rsidRDefault="00694849" w:rsidP="00694849">
            <w:pPr>
              <w:rPr>
                <w:sz w:val="20"/>
              </w:rPr>
            </w:pPr>
            <w:ins w:id="142" w:author="Alfred Aster" w:date="2020-07-20T08:03:00Z">
              <w:r>
                <w:rPr>
                  <w:sz w:val="20"/>
                </w:rPr>
                <w:t>No motions.</w:t>
              </w:r>
            </w:ins>
          </w:p>
        </w:tc>
      </w:tr>
      <w:tr w:rsidR="00694849" w:rsidRPr="00F41D76" w14:paraId="782B6434" w14:textId="77777777" w:rsidTr="00E07A7C">
        <w:trPr>
          <w:trHeight w:val="257"/>
        </w:trPr>
        <w:tc>
          <w:tcPr>
            <w:tcW w:w="11046" w:type="dxa"/>
            <w:gridSpan w:val="6"/>
          </w:tcPr>
          <w:p w14:paraId="1D5244F0" w14:textId="0E29BBC9" w:rsidR="00694849" w:rsidRPr="00BA51FD" w:rsidRDefault="00694849"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43" w:name="_Ref44303898"/>
      <w:r>
        <w:rPr>
          <w:lang w:val="en-US"/>
        </w:rPr>
        <w:lastRenderedPageBreak/>
        <w:t>Guideline-Spec Text Drafting for TGbe D0.1</w:t>
      </w:r>
      <w:bookmarkEnd w:id="143"/>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proofErr w:type="gramStart"/>
      <w:r w:rsidRPr="00B1135A">
        <w:rPr>
          <w:b/>
          <w:bCs/>
          <w:sz w:val="24"/>
          <w:szCs w:val="24"/>
          <w:u w:val="single"/>
          <w:lang w:val="en-US"/>
        </w:rPr>
        <w:t xml:space="preserve"> 2020</w:t>
      </w:r>
      <w:proofErr w:type="gramEnd"/>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Note: Figures should be provided to the editor in </w:t>
      </w:r>
      <w:proofErr w:type="spellStart"/>
      <w:r w:rsidRPr="00B1135A">
        <w:rPr>
          <w:sz w:val="24"/>
          <w:szCs w:val="24"/>
          <w:u w:val="single"/>
          <w:lang w:val="en-US"/>
        </w:rPr>
        <w:t>visio</w:t>
      </w:r>
      <w:proofErr w:type="spellEnd"/>
      <w:r w:rsidRPr="00B1135A">
        <w:rPr>
          <w:sz w:val="24"/>
          <w:szCs w:val="24"/>
          <w:u w:val="single"/>
          <w:lang w:val="en-US"/>
        </w:rPr>
        <w:t xml:space="preserve">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52377738" w:rsidR="00913847" w:rsidRPr="001F00B9" w:rsidRDefault="00913847" w:rsidP="00913847">
      <w:pPr>
        <w:pStyle w:val="Heading1"/>
        <w:rPr>
          <w:ins w:id="144" w:author="Alfred Aster" w:date="2020-07-20T08:01:00Z"/>
        </w:rPr>
      </w:pPr>
      <w:ins w:id="145" w:author="Alfred Aster" w:date="2020-07-20T08:01:00Z">
        <w:r w:rsidRPr="001F00B9">
          <w:t>Guideline</w:t>
        </w:r>
        <w:r>
          <w:t xml:space="preserve"> -</w:t>
        </w:r>
        <w:r w:rsidRPr="001F00B9">
          <w:t xml:space="preserve"> R1 vs R2 categorization</w:t>
        </w:r>
      </w:ins>
      <w:ins w:id="146" w:author="Alfred Aster" w:date="2020-07-20T08:02:00Z">
        <w:r w:rsidR="00F56EE1">
          <w:t xml:space="preserve"> (work </w:t>
        </w:r>
      </w:ins>
      <w:ins w:id="147" w:author="Alfred Aster" w:date="2020-07-20T08:03:00Z">
        <w:r w:rsidR="00F56EE1">
          <w:t>in progress</w:t>
        </w:r>
        <w:r w:rsidR="000E4730">
          <w:t>)</w:t>
        </w:r>
      </w:ins>
    </w:p>
    <w:p w14:paraId="6D6FC4AE" w14:textId="77777777" w:rsidR="00913847" w:rsidRPr="001F00B9" w:rsidRDefault="00913847" w:rsidP="00913847">
      <w:pPr>
        <w:jc w:val="both"/>
        <w:rPr>
          <w:ins w:id="148" w:author="Alfred Aster" w:date="2020-07-20T08:01:00Z"/>
          <w:sz w:val="24"/>
          <w:szCs w:val="24"/>
        </w:rPr>
      </w:pPr>
    </w:p>
    <w:p w14:paraId="73D9368D" w14:textId="77777777" w:rsidR="00913847" w:rsidRDefault="00913847" w:rsidP="00913847">
      <w:pPr>
        <w:pStyle w:val="ListParagraph"/>
        <w:numPr>
          <w:ilvl w:val="0"/>
          <w:numId w:val="3"/>
        </w:numPr>
        <w:jc w:val="both"/>
        <w:rPr>
          <w:ins w:id="149" w:author="Alfred Aster" w:date="2020-07-20T08:01:00Z"/>
        </w:rPr>
      </w:pPr>
      <w:ins w:id="150" w:author="Alfred Aster" w:date="2020-07-20T08:01:00Z">
        <w:r>
          <w:t>If a motion present in the SFD is explicitly mentioning Release 1 then members (POCs and TTTs) can initiate work on spec text drafting for that topic.</w:t>
        </w:r>
      </w:ins>
    </w:p>
    <w:p w14:paraId="6F0EBC6D" w14:textId="77777777" w:rsidR="00913847" w:rsidRDefault="00913847" w:rsidP="00913847">
      <w:pPr>
        <w:pStyle w:val="ListParagraph"/>
        <w:numPr>
          <w:ilvl w:val="0"/>
          <w:numId w:val="3"/>
        </w:numPr>
        <w:jc w:val="both"/>
        <w:rPr>
          <w:ins w:id="151" w:author="Alfred Aster" w:date="2020-07-20T08:01:00Z"/>
        </w:rPr>
      </w:pPr>
      <w:ins w:id="152" w:author="Alfred Aster" w:date="2020-07-20T08:01:00Z">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ins>
    </w:p>
    <w:p w14:paraId="235F8F85" w14:textId="77777777" w:rsidR="00913847" w:rsidRPr="00EE1A90" w:rsidRDefault="00913847" w:rsidP="00913847">
      <w:pPr>
        <w:pStyle w:val="ListParagraph"/>
        <w:numPr>
          <w:ilvl w:val="1"/>
          <w:numId w:val="3"/>
        </w:numPr>
        <w:jc w:val="both"/>
        <w:rPr>
          <w:ins w:id="153" w:author="Alfred Aster" w:date="2020-07-20T08:01:00Z"/>
        </w:rPr>
      </w:pPr>
      <w:ins w:id="154" w:author="Alfred Aster" w:date="2020-07-20T08:01:00Z">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ins>
    </w:p>
    <w:p w14:paraId="2411A6C7" w14:textId="77777777" w:rsidR="00913847" w:rsidRPr="001F00B9" w:rsidRDefault="00913847" w:rsidP="00913847">
      <w:pPr>
        <w:pStyle w:val="ListParagraph"/>
        <w:numPr>
          <w:ilvl w:val="1"/>
          <w:numId w:val="3"/>
        </w:numPr>
        <w:jc w:val="both"/>
        <w:rPr>
          <w:ins w:id="155" w:author="Alfred Aster" w:date="2020-07-20T08:01:00Z"/>
        </w:rPr>
      </w:pPr>
      <w:ins w:id="156" w:author="Alfred Aster" w:date="2020-07-20T08:01:00Z">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ins>
    </w:p>
    <w:p w14:paraId="3A7B3254" w14:textId="2B3FB518" w:rsidR="00B1016C" w:rsidRPr="00C53A03" w:rsidRDefault="00913847" w:rsidP="00C53A03">
      <w:pPr>
        <w:pStyle w:val="ListParagraph"/>
        <w:numPr>
          <w:ilvl w:val="0"/>
          <w:numId w:val="3"/>
        </w:numPr>
        <w:jc w:val="both"/>
      </w:pPr>
      <w:ins w:id="157" w:author="Alfred Aster" w:date="2020-07-20T08:01:00Z">
        <w:r w:rsidRPr="00F94C81">
          <w:t xml:space="preserve">If a motion </w:t>
        </w:r>
        <w:r>
          <w:t xml:space="preserve">present in the SFD </w:t>
        </w:r>
        <w:r w:rsidRPr="00F94C81">
          <w:t xml:space="preserve">is </w:t>
        </w:r>
        <w:r>
          <w:t xml:space="preserve">explicitly </w:t>
        </w:r>
        <w:r w:rsidRPr="00F94C81">
          <w:t xml:space="preserve">mentioning R2 </w:t>
        </w:r>
        <w:r>
          <w:t xml:space="preserve">spec text for that </w:t>
        </w:r>
        <w:proofErr w:type="gramStart"/>
        <w:r>
          <w:t>particular concept</w:t>
        </w:r>
        <w:proofErr w:type="gramEnd"/>
        <w:r>
          <w:t xml:space="preserve">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ins>
    </w:p>
    <w:sectPr w:rsidR="00B1016C" w:rsidRPr="00C53A03" w:rsidSect="0041387C">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89ADFD" w14:textId="77777777" w:rsidR="00E07A7C" w:rsidRDefault="00E07A7C">
      <w:r>
        <w:separator/>
      </w:r>
    </w:p>
  </w:endnote>
  <w:endnote w:type="continuationSeparator" w:id="0">
    <w:p w14:paraId="4386561A" w14:textId="77777777" w:rsidR="00E07A7C" w:rsidRDefault="00E07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07A7C" w:rsidRDefault="00E07A7C">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07A7C" w:rsidRDefault="00E07A7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D84D5" w14:textId="77777777" w:rsidR="00E07A7C" w:rsidRDefault="00E07A7C">
      <w:r>
        <w:separator/>
      </w:r>
    </w:p>
  </w:footnote>
  <w:footnote w:type="continuationSeparator" w:id="0">
    <w:p w14:paraId="6F69F3DD" w14:textId="77777777" w:rsidR="00E07A7C" w:rsidRDefault="00E07A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38A2F500" w:rsidR="00E07A7C" w:rsidRDefault="00E07A7C">
    <w:pPr>
      <w:pStyle w:val="Header"/>
      <w:tabs>
        <w:tab w:val="clear" w:pos="6480"/>
        <w:tab w:val="center" w:pos="4680"/>
        <w:tab w:val="right" w:pos="9360"/>
      </w:tabs>
    </w:pPr>
    <w:r>
      <w:t>July 2020</w:t>
    </w:r>
    <w:r>
      <w:tab/>
    </w:r>
    <w:r>
      <w:tab/>
    </w:r>
    <w:fldSimple w:instr=" TITLE  \* MERGEFORMAT ">
      <w:r>
        <w:t>doc.: IEEE 802.11-20/0</w:t>
      </w:r>
      <w:r w:rsidRPr="00674025">
        <w:t>997</w:t>
      </w:r>
      <w:r>
        <w:t>r</w:t>
      </w:r>
    </w:fldSimple>
    <w:r w:rsidR="00E96A3D">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0E52"/>
    <w:rsid w:val="00001841"/>
    <w:rsid w:val="00001E78"/>
    <w:rsid w:val="00002956"/>
    <w:rsid w:val="000029C5"/>
    <w:rsid w:val="00002CEB"/>
    <w:rsid w:val="000031FB"/>
    <w:rsid w:val="000041B1"/>
    <w:rsid w:val="000042AD"/>
    <w:rsid w:val="000051DA"/>
    <w:rsid w:val="000052A5"/>
    <w:rsid w:val="000056BF"/>
    <w:rsid w:val="00005C48"/>
    <w:rsid w:val="00005EF1"/>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ACF"/>
    <w:rsid w:val="00025F53"/>
    <w:rsid w:val="00025FC4"/>
    <w:rsid w:val="00026203"/>
    <w:rsid w:val="000267AE"/>
    <w:rsid w:val="0002680B"/>
    <w:rsid w:val="00026F29"/>
    <w:rsid w:val="000278E6"/>
    <w:rsid w:val="00030551"/>
    <w:rsid w:val="00031ECA"/>
    <w:rsid w:val="000322F0"/>
    <w:rsid w:val="00032E31"/>
    <w:rsid w:val="00032F96"/>
    <w:rsid w:val="0003312E"/>
    <w:rsid w:val="000331C7"/>
    <w:rsid w:val="00033376"/>
    <w:rsid w:val="00033679"/>
    <w:rsid w:val="00033B31"/>
    <w:rsid w:val="00033E00"/>
    <w:rsid w:val="000343A5"/>
    <w:rsid w:val="00034684"/>
    <w:rsid w:val="00034A62"/>
    <w:rsid w:val="00034A9B"/>
    <w:rsid w:val="0003549A"/>
    <w:rsid w:val="0003559C"/>
    <w:rsid w:val="000356B1"/>
    <w:rsid w:val="000356F5"/>
    <w:rsid w:val="000357A8"/>
    <w:rsid w:val="00035812"/>
    <w:rsid w:val="00035D42"/>
    <w:rsid w:val="00035FC9"/>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D4D"/>
    <w:rsid w:val="00041FD3"/>
    <w:rsid w:val="000424A6"/>
    <w:rsid w:val="000425AB"/>
    <w:rsid w:val="0004272E"/>
    <w:rsid w:val="000429FC"/>
    <w:rsid w:val="00043261"/>
    <w:rsid w:val="0004376E"/>
    <w:rsid w:val="000443DD"/>
    <w:rsid w:val="000445F3"/>
    <w:rsid w:val="00045007"/>
    <w:rsid w:val="000453BB"/>
    <w:rsid w:val="000459A7"/>
    <w:rsid w:val="000463F7"/>
    <w:rsid w:val="00046CC0"/>
    <w:rsid w:val="000476FD"/>
    <w:rsid w:val="00047AE0"/>
    <w:rsid w:val="00047DC4"/>
    <w:rsid w:val="0005020D"/>
    <w:rsid w:val="00050450"/>
    <w:rsid w:val="00050E40"/>
    <w:rsid w:val="0005152A"/>
    <w:rsid w:val="000519D4"/>
    <w:rsid w:val="00051DA6"/>
    <w:rsid w:val="0005242B"/>
    <w:rsid w:val="000525EC"/>
    <w:rsid w:val="00052D94"/>
    <w:rsid w:val="00052FD0"/>
    <w:rsid w:val="000538E0"/>
    <w:rsid w:val="00053FA5"/>
    <w:rsid w:val="0005427D"/>
    <w:rsid w:val="0005462F"/>
    <w:rsid w:val="00055CDD"/>
    <w:rsid w:val="00056914"/>
    <w:rsid w:val="00057ED8"/>
    <w:rsid w:val="000603F0"/>
    <w:rsid w:val="00060441"/>
    <w:rsid w:val="00060A34"/>
    <w:rsid w:val="00060BB4"/>
    <w:rsid w:val="00060D80"/>
    <w:rsid w:val="00061175"/>
    <w:rsid w:val="0006128C"/>
    <w:rsid w:val="00061C42"/>
    <w:rsid w:val="00062702"/>
    <w:rsid w:val="000627A9"/>
    <w:rsid w:val="00062A2C"/>
    <w:rsid w:val="00063DFA"/>
    <w:rsid w:val="00064B97"/>
    <w:rsid w:val="00064F9C"/>
    <w:rsid w:val="000652B7"/>
    <w:rsid w:val="00065510"/>
    <w:rsid w:val="0006656D"/>
    <w:rsid w:val="00066710"/>
    <w:rsid w:val="0006676C"/>
    <w:rsid w:val="000669E9"/>
    <w:rsid w:val="00066A1E"/>
    <w:rsid w:val="00066E85"/>
    <w:rsid w:val="00067074"/>
    <w:rsid w:val="00067133"/>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5002"/>
    <w:rsid w:val="00075876"/>
    <w:rsid w:val="00075C12"/>
    <w:rsid w:val="00075EE7"/>
    <w:rsid w:val="000764CD"/>
    <w:rsid w:val="000764D9"/>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21F"/>
    <w:rsid w:val="000903B6"/>
    <w:rsid w:val="000906AF"/>
    <w:rsid w:val="000911A8"/>
    <w:rsid w:val="000912CE"/>
    <w:rsid w:val="0009163B"/>
    <w:rsid w:val="0009193E"/>
    <w:rsid w:val="000919D8"/>
    <w:rsid w:val="00091D0A"/>
    <w:rsid w:val="000924B6"/>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156C"/>
    <w:rsid w:val="000A23EA"/>
    <w:rsid w:val="000A3EF5"/>
    <w:rsid w:val="000A4042"/>
    <w:rsid w:val="000A4A97"/>
    <w:rsid w:val="000A4B48"/>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7A8"/>
    <w:rsid w:val="000B18C1"/>
    <w:rsid w:val="000B1E20"/>
    <w:rsid w:val="000B1E82"/>
    <w:rsid w:val="000B1ECB"/>
    <w:rsid w:val="000B1EDB"/>
    <w:rsid w:val="000B20DC"/>
    <w:rsid w:val="000B2711"/>
    <w:rsid w:val="000B2A4E"/>
    <w:rsid w:val="000B33AF"/>
    <w:rsid w:val="000B3641"/>
    <w:rsid w:val="000B399E"/>
    <w:rsid w:val="000B3CC6"/>
    <w:rsid w:val="000B3D45"/>
    <w:rsid w:val="000B3DE4"/>
    <w:rsid w:val="000B43F3"/>
    <w:rsid w:val="000B4B56"/>
    <w:rsid w:val="000B4CDC"/>
    <w:rsid w:val="000B521F"/>
    <w:rsid w:val="000B58DE"/>
    <w:rsid w:val="000B61D8"/>
    <w:rsid w:val="000B6A2D"/>
    <w:rsid w:val="000B746B"/>
    <w:rsid w:val="000B7D68"/>
    <w:rsid w:val="000C0476"/>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C"/>
    <w:rsid w:val="000C6D39"/>
    <w:rsid w:val="000C71FC"/>
    <w:rsid w:val="000D073E"/>
    <w:rsid w:val="000D0ADD"/>
    <w:rsid w:val="000D17FE"/>
    <w:rsid w:val="000D1FCD"/>
    <w:rsid w:val="000D21DA"/>
    <w:rsid w:val="000D22F2"/>
    <w:rsid w:val="000D2B3C"/>
    <w:rsid w:val="000D368E"/>
    <w:rsid w:val="000D3A65"/>
    <w:rsid w:val="000D3B68"/>
    <w:rsid w:val="000D3EFC"/>
    <w:rsid w:val="000D40BD"/>
    <w:rsid w:val="000D43CE"/>
    <w:rsid w:val="000D457C"/>
    <w:rsid w:val="000D4AF1"/>
    <w:rsid w:val="000D61DB"/>
    <w:rsid w:val="000D683E"/>
    <w:rsid w:val="000D6CEF"/>
    <w:rsid w:val="000D6FB7"/>
    <w:rsid w:val="000D7493"/>
    <w:rsid w:val="000D78E6"/>
    <w:rsid w:val="000D796E"/>
    <w:rsid w:val="000D7AA4"/>
    <w:rsid w:val="000D7CED"/>
    <w:rsid w:val="000E0103"/>
    <w:rsid w:val="000E02FE"/>
    <w:rsid w:val="000E0AA0"/>
    <w:rsid w:val="000E1234"/>
    <w:rsid w:val="000E1250"/>
    <w:rsid w:val="000E1D24"/>
    <w:rsid w:val="000E1D27"/>
    <w:rsid w:val="000E28E3"/>
    <w:rsid w:val="000E29FA"/>
    <w:rsid w:val="000E2AD2"/>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C2D"/>
    <w:rsid w:val="000F1BC7"/>
    <w:rsid w:val="000F245C"/>
    <w:rsid w:val="000F27DF"/>
    <w:rsid w:val="000F2C2D"/>
    <w:rsid w:val="000F2F5D"/>
    <w:rsid w:val="000F32E0"/>
    <w:rsid w:val="000F3A70"/>
    <w:rsid w:val="000F3C32"/>
    <w:rsid w:val="000F3CF0"/>
    <w:rsid w:val="000F420B"/>
    <w:rsid w:val="000F46FD"/>
    <w:rsid w:val="000F52A6"/>
    <w:rsid w:val="000F5A7D"/>
    <w:rsid w:val="000F5BAB"/>
    <w:rsid w:val="000F5D8C"/>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82D"/>
    <w:rsid w:val="00111B3C"/>
    <w:rsid w:val="00112409"/>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2F2"/>
    <w:rsid w:val="001223A2"/>
    <w:rsid w:val="00123025"/>
    <w:rsid w:val="001230DA"/>
    <w:rsid w:val="0012392E"/>
    <w:rsid w:val="00124D65"/>
    <w:rsid w:val="00124D99"/>
    <w:rsid w:val="00125518"/>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C71"/>
    <w:rsid w:val="00137FA2"/>
    <w:rsid w:val="00140521"/>
    <w:rsid w:val="00140527"/>
    <w:rsid w:val="00140EF6"/>
    <w:rsid w:val="0014109A"/>
    <w:rsid w:val="00141F55"/>
    <w:rsid w:val="00142314"/>
    <w:rsid w:val="0014297F"/>
    <w:rsid w:val="00142AB2"/>
    <w:rsid w:val="001431B6"/>
    <w:rsid w:val="001431FB"/>
    <w:rsid w:val="001432B7"/>
    <w:rsid w:val="00143637"/>
    <w:rsid w:val="0014376E"/>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14"/>
    <w:rsid w:val="0016188C"/>
    <w:rsid w:val="00161ACB"/>
    <w:rsid w:val="00162776"/>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AE2"/>
    <w:rsid w:val="0017447B"/>
    <w:rsid w:val="001745BC"/>
    <w:rsid w:val="00175035"/>
    <w:rsid w:val="0017516F"/>
    <w:rsid w:val="001755AB"/>
    <w:rsid w:val="00176211"/>
    <w:rsid w:val="00176631"/>
    <w:rsid w:val="0017760A"/>
    <w:rsid w:val="001803FD"/>
    <w:rsid w:val="00180744"/>
    <w:rsid w:val="00180C6D"/>
    <w:rsid w:val="001817E3"/>
    <w:rsid w:val="00181BB7"/>
    <w:rsid w:val="00181EC1"/>
    <w:rsid w:val="0018221F"/>
    <w:rsid w:val="00183ABA"/>
    <w:rsid w:val="00184CB6"/>
    <w:rsid w:val="00184FDB"/>
    <w:rsid w:val="00185A65"/>
    <w:rsid w:val="00185EBA"/>
    <w:rsid w:val="001866DE"/>
    <w:rsid w:val="00186D3A"/>
    <w:rsid w:val="00187790"/>
    <w:rsid w:val="00187ABA"/>
    <w:rsid w:val="00187B07"/>
    <w:rsid w:val="001900DE"/>
    <w:rsid w:val="001905FB"/>
    <w:rsid w:val="00190B8F"/>
    <w:rsid w:val="00190C82"/>
    <w:rsid w:val="00190FC1"/>
    <w:rsid w:val="001912C5"/>
    <w:rsid w:val="00191673"/>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910"/>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172"/>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A12"/>
    <w:rsid w:val="001D0300"/>
    <w:rsid w:val="001D08C4"/>
    <w:rsid w:val="001D1556"/>
    <w:rsid w:val="001D1705"/>
    <w:rsid w:val="001D1E00"/>
    <w:rsid w:val="001D221C"/>
    <w:rsid w:val="001D2395"/>
    <w:rsid w:val="001D2F66"/>
    <w:rsid w:val="001D3219"/>
    <w:rsid w:val="001D3424"/>
    <w:rsid w:val="001D35DC"/>
    <w:rsid w:val="001D4BA1"/>
    <w:rsid w:val="001D5B35"/>
    <w:rsid w:val="001D5F8C"/>
    <w:rsid w:val="001D6109"/>
    <w:rsid w:val="001D6513"/>
    <w:rsid w:val="001D655A"/>
    <w:rsid w:val="001D6630"/>
    <w:rsid w:val="001D678F"/>
    <w:rsid w:val="001D6995"/>
    <w:rsid w:val="001D69D3"/>
    <w:rsid w:val="001D723B"/>
    <w:rsid w:val="001D75D6"/>
    <w:rsid w:val="001D7956"/>
    <w:rsid w:val="001D7A2C"/>
    <w:rsid w:val="001D7CEC"/>
    <w:rsid w:val="001D7D2D"/>
    <w:rsid w:val="001E0003"/>
    <w:rsid w:val="001E0028"/>
    <w:rsid w:val="001E0130"/>
    <w:rsid w:val="001E0649"/>
    <w:rsid w:val="001E1161"/>
    <w:rsid w:val="001E1997"/>
    <w:rsid w:val="001E24D3"/>
    <w:rsid w:val="001E2522"/>
    <w:rsid w:val="001E2DAC"/>
    <w:rsid w:val="001E33D9"/>
    <w:rsid w:val="001E4221"/>
    <w:rsid w:val="001E4246"/>
    <w:rsid w:val="001E43EA"/>
    <w:rsid w:val="001E4433"/>
    <w:rsid w:val="001E5177"/>
    <w:rsid w:val="001E6069"/>
    <w:rsid w:val="001E63D6"/>
    <w:rsid w:val="001E65F8"/>
    <w:rsid w:val="001E6BC5"/>
    <w:rsid w:val="001E6F4D"/>
    <w:rsid w:val="001E78BE"/>
    <w:rsid w:val="001F00B9"/>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3B2"/>
    <w:rsid w:val="001F6FB6"/>
    <w:rsid w:val="001F7008"/>
    <w:rsid w:val="001F7355"/>
    <w:rsid w:val="001F7463"/>
    <w:rsid w:val="001F7CC1"/>
    <w:rsid w:val="002001F9"/>
    <w:rsid w:val="0020039F"/>
    <w:rsid w:val="00200697"/>
    <w:rsid w:val="00200A83"/>
    <w:rsid w:val="0020197B"/>
    <w:rsid w:val="00201AEB"/>
    <w:rsid w:val="00202462"/>
    <w:rsid w:val="0020265C"/>
    <w:rsid w:val="0020289F"/>
    <w:rsid w:val="002029E9"/>
    <w:rsid w:val="00203AD2"/>
    <w:rsid w:val="00203CCE"/>
    <w:rsid w:val="002040FB"/>
    <w:rsid w:val="00204566"/>
    <w:rsid w:val="00205068"/>
    <w:rsid w:val="002051D2"/>
    <w:rsid w:val="002052F7"/>
    <w:rsid w:val="0020570D"/>
    <w:rsid w:val="00205B32"/>
    <w:rsid w:val="00205E2B"/>
    <w:rsid w:val="002067E3"/>
    <w:rsid w:val="00207473"/>
    <w:rsid w:val="0021011A"/>
    <w:rsid w:val="00210509"/>
    <w:rsid w:val="00210D69"/>
    <w:rsid w:val="00210E68"/>
    <w:rsid w:val="00211102"/>
    <w:rsid w:val="00211181"/>
    <w:rsid w:val="00211DCC"/>
    <w:rsid w:val="00211FA6"/>
    <w:rsid w:val="00212101"/>
    <w:rsid w:val="002127DF"/>
    <w:rsid w:val="00212D1D"/>
    <w:rsid w:val="00213315"/>
    <w:rsid w:val="00213A6D"/>
    <w:rsid w:val="00213AD8"/>
    <w:rsid w:val="00213FDD"/>
    <w:rsid w:val="00214208"/>
    <w:rsid w:val="002142F4"/>
    <w:rsid w:val="002144A3"/>
    <w:rsid w:val="0021478A"/>
    <w:rsid w:val="00215F52"/>
    <w:rsid w:val="00216A9F"/>
    <w:rsid w:val="00216D97"/>
    <w:rsid w:val="002171B9"/>
    <w:rsid w:val="002171DF"/>
    <w:rsid w:val="0021731D"/>
    <w:rsid w:val="002200C3"/>
    <w:rsid w:val="00220739"/>
    <w:rsid w:val="002217C7"/>
    <w:rsid w:val="00221EA3"/>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DDB"/>
    <w:rsid w:val="00237E74"/>
    <w:rsid w:val="00240492"/>
    <w:rsid w:val="002417B2"/>
    <w:rsid w:val="002420EE"/>
    <w:rsid w:val="0024266B"/>
    <w:rsid w:val="00242D39"/>
    <w:rsid w:val="00243DE5"/>
    <w:rsid w:val="00244773"/>
    <w:rsid w:val="00244B15"/>
    <w:rsid w:val="00244BAB"/>
    <w:rsid w:val="00245464"/>
    <w:rsid w:val="00245CCD"/>
    <w:rsid w:val="002461AE"/>
    <w:rsid w:val="00246CCF"/>
    <w:rsid w:val="00246E73"/>
    <w:rsid w:val="0024755A"/>
    <w:rsid w:val="00247C4F"/>
    <w:rsid w:val="00247C73"/>
    <w:rsid w:val="00250864"/>
    <w:rsid w:val="002509D6"/>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3EC3"/>
    <w:rsid w:val="00254862"/>
    <w:rsid w:val="00254C69"/>
    <w:rsid w:val="00254EC0"/>
    <w:rsid w:val="00256242"/>
    <w:rsid w:val="00256C81"/>
    <w:rsid w:val="00256DEB"/>
    <w:rsid w:val="0025730C"/>
    <w:rsid w:val="0025742B"/>
    <w:rsid w:val="00257571"/>
    <w:rsid w:val="00257898"/>
    <w:rsid w:val="00257CF3"/>
    <w:rsid w:val="0026071A"/>
    <w:rsid w:val="002609BE"/>
    <w:rsid w:val="00260AFF"/>
    <w:rsid w:val="00260CC7"/>
    <w:rsid w:val="00261018"/>
    <w:rsid w:val="002610CF"/>
    <w:rsid w:val="002619C1"/>
    <w:rsid w:val="00261FA4"/>
    <w:rsid w:val="002625AB"/>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F4D"/>
    <w:rsid w:val="0027457F"/>
    <w:rsid w:val="00274A43"/>
    <w:rsid w:val="00275BA0"/>
    <w:rsid w:val="00275E64"/>
    <w:rsid w:val="00275ECE"/>
    <w:rsid w:val="00275EEE"/>
    <w:rsid w:val="00275F3E"/>
    <w:rsid w:val="002768AA"/>
    <w:rsid w:val="00276CA5"/>
    <w:rsid w:val="00276E60"/>
    <w:rsid w:val="00276F3F"/>
    <w:rsid w:val="0027702E"/>
    <w:rsid w:val="00277964"/>
    <w:rsid w:val="002779D7"/>
    <w:rsid w:val="00277A30"/>
    <w:rsid w:val="00280206"/>
    <w:rsid w:val="002802DF"/>
    <w:rsid w:val="0028074D"/>
    <w:rsid w:val="00280877"/>
    <w:rsid w:val="00280962"/>
    <w:rsid w:val="002816CA"/>
    <w:rsid w:val="002816E3"/>
    <w:rsid w:val="0028180B"/>
    <w:rsid w:val="00281EC5"/>
    <w:rsid w:val="0028261E"/>
    <w:rsid w:val="0028295B"/>
    <w:rsid w:val="00282EC0"/>
    <w:rsid w:val="0028377A"/>
    <w:rsid w:val="00284248"/>
    <w:rsid w:val="00284467"/>
    <w:rsid w:val="002845D8"/>
    <w:rsid w:val="00284729"/>
    <w:rsid w:val="0028483F"/>
    <w:rsid w:val="00284C85"/>
    <w:rsid w:val="002856FD"/>
    <w:rsid w:val="0028575E"/>
    <w:rsid w:val="00286C69"/>
    <w:rsid w:val="002875D6"/>
    <w:rsid w:val="0028765E"/>
    <w:rsid w:val="00287FBE"/>
    <w:rsid w:val="0029020B"/>
    <w:rsid w:val="002902A5"/>
    <w:rsid w:val="00290F9E"/>
    <w:rsid w:val="0029161B"/>
    <w:rsid w:val="00291747"/>
    <w:rsid w:val="002924EA"/>
    <w:rsid w:val="0029275E"/>
    <w:rsid w:val="002929B8"/>
    <w:rsid w:val="002932B4"/>
    <w:rsid w:val="00293503"/>
    <w:rsid w:val="00293685"/>
    <w:rsid w:val="002944A2"/>
    <w:rsid w:val="0029471E"/>
    <w:rsid w:val="002949AB"/>
    <w:rsid w:val="00294BAC"/>
    <w:rsid w:val="002952A3"/>
    <w:rsid w:val="00295B6D"/>
    <w:rsid w:val="00295C7F"/>
    <w:rsid w:val="00295CA6"/>
    <w:rsid w:val="00295D30"/>
    <w:rsid w:val="0029617A"/>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69A"/>
    <w:rsid w:val="002B4E0F"/>
    <w:rsid w:val="002B5734"/>
    <w:rsid w:val="002B57D2"/>
    <w:rsid w:val="002B69A3"/>
    <w:rsid w:val="002B6A21"/>
    <w:rsid w:val="002B6AE9"/>
    <w:rsid w:val="002B6B51"/>
    <w:rsid w:val="002B6E19"/>
    <w:rsid w:val="002B6EC9"/>
    <w:rsid w:val="002B7942"/>
    <w:rsid w:val="002B7AC1"/>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260"/>
    <w:rsid w:val="002C33F3"/>
    <w:rsid w:val="002C37B5"/>
    <w:rsid w:val="002C4557"/>
    <w:rsid w:val="002C474C"/>
    <w:rsid w:val="002C486C"/>
    <w:rsid w:val="002C4B39"/>
    <w:rsid w:val="002C4F73"/>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EF1"/>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F004A"/>
    <w:rsid w:val="002F05C2"/>
    <w:rsid w:val="002F1465"/>
    <w:rsid w:val="002F21F8"/>
    <w:rsid w:val="002F28F6"/>
    <w:rsid w:val="002F2981"/>
    <w:rsid w:val="002F359D"/>
    <w:rsid w:val="002F497F"/>
    <w:rsid w:val="002F4B82"/>
    <w:rsid w:val="002F4B9E"/>
    <w:rsid w:val="002F571F"/>
    <w:rsid w:val="002F5E9E"/>
    <w:rsid w:val="002F67CC"/>
    <w:rsid w:val="002F71F1"/>
    <w:rsid w:val="002F7229"/>
    <w:rsid w:val="002F7CCC"/>
    <w:rsid w:val="00300C37"/>
    <w:rsid w:val="00300E22"/>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71C"/>
    <w:rsid w:val="0031195F"/>
    <w:rsid w:val="00311A24"/>
    <w:rsid w:val="00311A29"/>
    <w:rsid w:val="00311A46"/>
    <w:rsid w:val="00311ACF"/>
    <w:rsid w:val="00312399"/>
    <w:rsid w:val="0031273D"/>
    <w:rsid w:val="003128AA"/>
    <w:rsid w:val="0031370B"/>
    <w:rsid w:val="003146C3"/>
    <w:rsid w:val="00314F04"/>
    <w:rsid w:val="0031533E"/>
    <w:rsid w:val="003158EB"/>
    <w:rsid w:val="00315C2A"/>
    <w:rsid w:val="00316431"/>
    <w:rsid w:val="00316978"/>
    <w:rsid w:val="00316B80"/>
    <w:rsid w:val="00316EC9"/>
    <w:rsid w:val="00317088"/>
    <w:rsid w:val="003174C3"/>
    <w:rsid w:val="003177F5"/>
    <w:rsid w:val="00317E13"/>
    <w:rsid w:val="00320029"/>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456"/>
    <w:rsid w:val="00326A2D"/>
    <w:rsid w:val="00326C10"/>
    <w:rsid w:val="00327466"/>
    <w:rsid w:val="00327880"/>
    <w:rsid w:val="00327C8C"/>
    <w:rsid w:val="0033049E"/>
    <w:rsid w:val="00330BFA"/>
    <w:rsid w:val="00331027"/>
    <w:rsid w:val="003312DF"/>
    <w:rsid w:val="00331301"/>
    <w:rsid w:val="0033137E"/>
    <w:rsid w:val="0033144C"/>
    <w:rsid w:val="00331915"/>
    <w:rsid w:val="00332D9C"/>
    <w:rsid w:val="00333B20"/>
    <w:rsid w:val="00333DEB"/>
    <w:rsid w:val="003340F5"/>
    <w:rsid w:val="003346E1"/>
    <w:rsid w:val="003348AA"/>
    <w:rsid w:val="00334B91"/>
    <w:rsid w:val="00334BF8"/>
    <w:rsid w:val="00335428"/>
    <w:rsid w:val="00335866"/>
    <w:rsid w:val="00335D36"/>
    <w:rsid w:val="00335F12"/>
    <w:rsid w:val="0033661F"/>
    <w:rsid w:val="00336776"/>
    <w:rsid w:val="00336FC9"/>
    <w:rsid w:val="0033706A"/>
    <w:rsid w:val="00337091"/>
    <w:rsid w:val="0034084F"/>
    <w:rsid w:val="00340989"/>
    <w:rsid w:val="00340C31"/>
    <w:rsid w:val="00340DF2"/>
    <w:rsid w:val="00341A04"/>
    <w:rsid w:val="00342ED4"/>
    <w:rsid w:val="003432EC"/>
    <w:rsid w:val="00343910"/>
    <w:rsid w:val="0034427F"/>
    <w:rsid w:val="00345361"/>
    <w:rsid w:val="00345917"/>
    <w:rsid w:val="00345A86"/>
    <w:rsid w:val="00345ABC"/>
    <w:rsid w:val="003462AC"/>
    <w:rsid w:val="003462F9"/>
    <w:rsid w:val="00346570"/>
    <w:rsid w:val="003466F7"/>
    <w:rsid w:val="0034684D"/>
    <w:rsid w:val="003472A9"/>
    <w:rsid w:val="0034770F"/>
    <w:rsid w:val="00347751"/>
    <w:rsid w:val="00347E32"/>
    <w:rsid w:val="00347E66"/>
    <w:rsid w:val="0035017E"/>
    <w:rsid w:val="003502F2"/>
    <w:rsid w:val="0035083D"/>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3CA4"/>
    <w:rsid w:val="0036478C"/>
    <w:rsid w:val="0036485E"/>
    <w:rsid w:val="00364891"/>
    <w:rsid w:val="00364AC2"/>
    <w:rsid w:val="0036631D"/>
    <w:rsid w:val="00366824"/>
    <w:rsid w:val="00366C9D"/>
    <w:rsid w:val="00366D13"/>
    <w:rsid w:val="00366F42"/>
    <w:rsid w:val="00367442"/>
    <w:rsid w:val="00367ADA"/>
    <w:rsid w:val="00367F04"/>
    <w:rsid w:val="0037044C"/>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346"/>
    <w:rsid w:val="0037776B"/>
    <w:rsid w:val="00377B34"/>
    <w:rsid w:val="00380652"/>
    <w:rsid w:val="00380BFD"/>
    <w:rsid w:val="00380D6A"/>
    <w:rsid w:val="00381181"/>
    <w:rsid w:val="0038128A"/>
    <w:rsid w:val="003813FD"/>
    <w:rsid w:val="0038141D"/>
    <w:rsid w:val="003817C4"/>
    <w:rsid w:val="00381A16"/>
    <w:rsid w:val="00381A95"/>
    <w:rsid w:val="003827E1"/>
    <w:rsid w:val="00382A58"/>
    <w:rsid w:val="00383772"/>
    <w:rsid w:val="00384102"/>
    <w:rsid w:val="00384B38"/>
    <w:rsid w:val="00384B78"/>
    <w:rsid w:val="00384B8D"/>
    <w:rsid w:val="003852F8"/>
    <w:rsid w:val="00385377"/>
    <w:rsid w:val="00385535"/>
    <w:rsid w:val="00385B60"/>
    <w:rsid w:val="003863A6"/>
    <w:rsid w:val="00386A09"/>
    <w:rsid w:val="00387049"/>
    <w:rsid w:val="003870FE"/>
    <w:rsid w:val="003871E4"/>
    <w:rsid w:val="00387A4F"/>
    <w:rsid w:val="00387AE0"/>
    <w:rsid w:val="00387C45"/>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EEB"/>
    <w:rsid w:val="00395234"/>
    <w:rsid w:val="00395800"/>
    <w:rsid w:val="00396417"/>
    <w:rsid w:val="00396694"/>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9A9"/>
    <w:rsid w:val="003B3A4D"/>
    <w:rsid w:val="003B4225"/>
    <w:rsid w:val="003B4804"/>
    <w:rsid w:val="003B487C"/>
    <w:rsid w:val="003B4C0C"/>
    <w:rsid w:val="003B5D28"/>
    <w:rsid w:val="003B5E3E"/>
    <w:rsid w:val="003B6662"/>
    <w:rsid w:val="003B7CA4"/>
    <w:rsid w:val="003B7CC9"/>
    <w:rsid w:val="003B7D1A"/>
    <w:rsid w:val="003C0CFF"/>
    <w:rsid w:val="003C23BF"/>
    <w:rsid w:val="003C38B2"/>
    <w:rsid w:val="003C39AC"/>
    <w:rsid w:val="003C423C"/>
    <w:rsid w:val="003C4290"/>
    <w:rsid w:val="003C42E3"/>
    <w:rsid w:val="003C44EE"/>
    <w:rsid w:val="003C45BD"/>
    <w:rsid w:val="003C4D3F"/>
    <w:rsid w:val="003C527F"/>
    <w:rsid w:val="003C6309"/>
    <w:rsid w:val="003C665F"/>
    <w:rsid w:val="003C7936"/>
    <w:rsid w:val="003D0109"/>
    <w:rsid w:val="003D0110"/>
    <w:rsid w:val="003D01C8"/>
    <w:rsid w:val="003D07CD"/>
    <w:rsid w:val="003D07FB"/>
    <w:rsid w:val="003D0BF6"/>
    <w:rsid w:val="003D0C33"/>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731C"/>
    <w:rsid w:val="003D7999"/>
    <w:rsid w:val="003D7AC9"/>
    <w:rsid w:val="003D7D3E"/>
    <w:rsid w:val="003E01FF"/>
    <w:rsid w:val="003E08C1"/>
    <w:rsid w:val="003E0CA3"/>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5F2E"/>
    <w:rsid w:val="003E60A4"/>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F6"/>
    <w:rsid w:val="00405976"/>
    <w:rsid w:val="00405993"/>
    <w:rsid w:val="00405CA0"/>
    <w:rsid w:val="00405E3C"/>
    <w:rsid w:val="004064FD"/>
    <w:rsid w:val="0040669F"/>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49D2"/>
    <w:rsid w:val="0041527E"/>
    <w:rsid w:val="00415A0E"/>
    <w:rsid w:val="00415A98"/>
    <w:rsid w:val="00416801"/>
    <w:rsid w:val="00416A37"/>
    <w:rsid w:val="004171B0"/>
    <w:rsid w:val="00417623"/>
    <w:rsid w:val="00417E06"/>
    <w:rsid w:val="004202DA"/>
    <w:rsid w:val="00420984"/>
    <w:rsid w:val="00420B06"/>
    <w:rsid w:val="00421186"/>
    <w:rsid w:val="00421316"/>
    <w:rsid w:val="0042136F"/>
    <w:rsid w:val="004213E5"/>
    <w:rsid w:val="00421BD6"/>
    <w:rsid w:val="00421DC0"/>
    <w:rsid w:val="00421FDD"/>
    <w:rsid w:val="00422176"/>
    <w:rsid w:val="00422E5F"/>
    <w:rsid w:val="00422F51"/>
    <w:rsid w:val="00422FA4"/>
    <w:rsid w:val="00423066"/>
    <w:rsid w:val="00423355"/>
    <w:rsid w:val="00423443"/>
    <w:rsid w:val="00423AFD"/>
    <w:rsid w:val="004243E0"/>
    <w:rsid w:val="004245BB"/>
    <w:rsid w:val="0042466A"/>
    <w:rsid w:val="00425125"/>
    <w:rsid w:val="00425637"/>
    <w:rsid w:val="00425849"/>
    <w:rsid w:val="00426024"/>
    <w:rsid w:val="00426270"/>
    <w:rsid w:val="00426E90"/>
    <w:rsid w:val="00426FDB"/>
    <w:rsid w:val="0042710D"/>
    <w:rsid w:val="00427301"/>
    <w:rsid w:val="0042731E"/>
    <w:rsid w:val="004277D2"/>
    <w:rsid w:val="00427AA4"/>
    <w:rsid w:val="00430285"/>
    <w:rsid w:val="004304ED"/>
    <w:rsid w:val="00430A96"/>
    <w:rsid w:val="00430BE3"/>
    <w:rsid w:val="00431303"/>
    <w:rsid w:val="00431753"/>
    <w:rsid w:val="00431D5A"/>
    <w:rsid w:val="00432480"/>
    <w:rsid w:val="00432678"/>
    <w:rsid w:val="00432A16"/>
    <w:rsid w:val="00432A88"/>
    <w:rsid w:val="00432C33"/>
    <w:rsid w:val="00433050"/>
    <w:rsid w:val="0043373B"/>
    <w:rsid w:val="00433BEB"/>
    <w:rsid w:val="00433EC6"/>
    <w:rsid w:val="00435437"/>
    <w:rsid w:val="00435751"/>
    <w:rsid w:val="00435B04"/>
    <w:rsid w:val="00435D92"/>
    <w:rsid w:val="004360FA"/>
    <w:rsid w:val="00436783"/>
    <w:rsid w:val="00436FF4"/>
    <w:rsid w:val="0043704A"/>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3BCD"/>
    <w:rsid w:val="00443E04"/>
    <w:rsid w:val="0044413E"/>
    <w:rsid w:val="004441DE"/>
    <w:rsid w:val="004450C7"/>
    <w:rsid w:val="00445619"/>
    <w:rsid w:val="004456BB"/>
    <w:rsid w:val="00445D83"/>
    <w:rsid w:val="004463D8"/>
    <w:rsid w:val="00446C2E"/>
    <w:rsid w:val="00450476"/>
    <w:rsid w:val="004504CF"/>
    <w:rsid w:val="00450F15"/>
    <w:rsid w:val="004514A1"/>
    <w:rsid w:val="00451674"/>
    <w:rsid w:val="00451719"/>
    <w:rsid w:val="0045173C"/>
    <w:rsid w:val="004519F2"/>
    <w:rsid w:val="00451B70"/>
    <w:rsid w:val="00452162"/>
    <w:rsid w:val="004523D1"/>
    <w:rsid w:val="00452924"/>
    <w:rsid w:val="00452C69"/>
    <w:rsid w:val="004531F8"/>
    <w:rsid w:val="00453988"/>
    <w:rsid w:val="00454AB5"/>
    <w:rsid w:val="00454DA1"/>
    <w:rsid w:val="0045505F"/>
    <w:rsid w:val="00455275"/>
    <w:rsid w:val="00455D43"/>
    <w:rsid w:val="00456D32"/>
    <w:rsid w:val="00457186"/>
    <w:rsid w:val="004571D4"/>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9F5"/>
    <w:rsid w:val="00465DCF"/>
    <w:rsid w:val="00465F77"/>
    <w:rsid w:val="00466C3F"/>
    <w:rsid w:val="00467AED"/>
    <w:rsid w:val="00467D4F"/>
    <w:rsid w:val="00467DD1"/>
    <w:rsid w:val="004700F7"/>
    <w:rsid w:val="004707AF"/>
    <w:rsid w:val="00470866"/>
    <w:rsid w:val="0047130C"/>
    <w:rsid w:val="0047161A"/>
    <w:rsid w:val="00471BCF"/>
    <w:rsid w:val="00471E75"/>
    <w:rsid w:val="00472549"/>
    <w:rsid w:val="00472C30"/>
    <w:rsid w:val="00472C68"/>
    <w:rsid w:val="00472D49"/>
    <w:rsid w:val="004730D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80349"/>
    <w:rsid w:val="004804EC"/>
    <w:rsid w:val="0048121E"/>
    <w:rsid w:val="00481A97"/>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CEA"/>
    <w:rsid w:val="004A4D0E"/>
    <w:rsid w:val="004A4D31"/>
    <w:rsid w:val="004A5947"/>
    <w:rsid w:val="004A61F3"/>
    <w:rsid w:val="004A6444"/>
    <w:rsid w:val="004A6879"/>
    <w:rsid w:val="004A69B3"/>
    <w:rsid w:val="004A6ACA"/>
    <w:rsid w:val="004A6B67"/>
    <w:rsid w:val="004A6C64"/>
    <w:rsid w:val="004A7224"/>
    <w:rsid w:val="004A7581"/>
    <w:rsid w:val="004A768D"/>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E6"/>
    <w:rsid w:val="004B528D"/>
    <w:rsid w:val="004B5857"/>
    <w:rsid w:val="004B5F55"/>
    <w:rsid w:val="004B64D4"/>
    <w:rsid w:val="004B6627"/>
    <w:rsid w:val="004B66D3"/>
    <w:rsid w:val="004B6F96"/>
    <w:rsid w:val="004B79F1"/>
    <w:rsid w:val="004B7B2B"/>
    <w:rsid w:val="004B7F22"/>
    <w:rsid w:val="004C06A5"/>
    <w:rsid w:val="004C1102"/>
    <w:rsid w:val="004C1EDC"/>
    <w:rsid w:val="004C1FA9"/>
    <w:rsid w:val="004C22A9"/>
    <w:rsid w:val="004C2A51"/>
    <w:rsid w:val="004C342E"/>
    <w:rsid w:val="004C3E6C"/>
    <w:rsid w:val="004C3EE1"/>
    <w:rsid w:val="004C3EF3"/>
    <w:rsid w:val="004C4026"/>
    <w:rsid w:val="004C4402"/>
    <w:rsid w:val="004C4E80"/>
    <w:rsid w:val="004C5260"/>
    <w:rsid w:val="004C53E6"/>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B86"/>
    <w:rsid w:val="004D3FF5"/>
    <w:rsid w:val="004D5E8A"/>
    <w:rsid w:val="004D5ECD"/>
    <w:rsid w:val="004D62C5"/>
    <w:rsid w:val="004D678A"/>
    <w:rsid w:val="004D6D1F"/>
    <w:rsid w:val="004D7A5E"/>
    <w:rsid w:val="004D7A65"/>
    <w:rsid w:val="004D7C63"/>
    <w:rsid w:val="004E0564"/>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F81"/>
    <w:rsid w:val="004F318E"/>
    <w:rsid w:val="004F3E85"/>
    <w:rsid w:val="004F4EBC"/>
    <w:rsid w:val="004F687C"/>
    <w:rsid w:val="004F6BB3"/>
    <w:rsid w:val="004F6CA6"/>
    <w:rsid w:val="004F7254"/>
    <w:rsid w:val="004F74E7"/>
    <w:rsid w:val="004F7910"/>
    <w:rsid w:val="00500483"/>
    <w:rsid w:val="00500950"/>
    <w:rsid w:val="00500BFE"/>
    <w:rsid w:val="005011E0"/>
    <w:rsid w:val="00501E05"/>
    <w:rsid w:val="005024EE"/>
    <w:rsid w:val="00502894"/>
    <w:rsid w:val="00502972"/>
    <w:rsid w:val="00502CA6"/>
    <w:rsid w:val="00502FE2"/>
    <w:rsid w:val="00503022"/>
    <w:rsid w:val="005039D3"/>
    <w:rsid w:val="00503C1B"/>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401"/>
    <w:rsid w:val="0051194E"/>
    <w:rsid w:val="00511E26"/>
    <w:rsid w:val="005136A2"/>
    <w:rsid w:val="0051399A"/>
    <w:rsid w:val="00513E8A"/>
    <w:rsid w:val="00514525"/>
    <w:rsid w:val="0051519F"/>
    <w:rsid w:val="00515C64"/>
    <w:rsid w:val="00516364"/>
    <w:rsid w:val="00516803"/>
    <w:rsid w:val="0051690E"/>
    <w:rsid w:val="00516A08"/>
    <w:rsid w:val="00516A47"/>
    <w:rsid w:val="005201C4"/>
    <w:rsid w:val="005202A6"/>
    <w:rsid w:val="005205B8"/>
    <w:rsid w:val="00520A5B"/>
    <w:rsid w:val="00520ACA"/>
    <w:rsid w:val="00520B6B"/>
    <w:rsid w:val="00520E27"/>
    <w:rsid w:val="00520F3C"/>
    <w:rsid w:val="0052121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6042"/>
    <w:rsid w:val="005260A2"/>
    <w:rsid w:val="00526149"/>
    <w:rsid w:val="00526D1B"/>
    <w:rsid w:val="00526EB0"/>
    <w:rsid w:val="005276DF"/>
    <w:rsid w:val="00527A41"/>
    <w:rsid w:val="00530BD3"/>
    <w:rsid w:val="00530E66"/>
    <w:rsid w:val="0053118A"/>
    <w:rsid w:val="0053123C"/>
    <w:rsid w:val="00531624"/>
    <w:rsid w:val="00531689"/>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408AF"/>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7B"/>
    <w:rsid w:val="0054490D"/>
    <w:rsid w:val="00544D14"/>
    <w:rsid w:val="00545265"/>
    <w:rsid w:val="0054562C"/>
    <w:rsid w:val="00546459"/>
    <w:rsid w:val="0054655A"/>
    <w:rsid w:val="00546A54"/>
    <w:rsid w:val="005501A9"/>
    <w:rsid w:val="0055023D"/>
    <w:rsid w:val="00550397"/>
    <w:rsid w:val="00550411"/>
    <w:rsid w:val="00550B9B"/>
    <w:rsid w:val="005515B8"/>
    <w:rsid w:val="00551667"/>
    <w:rsid w:val="0055176F"/>
    <w:rsid w:val="00552186"/>
    <w:rsid w:val="0055280D"/>
    <w:rsid w:val="00552DBF"/>
    <w:rsid w:val="0055436D"/>
    <w:rsid w:val="00554AE3"/>
    <w:rsid w:val="005551EF"/>
    <w:rsid w:val="005553DA"/>
    <w:rsid w:val="00555534"/>
    <w:rsid w:val="005555F6"/>
    <w:rsid w:val="005557AF"/>
    <w:rsid w:val="00555DB2"/>
    <w:rsid w:val="0055611A"/>
    <w:rsid w:val="00556E1F"/>
    <w:rsid w:val="00557148"/>
    <w:rsid w:val="0055740D"/>
    <w:rsid w:val="00557ACC"/>
    <w:rsid w:val="005601E1"/>
    <w:rsid w:val="005608E6"/>
    <w:rsid w:val="00560DE8"/>
    <w:rsid w:val="005616D2"/>
    <w:rsid w:val="00561A8E"/>
    <w:rsid w:val="00562858"/>
    <w:rsid w:val="00562CB6"/>
    <w:rsid w:val="0056330C"/>
    <w:rsid w:val="00563356"/>
    <w:rsid w:val="00563485"/>
    <w:rsid w:val="00564C07"/>
    <w:rsid w:val="00565BFC"/>
    <w:rsid w:val="00566007"/>
    <w:rsid w:val="0056619B"/>
    <w:rsid w:val="005673AA"/>
    <w:rsid w:val="005675E2"/>
    <w:rsid w:val="0056773A"/>
    <w:rsid w:val="00567759"/>
    <w:rsid w:val="005678E4"/>
    <w:rsid w:val="00567AB9"/>
    <w:rsid w:val="0057052D"/>
    <w:rsid w:val="0057135F"/>
    <w:rsid w:val="005723DA"/>
    <w:rsid w:val="005728F8"/>
    <w:rsid w:val="00572D2E"/>
    <w:rsid w:val="00572EF4"/>
    <w:rsid w:val="005736AA"/>
    <w:rsid w:val="00573966"/>
    <w:rsid w:val="005743BA"/>
    <w:rsid w:val="005743DB"/>
    <w:rsid w:val="005744CF"/>
    <w:rsid w:val="0057569E"/>
    <w:rsid w:val="005761BC"/>
    <w:rsid w:val="005761CE"/>
    <w:rsid w:val="00576786"/>
    <w:rsid w:val="00576C9C"/>
    <w:rsid w:val="0057742A"/>
    <w:rsid w:val="0057778F"/>
    <w:rsid w:val="005778DF"/>
    <w:rsid w:val="0057792F"/>
    <w:rsid w:val="00577BCC"/>
    <w:rsid w:val="0058009F"/>
    <w:rsid w:val="005800A9"/>
    <w:rsid w:val="0058084F"/>
    <w:rsid w:val="00581D95"/>
    <w:rsid w:val="005821B3"/>
    <w:rsid w:val="00582366"/>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90081"/>
    <w:rsid w:val="005901DC"/>
    <w:rsid w:val="005908C1"/>
    <w:rsid w:val="00590996"/>
    <w:rsid w:val="00590DF0"/>
    <w:rsid w:val="00591504"/>
    <w:rsid w:val="00591D1B"/>
    <w:rsid w:val="00591E27"/>
    <w:rsid w:val="0059208E"/>
    <w:rsid w:val="00592512"/>
    <w:rsid w:val="00592C25"/>
    <w:rsid w:val="005936FA"/>
    <w:rsid w:val="00593C0D"/>
    <w:rsid w:val="00593F28"/>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30"/>
    <w:rsid w:val="005A2031"/>
    <w:rsid w:val="005A263C"/>
    <w:rsid w:val="005A299A"/>
    <w:rsid w:val="005A3539"/>
    <w:rsid w:val="005A3A47"/>
    <w:rsid w:val="005A42FD"/>
    <w:rsid w:val="005A476B"/>
    <w:rsid w:val="005A4C98"/>
    <w:rsid w:val="005A5049"/>
    <w:rsid w:val="005A5B26"/>
    <w:rsid w:val="005A62A7"/>
    <w:rsid w:val="005A667F"/>
    <w:rsid w:val="005A6EC9"/>
    <w:rsid w:val="005A731D"/>
    <w:rsid w:val="005A7452"/>
    <w:rsid w:val="005A7B3A"/>
    <w:rsid w:val="005A7C6B"/>
    <w:rsid w:val="005B03D3"/>
    <w:rsid w:val="005B0956"/>
    <w:rsid w:val="005B099E"/>
    <w:rsid w:val="005B1148"/>
    <w:rsid w:val="005B138F"/>
    <w:rsid w:val="005B1620"/>
    <w:rsid w:val="005B1C1F"/>
    <w:rsid w:val="005B1EB3"/>
    <w:rsid w:val="005B1ECF"/>
    <w:rsid w:val="005B3C4D"/>
    <w:rsid w:val="005B43CD"/>
    <w:rsid w:val="005B4879"/>
    <w:rsid w:val="005B4C17"/>
    <w:rsid w:val="005B4DF3"/>
    <w:rsid w:val="005B5238"/>
    <w:rsid w:val="005B5A70"/>
    <w:rsid w:val="005B6988"/>
    <w:rsid w:val="005B6BF0"/>
    <w:rsid w:val="005B6D43"/>
    <w:rsid w:val="005B7724"/>
    <w:rsid w:val="005C045B"/>
    <w:rsid w:val="005C0630"/>
    <w:rsid w:val="005C08F1"/>
    <w:rsid w:val="005C1716"/>
    <w:rsid w:val="005C21EC"/>
    <w:rsid w:val="005C28FF"/>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A4A"/>
    <w:rsid w:val="005D2D2D"/>
    <w:rsid w:val="005D334F"/>
    <w:rsid w:val="005D3467"/>
    <w:rsid w:val="005D366E"/>
    <w:rsid w:val="005D38E3"/>
    <w:rsid w:val="005D3B57"/>
    <w:rsid w:val="005D3CB1"/>
    <w:rsid w:val="005D4018"/>
    <w:rsid w:val="005D4498"/>
    <w:rsid w:val="005D4658"/>
    <w:rsid w:val="005D4683"/>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122F"/>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13C2"/>
    <w:rsid w:val="006013FF"/>
    <w:rsid w:val="006018F9"/>
    <w:rsid w:val="00601CB2"/>
    <w:rsid w:val="00601DB1"/>
    <w:rsid w:val="006021D9"/>
    <w:rsid w:val="006024A3"/>
    <w:rsid w:val="006026E2"/>
    <w:rsid w:val="006027AA"/>
    <w:rsid w:val="00602C31"/>
    <w:rsid w:val="00603056"/>
    <w:rsid w:val="0060346D"/>
    <w:rsid w:val="006044DF"/>
    <w:rsid w:val="00604AAE"/>
    <w:rsid w:val="00604F67"/>
    <w:rsid w:val="00605745"/>
    <w:rsid w:val="00605EFF"/>
    <w:rsid w:val="00606238"/>
    <w:rsid w:val="006064EC"/>
    <w:rsid w:val="00606663"/>
    <w:rsid w:val="00606A17"/>
    <w:rsid w:val="006071CD"/>
    <w:rsid w:val="00607229"/>
    <w:rsid w:val="00607DD6"/>
    <w:rsid w:val="00607E56"/>
    <w:rsid w:val="006110B8"/>
    <w:rsid w:val="006112D0"/>
    <w:rsid w:val="00612505"/>
    <w:rsid w:val="00613DD6"/>
    <w:rsid w:val="006143B4"/>
    <w:rsid w:val="006143FE"/>
    <w:rsid w:val="00614BC2"/>
    <w:rsid w:val="00615302"/>
    <w:rsid w:val="006153C4"/>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736"/>
    <w:rsid w:val="0063071F"/>
    <w:rsid w:val="0063100B"/>
    <w:rsid w:val="00631032"/>
    <w:rsid w:val="006310F6"/>
    <w:rsid w:val="00631423"/>
    <w:rsid w:val="00631761"/>
    <w:rsid w:val="00631848"/>
    <w:rsid w:val="0063205B"/>
    <w:rsid w:val="00632136"/>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095"/>
    <w:rsid w:val="00641D31"/>
    <w:rsid w:val="006430EC"/>
    <w:rsid w:val="00643A24"/>
    <w:rsid w:val="0064405A"/>
    <w:rsid w:val="006443FF"/>
    <w:rsid w:val="006446FB"/>
    <w:rsid w:val="0064480C"/>
    <w:rsid w:val="00644A4F"/>
    <w:rsid w:val="00644B2D"/>
    <w:rsid w:val="00644D11"/>
    <w:rsid w:val="00644E60"/>
    <w:rsid w:val="00644FB8"/>
    <w:rsid w:val="00645FD5"/>
    <w:rsid w:val="006460DD"/>
    <w:rsid w:val="0064656D"/>
    <w:rsid w:val="0064684E"/>
    <w:rsid w:val="006468C5"/>
    <w:rsid w:val="00646E3D"/>
    <w:rsid w:val="006473EC"/>
    <w:rsid w:val="00647F2D"/>
    <w:rsid w:val="006512A4"/>
    <w:rsid w:val="00651702"/>
    <w:rsid w:val="00651BB4"/>
    <w:rsid w:val="00651C3C"/>
    <w:rsid w:val="00651CF5"/>
    <w:rsid w:val="00651F9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6CF"/>
    <w:rsid w:val="00665B82"/>
    <w:rsid w:val="00666398"/>
    <w:rsid w:val="0066658D"/>
    <w:rsid w:val="00666652"/>
    <w:rsid w:val="0066675A"/>
    <w:rsid w:val="00666E58"/>
    <w:rsid w:val="00666FDE"/>
    <w:rsid w:val="00667552"/>
    <w:rsid w:val="00667C68"/>
    <w:rsid w:val="00670379"/>
    <w:rsid w:val="00671655"/>
    <w:rsid w:val="00671BA3"/>
    <w:rsid w:val="00672614"/>
    <w:rsid w:val="006727B2"/>
    <w:rsid w:val="00672D0E"/>
    <w:rsid w:val="006736CC"/>
    <w:rsid w:val="00674025"/>
    <w:rsid w:val="0067488E"/>
    <w:rsid w:val="00674917"/>
    <w:rsid w:val="00674927"/>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422B"/>
    <w:rsid w:val="00684A4C"/>
    <w:rsid w:val="00684D1A"/>
    <w:rsid w:val="00685483"/>
    <w:rsid w:val="006856A9"/>
    <w:rsid w:val="00686CE4"/>
    <w:rsid w:val="00687F56"/>
    <w:rsid w:val="006901E0"/>
    <w:rsid w:val="006906DF"/>
    <w:rsid w:val="00690C06"/>
    <w:rsid w:val="00690FA4"/>
    <w:rsid w:val="006913F4"/>
    <w:rsid w:val="00692413"/>
    <w:rsid w:val="00692B78"/>
    <w:rsid w:val="00692C65"/>
    <w:rsid w:val="0069371F"/>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1360"/>
    <w:rsid w:val="006A19F2"/>
    <w:rsid w:val="006A1A12"/>
    <w:rsid w:val="006A2045"/>
    <w:rsid w:val="006A21E8"/>
    <w:rsid w:val="006A303F"/>
    <w:rsid w:val="006A3739"/>
    <w:rsid w:val="006A3B1C"/>
    <w:rsid w:val="006A3B5C"/>
    <w:rsid w:val="006A3C2E"/>
    <w:rsid w:val="006A40D3"/>
    <w:rsid w:val="006A48AB"/>
    <w:rsid w:val="006A66DF"/>
    <w:rsid w:val="006A6A50"/>
    <w:rsid w:val="006A6E1F"/>
    <w:rsid w:val="006A6EDC"/>
    <w:rsid w:val="006A74C2"/>
    <w:rsid w:val="006A7A71"/>
    <w:rsid w:val="006A7CA7"/>
    <w:rsid w:val="006B0521"/>
    <w:rsid w:val="006B053F"/>
    <w:rsid w:val="006B11FB"/>
    <w:rsid w:val="006B1C91"/>
    <w:rsid w:val="006B1D2A"/>
    <w:rsid w:val="006B28AF"/>
    <w:rsid w:val="006B28CF"/>
    <w:rsid w:val="006B2C61"/>
    <w:rsid w:val="006B3777"/>
    <w:rsid w:val="006B40C5"/>
    <w:rsid w:val="006B4BA4"/>
    <w:rsid w:val="006B4DBB"/>
    <w:rsid w:val="006B55B3"/>
    <w:rsid w:val="006B55F5"/>
    <w:rsid w:val="006B624F"/>
    <w:rsid w:val="006B62DF"/>
    <w:rsid w:val="006B6377"/>
    <w:rsid w:val="006B6796"/>
    <w:rsid w:val="006B68C7"/>
    <w:rsid w:val="006B705A"/>
    <w:rsid w:val="006B718F"/>
    <w:rsid w:val="006B7484"/>
    <w:rsid w:val="006B7569"/>
    <w:rsid w:val="006B778F"/>
    <w:rsid w:val="006B7B5C"/>
    <w:rsid w:val="006B7EC5"/>
    <w:rsid w:val="006B7F84"/>
    <w:rsid w:val="006C04AB"/>
    <w:rsid w:val="006C0727"/>
    <w:rsid w:val="006C1153"/>
    <w:rsid w:val="006C1CE1"/>
    <w:rsid w:val="006C1EBD"/>
    <w:rsid w:val="006C219E"/>
    <w:rsid w:val="006C2970"/>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62"/>
    <w:rsid w:val="006E2337"/>
    <w:rsid w:val="006E2E04"/>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554"/>
    <w:rsid w:val="006F0D4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610D"/>
    <w:rsid w:val="00707166"/>
    <w:rsid w:val="00707323"/>
    <w:rsid w:val="00707BCD"/>
    <w:rsid w:val="00710084"/>
    <w:rsid w:val="007108A2"/>
    <w:rsid w:val="00711014"/>
    <w:rsid w:val="00711A78"/>
    <w:rsid w:val="00711AA1"/>
    <w:rsid w:val="00711FE0"/>
    <w:rsid w:val="00712208"/>
    <w:rsid w:val="007122F5"/>
    <w:rsid w:val="0071243B"/>
    <w:rsid w:val="007126F8"/>
    <w:rsid w:val="00712A4E"/>
    <w:rsid w:val="00713A3E"/>
    <w:rsid w:val="00713A83"/>
    <w:rsid w:val="00713A9F"/>
    <w:rsid w:val="00713CD9"/>
    <w:rsid w:val="00714320"/>
    <w:rsid w:val="007147BF"/>
    <w:rsid w:val="0071497A"/>
    <w:rsid w:val="00714D0F"/>
    <w:rsid w:val="00715F0D"/>
    <w:rsid w:val="00715FB0"/>
    <w:rsid w:val="00716140"/>
    <w:rsid w:val="00716466"/>
    <w:rsid w:val="00716F1A"/>
    <w:rsid w:val="007170D4"/>
    <w:rsid w:val="0071781A"/>
    <w:rsid w:val="007179A8"/>
    <w:rsid w:val="00721969"/>
    <w:rsid w:val="00721FE0"/>
    <w:rsid w:val="00722131"/>
    <w:rsid w:val="00722DEB"/>
    <w:rsid w:val="00722DEF"/>
    <w:rsid w:val="00722E49"/>
    <w:rsid w:val="00722ED2"/>
    <w:rsid w:val="007237FB"/>
    <w:rsid w:val="00724252"/>
    <w:rsid w:val="007242D4"/>
    <w:rsid w:val="0072471F"/>
    <w:rsid w:val="00725247"/>
    <w:rsid w:val="00725C27"/>
    <w:rsid w:val="00725CA4"/>
    <w:rsid w:val="00726A1C"/>
    <w:rsid w:val="0072726D"/>
    <w:rsid w:val="0072782A"/>
    <w:rsid w:val="00727830"/>
    <w:rsid w:val="0072783C"/>
    <w:rsid w:val="00727B88"/>
    <w:rsid w:val="007306EB"/>
    <w:rsid w:val="00730A6B"/>
    <w:rsid w:val="00730BE9"/>
    <w:rsid w:val="00730CC9"/>
    <w:rsid w:val="007315A2"/>
    <w:rsid w:val="007320ED"/>
    <w:rsid w:val="007329DE"/>
    <w:rsid w:val="007329FE"/>
    <w:rsid w:val="00732E6E"/>
    <w:rsid w:val="007333C3"/>
    <w:rsid w:val="0073351A"/>
    <w:rsid w:val="007339F1"/>
    <w:rsid w:val="00734061"/>
    <w:rsid w:val="007341F2"/>
    <w:rsid w:val="007341FF"/>
    <w:rsid w:val="00734241"/>
    <w:rsid w:val="00736AA8"/>
    <w:rsid w:val="007372D9"/>
    <w:rsid w:val="0073748A"/>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6494"/>
    <w:rsid w:val="00746CBE"/>
    <w:rsid w:val="00747616"/>
    <w:rsid w:val="00750284"/>
    <w:rsid w:val="007503FD"/>
    <w:rsid w:val="00750A87"/>
    <w:rsid w:val="00750E03"/>
    <w:rsid w:val="007519B4"/>
    <w:rsid w:val="007524FD"/>
    <w:rsid w:val="00752760"/>
    <w:rsid w:val="007529B5"/>
    <w:rsid w:val="007532F9"/>
    <w:rsid w:val="00753320"/>
    <w:rsid w:val="00753563"/>
    <w:rsid w:val="00753603"/>
    <w:rsid w:val="0075397B"/>
    <w:rsid w:val="00753E35"/>
    <w:rsid w:val="007540B0"/>
    <w:rsid w:val="0075417D"/>
    <w:rsid w:val="00754B3C"/>
    <w:rsid w:val="00755375"/>
    <w:rsid w:val="007557B8"/>
    <w:rsid w:val="00755A7A"/>
    <w:rsid w:val="00755BA9"/>
    <w:rsid w:val="00755C2A"/>
    <w:rsid w:val="00755C65"/>
    <w:rsid w:val="0075674A"/>
    <w:rsid w:val="00756791"/>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CA"/>
    <w:rsid w:val="00763F54"/>
    <w:rsid w:val="007652C0"/>
    <w:rsid w:val="00765544"/>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2E4C"/>
    <w:rsid w:val="00773450"/>
    <w:rsid w:val="007738FF"/>
    <w:rsid w:val="00773D2B"/>
    <w:rsid w:val="00774E24"/>
    <w:rsid w:val="007753A8"/>
    <w:rsid w:val="00775991"/>
    <w:rsid w:val="007759BA"/>
    <w:rsid w:val="00775A3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390"/>
    <w:rsid w:val="00790788"/>
    <w:rsid w:val="00790E2C"/>
    <w:rsid w:val="00790F7E"/>
    <w:rsid w:val="007910B1"/>
    <w:rsid w:val="007912C2"/>
    <w:rsid w:val="007913A2"/>
    <w:rsid w:val="00791E65"/>
    <w:rsid w:val="00791FB6"/>
    <w:rsid w:val="007921CC"/>
    <w:rsid w:val="007925DD"/>
    <w:rsid w:val="00792692"/>
    <w:rsid w:val="00792835"/>
    <w:rsid w:val="007929DC"/>
    <w:rsid w:val="00792C11"/>
    <w:rsid w:val="007933B1"/>
    <w:rsid w:val="0079385E"/>
    <w:rsid w:val="007938ED"/>
    <w:rsid w:val="00793C56"/>
    <w:rsid w:val="00793D1A"/>
    <w:rsid w:val="00793D7C"/>
    <w:rsid w:val="007941F4"/>
    <w:rsid w:val="0079528E"/>
    <w:rsid w:val="007954B7"/>
    <w:rsid w:val="00796777"/>
    <w:rsid w:val="00796C7E"/>
    <w:rsid w:val="00796D52"/>
    <w:rsid w:val="00797376"/>
    <w:rsid w:val="007973DD"/>
    <w:rsid w:val="00797A5A"/>
    <w:rsid w:val="00797EBF"/>
    <w:rsid w:val="007A0618"/>
    <w:rsid w:val="007A1311"/>
    <w:rsid w:val="007A135D"/>
    <w:rsid w:val="007A14D3"/>
    <w:rsid w:val="007A16D7"/>
    <w:rsid w:val="007A28B6"/>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B3"/>
    <w:rsid w:val="007C2DDF"/>
    <w:rsid w:val="007C2F16"/>
    <w:rsid w:val="007C3306"/>
    <w:rsid w:val="007C397A"/>
    <w:rsid w:val="007C3C5B"/>
    <w:rsid w:val="007C3DAD"/>
    <w:rsid w:val="007C3F2F"/>
    <w:rsid w:val="007C43ED"/>
    <w:rsid w:val="007C488E"/>
    <w:rsid w:val="007C5529"/>
    <w:rsid w:val="007C5F8E"/>
    <w:rsid w:val="007C638E"/>
    <w:rsid w:val="007C69AE"/>
    <w:rsid w:val="007C6A16"/>
    <w:rsid w:val="007C6B5E"/>
    <w:rsid w:val="007D004D"/>
    <w:rsid w:val="007D058F"/>
    <w:rsid w:val="007D0D0B"/>
    <w:rsid w:val="007D167C"/>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C4A"/>
    <w:rsid w:val="007D7CCF"/>
    <w:rsid w:val="007E0385"/>
    <w:rsid w:val="007E079D"/>
    <w:rsid w:val="007E0840"/>
    <w:rsid w:val="007E0847"/>
    <w:rsid w:val="007E121F"/>
    <w:rsid w:val="007E1271"/>
    <w:rsid w:val="007E1AC0"/>
    <w:rsid w:val="007E25C2"/>
    <w:rsid w:val="007E2998"/>
    <w:rsid w:val="007E4B1D"/>
    <w:rsid w:val="007E4B4F"/>
    <w:rsid w:val="007E4F93"/>
    <w:rsid w:val="007E5CAF"/>
    <w:rsid w:val="007E5EDA"/>
    <w:rsid w:val="007E64FA"/>
    <w:rsid w:val="007E706C"/>
    <w:rsid w:val="007E74E3"/>
    <w:rsid w:val="007F0578"/>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717E"/>
    <w:rsid w:val="007F74FA"/>
    <w:rsid w:val="007F75F4"/>
    <w:rsid w:val="007F790A"/>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72B3"/>
    <w:rsid w:val="008073FC"/>
    <w:rsid w:val="008074F0"/>
    <w:rsid w:val="008076E4"/>
    <w:rsid w:val="00807964"/>
    <w:rsid w:val="00810830"/>
    <w:rsid w:val="00810D30"/>
    <w:rsid w:val="00810F17"/>
    <w:rsid w:val="00811476"/>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8EF"/>
    <w:rsid w:val="00830289"/>
    <w:rsid w:val="0083083F"/>
    <w:rsid w:val="00831C55"/>
    <w:rsid w:val="00831CDB"/>
    <w:rsid w:val="00831EA1"/>
    <w:rsid w:val="008322BB"/>
    <w:rsid w:val="00832C6B"/>
    <w:rsid w:val="008330A0"/>
    <w:rsid w:val="00834053"/>
    <w:rsid w:val="0083439C"/>
    <w:rsid w:val="008348B7"/>
    <w:rsid w:val="00834D82"/>
    <w:rsid w:val="00834E06"/>
    <w:rsid w:val="00835428"/>
    <w:rsid w:val="00835454"/>
    <w:rsid w:val="008362FC"/>
    <w:rsid w:val="00836831"/>
    <w:rsid w:val="00836AB6"/>
    <w:rsid w:val="008372F2"/>
    <w:rsid w:val="00837775"/>
    <w:rsid w:val="00840316"/>
    <w:rsid w:val="00840377"/>
    <w:rsid w:val="00840CBB"/>
    <w:rsid w:val="00840D0B"/>
    <w:rsid w:val="00841055"/>
    <w:rsid w:val="00841477"/>
    <w:rsid w:val="00841A1B"/>
    <w:rsid w:val="00841B52"/>
    <w:rsid w:val="00842EE7"/>
    <w:rsid w:val="0084342F"/>
    <w:rsid w:val="0084352B"/>
    <w:rsid w:val="00843902"/>
    <w:rsid w:val="00843BC0"/>
    <w:rsid w:val="008441EE"/>
    <w:rsid w:val="00844A44"/>
    <w:rsid w:val="0084547A"/>
    <w:rsid w:val="0084562A"/>
    <w:rsid w:val="008459D2"/>
    <w:rsid w:val="00846445"/>
    <w:rsid w:val="0084687B"/>
    <w:rsid w:val="00846994"/>
    <w:rsid w:val="00846E32"/>
    <w:rsid w:val="00846FFE"/>
    <w:rsid w:val="008470F3"/>
    <w:rsid w:val="00847364"/>
    <w:rsid w:val="0084790B"/>
    <w:rsid w:val="00847D40"/>
    <w:rsid w:val="0085014C"/>
    <w:rsid w:val="00850AF2"/>
    <w:rsid w:val="00850E74"/>
    <w:rsid w:val="00850FC5"/>
    <w:rsid w:val="00851338"/>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E72"/>
    <w:rsid w:val="00877F0E"/>
    <w:rsid w:val="00880375"/>
    <w:rsid w:val="00880520"/>
    <w:rsid w:val="00880D21"/>
    <w:rsid w:val="008818ED"/>
    <w:rsid w:val="00881E06"/>
    <w:rsid w:val="008821E9"/>
    <w:rsid w:val="00883585"/>
    <w:rsid w:val="008837EC"/>
    <w:rsid w:val="00884648"/>
    <w:rsid w:val="00885292"/>
    <w:rsid w:val="0088580D"/>
    <w:rsid w:val="0088582C"/>
    <w:rsid w:val="0088676B"/>
    <w:rsid w:val="00886AEA"/>
    <w:rsid w:val="00886CA7"/>
    <w:rsid w:val="00887180"/>
    <w:rsid w:val="008873DD"/>
    <w:rsid w:val="00887892"/>
    <w:rsid w:val="00887977"/>
    <w:rsid w:val="00890DF0"/>
    <w:rsid w:val="00890F77"/>
    <w:rsid w:val="008913EF"/>
    <w:rsid w:val="00891653"/>
    <w:rsid w:val="00891C37"/>
    <w:rsid w:val="00891ECA"/>
    <w:rsid w:val="00891FBF"/>
    <w:rsid w:val="00892086"/>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B74"/>
    <w:rsid w:val="008A101A"/>
    <w:rsid w:val="008A1210"/>
    <w:rsid w:val="008A1996"/>
    <w:rsid w:val="008A1BB3"/>
    <w:rsid w:val="008A2464"/>
    <w:rsid w:val="008A24CE"/>
    <w:rsid w:val="008A2621"/>
    <w:rsid w:val="008A2BEE"/>
    <w:rsid w:val="008A2CEE"/>
    <w:rsid w:val="008A2EAC"/>
    <w:rsid w:val="008A33D6"/>
    <w:rsid w:val="008A46B7"/>
    <w:rsid w:val="008A4B78"/>
    <w:rsid w:val="008A4D23"/>
    <w:rsid w:val="008A5B55"/>
    <w:rsid w:val="008A65A7"/>
    <w:rsid w:val="008A6A29"/>
    <w:rsid w:val="008A75B8"/>
    <w:rsid w:val="008A789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4A1"/>
    <w:rsid w:val="008B59AF"/>
    <w:rsid w:val="008B67B0"/>
    <w:rsid w:val="008B6A3B"/>
    <w:rsid w:val="008B6DE9"/>
    <w:rsid w:val="008B7A92"/>
    <w:rsid w:val="008B7FF6"/>
    <w:rsid w:val="008C01F1"/>
    <w:rsid w:val="008C04FA"/>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ED8"/>
    <w:rsid w:val="008C565E"/>
    <w:rsid w:val="008C6703"/>
    <w:rsid w:val="008C72FD"/>
    <w:rsid w:val="008C7D7D"/>
    <w:rsid w:val="008D094F"/>
    <w:rsid w:val="008D09B3"/>
    <w:rsid w:val="008D0BCF"/>
    <w:rsid w:val="008D1014"/>
    <w:rsid w:val="008D1456"/>
    <w:rsid w:val="008D16F3"/>
    <w:rsid w:val="008D1A3E"/>
    <w:rsid w:val="008D1A90"/>
    <w:rsid w:val="008D1BB2"/>
    <w:rsid w:val="008D2369"/>
    <w:rsid w:val="008D24F9"/>
    <w:rsid w:val="008D27DA"/>
    <w:rsid w:val="008D38D0"/>
    <w:rsid w:val="008D44CD"/>
    <w:rsid w:val="008D465B"/>
    <w:rsid w:val="008D52F1"/>
    <w:rsid w:val="008D5DAB"/>
    <w:rsid w:val="008D5E1E"/>
    <w:rsid w:val="008D625E"/>
    <w:rsid w:val="008D6F41"/>
    <w:rsid w:val="008D6F52"/>
    <w:rsid w:val="008D6F68"/>
    <w:rsid w:val="008D70C6"/>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980"/>
    <w:rsid w:val="008E5BDB"/>
    <w:rsid w:val="008E61D0"/>
    <w:rsid w:val="008E64A3"/>
    <w:rsid w:val="008E669D"/>
    <w:rsid w:val="008E6DEA"/>
    <w:rsid w:val="008E6F82"/>
    <w:rsid w:val="008E720F"/>
    <w:rsid w:val="008E7389"/>
    <w:rsid w:val="008E783A"/>
    <w:rsid w:val="008E7E12"/>
    <w:rsid w:val="008F01ED"/>
    <w:rsid w:val="008F0271"/>
    <w:rsid w:val="008F0658"/>
    <w:rsid w:val="008F1A3C"/>
    <w:rsid w:val="008F210F"/>
    <w:rsid w:val="008F2B17"/>
    <w:rsid w:val="008F2F99"/>
    <w:rsid w:val="008F3EA7"/>
    <w:rsid w:val="008F543E"/>
    <w:rsid w:val="008F5F23"/>
    <w:rsid w:val="008F633E"/>
    <w:rsid w:val="008F6A08"/>
    <w:rsid w:val="008F6C5A"/>
    <w:rsid w:val="008F6CFE"/>
    <w:rsid w:val="008F7197"/>
    <w:rsid w:val="008F74B0"/>
    <w:rsid w:val="008F7628"/>
    <w:rsid w:val="008F7A5C"/>
    <w:rsid w:val="008F7C1B"/>
    <w:rsid w:val="009001FE"/>
    <w:rsid w:val="0090040A"/>
    <w:rsid w:val="00900BA4"/>
    <w:rsid w:val="00900C93"/>
    <w:rsid w:val="00900F26"/>
    <w:rsid w:val="00901252"/>
    <w:rsid w:val="00901793"/>
    <w:rsid w:val="0090179F"/>
    <w:rsid w:val="009021C8"/>
    <w:rsid w:val="00902605"/>
    <w:rsid w:val="00903F1D"/>
    <w:rsid w:val="009047CE"/>
    <w:rsid w:val="00904B6C"/>
    <w:rsid w:val="00904D16"/>
    <w:rsid w:val="00904F4E"/>
    <w:rsid w:val="00906825"/>
    <w:rsid w:val="00906F1E"/>
    <w:rsid w:val="009070F2"/>
    <w:rsid w:val="00907461"/>
    <w:rsid w:val="00907CAC"/>
    <w:rsid w:val="00907DB8"/>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B7E"/>
    <w:rsid w:val="00915399"/>
    <w:rsid w:val="00915712"/>
    <w:rsid w:val="00916793"/>
    <w:rsid w:val="0091689C"/>
    <w:rsid w:val="00916A91"/>
    <w:rsid w:val="009172FA"/>
    <w:rsid w:val="00920018"/>
    <w:rsid w:val="009200C8"/>
    <w:rsid w:val="00920332"/>
    <w:rsid w:val="00921078"/>
    <w:rsid w:val="00922078"/>
    <w:rsid w:val="009228B6"/>
    <w:rsid w:val="00922D3B"/>
    <w:rsid w:val="00923B33"/>
    <w:rsid w:val="009244AF"/>
    <w:rsid w:val="0092479B"/>
    <w:rsid w:val="00924DE6"/>
    <w:rsid w:val="00924FA3"/>
    <w:rsid w:val="00925582"/>
    <w:rsid w:val="009262FA"/>
    <w:rsid w:val="00926BC1"/>
    <w:rsid w:val="00926BF6"/>
    <w:rsid w:val="00927378"/>
    <w:rsid w:val="009274AA"/>
    <w:rsid w:val="009301F9"/>
    <w:rsid w:val="0093085D"/>
    <w:rsid w:val="00930AEB"/>
    <w:rsid w:val="00931403"/>
    <w:rsid w:val="00931646"/>
    <w:rsid w:val="00931E6B"/>
    <w:rsid w:val="009330FC"/>
    <w:rsid w:val="00933262"/>
    <w:rsid w:val="00933DBD"/>
    <w:rsid w:val="009348BF"/>
    <w:rsid w:val="009350B3"/>
    <w:rsid w:val="009355F3"/>
    <w:rsid w:val="00935B5A"/>
    <w:rsid w:val="00935C5D"/>
    <w:rsid w:val="00935D59"/>
    <w:rsid w:val="0093684B"/>
    <w:rsid w:val="009369D7"/>
    <w:rsid w:val="00936DE6"/>
    <w:rsid w:val="00936E36"/>
    <w:rsid w:val="009373F5"/>
    <w:rsid w:val="00937CBC"/>
    <w:rsid w:val="00937D3D"/>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51FF"/>
    <w:rsid w:val="00946956"/>
    <w:rsid w:val="00946F35"/>
    <w:rsid w:val="00947E9E"/>
    <w:rsid w:val="00950572"/>
    <w:rsid w:val="00951159"/>
    <w:rsid w:val="00951414"/>
    <w:rsid w:val="0095174A"/>
    <w:rsid w:val="00951843"/>
    <w:rsid w:val="009518C4"/>
    <w:rsid w:val="00951D5C"/>
    <w:rsid w:val="00952069"/>
    <w:rsid w:val="009523F0"/>
    <w:rsid w:val="009525A1"/>
    <w:rsid w:val="009527E9"/>
    <w:rsid w:val="00952A25"/>
    <w:rsid w:val="00952EE0"/>
    <w:rsid w:val="009533B5"/>
    <w:rsid w:val="00953419"/>
    <w:rsid w:val="00953ADE"/>
    <w:rsid w:val="00954459"/>
    <w:rsid w:val="0095596E"/>
    <w:rsid w:val="00955D38"/>
    <w:rsid w:val="0095640F"/>
    <w:rsid w:val="00956E95"/>
    <w:rsid w:val="00956F6F"/>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265"/>
    <w:rsid w:val="00964AA5"/>
    <w:rsid w:val="00964C44"/>
    <w:rsid w:val="0096515D"/>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E36"/>
    <w:rsid w:val="00980F65"/>
    <w:rsid w:val="00981B29"/>
    <w:rsid w:val="009821D2"/>
    <w:rsid w:val="009822B2"/>
    <w:rsid w:val="009822F7"/>
    <w:rsid w:val="009824F0"/>
    <w:rsid w:val="00982E0B"/>
    <w:rsid w:val="009831C0"/>
    <w:rsid w:val="0098360B"/>
    <w:rsid w:val="009838D5"/>
    <w:rsid w:val="00983E0F"/>
    <w:rsid w:val="00983EDA"/>
    <w:rsid w:val="00984386"/>
    <w:rsid w:val="00984556"/>
    <w:rsid w:val="00985390"/>
    <w:rsid w:val="009855E0"/>
    <w:rsid w:val="0098575D"/>
    <w:rsid w:val="00985EFD"/>
    <w:rsid w:val="0098618E"/>
    <w:rsid w:val="009865B6"/>
    <w:rsid w:val="00986ADD"/>
    <w:rsid w:val="00986B76"/>
    <w:rsid w:val="00987352"/>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BC2"/>
    <w:rsid w:val="009970F0"/>
    <w:rsid w:val="0099722C"/>
    <w:rsid w:val="00997B55"/>
    <w:rsid w:val="00997EC5"/>
    <w:rsid w:val="009A01ED"/>
    <w:rsid w:val="009A02A4"/>
    <w:rsid w:val="009A0513"/>
    <w:rsid w:val="009A08D4"/>
    <w:rsid w:val="009A0BE0"/>
    <w:rsid w:val="009A0C20"/>
    <w:rsid w:val="009A23B9"/>
    <w:rsid w:val="009A2474"/>
    <w:rsid w:val="009A3B85"/>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B71"/>
    <w:rsid w:val="009B19E5"/>
    <w:rsid w:val="009B1EFC"/>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7112"/>
    <w:rsid w:val="009C72B5"/>
    <w:rsid w:val="009C775F"/>
    <w:rsid w:val="009C7FD2"/>
    <w:rsid w:val="009D001F"/>
    <w:rsid w:val="009D099B"/>
    <w:rsid w:val="009D0DEF"/>
    <w:rsid w:val="009D10C9"/>
    <w:rsid w:val="009D1F1C"/>
    <w:rsid w:val="009D2251"/>
    <w:rsid w:val="009D26E9"/>
    <w:rsid w:val="009D27E9"/>
    <w:rsid w:val="009D3220"/>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618"/>
    <w:rsid w:val="009E1879"/>
    <w:rsid w:val="009E266D"/>
    <w:rsid w:val="009E2C7C"/>
    <w:rsid w:val="009E2DD7"/>
    <w:rsid w:val="009E336A"/>
    <w:rsid w:val="009E338E"/>
    <w:rsid w:val="009E3A13"/>
    <w:rsid w:val="009E42E9"/>
    <w:rsid w:val="009E46B7"/>
    <w:rsid w:val="009E4EBD"/>
    <w:rsid w:val="009E4F61"/>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E9"/>
    <w:rsid w:val="009F45DD"/>
    <w:rsid w:val="009F51B4"/>
    <w:rsid w:val="009F58E4"/>
    <w:rsid w:val="009F63DF"/>
    <w:rsid w:val="009F6667"/>
    <w:rsid w:val="009F6A67"/>
    <w:rsid w:val="009F6CA2"/>
    <w:rsid w:val="009F70A4"/>
    <w:rsid w:val="009F7438"/>
    <w:rsid w:val="009F7467"/>
    <w:rsid w:val="009F7470"/>
    <w:rsid w:val="009F7494"/>
    <w:rsid w:val="009F7726"/>
    <w:rsid w:val="009F7B6F"/>
    <w:rsid w:val="009F7D76"/>
    <w:rsid w:val="00A00A64"/>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B4F"/>
    <w:rsid w:val="00A11715"/>
    <w:rsid w:val="00A119A9"/>
    <w:rsid w:val="00A11D37"/>
    <w:rsid w:val="00A11E1B"/>
    <w:rsid w:val="00A11E21"/>
    <w:rsid w:val="00A11E7D"/>
    <w:rsid w:val="00A11FCB"/>
    <w:rsid w:val="00A125DD"/>
    <w:rsid w:val="00A133E4"/>
    <w:rsid w:val="00A1373C"/>
    <w:rsid w:val="00A13A20"/>
    <w:rsid w:val="00A142D2"/>
    <w:rsid w:val="00A144F8"/>
    <w:rsid w:val="00A14848"/>
    <w:rsid w:val="00A14AE0"/>
    <w:rsid w:val="00A14D3B"/>
    <w:rsid w:val="00A153F6"/>
    <w:rsid w:val="00A156B9"/>
    <w:rsid w:val="00A16368"/>
    <w:rsid w:val="00A166F1"/>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40098"/>
    <w:rsid w:val="00A4072D"/>
    <w:rsid w:val="00A40D23"/>
    <w:rsid w:val="00A41414"/>
    <w:rsid w:val="00A41A0B"/>
    <w:rsid w:val="00A42F08"/>
    <w:rsid w:val="00A431B6"/>
    <w:rsid w:val="00A43635"/>
    <w:rsid w:val="00A43655"/>
    <w:rsid w:val="00A43656"/>
    <w:rsid w:val="00A437F3"/>
    <w:rsid w:val="00A43867"/>
    <w:rsid w:val="00A43C0D"/>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510C"/>
    <w:rsid w:val="00A554FE"/>
    <w:rsid w:val="00A55948"/>
    <w:rsid w:val="00A5622E"/>
    <w:rsid w:val="00A565FD"/>
    <w:rsid w:val="00A566D7"/>
    <w:rsid w:val="00A56CCB"/>
    <w:rsid w:val="00A56D71"/>
    <w:rsid w:val="00A571FE"/>
    <w:rsid w:val="00A57648"/>
    <w:rsid w:val="00A6066C"/>
    <w:rsid w:val="00A61D2D"/>
    <w:rsid w:val="00A61D74"/>
    <w:rsid w:val="00A61E95"/>
    <w:rsid w:val="00A6296C"/>
    <w:rsid w:val="00A629AA"/>
    <w:rsid w:val="00A62BF2"/>
    <w:rsid w:val="00A62CD0"/>
    <w:rsid w:val="00A63258"/>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D9C"/>
    <w:rsid w:val="00A70F34"/>
    <w:rsid w:val="00A712F3"/>
    <w:rsid w:val="00A71310"/>
    <w:rsid w:val="00A717E7"/>
    <w:rsid w:val="00A71B90"/>
    <w:rsid w:val="00A71C20"/>
    <w:rsid w:val="00A71D86"/>
    <w:rsid w:val="00A71E49"/>
    <w:rsid w:val="00A72055"/>
    <w:rsid w:val="00A72892"/>
    <w:rsid w:val="00A72AD5"/>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A42"/>
    <w:rsid w:val="00A80BC0"/>
    <w:rsid w:val="00A816AD"/>
    <w:rsid w:val="00A81742"/>
    <w:rsid w:val="00A81E1C"/>
    <w:rsid w:val="00A82177"/>
    <w:rsid w:val="00A823AD"/>
    <w:rsid w:val="00A82588"/>
    <w:rsid w:val="00A825E1"/>
    <w:rsid w:val="00A82B19"/>
    <w:rsid w:val="00A82CFA"/>
    <w:rsid w:val="00A82D4F"/>
    <w:rsid w:val="00A83646"/>
    <w:rsid w:val="00A83923"/>
    <w:rsid w:val="00A8392F"/>
    <w:rsid w:val="00A839E1"/>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90454"/>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8CE"/>
    <w:rsid w:val="00A96BC1"/>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91E"/>
    <w:rsid w:val="00AB1DF1"/>
    <w:rsid w:val="00AB1EDB"/>
    <w:rsid w:val="00AB1F20"/>
    <w:rsid w:val="00AB2129"/>
    <w:rsid w:val="00AB2844"/>
    <w:rsid w:val="00AB28C0"/>
    <w:rsid w:val="00AB2A23"/>
    <w:rsid w:val="00AB2BA6"/>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593"/>
    <w:rsid w:val="00AC18C2"/>
    <w:rsid w:val="00AC1A72"/>
    <w:rsid w:val="00AC1C6E"/>
    <w:rsid w:val="00AC1DA8"/>
    <w:rsid w:val="00AC258C"/>
    <w:rsid w:val="00AC2F27"/>
    <w:rsid w:val="00AC315B"/>
    <w:rsid w:val="00AC381C"/>
    <w:rsid w:val="00AC3A42"/>
    <w:rsid w:val="00AC3BA8"/>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21C"/>
    <w:rsid w:val="00AD2008"/>
    <w:rsid w:val="00AD285D"/>
    <w:rsid w:val="00AD3175"/>
    <w:rsid w:val="00AD32A4"/>
    <w:rsid w:val="00AD342E"/>
    <w:rsid w:val="00AD356C"/>
    <w:rsid w:val="00AD3642"/>
    <w:rsid w:val="00AD376F"/>
    <w:rsid w:val="00AD3D95"/>
    <w:rsid w:val="00AD4128"/>
    <w:rsid w:val="00AD54B1"/>
    <w:rsid w:val="00AD56DD"/>
    <w:rsid w:val="00AD5872"/>
    <w:rsid w:val="00AD5B21"/>
    <w:rsid w:val="00AD5C85"/>
    <w:rsid w:val="00AD6633"/>
    <w:rsid w:val="00AD6C30"/>
    <w:rsid w:val="00AD7AD8"/>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F09C3"/>
    <w:rsid w:val="00AF0B15"/>
    <w:rsid w:val="00AF1565"/>
    <w:rsid w:val="00AF1A43"/>
    <w:rsid w:val="00AF1C9A"/>
    <w:rsid w:val="00AF1F11"/>
    <w:rsid w:val="00AF2D5F"/>
    <w:rsid w:val="00AF3246"/>
    <w:rsid w:val="00AF3AA1"/>
    <w:rsid w:val="00AF437D"/>
    <w:rsid w:val="00AF44EB"/>
    <w:rsid w:val="00AF467C"/>
    <w:rsid w:val="00AF4C3B"/>
    <w:rsid w:val="00AF4D46"/>
    <w:rsid w:val="00AF4E43"/>
    <w:rsid w:val="00AF53A8"/>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5F"/>
    <w:rsid w:val="00B158A0"/>
    <w:rsid w:val="00B15C2F"/>
    <w:rsid w:val="00B15E51"/>
    <w:rsid w:val="00B1740E"/>
    <w:rsid w:val="00B179B6"/>
    <w:rsid w:val="00B17AE2"/>
    <w:rsid w:val="00B21611"/>
    <w:rsid w:val="00B22099"/>
    <w:rsid w:val="00B23CB1"/>
    <w:rsid w:val="00B23D05"/>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A9E"/>
    <w:rsid w:val="00B36A7A"/>
    <w:rsid w:val="00B36C4F"/>
    <w:rsid w:val="00B36C93"/>
    <w:rsid w:val="00B37073"/>
    <w:rsid w:val="00B37109"/>
    <w:rsid w:val="00B40179"/>
    <w:rsid w:val="00B40241"/>
    <w:rsid w:val="00B40257"/>
    <w:rsid w:val="00B40291"/>
    <w:rsid w:val="00B404A5"/>
    <w:rsid w:val="00B4126F"/>
    <w:rsid w:val="00B412D6"/>
    <w:rsid w:val="00B41A99"/>
    <w:rsid w:val="00B41D8E"/>
    <w:rsid w:val="00B42077"/>
    <w:rsid w:val="00B421FD"/>
    <w:rsid w:val="00B4235F"/>
    <w:rsid w:val="00B42565"/>
    <w:rsid w:val="00B439F1"/>
    <w:rsid w:val="00B43D91"/>
    <w:rsid w:val="00B444BA"/>
    <w:rsid w:val="00B458C4"/>
    <w:rsid w:val="00B45A49"/>
    <w:rsid w:val="00B45F8B"/>
    <w:rsid w:val="00B46624"/>
    <w:rsid w:val="00B468EF"/>
    <w:rsid w:val="00B470BD"/>
    <w:rsid w:val="00B471DA"/>
    <w:rsid w:val="00B4747B"/>
    <w:rsid w:val="00B50535"/>
    <w:rsid w:val="00B507C4"/>
    <w:rsid w:val="00B5090D"/>
    <w:rsid w:val="00B50D9D"/>
    <w:rsid w:val="00B50DC9"/>
    <w:rsid w:val="00B510C2"/>
    <w:rsid w:val="00B511A0"/>
    <w:rsid w:val="00B511A5"/>
    <w:rsid w:val="00B51C60"/>
    <w:rsid w:val="00B51D9C"/>
    <w:rsid w:val="00B521FE"/>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F9B"/>
    <w:rsid w:val="00B65AA6"/>
    <w:rsid w:val="00B66533"/>
    <w:rsid w:val="00B66617"/>
    <w:rsid w:val="00B666BD"/>
    <w:rsid w:val="00B672E4"/>
    <w:rsid w:val="00B678E3"/>
    <w:rsid w:val="00B67F9F"/>
    <w:rsid w:val="00B703C9"/>
    <w:rsid w:val="00B709E2"/>
    <w:rsid w:val="00B70AB1"/>
    <w:rsid w:val="00B70ABB"/>
    <w:rsid w:val="00B70E8B"/>
    <w:rsid w:val="00B713C7"/>
    <w:rsid w:val="00B71871"/>
    <w:rsid w:val="00B71CD7"/>
    <w:rsid w:val="00B71E2A"/>
    <w:rsid w:val="00B72F5D"/>
    <w:rsid w:val="00B73375"/>
    <w:rsid w:val="00B747B7"/>
    <w:rsid w:val="00B751DF"/>
    <w:rsid w:val="00B755BC"/>
    <w:rsid w:val="00B75884"/>
    <w:rsid w:val="00B75C42"/>
    <w:rsid w:val="00B75D67"/>
    <w:rsid w:val="00B760B8"/>
    <w:rsid w:val="00B7657D"/>
    <w:rsid w:val="00B76C38"/>
    <w:rsid w:val="00B77AF4"/>
    <w:rsid w:val="00B77E59"/>
    <w:rsid w:val="00B77F7A"/>
    <w:rsid w:val="00B800D2"/>
    <w:rsid w:val="00B8020D"/>
    <w:rsid w:val="00B808CD"/>
    <w:rsid w:val="00B819A4"/>
    <w:rsid w:val="00B81B73"/>
    <w:rsid w:val="00B822D5"/>
    <w:rsid w:val="00B82945"/>
    <w:rsid w:val="00B82F70"/>
    <w:rsid w:val="00B844DA"/>
    <w:rsid w:val="00B84C7A"/>
    <w:rsid w:val="00B865E4"/>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E05"/>
    <w:rsid w:val="00B97F92"/>
    <w:rsid w:val="00BA04C5"/>
    <w:rsid w:val="00BA06ED"/>
    <w:rsid w:val="00BA0E3C"/>
    <w:rsid w:val="00BA147A"/>
    <w:rsid w:val="00BA166A"/>
    <w:rsid w:val="00BA1942"/>
    <w:rsid w:val="00BA1E97"/>
    <w:rsid w:val="00BA1F7B"/>
    <w:rsid w:val="00BA25FC"/>
    <w:rsid w:val="00BA2677"/>
    <w:rsid w:val="00BA2911"/>
    <w:rsid w:val="00BA2B8F"/>
    <w:rsid w:val="00BA2D71"/>
    <w:rsid w:val="00BA310B"/>
    <w:rsid w:val="00BA3312"/>
    <w:rsid w:val="00BA38AB"/>
    <w:rsid w:val="00BA47F8"/>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A9"/>
    <w:rsid w:val="00BB369C"/>
    <w:rsid w:val="00BB3D28"/>
    <w:rsid w:val="00BB3F35"/>
    <w:rsid w:val="00BB48B0"/>
    <w:rsid w:val="00BB493E"/>
    <w:rsid w:val="00BB5B56"/>
    <w:rsid w:val="00BB5DC3"/>
    <w:rsid w:val="00BB5EEA"/>
    <w:rsid w:val="00BB65F0"/>
    <w:rsid w:val="00BB6734"/>
    <w:rsid w:val="00BB7167"/>
    <w:rsid w:val="00BB7246"/>
    <w:rsid w:val="00BB760B"/>
    <w:rsid w:val="00BB7BCC"/>
    <w:rsid w:val="00BC01A9"/>
    <w:rsid w:val="00BC040B"/>
    <w:rsid w:val="00BC0975"/>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8BB"/>
    <w:rsid w:val="00BC698F"/>
    <w:rsid w:val="00BC6A20"/>
    <w:rsid w:val="00BC6B57"/>
    <w:rsid w:val="00BC6CA8"/>
    <w:rsid w:val="00BC73B5"/>
    <w:rsid w:val="00BC7898"/>
    <w:rsid w:val="00BD0960"/>
    <w:rsid w:val="00BD17C0"/>
    <w:rsid w:val="00BD1B4C"/>
    <w:rsid w:val="00BD2375"/>
    <w:rsid w:val="00BD24ED"/>
    <w:rsid w:val="00BD3105"/>
    <w:rsid w:val="00BD3122"/>
    <w:rsid w:val="00BD3465"/>
    <w:rsid w:val="00BD3A4A"/>
    <w:rsid w:val="00BD4159"/>
    <w:rsid w:val="00BD4875"/>
    <w:rsid w:val="00BD4C34"/>
    <w:rsid w:val="00BD58B3"/>
    <w:rsid w:val="00BD5EB1"/>
    <w:rsid w:val="00BD5FC0"/>
    <w:rsid w:val="00BD7326"/>
    <w:rsid w:val="00BD78F4"/>
    <w:rsid w:val="00BD79F1"/>
    <w:rsid w:val="00BD7BAD"/>
    <w:rsid w:val="00BE1627"/>
    <w:rsid w:val="00BE167C"/>
    <w:rsid w:val="00BE187F"/>
    <w:rsid w:val="00BE1922"/>
    <w:rsid w:val="00BE210D"/>
    <w:rsid w:val="00BE223C"/>
    <w:rsid w:val="00BE25F8"/>
    <w:rsid w:val="00BE2660"/>
    <w:rsid w:val="00BE2762"/>
    <w:rsid w:val="00BE2C49"/>
    <w:rsid w:val="00BE3123"/>
    <w:rsid w:val="00BE36F9"/>
    <w:rsid w:val="00BE39AE"/>
    <w:rsid w:val="00BE3C93"/>
    <w:rsid w:val="00BE3D02"/>
    <w:rsid w:val="00BE4022"/>
    <w:rsid w:val="00BE461F"/>
    <w:rsid w:val="00BE46BB"/>
    <w:rsid w:val="00BE4FC4"/>
    <w:rsid w:val="00BE58FE"/>
    <w:rsid w:val="00BE5A3D"/>
    <w:rsid w:val="00BE68C2"/>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7B5"/>
    <w:rsid w:val="00C00803"/>
    <w:rsid w:val="00C00F44"/>
    <w:rsid w:val="00C0139F"/>
    <w:rsid w:val="00C016DA"/>
    <w:rsid w:val="00C01ABC"/>
    <w:rsid w:val="00C01CBB"/>
    <w:rsid w:val="00C01E7C"/>
    <w:rsid w:val="00C01E93"/>
    <w:rsid w:val="00C02628"/>
    <w:rsid w:val="00C02741"/>
    <w:rsid w:val="00C02C9B"/>
    <w:rsid w:val="00C02DCB"/>
    <w:rsid w:val="00C02EF4"/>
    <w:rsid w:val="00C03ADE"/>
    <w:rsid w:val="00C03EA9"/>
    <w:rsid w:val="00C041A1"/>
    <w:rsid w:val="00C05048"/>
    <w:rsid w:val="00C0508D"/>
    <w:rsid w:val="00C05828"/>
    <w:rsid w:val="00C05890"/>
    <w:rsid w:val="00C058D2"/>
    <w:rsid w:val="00C06B21"/>
    <w:rsid w:val="00C0738F"/>
    <w:rsid w:val="00C10936"/>
    <w:rsid w:val="00C10F25"/>
    <w:rsid w:val="00C11467"/>
    <w:rsid w:val="00C11618"/>
    <w:rsid w:val="00C11809"/>
    <w:rsid w:val="00C12262"/>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4A2"/>
    <w:rsid w:val="00C17653"/>
    <w:rsid w:val="00C1792F"/>
    <w:rsid w:val="00C17C51"/>
    <w:rsid w:val="00C17F84"/>
    <w:rsid w:val="00C17FCA"/>
    <w:rsid w:val="00C20A35"/>
    <w:rsid w:val="00C20BF8"/>
    <w:rsid w:val="00C22A45"/>
    <w:rsid w:val="00C22DA2"/>
    <w:rsid w:val="00C23439"/>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68BF"/>
    <w:rsid w:val="00C370F2"/>
    <w:rsid w:val="00C3718C"/>
    <w:rsid w:val="00C37586"/>
    <w:rsid w:val="00C37831"/>
    <w:rsid w:val="00C40011"/>
    <w:rsid w:val="00C4042B"/>
    <w:rsid w:val="00C40763"/>
    <w:rsid w:val="00C41A61"/>
    <w:rsid w:val="00C41DED"/>
    <w:rsid w:val="00C42399"/>
    <w:rsid w:val="00C429FA"/>
    <w:rsid w:val="00C42B02"/>
    <w:rsid w:val="00C42F7B"/>
    <w:rsid w:val="00C431D0"/>
    <w:rsid w:val="00C43D35"/>
    <w:rsid w:val="00C43EA4"/>
    <w:rsid w:val="00C44410"/>
    <w:rsid w:val="00C44507"/>
    <w:rsid w:val="00C445FE"/>
    <w:rsid w:val="00C44689"/>
    <w:rsid w:val="00C45380"/>
    <w:rsid w:val="00C454D2"/>
    <w:rsid w:val="00C4584F"/>
    <w:rsid w:val="00C45AC4"/>
    <w:rsid w:val="00C45C24"/>
    <w:rsid w:val="00C46CF7"/>
    <w:rsid w:val="00C47100"/>
    <w:rsid w:val="00C4718D"/>
    <w:rsid w:val="00C473E2"/>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925"/>
    <w:rsid w:val="00C56A6A"/>
    <w:rsid w:val="00C56AF5"/>
    <w:rsid w:val="00C56B11"/>
    <w:rsid w:val="00C56C75"/>
    <w:rsid w:val="00C5799D"/>
    <w:rsid w:val="00C57A45"/>
    <w:rsid w:val="00C57FC0"/>
    <w:rsid w:val="00C6042E"/>
    <w:rsid w:val="00C60763"/>
    <w:rsid w:val="00C6120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C56"/>
    <w:rsid w:val="00C65EA8"/>
    <w:rsid w:val="00C66300"/>
    <w:rsid w:val="00C66513"/>
    <w:rsid w:val="00C66A4B"/>
    <w:rsid w:val="00C66C27"/>
    <w:rsid w:val="00C66C48"/>
    <w:rsid w:val="00C67048"/>
    <w:rsid w:val="00C6742F"/>
    <w:rsid w:val="00C6755A"/>
    <w:rsid w:val="00C70119"/>
    <w:rsid w:val="00C702C5"/>
    <w:rsid w:val="00C70A88"/>
    <w:rsid w:val="00C70B02"/>
    <w:rsid w:val="00C70C2B"/>
    <w:rsid w:val="00C710F9"/>
    <w:rsid w:val="00C71501"/>
    <w:rsid w:val="00C71883"/>
    <w:rsid w:val="00C71936"/>
    <w:rsid w:val="00C7203E"/>
    <w:rsid w:val="00C73ABD"/>
    <w:rsid w:val="00C73CB7"/>
    <w:rsid w:val="00C742D1"/>
    <w:rsid w:val="00C74567"/>
    <w:rsid w:val="00C74FEC"/>
    <w:rsid w:val="00C75D00"/>
    <w:rsid w:val="00C76AF1"/>
    <w:rsid w:val="00C76B9A"/>
    <w:rsid w:val="00C77129"/>
    <w:rsid w:val="00C775A5"/>
    <w:rsid w:val="00C777BD"/>
    <w:rsid w:val="00C77848"/>
    <w:rsid w:val="00C77CD6"/>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4D"/>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AA3"/>
    <w:rsid w:val="00CA7BFA"/>
    <w:rsid w:val="00CA7DDE"/>
    <w:rsid w:val="00CA7F14"/>
    <w:rsid w:val="00CA7F7A"/>
    <w:rsid w:val="00CB0370"/>
    <w:rsid w:val="00CB066F"/>
    <w:rsid w:val="00CB0B38"/>
    <w:rsid w:val="00CB0DF5"/>
    <w:rsid w:val="00CB0EBC"/>
    <w:rsid w:val="00CB14AA"/>
    <w:rsid w:val="00CB169D"/>
    <w:rsid w:val="00CB16D0"/>
    <w:rsid w:val="00CB17D5"/>
    <w:rsid w:val="00CB1FCE"/>
    <w:rsid w:val="00CB2F30"/>
    <w:rsid w:val="00CB325B"/>
    <w:rsid w:val="00CB3382"/>
    <w:rsid w:val="00CB360C"/>
    <w:rsid w:val="00CB3BF8"/>
    <w:rsid w:val="00CB45D4"/>
    <w:rsid w:val="00CB52E0"/>
    <w:rsid w:val="00CB6041"/>
    <w:rsid w:val="00CB651E"/>
    <w:rsid w:val="00CB6538"/>
    <w:rsid w:val="00CB7692"/>
    <w:rsid w:val="00CB78BB"/>
    <w:rsid w:val="00CB7D57"/>
    <w:rsid w:val="00CC00D7"/>
    <w:rsid w:val="00CC0A98"/>
    <w:rsid w:val="00CC0DEF"/>
    <w:rsid w:val="00CC26D4"/>
    <w:rsid w:val="00CC2869"/>
    <w:rsid w:val="00CC2B19"/>
    <w:rsid w:val="00CC2F33"/>
    <w:rsid w:val="00CC3404"/>
    <w:rsid w:val="00CC3517"/>
    <w:rsid w:val="00CC3C63"/>
    <w:rsid w:val="00CC43C0"/>
    <w:rsid w:val="00CC48BF"/>
    <w:rsid w:val="00CC49F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3C40"/>
    <w:rsid w:val="00CD4227"/>
    <w:rsid w:val="00CD4640"/>
    <w:rsid w:val="00CD47DF"/>
    <w:rsid w:val="00CD522B"/>
    <w:rsid w:val="00CD58F7"/>
    <w:rsid w:val="00CD5CED"/>
    <w:rsid w:val="00CD5FF4"/>
    <w:rsid w:val="00CD6225"/>
    <w:rsid w:val="00CD6281"/>
    <w:rsid w:val="00CD6287"/>
    <w:rsid w:val="00CD642E"/>
    <w:rsid w:val="00CD687E"/>
    <w:rsid w:val="00CD6ADB"/>
    <w:rsid w:val="00CD6E77"/>
    <w:rsid w:val="00CD6E80"/>
    <w:rsid w:val="00CD71AE"/>
    <w:rsid w:val="00CD751A"/>
    <w:rsid w:val="00CD76BA"/>
    <w:rsid w:val="00CE0857"/>
    <w:rsid w:val="00CE10E7"/>
    <w:rsid w:val="00CE11B6"/>
    <w:rsid w:val="00CE159F"/>
    <w:rsid w:val="00CE1853"/>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270"/>
    <w:rsid w:val="00CE637A"/>
    <w:rsid w:val="00CE650E"/>
    <w:rsid w:val="00CF03D3"/>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7C"/>
    <w:rsid w:val="00D14224"/>
    <w:rsid w:val="00D14490"/>
    <w:rsid w:val="00D15381"/>
    <w:rsid w:val="00D159BE"/>
    <w:rsid w:val="00D15B44"/>
    <w:rsid w:val="00D16A51"/>
    <w:rsid w:val="00D17105"/>
    <w:rsid w:val="00D17194"/>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779"/>
    <w:rsid w:val="00D2591D"/>
    <w:rsid w:val="00D25AB2"/>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7B7"/>
    <w:rsid w:val="00D33CAF"/>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58D4"/>
    <w:rsid w:val="00D45926"/>
    <w:rsid w:val="00D46C6C"/>
    <w:rsid w:val="00D46EF1"/>
    <w:rsid w:val="00D46EFB"/>
    <w:rsid w:val="00D471F7"/>
    <w:rsid w:val="00D47BE0"/>
    <w:rsid w:val="00D47EBD"/>
    <w:rsid w:val="00D50083"/>
    <w:rsid w:val="00D50B02"/>
    <w:rsid w:val="00D50C0C"/>
    <w:rsid w:val="00D50DC8"/>
    <w:rsid w:val="00D5223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0FDF"/>
    <w:rsid w:val="00D61011"/>
    <w:rsid w:val="00D611FA"/>
    <w:rsid w:val="00D6131C"/>
    <w:rsid w:val="00D6163D"/>
    <w:rsid w:val="00D617AD"/>
    <w:rsid w:val="00D62608"/>
    <w:rsid w:val="00D6334B"/>
    <w:rsid w:val="00D63AC8"/>
    <w:rsid w:val="00D63ACC"/>
    <w:rsid w:val="00D657A3"/>
    <w:rsid w:val="00D6692D"/>
    <w:rsid w:val="00D66A16"/>
    <w:rsid w:val="00D66B2D"/>
    <w:rsid w:val="00D66DDF"/>
    <w:rsid w:val="00D672A0"/>
    <w:rsid w:val="00D679E8"/>
    <w:rsid w:val="00D7005B"/>
    <w:rsid w:val="00D7010D"/>
    <w:rsid w:val="00D70335"/>
    <w:rsid w:val="00D71004"/>
    <w:rsid w:val="00D711AD"/>
    <w:rsid w:val="00D71CA3"/>
    <w:rsid w:val="00D71DD1"/>
    <w:rsid w:val="00D72666"/>
    <w:rsid w:val="00D72C64"/>
    <w:rsid w:val="00D73155"/>
    <w:rsid w:val="00D7325E"/>
    <w:rsid w:val="00D73590"/>
    <w:rsid w:val="00D73920"/>
    <w:rsid w:val="00D73925"/>
    <w:rsid w:val="00D73959"/>
    <w:rsid w:val="00D74D1D"/>
    <w:rsid w:val="00D74FD1"/>
    <w:rsid w:val="00D7575E"/>
    <w:rsid w:val="00D75EB9"/>
    <w:rsid w:val="00D75EDC"/>
    <w:rsid w:val="00D7699A"/>
    <w:rsid w:val="00D76AD1"/>
    <w:rsid w:val="00D76C38"/>
    <w:rsid w:val="00D76EA0"/>
    <w:rsid w:val="00D77066"/>
    <w:rsid w:val="00D7716A"/>
    <w:rsid w:val="00D7730D"/>
    <w:rsid w:val="00D8009E"/>
    <w:rsid w:val="00D803A6"/>
    <w:rsid w:val="00D80621"/>
    <w:rsid w:val="00D80C77"/>
    <w:rsid w:val="00D80FDC"/>
    <w:rsid w:val="00D81287"/>
    <w:rsid w:val="00D819D8"/>
    <w:rsid w:val="00D81B50"/>
    <w:rsid w:val="00D81CE1"/>
    <w:rsid w:val="00D82E3F"/>
    <w:rsid w:val="00D83069"/>
    <w:rsid w:val="00D83222"/>
    <w:rsid w:val="00D8338F"/>
    <w:rsid w:val="00D839D5"/>
    <w:rsid w:val="00D83AE2"/>
    <w:rsid w:val="00D83E0E"/>
    <w:rsid w:val="00D83E67"/>
    <w:rsid w:val="00D83F01"/>
    <w:rsid w:val="00D84E25"/>
    <w:rsid w:val="00D8543B"/>
    <w:rsid w:val="00D85EFA"/>
    <w:rsid w:val="00D86441"/>
    <w:rsid w:val="00D86694"/>
    <w:rsid w:val="00D869BF"/>
    <w:rsid w:val="00D86E02"/>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449"/>
    <w:rsid w:val="00D974CD"/>
    <w:rsid w:val="00DA14B1"/>
    <w:rsid w:val="00DA1A92"/>
    <w:rsid w:val="00DA1EBD"/>
    <w:rsid w:val="00DA3831"/>
    <w:rsid w:val="00DA3924"/>
    <w:rsid w:val="00DA3E3C"/>
    <w:rsid w:val="00DA417C"/>
    <w:rsid w:val="00DA48BE"/>
    <w:rsid w:val="00DA4C07"/>
    <w:rsid w:val="00DA4DE9"/>
    <w:rsid w:val="00DA55AF"/>
    <w:rsid w:val="00DA579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235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426"/>
    <w:rsid w:val="00DB54E8"/>
    <w:rsid w:val="00DB5537"/>
    <w:rsid w:val="00DB5BB3"/>
    <w:rsid w:val="00DB6874"/>
    <w:rsid w:val="00DB6DE3"/>
    <w:rsid w:val="00DB70EC"/>
    <w:rsid w:val="00DB711D"/>
    <w:rsid w:val="00DB717A"/>
    <w:rsid w:val="00DC02C1"/>
    <w:rsid w:val="00DC057C"/>
    <w:rsid w:val="00DC05C6"/>
    <w:rsid w:val="00DC0838"/>
    <w:rsid w:val="00DC0919"/>
    <w:rsid w:val="00DC0A82"/>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61"/>
    <w:rsid w:val="00DE5283"/>
    <w:rsid w:val="00DE5ACC"/>
    <w:rsid w:val="00DE5D6E"/>
    <w:rsid w:val="00DE616F"/>
    <w:rsid w:val="00DE687B"/>
    <w:rsid w:val="00DE692D"/>
    <w:rsid w:val="00DE6A9D"/>
    <w:rsid w:val="00DE6D07"/>
    <w:rsid w:val="00DE70ED"/>
    <w:rsid w:val="00DE7117"/>
    <w:rsid w:val="00DE7138"/>
    <w:rsid w:val="00DE7351"/>
    <w:rsid w:val="00DE7ADD"/>
    <w:rsid w:val="00DF06FE"/>
    <w:rsid w:val="00DF0A3C"/>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54"/>
    <w:rsid w:val="00DF4C77"/>
    <w:rsid w:val="00DF4D17"/>
    <w:rsid w:val="00DF51BA"/>
    <w:rsid w:val="00DF5394"/>
    <w:rsid w:val="00DF5A92"/>
    <w:rsid w:val="00DF646D"/>
    <w:rsid w:val="00DF64E7"/>
    <w:rsid w:val="00DF65CB"/>
    <w:rsid w:val="00DF6AB4"/>
    <w:rsid w:val="00DF77A4"/>
    <w:rsid w:val="00DF79AD"/>
    <w:rsid w:val="00DF7AB1"/>
    <w:rsid w:val="00E00742"/>
    <w:rsid w:val="00E00A19"/>
    <w:rsid w:val="00E00AB6"/>
    <w:rsid w:val="00E00BD4"/>
    <w:rsid w:val="00E0162D"/>
    <w:rsid w:val="00E0184D"/>
    <w:rsid w:val="00E02198"/>
    <w:rsid w:val="00E029B3"/>
    <w:rsid w:val="00E02CE4"/>
    <w:rsid w:val="00E03CD8"/>
    <w:rsid w:val="00E03EB9"/>
    <w:rsid w:val="00E043C8"/>
    <w:rsid w:val="00E0489F"/>
    <w:rsid w:val="00E04FE6"/>
    <w:rsid w:val="00E0538D"/>
    <w:rsid w:val="00E061AE"/>
    <w:rsid w:val="00E062A5"/>
    <w:rsid w:val="00E06B09"/>
    <w:rsid w:val="00E07914"/>
    <w:rsid w:val="00E07A7C"/>
    <w:rsid w:val="00E07ADA"/>
    <w:rsid w:val="00E07C31"/>
    <w:rsid w:val="00E07C43"/>
    <w:rsid w:val="00E10A6D"/>
    <w:rsid w:val="00E114C1"/>
    <w:rsid w:val="00E119C4"/>
    <w:rsid w:val="00E11C52"/>
    <w:rsid w:val="00E12427"/>
    <w:rsid w:val="00E1249C"/>
    <w:rsid w:val="00E12B58"/>
    <w:rsid w:val="00E12C29"/>
    <w:rsid w:val="00E12E23"/>
    <w:rsid w:val="00E130DA"/>
    <w:rsid w:val="00E13540"/>
    <w:rsid w:val="00E13657"/>
    <w:rsid w:val="00E13A2C"/>
    <w:rsid w:val="00E13B85"/>
    <w:rsid w:val="00E13C7C"/>
    <w:rsid w:val="00E13E5A"/>
    <w:rsid w:val="00E1413A"/>
    <w:rsid w:val="00E14AD1"/>
    <w:rsid w:val="00E1551F"/>
    <w:rsid w:val="00E15779"/>
    <w:rsid w:val="00E15C50"/>
    <w:rsid w:val="00E15DB0"/>
    <w:rsid w:val="00E163C9"/>
    <w:rsid w:val="00E164FA"/>
    <w:rsid w:val="00E16624"/>
    <w:rsid w:val="00E16A3E"/>
    <w:rsid w:val="00E16A97"/>
    <w:rsid w:val="00E16BC1"/>
    <w:rsid w:val="00E17145"/>
    <w:rsid w:val="00E179B5"/>
    <w:rsid w:val="00E179D3"/>
    <w:rsid w:val="00E17E9E"/>
    <w:rsid w:val="00E17EF7"/>
    <w:rsid w:val="00E2052E"/>
    <w:rsid w:val="00E206B2"/>
    <w:rsid w:val="00E207B1"/>
    <w:rsid w:val="00E20E94"/>
    <w:rsid w:val="00E2125F"/>
    <w:rsid w:val="00E219ED"/>
    <w:rsid w:val="00E21B81"/>
    <w:rsid w:val="00E21F8A"/>
    <w:rsid w:val="00E2295A"/>
    <w:rsid w:val="00E2302F"/>
    <w:rsid w:val="00E23B48"/>
    <w:rsid w:val="00E244A4"/>
    <w:rsid w:val="00E25956"/>
    <w:rsid w:val="00E25C31"/>
    <w:rsid w:val="00E25E59"/>
    <w:rsid w:val="00E26703"/>
    <w:rsid w:val="00E26A3C"/>
    <w:rsid w:val="00E2720E"/>
    <w:rsid w:val="00E2755F"/>
    <w:rsid w:val="00E27769"/>
    <w:rsid w:val="00E27825"/>
    <w:rsid w:val="00E302F2"/>
    <w:rsid w:val="00E30627"/>
    <w:rsid w:val="00E3070B"/>
    <w:rsid w:val="00E30869"/>
    <w:rsid w:val="00E30D0B"/>
    <w:rsid w:val="00E3102D"/>
    <w:rsid w:val="00E3135C"/>
    <w:rsid w:val="00E31447"/>
    <w:rsid w:val="00E31F99"/>
    <w:rsid w:val="00E325A6"/>
    <w:rsid w:val="00E3295A"/>
    <w:rsid w:val="00E33311"/>
    <w:rsid w:val="00E33394"/>
    <w:rsid w:val="00E33915"/>
    <w:rsid w:val="00E33B7E"/>
    <w:rsid w:val="00E341DC"/>
    <w:rsid w:val="00E34351"/>
    <w:rsid w:val="00E34584"/>
    <w:rsid w:val="00E345EA"/>
    <w:rsid w:val="00E34B2B"/>
    <w:rsid w:val="00E34B62"/>
    <w:rsid w:val="00E34E01"/>
    <w:rsid w:val="00E34ECF"/>
    <w:rsid w:val="00E35178"/>
    <w:rsid w:val="00E351E9"/>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AE"/>
    <w:rsid w:val="00E44026"/>
    <w:rsid w:val="00E44339"/>
    <w:rsid w:val="00E443A1"/>
    <w:rsid w:val="00E443A5"/>
    <w:rsid w:val="00E44DF8"/>
    <w:rsid w:val="00E455FF"/>
    <w:rsid w:val="00E45A3F"/>
    <w:rsid w:val="00E45ACA"/>
    <w:rsid w:val="00E462C6"/>
    <w:rsid w:val="00E465F3"/>
    <w:rsid w:val="00E4664E"/>
    <w:rsid w:val="00E46D95"/>
    <w:rsid w:val="00E47DF8"/>
    <w:rsid w:val="00E5020F"/>
    <w:rsid w:val="00E50309"/>
    <w:rsid w:val="00E50468"/>
    <w:rsid w:val="00E512B9"/>
    <w:rsid w:val="00E514EF"/>
    <w:rsid w:val="00E51825"/>
    <w:rsid w:val="00E52AB5"/>
    <w:rsid w:val="00E52CAC"/>
    <w:rsid w:val="00E53379"/>
    <w:rsid w:val="00E53AB7"/>
    <w:rsid w:val="00E53C04"/>
    <w:rsid w:val="00E53C1F"/>
    <w:rsid w:val="00E53D5D"/>
    <w:rsid w:val="00E542C9"/>
    <w:rsid w:val="00E544B0"/>
    <w:rsid w:val="00E54BEC"/>
    <w:rsid w:val="00E5512D"/>
    <w:rsid w:val="00E55C67"/>
    <w:rsid w:val="00E55D80"/>
    <w:rsid w:val="00E56291"/>
    <w:rsid w:val="00E5658B"/>
    <w:rsid w:val="00E565B9"/>
    <w:rsid w:val="00E56969"/>
    <w:rsid w:val="00E5771C"/>
    <w:rsid w:val="00E6050D"/>
    <w:rsid w:val="00E607E1"/>
    <w:rsid w:val="00E60A57"/>
    <w:rsid w:val="00E61670"/>
    <w:rsid w:val="00E61C1A"/>
    <w:rsid w:val="00E61CCE"/>
    <w:rsid w:val="00E6238C"/>
    <w:rsid w:val="00E623C0"/>
    <w:rsid w:val="00E6298D"/>
    <w:rsid w:val="00E62BE3"/>
    <w:rsid w:val="00E62E14"/>
    <w:rsid w:val="00E636D1"/>
    <w:rsid w:val="00E63D0F"/>
    <w:rsid w:val="00E64A81"/>
    <w:rsid w:val="00E64B6C"/>
    <w:rsid w:val="00E6556E"/>
    <w:rsid w:val="00E655C4"/>
    <w:rsid w:val="00E664BB"/>
    <w:rsid w:val="00E664F9"/>
    <w:rsid w:val="00E66970"/>
    <w:rsid w:val="00E67321"/>
    <w:rsid w:val="00E6734B"/>
    <w:rsid w:val="00E673CA"/>
    <w:rsid w:val="00E674E3"/>
    <w:rsid w:val="00E6758B"/>
    <w:rsid w:val="00E67853"/>
    <w:rsid w:val="00E6799D"/>
    <w:rsid w:val="00E67A74"/>
    <w:rsid w:val="00E67C8B"/>
    <w:rsid w:val="00E7000F"/>
    <w:rsid w:val="00E707FA"/>
    <w:rsid w:val="00E70CB6"/>
    <w:rsid w:val="00E70E1C"/>
    <w:rsid w:val="00E71487"/>
    <w:rsid w:val="00E71AFE"/>
    <w:rsid w:val="00E71E14"/>
    <w:rsid w:val="00E72023"/>
    <w:rsid w:val="00E7248E"/>
    <w:rsid w:val="00E72613"/>
    <w:rsid w:val="00E732CA"/>
    <w:rsid w:val="00E73955"/>
    <w:rsid w:val="00E741F9"/>
    <w:rsid w:val="00E742FA"/>
    <w:rsid w:val="00E749B8"/>
    <w:rsid w:val="00E74F6C"/>
    <w:rsid w:val="00E755E0"/>
    <w:rsid w:val="00E75DE5"/>
    <w:rsid w:val="00E7647C"/>
    <w:rsid w:val="00E76F94"/>
    <w:rsid w:val="00E77EBB"/>
    <w:rsid w:val="00E8035A"/>
    <w:rsid w:val="00E807E5"/>
    <w:rsid w:val="00E8083E"/>
    <w:rsid w:val="00E80BF3"/>
    <w:rsid w:val="00E80F07"/>
    <w:rsid w:val="00E810C3"/>
    <w:rsid w:val="00E82077"/>
    <w:rsid w:val="00E820DF"/>
    <w:rsid w:val="00E82A77"/>
    <w:rsid w:val="00E8341F"/>
    <w:rsid w:val="00E83D3A"/>
    <w:rsid w:val="00E83F71"/>
    <w:rsid w:val="00E84F8D"/>
    <w:rsid w:val="00E85356"/>
    <w:rsid w:val="00E853C9"/>
    <w:rsid w:val="00E85694"/>
    <w:rsid w:val="00E858E7"/>
    <w:rsid w:val="00E85F9B"/>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EEB"/>
    <w:rsid w:val="00E94410"/>
    <w:rsid w:val="00E944A7"/>
    <w:rsid w:val="00E94F1F"/>
    <w:rsid w:val="00E94F6D"/>
    <w:rsid w:val="00E95107"/>
    <w:rsid w:val="00E952BB"/>
    <w:rsid w:val="00E95AA7"/>
    <w:rsid w:val="00E95CAA"/>
    <w:rsid w:val="00E9693C"/>
    <w:rsid w:val="00E96A3D"/>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5348"/>
    <w:rsid w:val="00EB5539"/>
    <w:rsid w:val="00EB5F28"/>
    <w:rsid w:val="00EB6437"/>
    <w:rsid w:val="00EB6B39"/>
    <w:rsid w:val="00EB74E8"/>
    <w:rsid w:val="00EB7A13"/>
    <w:rsid w:val="00EC0433"/>
    <w:rsid w:val="00EC0DFC"/>
    <w:rsid w:val="00EC158C"/>
    <w:rsid w:val="00EC18FE"/>
    <w:rsid w:val="00EC1935"/>
    <w:rsid w:val="00EC2119"/>
    <w:rsid w:val="00EC23AC"/>
    <w:rsid w:val="00EC2D30"/>
    <w:rsid w:val="00EC2DBB"/>
    <w:rsid w:val="00EC3067"/>
    <w:rsid w:val="00EC3628"/>
    <w:rsid w:val="00EC429A"/>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1A90"/>
    <w:rsid w:val="00EE21F3"/>
    <w:rsid w:val="00EE2469"/>
    <w:rsid w:val="00EE298E"/>
    <w:rsid w:val="00EE2C6C"/>
    <w:rsid w:val="00EE32F1"/>
    <w:rsid w:val="00EE334F"/>
    <w:rsid w:val="00EE35A1"/>
    <w:rsid w:val="00EE3C82"/>
    <w:rsid w:val="00EE3EC5"/>
    <w:rsid w:val="00EE5B9A"/>
    <w:rsid w:val="00EE5C2E"/>
    <w:rsid w:val="00EE5DA6"/>
    <w:rsid w:val="00EE6434"/>
    <w:rsid w:val="00EE6833"/>
    <w:rsid w:val="00EE78BA"/>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FEE"/>
    <w:rsid w:val="00F00A70"/>
    <w:rsid w:val="00F01018"/>
    <w:rsid w:val="00F01293"/>
    <w:rsid w:val="00F01B8D"/>
    <w:rsid w:val="00F01C76"/>
    <w:rsid w:val="00F02379"/>
    <w:rsid w:val="00F02A82"/>
    <w:rsid w:val="00F0306E"/>
    <w:rsid w:val="00F03184"/>
    <w:rsid w:val="00F03332"/>
    <w:rsid w:val="00F042AD"/>
    <w:rsid w:val="00F042EF"/>
    <w:rsid w:val="00F0445D"/>
    <w:rsid w:val="00F04E8F"/>
    <w:rsid w:val="00F056F5"/>
    <w:rsid w:val="00F05A23"/>
    <w:rsid w:val="00F06065"/>
    <w:rsid w:val="00F06ED7"/>
    <w:rsid w:val="00F0741B"/>
    <w:rsid w:val="00F07495"/>
    <w:rsid w:val="00F07B34"/>
    <w:rsid w:val="00F10568"/>
    <w:rsid w:val="00F110B4"/>
    <w:rsid w:val="00F11257"/>
    <w:rsid w:val="00F116A3"/>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310"/>
    <w:rsid w:val="00F26905"/>
    <w:rsid w:val="00F2719A"/>
    <w:rsid w:val="00F27841"/>
    <w:rsid w:val="00F27F15"/>
    <w:rsid w:val="00F27F2A"/>
    <w:rsid w:val="00F303F7"/>
    <w:rsid w:val="00F308C7"/>
    <w:rsid w:val="00F309D8"/>
    <w:rsid w:val="00F315B1"/>
    <w:rsid w:val="00F32531"/>
    <w:rsid w:val="00F32670"/>
    <w:rsid w:val="00F332FD"/>
    <w:rsid w:val="00F33CDB"/>
    <w:rsid w:val="00F35098"/>
    <w:rsid w:val="00F355B0"/>
    <w:rsid w:val="00F357AC"/>
    <w:rsid w:val="00F359A6"/>
    <w:rsid w:val="00F35A97"/>
    <w:rsid w:val="00F35BC8"/>
    <w:rsid w:val="00F35F9E"/>
    <w:rsid w:val="00F37147"/>
    <w:rsid w:val="00F37C84"/>
    <w:rsid w:val="00F401A5"/>
    <w:rsid w:val="00F40876"/>
    <w:rsid w:val="00F408E9"/>
    <w:rsid w:val="00F41D6A"/>
    <w:rsid w:val="00F41D76"/>
    <w:rsid w:val="00F4254C"/>
    <w:rsid w:val="00F42DF1"/>
    <w:rsid w:val="00F431E3"/>
    <w:rsid w:val="00F43398"/>
    <w:rsid w:val="00F438D5"/>
    <w:rsid w:val="00F43B00"/>
    <w:rsid w:val="00F43CDA"/>
    <w:rsid w:val="00F44EA7"/>
    <w:rsid w:val="00F44FE7"/>
    <w:rsid w:val="00F45353"/>
    <w:rsid w:val="00F45F77"/>
    <w:rsid w:val="00F46524"/>
    <w:rsid w:val="00F46580"/>
    <w:rsid w:val="00F46BF8"/>
    <w:rsid w:val="00F47368"/>
    <w:rsid w:val="00F4794C"/>
    <w:rsid w:val="00F47F49"/>
    <w:rsid w:val="00F50013"/>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6043C"/>
    <w:rsid w:val="00F60769"/>
    <w:rsid w:val="00F6099E"/>
    <w:rsid w:val="00F60DA5"/>
    <w:rsid w:val="00F61521"/>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1744"/>
    <w:rsid w:val="00FA19DD"/>
    <w:rsid w:val="00FA1A85"/>
    <w:rsid w:val="00FA22C7"/>
    <w:rsid w:val="00FA26C5"/>
    <w:rsid w:val="00FA35E3"/>
    <w:rsid w:val="00FA45F2"/>
    <w:rsid w:val="00FA4990"/>
    <w:rsid w:val="00FA4E55"/>
    <w:rsid w:val="00FA50F6"/>
    <w:rsid w:val="00FA5D80"/>
    <w:rsid w:val="00FA6247"/>
    <w:rsid w:val="00FA6267"/>
    <w:rsid w:val="00FA6A75"/>
    <w:rsid w:val="00FA7062"/>
    <w:rsid w:val="00FA77BC"/>
    <w:rsid w:val="00FA77DC"/>
    <w:rsid w:val="00FA7B2D"/>
    <w:rsid w:val="00FA7ED1"/>
    <w:rsid w:val="00FA7F7A"/>
    <w:rsid w:val="00FB0BC8"/>
    <w:rsid w:val="00FB10A4"/>
    <w:rsid w:val="00FB1429"/>
    <w:rsid w:val="00FB23A7"/>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5028"/>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3259"/>
    <w:rsid w:val="00FD351E"/>
    <w:rsid w:val="00FD439A"/>
    <w:rsid w:val="00FD4ABE"/>
    <w:rsid w:val="00FD510D"/>
    <w:rsid w:val="00FD638A"/>
    <w:rsid w:val="00FD6985"/>
    <w:rsid w:val="00FD6AD4"/>
    <w:rsid w:val="00FD6B90"/>
    <w:rsid w:val="00FD72A0"/>
    <w:rsid w:val="00FD78E1"/>
    <w:rsid w:val="00FD79F2"/>
    <w:rsid w:val="00FD7B39"/>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3A8"/>
    <w:rsid w:val="00FE5141"/>
    <w:rsid w:val="00FE5529"/>
    <w:rsid w:val="00FE5A46"/>
    <w:rsid w:val="00FE5B86"/>
    <w:rsid w:val="00FE5E01"/>
    <w:rsid w:val="00FE5EB7"/>
    <w:rsid w:val="00FE608E"/>
    <w:rsid w:val="00FE6701"/>
    <w:rsid w:val="00FE6ADC"/>
    <w:rsid w:val="00FE6B58"/>
    <w:rsid w:val="00FE6C9C"/>
    <w:rsid w:val="00FE7BC5"/>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4b1de6fe-44aa-4e13-b7e7-ab260d1ea5f8"/>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bcc01d59-85de-4ef9-881e-76d8b6a6f841"/>
    <ds:schemaRef ds:uri="http://www.w3.org/XML/1998/namespace"/>
    <ds:schemaRef ds:uri="http://purl.org/dc/elements/1.1/"/>
  </ds:schemaRefs>
</ds:datastoreItem>
</file>

<file path=customXml/itemProps4.xml><?xml version="1.0" encoding="utf-8"?>
<ds:datastoreItem xmlns:ds="http://schemas.openxmlformats.org/officeDocument/2006/customXml" ds:itemID="{C528407C-9691-4A4C-A02C-060EDB2D2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3373</TotalTime>
  <Pages>11</Pages>
  <Words>3261</Words>
  <Characters>17859</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215</cp:revision>
  <cp:lastPrinted>2020-07-07T16:13:00Z</cp:lastPrinted>
  <dcterms:created xsi:type="dcterms:W3CDTF">2020-07-16T14:49:00Z</dcterms:created>
  <dcterms:modified xsi:type="dcterms:W3CDTF">2020-07-20T16:19:00Z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