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29993DBA"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F26F0D">
              <w:rPr>
                <w:b w:val="0"/>
                <w:sz w:val="20"/>
              </w:rPr>
              <w:t>3</w:t>
            </w:r>
            <w:r w:rsidR="00C274C2">
              <w:rPr>
                <w:b w:val="0"/>
                <w:sz w:val="20"/>
              </w:rPr>
              <w:t>-</w:t>
            </w:r>
            <w:r w:rsidR="00910838">
              <w:rPr>
                <w:b w:val="0"/>
                <w:sz w:val="20"/>
              </w:rPr>
              <w:t>0</w:t>
            </w:r>
            <w:r w:rsidR="00F26F0D">
              <w:rPr>
                <w:b w:val="0"/>
                <w:sz w:val="20"/>
              </w:rPr>
              <w:t>3</w:t>
            </w:r>
            <w:r w:rsidR="00C274C2">
              <w:rPr>
                <w:b w:val="0"/>
                <w:sz w:val="20"/>
              </w:rPr>
              <w:t>-</w:t>
            </w:r>
            <w:r w:rsidR="003462F9">
              <w:rPr>
                <w:b w:val="0"/>
                <w:sz w:val="20"/>
              </w:rPr>
              <w:t>0</w:t>
            </w:r>
            <w:r w:rsidR="00F26F0D">
              <w:rPr>
                <w:b w:val="0"/>
                <w:sz w:val="20"/>
              </w:rPr>
              <w:t>7</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472F5891" w:rsidR="00283A2D" w:rsidRPr="00122005" w:rsidRDefault="00283A2D" w:rsidP="00743FD0">
                            <w:pPr>
                              <w:pStyle w:val="ListParagraph"/>
                              <w:numPr>
                                <w:ilvl w:val="0"/>
                                <w:numId w:val="1"/>
                              </w:numPr>
                              <w:jc w:val="both"/>
                            </w:pPr>
                            <w:r>
                              <w:rPr>
                                <w:sz w:val="22"/>
                              </w:rPr>
                              <w:t>Rev 13: Amended item 10 of the guidelines after the March 2022 electronic plenary.</w:t>
                            </w:r>
                          </w:p>
                          <w:p w14:paraId="7E65955A" w14:textId="4BDE06B5" w:rsidR="00122005" w:rsidRPr="00C11199" w:rsidRDefault="00122005" w:rsidP="00743FD0">
                            <w:pPr>
                              <w:pStyle w:val="ListParagraph"/>
                              <w:numPr>
                                <w:ilvl w:val="0"/>
                                <w:numId w:val="1"/>
                              </w:numPr>
                              <w:jc w:val="both"/>
                            </w:pPr>
                            <w:r>
                              <w:rPr>
                                <w:sz w:val="22"/>
                              </w:rPr>
                              <w:t>Rev 14: Amended item 10 of the guidelines to generalize it for the next comment resolution rounds.</w:t>
                            </w:r>
                          </w:p>
                          <w:p w14:paraId="1FB433CF" w14:textId="67951BB2" w:rsidR="00C11199" w:rsidRPr="00B05DDE" w:rsidRDefault="00C11199" w:rsidP="00743FD0">
                            <w:pPr>
                              <w:pStyle w:val="ListParagraph"/>
                              <w:numPr>
                                <w:ilvl w:val="0"/>
                                <w:numId w:val="1"/>
                              </w:numPr>
                              <w:jc w:val="both"/>
                            </w:pPr>
                            <w:r>
                              <w:rPr>
                                <w:sz w:val="22"/>
                              </w:rPr>
                              <w:t xml:space="preserve">Rev 15: </w:t>
                            </w:r>
                            <w:r w:rsidR="00241C9C">
                              <w:rPr>
                                <w:sz w:val="22"/>
                              </w:rPr>
                              <w:t>Updated</w:t>
                            </w:r>
                            <w:r>
                              <w:rPr>
                                <w:sz w:val="22"/>
                              </w:rPr>
                              <w:t xml:space="preserve"> guidelines</w:t>
                            </w:r>
                            <w:r w:rsidR="00923A05">
                              <w:rPr>
                                <w:sz w:val="22"/>
                              </w:rPr>
                              <w:t xml:space="preserve"> (item 10)</w:t>
                            </w:r>
                            <w:r w:rsidR="002106CD">
                              <w:rPr>
                                <w:sz w:val="22"/>
                              </w:rPr>
                              <w:t xml:space="preserve"> accounting for lessons learned from past LB.</w:t>
                            </w:r>
                          </w:p>
                          <w:p w14:paraId="7225FFD8" w14:textId="0D63E2B9" w:rsidR="00B05DDE" w:rsidRPr="00D86441" w:rsidRDefault="00B05DDE" w:rsidP="00B05DDE">
                            <w:pPr>
                              <w:pStyle w:val="ListParagraph"/>
                              <w:numPr>
                                <w:ilvl w:val="0"/>
                                <w:numId w:val="1"/>
                              </w:numPr>
                              <w:jc w:val="both"/>
                            </w:pPr>
                            <w:r>
                              <w:rPr>
                                <w:sz w:val="22"/>
                              </w:rPr>
                              <w:t>Rev 1</w:t>
                            </w:r>
                            <w:r>
                              <w:rPr>
                                <w:sz w:val="22"/>
                              </w:rPr>
                              <w:t>6</w:t>
                            </w:r>
                            <w:r>
                              <w:rPr>
                                <w:sz w:val="22"/>
                              </w:rPr>
                              <w:t xml:space="preserve">: </w:t>
                            </w:r>
                            <w:r>
                              <w:rPr>
                                <w:sz w:val="22"/>
                              </w:rPr>
                              <w:t>Added</w:t>
                            </w:r>
                            <w:r>
                              <w:rPr>
                                <w:sz w:val="22"/>
                              </w:rPr>
                              <w:t xml:space="preserve"> guidelines (item 1</w:t>
                            </w:r>
                            <w:r>
                              <w:rPr>
                                <w:sz w:val="22"/>
                              </w:rPr>
                              <w:t>1</w:t>
                            </w:r>
                            <w:r>
                              <w:rPr>
                                <w:sz w:val="22"/>
                              </w:rPr>
                              <w:t>)</w:t>
                            </w:r>
                            <w:r>
                              <w:rPr>
                                <w:sz w:val="22"/>
                              </w:rPr>
                              <w:t>,</w:t>
                            </w:r>
                            <w:r>
                              <w:rPr>
                                <w:sz w:val="22"/>
                              </w:rPr>
                              <w:t xml:space="preserve"> accounting for lessons learned from past LB</w:t>
                            </w:r>
                            <w:r>
                              <w:rPr>
                                <w:sz w:val="22"/>
                              </w:rPr>
                              <w:t>, and to apply to LB275</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472F5891" w:rsidR="00283A2D" w:rsidRPr="00122005" w:rsidRDefault="00283A2D" w:rsidP="00743FD0">
                      <w:pPr>
                        <w:pStyle w:val="ListParagraph"/>
                        <w:numPr>
                          <w:ilvl w:val="0"/>
                          <w:numId w:val="1"/>
                        </w:numPr>
                        <w:jc w:val="both"/>
                      </w:pPr>
                      <w:r>
                        <w:rPr>
                          <w:sz w:val="22"/>
                        </w:rPr>
                        <w:t>Rev 13: Amended item 10 of the guidelines after the March 2022 electronic plenary.</w:t>
                      </w:r>
                    </w:p>
                    <w:p w14:paraId="7E65955A" w14:textId="4BDE06B5" w:rsidR="00122005" w:rsidRPr="00C11199" w:rsidRDefault="00122005" w:rsidP="00743FD0">
                      <w:pPr>
                        <w:pStyle w:val="ListParagraph"/>
                        <w:numPr>
                          <w:ilvl w:val="0"/>
                          <w:numId w:val="1"/>
                        </w:numPr>
                        <w:jc w:val="both"/>
                      </w:pPr>
                      <w:r>
                        <w:rPr>
                          <w:sz w:val="22"/>
                        </w:rPr>
                        <w:t>Rev 14: Amended item 10 of the guidelines to generalize it for the next comment resolution rounds.</w:t>
                      </w:r>
                    </w:p>
                    <w:p w14:paraId="1FB433CF" w14:textId="67951BB2" w:rsidR="00C11199" w:rsidRPr="00B05DDE" w:rsidRDefault="00C11199" w:rsidP="00743FD0">
                      <w:pPr>
                        <w:pStyle w:val="ListParagraph"/>
                        <w:numPr>
                          <w:ilvl w:val="0"/>
                          <w:numId w:val="1"/>
                        </w:numPr>
                        <w:jc w:val="both"/>
                      </w:pPr>
                      <w:r>
                        <w:rPr>
                          <w:sz w:val="22"/>
                        </w:rPr>
                        <w:t xml:space="preserve">Rev 15: </w:t>
                      </w:r>
                      <w:r w:rsidR="00241C9C">
                        <w:rPr>
                          <w:sz w:val="22"/>
                        </w:rPr>
                        <w:t>Updated</w:t>
                      </w:r>
                      <w:r>
                        <w:rPr>
                          <w:sz w:val="22"/>
                        </w:rPr>
                        <w:t xml:space="preserve"> guidelines</w:t>
                      </w:r>
                      <w:r w:rsidR="00923A05">
                        <w:rPr>
                          <w:sz w:val="22"/>
                        </w:rPr>
                        <w:t xml:space="preserve"> (item 10)</w:t>
                      </w:r>
                      <w:r w:rsidR="002106CD">
                        <w:rPr>
                          <w:sz w:val="22"/>
                        </w:rPr>
                        <w:t xml:space="preserve"> accounting for lessons learned from past LB.</w:t>
                      </w:r>
                    </w:p>
                    <w:p w14:paraId="7225FFD8" w14:textId="0D63E2B9" w:rsidR="00B05DDE" w:rsidRPr="00D86441" w:rsidRDefault="00B05DDE" w:rsidP="00B05DDE">
                      <w:pPr>
                        <w:pStyle w:val="ListParagraph"/>
                        <w:numPr>
                          <w:ilvl w:val="0"/>
                          <w:numId w:val="1"/>
                        </w:numPr>
                        <w:jc w:val="both"/>
                      </w:pPr>
                      <w:r>
                        <w:rPr>
                          <w:sz w:val="22"/>
                        </w:rPr>
                        <w:t>Rev 1</w:t>
                      </w:r>
                      <w:r>
                        <w:rPr>
                          <w:sz w:val="22"/>
                        </w:rPr>
                        <w:t>6</w:t>
                      </w:r>
                      <w:r>
                        <w:rPr>
                          <w:sz w:val="22"/>
                        </w:rPr>
                        <w:t xml:space="preserve">: </w:t>
                      </w:r>
                      <w:r>
                        <w:rPr>
                          <w:sz w:val="22"/>
                        </w:rPr>
                        <w:t>Added</w:t>
                      </w:r>
                      <w:r>
                        <w:rPr>
                          <w:sz w:val="22"/>
                        </w:rPr>
                        <w:t xml:space="preserve"> guidelines (item 1</w:t>
                      </w:r>
                      <w:r>
                        <w:rPr>
                          <w:sz w:val="22"/>
                        </w:rPr>
                        <w:t>1</w:t>
                      </w:r>
                      <w:r>
                        <w:rPr>
                          <w:sz w:val="22"/>
                        </w:rPr>
                        <w:t>)</w:t>
                      </w:r>
                      <w:r>
                        <w:rPr>
                          <w:sz w:val="22"/>
                        </w:rPr>
                        <w:t>,</w:t>
                      </w:r>
                      <w:r>
                        <w:rPr>
                          <w:sz w:val="22"/>
                        </w:rPr>
                        <w:t xml:space="preserve"> accounting for lessons learned from past LB</w:t>
                      </w:r>
                      <w:r>
                        <w:rPr>
                          <w:sz w:val="22"/>
                        </w:rPr>
                        <w:t>, and to apply to LB275</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w:t>
      </w:r>
      <w:proofErr w:type="gramStart"/>
      <w:r>
        <w:rPr>
          <w:rFonts w:ascii="Arial" w:hAnsi="Arial" w:cs="Arial"/>
          <w:color w:val="222222"/>
          <w:sz w:val="24"/>
          <w:szCs w:val="24"/>
          <w:lang w:val="en-US"/>
        </w:rPr>
        <w:t>list</w:t>
      </w:r>
      <w:proofErr w:type="gramEnd"/>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w:t>
      </w:r>
      <w:proofErr w:type="gramStart"/>
      <w:r>
        <w:rPr>
          <w:rFonts w:ascii="Arial" w:hAnsi="Arial" w:cs="Arial"/>
          <w:color w:val="222222"/>
          <w:sz w:val="24"/>
          <w:szCs w:val="24"/>
          <w:lang w:val="en-US"/>
        </w:rPr>
        <w:t>results</w:t>
      </w:r>
      <w:proofErr w:type="gramEnd"/>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they join the conference call online before dialing in, in order to ensure that name and affiliation appear in the participants </w:t>
      </w:r>
      <w:proofErr w:type="gramStart"/>
      <w:r>
        <w:rPr>
          <w:rFonts w:ascii="Arial" w:hAnsi="Arial" w:cs="Arial"/>
          <w:color w:val="222222"/>
          <w:sz w:val="24"/>
          <w:szCs w:val="24"/>
          <w:lang w:val="en-US"/>
        </w:rPr>
        <w:t>list</w:t>
      </w:r>
      <w:proofErr w:type="gramEnd"/>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Audio connection via cellphone or landline can be achieved by having WebEx calling the phone number or by dialing in using the identification numbers provided when joining </w:t>
      </w:r>
      <w:proofErr w:type="gramStart"/>
      <w:r>
        <w:rPr>
          <w:rFonts w:ascii="Arial" w:hAnsi="Arial" w:cs="Arial"/>
          <w:color w:val="222222"/>
          <w:sz w:val="24"/>
          <w:szCs w:val="24"/>
          <w:lang w:val="en-US"/>
        </w:rPr>
        <w:t>online</w:t>
      </w:r>
      <w:proofErr w:type="gramEnd"/>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Chair will then copy the straw poll and display it via the conference call’s polling </w:t>
      </w:r>
      <w:proofErr w:type="gramStart"/>
      <w:r>
        <w:rPr>
          <w:rFonts w:ascii="Arial" w:hAnsi="Arial" w:cs="Arial"/>
          <w:color w:val="222222"/>
          <w:sz w:val="24"/>
          <w:szCs w:val="24"/>
          <w:lang w:val="en-US"/>
        </w:rPr>
        <w:t>system</w:t>
      </w:r>
      <w:proofErr w:type="gramEnd"/>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xml:space="preserve">); single choice will be used by default unless presenter indicates </w:t>
      </w:r>
      <w:proofErr w:type="gramStart"/>
      <w:r>
        <w:rPr>
          <w:rFonts w:ascii="Arial" w:hAnsi="Arial" w:cs="Arial"/>
          <w:color w:val="222222"/>
          <w:sz w:val="24"/>
          <w:szCs w:val="24"/>
          <w:lang w:val="en-US"/>
        </w:rPr>
        <w:t>otherwise</w:t>
      </w:r>
      <w:proofErr w:type="gramEnd"/>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A Pop-Up window with the SP will appear for each member that is </w:t>
      </w:r>
      <w:proofErr w:type="gramStart"/>
      <w:r>
        <w:rPr>
          <w:rFonts w:ascii="Arial" w:hAnsi="Arial" w:cs="Arial"/>
          <w:color w:val="222222"/>
          <w:sz w:val="24"/>
          <w:szCs w:val="24"/>
          <w:lang w:val="en-US"/>
        </w:rPr>
        <w:t>online</w:t>
      </w:r>
      <w:proofErr w:type="gramEnd"/>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The Chair will remind members to cast their vote and will announce the end of the vote, after which no more voting can take </w:t>
      </w:r>
      <w:proofErr w:type="gramStart"/>
      <w:r>
        <w:rPr>
          <w:rFonts w:ascii="Arial" w:hAnsi="Arial" w:cs="Arial"/>
          <w:color w:val="222222"/>
          <w:sz w:val="24"/>
          <w:szCs w:val="24"/>
          <w:lang w:val="en-US"/>
        </w:rPr>
        <w:t>place</w:t>
      </w:r>
      <w:proofErr w:type="gramEnd"/>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 xml:space="preserve">wise they will miss the window of vote and be unable to cast their </w:t>
      </w:r>
      <w:proofErr w:type="gramStart"/>
      <w:r>
        <w:rPr>
          <w:rFonts w:ascii="Arial" w:hAnsi="Arial" w:cs="Arial"/>
          <w:color w:val="222222"/>
          <w:sz w:val="24"/>
          <w:szCs w:val="24"/>
          <w:lang w:val="en-US"/>
        </w:rPr>
        <w:t>vote</w:t>
      </w:r>
      <w:proofErr w:type="gramEnd"/>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Choose carefully! The system will not allow a vote to be changed once the vote has been submitted, even if the SP is still open for </w:t>
      </w:r>
      <w:proofErr w:type="gramStart"/>
      <w:r>
        <w:rPr>
          <w:rFonts w:ascii="Arial" w:hAnsi="Arial" w:cs="Arial"/>
          <w:color w:val="222222"/>
          <w:sz w:val="24"/>
          <w:szCs w:val="24"/>
          <w:lang w:val="en-US"/>
        </w:rPr>
        <w:t>voting</w:t>
      </w:r>
      <w:proofErr w:type="gramEnd"/>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The Outcome of the SP is reported to the group and will be noted in the meeting minutes, as </w:t>
      </w:r>
      <w:proofErr w:type="gramStart"/>
      <w:r>
        <w:rPr>
          <w:rFonts w:ascii="Arial" w:hAnsi="Arial" w:cs="Arial"/>
          <w:color w:val="222222"/>
          <w:sz w:val="24"/>
          <w:szCs w:val="24"/>
          <w:lang w:val="en-US"/>
        </w:rPr>
        <w:t>usual</w:t>
      </w:r>
      <w:proofErr w:type="gramEnd"/>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Note 1: Votes cast by unidentified members may be removed, so please ensure that name and affiliation are </w:t>
      </w:r>
      <w:proofErr w:type="gramStart"/>
      <w:r>
        <w:rPr>
          <w:rFonts w:ascii="Arial" w:hAnsi="Arial" w:cs="Arial"/>
          <w:color w:val="222222"/>
          <w:sz w:val="24"/>
          <w:szCs w:val="24"/>
          <w:lang w:val="en-US"/>
        </w:rPr>
        <w:t>correct</w:t>
      </w:r>
      <w:proofErr w:type="gramEnd"/>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w:t>
      </w:r>
      <w:proofErr w:type="gramStart"/>
      <w:r w:rsidR="006F51F5" w:rsidRPr="006F51F5">
        <w:rPr>
          <w:rFonts w:ascii="Arial" w:hAnsi="Arial" w:cs="Arial"/>
          <w:color w:val="000000" w:themeColor="text1"/>
          <w:sz w:val="24"/>
          <w:szCs w:val="24"/>
          <w:lang w:val="en-US"/>
        </w:rPr>
        <w:t>e.g.</w:t>
      </w:r>
      <w:proofErr w:type="gramEnd"/>
      <w:r w:rsidR="006F51F5" w:rsidRPr="006F51F5">
        <w:rPr>
          <w:rFonts w:ascii="Arial" w:hAnsi="Arial" w:cs="Arial"/>
          <w:color w:val="000000" w:themeColor="text1"/>
          <w:sz w:val="24"/>
          <w:szCs w:val="24"/>
          <w:lang w:val="en-US"/>
        </w:rPr>
        <w:t xml:space="preserve"> confirm recognizable name, not “zzz”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 xml:space="preserve">to be a POC for a </w:t>
      </w:r>
      <w:proofErr w:type="gramStart"/>
      <w:r>
        <w:rPr>
          <w:rFonts w:ascii="Calibri" w:hAnsi="Calibri" w:cs="Calibri"/>
          <w:szCs w:val="22"/>
          <w:u w:val="single"/>
          <w:lang w:val="en-US"/>
        </w:rPr>
        <w:t>topic</w:t>
      </w:r>
      <w:proofErr w:type="gramEnd"/>
      <w:r>
        <w:rPr>
          <w:rFonts w:ascii="Calibri" w:hAnsi="Calibri" w:cs="Calibri"/>
          <w:szCs w:val="22"/>
          <w:u w:val="single"/>
          <w:lang w:val="en-US"/>
        </w:rPr>
        <w:t xml:space="preserve">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w:t>
      </w:r>
      <w:proofErr w:type="gramStart"/>
      <w:r w:rsidRPr="00992D22">
        <w:rPr>
          <w:rFonts w:ascii="Calibri" w:hAnsi="Calibri" w:cs="Calibri"/>
          <w:szCs w:val="22"/>
          <w:u w:val="single"/>
          <w:lang w:val="en-US"/>
        </w:rPr>
        <w:t>e.g.</w:t>
      </w:r>
      <w:proofErr w:type="gramEnd"/>
      <w:r w:rsidRPr="00992D22">
        <w:rPr>
          <w:rFonts w:ascii="Calibri" w:hAnsi="Calibri" w:cs="Calibri"/>
          <w:szCs w:val="22"/>
          <w:u w:val="single"/>
          <w:lang w:val="en-US"/>
        </w:rPr>
        <w:t xml:space="preserve">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w:t>
      </w:r>
      <w:proofErr w:type="gramStart"/>
      <w:r w:rsidRPr="00007CBE">
        <w:rPr>
          <w:rFonts w:ascii="Calibri" w:hAnsi="Calibri" w:cs="Calibri"/>
          <w:szCs w:val="22"/>
          <w:lang w:val="en-US"/>
        </w:rPr>
        <w:t>topic</w:t>
      </w:r>
      <w:proofErr w:type="gramEnd"/>
      <w:r w:rsidRPr="00007CBE">
        <w:rPr>
          <w:rFonts w:ascii="Calibri" w:hAnsi="Calibri" w:cs="Calibri"/>
          <w:szCs w:val="22"/>
          <w:lang w:val="en-US"/>
        </w:rPr>
        <w:t xml:space="preserve">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proofErr w:type="gramStart"/>
      <w:r w:rsidRPr="00007CBE">
        <w:rPr>
          <w:rFonts w:ascii="Calibri" w:hAnsi="Calibri" w:cs="Calibri"/>
          <w:b/>
          <w:bCs/>
          <w:szCs w:val="22"/>
          <w:u w:val="single"/>
          <w:lang w:val="en-US"/>
        </w:rPr>
        <w:t xml:space="preserve"> 2020</w:t>
      </w:r>
      <w:proofErr w:type="gramEnd"/>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proofErr w:type="gramStart"/>
      <w:r w:rsidR="00983D56" w:rsidRPr="008B3D65">
        <w:rPr>
          <w:szCs w:val="22"/>
          <w:lang w:val="en-US"/>
        </w:rPr>
        <w:t xml:space="preserve"> 2020</w:t>
      </w:r>
      <w:proofErr w:type="gramEnd"/>
      <w:r w:rsidR="00983D56" w:rsidRPr="008B3D65">
        <w:rPr>
          <w:szCs w:val="22"/>
          <w:lang w:val="en-US"/>
        </w:rPr>
        <w:t xml:space="preserve">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w:t>
      </w:r>
      <w:proofErr w:type="gramStart"/>
      <w:r w:rsidRPr="008B3D65">
        <w:rPr>
          <w:szCs w:val="22"/>
          <w:lang w:val="en-US"/>
        </w:rPr>
        <w:t>TBDs</w:t>
      </w:r>
      <w:proofErr w:type="gramEnd"/>
      <w:r w:rsidRPr="008B3D65">
        <w:rPr>
          <w:szCs w:val="22"/>
          <w:lang w:val="en-US"/>
        </w:rPr>
        <w:t xml:space="preserve">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w:t>
      </w:r>
      <w:proofErr w:type="gramStart"/>
      <w:r w:rsidRPr="008B3D65">
        <w:rPr>
          <w:szCs w:val="22"/>
          <w:lang w:val="en-US"/>
        </w:rPr>
        <w:t>reflector</w:t>
      </w:r>
      <w:proofErr w:type="gramEnd"/>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w:t>
      </w:r>
      <w:proofErr w:type="gramStart"/>
      <w:r w:rsidRPr="008B3D65">
        <w:rPr>
          <w:sz w:val="22"/>
          <w:szCs w:val="22"/>
          <w:lang w:val="en-US"/>
        </w:rPr>
        <w:t>polled</w:t>
      </w:r>
      <w:proofErr w:type="gramEnd"/>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 xml:space="preserve">Resolve any of the “TBD” that are currently present in the most recent TGbe </w:t>
      </w:r>
      <w:proofErr w:type="gramStart"/>
      <w:r w:rsidRPr="008B3D65">
        <w:rPr>
          <w:szCs w:val="22"/>
          <w:lang w:val="en-US"/>
        </w:rPr>
        <w:t>draft</w:t>
      </w:r>
      <w:proofErr w:type="gramEnd"/>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proofErr w:type="gramStart"/>
      <w:r>
        <w:t>CIDs</w:t>
      </w:r>
      <w:proofErr w:type="gramEnd"/>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 xml:space="preserve">conference </w:t>
      </w:r>
      <w:proofErr w:type="gramStart"/>
      <w:r>
        <w:t>call</w:t>
      </w:r>
      <w:r w:rsidR="00C47039">
        <w:t>s</w:t>
      </w:r>
      <w:proofErr w:type="gramEnd"/>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 xml:space="preserve">If there are any CIDs that remain unassigned after the end of the ad-hoc </w:t>
      </w:r>
      <w:proofErr w:type="gramStart"/>
      <w:r>
        <w:t>calls</w:t>
      </w:r>
      <w:proofErr w:type="gramEnd"/>
      <w:r>
        <w:t xml:space="preserve">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005AB962" w14:textId="7F297FCA" w:rsidR="00BC266F" w:rsidRDefault="00C5384C" w:rsidP="00BC266F">
      <w:pPr>
        <w:pStyle w:val="ListParagraph"/>
        <w:numPr>
          <w:ilvl w:val="2"/>
          <w:numId w:val="10"/>
        </w:numPr>
        <w:spacing w:after="160" w:line="259" w:lineRule="auto"/>
      </w:pPr>
      <w:r w:rsidRPr="0026539A">
        <w:t>Can be discussed during the Joint call.</w:t>
      </w: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For all queued CR34 documents, the proposed changes need to be updated w.r.t.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751632FF" w14:textId="3D883728" w:rsidR="00BB3C39" w:rsidRDefault="00795828" w:rsidP="0097350B">
      <w:pPr>
        <w:pStyle w:val="Heading2"/>
        <w:numPr>
          <w:ilvl w:val="0"/>
          <w:numId w:val="8"/>
        </w:numPr>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 xml:space="preserve">Spreadsheet with the updated assignments to be posted to the mentor website prior to the 06/30/2021 Wednesday Joint conference </w:t>
      </w:r>
      <w:proofErr w:type="gramStart"/>
      <w:r w:rsidRPr="00BB3C39">
        <w:rPr>
          <w:color w:val="222222"/>
          <w:sz w:val="24"/>
          <w:szCs w:val="24"/>
        </w:rPr>
        <w:t>call</w:t>
      </w:r>
      <w:proofErr w:type="gramEnd"/>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406BDB60" w:rsidR="00BB3C39" w:rsidRDefault="0097350B" w:rsidP="00347D42">
      <w:pPr>
        <w:pStyle w:val="Heading2"/>
        <w:numPr>
          <w:ilvl w:val="0"/>
          <w:numId w:val="8"/>
        </w:numPr>
      </w:pPr>
      <w:r w:rsidRPr="00795828">
        <w:t xml:space="preserve">Guidelines for </w:t>
      </w:r>
      <w:r w:rsidR="00DA0FBB">
        <w:t xml:space="preserve">Accelerating </w:t>
      </w:r>
      <w:r w:rsidRPr="00795828">
        <w:t>C</w:t>
      </w:r>
      <w:r>
        <w:t>Rs</w:t>
      </w:r>
      <w:r w:rsidRPr="00795828">
        <w:t xml:space="preserve"> for TGbe</w:t>
      </w:r>
    </w:p>
    <w:p w14:paraId="3D07E169" w14:textId="2DF612D2" w:rsidR="00EE35AC" w:rsidRDefault="00E47C8F" w:rsidP="00EE35AC">
      <w:pPr>
        <w:pStyle w:val="ListParagraph"/>
        <w:numPr>
          <w:ilvl w:val="0"/>
          <w:numId w:val="15"/>
        </w:numPr>
        <w:spacing w:after="160" w:line="252" w:lineRule="auto"/>
      </w:pPr>
      <w:r>
        <w:t>C</w:t>
      </w:r>
      <w:r w:rsidR="00EE35AC">
        <w:t>hair</w:t>
      </w:r>
      <w:r>
        <w:t>s</w:t>
      </w:r>
      <w:r w:rsidR="00EE35AC">
        <w:t xml:space="preserve"> may prioritize CR documents that resolve many </w:t>
      </w:r>
      <w:proofErr w:type="gramStart"/>
      <w:r w:rsidR="00EE35AC">
        <w:t>CIDs</w:t>
      </w:r>
      <w:proofErr w:type="gramEnd"/>
    </w:p>
    <w:p w14:paraId="725F3F6D" w14:textId="697A6EE9" w:rsidR="00EE35AC" w:rsidRDefault="00EE35AC" w:rsidP="00EE35AC">
      <w:pPr>
        <w:pStyle w:val="ListParagraph"/>
        <w:numPr>
          <w:ilvl w:val="1"/>
          <w:numId w:val="15"/>
        </w:numPr>
        <w:spacing w:after="160" w:line="252" w:lineRule="auto"/>
      </w:pPr>
      <w:r>
        <w:t xml:space="preserve">Expect that no more than 2-3 such CRDs </w:t>
      </w:r>
      <w:r w:rsidR="00E47C8F">
        <w:t>a</w:t>
      </w:r>
      <w:r>
        <w:t xml:space="preserve">dded in proposed agenda of a conf </w:t>
      </w:r>
      <w:proofErr w:type="gramStart"/>
      <w:r>
        <w:t>call</w:t>
      </w:r>
      <w:proofErr w:type="gramEnd"/>
    </w:p>
    <w:p w14:paraId="4B1120F9" w14:textId="1634FE5E" w:rsidR="00EE35AC" w:rsidRDefault="00EE35AC" w:rsidP="00EE35AC">
      <w:pPr>
        <w:pStyle w:val="ListParagraph"/>
        <w:numPr>
          <w:ilvl w:val="2"/>
          <w:numId w:val="15"/>
        </w:numPr>
        <w:spacing w:after="160" w:line="252" w:lineRule="auto"/>
      </w:pPr>
      <w:r>
        <w:t xml:space="preserve">As usual the documents need to be uploaded to the server at least 24 hours in advance and it is highly recommended that the docs are reviewed by TTTs and sent to the reflector for early </w:t>
      </w:r>
      <w:proofErr w:type="gramStart"/>
      <w:r>
        <w:t>feedback</w:t>
      </w:r>
      <w:proofErr w:type="gramEnd"/>
    </w:p>
    <w:p w14:paraId="0A0F1972" w14:textId="6D4384FB" w:rsidR="001E080A" w:rsidRDefault="001E080A" w:rsidP="00EE35AC">
      <w:pPr>
        <w:pStyle w:val="ListParagraph"/>
        <w:numPr>
          <w:ilvl w:val="2"/>
          <w:numId w:val="15"/>
        </w:numPr>
        <w:spacing w:after="160" w:line="252" w:lineRule="auto"/>
      </w:pPr>
      <w:proofErr w:type="gramStart"/>
      <w:r>
        <w:t>Generally</w:t>
      </w:r>
      <w:proofErr w:type="gramEnd"/>
      <w:r>
        <w:t xml:space="preserve"> will allocate first 90 minutes of the conf call to these CRs</w:t>
      </w:r>
    </w:p>
    <w:p w14:paraId="5251713E" w14:textId="225C756F" w:rsidR="00225627" w:rsidRDefault="00225627" w:rsidP="00225627">
      <w:pPr>
        <w:pStyle w:val="ListParagraph"/>
        <w:numPr>
          <w:ilvl w:val="1"/>
          <w:numId w:val="15"/>
        </w:numPr>
        <w:spacing w:after="160" w:line="252" w:lineRule="auto"/>
      </w:pPr>
      <w:r>
        <w:t xml:space="preserve">Chair </w:t>
      </w:r>
      <w:r w:rsidR="00D879A7">
        <w:t>is expected to</w:t>
      </w:r>
      <w:r>
        <w:t xml:space="preserve"> </w:t>
      </w:r>
      <w:r w:rsidR="00D879A7">
        <w:t xml:space="preserve">continue </w:t>
      </w:r>
      <w:r>
        <w:t>tag</w:t>
      </w:r>
      <w:r w:rsidR="00D879A7">
        <w:t>ging</w:t>
      </w:r>
      <w:r>
        <w:t xml:space="preserve"> the CIDs on these </w:t>
      </w:r>
      <w:r w:rsidR="00D879A7">
        <w:t xml:space="preserve">CRs in green font to identify </w:t>
      </w:r>
      <w:r w:rsidR="00D538F0">
        <w:t>CIDs that are expected to be straightforward/non</w:t>
      </w:r>
      <w:r w:rsidR="00D84F21">
        <w:t>-</w:t>
      </w:r>
      <w:r w:rsidR="00D538F0">
        <w:t>controversial</w:t>
      </w:r>
      <w:r w:rsidR="00AB69F8">
        <w:t xml:space="preserve"> (we had a separate guideline sent a while ago on this item)</w:t>
      </w:r>
    </w:p>
    <w:p w14:paraId="1685644E" w14:textId="695A6BFC" w:rsidR="00D538F0" w:rsidRDefault="00D538F0" w:rsidP="00D538F0">
      <w:pPr>
        <w:pStyle w:val="ListParagraph"/>
        <w:numPr>
          <w:ilvl w:val="2"/>
          <w:numId w:val="15"/>
        </w:numPr>
        <w:spacing w:after="160" w:line="252" w:lineRule="auto"/>
      </w:pPr>
      <w:r>
        <w:t>Author needs not read the comment and the proposed change for these CIDs but rather shows only the proposed changes directly.</w:t>
      </w:r>
    </w:p>
    <w:p w14:paraId="4CED9B2E" w14:textId="45B2EC8E" w:rsidR="00D538F0" w:rsidRDefault="00D538F0" w:rsidP="004A0E35">
      <w:pPr>
        <w:pStyle w:val="ListParagraph"/>
        <w:numPr>
          <w:ilvl w:val="2"/>
          <w:numId w:val="15"/>
        </w:numPr>
        <w:spacing w:after="160" w:line="252" w:lineRule="auto"/>
      </w:pPr>
      <w:r>
        <w:t xml:space="preserve">Members can always ask the author to read the comment if </w:t>
      </w:r>
      <w:proofErr w:type="gramStart"/>
      <w:r>
        <w:t>so</w:t>
      </w:r>
      <w:proofErr w:type="gramEnd"/>
      <w:r>
        <w:t xml:space="preserve"> they prefer.</w:t>
      </w:r>
    </w:p>
    <w:p w14:paraId="6B2ACB58" w14:textId="540193AF" w:rsidR="00EE35AC" w:rsidRDefault="009210B1" w:rsidP="00EE35AC">
      <w:pPr>
        <w:pStyle w:val="ListParagraph"/>
        <w:numPr>
          <w:ilvl w:val="0"/>
          <w:numId w:val="15"/>
        </w:numPr>
        <w:spacing w:after="160" w:line="252" w:lineRule="auto"/>
      </w:pPr>
      <w:r>
        <w:t>C</w:t>
      </w:r>
      <w:r w:rsidR="00EE35AC">
        <w:t xml:space="preserve">hairs to track CID progress while a document is </w:t>
      </w:r>
      <w:proofErr w:type="gramStart"/>
      <w:r w:rsidR="00EE35AC">
        <w:t>presented</w:t>
      </w:r>
      <w:proofErr w:type="gramEnd"/>
      <w:r w:rsidR="00EE35AC">
        <w:t xml:space="preserve"> </w:t>
      </w:r>
    </w:p>
    <w:p w14:paraId="63C7D578" w14:textId="77777777" w:rsidR="00EE35AC" w:rsidRDefault="00EE35AC" w:rsidP="00EE35AC">
      <w:pPr>
        <w:pStyle w:val="ListParagraph"/>
        <w:numPr>
          <w:ilvl w:val="1"/>
          <w:numId w:val="15"/>
        </w:numPr>
        <w:spacing w:after="160" w:line="252" w:lineRule="auto"/>
      </w:pPr>
      <w:r>
        <w:t xml:space="preserve">All CIDs for which there is no (technical) discussion to be included as part of an SP at the end of the </w:t>
      </w:r>
      <w:proofErr w:type="gramStart"/>
      <w:r>
        <w:t>presentation</w:t>
      </w:r>
      <w:proofErr w:type="gramEnd"/>
    </w:p>
    <w:p w14:paraId="04554905" w14:textId="77777777" w:rsidR="00EE35AC" w:rsidRDefault="00EE35AC" w:rsidP="00EE35AC">
      <w:pPr>
        <w:pStyle w:val="ListParagraph"/>
        <w:numPr>
          <w:ilvl w:val="1"/>
          <w:numId w:val="15"/>
        </w:numPr>
        <w:spacing w:after="160" w:line="252" w:lineRule="auto"/>
      </w:pPr>
      <w:r>
        <w:t>All CIDs that need more discussion to be highlighted and either:</w:t>
      </w:r>
    </w:p>
    <w:p w14:paraId="56DEF1EC" w14:textId="77777777" w:rsidR="00EE35AC" w:rsidRDefault="00EE35AC" w:rsidP="00EE35AC">
      <w:pPr>
        <w:pStyle w:val="ListParagraph"/>
        <w:numPr>
          <w:ilvl w:val="2"/>
          <w:numId w:val="15"/>
        </w:numPr>
        <w:spacing w:after="160" w:line="252" w:lineRule="auto"/>
      </w:pPr>
      <w:r>
        <w:t xml:space="preserve">Deferred for further offline discussion (via the reflector) or </w:t>
      </w:r>
    </w:p>
    <w:p w14:paraId="41F3D1E9" w14:textId="77777777" w:rsidR="00EE35AC" w:rsidRDefault="00EE35AC" w:rsidP="00EE35AC">
      <w:pPr>
        <w:pStyle w:val="ListParagraph"/>
        <w:numPr>
          <w:ilvl w:val="2"/>
          <w:numId w:val="15"/>
        </w:numPr>
        <w:spacing w:after="160" w:line="252" w:lineRule="auto"/>
      </w:pPr>
      <w:r>
        <w:t>Run an SP on these CID(s)</w:t>
      </w:r>
    </w:p>
    <w:p w14:paraId="41C8B60E" w14:textId="77777777" w:rsidR="00EE35AC" w:rsidRDefault="00EE35AC" w:rsidP="00EE35AC">
      <w:pPr>
        <w:pStyle w:val="ListParagraph"/>
        <w:numPr>
          <w:ilvl w:val="0"/>
          <w:numId w:val="15"/>
        </w:numPr>
        <w:spacing w:after="160" w:line="252" w:lineRule="auto"/>
      </w:pPr>
      <w:r>
        <w:t>Progressing on comment resolutions via consensus building</w:t>
      </w:r>
    </w:p>
    <w:p w14:paraId="4BFD0BD4" w14:textId="77777777" w:rsidR="00EE35AC" w:rsidRDefault="00EE35AC" w:rsidP="00EE35AC">
      <w:pPr>
        <w:pStyle w:val="ListParagraph"/>
        <w:numPr>
          <w:ilvl w:val="1"/>
          <w:numId w:val="15"/>
        </w:numPr>
        <w:spacing w:after="160" w:line="252" w:lineRule="auto"/>
      </w:pPr>
      <w:r>
        <w:t>If an SP obtains majority support, then follow the usual path (scheduled motions)</w:t>
      </w:r>
    </w:p>
    <w:p w14:paraId="45BBAE90" w14:textId="5BB0ED39" w:rsidR="00EE35AC" w:rsidRPr="00F039BB" w:rsidRDefault="00EE35AC" w:rsidP="00EE35AC">
      <w:pPr>
        <w:pStyle w:val="ListParagraph"/>
        <w:numPr>
          <w:ilvl w:val="1"/>
          <w:numId w:val="15"/>
        </w:numPr>
        <w:spacing w:after="160" w:line="252" w:lineRule="auto"/>
      </w:pPr>
      <w:r w:rsidRPr="00F039BB">
        <w:t>If an SP does not obtain majority support for a particular CID</w:t>
      </w:r>
      <w:r w:rsidR="00F039BB">
        <w:t>,</w:t>
      </w:r>
      <w:r w:rsidRPr="00F039BB">
        <w:t xml:space="preserve"> then</w:t>
      </w:r>
      <w:r w:rsidR="00E87C42">
        <w:t xml:space="preserve"> continue </w:t>
      </w:r>
      <w:r w:rsidR="0004256B">
        <w:t xml:space="preserve">offline (reflector) </w:t>
      </w:r>
      <w:r w:rsidR="00E87C42">
        <w:t xml:space="preserve">discussions to </w:t>
      </w:r>
      <w:r w:rsidR="005208D9">
        <w:t>see what resolution for that CID can reach consensus</w:t>
      </w:r>
      <w:r w:rsidR="00E87C42">
        <w:t>.</w:t>
      </w:r>
      <w:r w:rsidR="0004256B">
        <w:t xml:space="preserve"> Deadline is set to </w:t>
      </w:r>
      <w:r w:rsidR="0065197A">
        <w:t xml:space="preserve">two </w:t>
      </w:r>
      <w:r w:rsidR="0004256B">
        <w:t>week</w:t>
      </w:r>
      <w:r w:rsidR="0065197A">
        <w:t xml:space="preserve">s (deadline is moved to one week when nearing the </w:t>
      </w:r>
      <w:r w:rsidR="00CF360B">
        <w:t>deadline specified in the TGbe timeline)</w:t>
      </w:r>
      <w:r w:rsidR="0004256B">
        <w:t xml:space="preserve"> after </w:t>
      </w:r>
      <w:r w:rsidR="000D5918">
        <w:t>the CID is presented</w:t>
      </w:r>
      <w:r w:rsidR="000942AC">
        <w:t xml:space="preserve"> for asking to run the SP</w:t>
      </w:r>
      <w:r w:rsidR="0004256B">
        <w:t>.</w:t>
      </w:r>
    </w:p>
    <w:p w14:paraId="21AF02C0" w14:textId="6DD58E5D" w:rsidR="001D6901" w:rsidRDefault="001D6901" w:rsidP="001D6901">
      <w:pPr>
        <w:pStyle w:val="ListParagraph"/>
        <w:numPr>
          <w:ilvl w:val="1"/>
          <w:numId w:val="15"/>
        </w:numPr>
        <w:spacing w:after="160" w:line="252" w:lineRule="auto"/>
      </w:pPr>
      <w:r>
        <w:t xml:space="preserve">If a CID is presented </w:t>
      </w:r>
      <w:r w:rsidR="00BF4070" w:rsidRPr="00BF4070">
        <w:t xml:space="preserve">but no SP is </w:t>
      </w:r>
      <w:proofErr w:type="gramStart"/>
      <w:r w:rsidR="00BF4070" w:rsidRPr="00BF4070">
        <w:t>run</w:t>
      </w:r>
      <w:proofErr w:type="gramEnd"/>
      <w:r w:rsidR="00BF4070" w:rsidRPr="00BF4070">
        <w:t xml:space="preserve"> then the author </w:t>
      </w:r>
      <w:r w:rsidR="000B634B">
        <w:t xml:space="preserve">still </w:t>
      </w:r>
      <w:r w:rsidR="00BF4070" w:rsidRPr="00BF4070">
        <w:t xml:space="preserve">has </w:t>
      </w:r>
      <w:r w:rsidR="00FF6808">
        <w:t>two</w:t>
      </w:r>
      <w:r w:rsidR="00321447" w:rsidRPr="00BF4070">
        <w:t xml:space="preserve"> </w:t>
      </w:r>
      <w:r w:rsidR="00BF4070" w:rsidRPr="00BF4070">
        <w:t>week</w:t>
      </w:r>
      <w:r w:rsidR="00FF6808">
        <w:t>s</w:t>
      </w:r>
      <w:r w:rsidR="00BF4070" w:rsidRPr="00BF4070">
        <w:t xml:space="preserve"> to </w:t>
      </w:r>
      <w:r w:rsidR="002563E6">
        <w:t xml:space="preserve">ask for </w:t>
      </w:r>
      <w:r w:rsidR="00BF4070" w:rsidRPr="00BF4070">
        <w:t>run</w:t>
      </w:r>
      <w:r w:rsidR="002563E6">
        <w:t>ning</w:t>
      </w:r>
      <w:r w:rsidR="00BF4070" w:rsidRPr="00BF4070">
        <w:t xml:space="preserve"> the SP</w:t>
      </w:r>
    </w:p>
    <w:p w14:paraId="1476EA1D" w14:textId="6DA29BD3" w:rsidR="005A3F0F" w:rsidRDefault="00BF4070" w:rsidP="00BF4070">
      <w:pPr>
        <w:pStyle w:val="ListParagraph"/>
        <w:numPr>
          <w:ilvl w:val="1"/>
          <w:numId w:val="15"/>
        </w:numPr>
        <w:spacing w:after="160" w:line="252" w:lineRule="auto"/>
      </w:pPr>
      <w:r w:rsidRPr="00BF4070">
        <w:t xml:space="preserve">If no majority support is achieved for an SP on a CID following the steps </w:t>
      </w:r>
      <w:proofErr w:type="gramStart"/>
      <w:r w:rsidRPr="00BF4070">
        <w:t>above</w:t>
      </w:r>
      <w:proofErr w:type="gramEnd"/>
      <w:r w:rsidRPr="00BF4070">
        <w:t xml:space="preserve"> then that CID will be </w:t>
      </w:r>
      <w:r w:rsidR="004F2BB4">
        <w:t>categorized as in</w:t>
      </w:r>
      <w:r w:rsidR="004F2BB4" w:rsidRPr="00BF4070">
        <w:t xml:space="preserve"> </w:t>
      </w:r>
      <w:r w:rsidRPr="00BF4070">
        <w:t>“quarantine” in the spreadsheet</w:t>
      </w:r>
      <w:r w:rsidR="005A3F0F">
        <w:t>.</w:t>
      </w:r>
      <w:r w:rsidRPr="00BF4070">
        <w:t xml:space="preserve"> </w:t>
      </w:r>
    </w:p>
    <w:p w14:paraId="4D5AE79C" w14:textId="2BE53B69" w:rsidR="00BF4070" w:rsidRDefault="00A2008C" w:rsidP="00BF4070">
      <w:pPr>
        <w:pStyle w:val="ListParagraph"/>
        <w:numPr>
          <w:ilvl w:val="1"/>
          <w:numId w:val="15"/>
        </w:numPr>
        <w:spacing w:after="160" w:line="252" w:lineRule="auto"/>
      </w:pPr>
      <w:r>
        <w:t xml:space="preserve">A CID that is in “quarantine </w:t>
      </w:r>
      <w:r w:rsidR="00BF4070" w:rsidRPr="00BF4070">
        <w:t>may be re-considered for discussion only after the remaining CIDs are resolved or when there is free slots in the agenda</w:t>
      </w:r>
      <w:r w:rsidR="002D5AB1">
        <w:t xml:space="preserve"> of a Joint conf call</w:t>
      </w:r>
      <w:r w:rsidR="00BF4070" w:rsidRPr="00BF4070">
        <w:t>.</w:t>
      </w:r>
      <w:r w:rsidR="00CC0C00">
        <w:t xml:space="preserve"> </w:t>
      </w:r>
    </w:p>
    <w:p w14:paraId="564B9D9B" w14:textId="36B83B2B" w:rsidR="00A2008C" w:rsidRDefault="00A2008C" w:rsidP="00A2008C">
      <w:pPr>
        <w:pStyle w:val="ListParagraph"/>
        <w:numPr>
          <w:ilvl w:val="1"/>
          <w:numId w:val="15"/>
        </w:numPr>
        <w:spacing w:after="160" w:line="252" w:lineRule="auto"/>
      </w:pPr>
      <w:r>
        <w:lastRenderedPageBreak/>
        <w:t xml:space="preserve">All CIDs that are in quarantine will be placed in a default motion with a resolution that reads along these lines: </w:t>
      </w:r>
    </w:p>
    <w:p w14:paraId="33983D94" w14:textId="3540CEF0" w:rsidR="00A2008C" w:rsidRDefault="002D5AB1" w:rsidP="00A2008C">
      <w:pPr>
        <w:pStyle w:val="ListParagraph"/>
        <w:numPr>
          <w:ilvl w:val="1"/>
          <w:numId w:val="15"/>
        </w:numPr>
        <w:spacing w:after="160" w:line="252" w:lineRule="auto"/>
        <w:rPr>
          <w:i/>
          <w:iCs/>
        </w:rPr>
      </w:pPr>
      <w:r w:rsidRPr="002D5AB1">
        <w:rPr>
          <w:i/>
          <w:iCs/>
        </w:rPr>
        <w:t>“</w:t>
      </w:r>
      <w:r w:rsidR="00A2008C" w:rsidRPr="002D5AB1">
        <w:rPr>
          <w:i/>
          <w:iCs/>
        </w:rPr>
        <w:t>Rejected -- A proposed resolution for this CID was discussed as part of the comment resolutions in document 11/22/</w:t>
      </w:r>
      <w:proofErr w:type="spellStart"/>
      <w:r w:rsidR="00A2008C" w:rsidRPr="002D5AB1">
        <w:rPr>
          <w:i/>
          <w:iCs/>
        </w:rPr>
        <w:t>xxxxrx</w:t>
      </w:r>
      <w:proofErr w:type="spellEnd"/>
      <w:r w:rsidR="00A2008C" w:rsidRPr="002D5AB1">
        <w:rPr>
          <w:i/>
          <w:iCs/>
        </w:rPr>
        <w:t>, however the group could not reach consensus on a propos</w:t>
      </w:r>
      <w:r w:rsidR="00606A65">
        <w:rPr>
          <w:i/>
          <w:iCs/>
        </w:rPr>
        <w:t>ed change that would</w:t>
      </w:r>
      <w:r w:rsidR="00A2008C" w:rsidRPr="002D5AB1">
        <w:rPr>
          <w:i/>
          <w:iCs/>
        </w:rPr>
        <w:t xml:space="preserve"> resolve the comment.</w:t>
      </w:r>
      <w:r w:rsidRPr="002D5AB1">
        <w:rPr>
          <w:i/>
          <w:iCs/>
        </w:rPr>
        <w:t>”</w:t>
      </w:r>
    </w:p>
    <w:p w14:paraId="124F8ED4" w14:textId="4FA5DB96" w:rsidR="005D0F39" w:rsidRPr="002D5AB1" w:rsidRDefault="005D0F39" w:rsidP="005D0F39">
      <w:pPr>
        <w:pStyle w:val="ListParagraph"/>
        <w:numPr>
          <w:ilvl w:val="2"/>
          <w:numId w:val="15"/>
        </w:numPr>
        <w:spacing w:after="160" w:line="252" w:lineRule="auto"/>
        <w:rPr>
          <w:i/>
          <w:iCs/>
        </w:rPr>
      </w:pPr>
      <w:r>
        <w:rPr>
          <w:i/>
          <w:iCs/>
        </w:rPr>
        <w:t>POC</w:t>
      </w:r>
      <w:r w:rsidR="00D90CC8">
        <w:rPr>
          <w:i/>
          <w:iCs/>
        </w:rPr>
        <w:t xml:space="preserve"> is requested to provide additional technical details that reflect the discussions on this topic. These details to be included in the proposed resolution for that CID.</w:t>
      </w:r>
    </w:p>
    <w:p w14:paraId="27B44B60" w14:textId="0E857C15" w:rsidR="00F709FD" w:rsidRDefault="00F709FD" w:rsidP="00BF4070">
      <w:pPr>
        <w:pStyle w:val="ListParagraph"/>
        <w:numPr>
          <w:ilvl w:val="1"/>
          <w:numId w:val="15"/>
        </w:numPr>
        <w:spacing w:after="160" w:line="252" w:lineRule="auto"/>
      </w:pPr>
      <w:r>
        <w:t>The above motion will be run following existing established procedures</w:t>
      </w:r>
      <w:r w:rsidR="0011066C">
        <w:t xml:space="preserve"> (and if the motion for a particular </w:t>
      </w:r>
      <w:r w:rsidR="00402144">
        <w:t xml:space="preserve">quarantined </w:t>
      </w:r>
      <w:r w:rsidR="0011066C">
        <w:t xml:space="preserve">CID fails then the CID can be re-discussed </w:t>
      </w:r>
      <w:r w:rsidR="005D6CEE">
        <w:t>during</w:t>
      </w:r>
      <w:r w:rsidR="0011066C">
        <w:t xml:space="preserve"> a Joint conf call</w:t>
      </w:r>
      <w:r w:rsidR="003C5F2D">
        <w:t>)</w:t>
      </w:r>
      <w:r>
        <w:t>.</w:t>
      </w:r>
    </w:p>
    <w:p w14:paraId="58C37010" w14:textId="4009B153" w:rsidR="00CC0C00" w:rsidRDefault="00CC0C00" w:rsidP="00BF4070">
      <w:pPr>
        <w:pStyle w:val="ListParagraph"/>
        <w:numPr>
          <w:ilvl w:val="1"/>
          <w:numId w:val="15"/>
        </w:numPr>
        <w:spacing w:after="160" w:line="252" w:lineRule="auto"/>
      </w:pPr>
      <w:r>
        <w:t xml:space="preserve">Target is to </w:t>
      </w:r>
      <w:r w:rsidR="002D5AB1">
        <w:t>resolve all the</w:t>
      </w:r>
      <w:r w:rsidR="003625B4">
        <w:t xml:space="preserve"> </w:t>
      </w:r>
      <w:r w:rsidR="002D5AB1">
        <w:t xml:space="preserve">comments </w:t>
      </w:r>
      <w:r w:rsidR="003625B4">
        <w:t xml:space="preserve">by </w:t>
      </w:r>
      <w:r w:rsidR="0090684A">
        <w:t>the deadline specified in the TGbe deadline.</w:t>
      </w:r>
    </w:p>
    <w:p w14:paraId="6B816891" w14:textId="03EB9150" w:rsidR="00DC1E0E" w:rsidRDefault="0081453F" w:rsidP="00DC1E0E">
      <w:pPr>
        <w:pStyle w:val="ListParagraph"/>
        <w:numPr>
          <w:ilvl w:val="0"/>
          <w:numId w:val="15"/>
        </w:numPr>
        <w:spacing w:after="160" w:line="252" w:lineRule="auto"/>
      </w:pPr>
      <w:r>
        <w:t>Chair is expected to solicit progress reports from POCs on unresolved CIDs</w:t>
      </w:r>
      <w:r w:rsidR="004B76B0">
        <w:t>. If POC is unresponsive or little progress is being made</w:t>
      </w:r>
      <w:r w:rsidR="009F66F3">
        <w:t>,</w:t>
      </w:r>
      <w:r w:rsidR="004B76B0">
        <w:t xml:space="preserve"> then the CIDs may be re-assigned to other volunteers from the TTT</w:t>
      </w:r>
      <w:r w:rsidR="0078537A">
        <w:t xml:space="preserve"> of that subject.</w:t>
      </w:r>
    </w:p>
    <w:p w14:paraId="20A00598" w14:textId="6AE69406" w:rsidR="00DC1E0E" w:rsidRDefault="00DC1E0E" w:rsidP="00DC1E0E">
      <w:pPr>
        <w:pStyle w:val="Heading2"/>
        <w:numPr>
          <w:ilvl w:val="0"/>
          <w:numId w:val="8"/>
        </w:numPr>
      </w:pPr>
      <w:r w:rsidRPr="00795828">
        <w:t xml:space="preserve">Guidelines for </w:t>
      </w:r>
      <w:r>
        <w:t xml:space="preserve">Accelerating </w:t>
      </w:r>
      <w:r w:rsidRPr="00795828">
        <w:t>C</w:t>
      </w:r>
      <w:r>
        <w:t>Rs</w:t>
      </w:r>
      <w:r w:rsidRPr="00795828">
        <w:t xml:space="preserve"> for TGbe</w:t>
      </w:r>
      <w:r>
        <w:t xml:space="preserve"> D4.0</w:t>
      </w:r>
    </w:p>
    <w:p w14:paraId="36036758" w14:textId="77777777" w:rsidR="00DC1E0E" w:rsidRDefault="00DC1E0E" w:rsidP="00DC1E0E">
      <w:pPr>
        <w:pStyle w:val="ListParagraph"/>
        <w:numPr>
          <w:ilvl w:val="0"/>
          <w:numId w:val="14"/>
        </w:numPr>
        <w:spacing w:after="160" w:line="252" w:lineRule="auto"/>
      </w:pPr>
      <w:r>
        <w:t xml:space="preserve">Chairs may prioritize CR documents that resolve many </w:t>
      </w:r>
      <w:proofErr w:type="gramStart"/>
      <w:r>
        <w:t>CIDs</w:t>
      </w:r>
      <w:proofErr w:type="gramEnd"/>
    </w:p>
    <w:p w14:paraId="3BA06D9E" w14:textId="77777777" w:rsidR="00DC1E0E" w:rsidRDefault="00DC1E0E" w:rsidP="00DC1E0E">
      <w:pPr>
        <w:pStyle w:val="ListParagraph"/>
        <w:numPr>
          <w:ilvl w:val="1"/>
          <w:numId w:val="14"/>
        </w:numPr>
        <w:spacing w:after="160" w:line="252" w:lineRule="auto"/>
      </w:pPr>
      <w:r>
        <w:t xml:space="preserve">Expect that no more than 2-3 such CRDs added in proposed agenda of a conf </w:t>
      </w:r>
      <w:proofErr w:type="gramStart"/>
      <w:r>
        <w:t>call</w:t>
      </w:r>
      <w:proofErr w:type="gramEnd"/>
    </w:p>
    <w:p w14:paraId="149A074A" w14:textId="77777777" w:rsidR="00DC1E0E" w:rsidRDefault="00DC1E0E" w:rsidP="00DC1E0E">
      <w:pPr>
        <w:pStyle w:val="ListParagraph"/>
        <w:numPr>
          <w:ilvl w:val="2"/>
          <w:numId w:val="14"/>
        </w:numPr>
        <w:spacing w:after="160" w:line="252" w:lineRule="auto"/>
      </w:pPr>
      <w:r>
        <w:t xml:space="preserve">As usual the documents need to be uploaded to the server at least 24 hours in advance and it is highly recommended that the docs are reviewed by TTTs and sent to the reflector for early </w:t>
      </w:r>
      <w:proofErr w:type="gramStart"/>
      <w:r>
        <w:t>feedback</w:t>
      </w:r>
      <w:proofErr w:type="gramEnd"/>
    </w:p>
    <w:p w14:paraId="741660E5" w14:textId="77777777" w:rsidR="00DC1E0E" w:rsidRDefault="00DC1E0E" w:rsidP="00DC1E0E">
      <w:pPr>
        <w:pStyle w:val="ListParagraph"/>
        <w:numPr>
          <w:ilvl w:val="2"/>
          <w:numId w:val="14"/>
        </w:numPr>
        <w:spacing w:after="160" w:line="252" w:lineRule="auto"/>
      </w:pPr>
      <w:proofErr w:type="gramStart"/>
      <w:r>
        <w:t>Generally</w:t>
      </w:r>
      <w:proofErr w:type="gramEnd"/>
      <w:r>
        <w:t xml:space="preserve"> will allocate first 90 minutes of the conf call to these CRs</w:t>
      </w:r>
    </w:p>
    <w:p w14:paraId="1990282E" w14:textId="77777777" w:rsidR="00DC1E0E" w:rsidRDefault="00DC1E0E" w:rsidP="00DC1E0E">
      <w:pPr>
        <w:pStyle w:val="ListParagraph"/>
        <w:numPr>
          <w:ilvl w:val="1"/>
          <w:numId w:val="14"/>
        </w:numPr>
        <w:spacing w:after="160" w:line="252" w:lineRule="auto"/>
      </w:pPr>
      <w:r>
        <w:t>Chair is expected to continue tagging the CIDs on these CRs in green font to identify CIDs that are expected to be straightforward/non-controversial (we had a separate guideline sent a while ago on this item)</w:t>
      </w:r>
    </w:p>
    <w:p w14:paraId="4A623145" w14:textId="77777777" w:rsidR="00DC1E0E" w:rsidRDefault="00DC1E0E" w:rsidP="00DC1E0E">
      <w:pPr>
        <w:pStyle w:val="ListParagraph"/>
        <w:numPr>
          <w:ilvl w:val="2"/>
          <w:numId w:val="14"/>
        </w:numPr>
        <w:spacing w:after="160" w:line="252" w:lineRule="auto"/>
      </w:pPr>
      <w:r>
        <w:t>Author needs not read the comment and the proposed change for these CIDs but rather shows only the proposed changes directly.</w:t>
      </w:r>
    </w:p>
    <w:p w14:paraId="340905A0" w14:textId="77777777" w:rsidR="00DC1E0E" w:rsidRDefault="00DC1E0E" w:rsidP="00DC1E0E">
      <w:pPr>
        <w:pStyle w:val="ListParagraph"/>
        <w:numPr>
          <w:ilvl w:val="2"/>
          <w:numId w:val="14"/>
        </w:numPr>
        <w:spacing w:after="160" w:line="252" w:lineRule="auto"/>
      </w:pPr>
      <w:r>
        <w:t xml:space="preserve">Members can always ask the author to read the comment if </w:t>
      </w:r>
      <w:proofErr w:type="gramStart"/>
      <w:r>
        <w:t>so</w:t>
      </w:r>
      <w:proofErr w:type="gramEnd"/>
      <w:r>
        <w:t xml:space="preserve"> they prefer.</w:t>
      </w:r>
    </w:p>
    <w:p w14:paraId="592991A2" w14:textId="77777777" w:rsidR="00DC1E0E" w:rsidRDefault="00DC1E0E" w:rsidP="00DC1E0E">
      <w:pPr>
        <w:pStyle w:val="ListParagraph"/>
        <w:numPr>
          <w:ilvl w:val="0"/>
          <w:numId w:val="14"/>
        </w:numPr>
        <w:spacing w:after="160" w:line="252" w:lineRule="auto"/>
      </w:pPr>
      <w:r>
        <w:t xml:space="preserve">Chairs to track CID progress while a document is </w:t>
      </w:r>
      <w:proofErr w:type="gramStart"/>
      <w:r>
        <w:t>presented</w:t>
      </w:r>
      <w:proofErr w:type="gramEnd"/>
      <w:r>
        <w:t xml:space="preserve"> </w:t>
      </w:r>
    </w:p>
    <w:p w14:paraId="2AC4CAC5" w14:textId="77777777" w:rsidR="00DC1E0E" w:rsidRDefault="00DC1E0E" w:rsidP="00DC1E0E">
      <w:pPr>
        <w:pStyle w:val="ListParagraph"/>
        <w:numPr>
          <w:ilvl w:val="1"/>
          <w:numId w:val="14"/>
        </w:numPr>
        <w:spacing w:after="160" w:line="252" w:lineRule="auto"/>
      </w:pPr>
      <w:r>
        <w:t xml:space="preserve">All CIDs for which there is no (technical) discussion to be included as part of an SP at the end of the </w:t>
      </w:r>
      <w:proofErr w:type="gramStart"/>
      <w:r>
        <w:t>presentation</w:t>
      </w:r>
      <w:proofErr w:type="gramEnd"/>
    </w:p>
    <w:p w14:paraId="5AA3B604" w14:textId="77777777" w:rsidR="00DC1E0E" w:rsidRDefault="00DC1E0E" w:rsidP="00DC1E0E">
      <w:pPr>
        <w:pStyle w:val="ListParagraph"/>
        <w:numPr>
          <w:ilvl w:val="1"/>
          <w:numId w:val="14"/>
        </w:numPr>
        <w:spacing w:after="160" w:line="252" w:lineRule="auto"/>
      </w:pPr>
      <w:r>
        <w:t>All CIDs that need more discussion to be highlighted and either:</w:t>
      </w:r>
    </w:p>
    <w:p w14:paraId="558A981C" w14:textId="77777777" w:rsidR="00DC1E0E" w:rsidRDefault="00DC1E0E" w:rsidP="00DC1E0E">
      <w:pPr>
        <w:pStyle w:val="ListParagraph"/>
        <w:numPr>
          <w:ilvl w:val="2"/>
          <w:numId w:val="14"/>
        </w:numPr>
        <w:spacing w:after="160" w:line="252" w:lineRule="auto"/>
      </w:pPr>
      <w:r>
        <w:t xml:space="preserve">Deferred for further offline discussion (via the reflector) or </w:t>
      </w:r>
    </w:p>
    <w:p w14:paraId="40FA5026" w14:textId="1998FA2F" w:rsidR="00DC1E0E" w:rsidRDefault="00DC1E0E" w:rsidP="00DC1E0E">
      <w:pPr>
        <w:pStyle w:val="ListParagraph"/>
        <w:numPr>
          <w:ilvl w:val="2"/>
          <w:numId w:val="14"/>
        </w:numPr>
        <w:spacing w:after="160" w:line="252" w:lineRule="auto"/>
      </w:pPr>
      <w:r>
        <w:t xml:space="preserve">Run </w:t>
      </w:r>
      <w:del w:id="4" w:author="Alfred Aster" w:date="2023-08-22T10:03:00Z">
        <w:r w:rsidDel="002612DC">
          <w:delText xml:space="preserve">an </w:delText>
        </w:r>
      </w:del>
      <w:ins w:id="5" w:author="Alfred Aster" w:date="2023-08-22T10:03:00Z">
        <w:r w:rsidR="002612DC">
          <w:t>a</w:t>
        </w:r>
        <w:r w:rsidR="002612DC">
          <w:t xml:space="preserve"> separate</w:t>
        </w:r>
        <w:r w:rsidR="002612DC">
          <w:t xml:space="preserve"> </w:t>
        </w:r>
      </w:ins>
      <w:r>
        <w:t>SP on these CID(s)</w:t>
      </w:r>
    </w:p>
    <w:p w14:paraId="5DE1A3CF" w14:textId="77777777" w:rsidR="00DC1E0E" w:rsidRDefault="00DC1E0E" w:rsidP="00DC1E0E">
      <w:pPr>
        <w:pStyle w:val="ListParagraph"/>
        <w:numPr>
          <w:ilvl w:val="0"/>
          <w:numId w:val="14"/>
        </w:numPr>
        <w:spacing w:after="160" w:line="252" w:lineRule="auto"/>
      </w:pPr>
      <w:r>
        <w:t>Progressing on comment resolutions via consensus building</w:t>
      </w:r>
    </w:p>
    <w:p w14:paraId="34562C85" w14:textId="77777777" w:rsidR="00DC1E0E" w:rsidRDefault="00DC1E0E" w:rsidP="00DC1E0E">
      <w:pPr>
        <w:pStyle w:val="ListParagraph"/>
        <w:numPr>
          <w:ilvl w:val="1"/>
          <w:numId w:val="14"/>
        </w:numPr>
        <w:spacing w:after="160" w:line="252" w:lineRule="auto"/>
      </w:pPr>
      <w:r>
        <w:t>If an SP obtains majority support, then follow the usual path (scheduled motions)</w:t>
      </w:r>
    </w:p>
    <w:p w14:paraId="68F6A881" w14:textId="133894D6" w:rsidR="00DC1E0E" w:rsidRPr="00F039BB" w:rsidRDefault="00DC1E0E" w:rsidP="00DC1E0E">
      <w:pPr>
        <w:pStyle w:val="ListParagraph"/>
        <w:numPr>
          <w:ilvl w:val="1"/>
          <w:numId w:val="14"/>
        </w:numPr>
        <w:spacing w:after="160" w:line="252" w:lineRule="auto"/>
      </w:pPr>
      <w:r w:rsidRPr="00F039BB">
        <w:t>If an SP does not obtain majority support for a particular CID</w:t>
      </w:r>
      <w:r>
        <w:t>,</w:t>
      </w:r>
      <w:r w:rsidRPr="00F039BB">
        <w:t xml:space="preserve"> then</w:t>
      </w:r>
      <w:r>
        <w:t xml:space="preserve"> continue offline (reflector) discussions to see what resolution for that CID can reach consensus. Deadline is set to two weeks (deadline is moved to one week when nearing the deadline specified in the TGbe timeline) after the CID is presented</w:t>
      </w:r>
      <w:del w:id="6" w:author="Alfred Aster" w:date="2023-08-22T10:05:00Z">
        <w:r w:rsidDel="006B29D3">
          <w:delText xml:space="preserve"> for asking to run the SP</w:delText>
        </w:r>
      </w:del>
      <w:r>
        <w:t>.</w:t>
      </w:r>
      <w:ins w:id="7" w:author="Alfred Aster" w:date="2023-08-22T10:06:00Z">
        <w:r w:rsidR="006B29D3">
          <w:t xml:space="preserve"> After the deadline </w:t>
        </w:r>
        <w:r w:rsidR="0090764F">
          <w:t xml:space="preserve">has passed, the chair is expected to run a SP on </w:t>
        </w:r>
      </w:ins>
      <w:ins w:id="8" w:author="Alfred Aster" w:date="2023-08-22T10:07:00Z">
        <w:r w:rsidR="0090764F">
          <w:t>a resolution for that CI</w:t>
        </w:r>
        <w:r w:rsidR="004217B2">
          <w:t>D (proposed resolution by member/no consensus resolution).</w:t>
        </w:r>
      </w:ins>
    </w:p>
    <w:p w14:paraId="59AB53EC" w14:textId="79351A51" w:rsidR="00DC1E0E" w:rsidRDefault="00DC1E0E" w:rsidP="00DC1E0E">
      <w:pPr>
        <w:pStyle w:val="ListParagraph"/>
        <w:numPr>
          <w:ilvl w:val="1"/>
          <w:numId w:val="14"/>
        </w:numPr>
        <w:spacing w:after="160" w:line="252" w:lineRule="auto"/>
      </w:pPr>
      <w:r>
        <w:lastRenderedPageBreak/>
        <w:t xml:space="preserve">If a CID is presented </w:t>
      </w:r>
      <w:r w:rsidRPr="00BF4070">
        <w:t xml:space="preserve">but no SP is </w:t>
      </w:r>
      <w:proofErr w:type="gramStart"/>
      <w:r w:rsidRPr="00BF4070">
        <w:t>run</w:t>
      </w:r>
      <w:proofErr w:type="gramEnd"/>
      <w:r w:rsidRPr="00BF4070">
        <w:t xml:space="preserve"> then the author </w:t>
      </w:r>
      <w:r>
        <w:t xml:space="preserve">still </w:t>
      </w:r>
      <w:r w:rsidRPr="00BF4070">
        <w:t xml:space="preserve">has </w:t>
      </w:r>
      <w:r>
        <w:t>two</w:t>
      </w:r>
      <w:r w:rsidRPr="00BF4070">
        <w:t xml:space="preserve"> week</w:t>
      </w:r>
      <w:r>
        <w:t>s</w:t>
      </w:r>
      <w:r w:rsidRPr="00BF4070">
        <w:t xml:space="preserve"> to </w:t>
      </w:r>
      <w:r>
        <w:t xml:space="preserve">ask for </w:t>
      </w:r>
      <w:r w:rsidRPr="00BF4070">
        <w:t>run</w:t>
      </w:r>
      <w:r>
        <w:t>ning</w:t>
      </w:r>
      <w:r w:rsidRPr="00BF4070">
        <w:t xml:space="preserve"> the SP</w:t>
      </w:r>
      <w:ins w:id="9" w:author="Alfred Aster" w:date="2023-08-22T10:05:00Z">
        <w:r w:rsidR="009406A2">
          <w:t>.</w:t>
        </w:r>
      </w:ins>
      <w:ins w:id="10" w:author="Alfred Aster" w:date="2023-08-22T10:08:00Z">
        <w:r w:rsidR="004217B2">
          <w:t xml:space="preserve"> </w:t>
        </w:r>
        <w:r w:rsidR="004217B2">
          <w:t>After the deadline has passed, the chair is expected to run a SP on a resolution for that CID (proposed resolution by member/no consensus resolution).</w:t>
        </w:r>
      </w:ins>
    </w:p>
    <w:p w14:paraId="1CBF76A1" w14:textId="77777777" w:rsidR="00DC1E0E" w:rsidRDefault="00DC1E0E" w:rsidP="00DC1E0E">
      <w:pPr>
        <w:pStyle w:val="ListParagraph"/>
        <w:numPr>
          <w:ilvl w:val="1"/>
          <w:numId w:val="14"/>
        </w:numPr>
        <w:spacing w:after="160" w:line="252" w:lineRule="auto"/>
      </w:pPr>
      <w:r w:rsidRPr="00BF4070">
        <w:t xml:space="preserve">If no majority support is achieved for an SP on a CID following the steps </w:t>
      </w:r>
      <w:proofErr w:type="gramStart"/>
      <w:r w:rsidRPr="00BF4070">
        <w:t>above</w:t>
      </w:r>
      <w:proofErr w:type="gramEnd"/>
      <w:r w:rsidRPr="00BF4070">
        <w:t xml:space="preserve"> then that CID will be </w:t>
      </w:r>
      <w:r>
        <w:t>categorized as in</w:t>
      </w:r>
      <w:r w:rsidRPr="00BF4070">
        <w:t xml:space="preserve"> “quarantine” in the spreadsheet</w:t>
      </w:r>
      <w:r>
        <w:t>.</w:t>
      </w:r>
      <w:r w:rsidRPr="00BF4070">
        <w:t xml:space="preserve"> </w:t>
      </w:r>
    </w:p>
    <w:p w14:paraId="7836B58F" w14:textId="77777777" w:rsidR="00DC1E0E" w:rsidRDefault="00DC1E0E" w:rsidP="00DC1E0E">
      <w:pPr>
        <w:pStyle w:val="ListParagraph"/>
        <w:numPr>
          <w:ilvl w:val="1"/>
          <w:numId w:val="14"/>
        </w:numPr>
        <w:spacing w:after="160" w:line="252" w:lineRule="auto"/>
      </w:pPr>
      <w:r>
        <w:t xml:space="preserve">A CID that is in “quarantine </w:t>
      </w:r>
      <w:r w:rsidRPr="00BF4070">
        <w:t>may be re-considered for discussion only after the remaining CIDs are resolved or when there is free slots in the agenda</w:t>
      </w:r>
      <w:r>
        <w:t xml:space="preserve"> of a Joint conf call</w:t>
      </w:r>
      <w:r w:rsidRPr="00BF4070">
        <w:t>.</w:t>
      </w:r>
      <w:r>
        <w:t xml:space="preserve"> </w:t>
      </w:r>
    </w:p>
    <w:p w14:paraId="65E01C31" w14:textId="77777777" w:rsidR="00DC1E0E" w:rsidRDefault="00DC1E0E" w:rsidP="00DC1E0E">
      <w:pPr>
        <w:pStyle w:val="ListParagraph"/>
        <w:numPr>
          <w:ilvl w:val="1"/>
          <w:numId w:val="14"/>
        </w:numPr>
        <w:spacing w:after="160" w:line="252" w:lineRule="auto"/>
      </w:pPr>
      <w:r>
        <w:t xml:space="preserve">All CIDs that are in quarantine will be placed in a default motion with a resolution that reads along these lines: </w:t>
      </w:r>
    </w:p>
    <w:p w14:paraId="61A67DB5" w14:textId="77777777" w:rsidR="00DC1E0E" w:rsidRDefault="00DC1E0E" w:rsidP="00DC1E0E">
      <w:pPr>
        <w:pStyle w:val="ListParagraph"/>
        <w:numPr>
          <w:ilvl w:val="1"/>
          <w:numId w:val="14"/>
        </w:numPr>
        <w:spacing w:after="160" w:line="252" w:lineRule="auto"/>
        <w:rPr>
          <w:i/>
          <w:iCs/>
        </w:rPr>
      </w:pPr>
      <w:r w:rsidRPr="002D5AB1">
        <w:rPr>
          <w:i/>
          <w:iCs/>
        </w:rPr>
        <w:t>“Rejected -- A proposed resolution for this CID was discussed as part of the comment resolutions in document 11/22/</w:t>
      </w:r>
      <w:proofErr w:type="spellStart"/>
      <w:r w:rsidRPr="002D5AB1">
        <w:rPr>
          <w:i/>
          <w:iCs/>
        </w:rPr>
        <w:t>xxxxrx</w:t>
      </w:r>
      <w:proofErr w:type="spellEnd"/>
      <w:r w:rsidRPr="002D5AB1">
        <w:rPr>
          <w:i/>
          <w:iCs/>
        </w:rPr>
        <w:t>, however the group could not reach consensus on a propos</w:t>
      </w:r>
      <w:r>
        <w:rPr>
          <w:i/>
          <w:iCs/>
        </w:rPr>
        <w:t>ed change that would</w:t>
      </w:r>
      <w:r w:rsidRPr="002D5AB1">
        <w:rPr>
          <w:i/>
          <w:iCs/>
        </w:rPr>
        <w:t xml:space="preserve"> resolve the comment.”</w:t>
      </w:r>
    </w:p>
    <w:p w14:paraId="4B3176E6" w14:textId="77777777" w:rsidR="00DC1E0E" w:rsidRPr="002D5AB1" w:rsidRDefault="00DC1E0E" w:rsidP="00DC1E0E">
      <w:pPr>
        <w:pStyle w:val="ListParagraph"/>
        <w:numPr>
          <w:ilvl w:val="2"/>
          <w:numId w:val="14"/>
        </w:numPr>
        <w:spacing w:after="160" w:line="252" w:lineRule="auto"/>
        <w:rPr>
          <w:i/>
          <w:iCs/>
        </w:rPr>
      </w:pPr>
      <w:r>
        <w:rPr>
          <w:i/>
          <w:iCs/>
        </w:rPr>
        <w:t>POC is requested to provide additional technical details that reflect the discussions on this topic. These details to be included in the proposed resolution for that CID.</w:t>
      </w:r>
    </w:p>
    <w:p w14:paraId="43AB2FD8" w14:textId="77777777" w:rsidR="00DC1E0E" w:rsidRDefault="00DC1E0E" w:rsidP="00DC1E0E">
      <w:pPr>
        <w:pStyle w:val="ListParagraph"/>
        <w:numPr>
          <w:ilvl w:val="1"/>
          <w:numId w:val="14"/>
        </w:numPr>
        <w:spacing w:after="160" w:line="252" w:lineRule="auto"/>
      </w:pPr>
      <w:r>
        <w:t>The above motion will be run following existing established procedures (and if the motion for a particular quarantined CID fails then the CID can be re-discussed during a Joint conf call).</w:t>
      </w:r>
    </w:p>
    <w:p w14:paraId="19574697" w14:textId="77777777" w:rsidR="00DC1E0E" w:rsidRDefault="00DC1E0E" w:rsidP="00DC1E0E">
      <w:pPr>
        <w:pStyle w:val="ListParagraph"/>
        <w:numPr>
          <w:ilvl w:val="1"/>
          <w:numId w:val="14"/>
        </w:numPr>
        <w:spacing w:after="160" w:line="252" w:lineRule="auto"/>
      </w:pPr>
      <w:r>
        <w:t>Target is to resolve all the comments by the deadline specified in the TGbe deadline.</w:t>
      </w:r>
    </w:p>
    <w:p w14:paraId="443BCF85" w14:textId="77777777" w:rsidR="00DC1E0E" w:rsidRPr="005908FF" w:rsidRDefault="00DC1E0E" w:rsidP="00DC1E0E">
      <w:pPr>
        <w:pStyle w:val="ListParagraph"/>
        <w:numPr>
          <w:ilvl w:val="0"/>
          <w:numId w:val="14"/>
        </w:numPr>
        <w:spacing w:after="160" w:line="252" w:lineRule="auto"/>
      </w:pPr>
      <w:r>
        <w:t>Chair is expected to solicit progress reports from POCs on unresolved CIDs. If POC is unresponsive or little progress is being made, then the CIDs may be re-assigned to other volunteers from the TTT of that subject.</w:t>
      </w:r>
    </w:p>
    <w:p w14:paraId="5A20BC7D" w14:textId="77777777" w:rsidR="00DC1E0E" w:rsidRPr="005908FF" w:rsidRDefault="00DC1E0E" w:rsidP="00DC1E0E">
      <w:pPr>
        <w:spacing w:after="160" w:line="252" w:lineRule="auto"/>
      </w:pPr>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w:t>
      </w:r>
      <w:proofErr w:type="gramStart"/>
      <w:r w:rsidRPr="00E4754E">
        <w:rPr>
          <w:i/>
          <w:iCs/>
        </w:rPr>
        <w:t>e.g.</w:t>
      </w:r>
      <w:proofErr w:type="gramEnd"/>
      <w:r w:rsidRPr="00E4754E">
        <w:rPr>
          <w:i/>
          <w:iCs/>
        </w:rPr>
        <w:t xml:space="preserve"> confirm recognizable name, not “zzz”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B05DDE"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B05DDE"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B05DDE"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B05DDE"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B05DDE"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B05DDE"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B05DDE"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lastRenderedPageBreak/>
        <w:t>The current version of the IEEE-SA Standards Board Operations Manual is available at: </w:t>
      </w:r>
    </w:p>
    <w:p w14:paraId="59649EF2" w14:textId="77777777" w:rsidR="00190441" w:rsidRDefault="00B05DDE"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B05DDE"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B05DDE"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B05DDE"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B05DDE"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B05DDE"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B05DDE"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 xml:space="preserve">require that “participants in the IEEE standards development individual process shall act based on their qualifications and </w:t>
      </w:r>
      <w:proofErr w:type="gramStart"/>
      <w:r w:rsidRPr="00BA5FED">
        <w:rPr>
          <w:b/>
          <w:bCs/>
          <w:sz w:val="20"/>
          <w:lang w:val="en-US"/>
        </w:rPr>
        <w:t>experience</w:t>
      </w:r>
      <w:proofErr w:type="gramEnd"/>
      <w:r w:rsidRPr="00BA5FED">
        <w:rPr>
          <w:b/>
          <w:bCs/>
          <w:sz w:val="20"/>
          <w:lang w:val="en-US"/>
        </w:rPr>
        <w:t>”</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 xml:space="preserve">based on any obligation to or any direction from any other person or organization, including an employer or client, regardless of any external commitments, agreements, contracts, or </w:t>
      </w:r>
      <w:proofErr w:type="gramStart"/>
      <w:r w:rsidRPr="00BA5FED">
        <w:rPr>
          <w:sz w:val="20"/>
          <w:lang w:val="en-US"/>
        </w:rPr>
        <w:t>orders</w:t>
      </w:r>
      <w:proofErr w:type="gramEnd"/>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 xml:space="preserve">the actions or votes of other participants or retaliate against other participants for fulfilling their responsibility to act &amp; vote based on their personal &amp; independently developed </w:t>
      </w:r>
      <w:proofErr w:type="gramStart"/>
      <w:r w:rsidRPr="00BA5FED">
        <w:rPr>
          <w:sz w:val="20"/>
          <w:lang w:val="en-US"/>
        </w:rPr>
        <w:t>opinions</w:t>
      </w:r>
      <w:proofErr w:type="gramEnd"/>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xml:space="preserve">”, you are deemed to accept these requirements; if you are unable to satisfy these requirements then you shall immediately cease any </w:t>
      </w:r>
      <w:proofErr w:type="gramStart"/>
      <w:r w:rsidRPr="00BA5FED">
        <w:rPr>
          <w:b/>
          <w:bCs/>
          <w:sz w:val="20"/>
          <w:lang w:val="en-US"/>
        </w:rPr>
        <w:t>participation</w:t>
      </w:r>
      <w:proofErr w:type="gramEnd"/>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6E74" w14:textId="77777777" w:rsidR="00731133" w:rsidRDefault="00731133">
      <w:r>
        <w:separator/>
      </w:r>
    </w:p>
  </w:endnote>
  <w:endnote w:type="continuationSeparator" w:id="0">
    <w:p w14:paraId="28441594" w14:textId="77777777" w:rsidR="00731133" w:rsidRDefault="0073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31F1" w14:textId="77777777" w:rsidR="00731133" w:rsidRDefault="00731133">
      <w:r>
        <w:separator/>
      </w:r>
    </w:p>
  </w:footnote>
  <w:footnote w:type="continuationSeparator" w:id="0">
    <w:p w14:paraId="58BA2B54" w14:textId="77777777" w:rsidR="00731133" w:rsidRDefault="0073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2F739482" w:rsidR="00E36C7A" w:rsidRDefault="000760DA">
    <w:pPr>
      <w:pStyle w:val="Header"/>
      <w:tabs>
        <w:tab w:val="clear" w:pos="6480"/>
        <w:tab w:val="center" w:pos="4680"/>
        <w:tab w:val="right" w:pos="9360"/>
      </w:tabs>
    </w:pPr>
    <w:r>
      <w:t>March</w:t>
    </w:r>
    <w:r w:rsidR="00E36C7A">
      <w:t xml:space="preserve"> 202</w:t>
    </w:r>
    <w:r>
      <w:t>3</w:t>
    </w:r>
    <w:r w:rsidR="00E36C7A">
      <w:tab/>
    </w:r>
    <w:r w:rsidR="00E36C7A">
      <w:tab/>
    </w:r>
    <w:fldSimple w:instr=" TITLE  \* MERGEFORMAT ">
      <w:r w:rsidR="00E36C7A">
        <w:t>doc.: IEEE 802.11-20/0</w:t>
      </w:r>
      <w:r w:rsidR="0071270D">
        <w:t>984</w:t>
      </w:r>
      <w:r w:rsidR="00E36C7A">
        <w:t>r</w:t>
      </w:r>
    </w:fldSimple>
    <w:r w:rsidR="00D914EA">
      <w:t>1</w:t>
    </w:r>
    <w:r w:rsidR="00B05DDE">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4E518B4"/>
    <w:multiLevelType w:val="hybridMultilevel"/>
    <w:tmpl w:val="C8BC6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15:restartNumberingAfterBreak="0">
    <w:nsid w:val="78C03740"/>
    <w:multiLevelType w:val="hybridMultilevel"/>
    <w:tmpl w:val="A2E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8643818">
    <w:abstractNumId w:val="11"/>
  </w:num>
  <w:num w:numId="2" w16cid:durableId="1149833546">
    <w:abstractNumId w:val="12"/>
  </w:num>
  <w:num w:numId="3" w16cid:durableId="166940946">
    <w:abstractNumId w:val="0"/>
  </w:num>
  <w:num w:numId="4" w16cid:durableId="1529101196">
    <w:abstractNumId w:val="2"/>
  </w:num>
  <w:num w:numId="5" w16cid:durableId="711804687">
    <w:abstractNumId w:val="1"/>
  </w:num>
  <w:num w:numId="6" w16cid:durableId="790831011">
    <w:abstractNumId w:val="3"/>
  </w:num>
  <w:num w:numId="7" w16cid:durableId="507447090">
    <w:abstractNumId w:val="9"/>
  </w:num>
  <w:num w:numId="8" w16cid:durableId="794060079">
    <w:abstractNumId w:val="4"/>
  </w:num>
  <w:num w:numId="9" w16cid:durableId="454834198">
    <w:abstractNumId w:val="8"/>
  </w:num>
  <w:num w:numId="10" w16cid:durableId="1948808537">
    <w:abstractNumId w:val="5"/>
  </w:num>
  <w:num w:numId="11" w16cid:durableId="1466697293">
    <w:abstractNumId w:val="6"/>
  </w:num>
  <w:num w:numId="12" w16cid:durableId="871920602">
    <w:abstractNumId w:val="7"/>
  </w:num>
  <w:num w:numId="13" w16cid:durableId="2067945055">
    <w:abstractNumId w:val="13"/>
  </w:num>
  <w:num w:numId="14" w16cid:durableId="1715887888">
    <w:abstractNumId w:val="10"/>
  </w:num>
  <w:num w:numId="15" w16cid:durableId="1039866070">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4FF4"/>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37F98"/>
    <w:rsid w:val="00040316"/>
    <w:rsid w:val="00040361"/>
    <w:rsid w:val="0004051A"/>
    <w:rsid w:val="00040860"/>
    <w:rsid w:val="000416CA"/>
    <w:rsid w:val="000416D7"/>
    <w:rsid w:val="00041C3B"/>
    <w:rsid w:val="00041D4D"/>
    <w:rsid w:val="00041FD3"/>
    <w:rsid w:val="000424A6"/>
    <w:rsid w:val="0004256B"/>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4FFA"/>
    <w:rsid w:val="00075C12"/>
    <w:rsid w:val="00075EE7"/>
    <w:rsid w:val="000760DA"/>
    <w:rsid w:val="000764CD"/>
    <w:rsid w:val="000764D9"/>
    <w:rsid w:val="00076B5C"/>
    <w:rsid w:val="00077060"/>
    <w:rsid w:val="0007786C"/>
    <w:rsid w:val="0007791A"/>
    <w:rsid w:val="00080245"/>
    <w:rsid w:val="00080338"/>
    <w:rsid w:val="000804F3"/>
    <w:rsid w:val="0008108C"/>
    <w:rsid w:val="00081448"/>
    <w:rsid w:val="000818FE"/>
    <w:rsid w:val="00081AA5"/>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B41"/>
    <w:rsid w:val="00093CF5"/>
    <w:rsid w:val="000942AC"/>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67D"/>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3C2"/>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34B"/>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C7F26"/>
    <w:rsid w:val="000D0597"/>
    <w:rsid w:val="000D1751"/>
    <w:rsid w:val="000D1962"/>
    <w:rsid w:val="000D1FCD"/>
    <w:rsid w:val="000D22F2"/>
    <w:rsid w:val="000D2B3C"/>
    <w:rsid w:val="000D368E"/>
    <w:rsid w:val="000D3B68"/>
    <w:rsid w:val="000D3EFC"/>
    <w:rsid w:val="000D40BD"/>
    <w:rsid w:val="000D43CE"/>
    <w:rsid w:val="000D457C"/>
    <w:rsid w:val="000D4AF1"/>
    <w:rsid w:val="000D5918"/>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6C"/>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005"/>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588"/>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82F"/>
    <w:rsid w:val="001539B9"/>
    <w:rsid w:val="00153A29"/>
    <w:rsid w:val="00153FCC"/>
    <w:rsid w:val="001541E4"/>
    <w:rsid w:val="00154344"/>
    <w:rsid w:val="001543F5"/>
    <w:rsid w:val="00154AB5"/>
    <w:rsid w:val="00154EE0"/>
    <w:rsid w:val="001557A9"/>
    <w:rsid w:val="00155D7D"/>
    <w:rsid w:val="00156031"/>
    <w:rsid w:val="00156424"/>
    <w:rsid w:val="00156CAF"/>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675B1"/>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2326"/>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4C57"/>
    <w:rsid w:val="0019512F"/>
    <w:rsid w:val="00195348"/>
    <w:rsid w:val="0019572B"/>
    <w:rsid w:val="00195919"/>
    <w:rsid w:val="00195ADC"/>
    <w:rsid w:val="00195E6A"/>
    <w:rsid w:val="00195E85"/>
    <w:rsid w:val="00195EC5"/>
    <w:rsid w:val="00196021"/>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094"/>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01"/>
    <w:rsid w:val="001D6995"/>
    <w:rsid w:val="001D69D3"/>
    <w:rsid w:val="001D7142"/>
    <w:rsid w:val="001D723B"/>
    <w:rsid w:val="001D75D6"/>
    <w:rsid w:val="001D7956"/>
    <w:rsid w:val="001D7CEC"/>
    <w:rsid w:val="001D7D2D"/>
    <w:rsid w:val="001E0003"/>
    <w:rsid w:val="001E0028"/>
    <w:rsid w:val="001E0130"/>
    <w:rsid w:val="001E0649"/>
    <w:rsid w:val="001E080A"/>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6CD"/>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174F1"/>
    <w:rsid w:val="002200C3"/>
    <w:rsid w:val="00220739"/>
    <w:rsid w:val="002217B8"/>
    <w:rsid w:val="002217C7"/>
    <w:rsid w:val="00221EA3"/>
    <w:rsid w:val="00222813"/>
    <w:rsid w:val="002228E7"/>
    <w:rsid w:val="002229A2"/>
    <w:rsid w:val="00222B23"/>
    <w:rsid w:val="00222CD9"/>
    <w:rsid w:val="00223ED4"/>
    <w:rsid w:val="00224F99"/>
    <w:rsid w:val="00225627"/>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ECB"/>
    <w:rsid w:val="00237DDB"/>
    <w:rsid w:val="00237E74"/>
    <w:rsid w:val="00240492"/>
    <w:rsid w:val="002417B2"/>
    <w:rsid w:val="00241C9C"/>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3E6"/>
    <w:rsid w:val="00256C81"/>
    <w:rsid w:val="00256DEB"/>
    <w:rsid w:val="0025730C"/>
    <w:rsid w:val="00257571"/>
    <w:rsid w:val="00257898"/>
    <w:rsid w:val="00257CF3"/>
    <w:rsid w:val="002602DE"/>
    <w:rsid w:val="0026071A"/>
    <w:rsid w:val="002609BE"/>
    <w:rsid w:val="00260AFF"/>
    <w:rsid w:val="00260CC7"/>
    <w:rsid w:val="00260DEF"/>
    <w:rsid w:val="00261018"/>
    <w:rsid w:val="002610CF"/>
    <w:rsid w:val="002612DC"/>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A2D"/>
    <w:rsid w:val="00283C22"/>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4EF8"/>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4C72"/>
    <w:rsid w:val="002C52F7"/>
    <w:rsid w:val="002C574A"/>
    <w:rsid w:val="002C585A"/>
    <w:rsid w:val="002C5BF1"/>
    <w:rsid w:val="002C618E"/>
    <w:rsid w:val="002C638B"/>
    <w:rsid w:val="002C6964"/>
    <w:rsid w:val="002C7B7A"/>
    <w:rsid w:val="002D01C1"/>
    <w:rsid w:val="002D0419"/>
    <w:rsid w:val="002D0FF6"/>
    <w:rsid w:val="002D1218"/>
    <w:rsid w:val="002D1B66"/>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AB1"/>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B8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5F22"/>
    <w:rsid w:val="00316431"/>
    <w:rsid w:val="0031657E"/>
    <w:rsid w:val="00316B80"/>
    <w:rsid w:val="00316EC9"/>
    <w:rsid w:val="00317088"/>
    <w:rsid w:val="003177F5"/>
    <w:rsid w:val="00317E13"/>
    <w:rsid w:val="00320029"/>
    <w:rsid w:val="00320DB4"/>
    <w:rsid w:val="00320EBE"/>
    <w:rsid w:val="00321447"/>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D42"/>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C9F"/>
    <w:rsid w:val="00360EB4"/>
    <w:rsid w:val="00360F41"/>
    <w:rsid w:val="00360FDD"/>
    <w:rsid w:val="003618B5"/>
    <w:rsid w:val="00361E38"/>
    <w:rsid w:val="003620A7"/>
    <w:rsid w:val="003622A6"/>
    <w:rsid w:val="003625B4"/>
    <w:rsid w:val="00362D89"/>
    <w:rsid w:val="00362ECC"/>
    <w:rsid w:val="003630BF"/>
    <w:rsid w:val="00363210"/>
    <w:rsid w:val="003638DF"/>
    <w:rsid w:val="00363E93"/>
    <w:rsid w:val="00363FD2"/>
    <w:rsid w:val="0036478C"/>
    <w:rsid w:val="0036485E"/>
    <w:rsid w:val="00364891"/>
    <w:rsid w:val="00364AC2"/>
    <w:rsid w:val="00364EF6"/>
    <w:rsid w:val="00366824"/>
    <w:rsid w:val="00366D13"/>
    <w:rsid w:val="00366F42"/>
    <w:rsid w:val="00367442"/>
    <w:rsid w:val="00367ADA"/>
    <w:rsid w:val="00370937"/>
    <w:rsid w:val="003709E3"/>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15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577"/>
    <w:rsid w:val="003A570E"/>
    <w:rsid w:val="003A58E2"/>
    <w:rsid w:val="003A5B99"/>
    <w:rsid w:val="003A6480"/>
    <w:rsid w:val="003A6C04"/>
    <w:rsid w:val="003A6F88"/>
    <w:rsid w:val="003A722D"/>
    <w:rsid w:val="003A748F"/>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4B9"/>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5F2D"/>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3C"/>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4E8D"/>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144"/>
    <w:rsid w:val="0040230E"/>
    <w:rsid w:val="00402498"/>
    <w:rsid w:val="004024CD"/>
    <w:rsid w:val="004025AC"/>
    <w:rsid w:val="004025FF"/>
    <w:rsid w:val="004026AE"/>
    <w:rsid w:val="00402D85"/>
    <w:rsid w:val="004032B4"/>
    <w:rsid w:val="004038FF"/>
    <w:rsid w:val="00404401"/>
    <w:rsid w:val="00404643"/>
    <w:rsid w:val="00404F22"/>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7B2"/>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193"/>
    <w:rsid w:val="004465B1"/>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4A6"/>
    <w:rsid w:val="0049398B"/>
    <w:rsid w:val="0049443C"/>
    <w:rsid w:val="00494517"/>
    <w:rsid w:val="004950B5"/>
    <w:rsid w:val="00495175"/>
    <w:rsid w:val="004959C6"/>
    <w:rsid w:val="00495DE5"/>
    <w:rsid w:val="004968FC"/>
    <w:rsid w:val="00497653"/>
    <w:rsid w:val="00497B23"/>
    <w:rsid w:val="00497E69"/>
    <w:rsid w:val="004A03C6"/>
    <w:rsid w:val="004A083E"/>
    <w:rsid w:val="004A0E35"/>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6B0"/>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1FB"/>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C2D"/>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BB4"/>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8D9"/>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4D26"/>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3F0F"/>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6EF"/>
    <w:rsid w:val="005B4879"/>
    <w:rsid w:val="005B4C17"/>
    <w:rsid w:val="005B4DF3"/>
    <w:rsid w:val="005B5238"/>
    <w:rsid w:val="005B5A70"/>
    <w:rsid w:val="005B6B7A"/>
    <w:rsid w:val="005B6BF0"/>
    <w:rsid w:val="005B70F6"/>
    <w:rsid w:val="005B7499"/>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0F39"/>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CEE"/>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B53"/>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6A65"/>
    <w:rsid w:val="006071CD"/>
    <w:rsid w:val="00607229"/>
    <w:rsid w:val="00607DD6"/>
    <w:rsid w:val="00607E56"/>
    <w:rsid w:val="00610C5D"/>
    <w:rsid w:val="00610E85"/>
    <w:rsid w:val="006110B8"/>
    <w:rsid w:val="0061110B"/>
    <w:rsid w:val="00611F94"/>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97A"/>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5957"/>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9D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E17"/>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706"/>
    <w:rsid w:val="007108A2"/>
    <w:rsid w:val="007109E6"/>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30C"/>
    <w:rsid w:val="00726A1C"/>
    <w:rsid w:val="00726F73"/>
    <w:rsid w:val="0072726D"/>
    <w:rsid w:val="0072782A"/>
    <w:rsid w:val="0072783C"/>
    <w:rsid w:val="00727B88"/>
    <w:rsid w:val="007306EB"/>
    <w:rsid w:val="00730A6B"/>
    <w:rsid w:val="00730BE9"/>
    <w:rsid w:val="00730CC9"/>
    <w:rsid w:val="00731133"/>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0A9"/>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13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28F5"/>
    <w:rsid w:val="00783369"/>
    <w:rsid w:val="00783E89"/>
    <w:rsid w:val="00784027"/>
    <w:rsid w:val="00784118"/>
    <w:rsid w:val="007843AC"/>
    <w:rsid w:val="00784424"/>
    <w:rsid w:val="00784AC7"/>
    <w:rsid w:val="0078537A"/>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4EE"/>
    <w:rsid w:val="007925DD"/>
    <w:rsid w:val="00792692"/>
    <w:rsid w:val="007929DC"/>
    <w:rsid w:val="00792C11"/>
    <w:rsid w:val="007933B1"/>
    <w:rsid w:val="0079385E"/>
    <w:rsid w:val="00793C56"/>
    <w:rsid w:val="00793D1A"/>
    <w:rsid w:val="00793D7C"/>
    <w:rsid w:val="007941F4"/>
    <w:rsid w:val="0079528E"/>
    <w:rsid w:val="007954B7"/>
    <w:rsid w:val="00795828"/>
    <w:rsid w:val="007961F5"/>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2DA"/>
    <w:rsid w:val="007B14CA"/>
    <w:rsid w:val="007B1AF6"/>
    <w:rsid w:val="007B272B"/>
    <w:rsid w:val="007B29DA"/>
    <w:rsid w:val="007B2E75"/>
    <w:rsid w:val="007B2F4A"/>
    <w:rsid w:val="007B2FB3"/>
    <w:rsid w:val="007B3165"/>
    <w:rsid w:val="007B3862"/>
    <w:rsid w:val="007B3A39"/>
    <w:rsid w:val="007B3FB2"/>
    <w:rsid w:val="007B454D"/>
    <w:rsid w:val="007B512B"/>
    <w:rsid w:val="007B53EE"/>
    <w:rsid w:val="007B5538"/>
    <w:rsid w:val="007B6668"/>
    <w:rsid w:val="007B6799"/>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740"/>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3E1"/>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12"/>
    <w:rsid w:val="00804AA3"/>
    <w:rsid w:val="00805133"/>
    <w:rsid w:val="00805147"/>
    <w:rsid w:val="00805484"/>
    <w:rsid w:val="008064C8"/>
    <w:rsid w:val="00806590"/>
    <w:rsid w:val="008066D7"/>
    <w:rsid w:val="008068CE"/>
    <w:rsid w:val="00806F18"/>
    <w:rsid w:val="008072F0"/>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53F"/>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27F8A"/>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AA4"/>
    <w:rsid w:val="00837C71"/>
    <w:rsid w:val="008401A3"/>
    <w:rsid w:val="008402FC"/>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550"/>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1E1"/>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D7BF0"/>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84A"/>
    <w:rsid w:val="00906F1E"/>
    <w:rsid w:val="009070F2"/>
    <w:rsid w:val="00907461"/>
    <w:rsid w:val="0090764F"/>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5D41"/>
    <w:rsid w:val="00916793"/>
    <w:rsid w:val="0091689C"/>
    <w:rsid w:val="00916A91"/>
    <w:rsid w:val="009172FA"/>
    <w:rsid w:val="00920018"/>
    <w:rsid w:val="009200C8"/>
    <w:rsid w:val="00921078"/>
    <w:rsid w:val="009210B1"/>
    <w:rsid w:val="00922078"/>
    <w:rsid w:val="009228B6"/>
    <w:rsid w:val="00922D3B"/>
    <w:rsid w:val="00923A05"/>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06A2"/>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50B"/>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0D5"/>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934"/>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7B5"/>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6F3"/>
    <w:rsid w:val="009F6A67"/>
    <w:rsid w:val="009F6CA2"/>
    <w:rsid w:val="009F70A4"/>
    <w:rsid w:val="009F7438"/>
    <w:rsid w:val="009F7467"/>
    <w:rsid w:val="009F7470"/>
    <w:rsid w:val="009F7494"/>
    <w:rsid w:val="009F7726"/>
    <w:rsid w:val="009F7C32"/>
    <w:rsid w:val="009F7D76"/>
    <w:rsid w:val="00A00A64"/>
    <w:rsid w:val="00A015B2"/>
    <w:rsid w:val="00A01816"/>
    <w:rsid w:val="00A018E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08C"/>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4AD2"/>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0DD"/>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ABF"/>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6E97"/>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5CC"/>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9F8"/>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5DDE"/>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5"/>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922"/>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7CA"/>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D4E"/>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7AA"/>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ABB"/>
    <w:rsid w:val="00BD5EB1"/>
    <w:rsid w:val="00BD5FC0"/>
    <w:rsid w:val="00BD7326"/>
    <w:rsid w:val="00BD78F4"/>
    <w:rsid w:val="00BD79F1"/>
    <w:rsid w:val="00BD7BAD"/>
    <w:rsid w:val="00BE1627"/>
    <w:rsid w:val="00BE167C"/>
    <w:rsid w:val="00BE1922"/>
    <w:rsid w:val="00BE1A9B"/>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070"/>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199"/>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2E0"/>
    <w:rsid w:val="00C454D2"/>
    <w:rsid w:val="00C4584F"/>
    <w:rsid w:val="00C45AC4"/>
    <w:rsid w:val="00C45C24"/>
    <w:rsid w:val="00C46CF7"/>
    <w:rsid w:val="00C47039"/>
    <w:rsid w:val="00C47100"/>
    <w:rsid w:val="00C4718D"/>
    <w:rsid w:val="00C473E2"/>
    <w:rsid w:val="00C47637"/>
    <w:rsid w:val="00C4788F"/>
    <w:rsid w:val="00C505CA"/>
    <w:rsid w:val="00C518C1"/>
    <w:rsid w:val="00C52611"/>
    <w:rsid w:val="00C52C4B"/>
    <w:rsid w:val="00C5349F"/>
    <w:rsid w:val="00C536FE"/>
    <w:rsid w:val="00C5384C"/>
    <w:rsid w:val="00C5397E"/>
    <w:rsid w:val="00C53AA0"/>
    <w:rsid w:val="00C53FED"/>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C00"/>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D41"/>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360B"/>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3AF"/>
    <w:rsid w:val="00D0251A"/>
    <w:rsid w:val="00D02D82"/>
    <w:rsid w:val="00D0378B"/>
    <w:rsid w:val="00D03AB3"/>
    <w:rsid w:val="00D03ED3"/>
    <w:rsid w:val="00D03FF9"/>
    <w:rsid w:val="00D043A2"/>
    <w:rsid w:val="00D046B3"/>
    <w:rsid w:val="00D06501"/>
    <w:rsid w:val="00D06B94"/>
    <w:rsid w:val="00D06F7F"/>
    <w:rsid w:val="00D07EB0"/>
    <w:rsid w:val="00D10502"/>
    <w:rsid w:val="00D11281"/>
    <w:rsid w:val="00D11301"/>
    <w:rsid w:val="00D11812"/>
    <w:rsid w:val="00D118B2"/>
    <w:rsid w:val="00D12308"/>
    <w:rsid w:val="00D12548"/>
    <w:rsid w:val="00D126E9"/>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6CE"/>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38F0"/>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4F21"/>
    <w:rsid w:val="00D8543B"/>
    <w:rsid w:val="00D85EFA"/>
    <w:rsid w:val="00D86441"/>
    <w:rsid w:val="00D869BF"/>
    <w:rsid w:val="00D86E02"/>
    <w:rsid w:val="00D879A7"/>
    <w:rsid w:val="00D87CC4"/>
    <w:rsid w:val="00D901D2"/>
    <w:rsid w:val="00D90409"/>
    <w:rsid w:val="00D9043B"/>
    <w:rsid w:val="00D90C61"/>
    <w:rsid w:val="00D90CC8"/>
    <w:rsid w:val="00D914EA"/>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0FBB"/>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BBA"/>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5AC"/>
    <w:rsid w:val="00DB6874"/>
    <w:rsid w:val="00DB6DE3"/>
    <w:rsid w:val="00DB70EC"/>
    <w:rsid w:val="00DB711D"/>
    <w:rsid w:val="00DB717A"/>
    <w:rsid w:val="00DC02C1"/>
    <w:rsid w:val="00DC057C"/>
    <w:rsid w:val="00DC05C6"/>
    <w:rsid w:val="00DC0838"/>
    <w:rsid w:val="00DC0919"/>
    <w:rsid w:val="00DC0A82"/>
    <w:rsid w:val="00DC1066"/>
    <w:rsid w:val="00DC1E0E"/>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44"/>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08E"/>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378B"/>
    <w:rsid w:val="00E44026"/>
    <w:rsid w:val="00E44339"/>
    <w:rsid w:val="00E443A1"/>
    <w:rsid w:val="00E443A5"/>
    <w:rsid w:val="00E44DF8"/>
    <w:rsid w:val="00E45A3F"/>
    <w:rsid w:val="00E45ACA"/>
    <w:rsid w:val="00E462C6"/>
    <w:rsid w:val="00E4664E"/>
    <w:rsid w:val="00E46D95"/>
    <w:rsid w:val="00E4754E"/>
    <w:rsid w:val="00E47C8F"/>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830"/>
    <w:rsid w:val="00E6298D"/>
    <w:rsid w:val="00E62CD7"/>
    <w:rsid w:val="00E62E14"/>
    <w:rsid w:val="00E633D2"/>
    <w:rsid w:val="00E63955"/>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18A5"/>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87C42"/>
    <w:rsid w:val="00E90024"/>
    <w:rsid w:val="00E90555"/>
    <w:rsid w:val="00E90668"/>
    <w:rsid w:val="00E906E7"/>
    <w:rsid w:val="00E9086A"/>
    <w:rsid w:val="00E90933"/>
    <w:rsid w:val="00E9140C"/>
    <w:rsid w:val="00E9151C"/>
    <w:rsid w:val="00E93814"/>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2E51"/>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2EC"/>
    <w:rsid w:val="00ED289A"/>
    <w:rsid w:val="00ED3041"/>
    <w:rsid w:val="00ED38CF"/>
    <w:rsid w:val="00ED3970"/>
    <w:rsid w:val="00ED3D59"/>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5AC"/>
    <w:rsid w:val="00EE3C82"/>
    <w:rsid w:val="00EE3EC5"/>
    <w:rsid w:val="00EE45FE"/>
    <w:rsid w:val="00EE5C1A"/>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5C2"/>
    <w:rsid w:val="00F01B8D"/>
    <w:rsid w:val="00F02093"/>
    <w:rsid w:val="00F02A82"/>
    <w:rsid w:val="00F0306E"/>
    <w:rsid w:val="00F03184"/>
    <w:rsid w:val="00F03332"/>
    <w:rsid w:val="00F037CF"/>
    <w:rsid w:val="00F039BB"/>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0D"/>
    <w:rsid w:val="00F24176"/>
    <w:rsid w:val="00F24DD2"/>
    <w:rsid w:val="00F25008"/>
    <w:rsid w:val="00F250BD"/>
    <w:rsid w:val="00F25143"/>
    <w:rsid w:val="00F255DB"/>
    <w:rsid w:val="00F2590B"/>
    <w:rsid w:val="00F26310"/>
    <w:rsid w:val="00F26905"/>
    <w:rsid w:val="00F26F0D"/>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C52"/>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9FD"/>
    <w:rsid w:val="00F70AA7"/>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0E77"/>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957"/>
    <w:rsid w:val="00F90B1C"/>
    <w:rsid w:val="00F90BDC"/>
    <w:rsid w:val="00F914A4"/>
    <w:rsid w:val="00F91E4B"/>
    <w:rsid w:val="00F921D0"/>
    <w:rsid w:val="00F92665"/>
    <w:rsid w:val="00F92A5F"/>
    <w:rsid w:val="00F92C66"/>
    <w:rsid w:val="00F92E4E"/>
    <w:rsid w:val="00F93024"/>
    <w:rsid w:val="00F93826"/>
    <w:rsid w:val="00F93BBE"/>
    <w:rsid w:val="00F93C18"/>
    <w:rsid w:val="00F93C9F"/>
    <w:rsid w:val="00F93CB0"/>
    <w:rsid w:val="00F93DA4"/>
    <w:rsid w:val="00F94AE9"/>
    <w:rsid w:val="00F950E2"/>
    <w:rsid w:val="00F9554D"/>
    <w:rsid w:val="00F95C9D"/>
    <w:rsid w:val="00F9637F"/>
    <w:rsid w:val="00F9659F"/>
    <w:rsid w:val="00F96A98"/>
    <w:rsid w:val="00F97093"/>
    <w:rsid w:val="00F97663"/>
    <w:rsid w:val="00F97BF4"/>
    <w:rsid w:val="00FA01A0"/>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6AE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B81"/>
    <w:rsid w:val="00FB5FBF"/>
    <w:rsid w:val="00FB6272"/>
    <w:rsid w:val="00FB62F1"/>
    <w:rsid w:val="00FB64C6"/>
    <w:rsid w:val="00FB6591"/>
    <w:rsid w:val="00FB6739"/>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451"/>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 w:val="00FF68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44B9"/>
    <w:rPr>
      <w:sz w:val="22"/>
      <w:lang w:eastAsia="en-US"/>
    </w:rPr>
  </w:style>
  <w:style w:type="character" w:customStyle="1" w:styleId="Heading2Char">
    <w:name w:val="Heading 2 Char"/>
    <w:basedOn w:val="DefaultParagraphFont"/>
    <w:link w:val="Heading2"/>
    <w:rsid w:val="00DC1E0E"/>
    <w:rPr>
      <w:rFonts w:ascii="Arial" w:hAnsi="Arial"/>
      <w:b/>
      <w:sz w:val="2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1565382">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501323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theme" Target="theme/theme1.xml"/><Relationship Id="rId20" Type="http://schemas.openxmlformats.org/officeDocument/2006/relationships/hyperlink" Target="http://standards.ieee.org/develop/policies/bylaws/sect6-7.html" TargetMode="External"/><Relationship Id="rId41"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13459</TotalTime>
  <Pages>13</Pages>
  <Words>5302</Words>
  <Characters>29177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2922</cp:revision>
  <cp:lastPrinted>2019-05-20T20:59:00Z</cp:lastPrinted>
  <dcterms:created xsi:type="dcterms:W3CDTF">2020-05-10T18:10:00Z</dcterms:created>
  <dcterms:modified xsi:type="dcterms:W3CDTF">2023-08-22T17:10:00Z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