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3FE8BC49" w:rsidR="002D0419" w:rsidRPr="00D86441" w:rsidRDefault="002D0419" w:rsidP="00743FD0">
                            <w:pPr>
                              <w:pStyle w:val="ListParagraph"/>
                              <w:numPr>
                                <w:ilvl w:val="0"/>
                                <w:numId w:val="1"/>
                              </w:numPr>
                              <w:jc w:val="both"/>
                            </w:pPr>
                            <w:r>
                              <w:rPr>
                                <w:sz w:val="22"/>
                              </w:rPr>
                              <w:t>Rev 9: Added some guidelines to accelerate comment resolution process for CC36 (D1.0).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3FE8BC49" w:rsidR="002D0419" w:rsidRPr="00D86441" w:rsidRDefault="002D0419" w:rsidP="00743FD0">
                      <w:pPr>
                        <w:pStyle w:val="ListParagraph"/>
                        <w:numPr>
                          <w:ilvl w:val="0"/>
                          <w:numId w:val="1"/>
                        </w:numPr>
                        <w:jc w:val="both"/>
                      </w:pPr>
                      <w:r>
                        <w:rPr>
                          <w:sz w:val="22"/>
                        </w:rPr>
                        <w:t>Rev 9: Added some guidelines to accelerate comment resolution process for CC36 (D1.0).</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w:t>
      </w:r>
      <w:proofErr w:type="gramStart"/>
      <w:r w:rsidR="006F51F5" w:rsidRPr="006F51F5">
        <w:rPr>
          <w:rFonts w:ascii="Arial" w:hAnsi="Arial" w:cs="Arial"/>
          <w:color w:val="000000" w:themeColor="text1"/>
          <w:sz w:val="24"/>
          <w:szCs w:val="24"/>
          <w:lang w:val="en-US"/>
        </w:rPr>
        <w:t>e.g.</w:t>
      </w:r>
      <w:proofErr w:type="gramEnd"/>
      <w:r w:rsidR="006F51F5" w:rsidRPr="006F51F5">
        <w:rPr>
          <w:rFonts w:ascii="Arial" w:hAnsi="Arial" w:cs="Arial"/>
          <w:color w:val="000000" w:themeColor="text1"/>
          <w:sz w:val="24"/>
          <w:szCs w:val="24"/>
          <w:lang w:val="en-US"/>
        </w:rPr>
        <w:t xml:space="preserve">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w:t>
      </w:r>
      <w:proofErr w:type="gramStart"/>
      <w:r w:rsidRPr="00992D22">
        <w:rPr>
          <w:rFonts w:ascii="Calibri" w:hAnsi="Calibri" w:cs="Calibri"/>
          <w:szCs w:val="22"/>
          <w:u w:val="single"/>
          <w:lang w:val="en-US"/>
        </w:rPr>
        <w:t>e.g.</w:t>
      </w:r>
      <w:proofErr w:type="gramEnd"/>
      <w:r w:rsidRPr="00992D22">
        <w:rPr>
          <w:rFonts w:ascii="Calibri" w:hAnsi="Calibri" w:cs="Calibri"/>
          <w:szCs w:val="22"/>
          <w:u w:val="single"/>
          <w:lang w:val="en-US"/>
        </w:rPr>
        <w:t xml:space="preserve">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proofErr w:type="gramStart"/>
      <w:r w:rsidRPr="00007CBE">
        <w:rPr>
          <w:rFonts w:ascii="Calibri" w:hAnsi="Calibri" w:cs="Calibri"/>
          <w:b/>
          <w:bCs/>
          <w:szCs w:val="22"/>
          <w:u w:val="single"/>
          <w:lang w:val="en-US"/>
        </w:rPr>
        <w:t xml:space="preserve"> 2020</w:t>
      </w:r>
      <w:proofErr w:type="gramEnd"/>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proofErr w:type="gramStart"/>
      <w:r w:rsidR="00983D56" w:rsidRPr="008B3D65">
        <w:rPr>
          <w:szCs w:val="22"/>
          <w:lang w:val="en-US"/>
        </w:rPr>
        <w:t xml:space="preserve"> 2020</w:t>
      </w:r>
      <w:proofErr w:type="gramEnd"/>
      <w:r w:rsidR="00983D56" w:rsidRPr="008B3D65">
        <w:rPr>
          <w:szCs w:val="22"/>
          <w:lang w:val="en-US"/>
        </w:rPr>
        <w:t xml:space="preserve">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w:t>
      </w:r>
      <w:proofErr w:type="gramStart"/>
      <w:r w:rsidRPr="008B3D65">
        <w:rPr>
          <w:szCs w:val="22"/>
          <w:lang w:val="en-US"/>
        </w:rPr>
        <w:t>TBDs</w:t>
      </w:r>
      <w:proofErr w:type="gramEnd"/>
      <w:r w:rsidRPr="008B3D65">
        <w:rPr>
          <w:szCs w:val="22"/>
          <w:lang w:val="en-US"/>
        </w:rPr>
        <w:t xml:space="preserve">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 xml:space="preserve">For all queued CR34 documents, the proposed changes need to be updated </w:t>
      </w:r>
      <w:proofErr w:type="spellStart"/>
      <w:r>
        <w:t>w.r.t.</w:t>
      </w:r>
      <w:proofErr w:type="spellEnd"/>
      <w:r>
        <w:t xml:space="preserve">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751632FF" w14:textId="3D883728" w:rsidR="00BB3C39" w:rsidRDefault="00795828" w:rsidP="0097350B">
      <w:pPr>
        <w:pStyle w:val="Heading2"/>
        <w:numPr>
          <w:ilvl w:val="0"/>
          <w:numId w:val="8"/>
        </w:numPr>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Spreadsheet with the updated assignments to be posted to the mentor website prior to the 06/30/2021 Wednesday Joint conference call</w:t>
      </w:r>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72900E3F" w:rsidR="00BB3C39" w:rsidRDefault="0097350B" w:rsidP="00347D42">
      <w:pPr>
        <w:pStyle w:val="Heading2"/>
        <w:numPr>
          <w:ilvl w:val="0"/>
          <w:numId w:val="8"/>
        </w:numPr>
        <w:rPr>
          <w:ins w:id="4" w:author="Alfred Aster" w:date="2021-11-29T15:28:00Z"/>
        </w:rPr>
      </w:pPr>
      <w:ins w:id="5" w:author="Alfred Aster" w:date="2021-11-29T15:27:00Z">
        <w:r w:rsidRPr="00795828">
          <w:t xml:space="preserve">Guidelines for </w:t>
        </w:r>
      </w:ins>
      <w:ins w:id="6" w:author="Alfred Aster" w:date="2021-11-29T15:28:00Z">
        <w:r w:rsidR="00DA0FBB">
          <w:t xml:space="preserve">Accelerating </w:t>
        </w:r>
      </w:ins>
      <w:ins w:id="7" w:author="Alfred Aster" w:date="2021-11-29T15:27:00Z">
        <w:r w:rsidRPr="00795828">
          <w:t>C</w:t>
        </w:r>
        <w:r>
          <w:t>Rs</w:t>
        </w:r>
        <w:r w:rsidRPr="00795828">
          <w:t xml:space="preserve"> for TGbe CC36</w:t>
        </w:r>
      </w:ins>
    </w:p>
    <w:p w14:paraId="3D07E169" w14:textId="53D288CF" w:rsidR="00EE35AC" w:rsidRDefault="00E47C8F" w:rsidP="00EE35AC">
      <w:pPr>
        <w:pStyle w:val="ListParagraph"/>
        <w:numPr>
          <w:ilvl w:val="0"/>
          <w:numId w:val="15"/>
        </w:numPr>
        <w:spacing w:after="160" w:line="252" w:lineRule="auto"/>
        <w:rPr>
          <w:ins w:id="8" w:author="Alfred Aster" w:date="2021-11-29T16:14:00Z"/>
        </w:rPr>
      </w:pPr>
      <w:ins w:id="9" w:author="Alfred Aster" w:date="2021-11-30T14:00:00Z">
        <w:r>
          <w:t>C</w:t>
        </w:r>
      </w:ins>
      <w:ins w:id="10" w:author="Alfred Aster" w:date="2021-11-29T16:14:00Z">
        <w:r w:rsidR="00EE35AC">
          <w:t>hair</w:t>
        </w:r>
      </w:ins>
      <w:ins w:id="11" w:author="Alfred Aster" w:date="2021-11-30T14:00:00Z">
        <w:r>
          <w:t>s</w:t>
        </w:r>
      </w:ins>
      <w:ins w:id="12" w:author="Alfred Aster" w:date="2021-11-29T16:14:00Z">
        <w:r w:rsidR="00EE35AC">
          <w:t xml:space="preserve"> may prioritize CR documents that resolve many CIDs (currently FCFS)</w:t>
        </w:r>
      </w:ins>
    </w:p>
    <w:p w14:paraId="725F3F6D" w14:textId="697A6EE9" w:rsidR="00EE35AC" w:rsidRDefault="00EE35AC" w:rsidP="00EE35AC">
      <w:pPr>
        <w:pStyle w:val="ListParagraph"/>
        <w:numPr>
          <w:ilvl w:val="1"/>
          <w:numId w:val="15"/>
        </w:numPr>
        <w:spacing w:after="160" w:line="252" w:lineRule="auto"/>
        <w:rPr>
          <w:ins w:id="13" w:author="Alfred Aster" w:date="2021-11-29T16:14:00Z"/>
        </w:rPr>
      </w:pPr>
      <w:ins w:id="14" w:author="Alfred Aster" w:date="2021-11-29T16:14:00Z">
        <w:r>
          <w:t xml:space="preserve">Expect that no more than 2-3 such CRDs </w:t>
        </w:r>
      </w:ins>
      <w:ins w:id="15" w:author="Alfred Aster" w:date="2021-11-30T14:01:00Z">
        <w:r w:rsidR="00E47C8F">
          <w:t>a</w:t>
        </w:r>
      </w:ins>
      <w:ins w:id="16" w:author="Alfred Aster" w:date="2021-11-29T16:14:00Z">
        <w:r>
          <w:t>dded in proposed agenda of a conf call</w:t>
        </w:r>
      </w:ins>
    </w:p>
    <w:p w14:paraId="4B1120F9" w14:textId="77777777" w:rsidR="00EE35AC" w:rsidRDefault="00EE35AC" w:rsidP="00EE35AC">
      <w:pPr>
        <w:pStyle w:val="ListParagraph"/>
        <w:numPr>
          <w:ilvl w:val="2"/>
          <w:numId w:val="15"/>
        </w:numPr>
        <w:spacing w:after="160" w:line="252" w:lineRule="auto"/>
        <w:rPr>
          <w:ins w:id="17" w:author="Alfred Aster" w:date="2021-11-29T16:14:00Z"/>
        </w:rPr>
      </w:pPr>
      <w:ins w:id="18" w:author="Alfred Aster" w:date="2021-11-29T16:14:00Z">
        <w:r>
          <w:t>As usual the documents need to be uploaded to the server at least 24 hours in advance and it is highly recommended that the docs are reviewed by TTTs and sent to the reflector for early feedback</w:t>
        </w:r>
      </w:ins>
    </w:p>
    <w:p w14:paraId="6B2ACB58" w14:textId="540193AF" w:rsidR="00EE35AC" w:rsidRDefault="009210B1" w:rsidP="00EE35AC">
      <w:pPr>
        <w:pStyle w:val="ListParagraph"/>
        <w:numPr>
          <w:ilvl w:val="0"/>
          <w:numId w:val="15"/>
        </w:numPr>
        <w:spacing w:after="160" w:line="252" w:lineRule="auto"/>
        <w:rPr>
          <w:ins w:id="19" w:author="Alfred Aster" w:date="2021-11-29T16:14:00Z"/>
        </w:rPr>
      </w:pPr>
      <w:ins w:id="20" w:author="Alfred Aster" w:date="2021-11-30T14:01:00Z">
        <w:r>
          <w:t>C</w:t>
        </w:r>
      </w:ins>
      <w:ins w:id="21" w:author="Alfred Aster" w:date="2021-11-29T16:14:00Z">
        <w:r w:rsidR="00EE35AC">
          <w:t xml:space="preserve">hairs to track CID progress while a document is presented </w:t>
        </w:r>
      </w:ins>
    </w:p>
    <w:p w14:paraId="63C7D578" w14:textId="77777777" w:rsidR="00EE35AC" w:rsidRDefault="00EE35AC" w:rsidP="00EE35AC">
      <w:pPr>
        <w:pStyle w:val="ListParagraph"/>
        <w:numPr>
          <w:ilvl w:val="1"/>
          <w:numId w:val="15"/>
        </w:numPr>
        <w:spacing w:after="160" w:line="252" w:lineRule="auto"/>
        <w:rPr>
          <w:ins w:id="22" w:author="Alfred Aster" w:date="2021-11-29T16:14:00Z"/>
        </w:rPr>
      </w:pPr>
      <w:ins w:id="23" w:author="Alfred Aster" w:date="2021-11-29T16:14:00Z">
        <w:r>
          <w:t>All CIDs for which there is no (technical) discussion to be included as part of an SP at the end of the presentation</w:t>
        </w:r>
      </w:ins>
    </w:p>
    <w:p w14:paraId="04554905" w14:textId="77777777" w:rsidR="00EE35AC" w:rsidRDefault="00EE35AC" w:rsidP="00EE35AC">
      <w:pPr>
        <w:pStyle w:val="ListParagraph"/>
        <w:numPr>
          <w:ilvl w:val="1"/>
          <w:numId w:val="15"/>
        </w:numPr>
        <w:spacing w:after="160" w:line="252" w:lineRule="auto"/>
        <w:rPr>
          <w:ins w:id="24" w:author="Alfred Aster" w:date="2021-11-29T16:14:00Z"/>
        </w:rPr>
      </w:pPr>
      <w:ins w:id="25" w:author="Alfred Aster" w:date="2021-11-29T16:14:00Z">
        <w:r>
          <w:t>All CIDs that need more discussion to be highlighted and either:</w:t>
        </w:r>
      </w:ins>
    </w:p>
    <w:p w14:paraId="56DEF1EC" w14:textId="77777777" w:rsidR="00EE35AC" w:rsidRDefault="00EE35AC" w:rsidP="00EE35AC">
      <w:pPr>
        <w:pStyle w:val="ListParagraph"/>
        <w:numPr>
          <w:ilvl w:val="2"/>
          <w:numId w:val="15"/>
        </w:numPr>
        <w:spacing w:after="160" w:line="252" w:lineRule="auto"/>
        <w:rPr>
          <w:ins w:id="26" w:author="Alfred Aster" w:date="2021-11-29T16:14:00Z"/>
        </w:rPr>
      </w:pPr>
      <w:ins w:id="27" w:author="Alfred Aster" w:date="2021-11-29T16:14:00Z">
        <w:r>
          <w:t xml:space="preserve">Deferred for further offline discussion (via the reflector) or </w:t>
        </w:r>
      </w:ins>
    </w:p>
    <w:p w14:paraId="41F3D1E9" w14:textId="77777777" w:rsidR="00EE35AC" w:rsidRDefault="00EE35AC" w:rsidP="00EE35AC">
      <w:pPr>
        <w:pStyle w:val="ListParagraph"/>
        <w:numPr>
          <w:ilvl w:val="2"/>
          <w:numId w:val="15"/>
        </w:numPr>
        <w:spacing w:after="160" w:line="252" w:lineRule="auto"/>
        <w:rPr>
          <w:ins w:id="28" w:author="Alfred Aster" w:date="2021-11-29T16:14:00Z"/>
        </w:rPr>
      </w:pPr>
      <w:ins w:id="29" w:author="Alfred Aster" w:date="2021-11-29T16:14:00Z">
        <w:r>
          <w:t>Run an SP on these CID(s)</w:t>
        </w:r>
      </w:ins>
    </w:p>
    <w:p w14:paraId="41C8B60E" w14:textId="77777777" w:rsidR="00EE35AC" w:rsidRDefault="00EE35AC" w:rsidP="00EE35AC">
      <w:pPr>
        <w:pStyle w:val="ListParagraph"/>
        <w:numPr>
          <w:ilvl w:val="0"/>
          <w:numId w:val="15"/>
        </w:numPr>
        <w:spacing w:after="160" w:line="252" w:lineRule="auto"/>
        <w:rPr>
          <w:ins w:id="30" w:author="Alfred Aster" w:date="2021-11-29T16:14:00Z"/>
        </w:rPr>
      </w:pPr>
      <w:ins w:id="31" w:author="Alfred Aster" w:date="2021-11-29T16:14:00Z">
        <w:r>
          <w:t>Progressing on comment resolutions via consensus building</w:t>
        </w:r>
      </w:ins>
    </w:p>
    <w:p w14:paraId="4BFD0BD4" w14:textId="77777777" w:rsidR="00EE35AC" w:rsidRDefault="00EE35AC" w:rsidP="00EE35AC">
      <w:pPr>
        <w:pStyle w:val="ListParagraph"/>
        <w:numPr>
          <w:ilvl w:val="1"/>
          <w:numId w:val="15"/>
        </w:numPr>
        <w:spacing w:after="160" w:line="252" w:lineRule="auto"/>
        <w:rPr>
          <w:ins w:id="32" w:author="Alfred Aster" w:date="2021-11-29T16:14:00Z"/>
        </w:rPr>
      </w:pPr>
      <w:ins w:id="33" w:author="Alfred Aster" w:date="2021-11-29T16:14:00Z">
        <w:r>
          <w:t>If an SP obtains majority support, then follow the usual path (scheduled motions)</w:t>
        </w:r>
      </w:ins>
    </w:p>
    <w:p w14:paraId="45BBAE90" w14:textId="77777777" w:rsidR="00EE35AC" w:rsidRDefault="00EE35AC" w:rsidP="00EE35AC">
      <w:pPr>
        <w:pStyle w:val="ListParagraph"/>
        <w:numPr>
          <w:ilvl w:val="1"/>
          <w:numId w:val="15"/>
        </w:numPr>
        <w:spacing w:after="160" w:line="252" w:lineRule="auto"/>
        <w:rPr>
          <w:ins w:id="34" w:author="Alfred Aster" w:date="2021-11-29T16:14:00Z"/>
        </w:rPr>
      </w:pPr>
      <w:ins w:id="35" w:author="Alfred Aster" w:date="2021-11-29T16:14:00Z">
        <w:r>
          <w:t xml:space="preserve">If an SP does not obtain majority support for a particular </w:t>
        </w:r>
        <w:proofErr w:type="gramStart"/>
        <w:r>
          <w:t>CID</w:t>
        </w:r>
        <w:proofErr w:type="gramEnd"/>
        <w:r>
          <w:t xml:space="preserve"> then</w:t>
        </w:r>
      </w:ins>
    </w:p>
    <w:p w14:paraId="4C24AF64" w14:textId="77777777" w:rsidR="00EE35AC" w:rsidRDefault="00EE35AC" w:rsidP="00EE35AC">
      <w:pPr>
        <w:pStyle w:val="ListParagraph"/>
        <w:numPr>
          <w:ilvl w:val="2"/>
          <w:numId w:val="15"/>
        </w:numPr>
        <w:spacing w:after="160" w:line="252" w:lineRule="auto"/>
        <w:rPr>
          <w:ins w:id="36" w:author="Alfred Aster" w:date="2021-11-29T16:14:00Z"/>
        </w:rPr>
      </w:pPr>
      <w:ins w:id="37" w:author="Alfred Aster" w:date="2021-11-29T16:14:00Z">
        <w:r>
          <w:t>A default SP will be prepared that will read along these lines:</w:t>
        </w:r>
      </w:ins>
    </w:p>
    <w:p w14:paraId="36696A71" w14:textId="55596067" w:rsidR="00EE35AC" w:rsidRDefault="00EE35AC" w:rsidP="00EE35AC">
      <w:pPr>
        <w:pStyle w:val="ListParagraph"/>
        <w:numPr>
          <w:ilvl w:val="3"/>
          <w:numId w:val="15"/>
        </w:numPr>
        <w:spacing w:after="160" w:line="252" w:lineRule="auto"/>
        <w:rPr>
          <w:ins w:id="38" w:author="Alfred Aster" w:date="2021-11-30T08:43:00Z"/>
        </w:rPr>
      </w:pPr>
      <w:ins w:id="39" w:author="Alfred Aster" w:date="2021-11-29T16:14:00Z">
        <w:r>
          <w:t>“Rejected -- A proposed resolution for this CID was discussed at length as part of the comment resolutions in document 11/21/</w:t>
        </w:r>
        <w:proofErr w:type="spellStart"/>
        <w:r>
          <w:t>xxxxrx</w:t>
        </w:r>
        <w:proofErr w:type="spellEnd"/>
        <w:r>
          <w:t xml:space="preserve">, however the group could not reach consensus on a proposal to resolve the comment. The SP result </w:t>
        </w:r>
        <w:proofErr w:type="gramStart"/>
        <w:r>
          <w:t>was:</w:t>
        </w:r>
        <w:proofErr w:type="gramEnd"/>
        <w:r>
          <w:t xml:space="preserve"> Y, N, A.”</w:t>
        </w:r>
      </w:ins>
    </w:p>
    <w:p w14:paraId="60D41F97" w14:textId="335D78C3" w:rsidR="00283C22" w:rsidRDefault="005E4B53" w:rsidP="00EE35AC">
      <w:pPr>
        <w:pStyle w:val="ListParagraph"/>
        <w:numPr>
          <w:ilvl w:val="3"/>
          <w:numId w:val="15"/>
        </w:numPr>
        <w:spacing w:after="160" w:line="252" w:lineRule="auto"/>
        <w:rPr>
          <w:ins w:id="40" w:author="Alfred Aster" w:date="2021-11-29T16:14:00Z"/>
        </w:rPr>
      </w:pPr>
      <w:ins w:id="41" w:author="Alfred Aster" w:date="2021-11-30T08:43:00Z">
        <w:r>
          <w:t>R</w:t>
        </w:r>
        <w:r w:rsidR="00D126E9">
          <w:t>esolution will be tracked in the comment resolution spreadsheet.</w:t>
        </w:r>
      </w:ins>
    </w:p>
    <w:p w14:paraId="05254619" w14:textId="77777777" w:rsidR="00EE35AC" w:rsidRDefault="00EE35AC" w:rsidP="00EE35AC">
      <w:pPr>
        <w:pStyle w:val="ListParagraph"/>
        <w:numPr>
          <w:ilvl w:val="2"/>
          <w:numId w:val="15"/>
        </w:numPr>
        <w:spacing w:after="160" w:line="252" w:lineRule="auto"/>
        <w:rPr>
          <w:ins w:id="42" w:author="Alfred Aster" w:date="2021-11-29T16:14:00Z"/>
        </w:rPr>
      </w:pPr>
      <w:ins w:id="43" w:author="Alfred Aster" w:date="2021-11-29T16:14:00Z">
        <w:r>
          <w:t>This SP is expected to be ran one week after the original SP was ran</w:t>
        </w:r>
      </w:ins>
    </w:p>
    <w:p w14:paraId="732976FB" w14:textId="3B18F344" w:rsidR="00E93814" w:rsidRPr="005908FF" w:rsidRDefault="00EE35AC" w:rsidP="00E4378B">
      <w:pPr>
        <w:pStyle w:val="ListParagraph"/>
        <w:numPr>
          <w:ilvl w:val="3"/>
          <w:numId w:val="15"/>
        </w:numPr>
        <w:spacing w:after="160" w:line="252" w:lineRule="auto"/>
      </w:pPr>
      <w:ins w:id="44" w:author="Alfred Aster" w:date="2021-11-29T16:14:00Z">
        <w:r>
          <w:t>This gives time for the author to prepare a proposed resolution that could obtain majority support and if such SP is available and obtains majority support then no need for the default SP.</w:t>
        </w:r>
      </w:ins>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 xml:space="preserve">The following process change is in effect for the duration of time until WG11 </w:t>
      </w:r>
      <w:proofErr w:type="gramStart"/>
      <w:r w:rsidRPr="00E4754E">
        <w:rPr>
          <w:i/>
          <w:iCs/>
        </w:rPr>
        <w:t>is able to</w:t>
      </w:r>
      <w:proofErr w:type="gramEnd"/>
      <w:r w:rsidRPr="00E4754E">
        <w:rPr>
          <w:i/>
          <w:iCs/>
        </w:rPr>
        <w:t xml:space="preserve"> hold face-to-face meetings:</w:t>
      </w:r>
    </w:p>
    <w:p w14:paraId="7DE952C2" w14:textId="77777777" w:rsidR="000239ED" w:rsidRPr="00E4754E" w:rsidRDefault="000239ED" w:rsidP="0034684D">
      <w:pPr>
        <w:ind w:left="720"/>
        <w:rPr>
          <w:i/>
          <w:iCs/>
        </w:rPr>
      </w:pPr>
      <w:r w:rsidRPr="00E4754E">
        <w:rPr>
          <w:i/>
          <w:iCs/>
        </w:rPr>
        <w:lastRenderedPageBreak/>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w:t>
      </w:r>
      <w:proofErr w:type="gramStart"/>
      <w:r w:rsidRPr="00E4754E">
        <w:rPr>
          <w:i/>
          <w:iCs/>
        </w:rPr>
        <w:t>the majority of</w:t>
      </w:r>
      <w:proofErr w:type="gramEnd"/>
      <w:r w:rsidRPr="00E4754E">
        <w:rPr>
          <w:i/>
          <w:iCs/>
        </w:rPr>
        <w:t xml:space="preserve">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w:t>
      </w:r>
      <w:proofErr w:type="gramStart"/>
      <w:r w:rsidRPr="00E4754E">
        <w:rPr>
          <w:i/>
          <w:iCs/>
        </w:rPr>
        <w:t>e.g.</w:t>
      </w:r>
      <w:proofErr w:type="gramEnd"/>
      <w:r w:rsidRPr="00E4754E">
        <w:rPr>
          <w:i/>
          <w:iCs/>
        </w:rPr>
        <w:t xml:space="preserve">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E63955"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E63955"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lastRenderedPageBreak/>
        <w:t>Antitrust and Competition Policy</w:t>
      </w:r>
    </w:p>
    <w:p w14:paraId="00DBB365" w14:textId="77777777" w:rsidR="00190441" w:rsidRPr="00BA5FED" w:rsidRDefault="00E63955"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E63955"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E63955"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E63955"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E63955"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E63955"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E63955"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E63955"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E63955"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E63955"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E63955"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E63955"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79998" w14:textId="77777777" w:rsidR="00A43EC2" w:rsidRDefault="00A43EC2">
      <w:r>
        <w:separator/>
      </w:r>
    </w:p>
  </w:endnote>
  <w:endnote w:type="continuationSeparator" w:id="0">
    <w:p w14:paraId="6F1072E3" w14:textId="77777777" w:rsidR="00A43EC2" w:rsidRDefault="00A4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1893" w14:textId="77777777" w:rsidR="00A43EC2" w:rsidRDefault="00A43EC2">
      <w:r>
        <w:separator/>
      </w:r>
    </w:p>
  </w:footnote>
  <w:footnote w:type="continuationSeparator" w:id="0">
    <w:p w14:paraId="4E2BBB8A" w14:textId="77777777" w:rsidR="00A43EC2" w:rsidRDefault="00A4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7F20677D" w:rsidR="00E36C7A" w:rsidRDefault="005C7D17">
    <w:pPr>
      <w:pStyle w:val="Header"/>
      <w:tabs>
        <w:tab w:val="clear" w:pos="6480"/>
        <w:tab w:val="center" w:pos="4680"/>
        <w:tab w:val="right" w:pos="9360"/>
      </w:tabs>
    </w:pPr>
    <w:r>
      <w:t>June</w:t>
    </w:r>
    <w:r w:rsidR="00E36C7A">
      <w:t xml:space="preserve"> 202</w:t>
    </w:r>
    <w:r w:rsidR="001174A2">
      <w:t>1</w:t>
    </w:r>
    <w:r w:rsidR="00E36C7A">
      <w:tab/>
    </w:r>
    <w:r w:rsidR="00E36C7A">
      <w:tab/>
    </w:r>
    <w:r w:rsidR="00E63955">
      <w:fldChar w:fldCharType="begin"/>
    </w:r>
    <w:r w:rsidR="00E63955">
      <w:instrText xml:space="preserve"> TITLE  \* MERGEFORMAT </w:instrText>
    </w:r>
    <w:r w:rsidR="00E63955">
      <w:fldChar w:fldCharType="separate"/>
    </w:r>
    <w:r w:rsidR="00E36C7A">
      <w:t>doc.: IEEE 802.11-20/0</w:t>
    </w:r>
    <w:r w:rsidR="0071270D">
      <w:t>984</w:t>
    </w:r>
    <w:r w:rsidR="00E36C7A">
      <w:t>r</w:t>
    </w:r>
    <w:r w:rsidR="00E63955">
      <w:fldChar w:fldCharType="end"/>
    </w:r>
    <w:r w:rsidR="00E63955">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4E518B4"/>
    <w:multiLevelType w:val="hybridMultilevel"/>
    <w:tmpl w:val="C8BC6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15:restartNumberingAfterBreak="0">
    <w:nsid w:val="78C03740"/>
    <w:multiLevelType w:val="hybridMultilevel"/>
    <w:tmpl w:val="A2E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num>
  <w:num w:numId="6">
    <w:abstractNumId w:val="3"/>
  </w:num>
  <w:num w:numId="7">
    <w:abstractNumId w:val="9"/>
  </w:num>
  <w:num w:numId="8">
    <w:abstractNumId w:val="4"/>
  </w:num>
  <w:num w:numId="9">
    <w:abstractNumId w:val="8"/>
  </w:num>
  <w:num w:numId="10">
    <w:abstractNumId w:val="5"/>
  </w:num>
  <w:num w:numId="11">
    <w:abstractNumId w:val="6"/>
  </w:num>
  <w:num w:numId="12">
    <w:abstractNumId w:val="7"/>
  </w:num>
  <w:num w:numId="13">
    <w:abstractNumId w:val="13"/>
  </w:num>
  <w:num w:numId="14">
    <w:abstractNumId w:val="10"/>
  </w:num>
  <w:num w:numId="15">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4FF4"/>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B41"/>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67D"/>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962"/>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82F"/>
    <w:rsid w:val="001539B9"/>
    <w:rsid w:val="00153A29"/>
    <w:rsid w:val="00153FCC"/>
    <w:rsid w:val="001541E4"/>
    <w:rsid w:val="00154344"/>
    <w:rsid w:val="001543F5"/>
    <w:rsid w:val="00154AB5"/>
    <w:rsid w:val="00154EE0"/>
    <w:rsid w:val="001557A9"/>
    <w:rsid w:val="00155D7D"/>
    <w:rsid w:val="00156031"/>
    <w:rsid w:val="00156424"/>
    <w:rsid w:val="00156CAF"/>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2DE"/>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C22"/>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419"/>
    <w:rsid w:val="002D0FF6"/>
    <w:rsid w:val="002D1218"/>
    <w:rsid w:val="002D1B66"/>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5F22"/>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D42"/>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C9F"/>
    <w:rsid w:val="00360EB4"/>
    <w:rsid w:val="00360F41"/>
    <w:rsid w:val="00360FDD"/>
    <w:rsid w:val="003618B5"/>
    <w:rsid w:val="00361E38"/>
    <w:rsid w:val="003620A7"/>
    <w:rsid w:val="003622A6"/>
    <w:rsid w:val="00362D89"/>
    <w:rsid w:val="00362ECC"/>
    <w:rsid w:val="003630BF"/>
    <w:rsid w:val="00363210"/>
    <w:rsid w:val="003638DF"/>
    <w:rsid w:val="00363FD2"/>
    <w:rsid w:val="0036478C"/>
    <w:rsid w:val="0036485E"/>
    <w:rsid w:val="00364891"/>
    <w:rsid w:val="00364AC2"/>
    <w:rsid w:val="00364EF6"/>
    <w:rsid w:val="00366824"/>
    <w:rsid w:val="00366D13"/>
    <w:rsid w:val="00366F42"/>
    <w:rsid w:val="00367442"/>
    <w:rsid w:val="00367ADA"/>
    <w:rsid w:val="00370937"/>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5B1"/>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4A6"/>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C2D"/>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B53"/>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C5D"/>
    <w:rsid w:val="00610E85"/>
    <w:rsid w:val="006110B8"/>
    <w:rsid w:val="0061110B"/>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706"/>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13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4EE"/>
    <w:rsid w:val="007925DD"/>
    <w:rsid w:val="00792692"/>
    <w:rsid w:val="007929DC"/>
    <w:rsid w:val="00792C11"/>
    <w:rsid w:val="007933B1"/>
    <w:rsid w:val="0079385E"/>
    <w:rsid w:val="00793C56"/>
    <w:rsid w:val="00793D1A"/>
    <w:rsid w:val="00793D7C"/>
    <w:rsid w:val="007941F4"/>
    <w:rsid w:val="0079528E"/>
    <w:rsid w:val="007954B7"/>
    <w:rsid w:val="00795828"/>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2DA"/>
    <w:rsid w:val="007B14CA"/>
    <w:rsid w:val="007B1AF6"/>
    <w:rsid w:val="007B29DA"/>
    <w:rsid w:val="007B2E75"/>
    <w:rsid w:val="007B2F4A"/>
    <w:rsid w:val="007B2FB3"/>
    <w:rsid w:val="007B3165"/>
    <w:rsid w:val="007B3862"/>
    <w:rsid w:val="007B3A39"/>
    <w:rsid w:val="007B3FB2"/>
    <w:rsid w:val="007B454D"/>
    <w:rsid w:val="007B512B"/>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27F8A"/>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1E1"/>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10B1"/>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50B"/>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4AD2"/>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5"/>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ABB"/>
    <w:rsid w:val="00BD5EB1"/>
    <w:rsid w:val="00BD5FC0"/>
    <w:rsid w:val="00BD7326"/>
    <w:rsid w:val="00BD78F4"/>
    <w:rsid w:val="00BD79F1"/>
    <w:rsid w:val="00BD7BAD"/>
    <w:rsid w:val="00BE1627"/>
    <w:rsid w:val="00BE167C"/>
    <w:rsid w:val="00BE1922"/>
    <w:rsid w:val="00BE1A9B"/>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26E9"/>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0FBB"/>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BBA"/>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44"/>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378B"/>
    <w:rsid w:val="00E44026"/>
    <w:rsid w:val="00E44339"/>
    <w:rsid w:val="00E443A1"/>
    <w:rsid w:val="00E443A5"/>
    <w:rsid w:val="00E44DF8"/>
    <w:rsid w:val="00E45A3F"/>
    <w:rsid w:val="00E45ACA"/>
    <w:rsid w:val="00E462C6"/>
    <w:rsid w:val="00E4664E"/>
    <w:rsid w:val="00E46D95"/>
    <w:rsid w:val="00E4754E"/>
    <w:rsid w:val="00E47C8F"/>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830"/>
    <w:rsid w:val="00E6298D"/>
    <w:rsid w:val="00E62CD7"/>
    <w:rsid w:val="00E62E14"/>
    <w:rsid w:val="00E633D2"/>
    <w:rsid w:val="00E63955"/>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3814"/>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2E51"/>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041"/>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5AC"/>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0D"/>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39"/>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1565382">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501323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theme" Target="theme/theme1.xml"/><Relationship Id="rId20" Type="http://schemas.openxmlformats.org/officeDocument/2006/relationships/hyperlink" Target="http://standards.ieee.org/develop/policies/bylaws/sect6-7.html" TargetMode="External"/><Relationship Id="rId41"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13353</TotalTime>
  <Pages>11</Pages>
  <Words>4423</Words>
  <Characters>25157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2752</cp:revision>
  <cp:lastPrinted>2019-05-20T20:59:00Z</cp:lastPrinted>
  <dcterms:created xsi:type="dcterms:W3CDTF">2020-05-10T18:10:00Z</dcterms:created>
  <dcterms:modified xsi:type="dcterms:W3CDTF">2021-12-01T00:58:00Z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