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1963349E" w14:textId="367A2D0D" w:rsidR="00210B92" w:rsidRDefault="00210B92" w:rsidP="00DA417C">
                            <w:pPr>
                              <w:pStyle w:val="ListParagraph"/>
                              <w:numPr>
                                <w:ilvl w:val="0"/>
                                <w:numId w:val="23"/>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DA417C">
                            <w:pPr>
                              <w:pStyle w:val="ListParagraph"/>
                              <w:numPr>
                                <w:ilvl w:val="0"/>
                                <w:numId w:val="23"/>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95F6AFC" w:rsidR="00041C3B" w:rsidRDefault="00041C3B" w:rsidP="00DA417C">
                            <w:pPr>
                              <w:pStyle w:val="ListParagraph"/>
                              <w:numPr>
                                <w:ilvl w:val="0"/>
                                <w:numId w:val="23"/>
                              </w:numPr>
                              <w:jc w:val="both"/>
                              <w:rPr>
                                <w:sz w:val="22"/>
                              </w:rPr>
                            </w:pPr>
                            <w:r>
                              <w:rPr>
                                <w:sz w:val="22"/>
                              </w:rPr>
                              <w:t>Rev 4: Updated guideline to require that requests for adding submissions to the list of SPs item need to be sent at least 24-hours in advance.</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1963349E" w14:textId="367A2D0D" w:rsidR="00210B92" w:rsidRDefault="00210B92" w:rsidP="00DA417C">
                      <w:pPr>
                        <w:pStyle w:val="ListParagraph"/>
                        <w:numPr>
                          <w:ilvl w:val="0"/>
                          <w:numId w:val="23"/>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DA417C">
                      <w:pPr>
                        <w:pStyle w:val="ListParagraph"/>
                        <w:numPr>
                          <w:ilvl w:val="0"/>
                          <w:numId w:val="23"/>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95F6AFC" w:rsidR="00041C3B" w:rsidRDefault="00041C3B" w:rsidP="00DA417C">
                      <w:pPr>
                        <w:pStyle w:val="ListParagraph"/>
                        <w:numPr>
                          <w:ilvl w:val="0"/>
                          <w:numId w:val="23"/>
                        </w:numPr>
                        <w:jc w:val="both"/>
                        <w:rPr>
                          <w:sz w:val="22"/>
                        </w:rPr>
                      </w:pPr>
                      <w:r>
                        <w:rPr>
                          <w:sz w:val="22"/>
                        </w:rPr>
                        <w:t>Rev 4: Updated guideline to require that requests for adding submissions to the list of SPs item need to be sent at least 24-hours in advance.</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B002DE">
      <w:pPr>
        <w:pStyle w:val="Heading2"/>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5DAD9AAA"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(e.g. confirm recognizable name, not “</w:t>
      </w:r>
      <w:proofErr w:type="spellStart"/>
      <w:r w:rsidR="006F51F5" w:rsidRPr="006F51F5">
        <w:rPr>
          <w:rFonts w:ascii="Arial" w:hAnsi="Arial" w:cs="Arial"/>
          <w:color w:val="000000" w:themeColor="text1"/>
          <w:sz w:val="24"/>
          <w:szCs w:val="24"/>
          <w:lang w:val="en-US"/>
        </w:rPr>
        <w:t>zzz</w:t>
      </w:r>
      <w:proofErr w:type="spellEnd"/>
      <w:r w:rsidR="006F51F5" w:rsidRPr="006F51F5">
        <w:rPr>
          <w:rFonts w:ascii="Arial" w:hAnsi="Arial" w:cs="Arial"/>
          <w:color w:val="000000" w:themeColor="text1"/>
          <w:sz w:val="24"/>
          <w:szCs w:val="24"/>
          <w:lang w:val="en-US"/>
        </w:rPr>
        <w:t>”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3346E1">
      <w:pPr>
        <w:pStyle w:val="ListParagraph"/>
        <w:numPr>
          <w:ilvl w:val="0"/>
          <w:numId w:val="46"/>
        </w:numPr>
        <w:jc w:val="both"/>
        <w:rPr>
          <w:ins w:id="0" w:author="Alfred Aster" w:date="2020-10-13T14:02:00Z"/>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8950F4" w:rsidRDefault="008950F4" w:rsidP="008950F4">
      <w:pPr>
        <w:pStyle w:val="ListParagraph"/>
        <w:numPr>
          <w:ilvl w:val="0"/>
          <w:numId w:val="46"/>
        </w:numPr>
        <w:jc w:val="both"/>
        <w:rPr>
          <w:ins w:id="1" w:author="Alfred Aster" w:date="2020-10-13T14:04:00Z"/>
          <w:color w:val="808080" w:themeColor="background1" w:themeShade="80"/>
        </w:rPr>
      </w:pPr>
      <w:ins w:id="2" w:author="Alfred Aster" w:date="2020-10-13T14:02:00Z">
        <w:r>
          <w:rPr>
            <w:lang w:val="en-US"/>
          </w:rPr>
          <w:t xml:space="preserve">A member can request </w:t>
        </w:r>
      </w:ins>
      <w:ins w:id="3" w:author="Alfred Aster" w:date="2020-10-13T14:03:00Z">
        <w:r>
          <w:rPr>
            <w:lang w:val="en-US"/>
          </w:rPr>
          <w:t xml:space="preserve">for </w:t>
        </w:r>
      </w:ins>
      <w:ins w:id="4" w:author="Alfred Aster" w:date="2020-10-13T14:02:00Z">
        <w:r>
          <w:rPr>
            <w:lang w:val="en-US"/>
          </w:rPr>
          <w:t xml:space="preserve">a submission that was presented in the past to be added to the </w:t>
        </w:r>
      </w:ins>
      <w:ins w:id="5" w:author="Alfred Aster" w:date="2020-10-13T14:03:00Z">
        <w:r>
          <w:rPr>
            <w:lang w:val="en-US"/>
          </w:rPr>
          <w:t>following item</w:t>
        </w:r>
      </w:ins>
      <w:ins w:id="6" w:author="Alfred Aster" w:date="2020-10-13T14:05:00Z">
        <w:r w:rsidR="00C34AB6">
          <w:rPr>
            <w:lang w:val="en-US"/>
          </w:rPr>
          <w:t xml:space="preserve"> of the agenda</w:t>
        </w:r>
      </w:ins>
      <w:bookmarkStart w:id="7" w:name="_GoBack"/>
      <w:bookmarkEnd w:id="7"/>
      <w:ins w:id="8" w:author="Alfred Aster" w:date="2020-10-13T14:03:00Z">
        <w:r>
          <w:rPr>
            <w:lang w:val="en-US"/>
          </w:rPr>
          <w:t xml:space="preserve">: </w:t>
        </w:r>
        <w:r w:rsidRPr="008950F4">
          <w:rPr>
            <w:color w:val="808080" w:themeColor="background1" w:themeShade="80"/>
          </w:rPr>
          <w:t xml:space="preserve">Technical Submissions: </w:t>
        </w:r>
        <w:r w:rsidRPr="008950F4">
          <w:rPr>
            <w:b/>
            <w:bCs/>
            <w:color w:val="808080" w:themeColor="background1" w:themeShade="80"/>
          </w:rPr>
          <w:t>Run SPs from Previous Topics</w:t>
        </w:r>
        <w:r w:rsidRPr="008950F4">
          <w:rPr>
            <w:color w:val="808080" w:themeColor="background1" w:themeShade="80"/>
          </w:rPr>
          <w:t xml:space="preserve">. </w:t>
        </w:r>
      </w:ins>
    </w:p>
    <w:p w14:paraId="7B49B914" w14:textId="052CC30A" w:rsidR="008950F4" w:rsidRPr="008950F4" w:rsidRDefault="008950F4" w:rsidP="008950F4">
      <w:pPr>
        <w:pStyle w:val="ListParagraph"/>
        <w:numPr>
          <w:ilvl w:val="1"/>
          <w:numId w:val="46"/>
        </w:numPr>
        <w:jc w:val="both"/>
        <w:rPr>
          <w:ins w:id="9" w:author="Alfred Aster" w:date="2020-10-13T14:04:00Z"/>
          <w:color w:val="808080" w:themeColor="background1" w:themeShade="80"/>
          <w:sz w:val="22"/>
          <w:szCs w:val="22"/>
        </w:rPr>
      </w:pPr>
      <w:ins w:id="10" w:author="Alfred Aster" w:date="2020-10-13T14:04:00Z">
        <w:r w:rsidRPr="008950F4">
          <w:rPr>
            <w:color w:val="808080" w:themeColor="background1" w:themeShade="80"/>
            <w:sz w:val="22"/>
            <w:szCs w:val="22"/>
          </w:rPr>
          <w:t xml:space="preserve">The request needs to be sent to </w:t>
        </w:r>
        <w:proofErr w:type="spellStart"/>
        <w:r w:rsidRPr="008950F4">
          <w:rPr>
            <w:color w:val="808080" w:themeColor="background1" w:themeShade="80"/>
            <w:sz w:val="22"/>
            <w:szCs w:val="22"/>
          </w:rPr>
          <w:t>theTGbe</w:t>
        </w:r>
        <w:proofErr w:type="spellEnd"/>
        <w:r w:rsidRPr="008950F4">
          <w:rPr>
            <w:color w:val="808080" w:themeColor="background1" w:themeShade="80"/>
            <w:sz w:val="22"/>
            <w:szCs w:val="22"/>
          </w:rPr>
          <w:t xml:space="preserve">  reflector at least 24-hours prior to the start of the respective conference call.</w:t>
        </w:r>
      </w:ins>
    </w:p>
    <w:p w14:paraId="5982200C" w14:textId="7B80543E" w:rsidR="008950F4" w:rsidRPr="008950F4" w:rsidRDefault="008950F4" w:rsidP="008950F4">
      <w:pPr>
        <w:pStyle w:val="ListParagraph"/>
        <w:numPr>
          <w:ilvl w:val="1"/>
          <w:numId w:val="46"/>
        </w:numPr>
        <w:jc w:val="both"/>
        <w:rPr>
          <w:color w:val="808080" w:themeColor="background1" w:themeShade="80"/>
          <w:sz w:val="22"/>
          <w:szCs w:val="22"/>
        </w:rPr>
      </w:pPr>
      <w:ins w:id="11" w:author="Alfred Aster" w:date="2020-10-13T14:04:00Z">
        <w:r w:rsidRPr="008950F4">
          <w:rPr>
            <w:color w:val="808080" w:themeColor="background1" w:themeShade="80"/>
            <w:sz w:val="22"/>
            <w:szCs w:val="22"/>
          </w:rPr>
          <w:t>The document containing the SP(s) to be run shall be posted in the server at least 24-hours in advance prior to running the SP(s).</w:t>
        </w:r>
      </w:ins>
    </w:p>
    <w:p w14:paraId="5BC0030D" w14:textId="55766CE9" w:rsidR="00007CBE" w:rsidRDefault="00007CBE" w:rsidP="00007CBE">
      <w:pPr>
        <w:jc w:val="both"/>
        <w:rPr>
          <w:lang w:val="en-US"/>
        </w:rPr>
      </w:pPr>
    </w:p>
    <w:p w14:paraId="475BEDDE" w14:textId="097FF0A8" w:rsidR="00CD0115" w:rsidRDefault="00CD0115" w:rsidP="00CD0115">
      <w:pPr>
        <w:pStyle w:val="Heading2"/>
        <w:rPr>
          <w:lang w:val="en-US"/>
        </w:rPr>
      </w:pPr>
      <w:bookmarkStart w:id="12" w:name="_Ref44303898"/>
      <w:r>
        <w:rPr>
          <w:lang w:val="en-US"/>
        </w:rPr>
        <w:t xml:space="preserve">Guideline-Spec Text Drafting for </w:t>
      </w:r>
      <w:r w:rsidR="00B976EF">
        <w:rPr>
          <w:lang w:val="en-US"/>
        </w:rPr>
        <w:t xml:space="preserve">TGbe </w:t>
      </w:r>
      <w:r>
        <w:rPr>
          <w:lang w:val="en-US"/>
        </w:rPr>
        <w:t>D0.1</w:t>
      </w:r>
      <w:bookmarkEnd w:id="12"/>
    </w:p>
    <w:p w14:paraId="3B3D0295" w14:textId="77777777" w:rsidR="001E7543" w:rsidRDefault="001E7543" w:rsidP="00007CBE">
      <w:pPr>
        <w:jc w:val="both"/>
        <w:rPr>
          <w:lang w:val="en-US"/>
        </w:rPr>
      </w:pPr>
    </w:p>
    <w:p w14:paraId="53216B9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1073C5">
      <w:pPr>
        <w:numPr>
          <w:ilvl w:val="0"/>
          <w:numId w:val="48"/>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1073C5">
      <w:pPr>
        <w:numPr>
          <w:ilvl w:val="1"/>
          <w:numId w:val="48"/>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A60690">
      <w:pPr>
        <w:numPr>
          <w:ilvl w:val="2"/>
          <w:numId w:val="48"/>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A60690">
      <w:pPr>
        <w:numPr>
          <w:ilvl w:val="2"/>
          <w:numId w:val="48"/>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E73A2E">
      <w:pPr>
        <w:numPr>
          <w:ilvl w:val="1"/>
          <w:numId w:val="48"/>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1073C5">
      <w:pPr>
        <w:numPr>
          <w:ilvl w:val="1"/>
          <w:numId w:val="48"/>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293700">
      <w:pPr>
        <w:pStyle w:val="Heading2"/>
        <w:rPr>
          <w:lang w:val="en-US"/>
        </w:rPr>
      </w:pPr>
      <w:bookmarkStart w:id="13" w:name="_Ref53059717"/>
      <w:r w:rsidRPr="00293700">
        <w:rPr>
          <w:lang w:val="en-US"/>
        </w:rPr>
        <w:t>Guideline-</w:t>
      </w:r>
      <w:r w:rsidR="00135781" w:rsidRPr="00293700">
        <w:rPr>
          <w:lang w:val="en-US"/>
        </w:rPr>
        <w:t>Solving TBDs for TGbe D0.1</w:t>
      </w:r>
      <w:bookmarkEnd w:id="13"/>
    </w:p>
    <w:p w14:paraId="7C8D399A" w14:textId="50E7D24A" w:rsidR="001C3204" w:rsidRDefault="001C3204" w:rsidP="00007CBE">
      <w:pPr>
        <w:jc w:val="both"/>
        <w:rPr>
          <w:lang w:val="en-US"/>
        </w:rPr>
      </w:pPr>
    </w:p>
    <w:p w14:paraId="56D0A899" w14:textId="07569FE2" w:rsidR="001C3204" w:rsidRPr="008B3D65" w:rsidRDefault="001C3204" w:rsidP="001C3204">
      <w:pPr>
        <w:numPr>
          <w:ilvl w:val="0"/>
          <w:numId w:val="48"/>
        </w:numPr>
        <w:jc w:val="both"/>
        <w:rPr>
          <w:szCs w:val="22"/>
          <w:lang w:val="en-US"/>
        </w:rPr>
      </w:pPr>
      <w:bookmarkStart w:id="14"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r w:rsidR="00983D56" w:rsidRPr="008B3D65">
        <w:rPr>
          <w:szCs w:val="22"/>
          <w:lang w:val="en-US"/>
        </w:rPr>
        <w:t xml:space="preserve"> 2020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1C3204">
      <w:pPr>
        <w:numPr>
          <w:ilvl w:val="1"/>
          <w:numId w:val="48"/>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983D56">
      <w:pPr>
        <w:numPr>
          <w:ilvl w:val="2"/>
          <w:numId w:val="48"/>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983D56">
      <w:pPr>
        <w:numPr>
          <w:ilvl w:val="2"/>
          <w:numId w:val="48"/>
        </w:numPr>
        <w:jc w:val="both"/>
        <w:rPr>
          <w:szCs w:val="22"/>
          <w:lang w:val="en-US"/>
        </w:rPr>
      </w:pPr>
      <w:r w:rsidRPr="008B3D65">
        <w:rPr>
          <w:szCs w:val="22"/>
          <w:lang w:val="en-US"/>
        </w:rPr>
        <w:t xml:space="preserve">If the submission solves multiple TBDs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1C3204">
      <w:pPr>
        <w:numPr>
          <w:ilvl w:val="1"/>
          <w:numId w:val="48"/>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1C3204">
      <w:pPr>
        <w:numPr>
          <w:ilvl w:val="1"/>
          <w:numId w:val="48"/>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820866">
      <w:pPr>
        <w:numPr>
          <w:ilvl w:val="2"/>
          <w:numId w:val="48"/>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1C3204">
      <w:pPr>
        <w:numPr>
          <w:ilvl w:val="1"/>
          <w:numId w:val="48"/>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reflector</w:t>
      </w:r>
    </w:p>
    <w:p w14:paraId="6AD996A1" w14:textId="2868D515" w:rsidR="00925CA1" w:rsidRPr="008B3D65" w:rsidRDefault="00925CA1" w:rsidP="00A21488">
      <w:pPr>
        <w:numPr>
          <w:ilvl w:val="2"/>
          <w:numId w:val="48"/>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BE2EF0">
      <w:pPr>
        <w:numPr>
          <w:ilvl w:val="1"/>
          <w:numId w:val="48"/>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ins w:id="15" w:author="Alfred Aster" w:date="2020-10-13T14:00:00Z">
        <w:r w:rsidR="00F97663">
          <w:rPr>
            <w:szCs w:val="22"/>
            <w:lang w:val="en-US"/>
          </w:rPr>
          <w:t xml:space="preserve">. The request needs to be sent </w:t>
        </w:r>
      </w:ins>
      <w:ins w:id="16" w:author="Alfred Aster" w:date="2020-10-13T14:01:00Z">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ins>
    </w:p>
    <w:p w14:paraId="074BD065" w14:textId="3002EB40" w:rsidR="001C3204" w:rsidRPr="008B3D65" w:rsidRDefault="001C3204" w:rsidP="00BE2EF0">
      <w:pPr>
        <w:numPr>
          <w:ilvl w:val="2"/>
          <w:numId w:val="48"/>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5C3C6E">
      <w:pPr>
        <w:pStyle w:val="ListParagraph"/>
        <w:numPr>
          <w:ilvl w:val="3"/>
          <w:numId w:val="48"/>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polled</w:t>
      </w:r>
    </w:p>
    <w:p w14:paraId="02866E7D" w14:textId="62DF3EDB" w:rsidR="001C3204" w:rsidRPr="008B3D65" w:rsidRDefault="001C3204" w:rsidP="00BE2EF0">
      <w:pPr>
        <w:numPr>
          <w:ilvl w:val="2"/>
          <w:numId w:val="48"/>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1F1000">
      <w:pPr>
        <w:pStyle w:val="ListParagraph"/>
        <w:numPr>
          <w:ilvl w:val="3"/>
          <w:numId w:val="48"/>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8B3D65">
      <w:pPr>
        <w:numPr>
          <w:ilvl w:val="3"/>
          <w:numId w:val="48"/>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40084F">
      <w:pPr>
        <w:numPr>
          <w:ilvl w:val="1"/>
          <w:numId w:val="48"/>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40084F">
      <w:pPr>
        <w:numPr>
          <w:ilvl w:val="2"/>
          <w:numId w:val="48"/>
        </w:numPr>
        <w:jc w:val="both"/>
        <w:rPr>
          <w:szCs w:val="22"/>
          <w:lang w:val="en-US"/>
        </w:rPr>
      </w:pPr>
      <w:r w:rsidRPr="008B3D65">
        <w:rPr>
          <w:szCs w:val="22"/>
          <w:lang w:val="en-US"/>
        </w:rPr>
        <w:t>Resolve any of the “TBD” that are currently present in the most recent TGbe draft</w:t>
      </w:r>
    </w:p>
    <w:p w14:paraId="4D06C592" w14:textId="31930638" w:rsidR="00000699" w:rsidRPr="008B3D65" w:rsidRDefault="00000699" w:rsidP="0040084F">
      <w:pPr>
        <w:numPr>
          <w:ilvl w:val="2"/>
          <w:numId w:val="48"/>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1C6607">
      <w:pPr>
        <w:numPr>
          <w:ilvl w:val="2"/>
          <w:numId w:val="48"/>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1F1000">
      <w:pPr>
        <w:numPr>
          <w:ilvl w:val="2"/>
          <w:numId w:val="48"/>
        </w:numPr>
        <w:jc w:val="both"/>
        <w:rPr>
          <w:szCs w:val="22"/>
          <w:lang w:val="en-US"/>
        </w:rPr>
      </w:pPr>
      <w:r w:rsidRPr="008B3D65">
        <w:rPr>
          <w:szCs w:val="22"/>
          <w:lang w:val="en-US"/>
        </w:rPr>
        <w:t>Provide spec text that fix obvious errors and/or inconsistencies in the most recent draft (editorial and/or technical)</w:t>
      </w:r>
    </w:p>
    <w:p w14:paraId="35604B1F" w14:textId="1E3B13A9" w:rsidR="001F1000" w:rsidRPr="008B3D65" w:rsidRDefault="00123E53" w:rsidP="001F1000">
      <w:pPr>
        <w:numPr>
          <w:ilvl w:val="1"/>
          <w:numId w:val="48"/>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bookmarkEnd w:id="14"/>
    <w:p w14:paraId="3BFAB024" w14:textId="530657BA" w:rsidR="001C2681" w:rsidRDefault="00CA09B2" w:rsidP="007B0F4A">
      <w:pPr>
        <w:pStyle w:val="Heading2"/>
      </w:pPr>
      <w:r>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The following process change is in effect for the duration of time until WG11 is able to hold face-to-face meetings:</w:t>
      </w:r>
    </w:p>
    <w:p w14:paraId="7DE952C2" w14:textId="77777777" w:rsidR="000239ED" w:rsidRPr="00E4754E" w:rsidRDefault="000239ED" w:rsidP="0034684D">
      <w:pPr>
        <w:ind w:left="720"/>
        <w:rPr>
          <w:i/>
          <w:iCs/>
        </w:rPr>
      </w:pPr>
      <w:r w:rsidRPr="00E4754E">
        <w:rPr>
          <w:i/>
          <w:iCs/>
        </w:rPr>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lastRenderedPageBreak/>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the majority of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t>A: No, only the tally is included. The details collected in the poll are used for validation before the results are included in the minutes (e.g. confirm recognizable name, not “</w:t>
      </w:r>
      <w:proofErr w:type="spellStart"/>
      <w:r w:rsidRPr="00E4754E">
        <w:rPr>
          <w:i/>
          <w:iCs/>
        </w:rPr>
        <w:t>zzz</w:t>
      </w:r>
      <w:proofErr w:type="spellEnd"/>
      <w:r w:rsidRPr="00E4754E">
        <w:rPr>
          <w:i/>
          <w:iCs/>
        </w:rPr>
        <w:t>”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264E74" w:rsidP="00190441">
      <w:pPr>
        <w:spacing w:after="160" w:line="252" w:lineRule="auto"/>
        <w:ind w:left="720"/>
        <w:rPr>
          <w:sz w:val="20"/>
        </w:rPr>
      </w:pPr>
      <w:hyperlink r:id="rId11"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264E74" w:rsidP="00190441">
      <w:pPr>
        <w:spacing w:after="160" w:line="252" w:lineRule="auto"/>
        <w:ind w:left="720"/>
        <w:rPr>
          <w:sz w:val="20"/>
        </w:rPr>
      </w:pPr>
      <w:hyperlink r:id="rId12" w:history="1">
        <w:r w:rsidR="00190441" w:rsidRPr="00BA5FED">
          <w:rPr>
            <w:rStyle w:val="Hyperlink"/>
            <w:sz w:val="20"/>
            <w:lang w:val="en-US"/>
          </w:rPr>
          <w:t>http</w:t>
        </w:r>
      </w:hyperlink>
      <w:hyperlink r:id="rId13" w:history="1">
        <w:r w:rsidR="00190441" w:rsidRPr="00BA5FED">
          <w:rPr>
            <w:rStyle w:val="Hyperlink"/>
            <w:sz w:val="20"/>
            <w:lang w:val="en-US"/>
          </w:rPr>
          <w:t>://</w:t>
        </w:r>
      </w:hyperlink>
      <w:hyperlink r:id="rId14"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264E74" w:rsidP="00190441">
      <w:pPr>
        <w:spacing w:after="160" w:line="252" w:lineRule="auto"/>
        <w:ind w:left="720"/>
        <w:rPr>
          <w:sz w:val="20"/>
        </w:rPr>
      </w:pPr>
      <w:hyperlink r:id="rId15" w:history="1">
        <w:r w:rsidR="00190441" w:rsidRPr="00BA5FED">
          <w:rPr>
            <w:rStyle w:val="Hyperlink"/>
            <w:sz w:val="20"/>
            <w:lang w:val="en-US"/>
          </w:rPr>
          <w:t>http</w:t>
        </w:r>
      </w:hyperlink>
      <w:hyperlink r:id="rId16" w:history="1">
        <w:r w:rsidR="00190441" w:rsidRPr="00BA5FED">
          <w:rPr>
            <w:rStyle w:val="Hyperlink"/>
            <w:sz w:val="20"/>
            <w:lang w:val="en-US"/>
          </w:rPr>
          <w:t>://</w:t>
        </w:r>
      </w:hyperlink>
      <w:hyperlink r:id="rId17"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lastRenderedPageBreak/>
        <w:t>Letter of Assurance Form</w:t>
      </w:r>
    </w:p>
    <w:p w14:paraId="038C016F" w14:textId="77777777" w:rsidR="00190441" w:rsidRPr="00BA5FED" w:rsidRDefault="00264E74" w:rsidP="00190441">
      <w:pPr>
        <w:spacing w:after="160" w:line="252" w:lineRule="auto"/>
        <w:ind w:left="720"/>
        <w:rPr>
          <w:sz w:val="20"/>
        </w:rPr>
      </w:pPr>
      <w:hyperlink r:id="rId18" w:history="1">
        <w:r w:rsidR="00190441" w:rsidRPr="00BA5FED">
          <w:rPr>
            <w:rStyle w:val="Hyperlink"/>
            <w:sz w:val="20"/>
            <w:lang w:val="en-US"/>
          </w:rPr>
          <w:t>http://</w:t>
        </w:r>
      </w:hyperlink>
      <w:hyperlink r:id="rId19"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264E74" w:rsidP="00190441">
      <w:pPr>
        <w:spacing w:after="160" w:line="252" w:lineRule="auto"/>
        <w:ind w:left="720"/>
        <w:rPr>
          <w:sz w:val="20"/>
        </w:rPr>
      </w:pPr>
      <w:hyperlink r:id="rId20" w:history="1">
        <w:r w:rsidR="00190441" w:rsidRPr="00BA5FED">
          <w:rPr>
            <w:rStyle w:val="Hyperlink"/>
            <w:sz w:val="20"/>
            <w:lang w:val="en-US"/>
          </w:rPr>
          <w:t>https</w:t>
        </w:r>
      </w:hyperlink>
      <w:hyperlink r:id="rId21"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264E74" w:rsidP="00190441">
      <w:pPr>
        <w:spacing w:after="160" w:line="252" w:lineRule="auto"/>
        <w:ind w:left="720"/>
        <w:rPr>
          <w:sz w:val="20"/>
          <w:lang w:val="en-US"/>
        </w:rPr>
      </w:pPr>
      <w:hyperlink r:id="rId22" w:history="1">
        <w:r w:rsidR="00190441" w:rsidRPr="00BA5FED">
          <w:rPr>
            <w:rStyle w:val="Hyperlink"/>
            <w:sz w:val="20"/>
            <w:lang w:val="en-US"/>
          </w:rPr>
          <w:t>http</w:t>
        </w:r>
      </w:hyperlink>
      <w:hyperlink r:id="rId23" w:history="1">
        <w:r w:rsidR="00190441" w:rsidRPr="00BA5FED">
          <w:rPr>
            <w:rStyle w:val="Hyperlink"/>
            <w:sz w:val="20"/>
            <w:lang w:val="en-US"/>
          </w:rPr>
          <w:t>://</w:t>
        </w:r>
      </w:hyperlink>
      <w:hyperlink r:id="rId24" w:history="1">
        <w:r w:rsidR="00190441" w:rsidRPr="00BA5FED">
          <w:rPr>
            <w:rStyle w:val="Hyperlink"/>
            <w:sz w:val="20"/>
            <w:lang w:val="en-US"/>
          </w:rPr>
          <w:t>standards.ieee.org/board/pat/faq.pdf</w:t>
        </w:r>
      </w:hyperlink>
      <w:r w:rsidR="00190441" w:rsidRPr="00BA5FED">
        <w:rPr>
          <w:sz w:val="20"/>
          <w:lang w:val="en-US"/>
        </w:rPr>
        <w:t xml:space="preserve"> and </w:t>
      </w:r>
      <w:hyperlink r:id="rId25" w:history="1">
        <w:r w:rsidR="00190441" w:rsidRPr="00BA5FED">
          <w:rPr>
            <w:rStyle w:val="Hyperlink"/>
            <w:sz w:val="20"/>
            <w:lang w:val="en-US"/>
          </w:rPr>
          <w:t>http</w:t>
        </w:r>
      </w:hyperlink>
      <w:hyperlink r:id="rId26" w:history="1">
        <w:r w:rsidR="00190441" w:rsidRPr="00BA5FED">
          <w:rPr>
            <w:rStyle w:val="Hyperlink"/>
            <w:sz w:val="20"/>
            <w:lang w:val="en-US"/>
          </w:rPr>
          <w:t>://</w:t>
        </w:r>
      </w:hyperlink>
      <w:hyperlink r:id="rId27"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264E74" w:rsidP="00190441">
      <w:pPr>
        <w:spacing w:after="160" w:line="252" w:lineRule="auto"/>
        <w:ind w:left="720"/>
        <w:rPr>
          <w:sz w:val="20"/>
        </w:rPr>
      </w:pPr>
      <w:hyperlink r:id="rId28"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Operations Manual is available at: </w:t>
      </w:r>
    </w:p>
    <w:p w14:paraId="59649EF2" w14:textId="77777777" w:rsidR="00190441" w:rsidRDefault="00264E74" w:rsidP="00190441">
      <w:pPr>
        <w:spacing w:after="160" w:line="252" w:lineRule="auto"/>
        <w:ind w:left="720"/>
        <w:rPr>
          <w:sz w:val="20"/>
          <w:lang w:val="en-US"/>
        </w:rPr>
      </w:pPr>
      <w:hyperlink r:id="rId29"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264E74" w:rsidP="00190441">
      <w:pPr>
        <w:spacing w:after="160" w:line="252" w:lineRule="auto"/>
        <w:ind w:left="720"/>
        <w:rPr>
          <w:sz w:val="20"/>
        </w:rPr>
      </w:pPr>
      <w:hyperlink r:id="rId30"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264E74" w:rsidP="00190441">
      <w:pPr>
        <w:spacing w:after="160" w:line="252" w:lineRule="auto"/>
        <w:ind w:left="720"/>
        <w:rPr>
          <w:sz w:val="20"/>
        </w:rPr>
      </w:pPr>
      <w:hyperlink r:id="rId31" w:history="1">
        <w:r w:rsidR="00190441" w:rsidRPr="00BA5FED">
          <w:rPr>
            <w:rStyle w:val="Hyperlink"/>
            <w:sz w:val="20"/>
            <w:lang w:val="en-US"/>
          </w:rPr>
          <w:t>https://</w:t>
        </w:r>
      </w:hyperlink>
      <w:hyperlink r:id="rId32"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264E74" w:rsidP="00190441">
      <w:pPr>
        <w:spacing w:after="160" w:line="252" w:lineRule="auto"/>
        <w:ind w:left="720"/>
        <w:rPr>
          <w:sz w:val="20"/>
        </w:rPr>
      </w:pPr>
      <w:hyperlink r:id="rId33"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264E74" w:rsidP="00190441">
      <w:pPr>
        <w:spacing w:after="160" w:line="252" w:lineRule="auto"/>
        <w:ind w:left="720"/>
        <w:rPr>
          <w:sz w:val="20"/>
        </w:rPr>
      </w:pPr>
      <w:hyperlink r:id="rId34" w:history="1">
        <w:r w:rsidR="00190441" w:rsidRPr="00BA5FED">
          <w:rPr>
            <w:rStyle w:val="Hyperlink"/>
            <w:sz w:val="20"/>
            <w:lang w:val="en-US"/>
          </w:rPr>
          <w:t>https://</w:t>
        </w:r>
      </w:hyperlink>
      <w:hyperlink r:id="rId35"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t>Participation in IEEE 802 Meetings</w:t>
      </w:r>
    </w:p>
    <w:p w14:paraId="0D4F1C2E" w14:textId="77777777" w:rsidR="00190441" w:rsidRPr="00BA5FED" w:rsidRDefault="00264E74" w:rsidP="00190441">
      <w:pPr>
        <w:spacing w:after="160" w:line="252" w:lineRule="auto"/>
        <w:ind w:left="720"/>
        <w:rPr>
          <w:sz w:val="20"/>
        </w:rPr>
      </w:pPr>
      <w:hyperlink r:id="rId36"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264E74" w:rsidP="00190441">
      <w:pPr>
        <w:ind w:firstLine="720"/>
        <w:rPr>
          <w:sz w:val="20"/>
        </w:rPr>
      </w:pPr>
      <w:hyperlink r:id="rId37" w:history="1">
        <w:r w:rsidR="00190441" w:rsidRPr="00BA5FED">
          <w:rPr>
            <w:rStyle w:val="Hyperlink"/>
            <w:sz w:val="20"/>
            <w:lang w:val="en-US"/>
          </w:rPr>
          <w:t>https://</w:t>
        </w:r>
      </w:hyperlink>
      <w:hyperlink r:id="rId38"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190441">
      <w:pPr>
        <w:numPr>
          <w:ilvl w:val="0"/>
          <w:numId w:val="35"/>
        </w:numPr>
        <w:tabs>
          <w:tab w:val="num" w:pos="720"/>
        </w:tabs>
        <w:rPr>
          <w:sz w:val="20"/>
        </w:rPr>
      </w:pPr>
      <w:r w:rsidRPr="00BA5FED">
        <w:rPr>
          <w:b/>
          <w:bCs/>
          <w:sz w:val="20"/>
          <w:lang w:val="en-US"/>
        </w:rPr>
        <w:t xml:space="preserve">The </w:t>
      </w:r>
      <w:hyperlink r:id="rId39"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190441">
      <w:pPr>
        <w:numPr>
          <w:ilvl w:val="0"/>
          <w:numId w:val="35"/>
        </w:numPr>
        <w:tabs>
          <w:tab w:val="num" w:pos="720"/>
        </w:tabs>
        <w:rPr>
          <w:sz w:val="20"/>
        </w:rPr>
      </w:pPr>
      <w:r w:rsidRPr="00BA5FED">
        <w:rPr>
          <w:b/>
          <w:bCs/>
          <w:sz w:val="20"/>
          <w:lang w:val="en-US"/>
        </w:rPr>
        <w:t>This means participants:</w:t>
      </w:r>
    </w:p>
    <w:p w14:paraId="5A4EF816" w14:textId="77777777" w:rsidR="00190441" w:rsidRPr="00BA5FED" w:rsidRDefault="00190441" w:rsidP="00190441">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22904062" w14:textId="77777777" w:rsidR="00190441" w:rsidRPr="00BA5FED" w:rsidRDefault="00190441" w:rsidP="00190441">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190441">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19044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0"/>
      <w:footerReference w:type="default" r:id="rId4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16F12" w14:textId="77777777" w:rsidR="00264E74" w:rsidRDefault="00264E74">
      <w:r>
        <w:separator/>
      </w:r>
    </w:p>
  </w:endnote>
  <w:endnote w:type="continuationSeparator" w:id="0">
    <w:p w14:paraId="6177672A" w14:textId="77777777" w:rsidR="00264E74" w:rsidRDefault="00264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A62EE" w14:textId="77777777" w:rsidR="00264E74" w:rsidRDefault="00264E74">
      <w:r>
        <w:separator/>
      </w:r>
    </w:p>
  </w:footnote>
  <w:footnote w:type="continuationSeparator" w:id="0">
    <w:p w14:paraId="417A61E3" w14:textId="77777777" w:rsidR="00264E74" w:rsidRDefault="00264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341C86C" w:rsidR="00E36C7A" w:rsidRDefault="00190441">
    <w:pPr>
      <w:pStyle w:val="Header"/>
      <w:tabs>
        <w:tab w:val="clear" w:pos="6480"/>
        <w:tab w:val="center" w:pos="4680"/>
        <w:tab w:val="right" w:pos="9360"/>
      </w:tabs>
    </w:pPr>
    <w:r>
      <w:t>July</w:t>
    </w:r>
    <w:r w:rsidR="00E36C7A">
      <w:t xml:space="preserve"> 2020</w:t>
    </w:r>
    <w:r w:rsidR="00E36C7A">
      <w:tab/>
    </w:r>
    <w:r w:rsidR="00E36C7A">
      <w:tab/>
    </w:r>
    <w:fldSimple w:instr=" TITLE  \* MERGEFORMAT ">
      <w:r w:rsidR="00E36C7A">
        <w:t>doc.: IEEE 802.11-20/0</w:t>
      </w:r>
      <w:r w:rsidR="0071270D">
        <w:t>984</w:t>
      </w:r>
      <w:r w:rsidR="00E36C7A">
        <w:t>r</w:t>
      </w:r>
    </w:fldSimple>
    <w:r w:rsidR="00DE0B2F">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1"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36"/>
  </w:num>
  <w:num w:numId="3">
    <w:abstractNumId w:val="37"/>
  </w:num>
  <w:num w:numId="4">
    <w:abstractNumId w:val="14"/>
  </w:num>
  <w:num w:numId="5">
    <w:abstractNumId w:val="15"/>
  </w:num>
  <w:num w:numId="6">
    <w:abstractNumId w:val="22"/>
  </w:num>
  <w:num w:numId="7">
    <w:abstractNumId w:val="33"/>
  </w:num>
  <w:num w:numId="8">
    <w:abstractNumId w:val="4"/>
  </w:num>
  <w:num w:numId="9">
    <w:abstractNumId w:val="34"/>
  </w:num>
  <w:num w:numId="10">
    <w:abstractNumId w:val="30"/>
  </w:num>
  <w:num w:numId="11">
    <w:abstractNumId w:val="20"/>
  </w:num>
  <w:num w:numId="12">
    <w:abstractNumId w:val="26"/>
  </w:num>
  <w:num w:numId="13">
    <w:abstractNumId w:val="23"/>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4"/>
  </w:num>
  <w:num w:numId="23">
    <w:abstractNumId w:val="27"/>
  </w:num>
  <w:num w:numId="24">
    <w:abstractNumId w:val="9"/>
  </w:num>
  <w:num w:numId="25">
    <w:abstractNumId w:val="29"/>
  </w:num>
  <w:num w:numId="26">
    <w:abstractNumId w:val="35"/>
  </w:num>
  <w:num w:numId="27">
    <w:abstractNumId w:val="21"/>
  </w:num>
  <w:num w:numId="28">
    <w:abstractNumId w:val="32"/>
  </w:num>
  <w:num w:numId="29">
    <w:abstractNumId w:val="0"/>
  </w:num>
  <w:num w:numId="30">
    <w:abstractNumId w:val="11"/>
  </w:num>
  <w:num w:numId="31">
    <w:abstractNumId w:val="7"/>
  </w:num>
  <w:num w:numId="32">
    <w:abstractNumId w:val="1"/>
  </w:num>
  <w:num w:numId="33">
    <w:abstractNumId w:val="25"/>
  </w:num>
  <w:num w:numId="34">
    <w:abstractNumId w:val="28"/>
  </w:num>
  <w:num w:numId="35">
    <w:abstractNumId w:val="2"/>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5"/>
  </w:num>
  <w:num w:numId="43">
    <w:abstractNumId w:val="18"/>
  </w:num>
  <w:num w:numId="44">
    <w:abstractNumId w:val="6"/>
  </w:num>
  <w:num w:numId="45">
    <w:abstractNumId w:val="3"/>
  </w:num>
  <w:num w:numId="46">
    <w:abstractNumId w:val="10"/>
  </w:num>
  <w:num w:numId="47">
    <w:abstractNumId w:val="16"/>
  </w:num>
  <w:num w:numId="4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C3B"/>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E63"/>
    <w:rsid w:val="000A3EF5"/>
    <w:rsid w:val="000A4042"/>
    <w:rsid w:val="000A4B48"/>
    <w:rsid w:val="000A5639"/>
    <w:rsid w:val="000A589E"/>
    <w:rsid w:val="000A58C7"/>
    <w:rsid w:val="000A5F5D"/>
    <w:rsid w:val="000A6057"/>
    <w:rsid w:val="000A6628"/>
    <w:rsid w:val="000A6CF8"/>
    <w:rsid w:val="000A6D3C"/>
    <w:rsid w:val="000A6D9C"/>
    <w:rsid w:val="000A6DC0"/>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751"/>
    <w:rsid w:val="000D1FCD"/>
    <w:rsid w:val="000D22F2"/>
    <w:rsid w:val="000D2B3C"/>
    <w:rsid w:val="000D368E"/>
    <w:rsid w:val="000D3B68"/>
    <w:rsid w:val="000D3EFC"/>
    <w:rsid w:val="000D40BD"/>
    <w:rsid w:val="000D43CE"/>
    <w:rsid w:val="000D457C"/>
    <w:rsid w:val="000D4AF1"/>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9F5"/>
    <w:rsid w:val="001073C5"/>
    <w:rsid w:val="001073F0"/>
    <w:rsid w:val="00107962"/>
    <w:rsid w:val="001106FA"/>
    <w:rsid w:val="00110CD2"/>
    <w:rsid w:val="00110F8B"/>
    <w:rsid w:val="00111699"/>
    <w:rsid w:val="00111B3C"/>
    <w:rsid w:val="00112409"/>
    <w:rsid w:val="001135B5"/>
    <w:rsid w:val="00114255"/>
    <w:rsid w:val="00114896"/>
    <w:rsid w:val="00114A60"/>
    <w:rsid w:val="00115579"/>
    <w:rsid w:val="00115605"/>
    <w:rsid w:val="001158DD"/>
    <w:rsid w:val="00115EF8"/>
    <w:rsid w:val="00116880"/>
    <w:rsid w:val="00117093"/>
    <w:rsid w:val="001174D8"/>
    <w:rsid w:val="00120011"/>
    <w:rsid w:val="00120EAB"/>
    <w:rsid w:val="001211BD"/>
    <w:rsid w:val="001211DF"/>
    <w:rsid w:val="00121219"/>
    <w:rsid w:val="00121251"/>
    <w:rsid w:val="001222F2"/>
    <w:rsid w:val="00123025"/>
    <w:rsid w:val="001230DA"/>
    <w:rsid w:val="00123E53"/>
    <w:rsid w:val="00124C0F"/>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27FAE"/>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318"/>
    <w:rsid w:val="00184CB6"/>
    <w:rsid w:val="00184FDB"/>
    <w:rsid w:val="00185EBA"/>
    <w:rsid w:val="001866DE"/>
    <w:rsid w:val="00187790"/>
    <w:rsid w:val="00187ABA"/>
    <w:rsid w:val="00187B07"/>
    <w:rsid w:val="001900DE"/>
    <w:rsid w:val="00190441"/>
    <w:rsid w:val="001905FB"/>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7A2"/>
    <w:rsid w:val="00200A83"/>
    <w:rsid w:val="0020197B"/>
    <w:rsid w:val="00202462"/>
    <w:rsid w:val="0020289F"/>
    <w:rsid w:val="002029E9"/>
    <w:rsid w:val="00202A37"/>
    <w:rsid w:val="002040FB"/>
    <w:rsid w:val="00204566"/>
    <w:rsid w:val="00205068"/>
    <w:rsid w:val="002051D2"/>
    <w:rsid w:val="002052F7"/>
    <w:rsid w:val="0020570D"/>
    <w:rsid w:val="00205B32"/>
    <w:rsid w:val="00205E2B"/>
    <w:rsid w:val="002067E3"/>
    <w:rsid w:val="00207473"/>
    <w:rsid w:val="0021011A"/>
    <w:rsid w:val="00210696"/>
    <w:rsid w:val="00210B92"/>
    <w:rsid w:val="00210D69"/>
    <w:rsid w:val="00210DAE"/>
    <w:rsid w:val="00210E68"/>
    <w:rsid w:val="00211102"/>
    <w:rsid w:val="00211181"/>
    <w:rsid w:val="0021150B"/>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3CAC"/>
    <w:rsid w:val="002642B8"/>
    <w:rsid w:val="00264618"/>
    <w:rsid w:val="002648B1"/>
    <w:rsid w:val="00264E74"/>
    <w:rsid w:val="00265222"/>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FD1"/>
    <w:rsid w:val="00284248"/>
    <w:rsid w:val="002845D8"/>
    <w:rsid w:val="00284729"/>
    <w:rsid w:val="00284C85"/>
    <w:rsid w:val="002856FD"/>
    <w:rsid w:val="00285C66"/>
    <w:rsid w:val="00286C69"/>
    <w:rsid w:val="0028765E"/>
    <w:rsid w:val="0029020B"/>
    <w:rsid w:val="002902A5"/>
    <w:rsid w:val="002908C8"/>
    <w:rsid w:val="00290F9E"/>
    <w:rsid w:val="0029161B"/>
    <w:rsid w:val="00291747"/>
    <w:rsid w:val="002924EA"/>
    <w:rsid w:val="0029275E"/>
    <w:rsid w:val="002932B4"/>
    <w:rsid w:val="00293503"/>
    <w:rsid w:val="00293685"/>
    <w:rsid w:val="00293700"/>
    <w:rsid w:val="002940B6"/>
    <w:rsid w:val="0029425B"/>
    <w:rsid w:val="002944A2"/>
    <w:rsid w:val="0029471E"/>
    <w:rsid w:val="00294BAC"/>
    <w:rsid w:val="002952A3"/>
    <w:rsid w:val="00295B6D"/>
    <w:rsid w:val="00295C7F"/>
    <w:rsid w:val="00295CA6"/>
    <w:rsid w:val="00295D30"/>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D72"/>
    <w:rsid w:val="00303021"/>
    <w:rsid w:val="003033A0"/>
    <w:rsid w:val="00303EA1"/>
    <w:rsid w:val="003042B0"/>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57E"/>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C89"/>
    <w:rsid w:val="00350CBC"/>
    <w:rsid w:val="0035167F"/>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FD2"/>
    <w:rsid w:val="0036478C"/>
    <w:rsid w:val="0036485E"/>
    <w:rsid w:val="00364891"/>
    <w:rsid w:val="00364AC2"/>
    <w:rsid w:val="00366824"/>
    <w:rsid w:val="00366D13"/>
    <w:rsid w:val="00366F42"/>
    <w:rsid w:val="00367442"/>
    <w:rsid w:val="00367ADA"/>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A03C8"/>
    <w:rsid w:val="003A03F4"/>
    <w:rsid w:val="003A04A0"/>
    <w:rsid w:val="003A09F3"/>
    <w:rsid w:val="003A0DF5"/>
    <w:rsid w:val="003A12D8"/>
    <w:rsid w:val="003A154E"/>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0CE1"/>
    <w:rsid w:val="003F1425"/>
    <w:rsid w:val="003F1A98"/>
    <w:rsid w:val="003F1EF9"/>
    <w:rsid w:val="003F2060"/>
    <w:rsid w:val="003F2306"/>
    <w:rsid w:val="003F2447"/>
    <w:rsid w:val="003F24A9"/>
    <w:rsid w:val="003F2BA4"/>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64B"/>
    <w:rsid w:val="004B07F0"/>
    <w:rsid w:val="004B0E53"/>
    <w:rsid w:val="004B0E57"/>
    <w:rsid w:val="004B10BC"/>
    <w:rsid w:val="004B1B60"/>
    <w:rsid w:val="004B1C79"/>
    <w:rsid w:val="004B1DD9"/>
    <w:rsid w:val="004B1FB3"/>
    <w:rsid w:val="004B229C"/>
    <w:rsid w:val="004B297A"/>
    <w:rsid w:val="004B2D29"/>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1BC"/>
    <w:rsid w:val="004F6BB3"/>
    <w:rsid w:val="004F6CA6"/>
    <w:rsid w:val="004F7254"/>
    <w:rsid w:val="004F74E7"/>
    <w:rsid w:val="004F7910"/>
    <w:rsid w:val="00500483"/>
    <w:rsid w:val="00500950"/>
    <w:rsid w:val="005011E0"/>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01CE"/>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7A"/>
    <w:rsid w:val="005B6BF0"/>
    <w:rsid w:val="005B70F6"/>
    <w:rsid w:val="005B7724"/>
    <w:rsid w:val="005B7942"/>
    <w:rsid w:val="005C045B"/>
    <w:rsid w:val="005C0630"/>
    <w:rsid w:val="005C08F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E85"/>
    <w:rsid w:val="006110B8"/>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5047"/>
    <w:rsid w:val="006355FF"/>
    <w:rsid w:val="0063582B"/>
    <w:rsid w:val="00635A16"/>
    <w:rsid w:val="00635E5A"/>
    <w:rsid w:val="0063614C"/>
    <w:rsid w:val="0063647D"/>
    <w:rsid w:val="0063691C"/>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617C"/>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7F0"/>
    <w:rsid w:val="00666F09"/>
    <w:rsid w:val="00666FDE"/>
    <w:rsid w:val="00667552"/>
    <w:rsid w:val="00667C68"/>
    <w:rsid w:val="00670379"/>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6BE"/>
    <w:rsid w:val="006B624F"/>
    <w:rsid w:val="006B62DF"/>
    <w:rsid w:val="006B6377"/>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3EE"/>
    <w:rsid w:val="007B5538"/>
    <w:rsid w:val="007B666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47"/>
    <w:rsid w:val="00805484"/>
    <w:rsid w:val="008064C8"/>
    <w:rsid w:val="00806590"/>
    <w:rsid w:val="008068CE"/>
    <w:rsid w:val="00806F18"/>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B5A"/>
    <w:rsid w:val="00832C6B"/>
    <w:rsid w:val="008330A0"/>
    <w:rsid w:val="00834053"/>
    <w:rsid w:val="0083439C"/>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8"/>
    <w:rsid w:val="00A2148C"/>
    <w:rsid w:val="00A216CD"/>
    <w:rsid w:val="00A21C10"/>
    <w:rsid w:val="00A21D02"/>
    <w:rsid w:val="00A21F91"/>
    <w:rsid w:val="00A2254A"/>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F70"/>
    <w:rsid w:val="00B82FF1"/>
    <w:rsid w:val="00B844DA"/>
    <w:rsid w:val="00B84C7A"/>
    <w:rsid w:val="00B865E4"/>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808"/>
    <w:rsid w:val="00BC0975"/>
    <w:rsid w:val="00BC0DC5"/>
    <w:rsid w:val="00BC0E24"/>
    <w:rsid w:val="00BC1005"/>
    <w:rsid w:val="00BC102F"/>
    <w:rsid w:val="00BC18E8"/>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100"/>
    <w:rsid w:val="00C4718D"/>
    <w:rsid w:val="00C473E2"/>
    <w:rsid w:val="00C505CA"/>
    <w:rsid w:val="00C518C1"/>
    <w:rsid w:val="00C52611"/>
    <w:rsid w:val="00C52C4B"/>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FA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A92"/>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4754E"/>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98D"/>
    <w:rsid w:val="00E62CD7"/>
    <w:rsid w:val="00E62E14"/>
    <w:rsid w:val="00E63D0F"/>
    <w:rsid w:val="00E64A81"/>
    <w:rsid w:val="00E64B6C"/>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F6C"/>
    <w:rsid w:val="00E75DE5"/>
    <w:rsid w:val="00E7647C"/>
    <w:rsid w:val="00E7667A"/>
    <w:rsid w:val="00E768E4"/>
    <w:rsid w:val="00E76F94"/>
    <w:rsid w:val="00E777C5"/>
    <w:rsid w:val="00E77EBB"/>
    <w:rsid w:val="00E8035A"/>
    <w:rsid w:val="00E807E5"/>
    <w:rsid w:val="00E80BF3"/>
    <w:rsid w:val="00E82077"/>
    <w:rsid w:val="00E820DF"/>
    <w:rsid w:val="00E82A77"/>
    <w:rsid w:val="00E82D10"/>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89A"/>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C9D"/>
    <w:rsid w:val="00F9637F"/>
    <w:rsid w:val="00F9659F"/>
    <w:rsid w:val="00F96A98"/>
    <w:rsid w:val="00F97093"/>
    <w:rsid w:val="00F97663"/>
    <w:rsid w:val="00F97BF4"/>
    <w:rsid w:val="00FA0238"/>
    <w:rsid w:val="00FA0B2E"/>
    <w:rsid w:val="00FA1744"/>
    <w:rsid w:val="00FA1A85"/>
    <w:rsid w:val="00FA22C7"/>
    <w:rsid w:val="00FA25AC"/>
    <w:rsid w:val="00FA35E3"/>
    <w:rsid w:val="00FA4E55"/>
    <w:rsid w:val="00FA50F6"/>
    <w:rsid w:val="00FA5D80"/>
    <w:rsid w:val="00FA6247"/>
    <w:rsid w:val="00FA6267"/>
    <w:rsid w:val="00FA6375"/>
    <w:rsid w:val="00FA6A7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andards.ieee.org/faqs/affiliation.html" TargetMode="External"/><Relationship Id="rId18" Type="http://schemas.openxmlformats.org/officeDocument/2006/relationships/hyperlink" Target="http://standards.ieee.org/develop/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1" Type="http://schemas.openxmlformats.org/officeDocument/2006/relationships/hyperlink" Target="http://standards.ieee.org/board/pat/pat-slideset.ppt" TargetMode="External"/><Relationship Id="rId34" Type="http://schemas.openxmlformats.org/officeDocument/2006/relationships/hyperlink" Target="https://mentor.ieee.org/802-ec/dcn/17/ec-17-0120-27-0PNP-ieee-802-lmsc-chairs-guidelines.pdf"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andards.ieee.org/faqs/affiliation.html"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pat-slideset.ppt" TargetMode="External"/><Relationship Id="rId33" Type="http://schemas.openxmlformats.org/officeDocument/2006/relationships/hyperlink" Target="http://www.ieee802.org/PNP/approved/IEEE_802_WG_PandP_v19.pdf" TargetMode="External"/><Relationship Id="rId38"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pat-slideset.ppt" TargetMode="External"/><Relationship Id="rId29" Type="http://schemas.openxmlformats.org/officeDocument/2006/relationships/hyperlink" Target="http://standards.ieee.org/develop/policies/opman/sb_om.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eee.org/about/corporate/governance/p7-8.html" TargetMode="External"/><Relationship Id="rId24" Type="http://schemas.openxmlformats.org/officeDocument/2006/relationships/hyperlink" Target="http://standards.ieee.org/board/pat/faq.pdf" TargetMode="External"/><Relationship Id="rId32" Type="http://schemas.openxmlformats.org/officeDocument/2006/relationships/hyperlink" Target="https://mentor.ieee.org/802-ec/dcn/17/ec-17-0090-22-0PNP-ieee-802-lmsc-operations-manual.pdf" TargetMode="External"/><Relationship Id="rId37" Type="http://schemas.openxmlformats.org/officeDocument/2006/relationships/hyperlink" Target="https://mentor.ieee.org/802.11/dcn/14/11-14-0629-22-0000-802-11-operations-manual.docx"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faq.pdf" TargetMode="External"/><Relationship Id="rId28" Type="http://schemas.openxmlformats.org/officeDocument/2006/relationships/hyperlink" Target="http://standards.ieee.org/develop/policies/bylaws/sb_bylaws.pdf" TargetMode="External"/><Relationship Id="rId36"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19" Type="http://schemas.openxmlformats.org/officeDocument/2006/relationships/hyperlink" Target="http://standards.ieee.org/develop/policies/bylaws/sect6-7.html" TargetMode="External"/><Relationship Id="rId31" Type="http://schemas.openxmlformats.org/officeDocument/2006/relationships/hyperlink" Target="https://mentor.ieee.org/802-ec/dcn/17/ec-17-0090-22-0PNP-ieee-802-lmsc-operations-manual.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faq.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aud/LMSC.pdf" TargetMode="External"/><Relationship Id="rId35" Type="http://schemas.openxmlformats.org/officeDocument/2006/relationships/hyperlink" Target="https://mentor.ieee.org/802-ec/dcn/17/ec-17-0120-27-0PNP-ieee-802-lmsc-chairs-guidelines.pdf" TargetMode="External"/><Relationship Id="rId43"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12128</TotalTime>
  <Pages>8</Pages>
  <Words>3256</Words>
  <Characters>18560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2484</cp:revision>
  <cp:lastPrinted>2019-05-20T20:59:00Z</cp:lastPrinted>
  <dcterms:created xsi:type="dcterms:W3CDTF">2020-05-10T18:10:00Z</dcterms:created>
  <dcterms:modified xsi:type="dcterms:W3CDTF">2020-10-13T21:05:00Z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