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234FEF"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067E80" w14:paraId="3F34689D" w14:textId="77777777"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6B27DDC1" w14:textId="77777777" w:rsidR="000326C8" w:rsidRPr="000326C8" w:rsidRDefault="000326C8" w:rsidP="000326C8">
            <w:pPr>
              <w:jc w:val="center"/>
              <w:rPr>
                <w:b/>
                <w:bCs/>
                <w:color w:val="000000"/>
                <w:sz w:val="28"/>
                <w:szCs w:val="28"/>
                <w:lang w:val="en-US"/>
              </w:rPr>
            </w:pPr>
            <w:r w:rsidRPr="000326C8">
              <w:rPr>
                <w:b/>
                <w:bCs/>
                <w:color w:val="000000"/>
                <w:sz w:val="28"/>
                <w:szCs w:val="28"/>
                <w:lang w:val="en-US"/>
              </w:rPr>
              <w:t xml:space="preserve">Compendium of straw polls and </w:t>
            </w:r>
          </w:p>
          <w:p w14:paraId="02061A87" w14:textId="737319E4" w:rsidR="00BD6FB0" w:rsidRPr="00565BE1" w:rsidRDefault="000326C8" w:rsidP="000326C8">
            <w:pPr>
              <w:jc w:val="center"/>
              <w:rPr>
                <w:b/>
                <w:bCs/>
                <w:color w:val="000000"/>
                <w:sz w:val="28"/>
                <w:szCs w:val="28"/>
                <w:lang w:val="en-US"/>
              </w:rPr>
            </w:pPr>
            <w:r w:rsidRPr="000326C8">
              <w:rPr>
                <w:b/>
                <w:bCs/>
                <w:color w:val="000000"/>
                <w:sz w:val="28"/>
                <w:szCs w:val="28"/>
                <w:lang w:val="en-US"/>
              </w:rPr>
              <w:t>potential changes to the Specification Framework Document</w:t>
            </w:r>
          </w:p>
        </w:tc>
      </w:tr>
      <w:tr w:rsidR="00BD6FB0" w:rsidRPr="00BD6FB0" w14:paraId="4326497F"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589E1206" w14:textId="0A07EE33" w:rsidR="00BD6FB0" w:rsidRPr="00565BE1" w:rsidRDefault="00BD6FB0" w:rsidP="00067E80">
            <w:pPr>
              <w:jc w:val="center"/>
              <w:rPr>
                <w:b/>
                <w:bCs/>
                <w:color w:val="000000"/>
                <w:sz w:val="20"/>
                <w:lang w:val="en-US"/>
              </w:rPr>
            </w:pPr>
            <w:r w:rsidRPr="00565BE1">
              <w:rPr>
                <w:b/>
                <w:bCs/>
                <w:color w:val="000000"/>
                <w:sz w:val="20"/>
                <w:lang w:val="en-US"/>
              </w:rPr>
              <w:t>Date:</w:t>
            </w:r>
            <w:r w:rsidR="00435AC8" w:rsidRPr="00565BE1">
              <w:rPr>
                <w:color w:val="000000"/>
                <w:sz w:val="20"/>
                <w:lang w:val="en-US"/>
              </w:rPr>
              <w:t xml:space="preserve">  2020</w:t>
            </w:r>
            <w:r w:rsidR="00F44D0F" w:rsidRPr="00565BE1">
              <w:rPr>
                <w:color w:val="000000"/>
                <w:sz w:val="20"/>
                <w:lang w:val="en-US"/>
              </w:rPr>
              <w:t>-</w:t>
            </w:r>
            <w:r w:rsidR="00435AC8" w:rsidRPr="00565BE1">
              <w:rPr>
                <w:color w:val="000000"/>
                <w:sz w:val="20"/>
                <w:lang w:val="en-US"/>
              </w:rPr>
              <w:t>0</w:t>
            </w:r>
            <w:r w:rsidR="006F5771">
              <w:rPr>
                <w:color w:val="000000"/>
                <w:sz w:val="20"/>
                <w:lang w:val="en-US"/>
              </w:rPr>
              <w:t>7-</w:t>
            </w:r>
            <w:r w:rsidR="00EA5218">
              <w:rPr>
                <w:color w:val="000000"/>
                <w:sz w:val="20"/>
                <w:lang w:val="en-US"/>
              </w:rPr>
              <w:t>31</w:t>
            </w:r>
          </w:p>
        </w:tc>
      </w:tr>
      <w:tr w:rsidR="00BD6FB0" w:rsidRPr="00BD6FB0" w14:paraId="22587691"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2EDE5465" w14:textId="77777777"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14:paraId="23C640FC" w14:textId="77777777"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14:paraId="36C96448" w14:textId="77777777"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14:paraId="6718DC32" w14:textId="77777777"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14:paraId="3FC4534A" w14:textId="77777777"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14:paraId="69BC11A7" w14:textId="77777777"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14:paraId="6EFE105A" w14:textId="77777777"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14:paraId="25330F80" w14:textId="77777777"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7B7D9CB" w14:textId="77777777"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14:paraId="332AF6D8" w14:textId="77777777"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14:paraId="124C9BDB" w14:textId="77777777" w:rsidR="00BD6FB0" w:rsidRDefault="00BD3207" w:rsidP="00BD6FB0">
            <w:pPr>
              <w:jc w:val="center"/>
              <w:rPr>
                <w:color w:val="000000"/>
                <w:sz w:val="20"/>
                <w:lang w:val="en-US"/>
              </w:rPr>
            </w:pPr>
            <w:r>
              <w:rPr>
                <w:color w:val="000000"/>
                <w:sz w:val="20"/>
                <w:lang w:val="en-US"/>
              </w:rPr>
              <w:t xml:space="preserve">400-303 Terry Fox Drive, </w:t>
            </w:r>
          </w:p>
          <w:p w14:paraId="2003DCCE" w14:textId="77777777"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14:paraId="4F3A7FCF" w14:textId="77777777"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14:paraId="12461227" w14:textId="77777777" w:rsidR="00BD6FB0" w:rsidRPr="00BD6FB0" w:rsidRDefault="000E1873" w:rsidP="00BD3207">
            <w:pPr>
              <w:jc w:val="center"/>
              <w:rPr>
                <w:color w:val="000000"/>
                <w:sz w:val="16"/>
                <w:szCs w:val="16"/>
                <w:lang w:val="en-US"/>
              </w:rPr>
            </w:pPr>
            <w:hyperlink r:id="rId11" w:history="1">
              <w:r w:rsidR="009F4693" w:rsidRPr="006A7F69">
                <w:rPr>
                  <w:rStyle w:val="Hyperlink"/>
                  <w:sz w:val="16"/>
                  <w:szCs w:val="16"/>
                  <w:lang w:val="en-US"/>
                </w:rPr>
                <w:t>edward.ks.au@gmail.com</w:t>
              </w:r>
            </w:hyperlink>
          </w:p>
        </w:tc>
      </w:tr>
    </w:tbl>
    <w:p w14:paraId="32E67738" w14:textId="77777777" w:rsidR="007C67E6" w:rsidRDefault="007C67E6">
      <w:pPr>
        <w:pStyle w:val="T1"/>
        <w:spacing w:after="120"/>
        <w:rPr>
          <w:sz w:val="22"/>
        </w:rPr>
      </w:pPr>
    </w:p>
    <w:p w14:paraId="4E787164" w14:textId="77777777"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7E233684" wp14:editId="3F463F0E">
                <wp:simplePos x="0" y="0"/>
                <wp:positionH relativeFrom="column">
                  <wp:posOffset>-64477</wp:posOffset>
                </wp:positionH>
                <wp:positionV relativeFrom="paragraph">
                  <wp:posOffset>206814</wp:posOffset>
                </wp:positionV>
                <wp:extent cx="5943600" cy="3311769"/>
                <wp:effectExtent l="0" t="0" r="0"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31176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3A93A" w14:textId="77777777" w:rsidR="008011C0" w:rsidRDefault="008011C0" w:rsidP="007827E6">
                            <w:pPr>
                              <w:pStyle w:val="T1"/>
                              <w:spacing w:after="120"/>
                            </w:pPr>
                            <w:r>
                              <w:t>Abstract</w:t>
                            </w:r>
                          </w:p>
                          <w:p w14:paraId="27CD2893" w14:textId="77777777" w:rsidR="008011C0" w:rsidRDefault="008011C0" w:rsidP="000326C8">
                            <w:pPr>
                              <w:jc w:val="both"/>
                            </w:pPr>
                            <w:r>
                              <w:t xml:space="preserve">This document </w:t>
                            </w:r>
                            <w:r w:rsidRPr="00957FAE">
                              <w:t>summarizes a</w:t>
                            </w:r>
                            <w:r>
                              <w:t xml:space="preserve">ll the straw polls conducted since the end of the January 2020 interim, and the potential changes to the Specification Framework Document (19/1262r10).  </w:t>
                            </w:r>
                            <w:r w:rsidRPr="00B11337">
                              <w:t>For reference</w:t>
                            </w:r>
                            <w:r>
                              <w:t xml:space="preserve">, all passed motions in the Specification Framework Document (19/1262r10) </w:t>
                            </w:r>
                            <w:r w:rsidRPr="00B11337">
                              <w:t xml:space="preserve">are highlighted in </w:t>
                            </w:r>
                            <w:r w:rsidRPr="00B11337">
                              <w:rPr>
                                <w:highlight w:val="lightGray"/>
                              </w:rPr>
                              <w:t>grey</w:t>
                            </w:r>
                            <w:r w:rsidRPr="00B11337">
                              <w:t>.</w:t>
                            </w:r>
                          </w:p>
                          <w:p w14:paraId="049A5457" w14:textId="77777777" w:rsidR="008011C0" w:rsidRDefault="008011C0" w:rsidP="000326C8">
                            <w:pPr>
                              <w:jc w:val="both"/>
                            </w:pPr>
                          </w:p>
                          <w:p w14:paraId="2FA24547" w14:textId="77777777" w:rsidR="008011C0" w:rsidRDefault="008011C0" w:rsidP="000326C8">
                            <w:pPr>
                              <w:jc w:val="both"/>
                            </w:pPr>
                            <w:r>
                              <w:t>Note to the readers:</w:t>
                            </w:r>
                          </w:p>
                          <w:p w14:paraId="7F488D0E" w14:textId="77777777" w:rsidR="008011C0" w:rsidRDefault="008011C0" w:rsidP="000326C8">
                            <w:pPr>
                              <w:pStyle w:val="ListParagraph"/>
                              <w:numPr>
                                <w:ilvl w:val="0"/>
                                <w:numId w:val="61"/>
                              </w:numPr>
                              <w:jc w:val="both"/>
                            </w:pPr>
                            <w:r>
                              <w:t>The list of straw polls conducted is shown in section 14.</w:t>
                            </w:r>
                          </w:p>
                          <w:p w14:paraId="1D58513E" w14:textId="77777777" w:rsidR="008011C0" w:rsidRDefault="008011C0" w:rsidP="000326C8">
                            <w:pPr>
                              <w:pStyle w:val="ListParagraph"/>
                              <w:numPr>
                                <w:ilvl w:val="1"/>
                                <w:numId w:val="61"/>
                              </w:numPr>
                              <w:jc w:val="both"/>
                            </w:pPr>
                            <w:r>
                              <w:t xml:space="preserve">Results highlighted in </w:t>
                            </w:r>
                            <w:r w:rsidRPr="00FF7D2A">
                              <w:rPr>
                                <w:highlight w:val="green"/>
                              </w:rPr>
                              <w:t>green</w:t>
                            </w:r>
                            <w:r>
                              <w:t xml:space="preserve"> means that the straw polls were passed.</w:t>
                            </w:r>
                          </w:p>
                          <w:p w14:paraId="60317470" w14:textId="77777777" w:rsidR="008011C0" w:rsidRDefault="008011C0" w:rsidP="000326C8">
                            <w:pPr>
                              <w:pStyle w:val="ListParagraph"/>
                              <w:numPr>
                                <w:ilvl w:val="1"/>
                                <w:numId w:val="61"/>
                              </w:numPr>
                              <w:jc w:val="both"/>
                            </w:pPr>
                            <w:r>
                              <w:t xml:space="preserve">Results highlighted in </w:t>
                            </w:r>
                            <w:r w:rsidRPr="00FF7D2A">
                              <w:rPr>
                                <w:highlight w:val="red"/>
                              </w:rPr>
                              <w:t>red</w:t>
                            </w:r>
                            <w:r>
                              <w:t xml:space="preserve"> means that the straw polls were failed.</w:t>
                            </w:r>
                          </w:p>
                          <w:p w14:paraId="644CE060" w14:textId="77777777" w:rsidR="008011C0" w:rsidRDefault="008011C0" w:rsidP="000326C8">
                            <w:pPr>
                              <w:pStyle w:val="ListParagraph"/>
                              <w:numPr>
                                <w:ilvl w:val="1"/>
                                <w:numId w:val="61"/>
                              </w:numPr>
                              <w:jc w:val="both"/>
                            </w:pPr>
                            <w:r>
                              <w:t xml:space="preserve">Results highlighted in </w:t>
                            </w:r>
                            <w:r w:rsidRPr="001D2B0C">
                              <w:rPr>
                                <w:highlight w:val="cyan"/>
                              </w:rPr>
                              <w:t>blue</w:t>
                            </w:r>
                            <w:r>
                              <w:t xml:space="preserve"> are the straw polls that were run for information only.</w:t>
                            </w:r>
                          </w:p>
                          <w:p w14:paraId="7448AE18" w14:textId="77777777" w:rsidR="008011C0" w:rsidRDefault="008011C0" w:rsidP="000326C8">
                            <w:pPr>
                              <w:pStyle w:val="ListParagraph"/>
                              <w:numPr>
                                <w:ilvl w:val="0"/>
                                <w:numId w:val="61"/>
                              </w:numPr>
                              <w:jc w:val="both"/>
                            </w:pPr>
                            <w:r>
                              <w:t xml:space="preserve">The potential changes to the Specification Framework Document because of the passed straw polls are highlighted in </w:t>
                            </w:r>
                            <w:r w:rsidRPr="0010009E">
                              <w:rPr>
                                <w:highlight w:val="yellow"/>
                              </w:rPr>
                              <w:t>yellow</w:t>
                            </w:r>
                            <w:r>
                              <w:t xml:space="preserve"> in sections 1-12.</w:t>
                            </w:r>
                          </w:p>
                          <w:p w14:paraId="234BCC27" w14:textId="77777777" w:rsidR="008011C0" w:rsidRDefault="008011C0" w:rsidP="000326C8">
                            <w:pPr>
                              <w:pStyle w:val="ListParagraph"/>
                              <w:numPr>
                                <w:ilvl w:val="0"/>
                                <w:numId w:val="61"/>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2DE3AA58" w14:textId="77777777" w:rsidR="008011C0" w:rsidRDefault="008011C0" w:rsidP="000326C8">
                            <w:pPr>
                              <w:pStyle w:val="ListParagraph"/>
                              <w:numPr>
                                <w:ilvl w:val="0"/>
                                <w:numId w:val="61"/>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0C3A37C3" w14:textId="77777777" w:rsidR="008011C0" w:rsidRDefault="008011C0" w:rsidP="00524F53">
                            <w:pPr>
                              <w:jc w:val="both"/>
                            </w:pPr>
                          </w:p>
                          <w:p w14:paraId="2836B941" w14:textId="77777777" w:rsidR="008011C0" w:rsidRDefault="008011C0"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33684" id="_x0000_t202" coordsize="21600,21600" o:spt="202" path="m,l,21600r21600,l21600,xe">
                <v:stroke joinstyle="miter"/>
                <v:path gradientshapeok="t" o:connecttype="rect"/>
              </v:shapetype>
              <v:shape id="Text Box 3" o:spid="_x0000_s1026" type="#_x0000_t202" style="position:absolute;left:0;text-align:left;margin-left:-5.1pt;margin-top:16.3pt;width:468pt;height:26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" o:allowincell="f" stroked="f">
                <v:textbox>
                  <w:txbxContent>
                    <w:p w14:paraId="7B93A93A" w14:textId="77777777" w:rsidR="008011C0" w:rsidRDefault="008011C0" w:rsidP="007827E6">
                      <w:pPr>
                        <w:pStyle w:val="T1"/>
                        <w:spacing w:after="120"/>
                      </w:pPr>
                      <w:r>
                        <w:t>Abstract</w:t>
                      </w:r>
                    </w:p>
                    <w:p w14:paraId="27CD2893" w14:textId="77777777" w:rsidR="008011C0" w:rsidRDefault="008011C0" w:rsidP="000326C8">
                      <w:pPr>
                        <w:jc w:val="both"/>
                      </w:pPr>
                      <w:r>
                        <w:t xml:space="preserve">This document </w:t>
                      </w:r>
                      <w:r w:rsidRPr="00957FAE">
                        <w:t>summarizes a</w:t>
                      </w:r>
                      <w:r>
                        <w:t xml:space="preserve">ll the straw polls conducted since the end of the January 2020 interim, and the potential changes to the Specification Framework Document (19/1262r10).  </w:t>
                      </w:r>
                      <w:r w:rsidRPr="00B11337">
                        <w:t>For reference</w:t>
                      </w:r>
                      <w:r>
                        <w:t xml:space="preserve">, all passed motions in the Specification Framework Document (19/1262r10) </w:t>
                      </w:r>
                      <w:r w:rsidRPr="00B11337">
                        <w:t xml:space="preserve">are highlighted in </w:t>
                      </w:r>
                      <w:r w:rsidRPr="00B11337">
                        <w:rPr>
                          <w:highlight w:val="lightGray"/>
                        </w:rPr>
                        <w:t>grey</w:t>
                      </w:r>
                      <w:r w:rsidRPr="00B11337">
                        <w:t>.</w:t>
                      </w:r>
                    </w:p>
                    <w:p w14:paraId="049A5457" w14:textId="77777777" w:rsidR="008011C0" w:rsidRDefault="008011C0" w:rsidP="000326C8">
                      <w:pPr>
                        <w:jc w:val="both"/>
                      </w:pPr>
                    </w:p>
                    <w:p w14:paraId="2FA24547" w14:textId="77777777" w:rsidR="008011C0" w:rsidRDefault="008011C0" w:rsidP="000326C8">
                      <w:pPr>
                        <w:jc w:val="both"/>
                      </w:pPr>
                      <w:r>
                        <w:t>Note to the readers:</w:t>
                      </w:r>
                    </w:p>
                    <w:p w14:paraId="7F488D0E" w14:textId="77777777" w:rsidR="008011C0" w:rsidRDefault="008011C0" w:rsidP="000326C8">
                      <w:pPr>
                        <w:pStyle w:val="ListParagraph"/>
                        <w:numPr>
                          <w:ilvl w:val="0"/>
                          <w:numId w:val="61"/>
                        </w:numPr>
                        <w:jc w:val="both"/>
                      </w:pPr>
                      <w:r>
                        <w:t>The list of straw polls conducted is shown in section 14.</w:t>
                      </w:r>
                    </w:p>
                    <w:p w14:paraId="1D58513E" w14:textId="77777777" w:rsidR="008011C0" w:rsidRDefault="008011C0" w:rsidP="000326C8">
                      <w:pPr>
                        <w:pStyle w:val="ListParagraph"/>
                        <w:numPr>
                          <w:ilvl w:val="1"/>
                          <w:numId w:val="61"/>
                        </w:numPr>
                        <w:jc w:val="both"/>
                      </w:pPr>
                      <w:r>
                        <w:t xml:space="preserve">Results highlighted in </w:t>
                      </w:r>
                      <w:r w:rsidRPr="00FF7D2A">
                        <w:rPr>
                          <w:highlight w:val="green"/>
                        </w:rPr>
                        <w:t>green</w:t>
                      </w:r>
                      <w:r>
                        <w:t xml:space="preserve"> means that the straw polls were passed.</w:t>
                      </w:r>
                    </w:p>
                    <w:p w14:paraId="60317470" w14:textId="77777777" w:rsidR="008011C0" w:rsidRDefault="008011C0" w:rsidP="000326C8">
                      <w:pPr>
                        <w:pStyle w:val="ListParagraph"/>
                        <w:numPr>
                          <w:ilvl w:val="1"/>
                          <w:numId w:val="61"/>
                        </w:numPr>
                        <w:jc w:val="both"/>
                      </w:pPr>
                      <w:r>
                        <w:t xml:space="preserve">Results highlighted in </w:t>
                      </w:r>
                      <w:r w:rsidRPr="00FF7D2A">
                        <w:rPr>
                          <w:highlight w:val="red"/>
                        </w:rPr>
                        <w:t>red</w:t>
                      </w:r>
                      <w:r>
                        <w:t xml:space="preserve"> means that the straw polls were failed.</w:t>
                      </w:r>
                    </w:p>
                    <w:p w14:paraId="644CE060" w14:textId="77777777" w:rsidR="008011C0" w:rsidRDefault="008011C0" w:rsidP="000326C8">
                      <w:pPr>
                        <w:pStyle w:val="ListParagraph"/>
                        <w:numPr>
                          <w:ilvl w:val="1"/>
                          <w:numId w:val="61"/>
                        </w:numPr>
                        <w:jc w:val="both"/>
                      </w:pPr>
                      <w:r>
                        <w:t xml:space="preserve">Results highlighted in </w:t>
                      </w:r>
                      <w:r w:rsidRPr="001D2B0C">
                        <w:rPr>
                          <w:highlight w:val="cyan"/>
                        </w:rPr>
                        <w:t>blue</w:t>
                      </w:r>
                      <w:r>
                        <w:t xml:space="preserve"> are the straw polls that were run for information only.</w:t>
                      </w:r>
                    </w:p>
                    <w:p w14:paraId="7448AE18" w14:textId="77777777" w:rsidR="008011C0" w:rsidRDefault="008011C0" w:rsidP="000326C8">
                      <w:pPr>
                        <w:pStyle w:val="ListParagraph"/>
                        <w:numPr>
                          <w:ilvl w:val="0"/>
                          <w:numId w:val="61"/>
                        </w:numPr>
                        <w:jc w:val="both"/>
                      </w:pPr>
                      <w:r>
                        <w:t xml:space="preserve">The potential changes to the Specification Framework Document because of the passed straw polls are highlighted in </w:t>
                      </w:r>
                      <w:r w:rsidRPr="0010009E">
                        <w:rPr>
                          <w:highlight w:val="yellow"/>
                        </w:rPr>
                        <w:t>yellow</w:t>
                      </w:r>
                      <w:r>
                        <w:t xml:space="preserve"> in sections 1-12.</w:t>
                      </w:r>
                    </w:p>
                    <w:p w14:paraId="234BCC27" w14:textId="77777777" w:rsidR="008011C0" w:rsidRDefault="008011C0" w:rsidP="000326C8">
                      <w:pPr>
                        <w:pStyle w:val="ListParagraph"/>
                        <w:numPr>
                          <w:ilvl w:val="0"/>
                          <w:numId w:val="61"/>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2DE3AA58" w14:textId="77777777" w:rsidR="008011C0" w:rsidRDefault="008011C0" w:rsidP="000326C8">
                      <w:pPr>
                        <w:pStyle w:val="ListParagraph"/>
                        <w:numPr>
                          <w:ilvl w:val="0"/>
                          <w:numId w:val="61"/>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0C3A37C3" w14:textId="77777777" w:rsidR="008011C0" w:rsidRDefault="008011C0" w:rsidP="00524F53">
                      <w:pPr>
                        <w:jc w:val="both"/>
                      </w:pPr>
                    </w:p>
                    <w:p w14:paraId="2836B941" w14:textId="77777777" w:rsidR="008011C0" w:rsidRDefault="008011C0" w:rsidP="00A8394A">
                      <w:pPr>
                        <w:jc w:val="both"/>
                      </w:pPr>
                    </w:p>
                  </w:txbxContent>
                </v:textbox>
              </v:shape>
            </w:pict>
          </mc:Fallback>
        </mc:AlternateContent>
      </w:r>
    </w:p>
    <w:p w14:paraId="7DA2DF31" w14:textId="77777777" w:rsidR="00044F0F" w:rsidRDefault="00CA09B2" w:rsidP="000036D3">
      <w:pPr>
        <w:pStyle w:val="Heading1"/>
        <w:numPr>
          <w:ilvl w:val="0"/>
          <w:numId w:val="0"/>
        </w:numPr>
      </w:pPr>
      <w:r w:rsidRPr="00044F0F">
        <w:br w:type="page"/>
      </w:r>
      <w:bookmarkStart w:id="0" w:name="_Toc47082023"/>
      <w:r w:rsidR="00F639BA">
        <w:lastRenderedPageBreak/>
        <w:t>Revision history</w:t>
      </w:r>
      <w:bookmarkEnd w:id="0"/>
    </w:p>
    <w:sdt>
      <w:sdtPr>
        <w:id w:val="402106549"/>
        <w:docPartObj>
          <w:docPartGallery w:val="Table of Contents"/>
          <w:docPartUnique/>
        </w:docPartObj>
      </w:sdtPr>
      <w:sdtEndPr>
        <w:rPr>
          <w:b/>
          <w:bCs/>
          <w:noProof/>
        </w:rPr>
      </w:sdtEndPr>
      <w:sdtContent>
        <w:p w14:paraId="407E1C07" w14:textId="176E55C0" w:rsidR="00DB693F" w:rsidRDefault="00DB693F"/>
        <w:tbl>
          <w:tblPr>
            <w:tblStyle w:val="TableGrid"/>
            <w:tblW w:w="0" w:type="auto"/>
            <w:tblLook w:val="04A0" w:firstRow="1" w:lastRow="0" w:firstColumn="1" w:lastColumn="0" w:noHBand="0" w:noVBand="1"/>
          </w:tblPr>
          <w:tblGrid>
            <w:gridCol w:w="1075"/>
            <w:gridCol w:w="1980"/>
            <w:gridCol w:w="6295"/>
          </w:tblGrid>
          <w:tr w:rsidR="000326C8" w14:paraId="6C8A9402" w14:textId="77777777" w:rsidTr="000F457C">
            <w:tc>
              <w:tcPr>
                <w:tcW w:w="1075" w:type="dxa"/>
              </w:tcPr>
              <w:p w14:paraId="75A6686B" w14:textId="77777777" w:rsidR="000326C8" w:rsidRDefault="000326C8" w:rsidP="000F457C">
                <w:r>
                  <w:t>Revision</w:t>
                </w:r>
              </w:p>
            </w:tc>
            <w:tc>
              <w:tcPr>
                <w:tcW w:w="1980" w:type="dxa"/>
              </w:tcPr>
              <w:p w14:paraId="0C00C46A" w14:textId="77777777" w:rsidR="000326C8" w:rsidRDefault="000326C8" w:rsidP="000F457C">
                <w:r>
                  <w:t>Date</w:t>
                </w:r>
              </w:p>
            </w:tc>
            <w:tc>
              <w:tcPr>
                <w:tcW w:w="6295" w:type="dxa"/>
              </w:tcPr>
              <w:p w14:paraId="147BCD95" w14:textId="77777777" w:rsidR="000326C8" w:rsidRDefault="000326C8" w:rsidP="000F457C">
                <w:r>
                  <w:t>Changes</w:t>
                </w:r>
              </w:p>
            </w:tc>
          </w:tr>
          <w:tr w:rsidR="000326C8" w14:paraId="0305F8B5" w14:textId="77777777" w:rsidTr="000F457C">
            <w:tc>
              <w:tcPr>
                <w:tcW w:w="1075" w:type="dxa"/>
              </w:tcPr>
              <w:p w14:paraId="1B5D0A7D" w14:textId="77777777" w:rsidR="000326C8" w:rsidRDefault="000326C8" w:rsidP="000F457C">
                <w:r>
                  <w:t>0</w:t>
                </w:r>
              </w:p>
            </w:tc>
            <w:tc>
              <w:tcPr>
                <w:tcW w:w="1980" w:type="dxa"/>
              </w:tcPr>
              <w:p w14:paraId="5B681754" w14:textId="77777777" w:rsidR="000326C8" w:rsidRDefault="000326C8" w:rsidP="000F457C">
                <w:r>
                  <w:t>April 2, 2020</w:t>
                </w:r>
              </w:p>
            </w:tc>
            <w:tc>
              <w:tcPr>
                <w:tcW w:w="6295" w:type="dxa"/>
              </w:tcPr>
              <w:p w14:paraId="4353DB04" w14:textId="77777777" w:rsidR="000326C8" w:rsidRDefault="000326C8" w:rsidP="000F457C">
                <w:pPr>
                  <w:jc w:val="both"/>
                </w:pPr>
                <w:r>
                  <w:t>Initial version</w:t>
                </w:r>
              </w:p>
            </w:tc>
          </w:tr>
          <w:tr w:rsidR="000326C8" w14:paraId="2D0F23FF" w14:textId="77777777" w:rsidTr="000F457C">
            <w:tc>
              <w:tcPr>
                <w:tcW w:w="1075" w:type="dxa"/>
              </w:tcPr>
              <w:p w14:paraId="1722D979" w14:textId="77777777" w:rsidR="000326C8" w:rsidRDefault="000326C8" w:rsidP="000F457C">
                <w:r>
                  <w:t>1</w:t>
                </w:r>
              </w:p>
            </w:tc>
            <w:tc>
              <w:tcPr>
                <w:tcW w:w="1980" w:type="dxa"/>
              </w:tcPr>
              <w:p w14:paraId="2EFDC6C2" w14:textId="77777777" w:rsidR="000326C8" w:rsidRDefault="000326C8" w:rsidP="000F457C">
                <w:r>
                  <w:t>April 3, 2020</w:t>
                </w:r>
              </w:p>
            </w:tc>
            <w:tc>
              <w:tcPr>
                <w:tcW w:w="6295" w:type="dxa"/>
              </w:tcPr>
              <w:p w14:paraId="58BEDC1D" w14:textId="77777777" w:rsidR="000326C8" w:rsidRDefault="000326C8" w:rsidP="000F457C">
                <w:pPr>
                  <w:jc w:val="both"/>
                </w:pPr>
                <w:r>
                  <w:t>Added the straw poll results of the MAC ad-hoc call on March 30, 2020, and joint call on April 2, 2020.  Updated the text in sections 6.5 and 9.4 according to the passed straw polls.</w:t>
                </w:r>
              </w:p>
            </w:tc>
          </w:tr>
          <w:tr w:rsidR="000326C8" w14:paraId="6C03D3BF" w14:textId="77777777" w:rsidTr="000F457C">
            <w:tc>
              <w:tcPr>
                <w:tcW w:w="1075" w:type="dxa"/>
              </w:tcPr>
              <w:p w14:paraId="38E4B0D9" w14:textId="77777777" w:rsidR="000326C8" w:rsidRPr="00E450DC" w:rsidRDefault="000326C8" w:rsidP="000F457C">
                <w:r w:rsidRPr="00E450DC">
                  <w:t>2</w:t>
                </w:r>
              </w:p>
            </w:tc>
            <w:tc>
              <w:tcPr>
                <w:tcW w:w="1980" w:type="dxa"/>
              </w:tcPr>
              <w:p w14:paraId="38614C0D" w14:textId="77777777" w:rsidR="000326C8" w:rsidRPr="00E450DC" w:rsidRDefault="000326C8" w:rsidP="000F457C">
                <w:r w:rsidRPr="00E450DC">
                  <w:t>April 8, 2020</w:t>
                </w:r>
              </w:p>
            </w:tc>
            <w:tc>
              <w:tcPr>
                <w:tcW w:w="6295" w:type="dxa"/>
              </w:tcPr>
              <w:p w14:paraId="07AF52B0" w14:textId="77777777" w:rsidR="000326C8" w:rsidRDefault="000326C8" w:rsidP="000F457C">
                <w:pPr>
                  <w:jc w:val="both"/>
                </w:pPr>
                <w:r w:rsidRPr="00E450DC">
                  <w:t>Added the straw poll results of the PHY and MAC ad-hoc calls on April 6, 2020.  Updated the text in section 2.4.2 according to the passed straw polls.</w:t>
                </w:r>
              </w:p>
            </w:tc>
          </w:tr>
          <w:tr w:rsidR="000326C8" w14:paraId="470B9B87" w14:textId="77777777" w:rsidTr="000F457C">
            <w:tc>
              <w:tcPr>
                <w:tcW w:w="1075" w:type="dxa"/>
              </w:tcPr>
              <w:p w14:paraId="69DF2DDC" w14:textId="77777777" w:rsidR="000326C8" w:rsidRPr="00E450DC" w:rsidRDefault="000326C8" w:rsidP="000F457C">
                <w:r>
                  <w:t>3</w:t>
                </w:r>
              </w:p>
            </w:tc>
            <w:tc>
              <w:tcPr>
                <w:tcW w:w="1980" w:type="dxa"/>
              </w:tcPr>
              <w:p w14:paraId="31EF4B48" w14:textId="77777777" w:rsidR="000326C8" w:rsidRPr="00E450DC" w:rsidRDefault="000326C8" w:rsidP="000F457C">
                <w:r w:rsidRPr="00E450DC">
                  <w:t xml:space="preserve">April </w:t>
                </w:r>
                <w:r>
                  <w:t>10</w:t>
                </w:r>
                <w:r w:rsidRPr="00E450DC">
                  <w:t>, 2020</w:t>
                </w:r>
              </w:p>
            </w:tc>
            <w:tc>
              <w:tcPr>
                <w:tcW w:w="6295" w:type="dxa"/>
              </w:tcPr>
              <w:p w14:paraId="4427D462" w14:textId="77777777" w:rsidR="000326C8" w:rsidRDefault="000326C8" w:rsidP="000F457C">
                <w:pPr>
                  <w:jc w:val="both"/>
                </w:pPr>
                <w:r w:rsidRPr="00E450DC">
                  <w:t xml:space="preserve">Added the straw poll results of the PHY and MAC ad-hoc calls on April </w:t>
                </w:r>
                <w:r>
                  <w:t>9</w:t>
                </w:r>
                <w:r w:rsidRPr="00E450DC">
                  <w:t>, 2020.  Updated the text in section 2.4.2 according to the passed straw polls.</w:t>
                </w:r>
                <w:r>
                  <w:t xml:space="preserve">  </w:t>
                </w:r>
              </w:p>
            </w:tc>
          </w:tr>
          <w:tr w:rsidR="000326C8" w14:paraId="23696853" w14:textId="77777777" w:rsidTr="000F457C">
            <w:tc>
              <w:tcPr>
                <w:tcW w:w="1075" w:type="dxa"/>
              </w:tcPr>
              <w:p w14:paraId="235A6169" w14:textId="77777777" w:rsidR="000326C8" w:rsidRPr="00E450DC" w:rsidRDefault="000326C8" w:rsidP="000F457C">
                <w:r>
                  <w:t>4</w:t>
                </w:r>
              </w:p>
            </w:tc>
            <w:tc>
              <w:tcPr>
                <w:tcW w:w="1980" w:type="dxa"/>
              </w:tcPr>
              <w:p w14:paraId="5D57CB0A" w14:textId="77777777" w:rsidR="000326C8" w:rsidRPr="00E450DC" w:rsidRDefault="000326C8" w:rsidP="000F457C">
                <w:r w:rsidRPr="00E450DC">
                  <w:t xml:space="preserve">April </w:t>
                </w:r>
                <w:r>
                  <w:t>14</w:t>
                </w:r>
                <w:r w:rsidRPr="00E450DC">
                  <w:t>, 2020</w:t>
                </w:r>
              </w:p>
            </w:tc>
            <w:tc>
              <w:tcPr>
                <w:tcW w:w="6295" w:type="dxa"/>
              </w:tcPr>
              <w:p w14:paraId="0C152CEE" w14:textId="77777777" w:rsidR="000326C8" w:rsidRDefault="000326C8" w:rsidP="000F457C">
                <w:pPr>
                  <w:jc w:val="both"/>
                </w:pPr>
                <w:r w:rsidRPr="00E450DC">
                  <w:t xml:space="preserve">Added the straw poll results of the PHY and MAC ad-hoc calls on April </w:t>
                </w:r>
                <w:r>
                  <w:t>13</w:t>
                </w:r>
                <w:r w:rsidRPr="00E450DC">
                  <w:t>, 2020.  Updated the text in section</w:t>
                </w:r>
                <w:r>
                  <w:t>s 2.2.1, 2.4.2, 2.4.3, and 2.6</w:t>
                </w:r>
                <w:r w:rsidRPr="00E450DC">
                  <w:t xml:space="preserve"> according to the passed straw polls.</w:t>
                </w:r>
              </w:p>
            </w:tc>
          </w:tr>
          <w:tr w:rsidR="000326C8" w14:paraId="61C2A63A" w14:textId="77777777" w:rsidTr="000F457C">
            <w:tc>
              <w:tcPr>
                <w:tcW w:w="1075" w:type="dxa"/>
              </w:tcPr>
              <w:p w14:paraId="1DD40508" w14:textId="77777777" w:rsidR="000326C8" w:rsidRPr="00E450DC" w:rsidRDefault="000326C8" w:rsidP="000F457C">
                <w:r>
                  <w:t>5</w:t>
                </w:r>
              </w:p>
            </w:tc>
            <w:tc>
              <w:tcPr>
                <w:tcW w:w="1980" w:type="dxa"/>
              </w:tcPr>
              <w:p w14:paraId="69D1C551" w14:textId="77777777" w:rsidR="000326C8" w:rsidRPr="00E450DC" w:rsidRDefault="000326C8" w:rsidP="000F457C">
                <w:r w:rsidRPr="00E450DC">
                  <w:t xml:space="preserve">April </w:t>
                </w:r>
                <w:r>
                  <w:t>14</w:t>
                </w:r>
                <w:r w:rsidRPr="00E450DC">
                  <w:t>, 2020</w:t>
                </w:r>
              </w:p>
            </w:tc>
            <w:tc>
              <w:tcPr>
                <w:tcW w:w="6295" w:type="dxa"/>
              </w:tcPr>
              <w:p w14:paraId="2F8BA438" w14:textId="77777777" w:rsidR="000326C8" w:rsidRDefault="000326C8" w:rsidP="000F457C">
                <w:pPr>
                  <w:jc w:val="both"/>
                </w:pPr>
                <w:r>
                  <w:t>Update the straw poll text and the potential change to section 2.4.3 as per the discussion in the email reflector:</w:t>
                </w:r>
              </w:p>
              <w:p w14:paraId="1B27D27C" w14:textId="77777777" w:rsidR="000326C8" w:rsidRDefault="000E1873" w:rsidP="000F457C">
                <w:pPr>
                  <w:jc w:val="both"/>
                </w:pPr>
                <w:hyperlink r:id="rId12" w:history="1">
                  <w:r w:rsidR="000326C8" w:rsidRPr="00DC4CD1">
                    <w:rPr>
                      <w:rStyle w:val="Hyperlink"/>
                    </w:rPr>
                    <w:t>http://www.ieee802.org/11/email/stds-802-11-tgbe/msg00750.html</w:t>
                  </w:r>
                </w:hyperlink>
                <w:r w:rsidR="000326C8">
                  <w:t xml:space="preserve"> </w:t>
                </w:r>
              </w:p>
            </w:tc>
          </w:tr>
          <w:tr w:rsidR="000326C8" w14:paraId="2C1F1A38" w14:textId="77777777" w:rsidTr="000F457C">
            <w:tc>
              <w:tcPr>
                <w:tcW w:w="1075" w:type="dxa"/>
              </w:tcPr>
              <w:p w14:paraId="036FEE58" w14:textId="77777777" w:rsidR="000326C8" w:rsidRPr="00E450DC" w:rsidRDefault="000326C8" w:rsidP="000F457C">
                <w:r>
                  <w:t>6</w:t>
                </w:r>
              </w:p>
            </w:tc>
            <w:tc>
              <w:tcPr>
                <w:tcW w:w="1980" w:type="dxa"/>
              </w:tcPr>
              <w:p w14:paraId="78174F53" w14:textId="77777777" w:rsidR="000326C8" w:rsidRPr="00E450DC" w:rsidRDefault="000326C8" w:rsidP="000F457C">
                <w:r w:rsidRPr="00E450DC">
                  <w:t xml:space="preserve">April </w:t>
                </w:r>
                <w:r>
                  <w:t>16</w:t>
                </w:r>
                <w:r w:rsidRPr="00E450DC">
                  <w:t>, 2020</w:t>
                </w:r>
              </w:p>
            </w:tc>
            <w:tc>
              <w:tcPr>
                <w:tcW w:w="6295" w:type="dxa"/>
              </w:tcPr>
              <w:p w14:paraId="314B2D8C" w14:textId="77777777" w:rsidR="000326C8" w:rsidRDefault="000326C8" w:rsidP="000F457C">
                <w:pPr>
                  <w:jc w:val="both"/>
                </w:pPr>
                <w:r>
                  <w:t xml:space="preserve">Change the highlight of the passed straw polls from grey to yellow, and add the unique tag “SP” to each of the passed straw polls, according to page 41 of the agenda slide deck </w:t>
                </w:r>
                <w:hyperlink r:id="rId13" w:history="1">
                  <w:r w:rsidRPr="00DA4C91">
                    <w:rPr>
                      <w:rStyle w:val="Hyperlink"/>
                    </w:rPr>
                    <w:t>https://mentor.ieee.org/802.11/dcn/20/11-20-0425-25-00be-2020-mar-may-tgbe-teleconference-agendas.docx</w:t>
                  </w:r>
                </w:hyperlink>
                <w:r>
                  <w:t xml:space="preserve">. </w:t>
                </w:r>
              </w:p>
            </w:tc>
          </w:tr>
          <w:tr w:rsidR="000326C8" w14:paraId="4DB0E6E5" w14:textId="77777777" w:rsidTr="000F457C">
            <w:tc>
              <w:tcPr>
                <w:tcW w:w="1075" w:type="dxa"/>
              </w:tcPr>
              <w:p w14:paraId="403D9F53" w14:textId="77777777" w:rsidR="000326C8" w:rsidRPr="00E450DC" w:rsidRDefault="000326C8" w:rsidP="000F457C">
                <w:r>
                  <w:t>7</w:t>
                </w:r>
              </w:p>
            </w:tc>
            <w:tc>
              <w:tcPr>
                <w:tcW w:w="1980" w:type="dxa"/>
              </w:tcPr>
              <w:p w14:paraId="171609D9" w14:textId="77777777" w:rsidR="000326C8" w:rsidRPr="00E450DC" w:rsidRDefault="000326C8" w:rsidP="000F457C">
                <w:r w:rsidRPr="00E450DC">
                  <w:t xml:space="preserve">April </w:t>
                </w:r>
                <w:r>
                  <w:t>18</w:t>
                </w:r>
                <w:r w:rsidRPr="00E450DC">
                  <w:t>, 2020</w:t>
                </w:r>
              </w:p>
            </w:tc>
            <w:tc>
              <w:tcPr>
                <w:tcW w:w="6295" w:type="dxa"/>
              </w:tcPr>
              <w:p w14:paraId="43848361" w14:textId="77777777" w:rsidR="000326C8" w:rsidRDefault="000326C8" w:rsidP="000F457C">
                <w:pPr>
                  <w:jc w:val="both"/>
                </w:pPr>
                <w:r w:rsidRPr="00E450DC">
                  <w:t xml:space="preserve">Added the straw poll results of the </w:t>
                </w:r>
                <w:r>
                  <w:t>Joint call on April 16, 2020,</w:t>
                </w:r>
                <w:r w:rsidRPr="00E450DC">
                  <w:t xml:space="preserve"> and </w:t>
                </w:r>
                <w:r>
                  <w:t>the MAC ad-hoc call</w:t>
                </w:r>
                <w:r w:rsidRPr="00E450DC">
                  <w:t xml:space="preserve"> on April </w:t>
                </w:r>
                <w:r>
                  <w:t>17</w:t>
                </w:r>
                <w:r w:rsidRPr="00E450DC">
                  <w:t>, 2020.  Updated the text in section</w:t>
                </w:r>
                <w:r>
                  <w:t xml:space="preserve"> 6.5</w:t>
                </w:r>
                <w:r w:rsidRPr="00E450DC">
                  <w:t xml:space="preserve"> according to the passed straw polls.</w:t>
                </w:r>
              </w:p>
            </w:tc>
          </w:tr>
          <w:tr w:rsidR="000326C8" w14:paraId="4E172690" w14:textId="77777777" w:rsidTr="000F457C">
            <w:tc>
              <w:tcPr>
                <w:tcW w:w="1075" w:type="dxa"/>
              </w:tcPr>
              <w:p w14:paraId="1696C40C" w14:textId="77777777" w:rsidR="000326C8" w:rsidRPr="00E450DC" w:rsidRDefault="000326C8" w:rsidP="000F457C">
                <w:r>
                  <w:t>8</w:t>
                </w:r>
              </w:p>
            </w:tc>
            <w:tc>
              <w:tcPr>
                <w:tcW w:w="1980" w:type="dxa"/>
              </w:tcPr>
              <w:p w14:paraId="30EBC692" w14:textId="77777777" w:rsidR="000326C8" w:rsidRPr="00E450DC" w:rsidRDefault="000326C8" w:rsidP="000F457C">
                <w:r w:rsidRPr="00E450DC">
                  <w:t xml:space="preserve">April </w:t>
                </w:r>
                <w:r>
                  <w:t>22</w:t>
                </w:r>
                <w:r w:rsidRPr="00E450DC">
                  <w:t>, 2020</w:t>
                </w:r>
              </w:p>
            </w:tc>
            <w:tc>
              <w:tcPr>
                <w:tcW w:w="6295" w:type="dxa"/>
              </w:tcPr>
              <w:p w14:paraId="602D8A15" w14:textId="77777777" w:rsidR="000326C8" w:rsidRDefault="000326C8" w:rsidP="000F457C">
                <w:pPr>
                  <w:jc w:val="both"/>
                </w:pPr>
                <w:r w:rsidRPr="00E450DC">
                  <w:t xml:space="preserve">Added the straw poll results of </w:t>
                </w:r>
                <w:r>
                  <w:t>the PHY and MAC ad-hoc calls on April 20, 2020, and the results of two PHY-related straw polls conducted in the January 2020 interim meeting (</w:t>
                </w:r>
                <w:hyperlink r:id="rId14" w:history="1">
                  <w:r w:rsidRPr="001E02AA">
                    <w:rPr>
                      <w:rStyle w:val="Hyperlink"/>
                    </w:rPr>
                    <w:t>http://www.ieee802.org/11/email/stds-802-11-tgbe/msg00778.html</w:t>
                  </w:r>
                </w:hyperlink>
                <w:r>
                  <w:t>)</w:t>
                </w:r>
                <w:r w:rsidRPr="00E450DC">
                  <w:t>.</w:t>
                </w:r>
                <w:r>
                  <w:t xml:space="preserve"> </w:t>
                </w:r>
                <w:r w:rsidRPr="00E450DC">
                  <w:t xml:space="preserve">  Updated the text in section</w:t>
                </w:r>
                <w:r>
                  <w:t>s 2.4.1 and 2.5</w:t>
                </w:r>
                <w:r w:rsidRPr="00E450DC">
                  <w:t xml:space="preserve"> according to the passed straw polls.</w:t>
                </w:r>
              </w:p>
            </w:tc>
          </w:tr>
          <w:tr w:rsidR="000326C8" w14:paraId="1D671EC3" w14:textId="77777777" w:rsidTr="000F457C">
            <w:tc>
              <w:tcPr>
                <w:tcW w:w="1075" w:type="dxa"/>
              </w:tcPr>
              <w:p w14:paraId="692F4178" w14:textId="77777777" w:rsidR="000326C8" w:rsidRPr="00E450DC" w:rsidRDefault="000326C8" w:rsidP="000F457C">
                <w:r>
                  <w:t>9</w:t>
                </w:r>
              </w:p>
            </w:tc>
            <w:tc>
              <w:tcPr>
                <w:tcW w:w="1980" w:type="dxa"/>
              </w:tcPr>
              <w:p w14:paraId="54EF8CA8" w14:textId="77777777" w:rsidR="000326C8" w:rsidRPr="00E450DC" w:rsidRDefault="000326C8" w:rsidP="000F457C">
                <w:r w:rsidRPr="00E450DC">
                  <w:t xml:space="preserve">April </w:t>
                </w:r>
                <w:r>
                  <w:t>24</w:t>
                </w:r>
                <w:r w:rsidRPr="00E450DC">
                  <w:t>, 2020</w:t>
                </w:r>
              </w:p>
            </w:tc>
            <w:tc>
              <w:tcPr>
                <w:tcW w:w="6295" w:type="dxa"/>
              </w:tcPr>
              <w:p w14:paraId="04F3F0BC" w14:textId="77777777" w:rsidR="000326C8" w:rsidRDefault="000326C8" w:rsidP="000F457C">
                <w:pPr>
                  <w:jc w:val="both"/>
                </w:pPr>
                <w:r w:rsidRPr="00E450DC">
                  <w:t xml:space="preserve">Added the straw poll results of the PHY and MAC ad-hoc calls on April </w:t>
                </w:r>
                <w:r>
                  <w:t>23</w:t>
                </w:r>
                <w:r w:rsidRPr="00E450DC">
                  <w:t>, 2020.  Updated the text in section</w:t>
                </w:r>
                <w:r>
                  <w:t xml:space="preserve">s 2.3.3, 2.4.3 and 6.2 </w:t>
                </w:r>
                <w:r w:rsidRPr="00E450DC">
                  <w:t>according to the passed straw polls.</w:t>
                </w:r>
              </w:p>
            </w:tc>
          </w:tr>
          <w:tr w:rsidR="000326C8" w14:paraId="32391B26" w14:textId="77777777" w:rsidTr="000F457C">
            <w:tc>
              <w:tcPr>
                <w:tcW w:w="1075" w:type="dxa"/>
              </w:tcPr>
              <w:p w14:paraId="1813D6BD" w14:textId="77777777" w:rsidR="000326C8" w:rsidRPr="00E450DC" w:rsidRDefault="000326C8" w:rsidP="000F457C">
                <w:r>
                  <w:t>10</w:t>
                </w:r>
              </w:p>
            </w:tc>
            <w:tc>
              <w:tcPr>
                <w:tcW w:w="1980" w:type="dxa"/>
              </w:tcPr>
              <w:p w14:paraId="4C21D778" w14:textId="77777777" w:rsidR="000326C8" w:rsidRPr="00E450DC" w:rsidRDefault="000326C8" w:rsidP="000F457C">
                <w:r w:rsidRPr="00E450DC">
                  <w:t xml:space="preserve">April </w:t>
                </w:r>
                <w:r>
                  <w:t>26</w:t>
                </w:r>
                <w:r w:rsidRPr="00E450DC">
                  <w:t>, 2020</w:t>
                </w:r>
              </w:p>
            </w:tc>
            <w:tc>
              <w:tcPr>
                <w:tcW w:w="6295" w:type="dxa"/>
              </w:tcPr>
              <w:p w14:paraId="4953E305" w14:textId="77777777" w:rsidR="000326C8" w:rsidRDefault="000326C8" w:rsidP="000F457C">
                <w:pPr>
                  <w:jc w:val="both"/>
                </w:pPr>
                <w:r w:rsidRPr="00E450DC">
                  <w:t xml:space="preserve">Added the straw poll results of the MAC ad-hoc call on April </w:t>
                </w:r>
                <w:r>
                  <w:t>24</w:t>
                </w:r>
                <w:r w:rsidRPr="00E450DC">
                  <w:t>, 2020.  Updated the text in section</w:t>
                </w:r>
                <w:r>
                  <w:t xml:space="preserve"> 6.5 </w:t>
                </w:r>
                <w:r w:rsidRPr="00E450DC">
                  <w:t>according to the passed straw polls.</w:t>
                </w:r>
              </w:p>
            </w:tc>
          </w:tr>
          <w:tr w:rsidR="000326C8" w14:paraId="5F944783" w14:textId="77777777" w:rsidTr="000F457C">
            <w:tc>
              <w:tcPr>
                <w:tcW w:w="1075" w:type="dxa"/>
              </w:tcPr>
              <w:p w14:paraId="53D33C99" w14:textId="77777777" w:rsidR="000326C8" w:rsidRPr="00E450DC" w:rsidRDefault="000326C8" w:rsidP="000F457C">
                <w:r>
                  <w:t>11</w:t>
                </w:r>
              </w:p>
            </w:tc>
            <w:tc>
              <w:tcPr>
                <w:tcW w:w="1980" w:type="dxa"/>
              </w:tcPr>
              <w:p w14:paraId="69C89178" w14:textId="77777777" w:rsidR="000326C8" w:rsidRPr="00E450DC" w:rsidRDefault="000326C8" w:rsidP="000F457C">
                <w:r w:rsidRPr="00E450DC">
                  <w:t xml:space="preserve">April </w:t>
                </w:r>
                <w:r>
                  <w:t>28</w:t>
                </w:r>
                <w:r w:rsidRPr="00E450DC">
                  <w:t>, 2020</w:t>
                </w:r>
              </w:p>
            </w:tc>
            <w:tc>
              <w:tcPr>
                <w:tcW w:w="6295" w:type="dxa"/>
              </w:tcPr>
              <w:p w14:paraId="4E81AB45" w14:textId="77777777" w:rsidR="000326C8" w:rsidRDefault="000326C8" w:rsidP="000F457C">
                <w:pPr>
                  <w:jc w:val="both"/>
                </w:pPr>
                <w:r w:rsidRPr="00E450DC">
                  <w:t xml:space="preserve">Added the straw poll results of the PHY and MAC ad-hoc calls on April </w:t>
                </w:r>
                <w:r>
                  <w:t>27</w:t>
                </w:r>
                <w:r w:rsidRPr="00E450DC">
                  <w:t>, 2020.</w:t>
                </w:r>
                <w:r>
                  <w:t xml:space="preserve">  </w:t>
                </w:r>
                <w:r w:rsidRPr="00E450DC">
                  <w:t>Updated the text in section</w:t>
                </w:r>
                <w:r>
                  <w:t xml:space="preserve">s 2.3.1, 2.3.2, 2.4.4, 2.4.5, 2.6, and 8.2 </w:t>
                </w:r>
                <w:r w:rsidRPr="00E450DC">
                  <w:t>according to the passed straw polls.</w:t>
                </w:r>
              </w:p>
            </w:tc>
          </w:tr>
          <w:tr w:rsidR="000326C8" w14:paraId="1F31A9C7" w14:textId="77777777" w:rsidTr="000F457C">
            <w:tc>
              <w:tcPr>
                <w:tcW w:w="1075" w:type="dxa"/>
              </w:tcPr>
              <w:p w14:paraId="56885770" w14:textId="77777777" w:rsidR="000326C8" w:rsidRPr="00E450DC" w:rsidRDefault="000326C8" w:rsidP="000F457C">
                <w:r>
                  <w:t>12</w:t>
                </w:r>
              </w:p>
            </w:tc>
            <w:tc>
              <w:tcPr>
                <w:tcW w:w="1980" w:type="dxa"/>
              </w:tcPr>
              <w:p w14:paraId="478F3E47" w14:textId="77777777" w:rsidR="000326C8" w:rsidRPr="00E450DC" w:rsidRDefault="000326C8" w:rsidP="000F457C">
                <w:r w:rsidRPr="00E450DC">
                  <w:t xml:space="preserve">April </w:t>
                </w:r>
                <w:r>
                  <w:t>29</w:t>
                </w:r>
                <w:r w:rsidRPr="00E450DC">
                  <w:t>, 2020</w:t>
                </w:r>
              </w:p>
            </w:tc>
            <w:tc>
              <w:tcPr>
                <w:tcW w:w="6295" w:type="dxa"/>
              </w:tcPr>
              <w:p w14:paraId="5D54F46C" w14:textId="77777777" w:rsidR="000326C8" w:rsidRDefault="000326C8" w:rsidP="000F457C">
                <w:pPr>
                  <w:jc w:val="both"/>
                </w:pPr>
                <w:r>
                  <w:t xml:space="preserve">The 3 straw polls in Section 2.3.1 </w:t>
                </w:r>
                <w:r w:rsidRPr="005A6EFE">
                  <w:t xml:space="preserve">are essentially slight variants of the same </w:t>
                </w:r>
                <w:r>
                  <w:t>poll.  Remove the first two and keep the third one.</w:t>
                </w:r>
              </w:p>
            </w:tc>
          </w:tr>
          <w:tr w:rsidR="000326C8" w14:paraId="64C03BF9" w14:textId="77777777" w:rsidTr="000F457C">
            <w:tc>
              <w:tcPr>
                <w:tcW w:w="1075" w:type="dxa"/>
              </w:tcPr>
              <w:p w14:paraId="4F4B0944" w14:textId="77777777" w:rsidR="000326C8" w:rsidRPr="00E450DC" w:rsidRDefault="000326C8" w:rsidP="000F457C">
                <w:r>
                  <w:t>13</w:t>
                </w:r>
              </w:p>
            </w:tc>
            <w:tc>
              <w:tcPr>
                <w:tcW w:w="1980" w:type="dxa"/>
              </w:tcPr>
              <w:p w14:paraId="0CAF449B" w14:textId="77777777" w:rsidR="000326C8" w:rsidRPr="00E450DC" w:rsidRDefault="000326C8" w:rsidP="000F457C">
                <w:r>
                  <w:t>April 30, 2020</w:t>
                </w:r>
              </w:p>
            </w:tc>
            <w:tc>
              <w:tcPr>
                <w:tcW w:w="6295" w:type="dxa"/>
              </w:tcPr>
              <w:p w14:paraId="3AE7AC0D" w14:textId="77777777" w:rsidR="000326C8" w:rsidRDefault="000326C8" w:rsidP="000F457C">
                <w:pPr>
                  <w:jc w:val="both"/>
                </w:pPr>
                <w:r>
                  <w:t>Added the straw poll results on the request for candidate SFD texts.  Change all highlight of all passed straw polls up to revision 8 from yellow to green.</w:t>
                </w:r>
              </w:p>
            </w:tc>
          </w:tr>
          <w:tr w:rsidR="000326C8" w14:paraId="3EF42645" w14:textId="77777777" w:rsidTr="000F457C">
            <w:tc>
              <w:tcPr>
                <w:tcW w:w="1075" w:type="dxa"/>
              </w:tcPr>
              <w:p w14:paraId="3DC9A3B6" w14:textId="77777777" w:rsidR="000326C8" w:rsidRPr="00E450DC" w:rsidRDefault="000326C8" w:rsidP="000F457C">
                <w:r>
                  <w:t>14</w:t>
                </w:r>
              </w:p>
            </w:tc>
            <w:tc>
              <w:tcPr>
                <w:tcW w:w="1980" w:type="dxa"/>
              </w:tcPr>
              <w:p w14:paraId="7B9A584D" w14:textId="77777777" w:rsidR="000326C8" w:rsidRPr="00E450DC" w:rsidRDefault="000326C8" w:rsidP="000F457C">
                <w:r>
                  <w:t>May 1, 2020</w:t>
                </w:r>
              </w:p>
            </w:tc>
            <w:tc>
              <w:tcPr>
                <w:tcW w:w="6295" w:type="dxa"/>
              </w:tcPr>
              <w:p w14:paraId="6B3A8458" w14:textId="77777777" w:rsidR="000326C8" w:rsidRDefault="000326C8" w:rsidP="000F457C">
                <w:pPr>
                  <w:jc w:val="both"/>
                </w:pPr>
                <w:r w:rsidRPr="00E450DC">
                  <w:t>Added the straw poll results of t</w:t>
                </w:r>
                <w:r>
                  <w:t xml:space="preserve">he joint </w:t>
                </w:r>
                <w:r w:rsidRPr="00E450DC">
                  <w:t xml:space="preserve">call on April </w:t>
                </w:r>
                <w:r>
                  <w:t>30</w:t>
                </w:r>
                <w:r w:rsidRPr="00E450DC">
                  <w:t>, 2020.</w:t>
                </w:r>
                <w:r>
                  <w:t xml:space="preserve">  </w:t>
                </w:r>
                <w:r w:rsidRPr="00E450DC">
                  <w:t>Updated the text in section</w:t>
                </w:r>
                <w:r>
                  <w:t xml:space="preserve">s 9.3 and 9.5 </w:t>
                </w:r>
                <w:r w:rsidRPr="00E450DC">
                  <w:t>according to the passed straw polls.</w:t>
                </w:r>
                <w:r>
                  <w:t xml:space="preserve"> Added unique tags “Straw poll #[Number]” and “#SP[Number]# for each of the outstanding passed straw polls since revision 9.</w:t>
                </w:r>
              </w:p>
            </w:tc>
          </w:tr>
          <w:tr w:rsidR="000326C8" w14:paraId="38976928" w14:textId="77777777" w:rsidTr="000F457C">
            <w:tc>
              <w:tcPr>
                <w:tcW w:w="1075" w:type="dxa"/>
              </w:tcPr>
              <w:p w14:paraId="376CFA1C" w14:textId="77777777" w:rsidR="000326C8" w:rsidRPr="00E450DC" w:rsidRDefault="000326C8" w:rsidP="000F457C">
                <w:r>
                  <w:lastRenderedPageBreak/>
                  <w:t>15</w:t>
                </w:r>
              </w:p>
            </w:tc>
            <w:tc>
              <w:tcPr>
                <w:tcW w:w="1980" w:type="dxa"/>
              </w:tcPr>
              <w:p w14:paraId="6AC3E43A" w14:textId="77777777" w:rsidR="000326C8" w:rsidRPr="00E450DC" w:rsidRDefault="000326C8" w:rsidP="000F457C">
                <w:r>
                  <w:t>May 5, 2020</w:t>
                </w:r>
              </w:p>
            </w:tc>
            <w:tc>
              <w:tcPr>
                <w:tcW w:w="6295" w:type="dxa"/>
              </w:tcPr>
              <w:p w14:paraId="78178006" w14:textId="77777777" w:rsidR="000326C8" w:rsidRDefault="000326C8" w:rsidP="000F457C">
                <w:pPr>
                  <w:jc w:val="both"/>
                </w:pPr>
                <w:r w:rsidRPr="00E450DC">
                  <w:t>Added the straw poll results of t</w:t>
                </w:r>
                <w:r>
                  <w:t>he PHY and MAC ad-hoc calls</w:t>
                </w:r>
                <w:r w:rsidRPr="00E450DC">
                  <w:t xml:space="preserve"> on </w:t>
                </w:r>
                <w:r>
                  <w:t>May 4</w:t>
                </w:r>
                <w:r w:rsidRPr="00E450DC">
                  <w:t>, 2020.</w:t>
                </w:r>
                <w:r>
                  <w:t xml:space="preserve">  </w:t>
                </w:r>
                <w:r w:rsidRPr="00E450DC">
                  <w:t>Updated the text in section</w:t>
                </w:r>
                <w:r>
                  <w:t xml:space="preserve">s 2.3.2.2, 2.5, and 6.4 </w:t>
                </w:r>
                <w:r w:rsidRPr="00E450DC">
                  <w:t>according to the passed straw polls.</w:t>
                </w:r>
                <w:r>
                  <w:t xml:space="preserve"> </w:t>
                </w:r>
              </w:p>
            </w:tc>
          </w:tr>
          <w:tr w:rsidR="000326C8" w14:paraId="7337CF99" w14:textId="77777777" w:rsidTr="000F457C">
            <w:tc>
              <w:tcPr>
                <w:tcW w:w="1075" w:type="dxa"/>
              </w:tcPr>
              <w:p w14:paraId="23A9EA7E" w14:textId="77777777" w:rsidR="000326C8" w:rsidRPr="00E450DC" w:rsidRDefault="000326C8" w:rsidP="000F457C">
                <w:r>
                  <w:t>16</w:t>
                </w:r>
              </w:p>
            </w:tc>
            <w:tc>
              <w:tcPr>
                <w:tcW w:w="1980" w:type="dxa"/>
              </w:tcPr>
              <w:p w14:paraId="489597C6" w14:textId="77777777" w:rsidR="000326C8" w:rsidRPr="00E450DC" w:rsidRDefault="000326C8" w:rsidP="000F457C">
                <w:r>
                  <w:t>May 6, 2020</w:t>
                </w:r>
              </w:p>
            </w:tc>
            <w:tc>
              <w:tcPr>
                <w:tcW w:w="6295" w:type="dxa"/>
              </w:tcPr>
              <w:p w14:paraId="2DEC6305" w14:textId="77777777" w:rsidR="000326C8" w:rsidRDefault="000326C8" w:rsidP="000F457C">
                <w:pPr>
                  <w:jc w:val="both"/>
                </w:pPr>
                <w:r>
                  <w:t>Update the reference of Motion 71 to the contribution 19/1822r4.</w:t>
                </w:r>
              </w:p>
              <w:p w14:paraId="609F735B" w14:textId="77777777" w:rsidR="000326C8" w:rsidRDefault="000326C8" w:rsidP="000F457C">
                <w:pPr>
                  <w:jc w:val="both"/>
                </w:pPr>
                <w:r>
                  <w:t>Update the reference of Motion 75 to the contribution 20/0117r1.</w:t>
                </w:r>
              </w:p>
              <w:p w14:paraId="60196145" w14:textId="77777777" w:rsidR="000326C8" w:rsidRDefault="000326C8" w:rsidP="000F457C">
                <w:pPr>
                  <w:jc w:val="both"/>
                </w:pPr>
                <w:r>
                  <w:t>Replace “GLK” with “GTK” in Section 1.</w:t>
                </w:r>
              </w:p>
              <w:p w14:paraId="48B56D88" w14:textId="77777777" w:rsidR="000326C8" w:rsidRDefault="000326C8" w:rsidP="000F457C">
                <w:pPr>
                  <w:jc w:val="both"/>
                </w:pPr>
                <w:r>
                  <w:t>Update the reference of Straw Poll #26 to the contribution 20/0024r3.</w:t>
                </w:r>
              </w:p>
            </w:tc>
          </w:tr>
          <w:tr w:rsidR="000326C8" w14:paraId="1BB9C642" w14:textId="77777777" w:rsidTr="000F457C">
            <w:tc>
              <w:tcPr>
                <w:tcW w:w="1075" w:type="dxa"/>
              </w:tcPr>
              <w:p w14:paraId="3F240E94" w14:textId="77777777" w:rsidR="000326C8" w:rsidRPr="00E450DC" w:rsidRDefault="000326C8" w:rsidP="000F457C">
                <w:r>
                  <w:t>17</w:t>
                </w:r>
              </w:p>
            </w:tc>
            <w:tc>
              <w:tcPr>
                <w:tcW w:w="1980" w:type="dxa"/>
              </w:tcPr>
              <w:p w14:paraId="6550101E" w14:textId="77777777" w:rsidR="000326C8" w:rsidRPr="00E450DC" w:rsidRDefault="000326C8" w:rsidP="000F457C">
                <w:r>
                  <w:t>May 8, 2020</w:t>
                </w:r>
              </w:p>
            </w:tc>
            <w:tc>
              <w:tcPr>
                <w:tcW w:w="6295" w:type="dxa"/>
              </w:tcPr>
              <w:p w14:paraId="4B872C42" w14:textId="77777777" w:rsidR="000326C8" w:rsidRDefault="000326C8" w:rsidP="000F457C">
                <w:pPr>
                  <w:jc w:val="both"/>
                </w:pPr>
                <w:r w:rsidRPr="00E450DC">
                  <w:t>Added the straw poll results of t</w:t>
                </w:r>
                <w:r>
                  <w:t>he PHY and MAC ad-hoc calls</w:t>
                </w:r>
                <w:r w:rsidRPr="00E450DC">
                  <w:t xml:space="preserve"> on </w:t>
                </w:r>
                <w:r>
                  <w:t>May 7</w:t>
                </w:r>
                <w:r w:rsidRPr="00E450DC">
                  <w:t>, 2020.</w:t>
                </w:r>
                <w:r>
                  <w:t xml:space="preserve">  </w:t>
                </w:r>
                <w:r w:rsidRPr="0004766E">
                  <w:t xml:space="preserve">Updated the text in sections 2.4.1, 2.4.2, 6.2, and </w:t>
                </w:r>
                <w:r>
                  <w:t>6.7</w:t>
                </w:r>
                <w:r w:rsidRPr="0004766E">
                  <w:t xml:space="preserve"> according to the passed straw polls.</w:t>
                </w:r>
                <w:r>
                  <w:t xml:space="preserve"> </w:t>
                </w:r>
              </w:p>
            </w:tc>
          </w:tr>
          <w:tr w:rsidR="000326C8" w14:paraId="03A3C0BC" w14:textId="77777777" w:rsidTr="000F457C">
            <w:tc>
              <w:tcPr>
                <w:tcW w:w="1075" w:type="dxa"/>
              </w:tcPr>
              <w:p w14:paraId="40F78321" w14:textId="77777777" w:rsidR="000326C8" w:rsidRPr="00E450DC" w:rsidRDefault="000326C8" w:rsidP="000F457C">
                <w:r>
                  <w:t>18</w:t>
                </w:r>
              </w:p>
            </w:tc>
            <w:tc>
              <w:tcPr>
                <w:tcW w:w="1980" w:type="dxa"/>
              </w:tcPr>
              <w:p w14:paraId="726E68D2" w14:textId="77777777" w:rsidR="000326C8" w:rsidRPr="00E450DC" w:rsidRDefault="000326C8" w:rsidP="000F457C">
                <w:r>
                  <w:t>May 10, 2020</w:t>
                </w:r>
              </w:p>
            </w:tc>
            <w:tc>
              <w:tcPr>
                <w:tcW w:w="6295" w:type="dxa"/>
              </w:tcPr>
              <w:p w14:paraId="10B82658" w14:textId="77777777" w:rsidR="000326C8" w:rsidRDefault="000326C8" w:rsidP="000F457C">
                <w:pPr>
                  <w:jc w:val="both"/>
                </w:pPr>
                <w:r w:rsidRPr="00E450DC">
                  <w:t>Added the straw poll results of t</w:t>
                </w:r>
                <w:r>
                  <w:t>he MAC ad-hoc call</w:t>
                </w:r>
                <w:r w:rsidRPr="00E450DC">
                  <w:t xml:space="preserve"> on </w:t>
                </w:r>
                <w:r>
                  <w:t>May 8</w:t>
                </w:r>
                <w:r w:rsidRPr="00E450DC">
                  <w:t>, 2020.</w:t>
                </w:r>
                <w:r>
                  <w:t xml:space="preserve">  Updated the text in sections 6.2 and 6.6</w:t>
                </w:r>
                <w:r w:rsidRPr="0004766E">
                  <w:t xml:space="preserve"> according to the passed straw polls.</w:t>
                </w:r>
                <w:r>
                  <w:t xml:space="preserve"> </w:t>
                </w:r>
              </w:p>
            </w:tc>
          </w:tr>
          <w:tr w:rsidR="000326C8" w14:paraId="54C8AA0B" w14:textId="77777777" w:rsidTr="000F457C">
            <w:tc>
              <w:tcPr>
                <w:tcW w:w="1075" w:type="dxa"/>
              </w:tcPr>
              <w:p w14:paraId="3C2599B4" w14:textId="77777777" w:rsidR="000326C8" w:rsidRPr="00E450DC" w:rsidRDefault="000326C8" w:rsidP="000F457C">
                <w:r>
                  <w:t>19</w:t>
                </w:r>
              </w:p>
            </w:tc>
            <w:tc>
              <w:tcPr>
                <w:tcW w:w="1980" w:type="dxa"/>
              </w:tcPr>
              <w:p w14:paraId="09866B15" w14:textId="77777777" w:rsidR="000326C8" w:rsidRPr="00E450DC" w:rsidRDefault="000326C8" w:rsidP="000F457C">
                <w:r>
                  <w:t>May 13, 2020</w:t>
                </w:r>
              </w:p>
            </w:tc>
            <w:tc>
              <w:tcPr>
                <w:tcW w:w="6295" w:type="dxa"/>
              </w:tcPr>
              <w:p w14:paraId="04C6AC32" w14:textId="77777777" w:rsidR="000326C8" w:rsidRDefault="000326C8" w:rsidP="000F457C">
                <w:pPr>
                  <w:jc w:val="both"/>
                </w:pPr>
                <w:r w:rsidRPr="006C3C2F">
                  <w:t>Added the straw poll results of the PHY and MAC ad-hoc calls on May 11, 2020.  Updated the text in sections 2.4.1 and 6.2 according to the passed straw polls.</w:t>
                </w:r>
                <w:r>
                  <w:t xml:space="preserve"> </w:t>
                </w:r>
              </w:p>
            </w:tc>
          </w:tr>
          <w:tr w:rsidR="000326C8" w14:paraId="3E5EABE1" w14:textId="77777777" w:rsidTr="000F457C">
            <w:tc>
              <w:tcPr>
                <w:tcW w:w="1075" w:type="dxa"/>
              </w:tcPr>
              <w:p w14:paraId="31304475" w14:textId="77777777" w:rsidR="000326C8" w:rsidRPr="00E450DC" w:rsidRDefault="000326C8" w:rsidP="000F457C">
                <w:r>
                  <w:t>20</w:t>
                </w:r>
              </w:p>
            </w:tc>
            <w:tc>
              <w:tcPr>
                <w:tcW w:w="1980" w:type="dxa"/>
              </w:tcPr>
              <w:p w14:paraId="23BF1BE4" w14:textId="77777777" w:rsidR="000326C8" w:rsidRPr="00E450DC" w:rsidRDefault="000326C8" w:rsidP="000F457C">
                <w:r>
                  <w:t>May 15, 2020</w:t>
                </w:r>
              </w:p>
            </w:tc>
            <w:tc>
              <w:tcPr>
                <w:tcW w:w="6295" w:type="dxa"/>
              </w:tcPr>
              <w:p w14:paraId="759DB611" w14:textId="77777777" w:rsidR="000326C8" w:rsidRDefault="000326C8" w:rsidP="000F457C">
                <w:pPr>
                  <w:jc w:val="both"/>
                </w:pPr>
                <w:r>
                  <w:t>Added the straw poll result</w:t>
                </w:r>
                <w:r w:rsidRPr="00E450DC">
                  <w:t xml:space="preserve"> of the </w:t>
                </w:r>
                <w:r>
                  <w:t>Joint call on May 14, 2020.</w:t>
                </w:r>
              </w:p>
            </w:tc>
          </w:tr>
          <w:tr w:rsidR="000326C8" w14:paraId="3EA79279" w14:textId="77777777" w:rsidTr="000F457C">
            <w:tc>
              <w:tcPr>
                <w:tcW w:w="1075" w:type="dxa"/>
              </w:tcPr>
              <w:p w14:paraId="50F49A66" w14:textId="77777777" w:rsidR="000326C8" w:rsidRPr="00E450DC" w:rsidRDefault="000326C8" w:rsidP="000F457C">
                <w:r>
                  <w:t>21</w:t>
                </w:r>
              </w:p>
            </w:tc>
            <w:tc>
              <w:tcPr>
                <w:tcW w:w="1980" w:type="dxa"/>
              </w:tcPr>
              <w:p w14:paraId="52D415B8" w14:textId="77777777" w:rsidR="000326C8" w:rsidRPr="00E450DC" w:rsidRDefault="000326C8" w:rsidP="000F457C">
                <w:r>
                  <w:t>May 19, 2020</w:t>
                </w:r>
              </w:p>
            </w:tc>
            <w:tc>
              <w:tcPr>
                <w:tcW w:w="6295" w:type="dxa"/>
              </w:tcPr>
              <w:p w14:paraId="2D520571" w14:textId="77777777" w:rsidR="000326C8" w:rsidRDefault="000326C8" w:rsidP="000F457C">
                <w:pPr>
                  <w:jc w:val="both"/>
                </w:pPr>
                <w:r w:rsidRPr="006C3C2F">
                  <w:t>Added the straw poll results of the PH</w:t>
                </w:r>
                <w:r>
                  <w:t>Y and MAC ad-hoc calls on May 18</w:t>
                </w:r>
                <w:r w:rsidRPr="006C3C2F">
                  <w:t xml:space="preserve">, 2020.  Updated the text in sections </w:t>
                </w:r>
                <w:r>
                  <w:t>2.2.1, 2.2.2, 2.3.2, 2.4.3, 2.4.5, 3.2, 6.3, 6.7, 6.8, and 8.2</w:t>
                </w:r>
                <w:r w:rsidRPr="006C3C2F">
                  <w:t xml:space="preserve"> according to the passed straw polls.</w:t>
                </w:r>
              </w:p>
            </w:tc>
          </w:tr>
          <w:tr w:rsidR="000326C8" w14:paraId="3460644F" w14:textId="77777777" w:rsidTr="000F457C">
            <w:tc>
              <w:tcPr>
                <w:tcW w:w="1075" w:type="dxa"/>
              </w:tcPr>
              <w:p w14:paraId="3DAAFE4E" w14:textId="77777777" w:rsidR="000326C8" w:rsidRPr="00E450DC" w:rsidRDefault="000326C8" w:rsidP="000F457C">
                <w:r>
                  <w:t>22</w:t>
                </w:r>
              </w:p>
            </w:tc>
            <w:tc>
              <w:tcPr>
                <w:tcW w:w="1980" w:type="dxa"/>
              </w:tcPr>
              <w:p w14:paraId="63EAC1B6" w14:textId="77777777" w:rsidR="000326C8" w:rsidRPr="00E450DC" w:rsidRDefault="000326C8" w:rsidP="000F457C">
                <w:r>
                  <w:t>May 22, 2020</w:t>
                </w:r>
              </w:p>
            </w:tc>
            <w:tc>
              <w:tcPr>
                <w:tcW w:w="6295" w:type="dxa"/>
              </w:tcPr>
              <w:p w14:paraId="401658FB" w14:textId="77777777" w:rsidR="000326C8" w:rsidRDefault="000326C8" w:rsidP="000F457C">
                <w:pPr>
                  <w:jc w:val="both"/>
                </w:pPr>
                <w:r w:rsidRPr="00E450DC">
                  <w:t>Added the straw poll results of t</w:t>
                </w:r>
                <w:r>
                  <w:t>he MAC ad-hoc call</w:t>
                </w:r>
                <w:r w:rsidRPr="00E450DC">
                  <w:t xml:space="preserve"> on </w:t>
                </w:r>
                <w:r>
                  <w:t>May 20</w:t>
                </w:r>
                <w:r w:rsidRPr="00E450DC">
                  <w:t>, 2020.</w:t>
                </w:r>
              </w:p>
            </w:tc>
          </w:tr>
          <w:tr w:rsidR="000326C8" w14:paraId="6FA7CE92" w14:textId="77777777" w:rsidTr="000F457C">
            <w:tc>
              <w:tcPr>
                <w:tcW w:w="1075" w:type="dxa"/>
              </w:tcPr>
              <w:p w14:paraId="70F4FD58" w14:textId="77777777" w:rsidR="000326C8" w:rsidRPr="00565BE1" w:rsidRDefault="000326C8" w:rsidP="000F457C">
                <w:r w:rsidRPr="00565BE1">
                  <w:t>23</w:t>
                </w:r>
              </w:p>
            </w:tc>
            <w:tc>
              <w:tcPr>
                <w:tcW w:w="1980" w:type="dxa"/>
              </w:tcPr>
              <w:p w14:paraId="01A80039" w14:textId="77777777" w:rsidR="000326C8" w:rsidRPr="00565BE1" w:rsidRDefault="000326C8" w:rsidP="000F457C">
                <w:r w:rsidRPr="00565BE1">
                  <w:t>May 23, 2020</w:t>
                </w:r>
              </w:p>
            </w:tc>
            <w:tc>
              <w:tcPr>
                <w:tcW w:w="6295" w:type="dxa"/>
              </w:tcPr>
              <w:p w14:paraId="251D49E0" w14:textId="77777777" w:rsidR="000326C8" w:rsidRDefault="000326C8" w:rsidP="000F457C">
                <w:pPr>
                  <w:jc w:val="both"/>
                </w:pPr>
                <w:r w:rsidRPr="00565BE1">
                  <w:t>Added the straw poll results of the PHY ad-hoc call on May 21</w:t>
                </w:r>
                <w:r>
                  <w:t>, 2020</w:t>
                </w:r>
                <w:r w:rsidRPr="00565BE1">
                  <w:t>.</w:t>
                </w:r>
              </w:p>
            </w:tc>
          </w:tr>
          <w:tr w:rsidR="000326C8" w14:paraId="640785E1" w14:textId="77777777" w:rsidTr="000F457C">
            <w:tc>
              <w:tcPr>
                <w:tcW w:w="1075" w:type="dxa"/>
              </w:tcPr>
              <w:p w14:paraId="13ACA539" w14:textId="77777777" w:rsidR="000326C8" w:rsidRPr="00AB2D63" w:rsidRDefault="000326C8" w:rsidP="000F457C">
                <w:r w:rsidRPr="00AB2D63">
                  <w:t>24</w:t>
                </w:r>
              </w:p>
            </w:tc>
            <w:tc>
              <w:tcPr>
                <w:tcW w:w="1980" w:type="dxa"/>
              </w:tcPr>
              <w:p w14:paraId="614B4669" w14:textId="77777777" w:rsidR="000326C8" w:rsidRPr="00AB2D63" w:rsidRDefault="000326C8" w:rsidP="000F457C">
                <w:r w:rsidRPr="00AB2D63">
                  <w:t>May 26, 2020</w:t>
                </w:r>
              </w:p>
            </w:tc>
            <w:tc>
              <w:tcPr>
                <w:tcW w:w="6295" w:type="dxa"/>
              </w:tcPr>
              <w:p w14:paraId="1FD907A8" w14:textId="77777777" w:rsidR="000326C8" w:rsidRDefault="000326C8" w:rsidP="000F457C">
                <w:pPr>
                  <w:jc w:val="both"/>
                </w:pPr>
                <w:r w:rsidRPr="00AB2D63">
                  <w:t>Added the straw poll results of the MAC ad-hoc call on May 21, 2020. Updated the text in sections 3.2 and 6.5 according to the passed straw polls.</w:t>
                </w:r>
              </w:p>
            </w:tc>
          </w:tr>
          <w:tr w:rsidR="000326C8" w14:paraId="26F85E50" w14:textId="77777777" w:rsidTr="000F457C">
            <w:tc>
              <w:tcPr>
                <w:tcW w:w="1075" w:type="dxa"/>
              </w:tcPr>
              <w:p w14:paraId="0FA7FE61" w14:textId="77777777" w:rsidR="000326C8" w:rsidRPr="00AB2D63" w:rsidRDefault="000326C8" w:rsidP="000F457C">
                <w:r w:rsidRPr="00AB2D63">
                  <w:t>2</w:t>
                </w:r>
                <w:r>
                  <w:t>5</w:t>
                </w:r>
              </w:p>
            </w:tc>
            <w:tc>
              <w:tcPr>
                <w:tcW w:w="1980" w:type="dxa"/>
              </w:tcPr>
              <w:p w14:paraId="3AD68975" w14:textId="77777777" w:rsidR="000326C8" w:rsidRPr="00AB2D63" w:rsidRDefault="000326C8" w:rsidP="000F457C">
                <w:r w:rsidRPr="00AB2D63">
                  <w:t>May 2</w:t>
                </w:r>
                <w:r>
                  <w:t>9</w:t>
                </w:r>
                <w:r w:rsidRPr="00AB2D63">
                  <w:t>, 2020</w:t>
                </w:r>
              </w:p>
            </w:tc>
            <w:tc>
              <w:tcPr>
                <w:tcW w:w="6295" w:type="dxa"/>
              </w:tcPr>
              <w:p w14:paraId="53642C83" w14:textId="77777777" w:rsidR="000326C8" w:rsidRDefault="000326C8" w:rsidP="000F457C">
                <w:pPr>
                  <w:jc w:val="both"/>
                </w:pPr>
                <w:r w:rsidRPr="00AB2D63">
                  <w:t>Added the straw poll results of the MAC ad-hoc call on May 2</w:t>
                </w:r>
                <w:r>
                  <w:t>7</w:t>
                </w:r>
                <w:r w:rsidRPr="00AB2D63">
                  <w:t>, 2020</w:t>
                </w:r>
                <w:r>
                  <w:t>, and the joint call on May 28, 2020</w:t>
                </w:r>
                <w:r w:rsidRPr="00AB2D63">
                  <w:t xml:space="preserve">. </w:t>
                </w:r>
                <w:r>
                  <w:t xml:space="preserve"> </w:t>
                </w:r>
              </w:p>
              <w:p w14:paraId="450C83B8" w14:textId="77777777" w:rsidR="000326C8" w:rsidRDefault="000326C8" w:rsidP="000F457C">
                <w:pPr>
                  <w:jc w:val="both"/>
                </w:pPr>
                <w:r>
                  <w:t>Per the feedback received, a</w:t>
                </w:r>
                <w:r w:rsidRPr="00B11337">
                  <w:t>ll passed motions in the Specification Framework Document (19/1262r9) are highlighted in grey</w:t>
                </w:r>
              </w:p>
              <w:p w14:paraId="0C25F36D" w14:textId="77777777" w:rsidR="000326C8" w:rsidRDefault="000326C8" w:rsidP="000F457C">
                <w:pPr>
                  <w:jc w:val="both"/>
                </w:pPr>
                <w:r>
                  <w:t>Change each green text from the question format to a statement format with track changes being enabled for review. Unique tag is added for each of these green texts.</w:t>
                </w:r>
              </w:p>
            </w:tc>
          </w:tr>
          <w:tr w:rsidR="000326C8" w:rsidRPr="00AB2D63" w14:paraId="47DBB2E5" w14:textId="77777777" w:rsidTr="000F457C">
            <w:tc>
              <w:tcPr>
                <w:tcW w:w="1075" w:type="dxa"/>
              </w:tcPr>
              <w:p w14:paraId="2146E201" w14:textId="77777777" w:rsidR="000326C8" w:rsidRPr="00AB2D63" w:rsidRDefault="000326C8" w:rsidP="000F457C">
                <w:r>
                  <w:t>26</w:t>
                </w:r>
              </w:p>
            </w:tc>
            <w:tc>
              <w:tcPr>
                <w:tcW w:w="1980" w:type="dxa"/>
              </w:tcPr>
              <w:p w14:paraId="37590A05" w14:textId="77777777" w:rsidR="000326C8" w:rsidRPr="00AB2D63" w:rsidRDefault="000326C8" w:rsidP="000F457C">
                <w:r>
                  <w:t>June 1, 2020</w:t>
                </w:r>
              </w:p>
            </w:tc>
            <w:tc>
              <w:tcPr>
                <w:tcW w:w="6295" w:type="dxa"/>
              </w:tcPr>
              <w:p w14:paraId="6DE22A7F" w14:textId="77777777" w:rsidR="000326C8" w:rsidRDefault="000326C8" w:rsidP="000F457C">
                <w:pPr>
                  <w:jc w:val="both"/>
                </w:pPr>
                <w:r>
                  <w:t>Change each yellow text from the question format to a statement format with track changes being enabled for review.</w:t>
                </w:r>
              </w:p>
              <w:p w14:paraId="18852B52" w14:textId="77777777" w:rsidR="000326C8" w:rsidRPr="00AB2D63" w:rsidRDefault="000326C8" w:rsidP="000F457C">
                <w:pPr>
                  <w:jc w:val="both"/>
                </w:pPr>
                <w:r>
                  <w:t>Some of the green texts are updated based on the comments received. Note that all changes are editorial.</w:t>
                </w:r>
              </w:p>
            </w:tc>
          </w:tr>
          <w:tr w:rsidR="000326C8" w:rsidRPr="00AB2D63" w14:paraId="02BC4FA7" w14:textId="77777777" w:rsidTr="000F457C">
            <w:tc>
              <w:tcPr>
                <w:tcW w:w="1075" w:type="dxa"/>
              </w:tcPr>
              <w:p w14:paraId="526AC751" w14:textId="77777777" w:rsidR="000326C8" w:rsidRPr="00AB2D63" w:rsidRDefault="000326C8" w:rsidP="000F457C">
                <w:r>
                  <w:t>27</w:t>
                </w:r>
              </w:p>
            </w:tc>
            <w:tc>
              <w:tcPr>
                <w:tcW w:w="1980" w:type="dxa"/>
              </w:tcPr>
              <w:p w14:paraId="656D5D3E" w14:textId="77777777" w:rsidR="000326C8" w:rsidRPr="00AB2D63" w:rsidRDefault="000326C8" w:rsidP="000F457C">
                <w:r>
                  <w:t>June 4, 2020</w:t>
                </w:r>
              </w:p>
            </w:tc>
            <w:tc>
              <w:tcPr>
                <w:tcW w:w="6295" w:type="dxa"/>
              </w:tcPr>
              <w:p w14:paraId="2F9F062A" w14:textId="77777777" w:rsidR="000326C8" w:rsidRPr="00AB2D63" w:rsidRDefault="000326C8" w:rsidP="000F457C">
                <w:pPr>
                  <w:jc w:val="both"/>
                </w:pPr>
                <w:r w:rsidRPr="00AB2D63">
                  <w:t xml:space="preserve">Added the straw poll results of the </w:t>
                </w:r>
                <w:r>
                  <w:t>PHY</w:t>
                </w:r>
                <w:r w:rsidRPr="00AB2D63">
                  <w:t xml:space="preserve"> ad-hoc call on </w:t>
                </w:r>
                <w:r>
                  <w:t>June 1</w:t>
                </w:r>
                <w:r w:rsidRPr="00AB2D63">
                  <w:t>, 2020</w:t>
                </w:r>
                <w:r>
                  <w:t>, and the MAC ad-hoc calls on June 1 and June 3, 2020</w:t>
                </w:r>
                <w:r w:rsidRPr="00AB2D63">
                  <w:t xml:space="preserve">. Updated the text in sections </w:t>
                </w:r>
                <w:r>
                  <w:t>2.3.2, 2.4.4, 6.2, 6.4, and 6.5</w:t>
                </w:r>
                <w:r w:rsidRPr="00AB2D63">
                  <w:t xml:space="preserve"> according to the passed straw polls.</w:t>
                </w:r>
              </w:p>
            </w:tc>
          </w:tr>
          <w:tr w:rsidR="000326C8" w:rsidRPr="00AB2D63" w14:paraId="1FE16002" w14:textId="77777777" w:rsidTr="000F457C">
            <w:tc>
              <w:tcPr>
                <w:tcW w:w="1075" w:type="dxa"/>
              </w:tcPr>
              <w:p w14:paraId="0D487DB5" w14:textId="77777777" w:rsidR="000326C8" w:rsidRPr="00AB2D63" w:rsidRDefault="000326C8" w:rsidP="000F457C">
                <w:r>
                  <w:t>28</w:t>
                </w:r>
              </w:p>
            </w:tc>
            <w:tc>
              <w:tcPr>
                <w:tcW w:w="1980" w:type="dxa"/>
              </w:tcPr>
              <w:p w14:paraId="310B3989" w14:textId="77777777" w:rsidR="000326C8" w:rsidRPr="00AB2D63" w:rsidRDefault="000326C8" w:rsidP="000F457C">
                <w:r>
                  <w:t>June 8, 2020</w:t>
                </w:r>
              </w:p>
            </w:tc>
            <w:tc>
              <w:tcPr>
                <w:tcW w:w="6295" w:type="dxa"/>
              </w:tcPr>
              <w:p w14:paraId="16AB10C2" w14:textId="77777777" w:rsidR="000326C8" w:rsidRDefault="000326C8" w:rsidP="000F457C">
                <w:pPr>
                  <w:jc w:val="both"/>
                </w:pPr>
                <w:r>
                  <w:t>Fix a typo in Straw Poll #48 as per the author’s request (</w:t>
                </w:r>
                <w:hyperlink r:id="rId15" w:history="1">
                  <w:r w:rsidRPr="004C4438">
                    <w:rPr>
                      <w:rStyle w:val="Hyperlink"/>
                    </w:rPr>
                    <w:t>http://www.ieee802.org/11/email/stds-802-11-tgbe/msg01136.html</w:t>
                  </w:r>
                </w:hyperlink>
                <w:r>
                  <w:t>).</w:t>
                </w:r>
              </w:p>
              <w:p w14:paraId="3BAE9E75" w14:textId="77777777" w:rsidR="000326C8" w:rsidRDefault="000326C8" w:rsidP="000F457C">
                <w:pPr>
                  <w:jc w:val="both"/>
                </w:pPr>
                <w:r>
                  <w:t>Move Straw Poll #44, Straw Poll #57, and Straw Poll #58 to section 2.4.3.</w:t>
                </w:r>
              </w:p>
              <w:p w14:paraId="3501C4A3" w14:textId="77777777" w:rsidR="000326C8" w:rsidRPr="00AB2D63" w:rsidRDefault="000326C8" w:rsidP="000F457C">
                <w:pPr>
                  <w:jc w:val="both"/>
                </w:pPr>
                <w:r w:rsidRPr="00AB2D63">
                  <w:t xml:space="preserve">Added the straw poll results of the </w:t>
                </w:r>
                <w:r>
                  <w:t>PHY and MAC</w:t>
                </w:r>
                <w:r w:rsidRPr="00AB2D63">
                  <w:t xml:space="preserve"> ad-hoc call</w:t>
                </w:r>
                <w:r>
                  <w:t>s</w:t>
                </w:r>
                <w:r w:rsidRPr="00AB2D63">
                  <w:t xml:space="preserve"> on </w:t>
                </w:r>
                <w:r>
                  <w:t>June 4</w:t>
                </w:r>
                <w:r w:rsidRPr="00AB2D63">
                  <w:t xml:space="preserve">, 2020. Updated the text in sections </w:t>
                </w:r>
                <w:r>
                  <w:t xml:space="preserve">2.2.2, 2.3.2.2, 2.3.2.3, 2.3.2.4, 2.3.3, 6.2, and 6.5 </w:t>
                </w:r>
                <w:r w:rsidRPr="00AB2D63">
                  <w:t>according to the passed straw polls.</w:t>
                </w:r>
              </w:p>
            </w:tc>
          </w:tr>
          <w:tr w:rsidR="000326C8" w:rsidRPr="00AB2D63" w14:paraId="3FDCB2EC" w14:textId="77777777" w:rsidTr="000F457C">
            <w:tc>
              <w:tcPr>
                <w:tcW w:w="1075" w:type="dxa"/>
              </w:tcPr>
              <w:p w14:paraId="242CE872" w14:textId="77777777" w:rsidR="000326C8" w:rsidRPr="00AB2D63" w:rsidRDefault="000326C8" w:rsidP="000F457C">
                <w:r>
                  <w:t>29</w:t>
                </w:r>
              </w:p>
            </w:tc>
            <w:tc>
              <w:tcPr>
                <w:tcW w:w="1980" w:type="dxa"/>
              </w:tcPr>
              <w:p w14:paraId="69DE2E56" w14:textId="77777777" w:rsidR="000326C8" w:rsidRPr="00AB2D63" w:rsidRDefault="000326C8" w:rsidP="000F457C">
                <w:r>
                  <w:t>June 11, 2020</w:t>
                </w:r>
              </w:p>
            </w:tc>
            <w:tc>
              <w:tcPr>
                <w:tcW w:w="6295" w:type="dxa"/>
              </w:tcPr>
              <w:p w14:paraId="0BA479AE" w14:textId="77777777" w:rsidR="000326C8" w:rsidRPr="00AB2D63" w:rsidRDefault="000326C8" w:rsidP="000F457C">
                <w:pPr>
                  <w:jc w:val="both"/>
                </w:pPr>
                <w:r w:rsidRPr="00AB2D63">
                  <w:t xml:space="preserve">Added the straw poll results of the </w:t>
                </w:r>
                <w:r>
                  <w:t>PHY and MAC</w:t>
                </w:r>
                <w:r w:rsidRPr="00AB2D63">
                  <w:t xml:space="preserve"> ad-hoc call</w:t>
                </w:r>
                <w:r>
                  <w:t>s</w:t>
                </w:r>
                <w:r w:rsidRPr="00AB2D63">
                  <w:t xml:space="preserve"> on </w:t>
                </w:r>
                <w:r>
                  <w:t>June 8</w:t>
                </w:r>
                <w:r w:rsidRPr="00AB2D63">
                  <w:t xml:space="preserve">, 2020. Updated the text in sections </w:t>
                </w:r>
                <w:r>
                  <w:t>2.4.1, 2.4.3, 2.4.4, 2.6.2, 6.2, and 6.4</w:t>
                </w:r>
                <w:r w:rsidRPr="00AB2D63">
                  <w:t xml:space="preserve"> according to the passed straw polls.</w:t>
                </w:r>
              </w:p>
            </w:tc>
          </w:tr>
          <w:tr w:rsidR="000326C8" w:rsidRPr="00AB2D63" w14:paraId="4649E287" w14:textId="77777777" w:rsidTr="000F457C">
            <w:tc>
              <w:tcPr>
                <w:tcW w:w="1075" w:type="dxa"/>
              </w:tcPr>
              <w:p w14:paraId="10C8CFBE" w14:textId="77777777" w:rsidR="000326C8" w:rsidRPr="00AB2D63" w:rsidRDefault="000326C8" w:rsidP="000F457C">
                <w:r>
                  <w:lastRenderedPageBreak/>
                  <w:t>30</w:t>
                </w:r>
              </w:p>
            </w:tc>
            <w:tc>
              <w:tcPr>
                <w:tcW w:w="1980" w:type="dxa"/>
              </w:tcPr>
              <w:p w14:paraId="02D674DC" w14:textId="77777777" w:rsidR="000326C8" w:rsidRPr="00AB2D63" w:rsidRDefault="000326C8" w:rsidP="000F457C">
                <w:r>
                  <w:t>June 15, 2020</w:t>
                </w:r>
              </w:p>
            </w:tc>
            <w:tc>
              <w:tcPr>
                <w:tcW w:w="6295" w:type="dxa"/>
              </w:tcPr>
              <w:p w14:paraId="784DBE50" w14:textId="77777777" w:rsidR="000326C8" w:rsidRDefault="000326C8" w:rsidP="000F457C">
                <w:pPr>
                  <w:jc w:val="both"/>
                </w:pPr>
                <w:r>
                  <w:t>Fix a typo in Straw Poll #65 and Straw Poll #76 as per the author’s request (</w:t>
                </w:r>
                <w:hyperlink r:id="rId16" w:history="1">
                  <w:r w:rsidRPr="00A7533F">
                    <w:rPr>
                      <w:rStyle w:val="Hyperlink"/>
                    </w:rPr>
                    <w:t>http://www.ieee802.org/11/email/stds-802-11-tgbe/msg01230.html</w:t>
                  </w:r>
                </w:hyperlink>
                <w:r>
                  <w:t xml:space="preserve">). </w:t>
                </w:r>
              </w:p>
              <w:p w14:paraId="598AEB37" w14:textId="77777777" w:rsidR="000326C8" w:rsidRDefault="000326C8" w:rsidP="000F457C">
                <w:pPr>
                  <w:jc w:val="both"/>
                </w:pPr>
                <w:r w:rsidRPr="00AB2D63">
                  <w:t xml:space="preserve">Added the straw poll results of the </w:t>
                </w:r>
                <w:r>
                  <w:t>MAC ad-hoc call on June 10, 2020, and the joint call on June 11, 2020</w:t>
                </w:r>
                <w:r w:rsidRPr="00AB2D63">
                  <w:t xml:space="preserve">. Updated the text in sections </w:t>
                </w:r>
                <w:r>
                  <w:t>3.4 and 6.2</w:t>
                </w:r>
                <w:r w:rsidRPr="00AB2D63">
                  <w:t xml:space="preserve"> according to the passed straw polls.</w:t>
                </w:r>
              </w:p>
              <w:p w14:paraId="416E79F7" w14:textId="77777777" w:rsidR="000326C8" w:rsidRPr="00AB2D63" w:rsidRDefault="000326C8" w:rsidP="000F457C">
                <w:pPr>
                  <w:jc w:val="both"/>
                </w:pPr>
                <w:r>
                  <w:t>Change the highlight of Straw Poll #1 to Straw Poll #55 from yellow to green.</w:t>
                </w:r>
              </w:p>
            </w:tc>
          </w:tr>
          <w:tr w:rsidR="000326C8" w:rsidRPr="00AB2D63" w14:paraId="0565277E" w14:textId="77777777" w:rsidTr="000F457C">
            <w:tc>
              <w:tcPr>
                <w:tcW w:w="1075" w:type="dxa"/>
              </w:tcPr>
              <w:p w14:paraId="1B84412B" w14:textId="77777777" w:rsidR="000326C8" w:rsidRPr="00AB2D63" w:rsidRDefault="000326C8" w:rsidP="000F457C">
                <w:r>
                  <w:t>31</w:t>
                </w:r>
              </w:p>
            </w:tc>
            <w:tc>
              <w:tcPr>
                <w:tcW w:w="1980" w:type="dxa"/>
              </w:tcPr>
              <w:p w14:paraId="3BC4C638" w14:textId="77777777" w:rsidR="000326C8" w:rsidRPr="00AB2D63" w:rsidRDefault="000326C8" w:rsidP="000F457C">
                <w:r>
                  <w:t>June 17, 2020</w:t>
                </w:r>
              </w:p>
            </w:tc>
            <w:tc>
              <w:tcPr>
                <w:tcW w:w="6295" w:type="dxa"/>
              </w:tcPr>
              <w:p w14:paraId="06F523A5" w14:textId="77777777" w:rsidR="000326C8" w:rsidRPr="00AB2D63" w:rsidRDefault="000326C8" w:rsidP="000F457C">
                <w:pPr>
                  <w:jc w:val="both"/>
                </w:pPr>
                <w:r>
                  <w:t>Convert all green texts to grey.</w:t>
                </w:r>
              </w:p>
            </w:tc>
          </w:tr>
          <w:tr w:rsidR="000326C8" w:rsidRPr="00AB2D63" w14:paraId="46344D07" w14:textId="77777777" w:rsidTr="000F457C">
            <w:tc>
              <w:tcPr>
                <w:tcW w:w="1075" w:type="dxa"/>
              </w:tcPr>
              <w:p w14:paraId="14A8C93E" w14:textId="77777777" w:rsidR="000326C8" w:rsidRPr="00AB2D63" w:rsidRDefault="000326C8" w:rsidP="000F457C">
                <w:r>
                  <w:t>32</w:t>
                </w:r>
              </w:p>
            </w:tc>
            <w:tc>
              <w:tcPr>
                <w:tcW w:w="1980" w:type="dxa"/>
              </w:tcPr>
              <w:p w14:paraId="2A3D1968" w14:textId="77777777" w:rsidR="000326C8" w:rsidRPr="00AB2D63" w:rsidRDefault="000326C8" w:rsidP="000F457C">
                <w:r>
                  <w:t>June 22, 2020</w:t>
                </w:r>
              </w:p>
            </w:tc>
            <w:tc>
              <w:tcPr>
                <w:tcW w:w="6295" w:type="dxa"/>
              </w:tcPr>
              <w:p w14:paraId="05046202" w14:textId="77777777" w:rsidR="000326C8" w:rsidRDefault="000326C8" w:rsidP="000F457C">
                <w:pPr>
                  <w:jc w:val="both"/>
                </w:pPr>
                <w:r>
                  <w:t>Move Straw Poll #91, Straw Poll #92, and Straw Poll #93 to section 6.2 (a new section on Multi-link discovery)</w:t>
                </w:r>
              </w:p>
              <w:p w14:paraId="1430952F" w14:textId="77777777" w:rsidR="000326C8" w:rsidRDefault="000326C8" w:rsidP="000F457C">
                <w:pPr>
                  <w:jc w:val="both"/>
                </w:pPr>
                <w:r>
                  <w:t>Move all contents in section 3.2 to section 12 (a new section on frame format).</w:t>
                </w:r>
              </w:p>
              <w:p w14:paraId="26D7F73B" w14:textId="77777777" w:rsidR="000326C8" w:rsidRPr="00AB2D63" w:rsidRDefault="000326C8" w:rsidP="000F457C">
                <w:pPr>
                  <w:jc w:val="both"/>
                </w:pPr>
                <w:r w:rsidRPr="00AB2D63">
                  <w:t xml:space="preserve">Added the straw poll results of the </w:t>
                </w:r>
                <w:r>
                  <w:t>MAC</w:t>
                </w:r>
                <w:r w:rsidRPr="00AB2D63">
                  <w:t xml:space="preserve"> ad-hoc call</w:t>
                </w:r>
                <w:r>
                  <w:t>s</w:t>
                </w:r>
                <w:r w:rsidRPr="00AB2D63">
                  <w:t xml:space="preserve"> on </w:t>
                </w:r>
                <w:r>
                  <w:t>June 15</w:t>
                </w:r>
                <w:r w:rsidRPr="00AB2D63">
                  <w:t>,</w:t>
                </w:r>
                <w:r>
                  <w:t xml:space="preserve"> June 17, and June 18,</w:t>
                </w:r>
                <w:r w:rsidRPr="00AB2D63">
                  <w:t xml:space="preserve"> 2020. Updated the text in sections</w:t>
                </w:r>
                <w:r>
                  <w:t xml:space="preserve"> 6.2, 6.6, and 12.1 </w:t>
                </w:r>
                <w:r w:rsidRPr="00AB2D63">
                  <w:t>according to the passed straw polls.</w:t>
                </w:r>
              </w:p>
            </w:tc>
          </w:tr>
          <w:tr w:rsidR="000326C8" w:rsidRPr="00AB2D63" w14:paraId="78720CF9" w14:textId="77777777" w:rsidTr="000F457C">
            <w:tc>
              <w:tcPr>
                <w:tcW w:w="1075" w:type="dxa"/>
              </w:tcPr>
              <w:p w14:paraId="5F7BE107" w14:textId="77777777" w:rsidR="000326C8" w:rsidRPr="00AB2D63" w:rsidRDefault="000326C8" w:rsidP="000F457C">
                <w:r>
                  <w:t>33</w:t>
                </w:r>
              </w:p>
            </w:tc>
            <w:tc>
              <w:tcPr>
                <w:tcW w:w="1980" w:type="dxa"/>
              </w:tcPr>
              <w:p w14:paraId="2E74C16E" w14:textId="77777777" w:rsidR="000326C8" w:rsidRPr="00AB2D63" w:rsidRDefault="000326C8" w:rsidP="000F457C">
                <w:r>
                  <w:t>June 27, 2020</w:t>
                </w:r>
              </w:p>
            </w:tc>
            <w:tc>
              <w:tcPr>
                <w:tcW w:w="6295" w:type="dxa"/>
              </w:tcPr>
              <w:p w14:paraId="502D646A" w14:textId="77777777" w:rsidR="000326C8" w:rsidRPr="00AB2D63" w:rsidRDefault="000326C8" w:rsidP="000F457C">
                <w:pPr>
                  <w:jc w:val="both"/>
                </w:pPr>
                <w:r>
                  <w:t>Reword Straw Poll #55 to Straw Poll #78 and Straw Poll #80 to Straw Poll #102 from the question format to a statement format with track changes being enabled for review.</w:t>
                </w:r>
              </w:p>
            </w:tc>
          </w:tr>
          <w:tr w:rsidR="000326C8" w:rsidRPr="00AB2D63" w14:paraId="21C700D0" w14:textId="77777777" w:rsidTr="000F457C">
            <w:tc>
              <w:tcPr>
                <w:tcW w:w="1075" w:type="dxa"/>
              </w:tcPr>
              <w:p w14:paraId="4A689DD3" w14:textId="77777777" w:rsidR="000326C8" w:rsidRPr="00AB2D63" w:rsidRDefault="000326C8" w:rsidP="000F457C">
                <w:r>
                  <w:t>34</w:t>
                </w:r>
              </w:p>
            </w:tc>
            <w:tc>
              <w:tcPr>
                <w:tcW w:w="1980" w:type="dxa"/>
              </w:tcPr>
              <w:p w14:paraId="2A7B7AC0" w14:textId="77777777" w:rsidR="000326C8" w:rsidRPr="00AB2D63" w:rsidRDefault="000326C8" w:rsidP="000F457C">
                <w:r>
                  <w:t>June 27, 2020</w:t>
                </w:r>
              </w:p>
            </w:tc>
            <w:tc>
              <w:tcPr>
                <w:tcW w:w="6295" w:type="dxa"/>
              </w:tcPr>
              <w:p w14:paraId="5E20DC15" w14:textId="77777777" w:rsidR="000326C8" w:rsidRDefault="000326C8" w:rsidP="000F457C">
                <w:pPr>
                  <w:jc w:val="both"/>
                </w:pPr>
                <w:r>
                  <w:t>Updated the table of Straw Poll #58 as per the author’s request on editorial changes (</w:t>
                </w:r>
                <w:hyperlink r:id="rId17" w:history="1">
                  <w:r w:rsidRPr="00475336">
                    <w:rPr>
                      <w:rStyle w:val="Hyperlink"/>
                    </w:rPr>
                    <w:t>http://www.ieee802.org/11/email/stds-802-11-tgbe/msg01337.html</w:t>
                  </w:r>
                </w:hyperlink>
                <w:r>
                  <w:t xml:space="preserve">). </w:t>
                </w:r>
              </w:p>
              <w:p w14:paraId="2DA804A5" w14:textId="77777777" w:rsidR="000326C8" w:rsidRPr="00AB2D63" w:rsidRDefault="000326C8" w:rsidP="000F457C">
                <w:pPr>
                  <w:jc w:val="both"/>
                </w:pPr>
                <w:r w:rsidRPr="00AB2D63">
                  <w:t xml:space="preserve">Added the straw poll results of the </w:t>
                </w:r>
                <w:r>
                  <w:t xml:space="preserve">PHY </w:t>
                </w:r>
                <w:r w:rsidRPr="00AB2D63">
                  <w:t xml:space="preserve">ad-hoc call on </w:t>
                </w:r>
                <w:r>
                  <w:t>June 22</w:t>
                </w:r>
                <w:r w:rsidRPr="00AB2D63">
                  <w:t>, 20</w:t>
                </w:r>
                <w:r>
                  <w:t xml:space="preserve">20. Updated the text in section 2.4.3 </w:t>
                </w:r>
                <w:r w:rsidRPr="00AB2D63">
                  <w:t>according to the passed straw polls.</w:t>
                </w:r>
              </w:p>
            </w:tc>
          </w:tr>
          <w:tr w:rsidR="000326C8" w:rsidRPr="00AB2D63" w14:paraId="7C84E3BC" w14:textId="77777777" w:rsidTr="000F457C">
            <w:tc>
              <w:tcPr>
                <w:tcW w:w="1075" w:type="dxa"/>
              </w:tcPr>
              <w:p w14:paraId="6A77015A" w14:textId="77777777" w:rsidR="000326C8" w:rsidRPr="00CF14C8" w:rsidRDefault="000326C8" w:rsidP="000F457C">
                <w:r w:rsidRPr="00CF14C8">
                  <w:t>35</w:t>
                </w:r>
              </w:p>
            </w:tc>
            <w:tc>
              <w:tcPr>
                <w:tcW w:w="1980" w:type="dxa"/>
              </w:tcPr>
              <w:p w14:paraId="727BD912" w14:textId="77777777" w:rsidR="000326C8" w:rsidRPr="00CF14C8" w:rsidRDefault="000326C8" w:rsidP="000F457C">
                <w:r w:rsidRPr="00CF14C8">
                  <w:t>July 1, 2020</w:t>
                </w:r>
              </w:p>
            </w:tc>
            <w:tc>
              <w:tcPr>
                <w:tcW w:w="6295" w:type="dxa"/>
              </w:tcPr>
              <w:p w14:paraId="14437FA7" w14:textId="77777777" w:rsidR="000326C8" w:rsidRPr="00AB2D63" w:rsidRDefault="000326C8" w:rsidP="000F457C">
                <w:pPr>
                  <w:jc w:val="both"/>
                </w:pPr>
                <w:r w:rsidRPr="00CF14C8">
                  <w:t>Added the straw poll results of the MAC ad-hoc call on June 22, 2020. Updated the text in sections 6.2</w:t>
                </w:r>
                <w:r>
                  <w:t xml:space="preserve"> and </w:t>
                </w:r>
                <w:r w:rsidRPr="00CF14C8">
                  <w:t>6.3 according to the passed straw polls.</w:t>
                </w:r>
              </w:p>
            </w:tc>
          </w:tr>
          <w:tr w:rsidR="000326C8" w:rsidRPr="00AB2D63" w14:paraId="05176D31" w14:textId="77777777" w:rsidTr="000F457C">
            <w:tc>
              <w:tcPr>
                <w:tcW w:w="1075" w:type="dxa"/>
              </w:tcPr>
              <w:p w14:paraId="11219ABC" w14:textId="77777777" w:rsidR="000326C8" w:rsidRPr="00CF14C8" w:rsidRDefault="000326C8" w:rsidP="000F457C">
                <w:r w:rsidRPr="00CF14C8">
                  <w:t>3</w:t>
                </w:r>
                <w:r>
                  <w:t>6</w:t>
                </w:r>
              </w:p>
            </w:tc>
            <w:tc>
              <w:tcPr>
                <w:tcW w:w="1980" w:type="dxa"/>
              </w:tcPr>
              <w:p w14:paraId="5139E674" w14:textId="77777777" w:rsidR="000326C8" w:rsidRPr="00CF14C8" w:rsidRDefault="000326C8" w:rsidP="000F457C">
                <w:r w:rsidRPr="00CF14C8">
                  <w:t xml:space="preserve">July </w:t>
                </w:r>
                <w:r>
                  <w:t>7</w:t>
                </w:r>
                <w:r w:rsidRPr="00CF14C8">
                  <w:t>, 2020</w:t>
                </w:r>
              </w:p>
            </w:tc>
            <w:tc>
              <w:tcPr>
                <w:tcW w:w="6295" w:type="dxa"/>
              </w:tcPr>
              <w:p w14:paraId="354AC6E9" w14:textId="77777777" w:rsidR="000326C8" w:rsidRDefault="000326C8" w:rsidP="000F457C">
                <w:pPr>
                  <w:jc w:val="both"/>
                </w:pPr>
                <w:r w:rsidRPr="00CF14C8">
                  <w:t xml:space="preserve">Added the straw poll results of the </w:t>
                </w:r>
                <w:r>
                  <w:t xml:space="preserve">joint call on June 29, 2020, and the PHY and </w:t>
                </w:r>
                <w:r w:rsidRPr="00CF14C8">
                  <w:t>MAC ad-hoc call</w:t>
                </w:r>
                <w:r>
                  <w:t>s</w:t>
                </w:r>
                <w:r w:rsidRPr="00CF14C8">
                  <w:t xml:space="preserve"> o</w:t>
                </w:r>
                <w:r>
                  <w:t>n July 2</w:t>
                </w:r>
                <w:r w:rsidRPr="00CF14C8">
                  <w:t>, 2020. Updated the text in sections</w:t>
                </w:r>
                <w:r>
                  <w:t xml:space="preserve"> 2.2.1, 6.8, and 9.2</w:t>
                </w:r>
                <w:r w:rsidRPr="00CF14C8">
                  <w:t xml:space="preserve"> according to the passed straw polls.</w:t>
                </w:r>
              </w:p>
              <w:p w14:paraId="10BD9929" w14:textId="77777777" w:rsidR="000326C8" w:rsidRDefault="000326C8" w:rsidP="000F457C">
                <w:pPr>
                  <w:jc w:val="both"/>
                </w:pPr>
                <w:r>
                  <w:t>Added Section 6.10 (Quality of service for latency sensitive traffic) as per a member’s request (</w:t>
                </w:r>
                <w:hyperlink r:id="rId18" w:history="1">
                  <w:r w:rsidRPr="0090707A">
                    <w:rPr>
                      <w:rStyle w:val="Hyperlink"/>
                    </w:rPr>
                    <w:t>http://www.ieee802.org/11/email/stds-802-11-tgbe/msg01518.html</w:t>
                  </w:r>
                </w:hyperlink>
                <w:r>
                  <w:t>) and moved Straw Poll #110 to this new section.</w:t>
                </w:r>
              </w:p>
              <w:p w14:paraId="54A97C6E" w14:textId="77777777" w:rsidR="000326C8" w:rsidRPr="00AB2D63" w:rsidRDefault="000326C8" w:rsidP="000F457C">
                <w:pPr>
                  <w:jc w:val="both"/>
                </w:pPr>
                <w:r>
                  <w:t>Added the missing table in Straw Poll #103.</w:t>
                </w:r>
              </w:p>
            </w:tc>
          </w:tr>
          <w:tr w:rsidR="000326C8" w:rsidRPr="00AB2D63" w14:paraId="31282F76" w14:textId="77777777" w:rsidTr="000F457C">
            <w:tc>
              <w:tcPr>
                <w:tcW w:w="1075" w:type="dxa"/>
              </w:tcPr>
              <w:p w14:paraId="6EC4B37C" w14:textId="77777777" w:rsidR="000326C8" w:rsidRPr="00CF14C8" w:rsidRDefault="000326C8" w:rsidP="000F457C">
                <w:r w:rsidRPr="00CF14C8">
                  <w:t>3</w:t>
                </w:r>
                <w:r>
                  <w:t>7</w:t>
                </w:r>
              </w:p>
            </w:tc>
            <w:tc>
              <w:tcPr>
                <w:tcW w:w="1980" w:type="dxa"/>
              </w:tcPr>
              <w:p w14:paraId="0B268F37" w14:textId="77777777" w:rsidR="000326C8" w:rsidRPr="00CF14C8" w:rsidRDefault="000326C8" w:rsidP="000F457C">
                <w:r w:rsidRPr="00CF14C8">
                  <w:t xml:space="preserve">July </w:t>
                </w:r>
                <w:r>
                  <w:t>8</w:t>
                </w:r>
                <w:r w:rsidRPr="00CF14C8">
                  <w:t>, 2020</w:t>
                </w:r>
              </w:p>
            </w:tc>
            <w:tc>
              <w:tcPr>
                <w:tcW w:w="6295" w:type="dxa"/>
              </w:tcPr>
              <w:p w14:paraId="6150EB7F" w14:textId="77777777" w:rsidR="000326C8" w:rsidRDefault="000326C8" w:rsidP="000F457C">
                <w:pPr>
                  <w:jc w:val="both"/>
                </w:pPr>
                <w:r>
                  <w:t>For Straw Poll #55 to Straw Poll #78 and Straw Poll #80 to Straw Poll #102, change the highlight from yellow to green.</w:t>
                </w:r>
              </w:p>
              <w:p w14:paraId="78676204" w14:textId="77777777" w:rsidR="000326C8" w:rsidRPr="00AB2D63" w:rsidRDefault="000326C8" w:rsidP="000F457C">
                <w:pPr>
                  <w:jc w:val="both"/>
                </w:pPr>
                <w:r w:rsidRPr="00CF14C8">
                  <w:t xml:space="preserve">Added the straw poll results </w:t>
                </w:r>
                <w:r>
                  <w:t xml:space="preserve">the PHY and </w:t>
                </w:r>
                <w:r w:rsidRPr="00CF14C8">
                  <w:t>MAC ad-hoc call</w:t>
                </w:r>
                <w:r>
                  <w:t>s</w:t>
                </w:r>
                <w:r w:rsidRPr="00CF14C8">
                  <w:t xml:space="preserve"> o</w:t>
                </w:r>
                <w:r>
                  <w:t>n July 8</w:t>
                </w:r>
                <w:r w:rsidRPr="00CF14C8">
                  <w:t>, 2020. Updated the text in section</w:t>
                </w:r>
                <w:r>
                  <w:t xml:space="preserve"> 6.1</w:t>
                </w:r>
                <w:r w:rsidRPr="00CF14C8">
                  <w:t xml:space="preserve"> according to the passed straw polls.</w:t>
                </w:r>
              </w:p>
            </w:tc>
          </w:tr>
          <w:tr w:rsidR="000326C8" w:rsidRPr="00AB2D63" w14:paraId="0D5405B4" w14:textId="77777777" w:rsidTr="000F457C">
            <w:tc>
              <w:tcPr>
                <w:tcW w:w="1075" w:type="dxa"/>
              </w:tcPr>
              <w:p w14:paraId="61E7DC29" w14:textId="77777777" w:rsidR="000326C8" w:rsidRPr="00CF14C8" w:rsidRDefault="000326C8" w:rsidP="000F457C">
                <w:r w:rsidRPr="00CF14C8">
                  <w:t>3</w:t>
                </w:r>
                <w:r>
                  <w:t>8</w:t>
                </w:r>
              </w:p>
            </w:tc>
            <w:tc>
              <w:tcPr>
                <w:tcW w:w="1980" w:type="dxa"/>
              </w:tcPr>
              <w:p w14:paraId="16F609E8" w14:textId="77777777" w:rsidR="000326C8" w:rsidRPr="00CF14C8" w:rsidRDefault="000326C8" w:rsidP="000F457C">
                <w:r w:rsidRPr="00CF14C8">
                  <w:t xml:space="preserve">July </w:t>
                </w:r>
                <w:r>
                  <w:t>9</w:t>
                </w:r>
                <w:r w:rsidRPr="00CF14C8">
                  <w:t>, 2020</w:t>
                </w:r>
              </w:p>
            </w:tc>
            <w:tc>
              <w:tcPr>
                <w:tcW w:w="6295" w:type="dxa"/>
              </w:tcPr>
              <w:p w14:paraId="77E6CA2B" w14:textId="419BF58B" w:rsidR="000326C8" w:rsidRDefault="000326C8" w:rsidP="000F457C">
                <w:pPr>
                  <w:jc w:val="both"/>
                </w:pPr>
                <w:r w:rsidRPr="00CF14C8">
                  <w:t xml:space="preserve">Added the straw poll results </w:t>
                </w:r>
                <w:r w:rsidR="00F06E0C">
                  <w:t xml:space="preserve">of </w:t>
                </w:r>
                <w:r>
                  <w:t>the joint</w:t>
                </w:r>
                <w:r w:rsidRPr="00CF14C8">
                  <w:t xml:space="preserve"> call o</w:t>
                </w:r>
                <w:r>
                  <w:t>n July 9</w:t>
                </w:r>
                <w:r w:rsidRPr="00CF14C8">
                  <w:t>, 2020. Updated the text in section</w:t>
                </w:r>
                <w:r>
                  <w:t xml:space="preserve"> 9.1</w:t>
                </w:r>
                <w:r w:rsidRPr="00CF14C8">
                  <w:t xml:space="preserve"> according to the passed straw polls.</w:t>
                </w:r>
              </w:p>
              <w:p w14:paraId="6BE6B8FF" w14:textId="77777777" w:rsidR="000326C8" w:rsidRPr="00AB2D63" w:rsidRDefault="000326C8" w:rsidP="000F457C">
                <w:pPr>
                  <w:jc w:val="both"/>
                </w:pPr>
                <w:r>
                  <w:t>Moved Straw Poll #102 to Section 3.2 (</w:t>
                </w:r>
                <w:hyperlink r:id="rId19" w:history="1">
                  <w:r w:rsidRPr="003B058F">
                    <w:rPr>
                      <w:rStyle w:val="Hyperlink"/>
                    </w:rPr>
                    <w:t>http://www.ieee802.org/11/email/stds-802-11-tgbe/msg01603.html</w:t>
                  </w:r>
                </w:hyperlink>
                <w:r>
                  <w:t xml:space="preserve">). </w:t>
                </w:r>
              </w:p>
            </w:tc>
          </w:tr>
          <w:tr w:rsidR="00F06E0C" w:rsidRPr="00AB2D63" w14:paraId="3DF6A54B" w14:textId="77777777" w:rsidTr="0051555A">
            <w:tc>
              <w:tcPr>
                <w:tcW w:w="1075" w:type="dxa"/>
              </w:tcPr>
              <w:p w14:paraId="0DA986E7" w14:textId="77777777" w:rsidR="00F06E0C" w:rsidRPr="00CF14C8" w:rsidRDefault="00F06E0C" w:rsidP="0051555A">
                <w:r w:rsidRPr="00CF14C8">
                  <w:t>3</w:t>
                </w:r>
                <w:r>
                  <w:t>9</w:t>
                </w:r>
              </w:p>
            </w:tc>
            <w:tc>
              <w:tcPr>
                <w:tcW w:w="1980" w:type="dxa"/>
              </w:tcPr>
              <w:p w14:paraId="3BA90DB5" w14:textId="77777777" w:rsidR="00F06E0C" w:rsidRPr="00CF14C8" w:rsidRDefault="00F06E0C" w:rsidP="0051555A">
                <w:r w:rsidRPr="00CF14C8">
                  <w:t xml:space="preserve">July </w:t>
                </w:r>
                <w:r>
                  <w:t>11</w:t>
                </w:r>
                <w:r w:rsidRPr="00CF14C8">
                  <w:t>, 2020</w:t>
                </w:r>
              </w:p>
            </w:tc>
            <w:tc>
              <w:tcPr>
                <w:tcW w:w="6295" w:type="dxa"/>
              </w:tcPr>
              <w:p w14:paraId="5F7F9EA9" w14:textId="77777777" w:rsidR="00F06E0C" w:rsidRPr="00AB2D63" w:rsidRDefault="00F06E0C" w:rsidP="0051555A">
                <w:pPr>
                  <w:jc w:val="both"/>
                </w:pPr>
                <w:r>
                  <w:t>Convert all green texts to grey.</w:t>
                </w:r>
              </w:p>
            </w:tc>
          </w:tr>
          <w:tr w:rsidR="00365CA5" w:rsidRPr="00AB2D63" w14:paraId="4268895B" w14:textId="77777777" w:rsidTr="0051555A">
            <w:tc>
              <w:tcPr>
                <w:tcW w:w="1075" w:type="dxa"/>
              </w:tcPr>
              <w:p w14:paraId="0C55C6FA" w14:textId="77777777" w:rsidR="00365CA5" w:rsidRPr="00CF14C8" w:rsidRDefault="00365CA5" w:rsidP="0051555A">
                <w:r>
                  <w:t>40</w:t>
                </w:r>
              </w:p>
            </w:tc>
            <w:tc>
              <w:tcPr>
                <w:tcW w:w="1980" w:type="dxa"/>
              </w:tcPr>
              <w:p w14:paraId="51BF1500" w14:textId="77777777" w:rsidR="00365CA5" w:rsidRPr="00CF14C8" w:rsidRDefault="00365CA5" w:rsidP="0051555A">
                <w:r w:rsidRPr="00CF14C8">
                  <w:t xml:space="preserve">July </w:t>
                </w:r>
                <w:r>
                  <w:t>16</w:t>
                </w:r>
                <w:r w:rsidRPr="00CF14C8">
                  <w:t>, 2020</w:t>
                </w:r>
              </w:p>
            </w:tc>
            <w:tc>
              <w:tcPr>
                <w:tcW w:w="6295" w:type="dxa"/>
              </w:tcPr>
              <w:p w14:paraId="2A9572F9" w14:textId="77777777" w:rsidR="00365CA5" w:rsidRPr="00AB2D63" w:rsidRDefault="00365CA5" w:rsidP="0051555A">
                <w:pPr>
                  <w:jc w:val="both"/>
                </w:pPr>
                <w:r w:rsidRPr="00CF14C8">
                  <w:t>Added the straw poll results</w:t>
                </w:r>
                <w:r>
                  <w:t xml:space="preserve"> of</w:t>
                </w:r>
                <w:r w:rsidRPr="00CF14C8">
                  <w:t xml:space="preserve"> </w:t>
                </w:r>
                <w:r>
                  <w:t>the PHY</w:t>
                </w:r>
                <w:r w:rsidRPr="00CF14C8">
                  <w:t xml:space="preserve"> ad-hoc call o</w:t>
                </w:r>
                <w:r>
                  <w:t>n July 13</w:t>
                </w:r>
                <w:r w:rsidRPr="00CF14C8">
                  <w:t xml:space="preserve">, 2020. Updated the text in </w:t>
                </w:r>
                <w:r w:rsidRPr="00843A6F">
                  <w:t>section 2.4.3</w:t>
                </w:r>
                <w:r w:rsidRPr="00CF14C8">
                  <w:t xml:space="preserve"> according to the passed straw polls.</w:t>
                </w:r>
              </w:p>
            </w:tc>
          </w:tr>
          <w:tr w:rsidR="004755F9" w:rsidRPr="00AB2D63" w14:paraId="3AABAA04" w14:textId="77777777" w:rsidTr="00DA02EF">
            <w:tc>
              <w:tcPr>
                <w:tcW w:w="1075" w:type="dxa"/>
              </w:tcPr>
              <w:p w14:paraId="230BE268" w14:textId="77777777" w:rsidR="004755F9" w:rsidRPr="00CF14C8" w:rsidRDefault="004755F9" w:rsidP="00DA02EF">
                <w:r>
                  <w:t>41</w:t>
                </w:r>
              </w:p>
            </w:tc>
            <w:tc>
              <w:tcPr>
                <w:tcW w:w="1980" w:type="dxa"/>
              </w:tcPr>
              <w:p w14:paraId="19F970BF" w14:textId="77777777" w:rsidR="004755F9" w:rsidRPr="00CF14C8" w:rsidRDefault="004755F9" w:rsidP="00DA02EF">
                <w:r w:rsidRPr="00CF14C8">
                  <w:t xml:space="preserve">July </w:t>
                </w:r>
                <w:r>
                  <w:t>17</w:t>
                </w:r>
                <w:r w:rsidRPr="00CF14C8">
                  <w:t>, 2020</w:t>
                </w:r>
              </w:p>
            </w:tc>
            <w:tc>
              <w:tcPr>
                <w:tcW w:w="6295" w:type="dxa"/>
              </w:tcPr>
              <w:p w14:paraId="1167155F" w14:textId="77777777" w:rsidR="004755F9" w:rsidRPr="00AB2D63" w:rsidRDefault="004755F9" w:rsidP="00DA02EF">
                <w:pPr>
                  <w:jc w:val="both"/>
                </w:pPr>
                <w:r w:rsidRPr="00CF14C8">
                  <w:t>Added the straw poll results</w:t>
                </w:r>
                <w:r>
                  <w:t xml:space="preserve"> of</w:t>
                </w:r>
                <w:r w:rsidRPr="00CF14C8">
                  <w:t xml:space="preserve"> </w:t>
                </w:r>
                <w:r>
                  <w:t>the MAC</w:t>
                </w:r>
                <w:r w:rsidRPr="00CF14C8">
                  <w:t xml:space="preserve"> ad-hoc call</w:t>
                </w:r>
                <w:r>
                  <w:t>s</w:t>
                </w:r>
                <w:r w:rsidRPr="00CF14C8">
                  <w:t xml:space="preserve"> o</w:t>
                </w:r>
                <w:r>
                  <w:t>n July 13 and July 15</w:t>
                </w:r>
                <w:r w:rsidRPr="00CF14C8">
                  <w:t xml:space="preserve">, 2020. Updated the text in </w:t>
                </w:r>
                <w:r w:rsidRPr="00740C55">
                  <w:t>section 6.</w:t>
                </w:r>
                <w:r>
                  <w:t>2</w:t>
                </w:r>
                <w:r w:rsidRPr="00CF14C8">
                  <w:t xml:space="preserve"> according to the passed straw polls.</w:t>
                </w:r>
              </w:p>
            </w:tc>
          </w:tr>
          <w:tr w:rsidR="008D141F" w:rsidRPr="00AB2D63" w14:paraId="749FD174" w14:textId="77777777" w:rsidTr="00DA02EF">
            <w:tc>
              <w:tcPr>
                <w:tcW w:w="1075" w:type="dxa"/>
              </w:tcPr>
              <w:p w14:paraId="4A07510B" w14:textId="77777777" w:rsidR="008D141F" w:rsidRPr="00CF14C8" w:rsidRDefault="008D141F" w:rsidP="00DA02EF">
                <w:r>
                  <w:t>42</w:t>
                </w:r>
              </w:p>
            </w:tc>
            <w:tc>
              <w:tcPr>
                <w:tcW w:w="1980" w:type="dxa"/>
              </w:tcPr>
              <w:p w14:paraId="15BCEEF0" w14:textId="77777777" w:rsidR="008D141F" w:rsidRPr="00CF14C8" w:rsidRDefault="008D141F" w:rsidP="00DA02EF">
                <w:r>
                  <w:t>July 18, 2020</w:t>
                </w:r>
              </w:p>
            </w:tc>
            <w:tc>
              <w:tcPr>
                <w:tcW w:w="6295" w:type="dxa"/>
              </w:tcPr>
              <w:p w14:paraId="0C271BCC" w14:textId="77777777" w:rsidR="008D141F" w:rsidRDefault="008D141F" w:rsidP="00DA02EF">
                <w:pPr>
                  <w:jc w:val="both"/>
                </w:pPr>
                <w:r>
                  <w:t>Incorporate the contents of the Straw Polls #103, #104, #105, and #106 to the RU allocation table for members’ review.</w:t>
                </w:r>
              </w:p>
              <w:p w14:paraId="536213D6" w14:textId="77777777" w:rsidR="008D141F" w:rsidRPr="00AB2D63" w:rsidRDefault="008D141F" w:rsidP="00DA02EF">
                <w:pPr>
                  <w:jc w:val="both"/>
                </w:pPr>
                <w:r>
                  <w:lastRenderedPageBreak/>
                  <w:t>Fixed a cross reference for Motion #118.</w:t>
                </w:r>
              </w:p>
            </w:tc>
          </w:tr>
          <w:tr w:rsidR="00692094" w:rsidRPr="00AB2D63" w14:paraId="3F7FA1E9" w14:textId="77777777" w:rsidTr="00682700">
            <w:tc>
              <w:tcPr>
                <w:tcW w:w="1075" w:type="dxa"/>
              </w:tcPr>
              <w:p w14:paraId="1848B1B6" w14:textId="77777777" w:rsidR="00692094" w:rsidRPr="00CF14C8" w:rsidRDefault="00692094" w:rsidP="00682700">
                <w:r>
                  <w:lastRenderedPageBreak/>
                  <w:t>43</w:t>
                </w:r>
              </w:p>
            </w:tc>
            <w:tc>
              <w:tcPr>
                <w:tcW w:w="1980" w:type="dxa"/>
              </w:tcPr>
              <w:p w14:paraId="37D64C4A" w14:textId="77777777" w:rsidR="00692094" w:rsidRPr="00CF14C8" w:rsidRDefault="00692094" w:rsidP="00682700">
                <w:r>
                  <w:t>July 20, 2020</w:t>
                </w:r>
              </w:p>
            </w:tc>
            <w:tc>
              <w:tcPr>
                <w:tcW w:w="6295" w:type="dxa"/>
              </w:tcPr>
              <w:p w14:paraId="33397D10" w14:textId="77777777" w:rsidR="00692094" w:rsidRPr="00AB2D63" w:rsidRDefault="00692094" w:rsidP="00682700">
                <w:pPr>
                  <w:jc w:val="both"/>
                </w:pPr>
                <w:r w:rsidRPr="00CF14C8">
                  <w:t>Added the straw poll results</w:t>
                </w:r>
                <w:r>
                  <w:t xml:space="preserve"> of</w:t>
                </w:r>
                <w:r w:rsidRPr="00CF14C8">
                  <w:t xml:space="preserve"> </w:t>
                </w:r>
                <w:r>
                  <w:t>the MAC</w:t>
                </w:r>
                <w:r w:rsidRPr="00CF14C8">
                  <w:t xml:space="preserve"> ad-hoc call</w:t>
                </w:r>
                <w:r>
                  <w:t>s</w:t>
                </w:r>
                <w:r w:rsidRPr="00CF14C8">
                  <w:t xml:space="preserve"> o</w:t>
                </w:r>
                <w:r>
                  <w:t>n July 20</w:t>
                </w:r>
                <w:r w:rsidRPr="00CF14C8">
                  <w:t xml:space="preserve">, 2020. Updated the text in </w:t>
                </w:r>
                <w:r w:rsidRPr="00740C55">
                  <w:t>section</w:t>
                </w:r>
                <w:r>
                  <w:t>s</w:t>
                </w:r>
                <w:r w:rsidRPr="00740C55">
                  <w:t xml:space="preserve"> </w:t>
                </w:r>
                <w:r>
                  <w:t xml:space="preserve">3.4, </w:t>
                </w:r>
                <w:r w:rsidRPr="00740C55">
                  <w:t>6.</w:t>
                </w:r>
                <w:r>
                  <w:t>11, 12.2, 12.3, and 13.1</w:t>
                </w:r>
                <w:r w:rsidRPr="00CF14C8">
                  <w:t xml:space="preserve"> according to the passed straw polls.</w:t>
                </w:r>
              </w:p>
            </w:tc>
          </w:tr>
          <w:tr w:rsidR="000326C8" w:rsidRPr="00AB2D63" w14:paraId="36822FED" w14:textId="77777777" w:rsidTr="000F457C">
            <w:tc>
              <w:tcPr>
                <w:tcW w:w="1075" w:type="dxa"/>
              </w:tcPr>
              <w:p w14:paraId="6DB18D05" w14:textId="4A9ECD17" w:rsidR="000326C8" w:rsidRPr="00CF14C8" w:rsidRDefault="00F06E0C" w:rsidP="000F457C">
                <w:r>
                  <w:t>4</w:t>
                </w:r>
                <w:r w:rsidR="004D2401">
                  <w:t>4</w:t>
                </w:r>
              </w:p>
            </w:tc>
            <w:tc>
              <w:tcPr>
                <w:tcW w:w="1980" w:type="dxa"/>
              </w:tcPr>
              <w:p w14:paraId="4F7BD9C6" w14:textId="2B2F5B2D" w:rsidR="000326C8" w:rsidRPr="00CF14C8" w:rsidRDefault="00692094" w:rsidP="002B0AE0">
                <w:r>
                  <w:t xml:space="preserve">July </w:t>
                </w:r>
                <w:r w:rsidR="002B0AE0">
                  <w:t>23</w:t>
                </w:r>
                <w:r w:rsidR="008D141F">
                  <w:t>, 2020</w:t>
                </w:r>
              </w:p>
            </w:tc>
            <w:tc>
              <w:tcPr>
                <w:tcW w:w="6295" w:type="dxa"/>
              </w:tcPr>
              <w:p w14:paraId="6ECFFC3F" w14:textId="45E3DC6F" w:rsidR="00672598" w:rsidRDefault="00692094" w:rsidP="002704B1">
                <w:pPr>
                  <w:jc w:val="both"/>
                </w:pPr>
                <w:r>
                  <w:t>Moved Straw Polls #128 and #129 to Section 5 per a member’s request (</w:t>
                </w:r>
                <w:hyperlink r:id="rId20" w:history="1">
                  <w:r w:rsidR="00D34B69" w:rsidRPr="001C4DEA">
                    <w:rPr>
                      <w:rStyle w:val="Hyperlink"/>
                    </w:rPr>
                    <w:t>http://www.ieee802.org/11/email/stds-802-11-tgbe/msg01760.html</w:t>
                  </w:r>
                </w:hyperlink>
                <w:r>
                  <w:t>).</w:t>
                </w:r>
                <w:r w:rsidR="00D34B69">
                  <w:t xml:space="preserve"> </w:t>
                </w:r>
              </w:p>
              <w:p w14:paraId="2F5ACF9B" w14:textId="4E7B02ED" w:rsidR="00AB5740" w:rsidRDefault="00AB5740" w:rsidP="002704B1">
                <w:pPr>
                  <w:jc w:val="both"/>
                </w:pPr>
                <w:r>
                  <w:t>Reword Straw Poll #103 to Straw Poll #130 from the question format to a statement format with track changes being enabled for review.</w:t>
                </w:r>
              </w:p>
              <w:p w14:paraId="08120623" w14:textId="13F94A2D" w:rsidR="00672598" w:rsidRPr="00AB2D63" w:rsidRDefault="00672598" w:rsidP="002704B1">
                <w:pPr>
                  <w:jc w:val="both"/>
                </w:pPr>
                <w:r w:rsidRPr="00CF14C8">
                  <w:t>Added the straw poll results</w:t>
                </w:r>
                <w:r>
                  <w:t xml:space="preserve"> of</w:t>
                </w:r>
                <w:r w:rsidRPr="00CF14C8">
                  <w:t xml:space="preserve"> </w:t>
                </w:r>
                <w:r>
                  <w:t>the PHY ad-hoc call on July 20, 2020, and the MAC</w:t>
                </w:r>
                <w:r w:rsidRPr="00CF14C8">
                  <w:t xml:space="preserve"> ad-hoc call</w:t>
                </w:r>
                <w:r>
                  <w:t xml:space="preserve"> </w:t>
                </w:r>
                <w:r w:rsidRPr="00CF14C8">
                  <w:t>o</w:t>
                </w:r>
                <w:r>
                  <w:t>n July 22</w:t>
                </w:r>
                <w:r w:rsidRPr="00CF14C8">
                  <w:t xml:space="preserve">, 2020. Updated the text in </w:t>
                </w:r>
                <w:r w:rsidRPr="00740C55">
                  <w:t xml:space="preserve">section </w:t>
                </w:r>
                <w:r w:rsidR="00CC1D3D">
                  <w:t>2.4.3</w:t>
                </w:r>
                <w:r>
                  <w:t xml:space="preserve"> </w:t>
                </w:r>
                <w:r w:rsidRPr="00CF14C8">
                  <w:t>according to the passed straw polls.</w:t>
                </w:r>
              </w:p>
            </w:tc>
          </w:tr>
          <w:tr w:rsidR="00503AD3" w:rsidRPr="00AB2D63" w14:paraId="3BBB4586" w14:textId="77777777" w:rsidTr="00B96941">
            <w:tc>
              <w:tcPr>
                <w:tcW w:w="1075" w:type="dxa"/>
              </w:tcPr>
              <w:p w14:paraId="4F2DE709" w14:textId="77777777" w:rsidR="00503AD3" w:rsidRPr="00CF14C8" w:rsidRDefault="00503AD3" w:rsidP="00B96941">
                <w:r>
                  <w:t>45</w:t>
                </w:r>
              </w:p>
            </w:tc>
            <w:tc>
              <w:tcPr>
                <w:tcW w:w="1980" w:type="dxa"/>
              </w:tcPr>
              <w:p w14:paraId="2F0530D8" w14:textId="77777777" w:rsidR="00503AD3" w:rsidRPr="00CF14C8" w:rsidRDefault="00503AD3" w:rsidP="00B96941">
                <w:r>
                  <w:t>July 24, 2020</w:t>
                </w:r>
              </w:p>
            </w:tc>
            <w:tc>
              <w:tcPr>
                <w:tcW w:w="6295" w:type="dxa"/>
              </w:tcPr>
              <w:p w14:paraId="752F8982" w14:textId="77777777" w:rsidR="00503AD3" w:rsidRPr="00AB2D63" w:rsidRDefault="00503AD3" w:rsidP="00B96941">
                <w:pPr>
                  <w:jc w:val="both"/>
                </w:pPr>
                <w:r w:rsidRPr="00CF14C8">
                  <w:t>Added the straw poll results</w:t>
                </w:r>
                <w:r>
                  <w:t xml:space="preserve"> of</w:t>
                </w:r>
                <w:r w:rsidRPr="00CF14C8">
                  <w:t xml:space="preserve"> </w:t>
                </w:r>
                <w:r>
                  <w:t>the MAC</w:t>
                </w:r>
                <w:r w:rsidRPr="00CF14C8">
                  <w:t xml:space="preserve"> ad-hoc call o</w:t>
                </w:r>
                <w:r>
                  <w:t>n July 24</w:t>
                </w:r>
                <w:r w:rsidRPr="00CF14C8">
                  <w:t xml:space="preserve">, 2020. Updated the text in </w:t>
                </w:r>
                <w:r w:rsidRPr="00740C55">
                  <w:t>section</w:t>
                </w:r>
                <w:r>
                  <w:t xml:space="preserve"> 6.3</w:t>
                </w:r>
                <w:r w:rsidRPr="00CF14C8">
                  <w:t xml:space="preserve"> according to the passed straw polls.</w:t>
                </w:r>
              </w:p>
            </w:tc>
          </w:tr>
          <w:tr w:rsidR="005023F6" w:rsidRPr="00AB2D63" w14:paraId="48E4A0B6" w14:textId="77777777" w:rsidTr="00F2330A">
            <w:tc>
              <w:tcPr>
                <w:tcW w:w="1075" w:type="dxa"/>
              </w:tcPr>
              <w:p w14:paraId="2864D1F2" w14:textId="77777777" w:rsidR="005023F6" w:rsidRPr="00CF14C8" w:rsidRDefault="005023F6" w:rsidP="00F2330A">
                <w:r>
                  <w:t>46</w:t>
                </w:r>
              </w:p>
            </w:tc>
            <w:tc>
              <w:tcPr>
                <w:tcW w:w="1980" w:type="dxa"/>
              </w:tcPr>
              <w:p w14:paraId="3ED6F6AC" w14:textId="77777777" w:rsidR="005023F6" w:rsidRPr="00CF14C8" w:rsidRDefault="005023F6" w:rsidP="00F2330A">
                <w:r>
                  <w:t>July 25, 2020</w:t>
                </w:r>
              </w:p>
            </w:tc>
            <w:tc>
              <w:tcPr>
                <w:tcW w:w="6295" w:type="dxa"/>
              </w:tcPr>
              <w:p w14:paraId="57C20271" w14:textId="77777777" w:rsidR="005023F6" w:rsidRPr="00AB2D63" w:rsidRDefault="005023F6" w:rsidP="00F2330A">
                <w:pPr>
                  <w:jc w:val="both"/>
                </w:pPr>
                <w:r w:rsidRPr="00CF14C8">
                  <w:t>Added the straw poll results</w:t>
                </w:r>
                <w:r>
                  <w:t xml:space="preserve"> of</w:t>
                </w:r>
                <w:r w:rsidRPr="00CF14C8">
                  <w:t xml:space="preserve"> </w:t>
                </w:r>
                <w:r>
                  <w:t xml:space="preserve">the PHY </w:t>
                </w:r>
                <w:r w:rsidRPr="00CF14C8">
                  <w:t>ad-hoc call o</w:t>
                </w:r>
                <w:r>
                  <w:t>n July 24</w:t>
                </w:r>
                <w:r w:rsidRPr="00CF14C8">
                  <w:t xml:space="preserve">, 2020. Updated the text in </w:t>
                </w:r>
                <w:r w:rsidRPr="00740C55">
                  <w:t>section</w:t>
                </w:r>
                <w:r>
                  <w:t>s 2.4.1, 2.4.2, and 2.4.3</w:t>
                </w:r>
                <w:r w:rsidRPr="00CF14C8">
                  <w:t xml:space="preserve"> according to the passed straw polls.</w:t>
                </w:r>
              </w:p>
            </w:tc>
          </w:tr>
          <w:tr w:rsidR="00FD5C10" w:rsidRPr="00AB2D63" w14:paraId="3DDCCF0E" w14:textId="77777777" w:rsidTr="00F2330A">
            <w:tc>
              <w:tcPr>
                <w:tcW w:w="1075" w:type="dxa"/>
              </w:tcPr>
              <w:p w14:paraId="192F4A3A" w14:textId="77777777" w:rsidR="00FD5C10" w:rsidRPr="00CF14C8" w:rsidRDefault="00FD5C10" w:rsidP="00F2330A">
                <w:r>
                  <w:t>47</w:t>
                </w:r>
              </w:p>
            </w:tc>
            <w:tc>
              <w:tcPr>
                <w:tcW w:w="1980" w:type="dxa"/>
              </w:tcPr>
              <w:p w14:paraId="463F5AED" w14:textId="77777777" w:rsidR="00FD5C10" w:rsidRPr="00CF14C8" w:rsidRDefault="00FD5C10" w:rsidP="00F2330A">
                <w:r>
                  <w:t>July 28, 2020</w:t>
                </w:r>
              </w:p>
            </w:tc>
            <w:tc>
              <w:tcPr>
                <w:tcW w:w="6295" w:type="dxa"/>
              </w:tcPr>
              <w:p w14:paraId="0790175C" w14:textId="77777777" w:rsidR="00FD5C10" w:rsidRPr="00AB2D63" w:rsidRDefault="00FD5C10" w:rsidP="00F2330A">
                <w:pPr>
                  <w:jc w:val="both"/>
                </w:pPr>
                <w:r w:rsidRPr="00CF14C8">
                  <w:t>Added the straw poll result</w:t>
                </w:r>
                <w:r>
                  <w:t xml:space="preserve"> of</w:t>
                </w:r>
                <w:r w:rsidRPr="00CF14C8">
                  <w:t xml:space="preserve"> </w:t>
                </w:r>
                <w:r>
                  <w:t xml:space="preserve">the MAC </w:t>
                </w:r>
                <w:r w:rsidRPr="00CF14C8">
                  <w:t>ad-hoc call o</w:t>
                </w:r>
                <w:r>
                  <w:t>n July 27</w:t>
                </w:r>
                <w:r w:rsidRPr="00CF14C8">
                  <w:t xml:space="preserve">, 2020. Updated </w:t>
                </w:r>
                <w:r>
                  <w:t>Figure 2 per the author’s request.</w:t>
                </w:r>
              </w:p>
            </w:tc>
          </w:tr>
          <w:tr w:rsidR="00EA5218" w:rsidRPr="00AB2D63" w14:paraId="41424588" w14:textId="77777777" w:rsidTr="00F40087">
            <w:tc>
              <w:tcPr>
                <w:tcW w:w="1075" w:type="dxa"/>
              </w:tcPr>
              <w:p w14:paraId="54D06B56" w14:textId="77777777" w:rsidR="00EA5218" w:rsidRPr="00CF14C8" w:rsidRDefault="00EA5218" w:rsidP="00F40087">
                <w:r>
                  <w:t>48</w:t>
                </w:r>
              </w:p>
            </w:tc>
            <w:tc>
              <w:tcPr>
                <w:tcW w:w="1980" w:type="dxa"/>
              </w:tcPr>
              <w:p w14:paraId="5AB2B0D6" w14:textId="77777777" w:rsidR="00EA5218" w:rsidRPr="00CF14C8" w:rsidRDefault="00EA5218" w:rsidP="00F40087">
                <w:r>
                  <w:t>July 29, 2020</w:t>
                </w:r>
              </w:p>
            </w:tc>
            <w:tc>
              <w:tcPr>
                <w:tcW w:w="6295" w:type="dxa"/>
              </w:tcPr>
              <w:p w14:paraId="1436DF7B" w14:textId="77777777" w:rsidR="00EA5218" w:rsidRDefault="00EA5218" w:rsidP="00F40087">
                <w:pPr>
                  <w:jc w:val="both"/>
                </w:pPr>
                <w:r>
                  <w:t>For Straw Polls #103 to #111 and Straw Polls #113 to #130, convert all green texts to grey.</w:t>
                </w:r>
              </w:p>
              <w:p w14:paraId="18282E14" w14:textId="77777777" w:rsidR="00EA5218" w:rsidRDefault="00EA5218" w:rsidP="00F40087">
                <w:pPr>
                  <w:jc w:val="both"/>
                </w:pPr>
                <w:r>
                  <w:t>Added the proposed text change of Straw Poll #112 as per the author’s request (</w:t>
                </w:r>
                <w:hyperlink r:id="rId21" w:history="1">
                  <w:r w:rsidRPr="004B2F8E">
                    <w:rPr>
                      <w:rStyle w:val="Hyperlink"/>
                    </w:rPr>
                    <w:t>http://www.ieee802.org/11/email/stds-802-11/msg04678.html</w:t>
                  </w:r>
                </w:hyperlink>
                <w:r>
                  <w:t>).</w:t>
                </w:r>
              </w:p>
              <w:p w14:paraId="587C782D" w14:textId="77777777" w:rsidR="00EA5218" w:rsidRDefault="00EA5218" w:rsidP="00F40087">
                <w:pPr>
                  <w:jc w:val="both"/>
                </w:pPr>
                <w:r w:rsidRPr="00CF14C8">
                  <w:t>Added the straw poll result</w:t>
                </w:r>
                <w:r>
                  <w:t xml:space="preserve"> of</w:t>
                </w:r>
                <w:r w:rsidRPr="00CF14C8">
                  <w:t xml:space="preserve"> </w:t>
                </w:r>
                <w:r>
                  <w:t xml:space="preserve">the PHY </w:t>
                </w:r>
                <w:r w:rsidRPr="00CF14C8">
                  <w:t>ad-hoc call o</w:t>
                </w:r>
                <w:r>
                  <w:t>n July 27</w:t>
                </w:r>
                <w:r w:rsidRPr="00CF14C8">
                  <w:t>, 2020</w:t>
                </w:r>
                <w:r>
                  <w:t xml:space="preserve"> and the MAC ad-hoc call on July 29, 2020</w:t>
                </w:r>
                <w:r w:rsidRPr="00CF14C8">
                  <w:t xml:space="preserve">. Updated the text in </w:t>
                </w:r>
                <w:r w:rsidRPr="00740C55">
                  <w:t>section</w:t>
                </w:r>
                <w:r>
                  <w:t>s 2.3.2.2, 2.3.3, 2.4.5, 2.5, 2.6.2, 6.7, and 6.8</w:t>
                </w:r>
                <w:r w:rsidRPr="00CF14C8">
                  <w:t xml:space="preserve"> according to the passed straw polls.</w:t>
                </w:r>
              </w:p>
              <w:p w14:paraId="3A1B380E" w14:textId="77777777" w:rsidR="00EA5218" w:rsidRPr="00AB2D63" w:rsidRDefault="00EA5218" w:rsidP="00F40087">
                <w:pPr>
                  <w:jc w:val="both"/>
                </w:pPr>
                <w:r>
                  <w:t>Updated the text corresponding to Figures 2, 3, and 4 as per the author’s request.</w:t>
                </w:r>
              </w:p>
            </w:tc>
          </w:tr>
          <w:tr w:rsidR="004D2401" w:rsidRPr="00AB2D63" w14:paraId="740CD7D5" w14:textId="77777777" w:rsidTr="004D2401">
            <w:tc>
              <w:tcPr>
                <w:tcW w:w="1075" w:type="dxa"/>
              </w:tcPr>
              <w:p w14:paraId="727C1CD2" w14:textId="427C429E" w:rsidR="004D2401" w:rsidRPr="00CF14C8" w:rsidRDefault="004D2401" w:rsidP="00B96941">
                <w:r>
                  <w:t>4</w:t>
                </w:r>
                <w:r w:rsidR="00EA5218">
                  <w:t>9</w:t>
                </w:r>
              </w:p>
            </w:tc>
            <w:tc>
              <w:tcPr>
                <w:tcW w:w="1980" w:type="dxa"/>
              </w:tcPr>
              <w:p w14:paraId="1E6A9954" w14:textId="7741A0F6" w:rsidR="004D2401" w:rsidRPr="00CF14C8" w:rsidRDefault="00EA5218" w:rsidP="00B96941">
                <w:r>
                  <w:t>July 31, 2020</w:t>
                </w:r>
              </w:p>
            </w:tc>
            <w:tc>
              <w:tcPr>
                <w:tcW w:w="6295" w:type="dxa"/>
              </w:tcPr>
              <w:p w14:paraId="701EA98A" w14:textId="05F2040B" w:rsidR="009C6CAA" w:rsidRDefault="00EA5218" w:rsidP="00722643">
                <w:pPr>
                  <w:jc w:val="both"/>
                </w:pPr>
                <w:r>
                  <w:t>Removed the text of Straw Poll #112 from Section 6</w:t>
                </w:r>
                <w:r w:rsidR="007A29BC">
                  <w:t>.8</w:t>
                </w:r>
                <w:r>
                  <w:t xml:space="preserve"> because of Motion 120.</w:t>
                </w:r>
              </w:p>
              <w:p w14:paraId="5CF92982" w14:textId="5F5A80A4" w:rsidR="00EA5218" w:rsidRDefault="00EA5218" w:rsidP="00EA5218">
                <w:pPr>
                  <w:jc w:val="both"/>
                </w:pPr>
                <w:r w:rsidRPr="00CF14C8">
                  <w:t>Added the straw poll result</w:t>
                </w:r>
                <w:r>
                  <w:t xml:space="preserve"> of</w:t>
                </w:r>
                <w:r w:rsidRPr="00CF14C8">
                  <w:t xml:space="preserve"> </w:t>
                </w:r>
                <w:r>
                  <w:t xml:space="preserve">the </w:t>
                </w:r>
                <w:r>
                  <w:t xml:space="preserve">joint </w:t>
                </w:r>
                <w:r w:rsidRPr="00CF14C8">
                  <w:t>call o</w:t>
                </w:r>
                <w:r>
                  <w:t xml:space="preserve">n July </w:t>
                </w:r>
                <w:r>
                  <w:t>30</w:t>
                </w:r>
                <w:r w:rsidRPr="00CF14C8">
                  <w:t xml:space="preserve">, 2020. Updated the text in </w:t>
                </w:r>
                <w:r w:rsidRPr="00740C55">
                  <w:t>section</w:t>
                </w:r>
                <w:r w:rsidR="00160EF6">
                  <w:t xml:space="preserve"> 2.2.2</w:t>
                </w:r>
                <w:r w:rsidRPr="00CF14C8">
                  <w:t xml:space="preserve"> according to the passed straw polls.</w:t>
                </w:r>
              </w:p>
              <w:p w14:paraId="7A88FADD" w14:textId="7E507829" w:rsidR="00EA5218" w:rsidRPr="00AB2D63" w:rsidRDefault="00EA5218" w:rsidP="00722643">
                <w:pPr>
                  <w:jc w:val="both"/>
                </w:pPr>
              </w:p>
            </w:tc>
          </w:tr>
        </w:tbl>
        <w:p w14:paraId="30DDE70C" w14:textId="3911EF68" w:rsidR="00EC1252" w:rsidRDefault="00EC1252"/>
        <w:p w14:paraId="4C5B16FB" w14:textId="77777777" w:rsidR="000326C8" w:rsidRDefault="000326C8">
          <w:pPr>
            <w:rPr>
              <w:rFonts w:eastAsiaTheme="majorEastAsia"/>
              <w:b/>
              <w:sz w:val="32"/>
              <w:szCs w:val="32"/>
              <w:lang w:val="en-US"/>
            </w:rPr>
          </w:pPr>
          <w:r>
            <w:rPr>
              <w:b/>
            </w:rPr>
            <w:br w:type="page"/>
          </w:r>
        </w:p>
        <w:p w14:paraId="4BF5892E" w14:textId="59E54A2A"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lastRenderedPageBreak/>
            <w:t>Table of Contents</w:t>
          </w:r>
        </w:p>
        <w:p w14:paraId="259C910A" w14:textId="77777777" w:rsidR="00F04D2B" w:rsidRPr="00F04D2B" w:rsidRDefault="00F04D2B" w:rsidP="00F04D2B">
          <w:pPr>
            <w:rPr>
              <w:lang w:val="en-US"/>
            </w:rPr>
          </w:pPr>
        </w:p>
        <w:p w14:paraId="5A547842" w14:textId="77777777" w:rsidR="00620620"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47082023" w:history="1">
            <w:r w:rsidR="00620620" w:rsidRPr="00784C16">
              <w:rPr>
                <w:rStyle w:val="Hyperlink"/>
                <w:noProof/>
              </w:rPr>
              <w:t>Revision history</w:t>
            </w:r>
            <w:r w:rsidR="00620620">
              <w:rPr>
                <w:noProof/>
                <w:webHidden/>
              </w:rPr>
              <w:tab/>
            </w:r>
            <w:r w:rsidR="00620620">
              <w:rPr>
                <w:noProof/>
                <w:webHidden/>
              </w:rPr>
              <w:fldChar w:fldCharType="begin"/>
            </w:r>
            <w:r w:rsidR="00620620">
              <w:rPr>
                <w:noProof/>
                <w:webHidden/>
              </w:rPr>
              <w:instrText xml:space="preserve"> PAGEREF _Toc47082023 \h </w:instrText>
            </w:r>
            <w:r w:rsidR="00620620">
              <w:rPr>
                <w:noProof/>
                <w:webHidden/>
              </w:rPr>
            </w:r>
            <w:r w:rsidR="00620620">
              <w:rPr>
                <w:noProof/>
                <w:webHidden/>
              </w:rPr>
              <w:fldChar w:fldCharType="separate"/>
            </w:r>
            <w:r w:rsidR="00620620">
              <w:rPr>
                <w:noProof/>
                <w:webHidden/>
              </w:rPr>
              <w:t>2</w:t>
            </w:r>
            <w:r w:rsidR="00620620">
              <w:rPr>
                <w:noProof/>
                <w:webHidden/>
              </w:rPr>
              <w:fldChar w:fldCharType="end"/>
            </w:r>
          </w:hyperlink>
        </w:p>
        <w:p w14:paraId="759667CC" w14:textId="77777777" w:rsidR="00620620" w:rsidRDefault="00620620">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082024" w:history="1">
            <w:r w:rsidRPr="00784C16">
              <w:rPr>
                <w:rStyle w:val="Hyperlink"/>
                <w:noProof/>
              </w:rPr>
              <w:t>1.</w:t>
            </w:r>
            <w:r>
              <w:rPr>
                <w:rFonts w:asciiTheme="minorHAnsi" w:eastAsiaTheme="minorEastAsia" w:hAnsiTheme="minorHAnsi" w:cstheme="minorBidi"/>
                <w:noProof/>
                <w:szCs w:val="22"/>
                <w:lang w:val="en-US" w:eastAsia="zh-CN"/>
              </w:rPr>
              <w:tab/>
            </w:r>
            <w:r w:rsidRPr="00784C16">
              <w:rPr>
                <w:rStyle w:val="Hyperlink"/>
                <w:noProof/>
              </w:rPr>
              <w:t>Abbreviations and acronyms</w:t>
            </w:r>
            <w:r>
              <w:rPr>
                <w:noProof/>
                <w:webHidden/>
              </w:rPr>
              <w:tab/>
            </w:r>
            <w:r>
              <w:rPr>
                <w:noProof/>
                <w:webHidden/>
              </w:rPr>
              <w:fldChar w:fldCharType="begin"/>
            </w:r>
            <w:r>
              <w:rPr>
                <w:noProof/>
                <w:webHidden/>
              </w:rPr>
              <w:instrText xml:space="preserve"> PAGEREF _Toc47082024 \h </w:instrText>
            </w:r>
            <w:r>
              <w:rPr>
                <w:noProof/>
                <w:webHidden/>
              </w:rPr>
            </w:r>
            <w:r>
              <w:rPr>
                <w:noProof/>
                <w:webHidden/>
              </w:rPr>
              <w:fldChar w:fldCharType="separate"/>
            </w:r>
            <w:r>
              <w:rPr>
                <w:noProof/>
                <w:webHidden/>
              </w:rPr>
              <w:t>11</w:t>
            </w:r>
            <w:r>
              <w:rPr>
                <w:noProof/>
                <w:webHidden/>
              </w:rPr>
              <w:fldChar w:fldCharType="end"/>
            </w:r>
          </w:hyperlink>
        </w:p>
        <w:p w14:paraId="2618E590" w14:textId="77777777" w:rsidR="00620620" w:rsidRDefault="00620620">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082025" w:history="1">
            <w:r w:rsidRPr="00784C16">
              <w:rPr>
                <w:rStyle w:val="Hyperlink"/>
                <w:noProof/>
              </w:rPr>
              <w:t>2.</w:t>
            </w:r>
            <w:r>
              <w:rPr>
                <w:rFonts w:asciiTheme="minorHAnsi" w:eastAsiaTheme="minorEastAsia" w:hAnsiTheme="minorHAnsi" w:cstheme="minorBidi"/>
                <w:noProof/>
                <w:szCs w:val="22"/>
                <w:lang w:val="en-US" w:eastAsia="zh-CN"/>
              </w:rPr>
              <w:tab/>
            </w:r>
            <w:r w:rsidRPr="00784C16">
              <w:rPr>
                <w:rStyle w:val="Hyperlink"/>
                <w:noProof/>
              </w:rPr>
              <w:t>EHT PHY</w:t>
            </w:r>
            <w:r>
              <w:rPr>
                <w:noProof/>
                <w:webHidden/>
              </w:rPr>
              <w:tab/>
            </w:r>
            <w:r>
              <w:rPr>
                <w:noProof/>
                <w:webHidden/>
              </w:rPr>
              <w:fldChar w:fldCharType="begin"/>
            </w:r>
            <w:r>
              <w:rPr>
                <w:noProof/>
                <w:webHidden/>
              </w:rPr>
              <w:instrText xml:space="preserve"> PAGEREF _Toc47082025 \h </w:instrText>
            </w:r>
            <w:r>
              <w:rPr>
                <w:noProof/>
                <w:webHidden/>
              </w:rPr>
            </w:r>
            <w:r>
              <w:rPr>
                <w:noProof/>
                <w:webHidden/>
              </w:rPr>
              <w:fldChar w:fldCharType="separate"/>
            </w:r>
            <w:r>
              <w:rPr>
                <w:noProof/>
                <w:webHidden/>
              </w:rPr>
              <w:t>12</w:t>
            </w:r>
            <w:r>
              <w:rPr>
                <w:noProof/>
                <w:webHidden/>
              </w:rPr>
              <w:fldChar w:fldCharType="end"/>
            </w:r>
          </w:hyperlink>
        </w:p>
        <w:p w14:paraId="242B80E2" w14:textId="77777777" w:rsidR="00620620" w:rsidRDefault="006206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082028" w:history="1">
            <w:r w:rsidRPr="00784C16">
              <w:rPr>
                <w:rStyle w:val="Hyperlink"/>
                <w:noProof/>
              </w:rPr>
              <w:t>2.1</w:t>
            </w:r>
            <w:r>
              <w:rPr>
                <w:rFonts w:asciiTheme="minorHAnsi" w:eastAsiaTheme="minorEastAsia" w:hAnsiTheme="minorHAnsi" w:cstheme="minorBidi"/>
                <w:noProof/>
                <w:szCs w:val="22"/>
                <w:lang w:val="en-US" w:eastAsia="zh-CN"/>
              </w:rPr>
              <w:tab/>
            </w:r>
            <w:r w:rsidRPr="00784C16">
              <w:rPr>
                <w:rStyle w:val="Hyperlink"/>
                <w:noProof/>
              </w:rPr>
              <w:t>General</w:t>
            </w:r>
            <w:r>
              <w:rPr>
                <w:noProof/>
                <w:webHidden/>
              </w:rPr>
              <w:tab/>
            </w:r>
            <w:r>
              <w:rPr>
                <w:noProof/>
                <w:webHidden/>
              </w:rPr>
              <w:fldChar w:fldCharType="begin"/>
            </w:r>
            <w:r>
              <w:rPr>
                <w:noProof/>
                <w:webHidden/>
              </w:rPr>
              <w:instrText xml:space="preserve"> PAGEREF _Toc47082028 \h </w:instrText>
            </w:r>
            <w:r>
              <w:rPr>
                <w:noProof/>
                <w:webHidden/>
              </w:rPr>
            </w:r>
            <w:r>
              <w:rPr>
                <w:noProof/>
                <w:webHidden/>
              </w:rPr>
              <w:fldChar w:fldCharType="separate"/>
            </w:r>
            <w:r>
              <w:rPr>
                <w:noProof/>
                <w:webHidden/>
              </w:rPr>
              <w:t>12</w:t>
            </w:r>
            <w:r>
              <w:rPr>
                <w:noProof/>
                <w:webHidden/>
              </w:rPr>
              <w:fldChar w:fldCharType="end"/>
            </w:r>
          </w:hyperlink>
        </w:p>
        <w:p w14:paraId="33FC2117" w14:textId="77777777" w:rsidR="00620620" w:rsidRDefault="006206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082029" w:history="1">
            <w:r w:rsidRPr="00784C16">
              <w:rPr>
                <w:rStyle w:val="Hyperlink"/>
                <w:noProof/>
              </w:rPr>
              <w:t>2.2</w:t>
            </w:r>
            <w:r>
              <w:rPr>
                <w:rFonts w:asciiTheme="minorHAnsi" w:eastAsiaTheme="minorEastAsia" w:hAnsiTheme="minorHAnsi" w:cstheme="minorBidi"/>
                <w:noProof/>
                <w:szCs w:val="22"/>
                <w:lang w:val="en-US" w:eastAsia="zh-CN"/>
              </w:rPr>
              <w:tab/>
            </w:r>
            <w:r w:rsidRPr="00784C16">
              <w:rPr>
                <w:rStyle w:val="Hyperlink"/>
                <w:noProof/>
              </w:rPr>
              <w:t>Channelization and tone plan</w:t>
            </w:r>
            <w:r>
              <w:rPr>
                <w:noProof/>
                <w:webHidden/>
              </w:rPr>
              <w:tab/>
            </w:r>
            <w:r>
              <w:rPr>
                <w:noProof/>
                <w:webHidden/>
              </w:rPr>
              <w:fldChar w:fldCharType="begin"/>
            </w:r>
            <w:r>
              <w:rPr>
                <w:noProof/>
                <w:webHidden/>
              </w:rPr>
              <w:instrText xml:space="preserve"> PAGEREF _Toc47082029 \h </w:instrText>
            </w:r>
            <w:r>
              <w:rPr>
                <w:noProof/>
                <w:webHidden/>
              </w:rPr>
            </w:r>
            <w:r>
              <w:rPr>
                <w:noProof/>
                <w:webHidden/>
              </w:rPr>
              <w:fldChar w:fldCharType="separate"/>
            </w:r>
            <w:r>
              <w:rPr>
                <w:noProof/>
                <w:webHidden/>
              </w:rPr>
              <w:t>12</w:t>
            </w:r>
            <w:r>
              <w:rPr>
                <w:noProof/>
                <w:webHidden/>
              </w:rPr>
              <w:fldChar w:fldCharType="end"/>
            </w:r>
          </w:hyperlink>
        </w:p>
        <w:p w14:paraId="6A8E31AA" w14:textId="77777777" w:rsidR="00620620" w:rsidRDefault="0062062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082030" w:history="1">
            <w:r w:rsidRPr="00784C16">
              <w:rPr>
                <w:rStyle w:val="Hyperlink"/>
                <w:noProof/>
              </w:rPr>
              <w:t>2.2.1</w:t>
            </w:r>
            <w:r>
              <w:rPr>
                <w:rFonts w:asciiTheme="minorHAnsi" w:eastAsiaTheme="minorEastAsia" w:hAnsiTheme="minorHAnsi" w:cstheme="minorBidi"/>
                <w:noProof/>
                <w:szCs w:val="22"/>
                <w:lang w:val="en-US" w:eastAsia="zh-CN"/>
              </w:rPr>
              <w:tab/>
            </w:r>
            <w:r w:rsidRPr="00784C16">
              <w:rPr>
                <w:rStyle w:val="Hyperlink"/>
                <w:noProof/>
              </w:rPr>
              <w:t>Wideband and noncontiguous spectrum utilization</w:t>
            </w:r>
            <w:r>
              <w:rPr>
                <w:noProof/>
                <w:webHidden/>
              </w:rPr>
              <w:tab/>
            </w:r>
            <w:r>
              <w:rPr>
                <w:noProof/>
                <w:webHidden/>
              </w:rPr>
              <w:fldChar w:fldCharType="begin"/>
            </w:r>
            <w:r>
              <w:rPr>
                <w:noProof/>
                <w:webHidden/>
              </w:rPr>
              <w:instrText xml:space="preserve"> PAGEREF _Toc47082030 \h </w:instrText>
            </w:r>
            <w:r>
              <w:rPr>
                <w:noProof/>
                <w:webHidden/>
              </w:rPr>
            </w:r>
            <w:r>
              <w:rPr>
                <w:noProof/>
                <w:webHidden/>
              </w:rPr>
              <w:fldChar w:fldCharType="separate"/>
            </w:r>
            <w:r>
              <w:rPr>
                <w:noProof/>
                <w:webHidden/>
              </w:rPr>
              <w:t>12</w:t>
            </w:r>
            <w:r>
              <w:rPr>
                <w:noProof/>
                <w:webHidden/>
              </w:rPr>
              <w:fldChar w:fldCharType="end"/>
            </w:r>
          </w:hyperlink>
        </w:p>
        <w:p w14:paraId="6C143D71" w14:textId="77777777" w:rsidR="00620620" w:rsidRDefault="0062062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082031" w:history="1">
            <w:r w:rsidRPr="00784C16">
              <w:rPr>
                <w:rStyle w:val="Hyperlink"/>
                <w:noProof/>
              </w:rPr>
              <w:t>2.2.2</w:t>
            </w:r>
            <w:r>
              <w:rPr>
                <w:rFonts w:asciiTheme="minorHAnsi" w:eastAsiaTheme="minorEastAsia" w:hAnsiTheme="minorHAnsi" w:cstheme="minorBidi"/>
                <w:noProof/>
                <w:szCs w:val="22"/>
                <w:lang w:val="en-US" w:eastAsia="zh-CN"/>
              </w:rPr>
              <w:tab/>
            </w:r>
            <w:r w:rsidRPr="00784C16">
              <w:rPr>
                <w:rStyle w:val="Hyperlink"/>
                <w:noProof/>
              </w:rPr>
              <w:t>Support for large bandwidth</w:t>
            </w:r>
            <w:r>
              <w:rPr>
                <w:noProof/>
                <w:webHidden/>
              </w:rPr>
              <w:tab/>
            </w:r>
            <w:r>
              <w:rPr>
                <w:noProof/>
                <w:webHidden/>
              </w:rPr>
              <w:fldChar w:fldCharType="begin"/>
            </w:r>
            <w:r>
              <w:rPr>
                <w:noProof/>
                <w:webHidden/>
              </w:rPr>
              <w:instrText xml:space="preserve"> PAGEREF _Toc47082031 \h </w:instrText>
            </w:r>
            <w:r>
              <w:rPr>
                <w:noProof/>
                <w:webHidden/>
              </w:rPr>
            </w:r>
            <w:r>
              <w:rPr>
                <w:noProof/>
                <w:webHidden/>
              </w:rPr>
              <w:fldChar w:fldCharType="separate"/>
            </w:r>
            <w:r>
              <w:rPr>
                <w:noProof/>
                <w:webHidden/>
              </w:rPr>
              <w:t>13</w:t>
            </w:r>
            <w:r>
              <w:rPr>
                <w:noProof/>
                <w:webHidden/>
              </w:rPr>
              <w:fldChar w:fldCharType="end"/>
            </w:r>
          </w:hyperlink>
        </w:p>
        <w:p w14:paraId="5F860D76" w14:textId="77777777" w:rsidR="00620620" w:rsidRDefault="006206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082032" w:history="1">
            <w:r w:rsidRPr="00784C16">
              <w:rPr>
                <w:rStyle w:val="Hyperlink"/>
                <w:noProof/>
              </w:rPr>
              <w:t>2.3</w:t>
            </w:r>
            <w:r>
              <w:rPr>
                <w:rFonts w:asciiTheme="minorHAnsi" w:eastAsiaTheme="minorEastAsia" w:hAnsiTheme="minorHAnsi" w:cstheme="minorBidi"/>
                <w:noProof/>
                <w:szCs w:val="22"/>
                <w:lang w:val="en-US" w:eastAsia="zh-CN"/>
              </w:rPr>
              <w:tab/>
            </w:r>
            <w:r w:rsidRPr="00784C16">
              <w:rPr>
                <w:rStyle w:val="Hyperlink"/>
                <w:noProof/>
              </w:rPr>
              <w:t>Resource unit</w:t>
            </w:r>
            <w:r>
              <w:rPr>
                <w:noProof/>
                <w:webHidden/>
              </w:rPr>
              <w:tab/>
            </w:r>
            <w:r>
              <w:rPr>
                <w:noProof/>
                <w:webHidden/>
              </w:rPr>
              <w:fldChar w:fldCharType="begin"/>
            </w:r>
            <w:r>
              <w:rPr>
                <w:noProof/>
                <w:webHidden/>
              </w:rPr>
              <w:instrText xml:space="preserve"> PAGEREF _Toc47082032 \h </w:instrText>
            </w:r>
            <w:r>
              <w:rPr>
                <w:noProof/>
                <w:webHidden/>
              </w:rPr>
            </w:r>
            <w:r>
              <w:rPr>
                <w:noProof/>
                <w:webHidden/>
              </w:rPr>
              <w:fldChar w:fldCharType="separate"/>
            </w:r>
            <w:r>
              <w:rPr>
                <w:noProof/>
                <w:webHidden/>
              </w:rPr>
              <w:t>14</w:t>
            </w:r>
            <w:r>
              <w:rPr>
                <w:noProof/>
                <w:webHidden/>
              </w:rPr>
              <w:fldChar w:fldCharType="end"/>
            </w:r>
          </w:hyperlink>
        </w:p>
        <w:p w14:paraId="34BF59FC" w14:textId="77777777" w:rsidR="00620620" w:rsidRDefault="0062062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082033" w:history="1">
            <w:r w:rsidRPr="00784C16">
              <w:rPr>
                <w:rStyle w:val="Hyperlink"/>
                <w:noProof/>
              </w:rPr>
              <w:t>2.3.1</w:t>
            </w:r>
            <w:r>
              <w:rPr>
                <w:rFonts w:asciiTheme="minorHAnsi" w:eastAsiaTheme="minorEastAsia" w:hAnsiTheme="minorHAnsi" w:cstheme="minorBidi"/>
                <w:noProof/>
                <w:szCs w:val="22"/>
                <w:lang w:val="en-US" w:eastAsia="zh-CN"/>
              </w:rPr>
              <w:tab/>
            </w:r>
            <w:r w:rsidRPr="00784C16">
              <w:rPr>
                <w:rStyle w:val="Hyperlink"/>
                <w:noProof/>
              </w:rPr>
              <w:t>Single RU</w:t>
            </w:r>
            <w:r>
              <w:rPr>
                <w:noProof/>
                <w:webHidden/>
              </w:rPr>
              <w:tab/>
            </w:r>
            <w:r>
              <w:rPr>
                <w:noProof/>
                <w:webHidden/>
              </w:rPr>
              <w:fldChar w:fldCharType="begin"/>
            </w:r>
            <w:r>
              <w:rPr>
                <w:noProof/>
                <w:webHidden/>
              </w:rPr>
              <w:instrText xml:space="preserve"> PAGEREF _Toc47082033 \h </w:instrText>
            </w:r>
            <w:r>
              <w:rPr>
                <w:noProof/>
                <w:webHidden/>
              </w:rPr>
            </w:r>
            <w:r>
              <w:rPr>
                <w:noProof/>
                <w:webHidden/>
              </w:rPr>
              <w:fldChar w:fldCharType="separate"/>
            </w:r>
            <w:r>
              <w:rPr>
                <w:noProof/>
                <w:webHidden/>
              </w:rPr>
              <w:t>14</w:t>
            </w:r>
            <w:r>
              <w:rPr>
                <w:noProof/>
                <w:webHidden/>
              </w:rPr>
              <w:fldChar w:fldCharType="end"/>
            </w:r>
          </w:hyperlink>
        </w:p>
        <w:p w14:paraId="2BEBE487" w14:textId="77777777" w:rsidR="00620620" w:rsidRDefault="0062062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082034" w:history="1">
            <w:r w:rsidRPr="00784C16">
              <w:rPr>
                <w:rStyle w:val="Hyperlink"/>
                <w:noProof/>
              </w:rPr>
              <w:t>2.3.2</w:t>
            </w:r>
            <w:r>
              <w:rPr>
                <w:rFonts w:asciiTheme="minorHAnsi" w:eastAsiaTheme="minorEastAsia" w:hAnsiTheme="minorHAnsi" w:cstheme="minorBidi"/>
                <w:noProof/>
                <w:szCs w:val="22"/>
                <w:lang w:val="en-US" w:eastAsia="zh-CN"/>
              </w:rPr>
              <w:tab/>
            </w:r>
            <w:r w:rsidRPr="00784C16">
              <w:rPr>
                <w:rStyle w:val="Hyperlink"/>
                <w:noProof/>
              </w:rPr>
              <w:t>Multiple RU</w:t>
            </w:r>
            <w:r>
              <w:rPr>
                <w:noProof/>
                <w:webHidden/>
              </w:rPr>
              <w:tab/>
            </w:r>
            <w:r>
              <w:rPr>
                <w:noProof/>
                <w:webHidden/>
              </w:rPr>
              <w:fldChar w:fldCharType="begin"/>
            </w:r>
            <w:r>
              <w:rPr>
                <w:noProof/>
                <w:webHidden/>
              </w:rPr>
              <w:instrText xml:space="preserve"> PAGEREF _Toc47082034 \h </w:instrText>
            </w:r>
            <w:r>
              <w:rPr>
                <w:noProof/>
                <w:webHidden/>
              </w:rPr>
            </w:r>
            <w:r>
              <w:rPr>
                <w:noProof/>
                <w:webHidden/>
              </w:rPr>
              <w:fldChar w:fldCharType="separate"/>
            </w:r>
            <w:r>
              <w:rPr>
                <w:noProof/>
                <w:webHidden/>
              </w:rPr>
              <w:t>14</w:t>
            </w:r>
            <w:r>
              <w:rPr>
                <w:noProof/>
                <w:webHidden/>
              </w:rPr>
              <w:fldChar w:fldCharType="end"/>
            </w:r>
          </w:hyperlink>
        </w:p>
        <w:p w14:paraId="13AAC991" w14:textId="77777777" w:rsidR="00620620" w:rsidRDefault="0062062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082035" w:history="1">
            <w:r w:rsidRPr="00784C16">
              <w:rPr>
                <w:rStyle w:val="Hyperlink"/>
                <w:noProof/>
              </w:rPr>
              <w:t>2.3.3</w:t>
            </w:r>
            <w:r>
              <w:rPr>
                <w:rFonts w:asciiTheme="minorHAnsi" w:eastAsiaTheme="minorEastAsia" w:hAnsiTheme="minorHAnsi" w:cstheme="minorBidi"/>
                <w:noProof/>
                <w:szCs w:val="22"/>
                <w:lang w:val="en-US" w:eastAsia="zh-CN"/>
              </w:rPr>
              <w:tab/>
            </w:r>
            <w:r w:rsidRPr="00784C16">
              <w:rPr>
                <w:rStyle w:val="Hyperlink"/>
                <w:noProof/>
              </w:rPr>
              <w:t>Interleaving for RUs and aggregated RUs</w:t>
            </w:r>
            <w:r>
              <w:rPr>
                <w:noProof/>
                <w:webHidden/>
              </w:rPr>
              <w:tab/>
            </w:r>
            <w:r>
              <w:rPr>
                <w:noProof/>
                <w:webHidden/>
              </w:rPr>
              <w:fldChar w:fldCharType="begin"/>
            </w:r>
            <w:r>
              <w:rPr>
                <w:noProof/>
                <w:webHidden/>
              </w:rPr>
              <w:instrText xml:space="preserve"> PAGEREF _Toc47082035 \h </w:instrText>
            </w:r>
            <w:r>
              <w:rPr>
                <w:noProof/>
                <w:webHidden/>
              </w:rPr>
            </w:r>
            <w:r>
              <w:rPr>
                <w:noProof/>
                <w:webHidden/>
              </w:rPr>
              <w:fldChar w:fldCharType="separate"/>
            </w:r>
            <w:r>
              <w:rPr>
                <w:noProof/>
                <w:webHidden/>
              </w:rPr>
              <w:t>19</w:t>
            </w:r>
            <w:r>
              <w:rPr>
                <w:noProof/>
                <w:webHidden/>
              </w:rPr>
              <w:fldChar w:fldCharType="end"/>
            </w:r>
          </w:hyperlink>
        </w:p>
        <w:p w14:paraId="1A036DD6" w14:textId="77777777" w:rsidR="00620620" w:rsidRDefault="006206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082036" w:history="1">
            <w:r w:rsidRPr="00784C16">
              <w:rPr>
                <w:rStyle w:val="Hyperlink"/>
                <w:noProof/>
              </w:rPr>
              <w:t>2.4</w:t>
            </w:r>
            <w:r>
              <w:rPr>
                <w:rFonts w:asciiTheme="minorHAnsi" w:eastAsiaTheme="minorEastAsia" w:hAnsiTheme="minorHAnsi" w:cstheme="minorBidi"/>
                <w:noProof/>
                <w:szCs w:val="22"/>
                <w:lang w:val="en-US" w:eastAsia="zh-CN"/>
              </w:rPr>
              <w:tab/>
            </w:r>
            <w:r w:rsidRPr="00784C16">
              <w:rPr>
                <w:rStyle w:val="Hyperlink"/>
                <w:noProof/>
              </w:rPr>
              <w:t>EHT preamble</w:t>
            </w:r>
            <w:r>
              <w:rPr>
                <w:noProof/>
                <w:webHidden/>
              </w:rPr>
              <w:tab/>
            </w:r>
            <w:r>
              <w:rPr>
                <w:noProof/>
                <w:webHidden/>
              </w:rPr>
              <w:fldChar w:fldCharType="begin"/>
            </w:r>
            <w:r>
              <w:rPr>
                <w:noProof/>
                <w:webHidden/>
              </w:rPr>
              <w:instrText xml:space="preserve"> PAGEREF _Toc47082036 \h </w:instrText>
            </w:r>
            <w:r>
              <w:rPr>
                <w:noProof/>
                <w:webHidden/>
              </w:rPr>
            </w:r>
            <w:r>
              <w:rPr>
                <w:noProof/>
                <w:webHidden/>
              </w:rPr>
              <w:fldChar w:fldCharType="separate"/>
            </w:r>
            <w:r>
              <w:rPr>
                <w:noProof/>
                <w:webHidden/>
              </w:rPr>
              <w:t>20</w:t>
            </w:r>
            <w:r>
              <w:rPr>
                <w:noProof/>
                <w:webHidden/>
              </w:rPr>
              <w:fldChar w:fldCharType="end"/>
            </w:r>
          </w:hyperlink>
        </w:p>
        <w:p w14:paraId="10995A06" w14:textId="77777777" w:rsidR="00620620" w:rsidRDefault="0062062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082037" w:history="1">
            <w:r w:rsidRPr="00784C16">
              <w:rPr>
                <w:rStyle w:val="Hyperlink"/>
                <w:noProof/>
              </w:rPr>
              <w:t>2.4.1</w:t>
            </w:r>
            <w:r>
              <w:rPr>
                <w:rFonts w:asciiTheme="minorHAnsi" w:eastAsiaTheme="minorEastAsia" w:hAnsiTheme="minorHAnsi" w:cstheme="minorBidi"/>
                <w:noProof/>
                <w:szCs w:val="22"/>
                <w:lang w:val="en-US" w:eastAsia="zh-CN"/>
              </w:rPr>
              <w:tab/>
            </w:r>
            <w:r w:rsidRPr="00784C16">
              <w:rPr>
                <w:rStyle w:val="Hyperlink"/>
                <w:noProof/>
              </w:rPr>
              <w:t>L-STF, L-LTF, L-SIG, and RL-SIG</w:t>
            </w:r>
            <w:r>
              <w:rPr>
                <w:noProof/>
                <w:webHidden/>
              </w:rPr>
              <w:tab/>
            </w:r>
            <w:r>
              <w:rPr>
                <w:noProof/>
                <w:webHidden/>
              </w:rPr>
              <w:fldChar w:fldCharType="begin"/>
            </w:r>
            <w:r>
              <w:rPr>
                <w:noProof/>
                <w:webHidden/>
              </w:rPr>
              <w:instrText xml:space="preserve"> PAGEREF _Toc47082037 \h </w:instrText>
            </w:r>
            <w:r>
              <w:rPr>
                <w:noProof/>
                <w:webHidden/>
              </w:rPr>
            </w:r>
            <w:r>
              <w:rPr>
                <w:noProof/>
                <w:webHidden/>
              </w:rPr>
              <w:fldChar w:fldCharType="separate"/>
            </w:r>
            <w:r>
              <w:rPr>
                <w:noProof/>
                <w:webHidden/>
              </w:rPr>
              <w:t>20</w:t>
            </w:r>
            <w:r>
              <w:rPr>
                <w:noProof/>
                <w:webHidden/>
              </w:rPr>
              <w:fldChar w:fldCharType="end"/>
            </w:r>
          </w:hyperlink>
        </w:p>
        <w:p w14:paraId="661F6341" w14:textId="77777777" w:rsidR="00620620" w:rsidRDefault="0062062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082038" w:history="1">
            <w:r w:rsidRPr="00784C16">
              <w:rPr>
                <w:rStyle w:val="Hyperlink"/>
                <w:noProof/>
              </w:rPr>
              <w:t>2.4.2</w:t>
            </w:r>
            <w:r>
              <w:rPr>
                <w:rFonts w:asciiTheme="minorHAnsi" w:eastAsiaTheme="minorEastAsia" w:hAnsiTheme="minorHAnsi" w:cstheme="minorBidi"/>
                <w:noProof/>
                <w:szCs w:val="22"/>
                <w:lang w:val="en-US" w:eastAsia="zh-CN"/>
              </w:rPr>
              <w:tab/>
            </w:r>
            <w:r w:rsidRPr="00784C16">
              <w:rPr>
                <w:rStyle w:val="Hyperlink"/>
                <w:noProof/>
              </w:rPr>
              <w:t>U-SIG</w:t>
            </w:r>
            <w:r>
              <w:rPr>
                <w:noProof/>
                <w:webHidden/>
              </w:rPr>
              <w:tab/>
            </w:r>
            <w:r>
              <w:rPr>
                <w:noProof/>
                <w:webHidden/>
              </w:rPr>
              <w:fldChar w:fldCharType="begin"/>
            </w:r>
            <w:r>
              <w:rPr>
                <w:noProof/>
                <w:webHidden/>
              </w:rPr>
              <w:instrText xml:space="preserve"> PAGEREF _Toc47082038 \h </w:instrText>
            </w:r>
            <w:r>
              <w:rPr>
                <w:noProof/>
                <w:webHidden/>
              </w:rPr>
            </w:r>
            <w:r>
              <w:rPr>
                <w:noProof/>
                <w:webHidden/>
              </w:rPr>
              <w:fldChar w:fldCharType="separate"/>
            </w:r>
            <w:r>
              <w:rPr>
                <w:noProof/>
                <w:webHidden/>
              </w:rPr>
              <w:t>22</w:t>
            </w:r>
            <w:r>
              <w:rPr>
                <w:noProof/>
                <w:webHidden/>
              </w:rPr>
              <w:fldChar w:fldCharType="end"/>
            </w:r>
          </w:hyperlink>
        </w:p>
        <w:p w14:paraId="5D2FB4F7" w14:textId="77777777" w:rsidR="00620620" w:rsidRDefault="0062062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082039" w:history="1">
            <w:r w:rsidRPr="00784C16">
              <w:rPr>
                <w:rStyle w:val="Hyperlink"/>
                <w:noProof/>
              </w:rPr>
              <w:t>2.4.3</w:t>
            </w:r>
            <w:r>
              <w:rPr>
                <w:rFonts w:asciiTheme="minorHAnsi" w:eastAsiaTheme="minorEastAsia" w:hAnsiTheme="minorHAnsi" w:cstheme="minorBidi"/>
                <w:noProof/>
                <w:szCs w:val="22"/>
                <w:lang w:val="en-US" w:eastAsia="zh-CN"/>
              </w:rPr>
              <w:tab/>
            </w:r>
            <w:r w:rsidRPr="00784C16">
              <w:rPr>
                <w:rStyle w:val="Hyperlink"/>
                <w:noProof/>
              </w:rPr>
              <w:t>EHT-SIG</w:t>
            </w:r>
            <w:r>
              <w:rPr>
                <w:noProof/>
                <w:webHidden/>
              </w:rPr>
              <w:tab/>
            </w:r>
            <w:r>
              <w:rPr>
                <w:noProof/>
                <w:webHidden/>
              </w:rPr>
              <w:fldChar w:fldCharType="begin"/>
            </w:r>
            <w:r>
              <w:rPr>
                <w:noProof/>
                <w:webHidden/>
              </w:rPr>
              <w:instrText xml:space="preserve"> PAGEREF _Toc47082039 \h </w:instrText>
            </w:r>
            <w:r>
              <w:rPr>
                <w:noProof/>
                <w:webHidden/>
              </w:rPr>
            </w:r>
            <w:r>
              <w:rPr>
                <w:noProof/>
                <w:webHidden/>
              </w:rPr>
              <w:fldChar w:fldCharType="separate"/>
            </w:r>
            <w:r>
              <w:rPr>
                <w:noProof/>
                <w:webHidden/>
              </w:rPr>
              <w:t>25</w:t>
            </w:r>
            <w:r>
              <w:rPr>
                <w:noProof/>
                <w:webHidden/>
              </w:rPr>
              <w:fldChar w:fldCharType="end"/>
            </w:r>
          </w:hyperlink>
        </w:p>
        <w:p w14:paraId="0A3E4758" w14:textId="77777777" w:rsidR="00620620" w:rsidRDefault="0062062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082040" w:history="1">
            <w:r w:rsidRPr="00784C16">
              <w:rPr>
                <w:rStyle w:val="Hyperlink"/>
                <w:noProof/>
              </w:rPr>
              <w:t>2.4.4</w:t>
            </w:r>
            <w:r>
              <w:rPr>
                <w:rFonts w:asciiTheme="minorHAnsi" w:eastAsiaTheme="minorEastAsia" w:hAnsiTheme="minorHAnsi" w:cstheme="minorBidi"/>
                <w:noProof/>
                <w:szCs w:val="22"/>
                <w:lang w:val="en-US" w:eastAsia="zh-CN"/>
              </w:rPr>
              <w:tab/>
            </w:r>
            <w:r w:rsidRPr="00784C16">
              <w:rPr>
                <w:rStyle w:val="Hyperlink"/>
                <w:noProof/>
              </w:rPr>
              <w:t>EHT-STF</w:t>
            </w:r>
            <w:r>
              <w:rPr>
                <w:noProof/>
                <w:webHidden/>
              </w:rPr>
              <w:tab/>
            </w:r>
            <w:r>
              <w:rPr>
                <w:noProof/>
                <w:webHidden/>
              </w:rPr>
              <w:fldChar w:fldCharType="begin"/>
            </w:r>
            <w:r>
              <w:rPr>
                <w:noProof/>
                <w:webHidden/>
              </w:rPr>
              <w:instrText xml:space="preserve"> PAGEREF _Toc47082040 \h </w:instrText>
            </w:r>
            <w:r>
              <w:rPr>
                <w:noProof/>
                <w:webHidden/>
              </w:rPr>
            </w:r>
            <w:r>
              <w:rPr>
                <w:noProof/>
                <w:webHidden/>
              </w:rPr>
              <w:fldChar w:fldCharType="separate"/>
            </w:r>
            <w:r>
              <w:rPr>
                <w:noProof/>
                <w:webHidden/>
              </w:rPr>
              <w:t>30</w:t>
            </w:r>
            <w:r>
              <w:rPr>
                <w:noProof/>
                <w:webHidden/>
              </w:rPr>
              <w:fldChar w:fldCharType="end"/>
            </w:r>
          </w:hyperlink>
        </w:p>
        <w:p w14:paraId="1243A5C2" w14:textId="77777777" w:rsidR="00620620" w:rsidRDefault="0062062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082041" w:history="1">
            <w:r w:rsidRPr="00784C16">
              <w:rPr>
                <w:rStyle w:val="Hyperlink"/>
                <w:noProof/>
              </w:rPr>
              <w:t>2.4.5</w:t>
            </w:r>
            <w:r>
              <w:rPr>
                <w:rFonts w:asciiTheme="minorHAnsi" w:eastAsiaTheme="minorEastAsia" w:hAnsiTheme="minorHAnsi" w:cstheme="minorBidi"/>
                <w:noProof/>
                <w:szCs w:val="22"/>
                <w:lang w:val="en-US" w:eastAsia="zh-CN"/>
              </w:rPr>
              <w:tab/>
            </w:r>
            <w:r w:rsidRPr="00784C16">
              <w:rPr>
                <w:rStyle w:val="Hyperlink"/>
                <w:noProof/>
              </w:rPr>
              <w:t>EHT-LTF</w:t>
            </w:r>
            <w:r>
              <w:rPr>
                <w:noProof/>
                <w:webHidden/>
              </w:rPr>
              <w:tab/>
            </w:r>
            <w:r>
              <w:rPr>
                <w:noProof/>
                <w:webHidden/>
              </w:rPr>
              <w:fldChar w:fldCharType="begin"/>
            </w:r>
            <w:r>
              <w:rPr>
                <w:noProof/>
                <w:webHidden/>
              </w:rPr>
              <w:instrText xml:space="preserve"> PAGEREF _Toc47082041 \h </w:instrText>
            </w:r>
            <w:r>
              <w:rPr>
                <w:noProof/>
                <w:webHidden/>
              </w:rPr>
            </w:r>
            <w:r>
              <w:rPr>
                <w:noProof/>
                <w:webHidden/>
              </w:rPr>
              <w:fldChar w:fldCharType="separate"/>
            </w:r>
            <w:r>
              <w:rPr>
                <w:noProof/>
                <w:webHidden/>
              </w:rPr>
              <w:t>30</w:t>
            </w:r>
            <w:r>
              <w:rPr>
                <w:noProof/>
                <w:webHidden/>
              </w:rPr>
              <w:fldChar w:fldCharType="end"/>
            </w:r>
          </w:hyperlink>
        </w:p>
        <w:p w14:paraId="483AAC16" w14:textId="77777777" w:rsidR="00620620" w:rsidRDefault="0062062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082042" w:history="1">
            <w:r w:rsidRPr="00784C16">
              <w:rPr>
                <w:rStyle w:val="Hyperlink"/>
                <w:noProof/>
              </w:rPr>
              <w:t>2.4.6</w:t>
            </w:r>
            <w:r>
              <w:rPr>
                <w:rFonts w:asciiTheme="minorHAnsi" w:eastAsiaTheme="minorEastAsia" w:hAnsiTheme="minorHAnsi" w:cstheme="minorBidi"/>
                <w:noProof/>
                <w:szCs w:val="22"/>
                <w:lang w:val="en-US" w:eastAsia="zh-CN"/>
              </w:rPr>
              <w:tab/>
            </w:r>
            <w:r w:rsidRPr="00784C16">
              <w:rPr>
                <w:rStyle w:val="Hyperlink"/>
                <w:noProof/>
              </w:rPr>
              <w:t>Preamble puncture</w:t>
            </w:r>
            <w:r>
              <w:rPr>
                <w:noProof/>
                <w:webHidden/>
              </w:rPr>
              <w:tab/>
            </w:r>
            <w:r>
              <w:rPr>
                <w:noProof/>
                <w:webHidden/>
              </w:rPr>
              <w:fldChar w:fldCharType="begin"/>
            </w:r>
            <w:r>
              <w:rPr>
                <w:noProof/>
                <w:webHidden/>
              </w:rPr>
              <w:instrText xml:space="preserve"> PAGEREF _Toc47082042 \h </w:instrText>
            </w:r>
            <w:r>
              <w:rPr>
                <w:noProof/>
                <w:webHidden/>
              </w:rPr>
            </w:r>
            <w:r>
              <w:rPr>
                <w:noProof/>
                <w:webHidden/>
              </w:rPr>
              <w:fldChar w:fldCharType="separate"/>
            </w:r>
            <w:r>
              <w:rPr>
                <w:noProof/>
                <w:webHidden/>
              </w:rPr>
              <w:t>31</w:t>
            </w:r>
            <w:r>
              <w:rPr>
                <w:noProof/>
                <w:webHidden/>
              </w:rPr>
              <w:fldChar w:fldCharType="end"/>
            </w:r>
          </w:hyperlink>
        </w:p>
        <w:p w14:paraId="0DE8B311" w14:textId="77777777" w:rsidR="00620620" w:rsidRDefault="006206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082043" w:history="1">
            <w:r w:rsidRPr="00784C16">
              <w:rPr>
                <w:rStyle w:val="Hyperlink"/>
                <w:noProof/>
              </w:rPr>
              <w:t>2.5</w:t>
            </w:r>
            <w:r>
              <w:rPr>
                <w:rFonts w:asciiTheme="minorHAnsi" w:eastAsiaTheme="minorEastAsia" w:hAnsiTheme="minorHAnsi" w:cstheme="minorBidi"/>
                <w:noProof/>
                <w:szCs w:val="22"/>
                <w:lang w:val="en-US" w:eastAsia="zh-CN"/>
              </w:rPr>
              <w:tab/>
            </w:r>
            <w:r w:rsidRPr="00784C16">
              <w:rPr>
                <w:rStyle w:val="Hyperlink"/>
                <w:noProof/>
                <w:lang w:val="en-US"/>
              </w:rPr>
              <w:t>Modulation</w:t>
            </w:r>
            <w:r>
              <w:rPr>
                <w:noProof/>
                <w:webHidden/>
              </w:rPr>
              <w:tab/>
            </w:r>
            <w:r>
              <w:rPr>
                <w:noProof/>
                <w:webHidden/>
              </w:rPr>
              <w:fldChar w:fldCharType="begin"/>
            </w:r>
            <w:r>
              <w:rPr>
                <w:noProof/>
                <w:webHidden/>
              </w:rPr>
              <w:instrText xml:space="preserve"> PAGEREF _Toc47082043 \h </w:instrText>
            </w:r>
            <w:r>
              <w:rPr>
                <w:noProof/>
                <w:webHidden/>
              </w:rPr>
            </w:r>
            <w:r>
              <w:rPr>
                <w:noProof/>
                <w:webHidden/>
              </w:rPr>
              <w:fldChar w:fldCharType="separate"/>
            </w:r>
            <w:r>
              <w:rPr>
                <w:noProof/>
                <w:webHidden/>
              </w:rPr>
              <w:t>31</w:t>
            </w:r>
            <w:r>
              <w:rPr>
                <w:noProof/>
                <w:webHidden/>
              </w:rPr>
              <w:fldChar w:fldCharType="end"/>
            </w:r>
          </w:hyperlink>
        </w:p>
        <w:p w14:paraId="332A5C4F" w14:textId="77777777" w:rsidR="00620620" w:rsidRDefault="006206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082044" w:history="1">
            <w:r w:rsidRPr="00784C16">
              <w:rPr>
                <w:rStyle w:val="Hyperlink"/>
                <w:noProof/>
              </w:rPr>
              <w:t>2.6</w:t>
            </w:r>
            <w:r>
              <w:rPr>
                <w:rFonts w:asciiTheme="minorHAnsi" w:eastAsiaTheme="minorEastAsia" w:hAnsiTheme="minorHAnsi" w:cstheme="minorBidi"/>
                <w:noProof/>
                <w:szCs w:val="22"/>
                <w:lang w:val="en-US" w:eastAsia="zh-CN"/>
              </w:rPr>
              <w:tab/>
            </w:r>
            <w:r w:rsidRPr="00784C16">
              <w:rPr>
                <w:rStyle w:val="Hyperlink"/>
                <w:noProof/>
              </w:rPr>
              <w:t>Data field</w:t>
            </w:r>
            <w:r>
              <w:rPr>
                <w:noProof/>
                <w:webHidden/>
              </w:rPr>
              <w:tab/>
            </w:r>
            <w:r>
              <w:rPr>
                <w:noProof/>
                <w:webHidden/>
              </w:rPr>
              <w:fldChar w:fldCharType="begin"/>
            </w:r>
            <w:r>
              <w:rPr>
                <w:noProof/>
                <w:webHidden/>
              </w:rPr>
              <w:instrText xml:space="preserve"> PAGEREF _Toc47082044 \h </w:instrText>
            </w:r>
            <w:r>
              <w:rPr>
                <w:noProof/>
                <w:webHidden/>
              </w:rPr>
            </w:r>
            <w:r>
              <w:rPr>
                <w:noProof/>
                <w:webHidden/>
              </w:rPr>
              <w:fldChar w:fldCharType="separate"/>
            </w:r>
            <w:r>
              <w:rPr>
                <w:noProof/>
                <w:webHidden/>
              </w:rPr>
              <w:t>32</w:t>
            </w:r>
            <w:r>
              <w:rPr>
                <w:noProof/>
                <w:webHidden/>
              </w:rPr>
              <w:fldChar w:fldCharType="end"/>
            </w:r>
          </w:hyperlink>
        </w:p>
        <w:p w14:paraId="7B2400F6" w14:textId="77777777" w:rsidR="00620620" w:rsidRDefault="0062062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082045" w:history="1">
            <w:r w:rsidRPr="00784C16">
              <w:rPr>
                <w:rStyle w:val="Hyperlink"/>
                <w:noProof/>
              </w:rPr>
              <w:t>2.6.1</w:t>
            </w:r>
            <w:r>
              <w:rPr>
                <w:rFonts w:asciiTheme="minorHAnsi" w:eastAsiaTheme="minorEastAsia" w:hAnsiTheme="minorHAnsi" w:cstheme="minorBidi"/>
                <w:noProof/>
                <w:szCs w:val="22"/>
                <w:lang w:val="en-US" w:eastAsia="zh-CN"/>
              </w:rPr>
              <w:tab/>
            </w:r>
            <w:r w:rsidRPr="00784C16">
              <w:rPr>
                <w:rStyle w:val="Hyperlink"/>
                <w:noProof/>
              </w:rPr>
              <w:t>Scrambler</w:t>
            </w:r>
            <w:r>
              <w:rPr>
                <w:noProof/>
                <w:webHidden/>
              </w:rPr>
              <w:tab/>
            </w:r>
            <w:r>
              <w:rPr>
                <w:noProof/>
                <w:webHidden/>
              </w:rPr>
              <w:fldChar w:fldCharType="begin"/>
            </w:r>
            <w:r>
              <w:rPr>
                <w:noProof/>
                <w:webHidden/>
              </w:rPr>
              <w:instrText xml:space="preserve"> PAGEREF _Toc47082045 \h </w:instrText>
            </w:r>
            <w:r>
              <w:rPr>
                <w:noProof/>
                <w:webHidden/>
              </w:rPr>
            </w:r>
            <w:r>
              <w:rPr>
                <w:noProof/>
                <w:webHidden/>
              </w:rPr>
              <w:fldChar w:fldCharType="separate"/>
            </w:r>
            <w:r>
              <w:rPr>
                <w:noProof/>
                <w:webHidden/>
              </w:rPr>
              <w:t>32</w:t>
            </w:r>
            <w:r>
              <w:rPr>
                <w:noProof/>
                <w:webHidden/>
              </w:rPr>
              <w:fldChar w:fldCharType="end"/>
            </w:r>
          </w:hyperlink>
        </w:p>
        <w:p w14:paraId="2F45DB66" w14:textId="77777777" w:rsidR="00620620" w:rsidRDefault="0062062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082046" w:history="1">
            <w:r w:rsidRPr="00784C16">
              <w:rPr>
                <w:rStyle w:val="Hyperlink"/>
                <w:noProof/>
              </w:rPr>
              <w:t>2.6.2</w:t>
            </w:r>
            <w:r>
              <w:rPr>
                <w:rFonts w:asciiTheme="minorHAnsi" w:eastAsiaTheme="minorEastAsia" w:hAnsiTheme="minorHAnsi" w:cstheme="minorBidi"/>
                <w:noProof/>
                <w:szCs w:val="22"/>
                <w:lang w:val="en-US" w:eastAsia="zh-CN"/>
              </w:rPr>
              <w:tab/>
            </w:r>
            <w:r w:rsidRPr="00784C16">
              <w:rPr>
                <w:rStyle w:val="Hyperlink"/>
                <w:noProof/>
              </w:rPr>
              <w:t>Pilot subcarriers</w:t>
            </w:r>
            <w:r>
              <w:rPr>
                <w:noProof/>
                <w:webHidden/>
              </w:rPr>
              <w:tab/>
            </w:r>
            <w:r>
              <w:rPr>
                <w:noProof/>
                <w:webHidden/>
              </w:rPr>
              <w:fldChar w:fldCharType="begin"/>
            </w:r>
            <w:r>
              <w:rPr>
                <w:noProof/>
                <w:webHidden/>
              </w:rPr>
              <w:instrText xml:space="preserve"> PAGEREF _Toc47082046 \h </w:instrText>
            </w:r>
            <w:r>
              <w:rPr>
                <w:noProof/>
                <w:webHidden/>
              </w:rPr>
            </w:r>
            <w:r>
              <w:rPr>
                <w:noProof/>
                <w:webHidden/>
              </w:rPr>
              <w:fldChar w:fldCharType="separate"/>
            </w:r>
            <w:r>
              <w:rPr>
                <w:noProof/>
                <w:webHidden/>
              </w:rPr>
              <w:t>32</w:t>
            </w:r>
            <w:r>
              <w:rPr>
                <w:noProof/>
                <w:webHidden/>
              </w:rPr>
              <w:fldChar w:fldCharType="end"/>
            </w:r>
          </w:hyperlink>
        </w:p>
        <w:p w14:paraId="25FE9F9D" w14:textId="77777777" w:rsidR="00620620" w:rsidRDefault="006206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082047" w:history="1">
            <w:r w:rsidRPr="00784C16">
              <w:rPr>
                <w:rStyle w:val="Hyperlink"/>
                <w:noProof/>
              </w:rPr>
              <w:t>2.7</w:t>
            </w:r>
            <w:r>
              <w:rPr>
                <w:rFonts w:asciiTheme="minorHAnsi" w:eastAsiaTheme="minorEastAsia" w:hAnsiTheme="minorHAnsi" w:cstheme="minorBidi"/>
                <w:noProof/>
                <w:szCs w:val="22"/>
                <w:lang w:val="en-US" w:eastAsia="zh-CN"/>
              </w:rPr>
              <w:tab/>
            </w:r>
            <w:r w:rsidRPr="00784C16">
              <w:rPr>
                <w:rStyle w:val="Hyperlink"/>
                <w:noProof/>
                <w:lang w:val="en-US"/>
              </w:rPr>
              <w:t>Beamforming</w:t>
            </w:r>
            <w:r>
              <w:rPr>
                <w:noProof/>
                <w:webHidden/>
              </w:rPr>
              <w:tab/>
            </w:r>
            <w:r>
              <w:rPr>
                <w:noProof/>
                <w:webHidden/>
              </w:rPr>
              <w:fldChar w:fldCharType="begin"/>
            </w:r>
            <w:r>
              <w:rPr>
                <w:noProof/>
                <w:webHidden/>
              </w:rPr>
              <w:instrText xml:space="preserve"> PAGEREF _Toc47082047 \h </w:instrText>
            </w:r>
            <w:r>
              <w:rPr>
                <w:noProof/>
                <w:webHidden/>
              </w:rPr>
            </w:r>
            <w:r>
              <w:rPr>
                <w:noProof/>
                <w:webHidden/>
              </w:rPr>
              <w:fldChar w:fldCharType="separate"/>
            </w:r>
            <w:r>
              <w:rPr>
                <w:noProof/>
                <w:webHidden/>
              </w:rPr>
              <w:t>33</w:t>
            </w:r>
            <w:r>
              <w:rPr>
                <w:noProof/>
                <w:webHidden/>
              </w:rPr>
              <w:fldChar w:fldCharType="end"/>
            </w:r>
          </w:hyperlink>
        </w:p>
        <w:p w14:paraId="343E0F6B" w14:textId="77777777" w:rsidR="00620620" w:rsidRDefault="00620620">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082048" w:history="1">
            <w:r w:rsidRPr="00784C16">
              <w:rPr>
                <w:rStyle w:val="Hyperlink"/>
                <w:noProof/>
              </w:rPr>
              <w:t>3.</w:t>
            </w:r>
            <w:r>
              <w:rPr>
                <w:rFonts w:asciiTheme="minorHAnsi" w:eastAsiaTheme="minorEastAsia" w:hAnsiTheme="minorHAnsi" w:cstheme="minorBidi"/>
                <w:noProof/>
                <w:szCs w:val="22"/>
                <w:lang w:val="en-US" w:eastAsia="zh-CN"/>
              </w:rPr>
              <w:tab/>
            </w:r>
            <w:r w:rsidRPr="00784C16">
              <w:rPr>
                <w:rStyle w:val="Hyperlink"/>
                <w:noProof/>
              </w:rPr>
              <w:t>EHT MAC</w:t>
            </w:r>
            <w:r>
              <w:rPr>
                <w:noProof/>
                <w:webHidden/>
              </w:rPr>
              <w:tab/>
            </w:r>
            <w:r>
              <w:rPr>
                <w:noProof/>
                <w:webHidden/>
              </w:rPr>
              <w:fldChar w:fldCharType="begin"/>
            </w:r>
            <w:r>
              <w:rPr>
                <w:noProof/>
                <w:webHidden/>
              </w:rPr>
              <w:instrText xml:space="preserve"> PAGEREF _Toc47082048 \h </w:instrText>
            </w:r>
            <w:r>
              <w:rPr>
                <w:noProof/>
                <w:webHidden/>
              </w:rPr>
            </w:r>
            <w:r>
              <w:rPr>
                <w:noProof/>
                <w:webHidden/>
              </w:rPr>
              <w:fldChar w:fldCharType="separate"/>
            </w:r>
            <w:r>
              <w:rPr>
                <w:noProof/>
                <w:webHidden/>
              </w:rPr>
              <w:t>33</w:t>
            </w:r>
            <w:r>
              <w:rPr>
                <w:noProof/>
                <w:webHidden/>
              </w:rPr>
              <w:fldChar w:fldCharType="end"/>
            </w:r>
          </w:hyperlink>
        </w:p>
        <w:p w14:paraId="4BE25D5A" w14:textId="77777777" w:rsidR="00620620" w:rsidRDefault="006206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082050" w:history="1">
            <w:r w:rsidRPr="00784C16">
              <w:rPr>
                <w:rStyle w:val="Hyperlink"/>
                <w:noProof/>
              </w:rPr>
              <w:t>3.1</w:t>
            </w:r>
            <w:r>
              <w:rPr>
                <w:rFonts w:asciiTheme="minorHAnsi" w:eastAsiaTheme="minorEastAsia" w:hAnsiTheme="minorHAnsi" w:cstheme="minorBidi"/>
                <w:noProof/>
                <w:szCs w:val="22"/>
                <w:lang w:val="en-US" w:eastAsia="zh-CN"/>
              </w:rPr>
              <w:tab/>
            </w:r>
            <w:r w:rsidRPr="00784C16">
              <w:rPr>
                <w:rStyle w:val="Hyperlink"/>
                <w:noProof/>
              </w:rPr>
              <w:t>General</w:t>
            </w:r>
            <w:r>
              <w:rPr>
                <w:noProof/>
                <w:webHidden/>
              </w:rPr>
              <w:tab/>
            </w:r>
            <w:r>
              <w:rPr>
                <w:noProof/>
                <w:webHidden/>
              </w:rPr>
              <w:fldChar w:fldCharType="begin"/>
            </w:r>
            <w:r>
              <w:rPr>
                <w:noProof/>
                <w:webHidden/>
              </w:rPr>
              <w:instrText xml:space="preserve"> PAGEREF _Toc47082050 \h </w:instrText>
            </w:r>
            <w:r>
              <w:rPr>
                <w:noProof/>
                <w:webHidden/>
              </w:rPr>
            </w:r>
            <w:r>
              <w:rPr>
                <w:noProof/>
                <w:webHidden/>
              </w:rPr>
              <w:fldChar w:fldCharType="separate"/>
            </w:r>
            <w:r>
              <w:rPr>
                <w:noProof/>
                <w:webHidden/>
              </w:rPr>
              <w:t>33</w:t>
            </w:r>
            <w:r>
              <w:rPr>
                <w:noProof/>
                <w:webHidden/>
              </w:rPr>
              <w:fldChar w:fldCharType="end"/>
            </w:r>
          </w:hyperlink>
        </w:p>
        <w:p w14:paraId="46242B99" w14:textId="77777777" w:rsidR="00620620" w:rsidRDefault="006206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082051" w:history="1">
            <w:r w:rsidRPr="00784C16">
              <w:rPr>
                <w:rStyle w:val="Hyperlink"/>
                <w:noProof/>
              </w:rPr>
              <w:t>3.2</w:t>
            </w:r>
            <w:r>
              <w:rPr>
                <w:rFonts w:asciiTheme="minorHAnsi" w:eastAsiaTheme="minorEastAsia" w:hAnsiTheme="minorHAnsi" w:cstheme="minorBidi"/>
                <w:noProof/>
                <w:szCs w:val="22"/>
                <w:lang w:val="en-US" w:eastAsia="zh-CN"/>
              </w:rPr>
              <w:tab/>
            </w:r>
            <w:r w:rsidRPr="00784C16">
              <w:rPr>
                <w:rStyle w:val="Hyperlink"/>
                <w:noProof/>
              </w:rPr>
              <w:t>TXOP</w:t>
            </w:r>
            <w:r>
              <w:rPr>
                <w:noProof/>
                <w:webHidden/>
              </w:rPr>
              <w:tab/>
            </w:r>
            <w:r>
              <w:rPr>
                <w:noProof/>
                <w:webHidden/>
              </w:rPr>
              <w:fldChar w:fldCharType="begin"/>
            </w:r>
            <w:r>
              <w:rPr>
                <w:noProof/>
                <w:webHidden/>
              </w:rPr>
              <w:instrText xml:space="preserve"> PAGEREF _Toc47082051 \h </w:instrText>
            </w:r>
            <w:r>
              <w:rPr>
                <w:noProof/>
                <w:webHidden/>
              </w:rPr>
            </w:r>
            <w:r>
              <w:rPr>
                <w:noProof/>
                <w:webHidden/>
              </w:rPr>
              <w:fldChar w:fldCharType="separate"/>
            </w:r>
            <w:r>
              <w:rPr>
                <w:noProof/>
                <w:webHidden/>
              </w:rPr>
              <w:t>33</w:t>
            </w:r>
            <w:r>
              <w:rPr>
                <w:noProof/>
                <w:webHidden/>
              </w:rPr>
              <w:fldChar w:fldCharType="end"/>
            </w:r>
          </w:hyperlink>
        </w:p>
        <w:p w14:paraId="74A9679E" w14:textId="77777777" w:rsidR="00620620" w:rsidRDefault="006206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082052" w:history="1">
            <w:r w:rsidRPr="00784C16">
              <w:rPr>
                <w:rStyle w:val="Hyperlink"/>
                <w:noProof/>
              </w:rPr>
              <w:t>3.3</w:t>
            </w:r>
            <w:r>
              <w:rPr>
                <w:rFonts w:asciiTheme="minorHAnsi" w:eastAsiaTheme="minorEastAsia" w:hAnsiTheme="minorHAnsi" w:cstheme="minorBidi"/>
                <w:noProof/>
                <w:szCs w:val="22"/>
                <w:lang w:val="en-US" w:eastAsia="zh-CN"/>
              </w:rPr>
              <w:tab/>
            </w:r>
            <w:r w:rsidRPr="00784C16">
              <w:rPr>
                <w:rStyle w:val="Hyperlink"/>
                <w:noProof/>
              </w:rPr>
              <w:t>Priority access support for NS/EP services</w:t>
            </w:r>
            <w:r>
              <w:rPr>
                <w:noProof/>
                <w:webHidden/>
              </w:rPr>
              <w:tab/>
            </w:r>
            <w:r>
              <w:rPr>
                <w:noProof/>
                <w:webHidden/>
              </w:rPr>
              <w:fldChar w:fldCharType="begin"/>
            </w:r>
            <w:r>
              <w:rPr>
                <w:noProof/>
                <w:webHidden/>
              </w:rPr>
              <w:instrText xml:space="preserve"> PAGEREF _Toc47082052 \h </w:instrText>
            </w:r>
            <w:r>
              <w:rPr>
                <w:noProof/>
                <w:webHidden/>
              </w:rPr>
            </w:r>
            <w:r>
              <w:rPr>
                <w:noProof/>
                <w:webHidden/>
              </w:rPr>
              <w:fldChar w:fldCharType="separate"/>
            </w:r>
            <w:r>
              <w:rPr>
                <w:noProof/>
                <w:webHidden/>
              </w:rPr>
              <w:t>34</w:t>
            </w:r>
            <w:r>
              <w:rPr>
                <w:noProof/>
                <w:webHidden/>
              </w:rPr>
              <w:fldChar w:fldCharType="end"/>
            </w:r>
          </w:hyperlink>
        </w:p>
        <w:p w14:paraId="21F90CD7" w14:textId="77777777" w:rsidR="00620620" w:rsidRDefault="00620620">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082053" w:history="1">
            <w:r w:rsidRPr="00784C16">
              <w:rPr>
                <w:rStyle w:val="Hyperlink"/>
                <w:noProof/>
              </w:rPr>
              <w:t>4.</w:t>
            </w:r>
            <w:r>
              <w:rPr>
                <w:rFonts w:asciiTheme="minorHAnsi" w:eastAsiaTheme="minorEastAsia" w:hAnsiTheme="minorHAnsi" w:cstheme="minorBidi"/>
                <w:noProof/>
                <w:szCs w:val="22"/>
                <w:lang w:val="en-US" w:eastAsia="zh-CN"/>
              </w:rPr>
              <w:tab/>
            </w:r>
            <w:r w:rsidRPr="00784C16">
              <w:rPr>
                <w:rStyle w:val="Hyperlink"/>
                <w:noProof/>
              </w:rPr>
              <w:t>Coexistence and regulatory rules</w:t>
            </w:r>
            <w:r>
              <w:rPr>
                <w:noProof/>
                <w:webHidden/>
              </w:rPr>
              <w:tab/>
            </w:r>
            <w:r>
              <w:rPr>
                <w:noProof/>
                <w:webHidden/>
              </w:rPr>
              <w:fldChar w:fldCharType="begin"/>
            </w:r>
            <w:r>
              <w:rPr>
                <w:noProof/>
                <w:webHidden/>
              </w:rPr>
              <w:instrText xml:space="preserve"> PAGEREF _Toc47082053 \h </w:instrText>
            </w:r>
            <w:r>
              <w:rPr>
                <w:noProof/>
                <w:webHidden/>
              </w:rPr>
            </w:r>
            <w:r>
              <w:rPr>
                <w:noProof/>
                <w:webHidden/>
              </w:rPr>
              <w:fldChar w:fldCharType="separate"/>
            </w:r>
            <w:r>
              <w:rPr>
                <w:noProof/>
                <w:webHidden/>
              </w:rPr>
              <w:t>34</w:t>
            </w:r>
            <w:r>
              <w:rPr>
                <w:noProof/>
                <w:webHidden/>
              </w:rPr>
              <w:fldChar w:fldCharType="end"/>
            </w:r>
          </w:hyperlink>
        </w:p>
        <w:p w14:paraId="6A6E5212" w14:textId="77777777" w:rsidR="00620620" w:rsidRDefault="006206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082055" w:history="1">
            <w:r w:rsidRPr="00784C16">
              <w:rPr>
                <w:rStyle w:val="Hyperlink"/>
                <w:noProof/>
              </w:rPr>
              <w:t>4.1</w:t>
            </w:r>
            <w:r>
              <w:rPr>
                <w:rFonts w:asciiTheme="minorHAnsi" w:eastAsiaTheme="minorEastAsia" w:hAnsiTheme="minorHAnsi" w:cstheme="minorBidi"/>
                <w:noProof/>
                <w:szCs w:val="22"/>
                <w:lang w:val="en-US" w:eastAsia="zh-CN"/>
              </w:rPr>
              <w:tab/>
            </w:r>
            <w:r w:rsidRPr="00784C16">
              <w:rPr>
                <w:rStyle w:val="Hyperlink"/>
                <w:noProof/>
              </w:rPr>
              <w:t>General</w:t>
            </w:r>
            <w:r>
              <w:rPr>
                <w:noProof/>
                <w:webHidden/>
              </w:rPr>
              <w:tab/>
            </w:r>
            <w:r>
              <w:rPr>
                <w:noProof/>
                <w:webHidden/>
              </w:rPr>
              <w:fldChar w:fldCharType="begin"/>
            </w:r>
            <w:r>
              <w:rPr>
                <w:noProof/>
                <w:webHidden/>
              </w:rPr>
              <w:instrText xml:space="preserve"> PAGEREF _Toc47082055 \h </w:instrText>
            </w:r>
            <w:r>
              <w:rPr>
                <w:noProof/>
                <w:webHidden/>
              </w:rPr>
            </w:r>
            <w:r>
              <w:rPr>
                <w:noProof/>
                <w:webHidden/>
              </w:rPr>
              <w:fldChar w:fldCharType="separate"/>
            </w:r>
            <w:r>
              <w:rPr>
                <w:noProof/>
                <w:webHidden/>
              </w:rPr>
              <w:t>34</w:t>
            </w:r>
            <w:r>
              <w:rPr>
                <w:noProof/>
                <w:webHidden/>
              </w:rPr>
              <w:fldChar w:fldCharType="end"/>
            </w:r>
          </w:hyperlink>
        </w:p>
        <w:p w14:paraId="254F5EB2" w14:textId="77777777" w:rsidR="00620620" w:rsidRDefault="006206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082056" w:history="1">
            <w:r w:rsidRPr="00784C16">
              <w:rPr>
                <w:rStyle w:val="Hyperlink"/>
                <w:noProof/>
              </w:rPr>
              <w:t>4.2</w:t>
            </w:r>
            <w:r>
              <w:rPr>
                <w:rFonts w:asciiTheme="minorHAnsi" w:eastAsiaTheme="minorEastAsia" w:hAnsiTheme="minorHAnsi" w:cstheme="minorBidi"/>
                <w:noProof/>
                <w:szCs w:val="22"/>
                <w:lang w:val="en-US" w:eastAsia="zh-CN"/>
              </w:rPr>
              <w:tab/>
            </w:r>
            <w:r w:rsidRPr="00784C16">
              <w:rPr>
                <w:rStyle w:val="Hyperlink"/>
                <w:noProof/>
              </w:rPr>
              <w:t>Coexistence feature #1</w:t>
            </w:r>
            <w:r>
              <w:rPr>
                <w:noProof/>
                <w:webHidden/>
              </w:rPr>
              <w:tab/>
            </w:r>
            <w:r>
              <w:rPr>
                <w:noProof/>
                <w:webHidden/>
              </w:rPr>
              <w:fldChar w:fldCharType="begin"/>
            </w:r>
            <w:r>
              <w:rPr>
                <w:noProof/>
                <w:webHidden/>
              </w:rPr>
              <w:instrText xml:space="preserve"> PAGEREF _Toc47082056 \h </w:instrText>
            </w:r>
            <w:r>
              <w:rPr>
                <w:noProof/>
                <w:webHidden/>
              </w:rPr>
            </w:r>
            <w:r>
              <w:rPr>
                <w:noProof/>
                <w:webHidden/>
              </w:rPr>
              <w:fldChar w:fldCharType="separate"/>
            </w:r>
            <w:r>
              <w:rPr>
                <w:noProof/>
                <w:webHidden/>
              </w:rPr>
              <w:t>34</w:t>
            </w:r>
            <w:r>
              <w:rPr>
                <w:noProof/>
                <w:webHidden/>
              </w:rPr>
              <w:fldChar w:fldCharType="end"/>
            </w:r>
          </w:hyperlink>
        </w:p>
        <w:p w14:paraId="70F0AA8D" w14:textId="77777777" w:rsidR="00620620" w:rsidRDefault="00620620">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082057" w:history="1">
            <w:r w:rsidRPr="00784C16">
              <w:rPr>
                <w:rStyle w:val="Hyperlink"/>
                <w:noProof/>
              </w:rPr>
              <w:t>5.</w:t>
            </w:r>
            <w:r>
              <w:rPr>
                <w:rFonts w:asciiTheme="minorHAnsi" w:eastAsiaTheme="minorEastAsia" w:hAnsiTheme="minorHAnsi" w:cstheme="minorBidi"/>
                <w:noProof/>
                <w:szCs w:val="22"/>
                <w:lang w:val="en-US" w:eastAsia="zh-CN"/>
              </w:rPr>
              <w:tab/>
            </w:r>
            <w:r w:rsidRPr="00784C16">
              <w:rPr>
                <w:rStyle w:val="Hyperlink"/>
                <w:noProof/>
              </w:rPr>
              <w:t>Wideband and noncontiguous spectrum utilization</w:t>
            </w:r>
            <w:r>
              <w:rPr>
                <w:noProof/>
                <w:webHidden/>
              </w:rPr>
              <w:tab/>
            </w:r>
            <w:r>
              <w:rPr>
                <w:noProof/>
                <w:webHidden/>
              </w:rPr>
              <w:fldChar w:fldCharType="begin"/>
            </w:r>
            <w:r>
              <w:rPr>
                <w:noProof/>
                <w:webHidden/>
              </w:rPr>
              <w:instrText xml:space="preserve"> PAGEREF _Toc47082057 \h </w:instrText>
            </w:r>
            <w:r>
              <w:rPr>
                <w:noProof/>
                <w:webHidden/>
              </w:rPr>
            </w:r>
            <w:r>
              <w:rPr>
                <w:noProof/>
                <w:webHidden/>
              </w:rPr>
              <w:fldChar w:fldCharType="separate"/>
            </w:r>
            <w:r>
              <w:rPr>
                <w:noProof/>
                <w:webHidden/>
              </w:rPr>
              <w:t>34</w:t>
            </w:r>
            <w:r>
              <w:rPr>
                <w:noProof/>
                <w:webHidden/>
              </w:rPr>
              <w:fldChar w:fldCharType="end"/>
            </w:r>
          </w:hyperlink>
        </w:p>
        <w:p w14:paraId="5BCBE5E5" w14:textId="77777777" w:rsidR="00620620" w:rsidRDefault="006206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082059" w:history="1">
            <w:r w:rsidRPr="00784C16">
              <w:rPr>
                <w:rStyle w:val="Hyperlink"/>
                <w:noProof/>
              </w:rPr>
              <w:t>5.1</w:t>
            </w:r>
            <w:r>
              <w:rPr>
                <w:rFonts w:asciiTheme="minorHAnsi" w:eastAsiaTheme="minorEastAsia" w:hAnsiTheme="minorHAnsi" w:cstheme="minorBidi"/>
                <w:noProof/>
                <w:szCs w:val="22"/>
                <w:lang w:val="en-US" w:eastAsia="zh-CN"/>
              </w:rPr>
              <w:tab/>
            </w:r>
            <w:r w:rsidRPr="00784C16">
              <w:rPr>
                <w:rStyle w:val="Hyperlink"/>
                <w:noProof/>
              </w:rPr>
              <w:t>General</w:t>
            </w:r>
            <w:r>
              <w:rPr>
                <w:noProof/>
                <w:webHidden/>
              </w:rPr>
              <w:tab/>
            </w:r>
            <w:r>
              <w:rPr>
                <w:noProof/>
                <w:webHidden/>
              </w:rPr>
              <w:fldChar w:fldCharType="begin"/>
            </w:r>
            <w:r>
              <w:rPr>
                <w:noProof/>
                <w:webHidden/>
              </w:rPr>
              <w:instrText xml:space="preserve"> PAGEREF _Toc47082059 \h </w:instrText>
            </w:r>
            <w:r>
              <w:rPr>
                <w:noProof/>
                <w:webHidden/>
              </w:rPr>
            </w:r>
            <w:r>
              <w:rPr>
                <w:noProof/>
                <w:webHidden/>
              </w:rPr>
              <w:fldChar w:fldCharType="separate"/>
            </w:r>
            <w:r>
              <w:rPr>
                <w:noProof/>
                <w:webHidden/>
              </w:rPr>
              <w:t>34</w:t>
            </w:r>
            <w:r>
              <w:rPr>
                <w:noProof/>
                <w:webHidden/>
              </w:rPr>
              <w:fldChar w:fldCharType="end"/>
            </w:r>
          </w:hyperlink>
        </w:p>
        <w:p w14:paraId="383F7A01" w14:textId="77777777" w:rsidR="00620620" w:rsidRDefault="006206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082060" w:history="1">
            <w:r w:rsidRPr="00784C16">
              <w:rPr>
                <w:rStyle w:val="Hyperlink"/>
                <w:noProof/>
                <w:highlight w:val="yellow"/>
              </w:rPr>
              <w:t>5.2</w:t>
            </w:r>
            <w:r>
              <w:rPr>
                <w:rFonts w:asciiTheme="minorHAnsi" w:eastAsiaTheme="minorEastAsia" w:hAnsiTheme="minorHAnsi" w:cstheme="minorBidi"/>
                <w:noProof/>
                <w:szCs w:val="22"/>
                <w:lang w:val="en-US" w:eastAsia="zh-CN"/>
              </w:rPr>
              <w:tab/>
            </w:r>
            <w:r w:rsidRPr="00784C16">
              <w:rPr>
                <w:rStyle w:val="Hyperlink"/>
                <w:noProof/>
                <w:highlight w:val="yellow"/>
              </w:rPr>
              <w:t>Subchannel selective transmission</w:t>
            </w:r>
            <w:r>
              <w:rPr>
                <w:noProof/>
                <w:webHidden/>
              </w:rPr>
              <w:tab/>
            </w:r>
            <w:r>
              <w:rPr>
                <w:noProof/>
                <w:webHidden/>
              </w:rPr>
              <w:fldChar w:fldCharType="begin"/>
            </w:r>
            <w:r>
              <w:rPr>
                <w:noProof/>
                <w:webHidden/>
              </w:rPr>
              <w:instrText xml:space="preserve"> PAGEREF _Toc47082060 \h </w:instrText>
            </w:r>
            <w:r>
              <w:rPr>
                <w:noProof/>
                <w:webHidden/>
              </w:rPr>
            </w:r>
            <w:r>
              <w:rPr>
                <w:noProof/>
                <w:webHidden/>
              </w:rPr>
              <w:fldChar w:fldCharType="separate"/>
            </w:r>
            <w:r>
              <w:rPr>
                <w:noProof/>
                <w:webHidden/>
              </w:rPr>
              <w:t>34</w:t>
            </w:r>
            <w:r>
              <w:rPr>
                <w:noProof/>
                <w:webHidden/>
              </w:rPr>
              <w:fldChar w:fldCharType="end"/>
            </w:r>
          </w:hyperlink>
        </w:p>
        <w:p w14:paraId="76383CD8" w14:textId="77777777" w:rsidR="00620620" w:rsidRDefault="006206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082061" w:history="1">
            <w:r w:rsidRPr="00784C16">
              <w:rPr>
                <w:rStyle w:val="Hyperlink"/>
                <w:noProof/>
                <w:highlight w:val="yellow"/>
              </w:rPr>
              <w:t>5.3</w:t>
            </w:r>
            <w:r>
              <w:rPr>
                <w:rFonts w:asciiTheme="minorHAnsi" w:eastAsiaTheme="minorEastAsia" w:hAnsiTheme="minorHAnsi" w:cstheme="minorBidi"/>
                <w:noProof/>
                <w:szCs w:val="22"/>
                <w:lang w:val="en-US" w:eastAsia="zh-CN"/>
              </w:rPr>
              <w:tab/>
            </w:r>
            <w:r w:rsidRPr="00784C16">
              <w:rPr>
                <w:rStyle w:val="Hyperlink"/>
                <w:noProof/>
                <w:highlight w:val="yellow"/>
              </w:rPr>
              <w:t>A-control subfield</w:t>
            </w:r>
            <w:r>
              <w:rPr>
                <w:noProof/>
                <w:webHidden/>
              </w:rPr>
              <w:tab/>
            </w:r>
            <w:r>
              <w:rPr>
                <w:noProof/>
                <w:webHidden/>
              </w:rPr>
              <w:fldChar w:fldCharType="begin"/>
            </w:r>
            <w:r>
              <w:rPr>
                <w:noProof/>
                <w:webHidden/>
              </w:rPr>
              <w:instrText xml:space="preserve"> PAGEREF _Toc47082061 \h </w:instrText>
            </w:r>
            <w:r>
              <w:rPr>
                <w:noProof/>
                <w:webHidden/>
              </w:rPr>
            </w:r>
            <w:r>
              <w:rPr>
                <w:noProof/>
                <w:webHidden/>
              </w:rPr>
              <w:fldChar w:fldCharType="separate"/>
            </w:r>
            <w:r>
              <w:rPr>
                <w:noProof/>
                <w:webHidden/>
              </w:rPr>
              <w:t>34</w:t>
            </w:r>
            <w:r>
              <w:rPr>
                <w:noProof/>
                <w:webHidden/>
              </w:rPr>
              <w:fldChar w:fldCharType="end"/>
            </w:r>
          </w:hyperlink>
        </w:p>
        <w:p w14:paraId="66832B6B" w14:textId="77777777" w:rsidR="00620620" w:rsidRDefault="00620620">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082062" w:history="1">
            <w:r w:rsidRPr="00784C16">
              <w:rPr>
                <w:rStyle w:val="Hyperlink"/>
                <w:noProof/>
              </w:rPr>
              <w:t>6.</w:t>
            </w:r>
            <w:r>
              <w:rPr>
                <w:rFonts w:asciiTheme="minorHAnsi" w:eastAsiaTheme="minorEastAsia" w:hAnsiTheme="minorHAnsi" w:cstheme="minorBidi"/>
                <w:noProof/>
                <w:szCs w:val="22"/>
                <w:lang w:val="en-US" w:eastAsia="zh-CN"/>
              </w:rPr>
              <w:tab/>
            </w:r>
            <w:r w:rsidRPr="00784C16">
              <w:rPr>
                <w:rStyle w:val="Hyperlink"/>
                <w:noProof/>
              </w:rPr>
              <w:t>Multi-link operation</w:t>
            </w:r>
            <w:r>
              <w:rPr>
                <w:noProof/>
                <w:webHidden/>
              </w:rPr>
              <w:tab/>
            </w:r>
            <w:r>
              <w:rPr>
                <w:noProof/>
                <w:webHidden/>
              </w:rPr>
              <w:fldChar w:fldCharType="begin"/>
            </w:r>
            <w:r>
              <w:rPr>
                <w:noProof/>
                <w:webHidden/>
              </w:rPr>
              <w:instrText xml:space="preserve"> PAGEREF _Toc47082062 \h </w:instrText>
            </w:r>
            <w:r>
              <w:rPr>
                <w:noProof/>
                <w:webHidden/>
              </w:rPr>
            </w:r>
            <w:r>
              <w:rPr>
                <w:noProof/>
                <w:webHidden/>
              </w:rPr>
              <w:fldChar w:fldCharType="separate"/>
            </w:r>
            <w:r>
              <w:rPr>
                <w:noProof/>
                <w:webHidden/>
              </w:rPr>
              <w:t>34</w:t>
            </w:r>
            <w:r>
              <w:rPr>
                <w:noProof/>
                <w:webHidden/>
              </w:rPr>
              <w:fldChar w:fldCharType="end"/>
            </w:r>
          </w:hyperlink>
        </w:p>
        <w:p w14:paraId="512598F0" w14:textId="77777777" w:rsidR="00620620" w:rsidRDefault="006206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082064" w:history="1">
            <w:r w:rsidRPr="00784C16">
              <w:rPr>
                <w:rStyle w:val="Hyperlink"/>
                <w:noProof/>
              </w:rPr>
              <w:t>6.1</w:t>
            </w:r>
            <w:r>
              <w:rPr>
                <w:rFonts w:asciiTheme="minorHAnsi" w:eastAsiaTheme="minorEastAsia" w:hAnsiTheme="minorHAnsi" w:cstheme="minorBidi"/>
                <w:noProof/>
                <w:szCs w:val="22"/>
                <w:lang w:val="en-US" w:eastAsia="zh-CN"/>
              </w:rPr>
              <w:tab/>
            </w:r>
            <w:r w:rsidRPr="00784C16">
              <w:rPr>
                <w:rStyle w:val="Hyperlink"/>
                <w:noProof/>
              </w:rPr>
              <w:t>General</w:t>
            </w:r>
            <w:r>
              <w:rPr>
                <w:noProof/>
                <w:webHidden/>
              </w:rPr>
              <w:tab/>
            </w:r>
            <w:r>
              <w:rPr>
                <w:noProof/>
                <w:webHidden/>
              </w:rPr>
              <w:fldChar w:fldCharType="begin"/>
            </w:r>
            <w:r>
              <w:rPr>
                <w:noProof/>
                <w:webHidden/>
              </w:rPr>
              <w:instrText xml:space="preserve"> PAGEREF _Toc47082064 \h </w:instrText>
            </w:r>
            <w:r>
              <w:rPr>
                <w:noProof/>
                <w:webHidden/>
              </w:rPr>
            </w:r>
            <w:r>
              <w:rPr>
                <w:noProof/>
                <w:webHidden/>
              </w:rPr>
              <w:fldChar w:fldCharType="separate"/>
            </w:r>
            <w:r>
              <w:rPr>
                <w:noProof/>
                <w:webHidden/>
              </w:rPr>
              <w:t>34</w:t>
            </w:r>
            <w:r>
              <w:rPr>
                <w:noProof/>
                <w:webHidden/>
              </w:rPr>
              <w:fldChar w:fldCharType="end"/>
            </w:r>
          </w:hyperlink>
        </w:p>
        <w:p w14:paraId="2A690CB3" w14:textId="77777777" w:rsidR="00620620" w:rsidRDefault="006206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082065" w:history="1">
            <w:r w:rsidRPr="00784C16">
              <w:rPr>
                <w:rStyle w:val="Hyperlink"/>
                <w:noProof/>
              </w:rPr>
              <w:t>6.2</w:t>
            </w:r>
            <w:r>
              <w:rPr>
                <w:rFonts w:asciiTheme="minorHAnsi" w:eastAsiaTheme="minorEastAsia" w:hAnsiTheme="minorHAnsi" w:cstheme="minorBidi"/>
                <w:noProof/>
                <w:szCs w:val="22"/>
                <w:lang w:val="en-US" w:eastAsia="zh-CN"/>
              </w:rPr>
              <w:tab/>
            </w:r>
            <w:r w:rsidRPr="00784C16">
              <w:rPr>
                <w:rStyle w:val="Hyperlink"/>
                <w:noProof/>
              </w:rPr>
              <w:t>Multi-link discovery</w:t>
            </w:r>
            <w:r>
              <w:rPr>
                <w:noProof/>
                <w:webHidden/>
              </w:rPr>
              <w:tab/>
            </w:r>
            <w:r>
              <w:rPr>
                <w:noProof/>
                <w:webHidden/>
              </w:rPr>
              <w:fldChar w:fldCharType="begin"/>
            </w:r>
            <w:r>
              <w:rPr>
                <w:noProof/>
                <w:webHidden/>
              </w:rPr>
              <w:instrText xml:space="preserve"> PAGEREF _Toc47082065 \h </w:instrText>
            </w:r>
            <w:r>
              <w:rPr>
                <w:noProof/>
                <w:webHidden/>
              </w:rPr>
            </w:r>
            <w:r>
              <w:rPr>
                <w:noProof/>
                <w:webHidden/>
              </w:rPr>
              <w:fldChar w:fldCharType="separate"/>
            </w:r>
            <w:r>
              <w:rPr>
                <w:noProof/>
                <w:webHidden/>
              </w:rPr>
              <w:t>35</w:t>
            </w:r>
            <w:r>
              <w:rPr>
                <w:noProof/>
                <w:webHidden/>
              </w:rPr>
              <w:fldChar w:fldCharType="end"/>
            </w:r>
          </w:hyperlink>
        </w:p>
        <w:p w14:paraId="1B18FCE1" w14:textId="77777777" w:rsidR="00620620" w:rsidRDefault="006206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082066" w:history="1">
            <w:r w:rsidRPr="00784C16">
              <w:rPr>
                <w:rStyle w:val="Hyperlink"/>
                <w:noProof/>
              </w:rPr>
              <w:t>6.3</w:t>
            </w:r>
            <w:r>
              <w:rPr>
                <w:rFonts w:asciiTheme="minorHAnsi" w:eastAsiaTheme="minorEastAsia" w:hAnsiTheme="minorHAnsi" w:cstheme="minorBidi"/>
                <w:noProof/>
                <w:szCs w:val="22"/>
                <w:lang w:val="en-US" w:eastAsia="zh-CN"/>
              </w:rPr>
              <w:tab/>
            </w:r>
            <w:r w:rsidRPr="00784C16">
              <w:rPr>
                <w:rStyle w:val="Hyperlink"/>
                <w:noProof/>
              </w:rPr>
              <w:t>Multi-link setup</w:t>
            </w:r>
            <w:r>
              <w:rPr>
                <w:noProof/>
                <w:webHidden/>
              </w:rPr>
              <w:tab/>
            </w:r>
            <w:r>
              <w:rPr>
                <w:noProof/>
                <w:webHidden/>
              </w:rPr>
              <w:fldChar w:fldCharType="begin"/>
            </w:r>
            <w:r>
              <w:rPr>
                <w:noProof/>
                <w:webHidden/>
              </w:rPr>
              <w:instrText xml:space="preserve"> PAGEREF _Toc47082066 \h </w:instrText>
            </w:r>
            <w:r>
              <w:rPr>
                <w:noProof/>
                <w:webHidden/>
              </w:rPr>
            </w:r>
            <w:r>
              <w:rPr>
                <w:noProof/>
                <w:webHidden/>
              </w:rPr>
              <w:fldChar w:fldCharType="separate"/>
            </w:r>
            <w:r>
              <w:rPr>
                <w:noProof/>
                <w:webHidden/>
              </w:rPr>
              <w:t>37</w:t>
            </w:r>
            <w:r>
              <w:rPr>
                <w:noProof/>
                <w:webHidden/>
              </w:rPr>
              <w:fldChar w:fldCharType="end"/>
            </w:r>
          </w:hyperlink>
        </w:p>
        <w:p w14:paraId="28AA1304" w14:textId="77777777" w:rsidR="00620620" w:rsidRDefault="006206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082067" w:history="1">
            <w:r w:rsidRPr="00784C16">
              <w:rPr>
                <w:rStyle w:val="Hyperlink"/>
                <w:noProof/>
              </w:rPr>
              <w:t>6.4</w:t>
            </w:r>
            <w:r>
              <w:rPr>
                <w:rFonts w:asciiTheme="minorHAnsi" w:eastAsiaTheme="minorEastAsia" w:hAnsiTheme="minorHAnsi" w:cstheme="minorBidi"/>
                <w:noProof/>
                <w:szCs w:val="22"/>
                <w:lang w:val="en-US" w:eastAsia="zh-CN"/>
              </w:rPr>
              <w:tab/>
            </w:r>
            <w:r w:rsidRPr="00784C16">
              <w:rPr>
                <w:rStyle w:val="Hyperlink"/>
                <w:noProof/>
              </w:rPr>
              <w:t>TID-to-link mapping</w:t>
            </w:r>
            <w:r>
              <w:rPr>
                <w:noProof/>
                <w:webHidden/>
              </w:rPr>
              <w:tab/>
            </w:r>
            <w:r>
              <w:rPr>
                <w:noProof/>
                <w:webHidden/>
              </w:rPr>
              <w:fldChar w:fldCharType="begin"/>
            </w:r>
            <w:r>
              <w:rPr>
                <w:noProof/>
                <w:webHidden/>
              </w:rPr>
              <w:instrText xml:space="preserve"> PAGEREF _Toc47082067 \h </w:instrText>
            </w:r>
            <w:r>
              <w:rPr>
                <w:noProof/>
                <w:webHidden/>
              </w:rPr>
            </w:r>
            <w:r>
              <w:rPr>
                <w:noProof/>
                <w:webHidden/>
              </w:rPr>
              <w:fldChar w:fldCharType="separate"/>
            </w:r>
            <w:r>
              <w:rPr>
                <w:noProof/>
                <w:webHidden/>
              </w:rPr>
              <w:t>40</w:t>
            </w:r>
            <w:r>
              <w:rPr>
                <w:noProof/>
                <w:webHidden/>
              </w:rPr>
              <w:fldChar w:fldCharType="end"/>
            </w:r>
          </w:hyperlink>
        </w:p>
        <w:p w14:paraId="1FA83AAD" w14:textId="77777777" w:rsidR="00620620" w:rsidRDefault="006206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082068" w:history="1">
            <w:r w:rsidRPr="00784C16">
              <w:rPr>
                <w:rStyle w:val="Hyperlink"/>
                <w:noProof/>
              </w:rPr>
              <w:t>6.5</w:t>
            </w:r>
            <w:r>
              <w:rPr>
                <w:rFonts w:asciiTheme="minorHAnsi" w:eastAsiaTheme="minorEastAsia" w:hAnsiTheme="minorHAnsi" w:cstheme="minorBidi"/>
                <w:noProof/>
                <w:szCs w:val="22"/>
                <w:lang w:val="en-US" w:eastAsia="zh-CN"/>
              </w:rPr>
              <w:tab/>
            </w:r>
            <w:r w:rsidRPr="00784C16">
              <w:rPr>
                <w:rStyle w:val="Hyperlink"/>
                <w:noProof/>
              </w:rPr>
              <w:t>Multi-link block ack</w:t>
            </w:r>
            <w:r>
              <w:rPr>
                <w:noProof/>
                <w:webHidden/>
              </w:rPr>
              <w:tab/>
            </w:r>
            <w:r>
              <w:rPr>
                <w:noProof/>
                <w:webHidden/>
              </w:rPr>
              <w:fldChar w:fldCharType="begin"/>
            </w:r>
            <w:r>
              <w:rPr>
                <w:noProof/>
                <w:webHidden/>
              </w:rPr>
              <w:instrText xml:space="preserve"> PAGEREF _Toc47082068 \h </w:instrText>
            </w:r>
            <w:r>
              <w:rPr>
                <w:noProof/>
                <w:webHidden/>
              </w:rPr>
            </w:r>
            <w:r>
              <w:rPr>
                <w:noProof/>
                <w:webHidden/>
              </w:rPr>
              <w:fldChar w:fldCharType="separate"/>
            </w:r>
            <w:r>
              <w:rPr>
                <w:noProof/>
                <w:webHidden/>
              </w:rPr>
              <w:t>41</w:t>
            </w:r>
            <w:r>
              <w:rPr>
                <w:noProof/>
                <w:webHidden/>
              </w:rPr>
              <w:fldChar w:fldCharType="end"/>
            </w:r>
          </w:hyperlink>
        </w:p>
        <w:p w14:paraId="13DFB77F" w14:textId="77777777" w:rsidR="00620620" w:rsidRDefault="006206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082069" w:history="1">
            <w:r w:rsidRPr="00784C16">
              <w:rPr>
                <w:rStyle w:val="Hyperlink"/>
                <w:noProof/>
              </w:rPr>
              <w:t>6.6</w:t>
            </w:r>
            <w:r>
              <w:rPr>
                <w:rFonts w:asciiTheme="minorHAnsi" w:eastAsiaTheme="minorEastAsia" w:hAnsiTheme="minorHAnsi" w:cstheme="minorBidi"/>
                <w:noProof/>
                <w:szCs w:val="22"/>
                <w:lang w:val="en-US" w:eastAsia="zh-CN"/>
              </w:rPr>
              <w:tab/>
            </w:r>
            <w:r w:rsidRPr="00784C16">
              <w:rPr>
                <w:rStyle w:val="Hyperlink"/>
                <w:noProof/>
              </w:rPr>
              <w:t>Power save</w:t>
            </w:r>
            <w:r>
              <w:rPr>
                <w:noProof/>
                <w:webHidden/>
              </w:rPr>
              <w:tab/>
            </w:r>
            <w:r>
              <w:rPr>
                <w:noProof/>
                <w:webHidden/>
              </w:rPr>
              <w:fldChar w:fldCharType="begin"/>
            </w:r>
            <w:r>
              <w:rPr>
                <w:noProof/>
                <w:webHidden/>
              </w:rPr>
              <w:instrText xml:space="preserve"> PAGEREF _Toc47082069 \h </w:instrText>
            </w:r>
            <w:r>
              <w:rPr>
                <w:noProof/>
                <w:webHidden/>
              </w:rPr>
            </w:r>
            <w:r>
              <w:rPr>
                <w:noProof/>
                <w:webHidden/>
              </w:rPr>
              <w:fldChar w:fldCharType="separate"/>
            </w:r>
            <w:r>
              <w:rPr>
                <w:noProof/>
                <w:webHidden/>
              </w:rPr>
              <w:t>42</w:t>
            </w:r>
            <w:r>
              <w:rPr>
                <w:noProof/>
                <w:webHidden/>
              </w:rPr>
              <w:fldChar w:fldCharType="end"/>
            </w:r>
          </w:hyperlink>
        </w:p>
        <w:p w14:paraId="088F42E8" w14:textId="77777777" w:rsidR="00620620" w:rsidRDefault="006206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082070" w:history="1">
            <w:r w:rsidRPr="00784C16">
              <w:rPr>
                <w:rStyle w:val="Hyperlink"/>
                <w:noProof/>
              </w:rPr>
              <w:t>6.7</w:t>
            </w:r>
            <w:r>
              <w:rPr>
                <w:rFonts w:asciiTheme="minorHAnsi" w:eastAsiaTheme="minorEastAsia" w:hAnsiTheme="minorHAnsi" w:cstheme="minorBidi"/>
                <w:noProof/>
                <w:szCs w:val="22"/>
                <w:lang w:val="en-US" w:eastAsia="zh-CN"/>
              </w:rPr>
              <w:tab/>
            </w:r>
            <w:r w:rsidRPr="00784C16">
              <w:rPr>
                <w:rStyle w:val="Hyperlink"/>
                <w:noProof/>
              </w:rPr>
              <w:t xml:space="preserve">Multi-link group addressed </w:t>
            </w:r>
            <w:r w:rsidRPr="00784C16">
              <w:rPr>
                <w:rStyle w:val="Hyperlink"/>
                <w:noProof/>
                <w:highlight w:val="yellow"/>
              </w:rPr>
              <w:t>frame</w:t>
            </w:r>
            <w:r w:rsidRPr="00784C16">
              <w:rPr>
                <w:rStyle w:val="Hyperlink"/>
                <w:noProof/>
              </w:rPr>
              <w:t xml:space="preserve"> delivery</w:t>
            </w:r>
            <w:r>
              <w:rPr>
                <w:noProof/>
                <w:webHidden/>
              </w:rPr>
              <w:tab/>
            </w:r>
            <w:r>
              <w:rPr>
                <w:noProof/>
                <w:webHidden/>
              </w:rPr>
              <w:fldChar w:fldCharType="begin"/>
            </w:r>
            <w:r>
              <w:rPr>
                <w:noProof/>
                <w:webHidden/>
              </w:rPr>
              <w:instrText xml:space="preserve"> PAGEREF _Toc47082070 \h </w:instrText>
            </w:r>
            <w:r>
              <w:rPr>
                <w:noProof/>
                <w:webHidden/>
              </w:rPr>
            </w:r>
            <w:r>
              <w:rPr>
                <w:noProof/>
                <w:webHidden/>
              </w:rPr>
              <w:fldChar w:fldCharType="separate"/>
            </w:r>
            <w:r>
              <w:rPr>
                <w:noProof/>
                <w:webHidden/>
              </w:rPr>
              <w:t>44</w:t>
            </w:r>
            <w:r>
              <w:rPr>
                <w:noProof/>
                <w:webHidden/>
              </w:rPr>
              <w:fldChar w:fldCharType="end"/>
            </w:r>
          </w:hyperlink>
        </w:p>
        <w:p w14:paraId="7B06617F" w14:textId="77777777" w:rsidR="00620620" w:rsidRDefault="006206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082071" w:history="1">
            <w:r w:rsidRPr="00784C16">
              <w:rPr>
                <w:rStyle w:val="Hyperlink"/>
                <w:noProof/>
              </w:rPr>
              <w:t>6.8</w:t>
            </w:r>
            <w:r>
              <w:rPr>
                <w:rFonts w:asciiTheme="minorHAnsi" w:eastAsiaTheme="minorEastAsia" w:hAnsiTheme="minorHAnsi" w:cstheme="minorBidi"/>
                <w:noProof/>
                <w:szCs w:val="22"/>
                <w:lang w:val="en-US" w:eastAsia="zh-CN"/>
              </w:rPr>
              <w:tab/>
            </w:r>
            <w:r w:rsidRPr="00784C16">
              <w:rPr>
                <w:rStyle w:val="Hyperlink"/>
                <w:noProof/>
              </w:rPr>
              <w:t>Multi-link channel access</w:t>
            </w:r>
            <w:r>
              <w:rPr>
                <w:noProof/>
                <w:webHidden/>
              </w:rPr>
              <w:tab/>
            </w:r>
            <w:r>
              <w:rPr>
                <w:noProof/>
                <w:webHidden/>
              </w:rPr>
              <w:fldChar w:fldCharType="begin"/>
            </w:r>
            <w:r>
              <w:rPr>
                <w:noProof/>
                <w:webHidden/>
              </w:rPr>
              <w:instrText xml:space="preserve"> PAGEREF _Toc47082071 \h </w:instrText>
            </w:r>
            <w:r>
              <w:rPr>
                <w:noProof/>
                <w:webHidden/>
              </w:rPr>
            </w:r>
            <w:r>
              <w:rPr>
                <w:noProof/>
                <w:webHidden/>
              </w:rPr>
              <w:fldChar w:fldCharType="separate"/>
            </w:r>
            <w:r>
              <w:rPr>
                <w:noProof/>
                <w:webHidden/>
              </w:rPr>
              <w:t>44</w:t>
            </w:r>
            <w:r>
              <w:rPr>
                <w:noProof/>
                <w:webHidden/>
              </w:rPr>
              <w:fldChar w:fldCharType="end"/>
            </w:r>
          </w:hyperlink>
        </w:p>
        <w:p w14:paraId="3ED72D36" w14:textId="77777777" w:rsidR="00620620" w:rsidRDefault="006206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082072" w:history="1">
            <w:r w:rsidRPr="00784C16">
              <w:rPr>
                <w:rStyle w:val="Hyperlink"/>
                <w:noProof/>
                <w:lang w:eastAsia="ko-KR"/>
              </w:rPr>
              <w:t>6.9</w:t>
            </w:r>
            <w:r>
              <w:rPr>
                <w:rFonts w:asciiTheme="minorHAnsi" w:eastAsiaTheme="minorEastAsia" w:hAnsiTheme="minorHAnsi" w:cstheme="minorBidi"/>
                <w:noProof/>
                <w:szCs w:val="22"/>
                <w:lang w:val="en-US" w:eastAsia="zh-CN"/>
              </w:rPr>
              <w:tab/>
            </w:r>
            <w:r w:rsidRPr="00784C16">
              <w:rPr>
                <w:rStyle w:val="Hyperlink"/>
                <w:noProof/>
                <w:lang w:val="en-US" w:eastAsia="ko-KR"/>
              </w:rPr>
              <w:t>Multi-BSSID</w:t>
            </w:r>
            <w:r>
              <w:rPr>
                <w:noProof/>
                <w:webHidden/>
              </w:rPr>
              <w:tab/>
            </w:r>
            <w:r>
              <w:rPr>
                <w:noProof/>
                <w:webHidden/>
              </w:rPr>
              <w:fldChar w:fldCharType="begin"/>
            </w:r>
            <w:r>
              <w:rPr>
                <w:noProof/>
                <w:webHidden/>
              </w:rPr>
              <w:instrText xml:space="preserve"> PAGEREF _Toc47082072 \h </w:instrText>
            </w:r>
            <w:r>
              <w:rPr>
                <w:noProof/>
                <w:webHidden/>
              </w:rPr>
            </w:r>
            <w:r>
              <w:rPr>
                <w:noProof/>
                <w:webHidden/>
              </w:rPr>
              <w:fldChar w:fldCharType="separate"/>
            </w:r>
            <w:r>
              <w:rPr>
                <w:noProof/>
                <w:webHidden/>
              </w:rPr>
              <w:t>46</w:t>
            </w:r>
            <w:r>
              <w:rPr>
                <w:noProof/>
                <w:webHidden/>
              </w:rPr>
              <w:fldChar w:fldCharType="end"/>
            </w:r>
          </w:hyperlink>
        </w:p>
        <w:p w14:paraId="5FEE55FE" w14:textId="77777777" w:rsidR="00620620" w:rsidRDefault="006206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082073" w:history="1">
            <w:r w:rsidRPr="00784C16">
              <w:rPr>
                <w:rStyle w:val="Hyperlink"/>
                <w:noProof/>
                <w:highlight w:val="yellow"/>
                <w:lang w:eastAsia="ko-KR"/>
              </w:rPr>
              <w:t>6.10</w:t>
            </w:r>
            <w:r>
              <w:rPr>
                <w:rFonts w:asciiTheme="minorHAnsi" w:eastAsiaTheme="minorEastAsia" w:hAnsiTheme="minorHAnsi" w:cstheme="minorBidi"/>
                <w:noProof/>
                <w:szCs w:val="22"/>
                <w:lang w:val="en-US" w:eastAsia="zh-CN"/>
              </w:rPr>
              <w:tab/>
            </w:r>
            <w:r w:rsidRPr="00784C16">
              <w:rPr>
                <w:rStyle w:val="Hyperlink"/>
                <w:noProof/>
                <w:highlight w:val="yellow"/>
                <w:lang w:val="en-US" w:eastAsia="ko-KR"/>
              </w:rPr>
              <w:t>Quality of service for latency sensitive traffic</w:t>
            </w:r>
            <w:r>
              <w:rPr>
                <w:noProof/>
                <w:webHidden/>
              </w:rPr>
              <w:tab/>
            </w:r>
            <w:r>
              <w:rPr>
                <w:noProof/>
                <w:webHidden/>
              </w:rPr>
              <w:fldChar w:fldCharType="begin"/>
            </w:r>
            <w:r>
              <w:rPr>
                <w:noProof/>
                <w:webHidden/>
              </w:rPr>
              <w:instrText xml:space="preserve"> PAGEREF _Toc47082073 \h </w:instrText>
            </w:r>
            <w:r>
              <w:rPr>
                <w:noProof/>
                <w:webHidden/>
              </w:rPr>
            </w:r>
            <w:r>
              <w:rPr>
                <w:noProof/>
                <w:webHidden/>
              </w:rPr>
              <w:fldChar w:fldCharType="separate"/>
            </w:r>
            <w:r>
              <w:rPr>
                <w:noProof/>
                <w:webHidden/>
              </w:rPr>
              <w:t>46</w:t>
            </w:r>
            <w:r>
              <w:rPr>
                <w:noProof/>
                <w:webHidden/>
              </w:rPr>
              <w:fldChar w:fldCharType="end"/>
            </w:r>
          </w:hyperlink>
        </w:p>
        <w:p w14:paraId="5565E842" w14:textId="77777777" w:rsidR="00620620" w:rsidRDefault="006206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082074" w:history="1">
            <w:r w:rsidRPr="00784C16">
              <w:rPr>
                <w:rStyle w:val="Hyperlink"/>
                <w:noProof/>
                <w:highlight w:val="yellow"/>
                <w:lang w:eastAsia="ko-KR"/>
              </w:rPr>
              <w:t>6.11</w:t>
            </w:r>
            <w:r>
              <w:rPr>
                <w:rFonts w:asciiTheme="minorHAnsi" w:eastAsiaTheme="minorEastAsia" w:hAnsiTheme="minorHAnsi" w:cstheme="minorBidi"/>
                <w:noProof/>
                <w:szCs w:val="22"/>
                <w:lang w:val="en-US" w:eastAsia="zh-CN"/>
              </w:rPr>
              <w:tab/>
            </w:r>
            <w:r w:rsidRPr="00784C16">
              <w:rPr>
                <w:rStyle w:val="Hyperlink"/>
                <w:noProof/>
                <w:highlight w:val="yellow"/>
                <w:lang w:val="en-US" w:eastAsia="ko-KR"/>
              </w:rPr>
              <w:t>Multi-link single radio operation</w:t>
            </w:r>
            <w:r>
              <w:rPr>
                <w:noProof/>
                <w:webHidden/>
              </w:rPr>
              <w:tab/>
            </w:r>
            <w:r>
              <w:rPr>
                <w:noProof/>
                <w:webHidden/>
              </w:rPr>
              <w:fldChar w:fldCharType="begin"/>
            </w:r>
            <w:r>
              <w:rPr>
                <w:noProof/>
                <w:webHidden/>
              </w:rPr>
              <w:instrText xml:space="preserve"> PAGEREF _Toc47082074 \h </w:instrText>
            </w:r>
            <w:r>
              <w:rPr>
                <w:noProof/>
                <w:webHidden/>
              </w:rPr>
            </w:r>
            <w:r>
              <w:rPr>
                <w:noProof/>
                <w:webHidden/>
              </w:rPr>
              <w:fldChar w:fldCharType="separate"/>
            </w:r>
            <w:r>
              <w:rPr>
                <w:noProof/>
                <w:webHidden/>
              </w:rPr>
              <w:t>47</w:t>
            </w:r>
            <w:r>
              <w:rPr>
                <w:noProof/>
                <w:webHidden/>
              </w:rPr>
              <w:fldChar w:fldCharType="end"/>
            </w:r>
          </w:hyperlink>
        </w:p>
        <w:p w14:paraId="418C16E6" w14:textId="77777777" w:rsidR="00620620" w:rsidRDefault="00620620">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082075" w:history="1">
            <w:r w:rsidRPr="00784C16">
              <w:rPr>
                <w:rStyle w:val="Hyperlink"/>
                <w:noProof/>
              </w:rPr>
              <w:t>7.</w:t>
            </w:r>
            <w:r>
              <w:rPr>
                <w:rFonts w:asciiTheme="minorHAnsi" w:eastAsiaTheme="minorEastAsia" w:hAnsiTheme="minorHAnsi" w:cstheme="minorBidi"/>
                <w:noProof/>
                <w:szCs w:val="22"/>
                <w:lang w:val="en-US" w:eastAsia="zh-CN"/>
              </w:rPr>
              <w:tab/>
            </w:r>
            <w:r w:rsidRPr="00784C16">
              <w:rPr>
                <w:rStyle w:val="Hyperlink"/>
                <w:noProof/>
              </w:rPr>
              <w:t>Multi-band and multichannel aggregation and operation</w:t>
            </w:r>
            <w:r>
              <w:rPr>
                <w:noProof/>
                <w:webHidden/>
              </w:rPr>
              <w:tab/>
            </w:r>
            <w:r>
              <w:rPr>
                <w:noProof/>
                <w:webHidden/>
              </w:rPr>
              <w:fldChar w:fldCharType="begin"/>
            </w:r>
            <w:r>
              <w:rPr>
                <w:noProof/>
                <w:webHidden/>
              </w:rPr>
              <w:instrText xml:space="preserve"> PAGEREF _Toc47082075 \h </w:instrText>
            </w:r>
            <w:r>
              <w:rPr>
                <w:noProof/>
                <w:webHidden/>
              </w:rPr>
            </w:r>
            <w:r>
              <w:rPr>
                <w:noProof/>
                <w:webHidden/>
              </w:rPr>
              <w:fldChar w:fldCharType="separate"/>
            </w:r>
            <w:r>
              <w:rPr>
                <w:noProof/>
                <w:webHidden/>
              </w:rPr>
              <w:t>47</w:t>
            </w:r>
            <w:r>
              <w:rPr>
                <w:noProof/>
                <w:webHidden/>
              </w:rPr>
              <w:fldChar w:fldCharType="end"/>
            </w:r>
          </w:hyperlink>
        </w:p>
        <w:p w14:paraId="3657571D" w14:textId="77777777" w:rsidR="00620620" w:rsidRDefault="006206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082077" w:history="1">
            <w:r w:rsidRPr="00784C16">
              <w:rPr>
                <w:rStyle w:val="Hyperlink"/>
                <w:noProof/>
              </w:rPr>
              <w:t>7.1</w:t>
            </w:r>
            <w:r>
              <w:rPr>
                <w:rFonts w:asciiTheme="minorHAnsi" w:eastAsiaTheme="minorEastAsia" w:hAnsiTheme="minorHAnsi" w:cstheme="minorBidi"/>
                <w:noProof/>
                <w:szCs w:val="22"/>
                <w:lang w:val="en-US" w:eastAsia="zh-CN"/>
              </w:rPr>
              <w:tab/>
            </w:r>
            <w:r w:rsidRPr="00784C16">
              <w:rPr>
                <w:rStyle w:val="Hyperlink"/>
                <w:noProof/>
              </w:rPr>
              <w:t>General</w:t>
            </w:r>
            <w:r>
              <w:rPr>
                <w:noProof/>
                <w:webHidden/>
              </w:rPr>
              <w:tab/>
            </w:r>
            <w:r>
              <w:rPr>
                <w:noProof/>
                <w:webHidden/>
              </w:rPr>
              <w:fldChar w:fldCharType="begin"/>
            </w:r>
            <w:r>
              <w:rPr>
                <w:noProof/>
                <w:webHidden/>
              </w:rPr>
              <w:instrText xml:space="preserve"> PAGEREF _Toc47082077 \h </w:instrText>
            </w:r>
            <w:r>
              <w:rPr>
                <w:noProof/>
                <w:webHidden/>
              </w:rPr>
            </w:r>
            <w:r>
              <w:rPr>
                <w:noProof/>
                <w:webHidden/>
              </w:rPr>
              <w:fldChar w:fldCharType="separate"/>
            </w:r>
            <w:r>
              <w:rPr>
                <w:noProof/>
                <w:webHidden/>
              </w:rPr>
              <w:t>47</w:t>
            </w:r>
            <w:r>
              <w:rPr>
                <w:noProof/>
                <w:webHidden/>
              </w:rPr>
              <w:fldChar w:fldCharType="end"/>
            </w:r>
          </w:hyperlink>
        </w:p>
        <w:p w14:paraId="4FB5BA0B" w14:textId="77777777" w:rsidR="00620620" w:rsidRDefault="006206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082078" w:history="1">
            <w:r w:rsidRPr="00784C16">
              <w:rPr>
                <w:rStyle w:val="Hyperlink"/>
                <w:noProof/>
              </w:rPr>
              <w:t>7.2</w:t>
            </w:r>
            <w:r>
              <w:rPr>
                <w:rFonts w:asciiTheme="minorHAnsi" w:eastAsiaTheme="minorEastAsia" w:hAnsiTheme="minorHAnsi" w:cstheme="minorBidi"/>
                <w:noProof/>
                <w:szCs w:val="22"/>
                <w:lang w:val="en-US" w:eastAsia="zh-CN"/>
              </w:rPr>
              <w:tab/>
            </w:r>
            <w:r w:rsidRPr="00784C16">
              <w:rPr>
                <w:rStyle w:val="Hyperlink"/>
                <w:noProof/>
              </w:rPr>
              <w:t>Feature #1</w:t>
            </w:r>
            <w:r>
              <w:rPr>
                <w:noProof/>
                <w:webHidden/>
              </w:rPr>
              <w:tab/>
            </w:r>
            <w:r>
              <w:rPr>
                <w:noProof/>
                <w:webHidden/>
              </w:rPr>
              <w:fldChar w:fldCharType="begin"/>
            </w:r>
            <w:r>
              <w:rPr>
                <w:noProof/>
                <w:webHidden/>
              </w:rPr>
              <w:instrText xml:space="preserve"> PAGEREF _Toc47082078 \h </w:instrText>
            </w:r>
            <w:r>
              <w:rPr>
                <w:noProof/>
                <w:webHidden/>
              </w:rPr>
            </w:r>
            <w:r>
              <w:rPr>
                <w:noProof/>
                <w:webHidden/>
              </w:rPr>
              <w:fldChar w:fldCharType="separate"/>
            </w:r>
            <w:r>
              <w:rPr>
                <w:noProof/>
                <w:webHidden/>
              </w:rPr>
              <w:t>47</w:t>
            </w:r>
            <w:r>
              <w:rPr>
                <w:noProof/>
                <w:webHidden/>
              </w:rPr>
              <w:fldChar w:fldCharType="end"/>
            </w:r>
          </w:hyperlink>
        </w:p>
        <w:p w14:paraId="09AF0EEB" w14:textId="77777777" w:rsidR="00620620" w:rsidRDefault="00620620">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082079" w:history="1">
            <w:r w:rsidRPr="00784C16">
              <w:rPr>
                <w:rStyle w:val="Hyperlink"/>
                <w:noProof/>
              </w:rPr>
              <w:t>8.</w:t>
            </w:r>
            <w:r>
              <w:rPr>
                <w:rFonts w:asciiTheme="minorHAnsi" w:eastAsiaTheme="minorEastAsia" w:hAnsiTheme="minorHAnsi" w:cstheme="minorBidi"/>
                <w:noProof/>
                <w:szCs w:val="22"/>
                <w:lang w:val="en-US" w:eastAsia="zh-CN"/>
              </w:rPr>
              <w:tab/>
            </w:r>
            <w:r w:rsidRPr="00784C16">
              <w:rPr>
                <w:rStyle w:val="Hyperlink"/>
                <w:noProof/>
              </w:rPr>
              <w:t>Spatial stream and MIMO protocol enhancement</w:t>
            </w:r>
            <w:r>
              <w:rPr>
                <w:noProof/>
                <w:webHidden/>
              </w:rPr>
              <w:tab/>
            </w:r>
            <w:r>
              <w:rPr>
                <w:noProof/>
                <w:webHidden/>
              </w:rPr>
              <w:fldChar w:fldCharType="begin"/>
            </w:r>
            <w:r>
              <w:rPr>
                <w:noProof/>
                <w:webHidden/>
              </w:rPr>
              <w:instrText xml:space="preserve"> PAGEREF _Toc47082079 \h </w:instrText>
            </w:r>
            <w:r>
              <w:rPr>
                <w:noProof/>
                <w:webHidden/>
              </w:rPr>
            </w:r>
            <w:r>
              <w:rPr>
                <w:noProof/>
                <w:webHidden/>
              </w:rPr>
              <w:fldChar w:fldCharType="separate"/>
            </w:r>
            <w:r>
              <w:rPr>
                <w:noProof/>
                <w:webHidden/>
              </w:rPr>
              <w:t>47</w:t>
            </w:r>
            <w:r>
              <w:rPr>
                <w:noProof/>
                <w:webHidden/>
              </w:rPr>
              <w:fldChar w:fldCharType="end"/>
            </w:r>
          </w:hyperlink>
        </w:p>
        <w:p w14:paraId="1BDBF576" w14:textId="77777777" w:rsidR="00620620" w:rsidRDefault="006206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082081" w:history="1">
            <w:r w:rsidRPr="00784C16">
              <w:rPr>
                <w:rStyle w:val="Hyperlink"/>
                <w:noProof/>
              </w:rPr>
              <w:t>8.1</w:t>
            </w:r>
            <w:r>
              <w:rPr>
                <w:rFonts w:asciiTheme="minorHAnsi" w:eastAsiaTheme="minorEastAsia" w:hAnsiTheme="minorHAnsi" w:cstheme="minorBidi"/>
                <w:noProof/>
                <w:szCs w:val="22"/>
                <w:lang w:val="en-US" w:eastAsia="zh-CN"/>
              </w:rPr>
              <w:tab/>
            </w:r>
            <w:r w:rsidRPr="00784C16">
              <w:rPr>
                <w:rStyle w:val="Hyperlink"/>
                <w:noProof/>
              </w:rPr>
              <w:t>General</w:t>
            </w:r>
            <w:r>
              <w:rPr>
                <w:noProof/>
                <w:webHidden/>
              </w:rPr>
              <w:tab/>
            </w:r>
            <w:r>
              <w:rPr>
                <w:noProof/>
                <w:webHidden/>
              </w:rPr>
              <w:fldChar w:fldCharType="begin"/>
            </w:r>
            <w:r>
              <w:rPr>
                <w:noProof/>
                <w:webHidden/>
              </w:rPr>
              <w:instrText xml:space="preserve"> PAGEREF _Toc47082081 \h </w:instrText>
            </w:r>
            <w:r>
              <w:rPr>
                <w:noProof/>
                <w:webHidden/>
              </w:rPr>
            </w:r>
            <w:r>
              <w:rPr>
                <w:noProof/>
                <w:webHidden/>
              </w:rPr>
              <w:fldChar w:fldCharType="separate"/>
            </w:r>
            <w:r>
              <w:rPr>
                <w:noProof/>
                <w:webHidden/>
              </w:rPr>
              <w:t>47</w:t>
            </w:r>
            <w:r>
              <w:rPr>
                <w:noProof/>
                <w:webHidden/>
              </w:rPr>
              <w:fldChar w:fldCharType="end"/>
            </w:r>
          </w:hyperlink>
        </w:p>
        <w:p w14:paraId="60646A29" w14:textId="77777777" w:rsidR="00620620" w:rsidRDefault="006206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082082" w:history="1">
            <w:r w:rsidRPr="00784C16">
              <w:rPr>
                <w:rStyle w:val="Hyperlink"/>
                <w:noProof/>
              </w:rPr>
              <w:t>8.2</w:t>
            </w:r>
            <w:r>
              <w:rPr>
                <w:rFonts w:asciiTheme="minorHAnsi" w:eastAsiaTheme="minorEastAsia" w:hAnsiTheme="minorHAnsi" w:cstheme="minorBidi"/>
                <w:noProof/>
                <w:szCs w:val="22"/>
                <w:lang w:val="en-US" w:eastAsia="zh-CN"/>
              </w:rPr>
              <w:tab/>
            </w:r>
            <w:r w:rsidRPr="00784C16">
              <w:rPr>
                <w:rStyle w:val="Hyperlink"/>
                <w:noProof/>
              </w:rPr>
              <w:t>16 spatial stream operation</w:t>
            </w:r>
            <w:r>
              <w:rPr>
                <w:noProof/>
                <w:webHidden/>
              </w:rPr>
              <w:tab/>
            </w:r>
            <w:r>
              <w:rPr>
                <w:noProof/>
                <w:webHidden/>
              </w:rPr>
              <w:fldChar w:fldCharType="begin"/>
            </w:r>
            <w:r>
              <w:rPr>
                <w:noProof/>
                <w:webHidden/>
              </w:rPr>
              <w:instrText xml:space="preserve"> PAGEREF _Toc47082082 \h </w:instrText>
            </w:r>
            <w:r>
              <w:rPr>
                <w:noProof/>
                <w:webHidden/>
              </w:rPr>
            </w:r>
            <w:r>
              <w:rPr>
                <w:noProof/>
                <w:webHidden/>
              </w:rPr>
              <w:fldChar w:fldCharType="separate"/>
            </w:r>
            <w:r>
              <w:rPr>
                <w:noProof/>
                <w:webHidden/>
              </w:rPr>
              <w:t>47</w:t>
            </w:r>
            <w:r>
              <w:rPr>
                <w:noProof/>
                <w:webHidden/>
              </w:rPr>
              <w:fldChar w:fldCharType="end"/>
            </w:r>
          </w:hyperlink>
        </w:p>
        <w:p w14:paraId="07498CE0" w14:textId="77777777" w:rsidR="00620620" w:rsidRDefault="00620620">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082083" w:history="1">
            <w:r w:rsidRPr="00784C16">
              <w:rPr>
                <w:rStyle w:val="Hyperlink"/>
                <w:noProof/>
              </w:rPr>
              <w:t>9.</w:t>
            </w:r>
            <w:r>
              <w:rPr>
                <w:rFonts w:asciiTheme="minorHAnsi" w:eastAsiaTheme="minorEastAsia" w:hAnsiTheme="minorHAnsi" w:cstheme="minorBidi"/>
                <w:noProof/>
                <w:szCs w:val="22"/>
                <w:lang w:val="en-US" w:eastAsia="zh-CN"/>
              </w:rPr>
              <w:tab/>
            </w:r>
            <w:r w:rsidRPr="00784C16">
              <w:rPr>
                <w:rStyle w:val="Hyperlink"/>
                <w:noProof/>
              </w:rPr>
              <w:t>Multi-AP operation</w:t>
            </w:r>
            <w:r>
              <w:rPr>
                <w:noProof/>
                <w:webHidden/>
              </w:rPr>
              <w:tab/>
            </w:r>
            <w:r>
              <w:rPr>
                <w:noProof/>
                <w:webHidden/>
              </w:rPr>
              <w:fldChar w:fldCharType="begin"/>
            </w:r>
            <w:r>
              <w:rPr>
                <w:noProof/>
                <w:webHidden/>
              </w:rPr>
              <w:instrText xml:space="preserve"> PAGEREF _Toc47082083 \h </w:instrText>
            </w:r>
            <w:r>
              <w:rPr>
                <w:noProof/>
                <w:webHidden/>
              </w:rPr>
            </w:r>
            <w:r>
              <w:rPr>
                <w:noProof/>
                <w:webHidden/>
              </w:rPr>
              <w:fldChar w:fldCharType="separate"/>
            </w:r>
            <w:r>
              <w:rPr>
                <w:noProof/>
                <w:webHidden/>
              </w:rPr>
              <w:t>48</w:t>
            </w:r>
            <w:r>
              <w:rPr>
                <w:noProof/>
                <w:webHidden/>
              </w:rPr>
              <w:fldChar w:fldCharType="end"/>
            </w:r>
          </w:hyperlink>
        </w:p>
        <w:p w14:paraId="2BAE2905" w14:textId="77777777" w:rsidR="00620620" w:rsidRDefault="006206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082085" w:history="1">
            <w:r w:rsidRPr="00784C16">
              <w:rPr>
                <w:rStyle w:val="Hyperlink"/>
                <w:noProof/>
              </w:rPr>
              <w:t>9.1</w:t>
            </w:r>
            <w:r>
              <w:rPr>
                <w:rFonts w:asciiTheme="minorHAnsi" w:eastAsiaTheme="minorEastAsia" w:hAnsiTheme="minorHAnsi" w:cstheme="minorBidi"/>
                <w:noProof/>
                <w:szCs w:val="22"/>
                <w:lang w:val="en-US" w:eastAsia="zh-CN"/>
              </w:rPr>
              <w:tab/>
            </w:r>
            <w:r w:rsidRPr="00784C16">
              <w:rPr>
                <w:rStyle w:val="Hyperlink"/>
                <w:noProof/>
              </w:rPr>
              <w:t>General</w:t>
            </w:r>
            <w:r>
              <w:rPr>
                <w:noProof/>
                <w:webHidden/>
              </w:rPr>
              <w:tab/>
            </w:r>
            <w:r>
              <w:rPr>
                <w:noProof/>
                <w:webHidden/>
              </w:rPr>
              <w:fldChar w:fldCharType="begin"/>
            </w:r>
            <w:r>
              <w:rPr>
                <w:noProof/>
                <w:webHidden/>
              </w:rPr>
              <w:instrText xml:space="preserve"> PAGEREF _Toc47082085 \h </w:instrText>
            </w:r>
            <w:r>
              <w:rPr>
                <w:noProof/>
                <w:webHidden/>
              </w:rPr>
            </w:r>
            <w:r>
              <w:rPr>
                <w:noProof/>
                <w:webHidden/>
              </w:rPr>
              <w:fldChar w:fldCharType="separate"/>
            </w:r>
            <w:r>
              <w:rPr>
                <w:noProof/>
                <w:webHidden/>
              </w:rPr>
              <w:t>48</w:t>
            </w:r>
            <w:r>
              <w:rPr>
                <w:noProof/>
                <w:webHidden/>
              </w:rPr>
              <w:fldChar w:fldCharType="end"/>
            </w:r>
          </w:hyperlink>
        </w:p>
        <w:p w14:paraId="53686EC5" w14:textId="77777777" w:rsidR="00620620" w:rsidRDefault="006206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082086" w:history="1">
            <w:r w:rsidRPr="00784C16">
              <w:rPr>
                <w:rStyle w:val="Hyperlink"/>
                <w:noProof/>
              </w:rPr>
              <w:t>9.2</w:t>
            </w:r>
            <w:r>
              <w:rPr>
                <w:rFonts w:asciiTheme="minorHAnsi" w:eastAsiaTheme="minorEastAsia" w:hAnsiTheme="minorHAnsi" w:cstheme="minorBidi"/>
                <w:noProof/>
                <w:szCs w:val="22"/>
                <w:lang w:val="en-US" w:eastAsia="zh-CN"/>
              </w:rPr>
              <w:tab/>
            </w:r>
            <w:r w:rsidRPr="00784C16">
              <w:rPr>
                <w:rStyle w:val="Hyperlink"/>
                <w:noProof/>
              </w:rPr>
              <w:t>Setup</w:t>
            </w:r>
            <w:r>
              <w:rPr>
                <w:noProof/>
                <w:webHidden/>
              </w:rPr>
              <w:tab/>
            </w:r>
            <w:r>
              <w:rPr>
                <w:noProof/>
                <w:webHidden/>
              </w:rPr>
              <w:fldChar w:fldCharType="begin"/>
            </w:r>
            <w:r>
              <w:rPr>
                <w:noProof/>
                <w:webHidden/>
              </w:rPr>
              <w:instrText xml:space="preserve"> PAGEREF _Toc47082086 \h </w:instrText>
            </w:r>
            <w:r>
              <w:rPr>
                <w:noProof/>
                <w:webHidden/>
              </w:rPr>
            </w:r>
            <w:r>
              <w:rPr>
                <w:noProof/>
                <w:webHidden/>
              </w:rPr>
              <w:fldChar w:fldCharType="separate"/>
            </w:r>
            <w:r>
              <w:rPr>
                <w:noProof/>
                <w:webHidden/>
              </w:rPr>
              <w:t>48</w:t>
            </w:r>
            <w:r>
              <w:rPr>
                <w:noProof/>
                <w:webHidden/>
              </w:rPr>
              <w:fldChar w:fldCharType="end"/>
            </w:r>
          </w:hyperlink>
        </w:p>
        <w:p w14:paraId="686E601E" w14:textId="77777777" w:rsidR="00620620" w:rsidRDefault="006206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082087" w:history="1">
            <w:r w:rsidRPr="00784C16">
              <w:rPr>
                <w:rStyle w:val="Hyperlink"/>
                <w:noProof/>
              </w:rPr>
              <w:t>9.3</w:t>
            </w:r>
            <w:r>
              <w:rPr>
                <w:rFonts w:asciiTheme="minorHAnsi" w:eastAsiaTheme="minorEastAsia" w:hAnsiTheme="minorHAnsi" w:cstheme="minorBidi"/>
                <w:noProof/>
                <w:szCs w:val="22"/>
                <w:lang w:val="en-US" w:eastAsia="zh-CN"/>
              </w:rPr>
              <w:tab/>
            </w:r>
            <w:r w:rsidRPr="00784C16">
              <w:rPr>
                <w:rStyle w:val="Hyperlink"/>
                <w:noProof/>
              </w:rPr>
              <w:t>Channel sounding</w:t>
            </w:r>
            <w:r>
              <w:rPr>
                <w:noProof/>
                <w:webHidden/>
              </w:rPr>
              <w:tab/>
            </w:r>
            <w:r>
              <w:rPr>
                <w:noProof/>
                <w:webHidden/>
              </w:rPr>
              <w:fldChar w:fldCharType="begin"/>
            </w:r>
            <w:r>
              <w:rPr>
                <w:noProof/>
                <w:webHidden/>
              </w:rPr>
              <w:instrText xml:space="preserve"> PAGEREF _Toc47082087 \h </w:instrText>
            </w:r>
            <w:r>
              <w:rPr>
                <w:noProof/>
                <w:webHidden/>
              </w:rPr>
            </w:r>
            <w:r>
              <w:rPr>
                <w:noProof/>
                <w:webHidden/>
              </w:rPr>
              <w:fldChar w:fldCharType="separate"/>
            </w:r>
            <w:r>
              <w:rPr>
                <w:noProof/>
                <w:webHidden/>
              </w:rPr>
              <w:t>48</w:t>
            </w:r>
            <w:r>
              <w:rPr>
                <w:noProof/>
                <w:webHidden/>
              </w:rPr>
              <w:fldChar w:fldCharType="end"/>
            </w:r>
          </w:hyperlink>
        </w:p>
        <w:p w14:paraId="6D6A55F5" w14:textId="77777777" w:rsidR="00620620" w:rsidRDefault="006206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082088" w:history="1">
            <w:r w:rsidRPr="00784C16">
              <w:rPr>
                <w:rStyle w:val="Hyperlink"/>
                <w:noProof/>
              </w:rPr>
              <w:t>9.4</w:t>
            </w:r>
            <w:r>
              <w:rPr>
                <w:rFonts w:asciiTheme="minorHAnsi" w:eastAsiaTheme="minorEastAsia" w:hAnsiTheme="minorHAnsi" w:cstheme="minorBidi"/>
                <w:noProof/>
                <w:szCs w:val="22"/>
                <w:lang w:val="en-US" w:eastAsia="zh-CN"/>
              </w:rPr>
              <w:tab/>
            </w:r>
            <w:r w:rsidRPr="00784C16">
              <w:rPr>
                <w:rStyle w:val="Hyperlink"/>
                <w:noProof/>
              </w:rPr>
              <w:t>Coordinated transmission</w:t>
            </w:r>
            <w:r>
              <w:rPr>
                <w:noProof/>
                <w:webHidden/>
              </w:rPr>
              <w:tab/>
            </w:r>
            <w:r>
              <w:rPr>
                <w:noProof/>
                <w:webHidden/>
              </w:rPr>
              <w:fldChar w:fldCharType="begin"/>
            </w:r>
            <w:r>
              <w:rPr>
                <w:noProof/>
                <w:webHidden/>
              </w:rPr>
              <w:instrText xml:space="preserve"> PAGEREF _Toc47082088 \h </w:instrText>
            </w:r>
            <w:r>
              <w:rPr>
                <w:noProof/>
                <w:webHidden/>
              </w:rPr>
            </w:r>
            <w:r>
              <w:rPr>
                <w:noProof/>
                <w:webHidden/>
              </w:rPr>
              <w:fldChar w:fldCharType="separate"/>
            </w:r>
            <w:r>
              <w:rPr>
                <w:noProof/>
                <w:webHidden/>
              </w:rPr>
              <w:t>49</w:t>
            </w:r>
            <w:r>
              <w:rPr>
                <w:noProof/>
                <w:webHidden/>
              </w:rPr>
              <w:fldChar w:fldCharType="end"/>
            </w:r>
          </w:hyperlink>
        </w:p>
        <w:p w14:paraId="237089E6" w14:textId="77777777" w:rsidR="00620620" w:rsidRDefault="006206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082089" w:history="1">
            <w:r w:rsidRPr="00784C16">
              <w:rPr>
                <w:rStyle w:val="Hyperlink"/>
                <w:noProof/>
              </w:rPr>
              <w:t>9.5</w:t>
            </w:r>
            <w:r>
              <w:rPr>
                <w:rFonts w:asciiTheme="minorHAnsi" w:eastAsiaTheme="minorEastAsia" w:hAnsiTheme="minorHAnsi" w:cstheme="minorBidi"/>
                <w:noProof/>
                <w:szCs w:val="22"/>
                <w:lang w:val="en-US" w:eastAsia="zh-CN"/>
              </w:rPr>
              <w:tab/>
            </w:r>
            <w:r w:rsidRPr="00784C16">
              <w:rPr>
                <w:rStyle w:val="Hyperlink"/>
                <w:noProof/>
              </w:rPr>
              <w:t>Other Multi-AP coordination schemes</w:t>
            </w:r>
            <w:r>
              <w:rPr>
                <w:noProof/>
                <w:webHidden/>
              </w:rPr>
              <w:tab/>
            </w:r>
            <w:r>
              <w:rPr>
                <w:noProof/>
                <w:webHidden/>
              </w:rPr>
              <w:fldChar w:fldCharType="begin"/>
            </w:r>
            <w:r>
              <w:rPr>
                <w:noProof/>
                <w:webHidden/>
              </w:rPr>
              <w:instrText xml:space="preserve"> PAGEREF _Toc47082089 \h </w:instrText>
            </w:r>
            <w:r>
              <w:rPr>
                <w:noProof/>
                <w:webHidden/>
              </w:rPr>
            </w:r>
            <w:r>
              <w:rPr>
                <w:noProof/>
                <w:webHidden/>
              </w:rPr>
              <w:fldChar w:fldCharType="separate"/>
            </w:r>
            <w:r>
              <w:rPr>
                <w:noProof/>
                <w:webHidden/>
              </w:rPr>
              <w:t>50</w:t>
            </w:r>
            <w:r>
              <w:rPr>
                <w:noProof/>
                <w:webHidden/>
              </w:rPr>
              <w:fldChar w:fldCharType="end"/>
            </w:r>
          </w:hyperlink>
        </w:p>
        <w:p w14:paraId="2F66F3A1" w14:textId="77777777" w:rsidR="00620620" w:rsidRDefault="00620620">
          <w:pPr>
            <w:pStyle w:val="TOC1"/>
            <w:tabs>
              <w:tab w:val="left" w:pos="660"/>
              <w:tab w:val="right" w:leader="dot" w:pos="9350"/>
            </w:tabs>
            <w:rPr>
              <w:rFonts w:asciiTheme="minorHAnsi" w:eastAsiaTheme="minorEastAsia" w:hAnsiTheme="minorHAnsi" w:cstheme="minorBidi"/>
              <w:noProof/>
              <w:szCs w:val="22"/>
              <w:lang w:val="en-US" w:eastAsia="zh-CN"/>
            </w:rPr>
          </w:pPr>
          <w:hyperlink w:anchor="_Toc47082090" w:history="1">
            <w:r w:rsidRPr="00784C16">
              <w:rPr>
                <w:rStyle w:val="Hyperlink"/>
                <w:noProof/>
              </w:rPr>
              <w:t>10.</w:t>
            </w:r>
            <w:r>
              <w:rPr>
                <w:rFonts w:asciiTheme="minorHAnsi" w:eastAsiaTheme="minorEastAsia" w:hAnsiTheme="minorHAnsi" w:cstheme="minorBidi"/>
                <w:noProof/>
                <w:szCs w:val="22"/>
                <w:lang w:val="en-US" w:eastAsia="zh-CN"/>
              </w:rPr>
              <w:tab/>
            </w:r>
            <w:r w:rsidRPr="00784C16">
              <w:rPr>
                <w:rStyle w:val="Hyperlink"/>
                <w:noProof/>
              </w:rPr>
              <w:t>Link adaptation and retransmission protocols</w:t>
            </w:r>
            <w:r>
              <w:rPr>
                <w:noProof/>
                <w:webHidden/>
              </w:rPr>
              <w:tab/>
            </w:r>
            <w:r>
              <w:rPr>
                <w:noProof/>
                <w:webHidden/>
              </w:rPr>
              <w:fldChar w:fldCharType="begin"/>
            </w:r>
            <w:r>
              <w:rPr>
                <w:noProof/>
                <w:webHidden/>
              </w:rPr>
              <w:instrText xml:space="preserve"> PAGEREF _Toc47082090 \h </w:instrText>
            </w:r>
            <w:r>
              <w:rPr>
                <w:noProof/>
                <w:webHidden/>
              </w:rPr>
            </w:r>
            <w:r>
              <w:rPr>
                <w:noProof/>
                <w:webHidden/>
              </w:rPr>
              <w:fldChar w:fldCharType="separate"/>
            </w:r>
            <w:r>
              <w:rPr>
                <w:noProof/>
                <w:webHidden/>
              </w:rPr>
              <w:t>50</w:t>
            </w:r>
            <w:r>
              <w:rPr>
                <w:noProof/>
                <w:webHidden/>
              </w:rPr>
              <w:fldChar w:fldCharType="end"/>
            </w:r>
          </w:hyperlink>
        </w:p>
        <w:p w14:paraId="1B9D2E5F" w14:textId="77777777" w:rsidR="00620620" w:rsidRDefault="006206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082092" w:history="1">
            <w:r w:rsidRPr="00784C16">
              <w:rPr>
                <w:rStyle w:val="Hyperlink"/>
                <w:noProof/>
              </w:rPr>
              <w:t>10.1</w:t>
            </w:r>
            <w:r>
              <w:rPr>
                <w:rFonts w:asciiTheme="minorHAnsi" w:eastAsiaTheme="minorEastAsia" w:hAnsiTheme="minorHAnsi" w:cstheme="minorBidi"/>
                <w:noProof/>
                <w:szCs w:val="22"/>
                <w:lang w:val="en-US" w:eastAsia="zh-CN"/>
              </w:rPr>
              <w:tab/>
            </w:r>
            <w:r w:rsidRPr="00784C16">
              <w:rPr>
                <w:rStyle w:val="Hyperlink"/>
                <w:noProof/>
              </w:rPr>
              <w:t>General</w:t>
            </w:r>
            <w:r>
              <w:rPr>
                <w:noProof/>
                <w:webHidden/>
              </w:rPr>
              <w:tab/>
            </w:r>
            <w:r>
              <w:rPr>
                <w:noProof/>
                <w:webHidden/>
              </w:rPr>
              <w:fldChar w:fldCharType="begin"/>
            </w:r>
            <w:r>
              <w:rPr>
                <w:noProof/>
                <w:webHidden/>
              </w:rPr>
              <w:instrText xml:space="preserve"> PAGEREF _Toc47082092 \h </w:instrText>
            </w:r>
            <w:r>
              <w:rPr>
                <w:noProof/>
                <w:webHidden/>
              </w:rPr>
            </w:r>
            <w:r>
              <w:rPr>
                <w:noProof/>
                <w:webHidden/>
              </w:rPr>
              <w:fldChar w:fldCharType="separate"/>
            </w:r>
            <w:r>
              <w:rPr>
                <w:noProof/>
                <w:webHidden/>
              </w:rPr>
              <w:t>50</w:t>
            </w:r>
            <w:r>
              <w:rPr>
                <w:noProof/>
                <w:webHidden/>
              </w:rPr>
              <w:fldChar w:fldCharType="end"/>
            </w:r>
          </w:hyperlink>
        </w:p>
        <w:p w14:paraId="7808C5E7" w14:textId="77777777" w:rsidR="00620620" w:rsidRDefault="006206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082093" w:history="1">
            <w:r w:rsidRPr="00784C16">
              <w:rPr>
                <w:rStyle w:val="Hyperlink"/>
                <w:noProof/>
              </w:rPr>
              <w:t>10.2</w:t>
            </w:r>
            <w:r>
              <w:rPr>
                <w:rFonts w:asciiTheme="minorHAnsi" w:eastAsiaTheme="minorEastAsia" w:hAnsiTheme="minorHAnsi" w:cstheme="minorBidi"/>
                <w:noProof/>
                <w:szCs w:val="22"/>
                <w:lang w:val="en-US" w:eastAsia="zh-CN"/>
              </w:rPr>
              <w:tab/>
            </w:r>
            <w:r w:rsidRPr="00784C16">
              <w:rPr>
                <w:rStyle w:val="Hyperlink"/>
                <w:noProof/>
              </w:rPr>
              <w:t>Feature #1</w:t>
            </w:r>
            <w:r>
              <w:rPr>
                <w:noProof/>
                <w:webHidden/>
              </w:rPr>
              <w:tab/>
            </w:r>
            <w:r>
              <w:rPr>
                <w:noProof/>
                <w:webHidden/>
              </w:rPr>
              <w:fldChar w:fldCharType="begin"/>
            </w:r>
            <w:r>
              <w:rPr>
                <w:noProof/>
                <w:webHidden/>
              </w:rPr>
              <w:instrText xml:space="preserve"> PAGEREF _Toc47082093 \h </w:instrText>
            </w:r>
            <w:r>
              <w:rPr>
                <w:noProof/>
                <w:webHidden/>
              </w:rPr>
            </w:r>
            <w:r>
              <w:rPr>
                <w:noProof/>
                <w:webHidden/>
              </w:rPr>
              <w:fldChar w:fldCharType="separate"/>
            </w:r>
            <w:r>
              <w:rPr>
                <w:noProof/>
                <w:webHidden/>
              </w:rPr>
              <w:t>50</w:t>
            </w:r>
            <w:r>
              <w:rPr>
                <w:noProof/>
                <w:webHidden/>
              </w:rPr>
              <w:fldChar w:fldCharType="end"/>
            </w:r>
          </w:hyperlink>
        </w:p>
        <w:p w14:paraId="039D357E" w14:textId="77777777" w:rsidR="00620620" w:rsidRDefault="00620620">
          <w:pPr>
            <w:pStyle w:val="TOC1"/>
            <w:tabs>
              <w:tab w:val="left" w:pos="660"/>
              <w:tab w:val="right" w:leader="dot" w:pos="9350"/>
            </w:tabs>
            <w:rPr>
              <w:rFonts w:asciiTheme="minorHAnsi" w:eastAsiaTheme="minorEastAsia" w:hAnsiTheme="minorHAnsi" w:cstheme="minorBidi"/>
              <w:noProof/>
              <w:szCs w:val="22"/>
              <w:lang w:val="en-US" w:eastAsia="zh-CN"/>
            </w:rPr>
          </w:pPr>
          <w:hyperlink w:anchor="_Toc47082094" w:history="1">
            <w:r w:rsidRPr="00784C16">
              <w:rPr>
                <w:rStyle w:val="Hyperlink"/>
                <w:noProof/>
              </w:rPr>
              <w:t>11.</w:t>
            </w:r>
            <w:r>
              <w:rPr>
                <w:rFonts w:asciiTheme="minorHAnsi" w:eastAsiaTheme="minorEastAsia" w:hAnsiTheme="minorHAnsi" w:cstheme="minorBidi"/>
                <w:noProof/>
                <w:szCs w:val="22"/>
                <w:lang w:val="en-US" w:eastAsia="zh-CN"/>
              </w:rPr>
              <w:tab/>
            </w:r>
            <w:r w:rsidRPr="00784C16">
              <w:rPr>
                <w:rStyle w:val="Hyperlink"/>
                <w:noProof/>
              </w:rPr>
              <w:t>Low latency</w:t>
            </w:r>
            <w:r>
              <w:rPr>
                <w:noProof/>
                <w:webHidden/>
              </w:rPr>
              <w:tab/>
            </w:r>
            <w:r>
              <w:rPr>
                <w:noProof/>
                <w:webHidden/>
              </w:rPr>
              <w:fldChar w:fldCharType="begin"/>
            </w:r>
            <w:r>
              <w:rPr>
                <w:noProof/>
                <w:webHidden/>
              </w:rPr>
              <w:instrText xml:space="preserve"> PAGEREF _Toc47082094 \h </w:instrText>
            </w:r>
            <w:r>
              <w:rPr>
                <w:noProof/>
                <w:webHidden/>
              </w:rPr>
            </w:r>
            <w:r>
              <w:rPr>
                <w:noProof/>
                <w:webHidden/>
              </w:rPr>
              <w:fldChar w:fldCharType="separate"/>
            </w:r>
            <w:r>
              <w:rPr>
                <w:noProof/>
                <w:webHidden/>
              </w:rPr>
              <w:t>50</w:t>
            </w:r>
            <w:r>
              <w:rPr>
                <w:noProof/>
                <w:webHidden/>
              </w:rPr>
              <w:fldChar w:fldCharType="end"/>
            </w:r>
          </w:hyperlink>
        </w:p>
        <w:p w14:paraId="4119DEF1" w14:textId="77777777" w:rsidR="00620620" w:rsidRDefault="006206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082096" w:history="1">
            <w:r w:rsidRPr="00784C16">
              <w:rPr>
                <w:rStyle w:val="Hyperlink"/>
                <w:noProof/>
              </w:rPr>
              <w:t>11.1</w:t>
            </w:r>
            <w:r>
              <w:rPr>
                <w:rFonts w:asciiTheme="minorHAnsi" w:eastAsiaTheme="minorEastAsia" w:hAnsiTheme="minorHAnsi" w:cstheme="minorBidi"/>
                <w:noProof/>
                <w:szCs w:val="22"/>
                <w:lang w:val="en-US" w:eastAsia="zh-CN"/>
              </w:rPr>
              <w:tab/>
            </w:r>
            <w:r w:rsidRPr="00784C16">
              <w:rPr>
                <w:rStyle w:val="Hyperlink"/>
                <w:noProof/>
              </w:rPr>
              <w:t>General</w:t>
            </w:r>
            <w:r>
              <w:rPr>
                <w:noProof/>
                <w:webHidden/>
              </w:rPr>
              <w:tab/>
            </w:r>
            <w:r>
              <w:rPr>
                <w:noProof/>
                <w:webHidden/>
              </w:rPr>
              <w:fldChar w:fldCharType="begin"/>
            </w:r>
            <w:r>
              <w:rPr>
                <w:noProof/>
                <w:webHidden/>
              </w:rPr>
              <w:instrText xml:space="preserve"> PAGEREF _Toc47082096 \h </w:instrText>
            </w:r>
            <w:r>
              <w:rPr>
                <w:noProof/>
                <w:webHidden/>
              </w:rPr>
            </w:r>
            <w:r>
              <w:rPr>
                <w:noProof/>
                <w:webHidden/>
              </w:rPr>
              <w:fldChar w:fldCharType="separate"/>
            </w:r>
            <w:r>
              <w:rPr>
                <w:noProof/>
                <w:webHidden/>
              </w:rPr>
              <w:t>50</w:t>
            </w:r>
            <w:r>
              <w:rPr>
                <w:noProof/>
                <w:webHidden/>
              </w:rPr>
              <w:fldChar w:fldCharType="end"/>
            </w:r>
          </w:hyperlink>
        </w:p>
        <w:p w14:paraId="188A97EC" w14:textId="77777777" w:rsidR="00620620" w:rsidRDefault="006206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082097" w:history="1">
            <w:r w:rsidRPr="00784C16">
              <w:rPr>
                <w:rStyle w:val="Hyperlink"/>
                <w:noProof/>
              </w:rPr>
              <w:t>11.2</w:t>
            </w:r>
            <w:r>
              <w:rPr>
                <w:rFonts w:asciiTheme="minorHAnsi" w:eastAsiaTheme="minorEastAsia" w:hAnsiTheme="minorHAnsi" w:cstheme="minorBidi"/>
                <w:noProof/>
                <w:szCs w:val="22"/>
                <w:lang w:val="en-US" w:eastAsia="zh-CN"/>
              </w:rPr>
              <w:tab/>
            </w:r>
            <w:r w:rsidRPr="00784C16">
              <w:rPr>
                <w:rStyle w:val="Hyperlink"/>
                <w:noProof/>
              </w:rPr>
              <w:t>Feature #1</w:t>
            </w:r>
            <w:r>
              <w:rPr>
                <w:noProof/>
                <w:webHidden/>
              </w:rPr>
              <w:tab/>
            </w:r>
            <w:r>
              <w:rPr>
                <w:noProof/>
                <w:webHidden/>
              </w:rPr>
              <w:fldChar w:fldCharType="begin"/>
            </w:r>
            <w:r>
              <w:rPr>
                <w:noProof/>
                <w:webHidden/>
              </w:rPr>
              <w:instrText xml:space="preserve"> PAGEREF _Toc47082097 \h </w:instrText>
            </w:r>
            <w:r>
              <w:rPr>
                <w:noProof/>
                <w:webHidden/>
              </w:rPr>
            </w:r>
            <w:r>
              <w:rPr>
                <w:noProof/>
                <w:webHidden/>
              </w:rPr>
              <w:fldChar w:fldCharType="separate"/>
            </w:r>
            <w:r>
              <w:rPr>
                <w:noProof/>
                <w:webHidden/>
              </w:rPr>
              <w:t>50</w:t>
            </w:r>
            <w:r>
              <w:rPr>
                <w:noProof/>
                <w:webHidden/>
              </w:rPr>
              <w:fldChar w:fldCharType="end"/>
            </w:r>
          </w:hyperlink>
        </w:p>
        <w:p w14:paraId="17F30072" w14:textId="77777777" w:rsidR="00620620" w:rsidRDefault="00620620">
          <w:pPr>
            <w:pStyle w:val="TOC1"/>
            <w:tabs>
              <w:tab w:val="left" w:pos="660"/>
              <w:tab w:val="right" w:leader="dot" w:pos="9350"/>
            </w:tabs>
            <w:rPr>
              <w:rFonts w:asciiTheme="minorHAnsi" w:eastAsiaTheme="minorEastAsia" w:hAnsiTheme="minorHAnsi" w:cstheme="minorBidi"/>
              <w:noProof/>
              <w:szCs w:val="22"/>
              <w:lang w:val="en-US" w:eastAsia="zh-CN"/>
            </w:rPr>
          </w:pPr>
          <w:hyperlink w:anchor="_Toc47082098" w:history="1">
            <w:r w:rsidRPr="00784C16">
              <w:rPr>
                <w:rStyle w:val="Hyperlink"/>
                <w:noProof/>
              </w:rPr>
              <w:t>12</w:t>
            </w:r>
            <w:r>
              <w:rPr>
                <w:rFonts w:asciiTheme="minorHAnsi" w:eastAsiaTheme="minorEastAsia" w:hAnsiTheme="minorHAnsi" w:cstheme="minorBidi"/>
                <w:noProof/>
                <w:szCs w:val="22"/>
                <w:lang w:val="en-US" w:eastAsia="zh-CN"/>
              </w:rPr>
              <w:tab/>
            </w:r>
            <w:r w:rsidRPr="00784C16">
              <w:rPr>
                <w:rStyle w:val="Hyperlink"/>
                <w:noProof/>
              </w:rPr>
              <w:t>Frame Format</w:t>
            </w:r>
            <w:r>
              <w:rPr>
                <w:noProof/>
                <w:webHidden/>
              </w:rPr>
              <w:tab/>
            </w:r>
            <w:r>
              <w:rPr>
                <w:noProof/>
                <w:webHidden/>
              </w:rPr>
              <w:fldChar w:fldCharType="begin"/>
            </w:r>
            <w:r>
              <w:rPr>
                <w:noProof/>
                <w:webHidden/>
              </w:rPr>
              <w:instrText xml:space="preserve"> PAGEREF _Toc47082098 \h </w:instrText>
            </w:r>
            <w:r>
              <w:rPr>
                <w:noProof/>
                <w:webHidden/>
              </w:rPr>
            </w:r>
            <w:r>
              <w:rPr>
                <w:noProof/>
                <w:webHidden/>
              </w:rPr>
              <w:fldChar w:fldCharType="separate"/>
            </w:r>
            <w:r>
              <w:rPr>
                <w:noProof/>
                <w:webHidden/>
              </w:rPr>
              <w:t>50</w:t>
            </w:r>
            <w:r>
              <w:rPr>
                <w:noProof/>
                <w:webHidden/>
              </w:rPr>
              <w:fldChar w:fldCharType="end"/>
            </w:r>
          </w:hyperlink>
        </w:p>
        <w:p w14:paraId="6064C25F" w14:textId="77777777" w:rsidR="00620620" w:rsidRDefault="006206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082099" w:history="1">
            <w:r w:rsidRPr="00784C16">
              <w:rPr>
                <w:rStyle w:val="Hyperlink"/>
                <w:noProof/>
              </w:rPr>
              <w:t>12.1</w:t>
            </w:r>
            <w:r>
              <w:rPr>
                <w:rFonts w:asciiTheme="minorHAnsi" w:eastAsiaTheme="minorEastAsia" w:hAnsiTheme="minorHAnsi" w:cstheme="minorBidi"/>
                <w:noProof/>
                <w:szCs w:val="22"/>
                <w:lang w:val="en-US" w:eastAsia="zh-CN"/>
              </w:rPr>
              <w:tab/>
            </w:r>
            <w:r w:rsidRPr="00784C16">
              <w:rPr>
                <w:rStyle w:val="Hyperlink"/>
                <w:noProof/>
              </w:rPr>
              <w:t>General</w:t>
            </w:r>
            <w:r>
              <w:rPr>
                <w:noProof/>
                <w:webHidden/>
              </w:rPr>
              <w:tab/>
            </w:r>
            <w:r>
              <w:rPr>
                <w:noProof/>
                <w:webHidden/>
              </w:rPr>
              <w:fldChar w:fldCharType="begin"/>
            </w:r>
            <w:r>
              <w:rPr>
                <w:noProof/>
                <w:webHidden/>
              </w:rPr>
              <w:instrText xml:space="preserve"> PAGEREF _Toc47082099 \h </w:instrText>
            </w:r>
            <w:r>
              <w:rPr>
                <w:noProof/>
                <w:webHidden/>
              </w:rPr>
            </w:r>
            <w:r>
              <w:rPr>
                <w:noProof/>
                <w:webHidden/>
              </w:rPr>
              <w:fldChar w:fldCharType="separate"/>
            </w:r>
            <w:r>
              <w:rPr>
                <w:noProof/>
                <w:webHidden/>
              </w:rPr>
              <w:t>50</w:t>
            </w:r>
            <w:r>
              <w:rPr>
                <w:noProof/>
                <w:webHidden/>
              </w:rPr>
              <w:fldChar w:fldCharType="end"/>
            </w:r>
          </w:hyperlink>
        </w:p>
        <w:p w14:paraId="14818FC1" w14:textId="77777777" w:rsidR="00620620" w:rsidRDefault="006206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082100" w:history="1">
            <w:r w:rsidRPr="00784C16">
              <w:rPr>
                <w:rStyle w:val="Hyperlink"/>
                <w:noProof/>
              </w:rPr>
              <w:t>12.2</w:t>
            </w:r>
            <w:r>
              <w:rPr>
                <w:rFonts w:asciiTheme="minorHAnsi" w:eastAsiaTheme="minorEastAsia" w:hAnsiTheme="minorHAnsi" w:cstheme="minorBidi"/>
                <w:noProof/>
                <w:szCs w:val="22"/>
                <w:lang w:val="en-US" w:eastAsia="zh-CN"/>
              </w:rPr>
              <w:tab/>
            </w:r>
            <w:r w:rsidRPr="00784C16">
              <w:rPr>
                <w:rStyle w:val="Hyperlink"/>
                <w:noProof/>
              </w:rPr>
              <w:t>EHT Operation Element</w:t>
            </w:r>
            <w:r>
              <w:rPr>
                <w:noProof/>
                <w:webHidden/>
              </w:rPr>
              <w:tab/>
            </w:r>
            <w:r>
              <w:rPr>
                <w:noProof/>
                <w:webHidden/>
              </w:rPr>
              <w:fldChar w:fldCharType="begin"/>
            </w:r>
            <w:r>
              <w:rPr>
                <w:noProof/>
                <w:webHidden/>
              </w:rPr>
              <w:instrText xml:space="preserve"> PAGEREF _Toc47082100 \h </w:instrText>
            </w:r>
            <w:r>
              <w:rPr>
                <w:noProof/>
                <w:webHidden/>
              </w:rPr>
            </w:r>
            <w:r>
              <w:rPr>
                <w:noProof/>
                <w:webHidden/>
              </w:rPr>
              <w:fldChar w:fldCharType="separate"/>
            </w:r>
            <w:r>
              <w:rPr>
                <w:noProof/>
                <w:webHidden/>
              </w:rPr>
              <w:t>50</w:t>
            </w:r>
            <w:r>
              <w:rPr>
                <w:noProof/>
                <w:webHidden/>
              </w:rPr>
              <w:fldChar w:fldCharType="end"/>
            </w:r>
          </w:hyperlink>
        </w:p>
        <w:p w14:paraId="49749F67" w14:textId="77777777" w:rsidR="00620620" w:rsidRDefault="00620620">
          <w:pPr>
            <w:pStyle w:val="TOC1"/>
            <w:tabs>
              <w:tab w:val="left" w:pos="660"/>
              <w:tab w:val="right" w:leader="dot" w:pos="9350"/>
            </w:tabs>
            <w:rPr>
              <w:rFonts w:asciiTheme="minorHAnsi" w:eastAsiaTheme="minorEastAsia" w:hAnsiTheme="minorHAnsi" w:cstheme="minorBidi"/>
              <w:noProof/>
              <w:szCs w:val="22"/>
              <w:lang w:val="en-US" w:eastAsia="zh-CN"/>
            </w:rPr>
          </w:pPr>
          <w:hyperlink w:anchor="_Toc47082101" w:history="1">
            <w:r w:rsidRPr="00784C16">
              <w:rPr>
                <w:rStyle w:val="Hyperlink"/>
                <w:noProof/>
              </w:rPr>
              <w:t>13</w:t>
            </w:r>
            <w:r>
              <w:rPr>
                <w:rFonts w:asciiTheme="minorHAnsi" w:eastAsiaTheme="minorEastAsia" w:hAnsiTheme="minorHAnsi" w:cstheme="minorBidi"/>
                <w:noProof/>
                <w:szCs w:val="22"/>
                <w:lang w:val="en-US" w:eastAsia="zh-CN"/>
              </w:rPr>
              <w:tab/>
            </w:r>
            <w:r w:rsidRPr="00784C16">
              <w:rPr>
                <w:rStyle w:val="Hyperlink"/>
                <w:noProof/>
              </w:rPr>
              <w:t>Security</w:t>
            </w:r>
            <w:r>
              <w:rPr>
                <w:noProof/>
                <w:webHidden/>
              </w:rPr>
              <w:tab/>
            </w:r>
            <w:r>
              <w:rPr>
                <w:noProof/>
                <w:webHidden/>
              </w:rPr>
              <w:fldChar w:fldCharType="begin"/>
            </w:r>
            <w:r>
              <w:rPr>
                <w:noProof/>
                <w:webHidden/>
              </w:rPr>
              <w:instrText xml:space="preserve"> PAGEREF _Toc47082101 \h </w:instrText>
            </w:r>
            <w:r>
              <w:rPr>
                <w:noProof/>
                <w:webHidden/>
              </w:rPr>
            </w:r>
            <w:r>
              <w:rPr>
                <w:noProof/>
                <w:webHidden/>
              </w:rPr>
              <w:fldChar w:fldCharType="separate"/>
            </w:r>
            <w:r>
              <w:rPr>
                <w:noProof/>
                <w:webHidden/>
              </w:rPr>
              <w:t>51</w:t>
            </w:r>
            <w:r>
              <w:rPr>
                <w:noProof/>
                <w:webHidden/>
              </w:rPr>
              <w:fldChar w:fldCharType="end"/>
            </w:r>
          </w:hyperlink>
        </w:p>
        <w:p w14:paraId="1A14066A" w14:textId="77777777" w:rsidR="00620620" w:rsidRDefault="006206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082102" w:history="1">
            <w:r w:rsidRPr="00784C16">
              <w:rPr>
                <w:rStyle w:val="Hyperlink"/>
                <w:noProof/>
                <w:highlight w:val="yellow"/>
              </w:rPr>
              <w:t>13.1</w:t>
            </w:r>
            <w:r>
              <w:rPr>
                <w:rFonts w:asciiTheme="minorHAnsi" w:eastAsiaTheme="minorEastAsia" w:hAnsiTheme="minorHAnsi" w:cstheme="minorBidi"/>
                <w:noProof/>
                <w:szCs w:val="22"/>
                <w:lang w:val="en-US" w:eastAsia="zh-CN"/>
              </w:rPr>
              <w:tab/>
            </w:r>
            <w:r w:rsidRPr="00784C16">
              <w:rPr>
                <w:rStyle w:val="Hyperlink"/>
                <w:noProof/>
                <w:highlight w:val="yellow"/>
              </w:rPr>
              <w:t>General</w:t>
            </w:r>
            <w:r>
              <w:rPr>
                <w:noProof/>
                <w:webHidden/>
              </w:rPr>
              <w:tab/>
            </w:r>
            <w:r>
              <w:rPr>
                <w:noProof/>
                <w:webHidden/>
              </w:rPr>
              <w:fldChar w:fldCharType="begin"/>
            </w:r>
            <w:r>
              <w:rPr>
                <w:noProof/>
                <w:webHidden/>
              </w:rPr>
              <w:instrText xml:space="preserve"> PAGEREF _Toc47082102 \h </w:instrText>
            </w:r>
            <w:r>
              <w:rPr>
                <w:noProof/>
                <w:webHidden/>
              </w:rPr>
            </w:r>
            <w:r>
              <w:rPr>
                <w:noProof/>
                <w:webHidden/>
              </w:rPr>
              <w:fldChar w:fldCharType="separate"/>
            </w:r>
            <w:r>
              <w:rPr>
                <w:noProof/>
                <w:webHidden/>
              </w:rPr>
              <w:t>51</w:t>
            </w:r>
            <w:r>
              <w:rPr>
                <w:noProof/>
                <w:webHidden/>
              </w:rPr>
              <w:fldChar w:fldCharType="end"/>
            </w:r>
          </w:hyperlink>
        </w:p>
        <w:p w14:paraId="0D46DBBD" w14:textId="77777777" w:rsidR="00620620" w:rsidRDefault="00620620">
          <w:pPr>
            <w:pStyle w:val="TOC1"/>
            <w:tabs>
              <w:tab w:val="left" w:pos="660"/>
              <w:tab w:val="right" w:leader="dot" w:pos="9350"/>
            </w:tabs>
            <w:rPr>
              <w:rFonts w:asciiTheme="minorHAnsi" w:eastAsiaTheme="minorEastAsia" w:hAnsiTheme="minorHAnsi" w:cstheme="minorBidi"/>
              <w:noProof/>
              <w:szCs w:val="22"/>
              <w:lang w:val="en-US" w:eastAsia="zh-CN"/>
            </w:rPr>
          </w:pPr>
          <w:hyperlink w:anchor="_Toc47082103" w:history="1">
            <w:r w:rsidRPr="00784C16">
              <w:rPr>
                <w:rStyle w:val="Hyperlink"/>
                <w:noProof/>
              </w:rPr>
              <w:t>14</w:t>
            </w:r>
            <w:r>
              <w:rPr>
                <w:rFonts w:asciiTheme="minorHAnsi" w:eastAsiaTheme="minorEastAsia" w:hAnsiTheme="minorHAnsi" w:cstheme="minorBidi"/>
                <w:noProof/>
                <w:szCs w:val="22"/>
                <w:lang w:val="en-US" w:eastAsia="zh-CN"/>
              </w:rPr>
              <w:tab/>
            </w:r>
            <w:r w:rsidRPr="00784C16">
              <w:rPr>
                <w:rStyle w:val="Hyperlink"/>
                <w:noProof/>
              </w:rPr>
              <w:t>Bibliography</w:t>
            </w:r>
            <w:r>
              <w:rPr>
                <w:noProof/>
                <w:webHidden/>
              </w:rPr>
              <w:tab/>
            </w:r>
            <w:r>
              <w:rPr>
                <w:noProof/>
                <w:webHidden/>
              </w:rPr>
              <w:fldChar w:fldCharType="begin"/>
            </w:r>
            <w:r>
              <w:rPr>
                <w:noProof/>
                <w:webHidden/>
              </w:rPr>
              <w:instrText xml:space="preserve"> PAGEREF _Toc47082103 \h </w:instrText>
            </w:r>
            <w:r>
              <w:rPr>
                <w:noProof/>
                <w:webHidden/>
              </w:rPr>
            </w:r>
            <w:r>
              <w:rPr>
                <w:noProof/>
                <w:webHidden/>
              </w:rPr>
              <w:fldChar w:fldCharType="separate"/>
            </w:r>
            <w:r>
              <w:rPr>
                <w:noProof/>
                <w:webHidden/>
              </w:rPr>
              <w:t>51</w:t>
            </w:r>
            <w:r>
              <w:rPr>
                <w:noProof/>
                <w:webHidden/>
              </w:rPr>
              <w:fldChar w:fldCharType="end"/>
            </w:r>
          </w:hyperlink>
        </w:p>
        <w:p w14:paraId="7268A338" w14:textId="77777777" w:rsidR="00620620" w:rsidRDefault="00620620">
          <w:pPr>
            <w:pStyle w:val="TOC1"/>
            <w:tabs>
              <w:tab w:val="left" w:pos="660"/>
              <w:tab w:val="right" w:leader="dot" w:pos="9350"/>
            </w:tabs>
            <w:rPr>
              <w:rFonts w:asciiTheme="minorHAnsi" w:eastAsiaTheme="minorEastAsia" w:hAnsiTheme="minorHAnsi" w:cstheme="minorBidi"/>
              <w:noProof/>
              <w:szCs w:val="22"/>
              <w:lang w:val="en-US" w:eastAsia="zh-CN"/>
            </w:rPr>
          </w:pPr>
          <w:hyperlink w:anchor="_Toc47082104" w:history="1">
            <w:r w:rsidRPr="00784C16">
              <w:rPr>
                <w:rStyle w:val="Hyperlink"/>
                <w:noProof/>
              </w:rPr>
              <w:t>15</w:t>
            </w:r>
            <w:r>
              <w:rPr>
                <w:rFonts w:asciiTheme="minorHAnsi" w:eastAsiaTheme="minorEastAsia" w:hAnsiTheme="minorHAnsi" w:cstheme="minorBidi"/>
                <w:noProof/>
                <w:szCs w:val="22"/>
                <w:lang w:val="en-US" w:eastAsia="zh-CN"/>
              </w:rPr>
              <w:tab/>
            </w:r>
            <w:r w:rsidRPr="00784C16">
              <w:rPr>
                <w:rStyle w:val="Hyperlink"/>
                <w:noProof/>
              </w:rPr>
              <w:t>List of straw polls since the end of the January 2020 interim</w:t>
            </w:r>
            <w:r>
              <w:rPr>
                <w:noProof/>
                <w:webHidden/>
              </w:rPr>
              <w:tab/>
            </w:r>
            <w:r>
              <w:rPr>
                <w:noProof/>
                <w:webHidden/>
              </w:rPr>
              <w:fldChar w:fldCharType="begin"/>
            </w:r>
            <w:r>
              <w:rPr>
                <w:noProof/>
                <w:webHidden/>
              </w:rPr>
              <w:instrText xml:space="preserve"> PAGEREF _Toc47082104 \h </w:instrText>
            </w:r>
            <w:r>
              <w:rPr>
                <w:noProof/>
                <w:webHidden/>
              </w:rPr>
            </w:r>
            <w:r>
              <w:rPr>
                <w:noProof/>
                <w:webHidden/>
              </w:rPr>
              <w:fldChar w:fldCharType="separate"/>
            </w:r>
            <w:r>
              <w:rPr>
                <w:noProof/>
                <w:webHidden/>
              </w:rPr>
              <w:t>57</w:t>
            </w:r>
            <w:r>
              <w:rPr>
                <w:noProof/>
                <w:webHidden/>
              </w:rPr>
              <w:fldChar w:fldCharType="end"/>
            </w:r>
          </w:hyperlink>
        </w:p>
        <w:p w14:paraId="334A9913" w14:textId="77777777" w:rsidR="00620620" w:rsidRDefault="006206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082105" w:history="1">
            <w:r w:rsidRPr="00784C16">
              <w:rPr>
                <w:rStyle w:val="Hyperlink"/>
                <w:noProof/>
              </w:rPr>
              <w:t>15.1</w:t>
            </w:r>
            <w:r>
              <w:rPr>
                <w:rFonts w:asciiTheme="minorHAnsi" w:eastAsiaTheme="minorEastAsia" w:hAnsiTheme="minorHAnsi" w:cstheme="minorBidi"/>
                <w:noProof/>
                <w:szCs w:val="22"/>
                <w:lang w:val="en-US" w:eastAsia="zh-CN"/>
              </w:rPr>
              <w:tab/>
            </w:r>
            <w:r w:rsidRPr="00784C16">
              <w:rPr>
                <w:rStyle w:val="Hyperlink"/>
                <w:noProof/>
                <w:lang w:val="en-US"/>
              </w:rPr>
              <w:t>January interim (PHY):  2 SPs</w:t>
            </w:r>
            <w:r>
              <w:rPr>
                <w:noProof/>
                <w:webHidden/>
              </w:rPr>
              <w:tab/>
            </w:r>
            <w:r>
              <w:rPr>
                <w:noProof/>
                <w:webHidden/>
              </w:rPr>
              <w:fldChar w:fldCharType="begin"/>
            </w:r>
            <w:r>
              <w:rPr>
                <w:noProof/>
                <w:webHidden/>
              </w:rPr>
              <w:instrText xml:space="preserve"> PAGEREF _Toc47082105 \h </w:instrText>
            </w:r>
            <w:r>
              <w:rPr>
                <w:noProof/>
                <w:webHidden/>
              </w:rPr>
            </w:r>
            <w:r>
              <w:rPr>
                <w:noProof/>
                <w:webHidden/>
              </w:rPr>
              <w:fldChar w:fldCharType="separate"/>
            </w:r>
            <w:r>
              <w:rPr>
                <w:noProof/>
                <w:webHidden/>
              </w:rPr>
              <w:t>57</w:t>
            </w:r>
            <w:r>
              <w:rPr>
                <w:noProof/>
                <w:webHidden/>
              </w:rPr>
              <w:fldChar w:fldCharType="end"/>
            </w:r>
          </w:hyperlink>
        </w:p>
        <w:p w14:paraId="4FDF3FF3" w14:textId="77777777" w:rsidR="00620620" w:rsidRDefault="006206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082106" w:history="1">
            <w:r w:rsidRPr="00784C16">
              <w:rPr>
                <w:rStyle w:val="Hyperlink"/>
                <w:noProof/>
              </w:rPr>
              <w:t>15.2</w:t>
            </w:r>
            <w:r>
              <w:rPr>
                <w:rFonts w:asciiTheme="minorHAnsi" w:eastAsiaTheme="minorEastAsia" w:hAnsiTheme="minorHAnsi" w:cstheme="minorBidi"/>
                <w:noProof/>
                <w:szCs w:val="22"/>
                <w:lang w:val="en-US" w:eastAsia="zh-CN"/>
              </w:rPr>
              <w:tab/>
            </w:r>
            <w:r w:rsidRPr="00784C16">
              <w:rPr>
                <w:rStyle w:val="Hyperlink"/>
                <w:noProof/>
                <w:lang w:val="en-US"/>
              </w:rPr>
              <w:t>January 30 (PHY):  No SP</w:t>
            </w:r>
            <w:r>
              <w:rPr>
                <w:noProof/>
                <w:webHidden/>
              </w:rPr>
              <w:tab/>
            </w:r>
            <w:r>
              <w:rPr>
                <w:noProof/>
                <w:webHidden/>
              </w:rPr>
              <w:fldChar w:fldCharType="begin"/>
            </w:r>
            <w:r>
              <w:rPr>
                <w:noProof/>
                <w:webHidden/>
              </w:rPr>
              <w:instrText xml:space="preserve"> PAGEREF _Toc47082106 \h </w:instrText>
            </w:r>
            <w:r>
              <w:rPr>
                <w:noProof/>
                <w:webHidden/>
              </w:rPr>
            </w:r>
            <w:r>
              <w:rPr>
                <w:noProof/>
                <w:webHidden/>
              </w:rPr>
              <w:fldChar w:fldCharType="separate"/>
            </w:r>
            <w:r>
              <w:rPr>
                <w:noProof/>
                <w:webHidden/>
              </w:rPr>
              <w:t>57</w:t>
            </w:r>
            <w:r>
              <w:rPr>
                <w:noProof/>
                <w:webHidden/>
              </w:rPr>
              <w:fldChar w:fldCharType="end"/>
            </w:r>
          </w:hyperlink>
        </w:p>
        <w:p w14:paraId="42A52325" w14:textId="77777777" w:rsidR="00620620" w:rsidRDefault="006206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082107" w:history="1">
            <w:r w:rsidRPr="00784C16">
              <w:rPr>
                <w:rStyle w:val="Hyperlink"/>
                <w:noProof/>
              </w:rPr>
              <w:t>15.3</w:t>
            </w:r>
            <w:r>
              <w:rPr>
                <w:rFonts w:asciiTheme="minorHAnsi" w:eastAsiaTheme="minorEastAsia" w:hAnsiTheme="minorHAnsi" w:cstheme="minorBidi"/>
                <w:noProof/>
                <w:szCs w:val="22"/>
                <w:lang w:val="en-US" w:eastAsia="zh-CN"/>
              </w:rPr>
              <w:tab/>
            </w:r>
            <w:r w:rsidRPr="00784C16">
              <w:rPr>
                <w:rStyle w:val="Hyperlink"/>
                <w:noProof/>
                <w:lang w:val="en-US"/>
              </w:rPr>
              <w:t>January 30 (MAC):  No SP</w:t>
            </w:r>
            <w:r>
              <w:rPr>
                <w:noProof/>
                <w:webHidden/>
              </w:rPr>
              <w:tab/>
            </w:r>
            <w:r>
              <w:rPr>
                <w:noProof/>
                <w:webHidden/>
              </w:rPr>
              <w:fldChar w:fldCharType="begin"/>
            </w:r>
            <w:r>
              <w:rPr>
                <w:noProof/>
                <w:webHidden/>
              </w:rPr>
              <w:instrText xml:space="preserve"> PAGEREF _Toc47082107 \h </w:instrText>
            </w:r>
            <w:r>
              <w:rPr>
                <w:noProof/>
                <w:webHidden/>
              </w:rPr>
            </w:r>
            <w:r>
              <w:rPr>
                <w:noProof/>
                <w:webHidden/>
              </w:rPr>
              <w:fldChar w:fldCharType="separate"/>
            </w:r>
            <w:r>
              <w:rPr>
                <w:noProof/>
                <w:webHidden/>
              </w:rPr>
              <w:t>57</w:t>
            </w:r>
            <w:r>
              <w:rPr>
                <w:noProof/>
                <w:webHidden/>
              </w:rPr>
              <w:fldChar w:fldCharType="end"/>
            </w:r>
          </w:hyperlink>
        </w:p>
        <w:p w14:paraId="5442226C" w14:textId="77777777" w:rsidR="00620620" w:rsidRDefault="006206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082108" w:history="1">
            <w:r w:rsidRPr="00784C16">
              <w:rPr>
                <w:rStyle w:val="Hyperlink"/>
                <w:noProof/>
              </w:rPr>
              <w:t>15.4</w:t>
            </w:r>
            <w:r>
              <w:rPr>
                <w:rFonts w:asciiTheme="minorHAnsi" w:eastAsiaTheme="minorEastAsia" w:hAnsiTheme="minorHAnsi" w:cstheme="minorBidi"/>
                <w:noProof/>
                <w:szCs w:val="22"/>
                <w:lang w:val="en-US" w:eastAsia="zh-CN"/>
              </w:rPr>
              <w:tab/>
            </w:r>
            <w:r w:rsidRPr="00784C16">
              <w:rPr>
                <w:rStyle w:val="Hyperlink"/>
                <w:noProof/>
                <w:lang w:val="en-US"/>
              </w:rPr>
              <w:t>February 6 (Joint):  No SP</w:t>
            </w:r>
            <w:r>
              <w:rPr>
                <w:noProof/>
                <w:webHidden/>
              </w:rPr>
              <w:tab/>
            </w:r>
            <w:r>
              <w:rPr>
                <w:noProof/>
                <w:webHidden/>
              </w:rPr>
              <w:fldChar w:fldCharType="begin"/>
            </w:r>
            <w:r>
              <w:rPr>
                <w:noProof/>
                <w:webHidden/>
              </w:rPr>
              <w:instrText xml:space="preserve"> PAGEREF _Toc47082108 \h </w:instrText>
            </w:r>
            <w:r>
              <w:rPr>
                <w:noProof/>
                <w:webHidden/>
              </w:rPr>
            </w:r>
            <w:r>
              <w:rPr>
                <w:noProof/>
                <w:webHidden/>
              </w:rPr>
              <w:fldChar w:fldCharType="separate"/>
            </w:r>
            <w:r>
              <w:rPr>
                <w:noProof/>
                <w:webHidden/>
              </w:rPr>
              <w:t>57</w:t>
            </w:r>
            <w:r>
              <w:rPr>
                <w:noProof/>
                <w:webHidden/>
              </w:rPr>
              <w:fldChar w:fldCharType="end"/>
            </w:r>
          </w:hyperlink>
        </w:p>
        <w:p w14:paraId="082F7D3A" w14:textId="77777777" w:rsidR="00620620" w:rsidRDefault="006206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082109" w:history="1">
            <w:r w:rsidRPr="00784C16">
              <w:rPr>
                <w:rStyle w:val="Hyperlink"/>
                <w:noProof/>
              </w:rPr>
              <w:t>15.5</w:t>
            </w:r>
            <w:r>
              <w:rPr>
                <w:rFonts w:asciiTheme="minorHAnsi" w:eastAsiaTheme="minorEastAsia" w:hAnsiTheme="minorHAnsi" w:cstheme="minorBidi"/>
                <w:noProof/>
                <w:szCs w:val="22"/>
                <w:lang w:val="en-US" w:eastAsia="zh-CN"/>
              </w:rPr>
              <w:tab/>
            </w:r>
            <w:r w:rsidRPr="00784C16">
              <w:rPr>
                <w:rStyle w:val="Hyperlink"/>
                <w:noProof/>
                <w:lang w:val="en-US"/>
              </w:rPr>
              <w:t>February 13 (Joint):  No SP</w:t>
            </w:r>
            <w:r>
              <w:rPr>
                <w:noProof/>
                <w:webHidden/>
              </w:rPr>
              <w:tab/>
            </w:r>
            <w:r>
              <w:rPr>
                <w:noProof/>
                <w:webHidden/>
              </w:rPr>
              <w:fldChar w:fldCharType="begin"/>
            </w:r>
            <w:r>
              <w:rPr>
                <w:noProof/>
                <w:webHidden/>
              </w:rPr>
              <w:instrText xml:space="preserve"> PAGEREF _Toc47082109 \h </w:instrText>
            </w:r>
            <w:r>
              <w:rPr>
                <w:noProof/>
                <w:webHidden/>
              </w:rPr>
            </w:r>
            <w:r>
              <w:rPr>
                <w:noProof/>
                <w:webHidden/>
              </w:rPr>
              <w:fldChar w:fldCharType="separate"/>
            </w:r>
            <w:r>
              <w:rPr>
                <w:noProof/>
                <w:webHidden/>
              </w:rPr>
              <w:t>57</w:t>
            </w:r>
            <w:r>
              <w:rPr>
                <w:noProof/>
                <w:webHidden/>
              </w:rPr>
              <w:fldChar w:fldCharType="end"/>
            </w:r>
          </w:hyperlink>
        </w:p>
        <w:p w14:paraId="20E3D471" w14:textId="77777777" w:rsidR="00620620" w:rsidRDefault="006206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082110" w:history="1">
            <w:r w:rsidRPr="00784C16">
              <w:rPr>
                <w:rStyle w:val="Hyperlink"/>
                <w:noProof/>
              </w:rPr>
              <w:t>15.6</w:t>
            </w:r>
            <w:r>
              <w:rPr>
                <w:rFonts w:asciiTheme="minorHAnsi" w:eastAsiaTheme="minorEastAsia" w:hAnsiTheme="minorHAnsi" w:cstheme="minorBidi"/>
                <w:noProof/>
                <w:szCs w:val="22"/>
                <w:lang w:val="en-US" w:eastAsia="zh-CN"/>
              </w:rPr>
              <w:tab/>
            </w:r>
            <w:r w:rsidRPr="00784C16">
              <w:rPr>
                <w:rStyle w:val="Hyperlink"/>
                <w:noProof/>
                <w:lang w:val="en-US"/>
              </w:rPr>
              <w:t>February 20 (MAC):  No SP</w:t>
            </w:r>
            <w:r>
              <w:rPr>
                <w:noProof/>
                <w:webHidden/>
              </w:rPr>
              <w:tab/>
            </w:r>
            <w:r>
              <w:rPr>
                <w:noProof/>
                <w:webHidden/>
              </w:rPr>
              <w:fldChar w:fldCharType="begin"/>
            </w:r>
            <w:r>
              <w:rPr>
                <w:noProof/>
                <w:webHidden/>
              </w:rPr>
              <w:instrText xml:space="preserve"> PAGEREF _Toc47082110 \h </w:instrText>
            </w:r>
            <w:r>
              <w:rPr>
                <w:noProof/>
                <w:webHidden/>
              </w:rPr>
            </w:r>
            <w:r>
              <w:rPr>
                <w:noProof/>
                <w:webHidden/>
              </w:rPr>
              <w:fldChar w:fldCharType="separate"/>
            </w:r>
            <w:r>
              <w:rPr>
                <w:noProof/>
                <w:webHidden/>
              </w:rPr>
              <w:t>58</w:t>
            </w:r>
            <w:r>
              <w:rPr>
                <w:noProof/>
                <w:webHidden/>
              </w:rPr>
              <w:fldChar w:fldCharType="end"/>
            </w:r>
          </w:hyperlink>
        </w:p>
        <w:p w14:paraId="5F59B9A2" w14:textId="77777777" w:rsidR="00620620" w:rsidRDefault="006206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082111" w:history="1">
            <w:r w:rsidRPr="00784C16">
              <w:rPr>
                <w:rStyle w:val="Hyperlink"/>
                <w:noProof/>
              </w:rPr>
              <w:t>15.7</w:t>
            </w:r>
            <w:r>
              <w:rPr>
                <w:rFonts w:asciiTheme="minorHAnsi" w:eastAsiaTheme="minorEastAsia" w:hAnsiTheme="minorHAnsi" w:cstheme="minorBidi"/>
                <w:noProof/>
                <w:szCs w:val="22"/>
                <w:lang w:val="en-US" w:eastAsia="zh-CN"/>
              </w:rPr>
              <w:tab/>
            </w:r>
            <w:r w:rsidRPr="00784C16">
              <w:rPr>
                <w:rStyle w:val="Hyperlink"/>
                <w:noProof/>
                <w:lang w:val="en-US"/>
              </w:rPr>
              <w:t>February 27 (Joint):  No SP</w:t>
            </w:r>
            <w:r>
              <w:rPr>
                <w:noProof/>
                <w:webHidden/>
              </w:rPr>
              <w:tab/>
            </w:r>
            <w:r>
              <w:rPr>
                <w:noProof/>
                <w:webHidden/>
              </w:rPr>
              <w:fldChar w:fldCharType="begin"/>
            </w:r>
            <w:r>
              <w:rPr>
                <w:noProof/>
                <w:webHidden/>
              </w:rPr>
              <w:instrText xml:space="preserve"> PAGEREF _Toc47082111 \h </w:instrText>
            </w:r>
            <w:r>
              <w:rPr>
                <w:noProof/>
                <w:webHidden/>
              </w:rPr>
            </w:r>
            <w:r>
              <w:rPr>
                <w:noProof/>
                <w:webHidden/>
              </w:rPr>
              <w:fldChar w:fldCharType="separate"/>
            </w:r>
            <w:r>
              <w:rPr>
                <w:noProof/>
                <w:webHidden/>
              </w:rPr>
              <w:t>58</w:t>
            </w:r>
            <w:r>
              <w:rPr>
                <w:noProof/>
                <w:webHidden/>
              </w:rPr>
              <w:fldChar w:fldCharType="end"/>
            </w:r>
          </w:hyperlink>
        </w:p>
        <w:p w14:paraId="103359BD" w14:textId="77777777" w:rsidR="00620620" w:rsidRDefault="006206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082112" w:history="1">
            <w:r w:rsidRPr="00784C16">
              <w:rPr>
                <w:rStyle w:val="Hyperlink"/>
                <w:noProof/>
              </w:rPr>
              <w:t>15.8</w:t>
            </w:r>
            <w:r>
              <w:rPr>
                <w:rFonts w:asciiTheme="minorHAnsi" w:eastAsiaTheme="minorEastAsia" w:hAnsiTheme="minorHAnsi" w:cstheme="minorBidi"/>
                <w:noProof/>
                <w:szCs w:val="22"/>
                <w:lang w:val="en-US" w:eastAsia="zh-CN"/>
              </w:rPr>
              <w:tab/>
            </w:r>
            <w:r w:rsidRPr="00784C16">
              <w:rPr>
                <w:rStyle w:val="Hyperlink"/>
                <w:noProof/>
                <w:lang w:val="en-US"/>
              </w:rPr>
              <w:t>March 5 (MAC):  No SP</w:t>
            </w:r>
            <w:r>
              <w:rPr>
                <w:noProof/>
                <w:webHidden/>
              </w:rPr>
              <w:tab/>
            </w:r>
            <w:r>
              <w:rPr>
                <w:noProof/>
                <w:webHidden/>
              </w:rPr>
              <w:fldChar w:fldCharType="begin"/>
            </w:r>
            <w:r>
              <w:rPr>
                <w:noProof/>
                <w:webHidden/>
              </w:rPr>
              <w:instrText xml:space="preserve"> PAGEREF _Toc47082112 \h </w:instrText>
            </w:r>
            <w:r>
              <w:rPr>
                <w:noProof/>
                <w:webHidden/>
              </w:rPr>
            </w:r>
            <w:r>
              <w:rPr>
                <w:noProof/>
                <w:webHidden/>
              </w:rPr>
              <w:fldChar w:fldCharType="separate"/>
            </w:r>
            <w:r>
              <w:rPr>
                <w:noProof/>
                <w:webHidden/>
              </w:rPr>
              <w:t>58</w:t>
            </w:r>
            <w:r>
              <w:rPr>
                <w:noProof/>
                <w:webHidden/>
              </w:rPr>
              <w:fldChar w:fldCharType="end"/>
            </w:r>
          </w:hyperlink>
        </w:p>
        <w:p w14:paraId="1D0671FE" w14:textId="77777777" w:rsidR="00620620" w:rsidRDefault="006206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082113" w:history="1">
            <w:r w:rsidRPr="00784C16">
              <w:rPr>
                <w:rStyle w:val="Hyperlink"/>
                <w:noProof/>
              </w:rPr>
              <w:t>15.9</w:t>
            </w:r>
            <w:r>
              <w:rPr>
                <w:rFonts w:asciiTheme="minorHAnsi" w:eastAsiaTheme="minorEastAsia" w:hAnsiTheme="minorHAnsi" w:cstheme="minorBidi"/>
                <w:noProof/>
                <w:szCs w:val="22"/>
                <w:lang w:val="en-US" w:eastAsia="zh-CN"/>
              </w:rPr>
              <w:tab/>
            </w:r>
            <w:r w:rsidRPr="00784C16">
              <w:rPr>
                <w:rStyle w:val="Hyperlink"/>
                <w:noProof/>
                <w:lang w:val="en-US"/>
              </w:rPr>
              <w:t>March 13 (MAC):  No SP</w:t>
            </w:r>
            <w:r>
              <w:rPr>
                <w:noProof/>
                <w:webHidden/>
              </w:rPr>
              <w:tab/>
            </w:r>
            <w:r>
              <w:rPr>
                <w:noProof/>
                <w:webHidden/>
              </w:rPr>
              <w:fldChar w:fldCharType="begin"/>
            </w:r>
            <w:r>
              <w:rPr>
                <w:noProof/>
                <w:webHidden/>
              </w:rPr>
              <w:instrText xml:space="preserve"> PAGEREF _Toc47082113 \h </w:instrText>
            </w:r>
            <w:r>
              <w:rPr>
                <w:noProof/>
                <w:webHidden/>
              </w:rPr>
            </w:r>
            <w:r>
              <w:rPr>
                <w:noProof/>
                <w:webHidden/>
              </w:rPr>
              <w:fldChar w:fldCharType="separate"/>
            </w:r>
            <w:r>
              <w:rPr>
                <w:noProof/>
                <w:webHidden/>
              </w:rPr>
              <w:t>58</w:t>
            </w:r>
            <w:r>
              <w:rPr>
                <w:noProof/>
                <w:webHidden/>
              </w:rPr>
              <w:fldChar w:fldCharType="end"/>
            </w:r>
          </w:hyperlink>
        </w:p>
        <w:p w14:paraId="1B4FD7F2"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14" w:history="1">
            <w:r w:rsidRPr="00784C16">
              <w:rPr>
                <w:rStyle w:val="Hyperlink"/>
                <w:noProof/>
              </w:rPr>
              <w:t>15.10</w:t>
            </w:r>
            <w:r>
              <w:rPr>
                <w:rFonts w:asciiTheme="minorHAnsi" w:eastAsiaTheme="minorEastAsia" w:hAnsiTheme="minorHAnsi" w:cstheme="minorBidi"/>
                <w:noProof/>
                <w:szCs w:val="22"/>
                <w:lang w:val="en-US" w:eastAsia="zh-CN"/>
              </w:rPr>
              <w:tab/>
            </w:r>
            <w:r w:rsidRPr="00784C16">
              <w:rPr>
                <w:rStyle w:val="Hyperlink"/>
                <w:noProof/>
                <w:lang w:val="en-US"/>
              </w:rPr>
              <w:t>March 16 (PHY):  No SP</w:t>
            </w:r>
            <w:r>
              <w:rPr>
                <w:noProof/>
                <w:webHidden/>
              </w:rPr>
              <w:tab/>
            </w:r>
            <w:r>
              <w:rPr>
                <w:noProof/>
                <w:webHidden/>
              </w:rPr>
              <w:fldChar w:fldCharType="begin"/>
            </w:r>
            <w:r>
              <w:rPr>
                <w:noProof/>
                <w:webHidden/>
              </w:rPr>
              <w:instrText xml:space="preserve"> PAGEREF _Toc47082114 \h </w:instrText>
            </w:r>
            <w:r>
              <w:rPr>
                <w:noProof/>
                <w:webHidden/>
              </w:rPr>
            </w:r>
            <w:r>
              <w:rPr>
                <w:noProof/>
                <w:webHidden/>
              </w:rPr>
              <w:fldChar w:fldCharType="separate"/>
            </w:r>
            <w:r>
              <w:rPr>
                <w:noProof/>
                <w:webHidden/>
              </w:rPr>
              <w:t>58</w:t>
            </w:r>
            <w:r>
              <w:rPr>
                <w:noProof/>
                <w:webHidden/>
              </w:rPr>
              <w:fldChar w:fldCharType="end"/>
            </w:r>
          </w:hyperlink>
        </w:p>
        <w:p w14:paraId="611C1B01"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15" w:history="1">
            <w:r w:rsidRPr="00784C16">
              <w:rPr>
                <w:rStyle w:val="Hyperlink"/>
                <w:noProof/>
              </w:rPr>
              <w:t>15.11</w:t>
            </w:r>
            <w:r>
              <w:rPr>
                <w:rFonts w:asciiTheme="minorHAnsi" w:eastAsiaTheme="minorEastAsia" w:hAnsiTheme="minorHAnsi" w:cstheme="minorBidi"/>
                <w:noProof/>
                <w:szCs w:val="22"/>
                <w:lang w:val="en-US" w:eastAsia="zh-CN"/>
              </w:rPr>
              <w:tab/>
            </w:r>
            <w:r w:rsidRPr="00784C16">
              <w:rPr>
                <w:rStyle w:val="Hyperlink"/>
                <w:noProof/>
                <w:lang w:val="en-US"/>
              </w:rPr>
              <w:t>March 16 (MAC):  2 SPs</w:t>
            </w:r>
            <w:r>
              <w:rPr>
                <w:noProof/>
                <w:webHidden/>
              </w:rPr>
              <w:tab/>
            </w:r>
            <w:r>
              <w:rPr>
                <w:noProof/>
                <w:webHidden/>
              </w:rPr>
              <w:fldChar w:fldCharType="begin"/>
            </w:r>
            <w:r>
              <w:rPr>
                <w:noProof/>
                <w:webHidden/>
              </w:rPr>
              <w:instrText xml:space="preserve"> PAGEREF _Toc47082115 \h </w:instrText>
            </w:r>
            <w:r>
              <w:rPr>
                <w:noProof/>
                <w:webHidden/>
              </w:rPr>
            </w:r>
            <w:r>
              <w:rPr>
                <w:noProof/>
                <w:webHidden/>
              </w:rPr>
              <w:fldChar w:fldCharType="separate"/>
            </w:r>
            <w:r>
              <w:rPr>
                <w:noProof/>
                <w:webHidden/>
              </w:rPr>
              <w:t>58</w:t>
            </w:r>
            <w:r>
              <w:rPr>
                <w:noProof/>
                <w:webHidden/>
              </w:rPr>
              <w:fldChar w:fldCharType="end"/>
            </w:r>
          </w:hyperlink>
        </w:p>
        <w:p w14:paraId="0E44E921"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16" w:history="1">
            <w:r w:rsidRPr="00784C16">
              <w:rPr>
                <w:rStyle w:val="Hyperlink"/>
                <w:noProof/>
              </w:rPr>
              <w:t>15.12</w:t>
            </w:r>
            <w:r>
              <w:rPr>
                <w:rFonts w:asciiTheme="minorHAnsi" w:eastAsiaTheme="minorEastAsia" w:hAnsiTheme="minorHAnsi" w:cstheme="minorBidi"/>
                <w:noProof/>
                <w:szCs w:val="22"/>
                <w:lang w:val="en-US" w:eastAsia="zh-CN"/>
              </w:rPr>
              <w:tab/>
            </w:r>
            <w:r w:rsidRPr="00784C16">
              <w:rPr>
                <w:rStyle w:val="Hyperlink"/>
                <w:noProof/>
                <w:lang w:val="en-US"/>
              </w:rPr>
              <w:t>March 18 (PHY):  5 SPs</w:t>
            </w:r>
            <w:r>
              <w:rPr>
                <w:noProof/>
                <w:webHidden/>
              </w:rPr>
              <w:tab/>
            </w:r>
            <w:r>
              <w:rPr>
                <w:noProof/>
                <w:webHidden/>
              </w:rPr>
              <w:fldChar w:fldCharType="begin"/>
            </w:r>
            <w:r>
              <w:rPr>
                <w:noProof/>
                <w:webHidden/>
              </w:rPr>
              <w:instrText xml:space="preserve"> PAGEREF _Toc47082116 \h </w:instrText>
            </w:r>
            <w:r>
              <w:rPr>
                <w:noProof/>
                <w:webHidden/>
              </w:rPr>
            </w:r>
            <w:r>
              <w:rPr>
                <w:noProof/>
                <w:webHidden/>
              </w:rPr>
              <w:fldChar w:fldCharType="separate"/>
            </w:r>
            <w:r>
              <w:rPr>
                <w:noProof/>
                <w:webHidden/>
              </w:rPr>
              <w:t>59</w:t>
            </w:r>
            <w:r>
              <w:rPr>
                <w:noProof/>
                <w:webHidden/>
              </w:rPr>
              <w:fldChar w:fldCharType="end"/>
            </w:r>
          </w:hyperlink>
        </w:p>
        <w:p w14:paraId="04B062D2"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17" w:history="1">
            <w:r w:rsidRPr="00784C16">
              <w:rPr>
                <w:rStyle w:val="Hyperlink"/>
                <w:noProof/>
              </w:rPr>
              <w:t>15.13</w:t>
            </w:r>
            <w:r>
              <w:rPr>
                <w:rFonts w:asciiTheme="minorHAnsi" w:eastAsiaTheme="minorEastAsia" w:hAnsiTheme="minorHAnsi" w:cstheme="minorBidi"/>
                <w:noProof/>
                <w:szCs w:val="22"/>
                <w:lang w:val="en-US" w:eastAsia="zh-CN"/>
              </w:rPr>
              <w:tab/>
            </w:r>
            <w:r w:rsidRPr="00784C16">
              <w:rPr>
                <w:rStyle w:val="Hyperlink"/>
                <w:noProof/>
                <w:lang w:val="en-US"/>
              </w:rPr>
              <w:t>March 18 (MAC):  3 SPs</w:t>
            </w:r>
            <w:r>
              <w:rPr>
                <w:noProof/>
                <w:webHidden/>
              </w:rPr>
              <w:tab/>
            </w:r>
            <w:r>
              <w:rPr>
                <w:noProof/>
                <w:webHidden/>
              </w:rPr>
              <w:fldChar w:fldCharType="begin"/>
            </w:r>
            <w:r>
              <w:rPr>
                <w:noProof/>
                <w:webHidden/>
              </w:rPr>
              <w:instrText xml:space="preserve"> PAGEREF _Toc47082117 \h </w:instrText>
            </w:r>
            <w:r>
              <w:rPr>
                <w:noProof/>
                <w:webHidden/>
              </w:rPr>
            </w:r>
            <w:r>
              <w:rPr>
                <w:noProof/>
                <w:webHidden/>
              </w:rPr>
              <w:fldChar w:fldCharType="separate"/>
            </w:r>
            <w:r>
              <w:rPr>
                <w:noProof/>
                <w:webHidden/>
              </w:rPr>
              <w:t>60</w:t>
            </w:r>
            <w:r>
              <w:rPr>
                <w:noProof/>
                <w:webHidden/>
              </w:rPr>
              <w:fldChar w:fldCharType="end"/>
            </w:r>
          </w:hyperlink>
        </w:p>
        <w:p w14:paraId="7DCBBEDE"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18" w:history="1">
            <w:r w:rsidRPr="00784C16">
              <w:rPr>
                <w:rStyle w:val="Hyperlink"/>
                <w:noProof/>
              </w:rPr>
              <w:t>15.14</w:t>
            </w:r>
            <w:r>
              <w:rPr>
                <w:rFonts w:asciiTheme="minorHAnsi" w:eastAsiaTheme="minorEastAsia" w:hAnsiTheme="minorHAnsi" w:cstheme="minorBidi"/>
                <w:noProof/>
                <w:szCs w:val="22"/>
                <w:lang w:val="en-US" w:eastAsia="zh-CN"/>
              </w:rPr>
              <w:tab/>
            </w:r>
            <w:r w:rsidRPr="00784C16">
              <w:rPr>
                <w:rStyle w:val="Hyperlink"/>
                <w:noProof/>
                <w:lang w:val="en-US"/>
              </w:rPr>
              <w:t>March 19 (Joint):  4 SPs</w:t>
            </w:r>
            <w:r>
              <w:rPr>
                <w:noProof/>
                <w:webHidden/>
              </w:rPr>
              <w:tab/>
            </w:r>
            <w:r>
              <w:rPr>
                <w:noProof/>
                <w:webHidden/>
              </w:rPr>
              <w:fldChar w:fldCharType="begin"/>
            </w:r>
            <w:r>
              <w:rPr>
                <w:noProof/>
                <w:webHidden/>
              </w:rPr>
              <w:instrText xml:space="preserve"> PAGEREF _Toc47082118 \h </w:instrText>
            </w:r>
            <w:r>
              <w:rPr>
                <w:noProof/>
                <w:webHidden/>
              </w:rPr>
            </w:r>
            <w:r>
              <w:rPr>
                <w:noProof/>
                <w:webHidden/>
              </w:rPr>
              <w:fldChar w:fldCharType="separate"/>
            </w:r>
            <w:r>
              <w:rPr>
                <w:noProof/>
                <w:webHidden/>
              </w:rPr>
              <w:t>61</w:t>
            </w:r>
            <w:r>
              <w:rPr>
                <w:noProof/>
                <w:webHidden/>
              </w:rPr>
              <w:fldChar w:fldCharType="end"/>
            </w:r>
          </w:hyperlink>
        </w:p>
        <w:p w14:paraId="0C664DC7"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19" w:history="1">
            <w:r w:rsidRPr="00784C16">
              <w:rPr>
                <w:rStyle w:val="Hyperlink"/>
                <w:noProof/>
              </w:rPr>
              <w:t>15.15</w:t>
            </w:r>
            <w:r>
              <w:rPr>
                <w:rFonts w:asciiTheme="minorHAnsi" w:eastAsiaTheme="minorEastAsia" w:hAnsiTheme="minorHAnsi" w:cstheme="minorBidi"/>
                <w:noProof/>
                <w:szCs w:val="22"/>
                <w:lang w:val="en-US" w:eastAsia="zh-CN"/>
              </w:rPr>
              <w:tab/>
            </w:r>
            <w:r w:rsidRPr="00784C16">
              <w:rPr>
                <w:rStyle w:val="Hyperlink"/>
                <w:noProof/>
                <w:lang w:val="en-US"/>
              </w:rPr>
              <w:t>March 23 (PHY):  3 SPs</w:t>
            </w:r>
            <w:r>
              <w:rPr>
                <w:noProof/>
                <w:webHidden/>
              </w:rPr>
              <w:tab/>
            </w:r>
            <w:r>
              <w:rPr>
                <w:noProof/>
                <w:webHidden/>
              </w:rPr>
              <w:fldChar w:fldCharType="begin"/>
            </w:r>
            <w:r>
              <w:rPr>
                <w:noProof/>
                <w:webHidden/>
              </w:rPr>
              <w:instrText xml:space="preserve"> PAGEREF _Toc47082119 \h </w:instrText>
            </w:r>
            <w:r>
              <w:rPr>
                <w:noProof/>
                <w:webHidden/>
              </w:rPr>
            </w:r>
            <w:r>
              <w:rPr>
                <w:noProof/>
                <w:webHidden/>
              </w:rPr>
              <w:fldChar w:fldCharType="separate"/>
            </w:r>
            <w:r>
              <w:rPr>
                <w:noProof/>
                <w:webHidden/>
              </w:rPr>
              <w:t>62</w:t>
            </w:r>
            <w:r>
              <w:rPr>
                <w:noProof/>
                <w:webHidden/>
              </w:rPr>
              <w:fldChar w:fldCharType="end"/>
            </w:r>
          </w:hyperlink>
        </w:p>
        <w:p w14:paraId="4BC279F9"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20" w:history="1">
            <w:r w:rsidRPr="00784C16">
              <w:rPr>
                <w:rStyle w:val="Hyperlink"/>
                <w:noProof/>
              </w:rPr>
              <w:t>15.16</w:t>
            </w:r>
            <w:r>
              <w:rPr>
                <w:rFonts w:asciiTheme="minorHAnsi" w:eastAsiaTheme="minorEastAsia" w:hAnsiTheme="minorHAnsi" w:cstheme="minorBidi"/>
                <w:noProof/>
                <w:szCs w:val="22"/>
                <w:lang w:val="en-US" w:eastAsia="zh-CN"/>
              </w:rPr>
              <w:tab/>
            </w:r>
            <w:r w:rsidRPr="00784C16">
              <w:rPr>
                <w:rStyle w:val="Hyperlink"/>
                <w:noProof/>
                <w:lang w:val="en-US"/>
              </w:rPr>
              <w:t>March 23 (MAC):  1 SP</w:t>
            </w:r>
            <w:r>
              <w:rPr>
                <w:noProof/>
                <w:webHidden/>
              </w:rPr>
              <w:tab/>
            </w:r>
            <w:r>
              <w:rPr>
                <w:noProof/>
                <w:webHidden/>
              </w:rPr>
              <w:fldChar w:fldCharType="begin"/>
            </w:r>
            <w:r>
              <w:rPr>
                <w:noProof/>
                <w:webHidden/>
              </w:rPr>
              <w:instrText xml:space="preserve"> PAGEREF _Toc47082120 \h </w:instrText>
            </w:r>
            <w:r>
              <w:rPr>
                <w:noProof/>
                <w:webHidden/>
              </w:rPr>
            </w:r>
            <w:r>
              <w:rPr>
                <w:noProof/>
                <w:webHidden/>
              </w:rPr>
              <w:fldChar w:fldCharType="separate"/>
            </w:r>
            <w:r>
              <w:rPr>
                <w:noProof/>
                <w:webHidden/>
              </w:rPr>
              <w:t>62</w:t>
            </w:r>
            <w:r>
              <w:rPr>
                <w:noProof/>
                <w:webHidden/>
              </w:rPr>
              <w:fldChar w:fldCharType="end"/>
            </w:r>
          </w:hyperlink>
        </w:p>
        <w:p w14:paraId="7ECE2583"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21" w:history="1">
            <w:r w:rsidRPr="00784C16">
              <w:rPr>
                <w:rStyle w:val="Hyperlink"/>
                <w:noProof/>
              </w:rPr>
              <w:t>15.17</w:t>
            </w:r>
            <w:r>
              <w:rPr>
                <w:rFonts w:asciiTheme="minorHAnsi" w:eastAsiaTheme="minorEastAsia" w:hAnsiTheme="minorHAnsi" w:cstheme="minorBidi"/>
                <w:noProof/>
                <w:szCs w:val="22"/>
                <w:lang w:val="en-US" w:eastAsia="zh-CN"/>
              </w:rPr>
              <w:tab/>
            </w:r>
            <w:r w:rsidRPr="00784C16">
              <w:rPr>
                <w:rStyle w:val="Hyperlink"/>
                <w:noProof/>
                <w:lang w:val="en-US"/>
              </w:rPr>
              <w:t>March 26 (PHY):  No SP</w:t>
            </w:r>
            <w:r>
              <w:rPr>
                <w:noProof/>
                <w:webHidden/>
              </w:rPr>
              <w:tab/>
            </w:r>
            <w:r>
              <w:rPr>
                <w:noProof/>
                <w:webHidden/>
              </w:rPr>
              <w:fldChar w:fldCharType="begin"/>
            </w:r>
            <w:r>
              <w:rPr>
                <w:noProof/>
                <w:webHidden/>
              </w:rPr>
              <w:instrText xml:space="preserve"> PAGEREF _Toc47082121 \h </w:instrText>
            </w:r>
            <w:r>
              <w:rPr>
                <w:noProof/>
                <w:webHidden/>
              </w:rPr>
            </w:r>
            <w:r>
              <w:rPr>
                <w:noProof/>
                <w:webHidden/>
              </w:rPr>
              <w:fldChar w:fldCharType="separate"/>
            </w:r>
            <w:r>
              <w:rPr>
                <w:noProof/>
                <w:webHidden/>
              </w:rPr>
              <w:t>63</w:t>
            </w:r>
            <w:r>
              <w:rPr>
                <w:noProof/>
                <w:webHidden/>
              </w:rPr>
              <w:fldChar w:fldCharType="end"/>
            </w:r>
          </w:hyperlink>
        </w:p>
        <w:p w14:paraId="45820D8C"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22" w:history="1">
            <w:r w:rsidRPr="00784C16">
              <w:rPr>
                <w:rStyle w:val="Hyperlink"/>
                <w:noProof/>
              </w:rPr>
              <w:t>15.18</w:t>
            </w:r>
            <w:r>
              <w:rPr>
                <w:rFonts w:asciiTheme="minorHAnsi" w:eastAsiaTheme="minorEastAsia" w:hAnsiTheme="minorHAnsi" w:cstheme="minorBidi"/>
                <w:noProof/>
                <w:szCs w:val="22"/>
                <w:lang w:val="en-US" w:eastAsia="zh-CN"/>
              </w:rPr>
              <w:tab/>
            </w:r>
            <w:r w:rsidRPr="00784C16">
              <w:rPr>
                <w:rStyle w:val="Hyperlink"/>
                <w:noProof/>
                <w:lang w:val="en-US"/>
              </w:rPr>
              <w:t>March 26 (MAC):  1 SP</w:t>
            </w:r>
            <w:r>
              <w:rPr>
                <w:noProof/>
                <w:webHidden/>
              </w:rPr>
              <w:tab/>
            </w:r>
            <w:r>
              <w:rPr>
                <w:noProof/>
                <w:webHidden/>
              </w:rPr>
              <w:fldChar w:fldCharType="begin"/>
            </w:r>
            <w:r>
              <w:rPr>
                <w:noProof/>
                <w:webHidden/>
              </w:rPr>
              <w:instrText xml:space="preserve"> PAGEREF _Toc47082122 \h </w:instrText>
            </w:r>
            <w:r>
              <w:rPr>
                <w:noProof/>
                <w:webHidden/>
              </w:rPr>
            </w:r>
            <w:r>
              <w:rPr>
                <w:noProof/>
                <w:webHidden/>
              </w:rPr>
              <w:fldChar w:fldCharType="separate"/>
            </w:r>
            <w:r>
              <w:rPr>
                <w:noProof/>
                <w:webHidden/>
              </w:rPr>
              <w:t>63</w:t>
            </w:r>
            <w:r>
              <w:rPr>
                <w:noProof/>
                <w:webHidden/>
              </w:rPr>
              <w:fldChar w:fldCharType="end"/>
            </w:r>
          </w:hyperlink>
        </w:p>
        <w:p w14:paraId="294E908C"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23" w:history="1">
            <w:r w:rsidRPr="00784C16">
              <w:rPr>
                <w:rStyle w:val="Hyperlink"/>
                <w:noProof/>
              </w:rPr>
              <w:t>15.19</w:t>
            </w:r>
            <w:r>
              <w:rPr>
                <w:rFonts w:asciiTheme="minorHAnsi" w:eastAsiaTheme="minorEastAsia" w:hAnsiTheme="minorHAnsi" w:cstheme="minorBidi"/>
                <w:noProof/>
                <w:szCs w:val="22"/>
                <w:lang w:val="en-US" w:eastAsia="zh-CN"/>
              </w:rPr>
              <w:tab/>
            </w:r>
            <w:r w:rsidRPr="00784C16">
              <w:rPr>
                <w:rStyle w:val="Hyperlink"/>
                <w:noProof/>
                <w:lang w:val="en-US"/>
              </w:rPr>
              <w:t>March 30 (PHY):  6 SPs</w:t>
            </w:r>
            <w:r>
              <w:rPr>
                <w:noProof/>
                <w:webHidden/>
              </w:rPr>
              <w:tab/>
            </w:r>
            <w:r>
              <w:rPr>
                <w:noProof/>
                <w:webHidden/>
              </w:rPr>
              <w:fldChar w:fldCharType="begin"/>
            </w:r>
            <w:r>
              <w:rPr>
                <w:noProof/>
                <w:webHidden/>
              </w:rPr>
              <w:instrText xml:space="preserve"> PAGEREF _Toc47082123 \h </w:instrText>
            </w:r>
            <w:r>
              <w:rPr>
                <w:noProof/>
                <w:webHidden/>
              </w:rPr>
            </w:r>
            <w:r>
              <w:rPr>
                <w:noProof/>
                <w:webHidden/>
              </w:rPr>
              <w:fldChar w:fldCharType="separate"/>
            </w:r>
            <w:r>
              <w:rPr>
                <w:noProof/>
                <w:webHidden/>
              </w:rPr>
              <w:t>63</w:t>
            </w:r>
            <w:r>
              <w:rPr>
                <w:noProof/>
                <w:webHidden/>
              </w:rPr>
              <w:fldChar w:fldCharType="end"/>
            </w:r>
          </w:hyperlink>
        </w:p>
        <w:p w14:paraId="460C18C9"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24" w:history="1">
            <w:r w:rsidRPr="00784C16">
              <w:rPr>
                <w:rStyle w:val="Hyperlink"/>
                <w:noProof/>
              </w:rPr>
              <w:t>15.20</w:t>
            </w:r>
            <w:r>
              <w:rPr>
                <w:rFonts w:asciiTheme="minorHAnsi" w:eastAsiaTheme="minorEastAsia" w:hAnsiTheme="minorHAnsi" w:cstheme="minorBidi"/>
                <w:noProof/>
                <w:szCs w:val="22"/>
                <w:lang w:val="en-US" w:eastAsia="zh-CN"/>
              </w:rPr>
              <w:tab/>
            </w:r>
            <w:r w:rsidRPr="00784C16">
              <w:rPr>
                <w:rStyle w:val="Hyperlink"/>
                <w:noProof/>
                <w:lang w:val="en-US"/>
              </w:rPr>
              <w:t>March 30 (MAC):  1 SP</w:t>
            </w:r>
            <w:r>
              <w:rPr>
                <w:noProof/>
                <w:webHidden/>
              </w:rPr>
              <w:tab/>
            </w:r>
            <w:r>
              <w:rPr>
                <w:noProof/>
                <w:webHidden/>
              </w:rPr>
              <w:fldChar w:fldCharType="begin"/>
            </w:r>
            <w:r>
              <w:rPr>
                <w:noProof/>
                <w:webHidden/>
              </w:rPr>
              <w:instrText xml:space="preserve"> PAGEREF _Toc47082124 \h </w:instrText>
            </w:r>
            <w:r>
              <w:rPr>
                <w:noProof/>
                <w:webHidden/>
              </w:rPr>
            </w:r>
            <w:r>
              <w:rPr>
                <w:noProof/>
                <w:webHidden/>
              </w:rPr>
              <w:fldChar w:fldCharType="separate"/>
            </w:r>
            <w:r>
              <w:rPr>
                <w:noProof/>
                <w:webHidden/>
              </w:rPr>
              <w:t>64</w:t>
            </w:r>
            <w:r>
              <w:rPr>
                <w:noProof/>
                <w:webHidden/>
              </w:rPr>
              <w:fldChar w:fldCharType="end"/>
            </w:r>
          </w:hyperlink>
        </w:p>
        <w:p w14:paraId="591FAD43"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25" w:history="1">
            <w:r w:rsidRPr="00784C16">
              <w:rPr>
                <w:rStyle w:val="Hyperlink"/>
                <w:noProof/>
              </w:rPr>
              <w:t>15.21</w:t>
            </w:r>
            <w:r>
              <w:rPr>
                <w:rFonts w:asciiTheme="minorHAnsi" w:eastAsiaTheme="minorEastAsia" w:hAnsiTheme="minorHAnsi" w:cstheme="minorBidi"/>
                <w:noProof/>
                <w:szCs w:val="22"/>
                <w:lang w:val="en-US" w:eastAsia="zh-CN"/>
              </w:rPr>
              <w:tab/>
            </w:r>
            <w:r w:rsidRPr="00784C16">
              <w:rPr>
                <w:rStyle w:val="Hyperlink"/>
                <w:noProof/>
                <w:lang w:val="en-US"/>
              </w:rPr>
              <w:t>April 2 (Joint):  2 SPs</w:t>
            </w:r>
            <w:r>
              <w:rPr>
                <w:noProof/>
                <w:webHidden/>
              </w:rPr>
              <w:tab/>
            </w:r>
            <w:r>
              <w:rPr>
                <w:noProof/>
                <w:webHidden/>
              </w:rPr>
              <w:fldChar w:fldCharType="begin"/>
            </w:r>
            <w:r>
              <w:rPr>
                <w:noProof/>
                <w:webHidden/>
              </w:rPr>
              <w:instrText xml:space="preserve"> PAGEREF _Toc47082125 \h </w:instrText>
            </w:r>
            <w:r>
              <w:rPr>
                <w:noProof/>
                <w:webHidden/>
              </w:rPr>
            </w:r>
            <w:r>
              <w:rPr>
                <w:noProof/>
                <w:webHidden/>
              </w:rPr>
              <w:fldChar w:fldCharType="separate"/>
            </w:r>
            <w:r>
              <w:rPr>
                <w:noProof/>
                <w:webHidden/>
              </w:rPr>
              <w:t>65</w:t>
            </w:r>
            <w:r>
              <w:rPr>
                <w:noProof/>
                <w:webHidden/>
              </w:rPr>
              <w:fldChar w:fldCharType="end"/>
            </w:r>
          </w:hyperlink>
        </w:p>
        <w:p w14:paraId="2F46BFCD"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26" w:history="1">
            <w:r w:rsidRPr="00784C16">
              <w:rPr>
                <w:rStyle w:val="Hyperlink"/>
                <w:noProof/>
              </w:rPr>
              <w:t>15.22</w:t>
            </w:r>
            <w:r>
              <w:rPr>
                <w:rFonts w:asciiTheme="minorHAnsi" w:eastAsiaTheme="minorEastAsia" w:hAnsiTheme="minorHAnsi" w:cstheme="minorBidi"/>
                <w:noProof/>
                <w:szCs w:val="22"/>
                <w:lang w:val="en-US" w:eastAsia="zh-CN"/>
              </w:rPr>
              <w:tab/>
            </w:r>
            <w:r w:rsidRPr="00784C16">
              <w:rPr>
                <w:rStyle w:val="Hyperlink"/>
                <w:noProof/>
                <w:lang w:val="en-US"/>
              </w:rPr>
              <w:t>April 6 (PHY):  8 SPs</w:t>
            </w:r>
            <w:r>
              <w:rPr>
                <w:noProof/>
                <w:webHidden/>
              </w:rPr>
              <w:tab/>
            </w:r>
            <w:r>
              <w:rPr>
                <w:noProof/>
                <w:webHidden/>
              </w:rPr>
              <w:fldChar w:fldCharType="begin"/>
            </w:r>
            <w:r>
              <w:rPr>
                <w:noProof/>
                <w:webHidden/>
              </w:rPr>
              <w:instrText xml:space="preserve"> PAGEREF _Toc47082126 \h </w:instrText>
            </w:r>
            <w:r>
              <w:rPr>
                <w:noProof/>
                <w:webHidden/>
              </w:rPr>
            </w:r>
            <w:r>
              <w:rPr>
                <w:noProof/>
                <w:webHidden/>
              </w:rPr>
              <w:fldChar w:fldCharType="separate"/>
            </w:r>
            <w:r>
              <w:rPr>
                <w:noProof/>
                <w:webHidden/>
              </w:rPr>
              <w:t>65</w:t>
            </w:r>
            <w:r>
              <w:rPr>
                <w:noProof/>
                <w:webHidden/>
              </w:rPr>
              <w:fldChar w:fldCharType="end"/>
            </w:r>
          </w:hyperlink>
        </w:p>
        <w:p w14:paraId="4838FADB"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27" w:history="1">
            <w:r w:rsidRPr="00784C16">
              <w:rPr>
                <w:rStyle w:val="Hyperlink"/>
                <w:noProof/>
              </w:rPr>
              <w:t>15.23</w:t>
            </w:r>
            <w:r>
              <w:rPr>
                <w:rFonts w:asciiTheme="minorHAnsi" w:eastAsiaTheme="minorEastAsia" w:hAnsiTheme="minorHAnsi" w:cstheme="minorBidi"/>
                <w:noProof/>
                <w:szCs w:val="22"/>
                <w:lang w:val="en-US" w:eastAsia="zh-CN"/>
              </w:rPr>
              <w:tab/>
            </w:r>
            <w:r w:rsidRPr="00784C16">
              <w:rPr>
                <w:rStyle w:val="Hyperlink"/>
                <w:noProof/>
                <w:lang w:val="en-US"/>
              </w:rPr>
              <w:t>April 6 (MAC):  0 SP</w:t>
            </w:r>
            <w:r>
              <w:rPr>
                <w:noProof/>
                <w:webHidden/>
              </w:rPr>
              <w:tab/>
            </w:r>
            <w:r>
              <w:rPr>
                <w:noProof/>
                <w:webHidden/>
              </w:rPr>
              <w:fldChar w:fldCharType="begin"/>
            </w:r>
            <w:r>
              <w:rPr>
                <w:noProof/>
                <w:webHidden/>
              </w:rPr>
              <w:instrText xml:space="preserve"> PAGEREF _Toc47082127 \h </w:instrText>
            </w:r>
            <w:r>
              <w:rPr>
                <w:noProof/>
                <w:webHidden/>
              </w:rPr>
            </w:r>
            <w:r>
              <w:rPr>
                <w:noProof/>
                <w:webHidden/>
              </w:rPr>
              <w:fldChar w:fldCharType="separate"/>
            </w:r>
            <w:r>
              <w:rPr>
                <w:noProof/>
                <w:webHidden/>
              </w:rPr>
              <w:t>67</w:t>
            </w:r>
            <w:r>
              <w:rPr>
                <w:noProof/>
                <w:webHidden/>
              </w:rPr>
              <w:fldChar w:fldCharType="end"/>
            </w:r>
          </w:hyperlink>
        </w:p>
        <w:p w14:paraId="4CFC862A"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28" w:history="1">
            <w:r w:rsidRPr="00784C16">
              <w:rPr>
                <w:rStyle w:val="Hyperlink"/>
                <w:noProof/>
              </w:rPr>
              <w:t>15.24</w:t>
            </w:r>
            <w:r>
              <w:rPr>
                <w:rFonts w:asciiTheme="minorHAnsi" w:eastAsiaTheme="minorEastAsia" w:hAnsiTheme="minorHAnsi" w:cstheme="minorBidi"/>
                <w:noProof/>
                <w:szCs w:val="22"/>
                <w:lang w:val="en-US" w:eastAsia="zh-CN"/>
              </w:rPr>
              <w:tab/>
            </w:r>
            <w:r w:rsidRPr="00784C16">
              <w:rPr>
                <w:rStyle w:val="Hyperlink"/>
                <w:noProof/>
                <w:lang w:val="en-US"/>
              </w:rPr>
              <w:t>April 9 (PHY):  6 SPs</w:t>
            </w:r>
            <w:r>
              <w:rPr>
                <w:noProof/>
                <w:webHidden/>
              </w:rPr>
              <w:tab/>
            </w:r>
            <w:r>
              <w:rPr>
                <w:noProof/>
                <w:webHidden/>
              </w:rPr>
              <w:fldChar w:fldCharType="begin"/>
            </w:r>
            <w:r>
              <w:rPr>
                <w:noProof/>
                <w:webHidden/>
              </w:rPr>
              <w:instrText xml:space="preserve"> PAGEREF _Toc47082128 \h </w:instrText>
            </w:r>
            <w:r>
              <w:rPr>
                <w:noProof/>
                <w:webHidden/>
              </w:rPr>
            </w:r>
            <w:r>
              <w:rPr>
                <w:noProof/>
                <w:webHidden/>
              </w:rPr>
              <w:fldChar w:fldCharType="separate"/>
            </w:r>
            <w:r>
              <w:rPr>
                <w:noProof/>
                <w:webHidden/>
              </w:rPr>
              <w:t>67</w:t>
            </w:r>
            <w:r>
              <w:rPr>
                <w:noProof/>
                <w:webHidden/>
              </w:rPr>
              <w:fldChar w:fldCharType="end"/>
            </w:r>
          </w:hyperlink>
        </w:p>
        <w:p w14:paraId="0EB3D499"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29" w:history="1">
            <w:r w:rsidRPr="00784C16">
              <w:rPr>
                <w:rStyle w:val="Hyperlink"/>
                <w:noProof/>
              </w:rPr>
              <w:t>15.25</w:t>
            </w:r>
            <w:r>
              <w:rPr>
                <w:rFonts w:asciiTheme="minorHAnsi" w:eastAsiaTheme="minorEastAsia" w:hAnsiTheme="minorHAnsi" w:cstheme="minorBidi"/>
                <w:noProof/>
                <w:szCs w:val="22"/>
                <w:lang w:val="en-US" w:eastAsia="zh-CN"/>
              </w:rPr>
              <w:tab/>
            </w:r>
            <w:r w:rsidRPr="00784C16">
              <w:rPr>
                <w:rStyle w:val="Hyperlink"/>
                <w:noProof/>
                <w:lang w:val="en-US"/>
              </w:rPr>
              <w:t>April 9 (MAC):  0 SP</w:t>
            </w:r>
            <w:r>
              <w:rPr>
                <w:noProof/>
                <w:webHidden/>
              </w:rPr>
              <w:tab/>
            </w:r>
            <w:r>
              <w:rPr>
                <w:noProof/>
                <w:webHidden/>
              </w:rPr>
              <w:fldChar w:fldCharType="begin"/>
            </w:r>
            <w:r>
              <w:rPr>
                <w:noProof/>
                <w:webHidden/>
              </w:rPr>
              <w:instrText xml:space="preserve"> PAGEREF _Toc47082129 \h </w:instrText>
            </w:r>
            <w:r>
              <w:rPr>
                <w:noProof/>
                <w:webHidden/>
              </w:rPr>
            </w:r>
            <w:r>
              <w:rPr>
                <w:noProof/>
                <w:webHidden/>
              </w:rPr>
              <w:fldChar w:fldCharType="separate"/>
            </w:r>
            <w:r>
              <w:rPr>
                <w:noProof/>
                <w:webHidden/>
              </w:rPr>
              <w:t>68</w:t>
            </w:r>
            <w:r>
              <w:rPr>
                <w:noProof/>
                <w:webHidden/>
              </w:rPr>
              <w:fldChar w:fldCharType="end"/>
            </w:r>
          </w:hyperlink>
        </w:p>
        <w:p w14:paraId="23EFB52B"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30" w:history="1">
            <w:r w:rsidRPr="00784C16">
              <w:rPr>
                <w:rStyle w:val="Hyperlink"/>
                <w:noProof/>
              </w:rPr>
              <w:t>15.26</w:t>
            </w:r>
            <w:r>
              <w:rPr>
                <w:rFonts w:asciiTheme="minorHAnsi" w:eastAsiaTheme="minorEastAsia" w:hAnsiTheme="minorHAnsi" w:cstheme="minorBidi"/>
                <w:noProof/>
                <w:szCs w:val="22"/>
                <w:lang w:val="en-US" w:eastAsia="zh-CN"/>
              </w:rPr>
              <w:tab/>
            </w:r>
            <w:r w:rsidRPr="00784C16">
              <w:rPr>
                <w:rStyle w:val="Hyperlink"/>
                <w:noProof/>
                <w:lang w:val="en-US"/>
              </w:rPr>
              <w:t>April 13 (PHY):  8 SPs</w:t>
            </w:r>
            <w:r>
              <w:rPr>
                <w:noProof/>
                <w:webHidden/>
              </w:rPr>
              <w:tab/>
            </w:r>
            <w:r>
              <w:rPr>
                <w:noProof/>
                <w:webHidden/>
              </w:rPr>
              <w:fldChar w:fldCharType="begin"/>
            </w:r>
            <w:r>
              <w:rPr>
                <w:noProof/>
                <w:webHidden/>
              </w:rPr>
              <w:instrText xml:space="preserve"> PAGEREF _Toc47082130 \h </w:instrText>
            </w:r>
            <w:r>
              <w:rPr>
                <w:noProof/>
                <w:webHidden/>
              </w:rPr>
            </w:r>
            <w:r>
              <w:rPr>
                <w:noProof/>
                <w:webHidden/>
              </w:rPr>
              <w:fldChar w:fldCharType="separate"/>
            </w:r>
            <w:r>
              <w:rPr>
                <w:noProof/>
                <w:webHidden/>
              </w:rPr>
              <w:t>69</w:t>
            </w:r>
            <w:r>
              <w:rPr>
                <w:noProof/>
                <w:webHidden/>
              </w:rPr>
              <w:fldChar w:fldCharType="end"/>
            </w:r>
          </w:hyperlink>
        </w:p>
        <w:p w14:paraId="3E060651"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31" w:history="1">
            <w:r w:rsidRPr="00784C16">
              <w:rPr>
                <w:rStyle w:val="Hyperlink"/>
                <w:noProof/>
              </w:rPr>
              <w:t>15.27</w:t>
            </w:r>
            <w:r>
              <w:rPr>
                <w:rFonts w:asciiTheme="minorHAnsi" w:eastAsiaTheme="minorEastAsia" w:hAnsiTheme="minorHAnsi" w:cstheme="minorBidi"/>
                <w:noProof/>
                <w:szCs w:val="22"/>
                <w:lang w:val="en-US" w:eastAsia="zh-CN"/>
              </w:rPr>
              <w:tab/>
            </w:r>
            <w:r w:rsidRPr="00784C16">
              <w:rPr>
                <w:rStyle w:val="Hyperlink"/>
                <w:noProof/>
                <w:lang w:val="en-US"/>
              </w:rPr>
              <w:t>April 13 (MAC):  0 SP</w:t>
            </w:r>
            <w:r>
              <w:rPr>
                <w:noProof/>
                <w:webHidden/>
              </w:rPr>
              <w:tab/>
            </w:r>
            <w:r>
              <w:rPr>
                <w:noProof/>
                <w:webHidden/>
              </w:rPr>
              <w:fldChar w:fldCharType="begin"/>
            </w:r>
            <w:r>
              <w:rPr>
                <w:noProof/>
                <w:webHidden/>
              </w:rPr>
              <w:instrText xml:space="preserve"> PAGEREF _Toc47082131 \h </w:instrText>
            </w:r>
            <w:r>
              <w:rPr>
                <w:noProof/>
                <w:webHidden/>
              </w:rPr>
            </w:r>
            <w:r>
              <w:rPr>
                <w:noProof/>
                <w:webHidden/>
              </w:rPr>
              <w:fldChar w:fldCharType="separate"/>
            </w:r>
            <w:r>
              <w:rPr>
                <w:noProof/>
                <w:webHidden/>
              </w:rPr>
              <w:t>70</w:t>
            </w:r>
            <w:r>
              <w:rPr>
                <w:noProof/>
                <w:webHidden/>
              </w:rPr>
              <w:fldChar w:fldCharType="end"/>
            </w:r>
          </w:hyperlink>
        </w:p>
        <w:p w14:paraId="082D2726"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32" w:history="1">
            <w:r w:rsidRPr="00784C16">
              <w:rPr>
                <w:rStyle w:val="Hyperlink"/>
                <w:noProof/>
              </w:rPr>
              <w:t>15.28</w:t>
            </w:r>
            <w:r>
              <w:rPr>
                <w:rFonts w:asciiTheme="minorHAnsi" w:eastAsiaTheme="minorEastAsia" w:hAnsiTheme="minorHAnsi" w:cstheme="minorBidi"/>
                <w:noProof/>
                <w:szCs w:val="22"/>
                <w:lang w:val="en-US" w:eastAsia="zh-CN"/>
              </w:rPr>
              <w:tab/>
            </w:r>
            <w:r w:rsidRPr="00784C16">
              <w:rPr>
                <w:rStyle w:val="Hyperlink"/>
                <w:noProof/>
                <w:lang w:val="en-US"/>
              </w:rPr>
              <w:t>April 16 (Joint):  0 SP</w:t>
            </w:r>
            <w:r>
              <w:rPr>
                <w:noProof/>
                <w:webHidden/>
              </w:rPr>
              <w:tab/>
            </w:r>
            <w:r>
              <w:rPr>
                <w:noProof/>
                <w:webHidden/>
              </w:rPr>
              <w:fldChar w:fldCharType="begin"/>
            </w:r>
            <w:r>
              <w:rPr>
                <w:noProof/>
                <w:webHidden/>
              </w:rPr>
              <w:instrText xml:space="preserve"> PAGEREF _Toc47082132 \h </w:instrText>
            </w:r>
            <w:r>
              <w:rPr>
                <w:noProof/>
                <w:webHidden/>
              </w:rPr>
            </w:r>
            <w:r>
              <w:rPr>
                <w:noProof/>
                <w:webHidden/>
              </w:rPr>
              <w:fldChar w:fldCharType="separate"/>
            </w:r>
            <w:r>
              <w:rPr>
                <w:noProof/>
                <w:webHidden/>
              </w:rPr>
              <w:t>71</w:t>
            </w:r>
            <w:r>
              <w:rPr>
                <w:noProof/>
                <w:webHidden/>
              </w:rPr>
              <w:fldChar w:fldCharType="end"/>
            </w:r>
          </w:hyperlink>
        </w:p>
        <w:p w14:paraId="4743887D"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33" w:history="1">
            <w:r w:rsidRPr="00784C16">
              <w:rPr>
                <w:rStyle w:val="Hyperlink"/>
                <w:noProof/>
              </w:rPr>
              <w:t>15.29</w:t>
            </w:r>
            <w:r>
              <w:rPr>
                <w:rFonts w:asciiTheme="minorHAnsi" w:eastAsiaTheme="minorEastAsia" w:hAnsiTheme="minorHAnsi" w:cstheme="minorBidi"/>
                <w:noProof/>
                <w:szCs w:val="22"/>
                <w:lang w:val="en-US" w:eastAsia="zh-CN"/>
              </w:rPr>
              <w:tab/>
            </w:r>
            <w:r w:rsidRPr="00784C16">
              <w:rPr>
                <w:rStyle w:val="Hyperlink"/>
                <w:noProof/>
                <w:lang w:val="en-US"/>
              </w:rPr>
              <w:t>April 17 (MAC):  9 SPs</w:t>
            </w:r>
            <w:r>
              <w:rPr>
                <w:noProof/>
                <w:webHidden/>
              </w:rPr>
              <w:tab/>
            </w:r>
            <w:r>
              <w:rPr>
                <w:noProof/>
                <w:webHidden/>
              </w:rPr>
              <w:fldChar w:fldCharType="begin"/>
            </w:r>
            <w:r>
              <w:rPr>
                <w:noProof/>
                <w:webHidden/>
              </w:rPr>
              <w:instrText xml:space="preserve"> PAGEREF _Toc47082133 \h </w:instrText>
            </w:r>
            <w:r>
              <w:rPr>
                <w:noProof/>
                <w:webHidden/>
              </w:rPr>
            </w:r>
            <w:r>
              <w:rPr>
                <w:noProof/>
                <w:webHidden/>
              </w:rPr>
              <w:fldChar w:fldCharType="separate"/>
            </w:r>
            <w:r>
              <w:rPr>
                <w:noProof/>
                <w:webHidden/>
              </w:rPr>
              <w:t>71</w:t>
            </w:r>
            <w:r>
              <w:rPr>
                <w:noProof/>
                <w:webHidden/>
              </w:rPr>
              <w:fldChar w:fldCharType="end"/>
            </w:r>
          </w:hyperlink>
        </w:p>
        <w:p w14:paraId="04D7F948"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34" w:history="1">
            <w:r w:rsidRPr="00784C16">
              <w:rPr>
                <w:rStyle w:val="Hyperlink"/>
                <w:noProof/>
              </w:rPr>
              <w:t>15.30</w:t>
            </w:r>
            <w:r>
              <w:rPr>
                <w:rFonts w:asciiTheme="minorHAnsi" w:eastAsiaTheme="minorEastAsia" w:hAnsiTheme="minorHAnsi" w:cstheme="minorBidi"/>
                <w:noProof/>
                <w:szCs w:val="22"/>
                <w:lang w:val="en-US" w:eastAsia="zh-CN"/>
              </w:rPr>
              <w:tab/>
            </w:r>
            <w:r w:rsidRPr="00784C16">
              <w:rPr>
                <w:rStyle w:val="Hyperlink"/>
                <w:noProof/>
                <w:lang w:val="en-US"/>
              </w:rPr>
              <w:t>April 20 (PHY):  3 SPs</w:t>
            </w:r>
            <w:r>
              <w:rPr>
                <w:noProof/>
                <w:webHidden/>
              </w:rPr>
              <w:tab/>
            </w:r>
            <w:r>
              <w:rPr>
                <w:noProof/>
                <w:webHidden/>
              </w:rPr>
              <w:fldChar w:fldCharType="begin"/>
            </w:r>
            <w:r>
              <w:rPr>
                <w:noProof/>
                <w:webHidden/>
              </w:rPr>
              <w:instrText xml:space="preserve"> PAGEREF _Toc47082134 \h </w:instrText>
            </w:r>
            <w:r>
              <w:rPr>
                <w:noProof/>
                <w:webHidden/>
              </w:rPr>
            </w:r>
            <w:r>
              <w:rPr>
                <w:noProof/>
                <w:webHidden/>
              </w:rPr>
              <w:fldChar w:fldCharType="separate"/>
            </w:r>
            <w:r>
              <w:rPr>
                <w:noProof/>
                <w:webHidden/>
              </w:rPr>
              <w:t>73</w:t>
            </w:r>
            <w:r>
              <w:rPr>
                <w:noProof/>
                <w:webHidden/>
              </w:rPr>
              <w:fldChar w:fldCharType="end"/>
            </w:r>
          </w:hyperlink>
        </w:p>
        <w:p w14:paraId="6C82F8C6"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35" w:history="1">
            <w:r w:rsidRPr="00784C16">
              <w:rPr>
                <w:rStyle w:val="Hyperlink"/>
                <w:noProof/>
              </w:rPr>
              <w:t>15.31</w:t>
            </w:r>
            <w:r>
              <w:rPr>
                <w:rFonts w:asciiTheme="minorHAnsi" w:eastAsiaTheme="minorEastAsia" w:hAnsiTheme="minorHAnsi" w:cstheme="minorBidi"/>
                <w:noProof/>
                <w:szCs w:val="22"/>
                <w:lang w:val="en-US" w:eastAsia="zh-CN"/>
              </w:rPr>
              <w:tab/>
            </w:r>
            <w:r w:rsidRPr="00784C16">
              <w:rPr>
                <w:rStyle w:val="Hyperlink"/>
                <w:noProof/>
                <w:lang w:val="en-US"/>
              </w:rPr>
              <w:t>April 20 (MAC):  5 SPs</w:t>
            </w:r>
            <w:r>
              <w:rPr>
                <w:noProof/>
                <w:webHidden/>
              </w:rPr>
              <w:tab/>
            </w:r>
            <w:r>
              <w:rPr>
                <w:noProof/>
                <w:webHidden/>
              </w:rPr>
              <w:fldChar w:fldCharType="begin"/>
            </w:r>
            <w:r>
              <w:rPr>
                <w:noProof/>
                <w:webHidden/>
              </w:rPr>
              <w:instrText xml:space="preserve"> PAGEREF _Toc47082135 \h </w:instrText>
            </w:r>
            <w:r>
              <w:rPr>
                <w:noProof/>
                <w:webHidden/>
              </w:rPr>
            </w:r>
            <w:r>
              <w:rPr>
                <w:noProof/>
                <w:webHidden/>
              </w:rPr>
              <w:fldChar w:fldCharType="separate"/>
            </w:r>
            <w:r>
              <w:rPr>
                <w:noProof/>
                <w:webHidden/>
              </w:rPr>
              <w:t>74</w:t>
            </w:r>
            <w:r>
              <w:rPr>
                <w:noProof/>
                <w:webHidden/>
              </w:rPr>
              <w:fldChar w:fldCharType="end"/>
            </w:r>
          </w:hyperlink>
        </w:p>
        <w:p w14:paraId="778EB7EA"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36" w:history="1">
            <w:r w:rsidRPr="00784C16">
              <w:rPr>
                <w:rStyle w:val="Hyperlink"/>
                <w:noProof/>
              </w:rPr>
              <w:t>15.32</w:t>
            </w:r>
            <w:r>
              <w:rPr>
                <w:rFonts w:asciiTheme="minorHAnsi" w:eastAsiaTheme="minorEastAsia" w:hAnsiTheme="minorHAnsi" w:cstheme="minorBidi"/>
                <w:noProof/>
                <w:szCs w:val="22"/>
                <w:lang w:val="en-US" w:eastAsia="zh-CN"/>
              </w:rPr>
              <w:tab/>
            </w:r>
            <w:r w:rsidRPr="00784C16">
              <w:rPr>
                <w:rStyle w:val="Hyperlink"/>
                <w:noProof/>
                <w:lang w:val="en-US"/>
              </w:rPr>
              <w:t>April 23 (PHY):  5 SPs</w:t>
            </w:r>
            <w:r>
              <w:rPr>
                <w:noProof/>
                <w:webHidden/>
              </w:rPr>
              <w:tab/>
            </w:r>
            <w:r>
              <w:rPr>
                <w:noProof/>
                <w:webHidden/>
              </w:rPr>
              <w:fldChar w:fldCharType="begin"/>
            </w:r>
            <w:r>
              <w:rPr>
                <w:noProof/>
                <w:webHidden/>
              </w:rPr>
              <w:instrText xml:space="preserve"> PAGEREF _Toc47082136 \h </w:instrText>
            </w:r>
            <w:r>
              <w:rPr>
                <w:noProof/>
                <w:webHidden/>
              </w:rPr>
            </w:r>
            <w:r>
              <w:rPr>
                <w:noProof/>
                <w:webHidden/>
              </w:rPr>
              <w:fldChar w:fldCharType="separate"/>
            </w:r>
            <w:r>
              <w:rPr>
                <w:noProof/>
                <w:webHidden/>
              </w:rPr>
              <w:t>75</w:t>
            </w:r>
            <w:r>
              <w:rPr>
                <w:noProof/>
                <w:webHidden/>
              </w:rPr>
              <w:fldChar w:fldCharType="end"/>
            </w:r>
          </w:hyperlink>
        </w:p>
        <w:p w14:paraId="3932931B"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37" w:history="1">
            <w:r w:rsidRPr="00784C16">
              <w:rPr>
                <w:rStyle w:val="Hyperlink"/>
                <w:noProof/>
              </w:rPr>
              <w:t>15.33</w:t>
            </w:r>
            <w:r>
              <w:rPr>
                <w:rFonts w:asciiTheme="minorHAnsi" w:eastAsiaTheme="minorEastAsia" w:hAnsiTheme="minorHAnsi" w:cstheme="minorBidi"/>
                <w:noProof/>
                <w:szCs w:val="22"/>
                <w:lang w:val="en-US" w:eastAsia="zh-CN"/>
              </w:rPr>
              <w:tab/>
            </w:r>
            <w:r w:rsidRPr="00784C16">
              <w:rPr>
                <w:rStyle w:val="Hyperlink"/>
                <w:noProof/>
                <w:lang w:val="en-US"/>
              </w:rPr>
              <w:t>April 23 (MAC):  5 SPs</w:t>
            </w:r>
            <w:r>
              <w:rPr>
                <w:noProof/>
                <w:webHidden/>
              </w:rPr>
              <w:tab/>
            </w:r>
            <w:r>
              <w:rPr>
                <w:noProof/>
                <w:webHidden/>
              </w:rPr>
              <w:fldChar w:fldCharType="begin"/>
            </w:r>
            <w:r>
              <w:rPr>
                <w:noProof/>
                <w:webHidden/>
              </w:rPr>
              <w:instrText xml:space="preserve"> PAGEREF _Toc47082137 \h </w:instrText>
            </w:r>
            <w:r>
              <w:rPr>
                <w:noProof/>
                <w:webHidden/>
              </w:rPr>
            </w:r>
            <w:r>
              <w:rPr>
                <w:noProof/>
                <w:webHidden/>
              </w:rPr>
              <w:fldChar w:fldCharType="separate"/>
            </w:r>
            <w:r>
              <w:rPr>
                <w:noProof/>
                <w:webHidden/>
              </w:rPr>
              <w:t>77</w:t>
            </w:r>
            <w:r>
              <w:rPr>
                <w:noProof/>
                <w:webHidden/>
              </w:rPr>
              <w:fldChar w:fldCharType="end"/>
            </w:r>
          </w:hyperlink>
        </w:p>
        <w:p w14:paraId="64423977"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38" w:history="1">
            <w:r w:rsidRPr="00784C16">
              <w:rPr>
                <w:rStyle w:val="Hyperlink"/>
                <w:noProof/>
              </w:rPr>
              <w:t>15.34</w:t>
            </w:r>
            <w:r>
              <w:rPr>
                <w:rFonts w:asciiTheme="minorHAnsi" w:eastAsiaTheme="minorEastAsia" w:hAnsiTheme="minorHAnsi" w:cstheme="minorBidi"/>
                <w:noProof/>
                <w:szCs w:val="22"/>
                <w:lang w:val="en-US" w:eastAsia="zh-CN"/>
              </w:rPr>
              <w:tab/>
            </w:r>
            <w:r w:rsidRPr="00784C16">
              <w:rPr>
                <w:rStyle w:val="Hyperlink"/>
                <w:noProof/>
                <w:lang w:val="en-US"/>
              </w:rPr>
              <w:t>April 24 (MAC):  3 SPs</w:t>
            </w:r>
            <w:r>
              <w:rPr>
                <w:noProof/>
                <w:webHidden/>
              </w:rPr>
              <w:tab/>
            </w:r>
            <w:r>
              <w:rPr>
                <w:noProof/>
                <w:webHidden/>
              </w:rPr>
              <w:fldChar w:fldCharType="begin"/>
            </w:r>
            <w:r>
              <w:rPr>
                <w:noProof/>
                <w:webHidden/>
              </w:rPr>
              <w:instrText xml:space="preserve"> PAGEREF _Toc47082138 \h </w:instrText>
            </w:r>
            <w:r>
              <w:rPr>
                <w:noProof/>
                <w:webHidden/>
              </w:rPr>
            </w:r>
            <w:r>
              <w:rPr>
                <w:noProof/>
                <w:webHidden/>
              </w:rPr>
              <w:fldChar w:fldCharType="separate"/>
            </w:r>
            <w:r>
              <w:rPr>
                <w:noProof/>
                <w:webHidden/>
              </w:rPr>
              <w:t>78</w:t>
            </w:r>
            <w:r>
              <w:rPr>
                <w:noProof/>
                <w:webHidden/>
              </w:rPr>
              <w:fldChar w:fldCharType="end"/>
            </w:r>
          </w:hyperlink>
        </w:p>
        <w:p w14:paraId="5BA36F15"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39" w:history="1">
            <w:r w:rsidRPr="00784C16">
              <w:rPr>
                <w:rStyle w:val="Hyperlink"/>
                <w:noProof/>
              </w:rPr>
              <w:t>15.35</w:t>
            </w:r>
            <w:r>
              <w:rPr>
                <w:rFonts w:asciiTheme="minorHAnsi" w:eastAsiaTheme="minorEastAsia" w:hAnsiTheme="minorHAnsi" w:cstheme="minorBidi"/>
                <w:noProof/>
                <w:szCs w:val="22"/>
                <w:lang w:val="en-US" w:eastAsia="zh-CN"/>
              </w:rPr>
              <w:tab/>
            </w:r>
            <w:r w:rsidRPr="00784C16">
              <w:rPr>
                <w:rStyle w:val="Hyperlink"/>
                <w:noProof/>
                <w:lang w:val="en-US"/>
              </w:rPr>
              <w:t>April 27 (PHY):  12 SPs</w:t>
            </w:r>
            <w:r>
              <w:rPr>
                <w:noProof/>
                <w:webHidden/>
              </w:rPr>
              <w:tab/>
            </w:r>
            <w:r>
              <w:rPr>
                <w:noProof/>
                <w:webHidden/>
              </w:rPr>
              <w:fldChar w:fldCharType="begin"/>
            </w:r>
            <w:r>
              <w:rPr>
                <w:noProof/>
                <w:webHidden/>
              </w:rPr>
              <w:instrText xml:space="preserve"> PAGEREF _Toc47082139 \h </w:instrText>
            </w:r>
            <w:r>
              <w:rPr>
                <w:noProof/>
                <w:webHidden/>
              </w:rPr>
            </w:r>
            <w:r>
              <w:rPr>
                <w:noProof/>
                <w:webHidden/>
              </w:rPr>
              <w:fldChar w:fldCharType="separate"/>
            </w:r>
            <w:r>
              <w:rPr>
                <w:noProof/>
                <w:webHidden/>
              </w:rPr>
              <w:t>79</w:t>
            </w:r>
            <w:r>
              <w:rPr>
                <w:noProof/>
                <w:webHidden/>
              </w:rPr>
              <w:fldChar w:fldCharType="end"/>
            </w:r>
          </w:hyperlink>
        </w:p>
        <w:p w14:paraId="27E96534"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40" w:history="1">
            <w:r w:rsidRPr="00784C16">
              <w:rPr>
                <w:rStyle w:val="Hyperlink"/>
                <w:noProof/>
              </w:rPr>
              <w:t>15.36</w:t>
            </w:r>
            <w:r>
              <w:rPr>
                <w:rFonts w:asciiTheme="minorHAnsi" w:eastAsiaTheme="minorEastAsia" w:hAnsiTheme="minorHAnsi" w:cstheme="minorBidi"/>
                <w:noProof/>
                <w:szCs w:val="22"/>
                <w:lang w:val="en-US" w:eastAsia="zh-CN"/>
              </w:rPr>
              <w:tab/>
            </w:r>
            <w:r w:rsidRPr="00784C16">
              <w:rPr>
                <w:rStyle w:val="Hyperlink"/>
                <w:noProof/>
                <w:lang w:val="en-US"/>
              </w:rPr>
              <w:t>April 27 (MAC):  2 SPs</w:t>
            </w:r>
            <w:r>
              <w:rPr>
                <w:noProof/>
                <w:webHidden/>
              </w:rPr>
              <w:tab/>
            </w:r>
            <w:r>
              <w:rPr>
                <w:noProof/>
                <w:webHidden/>
              </w:rPr>
              <w:fldChar w:fldCharType="begin"/>
            </w:r>
            <w:r>
              <w:rPr>
                <w:noProof/>
                <w:webHidden/>
              </w:rPr>
              <w:instrText xml:space="preserve"> PAGEREF _Toc47082140 \h </w:instrText>
            </w:r>
            <w:r>
              <w:rPr>
                <w:noProof/>
                <w:webHidden/>
              </w:rPr>
            </w:r>
            <w:r>
              <w:rPr>
                <w:noProof/>
                <w:webHidden/>
              </w:rPr>
              <w:fldChar w:fldCharType="separate"/>
            </w:r>
            <w:r>
              <w:rPr>
                <w:noProof/>
                <w:webHidden/>
              </w:rPr>
              <w:t>82</w:t>
            </w:r>
            <w:r>
              <w:rPr>
                <w:noProof/>
                <w:webHidden/>
              </w:rPr>
              <w:fldChar w:fldCharType="end"/>
            </w:r>
          </w:hyperlink>
        </w:p>
        <w:p w14:paraId="3FDC36EF"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41" w:history="1">
            <w:r w:rsidRPr="00784C16">
              <w:rPr>
                <w:rStyle w:val="Hyperlink"/>
                <w:noProof/>
              </w:rPr>
              <w:t>15.37</w:t>
            </w:r>
            <w:r>
              <w:rPr>
                <w:rFonts w:asciiTheme="minorHAnsi" w:eastAsiaTheme="minorEastAsia" w:hAnsiTheme="minorHAnsi" w:cstheme="minorBidi"/>
                <w:noProof/>
                <w:szCs w:val="22"/>
                <w:lang w:val="en-US" w:eastAsia="zh-CN"/>
              </w:rPr>
              <w:tab/>
            </w:r>
            <w:r w:rsidRPr="00784C16">
              <w:rPr>
                <w:rStyle w:val="Hyperlink"/>
                <w:noProof/>
                <w:lang w:val="en-US"/>
              </w:rPr>
              <w:t>April 30 (Joint):  3 SPs on requests for candidate SFD texts</w:t>
            </w:r>
            <w:r>
              <w:rPr>
                <w:noProof/>
                <w:webHidden/>
              </w:rPr>
              <w:tab/>
            </w:r>
            <w:r>
              <w:rPr>
                <w:noProof/>
                <w:webHidden/>
              </w:rPr>
              <w:fldChar w:fldCharType="begin"/>
            </w:r>
            <w:r>
              <w:rPr>
                <w:noProof/>
                <w:webHidden/>
              </w:rPr>
              <w:instrText xml:space="preserve"> PAGEREF _Toc47082141 \h </w:instrText>
            </w:r>
            <w:r>
              <w:rPr>
                <w:noProof/>
                <w:webHidden/>
              </w:rPr>
            </w:r>
            <w:r>
              <w:rPr>
                <w:noProof/>
                <w:webHidden/>
              </w:rPr>
              <w:fldChar w:fldCharType="separate"/>
            </w:r>
            <w:r>
              <w:rPr>
                <w:noProof/>
                <w:webHidden/>
              </w:rPr>
              <w:t>82</w:t>
            </w:r>
            <w:r>
              <w:rPr>
                <w:noProof/>
                <w:webHidden/>
              </w:rPr>
              <w:fldChar w:fldCharType="end"/>
            </w:r>
          </w:hyperlink>
        </w:p>
        <w:p w14:paraId="7E344DC1"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42" w:history="1">
            <w:r w:rsidRPr="00784C16">
              <w:rPr>
                <w:rStyle w:val="Hyperlink"/>
                <w:noProof/>
              </w:rPr>
              <w:t>15.38</w:t>
            </w:r>
            <w:r>
              <w:rPr>
                <w:rFonts w:asciiTheme="minorHAnsi" w:eastAsiaTheme="minorEastAsia" w:hAnsiTheme="minorHAnsi" w:cstheme="minorBidi"/>
                <w:noProof/>
                <w:szCs w:val="22"/>
                <w:lang w:val="en-US" w:eastAsia="zh-CN"/>
              </w:rPr>
              <w:tab/>
            </w:r>
            <w:r w:rsidRPr="00784C16">
              <w:rPr>
                <w:rStyle w:val="Hyperlink"/>
                <w:noProof/>
                <w:lang w:val="en-US"/>
              </w:rPr>
              <w:t>April 30 (Joint):  3 SPs</w:t>
            </w:r>
            <w:r>
              <w:rPr>
                <w:noProof/>
                <w:webHidden/>
              </w:rPr>
              <w:tab/>
            </w:r>
            <w:r>
              <w:rPr>
                <w:noProof/>
                <w:webHidden/>
              </w:rPr>
              <w:fldChar w:fldCharType="begin"/>
            </w:r>
            <w:r>
              <w:rPr>
                <w:noProof/>
                <w:webHidden/>
              </w:rPr>
              <w:instrText xml:space="preserve"> PAGEREF _Toc47082142 \h </w:instrText>
            </w:r>
            <w:r>
              <w:rPr>
                <w:noProof/>
                <w:webHidden/>
              </w:rPr>
            </w:r>
            <w:r>
              <w:rPr>
                <w:noProof/>
                <w:webHidden/>
              </w:rPr>
              <w:fldChar w:fldCharType="separate"/>
            </w:r>
            <w:r>
              <w:rPr>
                <w:noProof/>
                <w:webHidden/>
              </w:rPr>
              <w:t>83</w:t>
            </w:r>
            <w:r>
              <w:rPr>
                <w:noProof/>
                <w:webHidden/>
              </w:rPr>
              <w:fldChar w:fldCharType="end"/>
            </w:r>
          </w:hyperlink>
        </w:p>
        <w:p w14:paraId="3797EAA3"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43" w:history="1">
            <w:r w:rsidRPr="00784C16">
              <w:rPr>
                <w:rStyle w:val="Hyperlink"/>
                <w:noProof/>
              </w:rPr>
              <w:t>15.39</w:t>
            </w:r>
            <w:r>
              <w:rPr>
                <w:rFonts w:asciiTheme="minorHAnsi" w:eastAsiaTheme="minorEastAsia" w:hAnsiTheme="minorHAnsi" w:cstheme="minorBidi"/>
                <w:noProof/>
                <w:szCs w:val="22"/>
                <w:lang w:val="en-US" w:eastAsia="zh-CN"/>
              </w:rPr>
              <w:tab/>
            </w:r>
            <w:r w:rsidRPr="00784C16">
              <w:rPr>
                <w:rStyle w:val="Hyperlink"/>
                <w:noProof/>
                <w:lang w:val="en-US"/>
              </w:rPr>
              <w:t>May 4 (PHY):  3 SPs</w:t>
            </w:r>
            <w:r>
              <w:rPr>
                <w:noProof/>
                <w:webHidden/>
              </w:rPr>
              <w:tab/>
            </w:r>
            <w:r>
              <w:rPr>
                <w:noProof/>
                <w:webHidden/>
              </w:rPr>
              <w:fldChar w:fldCharType="begin"/>
            </w:r>
            <w:r>
              <w:rPr>
                <w:noProof/>
                <w:webHidden/>
              </w:rPr>
              <w:instrText xml:space="preserve"> PAGEREF _Toc47082143 \h </w:instrText>
            </w:r>
            <w:r>
              <w:rPr>
                <w:noProof/>
                <w:webHidden/>
              </w:rPr>
            </w:r>
            <w:r>
              <w:rPr>
                <w:noProof/>
                <w:webHidden/>
              </w:rPr>
              <w:fldChar w:fldCharType="separate"/>
            </w:r>
            <w:r>
              <w:rPr>
                <w:noProof/>
                <w:webHidden/>
              </w:rPr>
              <w:t>84</w:t>
            </w:r>
            <w:r>
              <w:rPr>
                <w:noProof/>
                <w:webHidden/>
              </w:rPr>
              <w:fldChar w:fldCharType="end"/>
            </w:r>
          </w:hyperlink>
        </w:p>
        <w:p w14:paraId="5A113D10"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44" w:history="1">
            <w:r w:rsidRPr="00784C16">
              <w:rPr>
                <w:rStyle w:val="Hyperlink"/>
                <w:noProof/>
              </w:rPr>
              <w:t>15.40</w:t>
            </w:r>
            <w:r>
              <w:rPr>
                <w:rFonts w:asciiTheme="minorHAnsi" w:eastAsiaTheme="minorEastAsia" w:hAnsiTheme="minorHAnsi" w:cstheme="minorBidi"/>
                <w:noProof/>
                <w:szCs w:val="22"/>
                <w:lang w:val="en-US" w:eastAsia="zh-CN"/>
              </w:rPr>
              <w:tab/>
            </w:r>
            <w:r w:rsidRPr="00784C16">
              <w:rPr>
                <w:rStyle w:val="Hyperlink"/>
                <w:noProof/>
                <w:lang w:val="en-US"/>
              </w:rPr>
              <w:t>May 4 (MAC):  8 SPs</w:t>
            </w:r>
            <w:r>
              <w:rPr>
                <w:noProof/>
                <w:webHidden/>
              </w:rPr>
              <w:tab/>
            </w:r>
            <w:r>
              <w:rPr>
                <w:noProof/>
                <w:webHidden/>
              </w:rPr>
              <w:fldChar w:fldCharType="begin"/>
            </w:r>
            <w:r>
              <w:rPr>
                <w:noProof/>
                <w:webHidden/>
              </w:rPr>
              <w:instrText xml:space="preserve"> PAGEREF _Toc47082144 \h </w:instrText>
            </w:r>
            <w:r>
              <w:rPr>
                <w:noProof/>
                <w:webHidden/>
              </w:rPr>
            </w:r>
            <w:r>
              <w:rPr>
                <w:noProof/>
                <w:webHidden/>
              </w:rPr>
              <w:fldChar w:fldCharType="separate"/>
            </w:r>
            <w:r>
              <w:rPr>
                <w:noProof/>
                <w:webHidden/>
              </w:rPr>
              <w:t>85</w:t>
            </w:r>
            <w:r>
              <w:rPr>
                <w:noProof/>
                <w:webHidden/>
              </w:rPr>
              <w:fldChar w:fldCharType="end"/>
            </w:r>
          </w:hyperlink>
        </w:p>
        <w:p w14:paraId="62608473"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45" w:history="1">
            <w:r w:rsidRPr="00784C16">
              <w:rPr>
                <w:rStyle w:val="Hyperlink"/>
                <w:noProof/>
              </w:rPr>
              <w:t>15.41</w:t>
            </w:r>
            <w:r>
              <w:rPr>
                <w:rFonts w:asciiTheme="minorHAnsi" w:eastAsiaTheme="minorEastAsia" w:hAnsiTheme="minorHAnsi" w:cstheme="minorBidi"/>
                <w:noProof/>
                <w:szCs w:val="22"/>
                <w:lang w:val="en-US" w:eastAsia="zh-CN"/>
              </w:rPr>
              <w:tab/>
            </w:r>
            <w:r w:rsidRPr="00784C16">
              <w:rPr>
                <w:rStyle w:val="Hyperlink"/>
                <w:noProof/>
                <w:lang w:val="en-US"/>
              </w:rPr>
              <w:t>May 7 (PHY):  6 SPs</w:t>
            </w:r>
            <w:r>
              <w:rPr>
                <w:noProof/>
                <w:webHidden/>
              </w:rPr>
              <w:tab/>
            </w:r>
            <w:r>
              <w:rPr>
                <w:noProof/>
                <w:webHidden/>
              </w:rPr>
              <w:fldChar w:fldCharType="begin"/>
            </w:r>
            <w:r>
              <w:rPr>
                <w:noProof/>
                <w:webHidden/>
              </w:rPr>
              <w:instrText xml:space="preserve"> PAGEREF _Toc47082145 \h </w:instrText>
            </w:r>
            <w:r>
              <w:rPr>
                <w:noProof/>
                <w:webHidden/>
              </w:rPr>
            </w:r>
            <w:r>
              <w:rPr>
                <w:noProof/>
                <w:webHidden/>
              </w:rPr>
              <w:fldChar w:fldCharType="separate"/>
            </w:r>
            <w:r>
              <w:rPr>
                <w:noProof/>
                <w:webHidden/>
              </w:rPr>
              <w:t>87</w:t>
            </w:r>
            <w:r>
              <w:rPr>
                <w:noProof/>
                <w:webHidden/>
              </w:rPr>
              <w:fldChar w:fldCharType="end"/>
            </w:r>
          </w:hyperlink>
        </w:p>
        <w:p w14:paraId="2BC6105D"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46" w:history="1">
            <w:r w:rsidRPr="00784C16">
              <w:rPr>
                <w:rStyle w:val="Hyperlink"/>
                <w:noProof/>
              </w:rPr>
              <w:t>15.42</w:t>
            </w:r>
            <w:r>
              <w:rPr>
                <w:rFonts w:asciiTheme="minorHAnsi" w:eastAsiaTheme="minorEastAsia" w:hAnsiTheme="minorHAnsi" w:cstheme="minorBidi"/>
                <w:noProof/>
                <w:szCs w:val="22"/>
                <w:lang w:val="en-US" w:eastAsia="zh-CN"/>
              </w:rPr>
              <w:tab/>
            </w:r>
            <w:r w:rsidRPr="00784C16">
              <w:rPr>
                <w:rStyle w:val="Hyperlink"/>
                <w:noProof/>
                <w:lang w:val="en-US"/>
              </w:rPr>
              <w:t>May 7 (MAC):  7 SPs</w:t>
            </w:r>
            <w:r>
              <w:rPr>
                <w:noProof/>
                <w:webHidden/>
              </w:rPr>
              <w:tab/>
            </w:r>
            <w:r>
              <w:rPr>
                <w:noProof/>
                <w:webHidden/>
              </w:rPr>
              <w:fldChar w:fldCharType="begin"/>
            </w:r>
            <w:r>
              <w:rPr>
                <w:noProof/>
                <w:webHidden/>
              </w:rPr>
              <w:instrText xml:space="preserve"> PAGEREF _Toc47082146 \h </w:instrText>
            </w:r>
            <w:r>
              <w:rPr>
                <w:noProof/>
                <w:webHidden/>
              </w:rPr>
            </w:r>
            <w:r>
              <w:rPr>
                <w:noProof/>
                <w:webHidden/>
              </w:rPr>
              <w:fldChar w:fldCharType="separate"/>
            </w:r>
            <w:r>
              <w:rPr>
                <w:noProof/>
                <w:webHidden/>
              </w:rPr>
              <w:t>88</w:t>
            </w:r>
            <w:r>
              <w:rPr>
                <w:noProof/>
                <w:webHidden/>
              </w:rPr>
              <w:fldChar w:fldCharType="end"/>
            </w:r>
          </w:hyperlink>
        </w:p>
        <w:p w14:paraId="686E786E"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47" w:history="1">
            <w:r w:rsidRPr="00784C16">
              <w:rPr>
                <w:rStyle w:val="Hyperlink"/>
                <w:noProof/>
              </w:rPr>
              <w:t>15.43</w:t>
            </w:r>
            <w:r>
              <w:rPr>
                <w:rFonts w:asciiTheme="minorHAnsi" w:eastAsiaTheme="minorEastAsia" w:hAnsiTheme="minorHAnsi" w:cstheme="minorBidi"/>
                <w:noProof/>
                <w:szCs w:val="22"/>
                <w:lang w:val="en-US" w:eastAsia="zh-CN"/>
              </w:rPr>
              <w:tab/>
            </w:r>
            <w:r w:rsidRPr="00784C16">
              <w:rPr>
                <w:rStyle w:val="Hyperlink"/>
                <w:noProof/>
                <w:lang w:val="en-US"/>
              </w:rPr>
              <w:t>May 8 (MAC):  4 SPs</w:t>
            </w:r>
            <w:r>
              <w:rPr>
                <w:noProof/>
                <w:webHidden/>
              </w:rPr>
              <w:tab/>
            </w:r>
            <w:r>
              <w:rPr>
                <w:noProof/>
                <w:webHidden/>
              </w:rPr>
              <w:fldChar w:fldCharType="begin"/>
            </w:r>
            <w:r>
              <w:rPr>
                <w:noProof/>
                <w:webHidden/>
              </w:rPr>
              <w:instrText xml:space="preserve"> PAGEREF _Toc47082147 \h </w:instrText>
            </w:r>
            <w:r>
              <w:rPr>
                <w:noProof/>
                <w:webHidden/>
              </w:rPr>
            </w:r>
            <w:r>
              <w:rPr>
                <w:noProof/>
                <w:webHidden/>
              </w:rPr>
              <w:fldChar w:fldCharType="separate"/>
            </w:r>
            <w:r>
              <w:rPr>
                <w:noProof/>
                <w:webHidden/>
              </w:rPr>
              <w:t>89</w:t>
            </w:r>
            <w:r>
              <w:rPr>
                <w:noProof/>
                <w:webHidden/>
              </w:rPr>
              <w:fldChar w:fldCharType="end"/>
            </w:r>
          </w:hyperlink>
        </w:p>
        <w:p w14:paraId="710EFA16"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48" w:history="1">
            <w:r w:rsidRPr="00784C16">
              <w:rPr>
                <w:rStyle w:val="Hyperlink"/>
                <w:noProof/>
              </w:rPr>
              <w:t>15.44</w:t>
            </w:r>
            <w:r>
              <w:rPr>
                <w:rFonts w:asciiTheme="minorHAnsi" w:eastAsiaTheme="minorEastAsia" w:hAnsiTheme="minorHAnsi" w:cstheme="minorBidi"/>
                <w:noProof/>
                <w:szCs w:val="22"/>
                <w:lang w:val="en-US" w:eastAsia="zh-CN"/>
              </w:rPr>
              <w:tab/>
            </w:r>
            <w:r w:rsidRPr="00784C16">
              <w:rPr>
                <w:rStyle w:val="Hyperlink"/>
                <w:noProof/>
                <w:lang w:val="en-US"/>
              </w:rPr>
              <w:t>May 11 (PHY):  1 SP</w:t>
            </w:r>
            <w:r>
              <w:rPr>
                <w:noProof/>
                <w:webHidden/>
              </w:rPr>
              <w:tab/>
            </w:r>
            <w:r>
              <w:rPr>
                <w:noProof/>
                <w:webHidden/>
              </w:rPr>
              <w:fldChar w:fldCharType="begin"/>
            </w:r>
            <w:r>
              <w:rPr>
                <w:noProof/>
                <w:webHidden/>
              </w:rPr>
              <w:instrText xml:space="preserve"> PAGEREF _Toc47082148 \h </w:instrText>
            </w:r>
            <w:r>
              <w:rPr>
                <w:noProof/>
                <w:webHidden/>
              </w:rPr>
            </w:r>
            <w:r>
              <w:rPr>
                <w:noProof/>
                <w:webHidden/>
              </w:rPr>
              <w:fldChar w:fldCharType="separate"/>
            </w:r>
            <w:r>
              <w:rPr>
                <w:noProof/>
                <w:webHidden/>
              </w:rPr>
              <w:t>90</w:t>
            </w:r>
            <w:r>
              <w:rPr>
                <w:noProof/>
                <w:webHidden/>
              </w:rPr>
              <w:fldChar w:fldCharType="end"/>
            </w:r>
          </w:hyperlink>
        </w:p>
        <w:p w14:paraId="669D0DEF"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49" w:history="1">
            <w:r w:rsidRPr="00784C16">
              <w:rPr>
                <w:rStyle w:val="Hyperlink"/>
                <w:noProof/>
              </w:rPr>
              <w:t>15.45</w:t>
            </w:r>
            <w:r>
              <w:rPr>
                <w:rFonts w:asciiTheme="minorHAnsi" w:eastAsiaTheme="minorEastAsia" w:hAnsiTheme="minorHAnsi" w:cstheme="minorBidi"/>
                <w:noProof/>
                <w:szCs w:val="22"/>
                <w:lang w:val="en-US" w:eastAsia="zh-CN"/>
              </w:rPr>
              <w:tab/>
            </w:r>
            <w:r w:rsidRPr="00784C16">
              <w:rPr>
                <w:rStyle w:val="Hyperlink"/>
                <w:noProof/>
                <w:lang w:val="en-US"/>
              </w:rPr>
              <w:t>May 11 (MAC):  2 SPs</w:t>
            </w:r>
            <w:r>
              <w:rPr>
                <w:noProof/>
                <w:webHidden/>
              </w:rPr>
              <w:tab/>
            </w:r>
            <w:r>
              <w:rPr>
                <w:noProof/>
                <w:webHidden/>
              </w:rPr>
              <w:fldChar w:fldCharType="begin"/>
            </w:r>
            <w:r>
              <w:rPr>
                <w:noProof/>
                <w:webHidden/>
              </w:rPr>
              <w:instrText xml:space="preserve"> PAGEREF _Toc47082149 \h </w:instrText>
            </w:r>
            <w:r>
              <w:rPr>
                <w:noProof/>
                <w:webHidden/>
              </w:rPr>
            </w:r>
            <w:r>
              <w:rPr>
                <w:noProof/>
                <w:webHidden/>
              </w:rPr>
              <w:fldChar w:fldCharType="separate"/>
            </w:r>
            <w:r>
              <w:rPr>
                <w:noProof/>
                <w:webHidden/>
              </w:rPr>
              <w:t>91</w:t>
            </w:r>
            <w:r>
              <w:rPr>
                <w:noProof/>
                <w:webHidden/>
              </w:rPr>
              <w:fldChar w:fldCharType="end"/>
            </w:r>
          </w:hyperlink>
        </w:p>
        <w:p w14:paraId="322C720D"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50" w:history="1">
            <w:r w:rsidRPr="00784C16">
              <w:rPr>
                <w:rStyle w:val="Hyperlink"/>
                <w:noProof/>
              </w:rPr>
              <w:t>15.46</w:t>
            </w:r>
            <w:r>
              <w:rPr>
                <w:rFonts w:asciiTheme="minorHAnsi" w:eastAsiaTheme="minorEastAsia" w:hAnsiTheme="minorHAnsi" w:cstheme="minorBidi"/>
                <w:noProof/>
                <w:szCs w:val="22"/>
                <w:lang w:val="en-US" w:eastAsia="zh-CN"/>
              </w:rPr>
              <w:tab/>
            </w:r>
            <w:r w:rsidRPr="00784C16">
              <w:rPr>
                <w:rStyle w:val="Hyperlink"/>
                <w:noProof/>
                <w:lang w:val="en-US"/>
              </w:rPr>
              <w:t>May 14 (Joint):  1 SP</w:t>
            </w:r>
            <w:r>
              <w:rPr>
                <w:noProof/>
                <w:webHidden/>
              </w:rPr>
              <w:tab/>
            </w:r>
            <w:r>
              <w:rPr>
                <w:noProof/>
                <w:webHidden/>
              </w:rPr>
              <w:fldChar w:fldCharType="begin"/>
            </w:r>
            <w:r>
              <w:rPr>
                <w:noProof/>
                <w:webHidden/>
              </w:rPr>
              <w:instrText xml:space="preserve"> PAGEREF _Toc47082150 \h </w:instrText>
            </w:r>
            <w:r>
              <w:rPr>
                <w:noProof/>
                <w:webHidden/>
              </w:rPr>
            </w:r>
            <w:r>
              <w:rPr>
                <w:noProof/>
                <w:webHidden/>
              </w:rPr>
              <w:fldChar w:fldCharType="separate"/>
            </w:r>
            <w:r>
              <w:rPr>
                <w:noProof/>
                <w:webHidden/>
              </w:rPr>
              <w:t>91</w:t>
            </w:r>
            <w:r>
              <w:rPr>
                <w:noProof/>
                <w:webHidden/>
              </w:rPr>
              <w:fldChar w:fldCharType="end"/>
            </w:r>
          </w:hyperlink>
        </w:p>
        <w:p w14:paraId="6E202999"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51" w:history="1">
            <w:r w:rsidRPr="00784C16">
              <w:rPr>
                <w:rStyle w:val="Hyperlink"/>
                <w:noProof/>
              </w:rPr>
              <w:t>15.47</w:t>
            </w:r>
            <w:r>
              <w:rPr>
                <w:rFonts w:asciiTheme="minorHAnsi" w:eastAsiaTheme="minorEastAsia" w:hAnsiTheme="minorHAnsi" w:cstheme="minorBidi"/>
                <w:noProof/>
                <w:szCs w:val="22"/>
                <w:lang w:val="en-US" w:eastAsia="zh-CN"/>
              </w:rPr>
              <w:tab/>
            </w:r>
            <w:r w:rsidRPr="00784C16">
              <w:rPr>
                <w:rStyle w:val="Hyperlink"/>
                <w:noProof/>
                <w:lang w:val="en-US"/>
              </w:rPr>
              <w:t>May 18 (PHY):  8 SPs</w:t>
            </w:r>
            <w:r>
              <w:rPr>
                <w:noProof/>
                <w:webHidden/>
              </w:rPr>
              <w:tab/>
            </w:r>
            <w:r>
              <w:rPr>
                <w:noProof/>
                <w:webHidden/>
              </w:rPr>
              <w:fldChar w:fldCharType="begin"/>
            </w:r>
            <w:r>
              <w:rPr>
                <w:noProof/>
                <w:webHidden/>
              </w:rPr>
              <w:instrText xml:space="preserve"> PAGEREF _Toc47082151 \h </w:instrText>
            </w:r>
            <w:r>
              <w:rPr>
                <w:noProof/>
                <w:webHidden/>
              </w:rPr>
            </w:r>
            <w:r>
              <w:rPr>
                <w:noProof/>
                <w:webHidden/>
              </w:rPr>
              <w:fldChar w:fldCharType="separate"/>
            </w:r>
            <w:r>
              <w:rPr>
                <w:noProof/>
                <w:webHidden/>
              </w:rPr>
              <w:t>92</w:t>
            </w:r>
            <w:r>
              <w:rPr>
                <w:noProof/>
                <w:webHidden/>
              </w:rPr>
              <w:fldChar w:fldCharType="end"/>
            </w:r>
          </w:hyperlink>
        </w:p>
        <w:p w14:paraId="62E8BA5B"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52" w:history="1">
            <w:r w:rsidRPr="00784C16">
              <w:rPr>
                <w:rStyle w:val="Hyperlink"/>
                <w:noProof/>
              </w:rPr>
              <w:t>15.48</w:t>
            </w:r>
            <w:r>
              <w:rPr>
                <w:rFonts w:asciiTheme="minorHAnsi" w:eastAsiaTheme="minorEastAsia" w:hAnsiTheme="minorHAnsi" w:cstheme="minorBidi"/>
                <w:noProof/>
                <w:szCs w:val="22"/>
                <w:lang w:val="en-US" w:eastAsia="zh-CN"/>
              </w:rPr>
              <w:tab/>
            </w:r>
            <w:r w:rsidRPr="00784C16">
              <w:rPr>
                <w:rStyle w:val="Hyperlink"/>
                <w:noProof/>
                <w:lang w:val="en-US"/>
              </w:rPr>
              <w:t>May 18 (MAC):  9 SPs</w:t>
            </w:r>
            <w:r>
              <w:rPr>
                <w:noProof/>
                <w:webHidden/>
              </w:rPr>
              <w:tab/>
            </w:r>
            <w:r>
              <w:rPr>
                <w:noProof/>
                <w:webHidden/>
              </w:rPr>
              <w:fldChar w:fldCharType="begin"/>
            </w:r>
            <w:r>
              <w:rPr>
                <w:noProof/>
                <w:webHidden/>
              </w:rPr>
              <w:instrText xml:space="preserve"> PAGEREF _Toc47082152 \h </w:instrText>
            </w:r>
            <w:r>
              <w:rPr>
                <w:noProof/>
                <w:webHidden/>
              </w:rPr>
            </w:r>
            <w:r>
              <w:rPr>
                <w:noProof/>
                <w:webHidden/>
              </w:rPr>
              <w:fldChar w:fldCharType="separate"/>
            </w:r>
            <w:r>
              <w:rPr>
                <w:noProof/>
                <w:webHidden/>
              </w:rPr>
              <w:t>94</w:t>
            </w:r>
            <w:r>
              <w:rPr>
                <w:noProof/>
                <w:webHidden/>
              </w:rPr>
              <w:fldChar w:fldCharType="end"/>
            </w:r>
          </w:hyperlink>
        </w:p>
        <w:p w14:paraId="154224EE"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53" w:history="1">
            <w:r w:rsidRPr="00784C16">
              <w:rPr>
                <w:rStyle w:val="Hyperlink"/>
                <w:noProof/>
              </w:rPr>
              <w:t>15.49</w:t>
            </w:r>
            <w:r>
              <w:rPr>
                <w:rFonts w:asciiTheme="minorHAnsi" w:eastAsiaTheme="minorEastAsia" w:hAnsiTheme="minorHAnsi" w:cstheme="minorBidi"/>
                <w:noProof/>
                <w:szCs w:val="22"/>
                <w:lang w:val="en-US" w:eastAsia="zh-CN"/>
              </w:rPr>
              <w:tab/>
            </w:r>
            <w:r w:rsidRPr="00784C16">
              <w:rPr>
                <w:rStyle w:val="Hyperlink"/>
                <w:noProof/>
                <w:lang w:val="en-US"/>
              </w:rPr>
              <w:t>May 20 (MAC):  3 SPs</w:t>
            </w:r>
            <w:r>
              <w:rPr>
                <w:noProof/>
                <w:webHidden/>
              </w:rPr>
              <w:tab/>
            </w:r>
            <w:r>
              <w:rPr>
                <w:noProof/>
                <w:webHidden/>
              </w:rPr>
              <w:fldChar w:fldCharType="begin"/>
            </w:r>
            <w:r>
              <w:rPr>
                <w:noProof/>
                <w:webHidden/>
              </w:rPr>
              <w:instrText xml:space="preserve"> PAGEREF _Toc47082153 \h </w:instrText>
            </w:r>
            <w:r>
              <w:rPr>
                <w:noProof/>
                <w:webHidden/>
              </w:rPr>
            </w:r>
            <w:r>
              <w:rPr>
                <w:noProof/>
                <w:webHidden/>
              </w:rPr>
              <w:fldChar w:fldCharType="separate"/>
            </w:r>
            <w:r>
              <w:rPr>
                <w:noProof/>
                <w:webHidden/>
              </w:rPr>
              <w:t>96</w:t>
            </w:r>
            <w:r>
              <w:rPr>
                <w:noProof/>
                <w:webHidden/>
              </w:rPr>
              <w:fldChar w:fldCharType="end"/>
            </w:r>
          </w:hyperlink>
        </w:p>
        <w:p w14:paraId="258F7935"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54" w:history="1">
            <w:r w:rsidRPr="00784C16">
              <w:rPr>
                <w:rStyle w:val="Hyperlink"/>
                <w:noProof/>
              </w:rPr>
              <w:t>15.50</w:t>
            </w:r>
            <w:r>
              <w:rPr>
                <w:rFonts w:asciiTheme="minorHAnsi" w:eastAsiaTheme="minorEastAsia" w:hAnsiTheme="minorHAnsi" w:cstheme="minorBidi"/>
                <w:noProof/>
                <w:szCs w:val="22"/>
                <w:lang w:val="en-US" w:eastAsia="zh-CN"/>
              </w:rPr>
              <w:tab/>
            </w:r>
            <w:r w:rsidRPr="00784C16">
              <w:rPr>
                <w:rStyle w:val="Hyperlink"/>
                <w:noProof/>
                <w:lang w:val="en-US"/>
              </w:rPr>
              <w:t>May 21 (PHY):  3 SPs</w:t>
            </w:r>
            <w:r>
              <w:rPr>
                <w:noProof/>
                <w:webHidden/>
              </w:rPr>
              <w:tab/>
            </w:r>
            <w:r>
              <w:rPr>
                <w:noProof/>
                <w:webHidden/>
              </w:rPr>
              <w:fldChar w:fldCharType="begin"/>
            </w:r>
            <w:r>
              <w:rPr>
                <w:noProof/>
                <w:webHidden/>
              </w:rPr>
              <w:instrText xml:space="preserve"> PAGEREF _Toc47082154 \h </w:instrText>
            </w:r>
            <w:r>
              <w:rPr>
                <w:noProof/>
                <w:webHidden/>
              </w:rPr>
            </w:r>
            <w:r>
              <w:rPr>
                <w:noProof/>
                <w:webHidden/>
              </w:rPr>
              <w:fldChar w:fldCharType="separate"/>
            </w:r>
            <w:r>
              <w:rPr>
                <w:noProof/>
                <w:webHidden/>
              </w:rPr>
              <w:t>97</w:t>
            </w:r>
            <w:r>
              <w:rPr>
                <w:noProof/>
                <w:webHidden/>
              </w:rPr>
              <w:fldChar w:fldCharType="end"/>
            </w:r>
          </w:hyperlink>
        </w:p>
        <w:p w14:paraId="0C29A951"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55" w:history="1">
            <w:r w:rsidRPr="00784C16">
              <w:rPr>
                <w:rStyle w:val="Hyperlink"/>
                <w:noProof/>
              </w:rPr>
              <w:t>15.51</w:t>
            </w:r>
            <w:r>
              <w:rPr>
                <w:rFonts w:asciiTheme="minorHAnsi" w:eastAsiaTheme="minorEastAsia" w:hAnsiTheme="minorHAnsi" w:cstheme="minorBidi"/>
                <w:noProof/>
                <w:szCs w:val="22"/>
                <w:lang w:val="en-US" w:eastAsia="zh-CN"/>
              </w:rPr>
              <w:tab/>
            </w:r>
            <w:r w:rsidRPr="00784C16">
              <w:rPr>
                <w:rStyle w:val="Hyperlink"/>
                <w:noProof/>
                <w:lang w:val="en-US"/>
              </w:rPr>
              <w:t>May 21 (MAC):  2 SPs</w:t>
            </w:r>
            <w:r>
              <w:rPr>
                <w:noProof/>
                <w:webHidden/>
              </w:rPr>
              <w:tab/>
            </w:r>
            <w:r>
              <w:rPr>
                <w:noProof/>
                <w:webHidden/>
              </w:rPr>
              <w:fldChar w:fldCharType="begin"/>
            </w:r>
            <w:r>
              <w:rPr>
                <w:noProof/>
                <w:webHidden/>
              </w:rPr>
              <w:instrText xml:space="preserve"> PAGEREF _Toc47082155 \h </w:instrText>
            </w:r>
            <w:r>
              <w:rPr>
                <w:noProof/>
                <w:webHidden/>
              </w:rPr>
            </w:r>
            <w:r>
              <w:rPr>
                <w:noProof/>
                <w:webHidden/>
              </w:rPr>
              <w:fldChar w:fldCharType="separate"/>
            </w:r>
            <w:r>
              <w:rPr>
                <w:noProof/>
                <w:webHidden/>
              </w:rPr>
              <w:t>98</w:t>
            </w:r>
            <w:r>
              <w:rPr>
                <w:noProof/>
                <w:webHidden/>
              </w:rPr>
              <w:fldChar w:fldCharType="end"/>
            </w:r>
          </w:hyperlink>
        </w:p>
        <w:p w14:paraId="355151B5"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56" w:history="1">
            <w:r w:rsidRPr="00784C16">
              <w:rPr>
                <w:rStyle w:val="Hyperlink"/>
                <w:noProof/>
              </w:rPr>
              <w:t>15.52</w:t>
            </w:r>
            <w:r>
              <w:rPr>
                <w:rFonts w:asciiTheme="minorHAnsi" w:eastAsiaTheme="minorEastAsia" w:hAnsiTheme="minorHAnsi" w:cstheme="minorBidi"/>
                <w:noProof/>
                <w:szCs w:val="22"/>
                <w:lang w:val="en-US" w:eastAsia="zh-CN"/>
              </w:rPr>
              <w:tab/>
            </w:r>
            <w:r w:rsidRPr="00784C16">
              <w:rPr>
                <w:rStyle w:val="Hyperlink"/>
                <w:noProof/>
                <w:lang w:val="en-US"/>
              </w:rPr>
              <w:t>May 27 (MAC):  1 SP</w:t>
            </w:r>
            <w:r>
              <w:rPr>
                <w:noProof/>
                <w:webHidden/>
              </w:rPr>
              <w:tab/>
            </w:r>
            <w:r>
              <w:rPr>
                <w:noProof/>
                <w:webHidden/>
              </w:rPr>
              <w:fldChar w:fldCharType="begin"/>
            </w:r>
            <w:r>
              <w:rPr>
                <w:noProof/>
                <w:webHidden/>
              </w:rPr>
              <w:instrText xml:space="preserve"> PAGEREF _Toc47082156 \h </w:instrText>
            </w:r>
            <w:r>
              <w:rPr>
                <w:noProof/>
                <w:webHidden/>
              </w:rPr>
            </w:r>
            <w:r>
              <w:rPr>
                <w:noProof/>
                <w:webHidden/>
              </w:rPr>
              <w:fldChar w:fldCharType="separate"/>
            </w:r>
            <w:r>
              <w:rPr>
                <w:noProof/>
                <w:webHidden/>
              </w:rPr>
              <w:t>98</w:t>
            </w:r>
            <w:r>
              <w:rPr>
                <w:noProof/>
                <w:webHidden/>
              </w:rPr>
              <w:fldChar w:fldCharType="end"/>
            </w:r>
          </w:hyperlink>
        </w:p>
        <w:p w14:paraId="0BB858F6"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57" w:history="1">
            <w:r w:rsidRPr="00784C16">
              <w:rPr>
                <w:rStyle w:val="Hyperlink"/>
                <w:noProof/>
              </w:rPr>
              <w:t>15.53</w:t>
            </w:r>
            <w:r>
              <w:rPr>
                <w:rFonts w:asciiTheme="minorHAnsi" w:eastAsiaTheme="minorEastAsia" w:hAnsiTheme="minorHAnsi" w:cstheme="minorBidi"/>
                <w:noProof/>
                <w:szCs w:val="22"/>
                <w:lang w:val="en-US" w:eastAsia="zh-CN"/>
              </w:rPr>
              <w:tab/>
            </w:r>
            <w:r w:rsidRPr="00784C16">
              <w:rPr>
                <w:rStyle w:val="Hyperlink"/>
                <w:noProof/>
                <w:lang w:val="en-US"/>
              </w:rPr>
              <w:t>May 28 (Joint):  1 SP</w:t>
            </w:r>
            <w:r>
              <w:rPr>
                <w:noProof/>
                <w:webHidden/>
              </w:rPr>
              <w:tab/>
            </w:r>
            <w:r>
              <w:rPr>
                <w:noProof/>
                <w:webHidden/>
              </w:rPr>
              <w:fldChar w:fldCharType="begin"/>
            </w:r>
            <w:r>
              <w:rPr>
                <w:noProof/>
                <w:webHidden/>
              </w:rPr>
              <w:instrText xml:space="preserve"> PAGEREF _Toc47082157 \h </w:instrText>
            </w:r>
            <w:r>
              <w:rPr>
                <w:noProof/>
                <w:webHidden/>
              </w:rPr>
            </w:r>
            <w:r>
              <w:rPr>
                <w:noProof/>
                <w:webHidden/>
              </w:rPr>
              <w:fldChar w:fldCharType="separate"/>
            </w:r>
            <w:r>
              <w:rPr>
                <w:noProof/>
                <w:webHidden/>
              </w:rPr>
              <w:t>99</w:t>
            </w:r>
            <w:r>
              <w:rPr>
                <w:noProof/>
                <w:webHidden/>
              </w:rPr>
              <w:fldChar w:fldCharType="end"/>
            </w:r>
          </w:hyperlink>
        </w:p>
        <w:p w14:paraId="3A397E6E"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58" w:history="1">
            <w:r w:rsidRPr="00784C16">
              <w:rPr>
                <w:rStyle w:val="Hyperlink"/>
                <w:noProof/>
              </w:rPr>
              <w:t>15.54</w:t>
            </w:r>
            <w:r>
              <w:rPr>
                <w:rFonts w:asciiTheme="minorHAnsi" w:eastAsiaTheme="minorEastAsia" w:hAnsiTheme="minorHAnsi" w:cstheme="minorBidi"/>
                <w:noProof/>
                <w:szCs w:val="22"/>
                <w:lang w:val="en-US" w:eastAsia="zh-CN"/>
              </w:rPr>
              <w:tab/>
            </w:r>
            <w:r w:rsidRPr="00784C16">
              <w:rPr>
                <w:rStyle w:val="Hyperlink"/>
                <w:noProof/>
                <w:lang w:val="en-US"/>
              </w:rPr>
              <w:t>June 1 (PHY):  5 SPs</w:t>
            </w:r>
            <w:r>
              <w:rPr>
                <w:noProof/>
                <w:webHidden/>
              </w:rPr>
              <w:tab/>
            </w:r>
            <w:r>
              <w:rPr>
                <w:noProof/>
                <w:webHidden/>
              </w:rPr>
              <w:fldChar w:fldCharType="begin"/>
            </w:r>
            <w:r>
              <w:rPr>
                <w:noProof/>
                <w:webHidden/>
              </w:rPr>
              <w:instrText xml:space="preserve"> PAGEREF _Toc47082158 \h </w:instrText>
            </w:r>
            <w:r>
              <w:rPr>
                <w:noProof/>
                <w:webHidden/>
              </w:rPr>
            </w:r>
            <w:r>
              <w:rPr>
                <w:noProof/>
                <w:webHidden/>
              </w:rPr>
              <w:fldChar w:fldCharType="separate"/>
            </w:r>
            <w:r>
              <w:rPr>
                <w:noProof/>
                <w:webHidden/>
              </w:rPr>
              <w:t>99</w:t>
            </w:r>
            <w:r>
              <w:rPr>
                <w:noProof/>
                <w:webHidden/>
              </w:rPr>
              <w:fldChar w:fldCharType="end"/>
            </w:r>
          </w:hyperlink>
        </w:p>
        <w:p w14:paraId="4AB40A1E"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59" w:history="1">
            <w:r w:rsidRPr="00784C16">
              <w:rPr>
                <w:rStyle w:val="Hyperlink"/>
                <w:noProof/>
              </w:rPr>
              <w:t>15.55</w:t>
            </w:r>
            <w:r>
              <w:rPr>
                <w:rFonts w:asciiTheme="minorHAnsi" w:eastAsiaTheme="minorEastAsia" w:hAnsiTheme="minorHAnsi" w:cstheme="minorBidi"/>
                <w:noProof/>
                <w:szCs w:val="22"/>
                <w:lang w:val="en-US" w:eastAsia="zh-CN"/>
              </w:rPr>
              <w:tab/>
            </w:r>
            <w:r w:rsidRPr="00784C16">
              <w:rPr>
                <w:rStyle w:val="Hyperlink"/>
                <w:noProof/>
                <w:lang w:val="en-US"/>
              </w:rPr>
              <w:t>June 1 (MAC):  8 SPs</w:t>
            </w:r>
            <w:r>
              <w:rPr>
                <w:noProof/>
                <w:webHidden/>
              </w:rPr>
              <w:tab/>
            </w:r>
            <w:r>
              <w:rPr>
                <w:noProof/>
                <w:webHidden/>
              </w:rPr>
              <w:fldChar w:fldCharType="begin"/>
            </w:r>
            <w:r>
              <w:rPr>
                <w:noProof/>
                <w:webHidden/>
              </w:rPr>
              <w:instrText xml:space="preserve"> PAGEREF _Toc47082159 \h </w:instrText>
            </w:r>
            <w:r>
              <w:rPr>
                <w:noProof/>
                <w:webHidden/>
              </w:rPr>
            </w:r>
            <w:r>
              <w:rPr>
                <w:noProof/>
                <w:webHidden/>
              </w:rPr>
              <w:fldChar w:fldCharType="separate"/>
            </w:r>
            <w:r>
              <w:rPr>
                <w:noProof/>
                <w:webHidden/>
              </w:rPr>
              <w:t>102</w:t>
            </w:r>
            <w:r>
              <w:rPr>
                <w:noProof/>
                <w:webHidden/>
              </w:rPr>
              <w:fldChar w:fldCharType="end"/>
            </w:r>
          </w:hyperlink>
        </w:p>
        <w:p w14:paraId="77F4F7AA"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60" w:history="1">
            <w:r w:rsidRPr="00784C16">
              <w:rPr>
                <w:rStyle w:val="Hyperlink"/>
                <w:noProof/>
              </w:rPr>
              <w:t>15.56</w:t>
            </w:r>
            <w:r>
              <w:rPr>
                <w:rFonts w:asciiTheme="minorHAnsi" w:eastAsiaTheme="minorEastAsia" w:hAnsiTheme="minorHAnsi" w:cstheme="minorBidi"/>
                <w:noProof/>
                <w:szCs w:val="22"/>
                <w:lang w:val="en-US" w:eastAsia="zh-CN"/>
              </w:rPr>
              <w:tab/>
            </w:r>
            <w:r w:rsidRPr="00784C16">
              <w:rPr>
                <w:rStyle w:val="Hyperlink"/>
                <w:noProof/>
                <w:lang w:val="en-US"/>
              </w:rPr>
              <w:t>June 3 (MAC):  5 SPs</w:t>
            </w:r>
            <w:r>
              <w:rPr>
                <w:noProof/>
                <w:webHidden/>
              </w:rPr>
              <w:tab/>
            </w:r>
            <w:r>
              <w:rPr>
                <w:noProof/>
                <w:webHidden/>
              </w:rPr>
              <w:fldChar w:fldCharType="begin"/>
            </w:r>
            <w:r>
              <w:rPr>
                <w:noProof/>
                <w:webHidden/>
              </w:rPr>
              <w:instrText xml:space="preserve"> PAGEREF _Toc47082160 \h </w:instrText>
            </w:r>
            <w:r>
              <w:rPr>
                <w:noProof/>
                <w:webHidden/>
              </w:rPr>
            </w:r>
            <w:r>
              <w:rPr>
                <w:noProof/>
                <w:webHidden/>
              </w:rPr>
              <w:fldChar w:fldCharType="separate"/>
            </w:r>
            <w:r>
              <w:rPr>
                <w:noProof/>
                <w:webHidden/>
              </w:rPr>
              <w:t>104</w:t>
            </w:r>
            <w:r>
              <w:rPr>
                <w:noProof/>
                <w:webHidden/>
              </w:rPr>
              <w:fldChar w:fldCharType="end"/>
            </w:r>
          </w:hyperlink>
        </w:p>
        <w:p w14:paraId="0BCE1BA3"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61" w:history="1">
            <w:r w:rsidRPr="00784C16">
              <w:rPr>
                <w:rStyle w:val="Hyperlink"/>
                <w:noProof/>
              </w:rPr>
              <w:t>15.57</w:t>
            </w:r>
            <w:r>
              <w:rPr>
                <w:rFonts w:asciiTheme="minorHAnsi" w:eastAsiaTheme="minorEastAsia" w:hAnsiTheme="minorHAnsi" w:cstheme="minorBidi"/>
                <w:noProof/>
                <w:szCs w:val="22"/>
                <w:lang w:val="en-US" w:eastAsia="zh-CN"/>
              </w:rPr>
              <w:tab/>
            </w:r>
            <w:r w:rsidRPr="00784C16">
              <w:rPr>
                <w:rStyle w:val="Hyperlink"/>
                <w:noProof/>
                <w:lang w:val="en-US"/>
              </w:rPr>
              <w:t>June 4 (PHY):  11 SPs</w:t>
            </w:r>
            <w:r>
              <w:rPr>
                <w:noProof/>
                <w:webHidden/>
              </w:rPr>
              <w:tab/>
            </w:r>
            <w:r>
              <w:rPr>
                <w:noProof/>
                <w:webHidden/>
              </w:rPr>
              <w:fldChar w:fldCharType="begin"/>
            </w:r>
            <w:r>
              <w:rPr>
                <w:noProof/>
                <w:webHidden/>
              </w:rPr>
              <w:instrText xml:space="preserve"> PAGEREF _Toc47082161 \h </w:instrText>
            </w:r>
            <w:r>
              <w:rPr>
                <w:noProof/>
                <w:webHidden/>
              </w:rPr>
            </w:r>
            <w:r>
              <w:rPr>
                <w:noProof/>
                <w:webHidden/>
              </w:rPr>
              <w:fldChar w:fldCharType="separate"/>
            </w:r>
            <w:r>
              <w:rPr>
                <w:noProof/>
                <w:webHidden/>
              </w:rPr>
              <w:t>105</w:t>
            </w:r>
            <w:r>
              <w:rPr>
                <w:noProof/>
                <w:webHidden/>
              </w:rPr>
              <w:fldChar w:fldCharType="end"/>
            </w:r>
          </w:hyperlink>
        </w:p>
        <w:p w14:paraId="7D06FED3"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62" w:history="1">
            <w:r w:rsidRPr="00784C16">
              <w:rPr>
                <w:rStyle w:val="Hyperlink"/>
                <w:noProof/>
              </w:rPr>
              <w:t>15.58</w:t>
            </w:r>
            <w:r>
              <w:rPr>
                <w:rFonts w:asciiTheme="minorHAnsi" w:eastAsiaTheme="minorEastAsia" w:hAnsiTheme="minorHAnsi" w:cstheme="minorBidi"/>
                <w:noProof/>
                <w:szCs w:val="22"/>
                <w:lang w:val="en-US" w:eastAsia="zh-CN"/>
              </w:rPr>
              <w:tab/>
            </w:r>
            <w:r w:rsidRPr="00784C16">
              <w:rPr>
                <w:rStyle w:val="Hyperlink"/>
                <w:noProof/>
                <w:lang w:val="en-US"/>
              </w:rPr>
              <w:t>June 4 (MAC):  5 SPs</w:t>
            </w:r>
            <w:r>
              <w:rPr>
                <w:noProof/>
                <w:webHidden/>
              </w:rPr>
              <w:tab/>
            </w:r>
            <w:r>
              <w:rPr>
                <w:noProof/>
                <w:webHidden/>
              </w:rPr>
              <w:fldChar w:fldCharType="begin"/>
            </w:r>
            <w:r>
              <w:rPr>
                <w:noProof/>
                <w:webHidden/>
              </w:rPr>
              <w:instrText xml:space="preserve"> PAGEREF _Toc47082162 \h </w:instrText>
            </w:r>
            <w:r>
              <w:rPr>
                <w:noProof/>
                <w:webHidden/>
              </w:rPr>
            </w:r>
            <w:r>
              <w:rPr>
                <w:noProof/>
                <w:webHidden/>
              </w:rPr>
              <w:fldChar w:fldCharType="separate"/>
            </w:r>
            <w:r>
              <w:rPr>
                <w:noProof/>
                <w:webHidden/>
              </w:rPr>
              <w:t>108</w:t>
            </w:r>
            <w:r>
              <w:rPr>
                <w:noProof/>
                <w:webHidden/>
              </w:rPr>
              <w:fldChar w:fldCharType="end"/>
            </w:r>
          </w:hyperlink>
        </w:p>
        <w:p w14:paraId="106AD0DA"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63" w:history="1">
            <w:r w:rsidRPr="00784C16">
              <w:rPr>
                <w:rStyle w:val="Hyperlink"/>
                <w:noProof/>
              </w:rPr>
              <w:t>15.59</w:t>
            </w:r>
            <w:r>
              <w:rPr>
                <w:rFonts w:asciiTheme="minorHAnsi" w:eastAsiaTheme="minorEastAsia" w:hAnsiTheme="minorHAnsi" w:cstheme="minorBidi"/>
                <w:noProof/>
                <w:szCs w:val="22"/>
                <w:lang w:val="en-US" w:eastAsia="zh-CN"/>
              </w:rPr>
              <w:tab/>
            </w:r>
            <w:r w:rsidRPr="00784C16">
              <w:rPr>
                <w:rStyle w:val="Hyperlink"/>
                <w:noProof/>
                <w:lang w:val="en-US"/>
              </w:rPr>
              <w:t>June 8 (PHY):  7 SPs</w:t>
            </w:r>
            <w:r>
              <w:rPr>
                <w:noProof/>
                <w:webHidden/>
              </w:rPr>
              <w:tab/>
            </w:r>
            <w:r>
              <w:rPr>
                <w:noProof/>
                <w:webHidden/>
              </w:rPr>
              <w:fldChar w:fldCharType="begin"/>
            </w:r>
            <w:r>
              <w:rPr>
                <w:noProof/>
                <w:webHidden/>
              </w:rPr>
              <w:instrText xml:space="preserve"> PAGEREF _Toc47082163 \h </w:instrText>
            </w:r>
            <w:r>
              <w:rPr>
                <w:noProof/>
                <w:webHidden/>
              </w:rPr>
            </w:r>
            <w:r>
              <w:rPr>
                <w:noProof/>
                <w:webHidden/>
              </w:rPr>
              <w:fldChar w:fldCharType="separate"/>
            </w:r>
            <w:r>
              <w:rPr>
                <w:noProof/>
                <w:webHidden/>
              </w:rPr>
              <w:t>109</w:t>
            </w:r>
            <w:r>
              <w:rPr>
                <w:noProof/>
                <w:webHidden/>
              </w:rPr>
              <w:fldChar w:fldCharType="end"/>
            </w:r>
          </w:hyperlink>
        </w:p>
        <w:p w14:paraId="6CDAF9C2"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64" w:history="1">
            <w:r w:rsidRPr="00784C16">
              <w:rPr>
                <w:rStyle w:val="Hyperlink"/>
                <w:noProof/>
              </w:rPr>
              <w:t>15.60</w:t>
            </w:r>
            <w:r>
              <w:rPr>
                <w:rFonts w:asciiTheme="minorHAnsi" w:eastAsiaTheme="minorEastAsia" w:hAnsiTheme="minorHAnsi" w:cstheme="minorBidi"/>
                <w:noProof/>
                <w:szCs w:val="22"/>
                <w:lang w:val="en-US" w:eastAsia="zh-CN"/>
              </w:rPr>
              <w:tab/>
            </w:r>
            <w:r w:rsidRPr="00784C16">
              <w:rPr>
                <w:rStyle w:val="Hyperlink"/>
                <w:noProof/>
                <w:lang w:val="en-US"/>
              </w:rPr>
              <w:t>June 8 (MAC):  6 SPs</w:t>
            </w:r>
            <w:r>
              <w:rPr>
                <w:noProof/>
                <w:webHidden/>
              </w:rPr>
              <w:tab/>
            </w:r>
            <w:r>
              <w:rPr>
                <w:noProof/>
                <w:webHidden/>
              </w:rPr>
              <w:fldChar w:fldCharType="begin"/>
            </w:r>
            <w:r>
              <w:rPr>
                <w:noProof/>
                <w:webHidden/>
              </w:rPr>
              <w:instrText xml:space="preserve"> PAGEREF _Toc47082164 \h </w:instrText>
            </w:r>
            <w:r>
              <w:rPr>
                <w:noProof/>
                <w:webHidden/>
              </w:rPr>
            </w:r>
            <w:r>
              <w:rPr>
                <w:noProof/>
                <w:webHidden/>
              </w:rPr>
              <w:fldChar w:fldCharType="separate"/>
            </w:r>
            <w:r>
              <w:rPr>
                <w:noProof/>
                <w:webHidden/>
              </w:rPr>
              <w:t>111</w:t>
            </w:r>
            <w:r>
              <w:rPr>
                <w:noProof/>
                <w:webHidden/>
              </w:rPr>
              <w:fldChar w:fldCharType="end"/>
            </w:r>
          </w:hyperlink>
        </w:p>
        <w:p w14:paraId="27AC7B05"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65" w:history="1">
            <w:r w:rsidRPr="00784C16">
              <w:rPr>
                <w:rStyle w:val="Hyperlink"/>
                <w:noProof/>
              </w:rPr>
              <w:t>15.61</w:t>
            </w:r>
            <w:r>
              <w:rPr>
                <w:rFonts w:asciiTheme="minorHAnsi" w:eastAsiaTheme="minorEastAsia" w:hAnsiTheme="minorHAnsi" w:cstheme="minorBidi"/>
                <w:noProof/>
                <w:szCs w:val="22"/>
                <w:lang w:val="en-US" w:eastAsia="zh-CN"/>
              </w:rPr>
              <w:tab/>
            </w:r>
            <w:r w:rsidRPr="00784C16">
              <w:rPr>
                <w:rStyle w:val="Hyperlink"/>
                <w:noProof/>
                <w:lang w:val="en-US"/>
              </w:rPr>
              <w:t>June 10 (MAC):  7 SPs</w:t>
            </w:r>
            <w:r>
              <w:rPr>
                <w:noProof/>
                <w:webHidden/>
              </w:rPr>
              <w:tab/>
            </w:r>
            <w:r>
              <w:rPr>
                <w:noProof/>
                <w:webHidden/>
              </w:rPr>
              <w:fldChar w:fldCharType="begin"/>
            </w:r>
            <w:r>
              <w:rPr>
                <w:noProof/>
                <w:webHidden/>
              </w:rPr>
              <w:instrText xml:space="preserve"> PAGEREF _Toc47082165 \h </w:instrText>
            </w:r>
            <w:r>
              <w:rPr>
                <w:noProof/>
                <w:webHidden/>
              </w:rPr>
            </w:r>
            <w:r>
              <w:rPr>
                <w:noProof/>
                <w:webHidden/>
              </w:rPr>
              <w:fldChar w:fldCharType="separate"/>
            </w:r>
            <w:r>
              <w:rPr>
                <w:noProof/>
                <w:webHidden/>
              </w:rPr>
              <w:t>113</w:t>
            </w:r>
            <w:r>
              <w:rPr>
                <w:noProof/>
                <w:webHidden/>
              </w:rPr>
              <w:fldChar w:fldCharType="end"/>
            </w:r>
          </w:hyperlink>
        </w:p>
        <w:p w14:paraId="1EF825E4"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66" w:history="1">
            <w:r w:rsidRPr="00784C16">
              <w:rPr>
                <w:rStyle w:val="Hyperlink"/>
                <w:noProof/>
              </w:rPr>
              <w:t>15.62</w:t>
            </w:r>
            <w:r>
              <w:rPr>
                <w:rFonts w:asciiTheme="minorHAnsi" w:eastAsiaTheme="minorEastAsia" w:hAnsiTheme="minorHAnsi" w:cstheme="minorBidi"/>
                <w:noProof/>
                <w:szCs w:val="22"/>
                <w:lang w:val="en-US" w:eastAsia="zh-CN"/>
              </w:rPr>
              <w:tab/>
            </w:r>
            <w:r w:rsidRPr="00784C16">
              <w:rPr>
                <w:rStyle w:val="Hyperlink"/>
                <w:noProof/>
                <w:lang w:val="en-US"/>
              </w:rPr>
              <w:t>June 11 (Joint):  2 SPs</w:t>
            </w:r>
            <w:r>
              <w:rPr>
                <w:noProof/>
                <w:webHidden/>
              </w:rPr>
              <w:tab/>
            </w:r>
            <w:r>
              <w:rPr>
                <w:noProof/>
                <w:webHidden/>
              </w:rPr>
              <w:fldChar w:fldCharType="begin"/>
            </w:r>
            <w:r>
              <w:rPr>
                <w:noProof/>
                <w:webHidden/>
              </w:rPr>
              <w:instrText xml:space="preserve"> PAGEREF _Toc47082166 \h </w:instrText>
            </w:r>
            <w:r>
              <w:rPr>
                <w:noProof/>
                <w:webHidden/>
              </w:rPr>
            </w:r>
            <w:r>
              <w:rPr>
                <w:noProof/>
                <w:webHidden/>
              </w:rPr>
              <w:fldChar w:fldCharType="separate"/>
            </w:r>
            <w:r>
              <w:rPr>
                <w:noProof/>
                <w:webHidden/>
              </w:rPr>
              <w:t>115</w:t>
            </w:r>
            <w:r>
              <w:rPr>
                <w:noProof/>
                <w:webHidden/>
              </w:rPr>
              <w:fldChar w:fldCharType="end"/>
            </w:r>
          </w:hyperlink>
        </w:p>
        <w:p w14:paraId="30D262B6"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67" w:history="1">
            <w:r w:rsidRPr="00784C16">
              <w:rPr>
                <w:rStyle w:val="Hyperlink"/>
                <w:noProof/>
              </w:rPr>
              <w:t>15.63</w:t>
            </w:r>
            <w:r>
              <w:rPr>
                <w:rFonts w:asciiTheme="minorHAnsi" w:eastAsiaTheme="minorEastAsia" w:hAnsiTheme="minorHAnsi" w:cstheme="minorBidi"/>
                <w:noProof/>
                <w:szCs w:val="22"/>
                <w:lang w:val="en-US" w:eastAsia="zh-CN"/>
              </w:rPr>
              <w:tab/>
            </w:r>
            <w:r w:rsidRPr="00784C16">
              <w:rPr>
                <w:rStyle w:val="Hyperlink"/>
                <w:noProof/>
                <w:lang w:val="en-US"/>
              </w:rPr>
              <w:t>June 15 (MAC):  7 SPs</w:t>
            </w:r>
            <w:r>
              <w:rPr>
                <w:noProof/>
                <w:webHidden/>
              </w:rPr>
              <w:tab/>
            </w:r>
            <w:r>
              <w:rPr>
                <w:noProof/>
                <w:webHidden/>
              </w:rPr>
              <w:fldChar w:fldCharType="begin"/>
            </w:r>
            <w:r>
              <w:rPr>
                <w:noProof/>
                <w:webHidden/>
              </w:rPr>
              <w:instrText xml:space="preserve"> PAGEREF _Toc47082167 \h </w:instrText>
            </w:r>
            <w:r>
              <w:rPr>
                <w:noProof/>
                <w:webHidden/>
              </w:rPr>
            </w:r>
            <w:r>
              <w:rPr>
                <w:noProof/>
                <w:webHidden/>
              </w:rPr>
              <w:fldChar w:fldCharType="separate"/>
            </w:r>
            <w:r>
              <w:rPr>
                <w:noProof/>
                <w:webHidden/>
              </w:rPr>
              <w:t>116</w:t>
            </w:r>
            <w:r>
              <w:rPr>
                <w:noProof/>
                <w:webHidden/>
              </w:rPr>
              <w:fldChar w:fldCharType="end"/>
            </w:r>
          </w:hyperlink>
        </w:p>
        <w:p w14:paraId="1221B384"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68" w:history="1">
            <w:r w:rsidRPr="00784C16">
              <w:rPr>
                <w:rStyle w:val="Hyperlink"/>
                <w:noProof/>
              </w:rPr>
              <w:t>15.64</w:t>
            </w:r>
            <w:r>
              <w:rPr>
                <w:rFonts w:asciiTheme="minorHAnsi" w:eastAsiaTheme="minorEastAsia" w:hAnsiTheme="minorHAnsi" w:cstheme="minorBidi"/>
                <w:noProof/>
                <w:szCs w:val="22"/>
                <w:lang w:val="en-US" w:eastAsia="zh-CN"/>
              </w:rPr>
              <w:tab/>
            </w:r>
            <w:r w:rsidRPr="00784C16">
              <w:rPr>
                <w:rStyle w:val="Hyperlink"/>
                <w:noProof/>
                <w:lang w:val="en-US"/>
              </w:rPr>
              <w:t>June 17 (MAC):  2 SPs</w:t>
            </w:r>
            <w:r>
              <w:rPr>
                <w:noProof/>
                <w:webHidden/>
              </w:rPr>
              <w:tab/>
            </w:r>
            <w:r>
              <w:rPr>
                <w:noProof/>
                <w:webHidden/>
              </w:rPr>
              <w:fldChar w:fldCharType="begin"/>
            </w:r>
            <w:r>
              <w:rPr>
                <w:noProof/>
                <w:webHidden/>
              </w:rPr>
              <w:instrText xml:space="preserve"> PAGEREF _Toc47082168 \h </w:instrText>
            </w:r>
            <w:r>
              <w:rPr>
                <w:noProof/>
                <w:webHidden/>
              </w:rPr>
            </w:r>
            <w:r>
              <w:rPr>
                <w:noProof/>
                <w:webHidden/>
              </w:rPr>
              <w:fldChar w:fldCharType="separate"/>
            </w:r>
            <w:r>
              <w:rPr>
                <w:noProof/>
                <w:webHidden/>
              </w:rPr>
              <w:t>118</w:t>
            </w:r>
            <w:r>
              <w:rPr>
                <w:noProof/>
                <w:webHidden/>
              </w:rPr>
              <w:fldChar w:fldCharType="end"/>
            </w:r>
          </w:hyperlink>
        </w:p>
        <w:p w14:paraId="31F088CD"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69" w:history="1">
            <w:r w:rsidRPr="00784C16">
              <w:rPr>
                <w:rStyle w:val="Hyperlink"/>
                <w:noProof/>
              </w:rPr>
              <w:t>15.65</w:t>
            </w:r>
            <w:r>
              <w:rPr>
                <w:rFonts w:asciiTheme="minorHAnsi" w:eastAsiaTheme="minorEastAsia" w:hAnsiTheme="minorHAnsi" w:cstheme="minorBidi"/>
                <w:noProof/>
                <w:szCs w:val="22"/>
                <w:lang w:val="en-US" w:eastAsia="zh-CN"/>
              </w:rPr>
              <w:tab/>
            </w:r>
            <w:r w:rsidRPr="00784C16">
              <w:rPr>
                <w:rStyle w:val="Hyperlink"/>
                <w:noProof/>
                <w:lang w:val="en-US"/>
              </w:rPr>
              <w:t>June 18 (MAC):  5 SPs</w:t>
            </w:r>
            <w:r>
              <w:rPr>
                <w:noProof/>
                <w:webHidden/>
              </w:rPr>
              <w:tab/>
            </w:r>
            <w:r>
              <w:rPr>
                <w:noProof/>
                <w:webHidden/>
              </w:rPr>
              <w:fldChar w:fldCharType="begin"/>
            </w:r>
            <w:r>
              <w:rPr>
                <w:noProof/>
                <w:webHidden/>
              </w:rPr>
              <w:instrText xml:space="preserve"> PAGEREF _Toc47082169 \h </w:instrText>
            </w:r>
            <w:r>
              <w:rPr>
                <w:noProof/>
                <w:webHidden/>
              </w:rPr>
            </w:r>
            <w:r>
              <w:rPr>
                <w:noProof/>
                <w:webHidden/>
              </w:rPr>
              <w:fldChar w:fldCharType="separate"/>
            </w:r>
            <w:r>
              <w:rPr>
                <w:noProof/>
                <w:webHidden/>
              </w:rPr>
              <w:t>119</w:t>
            </w:r>
            <w:r>
              <w:rPr>
                <w:noProof/>
                <w:webHidden/>
              </w:rPr>
              <w:fldChar w:fldCharType="end"/>
            </w:r>
          </w:hyperlink>
        </w:p>
        <w:p w14:paraId="73BCDCA3"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70" w:history="1">
            <w:r w:rsidRPr="00784C16">
              <w:rPr>
                <w:rStyle w:val="Hyperlink"/>
                <w:noProof/>
              </w:rPr>
              <w:t>15.66</w:t>
            </w:r>
            <w:r>
              <w:rPr>
                <w:rFonts w:asciiTheme="minorHAnsi" w:eastAsiaTheme="minorEastAsia" w:hAnsiTheme="minorHAnsi" w:cstheme="minorBidi"/>
                <w:noProof/>
                <w:szCs w:val="22"/>
                <w:lang w:val="en-US" w:eastAsia="zh-CN"/>
              </w:rPr>
              <w:tab/>
            </w:r>
            <w:r w:rsidRPr="00784C16">
              <w:rPr>
                <w:rStyle w:val="Hyperlink"/>
                <w:noProof/>
                <w:lang w:val="en-US"/>
              </w:rPr>
              <w:t>June 22 (PHY):  6 SPs</w:t>
            </w:r>
            <w:r>
              <w:rPr>
                <w:noProof/>
                <w:webHidden/>
              </w:rPr>
              <w:tab/>
            </w:r>
            <w:r>
              <w:rPr>
                <w:noProof/>
                <w:webHidden/>
              </w:rPr>
              <w:fldChar w:fldCharType="begin"/>
            </w:r>
            <w:r>
              <w:rPr>
                <w:noProof/>
                <w:webHidden/>
              </w:rPr>
              <w:instrText xml:space="preserve"> PAGEREF _Toc47082170 \h </w:instrText>
            </w:r>
            <w:r>
              <w:rPr>
                <w:noProof/>
                <w:webHidden/>
              </w:rPr>
            </w:r>
            <w:r>
              <w:rPr>
                <w:noProof/>
                <w:webHidden/>
              </w:rPr>
              <w:fldChar w:fldCharType="separate"/>
            </w:r>
            <w:r>
              <w:rPr>
                <w:noProof/>
                <w:webHidden/>
              </w:rPr>
              <w:t>120</w:t>
            </w:r>
            <w:r>
              <w:rPr>
                <w:noProof/>
                <w:webHidden/>
              </w:rPr>
              <w:fldChar w:fldCharType="end"/>
            </w:r>
          </w:hyperlink>
        </w:p>
        <w:p w14:paraId="2F6953F3"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71" w:history="1">
            <w:r w:rsidRPr="00784C16">
              <w:rPr>
                <w:rStyle w:val="Hyperlink"/>
                <w:noProof/>
              </w:rPr>
              <w:t>15.67</w:t>
            </w:r>
            <w:r>
              <w:rPr>
                <w:rFonts w:asciiTheme="minorHAnsi" w:eastAsiaTheme="minorEastAsia" w:hAnsiTheme="minorHAnsi" w:cstheme="minorBidi"/>
                <w:noProof/>
                <w:szCs w:val="22"/>
                <w:lang w:val="en-US" w:eastAsia="zh-CN"/>
              </w:rPr>
              <w:tab/>
            </w:r>
            <w:r w:rsidRPr="00784C16">
              <w:rPr>
                <w:rStyle w:val="Hyperlink"/>
                <w:noProof/>
                <w:lang w:val="en-US"/>
              </w:rPr>
              <w:t>June 22 (MAC):  4 SPs</w:t>
            </w:r>
            <w:r>
              <w:rPr>
                <w:noProof/>
                <w:webHidden/>
              </w:rPr>
              <w:tab/>
            </w:r>
            <w:r>
              <w:rPr>
                <w:noProof/>
                <w:webHidden/>
              </w:rPr>
              <w:fldChar w:fldCharType="begin"/>
            </w:r>
            <w:r>
              <w:rPr>
                <w:noProof/>
                <w:webHidden/>
              </w:rPr>
              <w:instrText xml:space="preserve"> PAGEREF _Toc47082171 \h </w:instrText>
            </w:r>
            <w:r>
              <w:rPr>
                <w:noProof/>
                <w:webHidden/>
              </w:rPr>
            </w:r>
            <w:r>
              <w:rPr>
                <w:noProof/>
                <w:webHidden/>
              </w:rPr>
              <w:fldChar w:fldCharType="separate"/>
            </w:r>
            <w:r>
              <w:rPr>
                <w:noProof/>
                <w:webHidden/>
              </w:rPr>
              <w:t>122</w:t>
            </w:r>
            <w:r>
              <w:rPr>
                <w:noProof/>
                <w:webHidden/>
              </w:rPr>
              <w:fldChar w:fldCharType="end"/>
            </w:r>
          </w:hyperlink>
        </w:p>
        <w:p w14:paraId="76C65921"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72" w:history="1">
            <w:r w:rsidRPr="00784C16">
              <w:rPr>
                <w:rStyle w:val="Hyperlink"/>
                <w:noProof/>
              </w:rPr>
              <w:t>15.68</w:t>
            </w:r>
            <w:r>
              <w:rPr>
                <w:rFonts w:asciiTheme="minorHAnsi" w:eastAsiaTheme="minorEastAsia" w:hAnsiTheme="minorHAnsi" w:cstheme="minorBidi"/>
                <w:noProof/>
                <w:szCs w:val="22"/>
                <w:lang w:val="en-US" w:eastAsia="zh-CN"/>
              </w:rPr>
              <w:tab/>
            </w:r>
            <w:r w:rsidRPr="00784C16">
              <w:rPr>
                <w:rStyle w:val="Hyperlink"/>
                <w:noProof/>
                <w:lang w:val="en-US"/>
              </w:rPr>
              <w:t>June 29 (Joint):  4 SPs</w:t>
            </w:r>
            <w:r>
              <w:rPr>
                <w:noProof/>
                <w:webHidden/>
              </w:rPr>
              <w:tab/>
            </w:r>
            <w:r>
              <w:rPr>
                <w:noProof/>
                <w:webHidden/>
              </w:rPr>
              <w:fldChar w:fldCharType="begin"/>
            </w:r>
            <w:r>
              <w:rPr>
                <w:noProof/>
                <w:webHidden/>
              </w:rPr>
              <w:instrText xml:space="preserve"> PAGEREF _Toc47082172 \h </w:instrText>
            </w:r>
            <w:r>
              <w:rPr>
                <w:noProof/>
                <w:webHidden/>
              </w:rPr>
            </w:r>
            <w:r>
              <w:rPr>
                <w:noProof/>
                <w:webHidden/>
              </w:rPr>
              <w:fldChar w:fldCharType="separate"/>
            </w:r>
            <w:r>
              <w:rPr>
                <w:noProof/>
                <w:webHidden/>
              </w:rPr>
              <w:t>123</w:t>
            </w:r>
            <w:r>
              <w:rPr>
                <w:noProof/>
                <w:webHidden/>
              </w:rPr>
              <w:fldChar w:fldCharType="end"/>
            </w:r>
          </w:hyperlink>
        </w:p>
        <w:p w14:paraId="32564E9C"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73" w:history="1">
            <w:r w:rsidRPr="00784C16">
              <w:rPr>
                <w:rStyle w:val="Hyperlink"/>
                <w:noProof/>
              </w:rPr>
              <w:t>15.69</w:t>
            </w:r>
            <w:r>
              <w:rPr>
                <w:rFonts w:asciiTheme="minorHAnsi" w:eastAsiaTheme="minorEastAsia" w:hAnsiTheme="minorHAnsi" w:cstheme="minorBidi"/>
                <w:noProof/>
                <w:szCs w:val="22"/>
                <w:lang w:val="en-US" w:eastAsia="zh-CN"/>
              </w:rPr>
              <w:tab/>
            </w:r>
            <w:r w:rsidRPr="00784C16">
              <w:rPr>
                <w:rStyle w:val="Hyperlink"/>
                <w:noProof/>
                <w:lang w:val="en-US"/>
              </w:rPr>
              <w:t>July 2 (PHY):  3 SPs</w:t>
            </w:r>
            <w:r>
              <w:rPr>
                <w:noProof/>
                <w:webHidden/>
              </w:rPr>
              <w:tab/>
            </w:r>
            <w:r>
              <w:rPr>
                <w:noProof/>
                <w:webHidden/>
              </w:rPr>
              <w:fldChar w:fldCharType="begin"/>
            </w:r>
            <w:r>
              <w:rPr>
                <w:noProof/>
                <w:webHidden/>
              </w:rPr>
              <w:instrText xml:space="preserve"> PAGEREF _Toc47082173 \h </w:instrText>
            </w:r>
            <w:r>
              <w:rPr>
                <w:noProof/>
                <w:webHidden/>
              </w:rPr>
            </w:r>
            <w:r>
              <w:rPr>
                <w:noProof/>
                <w:webHidden/>
              </w:rPr>
              <w:fldChar w:fldCharType="separate"/>
            </w:r>
            <w:r>
              <w:rPr>
                <w:noProof/>
                <w:webHidden/>
              </w:rPr>
              <w:t>124</w:t>
            </w:r>
            <w:r>
              <w:rPr>
                <w:noProof/>
                <w:webHidden/>
              </w:rPr>
              <w:fldChar w:fldCharType="end"/>
            </w:r>
          </w:hyperlink>
        </w:p>
        <w:p w14:paraId="341287D2"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74" w:history="1">
            <w:r w:rsidRPr="00784C16">
              <w:rPr>
                <w:rStyle w:val="Hyperlink"/>
                <w:noProof/>
              </w:rPr>
              <w:t>15.70</w:t>
            </w:r>
            <w:r>
              <w:rPr>
                <w:rFonts w:asciiTheme="minorHAnsi" w:eastAsiaTheme="minorEastAsia" w:hAnsiTheme="minorHAnsi" w:cstheme="minorBidi"/>
                <w:noProof/>
                <w:szCs w:val="22"/>
                <w:lang w:val="en-US" w:eastAsia="zh-CN"/>
              </w:rPr>
              <w:tab/>
            </w:r>
            <w:r w:rsidRPr="00784C16">
              <w:rPr>
                <w:rStyle w:val="Hyperlink"/>
                <w:noProof/>
                <w:lang w:val="en-US"/>
              </w:rPr>
              <w:t>July 2 (MAC):  3 SPs</w:t>
            </w:r>
            <w:r>
              <w:rPr>
                <w:noProof/>
                <w:webHidden/>
              </w:rPr>
              <w:tab/>
            </w:r>
            <w:r>
              <w:rPr>
                <w:noProof/>
                <w:webHidden/>
              </w:rPr>
              <w:fldChar w:fldCharType="begin"/>
            </w:r>
            <w:r>
              <w:rPr>
                <w:noProof/>
                <w:webHidden/>
              </w:rPr>
              <w:instrText xml:space="preserve"> PAGEREF _Toc47082174 \h </w:instrText>
            </w:r>
            <w:r>
              <w:rPr>
                <w:noProof/>
                <w:webHidden/>
              </w:rPr>
            </w:r>
            <w:r>
              <w:rPr>
                <w:noProof/>
                <w:webHidden/>
              </w:rPr>
              <w:fldChar w:fldCharType="separate"/>
            </w:r>
            <w:r>
              <w:rPr>
                <w:noProof/>
                <w:webHidden/>
              </w:rPr>
              <w:t>125</w:t>
            </w:r>
            <w:r>
              <w:rPr>
                <w:noProof/>
                <w:webHidden/>
              </w:rPr>
              <w:fldChar w:fldCharType="end"/>
            </w:r>
          </w:hyperlink>
        </w:p>
        <w:p w14:paraId="45F15243"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75" w:history="1">
            <w:r w:rsidRPr="00784C16">
              <w:rPr>
                <w:rStyle w:val="Hyperlink"/>
                <w:noProof/>
              </w:rPr>
              <w:t>15.71</w:t>
            </w:r>
            <w:r>
              <w:rPr>
                <w:rFonts w:asciiTheme="minorHAnsi" w:eastAsiaTheme="minorEastAsia" w:hAnsiTheme="minorHAnsi" w:cstheme="minorBidi"/>
                <w:noProof/>
                <w:szCs w:val="22"/>
                <w:lang w:val="en-US" w:eastAsia="zh-CN"/>
              </w:rPr>
              <w:tab/>
            </w:r>
            <w:r w:rsidRPr="00784C16">
              <w:rPr>
                <w:rStyle w:val="Hyperlink"/>
                <w:noProof/>
                <w:lang w:val="en-US"/>
              </w:rPr>
              <w:t>July 8 (MAC):  4 SPs</w:t>
            </w:r>
            <w:r>
              <w:rPr>
                <w:noProof/>
                <w:webHidden/>
              </w:rPr>
              <w:tab/>
            </w:r>
            <w:r>
              <w:rPr>
                <w:noProof/>
                <w:webHidden/>
              </w:rPr>
              <w:fldChar w:fldCharType="begin"/>
            </w:r>
            <w:r>
              <w:rPr>
                <w:noProof/>
                <w:webHidden/>
              </w:rPr>
              <w:instrText xml:space="preserve"> PAGEREF _Toc47082175 \h </w:instrText>
            </w:r>
            <w:r>
              <w:rPr>
                <w:noProof/>
                <w:webHidden/>
              </w:rPr>
            </w:r>
            <w:r>
              <w:rPr>
                <w:noProof/>
                <w:webHidden/>
              </w:rPr>
              <w:fldChar w:fldCharType="separate"/>
            </w:r>
            <w:r>
              <w:rPr>
                <w:noProof/>
                <w:webHidden/>
              </w:rPr>
              <w:t>126</w:t>
            </w:r>
            <w:r>
              <w:rPr>
                <w:noProof/>
                <w:webHidden/>
              </w:rPr>
              <w:fldChar w:fldCharType="end"/>
            </w:r>
          </w:hyperlink>
        </w:p>
        <w:p w14:paraId="55EDBF69"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76" w:history="1">
            <w:r w:rsidRPr="00784C16">
              <w:rPr>
                <w:rStyle w:val="Hyperlink"/>
                <w:noProof/>
              </w:rPr>
              <w:t>15.72</w:t>
            </w:r>
            <w:r>
              <w:rPr>
                <w:rFonts w:asciiTheme="minorHAnsi" w:eastAsiaTheme="minorEastAsia" w:hAnsiTheme="minorHAnsi" w:cstheme="minorBidi"/>
                <w:noProof/>
                <w:szCs w:val="22"/>
                <w:lang w:val="en-US" w:eastAsia="zh-CN"/>
              </w:rPr>
              <w:tab/>
            </w:r>
            <w:r w:rsidRPr="00784C16">
              <w:rPr>
                <w:rStyle w:val="Hyperlink"/>
                <w:noProof/>
                <w:lang w:val="en-US"/>
              </w:rPr>
              <w:t>July 9 (Joint):  2 SPs</w:t>
            </w:r>
            <w:r>
              <w:rPr>
                <w:noProof/>
                <w:webHidden/>
              </w:rPr>
              <w:tab/>
            </w:r>
            <w:r>
              <w:rPr>
                <w:noProof/>
                <w:webHidden/>
              </w:rPr>
              <w:fldChar w:fldCharType="begin"/>
            </w:r>
            <w:r>
              <w:rPr>
                <w:noProof/>
                <w:webHidden/>
              </w:rPr>
              <w:instrText xml:space="preserve"> PAGEREF _Toc47082176 \h </w:instrText>
            </w:r>
            <w:r>
              <w:rPr>
                <w:noProof/>
                <w:webHidden/>
              </w:rPr>
            </w:r>
            <w:r>
              <w:rPr>
                <w:noProof/>
                <w:webHidden/>
              </w:rPr>
              <w:fldChar w:fldCharType="separate"/>
            </w:r>
            <w:r>
              <w:rPr>
                <w:noProof/>
                <w:webHidden/>
              </w:rPr>
              <w:t>127</w:t>
            </w:r>
            <w:r>
              <w:rPr>
                <w:noProof/>
                <w:webHidden/>
              </w:rPr>
              <w:fldChar w:fldCharType="end"/>
            </w:r>
          </w:hyperlink>
        </w:p>
        <w:p w14:paraId="1CD50EA4"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77" w:history="1">
            <w:r w:rsidRPr="00784C16">
              <w:rPr>
                <w:rStyle w:val="Hyperlink"/>
                <w:noProof/>
              </w:rPr>
              <w:t>15.73</w:t>
            </w:r>
            <w:r>
              <w:rPr>
                <w:rFonts w:asciiTheme="minorHAnsi" w:eastAsiaTheme="minorEastAsia" w:hAnsiTheme="minorHAnsi" w:cstheme="minorBidi"/>
                <w:noProof/>
                <w:szCs w:val="22"/>
                <w:lang w:val="en-US" w:eastAsia="zh-CN"/>
              </w:rPr>
              <w:tab/>
            </w:r>
            <w:r w:rsidRPr="00784C16">
              <w:rPr>
                <w:rStyle w:val="Hyperlink"/>
                <w:noProof/>
                <w:lang w:val="en-US"/>
              </w:rPr>
              <w:t>July 13 (PHY):  6 SPs</w:t>
            </w:r>
            <w:r>
              <w:rPr>
                <w:noProof/>
                <w:webHidden/>
              </w:rPr>
              <w:tab/>
            </w:r>
            <w:r>
              <w:rPr>
                <w:noProof/>
                <w:webHidden/>
              </w:rPr>
              <w:fldChar w:fldCharType="begin"/>
            </w:r>
            <w:r>
              <w:rPr>
                <w:noProof/>
                <w:webHidden/>
              </w:rPr>
              <w:instrText xml:space="preserve"> PAGEREF _Toc47082177 \h </w:instrText>
            </w:r>
            <w:r>
              <w:rPr>
                <w:noProof/>
                <w:webHidden/>
              </w:rPr>
            </w:r>
            <w:r>
              <w:rPr>
                <w:noProof/>
                <w:webHidden/>
              </w:rPr>
              <w:fldChar w:fldCharType="separate"/>
            </w:r>
            <w:r>
              <w:rPr>
                <w:noProof/>
                <w:webHidden/>
              </w:rPr>
              <w:t>128</w:t>
            </w:r>
            <w:r>
              <w:rPr>
                <w:noProof/>
                <w:webHidden/>
              </w:rPr>
              <w:fldChar w:fldCharType="end"/>
            </w:r>
          </w:hyperlink>
        </w:p>
        <w:p w14:paraId="349F67D8"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78" w:history="1">
            <w:r w:rsidRPr="00784C16">
              <w:rPr>
                <w:rStyle w:val="Hyperlink"/>
                <w:noProof/>
              </w:rPr>
              <w:t>15.74</w:t>
            </w:r>
            <w:r>
              <w:rPr>
                <w:rFonts w:asciiTheme="minorHAnsi" w:eastAsiaTheme="minorEastAsia" w:hAnsiTheme="minorHAnsi" w:cstheme="minorBidi"/>
                <w:noProof/>
                <w:szCs w:val="22"/>
                <w:lang w:val="en-US" w:eastAsia="zh-CN"/>
              </w:rPr>
              <w:tab/>
            </w:r>
            <w:r w:rsidRPr="00784C16">
              <w:rPr>
                <w:rStyle w:val="Hyperlink"/>
                <w:noProof/>
                <w:lang w:val="en-US"/>
              </w:rPr>
              <w:t>July 13 (MAC):  3 SPs</w:t>
            </w:r>
            <w:r>
              <w:rPr>
                <w:noProof/>
                <w:webHidden/>
              </w:rPr>
              <w:tab/>
            </w:r>
            <w:r>
              <w:rPr>
                <w:noProof/>
                <w:webHidden/>
              </w:rPr>
              <w:fldChar w:fldCharType="begin"/>
            </w:r>
            <w:r>
              <w:rPr>
                <w:noProof/>
                <w:webHidden/>
              </w:rPr>
              <w:instrText xml:space="preserve"> PAGEREF _Toc47082178 \h </w:instrText>
            </w:r>
            <w:r>
              <w:rPr>
                <w:noProof/>
                <w:webHidden/>
              </w:rPr>
            </w:r>
            <w:r>
              <w:rPr>
                <w:noProof/>
                <w:webHidden/>
              </w:rPr>
              <w:fldChar w:fldCharType="separate"/>
            </w:r>
            <w:r>
              <w:rPr>
                <w:noProof/>
                <w:webHidden/>
              </w:rPr>
              <w:t>129</w:t>
            </w:r>
            <w:r>
              <w:rPr>
                <w:noProof/>
                <w:webHidden/>
              </w:rPr>
              <w:fldChar w:fldCharType="end"/>
            </w:r>
          </w:hyperlink>
        </w:p>
        <w:p w14:paraId="625FA122"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79" w:history="1">
            <w:r w:rsidRPr="00784C16">
              <w:rPr>
                <w:rStyle w:val="Hyperlink"/>
                <w:noProof/>
              </w:rPr>
              <w:t>15.75</w:t>
            </w:r>
            <w:r>
              <w:rPr>
                <w:rFonts w:asciiTheme="minorHAnsi" w:eastAsiaTheme="minorEastAsia" w:hAnsiTheme="minorHAnsi" w:cstheme="minorBidi"/>
                <w:noProof/>
                <w:szCs w:val="22"/>
                <w:lang w:val="en-US" w:eastAsia="zh-CN"/>
              </w:rPr>
              <w:tab/>
            </w:r>
            <w:r w:rsidRPr="00784C16">
              <w:rPr>
                <w:rStyle w:val="Hyperlink"/>
                <w:noProof/>
                <w:lang w:val="en-US"/>
              </w:rPr>
              <w:t>July 15 (MAC):  0 SP</w:t>
            </w:r>
            <w:r>
              <w:rPr>
                <w:noProof/>
                <w:webHidden/>
              </w:rPr>
              <w:tab/>
            </w:r>
            <w:r>
              <w:rPr>
                <w:noProof/>
                <w:webHidden/>
              </w:rPr>
              <w:fldChar w:fldCharType="begin"/>
            </w:r>
            <w:r>
              <w:rPr>
                <w:noProof/>
                <w:webHidden/>
              </w:rPr>
              <w:instrText xml:space="preserve"> PAGEREF _Toc47082179 \h </w:instrText>
            </w:r>
            <w:r>
              <w:rPr>
                <w:noProof/>
                <w:webHidden/>
              </w:rPr>
            </w:r>
            <w:r>
              <w:rPr>
                <w:noProof/>
                <w:webHidden/>
              </w:rPr>
              <w:fldChar w:fldCharType="separate"/>
            </w:r>
            <w:r>
              <w:rPr>
                <w:noProof/>
                <w:webHidden/>
              </w:rPr>
              <w:t>130</w:t>
            </w:r>
            <w:r>
              <w:rPr>
                <w:noProof/>
                <w:webHidden/>
              </w:rPr>
              <w:fldChar w:fldCharType="end"/>
            </w:r>
          </w:hyperlink>
        </w:p>
        <w:p w14:paraId="09B58320"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80" w:history="1">
            <w:r w:rsidRPr="00784C16">
              <w:rPr>
                <w:rStyle w:val="Hyperlink"/>
                <w:noProof/>
              </w:rPr>
              <w:t>15.76</w:t>
            </w:r>
            <w:r>
              <w:rPr>
                <w:rFonts w:asciiTheme="minorHAnsi" w:eastAsiaTheme="minorEastAsia" w:hAnsiTheme="minorHAnsi" w:cstheme="minorBidi"/>
                <w:noProof/>
                <w:szCs w:val="22"/>
                <w:lang w:val="en-US" w:eastAsia="zh-CN"/>
              </w:rPr>
              <w:tab/>
            </w:r>
            <w:r w:rsidRPr="00784C16">
              <w:rPr>
                <w:rStyle w:val="Hyperlink"/>
                <w:noProof/>
                <w:lang w:val="en-US"/>
              </w:rPr>
              <w:t>July 20 (MAC):  6 SPs</w:t>
            </w:r>
            <w:r>
              <w:rPr>
                <w:noProof/>
                <w:webHidden/>
              </w:rPr>
              <w:tab/>
            </w:r>
            <w:r>
              <w:rPr>
                <w:noProof/>
                <w:webHidden/>
              </w:rPr>
              <w:fldChar w:fldCharType="begin"/>
            </w:r>
            <w:r>
              <w:rPr>
                <w:noProof/>
                <w:webHidden/>
              </w:rPr>
              <w:instrText xml:space="preserve"> PAGEREF _Toc47082180 \h </w:instrText>
            </w:r>
            <w:r>
              <w:rPr>
                <w:noProof/>
                <w:webHidden/>
              </w:rPr>
            </w:r>
            <w:r>
              <w:rPr>
                <w:noProof/>
                <w:webHidden/>
              </w:rPr>
              <w:fldChar w:fldCharType="separate"/>
            </w:r>
            <w:r>
              <w:rPr>
                <w:noProof/>
                <w:webHidden/>
              </w:rPr>
              <w:t>130</w:t>
            </w:r>
            <w:r>
              <w:rPr>
                <w:noProof/>
                <w:webHidden/>
              </w:rPr>
              <w:fldChar w:fldCharType="end"/>
            </w:r>
          </w:hyperlink>
        </w:p>
        <w:p w14:paraId="13741A13"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81" w:history="1">
            <w:r w:rsidRPr="00784C16">
              <w:rPr>
                <w:rStyle w:val="Hyperlink"/>
                <w:noProof/>
              </w:rPr>
              <w:t>15.77</w:t>
            </w:r>
            <w:r>
              <w:rPr>
                <w:rFonts w:asciiTheme="minorHAnsi" w:eastAsiaTheme="minorEastAsia" w:hAnsiTheme="minorHAnsi" w:cstheme="minorBidi"/>
                <w:noProof/>
                <w:szCs w:val="22"/>
                <w:lang w:val="en-US" w:eastAsia="zh-CN"/>
              </w:rPr>
              <w:tab/>
            </w:r>
            <w:r w:rsidRPr="00784C16">
              <w:rPr>
                <w:rStyle w:val="Hyperlink"/>
                <w:noProof/>
                <w:lang w:val="en-US"/>
              </w:rPr>
              <w:t>July 20 (PHY):  2 SPs</w:t>
            </w:r>
            <w:r>
              <w:rPr>
                <w:noProof/>
                <w:webHidden/>
              </w:rPr>
              <w:tab/>
            </w:r>
            <w:r>
              <w:rPr>
                <w:noProof/>
                <w:webHidden/>
              </w:rPr>
              <w:fldChar w:fldCharType="begin"/>
            </w:r>
            <w:r>
              <w:rPr>
                <w:noProof/>
                <w:webHidden/>
              </w:rPr>
              <w:instrText xml:space="preserve"> PAGEREF _Toc47082181 \h </w:instrText>
            </w:r>
            <w:r>
              <w:rPr>
                <w:noProof/>
                <w:webHidden/>
              </w:rPr>
            </w:r>
            <w:r>
              <w:rPr>
                <w:noProof/>
                <w:webHidden/>
              </w:rPr>
              <w:fldChar w:fldCharType="separate"/>
            </w:r>
            <w:r>
              <w:rPr>
                <w:noProof/>
                <w:webHidden/>
              </w:rPr>
              <w:t>132</w:t>
            </w:r>
            <w:r>
              <w:rPr>
                <w:noProof/>
                <w:webHidden/>
              </w:rPr>
              <w:fldChar w:fldCharType="end"/>
            </w:r>
          </w:hyperlink>
        </w:p>
        <w:p w14:paraId="68190E43"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82" w:history="1">
            <w:r w:rsidRPr="00784C16">
              <w:rPr>
                <w:rStyle w:val="Hyperlink"/>
                <w:noProof/>
              </w:rPr>
              <w:t>15.78</w:t>
            </w:r>
            <w:r>
              <w:rPr>
                <w:rFonts w:asciiTheme="minorHAnsi" w:eastAsiaTheme="minorEastAsia" w:hAnsiTheme="minorHAnsi" w:cstheme="minorBidi"/>
                <w:noProof/>
                <w:szCs w:val="22"/>
                <w:lang w:val="en-US" w:eastAsia="zh-CN"/>
              </w:rPr>
              <w:tab/>
            </w:r>
            <w:r w:rsidRPr="00784C16">
              <w:rPr>
                <w:rStyle w:val="Hyperlink"/>
                <w:noProof/>
                <w:lang w:val="en-US"/>
              </w:rPr>
              <w:t>July 22 (MAC):  1 SP</w:t>
            </w:r>
            <w:r>
              <w:rPr>
                <w:noProof/>
                <w:webHidden/>
              </w:rPr>
              <w:tab/>
            </w:r>
            <w:r>
              <w:rPr>
                <w:noProof/>
                <w:webHidden/>
              </w:rPr>
              <w:fldChar w:fldCharType="begin"/>
            </w:r>
            <w:r>
              <w:rPr>
                <w:noProof/>
                <w:webHidden/>
              </w:rPr>
              <w:instrText xml:space="preserve"> PAGEREF _Toc47082182 \h </w:instrText>
            </w:r>
            <w:r>
              <w:rPr>
                <w:noProof/>
                <w:webHidden/>
              </w:rPr>
            </w:r>
            <w:r>
              <w:rPr>
                <w:noProof/>
                <w:webHidden/>
              </w:rPr>
              <w:fldChar w:fldCharType="separate"/>
            </w:r>
            <w:r>
              <w:rPr>
                <w:noProof/>
                <w:webHidden/>
              </w:rPr>
              <w:t>133</w:t>
            </w:r>
            <w:r>
              <w:rPr>
                <w:noProof/>
                <w:webHidden/>
              </w:rPr>
              <w:fldChar w:fldCharType="end"/>
            </w:r>
          </w:hyperlink>
        </w:p>
        <w:p w14:paraId="2445057F"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83" w:history="1">
            <w:r w:rsidRPr="00784C16">
              <w:rPr>
                <w:rStyle w:val="Hyperlink"/>
                <w:noProof/>
              </w:rPr>
              <w:t>15.79</w:t>
            </w:r>
            <w:r>
              <w:rPr>
                <w:rFonts w:asciiTheme="minorHAnsi" w:eastAsiaTheme="minorEastAsia" w:hAnsiTheme="minorHAnsi" w:cstheme="minorBidi"/>
                <w:noProof/>
                <w:szCs w:val="22"/>
                <w:lang w:val="en-US" w:eastAsia="zh-CN"/>
              </w:rPr>
              <w:tab/>
            </w:r>
            <w:r w:rsidRPr="00784C16">
              <w:rPr>
                <w:rStyle w:val="Hyperlink"/>
                <w:noProof/>
                <w:lang w:val="en-US"/>
              </w:rPr>
              <w:t>July 23 (MAC):  2 SPs</w:t>
            </w:r>
            <w:r>
              <w:rPr>
                <w:noProof/>
                <w:webHidden/>
              </w:rPr>
              <w:tab/>
            </w:r>
            <w:r>
              <w:rPr>
                <w:noProof/>
                <w:webHidden/>
              </w:rPr>
              <w:fldChar w:fldCharType="begin"/>
            </w:r>
            <w:r>
              <w:rPr>
                <w:noProof/>
                <w:webHidden/>
              </w:rPr>
              <w:instrText xml:space="preserve"> PAGEREF _Toc47082183 \h </w:instrText>
            </w:r>
            <w:r>
              <w:rPr>
                <w:noProof/>
                <w:webHidden/>
              </w:rPr>
            </w:r>
            <w:r>
              <w:rPr>
                <w:noProof/>
                <w:webHidden/>
              </w:rPr>
              <w:fldChar w:fldCharType="separate"/>
            </w:r>
            <w:r>
              <w:rPr>
                <w:noProof/>
                <w:webHidden/>
              </w:rPr>
              <w:t>133</w:t>
            </w:r>
            <w:r>
              <w:rPr>
                <w:noProof/>
                <w:webHidden/>
              </w:rPr>
              <w:fldChar w:fldCharType="end"/>
            </w:r>
          </w:hyperlink>
        </w:p>
        <w:p w14:paraId="06F094DC"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84" w:history="1">
            <w:r w:rsidRPr="00784C16">
              <w:rPr>
                <w:rStyle w:val="Hyperlink"/>
                <w:noProof/>
              </w:rPr>
              <w:t>15.80</w:t>
            </w:r>
            <w:r>
              <w:rPr>
                <w:rFonts w:asciiTheme="minorHAnsi" w:eastAsiaTheme="minorEastAsia" w:hAnsiTheme="minorHAnsi" w:cstheme="minorBidi"/>
                <w:noProof/>
                <w:szCs w:val="22"/>
                <w:lang w:val="en-US" w:eastAsia="zh-CN"/>
              </w:rPr>
              <w:tab/>
            </w:r>
            <w:r w:rsidRPr="00784C16">
              <w:rPr>
                <w:rStyle w:val="Hyperlink"/>
                <w:noProof/>
                <w:lang w:val="en-US"/>
              </w:rPr>
              <w:t>July 23 (PHY):  12 SPs</w:t>
            </w:r>
            <w:r>
              <w:rPr>
                <w:noProof/>
                <w:webHidden/>
              </w:rPr>
              <w:tab/>
            </w:r>
            <w:r>
              <w:rPr>
                <w:noProof/>
                <w:webHidden/>
              </w:rPr>
              <w:fldChar w:fldCharType="begin"/>
            </w:r>
            <w:r>
              <w:rPr>
                <w:noProof/>
                <w:webHidden/>
              </w:rPr>
              <w:instrText xml:space="preserve"> PAGEREF _Toc47082184 \h </w:instrText>
            </w:r>
            <w:r>
              <w:rPr>
                <w:noProof/>
                <w:webHidden/>
              </w:rPr>
            </w:r>
            <w:r>
              <w:rPr>
                <w:noProof/>
                <w:webHidden/>
              </w:rPr>
              <w:fldChar w:fldCharType="separate"/>
            </w:r>
            <w:r>
              <w:rPr>
                <w:noProof/>
                <w:webHidden/>
              </w:rPr>
              <w:t>134</w:t>
            </w:r>
            <w:r>
              <w:rPr>
                <w:noProof/>
                <w:webHidden/>
              </w:rPr>
              <w:fldChar w:fldCharType="end"/>
            </w:r>
          </w:hyperlink>
        </w:p>
        <w:p w14:paraId="568B667B"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85" w:history="1">
            <w:r w:rsidRPr="00784C16">
              <w:rPr>
                <w:rStyle w:val="Hyperlink"/>
                <w:noProof/>
              </w:rPr>
              <w:t>15.81</w:t>
            </w:r>
            <w:r>
              <w:rPr>
                <w:rFonts w:asciiTheme="minorHAnsi" w:eastAsiaTheme="minorEastAsia" w:hAnsiTheme="minorHAnsi" w:cstheme="minorBidi"/>
                <w:noProof/>
                <w:szCs w:val="22"/>
                <w:lang w:val="en-US" w:eastAsia="zh-CN"/>
              </w:rPr>
              <w:tab/>
            </w:r>
            <w:r w:rsidRPr="00784C16">
              <w:rPr>
                <w:rStyle w:val="Hyperlink"/>
                <w:noProof/>
                <w:lang w:val="en-US"/>
              </w:rPr>
              <w:t>July 27 (MAC):  1 SP</w:t>
            </w:r>
            <w:r>
              <w:rPr>
                <w:noProof/>
                <w:webHidden/>
              </w:rPr>
              <w:tab/>
            </w:r>
            <w:r>
              <w:rPr>
                <w:noProof/>
                <w:webHidden/>
              </w:rPr>
              <w:fldChar w:fldCharType="begin"/>
            </w:r>
            <w:r>
              <w:rPr>
                <w:noProof/>
                <w:webHidden/>
              </w:rPr>
              <w:instrText xml:space="preserve"> PAGEREF _Toc47082185 \h </w:instrText>
            </w:r>
            <w:r>
              <w:rPr>
                <w:noProof/>
                <w:webHidden/>
              </w:rPr>
            </w:r>
            <w:r>
              <w:rPr>
                <w:noProof/>
                <w:webHidden/>
              </w:rPr>
              <w:fldChar w:fldCharType="separate"/>
            </w:r>
            <w:r>
              <w:rPr>
                <w:noProof/>
                <w:webHidden/>
              </w:rPr>
              <w:t>137</w:t>
            </w:r>
            <w:r>
              <w:rPr>
                <w:noProof/>
                <w:webHidden/>
              </w:rPr>
              <w:fldChar w:fldCharType="end"/>
            </w:r>
          </w:hyperlink>
        </w:p>
        <w:p w14:paraId="3CE75D1E"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86" w:history="1">
            <w:r w:rsidRPr="00784C16">
              <w:rPr>
                <w:rStyle w:val="Hyperlink"/>
                <w:noProof/>
              </w:rPr>
              <w:t>15.82</w:t>
            </w:r>
            <w:r>
              <w:rPr>
                <w:rFonts w:asciiTheme="minorHAnsi" w:eastAsiaTheme="minorEastAsia" w:hAnsiTheme="minorHAnsi" w:cstheme="minorBidi"/>
                <w:noProof/>
                <w:szCs w:val="22"/>
                <w:lang w:val="en-US" w:eastAsia="zh-CN"/>
              </w:rPr>
              <w:tab/>
            </w:r>
            <w:r w:rsidRPr="00784C16">
              <w:rPr>
                <w:rStyle w:val="Hyperlink"/>
                <w:noProof/>
                <w:lang w:val="en-US"/>
              </w:rPr>
              <w:t>July 27 (PHY):  10 SPs</w:t>
            </w:r>
            <w:r>
              <w:rPr>
                <w:noProof/>
                <w:webHidden/>
              </w:rPr>
              <w:tab/>
            </w:r>
            <w:r>
              <w:rPr>
                <w:noProof/>
                <w:webHidden/>
              </w:rPr>
              <w:fldChar w:fldCharType="begin"/>
            </w:r>
            <w:r>
              <w:rPr>
                <w:noProof/>
                <w:webHidden/>
              </w:rPr>
              <w:instrText xml:space="preserve"> PAGEREF _Toc47082186 \h </w:instrText>
            </w:r>
            <w:r>
              <w:rPr>
                <w:noProof/>
                <w:webHidden/>
              </w:rPr>
            </w:r>
            <w:r>
              <w:rPr>
                <w:noProof/>
                <w:webHidden/>
              </w:rPr>
              <w:fldChar w:fldCharType="separate"/>
            </w:r>
            <w:r>
              <w:rPr>
                <w:noProof/>
                <w:webHidden/>
              </w:rPr>
              <w:t>137</w:t>
            </w:r>
            <w:r>
              <w:rPr>
                <w:noProof/>
                <w:webHidden/>
              </w:rPr>
              <w:fldChar w:fldCharType="end"/>
            </w:r>
          </w:hyperlink>
        </w:p>
        <w:p w14:paraId="12EC18F9"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87" w:history="1">
            <w:r w:rsidRPr="00784C16">
              <w:rPr>
                <w:rStyle w:val="Hyperlink"/>
                <w:noProof/>
              </w:rPr>
              <w:t>15.83</w:t>
            </w:r>
            <w:r>
              <w:rPr>
                <w:rFonts w:asciiTheme="minorHAnsi" w:eastAsiaTheme="minorEastAsia" w:hAnsiTheme="minorHAnsi" w:cstheme="minorBidi"/>
                <w:noProof/>
                <w:szCs w:val="22"/>
                <w:lang w:val="en-US" w:eastAsia="zh-CN"/>
              </w:rPr>
              <w:tab/>
            </w:r>
            <w:r w:rsidRPr="00784C16">
              <w:rPr>
                <w:rStyle w:val="Hyperlink"/>
                <w:noProof/>
                <w:lang w:val="en-US"/>
              </w:rPr>
              <w:t>July 29 (MAC):  7 SPs</w:t>
            </w:r>
            <w:r>
              <w:rPr>
                <w:noProof/>
                <w:webHidden/>
              </w:rPr>
              <w:tab/>
            </w:r>
            <w:r>
              <w:rPr>
                <w:noProof/>
                <w:webHidden/>
              </w:rPr>
              <w:fldChar w:fldCharType="begin"/>
            </w:r>
            <w:r>
              <w:rPr>
                <w:noProof/>
                <w:webHidden/>
              </w:rPr>
              <w:instrText xml:space="preserve"> PAGEREF _Toc47082187 \h </w:instrText>
            </w:r>
            <w:r>
              <w:rPr>
                <w:noProof/>
                <w:webHidden/>
              </w:rPr>
            </w:r>
            <w:r>
              <w:rPr>
                <w:noProof/>
                <w:webHidden/>
              </w:rPr>
              <w:fldChar w:fldCharType="separate"/>
            </w:r>
            <w:r>
              <w:rPr>
                <w:noProof/>
                <w:webHidden/>
              </w:rPr>
              <w:t>140</w:t>
            </w:r>
            <w:r>
              <w:rPr>
                <w:noProof/>
                <w:webHidden/>
              </w:rPr>
              <w:fldChar w:fldCharType="end"/>
            </w:r>
          </w:hyperlink>
        </w:p>
        <w:p w14:paraId="0686D078" w14:textId="77777777" w:rsidR="00620620" w:rsidRDefault="0062062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082188" w:history="1">
            <w:r w:rsidRPr="00784C16">
              <w:rPr>
                <w:rStyle w:val="Hyperlink"/>
                <w:noProof/>
              </w:rPr>
              <w:t>15.84</w:t>
            </w:r>
            <w:r>
              <w:rPr>
                <w:rFonts w:asciiTheme="minorHAnsi" w:eastAsiaTheme="minorEastAsia" w:hAnsiTheme="minorHAnsi" w:cstheme="minorBidi"/>
                <w:noProof/>
                <w:szCs w:val="22"/>
                <w:lang w:val="en-US" w:eastAsia="zh-CN"/>
              </w:rPr>
              <w:tab/>
            </w:r>
            <w:r w:rsidRPr="00784C16">
              <w:rPr>
                <w:rStyle w:val="Hyperlink"/>
                <w:noProof/>
                <w:lang w:val="en-US"/>
              </w:rPr>
              <w:t>July 30 (Joint):  1 SP</w:t>
            </w:r>
            <w:r>
              <w:rPr>
                <w:noProof/>
                <w:webHidden/>
              </w:rPr>
              <w:tab/>
            </w:r>
            <w:r>
              <w:rPr>
                <w:noProof/>
                <w:webHidden/>
              </w:rPr>
              <w:fldChar w:fldCharType="begin"/>
            </w:r>
            <w:r>
              <w:rPr>
                <w:noProof/>
                <w:webHidden/>
              </w:rPr>
              <w:instrText xml:space="preserve"> PAGEREF _Toc47082188 \h </w:instrText>
            </w:r>
            <w:r>
              <w:rPr>
                <w:noProof/>
                <w:webHidden/>
              </w:rPr>
            </w:r>
            <w:r>
              <w:rPr>
                <w:noProof/>
                <w:webHidden/>
              </w:rPr>
              <w:fldChar w:fldCharType="separate"/>
            </w:r>
            <w:r>
              <w:rPr>
                <w:noProof/>
                <w:webHidden/>
              </w:rPr>
              <w:t>142</w:t>
            </w:r>
            <w:r>
              <w:rPr>
                <w:noProof/>
                <w:webHidden/>
              </w:rPr>
              <w:fldChar w:fldCharType="end"/>
            </w:r>
          </w:hyperlink>
        </w:p>
        <w:p w14:paraId="7D9D8101" w14:textId="77777777" w:rsidR="00F04D2B" w:rsidRDefault="00F04D2B">
          <w:r>
            <w:rPr>
              <w:b/>
              <w:bCs/>
              <w:noProof/>
            </w:rPr>
            <w:fldChar w:fldCharType="end"/>
          </w:r>
        </w:p>
      </w:sdtContent>
    </w:sdt>
    <w:p w14:paraId="1E6AFBED" w14:textId="77777777"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t>Figures</w:t>
      </w:r>
    </w:p>
    <w:p w14:paraId="094F709E" w14:textId="77777777" w:rsidR="00440970" w:rsidRDefault="00440970">
      <w:pPr>
        <w:pStyle w:val="TableofFigures"/>
        <w:tabs>
          <w:tab w:val="right" w:leader="dot" w:pos="9350"/>
        </w:tabs>
      </w:pPr>
    </w:p>
    <w:bookmarkStart w:id="1" w:name="_GoBack"/>
    <w:bookmarkEnd w:id="1"/>
    <w:p w14:paraId="31D9C688" w14:textId="77777777" w:rsidR="00620620"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47082189" w:history="1">
        <w:r w:rsidR="00620620" w:rsidRPr="007A1DE7">
          <w:rPr>
            <w:rStyle w:val="Hyperlink"/>
            <w:noProof/>
            <w:highlight w:val="lightGray"/>
          </w:rPr>
          <w:t>Figure 1 – Tone plan for 80 MHz OFDMA</w:t>
        </w:r>
        <w:r w:rsidR="00620620">
          <w:rPr>
            <w:noProof/>
            <w:webHidden/>
          </w:rPr>
          <w:tab/>
        </w:r>
        <w:r w:rsidR="00620620">
          <w:rPr>
            <w:noProof/>
            <w:webHidden/>
          </w:rPr>
          <w:fldChar w:fldCharType="begin"/>
        </w:r>
        <w:r w:rsidR="00620620">
          <w:rPr>
            <w:noProof/>
            <w:webHidden/>
          </w:rPr>
          <w:instrText xml:space="preserve"> PAGEREF _Toc47082189 \h </w:instrText>
        </w:r>
        <w:r w:rsidR="00620620">
          <w:rPr>
            <w:noProof/>
            <w:webHidden/>
          </w:rPr>
        </w:r>
        <w:r w:rsidR="00620620">
          <w:rPr>
            <w:noProof/>
            <w:webHidden/>
          </w:rPr>
          <w:fldChar w:fldCharType="separate"/>
        </w:r>
        <w:r w:rsidR="00620620">
          <w:rPr>
            <w:noProof/>
            <w:webHidden/>
          </w:rPr>
          <w:t>13</w:t>
        </w:r>
        <w:r w:rsidR="00620620">
          <w:rPr>
            <w:noProof/>
            <w:webHidden/>
          </w:rPr>
          <w:fldChar w:fldCharType="end"/>
        </w:r>
      </w:hyperlink>
    </w:p>
    <w:p w14:paraId="0AA21252" w14:textId="77777777" w:rsidR="00620620" w:rsidRDefault="00620620">
      <w:pPr>
        <w:pStyle w:val="TableofFigures"/>
        <w:tabs>
          <w:tab w:val="right" w:leader="dot" w:pos="9350"/>
        </w:tabs>
        <w:rPr>
          <w:rFonts w:asciiTheme="minorHAnsi" w:eastAsiaTheme="minorEastAsia" w:hAnsiTheme="minorHAnsi" w:cstheme="minorBidi"/>
          <w:noProof/>
          <w:szCs w:val="22"/>
          <w:lang w:val="en-US" w:eastAsia="zh-CN"/>
        </w:rPr>
      </w:pPr>
      <w:hyperlink w:anchor="_Toc47082190" w:history="1">
        <w:r w:rsidRPr="007A1DE7">
          <w:rPr>
            <w:rStyle w:val="Hyperlink"/>
            <w:noProof/>
            <w:highlight w:val="lightGray"/>
          </w:rPr>
          <w:t>Figure 2 – Allowed combination of RU52+RU26 for 20 MHz and 40 MHz PPDU</w:t>
        </w:r>
        <w:r>
          <w:rPr>
            <w:noProof/>
            <w:webHidden/>
          </w:rPr>
          <w:tab/>
        </w:r>
        <w:r>
          <w:rPr>
            <w:noProof/>
            <w:webHidden/>
          </w:rPr>
          <w:fldChar w:fldCharType="begin"/>
        </w:r>
        <w:r>
          <w:rPr>
            <w:noProof/>
            <w:webHidden/>
          </w:rPr>
          <w:instrText xml:space="preserve"> PAGEREF _Toc47082190 \h </w:instrText>
        </w:r>
        <w:r>
          <w:rPr>
            <w:noProof/>
            <w:webHidden/>
          </w:rPr>
        </w:r>
        <w:r>
          <w:rPr>
            <w:noProof/>
            <w:webHidden/>
          </w:rPr>
          <w:fldChar w:fldCharType="separate"/>
        </w:r>
        <w:r>
          <w:rPr>
            <w:noProof/>
            <w:webHidden/>
          </w:rPr>
          <w:t>16</w:t>
        </w:r>
        <w:r>
          <w:rPr>
            <w:noProof/>
            <w:webHidden/>
          </w:rPr>
          <w:fldChar w:fldCharType="end"/>
        </w:r>
      </w:hyperlink>
    </w:p>
    <w:p w14:paraId="06A58F23" w14:textId="77777777" w:rsidR="00620620" w:rsidRDefault="00620620">
      <w:pPr>
        <w:pStyle w:val="TableofFigures"/>
        <w:tabs>
          <w:tab w:val="right" w:leader="dot" w:pos="9350"/>
        </w:tabs>
        <w:rPr>
          <w:rFonts w:asciiTheme="minorHAnsi" w:eastAsiaTheme="minorEastAsia" w:hAnsiTheme="minorHAnsi" w:cstheme="minorBidi"/>
          <w:noProof/>
          <w:szCs w:val="22"/>
          <w:lang w:val="en-US" w:eastAsia="zh-CN"/>
        </w:rPr>
      </w:pPr>
      <w:hyperlink w:anchor="_Toc47082191" w:history="1">
        <w:r w:rsidRPr="007A1DE7">
          <w:rPr>
            <w:rStyle w:val="Hyperlink"/>
            <w:noProof/>
            <w:highlight w:val="lightGray"/>
          </w:rPr>
          <w:t>Figure 3 – Allowed combination of RU52+RU26 for 80 MHz PPDU</w:t>
        </w:r>
        <w:r>
          <w:rPr>
            <w:noProof/>
            <w:webHidden/>
          </w:rPr>
          <w:tab/>
        </w:r>
        <w:r>
          <w:rPr>
            <w:noProof/>
            <w:webHidden/>
          </w:rPr>
          <w:fldChar w:fldCharType="begin"/>
        </w:r>
        <w:r>
          <w:rPr>
            <w:noProof/>
            <w:webHidden/>
          </w:rPr>
          <w:instrText xml:space="preserve"> PAGEREF _Toc47082191 \h </w:instrText>
        </w:r>
        <w:r>
          <w:rPr>
            <w:noProof/>
            <w:webHidden/>
          </w:rPr>
        </w:r>
        <w:r>
          <w:rPr>
            <w:noProof/>
            <w:webHidden/>
          </w:rPr>
          <w:fldChar w:fldCharType="separate"/>
        </w:r>
        <w:r>
          <w:rPr>
            <w:noProof/>
            <w:webHidden/>
          </w:rPr>
          <w:t>16</w:t>
        </w:r>
        <w:r>
          <w:rPr>
            <w:noProof/>
            <w:webHidden/>
          </w:rPr>
          <w:fldChar w:fldCharType="end"/>
        </w:r>
      </w:hyperlink>
    </w:p>
    <w:p w14:paraId="1870DFCC" w14:textId="77777777" w:rsidR="00620620" w:rsidRDefault="00620620">
      <w:pPr>
        <w:pStyle w:val="TableofFigures"/>
        <w:tabs>
          <w:tab w:val="right" w:leader="dot" w:pos="9350"/>
        </w:tabs>
        <w:rPr>
          <w:rFonts w:asciiTheme="minorHAnsi" w:eastAsiaTheme="minorEastAsia" w:hAnsiTheme="minorHAnsi" w:cstheme="minorBidi"/>
          <w:noProof/>
          <w:szCs w:val="22"/>
          <w:lang w:val="en-US" w:eastAsia="zh-CN"/>
        </w:rPr>
      </w:pPr>
      <w:hyperlink w:anchor="_Toc47082192" w:history="1">
        <w:r w:rsidRPr="007A1DE7">
          <w:rPr>
            <w:rStyle w:val="Hyperlink"/>
            <w:noProof/>
            <w:highlight w:val="lightGray"/>
          </w:rPr>
          <w:t>Figure 4 – Allowed combination of RU106+RU26 for each 80 MHz segment in 80, 160, 240, and 320 MHz bandwidth</w:t>
        </w:r>
        <w:r>
          <w:rPr>
            <w:noProof/>
            <w:webHidden/>
          </w:rPr>
          <w:tab/>
        </w:r>
        <w:r>
          <w:rPr>
            <w:noProof/>
            <w:webHidden/>
          </w:rPr>
          <w:fldChar w:fldCharType="begin"/>
        </w:r>
        <w:r>
          <w:rPr>
            <w:noProof/>
            <w:webHidden/>
          </w:rPr>
          <w:instrText xml:space="preserve"> PAGEREF _Toc47082192 \h </w:instrText>
        </w:r>
        <w:r>
          <w:rPr>
            <w:noProof/>
            <w:webHidden/>
          </w:rPr>
        </w:r>
        <w:r>
          <w:rPr>
            <w:noProof/>
            <w:webHidden/>
          </w:rPr>
          <w:fldChar w:fldCharType="separate"/>
        </w:r>
        <w:r>
          <w:rPr>
            <w:noProof/>
            <w:webHidden/>
          </w:rPr>
          <w:t>17</w:t>
        </w:r>
        <w:r>
          <w:rPr>
            <w:noProof/>
            <w:webHidden/>
          </w:rPr>
          <w:fldChar w:fldCharType="end"/>
        </w:r>
      </w:hyperlink>
    </w:p>
    <w:p w14:paraId="3D4663C9" w14:textId="77777777" w:rsidR="00620620" w:rsidRDefault="00620620">
      <w:pPr>
        <w:pStyle w:val="TableofFigures"/>
        <w:tabs>
          <w:tab w:val="right" w:leader="dot" w:pos="9350"/>
        </w:tabs>
        <w:rPr>
          <w:rFonts w:asciiTheme="minorHAnsi" w:eastAsiaTheme="minorEastAsia" w:hAnsiTheme="minorHAnsi" w:cstheme="minorBidi"/>
          <w:noProof/>
          <w:szCs w:val="22"/>
          <w:lang w:val="en-US" w:eastAsia="zh-CN"/>
        </w:rPr>
      </w:pPr>
      <w:hyperlink w:anchor="_Toc47082193" w:history="1">
        <w:r w:rsidRPr="007A1DE7">
          <w:rPr>
            <w:rStyle w:val="Hyperlink"/>
            <w:noProof/>
            <w:highlight w:val="lightGray"/>
          </w:rPr>
          <w:t>Figure 5 – Proportional round robin parser</w:t>
        </w:r>
        <w:r>
          <w:rPr>
            <w:noProof/>
            <w:webHidden/>
          </w:rPr>
          <w:tab/>
        </w:r>
        <w:r>
          <w:rPr>
            <w:noProof/>
            <w:webHidden/>
          </w:rPr>
          <w:fldChar w:fldCharType="begin"/>
        </w:r>
        <w:r>
          <w:rPr>
            <w:noProof/>
            <w:webHidden/>
          </w:rPr>
          <w:instrText xml:space="preserve"> PAGEREF _Toc47082193 \h </w:instrText>
        </w:r>
        <w:r>
          <w:rPr>
            <w:noProof/>
            <w:webHidden/>
          </w:rPr>
        </w:r>
        <w:r>
          <w:rPr>
            <w:noProof/>
            <w:webHidden/>
          </w:rPr>
          <w:fldChar w:fldCharType="separate"/>
        </w:r>
        <w:r>
          <w:rPr>
            <w:noProof/>
            <w:webHidden/>
          </w:rPr>
          <w:t>20</w:t>
        </w:r>
        <w:r>
          <w:rPr>
            <w:noProof/>
            <w:webHidden/>
          </w:rPr>
          <w:fldChar w:fldCharType="end"/>
        </w:r>
      </w:hyperlink>
    </w:p>
    <w:p w14:paraId="506EE538" w14:textId="77777777" w:rsidR="00620620" w:rsidRDefault="00620620">
      <w:pPr>
        <w:pStyle w:val="TableofFigures"/>
        <w:tabs>
          <w:tab w:val="right" w:leader="dot" w:pos="9350"/>
        </w:tabs>
        <w:rPr>
          <w:rFonts w:asciiTheme="minorHAnsi" w:eastAsiaTheme="minorEastAsia" w:hAnsiTheme="minorHAnsi" w:cstheme="minorBidi"/>
          <w:noProof/>
          <w:szCs w:val="22"/>
          <w:lang w:val="en-US" w:eastAsia="zh-CN"/>
        </w:rPr>
      </w:pPr>
      <w:hyperlink w:anchor="_Toc47082194" w:history="1">
        <w:r w:rsidRPr="007A1DE7">
          <w:rPr>
            <w:rStyle w:val="Hyperlink"/>
            <w:noProof/>
            <w:highlight w:val="lightGray"/>
          </w:rPr>
          <w:t>Figure 6 – U-SIG</w:t>
        </w:r>
        <w:r>
          <w:rPr>
            <w:noProof/>
            <w:webHidden/>
          </w:rPr>
          <w:tab/>
        </w:r>
        <w:r>
          <w:rPr>
            <w:noProof/>
            <w:webHidden/>
          </w:rPr>
          <w:fldChar w:fldCharType="begin"/>
        </w:r>
        <w:r>
          <w:rPr>
            <w:noProof/>
            <w:webHidden/>
          </w:rPr>
          <w:instrText xml:space="preserve"> PAGEREF _Toc47082194 \h </w:instrText>
        </w:r>
        <w:r>
          <w:rPr>
            <w:noProof/>
            <w:webHidden/>
          </w:rPr>
        </w:r>
        <w:r>
          <w:rPr>
            <w:noProof/>
            <w:webHidden/>
          </w:rPr>
          <w:fldChar w:fldCharType="separate"/>
        </w:r>
        <w:r>
          <w:rPr>
            <w:noProof/>
            <w:webHidden/>
          </w:rPr>
          <w:t>22</w:t>
        </w:r>
        <w:r>
          <w:rPr>
            <w:noProof/>
            <w:webHidden/>
          </w:rPr>
          <w:fldChar w:fldCharType="end"/>
        </w:r>
      </w:hyperlink>
    </w:p>
    <w:p w14:paraId="087CED29" w14:textId="77777777" w:rsidR="0079112E" w:rsidRDefault="0079112E">
      <w:pPr>
        <w:rPr>
          <w:rFonts w:ascii="Arial" w:hAnsi="Arial"/>
          <w:b/>
          <w:sz w:val="32"/>
        </w:rPr>
      </w:pPr>
      <w:r>
        <w:fldChar w:fldCharType="end"/>
      </w:r>
      <w:r>
        <w:br w:type="page"/>
      </w:r>
    </w:p>
    <w:p w14:paraId="3BA2E48F" w14:textId="77777777" w:rsidR="0089289E" w:rsidRPr="0020305D" w:rsidRDefault="0089289E" w:rsidP="00486858">
      <w:pPr>
        <w:pStyle w:val="Heading1"/>
        <w:numPr>
          <w:ilvl w:val="0"/>
          <w:numId w:val="1"/>
        </w:numPr>
        <w:tabs>
          <w:tab w:val="left" w:pos="450"/>
        </w:tabs>
        <w:ind w:left="0" w:firstLine="0"/>
        <w:rPr>
          <w:u w:val="none"/>
        </w:rPr>
      </w:pPr>
      <w:bookmarkStart w:id="2" w:name="_Toc47082024"/>
      <w:r w:rsidRPr="0020305D">
        <w:rPr>
          <w:u w:val="none"/>
        </w:rPr>
        <w:lastRenderedPageBreak/>
        <w:t>Abbreviations and acronyms</w:t>
      </w:r>
      <w:bookmarkEnd w:id="2"/>
    </w:p>
    <w:p w14:paraId="7327114C" w14:textId="77777777" w:rsidR="0089289E" w:rsidRDefault="0089289E" w:rsidP="0089289E"/>
    <w:p w14:paraId="3CCF7829" w14:textId="77777777" w:rsidR="00881317" w:rsidRDefault="00881317" w:rsidP="00881317">
      <w:pPr>
        <w:tabs>
          <w:tab w:val="left" w:pos="1170"/>
        </w:tabs>
      </w:pPr>
      <w:r>
        <w:t>BIGTK</w:t>
      </w:r>
      <w:r>
        <w:tab/>
        <w:t>beacon integrity group temporal key</w:t>
      </w:r>
    </w:p>
    <w:p w14:paraId="7E4197EE" w14:textId="77777777" w:rsidR="00881317" w:rsidRDefault="00881317" w:rsidP="00881317">
      <w:pPr>
        <w:tabs>
          <w:tab w:val="left" w:pos="1170"/>
        </w:tabs>
      </w:pPr>
      <w:r>
        <w:t>BPSK</w:t>
      </w:r>
      <w:r>
        <w:tab/>
        <w:t>binary phase shift keying</w:t>
      </w:r>
    </w:p>
    <w:p w14:paraId="356E79E7" w14:textId="77777777" w:rsidR="00881317" w:rsidRDefault="00881317" w:rsidP="00881317">
      <w:pPr>
        <w:tabs>
          <w:tab w:val="left" w:pos="1170"/>
        </w:tabs>
      </w:pPr>
      <w:r>
        <w:t>BU</w:t>
      </w:r>
      <w:r>
        <w:tab/>
        <w:t>bufferable unit</w:t>
      </w:r>
    </w:p>
    <w:p w14:paraId="6A4750E2" w14:textId="77777777" w:rsidR="00881317" w:rsidRDefault="00881317" w:rsidP="00881317">
      <w:pPr>
        <w:tabs>
          <w:tab w:val="left" w:pos="1170"/>
        </w:tabs>
      </w:pPr>
      <w:r>
        <w:t>BSS</w:t>
      </w:r>
      <w:r>
        <w:tab/>
        <w:t>basic service set</w:t>
      </w:r>
    </w:p>
    <w:p w14:paraId="4CF6D042" w14:textId="77777777" w:rsidR="00881317" w:rsidRDefault="00881317" w:rsidP="00881317">
      <w:pPr>
        <w:tabs>
          <w:tab w:val="left" w:pos="1170"/>
        </w:tabs>
      </w:pPr>
      <w:r>
        <w:t>BW</w:t>
      </w:r>
      <w:r>
        <w:tab/>
        <w:t>bandwidth</w:t>
      </w:r>
    </w:p>
    <w:p w14:paraId="33A04BDE" w14:textId="77777777" w:rsidR="00881317" w:rsidRDefault="00881317" w:rsidP="00881317">
      <w:pPr>
        <w:tabs>
          <w:tab w:val="left" w:pos="1170"/>
        </w:tabs>
      </w:pPr>
      <w:r>
        <w:t>CCA</w:t>
      </w:r>
      <w:r>
        <w:tab/>
        <w:t>clear channel assessment</w:t>
      </w:r>
    </w:p>
    <w:p w14:paraId="278B5FF6" w14:textId="77777777" w:rsidR="00881317" w:rsidRDefault="00881317" w:rsidP="00881317">
      <w:pPr>
        <w:tabs>
          <w:tab w:val="left" w:pos="1170"/>
        </w:tabs>
      </w:pPr>
      <w:r>
        <w:t>DL</w:t>
      </w:r>
      <w:r>
        <w:tab/>
        <w:t>downlink</w:t>
      </w:r>
    </w:p>
    <w:p w14:paraId="28ED31D1" w14:textId="77777777" w:rsidR="00881317" w:rsidRDefault="00881317" w:rsidP="00881317">
      <w:pPr>
        <w:tabs>
          <w:tab w:val="left" w:pos="1170"/>
        </w:tabs>
      </w:pPr>
      <w:r>
        <w:t>DS</w:t>
      </w:r>
      <w:r>
        <w:tab/>
        <w:t>distribution system</w:t>
      </w:r>
    </w:p>
    <w:p w14:paraId="2E9CE369" w14:textId="77777777" w:rsidR="00881317" w:rsidRDefault="00881317" w:rsidP="00881317">
      <w:pPr>
        <w:tabs>
          <w:tab w:val="left" w:pos="1170"/>
        </w:tabs>
      </w:pPr>
      <w:r>
        <w:t>EHT</w:t>
      </w:r>
      <w:r>
        <w:tab/>
        <w:t>extremely high throughput</w:t>
      </w:r>
    </w:p>
    <w:p w14:paraId="53CD0DBB" w14:textId="77777777" w:rsidR="00881317" w:rsidRDefault="00881317" w:rsidP="00881317">
      <w:pPr>
        <w:tabs>
          <w:tab w:val="left" w:pos="1170"/>
        </w:tabs>
      </w:pPr>
      <w:r>
        <w:t>EP</w:t>
      </w:r>
      <w:r>
        <w:tab/>
        <w:t>emergency preparedness</w:t>
      </w:r>
    </w:p>
    <w:p w14:paraId="7C94AFEC" w14:textId="77777777" w:rsidR="00881317" w:rsidRDefault="00881317" w:rsidP="00881317">
      <w:pPr>
        <w:tabs>
          <w:tab w:val="left" w:pos="1170"/>
        </w:tabs>
      </w:pPr>
      <w:r>
        <w:t>GTK</w:t>
      </w:r>
      <w:r>
        <w:tab/>
        <w:t>group temporal key</w:t>
      </w:r>
    </w:p>
    <w:p w14:paraId="6F2DEDA3" w14:textId="77777777" w:rsidR="00881317" w:rsidRDefault="00881317" w:rsidP="00881317">
      <w:pPr>
        <w:tabs>
          <w:tab w:val="left" w:pos="1170"/>
        </w:tabs>
      </w:pPr>
      <w:r>
        <w:t>HE</w:t>
      </w:r>
      <w:r>
        <w:tab/>
        <w:t xml:space="preserve">high efficiency </w:t>
      </w:r>
    </w:p>
    <w:p w14:paraId="50027EA0" w14:textId="77777777" w:rsidR="00881317" w:rsidRDefault="00881317" w:rsidP="00881317">
      <w:pPr>
        <w:tabs>
          <w:tab w:val="left" w:pos="1170"/>
        </w:tabs>
      </w:pPr>
      <w:r>
        <w:t>IGTK</w:t>
      </w:r>
      <w:r>
        <w:tab/>
        <w:t>integrity group temporal key</w:t>
      </w:r>
    </w:p>
    <w:p w14:paraId="0AC09612" w14:textId="77777777" w:rsidR="00881317" w:rsidRDefault="00881317" w:rsidP="00881317">
      <w:pPr>
        <w:tabs>
          <w:tab w:val="left" w:pos="1170"/>
        </w:tabs>
      </w:pPr>
      <w:r>
        <w:t>LLC</w:t>
      </w:r>
      <w:r>
        <w:tab/>
        <w:t>logical link control</w:t>
      </w:r>
    </w:p>
    <w:p w14:paraId="1949F121" w14:textId="77777777" w:rsidR="00881317" w:rsidRDefault="00881317" w:rsidP="00881317">
      <w:pPr>
        <w:tabs>
          <w:tab w:val="left" w:pos="1170"/>
        </w:tabs>
      </w:pPr>
      <w:r>
        <w:t>L-LTF</w:t>
      </w:r>
      <w:r>
        <w:tab/>
        <w:t>Non-HT Long Training field</w:t>
      </w:r>
    </w:p>
    <w:p w14:paraId="44B4487E" w14:textId="77777777" w:rsidR="00881317" w:rsidRDefault="00881317" w:rsidP="00881317">
      <w:pPr>
        <w:tabs>
          <w:tab w:val="left" w:pos="1170"/>
        </w:tabs>
      </w:pPr>
      <w:r>
        <w:t>L-SIG</w:t>
      </w:r>
      <w:r>
        <w:tab/>
        <w:t>Non-HT SIGNAL field</w:t>
      </w:r>
    </w:p>
    <w:p w14:paraId="534DEAE1" w14:textId="77777777" w:rsidR="00881317" w:rsidRDefault="00881317" w:rsidP="00881317">
      <w:pPr>
        <w:tabs>
          <w:tab w:val="left" w:pos="1170"/>
        </w:tabs>
      </w:pPr>
      <w:r>
        <w:t>L-STF</w:t>
      </w:r>
      <w:r>
        <w:tab/>
        <w:t>Non-HT Short Training field</w:t>
      </w:r>
    </w:p>
    <w:p w14:paraId="6F38A329" w14:textId="77777777" w:rsidR="00881317" w:rsidRDefault="00881317" w:rsidP="00881317">
      <w:pPr>
        <w:tabs>
          <w:tab w:val="left" w:pos="1170"/>
        </w:tabs>
      </w:pPr>
      <w:r>
        <w:t>LTF</w:t>
      </w:r>
      <w:r>
        <w:tab/>
        <w:t>long training field</w:t>
      </w:r>
    </w:p>
    <w:p w14:paraId="6AD84B89" w14:textId="77777777" w:rsidR="00881317" w:rsidRDefault="00881317" w:rsidP="00881317">
      <w:pPr>
        <w:tabs>
          <w:tab w:val="left" w:pos="1170"/>
        </w:tabs>
      </w:pPr>
      <w:r>
        <w:t>MAC</w:t>
      </w:r>
      <w:r>
        <w:tab/>
        <w:t>medium access protocol</w:t>
      </w:r>
    </w:p>
    <w:p w14:paraId="06D6B97D" w14:textId="77777777" w:rsidR="00DF37E2" w:rsidRDefault="00DF37E2" w:rsidP="00C01150">
      <w:pPr>
        <w:tabs>
          <w:tab w:val="left" w:pos="1170"/>
        </w:tabs>
      </w:pPr>
      <w:r>
        <w:t>MCS</w:t>
      </w:r>
      <w:r>
        <w:tab/>
        <w:t>modulation and coding scheme</w:t>
      </w:r>
    </w:p>
    <w:p w14:paraId="7696A77B" w14:textId="77777777" w:rsidR="00D717C0" w:rsidRDefault="00D717C0" w:rsidP="00C01150">
      <w:pPr>
        <w:tabs>
          <w:tab w:val="left" w:pos="1170"/>
        </w:tabs>
      </w:pPr>
      <w:r>
        <w:t>MLD</w:t>
      </w:r>
      <w:r>
        <w:tab/>
        <w:t>multi-link device</w:t>
      </w:r>
    </w:p>
    <w:p w14:paraId="0CA406EF" w14:textId="77777777" w:rsidR="00E96EE0" w:rsidRDefault="00E96EE0" w:rsidP="00C01150">
      <w:pPr>
        <w:tabs>
          <w:tab w:val="left" w:pos="1170"/>
        </w:tabs>
      </w:pPr>
      <w:r>
        <w:t>MU</w:t>
      </w:r>
      <w:r>
        <w:tab/>
        <w:t>multi-user</w:t>
      </w:r>
    </w:p>
    <w:p w14:paraId="0BAAAC02" w14:textId="77777777" w:rsidR="00C01150" w:rsidRDefault="00C01150" w:rsidP="00C01150">
      <w:pPr>
        <w:tabs>
          <w:tab w:val="left" w:pos="1170"/>
        </w:tabs>
      </w:pPr>
      <w:r>
        <w:t xml:space="preserve">MU-MIMO </w:t>
      </w:r>
      <w:r>
        <w:tab/>
      </w:r>
      <w:r w:rsidRPr="00C01150">
        <w:t>multi-user multiple input, multiple output</w:t>
      </w:r>
    </w:p>
    <w:p w14:paraId="2D959082" w14:textId="77777777" w:rsidR="00D911B3" w:rsidRDefault="00D911B3" w:rsidP="00C01150">
      <w:pPr>
        <w:tabs>
          <w:tab w:val="left" w:pos="1170"/>
        </w:tabs>
      </w:pPr>
      <w:r>
        <w:t>NDP</w:t>
      </w:r>
      <w:r>
        <w:tab/>
        <w:t>null data PPDU</w:t>
      </w:r>
    </w:p>
    <w:p w14:paraId="5DD5A583" w14:textId="77777777" w:rsidR="008B7570" w:rsidRDefault="008B7570" w:rsidP="00C01150">
      <w:pPr>
        <w:tabs>
          <w:tab w:val="left" w:pos="1170"/>
        </w:tabs>
      </w:pPr>
      <w:r>
        <w:t>NS</w:t>
      </w:r>
      <w:r>
        <w:tab/>
        <w:t>national security</w:t>
      </w:r>
    </w:p>
    <w:p w14:paraId="683B8E12" w14:textId="77777777" w:rsidR="00435889" w:rsidRDefault="00435889" w:rsidP="00C01150">
      <w:pPr>
        <w:tabs>
          <w:tab w:val="left" w:pos="1170"/>
        </w:tabs>
      </w:pPr>
      <w:r>
        <w:t>OFDM</w:t>
      </w:r>
      <w:r>
        <w:tab/>
        <w:t>orthogonal frequency division mu</w:t>
      </w:r>
      <w:r w:rsidR="002446D2">
        <w:t>ltiplexing</w:t>
      </w:r>
    </w:p>
    <w:p w14:paraId="4FC62F91" w14:textId="77777777" w:rsidR="00CF69AE" w:rsidRDefault="00CF69AE" w:rsidP="00C01150">
      <w:pPr>
        <w:tabs>
          <w:tab w:val="left" w:pos="1170"/>
        </w:tabs>
      </w:pPr>
      <w:r>
        <w:t>PHY</w:t>
      </w:r>
      <w:r>
        <w:tab/>
      </w:r>
      <w:r w:rsidR="004B3694">
        <w:t>p</w:t>
      </w:r>
      <w:r>
        <w:t>hysical layer</w:t>
      </w:r>
    </w:p>
    <w:p w14:paraId="011B9E27" w14:textId="77777777" w:rsidR="003E4392" w:rsidRDefault="003E4392" w:rsidP="00C01150">
      <w:pPr>
        <w:tabs>
          <w:tab w:val="left" w:pos="1170"/>
        </w:tabs>
      </w:pPr>
      <w:r>
        <w:t>PN</w:t>
      </w:r>
      <w:r>
        <w:tab/>
        <w:t>packet number</w:t>
      </w:r>
    </w:p>
    <w:p w14:paraId="1B8EF4CB" w14:textId="77777777" w:rsidR="00FF6A60" w:rsidRDefault="00FF6A60" w:rsidP="00C01150">
      <w:pPr>
        <w:tabs>
          <w:tab w:val="left" w:pos="1170"/>
        </w:tabs>
      </w:pPr>
      <w:r>
        <w:t>PPDU</w:t>
      </w:r>
      <w:r>
        <w:tab/>
      </w:r>
      <w:r w:rsidR="004B3694" w:rsidRPr="004B3694">
        <w:t>PHY protocol data unit</w:t>
      </w:r>
    </w:p>
    <w:p w14:paraId="5651D32F" w14:textId="77777777" w:rsidR="00CB630A" w:rsidRDefault="00CB630A" w:rsidP="00C01150">
      <w:pPr>
        <w:tabs>
          <w:tab w:val="left" w:pos="1170"/>
        </w:tabs>
      </w:pPr>
      <w:r>
        <w:t>PSDU</w:t>
      </w:r>
      <w:r w:rsidR="003820B8">
        <w:tab/>
      </w:r>
      <w:r w:rsidR="003820B8" w:rsidRPr="003820B8">
        <w:t>PHY service data unit</w:t>
      </w:r>
    </w:p>
    <w:p w14:paraId="1C1F8356" w14:textId="77777777" w:rsidR="00C81DBA" w:rsidRDefault="00C81DBA" w:rsidP="00C01150">
      <w:pPr>
        <w:tabs>
          <w:tab w:val="left" w:pos="1170"/>
        </w:tabs>
      </w:pPr>
      <w:r>
        <w:t>RA</w:t>
      </w:r>
      <w:r>
        <w:tab/>
        <w:t>receiver address</w:t>
      </w:r>
    </w:p>
    <w:p w14:paraId="7FFE4085" w14:textId="77777777" w:rsidR="00CE170A" w:rsidRDefault="00CE170A" w:rsidP="00C01150">
      <w:pPr>
        <w:tabs>
          <w:tab w:val="left" w:pos="1170"/>
        </w:tabs>
      </w:pPr>
      <w:r>
        <w:t>RL-SIG</w:t>
      </w:r>
      <w:r>
        <w:tab/>
      </w:r>
      <w:r w:rsidR="00BF6A61">
        <w:t>Repeated Non-HT SIGNAL field</w:t>
      </w:r>
    </w:p>
    <w:p w14:paraId="57FE3D0E" w14:textId="77777777" w:rsidR="0077283D" w:rsidRDefault="0077283D" w:rsidP="00C01150">
      <w:pPr>
        <w:tabs>
          <w:tab w:val="left" w:pos="1170"/>
        </w:tabs>
      </w:pPr>
      <w:r>
        <w:t>RU</w:t>
      </w:r>
      <w:r>
        <w:tab/>
        <w:t>resource unit</w:t>
      </w:r>
    </w:p>
    <w:p w14:paraId="4F791CF9" w14:textId="77777777" w:rsidR="00042266" w:rsidRDefault="00042266" w:rsidP="00C01150">
      <w:pPr>
        <w:tabs>
          <w:tab w:val="left" w:pos="1170"/>
        </w:tabs>
      </w:pPr>
      <w:r>
        <w:t>R</w:t>
      </w:r>
      <w:r w:rsidR="00E649D5">
        <w:t>X</w:t>
      </w:r>
      <w:r>
        <w:tab/>
        <w:t>receive</w:t>
      </w:r>
      <w:r w:rsidR="001019F9">
        <w:t xml:space="preserve"> or receiver</w:t>
      </w:r>
    </w:p>
    <w:p w14:paraId="745962F5" w14:textId="77777777" w:rsidR="00D717C0" w:rsidRDefault="00D717C0" w:rsidP="00C01150">
      <w:pPr>
        <w:tabs>
          <w:tab w:val="left" w:pos="1170"/>
        </w:tabs>
      </w:pPr>
      <w:r>
        <w:t>SAP</w:t>
      </w:r>
      <w:r>
        <w:tab/>
      </w:r>
      <w:r w:rsidR="00293C57">
        <w:t>service access point</w:t>
      </w:r>
    </w:p>
    <w:p w14:paraId="24363D6D" w14:textId="77777777" w:rsidR="0077283D" w:rsidRDefault="0077283D" w:rsidP="00C01150">
      <w:pPr>
        <w:tabs>
          <w:tab w:val="left" w:pos="1170"/>
        </w:tabs>
      </w:pPr>
      <w:r>
        <w:t>STA</w:t>
      </w:r>
      <w:r>
        <w:tab/>
        <w:t>station</w:t>
      </w:r>
    </w:p>
    <w:p w14:paraId="4FDF5224" w14:textId="77777777" w:rsidR="00075B81" w:rsidRDefault="00075B81" w:rsidP="00C01150">
      <w:pPr>
        <w:tabs>
          <w:tab w:val="left" w:pos="1170"/>
        </w:tabs>
      </w:pPr>
      <w:r>
        <w:t>SU</w:t>
      </w:r>
      <w:r>
        <w:tab/>
        <w:t>single user</w:t>
      </w:r>
    </w:p>
    <w:p w14:paraId="455F1D39" w14:textId="77777777" w:rsidR="000C18A0" w:rsidRDefault="000C18A0" w:rsidP="00C01150">
      <w:pPr>
        <w:tabs>
          <w:tab w:val="left" w:pos="1170"/>
        </w:tabs>
      </w:pPr>
      <w:r>
        <w:t>SU-MIMO</w:t>
      </w:r>
      <w:r>
        <w:tab/>
        <w:t>single user multiple input, multiple output</w:t>
      </w:r>
    </w:p>
    <w:p w14:paraId="6CF0EDFE" w14:textId="77777777" w:rsidR="00C81DBA" w:rsidRDefault="00C81DBA" w:rsidP="00C01150">
      <w:pPr>
        <w:tabs>
          <w:tab w:val="left" w:pos="1170"/>
        </w:tabs>
      </w:pPr>
      <w:r>
        <w:t>TA</w:t>
      </w:r>
      <w:r>
        <w:tab/>
        <w:t>transmitter address</w:t>
      </w:r>
    </w:p>
    <w:p w14:paraId="71E724C1" w14:textId="77777777" w:rsidR="001810CE" w:rsidRDefault="001810CE" w:rsidP="00C01150">
      <w:pPr>
        <w:tabs>
          <w:tab w:val="left" w:pos="1170"/>
        </w:tabs>
      </w:pPr>
      <w:r>
        <w:t>TID</w:t>
      </w:r>
      <w:r>
        <w:tab/>
        <w:t>traffic identifier</w:t>
      </w:r>
    </w:p>
    <w:p w14:paraId="4B79E724" w14:textId="77777777" w:rsidR="00042266" w:rsidRDefault="00042266" w:rsidP="00C01150">
      <w:pPr>
        <w:tabs>
          <w:tab w:val="left" w:pos="1170"/>
        </w:tabs>
      </w:pPr>
      <w:r>
        <w:t>T</w:t>
      </w:r>
      <w:r w:rsidR="00E649D5">
        <w:t>X</w:t>
      </w:r>
      <w:r>
        <w:tab/>
        <w:t>transmit</w:t>
      </w:r>
      <w:r w:rsidR="001019F9">
        <w:t xml:space="preserve"> or transmitter</w:t>
      </w:r>
    </w:p>
    <w:p w14:paraId="1EA520A1" w14:textId="77777777" w:rsidR="00865FD6" w:rsidRDefault="00865FD6" w:rsidP="00C01150">
      <w:pPr>
        <w:tabs>
          <w:tab w:val="left" w:pos="1170"/>
        </w:tabs>
      </w:pPr>
      <w:r>
        <w:t>TXOP</w:t>
      </w:r>
      <w:r>
        <w:tab/>
        <w:t>transmission opportunity</w:t>
      </w:r>
    </w:p>
    <w:p w14:paraId="3FE17E14" w14:textId="77777777" w:rsidR="00F8351F" w:rsidRDefault="00F8351F" w:rsidP="00C01150">
      <w:pPr>
        <w:tabs>
          <w:tab w:val="left" w:pos="1170"/>
        </w:tabs>
      </w:pPr>
      <w:r>
        <w:t>UL</w:t>
      </w:r>
      <w:r>
        <w:tab/>
        <w:t>Uplink</w:t>
      </w:r>
    </w:p>
    <w:p w14:paraId="48AEAAF1" w14:textId="77777777" w:rsidR="006C2E30" w:rsidRDefault="006C2E30" w:rsidP="00C01150">
      <w:pPr>
        <w:tabs>
          <w:tab w:val="left" w:pos="1170"/>
        </w:tabs>
      </w:pPr>
      <w:r>
        <w:t>U-SIG</w:t>
      </w:r>
      <w:r>
        <w:tab/>
      </w:r>
      <w:r w:rsidRPr="006C2E30">
        <w:rPr>
          <w:lang w:val="en-US"/>
        </w:rPr>
        <w:t>Universal</w:t>
      </w:r>
      <w:r>
        <w:rPr>
          <w:lang w:val="en-US"/>
        </w:rPr>
        <w:t xml:space="preserve"> SIGNAL field</w:t>
      </w:r>
    </w:p>
    <w:p w14:paraId="6FE0CC0B" w14:textId="77777777" w:rsidR="00F14878" w:rsidRDefault="00F14878" w:rsidP="00C01150">
      <w:pPr>
        <w:tabs>
          <w:tab w:val="left" w:pos="1170"/>
        </w:tabs>
      </w:pPr>
      <w:r>
        <w:t>WM</w:t>
      </w:r>
      <w:r>
        <w:tab/>
        <w:t>wireless medium</w:t>
      </w:r>
    </w:p>
    <w:p w14:paraId="1E00C2CD" w14:textId="77777777" w:rsidR="00E47CF4" w:rsidRDefault="00E47CF4">
      <w:pPr>
        <w:rPr>
          <w:rFonts w:ascii="Arial" w:hAnsi="Arial"/>
          <w:b/>
          <w:sz w:val="32"/>
        </w:rPr>
      </w:pPr>
      <w:r>
        <w:br w:type="page"/>
      </w:r>
    </w:p>
    <w:p w14:paraId="1E3DEF3E" w14:textId="77777777" w:rsidR="007745EC" w:rsidRDefault="00B81EF9" w:rsidP="00486858">
      <w:pPr>
        <w:pStyle w:val="Heading1"/>
        <w:numPr>
          <w:ilvl w:val="0"/>
          <w:numId w:val="1"/>
        </w:numPr>
        <w:tabs>
          <w:tab w:val="left" w:pos="450"/>
        </w:tabs>
        <w:ind w:left="0" w:firstLine="0"/>
        <w:jc w:val="both"/>
        <w:rPr>
          <w:u w:val="none"/>
        </w:rPr>
      </w:pPr>
      <w:bookmarkStart w:id="3" w:name="_Toc47082025"/>
      <w:r>
        <w:rPr>
          <w:u w:val="none"/>
        </w:rPr>
        <w:lastRenderedPageBreak/>
        <w:t>EHT</w:t>
      </w:r>
      <w:r w:rsidR="00CF69AE">
        <w:rPr>
          <w:u w:val="none"/>
        </w:rPr>
        <w:t xml:space="preserve"> PHY</w:t>
      </w:r>
      <w:bookmarkEnd w:id="3"/>
    </w:p>
    <w:p w14:paraId="490FDCEA"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 w:name="_Toc14066088"/>
      <w:bookmarkStart w:id="5" w:name="_Toc14066111"/>
      <w:bookmarkStart w:id="6" w:name="_Toc14066200"/>
      <w:bookmarkStart w:id="7" w:name="_Toc14316255"/>
      <w:bookmarkStart w:id="8" w:name="_Toc14316771"/>
      <w:bookmarkStart w:id="9" w:name="_Toc14350430"/>
      <w:bookmarkStart w:id="10" w:name="_Toc21520571"/>
      <w:bookmarkStart w:id="11" w:name="_Toc21520614"/>
      <w:bookmarkStart w:id="12" w:name="_Toc21520663"/>
      <w:bookmarkStart w:id="13" w:name="_Toc21543247"/>
      <w:bookmarkStart w:id="14" w:name="_Toc21543455"/>
      <w:bookmarkStart w:id="15" w:name="_Toc24702983"/>
      <w:bookmarkStart w:id="16" w:name="_Toc24704593"/>
      <w:bookmarkStart w:id="17" w:name="_Toc24704698"/>
      <w:bookmarkStart w:id="18" w:name="_Toc24705188"/>
      <w:bookmarkStart w:id="19" w:name="_Toc24780835"/>
      <w:bookmarkStart w:id="20" w:name="_Toc24781735"/>
      <w:bookmarkStart w:id="21" w:name="_Toc24782435"/>
      <w:bookmarkStart w:id="22" w:name="_Toc24802011"/>
      <w:bookmarkStart w:id="23" w:name="_Toc24805206"/>
      <w:bookmarkStart w:id="24" w:name="_Toc24806193"/>
      <w:bookmarkStart w:id="25" w:name="_Toc24806919"/>
      <w:bookmarkStart w:id="26" w:name="_Toc24891598"/>
      <w:bookmarkStart w:id="27" w:name="_Toc24891918"/>
      <w:bookmarkStart w:id="28" w:name="_Toc24891964"/>
      <w:bookmarkStart w:id="29" w:name="_Toc24892601"/>
      <w:bookmarkStart w:id="30" w:name="_Toc24893215"/>
      <w:bookmarkStart w:id="31" w:name="_Toc24893747"/>
      <w:bookmarkStart w:id="32" w:name="_Toc24894138"/>
      <w:bookmarkStart w:id="33" w:name="_Toc24894623"/>
      <w:bookmarkStart w:id="34" w:name="_Toc25752087"/>
      <w:bookmarkStart w:id="35" w:name="_Toc30867895"/>
      <w:bookmarkStart w:id="36" w:name="_Toc30869178"/>
      <w:bookmarkStart w:id="37" w:name="_Toc30876602"/>
      <w:bookmarkStart w:id="38" w:name="_Toc30876655"/>
      <w:bookmarkStart w:id="39" w:name="_Toc30876943"/>
      <w:bookmarkStart w:id="40" w:name="_Toc30894972"/>
      <w:bookmarkStart w:id="41" w:name="_Toc30895481"/>
      <w:bookmarkStart w:id="42" w:name="_Toc30897837"/>
      <w:bookmarkStart w:id="43" w:name="_Toc30899263"/>
      <w:bookmarkStart w:id="44" w:name="_Toc30915773"/>
      <w:bookmarkStart w:id="45" w:name="_Toc30915835"/>
      <w:bookmarkStart w:id="46" w:name="_Toc31918161"/>
      <w:bookmarkStart w:id="47" w:name="_Toc36716493"/>
      <w:bookmarkStart w:id="48" w:name="_Toc36723253"/>
      <w:bookmarkStart w:id="49" w:name="_Toc36723335"/>
      <w:bookmarkStart w:id="50" w:name="_Toc36723468"/>
      <w:bookmarkStart w:id="51" w:name="_Toc36842521"/>
      <w:bookmarkStart w:id="52" w:name="_Toc36842603"/>
      <w:bookmarkStart w:id="53" w:name="_Toc37257548"/>
      <w:bookmarkStart w:id="54" w:name="_Toc37438225"/>
      <w:bookmarkStart w:id="55" w:name="_Toc37771492"/>
      <w:bookmarkStart w:id="56" w:name="_Toc37771810"/>
      <w:bookmarkStart w:id="57" w:name="_Toc37928345"/>
      <w:bookmarkStart w:id="58" w:name="_Toc38110463"/>
      <w:bookmarkStart w:id="59" w:name="_Toc38110645"/>
      <w:bookmarkStart w:id="60" w:name="_Toc38110739"/>
      <w:bookmarkStart w:id="61" w:name="_Toc38381637"/>
      <w:bookmarkStart w:id="62" w:name="_Toc38381731"/>
      <w:bookmarkStart w:id="63" w:name="_Toc38382116"/>
      <w:bookmarkStart w:id="64" w:name="_Toc38440369"/>
      <w:bookmarkStart w:id="65" w:name="_Toc38621952"/>
      <w:bookmarkStart w:id="66" w:name="_Toc38622049"/>
      <w:bookmarkStart w:id="67" w:name="_Toc38622540"/>
      <w:bookmarkStart w:id="68" w:name="_Toc38792459"/>
      <w:bookmarkStart w:id="69" w:name="_Toc38792560"/>
      <w:bookmarkStart w:id="70" w:name="_Toc38792731"/>
      <w:bookmarkStart w:id="71" w:name="_Toc38967109"/>
      <w:bookmarkStart w:id="72" w:name="_Toc38968659"/>
      <w:bookmarkStart w:id="73" w:name="_Toc38969944"/>
      <w:bookmarkStart w:id="74" w:name="_Toc38970558"/>
      <w:bookmarkStart w:id="75" w:name="_Toc39074899"/>
      <w:bookmarkStart w:id="76" w:name="_Toc39137720"/>
      <w:bookmarkStart w:id="77" w:name="_Toc39140413"/>
      <w:bookmarkStart w:id="78" w:name="_Toc39140648"/>
      <w:bookmarkStart w:id="79" w:name="_Toc39143844"/>
      <w:bookmarkStart w:id="80" w:name="_Toc39225288"/>
      <w:bookmarkStart w:id="81" w:name="_Toc39229636"/>
      <w:bookmarkStart w:id="82" w:name="_Toc39230234"/>
      <w:bookmarkStart w:id="83" w:name="_Toc39230897"/>
      <w:bookmarkStart w:id="84" w:name="_Toc39231036"/>
      <w:bookmarkStart w:id="85" w:name="_Toc39597116"/>
      <w:bookmarkStart w:id="86" w:name="_Toc39598095"/>
      <w:bookmarkStart w:id="87" w:name="_Toc39600309"/>
      <w:bookmarkStart w:id="88" w:name="_Toc39674526"/>
      <w:bookmarkStart w:id="89" w:name="_Toc39827009"/>
      <w:bookmarkStart w:id="90" w:name="_Toc39845550"/>
      <w:bookmarkStart w:id="91" w:name="_Toc39846310"/>
      <w:bookmarkStart w:id="92" w:name="_Toc39847779"/>
      <w:bookmarkStart w:id="93" w:name="_Toc39847924"/>
      <w:bookmarkStart w:id="94" w:name="_Toc39848047"/>
      <w:bookmarkStart w:id="95" w:name="_Toc39848378"/>
      <w:bookmarkStart w:id="96" w:name="_Toc40028501"/>
      <w:bookmarkStart w:id="97" w:name="_Toc40028939"/>
      <w:bookmarkStart w:id="98" w:name="_Toc40217705"/>
      <w:bookmarkStart w:id="99" w:name="_Toc40274897"/>
      <w:bookmarkStart w:id="100" w:name="_Toc40275095"/>
      <w:bookmarkStart w:id="101" w:name="_Toc40277184"/>
      <w:bookmarkStart w:id="102" w:name="_Toc40433520"/>
      <w:bookmarkStart w:id="103" w:name="_Toc40814754"/>
      <w:bookmarkStart w:id="104" w:name="_Toc40817226"/>
      <w:bookmarkStart w:id="105" w:name="_Toc41050294"/>
      <w:bookmarkStart w:id="106" w:name="_Toc41060200"/>
      <w:bookmarkStart w:id="107" w:name="_Toc41388365"/>
      <w:bookmarkStart w:id="108" w:name="_Toc41388576"/>
      <w:bookmarkStart w:id="109" w:name="_Toc41669162"/>
      <w:bookmarkStart w:id="110" w:name="_Toc41670015"/>
      <w:bookmarkStart w:id="111" w:name="_Toc41670139"/>
      <w:bookmarkStart w:id="112" w:name="_Toc41670971"/>
      <w:bookmarkStart w:id="113" w:name="_Toc41671835"/>
      <w:bookmarkStart w:id="114" w:name="_Toc41909980"/>
      <w:bookmarkStart w:id="115" w:name="_Toc42180130"/>
      <w:bookmarkStart w:id="116" w:name="_Toc42180573"/>
      <w:bookmarkStart w:id="117" w:name="_Toc42187743"/>
      <w:bookmarkStart w:id="118" w:name="_Toc42188581"/>
      <w:bookmarkStart w:id="119" w:name="_Toc42541628"/>
      <w:bookmarkStart w:id="120" w:name="_Toc42541757"/>
      <w:bookmarkStart w:id="121" w:name="_Toc42545035"/>
      <w:bookmarkStart w:id="122" w:name="_Toc42806594"/>
      <w:bookmarkStart w:id="123" w:name="_Toc43114298"/>
      <w:bookmarkStart w:id="124" w:name="_Toc43115074"/>
      <w:bookmarkStart w:id="125" w:name="_Toc43117326"/>
      <w:bookmarkStart w:id="126" w:name="_Toc43117465"/>
      <w:bookmarkStart w:id="127" w:name="_Toc43285791"/>
      <w:bookmarkStart w:id="128" w:name="_Toc43303849"/>
      <w:bookmarkStart w:id="129" w:name="_Toc43316277"/>
      <w:bookmarkStart w:id="130" w:name="_Toc43317079"/>
      <w:bookmarkStart w:id="131" w:name="_Toc43319700"/>
      <w:bookmarkStart w:id="132" w:name="_Toc43722150"/>
      <w:bookmarkStart w:id="133" w:name="_Toc43722504"/>
      <w:bookmarkStart w:id="134" w:name="_Toc43724454"/>
      <w:bookmarkStart w:id="135" w:name="_Toc43724602"/>
      <w:bookmarkStart w:id="136" w:name="_Toc44163554"/>
      <w:bookmarkStart w:id="137" w:name="_Toc44164239"/>
      <w:bookmarkStart w:id="138" w:name="_Toc44164382"/>
      <w:bookmarkStart w:id="139" w:name="_Toc44455298"/>
      <w:bookmarkStart w:id="140" w:name="_Toc44456078"/>
      <w:bookmarkStart w:id="141" w:name="_Toc45046478"/>
      <w:bookmarkStart w:id="142" w:name="_Toc45047387"/>
      <w:bookmarkStart w:id="143" w:name="_Toc45048962"/>
      <w:bookmarkStart w:id="144" w:name="_Toc45122369"/>
      <w:bookmarkStart w:id="145" w:name="_Toc45196083"/>
      <w:bookmarkStart w:id="146" w:name="_Toc45196243"/>
      <w:bookmarkStart w:id="147" w:name="_Toc45400549"/>
      <w:bookmarkStart w:id="148" w:name="_Toc45788401"/>
      <w:bookmarkStart w:id="149" w:name="_Toc45881525"/>
      <w:bookmarkStart w:id="150" w:name="_Toc45881831"/>
      <w:bookmarkStart w:id="151" w:name="_Toc45984189"/>
      <w:bookmarkStart w:id="152" w:name="_Toc46137770"/>
      <w:bookmarkStart w:id="153" w:name="_Toc46147373"/>
      <w:bookmarkStart w:id="154" w:name="_Toc46147682"/>
      <w:bookmarkStart w:id="155" w:name="_Toc46148113"/>
      <w:bookmarkStart w:id="156" w:name="_Toc46148272"/>
      <w:bookmarkStart w:id="157" w:name="_Toc46161343"/>
      <w:bookmarkStart w:id="158" w:name="_Toc46406614"/>
      <w:bookmarkStart w:id="159" w:name="_Toc46406787"/>
      <w:bookmarkStart w:id="160" w:name="_Toc46479916"/>
      <w:bookmarkStart w:id="161" w:name="_Toc46578525"/>
      <w:bookmarkStart w:id="162" w:name="_Toc46578760"/>
      <w:bookmarkStart w:id="163" w:name="_Toc46828921"/>
      <w:bookmarkStart w:id="164" w:name="_Toc46912450"/>
      <w:bookmarkStart w:id="165" w:name="_Toc46913808"/>
      <w:bookmarkStart w:id="166" w:name="_Toc46933808"/>
      <w:bookmarkStart w:id="167" w:name="_Toc46935677"/>
      <w:bookmarkStart w:id="168" w:name="_Toc47081860"/>
      <w:bookmarkStart w:id="169" w:name="_Toc47082026"/>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p>
    <w:p w14:paraId="009ACA1D"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70" w:name="_Toc14066201"/>
      <w:bookmarkStart w:id="171" w:name="_Toc14316256"/>
      <w:bookmarkStart w:id="172" w:name="_Toc14316772"/>
      <w:bookmarkStart w:id="173" w:name="_Toc14350431"/>
      <w:bookmarkStart w:id="174" w:name="_Toc21520572"/>
      <w:bookmarkStart w:id="175" w:name="_Toc21520615"/>
      <w:bookmarkStart w:id="176" w:name="_Toc21520664"/>
      <w:bookmarkStart w:id="177" w:name="_Toc21543248"/>
      <w:bookmarkStart w:id="178" w:name="_Toc21543456"/>
      <w:bookmarkStart w:id="179" w:name="_Toc24702984"/>
      <w:bookmarkStart w:id="180" w:name="_Toc24704594"/>
      <w:bookmarkStart w:id="181" w:name="_Toc24704699"/>
      <w:bookmarkStart w:id="182" w:name="_Toc24705189"/>
      <w:bookmarkStart w:id="183" w:name="_Toc24780836"/>
      <w:bookmarkStart w:id="184" w:name="_Toc24781736"/>
      <w:bookmarkStart w:id="185" w:name="_Toc24782436"/>
      <w:bookmarkStart w:id="186" w:name="_Toc24802012"/>
      <w:bookmarkStart w:id="187" w:name="_Toc24805207"/>
      <w:bookmarkStart w:id="188" w:name="_Toc24806194"/>
      <w:bookmarkStart w:id="189" w:name="_Toc24806920"/>
      <w:bookmarkStart w:id="190" w:name="_Toc24891599"/>
      <w:bookmarkStart w:id="191" w:name="_Toc24891919"/>
      <w:bookmarkStart w:id="192" w:name="_Toc24891965"/>
      <w:bookmarkStart w:id="193" w:name="_Toc24892602"/>
      <w:bookmarkStart w:id="194" w:name="_Toc24893216"/>
      <w:bookmarkStart w:id="195" w:name="_Toc24893748"/>
      <w:bookmarkStart w:id="196" w:name="_Toc24894139"/>
      <w:bookmarkStart w:id="197" w:name="_Toc24894624"/>
      <w:bookmarkStart w:id="198" w:name="_Toc25752088"/>
      <w:bookmarkStart w:id="199" w:name="_Toc30867896"/>
      <w:bookmarkStart w:id="200" w:name="_Toc30869179"/>
      <w:bookmarkStart w:id="201" w:name="_Toc30876603"/>
      <w:bookmarkStart w:id="202" w:name="_Toc30876656"/>
      <w:bookmarkStart w:id="203" w:name="_Toc30876944"/>
      <w:bookmarkStart w:id="204" w:name="_Toc30894973"/>
      <w:bookmarkStart w:id="205" w:name="_Toc30895482"/>
      <w:bookmarkStart w:id="206" w:name="_Toc30897838"/>
      <w:bookmarkStart w:id="207" w:name="_Toc30899264"/>
      <w:bookmarkStart w:id="208" w:name="_Toc30915774"/>
      <w:bookmarkStart w:id="209" w:name="_Toc30915836"/>
      <w:bookmarkStart w:id="210" w:name="_Toc31918162"/>
      <w:bookmarkStart w:id="211" w:name="_Toc36716494"/>
      <w:bookmarkStart w:id="212" w:name="_Toc36723254"/>
      <w:bookmarkStart w:id="213" w:name="_Toc36723336"/>
      <w:bookmarkStart w:id="214" w:name="_Toc36723469"/>
      <w:bookmarkStart w:id="215" w:name="_Toc36842522"/>
      <w:bookmarkStart w:id="216" w:name="_Toc36842604"/>
      <w:bookmarkStart w:id="217" w:name="_Toc37257549"/>
      <w:bookmarkStart w:id="218" w:name="_Toc37438226"/>
      <w:bookmarkStart w:id="219" w:name="_Toc37771493"/>
      <w:bookmarkStart w:id="220" w:name="_Toc37771811"/>
      <w:bookmarkStart w:id="221" w:name="_Toc37928346"/>
      <w:bookmarkStart w:id="222" w:name="_Toc38110464"/>
      <w:bookmarkStart w:id="223" w:name="_Toc38110646"/>
      <w:bookmarkStart w:id="224" w:name="_Toc38110740"/>
      <w:bookmarkStart w:id="225" w:name="_Toc38381638"/>
      <w:bookmarkStart w:id="226" w:name="_Toc38381732"/>
      <w:bookmarkStart w:id="227" w:name="_Toc38382117"/>
      <w:bookmarkStart w:id="228" w:name="_Toc38440370"/>
      <w:bookmarkStart w:id="229" w:name="_Toc38621953"/>
      <w:bookmarkStart w:id="230" w:name="_Toc38622050"/>
      <w:bookmarkStart w:id="231" w:name="_Toc38622541"/>
      <w:bookmarkStart w:id="232" w:name="_Toc38792460"/>
      <w:bookmarkStart w:id="233" w:name="_Toc38792561"/>
      <w:bookmarkStart w:id="234" w:name="_Toc38792732"/>
      <w:bookmarkStart w:id="235" w:name="_Toc38967110"/>
      <w:bookmarkStart w:id="236" w:name="_Toc38968660"/>
      <w:bookmarkStart w:id="237" w:name="_Toc38969945"/>
      <w:bookmarkStart w:id="238" w:name="_Toc38970559"/>
      <w:bookmarkStart w:id="239" w:name="_Toc39074900"/>
      <w:bookmarkStart w:id="240" w:name="_Toc39137721"/>
      <w:bookmarkStart w:id="241" w:name="_Toc39140414"/>
      <w:bookmarkStart w:id="242" w:name="_Toc39140649"/>
      <w:bookmarkStart w:id="243" w:name="_Toc39143845"/>
      <w:bookmarkStart w:id="244" w:name="_Toc39225289"/>
      <w:bookmarkStart w:id="245" w:name="_Toc39229637"/>
      <w:bookmarkStart w:id="246" w:name="_Toc39230235"/>
      <w:bookmarkStart w:id="247" w:name="_Toc39230898"/>
      <w:bookmarkStart w:id="248" w:name="_Toc39231037"/>
      <w:bookmarkStart w:id="249" w:name="_Toc39597117"/>
      <w:bookmarkStart w:id="250" w:name="_Toc39598096"/>
      <w:bookmarkStart w:id="251" w:name="_Toc39600310"/>
      <w:bookmarkStart w:id="252" w:name="_Toc39674527"/>
      <w:bookmarkStart w:id="253" w:name="_Toc39827010"/>
      <w:bookmarkStart w:id="254" w:name="_Toc39845551"/>
      <w:bookmarkStart w:id="255" w:name="_Toc39846311"/>
      <w:bookmarkStart w:id="256" w:name="_Toc39847780"/>
      <w:bookmarkStart w:id="257" w:name="_Toc39847925"/>
      <w:bookmarkStart w:id="258" w:name="_Toc39848048"/>
      <w:bookmarkStart w:id="259" w:name="_Toc39848379"/>
      <w:bookmarkStart w:id="260" w:name="_Toc40028502"/>
      <w:bookmarkStart w:id="261" w:name="_Toc40028940"/>
      <w:bookmarkStart w:id="262" w:name="_Toc40217706"/>
      <w:bookmarkStart w:id="263" w:name="_Toc40274898"/>
      <w:bookmarkStart w:id="264" w:name="_Toc40275096"/>
      <w:bookmarkStart w:id="265" w:name="_Toc40277185"/>
      <w:bookmarkStart w:id="266" w:name="_Toc40433521"/>
      <w:bookmarkStart w:id="267" w:name="_Toc40814755"/>
      <w:bookmarkStart w:id="268" w:name="_Toc40817227"/>
      <w:bookmarkStart w:id="269" w:name="_Toc41050295"/>
      <w:bookmarkStart w:id="270" w:name="_Toc41060201"/>
      <w:bookmarkStart w:id="271" w:name="_Toc41388366"/>
      <w:bookmarkStart w:id="272" w:name="_Toc41388577"/>
      <w:bookmarkStart w:id="273" w:name="_Toc41669163"/>
      <w:bookmarkStart w:id="274" w:name="_Toc41670016"/>
      <w:bookmarkStart w:id="275" w:name="_Toc41670140"/>
      <w:bookmarkStart w:id="276" w:name="_Toc41670972"/>
      <w:bookmarkStart w:id="277" w:name="_Toc41671836"/>
      <w:bookmarkStart w:id="278" w:name="_Toc41909981"/>
      <w:bookmarkStart w:id="279" w:name="_Toc42180131"/>
      <w:bookmarkStart w:id="280" w:name="_Toc42180574"/>
      <w:bookmarkStart w:id="281" w:name="_Toc42187744"/>
      <w:bookmarkStart w:id="282" w:name="_Toc42188582"/>
      <w:bookmarkStart w:id="283" w:name="_Toc42541629"/>
      <w:bookmarkStart w:id="284" w:name="_Toc42541758"/>
      <w:bookmarkStart w:id="285" w:name="_Toc42545036"/>
      <w:bookmarkStart w:id="286" w:name="_Toc42806595"/>
      <w:bookmarkStart w:id="287" w:name="_Toc43114299"/>
      <w:bookmarkStart w:id="288" w:name="_Toc43115075"/>
      <w:bookmarkStart w:id="289" w:name="_Toc43117327"/>
      <w:bookmarkStart w:id="290" w:name="_Toc43117466"/>
      <w:bookmarkStart w:id="291" w:name="_Toc43285792"/>
      <w:bookmarkStart w:id="292" w:name="_Toc43303850"/>
      <w:bookmarkStart w:id="293" w:name="_Toc43316278"/>
      <w:bookmarkStart w:id="294" w:name="_Toc43317080"/>
      <w:bookmarkStart w:id="295" w:name="_Toc43319701"/>
      <w:bookmarkStart w:id="296" w:name="_Toc43722151"/>
      <w:bookmarkStart w:id="297" w:name="_Toc43722505"/>
      <w:bookmarkStart w:id="298" w:name="_Toc43724455"/>
      <w:bookmarkStart w:id="299" w:name="_Toc43724603"/>
      <w:bookmarkStart w:id="300" w:name="_Toc44163555"/>
      <w:bookmarkStart w:id="301" w:name="_Toc44164240"/>
      <w:bookmarkStart w:id="302" w:name="_Toc44164383"/>
      <w:bookmarkStart w:id="303" w:name="_Toc44455299"/>
      <w:bookmarkStart w:id="304" w:name="_Toc44456079"/>
      <w:bookmarkStart w:id="305" w:name="_Toc45046479"/>
      <w:bookmarkStart w:id="306" w:name="_Toc45047388"/>
      <w:bookmarkStart w:id="307" w:name="_Toc45048963"/>
      <w:bookmarkStart w:id="308" w:name="_Toc45122370"/>
      <w:bookmarkStart w:id="309" w:name="_Toc45196084"/>
      <w:bookmarkStart w:id="310" w:name="_Toc45196244"/>
      <w:bookmarkStart w:id="311" w:name="_Toc45400550"/>
      <w:bookmarkStart w:id="312" w:name="_Toc45788402"/>
      <w:bookmarkStart w:id="313" w:name="_Toc45881526"/>
      <w:bookmarkStart w:id="314" w:name="_Toc45881832"/>
      <w:bookmarkStart w:id="315" w:name="_Toc45984190"/>
      <w:bookmarkStart w:id="316" w:name="_Toc46137771"/>
      <w:bookmarkStart w:id="317" w:name="_Toc46147374"/>
      <w:bookmarkStart w:id="318" w:name="_Toc46147683"/>
      <w:bookmarkStart w:id="319" w:name="_Toc46148114"/>
      <w:bookmarkStart w:id="320" w:name="_Toc46148273"/>
      <w:bookmarkStart w:id="321" w:name="_Toc46161344"/>
      <w:bookmarkStart w:id="322" w:name="_Toc46406615"/>
      <w:bookmarkStart w:id="323" w:name="_Toc46406788"/>
      <w:bookmarkStart w:id="324" w:name="_Toc46479917"/>
      <w:bookmarkStart w:id="325" w:name="_Toc46578526"/>
      <w:bookmarkStart w:id="326" w:name="_Toc46578761"/>
      <w:bookmarkStart w:id="327" w:name="_Toc46828922"/>
      <w:bookmarkStart w:id="328" w:name="_Toc46912451"/>
      <w:bookmarkStart w:id="329" w:name="_Toc46913809"/>
      <w:bookmarkStart w:id="330" w:name="_Toc46933809"/>
      <w:bookmarkStart w:id="331" w:name="_Toc46935678"/>
      <w:bookmarkStart w:id="332" w:name="_Toc47081861"/>
      <w:bookmarkStart w:id="333" w:name="_Toc47082027"/>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p w14:paraId="4D486A7D" w14:textId="77777777" w:rsidR="00D23228" w:rsidRPr="003B4C75" w:rsidRDefault="00D23228" w:rsidP="00360EB0">
      <w:pPr>
        <w:pStyle w:val="Heading2"/>
        <w:spacing w:after="60"/>
        <w:jc w:val="both"/>
        <w:rPr>
          <w:u w:val="none"/>
        </w:rPr>
      </w:pPr>
      <w:bookmarkStart w:id="334" w:name="_Toc47082028"/>
      <w:r w:rsidRPr="003B4C75">
        <w:rPr>
          <w:u w:val="none"/>
        </w:rPr>
        <w:t>General</w:t>
      </w:r>
      <w:bookmarkEnd w:id="334"/>
    </w:p>
    <w:p w14:paraId="6E2A20D7" w14:textId="77777777" w:rsidR="00C65000" w:rsidRDefault="00856898" w:rsidP="002A0425">
      <w:pPr>
        <w:jc w:val="both"/>
      </w:pPr>
      <w:r>
        <w:t>This section describes the functional blocks in the</w:t>
      </w:r>
      <w:r w:rsidR="00B81EF9">
        <w:t xml:space="preserve"> EH</w:t>
      </w:r>
      <w:r w:rsidR="002E1230">
        <w:t>T</w:t>
      </w:r>
      <w:r w:rsidR="00B81EF9">
        <w:t xml:space="preserve"> PHY.</w:t>
      </w:r>
    </w:p>
    <w:p w14:paraId="613ABED5" w14:textId="77777777" w:rsidR="00CF2DA4" w:rsidRDefault="00CF2DA4" w:rsidP="002A0425">
      <w:pPr>
        <w:pStyle w:val="Heading2"/>
        <w:jc w:val="both"/>
        <w:rPr>
          <w:u w:val="none"/>
        </w:rPr>
      </w:pPr>
      <w:bookmarkStart w:id="335" w:name="_Toc47082029"/>
      <w:r>
        <w:rPr>
          <w:u w:val="none"/>
        </w:rPr>
        <w:t>Channelization and tone plan</w:t>
      </w:r>
      <w:bookmarkEnd w:id="335"/>
    </w:p>
    <w:p w14:paraId="25B7CC6B" w14:textId="77777777" w:rsidR="003D1CA0" w:rsidRPr="003D1CA0" w:rsidRDefault="003D1CA0" w:rsidP="003D1CA0">
      <w:pPr>
        <w:pStyle w:val="Heading3"/>
      </w:pPr>
      <w:bookmarkStart w:id="336" w:name="_Toc47082030"/>
      <w:r>
        <w:t>Wideband and noncontiguous spectrum utilization</w:t>
      </w:r>
      <w:bookmarkEnd w:id="336"/>
    </w:p>
    <w:p w14:paraId="1729F2F3" w14:textId="77777777" w:rsidR="00E6740A" w:rsidRPr="005C416B" w:rsidRDefault="00E6740A" w:rsidP="00E6740A">
      <w:pPr>
        <w:jc w:val="both"/>
        <w:rPr>
          <w:highlight w:val="lightGray"/>
        </w:rPr>
      </w:pPr>
      <w:r w:rsidRPr="005C416B">
        <w:rPr>
          <w:highlight w:val="lightGray"/>
        </w:rPr>
        <w:t>802.11be supports 320 MHz and 160+160 MHz PPDU.</w:t>
      </w:r>
    </w:p>
    <w:p w14:paraId="3F5A1218" w14:textId="77777777" w:rsidR="00E6740A" w:rsidRPr="00240B80" w:rsidRDefault="00E6740A" w:rsidP="00E6740A">
      <w:pPr>
        <w:jc w:val="both"/>
      </w:pPr>
      <w:r w:rsidRPr="005C416B">
        <w:rPr>
          <w:highlight w:val="lightGray"/>
        </w:rPr>
        <w:t xml:space="preserve">[Motion 10, </w:t>
      </w:r>
      <w:sdt>
        <w:sdtPr>
          <w:rPr>
            <w:highlight w:val="lightGray"/>
          </w:rPr>
          <w:id w:val="-924262410"/>
          <w:citation/>
        </w:sdtPr>
        <w:sdtEnd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860E27" w:rsidRPr="00860E27">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1387099592"/>
          <w:citation/>
        </w:sdtPr>
        <w:sdtEndPr/>
        <w:sdtContent>
          <w:r w:rsidRPr="005C416B">
            <w:rPr>
              <w:highlight w:val="lightGray"/>
            </w:rPr>
            <w:fldChar w:fldCharType="begin"/>
          </w:r>
          <w:r w:rsidRPr="005C416B">
            <w:rPr>
              <w:highlight w:val="lightGray"/>
              <w:lang w:val="en-US"/>
            </w:rPr>
            <w:instrText xml:space="preserve"> CITATION 19_0797r1 \l 1033 </w:instrText>
          </w:r>
          <w:r w:rsidRPr="005C416B">
            <w:rPr>
              <w:highlight w:val="lightGray"/>
            </w:rPr>
            <w:fldChar w:fldCharType="separate"/>
          </w:r>
          <w:r w:rsidR="00860E27" w:rsidRPr="00860E27">
            <w:rPr>
              <w:noProof/>
              <w:highlight w:val="lightGray"/>
              <w:lang w:val="en-US"/>
            </w:rPr>
            <w:t>[2]</w:t>
          </w:r>
          <w:r w:rsidRPr="005C416B">
            <w:rPr>
              <w:highlight w:val="lightGray"/>
            </w:rPr>
            <w:fldChar w:fldCharType="end"/>
          </w:r>
        </w:sdtContent>
      </w:sdt>
      <w:r w:rsidRPr="005C416B">
        <w:rPr>
          <w:highlight w:val="lightGray"/>
        </w:rPr>
        <w:t>]</w:t>
      </w:r>
    </w:p>
    <w:p w14:paraId="7CA0FC03" w14:textId="77777777" w:rsidR="00BE5220" w:rsidRDefault="00BE5220" w:rsidP="00E6740A">
      <w:pPr>
        <w:jc w:val="both"/>
        <w:rPr>
          <w:highlight w:val="lightGray"/>
        </w:rPr>
      </w:pPr>
    </w:p>
    <w:p w14:paraId="16412713" w14:textId="35B4EFD1" w:rsidR="00BE5220" w:rsidRPr="00F2330A" w:rsidRDefault="00BE5220" w:rsidP="00BE5220">
      <w:pPr>
        <w:jc w:val="both"/>
        <w:rPr>
          <w:b/>
          <w:szCs w:val="22"/>
          <w:highlight w:val="green"/>
        </w:rPr>
      </w:pPr>
      <w:r w:rsidRPr="00F2330A">
        <w:rPr>
          <w:b/>
          <w:szCs w:val="22"/>
          <w:highlight w:val="green"/>
        </w:rPr>
        <w:t>Straw poll #115</w:t>
      </w:r>
    </w:p>
    <w:p w14:paraId="5646E1E6" w14:textId="0001F518" w:rsidR="00BE5220" w:rsidRPr="00F2330A" w:rsidRDefault="00BE5220" w:rsidP="00BE5220">
      <w:pPr>
        <w:jc w:val="both"/>
        <w:rPr>
          <w:szCs w:val="22"/>
          <w:highlight w:val="green"/>
        </w:rPr>
      </w:pPr>
      <w:del w:id="337" w:author="Edward Au" w:date="2020-07-23T13:57:00Z">
        <w:r w:rsidRPr="00F2330A" w:rsidDel="00DA3DC5">
          <w:rPr>
            <w:szCs w:val="22"/>
            <w:highlight w:val="green"/>
          </w:rPr>
          <w:delText>Do you</w:delText>
        </w:r>
      </w:del>
      <w:ins w:id="338" w:author="Edward Au" w:date="2020-07-23T13:57:00Z">
        <w:r w:rsidR="00DA3DC5" w:rsidRPr="00F2330A">
          <w:rPr>
            <w:szCs w:val="22"/>
            <w:highlight w:val="green"/>
          </w:rPr>
          <w:t>802.11be</w:t>
        </w:r>
      </w:ins>
      <w:r w:rsidRPr="00F2330A">
        <w:rPr>
          <w:szCs w:val="22"/>
          <w:highlight w:val="green"/>
        </w:rPr>
        <w:t xml:space="preserve"> support</w:t>
      </w:r>
      <w:ins w:id="339" w:author="Edward Au" w:date="2020-07-23T13:57:00Z">
        <w:r w:rsidR="00DA3DC5" w:rsidRPr="00F2330A">
          <w:rPr>
            <w:szCs w:val="22"/>
            <w:highlight w:val="green"/>
          </w:rPr>
          <w:t>s</w:t>
        </w:r>
      </w:ins>
      <w:r w:rsidRPr="00F2330A">
        <w:rPr>
          <w:szCs w:val="22"/>
          <w:highlight w:val="green"/>
        </w:rPr>
        <w:t xml:space="preserve"> defining 320</w:t>
      </w:r>
      <w:ins w:id="340" w:author="Edward Au" w:date="2020-07-23T13:57:00Z">
        <w:r w:rsidR="00DA3DC5" w:rsidRPr="00F2330A">
          <w:rPr>
            <w:szCs w:val="22"/>
            <w:highlight w:val="green"/>
          </w:rPr>
          <w:t xml:space="preserve"> </w:t>
        </w:r>
      </w:ins>
      <w:r w:rsidRPr="00F2330A">
        <w:rPr>
          <w:szCs w:val="22"/>
          <w:highlight w:val="green"/>
        </w:rPr>
        <w:t>MHz channels as any two adjacent 160</w:t>
      </w:r>
      <w:ins w:id="341" w:author="Edward Au" w:date="2020-07-23T13:57:00Z">
        <w:r w:rsidR="00DA3DC5" w:rsidRPr="00F2330A">
          <w:rPr>
            <w:szCs w:val="22"/>
            <w:highlight w:val="green"/>
          </w:rPr>
          <w:t xml:space="preserve"> </w:t>
        </w:r>
      </w:ins>
      <w:r w:rsidRPr="00F2330A">
        <w:rPr>
          <w:szCs w:val="22"/>
          <w:highlight w:val="green"/>
        </w:rPr>
        <w:t>MHz channels</w:t>
      </w:r>
      <w:ins w:id="342" w:author="Edward Au" w:date="2020-07-23T13:57:00Z">
        <w:r w:rsidR="00DA3DC5" w:rsidRPr="00F2330A">
          <w:rPr>
            <w:szCs w:val="22"/>
            <w:highlight w:val="green"/>
          </w:rPr>
          <w:t>.</w:t>
        </w:r>
      </w:ins>
      <w:del w:id="343" w:author="Edward Au" w:date="2020-07-23T13:57:00Z">
        <w:r w:rsidRPr="00F2330A" w:rsidDel="00DA3DC5">
          <w:rPr>
            <w:szCs w:val="22"/>
            <w:highlight w:val="green"/>
          </w:rPr>
          <w:delText>?</w:delText>
        </w:r>
      </w:del>
      <w:r w:rsidRPr="00F2330A">
        <w:rPr>
          <w:szCs w:val="22"/>
          <w:highlight w:val="green"/>
        </w:rPr>
        <w:t xml:space="preserve"> </w:t>
      </w:r>
      <w:r w:rsidRPr="00F2330A">
        <w:rPr>
          <w:b/>
          <w:i/>
          <w:szCs w:val="22"/>
          <w:highlight w:val="green"/>
        </w:rPr>
        <w:t>[#SP115]</w:t>
      </w:r>
    </w:p>
    <w:p w14:paraId="3F2C64FE" w14:textId="10BAFBAC" w:rsidR="00BE5220" w:rsidRPr="00BE5220" w:rsidRDefault="00BE5220" w:rsidP="00BE5220">
      <w:pPr>
        <w:jc w:val="both"/>
        <w:rPr>
          <w:szCs w:val="22"/>
        </w:rPr>
      </w:pPr>
      <w:r w:rsidRPr="00F2330A">
        <w:rPr>
          <w:szCs w:val="22"/>
          <w:highlight w:val="green"/>
        </w:rPr>
        <w:t>[20/0953r0 (320 Channelization, Ron Porat, Broadcom), SP#1, Y/N/A: 44/0/6]</w:t>
      </w:r>
    </w:p>
    <w:p w14:paraId="7D74F6EF" w14:textId="77777777" w:rsidR="00E6740A" w:rsidRPr="0094572F" w:rsidRDefault="00E6740A" w:rsidP="002A0425">
      <w:pPr>
        <w:jc w:val="both"/>
        <w:rPr>
          <w:highlight w:val="lightGray"/>
        </w:rPr>
      </w:pPr>
    </w:p>
    <w:p w14:paraId="0B323553" w14:textId="4BA7AC9C" w:rsidR="000E234D" w:rsidRPr="005C416B" w:rsidRDefault="004402DA" w:rsidP="002A0425">
      <w:pPr>
        <w:jc w:val="both"/>
        <w:rPr>
          <w:highlight w:val="lightGray"/>
        </w:rPr>
      </w:pPr>
      <w:r w:rsidRPr="005C416B">
        <w:rPr>
          <w:highlight w:val="lightGray"/>
        </w:rPr>
        <w:t>802.</w:t>
      </w:r>
      <w:r w:rsidR="000E234D" w:rsidRPr="005C416B">
        <w:rPr>
          <w:highlight w:val="lightGray"/>
        </w:rPr>
        <w:t>11be supports 240 MHz and 160+80 MHz transmission</w:t>
      </w:r>
      <w:r w:rsidR="00C649F0" w:rsidRPr="005C416B">
        <w:rPr>
          <w:highlight w:val="lightGray"/>
        </w:rPr>
        <w:t>.</w:t>
      </w:r>
    </w:p>
    <w:p w14:paraId="2034666E" w14:textId="77777777" w:rsidR="00D623C1" w:rsidRPr="005C416B" w:rsidRDefault="000E234D" w:rsidP="00486858">
      <w:pPr>
        <w:pStyle w:val="ListParagraph"/>
        <w:numPr>
          <w:ilvl w:val="0"/>
          <w:numId w:val="5"/>
        </w:numPr>
        <w:jc w:val="both"/>
        <w:rPr>
          <w:highlight w:val="lightGray"/>
        </w:rPr>
      </w:pPr>
      <w:r w:rsidRPr="005C416B">
        <w:rPr>
          <w:highlight w:val="lightGray"/>
        </w:rPr>
        <w:t>Whether 240/160+80 MHz is formed by 80</w:t>
      </w:r>
      <w:r w:rsidR="00D623C1" w:rsidRPr="005C416B">
        <w:rPr>
          <w:highlight w:val="lightGray"/>
        </w:rPr>
        <w:t xml:space="preserve"> </w:t>
      </w:r>
      <w:r w:rsidRPr="005C416B">
        <w:rPr>
          <w:highlight w:val="lightGray"/>
        </w:rPr>
        <w:t>MHz channel puncturing of 320/160+160 MHz is TBD</w:t>
      </w:r>
      <w:r w:rsidR="00D623C1" w:rsidRPr="005C416B">
        <w:rPr>
          <w:highlight w:val="lightGray"/>
        </w:rPr>
        <w:t>.</w:t>
      </w:r>
    </w:p>
    <w:p w14:paraId="154A430F" w14:textId="77777777" w:rsidR="00D623C1" w:rsidRPr="00240B80" w:rsidRDefault="00D623C1" w:rsidP="002A0425">
      <w:pPr>
        <w:jc w:val="both"/>
      </w:pPr>
      <w:r w:rsidRPr="005C416B">
        <w:rPr>
          <w:highlight w:val="lightGray"/>
        </w:rPr>
        <w:t>[Motion 16,</w:t>
      </w:r>
      <w:r w:rsidR="009A4898" w:rsidRPr="005C416B">
        <w:rPr>
          <w:highlight w:val="lightGray"/>
        </w:rPr>
        <w:t xml:space="preserve"> </w:t>
      </w:r>
      <w:sdt>
        <w:sdtPr>
          <w:rPr>
            <w:highlight w:val="lightGray"/>
          </w:rPr>
          <w:id w:val="189265797"/>
          <w:citation/>
        </w:sdtPr>
        <w:sdtEndPr/>
        <w:sdtContent>
          <w:r w:rsidR="009A4898" w:rsidRPr="005C416B">
            <w:rPr>
              <w:highlight w:val="lightGray"/>
            </w:rPr>
            <w:fldChar w:fldCharType="begin"/>
          </w:r>
          <w:r w:rsidR="009A4898" w:rsidRPr="005C416B">
            <w:rPr>
              <w:highlight w:val="lightGray"/>
              <w:lang w:val="en-US"/>
            </w:rPr>
            <w:instrText xml:space="preserve"> CITATION 19_1755r1 \l 1033 </w:instrText>
          </w:r>
          <w:r w:rsidR="009A4898" w:rsidRPr="005C416B">
            <w:rPr>
              <w:highlight w:val="lightGray"/>
            </w:rPr>
            <w:fldChar w:fldCharType="separate"/>
          </w:r>
          <w:r w:rsidR="00860E27" w:rsidRPr="00860E27">
            <w:rPr>
              <w:noProof/>
              <w:highlight w:val="lightGray"/>
              <w:lang w:val="en-US"/>
            </w:rPr>
            <w:t>[3]</w:t>
          </w:r>
          <w:r w:rsidR="009A4898" w:rsidRPr="005C416B">
            <w:rPr>
              <w:highlight w:val="lightGray"/>
            </w:rPr>
            <w:fldChar w:fldCharType="end"/>
          </w:r>
        </w:sdtContent>
      </w:sdt>
      <w:r w:rsidR="009B2D9B" w:rsidRPr="005C416B">
        <w:rPr>
          <w:highlight w:val="lightGray"/>
        </w:rPr>
        <w:t xml:space="preserve"> and </w:t>
      </w:r>
      <w:sdt>
        <w:sdtPr>
          <w:rPr>
            <w:highlight w:val="lightGray"/>
          </w:rPr>
          <w:id w:val="-1659066253"/>
          <w:citation/>
        </w:sdtPr>
        <w:sdtEndPr/>
        <w:sdtContent>
          <w:r w:rsidR="009B2D9B" w:rsidRPr="005C416B">
            <w:rPr>
              <w:highlight w:val="lightGray"/>
            </w:rPr>
            <w:fldChar w:fldCharType="begin"/>
          </w:r>
          <w:r w:rsidR="009B2D9B" w:rsidRPr="005C416B">
            <w:rPr>
              <w:highlight w:val="lightGray"/>
              <w:lang w:val="en-US"/>
            </w:rPr>
            <w:instrText xml:space="preserve">CITATION 19_1066r3 \l 1033 </w:instrText>
          </w:r>
          <w:r w:rsidR="009B2D9B" w:rsidRPr="005C416B">
            <w:rPr>
              <w:highlight w:val="lightGray"/>
            </w:rPr>
            <w:fldChar w:fldCharType="separate"/>
          </w:r>
          <w:r w:rsidR="00860E27" w:rsidRPr="00860E27">
            <w:rPr>
              <w:noProof/>
              <w:highlight w:val="lightGray"/>
              <w:lang w:val="en-US"/>
            </w:rPr>
            <w:t>[4]</w:t>
          </w:r>
          <w:r w:rsidR="009B2D9B" w:rsidRPr="005C416B">
            <w:rPr>
              <w:highlight w:val="lightGray"/>
            </w:rPr>
            <w:fldChar w:fldCharType="end"/>
          </w:r>
        </w:sdtContent>
      </w:sdt>
      <w:r w:rsidRPr="005C416B">
        <w:rPr>
          <w:highlight w:val="lightGray"/>
        </w:rPr>
        <w:t>]</w:t>
      </w:r>
    </w:p>
    <w:p w14:paraId="5CFB59A9" w14:textId="77777777" w:rsidR="00D623C1" w:rsidRDefault="00D623C1" w:rsidP="002A0425">
      <w:pPr>
        <w:jc w:val="both"/>
        <w:rPr>
          <w:highlight w:val="lightGray"/>
        </w:rPr>
      </w:pPr>
    </w:p>
    <w:p w14:paraId="2EDD0FAB" w14:textId="77777777" w:rsidR="00D7590D" w:rsidRPr="00F2330A" w:rsidRDefault="00D7590D" w:rsidP="00D7590D">
      <w:pPr>
        <w:jc w:val="both"/>
        <w:rPr>
          <w:szCs w:val="22"/>
          <w:highlight w:val="green"/>
        </w:rPr>
      </w:pPr>
      <w:r w:rsidRPr="00F2330A">
        <w:rPr>
          <w:b/>
          <w:szCs w:val="22"/>
          <w:highlight w:val="green"/>
        </w:rPr>
        <w:t>Straw poll #116</w:t>
      </w:r>
    </w:p>
    <w:p w14:paraId="71AEF281" w14:textId="4D440071" w:rsidR="00D7590D" w:rsidRPr="00F2330A" w:rsidRDefault="00D7590D" w:rsidP="00D7590D">
      <w:pPr>
        <w:rPr>
          <w:szCs w:val="22"/>
          <w:highlight w:val="green"/>
        </w:rPr>
      </w:pPr>
      <w:del w:id="344" w:author="Edward Au" w:date="2020-07-23T13:58:00Z">
        <w:r w:rsidRPr="00F2330A" w:rsidDel="00DA3DC5">
          <w:rPr>
            <w:szCs w:val="22"/>
            <w:highlight w:val="green"/>
          </w:rPr>
          <w:delText xml:space="preserve">Do you agree that no </w:delText>
        </w:r>
      </w:del>
      <w:ins w:id="345" w:author="Edward Au" w:date="2020-07-23T13:58:00Z">
        <w:r w:rsidR="00DA3DC5" w:rsidRPr="00F2330A">
          <w:rPr>
            <w:szCs w:val="22"/>
            <w:highlight w:val="green"/>
          </w:rPr>
          <w:t xml:space="preserve">No </w:t>
        </w:r>
      </w:ins>
      <w:r w:rsidRPr="00F2330A">
        <w:rPr>
          <w:szCs w:val="22"/>
          <w:highlight w:val="green"/>
        </w:rPr>
        <w:t xml:space="preserve">240 MHz channelization is defined in </w:t>
      </w:r>
      <w:ins w:id="346" w:author="Edward Au" w:date="2020-07-23T13:58:00Z">
        <w:r w:rsidR="00DA3DC5" w:rsidRPr="00F2330A">
          <w:rPr>
            <w:szCs w:val="22"/>
            <w:highlight w:val="green"/>
          </w:rPr>
          <w:t>802.</w:t>
        </w:r>
      </w:ins>
      <w:r w:rsidRPr="00F2330A">
        <w:rPr>
          <w:szCs w:val="22"/>
          <w:highlight w:val="green"/>
        </w:rPr>
        <w:t>11be.</w:t>
      </w:r>
    </w:p>
    <w:p w14:paraId="5F9A2178" w14:textId="6B5FBC6A" w:rsidR="00D7590D" w:rsidRPr="00F2330A" w:rsidRDefault="00D7590D" w:rsidP="001519DC">
      <w:pPr>
        <w:pStyle w:val="ListParagraph"/>
        <w:numPr>
          <w:ilvl w:val="0"/>
          <w:numId w:val="110"/>
        </w:numPr>
        <w:rPr>
          <w:szCs w:val="22"/>
          <w:highlight w:val="green"/>
        </w:rPr>
      </w:pPr>
      <w:r w:rsidRPr="00F2330A">
        <w:rPr>
          <w:szCs w:val="22"/>
          <w:highlight w:val="green"/>
        </w:rPr>
        <w:t>Note: 240/160+80 MHz entry in BW field is TBD</w:t>
      </w:r>
      <w:ins w:id="347" w:author="Edward Au" w:date="2020-07-23T13:58:00Z">
        <w:r w:rsidR="00DA3DC5" w:rsidRPr="00F2330A">
          <w:rPr>
            <w:szCs w:val="22"/>
            <w:highlight w:val="green"/>
          </w:rPr>
          <w:t>.</w:t>
        </w:r>
      </w:ins>
      <w:r w:rsidRPr="00F2330A">
        <w:rPr>
          <w:szCs w:val="22"/>
          <w:highlight w:val="green"/>
        </w:rPr>
        <w:t xml:space="preserve"> </w:t>
      </w:r>
      <w:r w:rsidRPr="00F2330A">
        <w:rPr>
          <w:b/>
          <w:i/>
          <w:szCs w:val="22"/>
          <w:highlight w:val="green"/>
        </w:rPr>
        <w:t>[#SP116]</w:t>
      </w:r>
    </w:p>
    <w:p w14:paraId="3702D3EF" w14:textId="77777777" w:rsidR="00D7590D" w:rsidRPr="00D7590D" w:rsidRDefault="00D7590D" w:rsidP="00D7590D">
      <w:pPr>
        <w:jc w:val="both"/>
        <w:rPr>
          <w:szCs w:val="22"/>
        </w:rPr>
      </w:pPr>
      <w:r w:rsidRPr="00F2330A">
        <w:rPr>
          <w:szCs w:val="22"/>
          <w:highlight w:val="green"/>
        </w:rPr>
        <w:t>[20/0954r0 (240MHz transmission, Xiaogang Chen, Intel), SP (modified), Y/N/A: 38/0/12]</w:t>
      </w:r>
    </w:p>
    <w:p w14:paraId="08299C8E" w14:textId="77777777" w:rsidR="00D7590D" w:rsidRPr="0094572F" w:rsidRDefault="00D7590D" w:rsidP="002A0425">
      <w:pPr>
        <w:jc w:val="both"/>
        <w:rPr>
          <w:highlight w:val="lightGray"/>
        </w:rPr>
      </w:pPr>
    </w:p>
    <w:p w14:paraId="31AB7F9D" w14:textId="77777777" w:rsidR="004C766E" w:rsidRPr="005C416B" w:rsidRDefault="004C766E" w:rsidP="002A0425">
      <w:pPr>
        <w:jc w:val="both"/>
        <w:rPr>
          <w:highlight w:val="lightGray"/>
        </w:rPr>
      </w:pPr>
      <w:r w:rsidRPr="005C416B">
        <w:rPr>
          <w:highlight w:val="lightGray"/>
        </w:rPr>
        <w:t>240/160+80 MHz band</w:t>
      </w:r>
      <w:r w:rsidR="004402DA" w:rsidRPr="005C416B">
        <w:rPr>
          <w:highlight w:val="lightGray"/>
        </w:rPr>
        <w:t xml:space="preserve">width is constructed from </w:t>
      </w:r>
      <w:r w:rsidR="00CB0232" w:rsidRPr="005C416B">
        <w:rPr>
          <w:highlight w:val="lightGray"/>
        </w:rPr>
        <w:t>three</w:t>
      </w:r>
      <w:r w:rsidR="004402DA" w:rsidRPr="005C416B">
        <w:rPr>
          <w:highlight w:val="lightGray"/>
        </w:rPr>
        <w:t xml:space="preserve"> </w:t>
      </w:r>
      <w:r w:rsidRPr="005C416B">
        <w:rPr>
          <w:highlight w:val="lightGray"/>
        </w:rPr>
        <w:t>80</w:t>
      </w:r>
      <w:r w:rsidR="009F0F1B" w:rsidRPr="005C416B">
        <w:rPr>
          <w:highlight w:val="lightGray"/>
        </w:rPr>
        <w:t xml:space="preserve"> </w:t>
      </w:r>
      <w:r w:rsidRPr="005C416B">
        <w:rPr>
          <w:highlight w:val="lightGray"/>
        </w:rPr>
        <w:t>MHz channels which include primary 80</w:t>
      </w:r>
      <w:r w:rsidR="009F0F1B" w:rsidRPr="005C416B">
        <w:rPr>
          <w:highlight w:val="lightGray"/>
        </w:rPr>
        <w:t xml:space="preserve"> </w:t>
      </w:r>
      <w:r w:rsidRPr="005C416B">
        <w:rPr>
          <w:highlight w:val="lightGray"/>
        </w:rPr>
        <w:t>MHz</w:t>
      </w:r>
      <w:r w:rsidR="009F0F1B" w:rsidRPr="005C416B">
        <w:rPr>
          <w:highlight w:val="lightGray"/>
        </w:rPr>
        <w:t>.</w:t>
      </w:r>
    </w:p>
    <w:p w14:paraId="1B4B6DFF" w14:textId="77777777" w:rsidR="009F0F1B" w:rsidRPr="005C416B" w:rsidRDefault="009F0F1B" w:rsidP="002A0425">
      <w:pPr>
        <w:jc w:val="both"/>
        <w:rPr>
          <w:highlight w:val="lightGray"/>
        </w:rPr>
      </w:pPr>
      <w:r w:rsidRPr="005C416B">
        <w:rPr>
          <w:highlight w:val="lightGray"/>
        </w:rPr>
        <w:t>[Motion 17,</w:t>
      </w:r>
      <w:r w:rsidR="00B1797E" w:rsidRPr="005C416B">
        <w:rPr>
          <w:highlight w:val="lightGray"/>
        </w:rPr>
        <w:t xml:space="preserve"> </w:t>
      </w:r>
      <w:sdt>
        <w:sdtPr>
          <w:rPr>
            <w:highlight w:val="lightGray"/>
          </w:rPr>
          <w:id w:val="-730767725"/>
          <w:citation/>
        </w:sdtPr>
        <w:sdtEndPr/>
        <w:sdtContent>
          <w:r w:rsidR="004B4287" w:rsidRPr="005C416B">
            <w:rPr>
              <w:highlight w:val="lightGray"/>
            </w:rPr>
            <w:fldChar w:fldCharType="begin"/>
          </w:r>
          <w:r w:rsidR="004B4287" w:rsidRPr="005C416B">
            <w:rPr>
              <w:highlight w:val="lightGray"/>
              <w:lang w:val="en-US"/>
            </w:rPr>
            <w:instrText xml:space="preserve"> CITATION 19_1755r1 \l 1033 </w:instrText>
          </w:r>
          <w:r w:rsidR="004B4287" w:rsidRPr="005C416B">
            <w:rPr>
              <w:highlight w:val="lightGray"/>
            </w:rPr>
            <w:fldChar w:fldCharType="separate"/>
          </w:r>
          <w:r w:rsidR="00860E27" w:rsidRPr="00860E27">
            <w:rPr>
              <w:noProof/>
              <w:highlight w:val="lightGray"/>
              <w:lang w:val="en-US"/>
            </w:rPr>
            <w:t>[3]</w:t>
          </w:r>
          <w:r w:rsidR="004B4287" w:rsidRPr="005C416B">
            <w:rPr>
              <w:highlight w:val="lightGray"/>
            </w:rPr>
            <w:fldChar w:fldCharType="end"/>
          </w:r>
        </w:sdtContent>
      </w:sdt>
      <w:r w:rsidR="004B4287" w:rsidRPr="005C416B">
        <w:rPr>
          <w:highlight w:val="lightGray"/>
        </w:rPr>
        <w:t xml:space="preserve"> and </w:t>
      </w:r>
      <w:sdt>
        <w:sdtPr>
          <w:rPr>
            <w:highlight w:val="lightGray"/>
          </w:rPr>
          <w:id w:val="179940600"/>
          <w:citation/>
        </w:sdtPr>
        <w:sdtEndPr/>
        <w:sdtContent>
          <w:r w:rsidR="00E766B3" w:rsidRPr="005C416B">
            <w:rPr>
              <w:highlight w:val="lightGray"/>
            </w:rPr>
            <w:fldChar w:fldCharType="begin"/>
          </w:r>
          <w:r w:rsidR="00E766B3" w:rsidRPr="005C416B">
            <w:rPr>
              <w:highlight w:val="lightGray"/>
              <w:lang w:val="en-US"/>
            </w:rPr>
            <w:instrText xml:space="preserve"> CITATION 19_1889r2 \l 1033 </w:instrText>
          </w:r>
          <w:r w:rsidR="00E766B3" w:rsidRPr="005C416B">
            <w:rPr>
              <w:highlight w:val="lightGray"/>
            </w:rPr>
            <w:fldChar w:fldCharType="separate"/>
          </w:r>
          <w:r w:rsidR="00860E27" w:rsidRPr="00860E27">
            <w:rPr>
              <w:noProof/>
              <w:highlight w:val="lightGray"/>
              <w:lang w:val="en-US"/>
            </w:rPr>
            <w:t>[5]</w:t>
          </w:r>
          <w:r w:rsidR="00E766B3" w:rsidRPr="005C416B">
            <w:rPr>
              <w:highlight w:val="lightGray"/>
            </w:rPr>
            <w:fldChar w:fldCharType="end"/>
          </w:r>
        </w:sdtContent>
      </w:sdt>
      <w:r w:rsidRPr="005C416B">
        <w:rPr>
          <w:highlight w:val="lightGray"/>
        </w:rPr>
        <w:t>]</w:t>
      </w:r>
    </w:p>
    <w:p w14:paraId="2403261B" w14:textId="77777777" w:rsidR="00D7590D" w:rsidRPr="005C416B" w:rsidRDefault="00D7590D" w:rsidP="002A0425">
      <w:pPr>
        <w:jc w:val="both"/>
        <w:rPr>
          <w:highlight w:val="lightGray"/>
        </w:rPr>
      </w:pPr>
    </w:p>
    <w:p w14:paraId="60086FC3" w14:textId="46869B9D" w:rsidR="0097063B" w:rsidRPr="005C416B" w:rsidRDefault="0097063B" w:rsidP="00E6740A">
      <w:pPr>
        <w:jc w:val="both"/>
        <w:rPr>
          <w:highlight w:val="lightGray"/>
        </w:rPr>
      </w:pPr>
      <w:r w:rsidRPr="005C416B">
        <w:rPr>
          <w:highlight w:val="lightGray"/>
        </w:rPr>
        <w:t xml:space="preserve">802.11be reuses 802.11ax tone plan for 20/40 MHz PPDU and, with the exception of pilot locations, for 80/160/80+80 </w:t>
      </w:r>
      <w:r w:rsidR="00E16E84" w:rsidRPr="005C416B">
        <w:rPr>
          <w:highlight w:val="lightGray"/>
        </w:rPr>
        <w:t xml:space="preserve">MHz </w:t>
      </w:r>
      <w:r w:rsidRPr="005C416B">
        <w:rPr>
          <w:highlight w:val="lightGray"/>
        </w:rPr>
        <w:t>in non-OFDMA PPDU. For 320 MHz and 160+160 MHz PPDU, 802.11be uses duplicated EHT160</w:t>
      </w:r>
      <w:r w:rsidR="00C61D5B" w:rsidRPr="005C416B">
        <w:rPr>
          <w:highlight w:val="lightGray"/>
        </w:rPr>
        <w:t>.</w:t>
      </w:r>
    </w:p>
    <w:p w14:paraId="279470D4" w14:textId="77777777" w:rsidR="006174B7" w:rsidRPr="005C416B" w:rsidRDefault="006174B7" w:rsidP="00E6740A">
      <w:pPr>
        <w:jc w:val="both"/>
        <w:rPr>
          <w:highlight w:val="lightGray"/>
        </w:rPr>
      </w:pPr>
      <w:r w:rsidRPr="005C416B">
        <w:rPr>
          <w:highlight w:val="lightGray"/>
        </w:rPr>
        <w:t xml:space="preserve">[Motion 33, </w:t>
      </w:r>
      <w:sdt>
        <w:sdtPr>
          <w:rPr>
            <w:highlight w:val="lightGray"/>
          </w:rPr>
          <w:id w:val="408345781"/>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860E27" w:rsidRPr="00860E27">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460697119"/>
          <w:citation/>
        </w:sdtPr>
        <w:sdtEndPr/>
        <w:sdtContent>
          <w:r w:rsidRPr="005C416B">
            <w:rPr>
              <w:highlight w:val="lightGray"/>
            </w:rPr>
            <w:fldChar w:fldCharType="begin"/>
          </w:r>
          <w:r w:rsidRPr="005C416B">
            <w:rPr>
              <w:highlight w:val="lightGray"/>
              <w:lang w:val="en-US"/>
            </w:rPr>
            <w:instrText xml:space="preserve"> CITATION 19_1521r2 \l 1033 </w:instrText>
          </w:r>
          <w:r w:rsidRPr="005C416B">
            <w:rPr>
              <w:highlight w:val="lightGray"/>
            </w:rPr>
            <w:fldChar w:fldCharType="separate"/>
          </w:r>
          <w:r w:rsidR="00860E27" w:rsidRPr="00860E27">
            <w:rPr>
              <w:noProof/>
              <w:highlight w:val="lightGray"/>
              <w:lang w:val="en-US"/>
            </w:rPr>
            <w:t>[6]</w:t>
          </w:r>
          <w:r w:rsidRPr="005C416B">
            <w:rPr>
              <w:highlight w:val="lightGray"/>
            </w:rPr>
            <w:fldChar w:fldCharType="end"/>
          </w:r>
        </w:sdtContent>
      </w:sdt>
      <w:r w:rsidRPr="005C416B">
        <w:rPr>
          <w:highlight w:val="lightGray"/>
        </w:rPr>
        <w:t>]</w:t>
      </w:r>
    </w:p>
    <w:p w14:paraId="22DD59F5" w14:textId="7CD8B819" w:rsidR="0097063B" w:rsidRPr="005C416B" w:rsidRDefault="0097063B" w:rsidP="0097063B">
      <w:pPr>
        <w:jc w:val="both"/>
        <w:rPr>
          <w:highlight w:val="lightGray"/>
        </w:rPr>
      </w:pPr>
      <w:r w:rsidRPr="005C416B">
        <w:rPr>
          <w:highlight w:val="lightGray"/>
        </w:rPr>
        <w:t xml:space="preserve">[Motion 118, </w:t>
      </w:r>
      <w:sdt>
        <w:sdtPr>
          <w:rPr>
            <w:highlight w:val="lightGray"/>
          </w:rPr>
          <w:id w:val="1516967973"/>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1572547835"/>
          <w:citation/>
        </w:sdtPr>
        <w:sdtEndPr/>
        <w:sdtContent>
          <w:r w:rsidR="0025758F">
            <w:rPr>
              <w:highlight w:val="lightGray"/>
            </w:rPr>
            <w:fldChar w:fldCharType="begin"/>
          </w:r>
          <w:r w:rsidR="0025758F">
            <w:rPr>
              <w:highlight w:val="lightGray"/>
              <w:lang w:val="en-US"/>
            </w:rPr>
            <w:instrText xml:space="preserve"> CITATION 20_0955r1 \l 1033 </w:instrText>
          </w:r>
          <w:r w:rsidR="0025758F">
            <w:rPr>
              <w:highlight w:val="lightGray"/>
            </w:rPr>
            <w:fldChar w:fldCharType="separate"/>
          </w:r>
          <w:r w:rsidR="00860E27" w:rsidRPr="00860E27">
            <w:rPr>
              <w:noProof/>
              <w:highlight w:val="lightGray"/>
              <w:lang w:val="en-US"/>
            </w:rPr>
            <w:t>[8]</w:t>
          </w:r>
          <w:r w:rsidR="0025758F">
            <w:rPr>
              <w:highlight w:val="lightGray"/>
            </w:rPr>
            <w:fldChar w:fldCharType="end"/>
          </w:r>
        </w:sdtContent>
      </w:sdt>
      <w:r w:rsidR="0025758F">
        <w:rPr>
          <w:highlight w:val="lightGray"/>
        </w:rPr>
        <w:t>]</w:t>
      </w:r>
    </w:p>
    <w:p w14:paraId="04B94917" w14:textId="77777777" w:rsidR="004A47D3" w:rsidRPr="005C416B" w:rsidRDefault="004A47D3" w:rsidP="00E6740A">
      <w:pPr>
        <w:jc w:val="both"/>
        <w:rPr>
          <w:highlight w:val="lightGray"/>
        </w:rPr>
      </w:pPr>
    </w:p>
    <w:p w14:paraId="62F79E70" w14:textId="60B0BCF0" w:rsidR="008D281A" w:rsidRPr="005C416B" w:rsidRDefault="008D281A" w:rsidP="004A47D3">
      <w:pPr>
        <w:jc w:val="both"/>
        <w:rPr>
          <w:highlight w:val="lightGray"/>
        </w:rPr>
      </w:pPr>
      <w:r w:rsidRPr="005C416B">
        <w:rPr>
          <w:highlight w:val="lightGray"/>
        </w:rPr>
        <w:t>802.11be 240/160+80 MHz transmission consists of 3x80 MHz segments while the tone plan of each 80 MHz segment is the same as EHT80.</w:t>
      </w:r>
    </w:p>
    <w:p w14:paraId="4BC24C3E" w14:textId="77777777" w:rsidR="004A47D3" w:rsidRPr="005C416B" w:rsidRDefault="004A47D3" w:rsidP="004A47D3">
      <w:pPr>
        <w:jc w:val="both"/>
        <w:rPr>
          <w:highlight w:val="lightGray"/>
        </w:rPr>
      </w:pPr>
      <w:r w:rsidRPr="005C416B">
        <w:rPr>
          <w:highlight w:val="lightGray"/>
        </w:rPr>
        <w:t xml:space="preserve">[Motion 35, </w:t>
      </w:r>
      <w:sdt>
        <w:sdtPr>
          <w:rPr>
            <w:highlight w:val="lightGray"/>
          </w:rPr>
          <w:id w:val="-1836449924"/>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860E27" w:rsidRPr="00860E27">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2012977326"/>
          <w:citation/>
        </w:sdtPr>
        <w:sdtEndPr/>
        <w:sdtContent>
          <w:r w:rsidRPr="005C416B">
            <w:rPr>
              <w:highlight w:val="lightGray"/>
            </w:rPr>
            <w:fldChar w:fldCharType="begin"/>
          </w:r>
          <w:r w:rsidRPr="005C416B">
            <w:rPr>
              <w:highlight w:val="lightGray"/>
              <w:lang w:val="en-US"/>
            </w:rPr>
            <w:instrText xml:space="preserve"> CITATION 19_1521r2 \l 1033 </w:instrText>
          </w:r>
          <w:r w:rsidRPr="005C416B">
            <w:rPr>
              <w:highlight w:val="lightGray"/>
            </w:rPr>
            <w:fldChar w:fldCharType="separate"/>
          </w:r>
          <w:r w:rsidR="00860E27" w:rsidRPr="00860E27">
            <w:rPr>
              <w:noProof/>
              <w:highlight w:val="lightGray"/>
              <w:lang w:val="en-US"/>
            </w:rPr>
            <w:t>[6]</w:t>
          </w:r>
          <w:r w:rsidRPr="005C416B">
            <w:rPr>
              <w:highlight w:val="lightGray"/>
            </w:rPr>
            <w:fldChar w:fldCharType="end"/>
          </w:r>
        </w:sdtContent>
      </w:sdt>
      <w:r w:rsidRPr="005C416B">
        <w:rPr>
          <w:highlight w:val="lightGray"/>
        </w:rPr>
        <w:t>]</w:t>
      </w:r>
    </w:p>
    <w:p w14:paraId="34BE0DE1" w14:textId="77777777" w:rsidR="0025758F" w:rsidRPr="005C416B" w:rsidRDefault="0025758F" w:rsidP="0025758F">
      <w:pPr>
        <w:jc w:val="both"/>
        <w:rPr>
          <w:highlight w:val="lightGray"/>
        </w:rPr>
      </w:pPr>
      <w:r w:rsidRPr="005C416B">
        <w:rPr>
          <w:highlight w:val="lightGray"/>
        </w:rPr>
        <w:t xml:space="preserve">[Motion 118, </w:t>
      </w:r>
      <w:sdt>
        <w:sdtPr>
          <w:rPr>
            <w:highlight w:val="lightGray"/>
          </w:rPr>
          <w:id w:val="-105589284"/>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749347326"/>
          <w:citation/>
        </w:sdtPr>
        <w:sdtEnd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860E27" w:rsidRPr="00860E27">
            <w:rPr>
              <w:noProof/>
              <w:highlight w:val="lightGray"/>
              <w:lang w:val="en-US"/>
            </w:rPr>
            <w:t>[8]</w:t>
          </w:r>
          <w:r>
            <w:rPr>
              <w:highlight w:val="lightGray"/>
            </w:rPr>
            <w:fldChar w:fldCharType="end"/>
          </w:r>
        </w:sdtContent>
      </w:sdt>
      <w:r>
        <w:rPr>
          <w:highlight w:val="lightGray"/>
        </w:rPr>
        <w:t>]</w:t>
      </w:r>
    </w:p>
    <w:p w14:paraId="03598999" w14:textId="536E3A28" w:rsidR="00E46D92" w:rsidRDefault="00E46D92" w:rsidP="00E46D92">
      <w:pPr>
        <w:pStyle w:val="ListParagraph"/>
        <w:ind w:left="0"/>
        <w:rPr>
          <w:szCs w:val="22"/>
          <w:highlight w:val="lightGray"/>
          <w:lang w:val="en-US"/>
        </w:rPr>
      </w:pPr>
    </w:p>
    <w:p w14:paraId="60553CA1" w14:textId="11376521" w:rsidR="00F1681A" w:rsidRPr="00F2330A" w:rsidRDefault="00F1681A" w:rsidP="00F1681A">
      <w:pPr>
        <w:jc w:val="both"/>
        <w:rPr>
          <w:szCs w:val="22"/>
          <w:highlight w:val="green"/>
        </w:rPr>
      </w:pPr>
      <w:r w:rsidRPr="00F2330A">
        <w:rPr>
          <w:b/>
          <w:szCs w:val="22"/>
          <w:highlight w:val="green"/>
        </w:rPr>
        <w:t>Straw poll #117</w:t>
      </w:r>
    </w:p>
    <w:p w14:paraId="4C714CEF" w14:textId="237AD1C4" w:rsidR="00F1681A" w:rsidRPr="00F2330A" w:rsidRDefault="00F1681A">
      <w:pPr>
        <w:rPr>
          <w:szCs w:val="22"/>
          <w:highlight w:val="green"/>
        </w:rPr>
        <w:pPrChange w:id="348" w:author="Edward Au" w:date="2020-07-23T13:58:00Z">
          <w:pPr>
            <w:pStyle w:val="ListParagraph"/>
            <w:numPr>
              <w:numId w:val="110"/>
            </w:numPr>
            <w:ind w:hanging="360"/>
          </w:pPr>
        </w:pPrChange>
      </w:pPr>
      <w:r w:rsidRPr="00F2330A">
        <w:rPr>
          <w:szCs w:val="22"/>
          <w:highlight w:val="green"/>
        </w:rPr>
        <w:t>240/160+80</w:t>
      </w:r>
      <w:ins w:id="349" w:author="Edward Au" w:date="2020-07-23T13:58:00Z">
        <w:r w:rsidR="00DA3DC5" w:rsidRPr="00F2330A">
          <w:rPr>
            <w:szCs w:val="22"/>
            <w:highlight w:val="green"/>
          </w:rPr>
          <w:t xml:space="preserve"> </w:t>
        </w:r>
      </w:ins>
      <w:r w:rsidRPr="00F2330A">
        <w:rPr>
          <w:szCs w:val="22"/>
          <w:highlight w:val="green"/>
        </w:rPr>
        <w:t>MHz transmission is subjected to 320/160+160</w:t>
      </w:r>
      <w:ins w:id="350" w:author="Edward Au" w:date="2020-07-23T13:58:00Z">
        <w:r w:rsidR="00DA3DC5" w:rsidRPr="00F2330A">
          <w:rPr>
            <w:szCs w:val="22"/>
            <w:highlight w:val="green"/>
          </w:rPr>
          <w:t xml:space="preserve"> </w:t>
        </w:r>
      </w:ins>
      <w:r w:rsidRPr="00F2330A">
        <w:rPr>
          <w:szCs w:val="22"/>
          <w:highlight w:val="green"/>
        </w:rPr>
        <w:t>MHz PPDU mask plus additional puncturing mask.</w:t>
      </w:r>
    </w:p>
    <w:p w14:paraId="31A13BF3" w14:textId="31D4EB11" w:rsidR="00F1681A" w:rsidRPr="00F2330A" w:rsidRDefault="00F1681A">
      <w:pPr>
        <w:rPr>
          <w:szCs w:val="22"/>
          <w:highlight w:val="green"/>
        </w:rPr>
        <w:pPrChange w:id="351" w:author="Edward Au" w:date="2020-07-23T13:58:00Z">
          <w:pPr>
            <w:pStyle w:val="ListParagraph"/>
            <w:numPr>
              <w:numId w:val="110"/>
            </w:numPr>
            <w:ind w:hanging="360"/>
          </w:pPr>
        </w:pPrChange>
      </w:pPr>
      <w:r w:rsidRPr="00F2330A">
        <w:rPr>
          <w:szCs w:val="22"/>
          <w:highlight w:val="green"/>
        </w:rPr>
        <w:t>320/160+160</w:t>
      </w:r>
      <w:ins w:id="352" w:author="Edward Au" w:date="2020-07-23T13:58:00Z">
        <w:r w:rsidR="00DA3DC5" w:rsidRPr="00F2330A">
          <w:rPr>
            <w:szCs w:val="22"/>
            <w:highlight w:val="green"/>
          </w:rPr>
          <w:t xml:space="preserve"> </w:t>
        </w:r>
      </w:ins>
      <w:r w:rsidRPr="00F2330A">
        <w:rPr>
          <w:szCs w:val="22"/>
          <w:highlight w:val="green"/>
        </w:rPr>
        <w:t>MHz transmission is subjected to 320/160+160</w:t>
      </w:r>
      <w:ins w:id="353" w:author="Edward Au" w:date="2020-07-23T13:58:00Z">
        <w:r w:rsidR="00DA3DC5" w:rsidRPr="00F2330A">
          <w:rPr>
            <w:szCs w:val="22"/>
            <w:highlight w:val="green"/>
          </w:rPr>
          <w:t xml:space="preserve"> </w:t>
        </w:r>
      </w:ins>
      <w:r w:rsidRPr="00F2330A">
        <w:rPr>
          <w:szCs w:val="22"/>
          <w:highlight w:val="green"/>
        </w:rPr>
        <w:t>MHz PPDU mask, additional puncturing mask can be applied according to the puncturing patterns and MRUs.</w:t>
      </w:r>
    </w:p>
    <w:p w14:paraId="553E0CA2" w14:textId="38CE02DD" w:rsidR="00F1681A" w:rsidRPr="00F2330A" w:rsidRDefault="00DA3DC5" w:rsidP="00F1681A">
      <w:pPr>
        <w:rPr>
          <w:szCs w:val="22"/>
          <w:highlight w:val="green"/>
        </w:rPr>
      </w:pPr>
      <w:ins w:id="354" w:author="Edward Au" w:date="2020-07-23T13:58:00Z">
        <w:r w:rsidRPr="00F2330A">
          <w:rPr>
            <w:szCs w:val="22"/>
            <w:highlight w:val="green"/>
          </w:rPr>
          <w:t xml:space="preserve">Details of the </w:t>
        </w:r>
      </w:ins>
      <w:del w:id="355" w:author="Edward Au" w:date="2020-07-23T13:58:00Z">
        <w:r w:rsidR="00F1681A" w:rsidRPr="00F2330A" w:rsidDel="00DA3DC5">
          <w:rPr>
            <w:szCs w:val="22"/>
            <w:highlight w:val="green"/>
          </w:rPr>
          <w:delText xml:space="preserve">The </w:delText>
        </w:r>
      </w:del>
      <w:r w:rsidR="00F1681A" w:rsidRPr="00F2330A">
        <w:rPr>
          <w:szCs w:val="22"/>
          <w:highlight w:val="green"/>
        </w:rPr>
        <w:t xml:space="preserve">masks </w:t>
      </w:r>
      <w:ins w:id="356" w:author="Edward Au" w:date="2020-07-23T13:58:00Z">
        <w:r w:rsidRPr="00F2330A">
          <w:rPr>
            <w:szCs w:val="22"/>
            <w:highlight w:val="green"/>
          </w:rPr>
          <w:t xml:space="preserve">are </w:t>
        </w:r>
      </w:ins>
      <w:r w:rsidR="00F1681A" w:rsidRPr="00F2330A">
        <w:rPr>
          <w:szCs w:val="22"/>
          <w:highlight w:val="green"/>
        </w:rPr>
        <w:t xml:space="preserve">TBD. </w:t>
      </w:r>
      <w:r w:rsidR="00F1681A" w:rsidRPr="00F2330A">
        <w:rPr>
          <w:b/>
          <w:i/>
          <w:szCs w:val="22"/>
          <w:highlight w:val="green"/>
        </w:rPr>
        <w:t>[#SP117]</w:t>
      </w:r>
    </w:p>
    <w:p w14:paraId="2C059FED" w14:textId="29451605" w:rsidR="00F1681A" w:rsidRPr="00F1681A" w:rsidRDefault="00F1681A" w:rsidP="00F1681A">
      <w:pPr>
        <w:jc w:val="both"/>
        <w:rPr>
          <w:szCs w:val="22"/>
        </w:rPr>
      </w:pPr>
      <w:r w:rsidRPr="00F2330A">
        <w:rPr>
          <w:szCs w:val="22"/>
          <w:highlight w:val="green"/>
        </w:rPr>
        <w:t>[20/0960r0 (Consideration on 240MHz, Eunsung Park, LGE), SP#2 (modified), Y/N/A: 37/3/14]</w:t>
      </w:r>
    </w:p>
    <w:p w14:paraId="480C91AE" w14:textId="77777777" w:rsidR="00F1681A" w:rsidRDefault="00F1681A" w:rsidP="00E46D92">
      <w:pPr>
        <w:pStyle w:val="ListParagraph"/>
        <w:ind w:left="0"/>
        <w:rPr>
          <w:szCs w:val="22"/>
          <w:highlight w:val="lightGray"/>
          <w:lang w:val="en-US"/>
        </w:rPr>
      </w:pPr>
    </w:p>
    <w:p w14:paraId="0AC9745D" w14:textId="77777777" w:rsidR="000504C7" w:rsidRDefault="000504C7">
      <w:pPr>
        <w:rPr>
          <w:szCs w:val="22"/>
          <w:highlight w:val="lightGray"/>
        </w:rPr>
      </w:pPr>
      <w:r>
        <w:rPr>
          <w:szCs w:val="22"/>
          <w:highlight w:val="lightGray"/>
        </w:rPr>
        <w:br w:type="page"/>
      </w:r>
    </w:p>
    <w:p w14:paraId="3FEAAA1B" w14:textId="483094CE" w:rsidR="004A47D3" w:rsidRPr="00240B80" w:rsidRDefault="00747716" w:rsidP="004A47D3">
      <w:pPr>
        <w:jc w:val="both"/>
        <w:rPr>
          <w:szCs w:val="22"/>
        </w:rPr>
      </w:pPr>
      <w:r w:rsidRPr="005C416B">
        <w:rPr>
          <w:szCs w:val="22"/>
          <w:highlight w:val="lightGray"/>
        </w:rPr>
        <w:lastRenderedPageBreak/>
        <w:t xml:space="preserve">802.11be </w:t>
      </w:r>
      <w:r w:rsidR="004A47D3" w:rsidRPr="005C416B">
        <w:rPr>
          <w:szCs w:val="22"/>
          <w:highlight w:val="lightGray"/>
        </w:rPr>
        <w:t>support</w:t>
      </w:r>
      <w:r w:rsidRPr="005C416B">
        <w:rPr>
          <w:szCs w:val="22"/>
          <w:highlight w:val="lightGray"/>
        </w:rPr>
        <w:t>s</w:t>
      </w:r>
      <w:r w:rsidR="004A47D3" w:rsidRPr="005C416B">
        <w:rPr>
          <w:szCs w:val="22"/>
          <w:highlight w:val="lightGray"/>
        </w:rPr>
        <w:t xml:space="preserve"> the following toneplan for </w:t>
      </w:r>
      <w:r w:rsidR="00EC0A6E" w:rsidRPr="005C416B">
        <w:rPr>
          <w:szCs w:val="22"/>
          <w:highlight w:val="lightGray"/>
        </w:rPr>
        <w:t>802.</w:t>
      </w:r>
      <w:r w:rsidR="004A47D3" w:rsidRPr="005C416B">
        <w:rPr>
          <w:szCs w:val="22"/>
          <w:highlight w:val="lightGray"/>
        </w:rPr>
        <w:t>11be 80 MHz OFDMA</w:t>
      </w:r>
      <w:r w:rsidRPr="005C416B">
        <w:rPr>
          <w:szCs w:val="22"/>
          <w:highlight w:val="lightGray"/>
        </w:rPr>
        <w:t>.</w:t>
      </w:r>
    </w:p>
    <w:p w14:paraId="288C9F7B" w14:textId="38B2DA98" w:rsidR="004A47D3" w:rsidRPr="005C416B" w:rsidRDefault="004A47D3" w:rsidP="00DF7E01">
      <w:pPr>
        <w:pStyle w:val="ListParagraph"/>
        <w:numPr>
          <w:ilvl w:val="0"/>
          <w:numId w:val="65"/>
        </w:numPr>
        <w:jc w:val="both"/>
        <w:rPr>
          <w:szCs w:val="22"/>
          <w:highlight w:val="lightGray"/>
        </w:rPr>
      </w:pPr>
      <w:r w:rsidRPr="005C416B">
        <w:rPr>
          <w:szCs w:val="22"/>
          <w:highlight w:val="lightGray"/>
        </w:rPr>
        <w:t xml:space="preserve">80 MHz OFDMA = 40 MHz DUP, Table 27-8 in </w:t>
      </w:r>
      <w:r w:rsidR="00EC0A6E" w:rsidRPr="005C416B">
        <w:rPr>
          <w:szCs w:val="22"/>
          <w:highlight w:val="lightGray"/>
        </w:rPr>
        <w:t>802.</w:t>
      </w:r>
      <w:r w:rsidRPr="005C416B">
        <w:rPr>
          <w:szCs w:val="22"/>
          <w:highlight w:val="lightGray"/>
        </w:rPr>
        <w:t>11ax D6</w:t>
      </w:r>
      <w:r w:rsidR="00C649F0" w:rsidRPr="005C416B">
        <w:rPr>
          <w:szCs w:val="22"/>
          <w:highlight w:val="lightGray"/>
        </w:rPr>
        <w:t>.0</w:t>
      </w:r>
      <w:r w:rsidRPr="005C416B">
        <w:rPr>
          <w:szCs w:val="22"/>
          <w:highlight w:val="lightGray"/>
        </w:rPr>
        <w:t xml:space="preserve"> right/left shifted by 256 tones.</w:t>
      </w:r>
    </w:p>
    <w:p w14:paraId="35CF0B13" w14:textId="77777777" w:rsidR="004A47D3" w:rsidRPr="005C416B" w:rsidRDefault="004A47D3" w:rsidP="004A47D3">
      <w:pPr>
        <w:jc w:val="both"/>
        <w:rPr>
          <w:szCs w:val="22"/>
          <w:highlight w:val="lightGray"/>
        </w:rPr>
      </w:pPr>
      <w:r w:rsidRPr="005C416B">
        <w:rPr>
          <w:noProof/>
          <w:szCs w:val="22"/>
          <w:highlight w:val="lightGray"/>
          <w:lang w:val="en-US" w:eastAsia="zh-CN"/>
        </w:rPr>
        <w:drawing>
          <wp:inline distT="0" distB="0" distL="0" distR="0" wp14:anchorId="249C7063" wp14:editId="20904176">
            <wp:extent cx="5943600" cy="105346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5DA90E6D" w14:textId="2ED5BAE7" w:rsidR="00AA0CBD" w:rsidRPr="005C416B" w:rsidRDefault="00AA0CBD" w:rsidP="00AA0CBD">
      <w:pPr>
        <w:pStyle w:val="Caption"/>
        <w:spacing w:after="0"/>
        <w:jc w:val="center"/>
        <w:rPr>
          <w:highlight w:val="lightGray"/>
          <w:lang w:val="en-US"/>
        </w:rPr>
      </w:pPr>
      <w:bookmarkStart w:id="357" w:name="_Toc47082189"/>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860E27">
        <w:rPr>
          <w:noProof/>
          <w:highlight w:val="lightGray"/>
        </w:rPr>
        <w:t>1</w:t>
      </w:r>
      <w:r w:rsidRPr="005C416B">
        <w:rPr>
          <w:highlight w:val="lightGray"/>
        </w:rPr>
        <w:fldChar w:fldCharType="end"/>
      </w:r>
      <w:r w:rsidRPr="005C416B">
        <w:rPr>
          <w:highlight w:val="lightGray"/>
        </w:rPr>
        <w:t xml:space="preserve"> – T</w:t>
      </w:r>
      <w:r w:rsidR="00F10778" w:rsidRPr="005C416B">
        <w:rPr>
          <w:highlight w:val="lightGray"/>
        </w:rPr>
        <w:t>one plan for 80 MHz OFDMA</w:t>
      </w:r>
      <w:bookmarkEnd w:id="357"/>
    </w:p>
    <w:p w14:paraId="62E8A620" w14:textId="77777777" w:rsidR="004A47D3" w:rsidRPr="005C416B" w:rsidRDefault="004A47D3" w:rsidP="00DF7E01">
      <w:pPr>
        <w:pStyle w:val="ListParagraph"/>
        <w:numPr>
          <w:ilvl w:val="0"/>
          <w:numId w:val="65"/>
        </w:numPr>
        <w:jc w:val="both"/>
        <w:rPr>
          <w:szCs w:val="22"/>
          <w:highlight w:val="lightGray"/>
        </w:rPr>
      </w:pPr>
      <w:r w:rsidRPr="005C416B">
        <w:rPr>
          <w:szCs w:val="22"/>
          <w:highlight w:val="lightGray"/>
        </w:rPr>
        <w:t>Note</w:t>
      </w:r>
    </w:p>
    <w:p w14:paraId="123A0BBE" w14:textId="21FDA0A9"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The 80MHz OFDMA design applies to any RU</w:t>
      </w:r>
      <w:r w:rsidR="004524C8" w:rsidRPr="005C416B">
        <w:rPr>
          <w:szCs w:val="22"/>
          <w:highlight w:val="lightGray"/>
          <w:lang w:val="en-US"/>
        </w:rPr>
        <w:t xml:space="preserve"> </w:t>
      </w:r>
      <w:r w:rsidRPr="005C416B">
        <w:rPr>
          <w:szCs w:val="22"/>
          <w:highlight w:val="lightGray"/>
          <w:lang w:val="en-US"/>
        </w:rPr>
        <w:t>&lt;</w:t>
      </w:r>
      <w:r w:rsidR="004524C8" w:rsidRPr="005C416B">
        <w:rPr>
          <w:szCs w:val="22"/>
          <w:highlight w:val="lightGray"/>
          <w:lang w:val="en-US"/>
        </w:rPr>
        <w:t xml:space="preserve"> </w:t>
      </w:r>
      <w:r w:rsidRPr="005C416B">
        <w:rPr>
          <w:szCs w:val="22"/>
          <w:highlight w:val="lightGray"/>
          <w:lang w:val="en-US"/>
        </w:rPr>
        <w:t>996 for all modes of transmission, SU, DL MU, TB PPDU, with and without puncturing</w:t>
      </w:r>
      <w:r w:rsidR="004524C8" w:rsidRPr="005C416B">
        <w:rPr>
          <w:szCs w:val="22"/>
          <w:highlight w:val="lightGray"/>
          <w:lang w:val="en-US"/>
        </w:rPr>
        <w:t>.</w:t>
      </w:r>
    </w:p>
    <w:p w14:paraId="57E14400" w14:textId="58F19963"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Non-OFDMA full BW 80</w:t>
      </w:r>
      <w:r w:rsidR="004524C8" w:rsidRPr="005C416B">
        <w:rPr>
          <w:szCs w:val="22"/>
          <w:highlight w:val="lightGray"/>
          <w:lang w:val="en-US"/>
        </w:rPr>
        <w:t xml:space="preserve"> </w:t>
      </w:r>
      <w:r w:rsidRPr="005C416B">
        <w:rPr>
          <w:szCs w:val="22"/>
          <w:highlight w:val="lightGray"/>
          <w:lang w:val="en-US"/>
        </w:rPr>
        <w:t>MHz segment uses 996</w:t>
      </w:r>
      <w:r w:rsidR="004524C8" w:rsidRPr="005C416B">
        <w:rPr>
          <w:szCs w:val="22"/>
          <w:highlight w:val="lightGray"/>
          <w:lang w:val="en-US"/>
        </w:rPr>
        <w:t xml:space="preserve"> </w:t>
      </w:r>
      <w:r w:rsidRPr="005C416B">
        <w:rPr>
          <w:szCs w:val="22"/>
          <w:highlight w:val="lightGray"/>
          <w:lang w:val="en-US"/>
        </w:rPr>
        <w:t>RU design</w:t>
      </w:r>
      <w:r w:rsidR="004524C8" w:rsidRPr="005C416B">
        <w:rPr>
          <w:szCs w:val="22"/>
          <w:highlight w:val="lightGray"/>
          <w:lang w:val="en-US"/>
        </w:rPr>
        <w:t>.</w:t>
      </w:r>
      <w:r w:rsidRPr="005C416B">
        <w:rPr>
          <w:szCs w:val="22"/>
          <w:highlight w:val="lightGray"/>
          <w:lang w:val="en-US"/>
        </w:rPr>
        <w:t xml:space="preserve"> </w:t>
      </w:r>
    </w:p>
    <w:p w14:paraId="77FA94E1" w14:textId="1873242E"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Any punctured 80</w:t>
      </w:r>
      <w:r w:rsidR="004524C8" w:rsidRPr="005C416B">
        <w:rPr>
          <w:szCs w:val="22"/>
          <w:highlight w:val="lightGray"/>
          <w:lang w:val="en-US"/>
        </w:rPr>
        <w:t xml:space="preserve"> </w:t>
      </w:r>
      <w:r w:rsidRPr="005C416B">
        <w:rPr>
          <w:szCs w:val="22"/>
          <w:highlight w:val="lightGray"/>
          <w:lang w:val="en-US"/>
        </w:rPr>
        <w:t>MHz segment uses the OFDMA tone plan</w:t>
      </w:r>
      <w:r w:rsidR="004524C8" w:rsidRPr="005C416B">
        <w:rPr>
          <w:szCs w:val="22"/>
          <w:highlight w:val="lightGray"/>
          <w:lang w:val="en-US"/>
        </w:rPr>
        <w:t>.</w:t>
      </w:r>
    </w:p>
    <w:p w14:paraId="632E769E" w14:textId="6EF7AD51"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For each 80MHz segment in 160</w:t>
      </w:r>
      <w:r w:rsidR="004524C8" w:rsidRPr="005C416B">
        <w:rPr>
          <w:szCs w:val="22"/>
          <w:highlight w:val="lightGray"/>
          <w:lang w:val="en-US"/>
        </w:rPr>
        <w:t xml:space="preserve"> </w:t>
      </w:r>
      <w:r w:rsidRPr="005C416B">
        <w:rPr>
          <w:szCs w:val="22"/>
          <w:highlight w:val="lightGray"/>
          <w:lang w:val="en-US"/>
        </w:rPr>
        <w:t>MHz, 240</w:t>
      </w:r>
      <w:r w:rsidR="004524C8" w:rsidRPr="005C416B">
        <w:rPr>
          <w:szCs w:val="22"/>
          <w:highlight w:val="lightGray"/>
          <w:lang w:val="en-US"/>
        </w:rPr>
        <w:t xml:space="preserve"> </w:t>
      </w:r>
      <w:r w:rsidRPr="005C416B">
        <w:rPr>
          <w:szCs w:val="22"/>
          <w:highlight w:val="lightGray"/>
          <w:lang w:val="en-US"/>
        </w:rPr>
        <w:t>MHz or 320</w:t>
      </w:r>
      <w:r w:rsidR="004524C8" w:rsidRPr="005C416B">
        <w:rPr>
          <w:szCs w:val="22"/>
          <w:highlight w:val="lightGray"/>
          <w:lang w:val="en-US"/>
        </w:rPr>
        <w:t xml:space="preserve"> </w:t>
      </w:r>
      <w:r w:rsidRPr="005C416B">
        <w:rPr>
          <w:szCs w:val="22"/>
          <w:highlight w:val="lightGray"/>
          <w:lang w:val="en-US"/>
        </w:rPr>
        <w:t xml:space="preserve">MHz:  if </w:t>
      </w:r>
      <w:r w:rsidR="00CE4228" w:rsidRPr="005C416B">
        <w:rPr>
          <w:szCs w:val="22"/>
          <w:highlight w:val="lightGray"/>
          <w:lang w:val="en-US"/>
        </w:rPr>
        <w:t xml:space="preserve">it is </w:t>
      </w:r>
      <w:r w:rsidRPr="005C416B">
        <w:rPr>
          <w:szCs w:val="22"/>
          <w:highlight w:val="lightGray"/>
          <w:lang w:val="en-US"/>
        </w:rPr>
        <w:t>punctured or used for OFDMA the 80</w:t>
      </w:r>
      <w:r w:rsidR="004524C8" w:rsidRPr="005C416B">
        <w:rPr>
          <w:szCs w:val="22"/>
          <w:highlight w:val="lightGray"/>
          <w:lang w:val="en-US"/>
        </w:rPr>
        <w:t xml:space="preserve"> </w:t>
      </w:r>
      <w:r w:rsidRPr="005C416B">
        <w:rPr>
          <w:szCs w:val="22"/>
          <w:highlight w:val="lightGray"/>
          <w:lang w:val="en-US"/>
        </w:rPr>
        <w:t>MHz OFDMA tone plan is used, if it’s used for non-OFDMA and non-punctured the 996</w:t>
      </w:r>
      <w:r w:rsidR="004524C8" w:rsidRPr="005C416B">
        <w:rPr>
          <w:szCs w:val="22"/>
          <w:highlight w:val="lightGray"/>
          <w:lang w:val="en-US"/>
        </w:rPr>
        <w:t xml:space="preserve"> </w:t>
      </w:r>
      <w:r w:rsidRPr="005C416B">
        <w:rPr>
          <w:szCs w:val="22"/>
          <w:highlight w:val="lightGray"/>
          <w:lang w:val="en-US"/>
        </w:rPr>
        <w:t>RU tone plan is used</w:t>
      </w:r>
      <w:r w:rsidR="004524C8" w:rsidRPr="005C416B">
        <w:rPr>
          <w:szCs w:val="22"/>
          <w:highlight w:val="lightGray"/>
          <w:lang w:val="en-US"/>
        </w:rPr>
        <w:t>.</w:t>
      </w:r>
    </w:p>
    <w:p w14:paraId="1F1C6BDD" w14:textId="776D540E" w:rsidR="004A47D3" w:rsidRPr="005C416B" w:rsidRDefault="00231C2A" w:rsidP="004A47D3">
      <w:pPr>
        <w:jc w:val="both"/>
        <w:rPr>
          <w:szCs w:val="22"/>
          <w:highlight w:val="lightGray"/>
        </w:rPr>
      </w:pPr>
      <w:r w:rsidRPr="005C416B">
        <w:rPr>
          <w:szCs w:val="22"/>
          <w:highlight w:val="lightGray"/>
        </w:rPr>
        <w:t xml:space="preserve">[Motion 112, #SP42, </w:t>
      </w:r>
      <w:sdt>
        <w:sdtPr>
          <w:rPr>
            <w:szCs w:val="22"/>
            <w:highlight w:val="lightGray"/>
          </w:rPr>
          <w:id w:val="-1722746621"/>
          <w:citation/>
        </w:sdtPr>
        <w:sdtEnd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860E27" w:rsidRPr="00860E27">
            <w:rPr>
              <w:noProof/>
              <w:szCs w:val="22"/>
              <w:highlight w:val="lightGray"/>
              <w:lang w:val="en-US"/>
            </w:rPr>
            <w:t>[9]</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947614558"/>
          <w:citation/>
        </w:sdtPr>
        <w:sdtEndPr/>
        <w:sdtContent>
          <w:r w:rsidR="002F3675" w:rsidRPr="005C416B">
            <w:rPr>
              <w:szCs w:val="22"/>
              <w:highlight w:val="lightGray"/>
            </w:rPr>
            <w:fldChar w:fldCharType="begin"/>
          </w:r>
          <w:r w:rsidR="00E50ED7" w:rsidRPr="005C416B">
            <w:rPr>
              <w:szCs w:val="22"/>
              <w:highlight w:val="lightGray"/>
              <w:lang w:val="en-US"/>
            </w:rPr>
            <w:instrText xml:space="preserve">CITATION 20_0666r2 \l 1033 </w:instrText>
          </w:r>
          <w:r w:rsidR="002F3675" w:rsidRPr="005C416B">
            <w:rPr>
              <w:szCs w:val="22"/>
              <w:highlight w:val="lightGray"/>
            </w:rPr>
            <w:fldChar w:fldCharType="separate"/>
          </w:r>
          <w:r w:rsidR="00860E27" w:rsidRPr="00860E27">
            <w:rPr>
              <w:noProof/>
              <w:szCs w:val="22"/>
              <w:highlight w:val="lightGray"/>
              <w:lang w:val="en-US"/>
            </w:rPr>
            <w:t>[10]</w:t>
          </w:r>
          <w:r w:rsidR="002F3675" w:rsidRPr="005C416B">
            <w:rPr>
              <w:szCs w:val="22"/>
              <w:highlight w:val="lightGray"/>
            </w:rPr>
            <w:fldChar w:fldCharType="end"/>
          </w:r>
        </w:sdtContent>
      </w:sdt>
      <w:r w:rsidR="002F3675" w:rsidRPr="005C416B">
        <w:rPr>
          <w:szCs w:val="22"/>
          <w:highlight w:val="lightGray"/>
        </w:rPr>
        <w:t>]</w:t>
      </w:r>
    </w:p>
    <w:p w14:paraId="3CE9D5AF" w14:textId="77777777" w:rsidR="00231C2A" w:rsidRPr="005C416B" w:rsidRDefault="00231C2A" w:rsidP="004A47D3">
      <w:pPr>
        <w:jc w:val="both"/>
        <w:rPr>
          <w:szCs w:val="22"/>
          <w:highlight w:val="lightGray"/>
        </w:rPr>
      </w:pPr>
    </w:p>
    <w:p w14:paraId="2062B0EA" w14:textId="6C7FE244" w:rsidR="00C17A65" w:rsidRPr="005C416B" w:rsidRDefault="00C17A65" w:rsidP="00C17A65">
      <w:pPr>
        <w:jc w:val="both"/>
        <w:rPr>
          <w:szCs w:val="22"/>
          <w:highlight w:val="lightGray"/>
        </w:rPr>
      </w:pPr>
      <w:r w:rsidRPr="005C416B">
        <w:rPr>
          <w:bCs/>
          <w:highlight w:val="lightGray"/>
        </w:rPr>
        <w:t xml:space="preserve">In 160+80 MHz BSS, the 160 </w:t>
      </w:r>
      <w:r w:rsidR="00441FD6" w:rsidRPr="005C416B">
        <w:rPr>
          <w:bCs/>
          <w:highlight w:val="lightGray"/>
        </w:rPr>
        <w:t xml:space="preserve">MHz </w:t>
      </w:r>
      <w:r w:rsidRPr="005C416B">
        <w:rPr>
          <w:bCs/>
          <w:highlight w:val="lightGray"/>
        </w:rPr>
        <w:t xml:space="preserve">and 80 MHz </w:t>
      </w:r>
      <w:r w:rsidR="00441FD6" w:rsidRPr="005C416B">
        <w:rPr>
          <w:bCs/>
          <w:highlight w:val="lightGray"/>
        </w:rPr>
        <w:t xml:space="preserve">should </w:t>
      </w:r>
      <w:r w:rsidRPr="005C416B">
        <w:rPr>
          <w:bCs/>
          <w:highlight w:val="lightGray"/>
        </w:rPr>
        <w:t>be non-adjacent</w:t>
      </w:r>
      <w:r w:rsidR="00441FD6" w:rsidRPr="005C416B">
        <w:rPr>
          <w:bCs/>
          <w:highlight w:val="lightGray"/>
        </w:rPr>
        <w:t>.</w:t>
      </w:r>
    </w:p>
    <w:p w14:paraId="7262B9F6" w14:textId="540A37CA" w:rsidR="00F10778" w:rsidRPr="005C416B" w:rsidRDefault="00F10778" w:rsidP="00C17A65">
      <w:pPr>
        <w:jc w:val="both"/>
        <w:rPr>
          <w:b/>
          <w:szCs w:val="22"/>
          <w:highlight w:val="lightGray"/>
        </w:rPr>
      </w:pPr>
      <w:r w:rsidRPr="005C416B">
        <w:rPr>
          <w:highlight w:val="lightGray"/>
        </w:rPr>
        <w:t xml:space="preserve">[Motion 111, #SP0611-01, </w:t>
      </w:r>
      <w:sdt>
        <w:sdtPr>
          <w:rPr>
            <w:highlight w:val="lightGray"/>
          </w:rPr>
          <w:id w:val="2034071327"/>
          <w:citation/>
        </w:sdtPr>
        <w:sdtEndPr/>
        <w:sdtContent>
          <w:r w:rsidR="00554F4B" w:rsidRPr="005C416B">
            <w:rPr>
              <w:highlight w:val="lightGray"/>
            </w:rPr>
            <w:fldChar w:fldCharType="begin"/>
          </w:r>
          <w:r w:rsidR="00554F4B" w:rsidRPr="005C416B">
            <w:rPr>
              <w:highlight w:val="lightGray"/>
              <w:lang w:val="en-US"/>
            </w:rPr>
            <w:instrText xml:space="preserve"> CITATION 19_1755r4 \l 1033 </w:instrText>
          </w:r>
          <w:r w:rsidR="00554F4B" w:rsidRPr="005C416B">
            <w:rPr>
              <w:highlight w:val="lightGray"/>
            </w:rPr>
            <w:fldChar w:fldCharType="separate"/>
          </w:r>
          <w:r w:rsidR="00860E27" w:rsidRPr="00860E27">
            <w:rPr>
              <w:noProof/>
              <w:highlight w:val="lightGray"/>
              <w:lang w:val="en-US"/>
            </w:rPr>
            <w:t>[9]</w:t>
          </w:r>
          <w:r w:rsidR="00554F4B" w:rsidRPr="005C416B">
            <w:rPr>
              <w:highlight w:val="lightGray"/>
            </w:rPr>
            <w:fldChar w:fldCharType="end"/>
          </w:r>
        </w:sdtContent>
      </w:sdt>
      <w:r w:rsidR="00554F4B" w:rsidRPr="005C416B">
        <w:rPr>
          <w:highlight w:val="lightGray"/>
        </w:rPr>
        <w:t xml:space="preserve"> and </w:t>
      </w:r>
      <w:sdt>
        <w:sdtPr>
          <w:rPr>
            <w:highlight w:val="lightGray"/>
          </w:rPr>
          <w:id w:val="220418400"/>
          <w:citation/>
        </w:sdtPr>
        <w:sdtEndPr/>
        <w:sdtContent>
          <w:r w:rsidR="00E50ED7" w:rsidRPr="005C416B">
            <w:rPr>
              <w:highlight w:val="lightGray"/>
            </w:rPr>
            <w:fldChar w:fldCharType="begin"/>
          </w:r>
          <w:r w:rsidR="00644DB7" w:rsidRPr="005C416B">
            <w:rPr>
              <w:highlight w:val="lightGray"/>
              <w:lang w:val="en-US"/>
            </w:rPr>
            <w:instrText xml:space="preserve">CITATION 20_0479r0 \l 1033 </w:instrText>
          </w:r>
          <w:r w:rsidR="00E50ED7" w:rsidRPr="005C416B">
            <w:rPr>
              <w:highlight w:val="lightGray"/>
            </w:rPr>
            <w:fldChar w:fldCharType="separate"/>
          </w:r>
          <w:r w:rsidR="00860E27" w:rsidRPr="00860E27">
            <w:rPr>
              <w:noProof/>
              <w:highlight w:val="lightGray"/>
              <w:lang w:val="en-US"/>
            </w:rPr>
            <w:t>[11]</w:t>
          </w:r>
          <w:r w:rsidR="00E50ED7" w:rsidRPr="005C416B">
            <w:rPr>
              <w:highlight w:val="lightGray"/>
            </w:rPr>
            <w:fldChar w:fldCharType="end"/>
          </w:r>
        </w:sdtContent>
      </w:sdt>
      <w:r w:rsidR="00E50ED7" w:rsidRPr="005C416B">
        <w:rPr>
          <w:highlight w:val="lightGray"/>
        </w:rPr>
        <w:t>]</w:t>
      </w:r>
    </w:p>
    <w:p w14:paraId="2CDB20C3" w14:textId="77777777" w:rsidR="00C17A65" w:rsidRPr="005C416B" w:rsidRDefault="00C17A65" w:rsidP="00E6740A">
      <w:pPr>
        <w:jc w:val="both"/>
        <w:rPr>
          <w:highlight w:val="lightGray"/>
        </w:rPr>
      </w:pPr>
    </w:p>
    <w:p w14:paraId="1526C1A3" w14:textId="42311496" w:rsidR="00A311B7" w:rsidRPr="005C416B" w:rsidRDefault="00A311B7" w:rsidP="002A0425">
      <w:pPr>
        <w:jc w:val="both"/>
        <w:rPr>
          <w:highlight w:val="lightGray"/>
        </w:rPr>
      </w:pPr>
      <w:r w:rsidRPr="005C416B">
        <w:rPr>
          <w:highlight w:val="lightGray"/>
        </w:rPr>
        <w:t>A 160</w:t>
      </w:r>
      <w:r w:rsidR="00037FA5" w:rsidRPr="005C416B">
        <w:rPr>
          <w:highlight w:val="lightGray"/>
        </w:rPr>
        <w:t xml:space="preserve"> </w:t>
      </w:r>
      <w:r w:rsidRPr="005C416B">
        <w:rPr>
          <w:highlight w:val="lightGray"/>
        </w:rPr>
        <w:t>MHz tone plan is duplicated for the non-OFDMA tone plan of 320/160+160 MHz PPDU.</w:t>
      </w:r>
    </w:p>
    <w:p w14:paraId="0ADF536C" w14:textId="77777777" w:rsidR="00A311B7" w:rsidRPr="005C416B" w:rsidRDefault="00A311B7" w:rsidP="00486858">
      <w:pPr>
        <w:pStyle w:val="ListParagraph"/>
        <w:numPr>
          <w:ilvl w:val="0"/>
          <w:numId w:val="5"/>
        </w:numPr>
        <w:jc w:val="both"/>
        <w:rPr>
          <w:highlight w:val="lightGray"/>
        </w:rPr>
      </w:pPr>
      <w:r w:rsidRPr="005C416B">
        <w:rPr>
          <w:highlight w:val="lightGray"/>
        </w:rPr>
        <w:t>The 160 MHz tone plan is TBD.</w:t>
      </w:r>
    </w:p>
    <w:p w14:paraId="34901B78" w14:textId="77777777" w:rsidR="00A311B7" w:rsidRPr="00240B80" w:rsidRDefault="00A311B7" w:rsidP="002A0425">
      <w:pPr>
        <w:jc w:val="both"/>
      </w:pPr>
      <w:r w:rsidRPr="005C416B">
        <w:rPr>
          <w:highlight w:val="lightGray"/>
        </w:rPr>
        <w:t xml:space="preserve">[Motion 18, </w:t>
      </w:r>
      <w:sdt>
        <w:sdtPr>
          <w:rPr>
            <w:highlight w:val="lightGray"/>
          </w:rPr>
          <w:id w:val="-1212728924"/>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860E27" w:rsidRPr="00860E27">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940526287"/>
          <w:citation/>
        </w:sdtPr>
        <w:sdtEndPr/>
        <w:sdtContent>
          <w:r w:rsidR="00037FA5" w:rsidRPr="005C416B">
            <w:rPr>
              <w:highlight w:val="lightGray"/>
            </w:rPr>
            <w:fldChar w:fldCharType="begin"/>
          </w:r>
          <w:r w:rsidR="00037FA5" w:rsidRPr="005C416B">
            <w:rPr>
              <w:highlight w:val="lightGray"/>
              <w:lang w:val="en-US"/>
            </w:rPr>
            <w:instrText xml:space="preserve"> CITATION 19_1492r3 \l 1033 </w:instrText>
          </w:r>
          <w:r w:rsidR="00037FA5" w:rsidRPr="005C416B">
            <w:rPr>
              <w:highlight w:val="lightGray"/>
            </w:rPr>
            <w:fldChar w:fldCharType="separate"/>
          </w:r>
          <w:r w:rsidR="00860E27" w:rsidRPr="00860E27">
            <w:rPr>
              <w:noProof/>
              <w:highlight w:val="lightGray"/>
              <w:lang w:val="en-US"/>
            </w:rPr>
            <w:t>[12]</w:t>
          </w:r>
          <w:r w:rsidR="00037FA5" w:rsidRPr="005C416B">
            <w:rPr>
              <w:highlight w:val="lightGray"/>
            </w:rPr>
            <w:fldChar w:fldCharType="end"/>
          </w:r>
        </w:sdtContent>
      </w:sdt>
      <w:r w:rsidRPr="005C416B">
        <w:rPr>
          <w:highlight w:val="lightGray"/>
        </w:rPr>
        <w:t>]</w:t>
      </w:r>
    </w:p>
    <w:p w14:paraId="177A9E24" w14:textId="77777777" w:rsidR="003744A0" w:rsidRPr="00240B80" w:rsidRDefault="003744A0" w:rsidP="002A0425">
      <w:pPr>
        <w:jc w:val="both"/>
      </w:pPr>
    </w:p>
    <w:p w14:paraId="6164E971" w14:textId="07D3F267" w:rsidR="00FE2271" w:rsidRPr="005C416B" w:rsidRDefault="00FE2271" w:rsidP="00C07C6C">
      <w:pPr>
        <w:jc w:val="both"/>
        <w:rPr>
          <w:highlight w:val="lightGray"/>
        </w:rPr>
      </w:pPr>
      <w:r w:rsidRPr="005C416B">
        <w:rPr>
          <w:highlight w:val="lightGray"/>
        </w:rPr>
        <w:t>The 802.11be 320/160+160 MHz non-OFDMA tone plan uses duplicated tone plan of EHT160.</w:t>
      </w:r>
    </w:p>
    <w:p w14:paraId="427BD8BC" w14:textId="77777777" w:rsidR="00C07C6C" w:rsidRPr="005C416B" w:rsidRDefault="00C07C6C" w:rsidP="00C07C6C">
      <w:pPr>
        <w:jc w:val="both"/>
        <w:rPr>
          <w:highlight w:val="lightGray"/>
        </w:rPr>
      </w:pPr>
      <w:r w:rsidRPr="005C416B">
        <w:rPr>
          <w:highlight w:val="lightGray"/>
        </w:rPr>
        <w:t xml:space="preserve">[Motion 34, </w:t>
      </w:r>
      <w:sdt>
        <w:sdtPr>
          <w:rPr>
            <w:highlight w:val="lightGray"/>
          </w:rPr>
          <w:id w:val="2003616074"/>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860E27" w:rsidRPr="00860E27">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88394438"/>
          <w:citation/>
        </w:sdtPr>
        <w:sdtEndPr/>
        <w:sdtContent>
          <w:r w:rsidRPr="005C416B">
            <w:rPr>
              <w:highlight w:val="lightGray"/>
            </w:rPr>
            <w:fldChar w:fldCharType="begin"/>
          </w:r>
          <w:r w:rsidRPr="005C416B">
            <w:rPr>
              <w:highlight w:val="lightGray"/>
              <w:lang w:val="en-US"/>
            </w:rPr>
            <w:instrText xml:space="preserve"> CITATION 19_1521r2 \l 1033 </w:instrText>
          </w:r>
          <w:r w:rsidRPr="005C416B">
            <w:rPr>
              <w:highlight w:val="lightGray"/>
            </w:rPr>
            <w:fldChar w:fldCharType="separate"/>
          </w:r>
          <w:r w:rsidR="00860E27" w:rsidRPr="00860E27">
            <w:rPr>
              <w:noProof/>
              <w:highlight w:val="lightGray"/>
              <w:lang w:val="en-US"/>
            </w:rPr>
            <w:t>[6]</w:t>
          </w:r>
          <w:r w:rsidRPr="005C416B">
            <w:rPr>
              <w:highlight w:val="lightGray"/>
            </w:rPr>
            <w:fldChar w:fldCharType="end"/>
          </w:r>
        </w:sdtContent>
      </w:sdt>
      <w:r w:rsidR="00266228" w:rsidRPr="005C416B">
        <w:rPr>
          <w:highlight w:val="lightGray"/>
        </w:rPr>
        <w:t>]</w:t>
      </w:r>
    </w:p>
    <w:p w14:paraId="01358D7B" w14:textId="77777777" w:rsidR="0025758F" w:rsidRPr="005C416B" w:rsidRDefault="0025758F" w:rsidP="0025758F">
      <w:pPr>
        <w:jc w:val="both"/>
        <w:rPr>
          <w:highlight w:val="lightGray"/>
        </w:rPr>
      </w:pPr>
      <w:r w:rsidRPr="005C416B">
        <w:rPr>
          <w:highlight w:val="lightGray"/>
        </w:rPr>
        <w:t xml:space="preserve">[Motion 118, </w:t>
      </w:r>
      <w:sdt>
        <w:sdtPr>
          <w:rPr>
            <w:highlight w:val="lightGray"/>
          </w:rPr>
          <w:id w:val="1195350447"/>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724720155"/>
          <w:citation/>
        </w:sdtPr>
        <w:sdtEnd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860E27" w:rsidRPr="00860E27">
            <w:rPr>
              <w:noProof/>
              <w:highlight w:val="lightGray"/>
              <w:lang w:val="en-US"/>
            </w:rPr>
            <w:t>[8]</w:t>
          </w:r>
          <w:r>
            <w:rPr>
              <w:highlight w:val="lightGray"/>
            </w:rPr>
            <w:fldChar w:fldCharType="end"/>
          </w:r>
        </w:sdtContent>
      </w:sdt>
      <w:r>
        <w:rPr>
          <w:highlight w:val="lightGray"/>
        </w:rPr>
        <w:t>]</w:t>
      </w:r>
    </w:p>
    <w:p w14:paraId="24368B53" w14:textId="77777777" w:rsidR="00C07C6C" w:rsidRPr="005C416B" w:rsidRDefault="00C07C6C" w:rsidP="002A0425">
      <w:pPr>
        <w:jc w:val="both"/>
        <w:rPr>
          <w:highlight w:val="lightGray"/>
        </w:rPr>
      </w:pPr>
    </w:p>
    <w:p w14:paraId="5B8BBFA0" w14:textId="77777777" w:rsidR="003744A0" w:rsidRPr="005C416B" w:rsidRDefault="003744A0" w:rsidP="002A0425">
      <w:pPr>
        <w:jc w:val="both"/>
        <w:rPr>
          <w:highlight w:val="lightGray"/>
        </w:rPr>
      </w:pPr>
      <w:r w:rsidRPr="005C416B">
        <w:rPr>
          <w:highlight w:val="lightGray"/>
        </w:rPr>
        <w:t>12 and 11 null tones are placed at the left and right edges in each 160 MHz segment for the non-OFDMA tone plan of 320/160+160 MHz PPDU.</w:t>
      </w:r>
    </w:p>
    <w:p w14:paraId="1B433A1D" w14:textId="77777777" w:rsidR="001C6569" w:rsidRPr="005C416B" w:rsidRDefault="003744A0" w:rsidP="002A0425">
      <w:pPr>
        <w:jc w:val="both"/>
        <w:rPr>
          <w:highlight w:val="lightGray"/>
        </w:rPr>
      </w:pPr>
      <w:r w:rsidRPr="005C416B">
        <w:rPr>
          <w:highlight w:val="lightGray"/>
        </w:rPr>
        <w:t xml:space="preserve">[Motion 19, </w:t>
      </w:r>
      <w:sdt>
        <w:sdtPr>
          <w:rPr>
            <w:highlight w:val="lightGray"/>
          </w:rPr>
          <w:id w:val="-1280945570"/>
          <w:citation/>
        </w:sdtPr>
        <w:sdtEndPr/>
        <w:sdtContent>
          <w:r w:rsidR="00871812" w:rsidRPr="005C416B">
            <w:rPr>
              <w:highlight w:val="lightGray"/>
            </w:rPr>
            <w:fldChar w:fldCharType="begin"/>
          </w:r>
          <w:r w:rsidR="00871812" w:rsidRPr="005C416B">
            <w:rPr>
              <w:highlight w:val="lightGray"/>
              <w:lang w:val="en-US"/>
            </w:rPr>
            <w:instrText xml:space="preserve"> CITATION 19_1755r1 \l 1033 </w:instrText>
          </w:r>
          <w:r w:rsidR="00871812" w:rsidRPr="005C416B">
            <w:rPr>
              <w:highlight w:val="lightGray"/>
            </w:rPr>
            <w:fldChar w:fldCharType="separate"/>
          </w:r>
          <w:r w:rsidR="00860E27" w:rsidRPr="00860E27">
            <w:rPr>
              <w:noProof/>
              <w:highlight w:val="lightGray"/>
              <w:lang w:val="en-US"/>
            </w:rPr>
            <w:t>[3]</w:t>
          </w:r>
          <w:r w:rsidR="00871812" w:rsidRPr="005C416B">
            <w:rPr>
              <w:highlight w:val="lightGray"/>
            </w:rPr>
            <w:fldChar w:fldCharType="end"/>
          </w:r>
        </w:sdtContent>
      </w:sdt>
      <w:r w:rsidR="00871812" w:rsidRPr="005C416B">
        <w:rPr>
          <w:highlight w:val="lightGray"/>
        </w:rPr>
        <w:t xml:space="preserve"> and </w:t>
      </w:r>
      <w:sdt>
        <w:sdtPr>
          <w:rPr>
            <w:highlight w:val="lightGray"/>
          </w:rPr>
          <w:id w:val="-1549603645"/>
          <w:citation/>
        </w:sdtPr>
        <w:sdtEndPr/>
        <w:sdtContent>
          <w:r w:rsidR="00871812" w:rsidRPr="005C416B">
            <w:rPr>
              <w:highlight w:val="lightGray"/>
            </w:rPr>
            <w:fldChar w:fldCharType="begin"/>
          </w:r>
          <w:r w:rsidR="00871812" w:rsidRPr="005C416B">
            <w:rPr>
              <w:highlight w:val="lightGray"/>
              <w:lang w:val="en-US"/>
            </w:rPr>
            <w:instrText xml:space="preserve"> CITATION 19_1492r3 \l 1033 </w:instrText>
          </w:r>
          <w:r w:rsidR="00871812" w:rsidRPr="005C416B">
            <w:rPr>
              <w:highlight w:val="lightGray"/>
            </w:rPr>
            <w:fldChar w:fldCharType="separate"/>
          </w:r>
          <w:r w:rsidR="00860E27" w:rsidRPr="00860E27">
            <w:rPr>
              <w:noProof/>
              <w:highlight w:val="lightGray"/>
              <w:lang w:val="en-US"/>
            </w:rPr>
            <w:t>[12]</w:t>
          </w:r>
          <w:r w:rsidR="00871812" w:rsidRPr="005C416B">
            <w:rPr>
              <w:highlight w:val="lightGray"/>
            </w:rPr>
            <w:fldChar w:fldCharType="end"/>
          </w:r>
        </w:sdtContent>
      </w:sdt>
      <w:r w:rsidRPr="005C416B">
        <w:rPr>
          <w:highlight w:val="lightGray"/>
        </w:rPr>
        <w:t>]</w:t>
      </w:r>
    </w:p>
    <w:p w14:paraId="7D192DF8" w14:textId="77777777" w:rsidR="00A31BC6" w:rsidRPr="005C416B" w:rsidRDefault="00A31BC6" w:rsidP="002A0425">
      <w:pPr>
        <w:jc w:val="both"/>
        <w:rPr>
          <w:highlight w:val="lightGray"/>
        </w:rPr>
      </w:pPr>
    </w:p>
    <w:p w14:paraId="4A056F37" w14:textId="77777777" w:rsidR="00A31BC6" w:rsidRPr="005C416B" w:rsidRDefault="00A31BC6" w:rsidP="00A31BC6">
      <w:pPr>
        <w:jc w:val="both"/>
        <w:rPr>
          <w:highlight w:val="lightGray"/>
        </w:rPr>
      </w:pPr>
      <w:r w:rsidRPr="005C416B">
        <w:rPr>
          <w:highlight w:val="lightGray"/>
        </w:rPr>
        <w:t>802.11be uses the same subcarrier spacing for the data portion of EHT PPDU as 802.11ax data portion.</w:t>
      </w:r>
    </w:p>
    <w:p w14:paraId="4D886F04" w14:textId="77777777" w:rsidR="00A31BC6" w:rsidRDefault="00A31BC6" w:rsidP="00A31BC6">
      <w:pPr>
        <w:jc w:val="both"/>
      </w:pPr>
      <w:r w:rsidRPr="005C416B">
        <w:rPr>
          <w:highlight w:val="lightGray"/>
        </w:rPr>
        <w:t xml:space="preserve">[Motion 11, </w:t>
      </w:r>
      <w:sdt>
        <w:sdtPr>
          <w:rPr>
            <w:highlight w:val="lightGray"/>
          </w:rPr>
          <w:id w:val="462165223"/>
          <w:citation/>
        </w:sdtPr>
        <w:sdtEnd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860E27" w:rsidRPr="00860E27">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1333291039"/>
          <w:citation/>
        </w:sdtPr>
        <w:sdtEndPr/>
        <w:sdtContent>
          <w:r w:rsidRPr="005C416B">
            <w:rPr>
              <w:highlight w:val="lightGray"/>
            </w:rPr>
            <w:fldChar w:fldCharType="begin"/>
          </w:r>
          <w:r w:rsidRPr="005C416B">
            <w:rPr>
              <w:highlight w:val="lightGray"/>
              <w:lang w:val="en-US"/>
            </w:rPr>
            <w:instrText xml:space="preserve"> CITATION 19_0797r1 \l 1033 </w:instrText>
          </w:r>
          <w:r w:rsidRPr="005C416B">
            <w:rPr>
              <w:highlight w:val="lightGray"/>
            </w:rPr>
            <w:fldChar w:fldCharType="separate"/>
          </w:r>
          <w:r w:rsidR="00860E27" w:rsidRPr="00860E27">
            <w:rPr>
              <w:noProof/>
              <w:highlight w:val="lightGray"/>
              <w:lang w:val="en-US"/>
            </w:rPr>
            <w:t>[2]</w:t>
          </w:r>
          <w:r w:rsidRPr="005C416B">
            <w:rPr>
              <w:highlight w:val="lightGray"/>
            </w:rPr>
            <w:fldChar w:fldCharType="end"/>
          </w:r>
        </w:sdtContent>
      </w:sdt>
      <w:r w:rsidRPr="005C416B">
        <w:rPr>
          <w:highlight w:val="lightGray"/>
        </w:rPr>
        <w:t>]</w:t>
      </w:r>
    </w:p>
    <w:p w14:paraId="0617C4B9" w14:textId="13478856" w:rsidR="00AA7D69" w:rsidRPr="00CE1C3E" w:rsidRDefault="008625D8" w:rsidP="00AA7D69">
      <w:pPr>
        <w:pStyle w:val="Heading3"/>
      </w:pPr>
      <w:bookmarkStart w:id="358" w:name="_Toc47082031"/>
      <w:r w:rsidRPr="00CE1C3E">
        <w:t>Support for large bandwidth</w:t>
      </w:r>
      <w:bookmarkEnd w:id="358"/>
    </w:p>
    <w:p w14:paraId="65E425D1" w14:textId="0B8D6175" w:rsidR="008625D8" w:rsidRPr="005C416B" w:rsidRDefault="000D4154" w:rsidP="008625D8">
      <w:pPr>
        <w:jc w:val="both"/>
        <w:rPr>
          <w:bCs/>
          <w:szCs w:val="22"/>
          <w:highlight w:val="lightGray"/>
        </w:rPr>
      </w:pPr>
      <w:r w:rsidRPr="005C416B">
        <w:rPr>
          <w:bCs/>
          <w:szCs w:val="22"/>
          <w:highlight w:val="lightGray"/>
        </w:rPr>
        <w:t>802.</w:t>
      </w:r>
      <w:r w:rsidR="008625D8" w:rsidRPr="005C416B">
        <w:rPr>
          <w:bCs/>
          <w:szCs w:val="22"/>
          <w:highlight w:val="lightGray"/>
        </w:rPr>
        <w:t>11be</w:t>
      </w:r>
      <w:r w:rsidRPr="005C416B">
        <w:rPr>
          <w:bCs/>
          <w:szCs w:val="22"/>
          <w:highlight w:val="lightGray"/>
        </w:rPr>
        <w:t xml:space="preserve"> supports that </w:t>
      </w:r>
      <w:r w:rsidR="008625D8" w:rsidRPr="005C416B">
        <w:rPr>
          <w:bCs/>
          <w:szCs w:val="22"/>
          <w:highlight w:val="lightGray"/>
        </w:rPr>
        <w:t>80</w:t>
      </w:r>
      <w:r w:rsidRPr="005C416B">
        <w:rPr>
          <w:bCs/>
          <w:szCs w:val="22"/>
          <w:highlight w:val="lightGray"/>
        </w:rPr>
        <w:t xml:space="preserve"> </w:t>
      </w:r>
      <w:r w:rsidR="008625D8" w:rsidRPr="005C416B">
        <w:rPr>
          <w:bCs/>
          <w:szCs w:val="22"/>
          <w:highlight w:val="lightGray"/>
        </w:rPr>
        <w:t>MHz and 160</w:t>
      </w:r>
      <w:r w:rsidRPr="005C416B">
        <w:rPr>
          <w:bCs/>
          <w:szCs w:val="22"/>
          <w:highlight w:val="lightGray"/>
        </w:rPr>
        <w:t xml:space="preserve"> </w:t>
      </w:r>
      <w:r w:rsidR="008625D8" w:rsidRPr="005C416B">
        <w:rPr>
          <w:bCs/>
          <w:szCs w:val="22"/>
          <w:highlight w:val="lightGray"/>
        </w:rPr>
        <w:t>MHz operating STA shall be able to participate in a higher BW DL and UL OFDMA transmission</w:t>
      </w:r>
      <w:r w:rsidRPr="005C416B">
        <w:rPr>
          <w:bCs/>
          <w:szCs w:val="22"/>
          <w:highlight w:val="lightGray"/>
        </w:rPr>
        <w:t>.</w:t>
      </w:r>
    </w:p>
    <w:p w14:paraId="7C8B9EDC" w14:textId="77777777" w:rsidR="008625D8" w:rsidRPr="005C416B" w:rsidRDefault="008625D8" w:rsidP="00DF7E01">
      <w:pPr>
        <w:pStyle w:val="ListParagraph"/>
        <w:numPr>
          <w:ilvl w:val="0"/>
          <w:numId w:val="78"/>
        </w:numPr>
        <w:rPr>
          <w:bCs/>
          <w:szCs w:val="22"/>
          <w:highlight w:val="lightGray"/>
        </w:rPr>
      </w:pPr>
      <w:r w:rsidRPr="005C416B">
        <w:rPr>
          <w:bCs/>
          <w:szCs w:val="22"/>
          <w:highlight w:val="lightGray"/>
        </w:rPr>
        <w:t>STA shall be able to decode the preamble and its assigned RU (some restrictions TBD)</w:t>
      </w:r>
    </w:p>
    <w:p w14:paraId="135A5942" w14:textId="59620EA1" w:rsidR="008625D8" w:rsidRPr="005C416B" w:rsidRDefault="008625D8" w:rsidP="00DF7E01">
      <w:pPr>
        <w:pStyle w:val="ListParagraph"/>
        <w:numPr>
          <w:ilvl w:val="0"/>
          <w:numId w:val="78"/>
        </w:numPr>
        <w:rPr>
          <w:bCs/>
          <w:szCs w:val="22"/>
          <w:highlight w:val="lightGray"/>
        </w:rPr>
      </w:pPr>
      <w:r w:rsidRPr="005C416B">
        <w:rPr>
          <w:bCs/>
          <w:szCs w:val="22"/>
          <w:highlight w:val="lightGray"/>
        </w:rPr>
        <w:t xml:space="preserve">No capability bit as in 11ax  </w:t>
      </w:r>
    </w:p>
    <w:p w14:paraId="75CE4828" w14:textId="6BE3512E" w:rsidR="008625D8" w:rsidRDefault="006934FE" w:rsidP="00AA7D69">
      <w:pPr>
        <w:jc w:val="both"/>
      </w:pPr>
      <w:r w:rsidRPr="005C416B">
        <w:rPr>
          <w:highlight w:val="lightGray"/>
        </w:rPr>
        <w:t xml:space="preserve">[Motion 115, #SP75, </w:t>
      </w:r>
      <w:sdt>
        <w:sdtPr>
          <w:rPr>
            <w:highlight w:val="lightGray"/>
          </w:rPr>
          <w:id w:val="1397167332"/>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1461105326"/>
          <w:citation/>
        </w:sdtPr>
        <w:sdtEndPr/>
        <w:sdtContent>
          <w:r w:rsidRPr="005C416B">
            <w:rPr>
              <w:highlight w:val="lightGray"/>
            </w:rPr>
            <w:fldChar w:fldCharType="begin"/>
          </w:r>
          <w:r w:rsidRPr="005C416B">
            <w:rPr>
              <w:highlight w:val="lightGray"/>
              <w:lang w:val="en-US"/>
            </w:rPr>
            <w:instrText xml:space="preserve"> CITATION 20_0796r1 \l 1033 </w:instrText>
          </w:r>
          <w:r w:rsidRPr="005C416B">
            <w:rPr>
              <w:highlight w:val="lightGray"/>
            </w:rPr>
            <w:fldChar w:fldCharType="separate"/>
          </w:r>
          <w:r w:rsidR="00860E27" w:rsidRPr="00860E27">
            <w:rPr>
              <w:noProof/>
              <w:highlight w:val="lightGray"/>
              <w:lang w:val="en-US"/>
            </w:rPr>
            <w:t>[13]</w:t>
          </w:r>
          <w:r w:rsidRPr="005C416B">
            <w:rPr>
              <w:highlight w:val="lightGray"/>
            </w:rPr>
            <w:fldChar w:fldCharType="end"/>
          </w:r>
        </w:sdtContent>
      </w:sdt>
      <w:r w:rsidRPr="005C416B">
        <w:rPr>
          <w:highlight w:val="lightGray"/>
        </w:rPr>
        <w:t>]</w:t>
      </w:r>
    </w:p>
    <w:p w14:paraId="5A1DB3B8" w14:textId="77777777" w:rsidR="005C416B" w:rsidRPr="00494196" w:rsidRDefault="005C416B" w:rsidP="00AA7D69">
      <w:pPr>
        <w:jc w:val="both"/>
      </w:pPr>
    </w:p>
    <w:p w14:paraId="361D1ECF" w14:textId="69C3F9C3" w:rsidR="00AA7D69" w:rsidRPr="005C416B" w:rsidRDefault="00491647" w:rsidP="003865C1">
      <w:pPr>
        <w:jc w:val="both"/>
        <w:rPr>
          <w:szCs w:val="22"/>
          <w:highlight w:val="lightGray"/>
        </w:rPr>
      </w:pPr>
      <w:r w:rsidRPr="005C416B">
        <w:rPr>
          <w:szCs w:val="22"/>
          <w:highlight w:val="lightGray"/>
        </w:rPr>
        <w:t xml:space="preserve">EHT </w:t>
      </w:r>
      <w:r w:rsidR="00AA7D69" w:rsidRPr="005C416B">
        <w:rPr>
          <w:szCs w:val="22"/>
          <w:highlight w:val="lightGray"/>
        </w:rPr>
        <w:t>define</w:t>
      </w:r>
      <w:r w:rsidRPr="005C416B">
        <w:rPr>
          <w:szCs w:val="22"/>
          <w:highlight w:val="lightGray"/>
        </w:rPr>
        <w:t>s</w:t>
      </w:r>
      <w:r w:rsidR="00AA7D69" w:rsidRPr="005C416B">
        <w:rPr>
          <w:szCs w:val="22"/>
          <w:highlight w:val="lightGray"/>
        </w:rPr>
        <w:t xml:space="preserve"> frequency domain aggregation of aggregated PPDUs</w:t>
      </w:r>
      <w:r w:rsidRPr="005C416B">
        <w:rPr>
          <w:szCs w:val="22"/>
          <w:highlight w:val="lightGray"/>
        </w:rPr>
        <w:t>.</w:t>
      </w:r>
      <w:r w:rsidR="003865C1" w:rsidRPr="005C416B">
        <w:rPr>
          <w:szCs w:val="22"/>
          <w:highlight w:val="lightGray"/>
        </w:rPr>
        <w:t xml:space="preserve"> </w:t>
      </w:r>
      <w:r w:rsidR="00AA7D69" w:rsidRPr="005C416B">
        <w:rPr>
          <w:szCs w:val="22"/>
          <w:highlight w:val="lightGray"/>
        </w:rPr>
        <w:t>Aggregate</w:t>
      </w:r>
      <w:r w:rsidR="00947041" w:rsidRPr="005C416B">
        <w:rPr>
          <w:szCs w:val="22"/>
          <w:highlight w:val="lightGray"/>
        </w:rPr>
        <w:t xml:space="preserve">d PPDU consists of multiple </w:t>
      </w:r>
      <w:r w:rsidR="00AA7D69" w:rsidRPr="005C416B">
        <w:rPr>
          <w:szCs w:val="22"/>
          <w:highlight w:val="lightGray"/>
        </w:rPr>
        <w:t>PPDUs.</w:t>
      </w:r>
    </w:p>
    <w:p w14:paraId="1633B42F"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The PPDU format combination limits to EHT and HE.</w:t>
      </w:r>
    </w:p>
    <w:p w14:paraId="58941F67"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Other combinations are TBD.</w:t>
      </w:r>
    </w:p>
    <w:p w14:paraId="45859253"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For the PPDU using HE format, the PPDU BW TBD.</w:t>
      </w:r>
    </w:p>
    <w:p w14:paraId="304B672D"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The number of PPDUs is TBD.</w:t>
      </w:r>
    </w:p>
    <w:p w14:paraId="57C1E7D6" w14:textId="7FC02950" w:rsidR="00AA7D69" w:rsidRPr="005C416B" w:rsidRDefault="00AA7D69" w:rsidP="00DF7E01">
      <w:pPr>
        <w:pStyle w:val="ListParagraph"/>
        <w:numPr>
          <w:ilvl w:val="0"/>
          <w:numId w:val="66"/>
        </w:numPr>
        <w:jc w:val="both"/>
        <w:rPr>
          <w:szCs w:val="22"/>
          <w:highlight w:val="lightGray"/>
        </w:rPr>
      </w:pPr>
      <w:r w:rsidRPr="005C416B">
        <w:rPr>
          <w:szCs w:val="22"/>
          <w:highlight w:val="lightGray"/>
        </w:rPr>
        <w:t>A-PPDU will be R2 feature.</w:t>
      </w:r>
    </w:p>
    <w:p w14:paraId="0B367E30" w14:textId="4B5DB1D9" w:rsidR="00A52228" w:rsidRDefault="00A52228" w:rsidP="00AA7D69">
      <w:r w:rsidRPr="005C416B">
        <w:rPr>
          <w:highlight w:val="lightGray"/>
        </w:rPr>
        <w:t xml:space="preserve">[Motion 112, #SP48, </w:t>
      </w:r>
      <w:sdt>
        <w:sdtPr>
          <w:rPr>
            <w:highlight w:val="lightGray"/>
          </w:rPr>
          <w:id w:val="431327033"/>
          <w:citation/>
        </w:sdtPr>
        <w:sdtEndPr/>
        <w:sdtContent>
          <w:r w:rsidR="003274B5" w:rsidRPr="005C416B">
            <w:rPr>
              <w:highlight w:val="lightGray"/>
            </w:rPr>
            <w:fldChar w:fldCharType="begin"/>
          </w:r>
          <w:r w:rsidR="003274B5" w:rsidRPr="005C416B">
            <w:rPr>
              <w:highlight w:val="lightGray"/>
              <w:lang w:val="en-US"/>
            </w:rPr>
            <w:instrText xml:space="preserve"> CITATION 19_1755r4 \l 1033 </w:instrText>
          </w:r>
          <w:r w:rsidR="003274B5" w:rsidRPr="005C416B">
            <w:rPr>
              <w:highlight w:val="lightGray"/>
            </w:rPr>
            <w:fldChar w:fldCharType="separate"/>
          </w:r>
          <w:r w:rsidR="00860E27" w:rsidRPr="00860E27">
            <w:rPr>
              <w:noProof/>
              <w:highlight w:val="lightGray"/>
              <w:lang w:val="en-US"/>
            </w:rPr>
            <w:t>[9]</w:t>
          </w:r>
          <w:r w:rsidR="003274B5" w:rsidRPr="005C416B">
            <w:rPr>
              <w:highlight w:val="lightGray"/>
            </w:rPr>
            <w:fldChar w:fldCharType="end"/>
          </w:r>
        </w:sdtContent>
      </w:sdt>
      <w:r w:rsidR="003274B5" w:rsidRPr="005C416B">
        <w:rPr>
          <w:highlight w:val="lightGray"/>
        </w:rPr>
        <w:t xml:space="preserve"> and</w:t>
      </w:r>
      <w:r w:rsidR="003865C1" w:rsidRPr="005C416B">
        <w:rPr>
          <w:highlight w:val="lightGray"/>
        </w:rPr>
        <w:t xml:space="preserve"> </w:t>
      </w:r>
      <w:sdt>
        <w:sdtPr>
          <w:rPr>
            <w:highlight w:val="lightGray"/>
          </w:rPr>
          <w:id w:val="1793242018"/>
          <w:citation/>
        </w:sdtPr>
        <w:sdtEndPr/>
        <w:sdtContent>
          <w:r w:rsidR="003865C1" w:rsidRPr="005C416B">
            <w:rPr>
              <w:highlight w:val="lightGray"/>
            </w:rPr>
            <w:fldChar w:fldCharType="begin"/>
          </w:r>
          <w:r w:rsidR="003865C1" w:rsidRPr="005C416B">
            <w:rPr>
              <w:highlight w:val="lightGray"/>
              <w:lang w:val="en-US"/>
            </w:rPr>
            <w:instrText xml:space="preserve"> CITATION 20_0693r1 \l 1033 </w:instrText>
          </w:r>
          <w:r w:rsidR="003865C1" w:rsidRPr="005C416B">
            <w:rPr>
              <w:highlight w:val="lightGray"/>
            </w:rPr>
            <w:fldChar w:fldCharType="separate"/>
          </w:r>
          <w:r w:rsidR="00860E27" w:rsidRPr="00860E27">
            <w:rPr>
              <w:noProof/>
              <w:highlight w:val="lightGray"/>
              <w:lang w:val="en-US"/>
            </w:rPr>
            <w:t>[14]</w:t>
          </w:r>
          <w:r w:rsidR="003865C1" w:rsidRPr="005C416B">
            <w:rPr>
              <w:highlight w:val="lightGray"/>
            </w:rPr>
            <w:fldChar w:fldCharType="end"/>
          </w:r>
        </w:sdtContent>
      </w:sdt>
      <w:r w:rsidR="003865C1" w:rsidRPr="005C416B">
        <w:rPr>
          <w:highlight w:val="lightGray"/>
        </w:rPr>
        <w:t>]</w:t>
      </w:r>
    </w:p>
    <w:p w14:paraId="467CAD5E" w14:textId="07B791DA" w:rsidR="00FB48F7" w:rsidRPr="00FB48F7" w:rsidRDefault="00FB48F7" w:rsidP="00FB48F7">
      <w:pPr>
        <w:jc w:val="both"/>
        <w:rPr>
          <w:highlight w:val="yellow"/>
        </w:rPr>
      </w:pPr>
      <w:r w:rsidRPr="00FB48F7">
        <w:rPr>
          <w:b/>
          <w:szCs w:val="22"/>
          <w:highlight w:val="yellow"/>
        </w:rPr>
        <w:lastRenderedPageBreak/>
        <w:t>Straw poll #156</w:t>
      </w:r>
    </w:p>
    <w:p w14:paraId="3813D8B9" w14:textId="77777777" w:rsidR="00FB48F7" w:rsidRPr="00FB48F7" w:rsidRDefault="00FB48F7" w:rsidP="00FB48F7">
      <w:pPr>
        <w:jc w:val="both"/>
        <w:rPr>
          <w:highlight w:val="yellow"/>
        </w:rPr>
      </w:pPr>
      <w:r w:rsidRPr="00FB48F7">
        <w:rPr>
          <w:highlight w:val="yellow"/>
        </w:rPr>
        <w:t>Do you agree that 11be support the design of allowing multiplexing STAs of different amendments in one transmission with OFDMA using frequency domain A-PPDU?</w:t>
      </w:r>
    </w:p>
    <w:p w14:paraId="6C6E086C" w14:textId="77777777" w:rsidR="00FB48F7" w:rsidRPr="00FB48F7" w:rsidRDefault="00FB48F7" w:rsidP="00FB48F7">
      <w:pPr>
        <w:pStyle w:val="ListParagraph"/>
        <w:numPr>
          <w:ilvl w:val="0"/>
          <w:numId w:val="143"/>
        </w:numPr>
        <w:jc w:val="both"/>
        <w:rPr>
          <w:highlight w:val="yellow"/>
        </w:rPr>
      </w:pPr>
      <w:r w:rsidRPr="00FB48F7">
        <w:rPr>
          <w:highlight w:val="yellow"/>
        </w:rPr>
        <w:t>STAs of different amendments may include HE, EHT</w:t>
      </w:r>
    </w:p>
    <w:p w14:paraId="5446018F" w14:textId="77777777" w:rsidR="00FB48F7" w:rsidRPr="00FB48F7" w:rsidRDefault="00FB48F7" w:rsidP="00FB48F7">
      <w:pPr>
        <w:pStyle w:val="ListParagraph"/>
        <w:numPr>
          <w:ilvl w:val="1"/>
          <w:numId w:val="143"/>
        </w:numPr>
        <w:jc w:val="both"/>
        <w:rPr>
          <w:highlight w:val="yellow"/>
        </w:rPr>
      </w:pPr>
      <w:r w:rsidRPr="00FB48F7">
        <w:rPr>
          <w:highlight w:val="yellow"/>
        </w:rPr>
        <w:t>post-EHT STA is TBD;</w:t>
      </w:r>
    </w:p>
    <w:p w14:paraId="1CB69B33" w14:textId="77777777" w:rsidR="00FB48F7" w:rsidRPr="00FB48F7" w:rsidRDefault="00FB48F7" w:rsidP="00FB48F7">
      <w:pPr>
        <w:pStyle w:val="ListParagraph"/>
        <w:numPr>
          <w:ilvl w:val="1"/>
          <w:numId w:val="143"/>
        </w:numPr>
        <w:jc w:val="both"/>
        <w:rPr>
          <w:highlight w:val="yellow"/>
        </w:rPr>
      </w:pPr>
      <w:r w:rsidRPr="00FB48F7">
        <w:rPr>
          <w:highlight w:val="yellow"/>
        </w:rPr>
        <w:t>The BW allocated to different STAs that can be mixed in one transmission is TBD;</w:t>
      </w:r>
    </w:p>
    <w:p w14:paraId="11973CC6" w14:textId="5A9FB2FA" w:rsidR="00FB48F7" w:rsidRPr="00FB48F7" w:rsidRDefault="00FB48F7" w:rsidP="00FB48F7">
      <w:pPr>
        <w:pStyle w:val="ListParagraph"/>
        <w:numPr>
          <w:ilvl w:val="0"/>
          <w:numId w:val="143"/>
        </w:numPr>
        <w:jc w:val="both"/>
        <w:rPr>
          <w:highlight w:val="yellow"/>
        </w:rPr>
      </w:pPr>
      <w:r w:rsidRPr="00FB48F7">
        <w:rPr>
          <w:highlight w:val="yellow"/>
        </w:rPr>
        <w:t>This feature is targeted for R2.</w:t>
      </w:r>
      <w:r w:rsidRPr="00FB48F7">
        <w:rPr>
          <w:highlight w:val="yellow"/>
        </w:rPr>
        <w:t xml:space="preserve"> </w:t>
      </w:r>
      <w:r w:rsidRPr="00FB48F7">
        <w:rPr>
          <w:b/>
          <w:i/>
          <w:szCs w:val="22"/>
          <w:highlight w:val="yellow"/>
        </w:rPr>
        <w:t>[#SP156]</w:t>
      </w:r>
    </w:p>
    <w:p w14:paraId="3AD22998" w14:textId="738B2D26" w:rsidR="00FB48F7" w:rsidRPr="00FB48F7" w:rsidRDefault="00FB48F7" w:rsidP="00FB48F7">
      <w:pPr>
        <w:jc w:val="both"/>
      </w:pPr>
      <w:r w:rsidRPr="00FB48F7">
        <w:rPr>
          <w:highlight w:val="yellow"/>
        </w:rPr>
        <w:t>[</w:t>
      </w:r>
      <w:r w:rsidRPr="00FB48F7">
        <w:rPr>
          <w:highlight w:val="yellow"/>
        </w:rPr>
        <w:t>20/0674r3 (Forward compatible OFDMA, Xiaogang Chen, Intel)</w:t>
      </w:r>
      <w:r w:rsidRPr="00FB48F7">
        <w:rPr>
          <w:highlight w:val="yellow"/>
        </w:rPr>
        <w:t xml:space="preserve">, SP, </w:t>
      </w:r>
      <w:r w:rsidRPr="00FB48F7">
        <w:rPr>
          <w:highlight w:val="yellow"/>
        </w:rPr>
        <w:t>Y/N/A/No answer: 88/1/36/51</w:t>
      </w:r>
      <w:r w:rsidRPr="00FB48F7">
        <w:rPr>
          <w:highlight w:val="yellow"/>
        </w:rPr>
        <w:t>]</w:t>
      </w:r>
    </w:p>
    <w:p w14:paraId="0FEE8379" w14:textId="77777777" w:rsidR="00B63AC8" w:rsidRPr="00A52228" w:rsidRDefault="00B63AC8" w:rsidP="00B63AC8">
      <w:pPr>
        <w:pStyle w:val="Heading2"/>
        <w:jc w:val="both"/>
        <w:rPr>
          <w:u w:val="none"/>
        </w:rPr>
      </w:pPr>
      <w:bookmarkStart w:id="359" w:name="_Toc47082032"/>
      <w:r w:rsidRPr="00A52228">
        <w:rPr>
          <w:u w:val="none"/>
        </w:rPr>
        <w:t>Resource unit</w:t>
      </w:r>
      <w:bookmarkEnd w:id="359"/>
    </w:p>
    <w:p w14:paraId="4C367187" w14:textId="77777777" w:rsidR="00860632" w:rsidRPr="00CE1C3E" w:rsidRDefault="00860632" w:rsidP="00860632">
      <w:pPr>
        <w:pStyle w:val="Heading3"/>
      </w:pPr>
      <w:bookmarkStart w:id="360" w:name="_Toc47082033"/>
      <w:r w:rsidRPr="00CE1C3E">
        <w:t>Single RU</w:t>
      </w:r>
      <w:bookmarkEnd w:id="360"/>
    </w:p>
    <w:p w14:paraId="3722C398" w14:textId="2F677318" w:rsidR="009877D3" w:rsidRPr="005C416B" w:rsidRDefault="00027368" w:rsidP="009877D3">
      <w:pPr>
        <w:jc w:val="both"/>
        <w:rPr>
          <w:bCs/>
          <w:highlight w:val="lightGray"/>
        </w:rPr>
      </w:pPr>
      <w:r w:rsidRPr="005C416B">
        <w:rPr>
          <w:bCs/>
          <w:highlight w:val="lightGray"/>
        </w:rPr>
        <w:t>F</w:t>
      </w:r>
      <w:r w:rsidR="009877D3" w:rsidRPr="005C416B">
        <w:rPr>
          <w:bCs/>
          <w:highlight w:val="lightGray"/>
        </w:rPr>
        <w:t>or a single RU less than or equal to 242 tones (i.e.</w:t>
      </w:r>
      <w:r w:rsidR="00D61EB6" w:rsidRPr="005C416B">
        <w:rPr>
          <w:bCs/>
          <w:highlight w:val="lightGray"/>
        </w:rPr>
        <w:t>,</w:t>
      </w:r>
      <w:r w:rsidR="009877D3" w:rsidRPr="005C416B">
        <w:rPr>
          <w:bCs/>
          <w:highlight w:val="lightGray"/>
        </w:rPr>
        <w:t xml:space="preserve"> RU26, RU52, RU106, RU242), the BCC can be supported</w:t>
      </w:r>
      <w:r w:rsidR="00B8478D" w:rsidRPr="005C416B">
        <w:rPr>
          <w:bCs/>
          <w:highlight w:val="lightGray"/>
        </w:rPr>
        <w:t>.</w:t>
      </w:r>
    </w:p>
    <w:p w14:paraId="4BB65F8E" w14:textId="6E603E6E" w:rsidR="009877D3" w:rsidRPr="005C416B" w:rsidRDefault="009877D3" w:rsidP="00DF7E01">
      <w:pPr>
        <w:pStyle w:val="ListParagraph"/>
        <w:numPr>
          <w:ilvl w:val="0"/>
          <w:numId w:val="58"/>
        </w:numPr>
        <w:rPr>
          <w:bCs/>
          <w:highlight w:val="lightGray"/>
        </w:rPr>
      </w:pPr>
      <w:r w:rsidRPr="005C416B">
        <w:rPr>
          <w:bCs/>
          <w:highlight w:val="lightGray"/>
        </w:rPr>
        <w:t>Mandatory or Optional for BCC, TBD</w:t>
      </w:r>
      <w:r w:rsidR="004524C8" w:rsidRPr="005C416B">
        <w:rPr>
          <w:bCs/>
          <w:highlight w:val="lightGray"/>
        </w:rPr>
        <w:t>.</w:t>
      </w:r>
    </w:p>
    <w:p w14:paraId="2E7CB369" w14:textId="6F2140E9" w:rsidR="009877D3" w:rsidRPr="005C416B" w:rsidRDefault="009877D3" w:rsidP="00DF7E01">
      <w:pPr>
        <w:pStyle w:val="ListParagraph"/>
        <w:numPr>
          <w:ilvl w:val="0"/>
          <w:numId w:val="58"/>
        </w:numPr>
        <w:rPr>
          <w:bCs/>
          <w:highlight w:val="lightGray"/>
        </w:rPr>
      </w:pPr>
      <w:r w:rsidRPr="005C416B">
        <w:rPr>
          <w:bCs/>
          <w:highlight w:val="lightGray"/>
        </w:rPr>
        <w:t>Only for modulation up to 256</w:t>
      </w:r>
      <w:r w:rsidR="004524C8" w:rsidRPr="005C416B">
        <w:rPr>
          <w:bCs/>
          <w:highlight w:val="lightGray"/>
        </w:rPr>
        <w:t xml:space="preserve"> </w:t>
      </w:r>
      <w:r w:rsidRPr="005C416B">
        <w:rPr>
          <w:bCs/>
          <w:highlight w:val="lightGray"/>
        </w:rPr>
        <w:t xml:space="preserve">QAM (with or without DCM – if defined in </w:t>
      </w:r>
      <w:r w:rsidR="00A60F76" w:rsidRPr="005C416B">
        <w:rPr>
          <w:bCs/>
          <w:highlight w:val="lightGray"/>
        </w:rPr>
        <w:t>802.</w:t>
      </w:r>
      <w:r w:rsidRPr="005C416B">
        <w:rPr>
          <w:bCs/>
          <w:highlight w:val="lightGray"/>
        </w:rPr>
        <w:t>11be)</w:t>
      </w:r>
      <w:r w:rsidR="004524C8" w:rsidRPr="005C416B">
        <w:rPr>
          <w:bCs/>
          <w:highlight w:val="lightGray"/>
        </w:rPr>
        <w:t>.</w:t>
      </w:r>
      <w:r w:rsidRPr="005C416B">
        <w:rPr>
          <w:rFonts w:ascii="SimSun" w:eastAsia="SimSun" w:hAnsi="SimSun" w:cs="SimSun"/>
          <w:bCs/>
          <w:highlight w:val="lightGray"/>
        </w:rPr>
        <w:t xml:space="preserve"> </w:t>
      </w:r>
    </w:p>
    <w:p w14:paraId="00FBA169" w14:textId="37C7B8BC" w:rsidR="009877D3" w:rsidRPr="005C416B" w:rsidRDefault="009877D3" w:rsidP="00DF7E01">
      <w:pPr>
        <w:pStyle w:val="ListParagraph"/>
        <w:numPr>
          <w:ilvl w:val="0"/>
          <w:numId w:val="58"/>
        </w:numPr>
        <w:rPr>
          <w:bCs/>
          <w:highlight w:val="lightGray"/>
        </w:rPr>
      </w:pPr>
      <w:r w:rsidRPr="005C416B">
        <w:rPr>
          <w:bCs/>
          <w:highlight w:val="lightGray"/>
        </w:rPr>
        <w:t>Only for NSS &lt;=4</w:t>
      </w:r>
      <w:r w:rsidR="004524C8" w:rsidRPr="005C416B">
        <w:rPr>
          <w:highlight w:val="lightGray"/>
        </w:rPr>
        <w:t>.</w:t>
      </w:r>
    </w:p>
    <w:p w14:paraId="0EC0DE10" w14:textId="2A1EED37" w:rsidR="003865C1" w:rsidRPr="00406428" w:rsidRDefault="003865C1" w:rsidP="009877D3">
      <w:pPr>
        <w:tabs>
          <w:tab w:val="left" w:pos="7075"/>
        </w:tabs>
        <w:jc w:val="both"/>
      </w:pPr>
      <w:r w:rsidRPr="005C416B">
        <w:rPr>
          <w:highlight w:val="lightGray"/>
        </w:rPr>
        <w:t xml:space="preserve">[Motion 112, #SP13, </w:t>
      </w:r>
      <w:sdt>
        <w:sdtPr>
          <w:rPr>
            <w:highlight w:val="lightGray"/>
          </w:rPr>
          <w:id w:val="1972163565"/>
          <w:citation/>
        </w:sdtPr>
        <w:sdtEndPr/>
        <w:sdtContent>
          <w:r w:rsidR="00BE7A36" w:rsidRPr="005C416B">
            <w:rPr>
              <w:highlight w:val="lightGray"/>
            </w:rPr>
            <w:fldChar w:fldCharType="begin"/>
          </w:r>
          <w:r w:rsidR="00BE7A36" w:rsidRPr="005C416B">
            <w:rPr>
              <w:highlight w:val="lightGray"/>
              <w:lang w:val="en-US"/>
            </w:rPr>
            <w:instrText xml:space="preserve"> CITATION 19_1755r4 \l 1033 </w:instrText>
          </w:r>
          <w:r w:rsidR="00BE7A36" w:rsidRPr="005C416B">
            <w:rPr>
              <w:highlight w:val="lightGray"/>
            </w:rPr>
            <w:fldChar w:fldCharType="separate"/>
          </w:r>
          <w:r w:rsidR="00860E27" w:rsidRPr="00860E27">
            <w:rPr>
              <w:noProof/>
              <w:highlight w:val="lightGray"/>
              <w:lang w:val="en-US"/>
            </w:rPr>
            <w:t>[9]</w:t>
          </w:r>
          <w:r w:rsidR="00BE7A36" w:rsidRPr="005C416B">
            <w:rPr>
              <w:highlight w:val="lightGray"/>
            </w:rPr>
            <w:fldChar w:fldCharType="end"/>
          </w:r>
        </w:sdtContent>
      </w:sdt>
      <w:r w:rsidR="00BE7A36" w:rsidRPr="005C416B">
        <w:rPr>
          <w:highlight w:val="lightGray"/>
        </w:rPr>
        <w:t xml:space="preserve"> and</w:t>
      </w:r>
      <w:r w:rsidR="00447917" w:rsidRPr="005C416B">
        <w:rPr>
          <w:highlight w:val="lightGray"/>
        </w:rPr>
        <w:t xml:space="preserve"> </w:t>
      </w:r>
      <w:sdt>
        <w:sdtPr>
          <w:rPr>
            <w:highlight w:val="lightGray"/>
          </w:rPr>
          <w:id w:val="971479070"/>
          <w:citation/>
        </w:sdtPr>
        <w:sdtEndPr/>
        <w:sdtContent>
          <w:r w:rsidR="00447917" w:rsidRPr="005C416B">
            <w:rPr>
              <w:highlight w:val="lightGray"/>
            </w:rPr>
            <w:fldChar w:fldCharType="begin"/>
          </w:r>
          <w:r w:rsidR="00447917" w:rsidRPr="005C416B">
            <w:rPr>
              <w:highlight w:val="lightGray"/>
              <w:lang w:val="en-US"/>
            </w:rPr>
            <w:instrText xml:space="preserve"> CITATION 20_0470r1 \l 1033 </w:instrText>
          </w:r>
          <w:r w:rsidR="00447917" w:rsidRPr="005C416B">
            <w:rPr>
              <w:highlight w:val="lightGray"/>
            </w:rPr>
            <w:fldChar w:fldCharType="separate"/>
          </w:r>
          <w:r w:rsidR="00860E27" w:rsidRPr="00860E27">
            <w:rPr>
              <w:noProof/>
              <w:highlight w:val="lightGray"/>
              <w:lang w:val="en-US"/>
            </w:rPr>
            <w:t>[15]</w:t>
          </w:r>
          <w:r w:rsidR="00447917" w:rsidRPr="005C416B">
            <w:rPr>
              <w:highlight w:val="lightGray"/>
            </w:rPr>
            <w:fldChar w:fldCharType="end"/>
          </w:r>
        </w:sdtContent>
      </w:sdt>
      <w:r w:rsidR="00447917" w:rsidRPr="005C416B">
        <w:rPr>
          <w:highlight w:val="lightGray"/>
        </w:rPr>
        <w:t>]</w:t>
      </w:r>
    </w:p>
    <w:p w14:paraId="54874248" w14:textId="77777777" w:rsidR="00860632" w:rsidRPr="00406428" w:rsidRDefault="00860632" w:rsidP="00860632">
      <w:pPr>
        <w:pStyle w:val="Heading3"/>
      </w:pPr>
      <w:bookmarkStart w:id="361" w:name="_Toc47082034"/>
      <w:r w:rsidRPr="00406428">
        <w:t>Multiple RU</w:t>
      </w:r>
      <w:bookmarkEnd w:id="361"/>
    </w:p>
    <w:p w14:paraId="6406B3F3" w14:textId="77777777" w:rsidR="00D56D9A" w:rsidRPr="00406428" w:rsidRDefault="00D56D9A" w:rsidP="00D56D9A">
      <w:pPr>
        <w:pStyle w:val="Heading4"/>
        <w:spacing w:before="240" w:after="60"/>
        <w:rPr>
          <w:rFonts w:ascii="Arial" w:hAnsi="Arial" w:cs="Arial"/>
          <w:b/>
          <w:i w:val="0"/>
          <w:color w:val="000000" w:themeColor="text1"/>
        </w:rPr>
      </w:pPr>
      <w:r w:rsidRPr="00406428">
        <w:rPr>
          <w:rFonts w:ascii="Arial" w:hAnsi="Arial" w:cs="Arial"/>
          <w:b/>
          <w:i w:val="0"/>
          <w:color w:val="000000" w:themeColor="text1"/>
        </w:rPr>
        <w:t>General</w:t>
      </w:r>
    </w:p>
    <w:p w14:paraId="70324B6A" w14:textId="77777777" w:rsidR="00B63AC8" w:rsidRPr="005C416B" w:rsidRDefault="00B63AC8" w:rsidP="00B63AC8">
      <w:pPr>
        <w:jc w:val="both"/>
        <w:rPr>
          <w:highlight w:val="lightGray"/>
        </w:rPr>
      </w:pPr>
      <w:r w:rsidRPr="005C416B">
        <w:rPr>
          <w:highlight w:val="lightGray"/>
        </w:rPr>
        <w:t>802.11be shall allow more than one RUs to be assigned to a single STA</w:t>
      </w:r>
      <w:r w:rsidR="0015653C" w:rsidRPr="005C416B">
        <w:rPr>
          <w:highlight w:val="lightGray"/>
        </w:rPr>
        <w:t>.</w:t>
      </w:r>
    </w:p>
    <w:p w14:paraId="54840F0D" w14:textId="77777777" w:rsidR="00B63AC8" w:rsidRPr="005C416B" w:rsidRDefault="00B63AC8" w:rsidP="00B63AC8">
      <w:pPr>
        <w:jc w:val="both"/>
        <w:rPr>
          <w:highlight w:val="lightGray"/>
        </w:rPr>
      </w:pPr>
      <w:r w:rsidRPr="005C416B">
        <w:rPr>
          <w:highlight w:val="lightGray"/>
        </w:rPr>
        <w:t>Coding and interleaving schemes for multiple RUs assigned to a single STA are TBD.</w:t>
      </w:r>
    </w:p>
    <w:p w14:paraId="69425524" w14:textId="77777777" w:rsidR="00B63AC8" w:rsidRPr="005C416B" w:rsidRDefault="00B63AC8" w:rsidP="00B63AC8">
      <w:pPr>
        <w:jc w:val="both"/>
        <w:rPr>
          <w:highlight w:val="lightGray"/>
        </w:rPr>
      </w:pPr>
      <w:r w:rsidRPr="005C416B">
        <w:rPr>
          <w:highlight w:val="lightGray"/>
        </w:rPr>
        <w:t>Maximum number of RUs (&gt;1) assigned to a single STA is also TBD.</w:t>
      </w:r>
    </w:p>
    <w:p w14:paraId="30C923BD" w14:textId="77777777" w:rsidR="00B63AC8" w:rsidRPr="005C416B" w:rsidRDefault="00B63AC8" w:rsidP="00B63AC8">
      <w:pPr>
        <w:jc w:val="both"/>
        <w:rPr>
          <w:highlight w:val="lightGray"/>
        </w:rPr>
      </w:pPr>
      <w:r w:rsidRPr="005C416B">
        <w:rPr>
          <w:highlight w:val="lightGray"/>
        </w:rPr>
        <w:t xml:space="preserve">[Motion 6, </w:t>
      </w:r>
      <w:sdt>
        <w:sdtPr>
          <w:rPr>
            <w:highlight w:val="lightGray"/>
          </w:rPr>
          <w:id w:val="-1618979710"/>
          <w:citation/>
        </w:sdtPr>
        <w:sdtEnd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860E27" w:rsidRPr="00860E27">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110440229"/>
          <w:citation/>
        </w:sdtPr>
        <w:sdtEndPr/>
        <w:sdtContent>
          <w:r w:rsidRPr="005C416B">
            <w:rPr>
              <w:highlight w:val="lightGray"/>
            </w:rPr>
            <w:fldChar w:fldCharType="begin"/>
          </w:r>
          <w:r w:rsidRPr="005C416B">
            <w:rPr>
              <w:highlight w:val="lightGray"/>
              <w:lang w:val="en-US"/>
            </w:rPr>
            <w:instrText xml:space="preserve"> CITATION 19_1126r1 \l 1033 </w:instrText>
          </w:r>
          <w:r w:rsidRPr="005C416B">
            <w:rPr>
              <w:highlight w:val="lightGray"/>
            </w:rPr>
            <w:fldChar w:fldCharType="separate"/>
          </w:r>
          <w:r w:rsidR="00860E27" w:rsidRPr="00860E27">
            <w:rPr>
              <w:noProof/>
              <w:highlight w:val="lightGray"/>
              <w:lang w:val="en-US"/>
            </w:rPr>
            <w:t>[16]</w:t>
          </w:r>
          <w:r w:rsidRPr="005C416B">
            <w:rPr>
              <w:highlight w:val="lightGray"/>
            </w:rPr>
            <w:fldChar w:fldCharType="end"/>
          </w:r>
        </w:sdtContent>
      </w:sdt>
      <w:r w:rsidRPr="005C416B">
        <w:rPr>
          <w:highlight w:val="lightGray"/>
        </w:rPr>
        <w:t>]</w:t>
      </w:r>
    </w:p>
    <w:p w14:paraId="2F6CE573" w14:textId="77777777" w:rsidR="00B97C81" w:rsidRPr="005C416B" w:rsidRDefault="00B97C81" w:rsidP="00B63AC8">
      <w:pPr>
        <w:jc w:val="both"/>
        <w:rPr>
          <w:highlight w:val="lightGray"/>
        </w:rPr>
      </w:pPr>
    </w:p>
    <w:p w14:paraId="7FAB33CE" w14:textId="53C30500" w:rsidR="00AC11E4" w:rsidRPr="005C416B" w:rsidRDefault="00AC11E4" w:rsidP="00AC11E4">
      <w:pPr>
        <w:jc w:val="both"/>
        <w:rPr>
          <w:highlight w:val="lightGray"/>
        </w:rPr>
      </w:pPr>
      <w:r w:rsidRPr="005C416B">
        <w:rPr>
          <w:highlight w:val="lightGray"/>
        </w:rPr>
        <w:t>Small-size RUs can only be combined with small-size RUs and large-size RUs can only be combined with large-size RUs.</w:t>
      </w:r>
    </w:p>
    <w:p w14:paraId="65EF6D87" w14:textId="77777777" w:rsidR="00AC11E4" w:rsidRPr="005C416B" w:rsidRDefault="00AC11E4" w:rsidP="00AC11E4">
      <w:pPr>
        <w:jc w:val="both"/>
        <w:rPr>
          <w:highlight w:val="lightGray"/>
        </w:rPr>
      </w:pPr>
      <w:r w:rsidRPr="005C416B">
        <w:rPr>
          <w:highlight w:val="lightGray"/>
        </w:rPr>
        <w:t>RUs with equal to or more than 242 tones are defined as large-size RUs</w:t>
      </w:r>
      <w:r w:rsidR="00FD15F5" w:rsidRPr="005C416B">
        <w:rPr>
          <w:highlight w:val="lightGray"/>
        </w:rPr>
        <w:t>.</w:t>
      </w:r>
    </w:p>
    <w:p w14:paraId="2D49D273" w14:textId="77777777" w:rsidR="00AC11E4" w:rsidRPr="005C416B" w:rsidRDefault="00AC11E4" w:rsidP="00AC11E4">
      <w:pPr>
        <w:jc w:val="both"/>
        <w:rPr>
          <w:highlight w:val="lightGray"/>
        </w:rPr>
      </w:pPr>
      <w:r w:rsidRPr="005C416B">
        <w:rPr>
          <w:highlight w:val="lightGray"/>
        </w:rPr>
        <w:t>RUs with less than 242 tones are defined as small-size RUs</w:t>
      </w:r>
      <w:r w:rsidR="00FD15F5" w:rsidRPr="005C416B">
        <w:rPr>
          <w:highlight w:val="lightGray"/>
        </w:rPr>
        <w:t>.</w:t>
      </w:r>
    </w:p>
    <w:p w14:paraId="041B49AB" w14:textId="77777777" w:rsidR="00FD15F5" w:rsidRPr="005C416B" w:rsidRDefault="00FD15F5" w:rsidP="00FD15F5">
      <w:pPr>
        <w:jc w:val="both"/>
        <w:rPr>
          <w:highlight w:val="lightGray"/>
        </w:rPr>
      </w:pPr>
      <w:r w:rsidRPr="005C416B">
        <w:rPr>
          <w:highlight w:val="lightGray"/>
        </w:rPr>
        <w:t xml:space="preserve">[Motion 76, </w:t>
      </w:r>
      <w:sdt>
        <w:sdtPr>
          <w:rPr>
            <w:highlight w:val="lightGray"/>
          </w:rPr>
          <w:id w:val="175545243"/>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499422788"/>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860E27" w:rsidRPr="00860E27">
            <w:rPr>
              <w:noProof/>
              <w:highlight w:val="lightGray"/>
              <w:lang w:val="en-US"/>
            </w:rPr>
            <w:t>[18]</w:t>
          </w:r>
          <w:r w:rsidRPr="005C416B">
            <w:rPr>
              <w:highlight w:val="lightGray"/>
            </w:rPr>
            <w:fldChar w:fldCharType="end"/>
          </w:r>
        </w:sdtContent>
      </w:sdt>
      <w:r w:rsidRPr="005C416B">
        <w:rPr>
          <w:highlight w:val="lightGray"/>
        </w:rPr>
        <w:t>]</w:t>
      </w:r>
    </w:p>
    <w:p w14:paraId="25E5C7F7" w14:textId="77777777" w:rsidR="00744EA3" w:rsidRPr="005C416B" w:rsidRDefault="00744EA3" w:rsidP="0041142C">
      <w:pPr>
        <w:rPr>
          <w:highlight w:val="lightGray"/>
          <w:lang w:val="en-US"/>
        </w:rPr>
      </w:pPr>
    </w:p>
    <w:p w14:paraId="7B3513F6" w14:textId="77777777" w:rsidR="0041142C" w:rsidRPr="005C416B" w:rsidRDefault="0041142C" w:rsidP="0041142C">
      <w:pPr>
        <w:rPr>
          <w:highlight w:val="lightGray"/>
          <w:lang w:val="en-US"/>
        </w:rPr>
      </w:pPr>
      <w:r w:rsidRPr="005C416B">
        <w:rPr>
          <w:highlight w:val="lightGray"/>
          <w:lang w:val="en-US"/>
        </w:rPr>
        <w:t>In 802.11be, there is only one PSDU per STA for each link.</w:t>
      </w:r>
    </w:p>
    <w:p w14:paraId="3E4BBE47" w14:textId="77777777" w:rsidR="0041142C" w:rsidRPr="00406428" w:rsidRDefault="0041142C" w:rsidP="0041142C">
      <w:pPr>
        <w:rPr>
          <w:lang w:val="en-US"/>
        </w:rPr>
      </w:pPr>
      <w:r w:rsidRPr="005C416B">
        <w:rPr>
          <w:highlight w:val="lightGray"/>
          <w:lang w:val="en-US"/>
        </w:rPr>
        <w:t xml:space="preserve">[Motion 91, </w:t>
      </w:r>
      <w:sdt>
        <w:sdtPr>
          <w:rPr>
            <w:highlight w:val="lightGray"/>
            <w:lang w:val="en-US"/>
          </w:rPr>
          <w:id w:val="132071391"/>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860E27" w:rsidRPr="00860E27">
            <w:rPr>
              <w:noProof/>
              <w:highlight w:val="lightGray"/>
              <w:lang w:val="en-US"/>
            </w:rPr>
            <w:t>[17]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317331971"/>
          <w:citation/>
        </w:sdtPr>
        <w:sdtEndPr/>
        <w:sdtContent>
          <w:r w:rsidRPr="005C416B">
            <w:rPr>
              <w:highlight w:val="lightGray"/>
              <w:lang w:val="en-US"/>
            </w:rPr>
            <w:fldChar w:fldCharType="begin"/>
          </w:r>
          <w:r w:rsidRPr="005C416B">
            <w:rPr>
              <w:highlight w:val="lightGray"/>
              <w:lang w:val="en-US"/>
            </w:rPr>
            <w:instrText xml:space="preserve"> CITATION 19_1869r2 \l 1033 </w:instrText>
          </w:r>
          <w:r w:rsidRPr="005C416B">
            <w:rPr>
              <w:highlight w:val="lightGray"/>
              <w:lang w:val="en-US"/>
            </w:rPr>
            <w:fldChar w:fldCharType="separate"/>
          </w:r>
          <w:r w:rsidR="00860E27" w:rsidRPr="00860E27">
            <w:rPr>
              <w:noProof/>
              <w:highlight w:val="lightGray"/>
              <w:lang w:val="en-US"/>
            </w:rPr>
            <w:t>[19]</w:t>
          </w:r>
          <w:r w:rsidRPr="005C416B">
            <w:rPr>
              <w:highlight w:val="lightGray"/>
              <w:lang w:val="en-US"/>
            </w:rPr>
            <w:fldChar w:fldCharType="end"/>
          </w:r>
        </w:sdtContent>
      </w:sdt>
      <w:r w:rsidRPr="005C416B">
        <w:rPr>
          <w:highlight w:val="lightGray"/>
          <w:lang w:val="en-US"/>
        </w:rPr>
        <w:t>]</w:t>
      </w:r>
    </w:p>
    <w:p w14:paraId="2362E56A" w14:textId="1EABDF12" w:rsidR="005C6463" w:rsidRPr="00406428" w:rsidRDefault="005C6463" w:rsidP="005C6463">
      <w:pPr>
        <w:pStyle w:val="Heading4"/>
        <w:spacing w:before="240" w:after="60"/>
        <w:rPr>
          <w:rFonts w:ascii="Arial" w:hAnsi="Arial" w:cs="Arial"/>
          <w:b/>
          <w:i w:val="0"/>
          <w:color w:val="000000" w:themeColor="text1"/>
        </w:rPr>
      </w:pPr>
      <w:r w:rsidRPr="00406428">
        <w:rPr>
          <w:rFonts w:ascii="Arial" w:hAnsi="Arial" w:cs="Arial"/>
          <w:b/>
          <w:i w:val="0"/>
          <w:color w:val="000000" w:themeColor="text1"/>
        </w:rPr>
        <w:t>Coding</w:t>
      </w:r>
    </w:p>
    <w:p w14:paraId="0347CE91" w14:textId="77777777" w:rsidR="0041142C" w:rsidRPr="005C416B" w:rsidRDefault="0041142C" w:rsidP="0041142C">
      <w:pPr>
        <w:rPr>
          <w:highlight w:val="lightGray"/>
          <w:lang w:val="en-US"/>
        </w:rPr>
      </w:pPr>
      <w:r w:rsidRPr="005C416B">
        <w:rPr>
          <w:highlight w:val="lightGray"/>
          <w:lang w:val="en-US"/>
        </w:rPr>
        <w:t>In 802.11be, for LDPC encoding each PSDU only uses one encoder.</w:t>
      </w:r>
    </w:p>
    <w:p w14:paraId="74CC3B75" w14:textId="77777777" w:rsidR="006076B5" w:rsidRPr="005C416B" w:rsidRDefault="0041142C" w:rsidP="006076B5">
      <w:pPr>
        <w:rPr>
          <w:highlight w:val="lightGray"/>
          <w:lang w:val="en-US"/>
        </w:rPr>
      </w:pPr>
      <w:r w:rsidRPr="005C416B">
        <w:rPr>
          <w:highlight w:val="lightGray"/>
          <w:lang w:val="en-US"/>
        </w:rPr>
        <w:t xml:space="preserve">[Motion 92, </w:t>
      </w:r>
      <w:sdt>
        <w:sdtPr>
          <w:rPr>
            <w:highlight w:val="lightGray"/>
            <w:lang w:val="en-US"/>
          </w:rPr>
          <w:id w:val="1273908463"/>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860E27" w:rsidRPr="00860E27">
            <w:rPr>
              <w:noProof/>
              <w:highlight w:val="lightGray"/>
              <w:lang w:val="en-US"/>
            </w:rPr>
            <w:t>[17]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135021767"/>
          <w:citation/>
        </w:sdtPr>
        <w:sdtEndPr/>
        <w:sdtContent>
          <w:r w:rsidRPr="005C416B">
            <w:rPr>
              <w:highlight w:val="lightGray"/>
              <w:lang w:val="en-US"/>
            </w:rPr>
            <w:fldChar w:fldCharType="begin"/>
          </w:r>
          <w:r w:rsidRPr="005C416B">
            <w:rPr>
              <w:highlight w:val="lightGray"/>
              <w:lang w:val="en-US"/>
            </w:rPr>
            <w:instrText xml:space="preserve"> CITATION 19_1869r2 \l 1033 </w:instrText>
          </w:r>
          <w:r w:rsidRPr="005C416B">
            <w:rPr>
              <w:highlight w:val="lightGray"/>
              <w:lang w:val="en-US"/>
            </w:rPr>
            <w:fldChar w:fldCharType="separate"/>
          </w:r>
          <w:r w:rsidR="00860E27" w:rsidRPr="00860E27">
            <w:rPr>
              <w:noProof/>
              <w:highlight w:val="lightGray"/>
              <w:lang w:val="en-US"/>
            </w:rPr>
            <w:t>[19]</w:t>
          </w:r>
          <w:r w:rsidRPr="005C416B">
            <w:rPr>
              <w:highlight w:val="lightGray"/>
              <w:lang w:val="en-US"/>
            </w:rPr>
            <w:fldChar w:fldCharType="end"/>
          </w:r>
        </w:sdtContent>
      </w:sdt>
      <w:r w:rsidRPr="005C416B">
        <w:rPr>
          <w:highlight w:val="lightGray"/>
          <w:lang w:val="en-US"/>
        </w:rPr>
        <w:t>]</w:t>
      </w:r>
    </w:p>
    <w:p w14:paraId="5A11ECD8" w14:textId="77777777" w:rsidR="00744EA3" w:rsidRPr="005C416B" w:rsidRDefault="00744EA3" w:rsidP="006076B5">
      <w:pPr>
        <w:rPr>
          <w:highlight w:val="lightGray"/>
          <w:lang w:val="en-US"/>
        </w:rPr>
      </w:pPr>
    </w:p>
    <w:p w14:paraId="386F0902" w14:textId="3B9A2E30" w:rsidR="006076B5" w:rsidRPr="005C416B" w:rsidRDefault="00742DAC" w:rsidP="006076B5">
      <w:pPr>
        <w:jc w:val="both"/>
        <w:rPr>
          <w:bCs/>
          <w:highlight w:val="lightGray"/>
        </w:rPr>
      </w:pPr>
      <w:r w:rsidRPr="005C416B">
        <w:rPr>
          <w:bCs/>
          <w:highlight w:val="lightGray"/>
        </w:rPr>
        <w:t>F</w:t>
      </w:r>
      <w:r w:rsidR="006076B5" w:rsidRPr="005C416B">
        <w:rPr>
          <w:bCs/>
          <w:highlight w:val="lightGray"/>
        </w:rPr>
        <w:t>or the combined multiple RU with the combined RU size less than 242 tones, the BCC can be supported</w:t>
      </w:r>
      <w:r w:rsidR="00B8478D" w:rsidRPr="005C416B">
        <w:rPr>
          <w:bCs/>
          <w:highlight w:val="lightGray"/>
        </w:rPr>
        <w:t>.</w:t>
      </w:r>
    </w:p>
    <w:p w14:paraId="16B97310" w14:textId="069D86D4" w:rsidR="006076B5" w:rsidRPr="005C416B" w:rsidRDefault="006076B5" w:rsidP="00DF7E01">
      <w:pPr>
        <w:pStyle w:val="ListParagraph"/>
        <w:numPr>
          <w:ilvl w:val="0"/>
          <w:numId w:val="57"/>
        </w:numPr>
        <w:rPr>
          <w:bCs/>
          <w:highlight w:val="lightGray"/>
        </w:rPr>
      </w:pPr>
      <w:r w:rsidRPr="005C416B">
        <w:rPr>
          <w:bCs/>
          <w:highlight w:val="lightGray"/>
        </w:rPr>
        <w:t>Mandatory or Optional for BCC, TBD</w:t>
      </w:r>
      <w:r w:rsidR="004524C8" w:rsidRPr="005C416B">
        <w:rPr>
          <w:bCs/>
          <w:highlight w:val="lightGray"/>
        </w:rPr>
        <w:t>.</w:t>
      </w:r>
    </w:p>
    <w:p w14:paraId="637FDE6A" w14:textId="4001E09D" w:rsidR="006076B5" w:rsidRPr="005C416B" w:rsidRDefault="006076B5" w:rsidP="00DF7E01">
      <w:pPr>
        <w:pStyle w:val="ListParagraph"/>
        <w:numPr>
          <w:ilvl w:val="0"/>
          <w:numId w:val="57"/>
        </w:numPr>
        <w:rPr>
          <w:bCs/>
          <w:highlight w:val="lightGray"/>
        </w:rPr>
      </w:pPr>
      <w:r w:rsidRPr="005C416B">
        <w:rPr>
          <w:bCs/>
          <w:highlight w:val="lightGray"/>
        </w:rPr>
        <w:t>Only for modulation up to 256</w:t>
      </w:r>
      <w:r w:rsidR="004524C8" w:rsidRPr="005C416B">
        <w:rPr>
          <w:bCs/>
          <w:highlight w:val="lightGray"/>
        </w:rPr>
        <w:t xml:space="preserve"> </w:t>
      </w:r>
      <w:r w:rsidRPr="005C416B">
        <w:rPr>
          <w:bCs/>
          <w:highlight w:val="lightGray"/>
        </w:rPr>
        <w:t xml:space="preserve">QAM (with or without DCM – if defined in </w:t>
      </w:r>
      <w:r w:rsidR="002B5880" w:rsidRPr="005C416B">
        <w:rPr>
          <w:bCs/>
          <w:highlight w:val="lightGray"/>
        </w:rPr>
        <w:t>802.</w:t>
      </w:r>
      <w:r w:rsidRPr="005C416B">
        <w:rPr>
          <w:bCs/>
          <w:highlight w:val="lightGray"/>
        </w:rPr>
        <w:t>11be)</w:t>
      </w:r>
      <w:r w:rsidR="004524C8" w:rsidRPr="005C416B">
        <w:rPr>
          <w:bCs/>
          <w:highlight w:val="lightGray"/>
        </w:rPr>
        <w:t>.</w:t>
      </w:r>
      <w:r w:rsidRPr="005C416B">
        <w:rPr>
          <w:rFonts w:ascii="SimSun" w:eastAsia="SimSun" w:hAnsi="SimSun" w:cs="SimSun"/>
          <w:bCs/>
          <w:highlight w:val="lightGray"/>
        </w:rPr>
        <w:t xml:space="preserve"> </w:t>
      </w:r>
    </w:p>
    <w:p w14:paraId="3B846BCA" w14:textId="775A9629" w:rsidR="006076B5" w:rsidRPr="005C416B" w:rsidRDefault="006076B5" w:rsidP="00DF7E01">
      <w:pPr>
        <w:pStyle w:val="ListParagraph"/>
        <w:numPr>
          <w:ilvl w:val="0"/>
          <w:numId w:val="57"/>
        </w:numPr>
        <w:rPr>
          <w:bCs/>
          <w:highlight w:val="lightGray"/>
        </w:rPr>
      </w:pPr>
      <w:r w:rsidRPr="005C416B">
        <w:rPr>
          <w:bCs/>
          <w:highlight w:val="lightGray"/>
        </w:rPr>
        <w:t>Only for NSS &lt;=4</w:t>
      </w:r>
      <w:r w:rsidR="004524C8" w:rsidRPr="005C416B">
        <w:rPr>
          <w:bCs/>
          <w:highlight w:val="lightGray"/>
        </w:rPr>
        <w:t>.</w:t>
      </w:r>
    </w:p>
    <w:p w14:paraId="01AB3B34" w14:textId="783665B7" w:rsidR="00946DF5" w:rsidRDefault="00946DF5" w:rsidP="006076B5">
      <w:pPr>
        <w:tabs>
          <w:tab w:val="left" w:pos="7075"/>
        </w:tabs>
        <w:jc w:val="both"/>
        <w:rPr>
          <w:highlight w:val="lightGray"/>
        </w:rPr>
      </w:pPr>
      <w:r w:rsidRPr="005C416B">
        <w:rPr>
          <w:highlight w:val="lightGray"/>
        </w:rPr>
        <w:t xml:space="preserve">[Motion 112, #SP12, </w:t>
      </w:r>
      <w:sdt>
        <w:sdtPr>
          <w:rPr>
            <w:highlight w:val="lightGray"/>
          </w:rPr>
          <w:id w:val="974338789"/>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447828357"/>
          <w:citation/>
        </w:sdtPr>
        <w:sdtEndPr/>
        <w:sdtContent>
          <w:r w:rsidRPr="005C416B">
            <w:rPr>
              <w:highlight w:val="lightGray"/>
            </w:rPr>
            <w:fldChar w:fldCharType="begin"/>
          </w:r>
          <w:r w:rsidRPr="005C416B">
            <w:rPr>
              <w:highlight w:val="lightGray"/>
              <w:lang w:val="en-US"/>
            </w:rPr>
            <w:instrText xml:space="preserve"> CITATION 20_0470r1 \l 1033 </w:instrText>
          </w:r>
          <w:r w:rsidRPr="005C416B">
            <w:rPr>
              <w:highlight w:val="lightGray"/>
            </w:rPr>
            <w:fldChar w:fldCharType="separate"/>
          </w:r>
          <w:r w:rsidR="00860E27" w:rsidRPr="00860E27">
            <w:rPr>
              <w:noProof/>
              <w:highlight w:val="lightGray"/>
              <w:lang w:val="en-US"/>
            </w:rPr>
            <w:t>[15]</w:t>
          </w:r>
          <w:r w:rsidRPr="005C416B">
            <w:rPr>
              <w:highlight w:val="lightGray"/>
            </w:rPr>
            <w:fldChar w:fldCharType="end"/>
          </w:r>
        </w:sdtContent>
      </w:sdt>
      <w:r w:rsidRPr="005C416B">
        <w:rPr>
          <w:highlight w:val="lightGray"/>
        </w:rPr>
        <w:t>]</w:t>
      </w:r>
    </w:p>
    <w:p w14:paraId="1B23EDA4" w14:textId="77777777" w:rsidR="00FA5C00" w:rsidRDefault="00FA5C00" w:rsidP="006076B5">
      <w:pPr>
        <w:tabs>
          <w:tab w:val="left" w:pos="7075"/>
        </w:tabs>
        <w:jc w:val="both"/>
        <w:rPr>
          <w:highlight w:val="lightGray"/>
        </w:rPr>
      </w:pPr>
    </w:p>
    <w:p w14:paraId="62512A4F" w14:textId="0486BD9C" w:rsidR="00FA5C00" w:rsidRPr="00FA5C00" w:rsidRDefault="00FA5C00" w:rsidP="00FA5C00">
      <w:pPr>
        <w:jc w:val="both"/>
        <w:rPr>
          <w:highlight w:val="yellow"/>
        </w:rPr>
      </w:pPr>
      <w:r w:rsidRPr="00FA5C00">
        <w:rPr>
          <w:b/>
          <w:szCs w:val="22"/>
          <w:highlight w:val="yellow"/>
        </w:rPr>
        <w:t>Straw poll #148</w:t>
      </w:r>
    </w:p>
    <w:p w14:paraId="4CA8733A" w14:textId="77777777" w:rsidR="00FA5C00" w:rsidRPr="00FA5C00" w:rsidRDefault="00FA5C00" w:rsidP="00FA5C00">
      <w:pPr>
        <w:jc w:val="both"/>
        <w:rPr>
          <w:highlight w:val="yellow"/>
        </w:rPr>
      </w:pPr>
      <w:r w:rsidRPr="00FA5C00">
        <w:rPr>
          <w:highlight w:val="yellow"/>
        </w:rPr>
        <w:t>Do you support 11be to define DCM for RU/M-RU size &lt;= 996x2 plus RU 996x3 and 996x4</w:t>
      </w:r>
    </w:p>
    <w:p w14:paraId="71E4C2F5" w14:textId="7D97B6AE" w:rsidR="00FA5C00" w:rsidRPr="00FA5C00" w:rsidRDefault="00FA5C00" w:rsidP="00FA5C00">
      <w:pPr>
        <w:pStyle w:val="ListParagraph"/>
        <w:numPr>
          <w:ilvl w:val="0"/>
          <w:numId w:val="137"/>
        </w:numPr>
        <w:jc w:val="both"/>
        <w:rPr>
          <w:highlight w:val="yellow"/>
        </w:rPr>
      </w:pPr>
      <w:r w:rsidRPr="00FA5C00">
        <w:rPr>
          <w:highlight w:val="yellow"/>
        </w:rPr>
        <w:t xml:space="preserve">This is for R1. </w:t>
      </w:r>
      <w:r w:rsidRPr="00FA5C00">
        <w:rPr>
          <w:b/>
          <w:i/>
          <w:szCs w:val="22"/>
          <w:highlight w:val="yellow"/>
        </w:rPr>
        <w:t>[#SP148]</w:t>
      </w:r>
    </w:p>
    <w:p w14:paraId="221292D8" w14:textId="34EF4776" w:rsidR="00FA5C00" w:rsidRPr="00FA5C00" w:rsidRDefault="00FA5C00" w:rsidP="00FA5C00">
      <w:pPr>
        <w:jc w:val="both"/>
      </w:pPr>
      <w:r w:rsidRPr="00FA5C00">
        <w:rPr>
          <w:szCs w:val="22"/>
          <w:highlight w:val="yellow"/>
        </w:rPr>
        <w:t>[</w:t>
      </w:r>
      <w:r w:rsidRPr="00FA5C00">
        <w:rPr>
          <w:highlight w:val="yellow"/>
        </w:rPr>
        <w:t xml:space="preserve">20/1119r0 (Remaining TBDs for DCM, Bin Tian, Qualcomm), SP#1, </w:t>
      </w:r>
      <w:r w:rsidRPr="00FA5C00">
        <w:rPr>
          <w:szCs w:val="22"/>
          <w:highlight w:val="yellow"/>
        </w:rPr>
        <w:t>Y/N/A: 39/3/5]</w:t>
      </w:r>
    </w:p>
    <w:p w14:paraId="317097FA" w14:textId="77777777" w:rsidR="00300A71" w:rsidRPr="005C416B" w:rsidRDefault="00300A71" w:rsidP="006076B5">
      <w:pPr>
        <w:tabs>
          <w:tab w:val="left" w:pos="7075"/>
        </w:tabs>
        <w:jc w:val="both"/>
        <w:rPr>
          <w:highlight w:val="lightGray"/>
        </w:rPr>
      </w:pPr>
    </w:p>
    <w:p w14:paraId="3DF01BF8" w14:textId="44E5F191" w:rsidR="008C7ECE" w:rsidRPr="005C416B" w:rsidRDefault="00300A71" w:rsidP="008C7ECE">
      <w:pPr>
        <w:jc w:val="both"/>
        <w:rPr>
          <w:bCs/>
          <w:highlight w:val="lightGray"/>
        </w:rPr>
      </w:pPr>
      <w:r w:rsidRPr="005C416B">
        <w:rPr>
          <w:bCs/>
          <w:highlight w:val="lightGray"/>
          <w:lang w:val="en-CA"/>
        </w:rPr>
        <w:lastRenderedPageBreak/>
        <w:t xml:space="preserve">In case of small size MRU transmission, </w:t>
      </w:r>
      <w:r w:rsidR="006D6CDF" w:rsidRPr="005C416B">
        <w:rPr>
          <w:bCs/>
          <w:highlight w:val="lightGray"/>
          <w:lang w:val="en-CA"/>
        </w:rPr>
        <w:t>802.11be</w:t>
      </w:r>
      <w:r w:rsidRPr="005C416B">
        <w:rPr>
          <w:bCs/>
          <w:highlight w:val="lightGray"/>
          <w:lang w:val="en-CA"/>
        </w:rPr>
        <w:t xml:space="preserve"> support</w:t>
      </w:r>
      <w:r w:rsidR="006D6CDF" w:rsidRPr="005C416B">
        <w:rPr>
          <w:bCs/>
          <w:highlight w:val="lightGray"/>
          <w:lang w:val="en-CA"/>
        </w:rPr>
        <w:t>s</w:t>
      </w:r>
      <w:r w:rsidRPr="005C416B">
        <w:rPr>
          <w:bCs/>
          <w:highlight w:val="lightGray"/>
          <w:lang w:val="en-CA"/>
        </w:rPr>
        <w:t xml:space="preserve"> apply</w:t>
      </w:r>
      <w:r w:rsidR="006D6CDF" w:rsidRPr="005C416B">
        <w:rPr>
          <w:bCs/>
          <w:highlight w:val="lightGray"/>
          <w:lang w:val="en-CA"/>
        </w:rPr>
        <w:t>ing</w:t>
      </w:r>
      <w:r w:rsidRPr="005C416B">
        <w:rPr>
          <w:bCs/>
          <w:highlight w:val="lightGray"/>
          <w:lang w:val="en-CA"/>
        </w:rPr>
        <w:t xml:space="preserve"> a common BCC encoder and joint bit Interleaver for the combined RU</w:t>
      </w:r>
      <w:r w:rsidR="006D6CDF" w:rsidRPr="005C416B">
        <w:rPr>
          <w:bCs/>
          <w:highlight w:val="lightGray"/>
          <w:lang w:val="en-CA"/>
        </w:rPr>
        <w:t>.</w:t>
      </w:r>
      <w:r w:rsidR="006D6CDF" w:rsidRPr="005C416B">
        <w:rPr>
          <w:b/>
          <w:i/>
          <w:highlight w:val="lightGray"/>
        </w:rPr>
        <w:t xml:space="preserve"> </w:t>
      </w:r>
    </w:p>
    <w:p w14:paraId="515CC580" w14:textId="3F6DBD0E" w:rsidR="008C7ECE" w:rsidRPr="00406428" w:rsidRDefault="008C7ECE" w:rsidP="008C7ECE">
      <w:pPr>
        <w:jc w:val="both"/>
        <w:rPr>
          <w:bCs/>
        </w:rPr>
      </w:pPr>
      <w:r w:rsidRPr="005C416B">
        <w:rPr>
          <w:highlight w:val="lightGray"/>
        </w:rPr>
        <w:t xml:space="preserve">[Motion 112, #SP14, </w:t>
      </w:r>
      <w:sdt>
        <w:sdtPr>
          <w:rPr>
            <w:highlight w:val="lightGray"/>
          </w:rPr>
          <w:id w:val="-1713720831"/>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697129816"/>
          <w:citation/>
        </w:sdtPr>
        <w:sdtEndPr/>
        <w:sdtContent>
          <w:r w:rsidRPr="005C416B">
            <w:rPr>
              <w:highlight w:val="lightGray"/>
            </w:rPr>
            <w:fldChar w:fldCharType="begin"/>
          </w:r>
          <w:r w:rsidRPr="005C416B">
            <w:rPr>
              <w:highlight w:val="lightGray"/>
              <w:lang w:val="en-US"/>
            </w:rPr>
            <w:instrText xml:space="preserve"> CITATION 20_0470r1 \l 1033 </w:instrText>
          </w:r>
          <w:r w:rsidRPr="005C416B">
            <w:rPr>
              <w:highlight w:val="lightGray"/>
            </w:rPr>
            <w:fldChar w:fldCharType="separate"/>
          </w:r>
          <w:r w:rsidR="00860E27" w:rsidRPr="00860E27">
            <w:rPr>
              <w:noProof/>
              <w:highlight w:val="lightGray"/>
              <w:lang w:val="en-US"/>
            </w:rPr>
            <w:t>[15]</w:t>
          </w:r>
          <w:r w:rsidRPr="005C416B">
            <w:rPr>
              <w:highlight w:val="lightGray"/>
            </w:rPr>
            <w:fldChar w:fldCharType="end"/>
          </w:r>
        </w:sdtContent>
      </w:sdt>
      <w:r w:rsidRPr="005C416B">
        <w:rPr>
          <w:highlight w:val="lightGray"/>
        </w:rPr>
        <w:t>]</w:t>
      </w:r>
    </w:p>
    <w:p w14:paraId="23783A72" w14:textId="77777777" w:rsidR="00A97ACE" w:rsidRDefault="00A97ACE" w:rsidP="00300A71">
      <w:pPr>
        <w:tabs>
          <w:tab w:val="left" w:pos="7075"/>
        </w:tabs>
        <w:jc w:val="both"/>
        <w:rPr>
          <w:b/>
          <w:i/>
        </w:rPr>
      </w:pPr>
    </w:p>
    <w:p w14:paraId="68569933" w14:textId="17EAD0B6" w:rsidR="00A97ACE" w:rsidRPr="005C416B" w:rsidRDefault="00A064E8" w:rsidP="00A97ACE">
      <w:pPr>
        <w:jc w:val="both"/>
        <w:rPr>
          <w:szCs w:val="22"/>
          <w:highlight w:val="lightGray"/>
        </w:rPr>
      </w:pPr>
      <w:r w:rsidRPr="005C416B">
        <w:rPr>
          <w:szCs w:val="22"/>
          <w:highlight w:val="lightGray"/>
        </w:rPr>
        <w:t xml:space="preserve">802.11be </w:t>
      </w:r>
      <w:r w:rsidR="00A97ACE" w:rsidRPr="005C416B">
        <w:rPr>
          <w:szCs w:val="22"/>
          <w:highlight w:val="lightGray"/>
        </w:rPr>
        <w:t>support</w:t>
      </w:r>
      <w:r w:rsidRPr="005C416B">
        <w:rPr>
          <w:szCs w:val="22"/>
          <w:highlight w:val="lightGray"/>
        </w:rPr>
        <w:t>s</w:t>
      </w:r>
      <w:r w:rsidR="00A97ACE" w:rsidRPr="005C416B">
        <w:rPr>
          <w:szCs w:val="22"/>
          <w:highlight w:val="lightGray"/>
        </w:rPr>
        <w:t xml:space="preserve"> the following BCC interleaver parameters for RU78</w:t>
      </w:r>
      <w:r w:rsidRPr="005C416B">
        <w:rPr>
          <w:szCs w:val="22"/>
          <w:highlight w:val="lightGray"/>
        </w:rPr>
        <w:t>:</w:t>
      </w:r>
    </w:p>
    <w:p w14:paraId="5D40298B" w14:textId="090765A1" w:rsidR="00A97ACE" w:rsidRPr="005C416B" w:rsidRDefault="00A97ACE" w:rsidP="00DF7E01">
      <w:pPr>
        <w:pStyle w:val="ListParagraph"/>
        <w:numPr>
          <w:ilvl w:val="0"/>
          <w:numId w:val="74"/>
        </w:numPr>
        <w:jc w:val="both"/>
        <w:rPr>
          <w:szCs w:val="22"/>
          <w:highlight w:val="lightGray"/>
        </w:rPr>
      </w:pPr>
      <w:r w:rsidRPr="005C416B">
        <w:rPr>
          <w:szCs w:val="22"/>
          <w:highlight w:val="lightGray"/>
        </w:rPr>
        <w:t xml:space="preserve">Note: the parameters are </w:t>
      </w:r>
      <w:r w:rsidR="00A064E8" w:rsidRPr="005C416B">
        <w:rPr>
          <w:szCs w:val="22"/>
          <w:highlight w:val="lightGray"/>
        </w:rPr>
        <w:t>defined without considering DCM.</w:t>
      </w:r>
    </w:p>
    <w:tbl>
      <w:tblPr>
        <w:tblStyle w:val="TableGrid"/>
        <w:tblW w:w="0" w:type="auto"/>
        <w:jc w:val="center"/>
        <w:tblLook w:val="04A0" w:firstRow="1" w:lastRow="0" w:firstColumn="1" w:lastColumn="0" w:noHBand="0" w:noVBand="1"/>
      </w:tblPr>
      <w:tblGrid>
        <w:gridCol w:w="2605"/>
        <w:gridCol w:w="2790"/>
      </w:tblGrid>
      <w:tr w:rsidR="00A97ACE" w:rsidRPr="005C416B" w14:paraId="6645C874" w14:textId="77777777" w:rsidTr="00CA128C">
        <w:trPr>
          <w:jc w:val="center"/>
        </w:trPr>
        <w:tc>
          <w:tcPr>
            <w:tcW w:w="2605" w:type="dxa"/>
          </w:tcPr>
          <w:p w14:paraId="0186A88B" w14:textId="77777777" w:rsidR="00A97ACE" w:rsidRPr="005C416B" w:rsidRDefault="00A97ACE" w:rsidP="00CA128C">
            <w:pPr>
              <w:jc w:val="center"/>
              <w:rPr>
                <w:b/>
                <w:highlight w:val="lightGray"/>
              </w:rPr>
            </w:pPr>
            <w:r w:rsidRPr="005C416B">
              <w:rPr>
                <w:b/>
                <w:highlight w:val="lightGray"/>
              </w:rPr>
              <w:t>RU78</w:t>
            </w:r>
          </w:p>
        </w:tc>
        <w:tc>
          <w:tcPr>
            <w:tcW w:w="2790" w:type="dxa"/>
          </w:tcPr>
          <w:p w14:paraId="25FC9751" w14:textId="77777777" w:rsidR="00A97ACE" w:rsidRPr="005C416B" w:rsidRDefault="00A97ACE" w:rsidP="00CA128C">
            <w:pPr>
              <w:jc w:val="center"/>
              <w:rPr>
                <w:b/>
                <w:highlight w:val="lightGray"/>
              </w:rPr>
            </w:pPr>
            <w:r w:rsidRPr="005C416B">
              <w:rPr>
                <w:b/>
                <w:highlight w:val="lightGray"/>
              </w:rPr>
              <w:t>Parameters</w:t>
            </w:r>
          </w:p>
        </w:tc>
      </w:tr>
      <w:tr w:rsidR="00A97ACE" w:rsidRPr="005C416B" w14:paraId="3DDF684C" w14:textId="77777777" w:rsidTr="00CA128C">
        <w:trPr>
          <w:jc w:val="center"/>
        </w:trPr>
        <w:tc>
          <w:tcPr>
            <w:tcW w:w="2605" w:type="dxa"/>
          </w:tcPr>
          <w:p w14:paraId="1E28012B" w14:textId="77777777" w:rsidR="00A97ACE" w:rsidRPr="005C416B" w:rsidRDefault="00A97ACE" w:rsidP="00CA128C">
            <w:pPr>
              <w:jc w:val="center"/>
              <w:rPr>
                <w:highlight w:val="lightGray"/>
              </w:rPr>
            </w:pPr>
            <w:r w:rsidRPr="005C416B">
              <w:rPr>
                <w:highlight w:val="lightGray"/>
              </w:rPr>
              <w:t>Nsd</w:t>
            </w:r>
          </w:p>
        </w:tc>
        <w:tc>
          <w:tcPr>
            <w:tcW w:w="2790" w:type="dxa"/>
          </w:tcPr>
          <w:p w14:paraId="7FC18384" w14:textId="77777777" w:rsidR="00A97ACE" w:rsidRPr="005C416B" w:rsidRDefault="00A97ACE" w:rsidP="00CA128C">
            <w:pPr>
              <w:jc w:val="center"/>
              <w:rPr>
                <w:highlight w:val="lightGray"/>
              </w:rPr>
            </w:pPr>
            <w:r w:rsidRPr="005C416B">
              <w:rPr>
                <w:highlight w:val="lightGray"/>
              </w:rPr>
              <w:t>72</w:t>
            </w:r>
          </w:p>
        </w:tc>
      </w:tr>
      <w:tr w:rsidR="00A97ACE" w:rsidRPr="005C416B" w14:paraId="5C7DFA02" w14:textId="77777777" w:rsidTr="00CA128C">
        <w:trPr>
          <w:jc w:val="center"/>
        </w:trPr>
        <w:tc>
          <w:tcPr>
            <w:tcW w:w="2605" w:type="dxa"/>
          </w:tcPr>
          <w:p w14:paraId="3EB10380" w14:textId="77777777" w:rsidR="00A97ACE" w:rsidRPr="005C416B" w:rsidRDefault="00A97ACE" w:rsidP="00CA128C">
            <w:pPr>
              <w:jc w:val="center"/>
              <w:rPr>
                <w:highlight w:val="lightGray"/>
              </w:rPr>
            </w:pPr>
            <w:r w:rsidRPr="005C416B">
              <w:rPr>
                <w:highlight w:val="lightGray"/>
              </w:rPr>
              <w:t>Ncol</w:t>
            </w:r>
          </w:p>
        </w:tc>
        <w:tc>
          <w:tcPr>
            <w:tcW w:w="2790" w:type="dxa"/>
          </w:tcPr>
          <w:p w14:paraId="27E021D0" w14:textId="77777777" w:rsidR="00A97ACE" w:rsidRPr="005C416B" w:rsidRDefault="00A97ACE" w:rsidP="00CA128C">
            <w:pPr>
              <w:jc w:val="center"/>
              <w:rPr>
                <w:highlight w:val="lightGray"/>
              </w:rPr>
            </w:pPr>
            <w:r w:rsidRPr="005C416B">
              <w:rPr>
                <w:highlight w:val="lightGray"/>
              </w:rPr>
              <w:t>18</w:t>
            </w:r>
          </w:p>
        </w:tc>
      </w:tr>
      <w:tr w:rsidR="00A97ACE" w:rsidRPr="005C416B" w14:paraId="7405A8E6" w14:textId="77777777" w:rsidTr="00CA128C">
        <w:trPr>
          <w:jc w:val="center"/>
        </w:trPr>
        <w:tc>
          <w:tcPr>
            <w:tcW w:w="2605" w:type="dxa"/>
          </w:tcPr>
          <w:p w14:paraId="67ED0992" w14:textId="77777777" w:rsidR="00A97ACE" w:rsidRPr="005C416B" w:rsidRDefault="00A97ACE" w:rsidP="00CA128C">
            <w:pPr>
              <w:jc w:val="center"/>
              <w:rPr>
                <w:highlight w:val="lightGray"/>
              </w:rPr>
            </w:pPr>
            <w:r w:rsidRPr="005C416B">
              <w:rPr>
                <w:highlight w:val="lightGray"/>
              </w:rPr>
              <w:t>Nrow</w:t>
            </w:r>
          </w:p>
        </w:tc>
        <w:tc>
          <w:tcPr>
            <w:tcW w:w="2790" w:type="dxa"/>
          </w:tcPr>
          <w:p w14:paraId="0B9526FF" w14:textId="77777777" w:rsidR="00A97ACE" w:rsidRPr="005C416B" w:rsidRDefault="00A97ACE" w:rsidP="00CA128C">
            <w:pPr>
              <w:jc w:val="center"/>
              <w:rPr>
                <w:highlight w:val="lightGray"/>
              </w:rPr>
            </w:pPr>
            <w:r w:rsidRPr="005C416B">
              <w:rPr>
                <w:highlight w:val="lightGray"/>
              </w:rPr>
              <w:t>4*Nbpscs</w:t>
            </w:r>
          </w:p>
        </w:tc>
      </w:tr>
    </w:tbl>
    <w:p w14:paraId="2149C36F" w14:textId="50E7561D" w:rsidR="00A97ACE" w:rsidRPr="005C416B" w:rsidRDefault="00406428" w:rsidP="00300A71">
      <w:pPr>
        <w:tabs>
          <w:tab w:val="left" w:pos="7075"/>
        </w:tabs>
        <w:jc w:val="both"/>
        <w:rPr>
          <w:highlight w:val="lightGray"/>
        </w:rPr>
      </w:pPr>
      <w:r w:rsidRPr="005C416B">
        <w:rPr>
          <w:highlight w:val="lightGray"/>
        </w:rPr>
        <w:t xml:space="preserve">[Motion 115, #SP66, </w:t>
      </w:r>
      <w:sdt>
        <w:sdtPr>
          <w:rPr>
            <w:highlight w:val="lightGray"/>
          </w:rPr>
          <w:id w:val="1529914270"/>
          <w:citation/>
        </w:sdtPr>
        <w:sdtEndPr/>
        <w:sdtContent>
          <w:r w:rsidR="00DB4577" w:rsidRPr="005C416B">
            <w:rPr>
              <w:highlight w:val="lightGray"/>
            </w:rPr>
            <w:fldChar w:fldCharType="begin"/>
          </w:r>
          <w:r w:rsidR="00DB4577" w:rsidRPr="005C416B">
            <w:rPr>
              <w:highlight w:val="lightGray"/>
              <w:lang w:val="en-US"/>
            </w:rPr>
            <w:instrText xml:space="preserve"> CITATION 19_1755r5 \l 1033 </w:instrText>
          </w:r>
          <w:r w:rsidR="00DB4577" w:rsidRPr="005C416B">
            <w:rPr>
              <w:highlight w:val="lightGray"/>
            </w:rPr>
            <w:fldChar w:fldCharType="separate"/>
          </w:r>
          <w:r w:rsidR="00860E27" w:rsidRPr="00860E27">
            <w:rPr>
              <w:noProof/>
              <w:highlight w:val="lightGray"/>
              <w:lang w:val="en-US"/>
            </w:rPr>
            <w:t>[7]</w:t>
          </w:r>
          <w:r w:rsidR="00DB4577" w:rsidRPr="005C416B">
            <w:rPr>
              <w:highlight w:val="lightGray"/>
            </w:rPr>
            <w:fldChar w:fldCharType="end"/>
          </w:r>
        </w:sdtContent>
      </w:sdt>
      <w:r w:rsidR="00DB4577" w:rsidRPr="005C416B">
        <w:rPr>
          <w:highlight w:val="lightGray"/>
        </w:rPr>
        <w:t xml:space="preserve"> and</w:t>
      </w:r>
      <w:r w:rsidR="00024454" w:rsidRPr="005C416B">
        <w:rPr>
          <w:highlight w:val="lightGray"/>
        </w:rPr>
        <w:t xml:space="preserve"> </w:t>
      </w:r>
      <w:sdt>
        <w:sdtPr>
          <w:rPr>
            <w:highlight w:val="lightGray"/>
          </w:rPr>
          <w:id w:val="-727531016"/>
          <w:citation/>
        </w:sdtPr>
        <w:sdtEndPr/>
        <w:sdtContent>
          <w:r w:rsidR="00024454" w:rsidRPr="005C416B">
            <w:rPr>
              <w:highlight w:val="lightGray"/>
            </w:rPr>
            <w:fldChar w:fldCharType="begin"/>
          </w:r>
          <w:r w:rsidR="00024454" w:rsidRPr="005C416B">
            <w:rPr>
              <w:highlight w:val="lightGray"/>
              <w:lang w:val="en-US"/>
            </w:rPr>
            <w:instrText xml:space="preserve"> CITATION 20_0773r2 \l 1033 </w:instrText>
          </w:r>
          <w:r w:rsidR="00024454" w:rsidRPr="005C416B">
            <w:rPr>
              <w:highlight w:val="lightGray"/>
            </w:rPr>
            <w:fldChar w:fldCharType="separate"/>
          </w:r>
          <w:r w:rsidR="00860E27" w:rsidRPr="00860E27">
            <w:rPr>
              <w:noProof/>
              <w:highlight w:val="lightGray"/>
              <w:lang w:val="en-US"/>
            </w:rPr>
            <w:t>[20]</w:t>
          </w:r>
          <w:r w:rsidR="00024454" w:rsidRPr="005C416B">
            <w:rPr>
              <w:highlight w:val="lightGray"/>
            </w:rPr>
            <w:fldChar w:fldCharType="end"/>
          </w:r>
        </w:sdtContent>
      </w:sdt>
      <w:r w:rsidR="00024454" w:rsidRPr="005C416B">
        <w:rPr>
          <w:highlight w:val="lightGray"/>
        </w:rPr>
        <w:t>]</w:t>
      </w:r>
    </w:p>
    <w:p w14:paraId="7EDF066B" w14:textId="6A850A2D" w:rsidR="005C416B" w:rsidRPr="005C416B" w:rsidRDefault="005C416B">
      <w:pPr>
        <w:rPr>
          <w:szCs w:val="22"/>
          <w:highlight w:val="lightGray"/>
        </w:rPr>
      </w:pPr>
    </w:p>
    <w:p w14:paraId="0D2C381F" w14:textId="62CA1D9D" w:rsidR="006D5E84" w:rsidRPr="005C416B" w:rsidRDefault="00A064E8" w:rsidP="006D5E84">
      <w:pPr>
        <w:jc w:val="both"/>
        <w:rPr>
          <w:szCs w:val="22"/>
          <w:highlight w:val="lightGray"/>
        </w:rPr>
      </w:pPr>
      <w:r w:rsidRPr="005C416B">
        <w:rPr>
          <w:szCs w:val="22"/>
          <w:highlight w:val="lightGray"/>
        </w:rPr>
        <w:t>802.11be</w:t>
      </w:r>
      <w:r w:rsidR="006D5E84" w:rsidRPr="005C416B">
        <w:rPr>
          <w:szCs w:val="22"/>
          <w:highlight w:val="lightGray"/>
        </w:rPr>
        <w:t xml:space="preserve"> support</w:t>
      </w:r>
      <w:r w:rsidRPr="005C416B">
        <w:rPr>
          <w:szCs w:val="22"/>
          <w:highlight w:val="lightGray"/>
        </w:rPr>
        <w:t>s</w:t>
      </w:r>
      <w:r w:rsidR="006D5E84" w:rsidRPr="005C416B">
        <w:rPr>
          <w:szCs w:val="22"/>
          <w:highlight w:val="lightGray"/>
        </w:rPr>
        <w:t xml:space="preserve"> the following BCC interleaver parameters for RU132</w:t>
      </w:r>
      <w:r w:rsidRPr="005C416B">
        <w:rPr>
          <w:szCs w:val="22"/>
          <w:highlight w:val="lightGray"/>
        </w:rPr>
        <w:t>:</w:t>
      </w:r>
    </w:p>
    <w:p w14:paraId="7471B60E" w14:textId="4501035E" w:rsidR="006D5E84" w:rsidRPr="005C416B" w:rsidRDefault="006D5E84" w:rsidP="00DF7E01">
      <w:pPr>
        <w:pStyle w:val="ListParagraph"/>
        <w:numPr>
          <w:ilvl w:val="0"/>
          <w:numId w:val="74"/>
        </w:numPr>
        <w:jc w:val="both"/>
        <w:rPr>
          <w:szCs w:val="22"/>
          <w:highlight w:val="lightGray"/>
        </w:rPr>
      </w:pPr>
      <w:r w:rsidRPr="005C416B">
        <w:rPr>
          <w:szCs w:val="22"/>
          <w:highlight w:val="lightGray"/>
        </w:rPr>
        <w:t xml:space="preserve">Note: the parameters are </w:t>
      </w:r>
      <w:r w:rsidR="00A064E8" w:rsidRPr="005C416B">
        <w:rPr>
          <w:szCs w:val="22"/>
          <w:highlight w:val="lightGray"/>
        </w:rPr>
        <w:t>defined without considering DCM.</w:t>
      </w:r>
    </w:p>
    <w:tbl>
      <w:tblPr>
        <w:tblStyle w:val="TableGrid"/>
        <w:tblW w:w="0" w:type="auto"/>
        <w:jc w:val="center"/>
        <w:tblLook w:val="04A0" w:firstRow="1" w:lastRow="0" w:firstColumn="1" w:lastColumn="0" w:noHBand="0" w:noVBand="1"/>
      </w:tblPr>
      <w:tblGrid>
        <w:gridCol w:w="2605"/>
        <w:gridCol w:w="2790"/>
      </w:tblGrid>
      <w:tr w:rsidR="006D5E84" w:rsidRPr="005C416B" w14:paraId="606D758F" w14:textId="77777777" w:rsidTr="00CA128C">
        <w:trPr>
          <w:jc w:val="center"/>
        </w:trPr>
        <w:tc>
          <w:tcPr>
            <w:tcW w:w="2605" w:type="dxa"/>
          </w:tcPr>
          <w:p w14:paraId="49622B26" w14:textId="77777777" w:rsidR="006D5E84" w:rsidRPr="005C416B" w:rsidRDefault="006D5E84" w:rsidP="00CA128C">
            <w:pPr>
              <w:jc w:val="center"/>
              <w:rPr>
                <w:b/>
                <w:highlight w:val="lightGray"/>
              </w:rPr>
            </w:pPr>
            <w:r w:rsidRPr="005C416B">
              <w:rPr>
                <w:b/>
                <w:highlight w:val="lightGray"/>
              </w:rPr>
              <w:t>RU132</w:t>
            </w:r>
          </w:p>
        </w:tc>
        <w:tc>
          <w:tcPr>
            <w:tcW w:w="2790" w:type="dxa"/>
          </w:tcPr>
          <w:p w14:paraId="561E3894" w14:textId="77777777" w:rsidR="006D5E84" w:rsidRPr="005C416B" w:rsidRDefault="006D5E84" w:rsidP="00CA128C">
            <w:pPr>
              <w:jc w:val="center"/>
              <w:rPr>
                <w:b/>
                <w:highlight w:val="lightGray"/>
              </w:rPr>
            </w:pPr>
            <w:r w:rsidRPr="005C416B">
              <w:rPr>
                <w:b/>
                <w:highlight w:val="lightGray"/>
              </w:rPr>
              <w:t>Parameters</w:t>
            </w:r>
          </w:p>
        </w:tc>
      </w:tr>
      <w:tr w:rsidR="006D5E84" w:rsidRPr="005C416B" w14:paraId="0219FD0B" w14:textId="77777777" w:rsidTr="00CA128C">
        <w:trPr>
          <w:jc w:val="center"/>
        </w:trPr>
        <w:tc>
          <w:tcPr>
            <w:tcW w:w="2605" w:type="dxa"/>
          </w:tcPr>
          <w:p w14:paraId="6243C916" w14:textId="77777777" w:rsidR="006D5E84" w:rsidRPr="005C416B" w:rsidRDefault="006D5E84" w:rsidP="00CA128C">
            <w:pPr>
              <w:jc w:val="center"/>
              <w:rPr>
                <w:highlight w:val="lightGray"/>
              </w:rPr>
            </w:pPr>
            <w:r w:rsidRPr="005C416B">
              <w:rPr>
                <w:highlight w:val="lightGray"/>
              </w:rPr>
              <w:t>Nsd</w:t>
            </w:r>
          </w:p>
        </w:tc>
        <w:tc>
          <w:tcPr>
            <w:tcW w:w="2790" w:type="dxa"/>
          </w:tcPr>
          <w:p w14:paraId="5D863E89" w14:textId="77777777" w:rsidR="006D5E84" w:rsidRPr="005C416B" w:rsidRDefault="006D5E84" w:rsidP="00CA128C">
            <w:pPr>
              <w:jc w:val="center"/>
              <w:rPr>
                <w:highlight w:val="lightGray"/>
              </w:rPr>
            </w:pPr>
            <w:r w:rsidRPr="005C416B">
              <w:rPr>
                <w:highlight w:val="lightGray"/>
              </w:rPr>
              <w:t>126</w:t>
            </w:r>
          </w:p>
        </w:tc>
      </w:tr>
      <w:tr w:rsidR="006D5E84" w:rsidRPr="005C416B" w14:paraId="027652A5" w14:textId="77777777" w:rsidTr="00CA128C">
        <w:trPr>
          <w:jc w:val="center"/>
        </w:trPr>
        <w:tc>
          <w:tcPr>
            <w:tcW w:w="2605" w:type="dxa"/>
          </w:tcPr>
          <w:p w14:paraId="3A0D385B" w14:textId="77777777" w:rsidR="006D5E84" w:rsidRPr="005C416B" w:rsidRDefault="006D5E84" w:rsidP="00CA128C">
            <w:pPr>
              <w:jc w:val="center"/>
              <w:rPr>
                <w:highlight w:val="lightGray"/>
              </w:rPr>
            </w:pPr>
            <w:r w:rsidRPr="005C416B">
              <w:rPr>
                <w:highlight w:val="lightGray"/>
              </w:rPr>
              <w:t>Ncol</w:t>
            </w:r>
          </w:p>
        </w:tc>
        <w:tc>
          <w:tcPr>
            <w:tcW w:w="2790" w:type="dxa"/>
          </w:tcPr>
          <w:p w14:paraId="2837DF18" w14:textId="77777777" w:rsidR="006D5E84" w:rsidRPr="005C416B" w:rsidRDefault="006D5E84" w:rsidP="00CA128C">
            <w:pPr>
              <w:jc w:val="center"/>
              <w:rPr>
                <w:highlight w:val="lightGray"/>
              </w:rPr>
            </w:pPr>
            <w:r w:rsidRPr="005C416B">
              <w:rPr>
                <w:highlight w:val="lightGray"/>
              </w:rPr>
              <w:t>21</w:t>
            </w:r>
          </w:p>
        </w:tc>
      </w:tr>
      <w:tr w:rsidR="006D5E84" w:rsidRPr="005C416B" w14:paraId="064857E9" w14:textId="77777777" w:rsidTr="00CA128C">
        <w:trPr>
          <w:jc w:val="center"/>
        </w:trPr>
        <w:tc>
          <w:tcPr>
            <w:tcW w:w="2605" w:type="dxa"/>
          </w:tcPr>
          <w:p w14:paraId="104D3CE4" w14:textId="77777777" w:rsidR="006D5E84" w:rsidRPr="005C416B" w:rsidRDefault="006D5E84" w:rsidP="00CA128C">
            <w:pPr>
              <w:jc w:val="center"/>
              <w:rPr>
                <w:highlight w:val="lightGray"/>
              </w:rPr>
            </w:pPr>
            <w:r w:rsidRPr="005C416B">
              <w:rPr>
                <w:highlight w:val="lightGray"/>
              </w:rPr>
              <w:t>Nrow</w:t>
            </w:r>
          </w:p>
        </w:tc>
        <w:tc>
          <w:tcPr>
            <w:tcW w:w="2790" w:type="dxa"/>
          </w:tcPr>
          <w:p w14:paraId="7E25AC1A" w14:textId="77777777" w:rsidR="006D5E84" w:rsidRPr="005C416B" w:rsidRDefault="006D5E84" w:rsidP="00CA128C">
            <w:pPr>
              <w:jc w:val="center"/>
              <w:rPr>
                <w:highlight w:val="lightGray"/>
              </w:rPr>
            </w:pPr>
            <w:r w:rsidRPr="005C416B">
              <w:rPr>
                <w:highlight w:val="lightGray"/>
              </w:rPr>
              <w:t>6*Nbpscs</w:t>
            </w:r>
          </w:p>
        </w:tc>
      </w:tr>
    </w:tbl>
    <w:p w14:paraId="3B1020ED" w14:textId="772E1F52" w:rsidR="00024454" w:rsidRPr="00024454" w:rsidRDefault="00024454" w:rsidP="00024454">
      <w:pPr>
        <w:tabs>
          <w:tab w:val="left" w:pos="7075"/>
        </w:tabs>
        <w:jc w:val="both"/>
      </w:pPr>
      <w:r w:rsidRPr="005C416B">
        <w:rPr>
          <w:highlight w:val="lightGray"/>
        </w:rPr>
        <w:t xml:space="preserve">[Motion 115, #SP67, </w:t>
      </w:r>
      <w:sdt>
        <w:sdtPr>
          <w:rPr>
            <w:highlight w:val="lightGray"/>
          </w:rPr>
          <w:id w:val="-1145899471"/>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354773695"/>
          <w:citation/>
        </w:sdtPr>
        <w:sdtEnd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00860E27" w:rsidRPr="00860E27">
            <w:rPr>
              <w:noProof/>
              <w:highlight w:val="lightGray"/>
              <w:lang w:val="en-US"/>
            </w:rPr>
            <w:t>[20]</w:t>
          </w:r>
          <w:r w:rsidRPr="005C416B">
            <w:rPr>
              <w:highlight w:val="lightGray"/>
            </w:rPr>
            <w:fldChar w:fldCharType="end"/>
          </w:r>
        </w:sdtContent>
      </w:sdt>
      <w:r w:rsidRPr="005C416B">
        <w:rPr>
          <w:highlight w:val="lightGray"/>
        </w:rPr>
        <w:t>]</w:t>
      </w:r>
    </w:p>
    <w:p w14:paraId="48695585" w14:textId="77777777" w:rsidR="006D5E84" w:rsidRDefault="006D5E84" w:rsidP="00300A71">
      <w:pPr>
        <w:tabs>
          <w:tab w:val="left" w:pos="7075"/>
        </w:tabs>
        <w:jc w:val="both"/>
      </w:pPr>
    </w:p>
    <w:p w14:paraId="456B33E5" w14:textId="10B65D6F" w:rsidR="00DB66E1" w:rsidRPr="005C416B" w:rsidRDefault="00A064E8" w:rsidP="00DB66E1">
      <w:pPr>
        <w:jc w:val="both"/>
        <w:rPr>
          <w:szCs w:val="22"/>
          <w:highlight w:val="lightGray"/>
        </w:rPr>
      </w:pPr>
      <w:r w:rsidRPr="005C416B">
        <w:rPr>
          <w:szCs w:val="22"/>
          <w:highlight w:val="lightGray"/>
        </w:rPr>
        <w:t>802.11be</w:t>
      </w:r>
      <w:r w:rsidR="00DB66E1" w:rsidRPr="005C416B">
        <w:rPr>
          <w:szCs w:val="22"/>
          <w:highlight w:val="lightGray"/>
        </w:rPr>
        <w:t xml:space="preserve"> support</w:t>
      </w:r>
      <w:r w:rsidRPr="005C416B">
        <w:rPr>
          <w:szCs w:val="22"/>
          <w:highlight w:val="lightGray"/>
        </w:rPr>
        <w:t>s</w:t>
      </w:r>
      <w:r w:rsidR="00DB66E1" w:rsidRPr="005C416B">
        <w:rPr>
          <w:szCs w:val="22"/>
          <w:highlight w:val="lightGray"/>
        </w:rPr>
        <w:t xml:space="preserve"> the following BCC interleaver parameters for RU52+</w:t>
      </w:r>
      <w:r w:rsidRPr="005C416B">
        <w:rPr>
          <w:szCs w:val="22"/>
          <w:highlight w:val="lightGray"/>
        </w:rPr>
        <w:t>RU</w:t>
      </w:r>
      <w:r w:rsidR="00DB66E1" w:rsidRPr="005C416B">
        <w:rPr>
          <w:szCs w:val="22"/>
          <w:highlight w:val="lightGray"/>
        </w:rPr>
        <w:t>26</w:t>
      </w:r>
      <w:r w:rsidRPr="005C416B">
        <w:rPr>
          <w:szCs w:val="22"/>
          <w:highlight w:val="lightGray"/>
        </w:rPr>
        <w:t>:</w:t>
      </w:r>
    </w:p>
    <w:p w14:paraId="3CB2AE96" w14:textId="03E55002" w:rsidR="00DB66E1" w:rsidRPr="005C416B" w:rsidRDefault="00DB66E1" w:rsidP="00DF7E01">
      <w:pPr>
        <w:pStyle w:val="ListParagraph"/>
        <w:numPr>
          <w:ilvl w:val="0"/>
          <w:numId w:val="74"/>
        </w:numPr>
        <w:jc w:val="both"/>
        <w:rPr>
          <w:szCs w:val="22"/>
          <w:highlight w:val="lightGray"/>
        </w:rPr>
      </w:pPr>
      <w:r w:rsidRPr="005C416B">
        <w:rPr>
          <w:szCs w:val="22"/>
          <w:highlight w:val="lightGray"/>
        </w:rPr>
        <w:t xml:space="preserve">Note: the parameters are </w:t>
      </w:r>
      <w:r w:rsidR="00A064E8" w:rsidRPr="005C416B">
        <w:rPr>
          <w:szCs w:val="22"/>
          <w:highlight w:val="lightGray"/>
        </w:rPr>
        <w:t>defined without considering DCM.</w:t>
      </w:r>
    </w:p>
    <w:tbl>
      <w:tblPr>
        <w:tblStyle w:val="TableGrid"/>
        <w:tblW w:w="0" w:type="auto"/>
        <w:jc w:val="center"/>
        <w:tblLook w:val="04A0" w:firstRow="1" w:lastRow="0" w:firstColumn="1" w:lastColumn="0" w:noHBand="0" w:noVBand="1"/>
      </w:tblPr>
      <w:tblGrid>
        <w:gridCol w:w="2605"/>
        <w:gridCol w:w="2790"/>
      </w:tblGrid>
      <w:tr w:rsidR="00DB66E1" w:rsidRPr="005C416B" w14:paraId="25A28C6E" w14:textId="77777777" w:rsidTr="00CA128C">
        <w:trPr>
          <w:jc w:val="center"/>
        </w:trPr>
        <w:tc>
          <w:tcPr>
            <w:tcW w:w="2605" w:type="dxa"/>
          </w:tcPr>
          <w:p w14:paraId="2DE07487" w14:textId="411A2C72" w:rsidR="00DB66E1" w:rsidRPr="005C416B" w:rsidRDefault="00DB66E1" w:rsidP="00CA128C">
            <w:pPr>
              <w:jc w:val="center"/>
              <w:rPr>
                <w:b/>
                <w:highlight w:val="lightGray"/>
              </w:rPr>
            </w:pPr>
            <w:r w:rsidRPr="005C416B">
              <w:rPr>
                <w:b/>
                <w:highlight w:val="lightGray"/>
              </w:rPr>
              <w:t>RU52+</w:t>
            </w:r>
            <w:r w:rsidR="00A064E8" w:rsidRPr="005C416B">
              <w:rPr>
                <w:b/>
                <w:highlight w:val="lightGray"/>
              </w:rPr>
              <w:t>RU</w:t>
            </w:r>
            <w:r w:rsidRPr="005C416B">
              <w:rPr>
                <w:b/>
                <w:highlight w:val="lightGray"/>
              </w:rPr>
              <w:t>26</w:t>
            </w:r>
          </w:p>
        </w:tc>
        <w:tc>
          <w:tcPr>
            <w:tcW w:w="2790" w:type="dxa"/>
          </w:tcPr>
          <w:p w14:paraId="16E33630" w14:textId="77777777" w:rsidR="00DB66E1" w:rsidRPr="005C416B" w:rsidRDefault="00DB66E1" w:rsidP="00CA128C">
            <w:pPr>
              <w:jc w:val="center"/>
              <w:rPr>
                <w:b/>
                <w:highlight w:val="lightGray"/>
              </w:rPr>
            </w:pPr>
            <w:r w:rsidRPr="005C416B">
              <w:rPr>
                <w:b/>
                <w:highlight w:val="lightGray"/>
              </w:rPr>
              <w:t>Parameters</w:t>
            </w:r>
          </w:p>
        </w:tc>
      </w:tr>
      <w:tr w:rsidR="00DB66E1" w:rsidRPr="005C416B" w14:paraId="0A5A63ED" w14:textId="77777777" w:rsidTr="00CA128C">
        <w:trPr>
          <w:jc w:val="center"/>
        </w:trPr>
        <w:tc>
          <w:tcPr>
            <w:tcW w:w="2605" w:type="dxa"/>
          </w:tcPr>
          <w:p w14:paraId="67F22C41" w14:textId="77777777" w:rsidR="00DB66E1" w:rsidRPr="005C416B" w:rsidRDefault="00DB66E1" w:rsidP="00CA128C">
            <w:pPr>
              <w:jc w:val="center"/>
              <w:rPr>
                <w:highlight w:val="lightGray"/>
              </w:rPr>
            </w:pPr>
            <w:r w:rsidRPr="005C416B">
              <w:rPr>
                <w:highlight w:val="lightGray"/>
              </w:rPr>
              <w:t>Nrot</w:t>
            </w:r>
          </w:p>
        </w:tc>
        <w:tc>
          <w:tcPr>
            <w:tcW w:w="2790" w:type="dxa"/>
          </w:tcPr>
          <w:p w14:paraId="5098A0B7" w14:textId="77777777" w:rsidR="00DB66E1" w:rsidRPr="005C416B" w:rsidRDefault="00DB66E1" w:rsidP="00CA128C">
            <w:pPr>
              <w:jc w:val="center"/>
              <w:rPr>
                <w:highlight w:val="lightGray"/>
              </w:rPr>
            </w:pPr>
            <w:r w:rsidRPr="005C416B">
              <w:rPr>
                <w:highlight w:val="lightGray"/>
              </w:rPr>
              <w:t>18</w:t>
            </w:r>
          </w:p>
        </w:tc>
      </w:tr>
    </w:tbl>
    <w:p w14:paraId="595E3F29" w14:textId="427E21F0" w:rsidR="00024454" w:rsidRPr="005C416B" w:rsidRDefault="00024454" w:rsidP="00024454">
      <w:pPr>
        <w:tabs>
          <w:tab w:val="left" w:pos="7075"/>
        </w:tabs>
        <w:jc w:val="both"/>
        <w:rPr>
          <w:highlight w:val="lightGray"/>
        </w:rPr>
      </w:pPr>
      <w:r w:rsidRPr="005C416B">
        <w:rPr>
          <w:highlight w:val="lightGray"/>
        </w:rPr>
        <w:t xml:space="preserve">[Motion 115, #SP68, </w:t>
      </w:r>
      <w:sdt>
        <w:sdtPr>
          <w:rPr>
            <w:highlight w:val="lightGray"/>
          </w:rPr>
          <w:id w:val="1277301259"/>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1961751823"/>
          <w:citation/>
        </w:sdtPr>
        <w:sdtEnd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00860E27" w:rsidRPr="00860E27">
            <w:rPr>
              <w:noProof/>
              <w:highlight w:val="lightGray"/>
              <w:lang w:val="en-US"/>
            </w:rPr>
            <w:t>[20]</w:t>
          </w:r>
          <w:r w:rsidRPr="005C416B">
            <w:rPr>
              <w:highlight w:val="lightGray"/>
            </w:rPr>
            <w:fldChar w:fldCharType="end"/>
          </w:r>
        </w:sdtContent>
      </w:sdt>
      <w:r w:rsidRPr="005C416B">
        <w:rPr>
          <w:highlight w:val="lightGray"/>
        </w:rPr>
        <w:t>]</w:t>
      </w:r>
    </w:p>
    <w:p w14:paraId="0977738C" w14:textId="77777777" w:rsidR="00AD7313" w:rsidRPr="005C416B" w:rsidRDefault="00AD7313" w:rsidP="00300A71">
      <w:pPr>
        <w:tabs>
          <w:tab w:val="left" w:pos="7075"/>
        </w:tabs>
        <w:jc w:val="both"/>
        <w:rPr>
          <w:szCs w:val="22"/>
          <w:highlight w:val="lightGray"/>
        </w:rPr>
      </w:pPr>
    </w:p>
    <w:p w14:paraId="4B0B63D4" w14:textId="2C6D98CA" w:rsidR="00AD7313" w:rsidRPr="005C416B" w:rsidRDefault="00A064E8" w:rsidP="00AD7313">
      <w:pPr>
        <w:jc w:val="both"/>
        <w:rPr>
          <w:szCs w:val="22"/>
          <w:highlight w:val="lightGray"/>
        </w:rPr>
      </w:pPr>
      <w:r w:rsidRPr="005C416B">
        <w:rPr>
          <w:szCs w:val="22"/>
          <w:highlight w:val="lightGray"/>
        </w:rPr>
        <w:t>802.11be</w:t>
      </w:r>
      <w:r w:rsidR="00AD7313" w:rsidRPr="005C416B">
        <w:rPr>
          <w:szCs w:val="22"/>
          <w:highlight w:val="lightGray"/>
        </w:rPr>
        <w:t xml:space="preserve"> support</w:t>
      </w:r>
      <w:r w:rsidRPr="005C416B">
        <w:rPr>
          <w:szCs w:val="22"/>
          <w:highlight w:val="lightGray"/>
        </w:rPr>
        <w:t>s</w:t>
      </w:r>
      <w:r w:rsidR="00AD7313" w:rsidRPr="005C416B">
        <w:rPr>
          <w:szCs w:val="22"/>
          <w:highlight w:val="lightGray"/>
        </w:rPr>
        <w:t xml:space="preserve"> the following BCC interleaver parameters for RU106+RU26</w:t>
      </w:r>
      <w:r w:rsidRPr="005C416B">
        <w:rPr>
          <w:szCs w:val="22"/>
          <w:highlight w:val="lightGray"/>
        </w:rPr>
        <w:t>:</w:t>
      </w:r>
    </w:p>
    <w:p w14:paraId="0F01A90A" w14:textId="25B7DD1B" w:rsidR="00AD7313" w:rsidRPr="005C416B" w:rsidRDefault="00AD7313" w:rsidP="00DF7E01">
      <w:pPr>
        <w:pStyle w:val="ListParagraph"/>
        <w:numPr>
          <w:ilvl w:val="0"/>
          <w:numId w:val="74"/>
        </w:numPr>
        <w:jc w:val="both"/>
        <w:rPr>
          <w:szCs w:val="22"/>
          <w:highlight w:val="lightGray"/>
        </w:rPr>
      </w:pPr>
      <w:r w:rsidRPr="005C416B">
        <w:rPr>
          <w:szCs w:val="22"/>
          <w:highlight w:val="lightGray"/>
        </w:rPr>
        <w:t>Note: the parameters are</w:t>
      </w:r>
      <w:r w:rsidR="00A064E8" w:rsidRPr="005C416B">
        <w:rPr>
          <w:szCs w:val="22"/>
          <w:highlight w:val="lightGray"/>
        </w:rPr>
        <w:t xml:space="preserve"> defined without considering DCM.</w:t>
      </w:r>
    </w:p>
    <w:tbl>
      <w:tblPr>
        <w:tblStyle w:val="TableGrid"/>
        <w:tblW w:w="0" w:type="auto"/>
        <w:jc w:val="center"/>
        <w:tblLook w:val="04A0" w:firstRow="1" w:lastRow="0" w:firstColumn="1" w:lastColumn="0" w:noHBand="0" w:noVBand="1"/>
      </w:tblPr>
      <w:tblGrid>
        <w:gridCol w:w="2605"/>
        <w:gridCol w:w="2790"/>
      </w:tblGrid>
      <w:tr w:rsidR="00AD7313" w:rsidRPr="005C416B" w14:paraId="721974C8" w14:textId="77777777" w:rsidTr="00CA128C">
        <w:trPr>
          <w:jc w:val="center"/>
        </w:trPr>
        <w:tc>
          <w:tcPr>
            <w:tcW w:w="2605" w:type="dxa"/>
          </w:tcPr>
          <w:p w14:paraId="4DBEA31F" w14:textId="77777777" w:rsidR="00AD7313" w:rsidRPr="005C416B" w:rsidRDefault="00AD7313" w:rsidP="00CA128C">
            <w:pPr>
              <w:jc w:val="center"/>
              <w:rPr>
                <w:b/>
                <w:highlight w:val="lightGray"/>
              </w:rPr>
            </w:pPr>
            <w:r w:rsidRPr="005C416B">
              <w:rPr>
                <w:b/>
                <w:highlight w:val="lightGray"/>
              </w:rPr>
              <w:t>RU106+RU26</w:t>
            </w:r>
          </w:p>
        </w:tc>
        <w:tc>
          <w:tcPr>
            <w:tcW w:w="2790" w:type="dxa"/>
          </w:tcPr>
          <w:p w14:paraId="2584C8D6" w14:textId="77777777" w:rsidR="00AD7313" w:rsidRPr="005C416B" w:rsidRDefault="00AD7313" w:rsidP="00CA128C">
            <w:pPr>
              <w:jc w:val="center"/>
              <w:rPr>
                <w:b/>
                <w:highlight w:val="lightGray"/>
              </w:rPr>
            </w:pPr>
            <w:r w:rsidRPr="005C416B">
              <w:rPr>
                <w:b/>
                <w:highlight w:val="lightGray"/>
              </w:rPr>
              <w:t>Parameters</w:t>
            </w:r>
          </w:p>
        </w:tc>
      </w:tr>
      <w:tr w:rsidR="00AD7313" w:rsidRPr="005C416B" w14:paraId="6046A20B" w14:textId="77777777" w:rsidTr="00CA128C">
        <w:trPr>
          <w:jc w:val="center"/>
        </w:trPr>
        <w:tc>
          <w:tcPr>
            <w:tcW w:w="2605" w:type="dxa"/>
          </w:tcPr>
          <w:p w14:paraId="55A221F4" w14:textId="77777777" w:rsidR="00AD7313" w:rsidRPr="005C416B" w:rsidRDefault="00AD7313" w:rsidP="00CA128C">
            <w:pPr>
              <w:jc w:val="center"/>
              <w:rPr>
                <w:highlight w:val="lightGray"/>
              </w:rPr>
            </w:pPr>
            <w:r w:rsidRPr="005C416B">
              <w:rPr>
                <w:highlight w:val="lightGray"/>
              </w:rPr>
              <w:t>Nrot</w:t>
            </w:r>
          </w:p>
        </w:tc>
        <w:tc>
          <w:tcPr>
            <w:tcW w:w="2790" w:type="dxa"/>
          </w:tcPr>
          <w:p w14:paraId="47FD6CE0" w14:textId="77777777" w:rsidR="00AD7313" w:rsidRPr="005C416B" w:rsidRDefault="00AD7313" w:rsidP="00CA128C">
            <w:pPr>
              <w:jc w:val="center"/>
              <w:rPr>
                <w:highlight w:val="lightGray"/>
              </w:rPr>
            </w:pPr>
            <w:r w:rsidRPr="005C416B">
              <w:rPr>
                <w:highlight w:val="lightGray"/>
              </w:rPr>
              <w:t>31</w:t>
            </w:r>
          </w:p>
        </w:tc>
      </w:tr>
    </w:tbl>
    <w:p w14:paraId="2C15EC34" w14:textId="72587C48" w:rsidR="005C3AB5" w:rsidRDefault="005C3AB5" w:rsidP="005C3AB5">
      <w:pPr>
        <w:tabs>
          <w:tab w:val="left" w:pos="7075"/>
        </w:tabs>
        <w:jc w:val="both"/>
      </w:pPr>
      <w:r w:rsidRPr="005C416B">
        <w:rPr>
          <w:highlight w:val="lightGray"/>
        </w:rPr>
        <w:t xml:space="preserve">[Motion 115, #SP69, </w:t>
      </w:r>
      <w:sdt>
        <w:sdtPr>
          <w:rPr>
            <w:highlight w:val="lightGray"/>
          </w:rPr>
          <w:id w:val="-35429368"/>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679048818"/>
          <w:citation/>
        </w:sdtPr>
        <w:sdtEnd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00860E27" w:rsidRPr="00860E27">
            <w:rPr>
              <w:noProof/>
              <w:highlight w:val="lightGray"/>
              <w:lang w:val="en-US"/>
            </w:rPr>
            <w:t>[20]</w:t>
          </w:r>
          <w:r w:rsidRPr="005C416B">
            <w:rPr>
              <w:highlight w:val="lightGray"/>
            </w:rPr>
            <w:fldChar w:fldCharType="end"/>
          </w:r>
        </w:sdtContent>
      </w:sdt>
      <w:r w:rsidRPr="005C416B">
        <w:rPr>
          <w:highlight w:val="lightGray"/>
        </w:rPr>
        <w:t>]</w:t>
      </w:r>
    </w:p>
    <w:p w14:paraId="25204AB3" w14:textId="77777777" w:rsidR="00E900A3" w:rsidRDefault="00E900A3" w:rsidP="005C3AB5">
      <w:pPr>
        <w:tabs>
          <w:tab w:val="left" w:pos="7075"/>
        </w:tabs>
        <w:jc w:val="both"/>
      </w:pPr>
    </w:p>
    <w:p w14:paraId="539D228A" w14:textId="6845ECC9" w:rsidR="005E4C57" w:rsidRPr="006D213D" w:rsidRDefault="006D213D" w:rsidP="005E4C57">
      <w:pPr>
        <w:jc w:val="both"/>
        <w:rPr>
          <w:highlight w:val="yellow"/>
        </w:rPr>
      </w:pPr>
      <w:r w:rsidRPr="006D213D">
        <w:rPr>
          <w:b/>
          <w:szCs w:val="22"/>
          <w:highlight w:val="yellow"/>
        </w:rPr>
        <w:t>Straw poll #149</w:t>
      </w:r>
    </w:p>
    <w:p w14:paraId="4E42F2AE" w14:textId="77777777" w:rsidR="005E4C57" w:rsidRPr="006D213D" w:rsidRDefault="005E4C57" w:rsidP="005E4C57">
      <w:pPr>
        <w:jc w:val="both"/>
        <w:rPr>
          <w:highlight w:val="yellow"/>
        </w:rPr>
      </w:pPr>
      <w:r w:rsidRPr="006D213D">
        <w:rPr>
          <w:highlight w:val="yellow"/>
        </w:rPr>
        <w:t>Do you agree with the following BCC interleaver and LDPC DTM parameters for DCM?</w:t>
      </w:r>
    </w:p>
    <w:tbl>
      <w:tblPr>
        <w:tblW w:w="9198" w:type="dxa"/>
        <w:tblCellMar>
          <w:left w:w="0" w:type="dxa"/>
          <w:right w:w="0" w:type="dxa"/>
        </w:tblCellMar>
        <w:tblLook w:val="0420" w:firstRow="1" w:lastRow="0" w:firstColumn="0" w:lastColumn="0" w:noHBand="0" w:noVBand="1"/>
      </w:tblPr>
      <w:tblGrid>
        <w:gridCol w:w="1090"/>
        <w:gridCol w:w="1012"/>
        <w:gridCol w:w="1015"/>
        <w:gridCol w:w="1012"/>
        <w:gridCol w:w="1015"/>
        <w:gridCol w:w="1012"/>
        <w:gridCol w:w="1015"/>
        <w:gridCol w:w="1012"/>
        <w:gridCol w:w="1015"/>
      </w:tblGrid>
      <w:tr w:rsidR="005E4C57" w:rsidRPr="006D213D" w14:paraId="3165CC02" w14:textId="77777777" w:rsidTr="001170CD">
        <w:trPr>
          <w:trHeight w:val="202"/>
        </w:trPr>
        <w:tc>
          <w:tcPr>
            <w:tcW w:w="1090" w:type="dxa"/>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hideMark/>
          </w:tcPr>
          <w:p w14:paraId="7964E249" w14:textId="77777777" w:rsidR="005E4C57" w:rsidRPr="006D213D" w:rsidRDefault="005E4C57" w:rsidP="001170CD">
            <w:pPr>
              <w:keepNext/>
              <w:tabs>
                <w:tab w:val="left" w:pos="7075"/>
              </w:tabs>
              <w:rPr>
                <w:highlight w:val="yellow"/>
              </w:rPr>
            </w:pP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2E4A0BFF" w14:textId="77777777" w:rsidR="005E4C57" w:rsidRPr="006D213D" w:rsidRDefault="005E4C57" w:rsidP="001170CD">
            <w:pPr>
              <w:keepNext/>
              <w:tabs>
                <w:tab w:val="left" w:pos="7075"/>
              </w:tabs>
              <w:rPr>
                <w:highlight w:val="yellow"/>
              </w:rPr>
            </w:pPr>
            <w:r w:rsidRPr="006D213D">
              <w:rPr>
                <w:highlight w:val="yellow"/>
              </w:rPr>
              <w:t>N</w:t>
            </w:r>
            <w:r w:rsidRPr="006D213D">
              <w:rPr>
                <w:highlight w:val="yellow"/>
                <w:vertAlign w:val="subscript"/>
              </w:rPr>
              <w:t>SD</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69BB0AAE" w14:textId="77777777" w:rsidR="005E4C57" w:rsidRPr="006D213D" w:rsidRDefault="005E4C57" w:rsidP="001170CD">
            <w:pPr>
              <w:keepNext/>
              <w:tabs>
                <w:tab w:val="left" w:pos="7075"/>
              </w:tabs>
              <w:rPr>
                <w:highlight w:val="yellow"/>
              </w:rPr>
            </w:pPr>
            <w:r w:rsidRPr="006D213D">
              <w:rPr>
                <w:highlight w:val="yellow"/>
              </w:rPr>
              <w:t>BCC N</w:t>
            </w:r>
            <w:r w:rsidRPr="006D213D">
              <w:rPr>
                <w:highlight w:val="yellow"/>
                <w:vertAlign w:val="subscript"/>
              </w:rPr>
              <w:t>COL</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47959545" w14:textId="77777777" w:rsidR="005E4C57" w:rsidRPr="006D213D" w:rsidRDefault="005E4C57" w:rsidP="001170CD">
            <w:pPr>
              <w:keepNext/>
              <w:tabs>
                <w:tab w:val="left" w:pos="7075"/>
              </w:tabs>
              <w:rPr>
                <w:highlight w:val="yellow"/>
              </w:rPr>
            </w:pPr>
            <w:r w:rsidRPr="006D213D">
              <w:rPr>
                <w:highlight w:val="yellow"/>
              </w:rPr>
              <w:t>BCC N</w:t>
            </w:r>
            <w:r w:rsidRPr="006D213D">
              <w:rPr>
                <w:highlight w:val="yellow"/>
                <w:vertAlign w:val="subscript"/>
              </w:rPr>
              <w:t>ROT</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508C4CA9" w14:textId="77777777" w:rsidR="005E4C57" w:rsidRPr="006D213D" w:rsidRDefault="005E4C57" w:rsidP="001170CD">
            <w:pPr>
              <w:keepNext/>
              <w:tabs>
                <w:tab w:val="left" w:pos="7075"/>
              </w:tabs>
              <w:rPr>
                <w:highlight w:val="yellow"/>
              </w:rPr>
            </w:pPr>
            <w:r w:rsidRPr="006D213D">
              <w:rPr>
                <w:highlight w:val="yellow"/>
              </w:rPr>
              <w:t>LDPC D</w:t>
            </w:r>
            <w:r w:rsidRPr="006D213D">
              <w:rPr>
                <w:highlight w:val="yellow"/>
                <w:vertAlign w:val="subscript"/>
              </w:rPr>
              <w:t>TM</w:t>
            </w:r>
          </w:p>
        </w:tc>
      </w:tr>
      <w:tr w:rsidR="006D213D" w:rsidRPr="006D213D" w14:paraId="4772A5AC" w14:textId="77777777" w:rsidTr="001170CD">
        <w:trPr>
          <w:trHeight w:val="520"/>
        </w:trPr>
        <w:tc>
          <w:tcPr>
            <w:tcW w:w="1090"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29502FAF" w14:textId="77777777" w:rsidR="005E4C57" w:rsidRPr="006D213D" w:rsidRDefault="005E4C57" w:rsidP="001170CD">
            <w:pPr>
              <w:keepNext/>
              <w:tabs>
                <w:tab w:val="left" w:pos="7075"/>
              </w:tabs>
              <w:rPr>
                <w:highlight w:val="yellow"/>
              </w:rPr>
            </w:pP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044226F1" w14:textId="77777777" w:rsidR="005E4C57" w:rsidRPr="006D213D" w:rsidRDefault="005E4C57" w:rsidP="001170CD">
            <w:pPr>
              <w:keepNext/>
              <w:tabs>
                <w:tab w:val="left" w:pos="7075"/>
              </w:tabs>
              <w:rPr>
                <w:highlight w:val="yellow"/>
              </w:rPr>
            </w:pPr>
            <w:r w:rsidRPr="006D213D">
              <w:rPr>
                <w:highlight w:val="yellow"/>
              </w:rPr>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8DCA145" w14:textId="77777777" w:rsidR="005E4C57" w:rsidRPr="006D213D" w:rsidRDefault="005E4C57" w:rsidP="001170CD">
            <w:pPr>
              <w:keepNext/>
              <w:tabs>
                <w:tab w:val="left" w:pos="7075"/>
              </w:tabs>
              <w:rPr>
                <w:highlight w:val="yellow"/>
              </w:rPr>
            </w:pPr>
            <w:r w:rsidRPr="006D213D">
              <w:rPr>
                <w:highlight w:val="yellow"/>
              </w:rPr>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4323DD56" w14:textId="77777777" w:rsidR="005E4C57" w:rsidRPr="006D213D" w:rsidRDefault="005E4C57" w:rsidP="001170CD">
            <w:pPr>
              <w:keepNext/>
              <w:tabs>
                <w:tab w:val="left" w:pos="7075"/>
              </w:tabs>
              <w:rPr>
                <w:highlight w:val="yellow"/>
              </w:rPr>
            </w:pPr>
            <w:r w:rsidRPr="006D213D">
              <w:rPr>
                <w:highlight w:val="yellow"/>
              </w:rPr>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51EEFD17" w14:textId="77777777" w:rsidR="005E4C57" w:rsidRPr="006D213D" w:rsidRDefault="005E4C57" w:rsidP="001170CD">
            <w:pPr>
              <w:keepNext/>
              <w:tabs>
                <w:tab w:val="left" w:pos="7075"/>
              </w:tabs>
              <w:rPr>
                <w:highlight w:val="yellow"/>
              </w:rPr>
            </w:pPr>
            <w:r w:rsidRPr="006D213D">
              <w:rPr>
                <w:highlight w:val="yellow"/>
              </w:rPr>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587034D2" w14:textId="77777777" w:rsidR="005E4C57" w:rsidRPr="006D213D" w:rsidRDefault="005E4C57" w:rsidP="001170CD">
            <w:pPr>
              <w:keepNext/>
              <w:tabs>
                <w:tab w:val="left" w:pos="7075"/>
              </w:tabs>
              <w:rPr>
                <w:highlight w:val="yellow"/>
              </w:rPr>
            </w:pPr>
            <w:r w:rsidRPr="006D213D">
              <w:rPr>
                <w:highlight w:val="yellow"/>
              </w:rPr>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63A7317B" w14:textId="77777777" w:rsidR="005E4C57" w:rsidRPr="006D213D" w:rsidRDefault="005E4C57" w:rsidP="001170CD">
            <w:pPr>
              <w:keepNext/>
              <w:tabs>
                <w:tab w:val="left" w:pos="7075"/>
              </w:tabs>
              <w:rPr>
                <w:highlight w:val="yellow"/>
              </w:rPr>
            </w:pPr>
            <w:r w:rsidRPr="006D213D">
              <w:rPr>
                <w:highlight w:val="yellow"/>
              </w:rPr>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202229AE" w14:textId="77777777" w:rsidR="005E4C57" w:rsidRPr="006D213D" w:rsidRDefault="005E4C57" w:rsidP="001170CD">
            <w:pPr>
              <w:keepNext/>
              <w:tabs>
                <w:tab w:val="left" w:pos="7075"/>
              </w:tabs>
              <w:rPr>
                <w:highlight w:val="yellow"/>
              </w:rPr>
            </w:pPr>
            <w:r w:rsidRPr="006D213D">
              <w:rPr>
                <w:highlight w:val="yellow"/>
              </w:rPr>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59A5C490" w14:textId="77777777" w:rsidR="005E4C57" w:rsidRPr="006D213D" w:rsidRDefault="005E4C57" w:rsidP="001170CD">
            <w:pPr>
              <w:keepNext/>
              <w:tabs>
                <w:tab w:val="left" w:pos="7075"/>
              </w:tabs>
              <w:rPr>
                <w:highlight w:val="yellow"/>
              </w:rPr>
            </w:pPr>
            <w:r w:rsidRPr="006D213D">
              <w:rPr>
                <w:highlight w:val="yellow"/>
              </w:rPr>
              <w:t>DCM</w:t>
            </w:r>
          </w:p>
        </w:tc>
      </w:tr>
      <w:tr w:rsidR="006D213D" w:rsidRPr="006D213D" w14:paraId="5528291F" w14:textId="77777777" w:rsidTr="001170CD">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144A9DC4" w14:textId="77777777" w:rsidR="005E4C57" w:rsidRPr="006D213D" w:rsidRDefault="005E4C57" w:rsidP="001170CD">
            <w:pPr>
              <w:keepNext/>
              <w:tabs>
                <w:tab w:val="left" w:pos="7075"/>
              </w:tabs>
              <w:rPr>
                <w:highlight w:val="yellow"/>
              </w:rPr>
            </w:pPr>
            <w:r w:rsidRPr="006D213D">
              <w:rPr>
                <w:highlight w:val="yellow"/>
              </w:rPr>
              <w:t>RU78</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D93195C" w14:textId="77777777" w:rsidR="005E4C57" w:rsidRPr="006D213D" w:rsidRDefault="005E4C57" w:rsidP="001170CD">
            <w:pPr>
              <w:keepNext/>
              <w:tabs>
                <w:tab w:val="left" w:pos="7075"/>
              </w:tabs>
              <w:rPr>
                <w:highlight w:val="yellow"/>
              </w:rPr>
            </w:pPr>
            <w:r w:rsidRPr="006D213D">
              <w:rPr>
                <w:highlight w:val="yellow"/>
              </w:rPr>
              <w:t>72</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5F4097E4" w14:textId="77777777" w:rsidR="005E4C57" w:rsidRPr="006D213D" w:rsidRDefault="005E4C57" w:rsidP="001170CD">
            <w:pPr>
              <w:keepNext/>
              <w:tabs>
                <w:tab w:val="left" w:pos="7075"/>
              </w:tabs>
              <w:rPr>
                <w:highlight w:val="yellow"/>
              </w:rPr>
            </w:pPr>
            <w:r w:rsidRPr="006D213D">
              <w:rPr>
                <w:highlight w:val="yellow"/>
              </w:rPr>
              <w:t>36</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4C0FEBE1" w14:textId="77777777" w:rsidR="005E4C57" w:rsidRPr="006D213D" w:rsidRDefault="005E4C57" w:rsidP="001170CD">
            <w:pPr>
              <w:keepNext/>
              <w:tabs>
                <w:tab w:val="left" w:pos="7075"/>
              </w:tabs>
              <w:rPr>
                <w:highlight w:val="yellow"/>
              </w:rPr>
            </w:pPr>
            <w:r w:rsidRPr="006D213D">
              <w:rPr>
                <w:highlight w:val="yellow"/>
              </w:rPr>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19D8FFB7" w14:textId="77777777" w:rsidR="005E4C57" w:rsidRPr="006D213D" w:rsidRDefault="005E4C57" w:rsidP="001170CD">
            <w:pPr>
              <w:keepNext/>
              <w:tabs>
                <w:tab w:val="left" w:pos="7075"/>
              </w:tabs>
              <w:rPr>
                <w:highlight w:val="yellow"/>
              </w:rPr>
            </w:pPr>
            <w:r w:rsidRPr="006D213D">
              <w:rPr>
                <w:b/>
                <w:bCs/>
                <w:highlight w:val="yellow"/>
              </w:rPr>
              <w:t>12</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34D6D551" w14:textId="77777777" w:rsidR="005E4C57" w:rsidRPr="006D213D" w:rsidRDefault="005E4C57" w:rsidP="001170CD">
            <w:pPr>
              <w:keepNext/>
              <w:tabs>
                <w:tab w:val="left" w:pos="7075"/>
              </w:tabs>
              <w:rPr>
                <w:highlight w:val="yellow"/>
              </w:rPr>
            </w:pPr>
            <w:r w:rsidRPr="006D213D">
              <w:rPr>
                <w:highlight w:val="yellow"/>
              </w:rPr>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30C242FE" w14:textId="77777777" w:rsidR="005E4C57" w:rsidRPr="006D213D" w:rsidRDefault="005E4C57" w:rsidP="001170CD">
            <w:pPr>
              <w:keepNext/>
              <w:tabs>
                <w:tab w:val="left" w:pos="7075"/>
              </w:tabs>
              <w:rPr>
                <w:highlight w:val="yellow"/>
              </w:rPr>
            </w:pPr>
            <w:r w:rsidRPr="006D213D">
              <w:rPr>
                <w:highlight w:val="yellow"/>
              </w:rPr>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2790D774" w14:textId="77777777" w:rsidR="005E4C57" w:rsidRPr="006D213D" w:rsidRDefault="005E4C57" w:rsidP="001170CD">
            <w:pPr>
              <w:keepNext/>
              <w:tabs>
                <w:tab w:val="left" w:pos="7075"/>
              </w:tabs>
              <w:rPr>
                <w:highlight w:val="yellow"/>
              </w:rPr>
            </w:pPr>
            <w:r w:rsidRPr="006D213D">
              <w:rPr>
                <w:highlight w:val="yellow"/>
              </w:rPr>
              <w:t>4</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7AA6340F" w14:textId="77777777" w:rsidR="005E4C57" w:rsidRPr="006D213D" w:rsidRDefault="005E4C57" w:rsidP="001170CD">
            <w:pPr>
              <w:keepNext/>
              <w:tabs>
                <w:tab w:val="left" w:pos="7075"/>
              </w:tabs>
              <w:rPr>
                <w:highlight w:val="yellow"/>
              </w:rPr>
            </w:pPr>
            <w:r w:rsidRPr="006D213D">
              <w:rPr>
                <w:b/>
                <w:bCs/>
                <w:highlight w:val="yellow"/>
              </w:rPr>
              <w:t>3</w:t>
            </w:r>
          </w:p>
        </w:tc>
      </w:tr>
      <w:tr w:rsidR="006D213D" w:rsidRPr="006D213D" w14:paraId="10CD10D7" w14:textId="77777777" w:rsidTr="001170CD">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00BE65E7" w14:textId="77777777" w:rsidR="005E4C57" w:rsidRPr="006D213D" w:rsidRDefault="005E4C57" w:rsidP="001170CD">
            <w:pPr>
              <w:keepNext/>
              <w:tabs>
                <w:tab w:val="left" w:pos="7075"/>
              </w:tabs>
              <w:rPr>
                <w:highlight w:val="yellow"/>
              </w:rPr>
            </w:pPr>
            <w:r w:rsidRPr="006D213D">
              <w:rPr>
                <w:highlight w:val="yellow"/>
              </w:rPr>
              <w:t>RU132</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23580804" w14:textId="77777777" w:rsidR="005E4C57" w:rsidRPr="006D213D" w:rsidRDefault="005E4C57" w:rsidP="001170CD">
            <w:pPr>
              <w:keepNext/>
              <w:tabs>
                <w:tab w:val="left" w:pos="7075"/>
              </w:tabs>
              <w:rPr>
                <w:highlight w:val="yellow"/>
              </w:rPr>
            </w:pPr>
            <w:r w:rsidRPr="006D213D">
              <w:rPr>
                <w:highlight w:val="yellow"/>
              </w:rPr>
              <w:t>126</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033844AB" w14:textId="77777777" w:rsidR="005E4C57" w:rsidRPr="006D213D" w:rsidRDefault="005E4C57" w:rsidP="001170CD">
            <w:pPr>
              <w:keepNext/>
              <w:tabs>
                <w:tab w:val="left" w:pos="7075"/>
              </w:tabs>
              <w:rPr>
                <w:highlight w:val="yellow"/>
              </w:rPr>
            </w:pPr>
            <w:r w:rsidRPr="006D213D">
              <w:rPr>
                <w:highlight w:val="yellow"/>
              </w:rPr>
              <w:t>63</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20AF107A" w14:textId="77777777" w:rsidR="005E4C57" w:rsidRPr="006D213D" w:rsidRDefault="005E4C57" w:rsidP="001170CD">
            <w:pPr>
              <w:keepNext/>
              <w:tabs>
                <w:tab w:val="left" w:pos="7075"/>
              </w:tabs>
              <w:rPr>
                <w:highlight w:val="yellow"/>
              </w:rPr>
            </w:pPr>
            <w:r w:rsidRPr="006D213D">
              <w:rPr>
                <w:highlight w:val="yellow"/>
              </w:rPr>
              <w:t>21</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717EAEE" w14:textId="77777777" w:rsidR="005E4C57" w:rsidRPr="006D213D" w:rsidRDefault="005E4C57" w:rsidP="001170CD">
            <w:pPr>
              <w:keepNext/>
              <w:tabs>
                <w:tab w:val="left" w:pos="7075"/>
              </w:tabs>
              <w:rPr>
                <w:highlight w:val="yellow"/>
              </w:rPr>
            </w:pPr>
            <w:r w:rsidRPr="006D213D">
              <w:rPr>
                <w:highlight w:val="yellow"/>
              </w:rPr>
              <w:t>21</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6B9C940C" w14:textId="77777777" w:rsidR="005E4C57" w:rsidRPr="006D213D" w:rsidRDefault="005E4C57" w:rsidP="001170CD">
            <w:pPr>
              <w:keepNext/>
              <w:tabs>
                <w:tab w:val="left" w:pos="7075"/>
              </w:tabs>
              <w:rPr>
                <w:highlight w:val="yellow"/>
              </w:rPr>
            </w:pPr>
            <w:r w:rsidRPr="006D213D">
              <w:rPr>
                <w:highlight w:val="yellow"/>
              </w:rPr>
              <w:t>31</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0E88206" w14:textId="77777777" w:rsidR="005E4C57" w:rsidRPr="006D213D" w:rsidRDefault="005E4C57" w:rsidP="001170CD">
            <w:pPr>
              <w:keepNext/>
              <w:tabs>
                <w:tab w:val="left" w:pos="7075"/>
              </w:tabs>
              <w:rPr>
                <w:highlight w:val="yellow"/>
              </w:rPr>
            </w:pPr>
            <w:r w:rsidRPr="006D213D">
              <w:rPr>
                <w:highlight w:val="yellow"/>
              </w:rPr>
              <w:t>-</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22D10F27" w14:textId="77777777" w:rsidR="005E4C57" w:rsidRPr="006D213D" w:rsidRDefault="005E4C57" w:rsidP="001170CD">
            <w:pPr>
              <w:keepNext/>
              <w:tabs>
                <w:tab w:val="left" w:pos="7075"/>
              </w:tabs>
              <w:rPr>
                <w:highlight w:val="yellow"/>
              </w:rPr>
            </w:pPr>
            <w:r w:rsidRPr="006D213D">
              <w:rPr>
                <w:highlight w:val="yellow"/>
              </w:rPr>
              <w:t>6</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493EFF18" w14:textId="77777777" w:rsidR="005E4C57" w:rsidRPr="006D213D" w:rsidRDefault="005E4C57" w:rsidP="001170CD">
            <w:pPr>
              <w:keepNext/>
              <w:tabs>
                <w:tab w:val="left" w:pos="7075"/>
              </w:tabs>
              <w:rPr>
                <w:highlight w:val="yellow"/>
              </w:rPr>
            </w:pPr>
            <w:r w:rsidRPr="006D213D">
              <w:rPr>
                <w:highlight w:val="yellow"/>
              </w:rPr>
              <w:t>3</w:t>
            </w:r>
          </w:p>
        </w:tc>
      </w:tr>
      <w:tr w:rsidR="006D213D" w:rsidRPr="006D213D" w14:paraId="4C7CF81A" w14:textId="77777777" w:rsidTr="001170CD">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260BC8C5" w14:textId="77777777" w:rsidR="005E4C57" w:rsidRPr="006D213D" w:rsidRDefault="005E4C57" w:rsidP="001170CD">
            <w:pPr>
              <w:keepNext/>
              <w:tabs>
                <w:tab w:val="left" w:pos="7075"/>
              </w:tabs>
              <w:rPr>
                <w:highlight w:val="yellow"/>
              </w:rPr>
            </w:pPr>
            <w:r w:rsidRPr="006D213D">
              <w:rPr>
                <w:highlight w:val="yellow"/>
              </w:rPr>
              <w:t>RU726</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2D21FE0A" w14:textId="77777777" w:rsidR="005E4C57" w:rsidRPr="006D213D" w:rsidRDefault="005E4C57" w:rsidP="001170CD">
            <w:pPr>
              <w:keepNext/>
              <w:tabs>
                <w:tab w:val="left" w:pos="7075"/>
              </w:tabs>
              <w:rPr>
                <w:highlight w:val="yellow"/>
              </w:rPr>
            </w:pPr>
            <w:r w:rsidRPr="006D213D">
              <w:rPr>
                <w:highlight w:val="yellow"/>
              </w:rPr>
              <w:t>702</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C1BA29F" w14:textId="77777777" w:rsidR="005E4C57" w:rsidRPr="006D213D" w:rsidRDefault="005E4C57" w:rsidP="001170CD">
            <w:pPr>
              <w:keepNext/>
              <w:tabs>
                <w:tab w:val="left" w:pos="7075"/>
              </w:tabs>
              <w:rPr>
                <w:highlight w:val="yellow"/>
              </w:rPr>
            </w:pPr>
            <w:r w:rsidRPr="006D213D">
              <w:rPr>
                <w:highlight w:val="yellow"/>
              </w:rPr>
              <w:t>351</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1B3A7133" w14:textId="77777777" w:rsidR="005E4C57" w:rsidRPr="006D213D" w:rsidRDefault="005E4C57" w:rsidP="001170CD">
            <w:pPr>
              <w:keepNext/>
              <w:tabs>
                <w:tab w:val="left" w:pos="7075"/>
              </w:tabs>
              <w:rPr>
                <w:highlight w:val="yellow"/>
              </w:rPr>
            </w:pPr>
            <w:r w:rsidRPr="006D213D">
              <w:rPr>
                <w:highlight w:val="yellow"/>
              </w:rPr>
              <w:t>-</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2C15774A" w14:textId="77777777" w:rsidR="005E4C57" w:rsidRPr="006D213D" w:rsidRDefault="005E4C57" w:rsidP="001170CD">
            <w:pPr>
              <w:keepNext/>
              <w:tabs>
                <w:tab w:val="left" w:pos="7075"/>
              </w:tabs>
              <w:rPr>
                <w:highlight w:val="yellow"/>
              </w:rPr>
            </w:pPr>
            <w:r w:rsidRPr="006D213D">
              <w:rPr>
                <w:highlight w:val="yellow"/>
              </w:rPr>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4E8E097B" w14:textId="77777777" w:rsidR="005E4C57" w:rsidRPr="006D213D" w:rsidRDefault="005E4C57" w:rsidP="001170CD">
            <w:pPr>
              <w:keepNext/>
              <w:tabs>
                <w:tab w:val="left" w:pos="7075"/>
              </w:tabs>
              <w:rPr>
                <w:highlight w:val="yellow"/>
              </w:rPr>
            </w:pPr>
            <w:r w:rsidRPr="006D213D">
              <w:rPr>
                <w:highlight w:val="yellow"/>
              </w:rPr>
              <w:t>-</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3A0E84FB" w14:textId="77777777" w:rsidR="005E4C57" w:rsidRPr="006D213D" w:rsidRDefault="005E4C57" w:rsidP="001170CD">
            <w:pPr>
              <w:keepNext/>
              <w:tabs>
                <w:tab w:val="left" w:pos="7075"/>
              </w:tabs>
              <w:rPr>
                <w:highlight w:val="yellow"/>
              </w:rPr>
            </w:pPr>
            <w:r w:rsidRPr="006D213D">
              <w:rPr>
                <w:highlight w:val="yellow"/>
              </w:rPr>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5A106E18" w14:textId="77777777" w:rsidR="005E4C57" w:rsidRPr="006D213D" w:rsidRDefault="005E4C57" w:rsidP="001170CD">
            <w:pPr>
              <w:keepNext/>
              <w:tabs>
                <w:tab w:val="left" w:pos="7075"/>
              </w:tabs>
              <w:rPr>
                <w:highlight w:val="yellow"/>
              </w:rPr>
            </w:pPr>
            <w:r w:rsidRPr="006D213D">
              <w:rPr>
                <w:highlight w:val="yellow"/>
              </w:rPr>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435C718D" w14:textId="77777777" w:rsidR="005E4C57" w:rsidRPr="006D213D" w:rsidRDefault="005E4C57" w:rsidP="001170CD">
            <w:pPr>
              <w:keepNext/>
              <w:tabs>
                <w:tab w:val="left" w:pos="7075"/>
              </w:tabs>
              <w:rPr>
                <w:highlight w:val="yellow"/>
              </w:rPr>
            </w:pPr>
            <w:r w:rsidRPr="006D213D">
              <w:rPr>
                <w:highlight w:val="yellow"/>
              </w:rPr>
              <w:t>9</w:t>
            </w:r>
          </w:p>
        </w:tc>
      </w:tr>
    </w:tbl>
    <w:p w14:paraId="6AF66210" w14:textId="79F5F837" w:rsidR="006D213D" w:rsidRPr="006D213D" w:rsidRDefault="005E4C57" w:rsidP="006D213D">
      <w:pPr>
        <w:pStyle w:val="ListParagraph"/>
        <w:numPr>
          <w:ilvl w:val="0"/>
          <w:numId w:val="139"/>
        </w:numPr>
        <w:jc w:val="both"/>
        <w:rPr>
          <w:highlight w:val="yellow"/>
        </w:rPr>
      </w:pPr>
      <w:r w:rsidRPr="006D213D">
        <w:rPr>
          <w:highlight w:val="yellow"/>
        </w:rPr>
        <w:t xml:space="preserve">This is for R1. </w:t>
      </w:r>
      <w:r w:rsidR="006D213D" w:rsidRPr="006D213D">
        <w:rPr>
          <w:b/>
          <w:i/>
          <w:szCs w:val="22"/>
          <w:highlight w:val="yellow"/>
        </w:rPr>
        <w:t>[#SP149]</w:t>
      </w:r>
    </w:p>
    <w:p w14:paraId="299C28BA" w14:textId="37621751" w:rsidR="005E4C57" w:rsidRPr="0066375E" w:rsidRDefault="0066375E" w:rsidP="005E4C57">
      <w:pPr>
        <w:jc w:val="both"/>
      </w:pPr>
      <w:r w:rsidRPr="006D213D">
        <w:rPr>
          <w:szCs w:val="22"/>
          <w:highlight w:val="yellow"/>
        </w:rPr>
        <w:t>[</w:t>
      </w:r>
      <w:r w:rsidRPr="006D213D">
        <w:rPr>
          <w:highlight w:val="yellow"/>
        </w:rPr>
        <w:t xml:space="preserve">20/1119r0 (Remaining TBDs for DCM, Bin Tian, Qualcomm), SP#2, </w:t>
      </w:r>
      <w:r w:rsidR="005E4C57" w:rsidRPr="006D213D">
        <w:rPr>
          <w:szCs w:val="22"/>
          <w:highlight w:val="yellow"/>
        </w:rPr>
        <w:t>Y/N/A: 28/0/12</w:t>
      </w:r>
      <w:r w:rsidRPr="006D213D">
        <w:rPr>
          <w:szCs w:val="22"/>
          <w:highlight w:val="yellow"/>
        </w:rPr>
        <w:t>]</w:t>
      </w:r>
    </w:p>
    <w:p w14:paraId="4C242FB0" w14:textId="29879869" w:rsidR="006D213D" w:rsidRDefault="006D213D" w:rsidP="006D213D">
      <w:pPr>
        <w:jc w:val="both"/>
        <w:rPr>
          <w:b/>
          <w:i/>
          <w:color w:val="FF0000"/>
          <w:szCs w:val="22"/>
        </w:rPr>
      </w:pPr>
      <w:r w:rsidRPr="00EB19E1">
        <w:rPr>
          <w:b/>
          <w:i/>
          <w:color w:val="FF0000"/>
          <w:szCs w:val="22"/>
        </w:rPr>
        <w:t xml:space="preserve">Editor’s note:  If </w:t>
      </w:r>
      <w:r>
        <w:rPr>
          <w:b/>
          <w:i/>
          <w:color w:val="FF0000"/>
          <w:szCs w:val="22"/>
        </w:rPr>
        <w:t>S</w:t>
      </w:r>
      <w:r w:rsidRPr="00EB19E1">
        <w:rPr>
          <w:b/>
          <w:i/>
          <w:color w:val="FF0000"/>
          <w:szCs w:val="22"/>
        </w:rPr>
        <w:t xml:space="preserve">traw </w:t>
      </w:r>
      <w:r>
        <w:rPr>
          <w:b/>
          <w:i/>
          <w:color w:val="FF0000"/>
          <w:szCs w:val="22"/>
        </w:rPr>
        <w:t>P</w:t>
      </w:r>
      <w:r w:rsidRPr="00EB19E1">
        <w:rPr>
          <w:b/>
          <w:i/>
          <w:color w:val="FF0000"/>
          <w:szCs w:val="22"/>
        </w:rPr>
        <w:t xml:space="preserve">oll </w:t>
      </w:r>
      <w:r>
        <w:rPr>
          <w:b/>
          <w:i/>
          <w:color w:val="FF0000"/>
          <w:szCs w:val="22"/>
        </w:rPr>
        <w:t xml:space="preserve">#149 </w:t>
      </w:r>
      <w:r w:rsidRPr="00EB19E1">
        <w:rPr>
          <w:b/>
          <w:i/>
          <w:color w:val="FF0000"/>
          <w:szCs w:val="22"/>
        </w:rPr>
        <w:t>is passed, then</w:t>
      </w:r>
      <w:r>
        <w:rPr>
          <w:b/>
          <w:i/>
          <w:color w:val="FF0000"/>
          <w:szCs w:val="22"/>
        </w:rPr>
        <w:t xml:space="preserve"> a new table will be created that includes the content of this straw poll together with the approved text of</w:t>
      </w:r>
      <w:r w:rsidRPr="00EB19E1">
        <w:rPr>
          <w:b/>
          <w:i/>
          <w:color w:val="FF0000"/>
          <w:szCs w:val="22"/>
        </w:rPr>
        <w:t xml:space="preserve"> Motion 11</w:t>
      </w:r>
      <w:r>
        <w:rPr>
          <w:b/>
          <w:i/>
          <w:color w:val="FF0000"/>
          <w:szCs w:val="22"/>
        </w:rPr>
        <w:t xml:space="preserve">5, #SP66, </w:t>
      </w:r>
      <w:r w:rsidRPr="00EB19E1">
        <w:rPr>
          <w:b/>
          <w:i/>
          <w:color w:val="FF0000"/>
          <w:szCs w:val="22"/>
        </w:rPr>
        <w:t>Motion 11</w:t>
      </w:r>
      <w:r>
        <w:rPr>
          <w:b/>
          <w:i/>
          <w:color w:val="FF0000"/>
          <w:szCs w:val="22"/>
        </w:rPr>
        <w:t xml:space="preserve">5, #SP67, </w:t>
      </w:r>
      <w:r w:rsidRPr="00EB19E1">
        <w:rPr>
          <w:b/>
          <w:i/>
          <w:color w:val="FF0000"/>
          <w:szCs w:val="22"/>
        </w:rPr>
        <w:t>Motion 11</w:t>
      </w:r>
      <w:r>
        <w:rPr>
          <w:b/>
          <w:i/>
          <w:color w:val="FF0000"/>
          <w:szCs w:val="22"/>
        </w:rPr>
        <w:t xml:space="preserve">5, #SP68, and </w:t>
      </w:r>
      <w:r w:rsidRPr="00EB19E1">
        <w:rPr>
          <w:b/>
          <w:i/>
          <w:color w:val="FF0000"/>
          <w:szCs w:val="22"/>
        </w:rPr>
        <w:t>Motion 11</w:t>
      </w:r>
      <w:r>
        <w:rPr>
          <w:b/>
          <w:i/>
          <w:color w:val="FF0000"/>
          <w:szCs w:val="22"/>
        </w:rPr>
        <w:t>5, #SP69.</w:t>
      </w:r>
    </w:p>
    <w:p w14:paraId="120ABAA9" w14:textId="77777777" w:rsidR="009A58A8" w:rsidRDefault="009A58A8" w:rsidP="006D213D">
      <w:pPr>
        <w:jc w:val="both"/>
        <w:rPr>
          <w:b/>
          <w:i/>
          <w:color w:val="FF0000"/>
          <w:szCs w:val="22"/>
        </w:rPr>
      </w:pPr>
    </w:p>
    <w:p w14:paraId="451F0356" w14:textId="77777777" w:rsidR="00620620" w:rsidRDefault="00620620">
      <w:pPr>
        <w:rPr>
          <w:b/>
          <w:szCs w:val="22"/>
          <w:highlight w:val="yellow"/>
        </w:rPr>
      </w:pPr>
      <w:r>
        <w:rPr>
          <w:b/>
          <w:szCs w:val="22"/>
          <w:highlight w:val="yellow"/>
        </w:rPr>
        <w:br w:type="page"/>
      </w:r>
    </w:p>
    <w:p w14:paraId="76DE9335" w14:textId="6B29FEC0" w:rsidR="009A58A8" w:rsidRPr="009A58A8" w:rsidRDefault="009A58A8" w:rsidP="009A58A8">
      <w:pPr>
        <w:jc w:val="both"/>
        <w:rPr>
          <w:highlight w:val="yellow"/>
        </w:rPr>
      </w:pPr>
      <w:r w:rsidRPr="009A58A8">
        <w:rPr>
          <w:b/>
          <w:szCs w:val="22"/>
          <w:highlight w:val="yellow"/>
        </w:rPr>
        <w:lastRenderedPageBreak/>
        <w:t>Straw poll #151</w:t>
      </w:r>
    </w:p>
    <w:p w14:paraId="53C26126" w14:textId="77777777" w:rsidR="009A58A8" w:rsidRPr="009A58A8" w:rsidRDefault="009A58A8" w:rsidP="009A58A8">
      <w:pPr>
        <w:jc w:val="both"/>
        <w:rPr>
          <w:highlight w:val="yellow"/>
        </w:rPr>
      </w:pPr>
      <w:r w:rsidRPr="009A58A8">
        <w:rPr>
          <w:highlight w:val="yellow"/>
        </w:rPr>
        <w:t>Do you support one padding bit is added after 2 x N</w:t>
      </w:r>
      <w:r w:rsidRPr="009A58A8">
        <w:rPr>
          <w:highlight w:val="yellow"/>
          <w:vertAlign w:val="subscript"/>
        </w:rPr>
        <w:t>DBPS</w:t>
      </w:r>
      <w:r w:rsidRPr="009A58A8">
        <w:rPr>
          <w:highlight w:val="yellow"/>
        </w:rPr>
        <w:t xml:space="preserve"> coded bit when BCC is used for RU132 with DCM?</w:t>
      </w:r>
    </w:p>
    <w:p w14:paraId="6315C33F" w14:textId="77777777" w:rsidR="009A58A8" w:rsidRPr="009A58A8" w:rsidRDefault="009A58A8" w:rsidP="009A58A8">
      <w:pPr>
        <w:pStyle w:val="ListParagraph"/>
        <w:numPr>
          <w:ilvl w:val="0"/>
          <w:numId w:val="140"/>
        </w:numPr>
        <w:jc w:val="both"/>
        <w:rPr>
          <w:highlight w:val="yellow"/>
        </w:rPr>
      </w:pPr>
      <w:r w:rsidRPr="009A58A8">
        <w:rPr>
          <w:highlight w:val="yellow"/>
        </w:rPr>
        <w:t xml:space="preserve">This is for R1.  </w:t>
      </w:r>
      <w:r w:rsidRPr="009A58A8">
        <w:rPr>
          <w:b/>
          <w:i/>
          <w:szCs w:val="22"/>
          <w:highlight w:val="yellow"/>
        </w:rPr>
        <w:t>[#SP151]</w:t>
      </w:r>
    </w:p>
    <w:p w14:paraId="1DA8EC12" w14:textId="108C9ECF" w:rsidR="009A58A8" w:rsidRPr="009A58A8" w:rsidRDefault="009A58A8" w:rsidP="006D213D">
      <w:pPr>
        <w:jc w:val="both"/>
        <w:rPr>
          <w:szCs w:val="22"/>
        </w:rPr>
      </w:pPr>
      <w:r w:rsidRPr="009A58A8">
        <w:rPr>
          <w:szCs w:val="22"/>
          <w:highlight w:val="yellow"/>
        </w:rPr>
        <w:t>[</w:t>
      </w:r>
      <w:r w:rsidR="005111E4">
        <w:rPr>
          <w:highlight w:val="yellow"/>
        </w:rPr>
        <w:t>20/1119r0 (Rem</w:t>
      </w:r>
      <w:r w:rsidRPr="009A58A8">
        <w:rPr>
          <w:highlight w:val="yellow"/>
        </w:rPr>
        <w:t xml:space="preserve">aining TBDs for DCM, Bin Tian, Qualcomm), SP#4, </w:t>
      </w:r>
      <w:r w:rsidRPr="009A58A8">
        <w:rPr>
          <w:szCs w:val="22"/>
          <w:highlight w:val="yellow"/>
        </w:rPr>
        <w:t>Y/N/A: 36/0/6]</w:t>
      </w:r>
    </w:p>
    <w:p w14:paraId="241C8667" w14:textId="77777777" w:rsidR="00F77FAA" w:rsidRPr="00CE1C3E" w:rsidRDefault="00F77FAA" w:rsidP="00860632">
      <w:pPr>
        <w:pStyle w:val="Heading4"/>
        <w:spacing w:before="240" w:after="60"/>
        <w:rPr>
          <w:rFonts w:ascii="Arial" w:hAnsi="Arial" w:cs="Arial"/>
          <w:b/>
          <w:i w:val="0"/>
          <w:color w:val="000000" w:themeColor="text1"/>
        </w:rPr>
      </w:pPr>
      <w:r w:rsidRPr="00CE1C3E">
        <w:rPr>
          <w:rFonts w:ascii="Arial" w:hAnsi="Arial" w:cs="Arial"/>
          <w:b/>
          <w:i w:val="0"/>
          <w:color w:val="000000" w:themeColor="text1"/>
        </w:rPr>
        <w:t>Small-size RUs</w:t>
      </w:r>
    </w:p>
    <w:p w14:paraId="755CD204" w14:textId="77777777" w:rsidR="008D0D6B" w:rsidRPr="005C416B" w:rsidRDefault="008D0D6B" w:rsidP="008D0D6B">
      <w:pPr>
        <w:jc w:val="both"/>
        <w:rPr>
          <w:highlight w:val="lightGray"/>
        </w:rPr>
      </w:pPr>
      <w:r w:rsidRPr="005C416B">
        <w:rPr>
          <w:highlight w:val="lightGray"/>
        </w:rPr>
        <w:t>Combination of small-size RUs shall not cross 20</w:t>
      </w:r>
      <w:r w:rsidR="000B7143" w:rsidRPr="005C416B">
        <w:rPr>
          <w:highlight w:val="lightGray"/>
        </w:rPr>
        <w:t xml:space="preserve"> </w:t>
      </w:r>
      <w:r w:rsidRPr="005C416B">
        <w:rPr>
          <w:highlight w:val="lightGray"/>
        </w:rPr>
        <w:t>MHz channel boundary.</w:t>
      </w:r>
    </w:p>
    <w:p w14:paraId="04F1D0ED" w14:textId="5E46DE08" w:rsidR="008D0D6B" w:rsidRPr="005C416B" w:rsidRDefault="008D0D6B" w:rsidP="00486858">
      <w:pPr>
        <w:pStyle w:val="ListParagraph"/>
        <w:numPr>
          <w:ilvl w:val="0"/>
          <w:numId w:val="5"/>
        </w:numPr>
        <w:jc w:val="both"/>
        <w:rPr>
          <w:highlight w:val="lightGray"/>
        </w:rPr>
      </w:pPr>
      <w:r w:rsidRPr="005C416B">
        <w:rPr>
          <w:highlight w:val="lightGray"/>
        </w:rPr>
        <w:t>T</w:t>
      </w:r>
      <w:r w:rsidR="004524C8" w:rsidRPr="005C416B">
        <w:rPr>
          <w:highlight w:val="lightGray"/>
        </w:rPr>
        <w:t>he combination that includes RU</w:t>
      </w:r>
      <w:r w:rsidRPr="005C416B">
        <w:rPr>
          <w:highlight w:val="lightGray"/>
        </w:rPr>
        <w:t>106 plus center 26-tone RU case is TBD.</w:t>
      </w:r>
    </w:p>
    <w:p w14:paraId="4BE8D61C" w14:textId="77777777" w:rsidR="008D0D6B" w:rsidRPr="005C416B" w:rsidRDefault="008D0D6B" w:rsidP="00FD15F5">
      <w:pPr>
        <w:jc w:val="both"/>
        <w:rPr>
          <w:highlight w:val="lightGray"/>
        </w:rPr>
      </w:pPr>
      <w:r w:rsidRPr="005C416B">
        <w:rPr>
          <w:highlight w:val="lightGray"/>
        </w:rPr>
        <w:t xml:space="preserve">[Motion 69, </w:t>
      </w:r>
      <w:sdt>
        <w:sdtPr>
          <w:rPr>
            <w:highlight w:val="lightGray"/>
          </w:rPr>
          <w:id w:val="-1067250935"/>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206414451"/>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860E27" w:rsidRPr="00860E27">
            <w:rPr>
              <w:noProof/>
              <w:highlight w:val="lightGray"/>
              <w:lang w:val="en-US"/>
            </w:rPr>
            <w:t>[18]</w:t>
          </w:r>
          <w:r w:rsidRPr="005C416B">
            <w:rPr>
              <w:highlight w:val="lightGray"/>
            </w:rPr>
            <w:fldChar w:fldCharType="end"/>
          </w:r>
        </w:sdtContent>
      </w:sdt>
      <w:r w:rsidRPr="005C416B">
        <w:rPr>
          <w:highlight w:val="lightGray"/>
        </w:rPr>
        <w:t>]</w:t>
      </w:r>
    </w:p>
    <w:p w14:paraId="3E6ACAFC" w14:textId="77777777" w:rsidR="00B47F3F" w:rsidRPr="005C416B" w:rsidRDefault="00B47F3F" w:rsidP="00FD15F5">
      <w:pPr>
        <w:jc w:val="both"/>
        <w:rPr>
          <w:highlight w:val="lightGray"/>
        </w:rPr>
      </w:pPr>
    </w:p>
    <w:p w14:paraId="21FA0515" w14:textId="77777777" w:rsidR="00B47F3F" w:rsidRPr="005C416B" w:rsidRDefault="00B47F3F" w:rsidP="00FD15F5">
      <w:pPr>
        <w:jc w:val="both"/>
        <w:rPr>
          <w:highlight w:val="lightGray"/>
        </w:rPr>
      </w:pPr>
      <w:r w:rsidRPr="005C416B">
        <w:rPr>
          <w:highlight w:val="lightGray"/>
        </w:rPr>
        <w:t>Only allowed small-</w:t>
      </w:r>
      <w:r w:rsidR="00D15926" w:rsidRPr="005C416B">
        <w:rPr>
          <w:highlight w:val="lightGray"/>
        </w:rPr>
        <w:t xml:space="preserve">size </w:t>
      </w:r>
      <w:r w:rsidRPr="005C416B">
        <w:rPr>
          <w:highlight w:val="lightGray"/>
        </w:rPr>
        <w:t>RU combinations are RU106+RU26 and RU52+RU26.</w:t>
      </w:r>
    </w:p>
    <w:p w14:paraId="0FA1C0D0" w14:textId="77777777" w:rsidR="00B47F3F" w:rsidRPr="005C416B" w:rsidRDefault="00B47F3F" w:rsidP="00B47F3F">
      <w:pPr>
        <w:jc w:val="both"/>
        <w:rPr>
          <w:highlight w:val="lightGray"/>
        </w:rPr>
      </w:pPr>
      <w:r w:rsidRPr="005C416B">
        <w:rPr>
          <w:highlight w:val="lightGray"/>
        </w:rPr>
        <w:t xml:space="preserve">[Motion 78, </w:t>
      </w:r>
      <w:sdt>
        <w:sdtPr>
          <w:rPr>
            <w:highlight w:val="lightGray"/>
          </w:rPr>
          <w:id w:val="-852493023"/>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1352453980"/>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860E27" w:rsidRPr="00860E27">
            <w:rPr>
              <w:noProof/>
              <w:highlight w:val="lightGray"/>
              <w:lang w:val="en-US"/>
            </w:rPr>
            <w:t>[18]</w:t>
          </w:r>
          <w:r w:rsidRPr="005C416B">
            <w:rPr>
              <w:highlight w:val="lightGray"/>
            </w:rPr>
            <w:fldChar w:fldCharType="end"/>
          </w:r>
        </w:sdtContent>
      </w:sdt>
      <w:r w:rsidRPr="005C416B">
        <w:rPr>
          <w:highlight w:val="lightGray"/>
        </w:rPr>
        <w:t>]</w:t>
      </w:r>
    </w:p>
    <w:p w14:paraId="4B6E984B" w14:textId="77777777" w:rsidR="00FD15F5" w:rsidRPr="005C416B" w:rsidRDefault="00FD15F5" w:rsidP="00AC11E4">
      <w:pPr>
        <w:jc w:val="both"/>
        <w:rPr>
          <w:highlight w:val="lightGray"/>
        </w:rPr>
      </w:pPr>
    </w:p>
    <w:p w14:paraId="6CD55FF1" w14:textId="77777777" w:rsidR="008D0D6B" w:rsidRPr="005C416B" w:rsidRDefault="008D0D6B" w:rsidP="00AC11E4">
      <w:pPr>
        <w:jc w:val="both"/>
        <w:rPr>
          <w:highlight w:val="lightGray"/>
        </w:rPr>
      </w:pPr>
      <w:r w:rsidRPr="005C416B">
        <w:rPr>
          <w:highlight w:val="lightGray"/>
        </w:rPr>
        <w:t xml:space="preserve">For 20 </w:t>
      </w:r>
      <w:r w:rsidR="000B7143" w:rsidRPr="005C416B">
        <w:rPr>
          <w:highlight w:val="lightGray"/>
        </w:rPr>
        <w:t xml:space="preserve">MHz </w:t>
      </w:r>
      <w:r w:rsidRPr="005C416B">
        <w:rPr>
          <w:highlight w:val="lightGray"/>
        </w:rPr>
        <w:t>and 40 MHz PPDU, within 20</w:t>
      </w:r>
      <w:r w:rsidR="000B7143" w:rsidRPr="005C416B">
        <w:rPr>
          <w:highlight w:val="lightGray"/>
        </w:rPr>
        <w:t xml:space="preserve"> </w:t>
      </w:r>
      <w:r w:rsidRPr="005C416B">
        <w:rPr>
          <w:highlight w:val="lightGray"/>
        </w:rPr>
        <w:t>MHz boundary, any contiguous RU26 and RU106 can be combined.</w:t>
      </w:r>
    </w:p>
    <w:p w14:paraId="50CE9391" w14:textId="77777777" w:rsidR="008D0D6B" w:rsidRPr="00F317AE" w:rsidRDefault="008D0D6B" w:rsidP="008D0D6B">
      <w:pPr>
        <w:jc w:val="both"/>
      </w:pPr>
      <w:r w:rsidRPr="005C416B">
        <w:rPr>
          <w:highlight w:val="lightGray"/>
        </w:rPr>
        <w:t xml:space="preserve">[Motion 79, </w:t>
      </w:r>
      <w:sdt>
        <w:sdtPr>
          <w:rPr>
            <w:highlight w:val="lightGray"/>
          </w:rPr>
          <w:id w:val="738601756"/>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254564112"/>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860E27" w:rsidRPr="00860E27">
            <w:rPr>
              <w:noProof/>
              <w:highlight w:val="lightGray"/>
              <w:lang w:val="en-US"/>
            </w:rPr>
            <w:t>[18]</w:t>
          </w:r>
          <w:r w:rsidRPr="005C416B">
            <w:rPr>
              <w:highlight w:val="lightGray"/>
            </w:rPr>
            <w:fldChar w:fldCharType="end"/>
          </w:r>
        </w:sdtContent>
      </w:sdt>
      <w:r w:rsidRPr="005C416B">
        <w:rPr>
          <w:highlight w:val="lightGray"/>
        </w:rPr>
        <w:t>]</w:t>
      </w:r>
    </w:p>
    <w:p w14:paraId="1FFFF4A0" w14:textId="77777777" w:rsidR="008D0D6B" w:rsidRPr="00F317AE" w:rsidRDefault="008D0D6B" w:rsidP="00AC11E4">
      <w:pPr>
        <w:jc w:val="both"/>
      </w:pPr>
    </w:p>
    <w:p w14:paraId="39585486" w14:textId="452C9D46" w:rsidR="0095243C" w:rsidRPr="005C416B" w:rsidRDefault="0095243C" w:rsidP="00AC11E4">
      <w:pPr>
        <w:jc w:val="both"/>
        <w:rPr>
          <w:highlight w:val="lightGray"/>
        </w:rPr>
      </w:pPr>
      <w:r w:rsidRPr="005C416B">
        <w:rPr>
          <w:highlight w:val="lightGray"/>
        </w:rPr>
        <w:t>For 20 MHz and 40 MHz PPDU, combination of RU52 and RU26 are allowed</w:t>
      </w:r>
      <w:r w:rsidR="00F21B8C">
        <w:rPr>
          <w:highlight w:val="lightGray"/>
        </w:rPr>
        <w:t xml:space="preserve"> only in locations shown in rows marked by RU78</w:t>
      </w:r>
      <w:r w:rsidRPr="005C416B">
        <w:rPr>
          <w:highlight w:val="lightGray"/>
        </w:rPr>
        <w:t>.</w:t>
      </w:r>
    </w:p>
    <w:p w14:paraId="0CAF6D94" w14:textId="5CE9967B" w:rsidR="009665DF" w:rsidRPr="00015762" w:rsidRDefault="00015762" w:rsidP="009665DF">
      <w:pPr>
        <w:jc w:val="center"/>
        <w:rPr>
          <w:highlight w:val="lightGray"/>
        </w:rPr>
      </w:pPr>
      <w:r w:rsidRPr="00015762">
        <w:rPr>
          <w:noProof/>
          <w:highlight w:val="lightGray"/>
          <w:lang w:val="en-US" w:eastAsia="zh-CN"/>
        </w:rPr>
        <w:drawing>
          <wp:inline distT="0" distB="0" distL="0" distR="0" wp14:anchorId="083ECF38" wp14:editId="4218C2C5">
            <wp:extent cx="5943600" cy="1388745"/>
            <wp:effectExtent l="0" t="0" r="0" b="190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002.png"/>
                    <pic:cNvPicPr/>
                  </pic:nvPicPr>
                  <pic:blipFill>
                    <a:blip r:embed="rId23">
                      <a:extLst>
                        <a:ext uri="{28A0092B-C50C-407E-A947-70E740481C1C}">
                          <a14:useLocalDpi xmlns:a14="http://schemas.microsoft.com/office/drawing/2010/main" val="0"/>
                        </a:ext>
                      </a:extLst>
                    </a:blip>
                    <a:stretch>
                      <a:fillRect/>
                    </a:stretch>
                  </pic:blipFill>
                  <pic:spPr>
                    <a:xfrm>
                      <a:off x="0" y="0"/>
                      <a:ext cx="5943600" cy="1388745"/>
                    </a:xfrm>
                    <a:prstGeom prst="rect">
                      <a:avLst/>
                    </a:prstGeom>
                  </pic:spPr>
                </pic:pic>
              </a:graphicData>
            </a:graphic>
          </wp:inline>
        </w:drawing>
      </w:r>
    </w:p>
    <w:p w14:paraId="410B7286" w14:textId="77777777" w:rsidR="009665DF" w:rsidRPr="005C416B" w:rsidRDefault="009665DF" w:rsidP="009665DF">
      <w:pPr>
        <w:pStyle w:val="Caption"/>
        <w:spacing w:after="0"/>
        <w:jc w:val="center"/>
        <w:rPr>
          <w:highlight w:val="lightGray"/>
          <w:lang w:val="en-US"/>
        </w:rPr>
      </w:pPr>
      <w:bookmarkStart w:id="362" w:name="_Toc47082190"/>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860E27">
        <w:rPr>
          <w:noProof/>
          <w:highlight w:val="lightGray"/>
        </w:rPr>
        <w:t>2</w:t>
      </w:r>
      <w:r w:rsidRPr="005C416B">
        <w:rPr>
          <w:highlight w:val="lightGray"/>
        </w:rPr>
        <w:fldChar w:fldCharType="end"/>
      </w:r>
      <w:r w:rsidRPr="005C416B">
        <w:rPr>
          <w:highlight w:val="lightGray"/>
        </w:rPr>
        <w:t xml:space="preserve"> – Allowed combination of RU52+RU2</w:t>
      </w:r>
      <w:r w:rsidR="00CD17A2" w:rsidRPr="005C416B">
        <w:rPr>
          <w:highlight w:val="lightGray"/>
        </w:rPr>
        <w:t>6</w:t>
      </w:r>
      <w:r w:rsidRPr="005C416B">
        <w:rPr>
          <w:highlight w:val="lightGray"/>
        </w:rPr>
        <w:t xml:space="preserve"> for 20 MHz and 40 MHz PPDU</w:t>
      </w:r>
      <w:bookmarkEnd w:id="362"/>
    </w:p>
    <w:p w14:paraId="6F355B83" w14:textId="77777777" w:rsidR="0095243C" w:rsidRPr="005C416B" w:rsidRDefault="0095243C" w:rsidP="0095243C">
      <w:pPr>
        <w:jc w:val="both"/>
        <w:rPr>
          <w:highlight w:val="lightGray"/>
        </w:rPr>
      </w:pPr>
      <w:r w:rsidRPr="005C416B">
        <w:rPr>
          <w:highlight w:val="lightGray"/>
        </w:rPr>
        <w:t xml:space="preserve">[Motion 80, </w:t>
      </w:r>
      <w:sdt>
        <w:sdtPr>
          <w:rPr>
            <w:highlight w:val="lightGray"/>
          </w:rPr>
          <w:id w:val="-442227128"/>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655220865"/>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860E27" w:rsidRPr="00860E27">
            <w:rPr>
              <w:noProof/>
              <w:highlight w:val="lightGray"/>
              <w:lang w:val="en-US"/>
            </w:rPr>
            <w:t>[18]</w:t>
          </w:r>
          <w:r w:rsidRPr="005C416B">
            <w:rPr>
              <w:highlight w:val="lightGray"/>
            </w:rPr>
            <w:fldChar w:fldCharType="end"/>
          </w:r>
        </w:sdtContent>
      </w:sdt>
      <w:r w:rsidRPr="005C416B">
        <w:rPr>
          <w:highlight w:val="lightGray"/>
        </w:rPr>
        <w:t>]</w:t>
      </w:r>
    </w:p>
    <w:p w14:paraId="50333EA8" w14:textId="77777777" w:rsidR="0025758F" w:rsidRPr="005C416B" w:rsidRDefault="0025758F" w:rsidP="0025758F">
      <w:pPr>
        <w:jc w:val="both"/>
        <w:rPr>
          <w:highlight w:val="lightGray"/>
        </w:rPr>
      </w:pPr>
      <w:r w:rsidRPr="005C416B">
        <w:rPr>
          <w:highlight w:val="lightGray"/>
        </w:rPr>
        <w:t xml:space="preserve">[Motion 118, </w:t>
      </w:r>
      <w:sdt>
        <w:sdtPr>
          <w:rPr>
            <w:highlight w:val="lightGray"/>
          </w:rPr>
          <w:id w:val="808209869"/>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88285983"/>
          <w:citation/>
        </w:sdtPr>
        <w:sdtEnd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860E27" w:rsidRPr="00860E27">
            <w:rPr>
              <w:noProof/>
              <w:highlight w:val="lightGray"/>
              <w:lang w:val="en-US"/>
            </w:rPr>
            <w:t>[8]</w:t>
          </w:r>
          <w:r>
            <w:rPr>
              <w:highlight w:val="lightGray"/>
            </w:rPr>
            <w:fldChar w:fldCharType="end"/>
          </w:r>
        </w:sdtContent>
      </w:sdt>
      <w:r>
        <w:rPr>
          <w:highlight w:val="lightGray"/>
        </w:rPr>
        <w:t>]</w:t>
      </w:r>
    </w:p>
    <w:p w14:paraId="6D04B2D0" w14:textId="77777777" w:rsidR="0095243C" w:rsidRPr="001D2C78" w:rsidRDefault="0095243C" w:rsidP="00AC11E4">
      <w:pPr>
        <w:jc w:val="both"/>
      </w:pPr>
    </w:p>
    <w:p w14:paraId="64F1261F" w14:textId="2C7383DE" w:rsidR="008A0E61" w:rsidRPr="005C416B" w:rsidRDefault="008A0E61" w:rsidP="00AC11E4">
      <w:pPr>
        <w:jc w:val="both"/>
        <w:rPr>
          <w:highlight w:val="lightGray"/>
        </w:rPr>
      </w:pPr>
      <w:r w:rsidRPr="005C416B">
        <w:rPr>
          <w:highlight w:val="lightGray"/>
        </w:rPr>
        <w:t>For 80 MHz PPDU, the blue colored combination of RU52 and RU26 are allowed</w:t>
      </w:r>
      <w:r w:rsidR="00E12C87">
        <w:rPr>
          <w:highlight w:val="lightGray"/>
        </w:rPr>
        <w:t xml:space="preserve"> only in locations shown in rows marked by RU78</w:t>
      </w:r>
      <w:r w:rsidRPr="005C416B">
        <w:rPr>
          <w:highlight w:val="lightGray"/>
        </w:rPr>
        <w:t>.</w:t>
      </w:r>
    </w:p>
    <w:p w14:paraId="125070B2" w14:textId="55ABC7C2" w:rsidR="008A0E61" w:rsidRPr="005C416B" w:rsidRDefault="00835A46" w:rsidP="008A0E61">
      <w:pPr>
        <w:jc w:val="center"/>
        <w:rPr>
          <w:highlight w:val="lightGray"/>
          <w:lang w:val="en-US"/>
        </w:rPr>
      </w:pPr>
      <w:r w:rsidRPr="005C416B">
        <w:rPr>
          <w:noProof/>
          <w:highlight w:val="lightGray"/>
          <w:lang w:val="en-US" w:eastAsia="zh-CN"/>
        </w:rPr>
        <w:drawing>
          <wp:inline distT="0" distB="0" distL="0" distR="0" wp14:anchorId="3A1B4494" wp14:editId="43A2F724">
            <wp:extent cx="5943600" cy="1398905"/>
            <wp:effectExtent l="0" t="0" r="0" b="0"/>
            <wp:docPr id="10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943600" cy="1398905"/>
                    </a:xfrm>
                    <a:prstGeom prst="rect">
                      <a:avLst/>
                    </a:prstGeom>
                    <a:noFill/>
                    <a:ln>
                      <a:noFill/>
                    </a:ln>
                    <a:effectLst/>
                    <a:extLst/>
                  </pic:spPr>
                </pic:pic>
              </a:graphicData>
            </a:graphic>
          </wp:inline>
        </w:drawing>
      </w:r>
    </w:p>
    <w:p w14:paraId="330012B0" w14:textId="77777777" w:rsidR="008A0E61" w:rsidRPr="005C416B" w:rsidRDefault="008A0E61" w:rsidP="008A0E61">
      <w:pPr>
        <w:pStyle w:val="Caption"/>
        <w:spacing w:after="0"/>
        <w:jc w:val="center"/>
        <w:rPr>
          <w:highlight w:val="lightGray"/>
          <w:lang w:val="en-US"/>
        </w:rPr>
      </w:pPr>
      <w:bookmarkStart w:id="363" w:name="_Toc47082191"/>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860E27">
        <w:rPr>
          <w:noProof/>
          <w:highlight w:val="lightGray"/>
        </w:rPr>
        <w:t>3</w:t>
      </w:r>
      <w:r w:rsidRPr="005C416B">
        <w:rPr>
          <w:highlight w:val="lightGray"/>
        </w:rPr>
        <w:fldChar w:fldCharType="end"/>
      </w:r>
      <w:r w:rsidRPr="005C416B">
        <w:rPr>
          <w:highlight w:val="lightGray"/>
        </w:rPr>
        <w:t xml:space="preserve"> – Allowed combination of RU52+RU2</w:t>
      </w:r>
      <w:r w:rsidR="00CD17A2" w:rsidRPr="005C416B">
        <w:rPr>
          <w:highlight w:val="lightGray"/>
        </w:rPr>
        <w:t>6</w:t>
      </w:r>
      <w:r w:rsidRPr="005C416B">
        <w:rPr>
          <w:highlight w:val="lightGray"/>
        </w:rPr>
        <w:t xml:space="preserve"> for 80 MHz PPDU</w:t>
      </w:r>
      <w:bookmarkEnd w:id="363"/>
    </w:p>
    <w:p w14:paraId="24D9C25B" w14:textId="77777777" w:rsidR="008A0E61" w:rsidRPr="005C416B" w:rsidRDefault="008A0E61" w:rsidP="008A0E61">
      <w:pPr>
        <w:jc w:val="both"/>
        <w:rPr>
          <w:highlight w:val="lightGray"/>
        </w:rPr>
      </w:pPr>
      <w:r w:rsidRPr="005C416B">
        <w:rPr>
          <w:highlight w:val="lightGray"/>
        </w:rPr>
        <w:t xml:space="preserve">[Motion 81, </w:t>
      </w:r>
      <w:sdt>
        <w:sdtPr>
          <w:rPr>
            <w:highlight w:val="lightGray"/>
          </w:rPr>
          <w:id w:val="150882221"/>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250466946"/>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860E27" w:rsidRPr="00860E27">
            <w:rPr>
              <w:noProof/>
              <w:highlight w:val="lightGray"/>
              <w:lang w:val="en-US"/>
            </w:rPr>
            <w:t>[18]</w:t>
          </w:r>
          <w:r w:rsidRPr="005C416B">
            <w:rPr>
              <w:highlight w:val="lightGray"/>
            </w:rPr>
            <w:fldChar w:fldCharType="end"/>
          </w:r>
        </w:sdtContent>
      </w:sdt>
      <w:r w:rsidRPr="005C416B">
        <w:rPr>
          <w:highlight w:val="lightGray"/>
        </w:rPr>
        <w:t>]</w:t>
      </w:r>
    </w:p>
    <w:p w14:paraId="0E22ACE9" w14:textId="77777777" w:rsidR="0025758F" w:rsidRPr="005C416B" w:rsidRDefault="0025758F" w:rsidP="0025758F">
      <w:pPr>
        <w:jc w:val="both"/>
        <w:rPr>
          <w:highlight w:val="lightGray"/>
        </w:rPr>
      </w:pPr>
      <w:r w:rsidRPr="005C416B">
        <w:rPr>
          <w:highlight w:val="lightGray"/>
        </w:rPr>
        <w:t xml:space="preserve">[Motion 118, </w:t>
      </w:r>
      <w:sdt>
        <w:sdtPr>
          <w:rPr>
            <w:highlight w:val="lightGray"/>
          </w:rPr>
          <w:id w:val="1335872385"/>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2048173391"/>
          <w:citation/>
        </w:sdtPr>
        <w:sdtEnd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860E27" w:rsidRPr="00860E27">
            <w:rPr>
              <w:noProof/>
              <w:highlight w:val="lightGray"/>
              <w:lang w:val="en-US"/>
            </w:rPr>
            <w:t>[8]</w:t>
          </w:r>
          <w:r>
            <w:rPr>
              <w:highlight w:val="lightGray"/>
            </w:rPr>
            <w:fldChar w:fldCharType="end"/>
          </w:r>
        </w:sdtContent>
      </w:sdt>
      <w:r>
        <w:rPr>
          <w:highlight w:val="lightGray"/>
        </w:rPr>
        <w:t>]</w:t>
      </w:r>
    </w:p>
    <w:p w14:paraId="5101DD6C" w14:textId="77777777" w:rsidR="008A0E61" w:rsidRPr="005C416B" w:rsidRDefault="008A0E61" w:rsidP="00AC11E4">
      <w:pPr>
        <w:jc w:val="both"/>
        <w:rPr>
          <w:highlight w:val="lightGray"/>
        </w:rPr>
      </w:pPr>
    </w:p>
    <w:p w14:paraId="3E305558" w14:textId="77777777" w:rsidR="00E564AC" w:rsidRDefault="00E564AC">
      <w:pPr>
        <w:rPr>
          <w:szCs w:val="22"/>
          <w:highlight w:val="lightGray"/>
        </w:rPr>
      </w:pPr>
      <w:r>
        <w:rPr>
          <w:szCs w:val="22"/>
          <w:highlight w:val="lightGray"/>
        </w:rPr>
        <w:br w:type="page"/>
      </w:r>
    </w:p>
    <w:p w14:paraId="21BC92A3" w14:textId="68487152" w:rsidR="00790589" w:rsidRPr="005C416B" w:rsidRDefault="006D6CDF" w:rsidP="00790589">
      <w:pPr>
        <w:jc w:val="both"/>
        <w:rPr>
          <w:szCs w:val="22"/>
          <w:highlight w:val="lightGray"/>
        </w:rPr>
      </w:pPr>
      <w:r w:rsidRPr="005C416B">
        <w:rPr>
          <w:szCs w:val="22"/>
          <w:highlight w:val="lightGray"/>
        </w:rPr>
        <w:lastRenderedPageBreak/>
        <w:t>802.11be</w:t>
      </w:r>
      <w:r w:rsidR="00790589" w:rsidRPr="005C416B">
        <w:rPr>
          <w:szCs w:val="22"/>
          <w:highlight w:val="lightGray"/>
        </w:rPr>
        <w:t xml:space="preserve"> support</w:t>
      </w:r>
      <w:r w:rsidRPr="005C416B">
        <w:rPr>
          <w:szCs w:val="22"/>
          <w:highlight w:val="lightGray"/>
        </w:rPr>
        <w:t>s</w:t>
      </w:r>
      <w:r w:rsidR="00790589" w:rsidRPr="005C416B">
        <w:rPr>
          <w:szCs w:val="22"/>
          <w:highlight w:val="lightGray"/>
        </w:rPr>
        <w:t xml:space="preserve"> the following </w:t>
      </w:r>
      <w:r w:rsidR="004524C8" w:rsidRPr="005C416B">
        <w:rPr>
          <w:szCs w:val="22"/>
          <w:highlight w:val="lightGray"/>
        </w:rPr>
        <w:t>RU</w:t>
      </w:r>
      <w:r w:rsidR="00790589" w:rsidRPr="005C416B">
        <w:rPr>
          <w:szCs w:val="22"/>
          <w:highlight w:val="lightGray"/>
        </w:rPr>
        <w:t>106+</w:t>
      </w:r>
      <w:r w:rsidR="004524C8" w:rsidRPr="005C416B">
        <w:rPr>
          <w:szCs w:val="22"/>
          <w:highlight w:val="lightGray"/>
        </w:rPr>
        <w:t>RU</w:t>
      </w:r>
      <w:r w:rsidR="00790589" w:rsidRPr="005C416B">
        <w:rPr>
          <w:szCs w:val="22"/>
          <w:highlight w:val="lightGray"/>
        </w:rPr>
        <w:t xml:space="preserve">26 combinations as shown in </w:t>
      </w:r>
      <w:r w:rsidR="00E12C87">
        <w:rPr>
          <w:szCs w:val="22"/>
          <w:highlight w:val="lightGray"/>
        </w:rPr>
        <w:t>the row marked RU132 f</w:t>
      </w:r>
      <w:r w:rsidR="00790589" w:rsidRPr="005C416B">
        <w:rPr>
          <w:szCs w:val="22"/>
          <w:highlight w:val="lightGray"/>
        </w:rPr>
        <w:t>or each 80</w:t>
      </w:r>
      <w:r w:rsidR="00B43B82" w:rsidRPr="005C416B">
        <w:rPr>
          <w:szCs w:val="22"/>
          <w:highlight w:val="lightGray"/>
        </w:rPr>
        <w:t xml:space="preserve"> </w:t>
      </w:r>
      <w:r w:rsidR="00790589" w:rsidRPr="005C416B">
        <w:rPr>
          <w:szCs w:val="22"/>
          <w:highlight w:val="lightGray"/>
        </w:rPr>
        <w:t>MHz segment in 80, 160, 240</w:t>
      </w:r>
      <w:r w:rsidR="004815AA" w:rsidRPr="005C416B">
        <w:rPr>
          <w:szCs w:val="22"/>
          <w:highlight w:val="lightGray"/>
        </w:rPr>
        <w:t>,</w:t>
      </w:r>
      <w:r w:rsidR="00790589" w:rsidRPr="005C416B">
        <w:rPr>
          <w:szCs w:val="22"/>
          <w:highlight w:val="lightGray"/>
        </w:rPr>
        <w:t xml:space="preserve"> and 320</w:t>
      </w:r>
      <w:r w:rsidR="00B43B82" w:rsidRPr="005C416B">
        <w:rPr>
          <w:szCs w:val="22"/>
          <w:highlight w:val="lightGray"/>
        </w:rPr>
        <w:t xml:space="preserve"> </w:t>
      </w:r>
      <w:r w:rsidR="00790589" w:rsidRPr="005C416B">
        <w:rPr>
          <w:szCs w:val="22"/>
          <w:highlight w:val="lightGray"/>
        </w:rPr>
        <w:t>MHz BW</w:t>
      </w:r>
      <w:r w:rsidR="004815AA" w:rsidRPr="005C416B">
        <w:rPr>
          <w:szCs w:val="22"/>
          <w:highlight w:val="lightGray"/>
        </w:rPr>
        <w:t>.</w:t>
      </w:r>
    </w:p>
    <w:p w14:paraId="1F676104" w14:textId="09F50FC5" w:rsidR="00790589" w:rsidRPr="005C416B" w:rsidRDefault="00514B5F" w:rsidP="004815AA">
      <w:pPr>
        <w:jc w:val="both"/>
        <w:rPr>
          <w:szCs w:val="22"/>
          <w:highlight w:val="lightGray"/>
        </w:rPr>
      </w:pPr>
      <w:r w:rsidRPr="005C416B">
        <w:rPr>
          <w:noProof/>
          <w:szCs w:val="22"/>
          <w:highlight w:val="lightGray"/>
          <w:lang w:val="en-US" w:eastAsia="zh-CN"/>
        </w:rPr>
        <w:drawing>
          <wp:inline distT="0" distB="0" distL="0" distR="0" wp14:anchorId="196AB20A" wp14:editId="4F9D0408">
            <wp:extent cx="5943600" cy="1295400"/>
            <wp:effectExtent l="0" t="0" r="0" b="0"/>
            <wp:docPr id="205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943600" cy="1295400"/>
                    </a:xfrm>
                    <a:prstGeom prst="rect">
                      <a:avLst/>
                    </a:prstGeom>
                    <a:noFill/>
                    <a:ln>
                      <a:noFill/>
                    </a:ln>
                    <a:effectLst/>
                    <a:extLst/>
                  </pic:spPr>
                </pic:pic>
              </a:graphicData>
            </a:graphic>
          </wp:inline>
        </w:drawing>
      </w:r>
      <w:r w:rsidR="00790589" w:rsidRPr="005C416B">
        <w:rPr>
          <w:szCs w:val="22"/>
          <w:highlight w:val="lightGray"/>
        </w:rPr>
        <w:t xml:space="preserve"> </w:t>
      </w:r>
    </w:p>
    <w:p w14:paraId="73B9BB53" w14:textId="6FE0DBB0" w:rsidR="004815AA" w:rsidRPr="005C416B" w:rsidRDefault="004815AA" w:rsidP="004815AA">
      <w:pPr>
        <w:pStyle w:val="Caption"/>
        <w:spacing w:after="0"/>
        <w:jc w:val="center"/>
        <w:rPr>
          <w:highlight w:val="lightGray"/>
          <w:lang w:val="en-US"/>
        </w:rPr>
      </w:pPr>
      <w:bookmarkStart w:id="364" w:name="_Toc47082192"/>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860E27">
        <w:rPr>
          <w:noProof/>
          <w:highlight w:val="lightGray"/>
        </w:rPr>
        <w:t>4</w:t>
      </w:r>
      <w:r w:rsidRPr="005C416B">
        <w:rPr>
          <w:highlight w:val="lightGray"/>
        </w:rPr>
        <w:fldChar w:fldCharType="end"/>
      </w:r>
      <w:r w:rsidRPr="005C416B">
        <w:rPr>
          <w:highlight w:val="lightGray"/>
        </w:rPr>
        <w:t xml:space="preserve"> – Allowed combination of </w:t>
      </w:r>
      <w:r w:rsidR="004524C8" w:rsidRPr="005C416B">
        <w:rPr>
          <w:highlight w:val="lightGray"/>
        </w:rPr>
        <w:t>RU</w:t>
      </w:r>
      <w:r w:rsidRPr="005C416B">
        <w:rPr>
          <w:highlight w:val="lightGray"/>
        </w:rPr>
        <w:t>106+</w:t>
      </w:r>
      <w:r w:rsidR="004524C8" w:rsidRPr="005C416B">
        <w:rPr>
          <w:highlight w:val="lightGray"/>
        </w:rPr>
        <w:t>RU</w:t>
      </w:r>
      <w:r w:rsidRPr="005C416B">
        <w:rPr>
          <w:highlight w:val="lightGray"/>
        </w:rPr>
        <w:t>26 for each 80 MHz segment in 80, 160, 240, and 320 MHz bandwidth</w:t>
      </w:r>
      <w:bookmarkEnd w:id="364"/>
    </w:p>
    <w:p w14:paraId="11BA3874" w14:textId="27E824FB" w:rsidR="00545015" w:rsidRPr="005C416B" w:rsidRDefault="00545015" w:rsidP="00790589">
      <w:pPr>
        <w:jc w:val="both"/>
        <w:rPr>
          <w:szCs w:val="22"/>
          <w:highlight w:val="lightGray"/>
        </w:rPr>
      </w:pPr>
      <w:r w:rsidRPr="005C416B">
        <w:rPr>
          <w:szCs w:val="22"/>
          <w:highlight w:val="lightGray"/>
        </w:rPr>
        <w:t xml:space="preserve">[Motion 112, #SP21, </w:t>
      </w:r>
      <w:sdt>
        <w:sdtPr>
          <w:rPr>
            <w:szCs w:val="22"/>
            <w:highlight w:val="lightGray"/>
          </w:rPr>
          <w:id w:val="1130372843"/>
          <w:citation/>
        </w:sdtPr>
        <w:sdtEndPr/>
        <w:sdtContent>
          <w:r w:rsidR="004815AA" w:rsidRPr="005C416B">
            <w:rPr>
              <w:szCs w:val="22"/>
              <w:highlight w:val="lightGray"/>
            </w:rPr>
            <w:fldChar w:fldCharType="begin"/>
          </w:r>
          <w:r w:rsidR="004815AA" w:rsidRPr="005C416B">
            <w:rPr>
              <w:szCs w:val="22"/>
              <w:highlight w:val="lightGray"/>
              <w:lang w:val="en-US"/>
            </w:rPr>
            <w:instrText xml:space="preserve"> CITATION 19_1755r4 \l 1033 </w:instrText>
          </w:r>
          <w:r w:rsidR="004815AA" w:rsidRPr="005C416B">
            <w:rPr>
              <w:szCs w:val="22"/>
              <w:highlight w:val="lightGray"/>
            </w:rPr>
            <w:fldChar w:fldCharType="separate"/>
          </w:r>
          <w:r w:rsidR="00860E27" w:rsidRPr="00860E27">
            <w:rPr>
              <w:noProof/>
              <w:szCs w:val="22"/>
              <w:highlight w:val="lightGray"/>
              <w:lang w:val="en-US"/>
            </w:rPr>
            <w:t>[9]</w:t>
          </w:r>
          <w:r w:rsidR="004815AA" w:rsidRPr="005C416B">
            <w:rPr>
              <w:szCs w:val="22"/>
              <w:highlight w:val="lightGray"/>
            </w:rPr>
            <w:fldChar w:fldCharType="end"/>
          </w:r>
        </w:sdtContent>
      </w:sdt>
      <w:r w:rsidR="004815AA" w:rsidRPr="005C416B">
        <w:rPr>
          <w:szCs w:val="22"/>
          <w:highlight w:val="lightGray"/>
        </w:rPr>
        <w:t xml:space="preserve"> and </w:t>
      </w:r>
      <w:sdt>
        <w:sdtPr>
          <w:rPr>
            <w:szCs w:val="22"/>
            <w:highlight w:val="lightGray"/>
          </w:rPr>
          <w:id w:val="2002840967"/>
          <w:citation/>
        </w:sdtPr>
        <w:sdtEndPr/>
        <w:sdtContent>
          <w:r w:rsidR="004815AA" w:rsidRPr="005C416B">
            <w:rPr>
              <w:szCs w:val="22"/>
              <w:highlight w:val="lightGray"/>
            </w:rPr>
            <w:fldChar w:fldCharType="begin"/>
          </w:r>
          <w:r w:rsidR="004815AA" w:rsidRPr="005C416B">
            <w:rPr>
              <w:szCs w:val="22"/>
              <w:highlight w:val="lightGray"/>
              <w:lang w:val="en-US"/>
            </w:rPr>
            <w:instrText xml:space="preserve"> CITATION 20_0667r1 \l 1033 </w:instrText>
          </w:r>
          <w:r w:rsidR="004815AA" w:rsidRPr="005C416B">
            <w:rPr>
              <w:szCs w:val="22"/>
              <w:highlight w:val="lightGray"/>
            </w:rPr>
            <w:fldChar w:fldCharType="separate"/>
          </w:r>
          <w:r w:rsidR="00860E27" w:rsidRPr="00860E27">
            <w:rPr>
              <w:noProof/>
              <w:szCs w:val="22"/>
              <w:highlight w:val="lightGray"/>
              <w:lang w:val="en-US"/>
            </w:rPr>
            <w:t>[21]</w:t>
          </w:r>
          <w:r w:rsidR="004815AA" w:rsidRPr="005C416B">
            <w:rPr>
              <w:szCs w:val="22"/>
              <w:highlight w:val="lightGray"/>
            </w:rPr>
            <w:fldChar w:fldCharType="end"/>
          </w:r>
        </w:sdtContent>
      </w:sdt>
      <w:r w:rsidR="004815AA" w:rsidRPr="005C416B">
        <w:rPr>
          <w:szCs w:val="22"/>
          <w:highlight w:val="lightGray"/>
        </w:rPr>
        <w:t>]</w:t>
      </w:r>
    </w:p>
    <w:p w14:paraId="49ED14E9" w14:textId="77777777" w:rsidR="0025758F" w:rsidRPr="005C416B" w:rsidRDefault="0025758F" w:rsidP="0025758F">
      <w:pPr>
        <w:jc w:val="both"/>
        <w:rPr>
          <w:highlight w:val="lightGray"/>
        </w:rPr>
      </w:pPr>
      <w:r w:rsidRPr="005C416B">
        <w:rPr>
          <w:highlight w:val="lightGray"/>
        </w:rPr>
        <w:t xml:space="preserve">[Motion 118, </w:t>
      </w:r>
      <w:sdt>
        <w:sdtPr>
          <w:rPr>
            <w:highlight w:val="lightGray"/>
          </w:rPr>
          <w:id w:val="-1084136334"/>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890189580"/>
          <w:citation/>
        </w:sdtPr>
        <w:sdtEnd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860E27" w:rsidRPr="00860E27">
            <w:rPr>
              <w:noProof/>
              <w:highlight w:val="lightGray"/>
              <w:lang w:val="en-US"/>
            </w:rPr>
            <w:t>[8]</w:t>
          </w:r>
          <w:r>
            <w:rPr>
              <w:highlight w:val="lightGray"/>
            </w:rPr>
            <w:fldChar w:fldCharType="end"/>
          </w:r>
        </w:sdtContent>
      </w:sdt>
      <w:r>
        <w:rPr>
          <w:highlight w:val="lightGray"/>
        </w:rPr>
        <w:t>]</w:t>
      </w:r>
    </w:p>
    <w:p w14:paraId="794D16AB" w14:textId="77777777" w:rsidR="00514B5F" w:rsidRPr="005C416B" w:rsidRDefault="00514B5F" w:rsidP="00790589">
      <w:pPr>
        <w:jc w:val="both"/>
        <w:rPr>
          <w:szCs w:val="22"/>
          <w:highlight w:val="lightGray"/>
        </w:rPr>
      </w:pPr>
    </w:p>
    <w:p w14:paraId="5E5D404A" w14:textId="484B8054" w:rsidR="00C62C6D" w:rsidRPr="005C416B" w:rsidRDefault="00A064E8" w:rsidP="00C62C6D">
      <w:pPr>
        <w:rPr>
          <w:b/>
          <w:highlight w:val="lightGray"/>
        </w:rPr>
      </w:pPr>
      <w:r w:rsidRPr="005C416B">
        <w:rPr>
          <w:szCs w:val="22"/>
          <w:highlight w:val="lightGray"/>
        </w:rPr>
        <w:t>802.11be</w:t>
      </w:r>
      <w:r w:rsidR="00C62C6D" w:rsidRPr="005C416B">
        <w:rPr>
          <w:szCs w:val="22"/>
          <w:highlight w:val="lightGray"/>
        </w:rPr>
        <w:t xml:space="preserve"> support</w:t>
      </w:r>
      <w:r w:rsidRPr="005C416B">
        <w:rPr>
          <w:szCs w:val="22"/>
          <w:highlight w:val="lightGray"/>
        </w:rPr>
        <w:t>s</w:t>
      </w:r>
      <w:r w:rsidR="00C62C6D" w:rsidRPr="005C416B">
        <w:rPr>
          <w:szCs w:val="22"/>
          <w:highlight w:val="lightGray"/>
        </w:rPr>
        <w:t xml:space="preserve"> the following mandatory RU combinations</w:t>
      </w:r>
      <w:r w:rsidR="00DC3D92" w:rsidRPr="005C416B">
        <w:rPr>
          <w:szCs w:val="22"/>
          <w:highlight w:val="lightGray"/>
        </w:rPr>
        <w:t xml:space="preserve"> for small-size RUs</w:t>
      </w:r>
      <w:r w:rsidRPr="005C416B">
        <w:rPr>
          <w:szCs w:val="22"/>
          <w:highlight w:val="lightGray"/>
        </w:rPr>
        <w:t>:</w:t>
      </w:r>
    </w:p>
    <w:p w14:paraId="3C8DB8EC" w14:textId="3E440118" w:rsidR="00834483" w:rsidRPr="005C416B" w:rsidRDefault="00C62C6D" w:rsidP="00DF7E01">
      <w:pPr>
        <w:pStyle w:val="ListParagraph"/>
        <w:numPr>
          <w:ilvl w:val="0"/>
          <w:numId w:val="74"/>
        </w:numPr>
        <w:jc w:val="both"/>
        <w:rPr>
          <w:szCs w:val="22"/>
          <w:highlight w:val="lightGray"/>
        </w:rPr>
      </w:pPr>
      <w:r w:rsidRPr="005C416B">
        <w:rPr>
          <w:szCs w:val="22"/>
          <w:highlight w:val="lightGray"/>
        </w:rPr>
        <w:t>{</w:t>
      </w:r>
      <w:r w:rsidR="00DC3D92" w:rsidRPr="005C416B">
        <w:rPr>
          <w:szCs w:val="22"/>
          <w:highlight w:val="lightGray"/>
        </w:rPr>
        <w:t>RU</w:t>
      </w:r>
      <w:r w:rsidRPr="005C416B">
        <w:rPr>
          <w:szCs w:val="22"/>
          <w:highlight w:val="lightGray"/>
        </w:rPr>
        <w:t>26+</w:t>
      </w:r>
      <w:r w:rsidR="00DC3D92" w:rsidRPr="005C416B">
        <w:rPr>
          <w:szCs w:val="22"/>
          <w:highlight w:val="lightGray"/>
        </w:rPr>
        <w:t>RU</w:t>
      </w:r>
      <w:r w:rsidRPr="005C416B">
        <w:rPr>
          <w:szCs w:val="22"/>
          <w:highlight w:val="lightGray"/>
        </w:rPr>
        <w:t xml:space="preserve">52, </w:t>
      </w:r>
      <w:r w:rsidR="00DC3D92" w:rsidRPr="005C416B">
        <w:rPr>
          <w:szCs w:val="22"/>
          <w:highlight w:val="lightGray"/>
        </w:rPr>
        <w:t>RU</w:t>
      </w:r>
      <w:r w:rsidRPr="005C416B">
        <w:rPr>
          <w:szCs w:val="22"/>
          <w:highlight w:val="lightGray"/>
        </w:rPr>
        <w:t>106+</w:t>
      </w:r>
      <w:r w:rsidR="00DC3D92" w:rsidRPr="005C416B">
        <w:rPr>
          <w:szCs w:val="22"/>
          <w:highlight w:val="lightGray"/>
        </w:rPr>
        <w:t>RU</w:t>
      </w:r>
      <w:r w:rsidRPr="005C416B">
        <w:rPr>
          <w:szCs w:val="22"/>
          <w:highlight w:val="lightGray"/>
        </w:rPr>
        <w:t>26} for non-AP STA only and in OFDMA only</w:t>
      </w:r>
      <w:r w:rsidR="00DC3D92" w:rsidRPr="005C416B">
        <w:rPr>
          <w:szCs w:val="22"/>
          <w:highlight w:val="lightGray"/>
        </w:rPr>
        <w:t>.</w:t>
      </w:r>
    </w:p>
    <w:p w14:paraId="5C0193BE" w14:textId="5805DEE7" w:rsidR="00790589" w:rsidRPr="005C416B" w:rsidRDefault="00D42173" w:rsidP="00274565">
      <w:pPr>
        <w:jc w:val="both"/>
        <w:rPr>
          <w:highlight w:val="lightGray"/>
          <w:lang w:val="en-US"/>
        </w:rPr>
      </w:pPr>
      <w:r w:rsidRPr="005C416B">
        <w:rPr>
          <w:highlight w:val="lightGray"/>
          <w:lang w:val="en-US"/>
        </w:rPr>
        <w:t>[Motion 115</w:t>
      </w:r>
      <w:r w:rsidR="00A41348" w:rsidRPr="005C416B">
        <w:rPr>
          <w:highlight w:val="lightGray"/>
          <w:lang w:val="en-US"/>
        </w:rPr>
        <w:t>, #SP</w:t>
      </w:r>
      <w:r w:rsidRPr="005C416B">
        <w:rPr>
          <w:highlight w:val="lightGray"/>
          <w:lang w:val="en-US"/>
        </w:rPr>
        <w:t xml:space="preserve">71, </w:t>
      </w:r>
      <w:sdt>
        <w:sdtPr>
          <w:rPr>
            <w:highlight w:val="lightGray"/>
            <w:lang w:val="en-US"/>
          </w:rPr>
          <w:id w:val="41185923"/>
          <w:citation/>
        </w:sdtPr>
        <w:sdtEndPr/>
        <w:sdtContent>
          <w:r w:rsidR="004D4944" w:rsidRPr="005C416B">
            <w:rPr>
              <w:highlight w:val="lightGray"/>
              <w:lang w:val="en-US"/>
            </w:rPr>
            <w:fldChar w:fldCharType="begin"/>
          </w:r>
          <w:r w:rsidR="004D4944" w:rsidRPr="005C416B">
            <w:rPr>
              <w:highlight w:val="lightGray"/>
              <w:lang w:val="en-US"/>
            </w:rPr>
            <w:instrText xml:space="preserve"> CITATION 19_1755r5 \l 1033 </w:instrText>
          </w:r>
          <w:r w:rsidR="004D4944" w:rsidRPr="005C416B">
            <w:rPr>
              <w:highlight w:val="lightGray"/>
              <w:lang w:val="en-US"/>
            </w:rPr>
            <w:fldChar w:fldCharType="separate"/>
          </w:r>
          <w:r w:rsidR="00860E27" w:rsidRPr="00860E27">
            <w:rPr>
              <w:noProof/>
              <w:highlight w:val="lightGray"/>
              <w:lang w:val="en-US"/>
            </w:rPr>
            <w:t>[7]</w:t>
          </w:r>
          <w:r w:rsidR="004D4944" w:rsidRPr="005C416B">
            <w:rPr>
              <w:highlight w:val="lightGray"/>
              <w:lang w:val="en-US"/>
            </w:rPr>
            <w:fldChar w:fldCharType="end"/>
          </w:r>
        </w:sdtContent>
      </w:sdt>
      <w:r w:rsidR="004D4944" w:rsidRPr="005C416B">
        <w:rPr>
          <w:highlight w:val="lightGray"/>
          <w:lang w:val="en-US"/>
        </w:rPr>
        <w:t xml:space="preserve"> and </w:t>
      </w:r>
      <w:sdt>
        <w:sdtPr>
          <w:rPr>
            <w:highlight w:val="lightGray"/>
            <w:lang w:val="en-US"/>
          </w:rPr>
          <w:id w:val="-856189506"/>
          <w:citation/>
        </w:sdtPr>
        <w:sdtEndPr/>
        <w:sdtContent>
          <w:r w:rsidR="00412242" w:rsidRPr="005C416B">
            <w:rPr>
              <w:highlight w:val="lightGray"/>
              <w:lang w:val="en-US"/>
            </w:rPr>
            <w:fldChar w:fldCharType="begin"/>
          </w:r>
          <w:r w:rsidR="000B6CFF">
            <w:rPr>
              <w:highlight w:val="lightGray"/>
              <w:lang w:val="en-US"/>
            </w:rPr>
            <w:instrText xml:space="preserve">CITATION 20_0791r5 \l 1033 </w:instrText>
          </w:r>
          <w:r w:rsidR="00412242" w:rsidRPr="005C416B">
            <w:rPr>
              <w:highlight w:val="lightGray"/>
              <w:lang w:val="en-US"/>
            </w:rPr>
            <w:fldChar w:fldCharType="separate"/>
          </w:r>
          <w:r w:rsidR="00860E27" w:rsidRPr="00860E27">
            <w:rPr>
              <w:noProof/>
              <w:highlight w:val="lightGray"/>
              <w:lang w:val="en-US"/>
            </w:rPr>
            <w:t>[22]</w:t>
          </w:r>
          <w:r w:rsidR="00412242" w:rsidRPr="005C416B">
            <w:rPr>
              <w:highlight w:val="lightGray"/>
              <w:lang w:val="en-US"/>
            </w:rPr>
            <w:fldChar w:fldCharType="end"/>
          </w:r>
        </w:sdtContent>
      </w:sdt>
      <w:r w:rsidR="00412242" w:rsidRPr="005C416B">
        <w:rPr>
          <w:highlight w:val="lightGray"/>
          <w:lang w:val="en-US"/>
        </w:rPr>
        <w:t>]</w:t>
      </w:r>
    </w:p>
    <w:p w14:paraId="43C56F51" w14:textId="77777777" w:rsidR="00D42173" w:rsidRPr="005C416B" w:rsidRDefault="00D42173" w:rsidP="00274565">
      <w:pPr>
        <w:jc w:val="both"/>
        <w:rPr>
          <w:highlight w:val="lightGray"/>
          <w:lang w:val="en-US"/>
        </w:rPr>
      </w:pPr>
    </w:p>
    <w:p w14:paraId="438DD031" w14:textId="77777777" w:rsidR="00FB1FB1" w:rsidRPr="005C416B" w:rsidRDefault="00FB1FB1" w:rsidP="00274565">
      <w:pPr>
        <w:jc w:val="both"/>
        <w:rPr>
          <w:highlight w:val="lightGray"/>
        </w:rPr>
      </w:pPr>
      <w:r w:rsidRPr="005C416B">
        <w:rPr>
          <w:highlight w:val="lightGray"/>
        </w:rPr>
        <w:t>For LDPC coding, for combined RUs sent to a user with RU size less than 242-tone, a single tone mapper shall be used.</w:t>
      </w:r>
    </w:p>
    <w:p w14:paraId="3278BE6B" w14:textId="77777777" w:rsidR="00F77FAA" w:rsidRDefault="00FB1FB1" w:rsidP="00FB1FB1">
      <w:pPr>
        <w:jc w:val="both"/>
      </w:pPr>
      <w:r w:rsidRPr="005C416B">
        <w:rPr>
          <w:highlight w:val="lightGray"/>
        </w:rPr>
        <w:t xml:space="preserve">[Motion 82, </w:t>
      </w:r>
      <w:sdt>
        <w:sdtPr>
          <w:rPr>
            <w:highlight w:val="lightGray"/>
          </w:rPr>
          <w:id w:val="-32883321"/>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343209222"/>
          <w:citation/>
        </w:sdtPr>
        <w:sdtEndPr/>
        <w:sdtContent>
          <w:r w:rsidRPr="005C416B">
            <w:rPr>
              <w:highlight w:val="lightGray"/>
            </w:rPr>
            <w:fldChar w:fldCharType="begin"/>
          </w:r>
          <w:r w:rsidRPr="005C416B">
            <w:rPr>
              <w:highlight w:val="lightGray"/>
              <w:lang w:val="en-US"/>
            </w:rPr>
            <w:instrText xml:space="preserve"> CITATION 19_1914r4 \l 1033 </w:instrText>
          </w:r>
          <w:r w:rsidRPr="005C416B">
            <w:rPr>
              <w:highlight w:val="lightGray"/>
            </w:rPr>
            <w:fldChar w:fldCharType="separate"/>
          </w:r>
          <w:r w:rsidR="00860E27" w:rsidRPr="00860E27">
            <w:rPr>
              <w:noProof/>
              <w:highlight w:val="lightGray"/>
              <w:lang w:val="en-US"/>
            </w:rPr>
            <w:t>[23]</w:t>
          </w:r>
          <w:r w:rsidRPr="005C416B">
            <w:rPr>
              <w:highlight w:val="lightGray"/>
            </w:rPr>
            <w:fldChar w:fldCharType="end"/>
          </w:r>
        </w:sdtContent>
      </w:sdt>
      <w:r w:rsidRPr="005C416B">
        <w:rPr>
          <w:highlight w:val="lightGray"/>
        </w:rPr>
        <w:t>]</w:t>
      </w:r>
    </w:p>
    <w:p w14:paraId="5D2DE7CF" w14:textId="7DD2EA50" w:rsidR="00F77FAA" w:rsidRPr="00CE1C3E" w:rsidRDefault="00F77FAA" w:rsidP="00860632">
      <w:pPr>
        <w:pStyle w:val="Heading4"/>
        <w:spacing w:before="240" w:after="60"/>
        <w:rPr>
          <w:rFonts w:ascii="Arial" w:hAnsi="Arial" w:cs="Arial"/>
          <w:b/>
          <w:i w:val="0"/>
          <w:color w:val="000000" w:themeColor="text1"/>
        </w:rPr>
      </w:pPr>
      <w:r w:rsidRPr="00CE1C3E">
        <w:rPr>
          <w:rFonts w:ascii="Arial" w:hAnsi="Arial" w:cs="Arial"/>
          <w:b/>
          <w:i w:val="0"/>
          <w:color w:val="000000" w:themeColor="text1"/>
        </w:rPr>
        <w:t>Large-size RUs</w:t>
      </w:r>
    </w:p>
    <w:p w14:paraId="4522E157" w14:textId="77777777" w:rsidR="00F5331D" w:rsidRPr="005C416B" w:rsidRDefault="00F5331D" w:rsidP="00F5331D">
      <w:pPr>
        <w:jc w:val="both"/>
        <w:rPr>
          <w:highlight w:val="lightGray"/>
        </w:rPr>
      </w:pPr>
      <w:r w:rsidRPr="005C416B">
        <w:rPr>
          <w:highlight w:val="lightGray"/>
        </w:rPr>
        <w:t>For the OFDMA transmission in 320/160+160 MHz, for one STA large size RU aggregation is allowed only within primary 160 MHz or secondary 160 MHz, respectively.</w:t>
      </w:r>
    </w:p>
    <w:p w14:paraId="662BAB15" w14:textId="77777777" w:rsidR="00F5331D" w:rsidRPr="005C416B" w:rsidRDefault="00F5331D" w:rsidP="00486858">
      <w:pPr>
        <w:pStyle w:val="ListParagraph"/>
        <w:numPr>
          <w:ilvl w:val="0"/>
          <w:numId w:val="5"/>
        </w:numPr>
        <w:jc w:val="both"/>
        <w:rPr>
          <w:highlight w:val="lightGray"/>
        </w:rPr>
      </w:pPr>
      <w:r w:rsidRPr="005C416B">
        <w:rPr>
          <w:highlight w:val="lightGray"/>
        </w:rPr>
        <w:t>Note that primary 160 MHz is composed of primary 80 MHz and secondary 80 MHz and secondary 160 MHz is 160 MHz channel other than the primary 160 MHz in 320/160+160 MHz.</w:t>
      </w:r>
    </w:p>
    <w:p w14:paraId="344F34B9" w14:textId="77777777" w:rsidR="00F5331D" w:rsidRPr="005C416B" w:rsidRDefault="00F5331D" w:rsidP="00F5331D">
      <w:pPr>
        <w:jc w:val="both"/>
        <w:rPr>
          <w:highlight w:val="lightGray"/>
        </w:rPr>
      </w:pPr>
      <w:r w:rsidRPr="005C416B">
        <w:rPr>
          <w:highlight w:val="lightGray"/>
        </w:rPr>
        <w:t>Exception: 3×996 is supported.</w:t>
      </w:r>
    </w:p>
    <w:p w14:paraId="5DA66CDB" w14:textId="77777777" w:rsidR="00F5331D" w:rsidRPr="005C416B" w:rsidRDefault="00F5331D" w:rsidP="00F5331D">
      <w:pPr>
        <w:jc w:val="both"/>
        <w:rPr>
          <w:highlight w:val="lightGray"/>
        </w:rPr>
      </w:pPr>
      <w:r w:rsidRPr="005C416B">
        <w:rPr>
          <w:highlight w:val="lightGray"/>
        </w:rPr>
        <w:t>3×996+484 RU combinations is TBD.</w:t>
      </w:r>
    </w:p>
    <w:p w14:paraId="54AAEA9E" w14:textId="77777777" w:rsidR="00F5331D" w:rsidRPr="005C416B" w:rsidRDefault="00F5331D" w:rsidP="00F5331D">
      <w:pPr>
        <w:jc w:val="both"/>
        <w:rPr>
          <w:highlight w:val="lightGray"/>
        </w:rPr>
      </w:pPr>
      <w:r w:rsidRPr="005C416B">
        <w:rPr>
          <w:highlight w:val="lightGray"/>
        </w:rPr>
        <w:t xml:space="preserve">[Motion 87, </w:t>
      </w:r>
      <w:sdt>
        <w:sdtPr>
          <w:rPr>
            <w:highlight w:val="lightGray"/>
          </w:rPr>
          <w:id w:val="1509949460"/>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1502772461"/>
          <w:citation/>
        </w:sdtPr>
        <w:sdtEndPr/>
        <w:sdtContent>
          <w:r w:rsidRPr="005C416B">
            <w:rPr>
              <w:highlight w:val="lightGray"/>
            </w:rPr>
            <w:fldChar w:fldCharType="begin"/>
          </w:r>
          <w:r w:rsidRPr="005C416B">
            <w:rPr>
              <w:highlight w:val="lightGray"/>
              <w:lang w:val="en-US"/>
            </w:rPr>
            <w:instrText xml:space="preserve"> CITATION 20_0023r2 \l 1033 </w:instrText>
          </w:r>
          <w:r w:rsidRPr="005C416B">
            <w:rPr>
              <w:highlight w:val="lightGray"/>
            </w:rPr>
            <w:fldChar w:fldCharType="separate"/>
          </w:r>
          <w:r w:rsidR="00860E27" w:rsidRPr="00860E27">
            <w:rPr>
              <w:noProof/>
              <w:highlight w:val="lightGray"/>
              <w:lang w:val="en-US"/>
            </w:rPr>
            <w:t>[24]</w:t>
          </w:r>
          <w:r w:rsidRPr="005C416B">
            <w:rPr>
              <w:highlight w:val="lightGray"/>
            </w:rPr>
            <w:fldChar w:fldCharType="end"/>
          </w:r>
        </w:sdtContent>
      </w:sdt>
      <w:r w:rsidRPr="005C416B">
        <w:rPr>
          <w:highlight w:val="lightGray"/>
        </w:rPr>
        <w:t>]</w:t>
      </w:r>
    </w:p>
    <w:p w14:paraId="3BF7A02B" w14:textId="77777777" w:rsidR="00F5331D" w:rsidRPr="005C416B" w:rsidRDefault="00F5331D" w:rsidP="00D15926">
      <w:pPr>
        <w:jc w:val="both"/>
        <w:rPr>
          <w:highlight w:val="lightGray"/>
        </w:rPr>
      </w:pPr>
    </w:p>
    <w:p w14:paraId="25C85343" w14:textId="77777777" w:rsidR="00D15926" w:rsidRPr="005C416B" w:rsidRDefault="00D15926" w:rsidP="00D15926">
      <w:pPr>
        <w:jc w:val="both"/>
        <w:rPr>
          <w:highlight w:val="lightGray"/>
        </w:rPr>
      </w:pPr>
      <w:r w:rsidRPr="005C416B">
        <w:rPr>
          <w:highlight w:val="lightGray"/>
        </w:rPr>
        <w:t>For the OFDMA transmission in contiguous 240 MHz, for one STA large size RU aggregation is allowed only within 160 MHz which is composed of two adjacent 80 MHz channels.</w:t>
      </w:r>
    </w:p>
    <w:p w14:paraId="112EE951" w14:textId="77777777" w:rsidR="00D15926" w:rsidRPr="005C416B" w:rsidRDefault="00D15926" w:rsidP="00D15926">
      <w:pPr>
        <w:jc w:val="both"/>
        <w:rPr>
          <w:highlight w:val="lightGray"/>
        </w:rPr>
      </w:pPr>
      <w:r w:rsidRPr="005C416B">
        <w:rPr>
          <w:highlight w:val="lightGray"/>
        </w:rPr>
        <w:t>For the OFDMA transmission in noncontiguous 160+80 MHz, for one STA large size RU aggregation is allowed only within contiguous 160 MHz or the other 80 MHz, respectively.</w:t>
      </w:r>
    </w:p>
    <w:p w14:paraId="4FB96FD6" w14:textId="77777777" w:rsidR="00D15926" w:rsidRPr="005C416B" w:rsidRDefault="00D15926" w:rsidP="00D15926">
      <w:pPr>
        <w:jc w:val="both"/>
        <w:rPr>
          <w:highlight w:val="lightGray"/>
        </w:rPr>
      </w:pPr>
      <w:r w:rsidRPr="005C416B">
        <w:rPr>
          <w:highlight w:val="lightGray"/>
        </w:rPr>
        <w:t>2</w:t>
      </w:r>
      <w:r w:rsidR="0068111A" w:rsidRPr="005C416B">
        <w:rPr>
          <w:highlight w:val="lightGray"/>
        </w:rPr>
        <w:t>×</w:t>
      </w:r>
      <w:r w:rsidRPr="005C416B">
        <w:rPr>
          <w:highlight w:val="lightGray"/>
        </w:rPr>
        <w:t>996+484 RU combinations is TBD.</w:t>
      </w:r>
    </w:p>
    <w:p w14:paraId="1804536A" w14:textId="77777777" w:rsidR="00F77FAA" w:rsidRPr="003C7129" w:rsidRDefault="00B3410F" w:rsidP="00FB1FB1">
      <w:pPr>
        <w:jc w:val="both"/>
      </w:pPr>
      <w:r w:rsidRPr="005C416B">
        <w:rPr>
          <w:highlight w:val="lightGray"/>
        </w:rPr>
        <w:t>[Motion 86</w:t>
      </w:r>
      <w:r w:rsidR="00D15926" w:rsidRPr="005C416B">
        <w:rPr>
          <w:highlight w:val="lightGray"/>
        </w:rPr>
        <w:t xml:space="preserve">, </w:t>
      </w:r>
      <w:sdt>
        <w:sdtPr>
          <w:rPr>
            <w:highlight w:val="lightGray"/>
          </w:rPr>
          <w:id w:val="-2030401640"/>
          <w:citation/>
        </w:sdtPr>
        <w:sdtEndPr/>
        <w:sdtContent>
          <w:r w:rsidR="00D15926" w:rsidRPr="005C416B">
            <w:rPr>
              <w:highlight w:val="lightGray"/>
            </w:rPr>
            <w:fldChar w:fldCharType="begin"/>
          </w:r>
          <w:r w:rsidR="00D15926" w:rsidRPr="005C416B">
            <w:rPr>
              <w:highlight w:val="lightGray"/>
              <w:lang w:val="en-US"/>
            </w:rPr>
            <w:instrText xml:space="preserve"> CITATION 19_1755r2 \l 1033 </w:instrText>
          </w:r>
          <w:r w:rsidR="00D15926" w:rsidRPr="005C416B">
            <w:rPr>
              <w:highlight w:val="lightGray"/>
            </w:rPr>
            <w:fldChar w:fldCharType="separate"/>
          </w:r>
          <w:r w:rsidR="00860E27" w:rsidRPr="00860E27">
            <w:rPr>
              <w:noProof/>
              <w:highlight w:val="lightGray"/>
              <w:lang w:val="en-US"/>
            </w:rPr>
            <w:t>[17]</w:t>
          </w:r>
          <w:r w:rsidR="00D15926" w:rsidRPr="005C416B">
            <w:rPr>
              <w:highlight w:val="lightGray"/>
            </w:rPr>
            <w:fldChar w:fldCharType="end"/>
          </w:r>
        </w:sdtContent>
      </w:sdt>
      <w:r w:rsidR="00D15926" w:rsidRPr="005C416B">
        <w:rPr>
          <w:highlight w:val="lightGray"/>
        </w:rPr>
        <w:t xml:space="preserve"> and </w:t>
      </w:r>
      <w:sdt>
        <w:sdtPr>
          <w:rPr>
            <w:highlight w:val="lightGray"/>
          </w:rPr>
          <w:id w:val="-793358503"/>
          <w:citation/>
        </w:sdtPr>
        <w:sdtEndPr/>
        <w:sdtContent>
          <w:r w:rsidR="00D15926" w:rsidRPr="005C416B">
            <w:rPr>
              <w:highlight w:val="lightGray"/>
            </w:rPr>
            <w:fldChar w:fldCharType="begin"/>
          </w:r>
          <w:r w:rsidR="00D15926" w:rsidRPr="005C416B">
            <w:rPr>
              <w:highlight w:val="lightGray"/>
              <w:lang w:val="en-US"/>
            </w:rPr>
            <w:instrText xml:space="preserve"> CITATION 20_0023r2 \l 1033 </w:instrText>
          </w:r>
          <w:r w:rsidR="00D15926" w:rsidRPr="005C416B">
            <w:rPr>
              <w:highlight w:val="lightGray"/>
            </w:rPr>
            <w:fldChar w:fldCharType="separate"/>
          </w:r>
          <w:r w:rsidR="00860E27" w:rsidRPr="00860E27">
            <w:rPr>
              <w:noProof/>
              <w:highlight w:val="lightGray"/>
              <w:lang w:val="en-US"/>
            </w:rPr>
            <w:t>[24]</w:t>
          </w:r>
          <w:r w:rsidR="00D15926" w:rsidRPr="005C416B">
            <w:rPr>
              <w:highlight w:val="lightGray"/>
            </w:rPr>
            <w:fldChar w:fldCharType="end"/>
          </w:r>
        </w:sdtContent>
      </w:sdt>
      <w:r w:rsidR="00D15926" w:rsidRPr="005C416B">
        <w:rPr>
          <w:highlight w:val="lightGray"/>
        </w:rPr>
        <w:t>]</w:t>
      </w:r>
    </w:p>
    <w:p w14:paraId="7900C7D8" w14:textId="77777777" w:rsidR="00FA3A63" w:rsidRPr="003C7129" w:rsidRDefault="00FA3A63" w:rsidP="00FB1FB1">
      <w:pPr>
        <w:jc w:val="both"/>
      </w:pPr>
    </w:p>
    <w:p w14:paraId="2DFFAE78" w14:textId="36D66B8F" w:rsidR="00FA3A63" w:rsidRPr="005C416B" w:rsidRDefault="00FA3A63" w:rsidP="00FB1FB1">
      <w:pPr>
        <w:jc w:val="both"/>
        <w:rPr>
          <w:highlight w:val="lightGray"/>
        </w:rPr>
      </w:pPr>
      <w:r w:rsidRPr="005C416B">
        <w:rPr>
          <w:highlight w:val="lightGray"/>
        </w:rPr>
        <w:t>In 160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FA3A63" w:rsidRPr="005C416B" w14:paraId="62542FF0" w14:textId="77777777" w:rsidTr="00FA3A63">
        <w:tc>
          <w:tcPr>
            <w:tcW w:w="3116" w:type="dxa"/>
          </w:tcPr>
          <w:p w14:paraId="44D4F4F4" w14:textId="77777777" w:rsidR="00FA3A63" w:rsidRPr="005C416B" w:rsidRDefault="00FA3A63" w:rsidP="00FB1FB1">
            <w:pPr>
              <w:jc w:val="both"/>
              <w:rPr>
                <w:b/>
                <w:highlight w:val="lightGray"/>
              </w:rPr>
            </w:pPr>
            <w:r w:rsidRPr="005C416B">
              <w:rPr>
                <w:b/>
                <w:highlight w:val="lightGray"/>
              </w:rPr>
              <w:t>RU size</w:t>
            </w:r>
          </w:p>
        </w:tc>
        <w:tc>
          <w:tcPr>
            <w:tcW w:w="3117" w:type="dxa"/>
          </w:tcPr>
          <w:p w14:paraId="38C619CB" w14:textId="77777777" w:rsidR="00FA3A63" w:rsidRPr="005C416B" w:rsidRDefault="00FA3A63" w:rsidP="00FB1FB1">
            <w:pPr>
              <w:jc w:val="both"/>
              <w:rPr>
                <w:b/>
                <w:highlight w:val="lightGray"/>
              </w:rPr>
            </w:pPr>
            <w:r w:rsidRPr="005C416B">
              <w:rPr>
                <w:b/>
                <w:highlight w:val="lightGray"/>
              </w:rPr>
              <w:t>Aggregate BW</w:t>
            </w:r>
          </w:p>
        </w:tc>
        <w:tc>
          <w:tcPr>
            <w:tcW w:w="3117" w:type="dxa"/>
          </w:tcPr>
          <w:p w14:paraId="22D862D4" w14:textId="77777777" w:rsidR="00FA3A63" w:rsidRPr="005C416B" w:rsidRDefault="00FA3A63" w:rsidP="00FB1FB1">
            <w:pPr>
              <w:jc w:val="both"/>
              <w:rPr>
                <w:b/>
                <w:highlight w:val="lightGray"/>
              </w:rPr>
            </w:pPr>
            <w:r w:rsidRPr="005C416B">
              <w:rPr>
                <w:b/>
                <w:highlight w:val="lightGray"/>
              </w:rPr>
              <w:t>Notes</w:t>
            </w:r>
          </w:p>
        </w:tc>
      </w:tr>
      <w:tr w:rsidR="00FA3A63" w:rsidRPr="005C416B" w14:paraId="4612B995" w14:textId="77777777" w:rsidTr="00FA3A63">
        <w:tc>
          <w:tcPr>
            <w:tcW w:w="3116" w:type="dxa"/>
          </w:tcPr>
          <w:p w14:paraId="52BFEA9F" w14:textId="77777777" w:rsidR="00FA3A63" w:rsidRPr="005C416B" w:rsidRDefault="00FA3A63" w:rsidP="00FB1FB1">
            <w:pPr>
              <w:jc w:val="both"/>
              <w:rPr>
                <w:highlight w:val="lightGray"/>
              </w:rPr>
            </w:pPr>
            <w:r w:rsidRPr="005C416B">
              <w:rPr>
                <w:highlight w:val="lightGray"/>
              </w:rPr>
              <w:t>484 + 996</w:t>
            </w:r>
          </w:p>
        </w:tc>
        <w:tc>
          <w:tcPr>
            <w:tcW w:w="3117" w:type="dxa"/>
          </w:tcPr>
          <w:p w14:paraId="2798A6D6" w14:textId="77777777" w:rsidR="00FA3A63" w:rsidRPr="005C416B" w:rsidRDefault="00FA3A63" w:rsidP="00FB1FB1">
            <w:pPr>
              <w:jc w:val="both"/>
              <w:rPr>
                <w:highlight w:val="lightGray"/>
              </w:rPr>
            </w:pPr>
            <w:r w:rsidRPr="005C416B">
              <w:rPr>
                <w:highlight w:val="lightGray"/>
              </w:rPr>
              <w:t>120 MHz</w:t>
            </w:r>
          </w:p>
        </w:tc>
        <w:tc>
          <w:tcPr>
            <w:tcW w:w="3117" w:type="dxa"/>
          </w:tcPr>
          <w:p w14:paraId="264527C0" w14:textId="77777777" w:rsidR="00FA3A63" w:rsidRPr="005C416B" w:rsidRDefault="00FA3A63" w:rsidP="00FB1FB1">
            <w:pPr>
              <w:jc w:val="both"/>
              <w:rPr>
                <w:highlight w:val="lightGray"/>
              </w:rPr>
            </w:pPr>
            <w:r w:rsidRPr="005C416B">
              <w:rPr>
                <w:highlight w:val="lightGray"/>
              </w:rPr>
              <w:t>4 options</w:t>
            </w:r>
          </w:p>
        </w:tc>
      </w:tr>
    </w:tbl>
    <w:p w14:paraId="576651E2" w14:textId="77777777" w:rsidR="00FA3A63" w:rsidRPr="005C416B" w:rsidRDefault="00FA3A63" w:rsidP="00FA3A63">
      <w:pPr>
        <w:jc w:val="both"/>
        <w:rPr>
          <w:highlight w:val="lightGray"/>
        </w:rPr>
      </w:pPr>
      <w:r w:rsidRPr="005C416B">
        <w:rPr>
          <w:highlight w:val="lightGray"/>
        </w:rPr>
        <w:t xml:space="preserve">[Motion 98, </w:t>
      </w:r>
      <w:sdt>
        <w:sdtPr>
          <w:rPr>
            <w:highlight w:val="lightGray"/>
          </w:rPr>
          <w:id w:val="-1602563002"/>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384500263"/>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860E27" w:rsidRPr="00860E27">
            <w:rPr>
              <w:noProof/>
              <w:highlight w:val="lightGray"/>
              <w:lang w:val="en-US"/>
            </w:rPr>
            <w:t>[25]</w:t>
          </w:r>
          <w:r w:rsidRPr="005C416B">
            <w:rPr>
              <w:highlight w:val="lightGray"/>
            </w:rPr>
            <w:fldChar w:fldCharType="end"/>
          </w:r>
        </w:sdtContent>
      </w:sdt>
      <w:r w:rsidRPr="005C416B">
        <w:rPr>
          <w:highlight w:val="lightGray"/>
        </w:rPr>
        <w:t>]</w:t>
      </w:r>
    </w:p>
    <w:p w14:paraId="0B603341" w14:textId="77777777" w:rsidR="00FA3A63" w:rsidRPr="005C416B" w:rsidRDefault="00FA3A63" w:rsidP="00FB1FB1">
      <w:pPr>
        <w:jc w:val="both"/>
        <w:rPr>
          <w:highlight w:val="lightGray"/>
        </w:rPr>
      </w:pPr>
    </w:p>
    <w:p w14:paraId="049B0A86" w14:textId="021A7775" w:rsidR="00A53207" w:rsidRPr="005C416B" w:rsidRDefault="00A53207" w:rsidP="00A53207">
      <w:pPr>
        <w:jc w:val="both"/>
        <w:rPr>
          <w:highlight w:val="lightGray"/>
        </w:rPr>
      </w:pPr>
      <w:r w:rsidRPr="005C416B">
        <w:rPr>
          <w:highlight w:val="lightGray"/>
        </w:rPr>
        <w:t>In 80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A53207" w:rsidRPr="005C416B" w14:paraId="51990F3F" w14:textId="77777777" w:rsidTr="00A53207">
        <w:tc>
          <w:tcPr>
            <w:tcW w:w="3116" w:type="dxa"/>
          </w:tcPr>
          <w:p w14:paraId="4AEF7C36" w14:textId="77777777" w:rsidR="00A53207" w:rsidRPr="005C416B" w:rsidRDefault="00A53207" w:rsidP="00FB1FB1">
            <w:pPr>
              <w:jc w:val="both"/>
              <w:rPr>
                <w:b/>
                <w:highlight w:val="lightGray"/>
              </w:rPr>
            </w:pPr>
            <w:r w:rsidRPr="005C416B">
              <w:rPr>
                <w:b/>
                <w:highlight w:val="lightGray"/>
              </w:rPr>
              <w:t>RU size</w:t>
            </w:r>
          </w:p>
        </w:tc>
        <w:tc>
          <w:tcPr>
            <w:tcW w:w="3117" w:type="dxa"/>
          </w:tcPr>
          <w:p w14:paraId="607D1309" w14:textId="77777777" w:rsidR="00A53207" w:rsidRPr="005C416B" w:rsidRDefault="00A53207" w:rsidP="00FB1FB1">
            <w:pPr>
              <w:jc w:val="both"/>
              <w:rPr>
                <w:b/>
                <w:highlight w:val="lightGray"/>
              </w:rPr>
            </w:pPr>
            <w:r w:rsidRPr="005C416B">
              <w:rPr>
                <w:b/>
                <w:highlight w:val="lightGray"/>
              </w:rPr>
              <w:t>Aggregate BW</w:t>
            </w:r>
          </w:p>
        </w:tc>
        <w:tc>
          <w:tcPr>
            <w:tcW w:w="3117" w:type="dxa"/>
          </w:tcPr>
          <w:p w14:paraId="39501DEE" w14:textId="77777777" w:rsidR="00A53207" w:rsidRPr="005C416B" w:rsidRDefault="00A53207" w:rsidP="00FB1FB1">
            <w:pPr>
              <w:jc w:val="both"/>
              <w:rPr>
                <w:b/>
                <w:highlight w:val="lightGray"/>
              </w:rPr>
            </w:pPr>
            <w:r w:rsidRPr="005C416B">
              <w:rPr>
                <w:b/>
                <w:highlight w:val="lightGray"/>
              </w:rPr>
              <w:t>Notes</w:t>
            </w:r>
          </w:p>
        </w:tc>
      </w:tr>
      <w:tr w:rsidR="00A53207" w:rsidRPr="005C416B" w14:paraId="071AE508" w14:textId="77777777" w:rsidTr="00A53207">
        <w:tc>
          <w:tcPr>
            <w:tcW w:w="3116" w:type="dxa"/>
          </w:tcPr>
          <w:p w14:paraId="77EAD147" w14:textId="77777777" w:rsidR="00A53207" w:rsidRPr="005C416B" w:rsidRDefault="00A53207" w:rsidP="00FB1FB1">
            <w:pPr>
              <w:jc w:val="both"/>
              <w:rPr>
                <w:highlight w:val="lightGray"/>
              </w:rPr>
            </w:pPr>
            <w:r w:rsidRPr="005C416B">
              <w:rPr>
                <w:highlight w:val="lightGray"/>
              </w:rPr>
              <w:t>484 + 242</w:t>
            </w:r>
          </w:p>
        </w:tc>
        <w:tc>
          <w:tcPr>
            <w:tcW w:w="3117" w:type="dxa"/>
          </w:tcPr>
          <w:p w14:paraId="066B987E" w14:textId="77777777" w:rsidR="00A53207" w:rsidRPr="005C416B" w:rsidRDefault="00A53207" w:rsidP="00FB1FB1">
            <w:pPr>
              <w:jc w:val="both"/>
              <w:rPr>
                <w:highlight w:val="lightGray"/>
              </w:rPr>
            </w:pPr>
            <w:r w:rsidRPr="005C416B">
              <w:rPr>
                <w:highlight w:val="lightGray"/>
              </w:rPr>
              <w:t>60 MHz</w:t>
            </w:r>
          </w:p>
        </w:tc>
        <w:tc>
          <w:tcPr>
            <w:tcW w:w="3117" w:type="dxa"/>
          </w:tcPr>
          <w:p w14:paraId="68C5CB73" w14:textId="77777777" w:rsidR="00A53207" w:rsidRPr="005C416B" w:rsidRDefault="00A53207" w:rsidP="00FB1FB1">
            <w:pPr>
              <w:jc w:val="both"/>
              <w:rPr>
                <w:highlight w:val="lightGray"/>
              </w:rPr>
            </w:pPr>
            <w:r w:rsidRPr="005C416B">
              <w:rPr>
                <w:highlight w:val="lightGray"/>
              </w:rPr>
              <w:t>4 options</w:t>
            </w:r>
          </w:p>
        </w:tc>
      </w:tr>
    </w:tbl>
    <w:p w14:paraId="2DD106C0" w14:textId="77777777" w:rsidR="00A53207" w:rsidRPr="005C416B" w:rsidRDefault="00A53207" w:rsidP="00A53207">
      <w:pPr>
        <w:jc w:val="both"/>
        <w:rPr>
          <w:highlight w:val="lightGray"/>
        </w:rPr>
      </w:pPr>
      <w:r w:rsidRPr="005C416B">
        <w:rPr>
          <w:highlight w:val="lightGray"/>
        </w:rPr>
        <w:t xml:space="preserve">[Motion 97, </w:t>
      </w:r>
      <w:sdt>
        <w:sdtPr>
          <w:rPr>
            <w:highlight w:val="lightGray"/>
          </w:rPr>
          <w:id w:val="-830136546"/>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4514202"/>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860E27" w:rsidRPr="00860E27">
            <w:rPr>
              <w:noProof/>
              <w:highlight w:val="lightGray"/>
              <w:lang w:val="en-US"/>
            </w:rPr>
            <w:t>[25]</w:t>
          </w:r>
          <w:r w:rsidRPr="005C416B">
            <w:rPr>
              <w:highlight w:val="lightGray"/>
            </w:rPr>
            <w:fldChar w:fldCharType="end"/>
          </w:r>
        </w:sdtContent>
      </w:sdt>
      <w:r w:rsidRPr="005C416B">
        <w:rPr>
          <w:highlight w:val="lightGray"/>
        </w:rPr>
        <w:t>]</w:t>
      </w:r>
    </w:p>
    <w:p w14:paraId="7EC3EC8D" w14:textId="77777777" w:rsidR="00490E5A" w:rsidRPr="005C416B" w:rsidRDefault="00490E5A" w:rsidP="00A53207">
      <w:pPr>
        <w:jc w:val="both"/>
        <w:rPr>
          <w:highlight w:val="lightGray"/>
        </w:rPr>
      </w:pPr>
    </w:p>
    <w:p w14:paraId="08B629B1" w14:textId="0AAE281C" w:rsidR="00CA128C" w:rsidRPr="005C416B" w:rsidRDefault="00DC3D92" w:rsidP="00CA128C">
      <w:pPr>
        <w:jc w:val="both"/>
        <w:rPr>
          <w:bCs/>
          <w:szCs w:val="22"/>
          <w:highlight w:val="lightGray"/>
        </w:rPr>
      </w:pPr>
      <w:r w:rsidRPr="005C416B">
        <w:rPr>
          <w:bCs/>
          <w:szCs w:val="22"/>
          <w:highlight w:val="lightGray"/>
        </w:rPr>
        <w:t>F</w:t>
      </w:r>
      <w:r w:rsidR="00CA128C" w:rsidRPr="005C416B">
        <w:rPr>
          <w:bCs/>
          <w:szCs w:val="22"/>
          <w:highlight w:val="lightGray"/>
        </w:rPr>
        <w:t>or OFDMA, MRUs allowed in 80</w:t>
      </w:r>
      <w:r w:rsidRPr="005C416B">
        <w:rPr>
          <w:bCs/>
          <w:szCs w:val="22"/>
          <w:highlight w:val="lightGray"/>
        </w:rPr>
        <w:t xml:space="preserve"> </w:t>
      </w:r>
      <w:r w:rsidR="00CA128C" w:rsidRPr="005C416B">
        <w:rPr>
          <w:bCs/>
          <w:szCs w:val="22"/>
          <w:highlight w:val="lightGray"/>
        </w:rPr>
        <w:t>MHz PPDU shall be allowed in each 80</w:t>
      </w:r>
      <w:r w:rsidRPr="005C416B">
        <w:rPr>
          <w:bCs/>
          <w:szCs w:val="22"/>
          <w:highlight w:val="lightGray"/>
        </w:rPr>
        <w:t xml:space="preserve"> </w:t>
      </w:r>
      <w:r w:rsidR="00CA128C" w:rsidRPr="005C416B">
        <w:rPr>
          <w:bCs/>
          <w:szCs w:val="22"/>
          <w:highlight w:val="lightGray"/>
        </w:rPr>
        <w:t>MHz segment of 160</w:t>
      </w:r>
      <w:r w:rsidRPr="005C416B">
        <w:rPr>
          <w:bCs/>
          <w:szCs w:val="22"/>
          <w:highlight w:val="lightGray"/>
        </w:rPr>
        <w:t xml:space="preserve"> </w:t>
      </w:r>
      <w:r w:rsidR="00CA128C" w:rsidRPr="005C416B">
        <w:rPr>
          <w:bCs/>
          <w:szCs w:val="22"/>
          <w:highlight w:val="lightGray"/>
        </w:rPr>
        <w:t>MHz/80</w:t>
      </w:r>
      <w:r w:rsidRPr="005C416B">
        <w:rPr>
          <w:bCs/>
          <w:szCs w:val="22"/>
          <w:highlight w:val="lightGray"/>
        </w:rPr>
        <w:t xml:space="preserve"> </w:t>
      </w:r>
      <w:r w:rsidR="00CA128C" w:rsidRPr="005C416B">
        <w:rPr>
          <w:bCs/>
          <w:szCs w:val="22"/>
          <w:highlight w:val="lightGray"/>
        </w:rPr>
        <w:t>MHz</w:t>
      </w:r>
      <w:r w:rsidRPr="005C416B">
        <w:rPr>
          <w:bCs/>
          <w:szCs w:val="22"/>
          <w:highlight w:val="lightGray"/>
        </w:rPr>
        <w:t xml:space="preserve"> </w:t>
      </w:r>
      <w:r w:rsidR="00CA128C" w:rsidRPr="005C416B">
        <w:rPr>
          <w:bCs/>
          <w:szCs w:val="22"/>
          <w:highlight w:val="lightGray"/>
        </w:rPr>
        <w:t>+</w:t>
      </w:r>
      <w:r w:rsidRPr="005C416B">
        <w:rPr>
          <w:bCs/>
          <w:szCs w:val="22"/>
          <w:highlight w:val="lightGray"/>
        </w:rPr>
        <w:t xml:space="preserve"> </w:t>
      </w:r>
      <w:r w:rsidR="00CA128C" w:rsidRPr="005C416B">
        <w:rPr>
          <w:bCs/>
          <w:szCs w:val="22"/>
          <w:highlight w:val="lightGray"/>
        </w:rPr>
        <w:t>80</w:t>
      </w:r>
      <w:r w:rsidRPr="005C416B">
        <w:rPr>
          <w:bCs/>
          <w:szCs w:val="22"/>
          <w:highlight w:val="lightGray"/>
        </w:rPr>
        <w:t xml:space="preserve"> </w:t>
      </w:r>
      <w:r w:rsidR="00CA128C" w:rsidRPr="005C416B">
        <w:rPr>
          <w:bCs/>
          <w:szCs w:val="22"/>
          <w:highlight w:val="lightGray"/>
        </w:rPr>
        <w:t>MHz, 240</w:t>
      </w:r>
      <w:r w:rsidRPr="005C416B">
        <w:rPr>
          <w:bCs/>
          <w:szCs w:val="22"/>
          <w:highlight w:val="lightGray"/>
        </w:rPr>
        <w:t xml:space="preserve"> </w:t>
      </w:r>
      <w:r w:rsidR="00CA128C" w:rsidRPr="005C416B">
        <w:rPr>
          <w:bCs/>
          <w:szCs w:val="22"/>
          <w:highlight w:val="lightGray"/>
        </w:rPr>
        <w:t>MHz/160</w:t>
      </w:r>
      <w:r w:rsidRPr="005C416B">
        <w:rPr>
          <w:bCs/>
          <w:szCs w:val="22"/>
          <w:highlight w:val="lightGray"/>
        </w:rPr>
        <w:t xml:space="preserve"> </w:t>
      </w:r>
      <w:r w:rsidR="00CA128C" w:rsidRPr="005C416B">
        <w:rPr>
          <w:bCs/>
          <w:szCs w:val="22"/>
          <w:highlight w:val="lightGray"/>
        </w:rPr>
        <w:t>MHz</w:t>
      </w:r>
      <w:r w:rsidRPr="005C416B">
        <w:rPr>
          <w:bCs/>
          <w:szCs w:val="22"/>
          <w:highlight w:val="lightGray"/>
        </w:rPr>
        <w:t xml:space="preserve"> </w:t>
      </w:r>
      <w:r w:rsidR="00CA128C" w:rsidRPr="005C416B">
        <w:rPr>
          <w:bCs/>
          <w:szCs w:val="22"/>
          <w:highlight w:val="lightGray"/>
        </w:rPr>
        <w:t>+</w:t>
      </w:r>
      <w:r w:rsidRPr="005C416B">
        <w:rPr>
          <w:bCs/>
          <w:szCs w:val="22"/>
          <w:highlight w:val="lightGray"/>
        </w:rPr>
        <w:t xml:space="preserve"> </w:t>
      </w:r>
      <w:r w:rsidR="00CA128C" w:rsidRPr="005C416B">
        <w:rPr>
          <w:bCs/>
          <w:szCs w:val="22"/>
          <w:highlight w:val="lightGray"/>
        </w:rPr>
        <w:t>80</w:t>
      </w:r>
      <w:r w:rsidRPr="005C416B">
        <w:rPr>
          <w:bCs/>
          <w:szCs w:val="22"/>
          <w:highlight w:val="lightGray"/>
        </w:rPr>
        <w:t xml:space="preserve"> </w:t>
      </w:r>
      <w:r w:rsidR="00CA128C" w:rsidRPr="005C416B">
        <w:rPr>
          <w:bCs/>
          <w:szCs w:val="22"/>
          <w:highlight w:val="lightGray"/>
        </w:rPr>
        <w:t>MHz and 320</w:t>
      </w:r>
      <w:r w:rsidRPr="005C416B">
        <w:rPr>
          <w:bCs/>
          <w:szCs w:val="22"/>
          <w:highlight w:val="lightGray"/>
        </w:rPr>
        <w:t xml:space="preserve"> </w:t>
      </w:r>
      <w:r w:rsidR="00CA128C" w:rsidRPr="005C416B">
        <w:rPr>
          <w:bCs/>
          <w:szCs w:val="22"/>
          <w:highlight w:val="lightGray"/>
        </w:rPr>
        <w:t>MHz/160</w:t>
      </w:r>
      <w:r w:rsidRPr="005C416B">
        <w:rPr>
          <w:bCs/>
          <w:szCs w:val="22"/>
          <w:highlight w:val="lightGray"/>
        </w:rPr>
        <w:t xml:space="preserve"> </w:t>
      </w:r>
      <w:r w:rsidR="00CA128C" w:rsidRPr="005C416B">
        <w:rPr>
          <w:bCs/>
          <w:szCs w:val="22"/>
          <w:highlight w:val="lightGray"/>
        </w:rPr>
        <w:t>MHz</w:t>
      </w:r>
      <w:r w:rsidRPr="005C416B">
        <w:rPr>
          <w:bCs/>
          <w:szCs w:val="22"/>
          <w:highlight w:val="lightGray"/>
        </w:rPr>
        <w:t xml:space="preserve"> </w:t>
      </w:r>
      <w:r w:rsidR="00CA128C" w:rsidRPr="005C416B">
        <w:rPr>
          <w:bCs/>
          <w:szCs w:val="22"/>
          <w:highlight w:val="lightGray"/>
        </w:rPr>
        <w:t>+</w:t>
      </w:r>
      <w:r w:rsidRPr="005C416B">
        <w:rPr>
          <w:bCs/>
          <w:szCs w:val="22"/>
          <w:highlight w:val="lightGray"/>
        </w:rPr>
        <w:t xml:space="preserve"> </w:t>
      </w:r>
      <w:r w:rsidR="00CA128C" w:rsidRPr="005C416B">
        <w:rPr>
          <w:bCs/>
          <w:szCs w:val="22"/>
          <w:highlight w:val="lightGray"/>
        </w:rPr>
        <w:t>160</w:t>
      </w:r>
      <w:r w:rsidRPr="005C416B">
        <w:rPr>
          <w:bCs/>
          <w:szCs w:val="22"/>
          <w:highlight w:val="lightGray"/>
        </w:rPr>
        <w:t xml:space="preserve"> </w:t>
      </w:r>
      <w:r w:rsidR="00CA128C" w:rsidRPr="005C416B">
        <w:rPr>
          <w:bCs/>
          <w:szCs w:val="22"/>
          <w:highlight w:val="lightGray"/>
        </w:rPr>
        <w:t>MHz PPDU</w:t>
      </w:r>
      <w:r w:rsidRPr="005C416B">
        <w:rPr>
          <w:bCs/>
          <w:szCs w:val="22"/>
          <w:highlight w:val="lightGray"/>
        </w:rPr>
        <w:t xml:space="preserve">. </w:t>
      </w:r>
    </w:p>
    <w:p w14:paraId="3EDF80F3" w14:textId="30F797BC" w:rsidR="00EF164A" w:rsidRPr="005C416B" w:rsidRDefault="00586ED8" w:rsidP="00CA128C">
      <w:pPr>
        <w:pStyle w:val="ListParagraph"/>
        <w:ind w:left="0"/>
        <w:rPr>
          <w:szCs w:val="22"/>
          <w:highlight w:val="lightGray"/>
        </w:rPr>
      </w:pPr>
      <w:r w:rsidRPr="005C416B">
        <w:rPr>
          <w:szCs w:val="22"/>
          <w:highlight w:val="lightGray"/>
        </w:rPr>
        <w:t xml:space="preserve">[Motion 115, #SP73, </w:t>
      </w:r>
      <w:sdt>
        <w:sdtPr>
          <w:rPr>
            <w:szCs w:val="22"/>
            <w:highlight w:val="lightGray"/>
          </w:rPr>
          <w:id w:val="-589775284"/>
          <w:citation/>
        </w:sdtPr>
        <w:sdtEndPr/>
        <w:sdtContent>
          <w:r w:rsidRPr="005C416B">
            <w:rPr>
              <w:szCs w:val="22"/>
              <w:highlight w:val="lightGray"/>
            </w:rPr>
            <w:fldChar w:fldCharType="begin"/>
          </w:r>
          <w:r w:rsidRPr="005C416B">
            <w:rPr>
              <w:szCs w:val="22"/>
              <w:highlight w:val="lightGray"/>
              <w:lang w:val="en-US"/>
            </w:rPr>
            <w:instrText xml:space="preserve"> CITATION 19_1755r5 \l 1033 </w:instrText>
          </w:r>
          <w:r w:rsidRPr="005C416B">
            <w:rPr>
              <w:szCs w:val="22"/>
              <w:highlight w:val="lightGray"/>
            </w:rPr>
            <w:fldChar w:fldCharType="separate"/>
          </w:r>
          <w:r w:rsidR="00860E27" w:rsidRPr="00860E27">
            <w:rPr>
              <w:noProof/>
              <w:szCs w:val="22"/>
              <w:highlight w:val="lightGray"/>
              <w:lang w:val="en-US"/>
            </w:rPr>
            <w:t>[7]</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720432884"/>
          <w:citation/>
        </w:sdtPr>
        <w:sdtEndPr/>
        <w:sdtContent>
          <w:r w:rsidRPr="005C416B">
            <w:rPr>
              <w:szCs w:val="22"/>
              <w:highlight w:val="lightGray"/>
            </w:rPr>
            <w:fldChar w:fldCharType="begin"/>
          </w:r>
          <w:r w:rsidRPr="005C416B">
            <w:rPr>
              <w:szCs w:val="22"/>
              <w:highlight w:val="lightGray"/>
              <w:lang w:val="en-US"/>
            </w:rPr>
            <w:instrText xml:space="preserve"> CITATION 20_0793r2 \l 1033 </w:instrText>
          </w:r>
          <w:r w:rsidRPr="005C416B">
            <w:rPr>
              <w:szCs w:val="22"/>
              <w:highlight w:val="lightGray"/>
            </w:rPr>
            <w:fldChar w:fldCharType="separate"/>
          </w:r>
          <w:r w:rsidR="00860E27" w:rsidRPr="00860E27">
            <w:rPr>
              <w:noProof/>
              <w:szCs w:val="22"/>
              <w:highlight w:val="lightGray"/>
              <w:lang w:val="en-US"/>
            </w:rPr>
            <w:t>[26]</w:t>
          </w:r>
          <w:r w:rsidRPr="005C416B">
            <w:rPr>
              <w:szCs w:val="22"/>
              <w:highlight w:val="lightGray"/>
            </w:rPr>
            <w:fldChar w:fldCharType="end"/>
          </w:r>
        </w:sdtContent>
      </w:sdt>
      <w:r w:rsidRPr="005C416B">
        <w:rPr>
          <w:szCs w:val="22"/>
          <w:highlight w:val="lightGray"/>
        </w:rPr>
        <w:t>]</w:t>
      </w:r>
    </w:p>
    <w:p w14:paraId="0CC2D5E5" w14:textId="77777777" w:rsidR="00586ED8" w:rsidRPr="005C416B" w:rsidRDefault="00586ED8" w:rsidP="00CA128C">
      <w:pPr>
        <w:pStyle w:val="ListParagraph"/>
        <w:ind w:left="0"/>
        <w:rPr>
          <w:szCs w:val="22"/>
          <w:highlight w:val="lightGray"/>
        </w:rPr>
      </w:pPr>
    </w:p>
    <w:p w14:paraId="3F085CC1" w14:textId="77777777" w:rsidR="00E564AC" w:rsidRDefault="00E564AC">
      <w:pPr>
        <w:rPr>
          <w:bCs/>
          <w:szCs w:val="22"/>
          <w:highlight w:val="lightGray"/>
        </w:rPr>
      </w:pPr>
      <w:r>
        <w:rPr>
          <w:bCs/>
          <w:szCs w:val="22"/>
          <w:highlight w:val="lightGray"/>
        </w:rPr>
        <w:br w:type="page"/>
      </w:r>
    </w:p>
    <w:p w14:paraId="3452433B" w14:textId="2655A785" w:rsidR="00EF164A" w:rsidRPr="005C416B" w:rsidRDefault="00DC3D92" w:rsidP="00EF164A">
      <w:pPr>
        <w:rPr>
          <w:bCs/>
          <w:szCs w:val="22"/>
          <w:highlight w:val="lightGray"/>
        </w:rPr>
      </w:pPr>
      <w:r w:rsidRPr="005C416B">
        <w:rPr>
          <w:bCs/>
          <w:szCs w:val="22"/>
          <w:highlight w:val="lightGray"/>
        </w:rPr>
        <w:lastRenderedPageBreak/>
        <w:t>F</w:t>
      </w:r>
      <w:r w:rsidR="00EF164A" w:rsidRPr="005C416B">
        <w:rPr>
          <w:bCs/>
          <w:szCs w:val="22"/>
          <w:highlight w:val="lightGray"/>
        </w:rPr>
        <w:t xml:space="preserve">or OFDMA, MRUs (996+484) </w:t>
      </w:r>
      <w:r w:rsidR="004D297F" w:rsidRPr="005C416B">
        <w:rPr>
          <w:bCs/>
          <w:szCs w:val="22"/>
          <w:highlight w:val="lightGray"/>
        </w:rPr>
        <w:t xml:space="preserve">are </w:t>
      </w:r>
      <w:r w:rsidR="00EF164A" w:rsidRPr="005C416B">
        <w:rPr>
          <w:bCs/>
          <w:szCs w:val="22"/>
          <w:highlight w:val="lightGray"/>
        </w:rPr>
        <w:t>allowed in the following cases</w:t>
      </w:r>
      <w:r w:rsidR="00F24813" w:rsidRPr="005C416B">
        <w:rPr>
          <w:bCs/>
          <w:szCs w:val="22"/>
          <w:highlight w:val="lightGray"/>
        </w:rPr>
        <w:t>:</w:t>
      </w:r>
    </w:p>
    <w:p w14:paraId="52E9F82A" w14:textId="181D7C27" w:rsidR="00EF164A" w:rsidRPr="005C416B" w:rsidRDefault="00EF164A" w:rsidP="00DF7E01">
      <w:pPr>
        <w:pStyle w:val="ListParagraph"/>
        <w:numPr>
          <w:ilvl w:val="0"/>
          <w:numId w:val="76"/>
        </w:numPr>
        <w:rPr>
          <w:bCs/>
          <w:szCs w:val="22"/>
          <w:highlight w:val="lightGray"/>
        </w:rPr>
      </w:pPr>
      <w:r w:rsidRPr="005C416B">
        <w:rPr>
          <w:bCs/>
          <w:szCs w:val="22"/>
          <w:highlight w:val="lightGray"/>
        </w:rPr>
        <w:t>Contiguous 160</w:t>
      </w:r>
      <w:r w:rsidR="00F24813" w:rsidRPr="005C416B">
        <w:rPr>
          <w:bCs/>
          <w:szCs w:val="22"/>
          <w:highlight w:val="lightGray"/>
        </w:rPr>
        <w:t xml:space="preserve"> </w:t>
      </w:r>
      <w:r w:rsidRPr="005C416B">
        <w:rPr>
          <w:bCs/>
          <w:szCs w:val="22"/>
          <w:highlight w:val="lightGray"/>
        </w:rPr>
        <w:t>MHz in 240</w:t>
      </w:r>
      <w:r w:rsidR="00F24813" w:rsidRPr="005C416B">
        <w:rPr>
          <w:bCs/>
          <w:szCs w:val="22"/>
          <w:highlight w:val="lightGray"/>
        </w:rPr>
        <w:t xml:space="preserve"> </w:t>
      </w:r>
      <w:r w:rsidRPr="005C416B">
        <w:rPr>
          <w:bCs/>
          <w:szCs w:val="22"/>
          <w:highlight w:val="lightGray"/>
        </w:rPr>
        <w:t>MHz/160</w:t>
      </w:r>
      <w:r w:rsidR="00F24813" w:rsidRPr="005C416B">
        <w:rPr>
          <w:bCs/>
          <w:szCs w:val="22"/>
          <w:highlight w:val="lightGray"/>
        </w:rPr>
        <w:t xml:space="preserve"> </w:t>
      </w:r>
      <w:r w:rsidRPr="005C416B">
        <w:rPr>
          <w:bCs/>
          <w:szCs w:val="22"/>
          <w:highlight w:val="lightGray"/>
        </w:rPr>
        <w:t>MHz</w:t>
      </w:r>
      <w:r w:rsidR="00F24813" w:rsidRPr="005C416B">
        <w:rPr>
          <w:bCs/>
          <w:szCs w:val="22"/>
          <w:highlight w:val="lightGray"/>
        </w:rPr>
        <w:t xml:space="preserve"> </w:t>
      </w:r>
      <w:r w:rsidRPr="005C416B">
        <w:rPr>
          <w:bCs/>
          <w:szCs w:val="22"/>
          <w:highlight w:val="lightGray"/>
        </w:rPr>
        <w:t>+</w:t>
      </w:r>
      <w:r w:rsidR="00F24813" w:rsidRPr="005C416B">
        <w:rPr>
          <w:bCs/>
          <w:szCs w:val="22"/>
          <w:highlight w:val="lightGray"/>
        </w:rPr>
        <w:t xml:space="preserve"> </w:t>
      </w:r>
      <w:r w:rsidRPr="005C416B">
        <w:rPr>
          <w:bCs/>
          <w:szCs w:val="22"/>
          <w:highlight w:val="lightGray"/>
        </w:rPr>
        <w:t>80</w:t>
      </w:r>
      <w:r w:rsidR="00F24813" w:rsidRPr="005C416B">
        <w:rPr>
          <w:bCs/>
          <w:szCs w:val="22"/>
          <w:highlight w:val="lightGray"/>
        </w:rPr>
        <w:t xml:space="preserve"> </w:t>
      </w:r>
      <w:r w:rsidRPr="005C416B">
        <w:rPr>
          <w:bCs/>
          <w:szCs w:val="22"/>
          <w:highlight w:val="lightGray"/>
        </w:rPr>
        <w:t>MHz</w:t>
      </w:r>
    </w:p>
    <w:p w14:paraId="5A5341A3" w14:textId="45C80CF7" w:rsidR="00EF164A" w:rsidRPr="005C416B" w:rsidRDefault="00EF164A" w:rsidP="00DF7E01">
      <w:pPr>
        <w:pStyle w:val="ListParagraph"/>
        <w:numPr>
          <w:ilvl w:val="0"/>
          <w:numId w:val="76"/>
        </w:numPr>
        <w:rPr>
          <w:bCs/>
          <w:szCs w:val="22"/>
          <w:highlight w:val="lightGray"/>
        </w:rPr>
      </w:pPr>
      <w:r w:rsidRPr="005C416B">
        <w:rPr>
          <w:bCs/>
          <w:szCs w:val="22"/>
          <w:highlight w:val="lightGray"/>
        </w:rPr>
        <w:t>Primary 160</w:t>
      </w:r>
      <w:r w:rsidR="00F24813" w:rsidRPr="005C416B">
        <w:rPr>
          <w:bCs/>
          <w:szCs w:val="22"/>
          <w:highlight w:val="lightGray"/>
        </w:rPr>
        <w:t xml:space="preserve"> </w:t>
      </w:r>
      <w:r w:rsidRPr="005C416B">
        <w:rPr>
          <w:bCs/>
          <w:szCs w:val="22"/>
          <w:highlight w:val="lightGray"/>
        </w:rPr>
        <w:t>MHz and secondary 160</w:t>
      </w:r>
      <w:r w:rsidR="00F24813" w:rsidRPr="005C416B">
        <w:rPr>
          <w:bCs/>
          <w:szCs w:val="22"/>
          <w:highlight w:val="lightGray"/>
        </w:rPr>
        <w:t xml:space="preserve"> </w:t>
      </w:r>
      <w:r w:rsidRPr="005C416B">
        <w:rPr>
          <w:bCs/>
          <w:szCs w:val="22"/>
          <w:highlight w:val="lightGray"/>
        </w:rPr>
        <w:t>MHz in 320</w:t>
      </w:r>
      <w:r w:rsidR="00F24813" w:rsidRPr="005C416B">
        <w:rPr>
          <w:bCs/>
          <w:szCs w:val="22"/>
          <w:highlight w:val="lightGray"/>
        </w:rPr>
        <w:t xml:space="preserve"> </w:t>
      </w:r>
      <w:r w:rsidRPr="005C416B">
        <w:rPr>
          <w:bCs/>
          <w:szCs w:val="22"/>
          <w:highlight w:val="lightGray"/>
        </w:rPr>
        <w:t>MHz/160</w:t>
      </w:r>
      <w:r w:rsidR="00F24813" w:rsidRPr="005C416B">
        <w:rPr>
          <w:bCs/>
          <w:szCs w:val="22"/>
          <w:highlight w:val="lightGray"/>
        </w:rPr>
        <w:t xml:space="preserve"> </w:t>
      </w:r>
      <w:r w:rsidRPr="005C416B">
        <w:rPr>
          <w:bCs/>
          <w:szCs w:val="22"/>
          <w:highlight w:val="lightGray"/>
        </w:rPr>
        <w:t>MHz</w:t>
      </w:r>
      <w:r w:rsidR="00F24813" w:rsidRPr="005C416B">
        <w:rPr>
          <w:bCs/>
          <w:szCs w:val="22"/>
          <w:highlight w:val="lightGray"/>
        </w:rPr>
        <w:t xml:space="preserve"> </w:t>
      </w:r>
      <w:r w:rsidRPr="005C416B">
        <w:rPr>
          <w:bCs/>
          <w:szCs w:val="22"/>
          <w:highlight w:val="lightGray"/>
        </w:rPr>
        <w:t>+</w:t>
      </w:r>
      <w:r w:rsidR="00F24813" w:rsidRPr="005C416B">
        <w:rPr>
          <w:bCs/>
          <w:szCs w:val="22"/>
          <w:highlight w:val="lightGray"/>
        </w:rPr>
        <w:t xml:space="preserve"> </w:t>
      </w:r>
      <w:r w:rsidRPr="005C416B">
        <w:rPr>
          <w:bCs/>
          <w:szCs w:val="22"/>
          <w:highlight w:val="lightGray"/>
        </w:rPr>
        <w:t>160</w:t>
      </w:r>
      <w:r w:rsidR="00F24813" w:rsidRPr="005C416B">
        <w:rPr>
          <w:bCs/>
          <w:szCs w:val="22"/>
          <w:highlight w:val="lightGray"/>
        </w:rPr>
        <w:t xml:space="preserve"> </w:t>
      </w:r>
      <w:r w:rsidR="00586ED8" w:rsidRPr="005C416B">
        <w:rPr>
          <w:bCs/>
          <w:szCs w:val="22"/>
          <w:highlight w:val="lightGray"/>
        </w:rPr>
        <w:t>MHz</w:t>
      </w:r>
    </w:p>
    <w:p w14:paraId="30D950B7" w14:textId="537E4075" w:rsidR="00586ED8" w:rsidRPr="006C08CA" w:rsidRDefault="00586ED8" w:rsidP="00586ED8">
      <w:pPr>
        <w:pStyle w:val="ListParagraph"/>
        <w:ind w:left="0"/>
        <w:rPr>
          <w:szCs w:val="22"/>
        </w:rPr>
      </w:pPr>
      <w:r w:rsidRPr="005C416B">
        <w:rPr>
          <w:szCs w:val="22"/>
          <w:highlight w:val="lightGray"/>
        </w:rPr>
        <w:t>[Motion 115, #SP7</w:t>
      </w:r>
      <w:r w:rsidR="00D3319D" w:rsidRPr="005C416B">
        <w:rPr>
          <w:szCs w:val="22"/>
          <w:highlight w:val="lightGray"/>
        </w:rPr>
        <w:t>4</w:t>
      </w:r>
      <w:r w:rsidRPr="005C416B">
        <w:rPr>
          <w:szCs w:val="22"/>
          <w:highlight w:val="lightGray"/>
        </w:rPr>
        <w:t xml:space="preserve">, </w:t>
      </w:r>
      <w:sdt>
        <w:sdtPr>
          <w:rPr>
            <w:szCs w:val="22"/>
            <w:highlight w:val="lightGray"/>
          </w:rPr>
          <w:id w:val="722026760"/>
          <w:citation/>
        </w:sdtPr>
        <w:sdtEndPr/>
        <w:sdtContent>
          <w:r w:rsidRPr="005C416B">
            <w:rPr>
              <w:szCs w:val="22"/>
              <w:highlight w:val="lightGray"/>
            </w:rPr>
            <w:fldChar w:fldCharType="begin"/>
          </w:r>
          <w:r w:rsidRPr="005C416B">
            <w:rPr>
              <w:szCs w:val="22"/>
              <w:highlight w:val="lightGray"/>
              <w:lang w:val="en-US"/>
            </w:rPr>
            <w:instrText xml:space="preserve"> CITATION 19_1755r5 \l 1033 </w:instrText>
          </w:r>
          <w:r w:rsidRPr="005C416B">
            <w:rPr>
              <w:szCs w:val="22"/>
              <w:highlight w:val="lightGray"/>
            </w:rPr>
            <w:fldChar w:fldCharType="separate"/>
          </w:r>
          <w:r w:rsidR="00860E27" w:rsidRPr="00860E27">
            <w:rPr>
              <w:noProof/>
              <w:szCs w:val="22"/>
              <w:highlight w:val="lightGray"/>
              <w:lang w:val="en-US"/>
            </w:rPr>
            <w:t>[7]</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619496653"/>
          <w:citation/>
        </w:sdtPr>
        <w:sdtEndPr/>
        <w:sdtContent>
          <w:r w:rsidRPr="005C416B">
            <w:rPr>
              <w:szCs w:val="22"/>
              <w:highlight w:val="lightGray"/>
            </w:rPr>
            <w:fldChar w:fldCharType="begin"/>
          </w:r>
          <w:r w:rsidRPr="005C416B">
            <w:rPr>
              <w:szCs w:val="22"/>
              <w:highlight w:val="lightGray"/>
              <w:lang w:val="en-US"/>
            </w:rPr>
            <w:instrText xml:space="preserve"> CITATION 20_0793r2 \l 1033 </w:instrText>
          </w:r>
          <w:r w:rsidRPr="005C416B">
            <w:rPr>
              <w:szCs w:val="22"/>
              <w:highlight w:val="lightGray"/>
            </w:rPr>
            <w:fldChar w:fldCharType="separate"/>
          </w:r>
          <w:r w:rsidR="00860E27" w:rsidRPr="00860E27">
            <w:rPr>
              <w:noProof/>
              <w:szCs w:val="22"/>
              <w:highlight w:val="lightGray"/>
              <w:lang w:val="en-US"/>
            </w:rPr>
            <w:t>[26]</w:t>
          </w:r>
          <w:r w:rsidRPr="005C416B">
            <w:rPr>
              <w:szCs w:val="22"/>
              <w:highlight w:val="lightGray"/>
            </w:rPr>
            <w:fldChar w:fldCharType="end"/>
          </w:r>
        </w:sdtContent>
      </w:sdt>
      <w:r w:rsidRPr="005C416B">
        <w:rPr>
          <w:szCs w:val="22"/>
          <w:highlight w:val="lightGray"/>
        </w:rPr>
        <w:t>]</w:t>
      </w:r>
    </w:p>
    <w:p w14:paraId="507BF451" w14:textId="77777777" w:rsidR="00586ED8" w:rsidRPr="0083228B" w:rsidRDefault="00586ED8" w:rsidP="00EF164A">
      <w:pPr>
        <w:jc w:val="both"/>
        <w:rPr>
          <w:szCs w:val="22"/>
          <w:highlight w:val="green"/>
        </w:rPr>
      </w:pPr>
    </w:p>
    <w:p w14:paraId="1BAE49DC" w14:textId="1DD9FC35" w:rsidR="00490E5A" w:rsidRPr="005C416B" w:rsidRDefault="004D297F" w:rsidP="00490E5A">
      <w:pPr>
        <w:rPr>
          <w:bCs/>
          <w:szCs w:val="22"/>
          <w:highlight w:val="lightGray"/>
        </w:rPr>
      </w:pPr>
      <w:r w:rsidRPr="005C416B">
        <w:rPr>
          <w:bCs/>
          <w:szCs w:val="22"/>
          <w:highlight w:val="lightGray"/>
        </w:rPr>
        <w:t>802.11be</w:t>
      </w:r>
      <w:r w:rsidR="00490E5A" w:rsidRPr="005C416B">
        <w:rPr>
          <w:bCs/>
          <w:szCs w:val="22"/>
          <w:highlight w:val="lightGray"/>
        </w:rPr>
        <w:t xml:space="preserve"> support</w:t>
      </w:r>
      <w:r w:rsidRPr="005C416B">
        <w:rPr>
          <w:bCs/>
          <w:szCs w:val="22"/>
          <w:highlight w:val="lightGray"/>
        </w:rPr>
        <w:t>s</w:t>
      </w:r>
      <w:r w:rsidR="00490E5A" w:rsidRPr="005C416B">
        <w:rPr>
          <w:bCs/>
          <w:szCs w:val="22"/>
          <w:highlight w:val="lightGray"/>
        </w:rPr>
        <w:t xml:space="preserve"> the following mandatory RU combinations</w:t>
      </w:r>
      <w:r w:rsidRPr="005C416B">
        <w:rPr>
          <w:bCs/>
          <w:szCs w:val="22"/>
          <w:highlight w:val="lightGray"/>
        </w:rPr>
        <w:t>:</w:t>
      </w:r>
    </w:p>
    <w:p w14:paraId="0854447C" w14:textId="2FCECAA7" w:rsidR="00490E5A" w:rsidRPr="005C416B" w:rsidRDefault="00490E5A" w:rsidP="00DF7E01">
      <w:pPr>
        <w:pStyle w:val="ListParagraph"/>
        <w:numPr>
          <w:ilvl w:val="0"/>
          <w:numId w:val="75"/>
        </w:numPr>
        <w:rPr>
          <w:bCs/>
          <w:szCs w:val="22"/>
          <w:highlight w:val="lightGray"/>
        </w:rPr>
      </w:pPr>
      <w:r w:rsidRPr="005C416B">
        <w:rPr>
          <w:bCs/>
          <w:szCs w:val="22"/>
          <w:highlight w:val="lightGray"/>
        </w:rPr>
        <w:t>Conditioned on device supporting 80, 160, 240 and 320</w:t>
      </w:r>
      <w:r w:rsidR="004D297F" w:rsidRPr="005C416B">
        <w:rPr>
          <w:bCs/>
          <w:szCs w:val="22"/>
          <w:highlight w:val="lightGray"/>
        </w:rPr>
        <w:t xml:space="preserve"> </w:t>
      </w:r>
      <w:r w:rsidRPr="005C416B">
        <w:rPr>
          <w:bCs/>
          <w:szCs w:val="22"/>
          <w:highlight w:val="lightGray"/>
        </w:rPr>
        <w:t>MHz transmissions</w:t>
      </w:r>
    </w:p>
    <w:p w14:paraId="23D3F392" w14:textId="778369F6" w:rsidR="00490E5A" w:rsidRPr="005C416B" w:rsidRDefault="00490E5A" w:rsidP="00DF7E01">
      <w:pPr>
        <w:pStyle w:val="ListParagraph"/>
        <w:numPr>
          <w:ilvl w:val="0"/>
          <w:numId w:val="75"/>
        </w:numPr>
        <w:rPr>
          <w:bCs/>
          <w:szCs w:val="22"/>
          <w:highlight w:val="lightGray"/>
        </w:rPr>
      </w:pPr>
      <w:r w:rsidRPr="005C416B">
        <w:rPr>
          <w:bCs/>
          <w:szCs w:val="22"/>
          <w:highlight w:val="lightGray"/>
        </w:rPr>
        <w:t xml:space="preserve">BW support for </w:t>
      </w:r>
      <w:r w:rsidR="004D297F" w:rsidRPr="005C416B">
        <w:rPr>
          <w:bCs/>
          <w:szCs w:val="22"/>
          <w:highlight w:val="lightGray"/>
        </w:rPr>
        <w:t>802.</w:t>
      </w:r>
      <w:r w:rsidRPr="005C416B">
        <w:rPr>
          <w:bCs/>
          <w:szCs w:val="22"/>
          <w:highlight w:val="lightGray"/>
        </w:rPr>
        <w:t>11be AP and non-AP STA is TBD</w:t>
      </w:r>
    </w:p>
    <w:p w14:paraId="1533F1CF" w14:textId="53C9438F" w:rsidR="00490E5A" w:rsidRPr="005C416B" w:rsidRDefault="00490E5A" w:rsidP="00DF7E01">
      <w:pPr>
        <w:pStyle w:val="ListParagraph"/>
        <w:numPr>
          <w:ilvl w:val="0"/>
          <w:numId w:val="75"/>
        </w:numPr>
        <w:rPr>
          <w:bCs/>
          <w:szCs w:val="22"/>
          <w:highlight w:val="lightGray"/>
        </w:rPr>
      </w:pPr>
      <w:r w:rsidRPr="005C416B">
        <w:rPr>
          <w:bCs/>
          <w:szCs w:val="22"/>
          <w:highlight w:val="lightGray"/>
        </w:rPr>
        <w:t>Note: currently in the SFD under OFDMA</w:t>
      </w:r>
      <w:r w:rsidR="004D297F" w:rsidRPr="005C416B">
        <w:rPr>
          <w:bCs/>
          <w:szCs w:val="22"/>
          <w:highlight w:val="lightGray"/>
        </w:rPr>
        <w:t>,</w:t>
      </w:r>
      <w:r w:rsidRPr="005C416B">
        <w:rPr>
          <w:bCs/>
          <w:szCs w:val="22"/>
          <w:highlight w:val="lightGray"/>
        </w:rPr>
        <w:t xml:space="preserve"> 2</w:t>
      </w:r>
      <w:r w:rsidR="009A50FE" w:rsidRPr="005C416B">
        <w:rPr>
          <w:szCs w:val="22"/>
          <w:highlight w:val="lightGray"/>
        </w:rPr>
        <w:t>×</w:t>
      </w:r>
      <w:r w:rsidRPr="005C416B">
        <w:rPr>
          <w:bCs/>
          <w:szCs w:val="22"/>
          <w:highlight w:val="lightGray"/>
        </w:rPr>
        <w:t>996+484 and 3</w:t>
      </w:r>
      <w:r w:rsidR="009A50FE" w:rsidRPr="005C416B">
        <w:rPr>
          <w:szCs w:val="22"/>
          <w:highlight w:val="lightGray"/>
        </w:rPr>
        <w:t>×</w:t>
      </w:r>
      <w:r w:rsidRPr="005C416B">
        <w:rPr>
          <w:bCs/>
          <w:szCs w:val="22"/>
          <w:highlight w:val="lightGray"/>
        </w:rPr>
        <w:t>996+484 are TBD</w:t>
      </w:r>
    </w:p>
    <w:tbl>
      <w:tblPr>
        <w:tblStyle w:val="TableGrid"/>
        <w:tblW w:w="0" w:type="auto"/>
        <w:jc w:val="center"/>
        <w:tblLook w:val="04A0" w:firstRow="1" w:lastRow="0" w:firstColumn="1" w:lastColumn="0" w:noHBand="0" w:noVBand="1"/>
      </w:tblPr>
      <w:tblGrid>
        <w:gridCol w:w="1525"/>
        <w:gridCol w:w="3420"/>
        <w:gridCol w:w="3330"/>
      </w:tblGrid>
      <w:tr w:rsidR="00490E5A" w:rsidRPr="005C416B" w14:paraId="1366E9B5" w14:textId="77777777" w:rsidTr="00E41CD2">
        <w:trPr>
          <w:jc w:val="center"/>
        </w:trPr>
        <w:tc>
          <w:tcPr>
            <w:tcW w:w="1525" w:type="dxa"/>
          </w:tcPr>
          <w:p w14:paraId="04D05228" w14:textId="77777777" w:rsidR="00490E5A" w:rsidRPr="005C416B" w:rsidRDefault="00490E5A" w:rsidP="00E41CD2">
            <w:pPr>
              <w:pStyle w:val="ListParagraph"/>
              <w:ind w:left="0"/>
              <w:jc w:val="center"/>
              <w:rPr>
                <w:b/>
                <w:szCs w:val="22"/>
                <w:highlight w:val="lightGray"/>
              </w:rPr>
            </w:pPr>
            <w:r w:rsidRPr="005C416B">
              <w:rPr>
                <w:b/>
                <w:szCs w:val="22"/>
                <w:highlight w:val="lightGray"/>
              </w:rPr>
              <w:t>BW</w:t>
            </w:r>
          </w:p>
        </w:tc>
        <w:tc>
          <w:tcPr>
            <w:tcW w:w="3420" w:type="dxa"/>
          </w:tcPr>
          <w:p w14:paraId="46EC69FD" w14:textId="77777777" w:rsidR="00490E5A" w:rsidRPr="005C416B" w:rsidRDefault="00490E5A" w:rsidP="00E41CD2">
            <w:pPr>
              <w:pStyle w:val="ListParagraph"/>
              <w:ind w:left="0"/>
              <w:jc w:val="center"/>
              <w:rPr>
                <w:b/>
                <w:szCs w:val="22"/>
                <w:highlight w:val="lightGray"/>
              </w:rPr>
            </w:pPr>
            <w:r w:rsidRPr="005C416B">
              <w:rPr>
                <w:b/>
                <w:szCs w:val="22"/>
                <w:highlight w:val="lightGray"/>
              </w:rPr>
              <w:t>RU</w:t>
            </w:r>
          </w:p>
        </w:tc>
        <w:tc>
          <w:tcPr>
            <w:tcW w:w="3330" w:type="dxa"/>
          </w:tcPr>
          <w:p w14:paraId="76AAD980" w14:textId="5F3E390C" w:rsidR="00490E5A" w:rsidRPr="005C416B" w:rsidRDefault="00490E5A" w:rsidP="00E41CD2">
            <w:pPr>
              <w:pStyle w:val="ListParagraph"/>
              <w:ind w:left="0"/>
              <w:jc w:val="center"/>
              <w:rPr>
                <w:b/>
                <w:szCs w:val="22"/>
                <w:highlight w:val="lightGray"/>
              </w:rPr>
            </w:pPr>
            <w:r w:rsidRPr="005C416B">
              <w:rPr>
                <w:b/>
                <w:szCs w:val="22"/>
                <w:highlight w:val="lightGray"/>
              </w:rPr>
              <w:t>Mandatory in OFDMA for:</w:t>
            </w:r>
          </w:p>
        </w:tc>
      </w:tr>
      <w:tr w:rsidR="00490E5A" w:rsidRPr="005C416B" w14:paraId="1E6D936E" w14:textId="77777777" w:rsidTr="00E41CD2">
        <w:trPr>
          <w:jc w:val="center"/>
        </w:trPr>
        <w:tc>
          <w:tcPr>
            <w:tcW w:w="1525" w:type="dxa"/>
          </w:tcPr>
          <w:p w14:paraId="6E206EF0" w14:textId="77777777" w:rsidR="00490E5A" w:rsidRPr="005C416B" w:rsidRDefault="00490E5A" w:rsidP="00E41CD2">
            <w:pPr>
              <w:pStyle w:val="ListParagraph"/>
              <w:ind w:left="0"/>
              <w:jc w:val="center"/>
              <w:rPr>
                <w:szCs w:val="22"/>
                <w:highlight w:val="lightGray"/>
              </w:rPr>
            </w:pPr>
            <w:r w:rsidRPr="005C416B">
              <w:rPr>
                <w:szCs w:val="22"/>
                <w:highlight w:val="lightGray"/>
              </w:rPr>
              <w:t>80 MHz</w:t>
            </w:r>
          </w:p>
        </w:tc>
        <w:tc>
          <w:tcPr>
            <w:tcW w:w="3420" w:type="dxa"/>
          </w:tcPr>
          <w:p w14:paraId="6D4CD124" w14:textId="77777777" w:rsidR="00490E5A" w:rsidRPr="005C416B" w:rsidRDefault="00490E5A" w:rsidP="00E41CD2">
            <w:pPr>
              <w:pStyle w:val="ListParagraph"/>
              <w:ind w:left="0"/>
              <w:jc w:val="center"/>
              <w:rPr>
                <w:szCs w:val="22"/>
                <w:highlight w:val="lightGray"/>
              </w:rPr>
            </w:pPr>
            <w:r w:rsidRPr="005C416B">
              <w:rPr>
                <w:szCs w:val="22"/>
                <w:highlight w:val="lightGray"/>
              </w:rPr>
              <w:t>484+242</w:t>
            </w:r>
          </w:p>
        </w:tc>
        <w:tc>
          <w:tcPr>
            <w:tcW w:w="3330" w:type="dxa"/>
          </w:tcPr>
          <w:p w14:paraId="370037E8" w14:textId="77777777" w:rsidR="00490E5A" w:rsidRPr="005C416B" w:rsidRDefault="00490E5A" w:rsidP="00E41CD2">
            <w:pPr>
              <w:pStyle w:val="ListParagraph"/>
              <w:ind w:left="0"/>
              <w:jc w:val="center"/>
              <w:rPr>
                <w:szCs w:val="22"/>
                <w:highlight w:val="lightGray"/>
              </w:rPr>
            </w:pPr>
            <w:r w:rsidRPr="005C416B">
              <w:rPr>
                <w:szCs w:val="22"/>
                <w:highlight w:val="lightGray"/>
              </w:rPr>
              <w:t>Non-AP STA only</w:t>
            </w:r>
          </w:p>
        </w:tc>
      </w:tr>
      <w:tr w:rsidR="00490E5A" w:rsidRPr="005C416B" w14:paraId="340CB9D6" w14:textId="77777777" w:rsidTr="00E41CD2">
        <w:trPr>
          <w:jc w:val="center"/>
        </w:trPr>
        <w:tc>
          <w:tcPr>
            <w:tcW w:w="1525" w:type="dxa"/>
          </w:tcPr>
          <w:p w14:paraId="6CBD95C3" w14:textId="77777777" w:rsidR="00490E5A" w:rsidRPr="005C416B" w:rsidRDefault="00490E5A" w:rsidP="00E41CD2">
            <w:pPr>
              <w:pStyle w:val="ListParagraph"/>
              <w:ind w:left="0"/>
              <w:jc w:val="center"/>
              <w:rPr>
                <w:szCs w:val="22"/>
                <w:highlight w:val="lightGray"/>
              </w:rPr>
            </w:pPr>
            <w:r w:rsidRPr="005C416B">
              <w:rPr>
                <w:szCs w:val="22"/>
                <w:highlight w:val="lightGray"/>
              </w:rPr>
              <w:t>160 MHz</w:t>
            </w:r>
          </w:p>
        </w:tc>
        <w:tc>
          <w:tcPr>
            <w:tcW w:w="3420" w:type="dxa"/>
          </w:tcPr>
          <w:p w14:paraId="40273986" w14:textId="77777777" w:rsidR="00490E5A" w:rsidRPr="005C416B" w:rsidRDefault="00490E5A" w:rsidP="00E41CD2">
            <w:pPr>
              <w:pStyle w:val="ListParagraph"/>
              <w:ind w:left="0"/>
              <w:jc w:val="center"/>
              <w:rPr>
                <w:szCs w:val="22"/>
                <w:highlight w:val="lightGray"/>
              </w:rPr>
            </w:pPr>
            <w:r w:rsidRPr="005C416B">
              <w:rPr>
                <w:szCs w:val="22"/>
                <w:highlight w:val="lightGray"/>
              </w:rPr>
              <w:t>996+484</w:t>
            </w:r>
          </w:p>
        </w:tc>
        <w:tc>
          <w:tcPr>
            <w:tcW w:w="3330" w:type="dxa"/>
          </w:tcPr>
          <w:p w14:paraId="3BD6A1DF" w14:textId="77777777" w:rsidR="00490E5A" w:rsidRPr="005C416B" w:rsidRDefault="00490E5A" w:rsidP="00E41CD2">
            <w:pPr>
              <w:pStyle w:val="ListParagraph"/>
              <w:ind w:left="0"/>
              <w:jc w:val="center"/>
              <w:rPr>
                <w:szCs w:val="22"/>
                <w:highlight w:val="lightGray"/>
              </w:rPr>
            </w:pPr>
            <w:r w:rsidRPr="005C416B">
              <w:rPr>
                <w:szCs w:val="22"/>
                <w:highlight w:val="lightGray"/>
              </w:rPr>
              <w:t>Non-AP STA only</w:t>
            </w:r>
          </w:p>
        </w:tc>
      </w:tr>
      <w:tr w:rsidR="00490E5A" w:rsidRPr="005C416B" w14:paraId="13C34345" w14:textId="77777777" w:rsidTr="00E41CD2">
        <w:trPr>
          <w:jc w:val="center"/>
        </w:trPr>
        <w:tc>
          <w:tcPr>
            <w:tcW w:w="1525" w:type="dxa"/>
          </w:tcPr>
          <w:p w14:paraId="674207B4" w14:textId="77777777" w:rsidR="00490E5A" w:rsidRPr="005C416B" w:rsidRDefault="00490E5A" w:rsidP="00E41CD2">
            <w:pPr>
              <w:pStyle w:val="ListParagraph"/>
              <w:ind w:left="0"/>
              <w:jc w:val="center"/>
              <w:rPr>
                <w:szCs w:val="22"/>
                <w:highlight w:val="lightGray"/>
              </w:rPr>
            </w:pPr>
            <w:r w:rsidRPr="005C416B">
              <w:rPr>
                <w:szCs w:val="22"/>
                <w:highlight w:val="lightGray"/>
              </w:rPr>
              <w:t>240 MHz</w:t>
            </w:r>
          </w:p>
        </w:tc>
        <w:tc>
          <w:tcPr>
            <w:tcW w:w="3420" w:type="dxa"/>
          </w:tcPr>
          <w:p w14:paraId="6B2E70BC" w14:textId="77777777" w:rsidR="00490E5A" w:rsidRPr="005C416B" w:rsidRDefault="00490E5A" w:rsidP="00E41CD2">
            <w:pPr>
              <w:pStyle w:val="ListParagraph"/>
              <w:ind w:left="0"/>
              <w:jc w:val="center"/>
              <w:rPr>
                <w:szCs w:val="22"/>
                <w:highlight w:val="lightGray"/>
              </w:rPr>
            </w:pPr>
            <w:r w:rsidRPr="005C416B">
              <w:rPr>
                <w:szCs w:val="22"/>
                <w:highlight w:val="lightGray"/>
              </w:rPr>
              <w:t>2×996+484</w:t>
            </w:r>
          </w:p>
        </w:tc>
        <w:tc>
          <w:tcPr>
            <w:tcW w:w="3330" w:type="dxa"/>
          </w:tcPr>
          <w:p w14:paraId="6FA7CF29" w14:textId="77777777" w:rsidR="00490E5A" w:rsidRPr="005C416B" w:rsidRDefault="00490E5A" w:rsidP="00E41CD2">
            <w:pPr>
              <w:pStyle w:val="ListParagraph"/>
              <w:ind w:left="0"/>
              <w:jc w:val="center"/>
              <w:rPr>
                <w:szCs w:val="22"/>
                <w:highlight w:val="lightGray"/>
              </w:rPr>
            </w:pPr>
            <w:r w:rsidRPr="005C416B">
              <w:rPr>
                <w:szCs w:val="22"/>
                <w:highlight w:val="lightGray"/>
              </w:rPr>
              <w:t>Non-AP STA only</w:t>
            </w:r>
          </w:p>
        </w:tc>
      </w:tr>
      <w:tr w:rsidR="00490E5A" w:rsidRPr="005C416B" w14:paraId="1383B9BC" w14:textId="77777777" w:rsidTr="00E41CD2">
        <w:trPr>
          <w:jc w:val="center"/>
        </w:trPr>
        <w:tc>
          <w:tcPr>
            <w:tcW w:w="1525" w:type="dxa"/>
          </w:tcPr>
          <w:p w14:paraId="44F86CC8" w14:textId="77777777" w:rsidR="00490E5A" w:rsidRPr="005C416B" w:rsidRDefault="00490E5A" w:rsidP="00E41CD2">
            <w:pPr>
              <w:pStyle w:val="ListParagraph"/>
              <w:ind w:left="0"/>
              <w:jc w:val="center"/>
              <w:rPr>
                <w:szCs w:val="22"/>
                <w:highlight w:val="lightGray"/>
              </w:rPr>
            </w:pPr>
            <w:r w:rsidRPr="005C416B">
              <w:rPr>
                <w:szCs w:val="22"/>
                <w:highlight w:val="lightGray"/>
              </w:rPr>
              <w:t>320 MHz</w:t>
            </w:r>
          </w:p>
        </w:tc>
        <w:tc>
          <w:tcPr>
            <w:tcW w:w="3420" w:type="dxa"/>
          </w:tcPr>
          <w:p w14:paraId="09720FC6" w14:textId="77777777" w:rsidR="00490E5A" w:rsidRPr="005C416B" w:rsidRDefault="00490E5A" w:rsidP="00E41CD2">
            <w:pPr>
              <w:pStyle w:val="ListParagraph"/>
              <w:ind w:left="0"/>
              <w:jc w:val="center"/>
              <w:rPr>
                <w:szCs w:val="22"/>
                <w:highlight w:val="lightGray"/>
              </w:rPr>
            </w:pPr>
            <w:r w:rsidRPr="005C416B">
              <w:rPr>
                <w:szCs w:val="22"/>
                <w:highlight w:val="lightGray"/>
              </w:rPr>
              <w:t>3×996+484, 3×996 (any 3)</w:t>
            </w:r>
          </w:p>
        </w:tc>
        <w:tc>
          <w:tcPr>
            <w:tcW w:w="3330" w:type="dxa"/>
          </w:tcPr>
          <w:p w14:paraId="77D3CD9B" w14:textId="77777777" w:rsidR="00490E5A" w:rsidRPr="005C416B" w:rsidRDefault="00490E5A" w:rsidP="00E41CD2">
            <w:pPr>
              <w:pStyle w:val="ListParagraph"/>
              <w:ind w:left="0"/>
              <w:jc w:val="center"/>
              <w:rPr>
                <w:szCs w:val="22"/>
                <w:highlight w:val="lightGray"/>
              </w:rPr>
            </w:pPr>
            <w:r w:rsidRPr="005C416B">
              <w:rPr>
                <w:szCs w:val="22"/>
                <w:highlight w:val="lightGray"/>
              </w:rPr>
              <w:t>Non-AP STA only</w:t>
            </w:r>
          </w:p>
        </w:tc>
      </w:tr>
    </w:tbl>
    <w:p w14:paraId="57AC444D" w14:textId="756160C9" w:rsidR="00A41348" w:rsidRPr="005C416B" w:rsidRDefault="00A41348" w:rsidP="00490E5A">
      <w:pPr>
        <w:jc w:val="both"/>
        <w:rPr>
          <w:highlight w:val="lightGray"/>
          <w:lang w:val="en-US"/>
        </w:rPr>
      </w:pPr>
      <w:r w:rsidRPr="005C416B">
        <w:rPr>
          <w:highlight w:val="lightGray"/>
          <w:lang w:val="en-US"/>
        </w:rPr>
        <w:t xml:space="preserve">[Motion 115, #SP72, </w:t>
      </w:r>
      <w:sdt>
        <w:sdtPr>
          <w:rPr>
            <w:highlight w:val="lightGray"/>
            <w:lang w:val="en-US"/>
          </w:rPr>
          <w:id w:val="-1494715116"/>
          <w:citation/>
        </w:sdtPr>
        <w:sdtEndPr/>
        <w:sdtContent>
          <w:r w:rsidRPr="005C416B">
            <w:rPr>
              <w:highlight w:val="lightGray"/>
              <w:lang w:val="en-US"/>
            </w:rPr>
            <w:fldChar w:fldCharType="begin"/>
          </w:r>
          <w:r w:rsidRPr="005C416B">
            <w:rPr>
              <w:highlight w:val="lightGray"/>
              <w:lang w:val="en-US"/>
            </w:rPr>
            <w:instrText xml:space="preserve"> CITATION 19_1755r5 \l 1033 </w:instrText>
          </w:r>
          <w:r w:rsidRPr="005C416B">
            <w:rPr>
              <w:highlight w:val="lightGray"/>
              <w:lang w:val="en-US"/>
            </w:rPr>
            <w:fldChar w:fldCharType="separate"/>
          </w:r>
          <w:r w:rsidR="00860E27" w:rsidRPr="00860E27">
            <w:rPr>
              <w:noProof/>
              <w:highlight w:val="lightGray"/>
              <w:lang w:val="en-US"/>
            </w:rPr>
            <w:t>[7]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826590727"/>
          <w:citation/>
        </w:sdtPr>
        <w:sdtEndPr/>
        <w:sdtContent>
          <w:r w:rsidRPr="005C416B">
            <w:rPr>
              <w:highlight w:val="lightGray"/>
              <w:lang w:val="en-US"/>
            </w:rPr>
            <w:fldChar w:fldCharType="begin"/>
          </w:r>
          <w:r w:rsidR="000B6CFF">
            <w:rPr>
              <w:highlight w:val="lightGray"/>
              <w:lang w:val="en-US"/>
            </w:rPr>
            <w:instrText xml:space="preserve">CITATION 20_0791r5 \l 1033 </w:instrText>
          </w:r>
          <w:r w:rsidRPr="005C416B">
            <w:rPr>
              <w:highlight w:val="lightGray"/>
              <w:lang w:val="en-US"/>
            </w:rPr>
            <w:fldChar w:fldCharType="separate"/>
          </w:r>
          <w:r w:rsidR="00860E27" w:rsidRPr="00860E27">
            <w:rPr>
              <w:noProof/>
              <w:highlight w:val="lightGray"/>
              <w:lang w:val="en-US"/>
            </w:rPr>
            <w:t>[22]</w:t>
          </w:r>
          <w:r w:rsidRPr="005C416B">
            <w:rPr>
              <w:highlight w:val="lightGray"/>
              <w:lang w:val="en-US"/>
            </w:rPr>
            <w:fldChar w:fldCharType="end"/>
          </w:r>
        </w:sdtContent>
      </w:sdt>
      <w:r w:rsidRPr="005C416B">
        <w:rPr>
          <w:highlight w:val="lightGray"/>
          <w:lang w:val="en-US"/>
        </w:rPr>
        <w:t>]</w:t>
      </w:r>
    </w:p>
    <w:p w14:paraId="44CB463F" w14:textId="77777777" w:rsidR="00CA128C" w:rsidRPr="005C416B" w:rsidRDefault="00CA128C" w:rsidP="00FB1FB1">
      <w:pPr>
        <w:jc w:val="both"/>
        <w:rPr>
          <w:highlight w:val="lightGray"/>
          <w:lang w:val="en-US"/>
        </w:rPr>
      </w:pPr>
    </w:p>
    <w:p w14:paraId="70DE02B1" w14:textId="3B18CC7F" w:rsidR="00490E5A" w:rsidRPr="005C416B" w:rsidRDefault="004D297F" w:rsidP="00490E5A">
      <w:pPr>
        <w:rPr>
          <w:b/>
          <w:highlight w:val="lightGray"/>
        </w:rPr>
      </w:pPr>
      <w:r w:rsidRPr="005C416B">
        <w:rPr>
          <w:szCs w:val="22"/>
          <w:highlight w:val="lightGray"/>
        </w:rPr>
        <w:t>802.11be</w:t>
      </w:r>
      <w:r w:rsidR="00490E5A" w:rsidRPr="005C416B">
        <w:rPr>
          <w:szCs w:val="22"/>
          <w:highlight w:val="lightGray"/>
        </w:rPr>
        <w:t xml:space="preserve"> support</w:t>
      </w:r>
      <w:r w:rsidRPr="005C416B">
        <w:rPr>
          <w:szCs w:val="22"/>
          <w:highlight w:val="lightGray"/>
        </w:rPr>
        <w:t>s</w:t>
      </w:r>
      <w:r w:rsidR="00490E5A" w:rsidRPr="005C416B">
        <w:rPr>
          <w:szCs w:val="22"/>
          <w:highlight w:val="lightGray"/>
        </w:rPr>
        <w:t xml:space="preserve"> the mandatory RU combinations</w:t>
      </w:r>
      <w:r w:rsidRPr="005C416B">
        <w:rPr>
          <w:szCs w:val="22"/>
          <w:highlight w:val="lightGray"/>
        </w:rPr>
        <w:t xml:space="preserve"> for large-size MRUs as shown in t</w:t>
      </w:r>
      <w:r w:rsidR="003C7129" w:rsidRPr="005C416B">
        <w:rPr>
          <w:szCs w:val="22"/>
          <w:highlight w:val="lightGray"/>
        </w:rPr>
        <w:t>h</w:t>
      </w:r>
      <w:r w:rsidRPr="005C416B">
        <w:rPr>
          <w:szCs w:val="22"/>
          <w:highlight w:val="lightGray"/>
        </w:rPr>
        <w:t>e table below:</w:t>
      </w:r>
    </w:p>
    <w:p w14:paraId="1B814125" w14:textId="1F0632D0" w:rsidR="00490E5A" w:rsidRPr="005C416B" w:rsidRDefault="00490E5A" w:rsidP="003C7129">
      <w:pPr>
        <w:pStyle w:val="ListParagraph"/>
        <w:numPr>
          <w:ilvl w:val="0"/>
          <w:numId w:val="74"/>
        </w:numPr>
        <w:jc w:val="both"/>
        <w:rPr>
          <w:szCs w:val="22"/>
          <w:highlight w:val="lightGray"/>
        </w:rPr>
      </w:pPr>
      <w:r w:rsidRPr="005C416B">
        <w:rPr>
          <w:szCs w:val="22"/>
          <w:highlight w:val="lightGray"/>
        </w:rPr>
        <w:t>Conditioned on device supporting 80, 160, 240 and 320</w:t>
      </w:r>
      <w:r w:rsidR="004D297F" w:rsidRPr="005C416B">
        <w:rPr>
          <w:szCs w:val="22"/>
          <w:highlight w:val="lightGray"/>
        </w:rPr>
        <w:t xml:space="preserve"> </w:t>
      </w:r>
      <w:r w:rsidRPr="005C416B">
        <w:rPr>
          <w:szCs w:val="22"/>
          <w:highlight w:val="lightGray"/>
        </w:rPr>
        <w:t>MHz transmissions</w:t>
      </w:r>
    </w:p>
    <w:p w14:paraId="48ACF0BF" w14:textId="77777777" w:rsidR="00490E5A" w:rsidRPr="005C416B" w:rsidRDefault="00490E5A" w:rsidP="003C7129">
      <w:pPr>
        <w:pStyle w:val="ListParagraph"/>
        <w:numPr>
          <w:ilvl w:val="0"/>
          <w:numId w:val="74"/>
        </w:numPr>
        <w:jc w:val="both"/>
        <w:rPr>
          <w:szCs w:val="22"/>
          <w:highlight w:val="lightGray"/>
        </w:rPr>
      </w:pPr>
      <w:r w:rsidRPr="005C416B">
        <w:rPr>
          <w:szCs w:val="22"/>
          <w:highlight w:val="lightGray"/>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490E5A" w:rsidRPr="005C416B" w14:paraId="2F794749" w14:textId="77777777" w:rsidTr="00E41CD2">
        <w:trPr>
          <w:jc w:val="center"/>
        </w:trPr>
        <w:tc>
          <w:tcPr>
            <w:tcW w:w="1525" w:type="dxa"/>
          </w:tcPr>
          <w:p w14:paraId="2D9CB417" w14:textId="77777777" w:rsidR="00490E5A" w:rsidRPr="005C416B" w:rsidRDefault="00490E5A" w:rsidP="00E41CD2">
            <w:pPr>
              <w:pStyle w:val="ListParagraph"/>
              <w:ind w:left="0"/>
              <w:jc w:val="center"/>
              <w:rPr>
                <w:b/>
                <w:szCs w:val="22"/>
                <w:highlight w:val="lightGray"/>
              </w:rPr>
            </w:pPr>
            <w:r w:rsidRPr="005C416B">
              <w:rPr>
                <w:b/>
                <w:szCs w:val="22"/>
                <w:highlight w:val="lightGray"/>
              </w:rPr>
              <w:t>BW</w:t>
            </w:r>
          </w:p>
        </w:tc>
        <w:tc>
          <w:tcPr>
            <w:tcW w:w="3420" w:type="dxa"/>
          </w:tcPr>
          <w:p w14:paraId="6FB5B4FD" w14:textId="77777777" w:rsidR="00490E5A" w:rsidRPr="005C416B" w:rsidRDefault="00490E5A" w:rsidP="00E41CD2">
            <w:pPr>
              <w:pStyle w:val="ListParagraph"/>
              <w:ind w:left="0"/>
              <w:jc w:val="center"/>
              <w:rPr>
                <w:b/>
                <w:szCs w:val="22"/>
                <w:highlight w:val="lightGray"/>
              </w:rPr>
            </w:pPr>
            <w:r w:rsidRPr="005C416B">
              <w:rPr>
                <w:b/>
                <w:szCs w:val="22"/>
                <w:highlight w:val="lightGray"/>
              </w:rPr>
              <w:t>RU</w:t>
            </w:r>
          </w:p>
        </w:tc>
        <w:tc>
          <w:tcPr>
            <w:tcW w:w="3330" w:type="dxa"/>
          </w:tcPr>
          <w:p w14:paraId="28ED3790" w14:textId="77777777" w:rsidR="00490E5A" w:rsidRPr="005C416B" w:rsidRDefault="00490E5A" w:rsidP="00E41CD2">
            <w:pPr>
              <w:pStyle w:val="ListParagraph"/>
              <w:ind w:left="0"/>
              <w:jc w:val="center"/>
              <w:rPr>
                <w:b/>
                <w:szCs w:val="22"/>
                <w:highlight w:val="lightGray"/>
              </w:rPr>
            </w:pPr>
            <w:r w:rsidRPr="005C416B">
              <w:rPr>
                <w:b/>
                <w:szCs w:val="22"/>
                <w:highlight w:val="lightGray"/>
              </w:rPr>
              <w:t>Mandatory in Non-OFDMA for:</w:t>
            </w:r>
          </w:p>
        </w:tc>
      </w:tr>
      <w:tr w:rsidR="00490E5A" w:rsidRPr="005C416B" w14:paraId="682595C0" w14:textId="77777777" w:rsidTr="00E41CD2">
        <w:trPr>
          <w:jc w:val="center"/>
        </w:trPr>
        <w:tc>
          <w:tcPr>
            <w:tcW w:w="1525" w:type="dxa"/>
          </w:tcPr>
          <w:p w14:paraId="5AB0894B" w14:textId="77777777" w:rsidR="00490E5A" w:rsidRPr="005C416B" w:rsidRDefault="00490E5A" w:rsidP="00E41CD2">
            <w:pPr>
              <w:pStyle w:val="ListParagraph"/>
              <w:ind w:left="0"/>
              <w:jc w:val="center"/>
              <w:rPr>
                <w:szCs w:val="22"/>
                <w:highlight w:val="lightGray"/>
              </w:rPr>
            </w:pPr>
            <w:r w:rsidRPr="005C416B">
              <w:rPr>
                <w:szCs w:val="22"/>
                <w:highlight w:val="lightGray"/>
              </w:rPr>
              <w:t>80 MHz</w:t>
            </w:r>
          </w:p>
        </w:tc>
        <w:tc>
          <w:tcPr>
            <w:tcW w:w="3420" w:type="dxa"/>
          </w:tcPr>
          <w:p w14:paraId="418FF0EA" w14:textId="77777777" w:rsidR="00490E5A" w:rsidRPr="005C416B" w:rsidRDefault="00490E5A" w:rsidP="00E41CD2">
            <w:pPr>
              <w:pStyle w:val="ListParagraph"/>
              <w:ind w:left="0"/>
              <w:jc w:val="center"/>
              <w:rPr>
                <w:szCs w:val="22"/>
                <w:highlight w:val="lightGray"/>
              </w:rPr>
            </w:pPr>
            <w:r w:rsidRPr="005C416B">
              <w:rPr>
                <w:szCs w:val="22"/>
                <w:highlight w:val="lightGray"/>
              </w:rPr>
              <w:t>484+242</w:t>
            </w:r>
          </w:p>
        </w:tc>
        <w:tc>
          <w:tcPr>
            <w:tcW w:w="3330" w:type="dxa"/>
          </w:tcPr>
          <w:p w14:paraId="4A1A25B6"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r w:rsidR="00490E5A" w:rsidRPr="005C416B" w14:paraId="7DA81154" w14:textId="77777777" w:rsidTr="00E41CD2">
        <w:trPr>
          <w:jc w:val="center"/>
        </w:trPr>
        <w:tc>
          <w:tcPr>
            <w:tcW w:w="1525" w:type="dxa"/>
            <w:vMerge w:val="restart"/>
          </w:tcPr>
          <w:p w14:paraId="04EED067" w14:textId="77777777" w:rsidR="00490E5A" w:rsidRPr="005C416B" w:rsidRDefault="00490E5A" w:rsidP="00E41CD2">
            <w:pPr>
              <w:pStyle w:val="ListParagraph"/>
              <w:ind w:left="0"/>
              <w:jc w:val="center"/>
              <w:rPr>
                <w:szCs w:val="22"/>
                <w:highlight w:val="lightGray"/>
              </w:rPr>
            </w:pPr>
            <w:r w:rsidRPr="005C416B">
              <w:rPr>
                <w:szCs w:val="22"/>
                <w:highlight w:val="lightGray"/>
              </w:rPr>
              <w:t>160 MHz</w:t>
            </w:r>
          </w:p>
        </w:tc>
        <w:tc>
          <w:tcPr>
            <w:tcW w:w="3420" w:type="dxa"/>
          </w:tcPr>
          <w:p w14:paraId="58BDB73D" w14:textId="77777777" w:rsidR="00490E5A" w:rsidRPr="005C416B" w:rsidRDefault="00490E5A" w:rsidP="00E41CD2">
            <w:pPr>
              <w:pStyle w:val="ListParagraph"/>
              <w:ind w:left="0"/>
              <w:jc w:val="center"/>
              <w:rPr>
                <w:szCs w:val="22"/>
                <w:highlight w:val="lightGray"/>
              </w:rPr>
            </w:pPr>
            <w:r w:rsidRPr="005C416B">
              <w:rPr>
                <w:szCs w:val="22"/>
                <w:highlight w:val="lightGray"/>
              </w:rPr>
              <w:t>996+484</w:t>
            </w:r>
          </w:p>
        </w:tc>
        <w:tc>
          <w:tcPr>
            <w:tcW w:w="3330" w:type="dxa"/>
          </w:tcPr>
          <w:p w14:paraId="012B855E"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r w:rsidR="00490E5A" w:rsidRPr="005C416B" w14:paraId="1DBBCCBB" w14:textId="77777777" w:rsidTr="00E41CD2">
        <w:trPr>
          <w:jc w:val="center"/>
        </w:trPr>
        <w:tc>
          <w:tcPr>
            <w:tcW w:w="1525" w:type="dxa"/>
            <w:vMerge/>
          </w:tcPr>
          <w:p w14:paraId="33ADCDD6" w14:textId="77777777" w:rsidR="00490E5A" w:rsidRPr="005C416B" w:rsidRDefault="00490E5A" w:rsidP="00E41CD2">
            <w:pPr>
              <w:pStyle w:val="ListParagraph"/>
              <w:ind w:left="0"/>
              <w:jc w:val="center"/>
              <w:rPr>
                <w:szCs w:val="22"/>
                <w:highlight w:val="lightGray"/>
              </w:rPr>
            </w:pPr>
          </w:p>
        </w:tc>
        <w:tc>
          <w:tcPr>
            <w:tcW w:w="3420" w:type="dxa"/>
          </w:tcPr>
          <w:p w14:paraId="2DBE5599" w14:textId="77777777" w:rsidR="00490E5A" w:rsidRPr="005C416B" w:rsidRDefault="00490E5A" w:rsidP="00E41CD2">
            <w:pPr>
              <w:pStyle w:val="ListParagraph"/>
              <w:ind w:left="0"/>
              <w:jc w:val="center"/>
              <w:rPr>
                <w:szCs w:val="22"/>
                <w:highlight w:val="lightGray"/>
              </w:rPr>
            </w:pPr>
            <w:r w:rsidRPr="005C416B">
              <w:rPr>
                <w:szCs w:val="22"/>
                <w:highlight w:val="lightGray"/>
              </w:rPr>
              <w:t>996+(484+242)</w:t>
            </w:r>
          </w:p>
        </w:tc>
        <w:tc>
          <w:tcPr>
            <w:tcW w:w="3330" w:type="dxa"/>
          </w:tcPr>
          <w:p w14:paraId="79E693AA"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r w:rsidR="00490E5A" w:rsidRPr="005C416B" w14:paraId="2DA31C1C" w14:textId="77777777" w:rsidTr="00E41CD2">
        <w:trPr>
          <w:jc w:val="center"/>
        </w:trPr>
        <w:tc>
          <w:tcPr>
            <w:tcW w:w="1525" w:type="dxa"/>
          </w:tcPr>
          <w:p w14:paraId="48A9F208" w14:textId="77777777" w:rsidR="00490E5A" w:rsidRPr="005C416B" w:rsidRDefault="00490E5A" w:rsidP="00E41CD2">
            <w:pPr>
              <w:pStyle w:val="ListParagraph"/>
              <w:ind w:left="0"/>
              <w:jc w:val="center"/>
              <w:rPr>
                <w:szCs w:val="22"/>
                <w:highlight w:val="lightGray"/>
              </w:rPr>
            </w:pPr>
            <w:r w:rsidRPr="005C416B">
              <w:rPr>
                <w:szCs w:val="22"/>
                <w:highlight w:val="lightGray"/>
              </w:rPr>
              <w:t>240 MHz</w:t>
            </w:r>
          </w:p>
        </w:tc>
        <w:tc>
          <w:tcPr>
            <w:tcW w:w="3420" w:type="dxa"/>
          </w:tcPr>
          <w:p w14:paraId="3AB6FD6A" w14:textId="77777777" w:rsidR="00490E5A" w:rsidRPr="005C416B" w:rsidRDefault="00490E5A" w:rsidP="00E41CD2">
            <w:pPr>
              <w:pStyle w:val="ListParagraph"/>
              <w:ind w:left="0"/>
              <w:jc w:val="center"/>
              <w:rPr>
                <w:szCs w:val="22"/>
                <w:highlight w:val="lightGray"/>
              </w:rPr>
            </w:pPr>
            <w:r w:rsidRPr="005C416B">
              <w:rPr>
                <w:szCs w:val="22"/>
                <w:highlight w:val="lightGray"/>
              </w:rPr>
              <w:t>3×996, 2×996+484, 2×996 (any 2)</w:t>
            </w:r>
          </w:p>
        </w:tc>
        <w:tc>
          <w:tcPr>
            <w:tcW w:w="3330" w:type="dxa"/>
          </w:tcPr>
          <w:p w14:paraId="1924A38D"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r w:rsidR="00490E5A" w:rsidRPr="005C416B" w14:paraId="3F9E1EA5" w14:textId="77777777" w:rsidTr="00E41CD2">
        <w:trPr>
          <w:jc w:val="center"/>
        </w:trPr>
        <w:tc>
          <w:tcPr>
            <w:tcW w:w="1525" w:type="dxa"/>
          </w:tcPr>
          <w:p w14:paraId="657A2760" w14:textId="77777777" w:rsidR="00490E5A" w:rsidRPr="005C416B" w:rsidRDefault="00490E5A" w:rsidP="00E41CD2">
            <w:pPr>
              <w:pStyle w:val="ListParagraph"/>
              <w:ind w:left="0"/>
              <w:jc w:val="center"/>
              <w:rPr>
                <w:szCs w:val="22"/>
                <w:highlight w:val="lightGray"/>
              </w:rPr>
            </w:pPr>
            <w:r w:rsidRPr="005C416B">
              <w:rPr>
                <w:szCs w:val="22"/>
                <w:highlight w:val="lightGray"/>
              </w:rPr>
              <w:t>320 MHz</w:t>
            </w:r>
          </w:p>
        </w:tc>
        <w:tc>
          <w:tcPr>
            <w:tcW w:w="3420" w:type="dxa"/>
          </w:tcPr>
          <w:p w14:paraId="1A45797A" w14:textId="77777777" w:rsidR="00490E5A" w:rsidRPr="005C416B" w:rsidRDefault="00490E5A" w:rsidP="00E41CD2">
            <w:pPr>
              <w:pStyle w:val="ListParagraph"/>
              <w:ind w:left="0"/>
              <w:jc w:val="center"/>
              <w:rPr>
                <w:szCs w:val="22"/>
                <w:highlight w:val="lightGray"/>
              </w:rPr>
            </w:pPr>
            <w:r w:rsidRPr="005C416B">
              <w:rPr>
                <w:szCs w:val="22"/>
                <w:highlight w:val="lightGray"/>
              </w:rPr>
              <w:t>4×996, 3×996+484, 3×996 (any 3)</w:t>
            </w:r>
          </w:p>
        </w:tc>
        <w:tc>
          <w:tcPr>
            <w:tcW w:w="3330" w:type="dxa"/>
          </w:tcPr>
          <w:p w14:paraId="7651EA80"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bl>
    <w:p w14:paraId="5E12D0C1" w14:textId="44A515F2" w:rsidR="003C7129" w:rsidRPr="005C416B" w:rsidRDefault="003C7129" w:rsidP="003C7129">
      <w:pPr>
        <w:jc w:val="both"/>
        <w:rPr>
          <w:highlight w:val="lightGray"/>
          <w:lang w:val="en-US"/>
        </w:rPr>
      </w:pPr>
      <w:r w:rsidRPr="005C416B">
        <w:rPr>
          <w:highlight w:val="lightGray"/>
          <w:lang w:val="en-US"/>
        </w:rPr>
        <w:t xml:space="preserve">[Motion 115, </w:t>
      </w:r>
      <w:r w:rsidR="00A41348" w:rsidRPr="005C416B">
        <w:rPr>
          <w:highlight w:val="lightGray"/>
          <w:lang w:val="en-US"/>
        </w:rPr>
        <w:t>#</w:t>
      </w:r>
      <w:r w:rsidRPr="005C416B">
        <w:rPr>
          <w:highlight w:val="lightGray"/>
          <w:lang w:val="en-US"/>
        </w:rPr>
        <w:t xml:space="preserve">SP71, </w:t>
      </w:r>
      <w:sdt>
        <w:sdtPr>
          <w:rPr>
            <w:highlight w:val="lightGray"/>
            <w:lang w:val="en-US"/>
          </w:rPr>
          <w:id w:val="34780670"/>
          <w:citation/>
        </w:sdtPr>
        <w:sdtEndPr/>
        <w:sdtContent>
          <w:r w:rsidRPr="005C416B">
            <w:rPr>
              <w:highlight w:val="lightGray"/>
              <w:lang w:val="en-US"/>
            </w:rPr>
            <w:fldChar w:fldCharType="begin"/>
          </w:r>
          <w:r w:rsidRPr="005C416B">
            <w:rPr>
              <w:highlight w:val="lightGray"/>
              <w:lang w:val="en-US"/>
            </w:rPr>
            <w:instrText xml:space="preserve"> CITATION 19_1755r5 \l 1033 </w:instrText>
          </w:r>
          <w:r w:rsidRPr="005C416B">
            <w:rPr>
              <w:highlight w:val="lightGray"/>
              <w:lang w:val="en-US"/>
            </w:rPr>
            <w:fldChar w:fldCharType="separate"/>
          </w:r>
          <w:r w:rsidR="00860E27" w:rsidRPr="00860E27">
            <w:rPr>
              <w:noProof/>
              <w:highlight w:val="lightGray"/>
              <w:lang w:val="en-US"/>
            </w:rPr>
            <w:t>[7]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098606930"/>
          <w:citation/>
        </w:sdtPr>
        <w:sdtEndPr/>
        <w:sdtContent>
          <w:r w:rsidRPr="005C416B">
            <w:rPr>
              <w:highlight w:val="lightGray"/>
              <w:lang w:val="en-US"/>
            </w:rPr>
            <w:fldChar w:fldCharType="begin"/>
          </w:r>
          <w:r w:rsidR="000B6CFF">
            <w:rPr>
              <w:highlight w:val="lightGray"/>
              <w:lang w:val="en-US"/>
            </w:rPr>
            <w:instrText xml:space="preserve">CITATION 20_0791r5 \l 1033 </w:instrText>
          </w:r>
          <w:r w:rsidRPr="005C416B">
            <w:rPr>
              <w:highlight w:val="lightGray"/>
              <w:lang w:val="en-US"/>
            </w:rPr>
            <w:fldChar w:fldCharType="separate"/>
          </w:r>
          <w:r w:rsidR="00860E27" w:rsidRPr="00860E27">
            <w:rPr>
              <w:noProof/>
              <w:highlight w:val="lightGray"/>
              <w:lang w:val="en-US"/>
            </w:rPr>
            <w:t>[22]</w:t>
          </w:r>
          <w:r w:rsidRPr="005C416B">
            <w:rPr>
              <w:highlight w:val="lightGray"/>
              <w:lang w:val="en-US"/>
            </w:rPr>
            <w:fldChar w:fldCharType="end"/>
          </w:r>
        </w:sdtContent>
      </w:sdt>
      <w:r w:rsidRPr="005C416B">
        <w:rPr>
          <w:highlight w:val="lightGray"/>
          <w:lang w:val="en-US"/>
        </w:rPr>
        <w:t>]</w:t>
      </w:r>
    </w:p>
    <w:p w14:paraId="2C7262FA" w14:textId="77777777" w:rsidR="003C7129" w:rsidRPr="005C416B" w:rsidRDefault="003C7129" w:rsidP="00FB1FB1">
      <w:pPr>
        <w:jc w:val="both"/>
        <w:rPr>
          <w:highlight w:val="lightGray"/>
          <w:lang w:val="en-US"/>
        </w:rPr>
      </w:pPr>
    </w:p>
    <w:p w14:paraId="68516F17" w14:textId="77777777" w:rsidR="007D36B4" w:rsidRPr="005C416B" w:rsidRDefault="007D36B4" w:rsidP="007D36B4">
      <w:pPr>
        <w:jc w:val="both"/>
        <w:rPr>
          <w:highlight w:val="lightGray"/>
        </w:rPr>
      </w:pPr>
      <w:r w:rsidRPr="005C416B">
        <w:rPr>
          <w:highlight w:val="lightGray"/>
        </w:rPr>
        <w:t>In 80 MHz non-OFDMA the following conditional mandatory (conditional on supporting puncturing) large RU combinations are supported.</w:t>
      </w:r>
    </w:p>
    <w:p w14:paraId="171FB381" w14:textId="028432BC" w:rsidR="007D36B4" w:rsidRPr="005C416B" w:rsidRDefault="007D36B4" w:rsidP="00486858">
      <w:pPr>
        <w:pStyle w:val="ListParagraph"/>
        <w:numPr>
          <w:ilvl w:val="0"/>
          <w:numId w:val="5"/>
        </w:numPr>
        <w:jc w:val="both"/>
        <w:rPr>
          <w:highlight w:val="lightGray"/>
        </w:rPr>
      </w:pPr>
      <w:r w:rsidRPr="005C416B">
        <w:rPr>
          <w:highlight w:val="lightGray"/>
        </w:rPr>
        <w:t>Any one of four 242 RU</w:t>
      </w:r>
      <w:r w:rsidR="004B0E59" w:rsidRPr="005C416B">
        <w:rPr>
          <w:highlight w:val="lightGray"/>
        </w:rPr>
        <w:t>s</w:t>
      </w:r>
      <w:r w:rsidRPr="005C416B">
        <w:rPr>
          <w:highlight w:val="lightGray"/>
        </w:rPr>
        <w:t xml:space="preserve"> can be punctured.</w:t>
      </w:r>
    </w:p>
    <w:tbl>
      <w:tblPr>
        <w:tblStyle w:val="TableGrid"/>
        <w:tblW w:w="5000" w:type="pct"/>
        <w:jc w:val="center"/>
        <w:tblLook w:val="04A0" w:firstRow="1" w:lastRow="0" w:firstColumn="1" w:lastColumn="0" w:noHBand="0" w:noVBand="1"/>
      </w:tblPr>
      <w:tblGrid>
        <w:gridCol w:w="2775"/>
        <w:gridCol w:w="4004"/>
        <w:gridCol w:w="2571"/>
      </w:tblGrid>
      <w:tr w:rsidR="00A5788A" w:rsidRPr="005C416B" w14:paraId="6DB66183" w14:textId="77777777" w:rsidTr="00A5788A">
        <w:trPr>
          <w:jc w:val="center"/>
        </w:trPr>
        <w:tc>
          <w:tcPr>
            <w:tcW w:w="1484" w:type="pct"/>
          </w:tcPr>
          <w:p w14:paraId="36360FCA" w14:textId="77777777" w:rsidR="00A5788A" w:rsidRPr="005C416B" w:rsidRDefault="00A5788A" w:rsidP="00FB1FB1">
            <w:pPr>
              <w:jc w:val="both"/>
              <w:rPr>
                <w:b/>
                <w:highlight w:val="lightGray"/>
              </w:rPr>
            </w:pPr>
            <w:r w:rsidRPr="005C416B">
              <w:rPr>
                <w:b/>
                <w:highlight w:val="lightGray"/>
              </w:rPr>
              <w:t>RU size</w:t>
            </w:r>
          </w:p>
        </w:tc>
        <w:tc>
          <w:tcPr>
            <w:tcW w:w="2141" w:type="pct"/>
          </w:tcPr>
          <w:p w14:paraId="53088D80" w14:textId="77777777" w:rsidR="00A5788A" w:rsidRPr="005C416B" w:rsidRDefault="00A5788A" w:rsidP="00FB1FB1">
            <w:pPr>
              <w:jc w:val="both"/>
              <w:rPr>
                <w:b/>
                <w:highlight w:val="lightGray"/>
              </w:rPr>
            </w:pPr>
            <w:r w:rsidRPr="005C416B">
              <w:rPr>
                <w:b/>
                <w:highlight w:val="lightGray"/>
              </w:rPr>
              <w:t>Aggregate BW</w:t>
            </w:r>
          </w:p>
        </w:tc>
        <w:tc>
          <w:tcPr>
            <w:tcW w:w="1375" w:type="pct"/>
          </w:tcPr>
          <w:p w14:paraId="0A294E88" w14:textId="77777777" w:rsidR="00A5788A" w:rsidRPr="005C416B" w:rsidRDefault="00A5788A" w:rsidP="00FB1FB1">
            <w:pPr>
              <w:jc w:val="both"/>
              <w:rPr>
                <w:b/>
                <w:highlight w:val="lightGray"/>
              </w:rPr>
            </w:pPr>
            <w:r w:rsidRPr="005C416B">
              <w:rPr>
                <w:b/>
                <w:highlight w:val="lightGray"/>
              </w:rPr>
              <w:t>Notes</w:t>
            </w:r>
          </w:p>
        </w:tc>
      </w:tr>
      <w:tr w:rsidR="00A5788A" w:rsidRPr="005C416B" w14:paraId="463FBFF9" w14:textId="77777777" w:rsidTr="00A5788A">
        <w:trPr>
          <w:jc w:val="center"/>
        </w:trPr>
        <w:tc>
          <w:tcPr>
            <w:tcW w:w="1484" w:type="pct"/>
          </w:tcPr>
          <w:p w14:paraId="08C7E1F1" w14:textId="77777777" w:rsidR="00A5788A" w:rsidRPr="005C416B" w:rsidRDefault="00A5788A" w:rsidP="00FB1FB1">
            <w:pPr>
              <w:jc w:val="both"/>
              <w:rPr>
                <w:highlight w:val="lightGray"/>
              </w:rPr>
            </w:pPr>
            <w:r w:rsidRPr="005C416B">
              <w:rPr>
                <w:highlight w:val="lightGray"/>
              </w:rPr>
              <w:t>484 + 242</w:t>
            </w:r>
          </w:p>
        </w:tc>
        <w:tc>
          <w:tcPr>
            <w:tcW w:w="2141" w:type="pct"/>
          </w:tcPr>
          <w:p w14:paraId="77339E0F" w14:textId="77777777" w:rsidR="00A5788A" w:rsidRPr="005C416B" w:rsidRDefault="00A5788A" w:rsidP="00FB1FB1">
            <w:pPr>
              <w:jc w:val="both"/>
              <w:rPr>
                <w:highlight w:val="lightGray"/>
              </w:rPr>
            </w:pPr>
            <w:r w:rsidRPr="005C416B">
              <w:rPr>
                <w:highlight w:val="lightGray"/>
              </w:rPr>
              <w:t>60 MHz</w:t>
            </w:r>
          </w:p>
        </w:tc>
        <w:tc>
          <w:tcPr>
            <w:tcW w:w="1375" w:type="pct"/>
          </w:tcPr>
          <w:p w14:paraId="1243988B" w14:textId="77777777" w:rsidR="00A5788A" w:rsidRPr="005C416B" w:rsidRDefault="00A5788A" w:rsidP="00FB1FB1">
            <w:pPr>
              <w:jc w:val="both"/>
              <w:rPr>
                <w:highlight w:val="lightGray"/>
              </w:rPr>
            </w:pPr>
            <w:r w:rsidRPr="005C416B">
              <w:rPr>
                <w:highlight w:val="lightGray"/>
              </w:rPr>
              <w:t>4 options</w:t>
            </w:r>
          </w:p>
        </w:tc>
      </w:tr>
    </w:tbl>
    <w:p w14:paraId="16B48522" w14:textId="77777777" w:rsidR="007D36B4" w:rsidRPr="0021759F" w:rsidRDefault="007D36B4" w:rsidP="00FB1FB1">
      <w:pPr>
        <w:jc w:val="both"/>
      </w:pPr>
      <w:r w:rsidRPr="005C416B">
        <w:rPr>
          <w:highlight w:val="lightGray"/>
        </w:rPr>
        <w:t xml:space="preserve">[Motion 93, </w:t>
      </w:r>
      <w:sdt>
        <w:sdtPr>
          <w:rPr>
            <w:highlight w:val="lightGray"/>
          </w:rPr>
          <w:id w:val="80963285"/>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1557195335"/>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860E27" w:rsidRPr="00860E27">
            <w:rPr>
              <w:noProof/>
              <w:highlight w:val="lightGray"/>
              <w:lang w:val="en-US"/>
            </w:rPr>
            <w:t>[25]</w:t>
          </w:r>
          <w:r w:rsidRPr="005C416B">
            <w:rPr>
              <w:highlight w:val="lightGray"/>
            </w:rPr>
            <w:fldChar w:fldCharType="end"/>
          </w:r>
        </w:sdtContent>
      </w:sdt>
      <w:r w:rsidRPr="005C416B">
        <w:rPr>
          <w:highlight w:val="lightGray"/>
        </w:rPr>
        <w:t>]</w:t>
      </w:r>
    </w:p>
    <w:p w14:paraId="26641C61" w14:textId="77777777" w:rsidR="007D36B4" w:rsidRPr="0021759F" w:rsidRDefault="007D36B4" w:rsidP="00FB1FB1">
      <w:pPr>
        <w:jc w:val="both"/>
      </w:pPr>
    </w:p>
    <w:p w14:paraId="69A18376" w14:textId="5DE2F6DE" w:rsidR="00336669" w:rsidRPr="005C416B" w:rsidRDefault="00336669" w:rsidP="00336669">
      <w:pPr>
        <w:jc w:val="both"/>
        <w:rPr>
          <w:highlight w:val="lightGray"/>
        </w:rPr>
      </w:pPr>
      <w:r w:rsidRPr="005C416B">
        <w:rPr>
          <w:highlight w:val="lightGray"/>
        </w:rPr>
        <w:t>In 160 MHz non-OFDMA the following conditional mandatory (conditional on supporting puncturing) large RU combinations are supported.</w:t>
      </w:r>
    </w:p>
    <w:p w14:paraId="743D37FB" w14:textId="77777777" w:rsidR="00336669" w:rsidRPr="005C416B" w:rsidRDefault="00336669" w:rsidP="00486858">
      <w:pPr>
        <w:pStyle w:val="ListParagraph"/>
        <w:numPr>
          <w:ilvl w:val="0"/>
          <w:numId w:val="5"/>
        </w:numPr>
        <w:jc w:val="both"/>
        <w:rPr>
          <w:highlight w:val="lightGray"/>
        </w:rPr>
      </w:pPr>
      <w:r w:rsidRPr="005C416B">
        <w:rPr>
          <w:highlight w:val="lightGray"/>
        </w:rPr>
        <w:t>Any one of eight 242 RUs can be punctured.</w:t>
      </w:r>
    </w:p>
    <w:p w14:paraId="6B998A86" w14:textId="77777777" w:rsidR="00A5788A" w:rsidRPr="005C416B" w:rsidRDefault="00336669" w:rsidP="00486858">
      <w:pPr>
        <w:pStyle w:val="ListParagraph"/>
        <w:numPr>
          <w:ilvl w:val="0"/>
          <w:numId w:val="5"/>
        </w:numPr>
        <w:jc w:val="both"/>
        <w:rPr>
          <w:highlight w:val="lightGray"/>
        </w:rPr>
      </w:pPr>
      <w:r w:rsidRPr="005C416B">
        <w:rPr>
          <w:highlight w:val="lightGray"/>
        </w:rPr>
        <w:t>Any one of four 484 RUs can be punctured.</w:t>
      </w:r>
    </w:p>
    <w:tbl>
      <w:tblPr>
        <w:tblStyle w:val="TableGrid"/>
        <w:tblW w:w="0" w:type="auto"/>
        <w:tblLook w:val="04A0" w:firstRow="1" w:lastRow="0" w:firstColumn="1" w:lastColumn="0" w:noHBand="0" w:noVBand="1"/>
      </w:tblPr>
      <w:tblGrid>
        <w:gridCol w:w="2337"/>
        <w:gridCol w:w="2337"/>
        <w:gridCol w:w="2338"/>
        <w:gridCol w:w="2338"/>
      </w:tblGrid>
      <w:tr w:rsidR="00336669" w:rsidRPr="005C416B" w14:paraId="29AECBCC" w14:textId="77777777" w:rsidTr="00336669">
        <w:tc>
          <w:tcPr>
            <w:tcW w:w="2337" w:type="dxa"/>
          </w:tcPr>
          <w:p w14:paraId="7C6417B5" w14:textId="77777777" w:rsidR="00336669" w:rsidRPr="005C416B" w:rsidRDefault="00336669" w:rsidP="00FB1FB1">
            <w:pPr>
              <w:jc w:val="both"/>
              <w:rPr>
                <w:b/>
                <w:highlight w:val="lightGray"/>
              </w:rPr>
            </w:pPr>
            <w:r w:rsidRPr="005C416B">
              <w:rPr>
                <w:b/>
                <w:highlight w:val="lightGray"/>
              </w:rPr>
              <w:t>80 MHz RU Size</w:t>
            </w:r>
          </w:p>
        </w:tc>
        <w:tc>
          <w:tcPr>
            <w:tcW w:w="2337" w:type="dxa"/>
          </w:tcPr>
          <w:p w14:paraId="26EE83A6" w14:textId="77777777" w:rsidR="00336669" w:rsidRPr="005C416B" w:rsidRDefault="00336669" w:rsidP="00FB1FB1">
            <w:pPr>
              <w:jc w:val="both"/>
              <w:rPr>
                <w:b/>
                <w:highlight w:val="lightGray"/>
              </w:rPr>
            </w:pPr>
            <w:r w:rsidRPr="005C416B">
              <w:rPr>
                <w:b/>
                <w:highlight w:val="lightGray"/>
              </w:rPr>
              <w:t>80 MHz RU size</w:t>
            </w:r>
          </w:p>
        </w:tc>
        <w:tc>
          <w:tcPr>
            <w:tcW w:w="2338" w:type="dxa"/>
          </w:tcPr>
          <w:p w14:paraId="273D4BC0" w14:textId="77777777" w:rsidR="00336669" w:rsidRPr="005C416B" w:rsidRDefault="00336669" w:rsidP="00FB1FB1">
            <w:pPr>
              <w:jc w:val="both"/>
              <w:rPr>
                <w:b/>
                <w:highlight w:val="lightGray"/>
              </w:rPr>
            </w:pPr>
            <w:r w:rsidRPr="005C416B">
              <w:rPr>
                <w:b/>
                <w:highlight w:val="lightGray"/>
              </w:rPr>
              <w:t>Aggregate BW</w:t>
            </w:r>
          </w:p>
        </w:tc>
        <w:tc>
          <w:tcPr>
            <w:tcW w:w="2338" w:type="dxa"/>
          </w:tcPr>
          <w:p w14:paraId="758FD36C" w14:textId="77777777" w:rsidR="00336669" w:rsidRPr="005C416B" w:rsidRDefault="00336669" w:rsidP="00FB1FB1">
            <w:pPr>
              <w:jc w:val="both"/>
              <w:rPr>
                <w:b/>
                <w:highlight w:val="lightGray"/>
              </w:rPr>
            </w:pPr>
            <w:r w:rsidRPr="005C416B">
              <w:rPr>
                <w:b/>
                <w:highlight w:val="lightGray"/>
              </w:rPr>
              <w:t>Notes</w:t>
            </w:r>
          </w:p>
        </w:tc>
      </w:tr>
      <w:tr w:rsidR="00336669" w:rsidRPr="005C416B" w14:paraId="67BA7558" w14:textId="77777777" w:rsidTr="00336669">
        <w:tc>
          <w:tcPr>
            <w:tcW w:w="2337" w:type="dxa"/>
          </w:tcPr>
          <w:p w14:paraId="31CD2ACD" w14:textId="77777777" w:rsidR="00336669" w:rsidRPr="005C416B" w:rsidRDefault="00336669" w:rsidP="00FB1FB1">
            <w:pPr>
              <w:jc w:val="both"/>
              <w:rPr>
                <w:highlight w:val="lightGray"/>
              </w:rPr>
            </w:pPr>
            <w:r w:rsidRPr="005C416B">
              <w:rPr>
                <w:highlight w:val="lightGray"/>
              </w:rPr>
              <w:t>484</w:t>
            </w:r>
          </w:p>
        </w:tc>
        <w:tc>
          <w:tcPr>
            <w:tcW w:w="2337" w:type="dxa"/>
          </w:tcPr>
          <w:p w14:paraId="26EFBE36" w14:textId="77777777" w:rsidR="00336669" w:rsidRPr="005C416B" w:rsidRDefault="00336669" w:rsidP="00FB1FB1">
            <w:pPr>
              <w:jc w:val="both"/>
              <w:rPr>
                <w:highlight w:val="lightGray"/>
              </w:rPr>
            </w:pPr>
            <w:r w:rsidRPr="005C416B">
              <w:rPr>
                <w:highlight w:val="lightGray"/>
              </w:rPr>
              <w:t>996</w:t>
            </w:r>
          </w:p>
        </w:tc>
        <w:tc>
          <w:tcPr>
            <w:tcW w:w="2338" w:type="dxa"/>
          </w:tcPr>
          <w:p w14:paraId="5660D8E2" w14:textId="77777777" w:rsidR="00336669" w:rsidRPr="005C416B" w:rsidRDefault="00336669" w:rsidP="00FB1FB1">
            <w:pPr>
              <w:jc w:val="both"/>
              <w:rPr>
                <w:highlight w:val="lightGray"/>
              </w:rPr>
            </w:pPr>
            <w:r w:rsidRPr="005C416B">
              <w:rPr>
                <w:highlight w:val="lightGray"/>
              </w:rPr>
              <w:t>120 MHz</w:t>
            </w:r>
          </w:p>
        </w:tc>
        <w:tc>
          <w:tcPr>
            <w:tcW w:w="2338" w:type="dxa"/>
          </w:tcPr>
          <w:p w14:paraId="5C6D49F0" w14:textId="77777777" w:rsidR="00336669" w:rsidRPr="005C416B" w:rsidRDefault="00336669" w:rsidP="00FB1FB1">
            <w:pPr>
              <w:jc w:val="both"/>
              <w:rPr>
                <w:highlight w:val="lightGray"/>
              </w:rPr>
            </w:pPr>
            <w:r w:rsidRPr="005C416B">
              <w:rPr>
                <w:highlight w:val="lightGray"/>
              </w:rPr>
              <w:t>4 options</w:t>
            </w:r>
          </w:p>
        </w:tc>
      </w:tr>
      <w:tr w:rsidR="00336669" w:rsidRPr="005C416B" w14:paraId="210C6645" w14:textId="77777777" w:rsidTr="00336669">
        <w:tc>
          <w:tcPr>
            <w:tcW w:w="2337" w:type="dxa"/>
          </w:tcPr>
          <w:p w14:paraId="7734A627" w14:textId="77777777" w:rsidR="00336669" w:rsidRPr="005C416B" w:rsidRDefault="00336669" w:rsidP="00FB1FB1">
            <w:pPr>
              <w:jc w:val="both"/>
              <w:rPr>
                <w:highlight w:val="lightGray"/>
              </w:rPr>
            </w:pPr>
            <w:r w:rsidRPr="005C416B">
              <w:rPr>
                <w:highlight w:val="lightGray"/>
              </w:rPr>
              <w:t>484 + 242</w:t>
            </w:r>
          </w:p>
        </w:tc>
        <w:tc>
          <w:tcPr>
            <w:tcW w:w="2337" w:type="dxa"/>
          </w:tcPr>
          <w:p w14:paraId="39D729AB" w14:textId="77777777" w:rsidR="00336669" w:rsidRPr="005C416B" w:rsidRDefault="00336669" w:rsidP="00FB1FB1">
            <w:pPr>
              <w:jc w:val="both"/>
              <w:rPr>
                <w:highlight w:val="lightGray"/>
              </w:rPr>
            </w:pPr>
            <w:r w:rsidRPr="005C416B">
              <w:rPr>
                <w:highlight w:val="lightGray"/>
              </w:rPr>
              <w:t>996</w:t>
            </w:r>
          </w:p>
        </w:tc>
        <w:tc>
          <w:tcPr>
            <w:tcW w:w="2338" w:type="dxa"/>
          </w:tcPr>
          <w:p w14:paraId="0E665692" w14:textId="77777777" w:rsidR="00336669" w:rsidRPr="005C416B" w:rsidRDefault="00336669" w:rsidP="00FB1FB1">
            <w:pPr>
              <w:jc w:val="both"/>
              <w:rPr>
                <w:highlight w:val="lightGray"/>
              </w:rPr>
            </w:pPr>
            <w:r w:rsidRPr="005C416B">
              <w:rPr>
                <w:highlight w:val="lightGray"/>
              </w:rPr>
              <w:t>140 MHz</w:t>
            </w:r>
          </w:p>
        </w:tc>
        <w:tc>
          <w:tcPr>
            <w:tcW w:w="2338" w:type="dxa"/>
          </w:tcPr>
          <w:p w14:paraId="0713E387" w14:textId="77777777" w:rsidR="00336669" w:rsidRPr="005C416B" w:rsidRDefault="00336669" w:rsidP="00FB1FB1">
            <w:pPr>
              <w:jc w:val="both"/>
              <w:rPr>
                <w:highlight w:val="lightGray"/>
              </w:rPr>
            </w:pPr>
            <w:r w:rsidRPr="005C416B">
              <w:rPr>
                <w:highlight w:val="lightGray"/>
              </w:rPr>
              <w:t>8 options</w:t>
            </w:r>
          </w:p>
        </w:tc>
      </w:tr>
    </w:tbl>
    <w:p w14:paraId="73BC2FB1" w14:textId="77777777" w:rsidR="00336669" w:rsidRPr="005C416B" w:rsidRDefault="00336669" w:rsidP="00336669">
      <w:pPr>
        <w:jc w:val="both"/>
        <w:rPr>
          <w:highlight w:val="lightGray"/>
        </w:rPr>
      </w:pPr>
      <w:r w:rsidRPr="005C416B">
        <w:rPr>
          <w:highlight w:val="lightGray"/>
        </w:rPr>
        <w:t xml:space="preserve">[Motion 94, </w:t>
      </w:r>
      <w:sdt>
        <w:sdtPr>
          <w:rPr>
            <w:highlight w:val="lightGray"/>
          </w:rPr>
          <w:id w:val="-1989390653"/>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447075536"/>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860E27" w:rsidRPr="00860E27">
            <w:rPr>
              <w:noProof/>
              <w:highlight w:val="lightGray"/>
              <w:lang w:val="en-US"/>
            </w:rPr>
            <w:t>[25]</w:t>
          </w:r>
          <w:r w:rsidRPr="005C416B">
            <w:rPr>
              <w:highlight w:val="lightGray"/>
            </w:rPr>
            <w:fldChar w:fldCharType="end"/>
          </w:r>
        </w:sdtContent>
      </w:sdt>
      <w:r w:rsidRPr="005C416B">
        <w:rPr>
          <w:highlight w:val="lightGray"/>
        </w:rPr>
        <w:t>]</w:t>
      </w:r>
    </w:p>
    <w:p w14:paraId="157E9636" w14:textId="77777777" w:rsidR="00A5788A" w:rsidRPr="005C416B" w:rsidRDefault="00A5788A" w:rsidP="00FB1FB1">
      <w:pPr>
        <w:jc w:val="both"/>
        <w:rPr>
          <w:highlight w:val="lightGray"/>
        </w:rPr>
      </w:pPr>
    </w:p>
    <w:p w14:paraId="3455414D" w14:textId="3B111F68" w:rsidR="00057DDC" w:rsidRPr="005C416B" w:rsidRDefault="00057DDC" w:rsidP="00057DDC">
      <w:pPr>
        <w:jc w:val="both"/>
        <w:rPr>
          <w:highlight w:val="lightGray"/>
        </w:rPr>
      </w:pPr>
      <w:r w:rsidRPr="005C416B">
        <w:rPr>
          <w:highlight w:val="lightGray"/>
        </w:rPr>
        <w:t>In 240 MHz non-OFDMA the following conditional mandatory (conditional on supporting puncturing) large RU combinations are supported.</w:t>
      </w:r>
    </w:p>
    <w:p w14:paraId="45B6FCD7" w14:textId="77777777" w:rsidR="00057DDC" w:rsidRPr="005C416B" w:rsidRDefault="00057DDC" w:rsidP="00486858">
      <w:pPr>
        <w:pStyle w:val="ListParagraph"/>
        <w:numPr>
          <w:ilvl w:val="0"/>
          <w:numId w:val="23"/>
        </w:numPr>
        <w:jc w:val="both"/>
        <w:rPr>
          <w:highlight w:val="lightGray"/>
        </w:rPr>
      </w:pPr>
      <w:r w:rsidRPr="005C416B">
        <w:rPr>
          <w:highlight w:val="lightGray"/>
        </w:rPr>
        <w:t>Any one of six 484 RUs can be punctured.</w:t>
      </w:r>
    </w:p>
    <w:p w14:paraId="180EA417" w14:textId="77777777" w:rsidR="00336669" w:rsidRPr="005C416B" w:rsidRDefault="00057DDC" w:rsidP="00486858">
      <w:pPr>
        <w:pStyle w:val="ListParagraph"/>
        <w:numPr>
          <w:ilvl w:val="0"/>
          <w:numId w:val="23"/>
        </w:numPr>
        <w:jc w:val="both"/>
        <w:rPr>
          <w:highlight w:val="lightGray"/>
        </w:rPr>
      </w:pPr>
      <w:r w:rsidRPr="005C416B">
        <w:rPr>
          <w:highlight w:val="lightGray"/>
        </w:rPr>
        <w:t>Any one of three 996 RUs can be punctured.</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5C416B" w14:paraId="38F4A18B" w14:textId="77777777" w:rsidTr="00057DDC">
        <w:tc>
          <w:tcPr>
            <w:tcW w:w="1870" w:type="dxa"/>
          </w:tcPr>
          <w:p w14:paraId="04B9D3FC" w14:textId="77777777" w:rsidR="00057DDC" w:rsidRPr="005C416B" w:rsidRDefault="00057DDC" w:rsidP="00FB1FB1">
            <w:pPr>
              <w:jc w:val="both"/>
              <w:rPr>
                <w:b/>
                <w:highlight w:val="lightGray"/>
              </w:rPr>
            </w:pPr>
            <w:r w:rsidRPr="005C416B">
              <w:rPr>
                <w:b/>
                <w:highlight w:val="lightGray"/>
              </w:rPr>
              <w:t>80 MHz RU size</w:t>
            </w:r>
          </w:p>
        </w:tc>
        <w:tc>
          <w:tcPr>
            <w:tcW w:w="1870" w:type="dxa"/>
          </w:tcPr>
          <w:p w14:paraId="680624EA" w14:textId="77777777" w:rsidR="00057DDC" w:rsidRPr="005C416B" w:rsidRDefault="00057DDC" w:rsidP="00FB1FB1">
            <w:pPr>
              <w:jc w:val="both"/>
              <w:rPr>
                <w:b/>
                <w:highlight w:val="lightGray"/>
              </w:rPr>
            </w:pPr>
            <w:r w:rsidRPr="005C416B">
              <w:rPr>
                <w:b/>
                <w:highlight w:val="lightGray"/>
              </w:rPr>
              <w:t>80 MHz RU size</w:t>
            </w:r>
          </w:p>
        </w:tc>
        <w:tc>
          <w:tcPr>
            <w:tcW w:w="1870" w:type="dxa"/>
          </w:tcPr>
          <w:p w14:paraId="4EC311F4" w14:textId="77777777" w:rsidR="00057DDC" w:rsidRPr="005C416B" w:rsidRDefault="00057DDC" w:rsidP="00FB1FB1">
            <w:pPr>
              <w:jc w:val="both"/>
              <w:rPr>
                <w:b/>
                <w:highlight w:val="lightGray"/>
              </w:rPr>
            </w:pPr>
            <w:r w:rsidRPr="005C416B">
              <w:rPr>
                <w:b/>
                <w:highlight w:val="lightGray"/>
              </w:rPr>
              <w:t>80 MHz RU size</w:t>
            </w:r>
          </w:p>
        </w:tc>
        <w:tc>
          <w:tcPr>
            <w:tcW w:w="1870" w:type="dxa"/>
          </w:tcPr>
          <w:p w14:paraId="2C949B87" w14:textId="77777777" w:rsidR="00057DDC" w:rsidRPr="005C416B" w:rsidRDefault="00057DDC" w:rsidP="00FB1FB1">
            <w:pPr>
              <w:jc w:val="both"/>
              <w:rPr>
                <w:b/>
                <w:highlight w:val="lightGray"/>
              </w:rPr>
            </w:pPr>
            <w:r w:rsidRPr="005C416B">
              <w:rPr>
                <w:b/>
                <w:highlight w:val="lightGray"/>
              </w:rPr>
              <w:t>Aggregate BW</w:t>
            </w:r>
          </w:p>
        </w:tc>
        <w:tc>
          <w:tcPr>
            <w:tcW w:w="1870" w:type="dxa"/>
          </w:tcPr>
          <w:p w14:paraId="5C1F545F" w14:textId="77777777" w:rsidR="00057DDC" w:rsidRPr="005C416B" w:rsidRDefault="00057DDC" w:rsidP="00FB1FB1">
            <w:pPr>
              <w:jc w:val="both"/>
              <w:rPr>
                <w:b/>
                <w:highlight w:val="lightGray"/>
              </w:rPr>
            </w:pPr>
            <w:r w:rsidRPr="005C416B">
              <w:rPr>
                <w:b/>
                <w:highlight w:val="lightGray"/>
              </w:rPr>
              <w:t>Notes</w:t>
            </w:r>
          </w:p>
        </w:tc>
      </w:tr>
      <w:tr w:rsidR="00057DDC" w:rsidRPr="005C416B" w14:paraId="09A94A04" w14:textId="77777777" w:rsidTr="00057DDC">
        <w:tc>
          <w:tcPr>
            <w:tcW w:w="1870" w:type="dxa"/>
          </w:tcPr>
          <w:p w14:paraId="1BE633F4" w14:textId="77777777" w:rsidR="00057DDC" w:rsidRPr="005C416B" w:rsidRDefault="00057DDC" w:rsidP="00FB1FB1">
            <w:pPr>
              <w:jc w:val="both"/>
              <w:rPr>
                <w:highlight w:val="lightGray"/>
              </w:rPr>
            </w:pPr>
            <w:r w:rsidRPr="005C416B">
              <w:rPr>
                <w:highlight w:val="lightGray"/>
              </w:rPr>
              <w:t>484</w:t>
            </w:r>
          </w:p>
        </w:tc>
        <w:tc>
          <w:tcPr>
            <w:tcW w:w="1870" w:type="dxa"/>
          </w:tcPr>
          <w:p w14:paraId="6963E50A" w14:textId="77777777" w:rsidR="00057DDC" w:rsidRPr="005C416B" w:rsidRDefault="00057DDC" w:rsidP="00FB1FB1">
            <w:pPr>
              <w:jc w:val="both"/>
              <w:rPr>
                <w:highlight w:val="lightGray"/>
              </w:rPr>
            </w:pPr>
            <w:r w:rsidRPr="005C416B">
              <w:rPr>
                <w:highlight w:val="lightGray"/>
              </w:rPr>
              <w:t>996</w:t>
            </w:r>
          </w:p>
        </w:tc>
        <w:tc>
          <w:tcPr>
            <w:tcW w:w="1870" w:type="dxa"/>
          </w:tcPr>
          <w:p w14:paraId="3856A2D3" w14:textId="77777777" w:rsidR="00057DDC" w:rsidRPr="005C416B" w:rsidRDefault="00057DDC" w:rsidP="00FB1FB1">
            <w:pPr>
              <w:jc w:val="both"/>
              <w:rPr>
                <w:highlight w:val="lightGray"/>
              </w:rPr>
            </w:pPr>
            <w:r w:rsidRPr="005C416B">
              <w:rPr>
                <w:highlight w:val="lightGray"/>
              </w:rPr>
              <w:t>996</w:t>
            </w:r>
          </w:p>
        </w:tc>
        <w:tc>
          <w:tcPr>
            <w:tcW w:w="1870" w:type="dxa"/>
          </w:tcPr>
          <w:p w14:paraId="6EB14B98" w14:textId="77777777" w:rsidR="00057DDC" w:rsidRPr="005C416B" w:rsidRDefault="00057DDC" w:rsidP="00FB1FB1">
            <w:pPr>
              <w:jc w:val="both"/>
              <w:rPr>
                <w:highlight w:val="lightGray"/>
              </w:rPr>
            </w:pPr>
            <w:r w:rsidRPr="005C416B">
              <w:rPr>
                <w:highlight w:val="lightGray"/>
              </w:rPr>
              <w:t xml:space="preserve">200 MHz </w:t>
            </w:r>
          </w:p>
        </w:tc>
        <w:tc>
          <w:tcPr>
            <w:tcW w:w="1870" w:type="dxa"/>
          </w:tcPr>
          <w:p w14:paraId="22AE0958" w14:textId="77777777" w:rsidR="00057DDC" w:rsidRPr="005C416B" w:rsidRDefault="00057DDC" w:rsidP="00FB1FB1">
            <w:pPr>
              <w:jc w:val="both"/>
              <w:rPr>
                <w:highlight w:val="lightGray"/>
              </w:rPr>
            </w:pPr>
            <w:r w:rsidRPr="005C416B">
              <w:rPr>
                <w:highlight w:val="lightGray"/>
              </w:rPr>
              <w:t>6 options</w:t>
            </w:r>
          </w:p>
        </w:tc>
      </w:tr>
      <w:tr w:rsidR="00057DDC" w:rsidRPr="005C416B" w14:paraId="4DBEE093" w14:textId="77777777" w:rsidTr="00057DDC">
        <w:tc>
          <w:tcPr>
            <w:tcW w:w="1870" w:type="dxa"/>
          </w:tcPr>
          <w:p w14:paraId="3E893526" w14:textId="77777777" w:rsidR="00057DDC" w:rsidRPr="005C416B" w:rsidRDefault="00057DDC" w:rsidP="00FB1FB1">
            <w:pPr>
              <w:jc w:val="both"/>
              <w:rPr>
                <w:highlight w:val="lightGray"/>
              </w:rPr>
            </w:pPr>
            <w:r w:rsidRPr="005C416B">
              <w:rPr>
                <w:highlight w:val="lightGray"/>
              </w:rPr>
              <w:t>-</w:t>
            </w:r>
          </w:p>
        </w:tc>
        <w:tc>
          <w:tcPr>
            <w:tcW w:w="1870" w:type="dxa"/>
          </w:tcPr>
          <w:p w14:paraId="30C8C766" w14:textId="77777777" w:rsidR="00057DDC" w:rsidRPr="005C416B" w:rsidRDefault="00057DDC" w:rsidP="00FB1FB1">
            <w:pPr>
              <w:jc w:val="both"/>
              <w:rPr>
                <w:highlight w:val="lightGray"/>
              </w:rPr>
            </w:pPr>
            <w:r w:rsidRPr="005C416B">
              <w:rPr>
                <w:highlight w:val="lightGray"/>
              </w:rPr>
              <w:t>996</w:t>
            </w:r>
          </w:p>
        </w:tc>
        <w:tc>
          <w:tcPr>
            <w:tcW w:w="1870" w:type="dxa"/>
          </w:tcPr>
          <w:p w14:paraId="219670AB" w14:textId="77777777" w:rsidR="00057DDC" w:rsidRPr="005C416B" w:rsidRDefault="00057DDC" w:rsidP="00FB1FB1">
            <w:pPr>
              <w:jc w:val="both"/>
              <w:rPr>
                <w:highlight w:val="lightGray"/>
              </w:rPr>
            </w:pPr>
            <w:r w:rsidRPr="005C416B">
              <w:rPr>
                <w:highlight w:val="lightGray"/>
              </w:rPr>
              <w:t>996</w:t>
            </w:r>
          </w:p>
        </w:tc>
        <w:tc>
          <w:tcPr>
            <w:tcW w:w="1870" w:type="dxa"/>
          </w:tcPr>
          <w:p w14:paraId="236D1715" w14:textId="77777777" w:rsidR="00057DDC" w:rsidRPr="005C416B" w:rsidRDefault="00057DDC" w:rsidP="00FB1FB1">
            <w:pPr>
              <w:jc w:val="both"/>
              <w:rPr>
                <w:highlight w:val="lightGray"/>
              </w:rPr>
            </w:pPr>
            <w:r w:rsidRPr="005C416B">
              <w:rPr>
                <w:highlight w:val="lightGray"/>
              </w:rPr>
              <w:t xml:space="preserve">160 MHz </w:t>
            </w:r>
          </w:p>
        </w:tc>
        <w:tc>
          <w:tcPr>
            <w:tcW w:w="1870" w:type="dxa"/>
          </w:tcPr>
          <w:p w14:paraId="2B1B34A1" w14:textId="77777777" w:rsidR="00057DDC" w:rsidRPr="005C416B" w:rsidRDefault="00057DDC" w:rsidP="00FB1FB1">
            <w:pPr>
              <w:jc w:val="both"/>
              <w:rPr>
                <w:highlight w:val="lightGray"/>
              </w:rPr>
            </w:pPr>
            <w:r w:rsidRPr="005C416B">
              <w:rPr>
                <w:highlight w:val="lightGray"/>
              </w:rPr>
              <w:t>3 options</w:t>
            </w:r>
          </w:p>
        </w:tc>
      </w:tr>
    </w:tbl>
    <w:p w14:paraId="2EBA4A4F" w14:textId="77777777" w:rsidR="00057DDC" w:rsidRPr="0021759F" w:rsidRDefault="00057DDC" w:rsidP="00057DDC">
      <w:pPr>
        <w:jc w:val="both"/>
      </w:pPr>
      <w:r w:rsidRPr="005C416B">
        <w:rPr>
          <w:highlight w:val="lightGray"/>
        </w:rPr>
        <w:t xml:space="preserve">[Motion 95, </w:t>
      </w:r>
      <w:sdt>
        <w:sdtPr>
          <w:rPr>
            <w:highlight w:val="lightGray"/>
          </w:rPr>
          <w:id w:val="851455385"/>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1636715587"/>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860E27" w:rsidRPr="00860E27">
            <w:rPr>
              <w:noProof/>
              <w:highlight w:val="lightGray"/>
              <w:lang w:val="en-US"/>
            </w:rPr>
            <w:t>[25]</w:t>
          </w:r>
          <w:r w:rsidRPr="005C416B">
            <w:rPr>
              <w:highlight w:val="lightGray"/>
            </w:rPr>
            <w:fldChar w:fldCharType="end"/>
          </w:r>
        </w:sdtContent>
      </w:sdt>
      <w:r w:rsidRPr="005C416B">
        <w:rPr>
          <w:highlight w:val="lightGray"/>
        </w:rPr>
        <w:t>]</w:t>
      </w:r>
    </w:p>
    <w:p w14:paraId="3BC1898C" w14:textId="77777777" w:rsidR="00057DDC" w:rsidRPr="0094572F" w:rsidRDefault="00057DDC" w:rsidP="00FB1FB1">
      <w:pPr>
        <w:jc w:val="both"/>
        <w:rPr>
          <w:highlight w:val="lightGray"/>
        </w:rPr>
      </w:pPr>
    </w:p>
    <w:p w14:paraId="0AC69954" w14:textId="77777777" w:rsidR="005C2E48" w:rsidRPr="005C416B" w:rsidRDefault="005C2E48" w:rsidP="005C2E48">
      <w:pPr>
        <w:jc w:val="both"/>
        <w:rPr>
          <w:highlight w:val="lightGray"/>
        </w:rPr>
      </w:pPr>
      <w:r w:rsidRPr="005C416B">
        <w:rPr>
          <w:highlight w:val="lightGray"/>
        </w:rPr>
        <w:lastRenderedPageBreak/>
        <w:t>In 320 MHz non-OFDMA the following conditional mandatory (conditional on supporting puncturing) large RU combinations are supported.</w:t>
      </w:r>
    </w:p>
    <w:p w14:paraId="7FF4DA58" w14:textId="77777777" w:rsidR="005C2E48" w:rsidRPr="005C416B" w:rsidRDefault="005C2E48" w:rsidP="00486858">
      <w:pPr>
        <w:pStyle w:val="ListParagraph"/>
        <w:numPr>
          <w:ilvl w:val="0"/>
          <w:numId w:val="24"/>
        </w:numPr>
        <w:jc w:val="both"/>
        <w:rPr>
          <w:highlight w:val="lightGray"/>
        </w:rPr>
      </w:pPr>
      <w:r w:rsidRPr="005C416B">
        <w:rPr>
          <w:highlight w:val="lightGray"/>
        </w:rPr>
        <w:t>Any one of eight 484 RUs can be punctured.</w:t>
      </w:r>
    </w:p>
    <w:p w14:paraId="6F694FF6" w14:textId="77777777" w:rsidR="00057DDC" w:rsidRPr="005C416B" w:rsidRDefault="005C2E48" w:rsidP="00486858">
      <w:pPr>
        <w:pStyle w:val="ListParagraph"/>
        <w:numPr>
          <w:ilvl w:val="0"/>
          <w:numId w:val="24"/>
        </w:numPr>
        <w:jc w:val="both"/>
        <w:rPr>
          <w:highlight w:val="lightGray"/>
        </w:rPr>
      </w:pPr>
      <w:r w:rsidRPr="005C416B">
        <w:rPr>
          <w:highlight w:val="lightGray"/>
        </w:rPr>
        <w:t>Any one of four 996 RUs can be punctured.</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RPr="005C416B" w14:paraId="2498047F" w14:textId="77777777" w:rsidTr="005C2E48">
        <w:tc>
          <w:tcPr>
            <w:tcW w:w="744" w:type="pct"/>
          </w:tcPr>
          <w:p w14:paraId="362D8315" w14:textId="77777777" w:rsidR="005C2E48" w:rsidRPr="005C416B" w:rsidRDefault="005C2E48" w:rsidP="00FB1FB1">
            <w:pPr>
              <w:jc w:val="both"/>
              <w:rPr>
                <w:b/>
                <w:highlight w:val="lightGray"/>
              </w:rPr>
            </w:pPr>
            <w:r w:rsidRPr="005C416B">
              <w:rPr>
                <w:b/>
                <w:highlight w:val="lightGray"/>
              </w:rPr>
              <w:t xml:space="preserve">80 MHz </w:t>
            </w:r>
          </w:p>
          <w:p w14:paraId="0B0A9A11" w14:textId="77777777" w:rsidR="005C2E48" w:rsidRPr="005C416B" w:rsidRDefault="005C2E48" w:rsidP="00FB1FB1">
            <w:pPr>
              <w:jc w:val="both"/>
              <w:rPr>
                <w:b/>
                <w:highlight w:val="lightGray"/>
              </w:rPr>
            </w:pPr>
            <w:r w:rsidRPr="005C416B">
              <w:rPr>
                <w:b/>
                <w:highlight w:val="lightGray"/>
              </w:rPr>
              <w:t>RU size</w:t>
            </w:r>
          </w:p>
        </w:tc>
        <w:tc>
          <w:tcPr>
            <w:tcW w:w="744" w:type="pct"/>
          </w:tcPr>
          <w:p w14:paraId="30C5450F" w14:textId="77777777" w:rsidR="005C2E48" w:rsidRPr="005C416B" w:rsidRDefault="005C2E48" w:rsidP="00FB1FB1">
            <w:pPr>
              <w:jc w:val="both"/>
              <w:rPr>
                <w:b/>
                <w:highlight w:val="lightGray"/>
              </w:rPr>
            </w:pPr>
            <w:r w:rsidRPr="005C416B">
              <w:rPr>
                <w:b/>
                <w:highlight w:val="lightGray"/>
              </w:rPr>
              <w:t xml:space="preserve">80 MHz </w:t>
            </w:r>
          </w:p>
          <w:p w14:paraId="1AF723D9" w14:textId="77777777" w:rsidR="005C2E48" w:rsidRPr="005C416B" w:rsidRDefault="005C2E48" w:rsidP="00FB1FB1">
            <w:pPr>
              <w:jc w:val="both"/>
              <w:rPr>
                <w:b/>
                <w:highlight w:val="lightGray"/>
              </w:rPr>
            </w:pPr>
            <w:r w:rsidRPr="005C416B">
              <w:rPr>
                <w:b/>
                <w:highlight w:val="lightGray"/>
              </w:rPr>
              <w:t>RU size</w:t>
            </w:r>
          </w:p>
        </w:tc>
        <w:tc>
          <w:tcPr>
            <w:tcW w:w="744" w:type="pct"/>
          </w:tcPr>
          <w:p w14:paraId="1626F5AE" w14:textId="77777777" w:rsidR="005C2E48" w:rsidRPr="005C416B" w:rsidRDefault="005C2E48" w:rsidP="00FB1FB1">
            <w:pPr>
              <w:jc w:val="both"/>
              <w:rPr>
                <w:b/>
                <w:highlight w:val="lightGray"/>
              </w:rPr>
            </w:pPr>
            <w:r w:rsidRPr="005C416B">
              <w:rPr>
                <w:b/>
                <w:highlight w:val="lightGray"/>
              </w:rPr>
              <w:t xml:space="preserve">80 MHz </w:t>
            </w:r>
          </w:p>
          <w:p w14:paraId="6FABD060" w14:textId="77777777" w:rsidR="005C2E48" w:rsidRPr="005C416B" w:rsidRDefault="005C2E48" w:rsidP="00FB1FB1">
            <w:pPr>
              <w:jc w:val="both"/>
              <w:rPr>
                <w:b/>
                <w:highlight w:val="lightGray"/>
              </w:rPr>
            </w:pPr>
            <w:r w:rsidRPr="005C416B">
              <w:rPr>
                <w:b/>
                <w:highlight w:val="lightGray"/>
              </w:rPr>
              <w:t>RU size</w:t>
            </w:r>
          </w:p>
        </w:tc>
        <w:tc>
          <w:tcPr>
            <w:tcW w:w="744" w:type="pct"/>
          </w:tcPr>
          <w:p w14:paraId="2D65ED9C" w14:textId="77777777" w:rsidR="005C2E48" w:rsidRPr="005C416B" w:rsidRDefault="005C2E48" w:rsidP="00FB1FB1">
            <w:pPr>
              <w:jc w:val="both"/>
              <w:rPr>
                <w:b/>
                <w:highlight w:val="lightGray"/>
              </w:rPr>
            </w:pPr>
            <w:r w:rsidRPr="005C416B">
              <w:rPr>
                <w:b/>
                <w:highlight w:val="lightGray"/>
              </w:rPr>
              <w:t xml:space="preserve">80 MHz </w:t>
            </w:r>
          </w:p>
          <w:p w14:paraId="3A594187" w14:textId="77777777" w:rsidR="005C2E48" w:rsidRPr="005C416B" w:rsidRDefault="005C2E48" w:rsidP="00FB1FB1">
            <w:pPr>
              <w:jc w:val="both"/>
              <w:rPr>
                <w:b/>
                <w:highlight w:val="lightGray"/>
              </w:rPr>
            </w:pPr>
            <w:r w:rsidRPr="005C416B">
              <w:rPr>
                <w:b/>
                <w:highlight w:val="lightGray"/>
              </w:rPr>
              <w:t>RU size</w:t>
            </w:r>
          </w:p>
        </w:tc>
        <w:tc>
          <w:tcPr>
            <w:tcW w:w="1232" w:type="pct"/>
          </w:tcPr>
          <w:p w14:paraId="0D33B94E" w14:textId="77777777" w:rsidR="005C2E48" w:rsidRPr="005C416B" w:rsidRDefault="005C2E48" w:rsidP="00FB1FB1">
            <w:pPr>
              <w:jc w:val="both"/>
              <w:rPr>
                <w:b/>
                <w:highlight w:val="lightGray"/>
              </w:rPr>
            </w:pPr>
            <w:r w:rsidRPr="005C416B">
              <w:rPr>
                <w:b/>
                <w:highlight w:val="lightGray"/>
              </w:rPr>
              <w:t>Aggregate BW</w:t>
            </w:r>
          </w:p>
        </w:tc>
        <w:tc>
          <w:tcPr>
            <w:tcW w:w="791" w:type="pct"/>
          </w:tcPr>
          <w:p w14:paraId="14588FF9" w14:textId="77777777" w:rsidR="005C2E48" w:rsidRPr="005C416B" w:rsidRDefault="005C2E48" w:rsidP="00FB1FB1">
            <w:pPr>
              <w:jc w:val="both"/>
              <w:rPr>
                <w:b/>
                <w:highlight w:val="lightGray"/>
              </w:rPr>
            </w:pPr>
            <w:r w:rsidRPr="005C416B">
              <w:rPr>
                <w:b/>
                <w:highlight w:val="lightGray"/>
              </w:rPr>
              <w:t>Notes</w:t>
            </w:r>
          </w:p>
        </w:tc>
      </w:tr>
      <w:tr w:rsidR="005C2E48" w:rsidRPr="005C416B" w14:paraId="1D7221D5" w14:textId="77777777" w:rsidTr="005C2E48">
        <w:tc>
          <w:tcPr>
            <w:tcW w:w="744" w:type="pct"/>
          </w:tcPr>
          <w:p w14:paraId="76F14916" w14:textId="77777777" w:rsidR="005C2E48" w:rsidRPr="005C416B" w:rsidRDefault="005C2E48" w:rsidP="00FB1FB1">
            <w:pPr>
              <w:jc w:val="both"/>
              <w:rPr>
                <w:highlight w:val="lightGray"/>
              </w:rPr>
            </w:pPr>
            <w:r w:rsidRPr="005C416B">
              <w:rPr>
                <w:highlight w:val="lightGray"/>
              </w:rPr>
              <w:t>484</w:t>
            </w:r>
          </w:p>
        </w:tc>
        <w:tc>
          <w:tcPr>
            <w:tcW w:w="744" w:type="pct"/>
          </w:tcPr>
          <w:p w14:paraId="218DBFBD" w14:textId="77777777" w:rsidR="005C2E48" w:rsidRPr="005C416B" w:rsidRDefault="005C2E48" w:rsidP="00FB1FB1">
            <w:pPr>
              <w:jc w:val="both"/>
              <w:rPr>
                <w:highlight w:val="lightGray"/>
              </w:rPr>
            </w:pPr>
            <w:r w:rsidRPr="005C416B">
              <w:rPr>
                <w:highlight w:val="lightGray"/>
              </w:rPr>
              <w:t>996</w:t>
            </w:r>
          </w:p>
        </w:tc>
        <w:tc>
          <w:tcPr>
            <w:tcW w:w="744" w:type="pct"/>
          </w:tcPr>
          <w:p w14:paraId="56017B1E" w14:textId="77777777" w:rsidR="005C2E48" w:rsidRPr="005C416B" w:rsidRDefault="005C2E48" w:rsidP="00FB1FB1">
            <w:pPr>
              <w:jc w:val="both"/>
              <w:rPr>
                <w:highlight w:val="lightGray"/>
              </w:rPr>
            </w:pPr>
            <w:r w:rsidRPr="005C416B">
              <w:rPr>
                <w:highlight w:val="lightGray"/>
              </w:rPr>
              <w:t>996</w:t>
            </w:r>
          </w:p>
        </w:tc>
        <w:tc>
          <w:tcPr>
            <w:tcW w:w="744" w:type="pct"/>
          </w:tcPr>
          <w:p w14:paraId="11DD165A" w14:textId="77777777" w:rsidR="005C2E48" w:rsidRPr="005C416B" w:rsidRDefault="005C2E48" w:rsidP="00FB1FB1">
            <w:pPr>
              <w:jc w:val="both"/>
              <w:rPr>
                <w:highlight w:val="lightGray"/>
              </w:rPr>
            </w:pPr>
            <w:r w:rsidRPr="005C416B">
              <w:rPr>
                <w:highlight w:val="lightGray"/>
              </w:rPr>
              <w:t>996</w:t>
            </w:r>
          </w:p>
        </w:tc>
        <w:tc>
          <w:tcPr>
            <w:tcW w:w="1232" w:type="pct"/>
          </w:tcPr>
          <w:p w14:paraId="69AF361C" w14:textId="77777777" w:rsidR="005C2E48" w:rsidRPr="005C416B" w:rsidRDefault="005C2E48" w:rsidP="00FB1FB1">
            <w:pPr>
              <w:jc w:val="both"/>
              <w:rPr>
                <w:highlight w:val="lightGray"/>
              </w:rPr>
            </w:pPr>
            <w:r w:rsidRPr="005C416B">
              <w:rPr>
                <w:highlight w:val="lightGray"/>
              </w:rPr>
              <w:t>280 MHz</w:t>
            </w:r>
          </w:p>
        </w:tc>
        <w:tc>
          <w:tcPr>
            <w:tcW w:w="791" w:type="pct"/>
          </w:tcPr>
          <w:p w14:paraId="01BBD1F4" w14:textId="77777777" w:rsidR="005C2E48" w:rsidRPr="005C416B" w:rsidRDefault="005C2E48" w:rsidP="00FB1FB1">
            <w:pPr>
              <w:jc w:val="both"/>
              <w:rPr>
                <w:highlight w:val="lightGray"/>
              </w:rPr>
            </w:pPr>
            <w:r w:rsidRPr="005C416B">
              <w:rPr>
                <w:highlight w:val="lightGray"/>
              </w:rPr>
              <w:t>8 options</w:t>
            </w:r>
          </w:p>
        </w:tc>
      </w:tr>
      <w:tr w:rsidR="005C2E48" w:rsidRPr="005C416B" w14:paraId="609AE6D4" w14:textId="77777777" w:rsidTr="005C2E48">
        <w:tc>
          <w:tcPr>
            <w:tcW w:w="744" w:type="pct"/>
          </w:tcPr>
          <w:p w14:paraId="3E88B7F5" w14:textId="77777777" w:rsidR="005C2E48" w:rsidRPr="005C416B" w:rsidRDefault="005C2E48" w:rsidP="00FB1FB1">
            <w:pPr>
              <w:jc w:val="both"/>
              <w:rPr>
                <w:highlight w:val="lightGray"/>
              </w:rPr>
            </w:pPr>
            <w:r w:rsidRPr="005C416B">
              <w:rPr>
                <w:highlight w:val="lightGray"/>
              </w:rPr>
              <w:t>-</w:t>
            </w:r>
          </w:p>
        </w:tc>
        <w:tc>
          <w:tcPr>
            <w:tcW w:w="744" w:type="pct"/>
          </w:tcPr>
          <w:p w14:paraId="1E05F8BD" w14:textId="77777777" w:rsidR="005C2E48" w:rsidRPr="005C416B" w:rsidRDefault="005C2E48" w:rsidP="00FB1FB1">
            <w:pPr>
              <w:jc w:val="both"/>
              <w:rPr>
                <w:highlight w:val="lightGray"/>
              </w:rPr>
            </w:pPr>
            <w:r w:rsidRPr="005C416B">
              <w:rPr>
                <w:highlight w:val="lightGray"/>
              </w:rPr>
              <w:t>996</w:t>
            </w:r>
          </w:p>
        </w:tc>
        <w:tc>
          <w:tcPr>
            <w:tcW w:w="744" w:type="pct"/>
          </w:tcPr>
          <w:p w14:paraId="6624301E" w14:textId="77777777" w:rsidR="005C2E48" w:rsidRPr="005C416B" w:rsidRDefault="005C2E48" w:rsidP="00FB1FB1">
            <w:pPr>
              <w:jc w:val="both"/>
              <w:rPr>
                <w:highlight w:val="lightGray"/>
              </w:rPr>
            </w:pPr>
            <w:r w:rsidRPr="005C416B">
              <w:rPr>
                <w:highlight w:val="lightGray"/>
              </w:rPr>
              <w:t>996</w:t>
            </w:r>
          </w:p>
        </w:tc>
        <w:tc>
          <w:tcPr>
            <w:tcW w:w="744" w:type="pct"/>
          </w:tcPr>
          <w:p w14:paraId="1556D75A" w14:textId="77777777" w:rsidR="005C2E48" w:rsidRPr="005C416B" w:rsidRDefault="005C2E48" w:rsidP="00FB1FB1">
            <w:pPr>
              <w:jc w:val="both"/>
              <w:rPr>
                <w:highlight w:val="lightGray"/>
              </w:rPr>
            </w:pPr>
            <w:r w:rsidRPr="005C416B">
              <w:rPr>
                <w:highlight w:val="lightGray"/>
              </w:rPr>
              <w:t>996</w:t>
            </w:r>
          </w:p>
        </w:tc>
        <w:tc>
          <w:tcPr>
            <w:tcW w:w="1232" w:type="pct"/>
          </w:tcPr>
          <w:p w14:paraId="3F90531D" w14:textId="77777777" w:rsidR="005C2E48" w:rsidRPr="005C416B" w:rsidRDefault="005C2E48" w:rsidP="00FB1FB1">
            <w:pPr>
              <w:jc w:val="both"/>
              <w:rPr>
                <w:highlight w:val="lightGray"/>
              </w:rPr>
            </w:pPr>
            <w:r w:rsidRPr="005C416B">
              <w:rPr>
                <w:highlight w:val="lightGray"/>
              </w:rPr>
              <w:t>240 MHz</w:t>
            </w:r>
          </w:p>
        </w:tc>
        <w:tc>
          <w:tcPr>
            <w:tcW w:w="791" w:type="pct"/>
          </w:tcPr>
          <w:p w14:paraId="1ED15AF3" w14:textId="77777777" w:rsidR="005C2E48" w:rsidRPr="005C416B" w:rsidRDefault="005C2E48" w:rsidP="00FB1FB1">
            <w:pPr>
              <w:jc w:val="both"/>
              <w:rPr>
                <w:highlight w:val="lightGray"/>
              </w:rPr>
            </w:pPr>
            <w:r w:rsidRPr="005C416B">
              <w:rPr>
                <w:highlight w:val="lightGray"/>
              </w:rPr>
              <w:t>4 options</w:t>
            </w:r>
          </w:p>
        </w:tc>
      </w:tr>
    </w:tbl>
    <w:p w14:paraId="319648F4" w14:textId="77777777" w:rsidR="005C2E48" w:rsidRPr="0021759F" w:rsidRDefault="00057DDC" w:rsidP="005C2E48">
      <w:pPr>
        <w:jc w:val="both"/>
      </w:pPr>
      <w:r w:rsidRPr="005C416B">
        <w:rPr>
          <w:highlight w:val="lightGray"/>
        </w:rPr>
        <w:t xml:space="preserve">[Motion 96, </w:t>
      </w:r>
      <w:sdt>
        <w:sdtPr>
          <w:rPr>
            <w:highlight w:val="lightGray"/>
          </w:rPr>
          <w:id w:val="-1128771496"/>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1506274901"/>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860E27" w:rsidRPr="00860E27">
            <w:rPr>
              <w:noProof/>
              <w:highlight w:val="lightGray"/>
              <w:lang w:val="en-US"/>
            </w:rPr>
            <w:t>[25]</w:t>
          </w:r>
          <w:r w:rsidRPr="005C416B">
            <w:rPr>
              <w:highlight w:val="lightGray"/>
            </w:rPr>
            <w:fldChar w:fldCharType="end"/>
          </w:r>
        </w:sdtContent>
      </w:sdt>
      <w:r w:rsidRPr="005C416B">
        <w:rPr>
          <w:highlight w:val="lightGray"/>
        </w:rPr>
        <w:t>]</w:t>
      </w:r>
    </w:p>
    <w:p w14:paraId="33FD318A" w14:textId="77777777" w:rsidR="00E94ABB" w:rsidRPr="0021759F" w:rsidRDefault="00E94ABB" w:rsidP="00E94ABB">
      <w:pPr>
        <w:pStyle w:val="Heading3"/>
        <w:jc w:val="both"/>
      </w:pPr>
      <w:bookmarkStart w:id="365" w:name="_Toc47082035"/>
      <w:r w:rsidRPr="0021759F">
        <w:t>Interleaving for RUs and aggregated RUs</w:t>
      </w:r>
      <w:bookmarkEnd w:id="365"/>
    </w:p>
    <w:p w14:paraId="13623D73" w14:textId="14B0A2C8" w:rsidR="00BD0166" w:rsidRPr="005C416B" w:rsidRDefault="004543DC" w:rsidP="00E94ABB">
      <w:pPr>
        <w:jc w:val="both"/>
        <w:rPr>
          <w:szCs w:val="22"/>
          <w:highlight w:val="lightGray"/>
          <w:lang w:val="en-US"/>
        </w:rPr>
      </w:pPr>
      <w:r w:rsidRPr="005C416B">
        <w:rPr>
          <w:szCs w:val="22"/>
          <w:highlight w:val="lightGray"/>
          <w:lang w:val="en-US"/>
        </w:rPr>
        <w:t>802.11be supports j</w:t>
      </w:r>
      <w:r w:rsidR="00426093" w:rsidRPr="005C416B">
        <w:rPr>
          <w:szCs w:val="22"/>
          <w:highlight w:val="lightGray"/>
          <w:lang w:val="en-US"/>
        </w:rPr>
        <w:t xml:space="preserve">oint </w:t>
      </w:r>
      <w:r w:rsidR="00BD0166" w:rsidRPr="005C416B">
        <w:rPr>
          <w:szCs w:val="22"/>
          <w:highlight w:val="lightGray"/>
          <w:lang w:val="en-US"/>
        </w:rPr>
        <w:t>interleaving for BCC and joint tone mapper for LDPC for RU and aggregated RU size &lt;=</w:t>
      </w:r>
      <w:r w:rsidR="00B43B82" w:rsidRPr="005C416B">
        <w:rPr>
          <w:szCs w:val="22"/>
          <w:highlight w:val="lightGray"/>
          <w:lang w:val="en-US"/>
        </w:rPr>
        <w:t xml:space="preserve"> </w:t>
      </w:r>
      <w:r w:rsidR="00BD0166" w:rsidRPr="005C416B">
        <w:rPr>
          <w:szCs w:val="22"/>
          <w:highlight w:val="lightGray"/>
          <w:lang w:val="en-US"/>
        </w:rPr>
        <w:t>80 MHz</w:t>
      </w:r>
      <w:r w:rsidR="00266C37" w:rsidRPr="005C416B">
        <w:rPr>
          <w:szCs w:val="22"/>
          <w:highlight w:val="lightGray"/>
          <w:lang w:val="en-US"/>
        </w:rPr>
        <w:t>.</w:t>
      </w:r>
    </w:p>
    <w:p w14:paraId="6FC5E84A" w14:textId="2FF32D2E" w:rsidR="00C75009" w:rsidRPr="005C416B" w:rsidRDefault="00BC6506" w:rsidP="009B4614">
      <w:pPr>
        <w:jc w:val="both"/>
        <w:rPr>
          <w:szCs w:val="22"/>
          <w:highlight w:val="lightGray"/>
          <w:lang w:val="en-US"/>
        </w:rPr>
      </w:pPr>
      <w:r w:rsidRPr="005C416B">
        <w:rPr>
          <w:szCs w:val="22"/>
          <w:highlight w:val="lightGray"/>
          <w:lang w:val="en-US"/>
        </w:rPr>
        <w:t xml:space="preserve">[Motion </w:t>
      </w:r>
      <w:r w:rsidR="00C75009" w:rsidRPr="005C416B">
        <w:rPr>
          <w:szCs w:val="22"/>
          <w:highlight w:val="lightGray"/>
          <w:lang w:val="en-US"/>
        </w:rPr>
        <w:t xml:space="preserve">111, </w:t>
      </w:r>
      <w:r w:rsidR="00A44FF1" w:rsidRPr="005C416B">
        <w:rPr>
          <w:szCs w:val="22"/>
          <w:highlight w:val="lightGray"/>
          <w:lang w:val="en-US"/>
        </w:rPr>
        <w:t xml:space="preserve">#SP0611-02, </w:t>
      </w:r>
      <w:sdt>
        <w:sdtPr>
          <w:rPr>
            <w:szCs w:val="22"/>
            <w:highlight w:val="lightGray"/>
            <w:lang w:val="en-US"/>
          </w:rPr>
          <w:id w:val="986506494"/>
          <w:citation/>
        </w:sdtPr>
        <w:sdtEndPr/>
        <w:sdtContent>
          <w:r w:rsidR="003D7426" w:rsidRPr="005C416B">
            <w:rPr>
              <w:szCs w:val="22"/>
              <w:highlight w:val="lightGray"/>
              <w:lang w:val="en-US"/>
            </w:rPr>
            <w:fldChar w:fldCharType="begin"/>
          </w:r>
          <w:r w:rsidR="003D7426" w:rsidRPr="005C416B">
            <w:rPr>
              <w:szCs w:val="22"/>
              <w:highlight w:val="lightGray"/>
              <w:lang w:val="en-US"/>
            </w:rPr>
            <w:instrText xml:space="preserve"> CITATION 19_1755r4 \l 1033 </w:instrText>
          </w:r>
          <w:r w:rsidR="003D7426" w:rsidRPr="005C416B">
            <w:rPr>
              <w:szCs w:val="22"/>
              <w:highlight w:val="lightGray"/>
              <w:lang w:val="en-US"/>
            </w:rPr>
            <w:fldChar w:fldCharType="separate"/>
          </w:r>
          <w:r w:rsidR="00860E27" w:rsidRPr="00860E27">
            <w:rPr>
              <w:noProof/>
              <w:szCs w:val="22"/>
              <w:highlight w:val="lightGray"/>
              <w:lang w:val="en-US"/>
            </w:rPr>
            <w:t>[9]</w:t>
          </w:r>
          <w:r w:rsidR="003D7426" w:rsidRPr="005C416B">
            <w:rPr>
              <w:szCs w:val="22"/>
              <w:highlight w:val="lightGray"/>
              <w:lang w:val="en-US"/>
            </w:rPr>
            <w:fldChar w:fldCharType="end"/>
          </w:r>
        </w:sdtContent>
      </w:sdt>
      <w:r w:rsidR="003D7426" w:rsidRPr="005C416B">
        <w:rPr>
          <w:szCs w:val="22"/>
          <w:highlight w:val="lightGray"/>
          <w:lang w:val="en-US"/>
        </w:rPr>
        <w:t xml:space="preserve"> and</w:t>
      </w:r>
      <w:r w:rsidR="00266C37" w:rsidRPr="005C416B">
        <w:rPr>
          <w:szCs w:val="22"/>
          <w:highlight w:val="lightGray"/>
          <w:lang w:val="en-US"/>
        </w:rPr>
        <w:t xml:space="preserve"> </w:t>
      </w:r>
      <w:sdt>
        <w:sdtPr>
          <w:rPr>
            <w:szCs w:val="22"/>
            <w:highlight w:val="lightGray"/>
            <w:lang w:val="en-US"/>
          </w:rPr>
          <w:id w:val="-1229921621"/>
          <w:citation/>
        </w:sdtPr>
        <w:sdtEndPr/>
        <w:sdtContent>
          <w:r w:rsidR="00266C37" w:rsidRPr="005C416B">
            <w:rPr>
              <w:szCs w:val="22"/>
              <w:highlight w:val="lightGray"/>
              <w:lang w:val="en-US"/>
            </w:rPr>
            <w:fldChar w:fldCharType="begin"/>
          </w:r>
          <w:r w:rsidR="00266C37" w:rsidRPr="005C416B">
            <w:rPr>
              <w:szCs w:val="22"/>
              <w:highlight w:val="lightGray"/>
              <w:lang w:val="en-US"/>
            </w:rPr>
            <w:instrText xml:space="preserve"> CITATION 20_0394r1 \l 1033 </w:instrText>
          </w:r>
          <w:r w:rsidR="00266C37" w:rsidRPr="005C416B">
            <w:rPr>
              <w:szCs w:val="22"/>
              <w:highlight w:val="lightGray"/>
              <w:lang w:val="en-US"/>
            </w:rPr>
            <w:fldChar w:fldCharType="separate"/>
          </w:r>
          <w:r w:rsidR="00860E27" w:rsidRPr="00860E27">
            <w:rPr>
              <w:noProof/>
              <w:szCs w:val="22"/>
              <w:highlight w:val="lightGray"/>
              <w:lang w:val="en-US"/>
            </w:rPr>
            <w:t>[27]</w:t>
          </w:r>
          <w:r w:rsidR="00266C37" w:rsidRPr="005C416B">
            <w:rPr>
              <w:szCs w:val="22"/>
              <w:highlight w:val="lightGray"/>
              <w:lang w:val="en-US"/>
            </w:rPr>
            <w:fldChar w:fldCharType="end"/>
          </w:r>
        </w:sdtContent>
      </w:sdt>
      <w:r w:rsidR="00266C37" w:rsidRPr="005C416B">
        <w:rPr>
          <w:szCs w:val="22"/>
          <w:highlight w:val="lightGray"/>
          <w:lang w:val="en-US"/>
        </w:rPr>
        <w:t>]</w:t>
      </w:r>
    </w:p>
    <w:p w14:paraId="272E37B6" w14:textId="77777777" w:rsidR="00741D4C" w:rsidRPr="005C416B" w:rsidRDefault="00741D4C" w:rsidP="004A2466">
      <w:pPr>
        <w:jc w:val="both"/>
        <w:rPr>
          <w:szCs w:val="22"/>
          <w:highlight w:val="lightGray"/>
          <w:lang w:val="en-US"/>
        </w:rPr>
      </w:pPr>
    </w:p>
    <w:p w14:paraId="331C0CCC" w14:textId="714732EB" w:rsidR="004A2466" w:rsidRPr="005C416B" w:rsidRDefault="00426093" w:rsidP="004A2466">
      <w:pPr>
        <w:jc w:val="both"/>
        <w:rPr>
          <w:szCs w:val="22"/>
          <w:highlight w:val="lightGray"/>
          <w:lang w:val="en-US"/>
        </w:rPr>
      </w:pPr>
      <w:r w:rsidRPr="005C416B">
        <w:rPr>
          <w:szCs w:val="22"/>
          <w:highlight w:val="lightGray"/>
          <w:lang w:val="en-US"/>
        </w:rPr>
        <w:t>T</w:t>
      </w:r>
      <w:r w:rsidR="004A2466" w:rsidRPr="005C416B">
        <w:rPr>
          <w:szCs w:val="22"/>
          <w:highlight w:val="lightGray"/>
          <w:lang w:val="en-US"/>
        </w:rPr>
        <w:t xml:space="preserve">he segment parser bit distribution sequence starts from the lowest frequency location to the highest frequency, just like in </w:t>
      </w:r>
      <w:r w:rsidR="002B5880" w:rsidRPr="005C416B">
        <w:rPr>
          <w:szCs w:val="22"/>
          <w:highlight w:val="lightGray"/>
          <w:lang w:val="en-US"/>
        </w:rPr>
        <w:t>802.</w:t>
      </w:r>
      <w:r w:rsidR="004A2466" w:rsidRPr="005C416B">
        <w:rPr>
          <w:szCs w:val="22"/>
          <w:highlight w:val="lightGray"/>
          <w:lang w:val="en-US"/>
        </w:rPr>
        <w:t>11ac/</w:t>
      </w:r>
      <w:r w:rsidR="002B5880" w:rsidRPr="005C416B">
        <w:rPr>
          <w:szCs w:val="22"/>
          <w:highlight w:val="lightGray"/>
          <w:lang w:val="en-US"/>
        </w:rPr>
        <w:t>802.11</w:t>
      </w:r>
      <w:r w:rsidR="004A2466" w:rsidRPr="005C416B">
        <w:rPr>
          <w:szCs w:val="22"/>
          <w:highlight w:val="lightGray"/>
          <w:lang w:val="en-US"/>
        </w:rPr>
        <w:t>ax</w:t>
      </w:r>
      <w:r w:rsidRPr="005C416B">
        <w:rPr>
          <w:szCs w:val="22"/>
          <w:highlight w:val="lightGray"/>
          <w:lang w:val="en-US"/>
        </w:rPr>
        <w:t>.</w:t>
      </w:r>
    </w:p>
    <w:p w14:paraId="732BF04F" w14:textId="590B14C7" w:rsidR="00417F3A" w:rsidRPr="005C416B" w:rsidRDefault="00BC6506" w:rsidP="004A2466">
      <w:pPr>
        <w:jc w:val="both"/>
        <w:rPr>
          <w:szCs w:val="22"/>
          <w:highlight w:val="lightGray"/>
          <w:lang w:val="en-US"/>
        </w:rPr>
      </w:pPr>
      <w:r w:rsidRPr="005C416B">
        <w:rPr>
          <w:szCs w:val="22"/>
          <w:highlight w:val="lightGray"/>
          <w:lang w:val="en-US"/>
        </w:rPr>
        <w:t xml:space="preserve">[Motion </w:t>
      </w:r>
      <w:r w:rsidR="00417F3A" w:rsidRPr="005C416B">
        <w:rPr>
          <w:szCs w:val="22"/>
          <w:highlight w:val="lightGray"/>
          <w:lang w:val="en-US"/>
        </w:rPr>
        <w:t xml:space="preserve">111, #SP0611-03, </w:t>
      </w:r>
      <w:sdt>
        <w:sdtPr>
          <w:rPr>
            <w:szCs w:val="22"/>
            <w:highlight w:val="lightGray"/>
            <w:lang w:val="en-US"/>
          </w:rPr>
          <w:id w:val="1402102722"/>
          <w:citation/>
        </w:sdtPr>
        <w:sdtEndPr/>
        <w:sdtContent>
          <w:r w:rsidR="00417F3A" w:rsidRPr="005C416B">
            <w:rPr>
              <w:szCs w:val="22"/>
              <w:highlight w:val="lightGray"/>
              <w:lang w:val="en-US"/>
            </w:rPr>
            <w:fldChar w:fldCharType="begin"/>
          </w:r>
          <w:r w:rsidR="00417F3A" w:rsidRPr="005C416B">
            <w:rPr>
              <w:szCs w:val="22"/>
              <w:highlight w:val="lightGray"/>
              <w:lang w:val="en-US"/>
            </w:rPr>
            <w:instrText xml:space="preserve"> CITATION 19_1755r4 \l 1033 </w:instrText>
          </w:r>
          <w:r w:rsidR="00417F3A" w:rsidRPr="005C416B">
            <w:rPr>
              <w:szCs w:val="22"/>
              <w:highlight w:val="lightGray"/>
              <w:lang w:val="en-US"/>
            </w:rPr>
            <w:fldChar w:fldCharType="separate"/>
          </w:r>
          <w:r w:rsidR="00860E27" w:rsidRPr="00860E27">
            <w:rPr>
              <w:noProof/>
              <w:szCs w:val="22"/>
              <w:highlight w:val="lightGray"/>
              <w:lang w:val="en-US"/>
            </w:rPr>
            <w:t>[9]</w:t>
          </w:r>
          <w:r w:rsidR="00417F3A" w:rsidRPr="005C416B">
            <w:rPr>
              <w:szCs w:val="22"/>
              <w:highlight w:val="lightGray"/>
              <w:lang w:val="en-US"/>
            </w:rPr>
            <w:fldChar w:fldCharType="end"/>
          </w:r>
        </w:sdtContent>
      </w:sdt>
      <w:r w:rsidR="00417F3A" w:rsidRPr="005C416B">
        <w:rPr>
          <w:szCs w:val="22"/>
          <w:highlight w:val="lightGray"/>
          <w:lang w:val="en-US"/>
        </w:rPr>
        <w:t xml:space="preserve"> and </w:t>
      </w:r>
      <w:sdt>
        <w:sdtPr>
          <w:rPr>
            <w:szCs w:val="22"/>
            <w:highlight w:val="lightGray"/>
            <w:lang w:val="en-US"/>
          </w:rPr>
          <w:id w:val="1340896040"/>
          <w:citation/>
        </w:sdtPr>
        <w:sdtEndPr/>
        <w:sdtContent>
          <w:r w:rsidR="00417F3A" w:rsidRPr="005C416B">
            <w:rPr>
              <w:szCs w:val="22"/>
              <w:highlight w:val="lightGray"/>
              <w:lang w:val="en-US"/>
            </w:rPr>
            <w:fldChar w:fldCharType="begin"/>
          </w:r>
          <w:r w:rsidR="00417F3A" w:rsidRPr="005C416B">
            <w:rPr>
              <w:szCs w:val="22"/>
              <w:highlight w:val="lightGray"/>
              <w:lang w:val="en-US"/>
            </w:rPr>
            <w:instrText xml:space="preserve"> CITATION 20_0394r1 \l 1033 </w:instrText>
          </w:r>
          <w:r w:rsidR="00417F3A" w:rsidRPr="005C416B">
            <w:rPr>
              <w:szCs w:val="22"/>
              <w:highlight w:val="lightGray"/>
              <w:lang w:val="en-US"/>
            </w:rPr>
            <w:fldChar w:fldCharType="separate"/>
          </w:r>
          <w:r w:rsidR="00860E27" w:rsidRPr="00860E27">
            <w:rPr>
              <w:noProof/>
              <w:szCs w:val="22"/>
              <w:highlight w:val="lightGray"/>
              <w:lang w:val="en-US"/>
            </w:rPr>
            <w:t>[27]</w:t>
          </w:r>
          <w:r w:rsidR="00417F3A" w:rsidRPr="005C416B">
            <w:rPr>
              <w:szCs w:val="22"/>
              <w:highlight w:val="lightGray"/>
              <w:lang w:val="en-US"/>
            </w:rPr>
            <w:fldChar w:fldCharType="end"/>
          </w:r>
        </w:sdtContent>
      </w:sdt>
      <w:r w:rsidR="00417F3A" w:rsidRPr="005C416B">
        <w:rPr>
          <w:szCs w:val="22"/>
          <w:highlight w:val="lightGray"/>
          <w:lang w:val="en-US"/>
        </w:rPr>
        <w:t>]</w:t>
      </w:r>
    </w:p>
    <w:p w14:paraId="329B6AE7" w14:textId="77777777" w:rsidR="004A2466" w:rsidRPr="005C416B" w:rsidRDefault="004A2466" w:rsidP="004A2466">
      <w:pPr>
        <w:jc w:val="both"/>
        <w:rPr>
          <w:szCs w:val="22"/>
          <w:highlight w:val="lightGray"/>
          <w:lang w:val="en-US"/>
        </w:rPr>
      </w:pPr>
    </w:p>
    <w:p w14:paraId="0F60F411" w14:textId="18FFD986" w:rsidR="004A2466" w:rsidRPr="005C416B" w:rsidRDefault="003D415C" w:rsidP="004A2466">
      <w:pPr>
        <w:jc w:val="both"/>
        <w:rPr>
          <w:szCs w:val="22"/>
          <w:highlight w:val="lightGray"/>
          <w:lang w:val="en-US"/>
        </w:rPr>
      </w:pPr>
      <w:r w:rsidRPr="005C416B">
        <w:rPr>
          <w:szCs w:val="22"/>
          <w:highlight w:val="lightGray"/>
          <w:lang w:val="en-US"/>
        </w:rPr>
        <w:t>802.11be supports t</w:t>
      </w:r>
      <w:r w:rsidR="004A2466" w:rsidRPr="005C416B">
        <w:rPr>
          <w:szCs w:val="22"/>
          <w:highlight w:val="lightGray"/>
          <w:lang w:val="en-US"/>
        </w:rPr>
        <w:t xml:space="preserve">he following LDPC tone mapper parameters:  </w:t>
      </w:r>
    </w:p>
    <w:p w14:paraId="157FE2FB" w14:textId="36ACA619" w:rsidR="004A2466" w:rsidRPr="005C416B" w:rsidRDefault="004A2466" w:rsidP="00DF7E01">
      <w:pPr>
        <w:pStyle w:val="ListParagraph"/>
        <w:numPr>
          <w:ilvl w:val="0"/>
          <w:numId w:val="33"/>
        </w:numPr>
        <w:jc w:val="both"/>
        <w:rPr>
          <w:szCs w:val="22"/>
          <w:highlight w:val="lightGray"/>
          <w:lang w:val="en-US"/>
        </w:rPr>
      </w:pPr>
      <w:r w:rsidRPr="005C416B">
        <w:rPr>
          <w:szCs w:val="22"/>
          <w:highlight w:val="lightGray"/>
          <w:lang w:val="en-US"/>
        </w:rPr>
        <w:t>for RU52+</w:t>
      </w:r>
      <w:r w:rsidR="004B0E59" w:rsidRPr="005C416B">
        <w:rPr>
          <w:szCs w:val="22"/>
          <w:highlight w:val="lightGray"/>
          <w:lang w:val="en-US"/>
        </w:rPr>
        <w:t>RU</w:t>
      </w:r>
      <w:r w:rsidRPr="005C416B">
        <w:rPr>
          <w:szCs w:val="22"/>
          <w:highlight w:val="lightGray"/>
          <w:lang w:val="en-US"/>
        </w:rPr>
        <w:t>26: D_TM = 4</w:t>
      </w:r>
    </w:p>
    <w:p w14:paraId="66337080" w14:textId="601B22A1" w:rsidR="004A2466" w:rsidRPr="005C416B" w:rsidRDefault="004A2466" w:rsidP="00DF7E01">
      <w:pPr>
        <w:pStyle w:val="ListParagraph"/>
        <w:numPr>
          <w:ilvl w:val="0"/>
          <w:numId w:val="33"/>
        </w:numPr>
        <w:jc w:val="both"/>
        <w:rPr>
          <w:szCs w:val="22"/>
          <w:highlight w:val="lightGray"/>
          <w:lang w:val="en-US"/>
        </w:rPr>
      </w:pPr>
      <w:r w:rsidRPr="005C416B">
        <w:rPr>
          <w:szCs w:val="22"/>
          <w:highlight w:val="lightGray"/>
          <w:lang w:val="en-US"/>
        </w:rPr>
        <w:t>for RU106+</w:t>
      </w:r>
      <w:r w:rsidR="004B0E59" w:rsidRPr="005C416B">
        <w:rPr>
          <w:szCs w:val="22"/>
          <w:highlight w:val="lightGray"/>
          <w:lang w:val="en-US"/>
        </w:rPr>
        <w:t>RU</w:t>
      </w:r>
      <w:r w:rsidRPr="005C416B">
        <w:rPr>
          <w:szCs w:val="22"/>
          <w:highlight w:val="lightGray"/>
          <w:lang w:val="en-US"/>
        </w:rPr>
        <w:t>26: D_TM = 6</w:t>
      </w:r>
    </w:p>
    <w:p w14:paraId="5E6FDCFA" w14:textId="3BCA5EDE" w:rsidR="004A2466" w:rsidRPr="005C416B" w:rsidRDefault="004A2466" w:rsidP="00DF7E01">
      <w:pPr>
        <w:pStyle w:val="ListParagraph"/>
        <w:numPr>
          <w:ilvl w:val="0"/>
          <w:numId w:val="33"/>
        </w:numPr>
        <w:jc w:val="both"/>
        <w:rPr>
          <w:szCs w:val="22"/>
          <w:highlight w:val="lightGray"/>
          <w:lang w:val="en-US"/>
        </w:rPr>
      </w:pPr>
      <w:r w:rsidRPr="005C416B">
        <w:rPr>
          <w:szCs w:val="22"/>
          <w:highlight w:val="lightGray"/>
          <w:lang w:val="en-US"/>
        </w:rPr>
        <w:t xml:space="preserve">Existing RUs: identical to </w:t>
      </w:r>
      <w:r w:rsidR="00417F3A" w:rsidRPr="005C416B">
        <w:rPr>
          <w:szCs w:val="22"/>
          <w:highlight w:val="lightGray"/>
          <w:lang w:val="en-US"/>
        </w:rPr>
        <w:t>802.</w:t>
      </w:r>
      <w:r w:rsidRPr="005C416B">
        <w:rPr>
          <w:szCs w:val="22"/>
          <w:highlight w:val="lightGray"/>
          <w:lang w:val="en-US"/>
        </w:rPr>
        <w:t>11ax</w:t>
      </w:r>
      <w:r w:rsidR="00B8478D" w:rsidRPr="005C416B">
        <w:rPr>
          <w:szCs w:val="22"/>
          <w:highlight w:val="lightGray"/>
          <w:lang w:val="en-US"/>
        </w:rPr>
        <w:t xml:space="preserve"> </w:t>
      </w:r>
    </w:p>
    <w:p w14:paraId="0A6439A4" w14:textId="0B530DFB" w:rsidR="00417F3A" w:rsidRPr="005C416B" w:rsidRDefault="00BC6506" w:rsidP="000952FE">
      <w:pPr>
        <w:jc w:val="both"/>
        <w:rPr>
          <w:szCs w:val="22"/>
          <w:highlight w:val="lightGray"/>
          <w:lang w:val="en-US"/>
        </w:rPr>
      </w:pPr>
      <w:r w:rsidRPr="005C416B">
        <w:rPr>
          <w:szCs w:val="22"/>
          <w:highlight w:val="lightGray"/>
          <w:lang w:val="en-US"/>
        </w:rPr>
        <w:t xml:space="preserve">[Motion </w:t>
      </w:r>
      <w:r w:rsidR="00417F3A" w:rsidRPr="005C416B">
        <w:rPr>
          <w:szCs w:val="22"/>
          <w:highlight w:val="lightGray"/>
          <w:lang w:val="en-US"/>
        </w:rPr>
        <w:t xml:space="preserve">111, #SP0611-04, </w:t>
      </w:r>
      <w:sdt>
        <w:sdtPr>
          <w:rPr>
            <w:szCs w:val="22"/>
            <w:highlight w:val="lightGray"/>
            <w:lang w:val="en-US"/>
          </w:rPr>
          <w:id w:val="-192766194"/>
          <w:citation/>
        </w:sdtPr>
        <w:sdtEndPr/>
        <w:sdtContent>
          <w:r w:rsidR="00417F3A" w:rsidRPr="005C416B">
            <w:rPr>
              <w:szCs w:val="22"/>
              <w:highlight w:val="lightGray"/>
              <w:lang w:val="en-US"/>
            </w:rPr>
            <w:fldChar w:fldCharType="begin"/>
          </w:r>
          <w:r w:rsidR="00417F3A" w:rsidRPr="005C416B">
            <w:rPr>
              <w:szCs w:val="22"/>
              <w:highlight w:val="lightGray"/>
              <w:lang w:val="en-US"/>
            </w:rPr>
            <w:instrText xml:space="preserve"> CITATION 19_1755r4 \l 1033 </w:instrText>
          </w:r>
          <w:r w:rsidR="00417F3A" w:rsidRPr="005C416B">
            <w:rPr>
              <w:szCs w:val="22"/>
              <w:highlight w:val="lightGray"/>
              <w:lang w:val="en-US"/>
            </w:rPr>
            <w:fldChar w:fldCharType="separate"/>
          </w:r>
          <w:r w:rsidR="00860E27" w:rsidRPr="00860E27">
            <w:rPr>
              <w:noProof/>
              <w:szCs w:val="22"/>
              <w:highlight w:val="lightGray"/>
              <w:lang w:val="en-US"/>
            </w:rPr>
            <w:t>[9]</w:t>
          </w:r>
          <w:r w:rsidR="00417F3A" w:rsidRPr="005C416B">
            <w:rPr>
              <w:szCs w:val="22"/>
              <w:highlight w:val="lightGray"/>
              <w:lang w:val="en-US"/>
            </w:rPr>
            <w:fldChar w:fldCharType="end"/>
          </w:r>
        </w:sdtContent>
      </w:sdt>
      <w:r w:rsidR="00417F3A" w:rsidRPr="005C416B">
        <w:rPr>
          <w:szCs w:val="22"/>
          <w:highlight w:val="lightGray"/>
          <w:lang w:val="en-US"/>
        </w:rPr>
        <w:t xml:space="preserve"> and </w:t>
      </w:r>
      <w:sdt>
        <w:sdtPr>
          <w:rPr>
            <w:szCs w:val="22"/>
            <w:highlight w:val="lightGray"/>
            <w:lang w:val="en-US"/>
          </w:rPr>
          <w:id w:val="885062673"/>
          <w:citation/>
        </w:sdtPr>
        <w:sdtEndPr/>
        <w:sdtContent>
          <w:r w:rsidR="00417F3A" w:rsidRPr="005C416B">
            <w:rPr>
              <w:szCs w:val="22"/>
              <w:highlight w:val="lightGray"/>
              <w:lang w:val="en-US"/>
            </w:rPr>
            <w:fldChar w:fldCharType="begin"/>
          </w:r>
          <w:r w:rsidR="00417F3A" w:rsidRPr="005C416B">
            <w:rPr>
              <w:szCs w:val="22"/>
              <w:highlight w:val="lightGray"/>
              <w:lang w:val="en-US"/>
            </w:rPr>
            <w:instrText xml:space="preserve"> CITATION 20_0394r1 \l 1033 </w:instrText>
          </w:r>
          <w:r w:rsidR="00417F3A" w:rsidRPr="005C416B">
            <w:rPr>
              <w:szCs w:val="22"/>
              <w:highlight w:val="lightGray"/>
              <w:lang w:val="en-US"/>
            </w:rPr>
            <w:fldChar w:fldCharType="separate"/>
          </w:r>
          <w:r w:rsidR="00860E27" w:rsidRPr="00860E27">
            <w:rPr>
              <w:noProof/>
              <w:szCs w:val="22"/>
              <w:highlight w:val="lightGray"/>
              <w:lang w:val="en-US"/>
            </w:rPr>
            <w:t>[27]</w:t>
          </w:r>
          <w:r w:rsidR="00417F3A" w:rsidRPr="005C416B">
            <w:rPr>
              <w:szCs w:val="22"/>
              <w:highlight w:val="lightGray"/>
              <w:lang w:val="en-US"/>
            </w:rPr>
            <w:fldChar w:fldCharType="end"/>
          </w:r>
        </w:sdtContent>
      </w:sdt>
      <w:r w:rsidR="00417F3A" w:rsidRPr="005C416B">
        <w:rPr>
          <w:szCs w:val="22"/>
          <w:highlight w:val="lightGray"/>
          <w:lang w:val="en-US"/>
        </w:rPr>
        <w:t>]</w:t>
      </w:r>
    </w:p>
    <w:p w14:paraId="570DC8B7" w14:textId="77777777" w:rsidR="00BC335E" w:rsidRPr="005C416B" w:rsidRDefault="00BC335E" w:rsidP="000952FE">
      <w:pPr>
        <w:jc w:val="both"/>
        <w:rPr>
          <w:szCs w:val="22"/>
          <w:highlight w:val="lightGray"/>
          <w:lang w:val="en-US"/>
        </w:rPr>
      </w:pPr>
    </w:p>
    <w:p w14:paraId="46DA0074" w14:textId="61D68727" w:rsidR="00BC335E" w:rsidRPr="005C416B" w:rsidRDefault="003D415C" w:rsidP="00BC335E">
      <w:pPr>
        <w:jc w:val="both"/>
        <w:rPr>
          <w:szCs w:val="22"/>
          <w:highlight w:val="lightGray"/>
          <w:lang w:val="en-US"/>
        </w:rPr>
      </w:pPr>
      <w:r w:rsidRPr="005C416B">
        <w:rPr>
          <w:szCs w:val="22"/>
          <w:highlight w:val="lightGray"/>
          <w:lang w:val="en-US"/>
        </w:rPr>
        <w:t>802.11be supports t</w:t>
      </w:r>
      <w:r w:rsidR="00BC335E" w:rsidRPr="005C416B">
        <w:rPr>
          <w:szCs w:val="22"/>
          <w:highlight w:val="lightGray"/>
          <w:lang w:val="en-US"/>
        </w:rPr>
        <w:t xml:space="preserve">he following LDPC tone mapper parameters:  </w:t>
      </w:r>
    </w:p>
    <w:p w14:paraId="3450322A" w14:textId="0766CEA0" w:rsidR="00BC335E" w:rsidRPr="005C416B" w:rsidRDefault="00BC335E" w:rsidP="00DF7E01">
      <w:pPr>
        <w:pStyle w:val="ListParagraph"/>
        <w:numPr>
          <w:ilvl w:val="0"/>
          <w:numId w:val="35"/>
        </w:numPr>
        <w:jc w:val="both"/>
        <w:rPr>
          <w:szCs w:val="22"/>
          <w:highlight w:val="lightGray"/>
          <w:lang w:val="en-US"/>
        </w:rPr>
      </w:pPr>
      <w:r w:rsidRPr="005C416B">
        <w:rPr>
          <w:szCs w:val="22"/>
          <w:highlight w:val="lightGray"/>
          <w:lang w:val="en-US"/>
        </w:rPr>
        <w:t>for RU484+</w:t>
      </w:r>
      <w:r w:rsidR="004B0E59" w:rsidRPr="005C416B">
        <w:rPr>
          <w:szCs w:val="22"/>
          <w:highlight w:val="lightGray"/>
          <w:lang w:val="en-US"/>
        </w:rPr>
        <w:t>RU</w:t>
      </w:r>
      <w:r w:rsidRPr="005C416B">
        <w:rPr>
          <w:szCs w:val="22"/>
          <w:highlight w:val="lightGray"/>
          <w:lang w:val="en-US"/>
        </w:rPr>
        <w:t>242: D_TM = 18</w:t>
      </w:r>
      <w:r w:rsidR="00B8478D" w:rsidRPr="005C416B">
        <w:rPr>
          <w:szCs w:val="22"/>
          <w:highlight w:val="lightGray"/>
          <w:lang w:val="en-US"/>
        </w:rPr>
        <w:t xml:space="preserve"> </w:t>
      </w:r>
    </w:p>
    <w:p w14:paraId="6A9C1ECB" w14:textId="63CD5F00" w:rsidR="008D6E89" w:rsidRPr="005C416B" w:rsidRDefault="00BC6506" w:rsidP="008D6E89">
      <w:pPr>
        <w:jc w:val="both"/>
        <w:rPr>
          <w:szCs w:val="22"/>
          <w:highlight w:val="lightGray"/>
          <w:lang w:val="en-US"/>
        </w:rPr>
      </w:pPr>
      <w:r w:rsidRPr="005C416B">
        <w:rPr>
          <w:szCs w:val="22"/>
          <w:highlight w:val="lightGray"/>
          <w:lang w:val="en-US"/>
        </w:rPr>
        <w:t xml:space="preserve">[Motion </w:t>
      </w:r>
      <w:r w:rsidR="008D6E89" w:rsidRPr="005C416B">
        <w:rPr>
          <w:szCs w:val="22"/>
          <w:highlight w:val="lightGray"/>
          <w:lang w:val="en-US"/>
        </w:rPr>
        <w:t xml:space="preserve">111, #SP0611-05, </w:t>
      </w:r>
      <w:sdt>
        <w:sdtPr>
          <w:rPr>
            <w:szCs w:val="22"/>
            <w:highlight w:val="lightGray"/>
            <w:lang w:val="en-US"/>
          </w:rPr>
          <w:id w:val="-1907061844"/>
          <w:citation/>
        </w:sdtPr>
        <w:sdtEndPr/>
        <w:sdtContent>
          <w:r w:rsidR="008D6E89" w:rsidRPr="005C416B">
            <w:rPr>
              <w:szCs w:val="22"/>
              <w:highlight w:val="lightGray"/>
              <w:lang w:val="en-US"/>
            </w:rPr>
            <w:fldChar w:fldCharType="begin"/>
          </w:r>
          <w:r w:rsidR="008D6E89" w:rsidRPr="005C416B">
            <w:rPr>
              <w:szCs w:val="22"/>
              <w:highlight w:val="lightGray"/>
              <w:lang w:val="en-US"/>
            </w:rPr>
            <w:instrText xml:space="preserve"> CITATION 19_1755r4 \l 1033 </w:instrText>
          </w:r>
          <w:r w:rsidR="008D6E89" w:rsidRPr="005C416B">
            <w:rPr>
              <w:szCs w:val="22"/>
              <w:highlight w:val="lightGray"/>
              <w:lang w:val="en-US"/>
            </w:rPr>
            <w:fldChar w:fldCharType="separate"/>
          </w:r>
          <w:r w:rsidR="00860E27" w:rsidRPr="00860E27">
            <w:rPr>
              <w:noProof/>
              <w:szCs w:val="22"/>
              <w:highlight w:val="lightGray"/>
              <w:lang w:val="en-US"/>
            </w:rPr>
            <w:t>[9]</w:t>
          </w:r>
          <w:r w:rsidR="008D6E89" w:rsidRPr="005C416B">
            <w:rPr>
              <w:szCs w:val="22"/>
              <w:highlight w:val="lightGray"/>
              <w:lang w:val="en-US"/>
            </w:rPr>
            <w:fldChar w:fldCharType="end"/>
          </w:r>
        </w:sdtContent>
      </w:sdt>
      <w:r w:rsidR="008D6E89" w:rsidRPr="005C416B">
        <w:rPr>
          <w:szCs w:val="22"/>
          <w:highlight w:val="lightGray"/>
          <w:lang w:val="en-US"/>
        </w:rPr>
        <w:t xml:space="preserve"> and </w:t>
      </w:r>
      <w:sdt>
        <w:sdtPr>
          <w:rPr>
            <w:szCs w:val="22"/>
            <w:highlight w:val="lightGray"/>
            <w:lang w:val="en-US"/>
          </w:rPr>
          <w:id w:val="-1450776749"/>
          <w:citation/>
        </w:sdtPr>
        <w:sdtEndPr/>
        <w:sdtContent>
          <w:r w:rsidR="008D6E89" w:rsidRPr="005C416B">
            <w:rPr>
              <w:szCs w:val="22"/>
              <w:highlight w:val="lightGray"/>
              <w:lang w:val="en-US"/>
            </w:rPr>
            <w:fldChar w:fldCharType="begin"/>
          </w:r>
          <w:r w:rsidR="008D6E89" w:rsidRPr="005C416B">
            <w:rPr>
              <w:szCs w:val="22"/>
              <w:highlight w:val="lightGray"/>
              <w:lang w:val="en-US"/>
            </w:rPr>
            <w:instrText xml:space="preserve"> CITATION 20_0394r1 \l 1033 </w:instrText>
          </w:r>
          <w:r w:rsidR="008D6E89" w:rsidRPr="005C416B">
            <w:rPr>
              <w:szCs w:val="22"/>
              <w:highlight w:val="lightGray"/>
              <w:lang w:val="en-US"/>
            </w:rPr>
            <w:fldChar w:fldCharType="separate"/>
          </w:r>
          <w:r w:rsidR="00860E27" w:rsidRPr="00860E27">
            <w:rPr>
              <w:noProof/>
              <w:szCs w:val="22"/>
              <w:highlight w:val="lightGray"/>
              <w:lang w:val="en-US"/>
            </w:rPr>
            <w:t>[27]</w:t>
          </w:r>
          <w:r w:rsidR="008D6E89" w:rsidRPr="005C416B">
            <w:rPr>
              <w:szCs w:val="22"/>
              <w:highlight w:val="lightGray"/>
              <w:lang w:val="en-US"/>
            </w:rPr>
            <w:fldChar w:fldCharType="end"/>
          </w:r>
        </w:sdtContent>
      </w:sdt>
      <w:r w:rsidR="008D6E89" w:rsidRPr="005C416B">
        <w:rPr>
          <w:szCs w:val="22"/>
          <w:highlight w:val="lightGray"/>
          <w:lang w:val="en-US"/>
        </w:rPr>
        <w:t>]</w:t>
      </w:r>
    </w:p>
    <w:p w14:paraId="5E58C445" w14:textId="77777777" w:rsidR="003D4FA6" w:rsidRPr="005C416B" w:rsidRDefault="003D4FA6" w:rsidP="003D4FA6">
      <w:pPr>
        <w:jc w:val="both"/>
        <w:rPr>
          <w:rFonts w:ascii="Arial" w:hAnsi="Arial" w:cs="Arial"/>
          <w:szCs w:val="22"/>
          <w:highlight w:val="lightGray"/>
          <w:lang w:val="en-US"/>
        </w:rPr>
      </w:pPr>
    </w:p>
    <w:p w14:paraId="3E890E47" w14:textId="3D6CFD93" w:rsidR="003D4FA6" w:rsidRPr="005C416B" w:rsidRDefault="003D4FA6" w:rsidP="00426093">
      <w:pPr>
        <w:pStyle w:val="ListParagraph"/>
        <w:ind w:left="0"/>
        <w:jc w:val="both"/>
        <w:rPr>
          <w:szCs w:val="22"/>
          <w:highlight w:val="lightGray"/>
          <w:lang w:val="en-US"/>
        </w:rPr>
      </w:pPr>
      <w:r w:rsidRPr="005C416B">
        <w:rPr>
          <w:szCs w:val="22"/>
          <w:highlight w:val="lightGray"/>
          <w:lang w:val="en-US"/>
        </w:rPr>
        <w:t>For aggregated RUs and PPDU BW larger than 80</w:t>
      </w:r>
      <w:r w:rsidR="00B43B82" w:rsidRPr="005C416B">
        <w:rPr>
          <w:szCs w:val="22"/>
          <w:highlight w:val="lightGray"/>
          <w:lang w:val="en-US"/>
        </w:rPr>
        <w:t xml:space="preserve"> </w:t>
      </w:r>
      <w:r w:rsidRPr="005C416B">
        <w:rPr>
          <w:szCs w:val="22"/>
          <w:highlight w:val="lightGray"/>
          <w:lang w:val="en-US"/>
        </w:rPr>
        <w:t xml:space="preserve">MHz, </w:t>
      </w:r>
      <w:r w:rsidR="00A41EDD" w:rsidRPr="005C416B">
        <w:rPr>
          <w:szCs w:val="22"/>
          <w:highlight w:val="lightGray"/>
          <w:lang w:val="en-US"/>
        </w:rPr>
        <w:t xml:space="preserve">a </w:t>
      </w:r>
      <w:r w:rsidRPr="005C416B">
        <w:rPr>
          <w:szCs w:val="22"/>
          <w:highlight w:val="lightGray"/>
          <w:lang w:val="en-US"/>
        </w:rPr>
        <w:t>separate LDPC tone mapper is applied in each 80</w:t>
      </w:r>
      <w:r w:rsidR="00B43B82" w:rsidRPr="005C416B">
        <w:rPr>
          <w:szCs w:val="22"/>
          <w:highlight w:val="lightGray"/>
          <w:lang w:val="en-US"/>
        </w:rPr>
        <w:t xml:space="preserve"> </w:t>
      </w:r>
      <w:r w:rsidRPr="005C416B">
        <w:rPr>
          <w:szCs w:val="22"/>
          <w:highlight w:val="lightGray"/>
          <w:lang w:val="en-US"/>
        </w:rPr>
        <w:t>MHz segment.</w:t>
      </w:r>
      <w:r w:rsidR="00EF144B" w:rsidRPr="005C416B">
        <w:rPr>
          <w:b/>
          <w:i/>
          <w:highlight w:val="lightGray"/>
        </w:rPr>
        <w:t xml:space="preserve"> </w:t>
      </w:r>
    </w:p>
    <w:p w14:paraId="2A2D7F86" w14:textId="0EB12906" w:rsidR="004A2466" w:rsidRPr="0021759F" w:rsidRDefault="00BC6506" w:rsidP="0016041E">
      <w:pPr>
        <w:jc w:val="both"/>
        <w:rPr>
          <w:szCs w:val="22"/>
          <w:lang w:val="en-US"/>
        </w:rPr>
      </w:pPr>
      <w:r w:rsidRPr="005C416B">
        <w:rPr>
          <w:szCs w:val="22"/>
          <w:highlight w:val="lightGray"/>
          <w:lang w:val="en-US"/>
        </w:rPr>
        <w:t xml:space="preserve">[Motion </w:t>
      </w:r>
      <w:r w:rsidR="00C31D2D" w:rsidRPr="005C416B">
        <w:rPr>
          <w:szCs w:val="22"/>
          <w:highlight w:val="lightGray"/>
          <w:lang w:val="en-US"/>
        </w:rPr>
        <w:t xml:space="preserve">111, #SP0611-06, </w:t>
      </w:r>
      <w:sdt>
        <w:sdtPr>
          <w:rPr>
            <w:szCs w:val="22"/>
            <w:highlight w:val="lightGray"/>
            <w:lang w:val="en-US"/>
          </w:rPr>
          <w:id w:val="1841125307"/>
          <w:citation/>
        </w:sdtPr>
        <w:sdtEndPr/>
        <w:sdtContent>
          <w:r w:rsidR="007C1CA6" w:rsidRPr="005C416B">
            <w:rPr>
              <w:szCs w:val="22"/>
              <w:highlight w:val="lightGray"/>
              <w:lang w:val="en-US"/>
            </w:rPr>
            <w:fldChar w:fldCharType="begin"/>
          </w:r>
          <w:r w:rsidR="007C1CA6" w:rsidRPr="005C416B">
            <w:rPr>
              <w:szCs w:val="22"/>
              <w:highlight w:val="lightGray"/>
              <w:lang w:val="en-US"/>
            </w:rPr>
            <w:instrText xml:space="preserve"> CITATION 19_1755r4 \l 1033 </w:instrText>
          </w:r>
          <w:r w:rsidR="007C1CA6" w:rsidRPr="005C416B">
            <w:rPr>
              <w:szCs w:val="22"/>
              <w:highlight w:val="lightGray"/>
              <w:lang w:val="en-US"/>
            </w:rPr>
            <w:fldChar w:fldCharType="separate"/>
          </w:r>
          <w:r w:rsidR="00860E27" w:rsidRPr="00860E27">
            <w:rPr>
              <w:noProof/>
              <w:szCs w:val="22"/>
              <w:highlight w:val="lightGray"/>
              <w:lang w:val="en-US"/>
            </w:rPr>
            <w:t>[9]</w:t>
          </w:r>
          <w:r w:rsidR="007C1CA6" w:rsidRPr="005C416B">
            <w:rPr>
              <w:szCs w:val="22"/>
              <w:highlight w:val="lightGray"/>
              <w:lang w:val="en-US"/>
            </w:rPr>
            <w:fldChar w:fldCharType="end"/>
          </w:r>
        </w:sdtContent>
      </w:sdt>
      <w:r w:rsidR="007C1CA6" w:rsidRPr="005C416B">
        <w:rPr>
          <w:szCs w:val="22"/>
          <w:highlight w:val="lightGray"/>
          <w:lang w:val="en-US"/>
        </w:rPr>
        <w:t xml:space="preserve"> and</w:t>
      </w:r>
      <w:r w:rsidR="00B02FE8" w:rsidRPr="005C416B">
        <w:rPr>
          <w:szCs w:val="22"/>
          <w:highlight w:val="lightGray"/>
          <w:lang w:val="en-US"/>
        </w:rPr>
        <w:t xml:space="preserve"> </w:t>
      </w:r>
      <w:sdt>
        <w:sdtPr>
          <w:rPr>
            <w:szCs w:val="22"/>
            <w:highlight w:val="lightGray"/>
            <w:lang w:val="en-US"/>
          </w:rPr>
          <w:id w:val="-1234705511"/>
          <w:citation/>
        </w:sdtPr>
        <w:sdtEndPr/>
        <w:sdtContent>
          <w:r w:rsidR="00B02FE8" w:rsidRPr="005C416B">
            <w:rPr>
              <w:szCs w:val="22"/>
              <w:highlight w:val="lightGray"/>
              <w:lang w:val="en-US"/>
            </w:rPr>
            <w:fldChar w:fldCharType="begin"/>
          </w:r>
          <w:r w:rsidR="00644DB7" w:rsidRPr="005C416B">
            <w:rPr>
              <w:szCs w:val="22"/>
              <w:highlight w:val="lightGray"/>
              <w:lang w:val="en-US"/>
            </w:rPr>
            <w:instrText xml:space="preserve">CITATION 20_0440r1 \l 1033 </w:instrText>
          </w:r>
          <w:r w:rsidR="00B02FE8" w:rsidRPr="005C416B">
            <w:rPr>
              <w:szCs w:val="22"/>
              <w:highlight w:val="lightGray"/>
              <w:lang w:val="en-US"/>
            </w:rPr>
            <w:fldChar w:fldCharType="separate"/>
          </w:r>
          <w:r w:rsidR="00860E27" w:rsidRPr="00860E27">
            <w:rPr>
              <w:noProof/>
              <w:szCs w:val="22"/>
              <w:highlight w:val="lightGray"/>
              <w:lang w:val="en-US"/>
            </w:rPr>
            <w:t>[28]</w:t>
          </w:r>
          <w:r w:rsidR="00B02FE8" w:rsidRPr="005C416B">
            <w:rPr>
              <w:szCs w:val="22"/>
              <w:highlight w:val="lightGray"/>
              <w:lang w:val="en-US"/>
            </w:rPr>
            <w:fldChar w:fldCharType="end"/>
          </w:r>
        </w:sdtContent>
      </w:sdt>
      <w:r w:rsidR="005F65D3" w:rsidRPr="005C416B">
        <w:rPr>
          <w:szCs w:val="22"/>
          <w:highlight w:val="lightGray"/>
          <w:lang w:val="en-US"/>
        </w:rPr>
        <w:t>]</w:t>
      </w:r>
    </w:p>
    <w:p w14:paraId="13CA356C" w14:textId="77777777" w:rsidR="00B02FE8" w:rsidRPr="0021759F" w:rsidRDefault="00B02FE8" w:rsidP="0016041E">
      <w:pPr>
        <w:jc w:val="both"/>
        <w:rPr>
          <w:szCs w:val="22"/>
          <w:lang w:val="en-US"/>
        </w:rPr>
      </w:pPr>
    </w:p>
    <w:p w14:paraId="2E821112" w14:textId="76061732" w:rsidR="00B866F0" w:rsidRPr="005C416B" w:rsidRDefault="00F41406" w:rsidP="0016041E">
      <w:pPr>
        <w:jc w:val="both"/>
        <w:rPr>
          <w:szCs w:val="22"/>
          <w:highlight w:val="lightGray"/>
          <w:lang w:val="en-US"/>
        </w:rPr>
      </w:pPr>
      <w:r w:rsidRPr="005C416B">
        <w:rPr>
          <w:szCs w:val="22"/>
          <w:highlight w:val="lightGray"/>
          <w:lang w:val="en-US"/>
        </w:rPr>
        <w:t>802.</w:t>
      </w:r>
      <w:r w:rsidR="00B866F0" w:rsidRPr="005C416B">
        <w:rPr>
          <w:szCs w:val="22"/>
          <w:highlight w:val="lightGray"/>
          <w:lang w:val="en-US"/>
        </w:rPr>
        <w:t>11be uses 80</w:t>
      </w:r>
      <w:r w:rsidR="00014FCD" w:rsidRPr="005C416B">
        <w:rPr>
          <w:szCs w:val="22"/>
          <w:highlight w:val="lightGray"/>
          <w:lang w:val="en-US"/>
        </w:rPr>
        <w:t xml:space="preserve"> </w:t>
      </w:r>
      <w:r w:rsidR="00B866F0" w:rsidRPr="005C416B">
        <w:rPr>
          <w:szCs w:val="22"/>
          <w:highlight w:val="lightGray"/>
          <w:lang w:val="en-US"/>
        </w:rPr>
        <w:t>MHz segment parser with proportional round robin scheme</w:t>
      </w:r>
      <w:r w:rsidR="00426093" w:rsidRPr="005C416B">
        <w:rPr>
          <w:szCs w:val="22"/>
          <w:highlight w:val="lightGray"/>
          <w:lang w:val="en-US"/>
        </w:rPr>
        <w:t>.</w:t>
      </w:r>
      <w:r w:rsidR="00EF144B" w:rsidRPr="005C416B">
        <w:rPr>
          <w:b/>
          <w:i/>
          <w:highlight w:val="lightGray"/>
        </w:rPr>
        <w:t xml:space="preserve"> </w:t>
      </w:r>
    </w:p>
    <w:p w14:paraId="3DBC2DE0" w14:textId="3287F05F" w:rsidR="005F65D3" w:rsidRPr="005C416B" w:rsidRDefault="00BC6506" w:rsidP="0016041E">
      <w:pPr>
        <w:jc w:val="both"/>
        <w:rPr>
          <w:szCs w:val="22"/>
          <w:highlight w:val="lightGray"/>
          <w:lang w:val="en-US"/>
        </w:rPr>
      </w:pPr>
      <w:r w:rsidRPr="005C416B">
        <w:rPr>
          <w:szCs w:val="22"/>
          <w:highlight w:val="lightGray"/>
          <w:lang w:val="en-US"/>
        </w:rPr>
        <w:t xml:space="preserve">[Motion </w:t>
      </w:r>
      <w:r w:rsidR="005F65D3" w:rsidRPr="005C416B">
        <w:rPr>
          <w:szCs w:val="22"/>
          <w:highlight w:val="lightGray"/>
          <w:lang w:val="en-US"/>
        </w:rPr>
        <w:t xml:space="preserve">111, #SP0611-07, </w:t>
      </w:r>
      <w:sdt>
        <w:sdtPr>
          <w:rPr>
            <w:szCs w:val="22"/>
            <w:highlight w:val="lightGray"/>
            <w:lang w:val="en-US"/>
          </w:rPr>
          <w:id w:val="1236281828"/>
          <w:citation/>
        </w:sdtPr>
        <w:sdtEndPr/>
        <w:sdtContent>
          <w:r w:rsidR="005F65D3" w:rsidRPr="005C416B">
            <w:rPr>
              <w:szCs w:val="22"/>
              <w:highlight w:val="lightGray"/>
              <w:lang w:val="en-US"/>
            </w:rPr>
            <w:fldChar w:fldCharType="begin"/>
          </w:r>
          <w:r w:rsidR="005F65D3" w:rsidRPr="005C416B">
            <w:rPr>
              <w:szCs w:val="22"/>
              <w:highlight w:val="lightGray"/>
              <w:lang w:val="en-US"/>
            </w:rPr>
            <w:instrText xml:space="preserve"> CITATION 19_1755r4 \l 1033 </w:instrText>
          </w:r>
          <w:r w:rsidR="005F65D3" w:rsidRPr="005C416B">
            <w:rPr>
              <w:szCs w:val="22"/>
              <w:highlight w:val="lightGray"/>
              <w:lang w:val="en-US"/>
            </w:rPr>
            <w:fldChar w:fldCharType="separate"/>
          </w:r>
          <w:r w:rsidR="00860E27" w:rsidRPr="00860E27">
            <w:rPr>
              <w:noProof/>
              <w:szCs w:val="22"/>
              <w:highlight w:val="lightGray"/>
              <w:lang w:val="en-US"/>
            </w:rPr>
            <w:t>[9]</w:t>
          </w:r>
          <w:r w:rsidR="005F65D3" w:rsidRPr="005C416B">
            <w:rPr>
              <w:szCs w:val="22"/>
              <w:highlight w:val="lightGray"/>
              <w:lang w:val="en-US"/>
            </w:rPr>
            <w:fldChar w:fldCharType="end"/>
          </w:r>
        </w:sdtContent>
      </w:sdt>
      <w:r w:rsidR="005F65D3" w:rsidRPr="005C416B">
        <w:rPr>
          <w:szCs w:val="22"/>
          <w:highlight w:val="lightGray"/>
          <w:lang w:val="en-US"/>
        </w:rPr>
        <w:t xml:space="preserve">, </w:t>
      </w:r>
      <w:sdt>
        <w:sdtPr>
          <w:rPr>
            <w:szCs w:val="22"/>
            <w:highlight w:val="lightGray"/>
            <w:lang w:val="en-US"/>
          </w:rPr>
          <w:id w:val="1397547738"/>
          <w:citation/>
        </w:sdtPr>
        <w:sdtEndPr/>
        <w:sdtContent>
          <w:r w:rsidR="005F65D3" w:rsidRPr="005C416B">
            <w:rPr>
              <w:szCs w:val="22"/>
              <w:highlight w:val="lightGray"/>
              <w:lang w:val="en-US"/>
            </w:rPr>
            <w:fldChar w:fldCharType="begin"/>
          </w:r>
          <w:r w:rsidR="00644DB7" w:rsidRPr="005C416B">
            <w:rPr>
              <w:szCs w:val="22"/>
              <w:highlight w:val="lightGray"/>
              <w:lang w:val="en-US"/>
            </w:rPr>
            <w:instrText xml:space="preserve">CITATION 20_0440r1 \l 1033 </w:instrText>
          </w:r>
          <w:r w:rsidR="005F65D3" w:rsidRPr="005C416B">
            <w:rPr>
              <w:szCs w:val="22"/>
              <w:highlight w:val="lightGray"/>
              <w:lang w:val="en-US"/>
            </w:rPr>
            <w:fldChar w:fldCharType="separate"/>
          </w:r>
          <w:r w:rsidR="00860E27" w:rsidRPr="00860E27">
            <w:rPr>
              <w:noProof/>
              <w:szCs w:val="22"/>
              <w:highlight w:val="lightGray"/>
              <w:lang w:val="en-US"/>
            </w:rPr>
            <w:t>[28]</w:t>
          </w:r>
          <w:r w:rsidR="005F65D3" w:rsidRPr="005C416B">
            <w:rPr>
              <w:szCs w:val="22"/>
              <w:highlight w:val="lightGray"/>
              <w:lang w:val="en-US"/>
            </w:rPr>
            <w:fldChar w:fldCharType="end"/>
          </w:r>
        </w:sdtContent>
      </w:sdt>
      <w:r w:rsidR="005F65D3" w:rsidRPr="005C416B">
        <w:rPr>
          <w:szCs w:val="22"/>
          <w:highlight w:val="lightGray"/>
          <w:lang w:val="en-US"/>
        </w:rPr>
        <w:t xml:space="preserve">, and </w:t>
      </w:r>
      <w:sdt>
        <w:sdtPr>
          <w:rPr>
            <w:szCs w:val="22"/>
            <w:highlight w:val="lightGray"/>
            <w:lang w:val="en-US"/>
          </w:rPr>
          <w:id w:val="-1975983667"/>
          <w:citation/>
        </w:sdtPr>
        <w:sdtEndPr/>
        <w:sdtContent>
          <w:r w:rsidRPr="005C416B">
            <w:rPr>
              <w:szCs w:val="22"/>
              <w:highlight w:val="lightGray"/>
              <w:lang w:val="en-US"/>
            </w:rPr>
            <w:fldChar w:fldCharType="begin"/>
          </w:r>
          <w:r w:rsidRPr="005C416B">
            <w:rPr>
              <w:szCs w:val="22"/>
              <w:highlight w:val="lightGray"/>
              <w:lang w:val="en-US"/>
            </w:rPr>
            <w:instrText xml:space="preserve"> CITATION 20_0495r1 \l 1033 </w:instrText>
          </w:r>
          <w:r w:rsidRPr="005C416B">
            <w:rPr>
              <w:szCs w:val="22"/>
              <w:highlight w:val="lightGray"/>
              <w:lang w:val="en-US"/>
            </w:rPr>
            <w:fldChar w:fldCharType="separate"/>
          </w:r>
          <w:r w:rsidR="00860E27" w:rsidRPr="00860E27">
            <w:rPr>
              <w:noProof/>
              <w:szCs w:val="22"/>
              <w:highlight w:val="lightGray"/>
              <w:lang w:val="en-US"/>
            </w:rPr>
            <w:t>[29]</w:t>
          </w:r>
          <w:r w:rsidRPr="005C416B">
            <w:rPr>
              <w:szCs w:val="22"/>
              <w:highlight w:val="lightGray"/>
              <w:lang w:val="en-US"/>
            </w:rPr>
            <w:fldChar w:fldCharType="end"/>
          </w:r>
        </w:sdtContent>
      </w:sdt>
      <w:r w:rsidRPr="005C416B">
        <w:rPr>
          <w:szCs w:val="22"/>
          <w:highlight w:val="lightGray"/>
          <w:lang w:val="en-US"/>
        </w:rPr>
        <w:t>]</w:t>
      </w:r>
    </w:p>
    <w:p w14:paraId="767803F4" w14:textId="77777777" w:rsidR="001C1E21" w:rsidRPr="005C416B" w:rsidRDefault="001C1E21" w:rsidP="0016041E">
      <w:pPr>
        <w:jc w:val="both"/>
        <w:rPr>
          <w:szCs w:val="22"/>
          <w:highlight w:val="lightGray"/>
          <w:lang w:val="en-US"/>
        </w:rPr>
      </w:pPr>
    </w:p>
    <w:p w14:paraId="30EC1338" w14:textId="523F5860" w:rsidR="001C1E21" w:rsidRPr="005C416B" w:rsidRDefault="00F41406" w:rsidP="001C1E21">
      <w:pPr>
        <w:jc w:val="both"/>
        <w:rPr>
          <w:highlight w:val="lightGray"/>
        </w:rPr>
      </w:pPr>
      <w:r w:rsidRPr="005C416B">
        <w:rPr>
          <w:highlight w:val="lightGray"/>
        </w:rPr>
        <w:t>802.</w:t>
      </w:r>
      <w:r w:rsidR="001C1E21" w:rsidRPr="005C416B">
        <w:rPr>
          <w:highlight w:val="lightGray"/>
        </w:rPr>
        <w:t>11be uses 80</w:t>
      </w:r>
      <w:r w:rsidR="00014FCD" w:rsidRPr="005C416B">
        <w:rPr>
          <w:highlight w:val="lightGray"/>
        </w:rPr>
        <w:t xml:space="preserve"> </w:t>
      </w:r>
      <w:r w:rsidR="001C1E21" w:rsidRPr="005C416B">
        <w:rPr>
          <w:highlight w:val="lightGray"/>
        </w:rPr>
        <w:t>MHz segment parser with the following parameters for the proportional round robin scheme</w:t>
      </w:r>
      <w:r w:rsidR="00EF144B" w:rsidRPr="005C416B">
        <w:rPr>
          <w:highlight w:val="lightGray"/>
        </w:rPr>
        <w:t>:</w:t>
      </w:r>
    </w:p>
    <w:tbl>
      <w:tblPr>
        <w:tblStyle w:val="TableGrid"/>
        <w:tblW w:w="0" w:type="auto"/>
        <w:tblLook w:val="04A0" w:firstRow="1" w:lastRow="0" w:firstColumn="1" w:lastColumn="0" w:noHBand="0" w:noVBand="1"/>
      </w:tblPr>
      <w:tblGrid>
        <w:gridCol w:w="1795"/>
        <w:gridCol w:w="1170"/>
        <w:gridCol w:w="3600"/>
        <w:gridCol w:w="2785"/>
      </w:tblGrid>
      <w:tr w:rsidR="001C1E21" w:rsidRPr="005C416B" w14:paraId="3C552099" w14:textId="77777777" w:rsidTr="005B46AF">
        <w:tc>
          <w:tcPr>
            <w:tcW w:w="1795" w:type="dxa"/>
          </w:tcPr>
          <w:p w14:paraId="6BAA0782" w14:textId="77777777" w:rsidR="001C1E21" w:rsidRPr="005C416B" w:rsidRDefault="001C1E21" w:rsidP="005B46AF">
            <w:pPr>
              <w:jc w:val="both"/>
              <w:rPr>
                <w:b/>
                <w:highlight w:val="lightGray"/>
              </w:rPr>
            </w:pPr>
            <w:r w:rsidRPr="005C416B">
              <w:rPr>
                <w:b/>
                <w:highlight w:val="lightGray"/>
              </w:rPr>
              <w:t>RU Aggregation</w:t>
            </w:r>
          </w:p>
        </w:tc>
        <w:tc>
          <w:tcPr>
            <w:tcW w:w="1170" w:type="dxa"/>
          </w:tcPr>
          <w:p w14:paraId="74EF00F5" w14:textId="77777777" w:rsidR="001C1E21" w:rsidRPr="005C416B" w:rsidRDefault="001C1E21" w:rsidP="005B46AF">
            <w:pPr>
              <w:jc w:val="both"/>
              <w:rPr>
                <w:b/>
                <w:highlight w:val="lightGray"/>
              </w:rPr>
            </w:pPr>
            <w:r w:rsidRPr="005C416B">
              <w:rPr>
                <w:b/>
                <w:highlight w:val="lightGray"/>
              </w:rPr>
              <w:t>Nsd_total</w:t>
            </w:r>
          </w:p>
        </w:tc>
        <w:tc>
          <w:tcPr>
            <w:tcW w:w="3600" w:type="dxa"/>
          </w:tcPr>
          <w:p w14:paraId="1004A53A" w14:textId="77777777" w:rsidR="001C1E21" w:rsidRPr="005C416B" w:rsidRDefault="001C1E21" w:rsidP="005B46AF">
            <w:pPr>
              <w:jc w:val="both"/>
              <w:rPr>
                <w:b/>
                <w:highlight w:val="lightGray"/>
              </w:rPr>
            </w:pPr>
            <w:r w:rsidRPr="005C416B">
              <w:rPr>
                <w:b/>
                <w:highlight w:val="lightGray"/>
              </w:rPr>
              <w:t>Proportional Ratio (m1:m2:m3:m4)</w:t>
            </w:r>
          </w:p>
        </w:tc>
        <w:tc>
          <w:tcPr>
            <w:tcW w:w="2785" w:type="dxa"/>
          </w:tcPr>
          <w:p w14:paraId="1D435D0B" w14:textId="77777777" w:rsidR="001C1E21" w:rsidRPr="005C416B" w:rsidRDefault="001C1E21" w:rsidP="005B46AF">
            <w:pPr>
              <w:jc w:val="both"/>
              <w:rPr>
                <w:b/>
                <w:highlight w:val="lightGray"/>
              </w:rPr>
            </w:pPr>
            <w:r w:rsidRPr="005C416B">
              <w:rPr>
                <w:b/>
                <w:highlight w:val="lightGray"/>
              </w:rPr>
              <w:t>Leftover bits (per symbol)</w:t>
            </w:r>
          </w:p>
        </w:tc>
      </w:tr>
      <w:tr w:rsidR="001C1E21" w:rsidRPr="005C416B" w14:paraId="52BF325D" w14:textId="77777777" w:rsidTr="005B46AF">
        <w:tc>
          <w:tcPr>
            <w:tcW w:w="1795" w:type="dxa"/>
          </w:tcPr>
          <w:p w14:paraId="28D070DD" w14:textId="77777777" w:rsidR="001C1E21" w:rsidRPr="005C416B" w:rsidRDefault="001C1E21" w:rsidP="005B46AF">
            <w:pPr>
              <w:rPr>
                <w:highlight w:val="lightGray"/>
              </w:rPr>
            </w:pPr>
            <w:r w:rsidRPr="005C416B">
              <w:rPr>
                <w:highlight w:val="lightGray"/>
              </w:rPr>
              <w:t>484+996</w:t>
            </w:r>
          </w:p>
        </w:tc>
        <w:tc>
          <w:tcPr>
            <w:tcW w:w="1170" w:type="dxa"/>
          </w:tcPr>
          <w:p w14:paraId="5F869B9C" w14:textId="77777777" w:rsidR="001C1E21" w:rsidRPr="005C416B" w:rsidRDefault="001C1E21" w:rsidP="005B46AF">
            <w:pPr>
              <w:rPr>
                <w:highlight w:val="lightGray"/>
              </w:rPr>
            </w:pPr>
            <w:r w:rsidRPr="005C416B">
              <w:rPr>
                <w:highlight w:val="lightGray"/>
              </w:rPr>
              <w:t>1448</w:t>
            </w:r>
          </w:p>
        </w:tc>
        <w:tc>
          <w:tcPr>
            <w:tcW w:w="3600" w:type="dxa"/>
          </w:tcPr>
          <w:p w14:paraId="4A0C9AE5" w14:textId="77777777" w:rsidR="001C1E21" w:rsidRPr="005C416B" w:rsidRDefault="001C1E21" w:rsidP="005B46AF">
            <w:pPr>
              <w:rPr>
                <w:highlight w:val="lightGray"/>
              </w:rPr>
            </w:pPr>
            <w:r w:rsidRPr="005C416B">
              <w:rPr>
                <w:highlight w:val="lightGray"/>
              </w:rPr>
              <w:t>1s:2s</w:t>
            </w:r>
          </w:p>
        </w:tc>
        <w:tc>
          <w:tcPr>
            <w:tcW w:w="2785" w:type="dxa"/>
          </w:tcPr>
          <w:p w14:paraId="609F1A42" w14:textId="77777777" w:rsidR="001C1E21" w:rsidRPr="005C416B" w:rsidRDefault="001C1E21" w:rsidP="005B46AF">
            <w:pPr>
              <w:rPr>
                <w:highlight w:val="lightGray"/>
              </w:rPr>
            </w:pPr>
            <w:r w:rsidRPr="005C416B">
              <w:rPr>
                <w:highlight w:val="lightGray"/>
              </w:rPr>
              <w:t>44*Nbpscs on ru996</w:t>
            </w:r>
          </w:p>
        </w:tc>
      </w:tr>
      <w:tr w:rsidR="001C1E21" w:rsidRPr="005C416B" w14:paraId="0E1B9864" w14:textId="77777777" w:rsidTr="005B46AF">
        <w:tc>
          <w:tcPr>
            <w:tcW w:w="1795" w:type="dxa"/>
          </w:tcPr>
          <w:p w14:paraId="0BFBF234" w14:textId="77777777" w:rsidR="001C1E21" w:rsidRPr="005C416B" w:rsidRDefault="001C1E21" w:rsidP="005B46AF">
            <w:pPr>
              <w:rPr>
                <w:highlight w:val="lightGray"/>
              </w:rPr>
            </w:pPr>
            <w:r w:rsidRPr="005C416B">
              <w:rPr>
                <w:highlight w:val="lightGray"/>
              </w:rPr>
              <w:t>484+2*996</w:t>
            </w:r>
          </w:p>
        </w:tc>
        <w:tc>
          <w:tcPr>
            <w:tcW w:w="1170" w:type="dxa"/>
          </w:tcPr>
          <w:p w14:paraId="5B877541" w14:textId="77777777" w:rsidR="001C1E21" w:rsidRPr="005C416B" w:rsidRDefault="001C1E21" w:rsidP="005B46AF">
            <w:pPr>
              <w:rPr>
                <w:highlight w:val="lightGray"/>
              </w:rPr>
            </w:pPr>
            <w:r w:rsidRPr="005C416B">
              <w:rPr>
                <w:highlight w:val="lightGray"/>
              </w:rPr>
              <w:t>2428</w:t>
            </w:r>
          </w:p>
        </w:tc>
        <w:tc>
          <w:tcPr>
            <w:tcW w:w="3600" w:type="dxa"/>
          </w:tcPr>
          <w:p w14:paraId="76AA1993" w14:textId="77777777" w:rsidR="001C1E21" w:rsidRPr="005C416B" w:rsidRDefault="001C1E21" w:rsidP="005B46AF">
            <w:pPr>
              <w:rPr>
                <w:highlight w:val="lightGray"/>
              </w:rPr>
            </w:pPr>
            <w:r w:rsidRPr="005C416B">
              <w:rPr>
                <w:highlight w:val="lightGray"/>
              </w:rPr>
              <w:t>1s:2s:2s</w:t>
            </w:r>
          </w:p>
        </w:tc>
        <w:tc>
          <w:tcPr>
            <w:tcW w:w="2785" w:type="dxa"/>
          </w:tcPr>
          <w:p w14:paraId="76A409DF" w14:textId="77777777" w:rsidR="001C1E21" w:rsidRPr="005C416B" w:rsidRDefault="001C1E21" w:rsidP="005B46AF">
            <w:pPr>
              <w:rPr>
                <w:highlight w:val="lightGray"/>
              </w:rPr>
            </w:pPr>
            <w:r w:rsidRPr="005C416B">
              <w:rPr>
                <w:highlight w:val="lightGray"/>
              </w:rPr>
              <w:t>44*Nbpscs on ru996</w:t>
            </w:r>
          </w:p>
        </w:tc>
      </w:tr>
      <w:tr w:rsidR="001C1E21" w:rsidRPr="005C416B" w14:paraId="166516EB" w14:textId="77777777" w:rsidTr="005B46AF">
        <w:tc>
          <w:tcPr>
            <w:tcW w:w="1795" w:type="dxa"/>
          </w:tcPr>
          <w:p w14:paraId="53B1E8DA" w14:textId="77777777" w:rsidR="001C1E21" w:rsidRPr="005C416B" w:rsidRDefault="001C1E21" w:rsidP="005B46AF">
            <w:pPr>
              <w:rPr>
                <w:highlight w:val="lightGray"/>
              </w:rPr>
            </w:pPr>
            <w:r w:rsidRPr="005C416B">
              <w:rPr>
                <w:highlight w:val="lightGray"/>
              </w:rPr>
              <w:t>484+3*996</w:t>
            </w:r>
          </w:p>
        </w:tc>
        <w:tc>
          <w:tcPr>
            <w:tcW w:w="1170" w:type="dxa"/>
          </w:tcPr>
          <w:p w14:paraId="6B3ED9B2" w14:textId="77777777" w:rsidR="001C1E21" w:rsidRPr="005C416B" w:rsidRDefault="001C1E21" w:rsidP="005B46AF">
            <w:pPr>
              <w:rPr>
                <w:highlight w:val="lightGray"/>
              </w:rPr>
            </w:pPr>
            <w:r w:rsidRPr="005C416B">
              <w:rPr>
                <w:highlight w:val="lightGray"/>
              </w:rPr>
              <w:t>3408</w:t>
            </w:r>
          </w:p>
        </w:tc>
        <w:tc>
          <w:tcPr>
            <w:tcW w:w="3600" w:type="dxa"/>
          </w:tcPr>
          <w:p w14:paraId="65326E15" w14:textId="77777777" w:rsidR="001C1E21" w:rsidRPr="005C416B" w:rsidRDefault="001C1E21" w:rsidP="005B46AF">
            <w:pPr>
              <w:rPr>
                <w:highlight w:val="lightGray"/>
              </w:rPr>
            </w:pPr>
            <w:r w:rsidRPr="005C416B">
              <w:rPr>
                <w:highlight w:val="lightGray"/>
              </w:rPr>
              <w:t>1s:2s:2s:2s</w:t>
            </w:r>
          </w:p>
        </w:tc>
        <w:tc>
          <w:tcPr>
            <w:tcW w:w="2785" w:type="dxa"/>
          </w:tcPr>
          <w:p w14:paraId="5AB61589" w14:textId="77777777" w:rsidR="001C1E21" w:rsidRPr="005C416B" w:rsidRDefault="001C1E21" w:rsidP="005B46AF">
            <w:pPr>
              <w:rPr>
                <w:highlight w:val="lightGray"/>
              </w:rPr>
            </w:pPr>
            <w:r w:rsidRPr="005C416B">
              <w:rPr>
                <w:highlight w:val="lightGray"/>
              </w:rPr>
              <w:t>44*Nbpscs on ru996</w:t>
            </w:r>
          </w:p>
        </w:tc>
      </w:tr>
      <w:tr w:rsidR="001C1E21" w:rsidRPr="005C416B" w14:paraId="4D12C312" w14:textId="77777777" w:rsidTr="005B46AF">
        <w:tc>
          <w:tcPr>
            <w:tcW w:w="1795" w:type="dxa"/>
          </w:tcPr>
          <w:p w14:paraId="3F2CE94C" w14:textId="77777777" w:rsidR="001C1E21" w:rsidRPr="005C416B" w:rsidRDefault="001C1E21" w:rsidP="005B46AF">
            <w:pPr>
              <w:rPr>
                <w:highlight w:val="lightGray"/>
              </w:rPr>
            </w:pPr>
            <w:r w:rsidRPr="005C416B">
              <w:rPr>
                <w:highlight w:val="lightGray"/>
              </w:rPr>
              <w:t>2*996</w:t>
            </w:r>
          </w:p>
        </w:tc>
        <w:tc>
          <w:tcPr>
            <w:tcW w:w="1170" w:type="dxa"/>
          </w:tcPr>
          <w:p w14:paraId="38FEDDBB" w14:textId="77777777" w:rsidR="001C1E21" w:rsidRPr="005C416B" w:rsidRDefault="001C1E21" w:rsidP="005B46AF">
            <w:pPr>
              <w:rPr>
                <w:highlight w:val="lightGray"/>
              </w:rPr>
            </w:pPr>
            <w:r w:rsidRPr="005C416B">
              <w:rPr>
                <w:highlight w:val="lightGray"/>
              </w:rPr>
              <w:t>1960</w:t>
            </w:r>
          </w:p>
        </w:tc>
        <w:tc>
          <w:tcPr>
            <w:tcW w:w="3600" w:type="dxa"/>
          </w:tcPr>
          <w:p w14:paraId="248D0F99" w14:textId="77777777" w:rsidR="001C1E21" w:rsidRPr="005C416B" w:rsidRDefault="001C1E21" w:rsidP="005B46AF">
            <w:pPr>
              <w:rPr>
                <w:highlight w:val="lightGray"/>
              </w:rPr>
            </w:pPr>
            <w:r w:rsidRPr="005C416B">
              <w:rPr>
                <w:highlight w:val="lightGray"/>
              </w:rPr>
              <w:t>1s:1s</w:t>
            </w:r>
          </w:p>
        </w:tc>
        <w:tc>
          <w:tcPr>
            <w:tcW w:w="2785" w:type="dxa"/>
          </w:tcPr>
          <w:p w14:paraId="529C310E" w14:textId="77777777" w:rsidR="001C1E21" w:rsidRPr="005C416B" w:rsidRDefault="001C1E21" w:rsidP="005B46AF">
            <w:pPr>
              <w:rPr>
                <w:highlight w:val="lightGray"/>
              </w:rPr>
            </w:pPr>
            <w:r w:rsidRPr="005C416B">
              <w:rPr>
                <w:highlight w:val="lightGray"/>
              </w:rPr>
              <w:t>0</w:t>
            </w:r>
          </w:p>
        </w:tc>
      </w:tr>
      <w:tr w:rsidR="001C1E21" w:rsidRPr="005C416B" w14:paraId="7D86A97B" w14:textId="77777777" w:rsidTr="005B46AF">
        <w:tc>
          <w:tcPr>
            <w:tcW w:w="1795" w:type="dxa"/>
          </w:tcPr>
          <w:p w14:paraId="63D27356" w14:textId="77777777" w:rsidR="001C1E21" w:rsidRPr="005C416B" w:rsidRDefault="001C1E21" w:rsidP="005B46AF">
            <w:pPr>
              <w:rPr>
                <w:highlight w:val="lightGray"/>
              </w:rPr>
            </w:pPr>
            <w:r w:rsidRPr="005C416B">
              <w:rPr>
                <w:highlight w:val="lightGray"/>
              </w:rPr>
              <w:t>3*996</w:t>
            </w:r>
          </w:p>
        </w:tc>
        <w:tc>
          <w:tcPr>
            <w:tcW w:w="1170" w:type="dxa"/>
          </w:tcPr>
          <w:p w14:paraId="1B9F965E" w14:textId="77777777" w:rsidR="001C1E21" w:rsidRPr="005C416B" w:rsidRDefault="001C1E21" w:rsidP="005B46AF">
            <w:pPr>
              <w:rPr>
                <w:highlight w:val="lightGray"/>
              </w:rPr>
            </w:pPr>
            <w:r w:rsidRPr="005C416B">
              <w:rPr>
                <w:highlight w:val="lightGray"/>
              </w:rPr>
              <w:t>2940</w:t>
            </w:r>
          </w:p>
        </w:tc>
        <w:tc>
          <w:tcPr>
            <w:tcW w:w="3600" w:type="dxa"/>
          </w:tcPr>
          <w:p w14:paraId="54584BBF" w14:textId="77777777" w:rsidR="001C1E21" w:rsidRPr="005C416B" w:rsidRDefault="001C1E21" w:rsidP="005B46AF">
            <w:pPr>
              <w:rPr>
                <w:highlight w:val="lightGray"/>
              </w:rPr>
            </w:pPr>
            <w:r w:rsidRPr="005C416B">
              <w:rPr>
                <w:highlight w:val="lightGray"/>
              </w:rPr>
              <w:t>1s:1s:1s</w:t>
            </w:r>
          </w:p>
        </w:tc>
        <w:tc>
          <w:tcPr>
            <w:tcW w:w="2785" w:type="dxa"/>
          </w:tcPr>
          <w:p w14:paraId="5A5EAFAF" w14:textId="77777777" w:rsidR="001C1E21" w:rsidRPr="005C416B" w:rsidRDefault="001C1E21" w:rsidP="005B46AF">
            <w:pPr>
              <w:rPr>
                <w:highlight w:val="lightGray"/>
              </w:rPr>
            </w:pPr>
            <w:r w:rsidRPr="005C416B">
              <w:rPr>
                <w:highlight w:val="lightGray"/>
              </w:rPr>
              <w:t>0</w:t>
            </w:r>
          </w:p>
        </w:tc>
      </w:tr>
      <w:tr w:rsidR="001C1E21" w:rsidRPr="005C416B" w14:paraId="16F2E482" w14:textId="77777777" w:rsidTr="005B46AF">
        <w:tc>
          <w:tcPr>
            <w:tcW w:w="1795" w:type="dxa"/>
          </w:tcPr>
          <w:p w14:paraId="3220DCE1" w14:textId="77777777" w:rsidR="001C1E21" w:rsidRPr="005C416B" w:rsidRDefault="001C1E21" w:rsidP="005B46AF">
            <w:pPr>
              <w:rPr>
                <w:highlight w:val="lightGray"/>
              </w:rPr>
            </w:pPr>
            <w:r w:rsidRPr="005C416B">
              <w:rPr>
                <w:highlight w:val="lightGray"/>
              </w:rPr>
              <w:t>4*996</w:t>
            </w:r>
          </w:p>
        </w:tc>
        <w:tc>
          <w:tcPr>
            <w:tcW w:w="1170" w:type="dxa"/>
          </w:tcPr>
          <w:p w14:paraId="31C66DB2" w14:textId="77777777" w:rsidR="001C1E21" w:rsidRPr="005C416B" w:rsidRDefault="001C1E21" w:rsidP="005B46AF">
            <w:pPr>
              <w:rPr>
                <w:highlight w:val="lightGray"/>
              </w:rPr>
            </w:pPr>
            <w:r w:rsidRPr="005C416B">
              <w:rPr>
                <w:highlight w:val="lightGray"/>
              </w:rPr>
              <w:t>3920</w:t>
            </w:r>
          </w:p>
        </w:tc>
        <w:tc>
          <w:tcPr>
            <w:tcW w:w="3600" w:type="dxa"/>
          </w:tcPr>
          <w:p w14:paraId="246B03DB" w14:textId="77777777" w:rsidR="001C1E21" w:rsidRPr="005C416B" w:rsidRDefault="001C1E21" w:rsidP="005B46AF">
            <w:pPr>
              <w:rPr>
                <w:highlight w:val="lightGray"/>
              </w:rPr>
            </w:pPr>
            <w:r w:rsidRPr="005C416B">
              <w:rPr>
                <w:highlight w:val="lightGray"/>
              </w:rPr>
              <w:t>1s:1s:1s:1s</w:t>
            </w:r>
          </w:p>
        </w:tc>
        <w:tc>
          <w:tcPr>
            <w:tcW w:w="2785" w:type="dxa"/>
          </w:tcPr>
          <w:p w14:paraId="387FB942" w14:textId="77777777" w:rsidR="001C1E21" w:rsidRPr="005C416B" w:rsidRDefault="001C1E21" w:rsidP="005B46AF">
            <w:pPr>
              <w:rPr>
                <w:highlight w:val="lightGray"/>
              </w:rPr>
            </w:pPr>
            <w:r w:rsidRPr="005C416B">
              <w:rPr>
                <w:highlight w:val="lightGray"/>
              </w:rPr>
              <w:t>0</w:t>
            </w:r>
          </w:p>
        </w:tc>
      </w:tr>
    </w:tbl>
    <w:p w14:paraId="7F35064C" w14:textId="5E7FD9B6" w:rsidR="001C1E21" w:rsidRPr="005C416B" w:rsidRDefault="001C1E21" w:rsidP="001C1E21">
      <w:pPr>
        <w:jc w:val="both"/>
        <w:rPr>
          <w:highlight w:val="lightGray"/>
        </w:rPr>
      </w:pPr>
      <w:r w:rsidRPr="005C416B">
        <w:rPr>
          <w:highlight w:val="lightGray"/>
        </w:rPr>
        <w:t xml:space="preserve">where </w:t>
      </w:r>
      <m:oMath>
        <m:r>
          <w:rPr>
            <w:rFonts w:ascii="Cambria Math" w:hAnsi="Cambria Math"/>
            <w:highlight w:val="lightGray"/>
          </w:rPr>
          <m:t>s=max</m:t>
        </m:r>
        <m:d>
          <m:dPr>
            <m:ctrlPr>
              <w:rPr>
                <w:rFonts w:ascii="Cambria Math" w:hAnsi="Cambria Math"/>
                <w:i/>
                <w:highlight w:val="lightGray"/>
              </w:rPr>
            </m:ctrlPr>
          </m:dPr>
          <m:e>
            <m:r>
              <w:rPr>
                <w:rFonts w:ascii="Cambria Math" w:hAnsi="Cambria Math"/>
                <w:highlight w:val="lightGray"/>
              </w:rPr>
              <m:t xml:space="preserve">1, </m:t>
            </m:r>
            <m:f>
              <m:fPr>
                <m:ctrlPr>
                  <w:rPr>
                    <w:rFonts w:ascii="Cambria Math" w:hAnsi="Cambria Math"/>
                    <w:i/>
                    <w:highlight w:val="lightGray"/>
                  </w:rPr>
                </m:ctrlPr>
              </m:fPr>
              <m:num>
                <m:sSub>
                  <m:sSubPr>
                    <m:ctrlPr>
                      <w:rPr>
                        <w:rFonts w:ascii="Cambria Math" w:hAnsi="Cambria Math"/>
                        <w:i/>
                        <w:highlight w:val="lightGray"/>
                      </w:rPr>
                    </m:ctrlPr>
                  </m:sSubPr>
                  <m:e>
                    <m:r>
                      <w:rPr>
                        <w:rFonts w:ascii="Cambria Math" w:hAnsi="Cambria Math"/>
                        <w:highlight w:val="lightGray"/>
                      </w:rPr>
                      <m:t>N</m:t>
                    </m:r>
                  </m:e>
                  <m:sub>
                    <m:r>
                      <w:rPr>
                        <w:rFonts w:ascii="Cambria Math" w:hAnsi="Cambria Math"/>
                        <w:highlight w:val="lightGray"/>
                      </w:rPr>
                      <m:t>BPSCS</m:t>
                    </m:r>
                  </m:sub>
                </m:sSub>
              </m:num>
              <m:den>
                <m:r>
                  <w:rPr>
                    <w:rFonts w:ascii="Cambria Math" w:hAnsi="Cambria Math"/>
                    <w:highlight w:val="lightGray"/>
                  </w:rPr>
                  <m:t>2</m:t>
                </m:r>
              </m:den>
            </m:f>
          </m:e>
        </m:d>
        <m:r>
          <w:rPr>
            <w:rFonts w:ascii="Cambria Math" w:hAnsi="Cambria Math"/>
            <w:highlight w:val="lightGray"/>
          </w:rPr>
          <m:t xml:space="preserve"> </m:t>
        </m:r>
      </m:oMath>
    </w:p>
    <w:p w14:paraId="1B9557AA" w14:textId="2D6233D2" w:rsidR="00BC6506" w:rsidRPr="005C416B" w:rsidRDefault="00BC6506" w:rsidP="001C1E21">
      <w:pPr>
        <w:jc w:val="both"/>
        <w:rPr>
          <w:highlight w:val="lightGray"/>
        </w:rPr>
      </w:pPr>
      <w:r w:rsidRPr="005C416B">
        <w:rPr>
          <w:highlight w:val="lightGray"/>
        </w:rPr>
        <w:t>[Motion 111,</w:t>
      </w:r>
      <w:r w:rsidR="00665191" w:rsidRPr="005C416B">
        <w:rPr>
          <w:highlight w:val="lightGray"/>
        </w:rPr>
        <w:t xml:space="preserve"> #SP2,</w:t>
      </w:r>
      <w:r w:rsidRPr="005C416B">
        <w:rPr>
          <w:highlight w:val="lightGray"/>
        </w:rPr>
        <w:t xml:space="preserve"> </w:t>
      </w:r>
      <w:sdt>
        <w:sdtPr>
          <w:rPr>
            <w:highlight w:val="lightGray"/>
          </w:rPr>
          <w:id w:val="473039329"/>
          <w:citation/>
        </w:sdtPr>
        <w:sdtEndPr/>
        <w:sdtContent>
          <w:r w:rsidR="00C556BE" w:rsidRPr="005C416B">
            <w:rPr>
              <w:highlight w:val="lightGray"/>
            </w:rPr>
            <w:fldChar w:fldCharType="begin"/>
          </w:r>
          <w:r w:rsidR="00C556BE" w:rsidRPr="005C416B">
            <w:rPr>
              <w:highlight w:val="lightGray"/>
              <w:lang w:val="en-US"/>
            </w:rPr>
            <w:instrText xml:space="preserve"> CITATION 19_1755r4 \l 1033 </w:instrText>
          </w:r>
          <w:r w:rsidR="00C556BE" w:rsidRPr="005C416B">
            <w:rPr>
              <w:highlight w:val="lightGray"/>
            </w:rPr>
            <w:fldChar w:fldCharType="separate"/>
          </w:r>
          <w:r w:rsidR="00860E27" w:rsidRPr="00860E27">
            <w:rPr>
              <w:noProof/>
              <w:highlight w:val="lightGray"/>
              <w:lang w:val="en-US"/>
            </w:rPr>
            <w:t>[9]</w:t>
          </w:r>
          <w:r w:rsidR="00C556BE" w:rsidRPr="005C416B">
            <w:rPr>
              <w:highlight w:val="lightGray"/>
            </w:rPr>
            <w:fldChar w:fldCharType="end"/>
          </w:r>
        </w:sdtContent>
      </w:sdt>
      <w:r w:rsidR="00C556BE" w:rsidRPr="005C416B">
        <w:rPr>
          <w:highlight w:val="lightGray"/>
        </w:rPr>
        <w:t xml:space="preserve"> and </w:t>
      </w:r>
      <w:sdt>
        <w:sdtPr>
          <w:rPr>
            <w:highlight w:val="lightGray"/>
          </w:rPr>
          <w:id w:val="-1145045017"/>
          <w:citation/>
        </w:sdtPr>
        <w:sdtEndPr/>
        <w:sdtContent>
          <w:r w:rsidR="00C556BE" w:rsidRPr="005C416B">
            <w:rPr>
              <w:highlight w:val="lightGray"/>
            </w:rPr>
            <w:fldChar w:fldCharType="begin"/>
          </w:r>
          <w:r w:rsidR="00C556BE" w:rsidRPr="005C416B">
            <w:rPr>
              <w:highlight w:val="lightGray"/>
              <w:lang w:val="en-US"/>
            </w:rPr>
            <w:instrText xml:space="preserve"> CITATION 20_0579r3 \l 1033 </w:instrText>
          </w:r>
          <w:r w:rsidR="00C556BE" w:rsidRPr="005C416B">
            <w:rPr>
              <w:highlight w:val="lightGray"/>
            </w:rPr>
            <w:fldChar w:fldCharType="separate"/>
          </w:r>
          <w:r w:rsidR="00860E27" w:rsidRPr="00860E27">
            <w:rPr>
              <w:noProof/>
              <w:highlight w:val="lightGray"/>
              <w:lang w:val="en-US"/>
            </w:rPr>
            <w:t>[30]</w:t>
          </w:r>
          <w:r w:rsidR="00C556BE" w:rsidRPr="005C416B">
            <w:rPr>
              <w:highlight w:val="lightGray"/>
            </w:rPr>
            <w:fldChar w:fldCharType="end"/>
          </w:r>
        </w:sdtContent>
      </w:sdt>
      <w:r w:rsidR="00C556BE" w:rsidRPr="005C416B">
        <w:rPr>
          <w:highlight w:val="lightGray"/>
        </w:rPr>
        <w:t>]</w:t>
      </w:r>
    </w:p>
    <w:p w14:paraId="0CA6AC3E" w14:textId="77777777" w:rsidR="00A00941" w:rsidRPr="005C416B" w:rsidRDefault="00A00941" w:rsidP="001C1E21">
      <w:pPr>
        <w:jc w:val="both"/>
        <w:rPr>
          <w:highlight w:val="lightGray"/>
        </w:rPr>
      </w:pPr>
    </w:p>
    <w:p w14:paraId="0DC8A1E3" w14:textId="77777777" w:rsidR="00E564AC" w:rsidRDefault="00E564AC">
      <w:pPr>
        <w:rPr>
          <w:highlight w:val="lightGray"/>
        </w:rPr>
      </w:pPr>
      <w:r>
        <w:rPr>
          <w:highlight w:val="lightGray"/>
        </w:rPr>
        <w:br w:type="page"/>
      </w:r>
    </w:p>
    <w:p w14:paraId="79E72524" w14:textId="70AF3D1E" w:rsidR="00312075" w:rsidRPr="005C416B" w:rsidRDefault="00EF144B" w:rsidP="00312075">
      <w:pPr>
        <w:jc w:val="both"/>
        <w:rPr>
          <w:highlight w:val="lightGray"/>
        </w:rPr>
      </w:pPr>
      <w:r w:rsidRPr="005C416B">
        <w:rPr>
          <w:highlight w:val="lightGray"/>
        </w:rPr>
        <w:lastRenderedPageBreak/>
        <w:t>T</w:t>
      </w:r>
      <w:r w:rsidR="00312075" w:rsidRPr="005C416B">
        <w:rPr>
          <w:highlight w:val="lightGray"/>
        </w:rPr>
        <w:t>he same proportional round robin is applied to left-over bits</w:t>
      </w:r>
    </w:p>
    <w:p w14:paraId="3388D190" w14:textId="77777777" w:rsidR="00312075" w:rsidRPr="005C416B" w:rsidRDefault="00312075" w:rsidP="00DF7E01">
      <w:pPr>
        <w:pStyle w:val="ListParagraph"/>
        <w:numPr>
          <w:ilvl w:val="0"/>
          <w:numId w:val="52"/>
        </w:numPr>
        <w:jc w:val="both"/>
        <w:rPr>
          <w:highlight w:val="lightGray"/>
        </w:rPr>
      </w:pPr>
      <w:r w:rsidRPr="005C416B">
        <w:rPr>
          <w:highlight w:val="lightGray"/>
        </w:rPr>
        <w:t>The same ratios are used in the entire segment parsing process except the ratios of those already filled segment becomes 0.</w:t>
      </w:r>
    </w:p>
    <w:p w14:paraId="22DC41FA" w14:textId="77777777" w:rsidR="00312075" w:rsidRPr="005C416B" w:rsidRDefault="00312075" w:rsidP="00312075">
      <w:pPr>
        <w:jc w:val="both"/>
        <w:rPr>
          <w:highlight w:val="lightGray"/>
        </w:rPr>
      </w:pPr>
      <w:r w:rsidRPr="005C416B">
        <w:rPr>
          <w:noProof/>
          <w:szCs w:val="22"/>
          <w:highlight w:val="lightGray"/>
          <w:lang w:val="en-US" w:eastAsia="zh-CN"/>
        </w:rPr>
        <mc:AlternateContent>
          <mc:Choice Requires="wpg">
            <w:drawing>
              <wp:anchor distT="0" distB="0" distL="114300" distR="114300" simplePos="0" relativeHeight="251661824" behindDoc="0" locked="0" layoutInCell="1" allowOverlap="1" wp14:anchorId="388C14FD" wp14:editId="710DF4F1">
                <wp:simplePos x="0" y="0"/>
                <wp:positionH relativeFrom="column">
                  <wp:posOffset>0</wp:posOffset>
                </wp:positionH>
                <wp:positionV relativeFrom="paragraph">
                  <wp:posOffset>-635</wp:posOffset>
                </wp:positionV>
                <wp:extent cx="5820508" cy="1072661"/>
                <wp:effectExtent l="0" t="0" r="0" b="0"/>
                <wp:wrapNone/>
                <wp:docPr id="12"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3" name="Picture 13"/>
                          <pic:cNvPicPr>
                            <a:picLocks noChangeAspect="1" noChangeArrowheads="1"/>
                          </pic:cNvPicPr>
                        </pic:nvPicPr>
                        <pic:blipFill>
                          <a:blip r:embed="rId26" cstate="print"/>
                          <a:srcRect/>
                          <a:stretch>
                            <a:fillRect/>
                          </a:stretch>
                        </pic:blipFill>
                        <pic:spPr bwMode="auto">
                          <a:xfrm>
                            <a:off x="0" y="575184"/>
                            <a:ext cx="10753725" cy="238125"/>
                          </a:xfrm>
                          <a:prstGeom prst="rect">
                            <a:avLst/>
                          </a:prstGeom>
                          <a:noFill/>
                          <a:ln w="9525">
                            <a:noFill/>
                            <a:miter lim="800000"/>
                            <a:headEnd/>
                            <a:tailEnd/>
                          </a:ln>
                        </pic:spPr>
                      </pic:pic>
                      <wps:wsp>
                        <wps:cNvPr id="14" name="Straight Connector 14"/>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6" name="Left Brace 26"/>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27" name="TextBox 10"/>
                        <wps:cNvSpPr txBox="1"/>
                        <wps:spPr>
                          <a:xfrm>
                            <a:off x="8061027" y="1121942"/>
                            <a:ext cx="1488873" cy="371220"/>
                          </a:xfrm>
                          <a:prstGeom prst="rect">
                            <a:avLst/>
                          </a:prstGeom>
                          <a:noFill/>
                        </wps:spPr>
                        <wps:txbx>
                          <w:txbxContent>
                            <w:p w14:paraId="4A01F593" w14:textId="77777777" w:rsidR="008011C0" w:rsidRDefault="008011C0" w:rsidP="00312075">
                              <w:pPr>
                                <w:textAlignment w:val="baseline"/>
                              </w:pPr>
                              <w:r>
                                <w:rPr>
                                  <w:rFonts w:cs="Arial"/>
                                  <w:color w:val="FF0000"/>
                                  <w:kern w:val="24"/>
                                  <w:sz w:val="28"/>
                                  <w:szCs w:val="28"/>
                                </w:rPr>
                                <w:t>Leftover bits</w:t>
                              </w:r>
                            </w:p>
                          </w:txbxContent>
                        </wps:txbx>
                        <wps:bodyPr wrap="square" rtlCol="0">
                          <a:noAutofit/>
                        </wps:bodyPr>
                      </wps:wsp>
                      <wps:wsp>
                        <wps:cNvPr id="28" name="TextBox 11"/>
                        <wps:cNvSpPr txBox="1"/>
                        <wps:spPr>
                          <a:xfrm>
                            <a:off x="6509594" y="0"/>
                            <a:ext cx="1050056" cy="390339"/>
                          </a:xfrm>
                          <a:prstGeom prst="rect">
                            <a:avLst/>
                          </a:prstGeom>
                          <a:noFill/>
                        </wps:spPr>
                        <wps:txbx>
                          <w:txbxContent>
                            <w:p w14:paraId="7E9D5EA8" w14:textId="77777777" w:rsidR="008011C0" w:rsidRDefault="008011C0"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9" name="Straight Arrow Connector 29"/>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 name="Straight Arrow Connector 30"/>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1" name="TextBox 14"/>
                        <wps:cNvSpPr txBox="1"/>
                        <wps:spPr>
                          <a:xfrm>
                            <a:off x="8647827" y="0"/>
                            <a:ext cx="1096611" cy="390339"/>
                          </a:xfrm>
                          <a:prstGeom prst="rect">
                            <a:avLst/>
                          </a:prstGeom>
                          <a:noFill/>
                        </wps:spPr>
                        <wps:txbx>
                          <w:txbxContent>
                            <w:p w14:paraId="595B1BCA" w14:textId="77777777" w:rsidR="008011C0" w:rsidRDefault="008011C0"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32" name="Straight Arrow Connector 32"/>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Straight Arrow Connector 33"/>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88C14FD" id="Group 6" o:spid="_x0000_s1027" style="position:absolute;left:0;text-align:left;margin-left:0;margin-top:-.05pt;width:458.3pt;height:84.45pt;z-index:251661824;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91HvDAAAA2wAAAA8AAABkcnMvZG93bnJldi54bWxET99rwjAQfh/sfwg32IvMdApjVFMRmUxF&#10;hDlRfDuaa1NsLqWJWv97Iwz2dh/fzxtPOluLC7W+cqzgvZ+AIM6drrhUsPudv32C8AFZY+2YFNzI&#10;wyR7fhpjqt2Vf+iyDaWIIexTVGBCaFIpfW7Iou+7hjhyhWsthgjbUuoWrzHc1nKQJB/SYsWxwWBD&#10;M0P5aXu2CuZV0Vsve/X+aAcr+2VuB7/hb6VeX7rpCESgLvyL/9wLHecP4fFLPE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z3Ue8MAAADbAAAADwAAAAAAAAAAAAAAAACf&#10;AgAAZHJzL2Rvd25yZXYueG1sUEsFBgAAAAAEAAQA9wAAAI8DAAAAAA==&#10;">
                  <v:imagedata r:id="rId27" o:title=""/>
                </v:shape>
                <v:line id="Straight Connector 14" o:spid="_x0000_s1029"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AFsAAAADbAAAADwAAAGRycy9kb3ducmV2LnhtbERPTYvCMBC9C/6HMMLeNFVEpBpFBBcv&#10;UlatXsdmbIvNpNtE2/33m4UFb/N4n7Ncd6YSL2pcaVnBeBSBIM6sLjlXcD7thnMQziNrrCyTgh9y&#10;sF71e0uMtW35i15Hn4sQwi5GBYX3dSylywoy6Ea2Jg7c3TYGfYBNLnWDbQg3lZxE0UwaLDk0FFjT&#10;tqDscXwaBZMkMdf7bfyt9WGWJ5e0ku1nqtTHoNssQHjq/Fv8797rMH8Kf7+EA+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bABbAAAAA2wAAAA8AAAAAAAAAAAAAAAAA&#10;oQIAAGRycy9kb3ducmV2LnhtbFBLBQYAAAAABAAEAPkAAACOAwAAAAA=&#10;" strokecolor="#5b9bd5 [3204]" strokeweight="1pt">
                  <v:stroke joinstyle="miter"/>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6" o:spid="_x0000_s1030"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znsQA&#10;AADbAAAADwAAAGRycy9kb3ducmV2LnhtbESP0WrCQBRE3wv+w3IF3+qmEUKJrtJKjIWqqO0HXLK3&#10;STB7N2RX3f59t1Do4zAzZ5jFKphO3GhwrWUFT9MEBHFldcu1gs+PzeMzCOeRNXaWScE3OVgtRw8L&#10;zLW984luZ1+LCGGXo4LG+z6X0lUNGXRT2xNH78sOBn2UQy31gPcIN51MkySTBluOCw32tG6oupyv&#10;RsHWl7MCQ1Hq9Ji9vu8PuzZcdkpNxuFlDsJT8P/hv/abVpBm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L857EAAAA2wAAAA8AAAAAAAAAAAAAAAAAmAIAAGRycy9k&#10;b3ducmV2LnhtbFBLBQYAAAAABAAEAPUAAACJAwAAAAA=&#10;" adj="457" strokecolor="#5b9bd5 [3204]" strokeweight="1pt">
                  <v:stroke joinstyle="miter"/>
                </v:shape>
                <v:shape id="TextBox 10" o:spid="_x0000_s1031"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14:paraId="4A01F593" w14:textId="77777777" w:rsidR="008011C0" w:rsidRDefault="008011C0" w:rsidP="00312075">
                        <w:pPr>
                          <w:textAlignment w:val="baseline"/>
                        </w:pPr>
                        <w:r>
                          <w:rPr>
                            <w:rFonts w:cs="Arial"/>
                            <w:color w:val="FF0000"/>
                            <w:kern w:val="24"/>
                            <w:sz w:val="28"/>
                            <w:szCs w:val="28"/>
                          </w:rPr>
                          <w:t>Leftover bits</w:t>
                        </w:r>
                      </w:p>
                    </w:txbxContent>
                  </v:textbox>
                </v:shape>
                <v:shape id="TextBox 11" o:spid="_x0000_s1032"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14:paraId="7E9D5EA8" w14:textId="77777777" w:rsidR="008011C0" w:rsidRDefault="008011C0"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type id="_x0000_t32" coordsize="21600,21600" o:spt="32" o:oned="t" path="m,l21600,21600e" filled="f">
                  <v:path arrowok="t" fillok="f" o:connecttype="none"/>
                  <o:lock v:ext="edit" shapetype="t"/>
                </v:shapetype>
                <v:shape id="Straight Arrow Connector 29" o:spid="_x0000_s1033"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2d/sQAAADbAAAADwAAAGRycy9kb3ducmV2LnhtbESPQYvCMBSE7wv7H8Jb8LJoag/iVqMs&#10;C4IHL1Yt7O3RPNtq81Ka2NZ/bwTB4zAz3zDL9WBq0VHrKssKppMIBHFudcWFguNhM56DcB5ZY22Z&#10;FNzJwXr1+bHERNue99SlvhABwi5BBaX3TSKly0sy6Ca2IQ7e2bYGfZBtIXWLfYCbWsZRNJMGKw4L&#10;JTb0V1J+TW9GwSW7pUP3v50fs8w1p+8+23XnWKnR1/C7AOFp8O/wq73VCuIfeH4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nZ3+xAAAANsAAAAPAAAAAAAAAAAA&#10;AAAAAKECAABkcnMvZG93bnJldi54bWxQSwUGAAAAAAQABAD5AAAAkgMAAAAA&#10;" strokecolor="#5b9bd5 [3204]" strokeweight="1pt">
                  <v:stroke endarrow="open" joinstyle="miter"/>
                </v:shape>
                <v:shape id="Straight Arrow Connector 30" o:spid="_x0000_s1034"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YN8MAAADbAAAADwAAAGRycy9kb3ducmV2LnhtbERPy2oCMRTdC/5DuIKbohkrVB2NUixC&#10;LaXgY+HyOrkzGTu5GSapjn9vFgWXh/NerFpbiSs1vnSsYDRMQBBnTpdcKDgeNoMpCB+QNVaOScGd&#10;PKyW3c4CU+1uvKPrPhQihrBPUYEJoU6l9Jkhi37oauLI5a6xGCJsCqkbvMVwW8nXJHmTFkuODQZr&#10;WhvKfvd/VkF+Ttbyy7185K6dnEbb75m5/MyU6vfa9zmIQG14iv/dn1rBOK6PX+IP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mDfDAAAA2wAAAA8AAAAAAAAAAAAA&#10;AAAAoQIAAGRycy9kb3ducmV2LnhtbFBLBQYAAAAABAAEAPkAAACRAwAAAAA=&#10;" strokecolor="#5b9bd5 [3204]" strokeweight="1pt">
                  <v:stroke endarrow="open" joinstyle="miter"/>
                </v:shape>
                <v:shape id="TextBox 14" o:spid="_x0000_s1035"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14:paraId="595B1BCA" w14:textId="77777777" w:rsidR="008011C0" w:rsidRDefault="008011C0"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32" o:spid="_x0000_s1036"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CZUsQAAADbAAAADwAAAGRycy9kb3ducmV2LnhtbESPQYvCMBSE78L+h/AW9iJruhVEqlFE&#10;EDzsxaqFvT2aZ1ttXkoT2+6/N4LgcZiZb5jlejC16Kh1lWUFP5MIBHFudcWFgtNx9z0H4Tyyxtoy&#10;KfgnB+vVx2iJibY9H6hLfSEChF2CCkrvm0RKl5dk0E1sQxy8i20N+iDbQuoW+wA3tYyjaCYNVhwW&#10;SmxoW1J+S+9GwTW7p0P3t5+fssw153Gf/XaXWKmvz2GzAOFp8O/wq73XCqYx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4JlSxAAAANsAAAAPAAAAAAAAAAAA&#10;AAAAAKECAABkcnMvZG93bnJldi54bWxQSwUGAAAAAAQABAD5AAAAkgMAAAAA&#10;" strokecolor="#5b9bd5 [3204]" strokeweight="1pt">
                  <v:stroke endarrow="open" joinstyle="miter"/>
                </v:shape>
                <v:shape id="Straight Arrow Connector 33" o:spid="_x0000_s1037"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8GQMYAAADbAAAADwAAAGRycy9kb3ducmV2LnhtbESPQWvCQBSE70L/w/IKvRTdWKHV1FXE&#10;UrAiQqMHj8/sSzY1+zZkV03/vVsoeBxm5htmOu9sLS7U+sqxguEgAUGcO11xqWC/++yPQfiArLF2&#10;TAp+ycN89tCbYqrdlb/pkoVSRAj7FBWYEJpUSp8bsugHriGOXuFaiyHKtpS6xWuE21q+JMmrtFhx&#10;XDDY0NJQfsrOVkFxTJZy7Z4/Cte9HYZfm4n52U6UenrsFu8gAnXhHv5vr7SC0Qj+vsQf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vBkDGAAAA2wAAAA8AAAAAAAAA&#10;AAAAAAAAoQIAAGRycy9kb3ducmV2LnhtbFBLBQYAAAAABAAEAPkAAACUAwAAAAA=&#10;" strokecolor="#5b9bd5 [3204]" strokeweight="1pt">
                  <v:stroke endarrow="open" joinstyle="miter"/>
                </v:shape>
              </v:group>
            </w:pict>
          </mc:Fallback>
        </mc:AlternateContent>
      </w:r>
    </w:p>
    <w:p w14:paraId="76DBE44A" w14:textId="77777777" w:rsidR="00312075" w:rsidRPr="005C416B" w:rsidRDefault="00312075" w:rsidP="00312075">
      <w:pPr>
        <w:jc w:val="both"/>
        <w:rPr>
          <w:highlight w:val="lightGray"/>
        </w:rPr>
      </w:pPr>
    </w:p>
    <w:p w14:paraId="6CD1EE3B" w14:textId="77777777" w:rsidR="00312075" w:rsidRPr="005C416B" w:rsidRDefault="00312075" w:rsidP="00312075">
      <w:pPr>
        <w:jc w:val="both"/>
        <w:rPr>
          <w:highlight w:val="lightGray"/>
        </w:rPr>
      </w:pPr>
    </w:p>
    <w:p w14:paraId="4CAD374F" w14:textId="77777777" w:rsidR="00312075" w:rsidRPr="005C416B" w:rsidRDefault="00312075" w:rsidP="00312075">
      <w:pPr>
        <w:jc w:val="both"/>
        <w:rPr>
          <w:highlight w:val="lightGray"/>
        </w:rPr>
      </w:pPr>
    </w:p>
    <w:p w14:paraId="2C2F9E81" w14:textId="77777777" w:rsidR="00312075" w:rsidRPr="005C416B" w:rsidRDefault="00312075" w:rsidP="00312075">
      <w:pPr>
        <w:jc w:val="both"/>
        <w:rPr>
          <w:highlight w:val="lightGray"/>
        </w:rPr>
      </w:pPr>
    </w:p>
    <w:p w14:paraId="7301253F" w14:textId="77777777" w:rsidR="00312075" w:rsidRPr="005C416B" w:rsidRDefault="00312075" w:rsidP="00312075">
      <w:pPr>
        <w:jc w:val="both"/>
        <w:rPr>
          <w:highlight w:val="lightGray"/>
        </w:rPr>
      </w:pPr>
    </w:p>
    <w:p w14:paraId="58675214" w14:textId="258AC179" w:rsidR="00381367" w:rsidRPr="005C416B" w:rsidRDefault="00381367" w:rsidP="00381367">
      <w:pPr>
        <w:pStyle w:val="Caption"/>
        <w:spacing w:after="0"/>
        <w:jc w:val="center"/>
        <w:rPr>
          <w:highlight w:val="lightGray"/>
          <w:lang w:val="en-US"/>
        </w:rPr>
      </w:pPr>
      <w:bookmarkStart w:id="366" w:name="_Toc47082193"/>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860E27">
        <w:rPr>
          <w:noProof/>
          <w:highlight w:val="lightGray"/>
        </w:rPr>
        <w:t>5</w:t>
      </w:r>
      <w:r w:rsidRPr="005C416B">
        <w:rPr>
          <w:highlight w:val="lightGray"/>
        </w:rPr>
        <w:fldChar w:fldCharType="end"/>
      </w:r>
      <w:r w:rsidRPr="005C416B">
        <w:rPr>
          <w:highlight w:val="lightGray"/>
        </w:rPr>
        <w:t xml:space="preserve"> – Proportional round robin parser</w:t>
      </w:r>
      <w:bookmarkEnd w:id="366"/>
    </w:p>
    <w:p w14:paraId="4E600AE7" w14:textId="6181A4E1" w:rsidR="00665191" w:rsidRPr="0021759F" w:rsidRDefault="00665191" w:rsidP="00665191">
      <w:pPr>
        <w:jc w:val="both"/>
      </w:pPr>
      <w:r w:rsidRPr="005C416B">
        <w:rPr>
          <w:highlight w:val="lightGray"/>
        </w:rPr>
        <w:t xml:space="preserve">[Motion 111, #SP3, </w:t>
      </w:r>
      <w:sdt>
        <w:sdtPr>
          <w:rPr>
            <w:highlight w:val="lightGray"/>
          </w:rPr>
          <w:id w:val="690580203"/>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240146087"/>
          <w:citation/>
        </w:sdtPr>
        <w:sdtEndPr/>
        <w:sdtContent>
          <w:r w:rsidRPr="005C416B">
            <w:rPr>
              <w:highlight w:val="lightGray"/>
            </w:rPr>
            <w:fldChar w:fldCharType="begin"/>
          </w:r>
          <w:r w:rsidRPr="005C416B">
            <w:rPr>
              <w:highlight w:val="lightGray"/>
              <w:lang w:val="en-US"/>
            </w:rPr>
            <w:instrText xml:space="preserve"> CITATION 20_0579r3 \l 1033 </w:instrText>
          </w:r>
          <w:r w:rsidRPr="005C416B">
            <w:rPr>
              <w:highlight w:val="lightGray"/>
            </w:rPr>
            <w:fldChar w:fldCharType="separate"/>
          </w:r>
          <w:r w:rsidR="00860E27" w:rsidRPr="00860E27">
            <w:rPr>
              <w:noProof/>
              <w:highlight w:val="lightGray"/>
              <w:lang w:val="en-US"/>
            </w:rPr>
            <w:t>[30]</w:t>
          </w:r>
          <w:r w:rsidRPr="005C416B">
            <w:rPr>
              <w:highlight w:val="lightGray"/>
            </w:rPr>
            <w:fldChar w:fldCharType="end"/>
          </w:r>
        </w:sdtContent>
      </w:sdt>
      <w:r w:rsidRPr="005C416B">
        <w:rPr>
          <w:highlight w:val="lightGray"/>
        </w:rPr>
        <w:t>]</w:t>
      </w:r>
    </w:p>
    <w:p w14:paraId="1E21CB9B" w14:textId="5489CC21" w:rsidR="00A00941" w:rsidRPr="005C416B" w:rsidRDefault="00A00941" w:rsidP="00A00941">
      <w:pPr>
        <w:jc w:val="both"/>
        <w:rPr>
          <w:szCs w:val="22"/>
          <w:highlight w:val="lightGray"/>
        </w:rPr>
      </w:pPr>
      <w:r w:rsidRPr="0021759F">
        <w:rPr>
          <w:szCs w:val="22"/>
        </w:rPr>
        <w:br/>
      </w:r>
      <w:r w:rsidR="00780D34" w:rsidRPr="005C416B">
        <w:rPr>
          <w:szCs w:val="22"/>
          <w:highlight w:val="lightGray"/>
        </w:rPr>
        <w:t>802.</w:t>
      </w:r>
      <w:r w:rsidRPr="005C416B">
        <w:rPr>
          <w:szCs w:val="22"/>
          <w:highlight w:val="lightGray"/>
        </w:rPr>
        <w:t>11be uses 80</w:t>
      </w:r>
      <w:r w:rsidR="00780D34" w:rsidRPr="005C416B">
        <w:rPr>
          <w:szCs w:val="22"/>
          <w:highlight w:val="lightGray"/>
        </w:rPr>
        <w:t xml:space="preserve"> </w:t>
      </w:r>
      <w:r w:rsidRPr="005C416B">
        <w:rPr>
          <w:szCs w:val="22"/>
          <w:highlight w:val="lightGray"/>
        </w:rPr>
        <w:t>M</w:t>
      </w:r>
      <w:r w:rsidR="00780D34" w:rsidRPr="005C416B">
        <w:rPr>
          <w:szCs w:val="22"/>
          <w:highlight w:val="lightGray"/>
        </w:rPr>
        <w:t>H</w:t>
      </w:r>
      <w:r w:rsidRPr="005C416B">
        <w:rPr>
          <w:szCs w:val="22"/>
          <w:highlight w:val="lightGray"/>
        </w:rPr>
        <w:t>z segment parser with the following parameters for (242+484)+996</w:t>
      </w:r>
      <w:r w:rsidR="00780D34" w:rsidRPr="005C416B">
        <w:rPr>
          <w:szCs w:val="22"/>
          <w:highlight w:val="lightGray"/>
        </w:rPr>
        <w:t>:</w:t>
      </w:r>
    </w:p>
    <w:tbl>
      <w:tblPr>
        <w:tblStyle w:val="TableGrid"/>
        <w:tblW w:w="0" w:type="auto"/>
        <w:tblLook w:val="04A0" w:firstRow="1" w:lastRow="0" w:firstColumn="1" w:lastColumn="0" w:noHBand="0" w:noVBand="1"/>
      </w:tblPr>
      <w:tblGrid>
        <w:gridCol w:w="1795"/>
        <w:gridCol w:w="1170"/>
        <w:gridCol w:w="3600"/>
        <w:gridCol w:w="2785"/>
      </w:tblGrid>
      <w:tr w:rsidR="00A00941" w:rsidRPr="005C416B" w14:paraId="4E414A81" w14:textId="77777777" w:rsidTr="00CA128C">
        <w:tc>
          <w:tcPr>
            <w:tcW w:w="1795" w:type="dxa"/>
          </w:tcPr>
          <w:p w14:paraId="118CB6AE" w14:textId="77777777" w:rsidR="00A00941" w:rsidRPr="005C416B" w:rsidRDefault="00A00941" w:rsidP="00CA128C">
            <w:pPr>
              <w:jc w:val="both"/>
              <w:rPr>
                <w:b/>
                <w:highlight w:val="lightGray"/>
              </w:rPr>
            </w:pPr>
            <w:r w:rsidRPr="005C416B">
              <w:rPr>
                <w:b/>
                <w:highlight w:val="lightGray"/>
              </w:rPr>
              <w:t>RU Aggregation</w:t>
            </w:r>
          </w:p>
        </w:tc>
        <w:tc>
          <w:tcPr>
            <w:tcW w:w="1170" w:type="dxa"/>
          </w:tcPr>
          <w:p w14:paraId="5E48DB9E" w14:textId="77777777" w:rsidR="00A00941" w:rsidRPr="005C416B" w:rsidRDefault="00A00941" w:rsidP="00CA128C">
            <w:pPr>
              <w:jc w:val="both"/>
              <w:rPr>
                <w:b/>
                <w:highlight w:val="lightGray"/>
              </w:rPr>
            </w:pPr>
            <w:r w:rsidRPr="005C416B">
              <w:rPr>
                <w:b/>
                <w:highlight w:val="lightGray"/>
              </w:rPr>
              <w:t>Nsd_total</w:t>
            </w:r>
          </w:p>
        </w:tc>
        <w:tc>
          <w:tcPr>
            <w:tcW w:w="3600" w:type="dxa"/>
          </w:tcPr>
          <w:p w14:paraId="2C1E3542" w14:textId="77777777" w:rsidR="00A00941" w:rsidRPr="005C416B" w:rsidRDefault="00A00941" w:rsidP="00CA128C">
            <w:pPr>
              <w:jc w:val="both"/>
              <w:rPr>
                <w:b/>
                <w:highlight w:val="lightGray"/>
              </w:rPr>
            </w:pPr>
            <w:r w:rsidRPr="005C416B">
              <w:rPr>
                <w:b/>
                <w:highlight w:val="lightGray"/>
              </w:rPr>
              <w:t>Proportional Ratio (m1:m2:m3:m4)</w:t>
            </w:r>
          </w:p>
        </w:tc>
        <w:tc>
          <w:tcPr>
            <w:tcW w:w="2785" w:type="dxa"/>
          </w:tcPr>
          <w:p w14:paraId="1DEDFE4B" w14:textId="77777777" w:rsidR="00A00941" w:rsidRPr="005C416B" w:rsidRDefault="00A00941" w:rsidP="00CA128C">
            <w:pPr>
              <w:jc w:val="both"/>
              <w:rPr>
                <w:b/>
                <w:highlight w:val="lightGray"/>
              </w:rPr>
            </w:pPr>
            <w:r w:rsidRPr="005C416B">
              <w:rPr>
                <w:b/>
                <w:highlight w:val="lightGray"/>
              </w:rPr>
              <w:t>Leftover bits (per symbol)</w:t>
            </w:r>
          </w:p>
        </w:tc>
      </w:tr>
      <w:tr w:rsidR="00A00941" w:rsidRPr="005C416B" w14:paraId="081E79A7" w14:textId="77777777" w:rsidTr="00CA128C">
        <w:tc>
          <w:tcPr>
            <w:tcW w:w="1795" w:type="dxa"/>
          </w:tcPr>
          <w:p w14:paraId="39D406BD" w14:textId="77777777" w:rsidR="00A00941" w:rsidRPr="005C416B" w:rsidRDefault="00A00941" w:rsidP="00CA128C">
            <w:pPr>
              <w:jc w:val="center"/>
              <w:rPr>
                <w:highlight w:val="lightGray"/>
              </w:rPr>
            </w:pPr>
            <w:r w:rsidRPr="005C416B">
              <w:rPr>
                <w:highlight w:val="lightGray"/>
              </w:rPr>
              <w:t>(242+484)+996</w:t>
            </w:r>
          </w:p>
        </w:tc>
        <w:tc>
          <w:tcPr>
            <w:tcW w:w="1170" w:type="dxa"/>
          </w:tcPr>
          <w:p w14:paraId="16134C44" w14:textId="77777777" w:rsidR="00A00941" w:rsidRPr="005C416B" w:rsidRDefault="00A00941" w:rsidP="00CA128C">
            <w:pPr>
              <w:jc w:val="center"/>
              <w:rPr>
                <w:highlight w:val="lightGray"/>
              </w:rPr>
            </w:pPr>
            <w:r w:rsidRPr="005C416B">
              <w:rPr>
                <w:highlight w:val="lightGray"/>
              </w:rPr>
              <w:t>1682</w:t>
            </w:r>
          </w:p>
        </w:tc>
        <w:tc>
          <w:tcPr>
            <w:tcW w:w="3600" w:type="dxa"/>
          </w:tcPr>
          <w:p w14:paraId="7D618ABE" w14:textId="77777777" w:rsidR="00A00941" w:rsidRPr="005C416B" w:rsidRDefault="00A00941" w:rsidP="00CA128C">
            <w:pPr>
              <w:jc w:val="center"/>
              <w:rPr>
                <w:highlight w:val="lightGray"/>
              </w:rPr>
            </w:pPr>
            <w:r w:rsidRPr="005C416B">
              <w:rPr>
                <w:highlight w:val="lightGray"/>
              </w:rPr>
              <w:t>3s:4s</w:t>
            </w:r>
          </w:p>
        </w:tc>
        <w:tc>
          <w:tcPr>
            <w:tcW w:w="2785" w:type="dxa"/>
          </w:tcPr>
          <w:p w14:paraId="22148426" w14:textId="77777777" w:rsidR="00A00941" w:rsidRPr="005C416B" w:rsidRDefault="00A00941" w:rsidP="00CA128C">
            <w:pPr>
              <w:jc w:val="center"/>
              <w:rPr>
                <w:highlight w:val="lightGray"/>
              </w:rPr>
            </w:pPr>
            <w:r w:rsidRPr="005C416B">
              <w:rPr>
                <w:highlight w:val="lightGray"/>
              </w:rPr>
              <w:t>44*Nbpscs on RU996</w:t>
            </w:r>
          </w:p>
        </w:tc>
      </w:tr>
    </w:tbl>
    <w:p w14:paraId="57182D45" w14:textId="42868D7B" w:rsidR="00A00941" w:rsidRPr="005C416B" w:rsidRDefault="00A00941" w:rsidP="00A00941">
      <w:pPr>
        <w:jc w:val="both"/>
        <w:rPr>
          <w:highlight w:val="lightGray"/>
        </w:rPr>
      </w:pPr>
      <w:r w:rsidRPr="005C416B">
        <w:rPr>
          <w:highlight w:val="lightGray"/>
        </w:rPr>
        <w:t xml:space="preserve">where </w:t>
      </w:r>
      <m:oMath>
        <m:r>
          <w:rPr>
            <w:rFonts w:ascii="Cambria Math" w:hAnsi="Cambria Math"/>
            <w:highlight w:val="lightGray"/>
          </w:rPr>
          <m:t>s=max</m:t>
        </m:r>
        <m:d>
          <m:dPr>
            <m:ctrlPr>
              <w:rPr>
                <w:rFonts w:ascii="Cambria Math" w:hAnsi="Cambria Math"/>
                <w:i/>
                <w:highlight w:val="lightGray"/>
              </w:rPr>
            </m:ctrlPr>
          </m:dPr>
          <m:e>
            <m:r>
              <w:rPr>
                <w:rFonts w:ascii="Cambria Math" w:hAnsi="Cambria Math"/>
                <w:highlight w:val="lightGray"/>
              </w:rPr>
              <m:t xml:space="preserve">1, </m:t>
            </m:r>
            <m:f>
              <m:fPr>
                <m:ctrlPr>
                  <w:rPr>
                    <w:rFonts w:ascii="Cambria Math" w:hAnsi="Cambria Math"/>
                    <w:i/>
                    <w:highlight w:val="lightGray"/>
                  </w:rPr>
                </m:ctrlPr>
              </m:fPr>
              <m:num>
                <m:sSub>
                  <m:sSubPr>
                    <m:ctrlPr>
                      <w:rPr>
                        <w:rFonts w:ascii="Cambria Math" w:hAnsi="Cambria Math"/>
                        <w:i/>
                        <w:highlight w:val="lightGray"/>
                      </w:rPr>
                    </m:ctrlPr>
                  </m:sSubPr>
                  <m:e>
                    <m:r>
                      <w:rPr>
                        <w:rFonts w:ascii="Cambria Math" w:hAnsi="Cambria Math"/>
                        <w:highlight w:val="lightGray"/>
                      </w:rPr>
                      <m:t>N</m:t>
                    </m:r>
                  </m:e>
                  <m:sub>
                    <m:r>
                      <w:rPr>
                        <w:rFonts w:ascii="Cambria Math" w:hAnsi="Cambria Math"/>
                        <w:highlight w:val="lightGray"/>
                      </w:rPr>
                      <m:t>BPSCS</m:t>
                    </m:r>
                  </m:sub>
                </m:sSub>
              </m:num>
              <m:den>
                <m:r>
                  <w:rPr>
                    <w:rFonts w:ascii="Cambria Math" w:hAnsi="Cambria Math"/>
                    <w:highlight w:val="lightGray"/>
                  </w:rPr>
                  <m:t>2</m:t>
                </m:r>
              </m:den>
            </m:f>
          </m:e>
        </m:d>
      </m:oMath>
    </w:p>
    <w:p w14:paraId="296FC998" w14:textId="4243AB80" w:rsidR="0021759F" w:rsidRDefault="0021759F" w:rsidP="00A00941">
      <w:pPr>
        <w:jc w:val="both"/>
        <w:rPr>
          <w:szCs w:val="22"/>
        </w:rPr>
      </w:pPr>
      <w:r w:rsidRPr="005C416B">
        <w:rPr>
          <w:szCs w:val="22"/>
          <w:highlight w:val="lightGray"/>
        </w:rPr>
        <w:t>[Motion 115, #SP70,</w:t>
      </w:r>
      <w:r w:rsidR="00BF08CF" w:rsidRPr="005C416B">
        <w:rPr>
          <w:szCs w:val="22"/>
          <w:highlight w:val="lightGray"/>
        </w:rPr>
        <w:t xml:space="preserve"> </w:t>
      </w:r>
      <w:sdt>
        <w:sdtPr>
          <w:rPr>
            <w:szCs w:val="22"/>
            <w:highlight w:val="lightGray"/>
          </w:rPr>
          <w:id w:val="-1285430102"/>
          <w:citation/>
        </w:sdtPr>
        <w:sdtEndPr/>
        <w:sdtContent>
          <w:r w:rsidR="00BF08CF" w:rsidRPr="005C416B">
            <w:rPr>
              <w:szCs w:val="22"/>
              <w:highlight w:val="lightGray"/>
            </w:rPr>
            <w:fldChar w:fldCharType="begin"/>
          </w:r>
          <w:r w:rsidR="00BF08CF" w:rsidRPr="005C416B">
            <w:rPr>
              <w:szCs w:val="22"/>
              <w:highlight w:val="lightGray"/>
              <w:lang w:val="en-US"/>
            </w:rPr>
            <w:instrText xml:space="preserve"> CITATION 19_1755r5 \l 1033 </w:instrText>
          </w:r>
          <w:r w:rsidR="00BF08CF" w:rsidRPr="005C416B">
            <w:rPr>
              <w:szCs w:val="22"/>
              <w:highlight w:val="lightGray"/>
            </w:rPr>
            <w:fldChar w:fldCharType="separate"/>
          </w:r>
          <w:r w:rsidR="00860E27" w:rsidRPr="00860E27">
            <w:rPr>
              <w:noProof/>
              <w:szCs w:val="22"/>
              <w:highlight w:val="lightGray"/>
              <w:lang w:val="en-US"/>
            </w:rPr>
            <w:t>[7]</w:t>
          </w:r>
          <w:r w:rsidR="00BF08CF" w:rsidRPr="005C416B">
            <w:rPr>
              <w:szCs w:val="22"/>
              <w:highlight w:val="lightGray"/>
            </w:rPr>
            <w:fldChar w:fldCharType="end"/>
          </w:r>
        </w:sdtContent>
      </w:sdt>
      <w:r w:rsidR="00BF08CF" w:rsidRPr="005C416B">
        <w:rPr>
          <w:szCs w:val="22"/>
          <w:highlight w:val="lightGray"/>
        </w:rPr>
        <w:t xml:space="preserve"> and </w:t>
      </w:r>
      <w:sdt>
        <w:sdtPr>
          <w:rPr>
            <w:szCs w:val="22"/>
            <w:highlight w:val="lightGray"/>
          </w:rPr>
          <w:id w:val="-1755891122"/>
          <w:citation/>
        </w:sdtPr>
        <w:sdtEndPr/>
        <w:sdtContent>
          <w:r w:rsidR="00953B55" w:rsidRPr="005C416B">
            <w:rPr>
              <w:szCs w:val="22"/>
              <w:highlight w:val="lightGray"/>
            </w:rPr>
            <w:fldChar w:fldCharType="begin"/>
          </w:r>
          <w:r w:rsidR="00953B55" w:rsidRPr="005C416B">
            <w:rPr>
              <w:szCs w:val="22"/>
              <w:highlight w:val="lightGray"/>
              <w:lang w:val="en-US"/>
            </w:rPr>
            <w:instrText xml:space="preserve"> CITATION 20_0789r1 \l 1033 </w:instrText>
          </w:r>
          <w:r w:rsidR="00953B55" w:rsidRPr="005C416B">
            <w:rPr>
              <w:szCs w:val="22"/>
              <w:highlight w:val="lightGray"/>
            </w:rPr>
            <w:fldChar w:fldCharType="separate"/>
          </w:r>
          <w:r w:rsidR="00860E27" w:rsidRPr="00860E27">
            <w:rPr>
              <w:noProof/>
              <w:szCs w:val="22"/>
              <w:highlight w:val="lightGray"/>
              <w:lang w:val="en-US"/>
            </w:rPr>
            <w:t>[31]</w:t>
          </w:r>
          <w:r w:rsidR="00953B55" w:rsidRPr="005C416B">
            <w:rPr>
              <w:szCs w:val="22"/>
              <w:highlight w:val="lightGray"/>
            </w:rPr>
            <w:fldChar w:fldCharType="end"/>
          </w:r>
        </w:sdtContent>
      </w:sdt>
      <w:r w:rsidR="00953B55" w:rsidRPr="005C416B">
        <w:rPr>
          <w:szCs w:val="22"/>
          <w:highlight w:val="lightGray"/>
        </w:rPr>
        <w:t>]</w:t>
      </w:r>
    </w:p>
    <w:p w14:paraId="6CDB3A8E" w14:textId="77777777" w:rsidR="004958C8" w:rsidRDefault="004958C8" w:rsidP="00A00941">
      <w:pPr>
        <w:jc w:val="both"/>
        <w:rPr>
          <w:szCs w:val="22"/>
        </w:rPr>
      </w:pPr>
    </w:p>
    <w:p w14:paraId="22661F06" w14:textId="2002F364" w:rsidR="004958C8" w:rsidRPr="004958C8" w:rsidRDefault="004958C8" w:rsidP="004958C8">
      <w:pPr>
        <w:jc w:val="both"/>
        <w:rPr>
          <w:highlight w:val="yellow"/>
        </w:rPr>
      </w:pPr>
      <w:r w:rsidRPr="004958C8">
        <w:rPr>
          <w:b/>
          <w:szCs w:val="22"/>
          <w:highlight w:val="yellow"/>
        </w:rPr>
        <w:t>Straw poll #150</w:t>
      </w:r>
    </w:p>
    <w:p w14:paraId="42C0EF3D" w14:textId="77777777" w:rsidR="004958C8" w:rsidRPr="004958C8" w:rsidRDefault="004958C8" w:rsidP="004958C8">
      <w:pPr>
        <w:jc w:val="both"/>
        <w:rPr>
          <w:highlight w:val="yellow"/>
        </w:rPr>
      </w:pPr>
      <w:r w:rsidRPr="004958C8">
        <w:rPr>
          <w:highlight w:val="yellow"/>
        </w:rPr>
        <w:t>Do you support the following DCM scheme for RU/M-RU size &gt; 80 MHz?</w:t>
      </w:r>
    </w:p>
    <w:p w14:paraId="7EA6CAA0" w14:textId="77777777" w:rsidR="004958C8" w:rsidRPr="004958C8" w:rsidRDefault="004958C8" w:rsidP="004958C8">
      <w:pPr>
        <w:pStyle w:val="ListParagraph"/>
        <w:numPr>
          <w:ilvl w:val="0"/>
          <w:numId w:val="139"/>
        </w:numPr>
        <w:jc w:val="both"/>
        <w:rPr>
          <w:highlight w:val="yellow"/>
        </w:rPr>
      </w:pPr>
      <w:r w:rsidRPr="004958C8">
        <w:rPr>
          <w:highlight w:val="yellow"/>
        </w:rPr>
        <w:t>Use segment parser to distribute coded bits to each 80MHz segment</w:t>
      </w:r>
    </w:p>
    <w:p w14:paraId="5FB869AA" w14:textId="77777777" w:rsidR="004958C8" w:rsidRPr="004958C8" w:rsidRDefault="004958C8" w:rsidP="004958C8">
      <w:pPr>
        <w:pStyle w:val="ListParagraph"/>
        <w:numPr>
          <w:ilvl w:val="0"/>
          <w:numId w:val="139"/>
        </w:numPr>
        <w:jc w:val="both"/>
        <w:rPr>
          <w:highlight w:val="yellow"/>
        </w:rPr>
      </w:pPr>
      <w:r w:rsidRPr="004958C8">
        <w:rPr>
          <w:highlight w:val="yellow"/>
        </w:rPr>
        <w:t>Within each 80MHz, perform DCM mapping using per 80MHz Nsd_k, k is the index of 80MHz segment</w:t>
      </w:r>
    </w:p>
    <w:p w14:paraId="0589829D" w14:textId="17028C0B" w:rsidR="004958C8" w:rsidRPr="004958C8" w:rsidRDefault="004958C8" w:rsidP="004958C8">
      <w:pPr>
        <w:pStyle w:val="ListParagraph"/>
        <w:numPr>
          <w:ilvl w:val="0"/>
          <w:numId w:val="139"/>
        </w:numPr>
        <w:jc w:val="both"/>
        <w:rPr>
          <w:highlight w:val="yellow"/>
        </w:rPr>
      </w:pPr>
      <w:r w:rsidRPr="004958C8">
        <w:rPr>
          <w:highlight w:val="yellow"/>
        </w:rPr>
        <w:t xml:space="preserve">This is for R1  </w:t>
      </w:r>
      <w:r w:rsidRPr="004958C8">
        <w:rPr>
          <w:b/>
          <w:i/>
          <w:szCs w:val="22"/>
          <w:highlight w:val="yellow"/>
        </w:rPr>
        <w:t>[#SP150]</w:t>
      </w:r>
    </w:p>
    <w:p w14:paraId="7F7AD738" w14:textId="2F560830" w:rsidR="004958C8" w:rsidRDefault="004958C8" w:rsidP="004958C8">
      <w:pPr>
        <w:jc w:val="both"/>
        <w:rPr>
          <w:szCs w:val="22"/>
        </w:rPr>
      </w:pPr>
      <w:r w:rsidRPr="004958C8">
        <w:rPr>
          <w:szCs w:val="22"/>
          <w:highlight w:val="yellow"/>
        </w:rPr>
        <w:t>[</w:t>
      </w:r>
      <w:r w:rsidRPr="004958C8">
        <w:rPr>
          <w:highlight w:val="yellow"/>
        </w:rPr>
        <w:t xml:space="preserve">20/1119r0 (Remaining TBDs for DCM, Bin Tian, Qualcomm), SP#3, </w:t>
      </w:r>
      <w:r w:rsidRPr="004958C8">
        <w:rPr>
          <w:szCs w:val="22"/>
          <w:highlight w:val="yellow"/>
        </w:rPr>
        <w:t>Y/N/A: 33/0/9]</w:t>
      </w:r>
    </w:p>
    <w:p w14:paraId="33C761C9" w14:textId="77777777" w:rsidR="005F4EE5" w:rsidRDefault="002E1230" w:rsidP="002A0425">
      <w:pPr>
        <w:pStyle w:val="Heading2"/>
        <w:jc w:val="both"/>
        <w:rPr>
          <w:u w:val="none"/>
        </w:rPr>
      </w:pPr>
      <w:bookmarkStart w:id="367" w:name="_Toc47082036"/>
      <w:r>
        <w:rPr>
          <w:u w:val="none"/>
        </w:rPr>
        <w:t>EHT preamble</w:t>
      </w:r>
      <w:bookmarkEnd w:id="367"/>
    </w:p>
    <w:p w14:paraId="02FF21A2" w14:textId="77777777" w:rsidR="00B63AC8" w:rsidRPr="00B63AC8" w:rsidRDefault="000D2663" w:rsidP="00B63AC8">
      <w:pPr>
        <w:pStyle w:val="Heading3"/>
        <w:jc w:val="both"/>
      </w:pPr>
      <w:bookmarkStart w:id="368" w:name="_Toc47082037"/>
      <w:r>
        <w:t xml:space="preserve">L-STF, L-LTF, </w:t>
      </w:r>
      <w:r w:rsidR="00CC5151">
        <w:t>L-SIG</w:t>
      </w:r>
      <w:r>
        <w:t>, and RL-SIG</w:t>
      </w:r>
      <w:bookmarkEnd w:id="368"/>
    </w:p>
    <w:p w14:paraId="10B9ED84" w14:textId="77777777" w:rsidR="004E3A49" w:rsidRPr="005C416B" w:rsidRDefault="004E3A49" w:rsidP="002A0425">
      <w:pPr>
        <w:jc w:val="both"/>
        <w:rPr>
          <w:highlight w:val="lightGray"/>
        </w:rPr>
      </w:pPr>
      <w:r w:rsidRPr="005C416B">
        <w:rPr>
          <w:highlight w:val="lightGray"/>
        </w:rPr>
        <w:t>For EHT PPDU, L-STF, L-LTF and L-SIG shall be transmitted at the beginning of the EHT PPDU.</w:t>
      </w:r>
    </w:p>
    <w:p w14:paraId="47D99422" w14:textId="77777777" w:rsidR="004E3A49" w:rsidRPr="005C416B" w:rsidRDefault="004E3A49" w:rsidP="002A0425">
      <w:pPr>
        <w:jc w:val="both"/>
        <w:rPr>
          <w:highlight w:val="lightGray"/>
        </w:rPr>
      </w:pPr>
      <w:r w:rsidRPr="005C416B">
        <w:rPr>
          <w:highlight w:val="lightGray"/>
        </w:rPr>
        <w:t>For EHT PPDU, the first symbol after L-SIG shall be BPSK modulated.</w:t>
      </w:r>
    </w:p>
    <w:p w14:paraId="0114A928" w14:textId="77777777" w:rsidR="009A6756" w:rsidRPr="005C416B" w:rsidRDefault="008424FB" w:rsidP="002A0425">
      <w:pPr>
        <w:jc w:val="both"/>
        <w:rPr>
          <w:highlight w:val="lightGray"/>
        </w:rPr>
      </w:pPr>
      <w:r w:rsidRPr="005C416B">
        <w:rPr>
          <w:highlight w:val="lightGray"/>
        </w:rPr>
        <w:t>[Motion 1</w:t>
      </w:r>
      <w:r w:rsidR="00F17F1E" w:rsidRPr="005C416B">
        <w:rPr>
          <w:highlight w:val="lightGray"/>
        </w:rPr>
        <w:t>,</w:t>
      </w:r>
      <w:r w:rsidR="00E90728" w:rsidRPr="005C416B">
        <w:rPr>
          <w:highlight w:val="lightGray"/>
        </w:rPr>
        <w:t xml:space="preserve"> </w:t>
      </w:r>
      <w:sdt>
        <w:sdtPr>
          <w:rPr>
            <w:highlight w:val="lightGray"/>
          </w:rPr>
          <w:id w:val="-2094540213"/>
          <w:citation/>
        </w:sdtPr>
        <w:sdtEndPr/>
        <w:sdtContent>
          <w:r w:rsidR="00E90728" w:rsidRPr="005C416B">
            <w:rPr>
              <w:highlight w:val="lightGray"/>
            </w:rPr>
            <w:fldChar w:fldCharType="begin"/>
          </w:r>
          <w:r w:rsidR="00E90728" w:rsidRPr="005C416B">
            <w:rPr>
              <w:highlight w:val="lightGray"/>
              <w:lang w:val="en-US"/>
            </w:rPr>
            <w:instrText xml:space="preserve"> CITATION 19_1755r0 \l 1033 </w:instrText>
          </w:r>
          <w:r w:rsidR="00E90728" w:rsidRPr="005C416B">
            <w:rPr>
              <w:highlight w:val="lightGray"/>
            </w:rPr>
            <w:fldChar w:fldCharType="separate"/>
          </w:r>
          <w:r w:rsidR="00860E27" w:rsidRPr="00860E27">
            <w:rPr>
              <w:noProof/>
              <w:highlight w:val="lightGray"/>
              <w:lang w:val="en-US"/>
            </w:rPr>
            <w:t>[1]</w:t>
          </w:r>
          <w:r w:rsidR="00E90728" w:rsidRPr="005C416B">
            <w:rPr>
              <w:highlight w:val="lightGray"/>
            </w:rPr>
            <w:fldChar w:fldCharType="end"/>
          </w:r>
        </w:sdtContent>
      </w:sdt>
      <w:r w:rsidR="00E90728" w:rsidRPr="005C416B">
        <w:rPr>
          <w:highlight w:val="lightGray"/>
        </w:rPr>
        <w:t xml:space="preserve"> and </w:t>
      </w:r>
      <w:sdt>
        <w:sdtPr>
          <w:rPr>
            <w:highlight w:val="lightGray"/>
          </w:rPr>
          <w:id w:val="481885797"/>
          <w:citation/>
        </w:sdtPr>
        <w:sdtEndPr/>
        <w:sdtContent>
          <w:r w:rsidR="00E90728" w:rsidRPr="005C416B">
            <w:rPr>
              <w:highlight w:val="lightGray"/>
            </w:rPr>
            <w:fldChar w:fldCharType="begin"/>
          </w:r>
          <w:r w:rsidR="00E90728" w:rsidRPr="005C416B">
            <w:rPr>
              <w:highlight w:val="lightGray"/>
              <w:lang w:val="en-US"/>
            </w:rPr>
            <w:instrText xml:space="preserve"> CITATION 19_1099r2 \l 1033 </w:instrText>
          </w:r>
          <w:r w:rsidR="00E90728" w:rsidRPr="005C416B">
            <w:rPr>
              <w:highlight w:val="lightGray"/>
            </w:rPr>
            <w:fldChar w:fldCharType="separate"/>
          </w:r>
          <w:r w:rsidR="00860E27" w:rsidRPr="00860E27">
            <w:rPr>
              <w:noProof/>
              <w:highlight w:val="lightGray"/>
              <w:lang w:val="en-US"/>
            </w:rPr>
            <w:t>[32]</w:t>
          </w:r>
          <w:r w:rsidR="00E90728" w:rsidRPr="005C416B">
            <w:rPr>
              <w:highlight w:val="lightGray"/>
            </w:rPr>
            <w:fldChar w:fldCharType="end"/>
          </w:r>
        </w:sdtContent>
      </w:sdt>
      <w:r w:rsidRPr="005C416B">
        <w:rPr>
          <w:highlight w:val="lightGray"/>
        </w:rPr>
        <w:t>]</w:t>
      </w:r>
    </w:p>
    <w:p w14:paraId="10AA1DFB" w14:textId="77777777" w:rsidR="00D9012E" w:rsidRPr="005C416B" w:rsidRDefault="00D9012E" w:rsidP="002A0425">
      <w:pPr>
        <w:jc w:val="both"/>
        <w:rPr>
          <w:highlight w:val="lightGray"/>
        </w:rPr>
      </w:pPr>
    </w:p>
    <w:p w14:paraId="694CCD5F" w14:textId="6881E008" w:rsidR="00D9012E" w:rsidRPr="005C416B" w:rsidRDefault="00D9012E" w:rsidP="002A0425">
      <w:pPr>
        <w:jc w:val="both"/>
        <w:rPr>
          <w:highlight w:val="lightGray"/>
        </w:rPr>
      </w:pPr>
      <w:r w:rsidRPr="005C416B">
        <w:rPr>
          <w:highlight w:val="lightGray"/>
        </w:rPr>
        <w:t xml:space="preserve">The LENGTH field in L-SIG set to a value </w:t>
      </w:r>
      <w:r w:rsidRPr="005C416B">
        <w:rPr>
          <w:i/>
          <w:highlight w:val="lightGray"/>
        </w:rPr>
        <w:t>N</w:t>
      </w:r>
      <w:r w:rsidRPr="005C416B">
        <w:rPr>
          <w:highlight w:val="lightGray"/>
        </w:rPr>
        <w:t xml:space="preserve"> such that mod(</w:t>
      </w:r>
      <w:r w:rsidRPr="005C416B">
        <w:rPr>
          <w:i/>
          <w:highlight w:val="lightGray"/>
        </w:rPr>
        <w:t>N</w:t>
      </w:r>
      <w:r w:rsidRPr="005C416B">
        <w:rPr>
          <w:highlight w:val="lightGray"/>
        </w:rPr>
        <w:t>, 3) = 0.</w:t>
      </w:r>
    </w:p>
    <w:p w14:paraId="426F9AC7" w14:textId="77777777" w:rsidR="00D9012E" w:rsidRPr="005C416B" w:rsidRDefault="00D9012E" w:rsidP="002A0425">
      <w:pPr>
        <w:jc w:val="both"/>
        <w:rPr>
          <w:highlight w:val="lightGray"/>
        </w:rPr>
      </w:pPr>
      <w:r w:rsidRPr="005C416B">
        <w:rPr>
          <w:highlight w:val="lightGray"/>
        </w:rPr>
        <w:t xml:space="preserve">[Motion 29, </w:t>
      </w:r>
      <w:sdt>
        <w:sdtPr>
          <w:rPr>
            <w:highlight w:val="lightGray"/>
          </w:rPr>
          <w:id w:val="-1989926008"/>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860E27" w:rsidRPr="00860E27">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1640487981"/>
          <w:citation/>
        </w:sdtPr>
        <w:sdtEndPr/>
        <w:sdtContent>
          <w:r w:rsidRPr="005C416B">
            <w:rPr>
              <w:highlight w:val="lightGray"/>
            </w:rPr>
            <w:fldChar w:fldCharType="begin"/>
          </w:r>
          <w:r w:rsidR="0051386C" w:rsidRPr="005C416B">
            <w:rPr>
              <w:highlight w:val="lightGray"/>
              <w:lang w:val="en-US"/>
            </w:rPr>
            <w:instrText xml:space="preserve">CITATION 19_1486r9 \l 1033 </w:instrText>
          </w:r>
          <w:r w:rsidRPr="005C416B">
            <w:rPr>
              <w:highlight w:val="lightGray"/>
            </w:rPr>
            <w:fldChar w:fldCharType="separate"/>
          </w:r>
          <w:r w:rsidR="00860E27" w:rsidRPr="00860E27">
            <w:rPr>
              <w:noProof/>
              <w:highlight w:val="lightGray"/>
              <w:lang w:val="en-US"/>
            </w:rPr>
            <w:t>[33]</w:t>
          </w:r>
          <w:r w:rsidRPr="005C416B">
            <w:rPr>
              <w:highlight w:val="lightGray"/>
            </w:rPr>
            <w:fldChar w:fldCharType="end"/>
          </w:r>
        </w:sdtContent>
      </w:sdt>
      <w:r w:rsidRPr="005C416B">
        <w:rPr>
          <w:highlight w:val="lightGray"/>
        </w:rPr>
        <w:t>]</w:t>
      </w:r>
    </w:p>
    <w:p w14:paraId="4E919D9B" w14:textId="77777777" w:rsidR="00CB5F25" w:rsidRPr="005C416B" w:rsidRDefault="00CB5F25" w:rsidP="002A0425">
      <w:pPr>
        <w:jc w:val="both"/>
        <w:rPr>
          <w:highlight w:val="lightGray"/>
        </w:rPr>
      </w:pPr>
    </w:p>
    <w:p w14:paraId="435830EE" w14:textId="77777777" w:rsidR="00CB5F25" w:rsidRPr="005C416B" w:rsidRDefault="00CB5F25" w:rsidP="00CB5F25">
      <w:pPr>
        <w:jc w:val="both"/>
        <w:rPr>
          <w:highlight w:val="lightGray"/>
        </w:rPr>
      </w:pPr>
      <w:r w:rsidRPr="005C416B">
        <w:rPr>
          <w:highlight w:val="lightGray"/>
        </w:rPr>
        <w:t>Phase rotation is applied to the legacy preamble part of EHT PPDU.</w:t>
      </w:r>
    </w:p>
    <w:p w14:paraId="2959EA56" w14:textId="77777777" w:rsidR="00CB5F25" w:rsidRPr="005C416B" w:rsidRDefault="00CB5F25" w:rsidP="00CB5F25">
      <w:pPr>
        <w:jc w:val="both"/>
        <w:rPr>
          <w:highlight w:val="lightGray"/>
        </w:rPr>
      </w:pPr>
      <w:r w:rsidRPr="005C416B">
        <w:rPr>
          <w:highlight w:val="lightGray"/>
        </w:rPr>
        <w:t>Coefficients applied to each 20 MHz channel are TBD.</w:t>
      </w:r>
    </w:p>
    <w:p w14:paraId="797FB0D7" w14:textId="77777777" w:rsidR="00CB5F25" w:rsidRPr="005C416B" w:rsidRDefault="00CB5F25" w:rsidP="00CB5F25">
      <w:pPr>
        <w:jc w:val="both"/>
        <w:rPr>
          <w:highlight w:val="lightGray"/>
        </w:rPr>
      </w:pPr>
      <w:r w:rsidRPr="005C416B">
        <w:rPr>
          <w:highlight w:val="lightGray"/>
        </w:rPr>
        <w:t>Application to the other fields is TBD.</w:t>
      </w:r>
    </w:p>
    <w:p w14:paraId="32B032E0" w14:textId="77777777" w:rsidR="00CB5F25" w:rsidRPr="005C416B" w:rsidRDefault="00CB5F25" w:rsidP="002A0425">
      <w:pPr>
        <w:jc w:val="both"/>
        <w:rPr>
          <w:highlight w:val="lightGray"/>
        </w:rPr>
      </w:pPr>
      <w:r w:rsidRPr="005C416B">
        <w:rPr>
          <w:highlight w:val="lightGray"/>
        </w:rPr>
        <w:t xml:space="preserve">[Motion 41, </w:t>
      </w:r>
      <w:sdt>
        <w:sdtPr>
          <w:rPr>
            <w:highlight w:val="lightGray"/>
          </w:rPr>
          <w:id w:val="-706495235"/>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860E27" w:rsidRPr="00860E27">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594981003"/>
          <w:citation/>
        </w:sdtPr>
        <w:sdtEndPr/>
        <w:sdtContent>
          <w:r w:rsidRPr="005C416B">
            <w:rPr>
              <w:highlight w:val="lightGray"/>
            </w:rPr>
            <w:fldChar w:fldCharType="begin"/>
          </w:r>
          <w:r w:rsidRPr="005C416B">
            <w:rPr>
              <w:highlight w:val="lightGray"/>
              <w:lang w:val="en-US"/>
            </w:rPr>
            <w:instrText xml:space="preserve"> CITATION 19_1493r1 \l 1033 </w:instrText>
          </w:r>
          <w:r w:rsidRPr="005C416B">
            <w:rPr>
              <w:highlight w:val="lightGray"/>
            </w:rPr>
            <w:fldChar w:fldCharType="separate"/>
          </w:r>
          <w:r w:rsidR="00860E27" w:rsidRPr="00860E27">
            <w:rPr>
              <w:noProof/>
              <w:highlight w:val="lightGray"/>
              <w:lang w:val="en-US"/>
            </w:rPr>
            <w:t>[34]</w:t>
          </w:r>
          <w:r w:rsidRPr="005C416B">
            <w:rPr>
              <w:highlight w:val="lightGray"/>
            </w:rPr>
            <w:fldChar w:fldCharType="end"/>
          </w:r>
        </w:sdtContent>
      </w:sdt>
      <w:r w:rsidRPr="005C416B">
        <w:rPr>
          <w:highlight w:val="lightGray"/>
        </w:rPr>
        <w:t>]</w:t>
      </w:r>
    </w:p>
    <w:p w14:paraId="2C9C7E23" w14:textId="77777777" w:rsidR="00916584" w:rsidRPr="005C416B" w:rsidRDefault="00916584" w:rsidP="002A0425">
      <w:pPr>
        <w:jc w:val="both"/>
        <w:rPr>
          <w:highlight w:val="lightGray"/>
        </w:rPr>
      </w:pPr>
    </w:p>
    <w:p w14:paraId="22539F39" w14:textId="3EBC2806" w:rsidR="00916584" w:rsidRPr="005C416B" w:rsidRDefault="00916584" w:rsidP="00B8478D">
      <w:pPr>
        <w:jc w:val="both"/>
        <w:rPr>
          <w:szCs w:val="22"/>
          <w:highlight w:val="lightGray"/>
        </w:rPr>
      </w:pPr>
      <w:r w:rsidRPr="005C416B">
        <w:rPr>
          <w:szCs w:val="22"/>
          <w:highlight w:val="lightGray"/>
        </w:rPr>
        <w:t>Phase rotation is applied to legacy preamble, RL-SIG, U-SIG and EHT-SIG in EHT PPDU</w:t>
      </w:r>
      <w:r w:rsidR="00B8478D" w:rsidRPr="005C416B">
        <w:rPr>
          <w:szCs w:val="22"/>
          <w:highlight w:val="lightGray"/>
        </w:rPr>
        <w:t>.</w:t>
      </w:r>
    </w:p>
    <w:p w14:paraId="6F3FFDBC" w14:textId="57F1BB80" w:rsidR="00916584" w:rsidRDefault="001C469D" w:rsidP="00916584">
      <w:pPr>
        <w:jc w:val="both"/>
        <w:rPr>
          <w:szCs w:val="22"/>
        </w:rPr>
      </w:pPr>
      <w:r w:rsidRPr="005C416B">
        <w:rPr>
          <w:szCs w:val="22"/>
          <w:highlight w:val="lightGray"/>
        </w:rPr>
        <w:t xml:space="preserve">[Motion 112, #SP30, </w:t>
      </w:r>
      <w:sdt>
        <w:sdtPr>
          <w:rPr>
            <w:szCs w:val="22"/>
            <w:highlight w:val="lightGray"/>
          </w:rPr>
          <w:id w:val="1287082492"/>
          <w:citation/>
        </w:sdtPr>
        <w:sdtEndPr/>
        <w:sdtContent>
          <w:r w:rsidR="000108DE" w:rsidRPr="005C416B">
            <w:rPr>
              <w:szCs w:val="22"/>
              <w:highlight w:val="lightGray"/>
            </w:rPr>
            <w:fldChar w:fldCharType="begin"/>
          </w:r>
          <w:r w:rsidR="000108DE" w:rsidRPr="005C416B">
            <w:rPr>
              <w:szCs w:val="22"/>
              <w:highlight w:val="lightGray"/>
              <w:lang w:val="en-US"/>
            </w:rPr>
            <w:instrText xml:space="preserve"> CITATION 19_1755r4 \l 1033 </w:instrText>
          </w:r>
          <w:r w:rsidR="000108DE" w:rsidRPr="005C416B">
            <w:rPr>
              <w:szCs w:val="22"/>
              <w:highlight w:val="lightGray"/>
            </w:rPr>
            <w:fldChar w:fldCharType="separate"/>
          </w:r>
          <w:r w:rsidR="00860E27" w:rsidRPr="00860E27">
            <w:rPr>
              <w:noProof/>
              <w:szCs w:val="22"/>
              <w:highlight w:val="lightGray"/>
              <w:lang w:val="en-US"/>
            </w:rPr>
            <w:t>[9]</w:t>
          </w:r>
          <w:r w:rsidR="000108DE" w:rsidRPr="005C416B">
            <w:rPr>
              <w:szCs w:val="22"/>
              <w:highlight w:val="lightGray"/>
            </w:rPr>
            <w:fldChar w:fldCharType="end"/>
          </w:r>
        </w:sdtContent>
      </w:sdt>
      <w:r w:rsidR="000108DE" w:rsidRPr="005C416B">
        <w:rPr>
          <w:szCs w:val="22"/>
          <w:highlight w:val="lightGray"/>
        </w:rPr>
        <w:t xml:space="preserve"> and </w:t>
      </w:r>
      <w:sdt>
        <w:sdtPr>
          <w:rPr>
            <w:szCs w:val="22"/>
            <w:highlight w:val="lightGray"/>
          </w:rPr>
          <w:id w:val="319464990"/>
          <w:citation/>
        </w:sdtPr>
        <w:sdtEndPr/>
        <w:sdtContent>
          <w:r w:rsidR="000108DE" w:rsidRPr="005C416B">
            <w:rPr>
              <w:szCs w:val="22"/>
              <w:highlight w:val="lightGray"/>
            </w:rPr>
            <w:fldChar w:fldCharType="begin"/>
          </w:r>
          <w:r w:rsidR="000108DE" w:rsidRPr="005C416B">
            <w:rPr>
              <w:szCs w:val="22"/>
              <w:highlight w:val="lightGray"/>
              <w:lang w:val="en-US"/>
            </w:rPr>
            <w:instrText xml:space="preserve"> CITATION 20_0699r0 \l 1033 </w:instrText>
          </w:r>
          <w:r w:rsidR="000108DE" w:rsidRPr="005C416B">
            <w:rPr>
              <w:szCs w:val="22"/>
              <w:highlight w:val="lightGray"/>
            </w:rPr>
            <w:fldChar w:fldCharType="separate"/>
          </w:r>
          <w:r w:rsidR="00860E27" w:rsidRPr="00860E27">
            <w:rPr>
              <w:noProof/>
              <w:szCs w:val="22"/>
              <w:highlight w:val="lightGray"/>
              <w:lang w:val="en-US"/>
            </w:rPr>
            <w:t>[35]</w:t>
          </w:r>
          <w:r w:rsidR="000108DE" w:rsidRPr="005C416B">
            <w:rPr>
              <w:szCs w:val="22"/>
              <w:highlight w:val="lightGray"/>
            </w:rPr>
            <w:fldChar w:fldCharType="end"/>
          </w:r>
        </w:sdtContent>
      </w:sdt>
      <w:r w:rsidR="000108DE" w:rsidRPr="005C416B">
        <w:rPr>
          <w:szCs w:val="22"/>
          <w:highlight w:val="lightGray"/>
        </w:rPr>
        <w:t>]</w:t>
      </w:r>
    </w:p>
    <w:p w14:paraId="68FDF4BB" w14:textId="77777777" w:rsidR="001C469D" w:rsidRDefault="001C469D" w:rsidP="00916584">
      <w:pPr>
        <w:jc w:val="both"/>
        <w:rPr>
          <w:szCs w:val="22"/>
        </w:rPr>
      </w:pPr>
    </w:p>
    <w:p w14:paraId="3CF71CF6" w14:textId="75198BB8" w:rsidR="00DE6DF8" w:rsidRPr="005C416B" w:rsidRDefault="00780D34" w:rsidP="00531A6E">
      <w:pPr>
        <w:rPr>
          <w:szCs w:val="22"/>
          <w:highlight w:val="lightGray"/>
        </w:rPr>
      </w:pPr>
      <w:r w:rsidRPr="005C416B">
        <w:rPr>
          <w:szCs w:val="22"/>
          <w:highlight w:val="lightGray"/>
        </w:rPr>
        <w:t>802.</w:t>
      </w:r>
      <w:r w:rsidR="00DE6DF8" w:rsidRPr="005C416B">
        <w:rPr>
          <w:szCs w:val="22"/>
          <w:highlight w:val="lightGray"/>
        </w:rPr>
        <w:t>11be supports the following phase rotation sequence for legacy preamble, RL-SIG, U-SIG and EHT-SIG in 320/160+160 MHz PPDU</w:t>
      </w:r>
      <w:r w:rsidRPr="005C416B">
        <w:rPr>
          <w:szCs w:val="22"/>
          <w:highlight w:val="lightGray"/>
        </w:rPr>
        <w:t>:</w:t>
      </w:r>
    </w:p>
    <w:p w14:paraId="6F1EF0B1" w14:textId="46AEC3E7" w:rsidR="00DE6DF8" w:rsidRPr="005C416B" w:rsidRDefault="00DE6DF8" w:rsidP="00DF7E01">
      <w:pPr>
        <w:pStyle w:val="ListParagraph"/>
        <w:numPr>
          <w:ilvl w:val="1"/>
          <w:numId w:val="83"/>
        </w:numPr>
        <w:rPr>
          <w:szCs w:val="22"/>
          <w:highlight w:val="lightGray"/>
        </w:rPr>
      </w:pPr>
      <w:r w:rsidRPr="005C416B">
        <w:rPr>
          <w:szCs w:val="22"/>
          <w:highlight w:val="lightGray"/>
        </w:rPr>
        <w:t xml:space="preserve">[1 -1 -1 -1 1 -1 -1 -1 -1 </w:t>
      </w:r>
      <w:r w:rsidR="00D77385" w:rsidRPr="005C416B">
        <w:rPr>
          <w:szCs w:val="22"/>
          <w:highlight w:val="lightGray"/>
        </w:rPr>
        <w:t>1 1 1 -1 1 1 1]</w:t>
      </w:r>
    </w:p>
    <w:p w14:paraId="0A79429E" w14:textId="65212317" w:rsidR="000874EE" w:rsidRPr="005C416B" w:rsidRDefault="000874EE" w:rsidP="00DE6DF8">
      <w:pPr>
        <w:rPr>
          <w:szCs w:val="22"/>
          <w:highlight w:val="lightGray"/>
        </w:rPr>
      </w:pPr>
      <w:r w:rsidRPr="005C416B">
        <w:rPr>
          <w:szCs w:val="22"/>
          <w:highlight w:val="lightGray"/>
        </w:rPr>
        <w:t xml:space="preserve">[Motion 115, #SP81, </w:t>
      </w:r>
      <w:sdt>
        <w:sdtPr>
          <w:rPr>
            <w:szCs w:val="22"/>
            <w:highlight w:val="lightGray"/>
          </w:rPr>
          <w:id w:val="659815737"/>
          <w:citation/>
        </w:sdtPr>
        <w:sdtEndPr/>
        <w:sdtContent>
          <w:r w:rsidR="00C742D5" w:rsidRPr="005C416B">
            <w:rPr>
              <w:szCs w:val="22"/>
              <w:highlight w:val="lightGray"/>
            </w:rPr>
            <w:fldChar w:fldCharType="begin"/>
          </w:r>
          <w:r w:rsidR="00C742D5" w:rsidRPr="005C416B">
            <w:rPr>
              <w:szCs w:val="22"/>
              <w:highlight w:val="lightGray"/>
              <w:lang w:val="en-US"/>
            </w:rPr>
            <w:instrText xml:space="preserve"> CITATION 19_1755r5 \l 1033 </w:instrText>
          </w:r>
          <w:r w:rsidR="00C742D5" w:rsidRPr="005C416B">
            <w:rPr>
              <w:szCs w:val="22"/>
              <w:highlight w:val="lightGray"/>
            </w:rPr>
            <w:fldChar w:fldCharType="separate"/>
          </w:r>
          <w:r w:rsidR="00860E27" w:rsidRPr="00860E27">
            <w:rPr>
              <w:noProof/>
              <w:szCs w:val="22"/>
              <w:highlight w:val="lightGray"/>
              <w:lang w:val="en-US"/>
            </w:rPr>
            <w:t>[7]</w:t>
          </w:r>
          <w:r w:rsidR="00C742D5" w:rsidRPr="005C416B">
            <w:rPr>
              <w:szCs w:val="22"/>
              <w:highlight w:val="lightGray"/>
            </w:rPr>
            <w:fldChar w:fldCharType="end"/>
          </w:r>
        </w:sdtContent>
      </w:sdt>
      <w:r w:rsidR="00C742D5" w:rsidRPr="005C416B">
        <w:rPr>
          <w:szCs w:val="22"/>
          <w:highlight w:val="lightGray"/>
        </w:rPr>
        <w:t xml:space="preserve"> and </w:t>
      </w:r>
      <w:sdt>
        <w:sdtPr>
          <w:rPr>
            <w:szCs w:val="22"/>
            <w:highlight w:val="lightGray"/>
          </w:rPr>
          <w:id w:val="-1074816061"/>
          <w:citation/>
        </w:sdtPr>
        <w:sdtEndPr/>
        <w:sdtContent>
          <w:r w:rsidR="00101791" w:rsidRPr="005C416B">
            <w:rPr>
              <w:szCs w:val="22"/>
              <w:highlight w:val="lightGray"/>
            </w:rPr>
            <w:fldChar w:fldCharType="begin"/>
          </w:r>
          <w:r w:rsidR="00101791" w:rsidRPr="005C416B">
            <w:rPr>
              <w:szCs w:val="22"/>
              <w:highlight w:val="lightGray"/>
              <w:lang w:val="en-US"/>
            </w:rPr>
            <w:instrText xml:space="preserve"> CITATION 20_0699r1 \l 1033 </w:instrText>
          </w:r>
          <w:r w:rsidR="00101791" w:rsidRPr="005C416B">
            <w:rPr>
              <w:szCs w:val="22"/>
              <w:highlight w:val="lightGray"/>
            </w:rPr>
            <w:fldChar w:fldCharType="separate"/>
          </w:r>
          <w:r w:rsidR="00860E27" w:rsidRPr="00860E27">
            <w:rPr>
              <w:noProof/>
              <w:szCs w:val="22"/>
              <w:highlight w:val="lightGray"/>
              <w:lang w:val="en-US"/>
            </w:rPr>
            <w:t>[36]</w:t>
          </w:r>
          <w:r w:rsidR="00101791" w:rsidRPr="005C416B">
            <w:rPr>
              <w:szCs w:val="22"/>
              <w:highlight w:val="lightGray"/>
            </w:rPr>
            <w:fldChar w:fldCharType="end"/>
          </w:r>
        </w:sdtContent>
      </w:sdt>
      <w:r w:rsidR="00101791" w:rsidRPr="005C416B">
        <w:rPr>
          <w:szCs w:val="22"/>
          <w:highlight w:val="lightGray"/>
        </w:rPr>
        <w:t>]</w:t>
      </w:r>
    </w:p>
    <w:p w14:paraId="6AFB53F8" w14:textId="77777777" w:rsidR="00DE6DF8" w:rsidRPr="005C416B" w:rsidRDefault="00DE6DF8" w:rsidP="00916584">
      <w:pPr>
        <w:jc w:val="both"/>
        <w:rPr>
          <w:szCs w:val="22"/>
          <w:highlight w:val="lightGray"/>
        </w:rPr>
      </w:pPr>
    </w:p>
    <w:p w14:paraId="30553DF0" w14:textId="05473786" w:rsidR="00C271DA" w:rsidRPr="005C416B" w:rsidRDefault="00937E87" w:rsidP="00B8478D">
      <w:pPr>
        <w:rPr>
          <w:bCs/>
          <w:highlight w:val="lightGray"/>
        </w:rPr>
      </w:pPr>
      <w:r w:rsidRPr="005C416B">
        <w:rPr>
          <w:bCs/>
          <w:highlight w:val="lightGray"/>
        </w:rPr>
        <w:t>802.</w:t>
      </w:r>
      <w:r w:rsidR="00C271DA" w:rsidRPr="005C416B">
        <w:rPr>
          <w:bCs/>
          <w:highlight w:val="lightGray"/>
        </w:rPr>
        <w:t xml:space="preserve">11be reuses the phase rotation sequence defined in </w:t>
      </w:r>
      <w:r w:rsidR="00CE4228" w:rsidRPr="005C416B">
        <w:rPr>
          <w:bCs/>
          <w:highlight w:val="lightGray"/>
        </w:rPr>
        <w:t>802.</w:t>
      </w:r>
      <w:r w:rsidR="00C271DA" w:rsidRPr="005C416B">
        <w:rPr>
          <w:bCs/>
          <w:highlight w:val="lightGray"/>
        </w:rPr>
        <w:t>11ax for 20/40/80/160/80+80 MHz PPDU</w:t>
      </w:r>
      <w:r w:rsidR="00B8478D" w:rsidRPr="005C416B">
        <w:rPr>
          <w:bCs/>
          <w:highlight w:val="lightGray"/>
        </w:rPr>
        <w:t xml:space="preserve">. </w:t>
      </w:r>
    </w:p>
    <w:p w14:paraId="353F84DA" w14:textId="10EE6211" w:rsidR="00C544C7" w:rsidRPr="005C416B" w:rsidRDefault="00C544C7" w:rsidP="00C544C7">
      <w:pPr>
        <w:jc w:val="both"/>
        <w:rPr>
          <w:szCs w:val="22"/>
          <w:highlight w:val="lightGray"/>
        </w:rPr>
      </w:pPr>
      <w:r w:rsidRPr="005C416B">
        <w:rPr>
          <w:szCs w:val="22"/>
          <w:highlight w:val="lightGray"/>
        </w:rPr>
        <w:t xml:space="preserve">[Motion 112, #SP31, </w:t>
      </w:r>
      <w:sdt>
        <w:sdtPr>
          <w:rPr>
            <w:szCs w:val="22"/>
            <w:highlight w:val="lightGray"/>
          </w:rPr>
          <w:id w:val="-686447917"/>
          <w:citation/>
        </w:sdtPr>
        <w:sdtEnd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860E27" w:rsidRPr="00860E27">
            <w:rPr>
              <w:noProof/>
              <w:szCs w:val="22"/>
              <w:highlight w:val="lightGray"/>
              <w:lang w:val="en-US"/>
            </w:rPr>
            <w:t>[9]</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451249065"/>
          <w:citation/>
        </w:sdtPr>
        <w:sdtEndPr/>
        <w:sdtContent>
          <w:r w:rsidRPr="005C416B">
            <w:rPr>
              <w:szCs w:val="22"/>
              <w:highlight w:val="lightGray"/>
            </w:rPr>
            <w:fldChar w:fldCharType="begin"/>
          </w:r>
          <w:r w:rsidRPr="005C416B">
            <w:rPr>
              <w:szCs w:val="22"/>
              <w:highlight w:val="lightGray"/>
              <w:lang w:val="en-US"/>
            </w:rPr>
            <w:instrText xml:space="preserve"> CITATION 20_0699r0 \l 1033 </w:instrText>
          </w:r>
          <w:r w:rsidRPr="005C416B">
            <w:rPr>
              <w:szCs w:val="22"/>
              <w:highlight w:val="lightGray"/>
            </w:rPr>
            <w:fldChar w:fldCharType="separate"/>
          </w:r>
          <w:r w:rsidR="00860E27" w:rsidRPr="00860E27">
            <w:rPr>
              <w:noProof/>
              <w:szCs w:val="22"/>
              <w:highlight w:val="lightGray"/>
              <w:lang w:val="en-US"/>
            </w:rPr>
            <w:t>[35]</w:t>
          </w:r>
          <w:r w:rsidRPr="005C416B">
            <w:rPr>
              <w:szCs w:val="22"/>
              <w:highlight w:val="lightGray"/>
            </w:rPr>
            <w:fldChar w:fldCharType="end"/>
          </w:r>
        </w:sdtContent>
      </w:sdt>
      <w:r w:rsidRPr="005C416B">
        <w:rPr>
          <w:szCs w:val="22"/>
          <w:highlight w:val="lightGray"/>
        </w:rPr>
        <w:t>]</w:t>
      </w:r>
    </w:p>
    <w:p w14:paraId="361D5165" w14:textId="77777777" w:rsidR="00C544C7" w:rsidRPr="005C416B" w:rsidRDefault="00C544C7" w:rsidP="00C271DA">
      <w:pPr>
        <w:tabs>
          <w:tab w:val="left" w:pos="7075"/>
        </w:tabs>
        <w:rPr>
          <w:highlight w:val="lightGray"/>
        </w:rPr>
      </w:pPr>
    </w:p>
    <w:p w14:paraId="2B81648C" w14:textId="77777777" w:rsidR="000D2663" w:rsidRPr="005C416B" w:rsidRDefault="000D2663" w:rsidP="000D2663">
      <w:pPr>
        <w:jc w:val="both"/>
        <w:rPr>
          <w:highlight w:val="lightGray"/>
          <w:lang w:val="en-US"/>
        </w:rPr>
      </w:pPr>
      <w:r w:rsidRPr="005C416B">
        <w:rPr>
          <w:highlight w:val="lightGray"/>
          <w:lang w:val="en-US"/>
        </w:rPr>
        <w:lastRenderedPageBreak/>
        <w:t>EHT PPDU shall have a RL-SIG field, which is a repeat of the L-SIG field, immediately following the L-SIG field.</w:t>
      </w:r>
    </w:p>
    <w:p w14:paraId="1DFB10CC" w14:textId="77777777" w:rsidR="000D2663" w:rsidRPr="005C416B" w:rsidRDefault="000D2663" w:rsidP="002A0425">
      <w:pPr>
        <w:jc w:val="both"/>
        <w:rPr>
          <w:highlight w:val="lightGray"/>
          <w:lang w:val="en-US"/>
        </w:rPr>
      </w:pPr>
      <w:r w:rsidRPr="005C416B">
        <w:rPr>
          <w:highlight w:val="lightGray"/>
          <w:lang w:val="en-US"/>
        </w:rPr>
        <w:t xml:space="preserve">[Motion 49, </w:t>
      </w:r>
      <w:sdt>
        <w:sdtPr>
          <w:rPr>
            <w:highlight w:val="lightGray"/>
            <w:lang w:val="en-US"/>
          </w:rPr>
          <w:id w:val="1586503931"/>
          <w:citation/>
        </w:sdtPr>
        <w:sdtEndPr/>
        <w:sdtContent>
          <w:r w:rsidR="00E962B6" w:rsidRPr="005C416B">
            <w:rPr>
              <w:highlight w:val="lightGray"/>
              <w:lang w:val="en-US"/>
            </w:rPr>
            <w:fldChar w:fldCharType="begin"/>
          </w:r>
          <w:r w:rsidR="00E962B6" w:rsidRPr="005C416B">
            <w:rPr>
              <w:highlight w:val="lightGray"/>
              <w:lang w:val="en-US"/>
            </w:rPr>
            <w:instrText xml:space="preserve"> CITATION 19_1755r1 \l 1033 </w:instrText>
          </w:r>
          <w:r w:rsidR="00E962B6" w:rsidRPr="005C416B">
            <w:rPr>
              <w:highlight w:val="lightGray"/>
              <w:lang w:val="en-US"/>
            </w:rPr>
            <w:fldChar w:fldCharType="separate"/>
          </w:r>
          <w:r w:rsidR="00860E27" w:rsidRPr="00860E27">
            <w:rPr>
              <w:noProof/>
              <w:highlight w:val="lightGray"/>
              <w:lang w:val="en-US"/>
            </w:rPr>
            <w:t>[3]</w:t>
          </w:r>
          <w:r w:rsidR="00E962B6" w:rsidRPr="005C416B">
            <w:rPr>
              <w:highlight w:val="lightGray"/>
              <w:lang w:val="en-US"/>
            </w:rPr>
            <w:fldChar w:fldCharType="end"/>
          </w:r>
        </w:sdtContent>
      </w:sdt>
      <w:r w:rsidR="00E962B6" w:rsidRPr="005C416B">
        <w:rPr>
          <w:highlight w:val="lightGray"/>
          <w:lang w:val="en-US"/>
        </w:rPr>
        <w:t xml:space="preserve"> and </w:t>
      </w:r>
      <w:sdt>
        <w:sdtPr>
          <w:rPr>
            <w:highlight w:val="lightGray"/>
            <w:lang w:val="en-US"/>
          </w:rPr>
          <w:id w:val="1838260711"/>
          <w:citation/>
        </w:sdtPr>
        <w:sdtEndPr/>
        <w:sdtContent>
          <w:r w:rsidR="00E962B6" w:rsidRPr="005C416B">
            <w:rPr>
              <w:highlight w:val="lightGray"/>
              <w:lang w:val="en-US"/>
            </w:rPr>
            <w:fldChar w:fldCharType="begin"/>
          </w:r>
          <w:r w:rsidR="00E962B6" w:rsidRPr="005C416B">
            <w:rPr>
              <w:highlight w:val="lightGray"/>
              <w:lang w:val="en-US"/>
            </w:rPr>
            <w:instrText xml:space="preserve"> CITATION 19_1516r4 \l 1033 </w:instrText>
          </w:r>
          <w:r w:rsidR="00E962B6" w:rsidRPr="005C416B">
            <w:rPr>
              <w:highlight w:val="lightGray"/>
              <w:lang w:val="en-US"/>
            </w:rPr>
            <w:fldChar w:fldCharType="separate"/>
          </w:r>
          <w:r w:rsidR="00860E27" w:rsidRPr="00860E27">
            <w:rPr>
              <w:noProof/>
              <w:highlight w:val="lightGray"/>
              <w:lang w:val="en-US"/>
            </w:rPr>
            <w:t>[37]</w:t>
          </w:r>
          <w:r w:rsidR="00E962B6" w:rsidRPr="005C416B">
            <w:rPr>
              <w:highlight w:val="lightGray"/>
              <w:lang w:val="en-US"/>
            </w:rPr>
            <w:fldChar w:fldCharType="end"/>
          </w:r>
        </w:sdtContent>
      </w:sdt>
      <w:r w:rsidR="00E962B6" w:rsidRPr="005C416B">
        <w:rPr>
          <w:highlight w:val="lightGray"/>
          <w:lang w:val="en-US"/>
        </w:rPr>
        <w:t>]</w:t>
      </w:r>
    </w:p>
    <w:p w14:paraId="43C035F4" w14:textId="77777777" w:rsidR="00365644" w:rsidRPr="005C416B" w:rsidRDefault="00365644" w:rsidP="002A0425">
      <w:pPr>
        <w:jc w:val="both"/>
        <w:rPr>
          <w:highlight w:val="lightGray"/>
          <w:lang w:val="en-US"/>
        </w:rPr>
      </w:pPr>
    </w:p>
    <w:p w14:paraId="3FE2B54C" w14:textId="77777777" w:rsidR="00365644" w:rsidRPr="005C416B" w:rsidRDefault="00365644" w:rsidP="00365644">
      <w:pPr>
        <w:jc w:val="both"/>
        <w:rPr>
          <w:highlight w:val="lightGray"/>
          <w:lang w:val="en-US"/>
        </w:rPr>
      </w:pPr>
      <w:r w:rsidRPr="005C416B">
        <w:rPr>
          <w:highlight w:val="lightGray"/>
          <w:lang w:val="en-US"/>
        </w:rPr>
        <w:t>The extra 4 subcarriers are applied to L-SIG and RL-SIG.</w:t>
      </w:r>
    </w:p>
    <w:p w14:paraId="7751EE69" w14:textId="77777777" w:rsidR="00365644" w:rsidRPr="005C416B" w:rsidRDefault="00365644" w:rsidP="00365644">
      <w:pPr>
        <w:jc w:val="both"/>
        <w:rPr>
          <w:highlight w:val="lightGray"/>
          <w:lang w:val="en-US"/>
        </w:rPr>
      </w:pPr>
      <w:r w:rsidRPr="005C416B">
        <w:rPr>
          <w:highlight w:val="lightGray"/>
          <w:lang w:val="en-US"/>
        </w:rPr>
        <w:t>The indices for extra subcarriers are [-28, -27, 27, 28].</w:t>
      </w:r>
    </w:p>
    <w:p w14:paraId="1D342F21" w14:textId="77777777" w:rsidR="00365644" w:rsidRPr="005C416B" w:rsidRDefault="00365644" w:rsidP="00365644">
      <w:pPr>
        <w:jc w:val="both"/>
        <w:rPr>
          <w:highlight w:val="lightGray"/>
          <w:lang w:val="en-US"/>
        </w:rPr>
      </w:pPr>
      <w:r w:rsidRPr="005C416B">
        <w:rPr>
          <w:highlight w:val="lightGray"/>
          <w:lang w:val="en-US"/>
        </w:rPr>
        <w:t>The extra subcarriers are BPSK modulated.</w:t>
      </w:r>
    </w:p>
    <w:p w14:paraId="7600B790" w14:textId="77777777" w:rsidR="00365644" w:rsidRPr="005C416B" w:rsidRDefault="00365644" w:rsidP="00365644">
      <w:pPr>
        <w:jc w:val="both"/>
        <w:rPr>
          <w:highlight w:val="lightGray"/>
          <w:lang w:val="en-US"/>
        </w:rPr>
      </w:pPr>
      <w:r w:rsidRPr="005C416B">
        <w:rPr>
          <w:highlight w:val="lightGray"/>
          <w:lang w:val="en-US"/>
        </w:rPr>
        <w:t>The coefficients [-1 -1 -1 1] as in 802.11ax are mapped to the extra subcarriers.</w:t>
      </w:r>
    </w:p>
    <w:p w14:paraId="148F0075" w14:textId="77777777" w:rsidR="00365644" w:rsidRPr="00BD2B7F" w:rsidRDefault="00365644" w:rsidP="007B07BF">
      <w:pPr>
        <w:tabs>
          <w:tab w:val="right" w:pos="9360"/>
        </w:tabs>
        <w:jc w:val="both"/>
        <w:rPr>
          <w:lang w:val="en-US"/>
        </w:rPr>
      </w:pPr>
      <w:r w:rsidRPr="005C416B">
        <w:rPr>
          <w:highlight w:val="lightGray"/>
          <w:lang w:val="en-US"/>
        </w:rPr>
        <w:t xml:space="preserve">[Motion 107, </w:t>
      </w:r>
      <w:sdt>
        <w:sdtPr>
          <w:rPr>
            <w:highlight w:val="lightGray"/>
            <w:lang w:val="en-US"/>
          </w:rPr>
          <w:id w:val="-516152246"/>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860E27" w:rsidRPr="00860E27">
            <w:rPr>
              <w:noProof/>
              <w:highlight w:val="lightGray"/>
              <w:lang w:val="en-US"/>
            </w:rPr>
            <w:t>[17]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468394927"/>
          <w:citation/>
        </w:sdtPr>
        <w:sdtEndPr/>
        <w:sdtContent>
          <w:r w:rsidRPr="005C416B">
            <w:rPr>
              <w:highlight w:val="lightGray"/>
              <w:lang w:val="en-US"/>
            </w:rPr>
            <w:fldChar w:fldCharType="begin"/>
          </w:r>
          <w:r w:rsidRPr="005C416B">
            <w:rPr>
              <w:highlight w:val="lightGray"/>
              <w:lang w:val="en-US"/>
            </w:rPr>
            <w:instrText xml:space="preserve"> CITATION 20_0019r1 \l 1033 </w:instrText>
          </w:r>
          <w:r w:rsidRPr="005C416B">
            <w:rPr>
              <w:highlight w:val="lightGray"/>
              <w:lang w:val="en-US"/>
            </w:rPr>
            <w:fldChar w:fldCharType="separate"/>
          </w:r>
          <w:r w:rsidR="00860E27" w:rsidRPr="00860E27">
            <w:rPr>
              <w:noProof/>
              <w:highlight w:val="lightGray"/>
              <w:lang w:val="en-US"/>
            </w:rPr>
            <w:t>[38]</w:t>
          </w:r>
          <w:r w:rsidRPr="005C416B">
            <w:rPr>
              <w:highlight w:val="lightGray"/>
              <w:lang w:val="en-US"/>
            </w:rPr>
            <w:fldChar w:fldCharType="end"/>
          </w:r>
        </w:sdtContent>
      </w:sdt>
      <w:r w:rsidRPr="005C416B">
        <w:rPr>
          <w:highlight w:val="lightGray"/>
          <w:lang w:val="en-US"/>
        </w:rPr>
        <w:t>]</w:t>
      </w:r>
      <w:r w:rsidR="007B07BF" w:rsidRPr="00BD2B7F">
        <w:rPr>
          <w:lang w:val="en-US"/>
        </w:rPr>
        <w:tab/>
      </w:r>
    </w:p>
    <w:p w14:paraId="4D1146C5" w14:textId="77777777" w:rsidR="00186CF1" w:rsidRPr="00BD2B7F" w:rsidRDefault="00186CF1"/>
    <w:p w14:paraId="2AD4CB3C" w14:textId="3C598882" w:rsidR="00186CF1" w:rsidRPr="005C416B" w:rsidRDefault="00426093" w:rsidP="00186CF1">
      <w:pPr>
        <w:rPr>
          <w:highlight w:val="lightGray"/>
          <w:lang w:val="en-US"/>
        </w:rPr>
      </w:pPr>
      <w:r w:rsidRPr="005C416B">
        <w:rPr>
          <w:highlight w:val="lightGray"/>
          <w:lang w:val="en-US"/>
        </w:rPr>
        <w:t>A</w:t>
      </w:r>
      <w:r w:rsidR="00186CF1" w:rsidRPr="005C416B">
        <w:rPr>
          <w:highlight w:val="lightGray"/>
          <w:lang w:val="en-US"/>
        </w:rPr>
        <w:t xml:space="preserve"> PPDU that is sent to multiple user is configured as follow</w:t>
      </w:r>
      <w:r w:rsidRPr="005C416B">
        <w:rPr>
          <w:highlight w:val="lightGray"/>
          <w:lang w:val="en-US"/>
        </w:rPr>
        <w:t>s:</w:t>
      </w:r>
    </w:p>
    <w:p w14:paraId="40858434" w14:textId="30C3099D" w:rsidR="00186CF1" w:rsidRPr="005C416B" w:rsidRDefault="00186CF1" w:rsidP="00186CF1">
      <w:pPr>
        <w:pStyle w:val="ListParagraph"/>
        <w:numPr>
          <w:ilvl w:val="0"/>
          <w:numId w:val="4"/>
        </w:numPr>
        <w:rPr>
          <w:highlight w:val="lightGray"/>
          <w:lang w:val="en-US"/>
        </w:rPr>
      </w:pPr>
      <w:r w:rsidRPr="005C416B">
        <w:rPr>
          <w:highlight w:val="lightGray"/>
          <w:lang w:val="en-US"/>
        </w:rPr>
        <w:t>L-STF, L-LTF, L-SIG, RL-SIG, U-SIG, EHT-SIG, EHT-STF, EHT-LTF, DATA</w:t>
      </w:r>
      <w:r w:rsidR="00571D42" w:rsidRPr="005C416B">
        <w:rPr>
          <w:highlight w:val="lightGray"/>
          <w:lang w:val="en-US"/>
        </w:rPr>
        <w:t>.</w:t>
      </w:r>
    </w:p>
    <w:p w14:paraId="5D2D9CB3" w14:textId="61382EF8" w:rsidR="00186CF1" w:rsidRPr="005C416B" w:rsidRDefault="00186CF1" w:rsidP="00186CF1">
      <w:pPr>
        <w:pStyle w:val="ListParagraph"/>
        <w:numPr>
          <w:ilvl w:val="0"/>
          <w:numId w:val="4"/>
        </w:numPr>
        <w:rPr>
          <w:highlight w:val="lightGray"/>
          <w:lang w:val="en-US"/>
        </w:rPr>
      </w:pPr>
      <w:r w:rsidRPr="005C416B">
        <w:rPr>
          <w:highlight w:val="lightGray"/>
          <w:lang w:val="en-US"/>
        </w:rPr>
        <w:t>Additional fields are TBD</w:t>
      </w:r>
      <w:r w:rsidR="00571D42" w:rsidRPr="005C416B">
        <w:rPr>
          <w:highlight w:val="lightGray"/>
          <w:lang w:val="en-US"/>
        </w:rPr>
        <w:t>.</w:t>
      </w:r>
    </w:p>
    <w:p w14:paraId="177C72E8" w14:textId="652EB4BE" w:rsidR="00186CF1" w:rsidRPr="005C416B" w:rsidRDefault="00186CF1" w:rsidP="00DA1083">
      <w:pPr>
        <w:rPr>
          <w:b/>
          <w:i/>
          <w:highlight w:val="lightGray"/>
        </w:rPr>
      </w:pPr>
      <w:r w:rsidRPr="005C416B">
        <w:rPr>
          <w:noProof/>
          <w:highlight w:val="lightGray"/>
          <w:lang w:val="en-US" w:eastAsia="zh-CN"/>
        </w:rPr>
        <w:drawing>
          <wp:inline distT="0" distB="0" distL="0" distR="0" wp14:anchorId="3F7AA2E2" wp14:editId="5EC79024">
            <wp:extent cx="5943600" cy="353060"/>
            <wp:effectExtent l="0" t="0" r="0" b="8890"/>
            <wp:docPr id="4"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8"/>
                    <a:stretch>
                      <a:fillRect/>
                    </a:stretch>
                  </pic:blipFill>
                  <pic:spPr>
                    <a:xfrm>
                      <a:off x="0" y="0"/>
                      <a:ext cx="5943600" cy="353060"/>
                    </a:xfrm>
                    <a:prstGeom prst="rect">
                      <a:avLst/>
                    </a:prstGeom>
                  </pic:spPr>
                </pic:pic>
              </a:graphicData>
            </a:graphic>
          </wp:inline>
        </w:drawing>
      </w:r>
      <w:r w:rsidR="00426093" w:rsidRPr="005C416B">
        <w:rPr>
          <w:b/>
          <w:i/>
          <w:highlight w:val="lightGray"/>
        </w:rPr>
        <w:t xml:space="preserve"> </w:t>
      </w:r>
    </w:p>
    <w:p w14:paraId="4A1B5DCE" w14:textId="28BFFA9B" w:rsidR="00E010B9" w:rsidRPr="005C416B" w:rsidRDefault="00E010B9" w:rsidP="00186CF1">
      <w:pPr>
        <w:rPr>
          <w:highlight w:val="lightGray"/>
          <w:lang w:val="en-US"/>
        </w:rPr>
      </w:pPr>
      <w:r w:rsidRPr="005C416B">
        <w:rPr>
          <w:highlight w:val="lightGray"/>
        </w:rPr>
        <w:t xml:space="preserve">[Motion 111, #SP0611-08, </w:t>
      </w:r>
      <w:sdt>
        <w:sdtPr>
          <w:rPr>
            <w:highlight w:val="lightGray"/>
          </w:rPr>
          <w:id w:val="1796876634"/>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495341870"/>
          <w:citation/>
        </w:sdtPr>
        <w:sdtEndPr/>
        <w:sdtContent>
          <w:r w:rsidR="00DA1083" w:rsidRPr="005C416B">
            <w:rPr>
              <w:highlight w:val="lightGray"/>
            </w:rPr>
            <w:fldChar w:fldCharType="begin"/>
          </w:r>
          <w:r w:rsidR="00DA1083" w:rsidRPr="005C416B">
            <w:rPr>
              <w:highlight w:val="lightGray"/>
              <w:lang w:val="en-US"/>
            </w:rPr>
            <w:instrText xml:space="preserve"> CITATION 20_0019r1 \l 1033 </w:instrText>
          </w:r>
          <w:r w:rsidR="00DA1083" w:rsidRPr="005C416B">
            <w:rPr>
              <w:highlight w:val="lightGray"/>
            </w:rPr>
            <w:fldChar w:fldCharType="separate"/>
          </w:r>
          <w:r w:rsidR="00860E27" w:rsidRPr="00860E27">
            <w:rPr>
              <w:noProof/>
              <w:highlight w:val="lightGray"/>
              <w:lang w:val="en-US"/>
            </w:rPr>
            <w:t>[38]</w:t>
          </w:r>
          <w:r w:rsidR="00DA1083" w:rsidRPr="005C416B">
            <w:rPr>
              <w:highlight w:val="lightGray"/>
            </w:rPr>
            <w:fldChar w:fldCharType="end"/>
          </w:r>
        </w:sdtContent>
      </w:sdt>
      <w:r w:rsidR="00DA1083" w:rsidRPr="005C416B">
        <w:rPr>
          <w:highlight w:val="lightGray"/>
        </w:rPr>
        <w:t>]</w:t>
      </w:r>
    </w:p>
    <w:p w14:paraId="7F9BD1D8" w14:textId="2B2EAF64" w:rsidR="00956596" w:rsidRPr="00EB19E1" w:rsidRDefault="00956596" w:rsidP="00956596">
      <w:pPr>
        <w:jc w:val="both"/>
        <w:rPr>
          <w:b/>
          <w:i/>
          <w:color w:val="FF0000"/>
          <w:szCs w:val="22"/>
        </w:rPr>
      </w:pPr>
      <w:r w:rsidRPr="00EB19E1">
        <w:rPr>
          <w:b/>
          <w:i/>
          <w:color w:val="FF0000"/>
          <w:szCs w:val="22"/>
        </w:rPr>
        <w:t xml:space="preserve">Editor’s note:  If </w:t>
      </w:r>
      <w:r>
        <w:rPr>
          <w:b/>
          <w:i/>
          <w:color w:val="FF0000"/>
          <w:szCs w:val="22"/>
        </w:rPr>
        <w:t>S</w:t>
      </w:r>
      <w:r w:rsidRPr="00EB19E1">
        <w:rPr>
          <w:b/>
          <w:i/>
          <w:color w:val="FF0000"/>
          <w:szCs w:val="22"/>
        </w:rPr>
        <w:t xml:space="preserve">traw </w:t>
      </w:r>
      <w:r>
        <w:rPr>
          <w:b/>
          <w:i/>
          <w:color w:val="FF0000"/>
          <w:szCs w:val="22"/>
        </w:rPr>
        <w:t>P</w:t>
      </w:r>
      <w:r w:rsidRPr="00EB19E1">
        <w:rPr>
          <w:b/>
          <w:i/>
          <w:color w:val="FF0000"/>
          <w:szCs w:val="22"/>
        </w:rPr>
        <w:t xml:space="preserve">oll </w:t>
      </w:r>
      <w:r>
        <w:rPr>
          <w:b/>
          <w:i/>
          <w:color w:val="FF0000"/>
          <w:szCs w:val="22"/>
        </w:rPr>
        <w:t xml:space="preserve">#140 </w:t>
      </w:r>
      <w:r w:rsidRPr="00EB19E1">
        <w:rPr>
          <w:b/>
          <w:i/>
          <w:color w:val="FF0000"/>
          <w:szCs w:val="22"/>
        </w:rPr>
        <w:t>is passed, then the text of Motion 11</w:t>
      </w:r>
      <w:r>
        <w:rPr>
          <w:b/>
          <w:i/>
          <w:color w:val="FF0000"/>
          <w:szCs w:val="22"/>
        </w:rPr>
        <w:t>1, #SP0611-08</w:t>
      </w:r>
      <w:r w:rsidRPr="00EB19E1">
        <w:rPr>
          <w:b/>
          <w:i/>
          <w:color w:val="FF0000"/>
          <w:szCs w:val="22"/>
        </w:rPr>
        <w:t>, will be replaced by the text below.</w:t>
      </w:r>
    </w:p>
    <w:p w14:paraId="5C96C20A" w14:textId="01E18938" w:rsidR="00956596" w:rsidRPr="00956596" w:rsidRDefault="00956596" w:rsidP="00956596">
      <w:pPr>
        <w:jc w:val="both"/>
        <w:rPr>
          <w:szCs w:val="22"/>
          <w:highlight w:val="yellow"/>
        </w:rPr>
      </w:pPr>
      <w:r w:rsidRPr="00956596">
        <w:rPr>
          <w:b/>
          <w:szCs w:val="22"/>
          <w:highlight w:val="yellow"/>
        </w:rPr>
        <w:t>Straw poll #140</w:t>
      </w:r>
    </w:p>
    <w:p w14:paraId="1E9ED0ED" w14:textId="77777777" w:rsidR="00956596" w:rsidRPr="00956596" w:rsidRDefault="00956596" w:rsidP="00956596">
      <w:pPr>
        <w:rPr>
          <w:bCs/>
          <w:highlight w:val="yellow"/>
        </w:rPr>
      </w:pPr>
      <w:r w:rsidRPr="00956596">
        <w:rPr>
          <w:bCs/>
          <w:highlight w:val="yellow"/>
        </w:rPr>
        <w:t>Do you support to modify SFD text as follows?</w:t>
      </w:r>
    </w:p>
    <w:p w14:paraId="4DC1DF07" w14:textId="77777777" w:rsidR="00956596" w:rsidRPr="00956596" w:rsidRDefault="00956596" w:rsidP="00956596">
      <w:pPr>
        <w:pStyle w:val="ListParagraph"/>
        <w:numPr>
          <w:ilvl w:val="0"/>
          <w:numId w:val="129"/>
        </w:numPr>
        <w:rPr>
          <w:bCs/>
          <w:highlight w:val="yellow"/>
        </w:rPr>
      </w:pPr>
      <w:r w:rsidRPr="00956596">
        <w:rPr>
          <w:bCs/>
          <w:highlight w:val="yellow"/>
        </w:rPr>
        <w:t>The format of the EHT MU PPDU is configured as follow:</w:t>
      </w:r>
    </w:p>
    <w:p w14:paraId="2195DB99" w14:textId="77777777" w:rsidR="00956596" w:rsidRPr="00956596" w:rsidRDefault="00956596" w:rsidP="00956596">
      <w:pPr>
        <w:pStyle w:val="ListParagraph"/>
        <w:numPr>
          <w:ilvl w:val="1"/>
          <w:numId w:val="129"/>
        </w:numPr>
        <w:rPr>
          <w:bCs/>
          <w:highlight w:val="yellow"/>
        </w:rPr>
      </w:pPr>
      <w:r w:rsidRPr="00956596">
        <w:rPr>
          <w:bCs/>
          <w:highlight w:val="yellow"/>
        </w:rPr>
        <w:t>L-STF, L-LTF, L-SIG, RL-SIG, U-SIG, EHT-SIG, EHT-STF, EHT-LTF, DATA, PE</w:t>
      </w:r>
    </w:p>
    <w:p w14:paraId="0D163E13" w14:textId="77777777" w:rsidR="00956596" w:rsidRPr="00956596" w:rsidRDefault="00956596" w:rsidP="00956596">
      <w:pPr>
        <w:pStyle w:val="ListParagraph"/>
        <w:numPr>
          <w:ilvl w:val="1"/>
          <w:numId w:val="129"/>
        </w:numPr>
        <w:rPr>
          <w:bCs/>
          <w:highlight w:val="yellow"/>
        </w:rPr>
      </w:pPr>
      <w:r w:rsidRPr="00956596">
        <w:rPr>
          <w:bCs/>
          <w:highlight w:val="yellow"/>
        </w:rPr>
        <w:t>Additional fields are TBD</w:t>
      </w:r>
    </w:p>
    <w:p w14:paraId="295808F0" w14:textId="77777777" w:rsidR="00956596" w:rsidRPr="00956596" w:rsidRDefault="00956596" w:rsidP="00956596">
      <w:pPr>
        <w:rPr>
          <w:b/>
          <w:bCs/>
          <w:highlight w:val="yellow"/>
        </w:rPr>
      </w:pPr>
      <w:r w:rsidRPr="00956596">
        <w:rPr>
          <w:b/>
          <w:bCs/>
          <w:noProof/>
          <w:highlight w:val="yellow"/>
          <w:lang w:val="en-US" w:eastAsia="zh-CN"/>
        </w:rPr>
        <w:drawing>
          <wp:inline distT="0" distB="0" distL="0" distR="0" wp14:anchorId="25A1B32F" wp14:editId="4763D968">
            <wp:extent cx="6400800" cy="591185"/>
            <wp:effectExtent l="0" t="0" r="0" b="0"/>
            <wp:docPr id="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pic:cNvPicPr>
                      <a:picLocks noChangeAspect="1"/>
                    </pic:cNvPicPr>
                  </pic:nvPicPr>
                  <pic:blipFill>
                    <a:blip r:embed="rId29"/>
                    <a:stretch>
                      <a:fillRect/>
                    </a:stretch>
                  </pic:blipFill>
                  <pic:spPr>
                    <a:xfrm>
                      <a:off x="0" y="0"/>
                      <a:ext cx="6400800" cy="591185"/>
                    </a:xfrm>
                    <a:prstGeom prst="rect">
                      <a:avLst/>
                    </a:prstGeom>
                  </pic:spPr>
                </pic:pic>
              </a:graphicData>
            </a:graphic>
          </wp:inline>
        </w:drawing>
      </w:r>
    </w:p>
    <w:p w14:paraId="315BB535" w14:textId="77777777" w:rsidR="00956596" w:rsidRPr="00956596" w:rsidRDefault="00956596" w:rsidP="00956596">
      <w:pPr>
        <w:pStyle w:val="ListParagraph"/>
        <w:numPr>
          <w:ilvl w:val="0"/>
          <w:numId w:val="129"/>
        </w:numPr>
        <w:jc w:val="both"/>
        <w:rPr>
          <w:highlight w:val="yellow"/>
        </w:rPr>
      </w:pPr>
      <w:r w:rsidRPr="00956596">
        <w:rPr>
          <w:highlight w:val="yellow"/>
        </w:rPr>
        <w:t>Note: This PPDU format is used for 802.11be PPDU transmitted to a single user or multiple users. There is no EHT SU PPDU.</w:t>
      </w:r>
    </w:p>
    <w:p w14:paraId="264379D0" w14:textId="77777777" w:rsidR="00956596" w:rsidRPr="00956596" w:rsidRDefault="00956596" w:rsidP="00956596">
      <w:pPr>
        <w:pStyle w:val="ListParagraph"/>
        <w:numPr>
          <w:ilvl w:val="0"/>
          <w:numId w:val="129"/>
        </w:numPr>
        <w:jc w:val="both"/>
        <w:rPr>
          <w:highlight w:val="yellow"/>
        </w:rPr>
      </w:pPr>
      <w:r w:rsidRPr="00956596">
        <w:rPr>
          <w:highlight w:val="yellow"/>
        </w:rPr>
        <w:t>There are two modes in the EHT MU PPDU.</w:t>
      </w:r>
    </w:p>
    <w:p w14:paraId="05A4E5F3" w14:textId="77777777" w:rsidR="00956596" w:rsidRPr="00956596" w:rsidRDefault="00956596" w:rsidP="00956596">
      <w:pPr>
        <w:pStyle w:val="ListParagraph"/>
        <w:numPr>
          <w:ilvl w:val="1"/>
          <w:numId w:val="129"/>
        </w:numPr>
        <w:jc w:val="both"/>
        <w:rPr>
          <w:highlight w:val="yellow"/>
        </w:rPr>
      </w:pPr>
      <w:r w:rsidRPr="00956596">
        <w:rPr>
          <w:highlight w:val="yellow"/>
        </w:rPr>
        <w:t>Compressed mode:</w:t>
      </w:r>
    </w:p>
    <w:p w14:paraId="22165666" w14:textId="77777777" w:rsidR="00956596" w:rsidRPr="00956596" w:rsidRDefault="00956596" w:rsidP="00956596">
      <w:pPr>
        <w:pStyle w:val="ListParagraph"/>
        <w:numPr>
          <w:ilvl w:val="2"/>
          <w:numId w:val="129"/>
        </w:numPr>
        <w:jc w:val="both"/>
        <w:rPr>
          <w:highlight w:val="yellow"/>
        </w:rPr>
      </w:pPr>
      <w:r w:rsidRPr="00956596">
        <w:rPr>
          <w:highlight w:val="yellow"/>
        </w:rPr>
        <w:t>Non-OFDMA</w:t>
      </w:r>
    </w:p>
    <w:p w14:paraId="4DFD4698" w14:textId="77777777" w:rsidR="00956596" w:rsidRPr="00956596" w:rsidRDefault="00956596" w:rsidP="00956596">
      <w:pPr>
        <w:pStyle w:val="ListParagraph"/>
        <w:numPr>
          <w:ilvl w:val="2"/>
          <w:numId w:val="129"/>
        </w:numPr>
        <w:jc w:val="both"/>
        <w:rPr>
          <w:highlight w:val="yellow"/>
        </w:rPr>
      </w:pPr>
      <w:r w:rsidRPr="00956596">
        <w:rPr>
          <w:highlight w:val="yellow"/>
        </w:rPr>
        <w:t>No RU Allocation subfield in the Common field of the EHT-SIG.</w:t>
      </w:r>
    </w:p>
    <w:p w14:paraId="088A1043" w14:textId="77777777" w:rsidR="00956596" w:rsidRPr="00956596" w:rsidRDefault="00956596" w:rsidP="00956596">
      <w:pPr>
        <w:pStyle w:val="ListParagraph"/>
        <w:numPr>
          <w:ilvl w:val="1"/>
          <w:numId w:val="129"/>
        </w:numPr>
        <w:jc w:val="both"/>
        <w:rPr>
          <w:highlight w:val="yellow"/>
        </w:rPr>
      </w:pPr>
      <w:r w:rsidRPr="00956596">
        <w:rPr>
          <w:highlight w:val="yellow"/>
        </w:rPr>
        <w:t>Non-compressed mode:</w:t>
      </w:r>
    </w:p>
    <w:p w14:paraId="339E820E" w14:textId="77777777" w:rsidR="00956596" w:rsidRPr="00956596" w:rsidRDefault="00956596" w:rsidP="00956596">
      <w:pPr>
        <w:pStyle w:val="ListParagraph"/>
        <w:numPr>
          <w:ilvl w:val="2"/>
          <w:numId w:val="129"/>
        </w:numPr>
        <w:jc w:val="both"/>
        <w:rPr>
          <w:highlight w:val="yellow"/>
        </w:rPr>
      </w:pPr>
      <w:r w:rsidRPr="00956596">
        <w:rPr>
          <w:highlight w:val="yellow"/>
        </w:rPr>
        <w:t>OFDMA</w:t>
      </w:r>
    </w:p>
    <w:p w14:paraId="4E735556" w14:textId="2F9E8688" w:rsidR="00956596" w:rsidRPr="00956596" w:rsidRDefault="00956596" w:rsidP="00956596">
      <w:pPr>
        <w:pStyle w:val="ListParagraph"/>
        <w:numPr>
          <w:ilvl w:val="2"/>
          <w:numId w:val="129"/>
        </w:numPr>
        <w:jc w:val="both"/>
        <w:rPr>
          <w:highlight w:val="yellow"/>
        </w:rPr>
      </w:pPr>
      <w:r w:rsidRPr="00956596">
        <w:rPr>
          <w:highlight w:val="yellow"/>
        </w:rPr>
        <w:t xml:space="preserve">RU Allocation subfield(s) in the Common field of the EHT-SIG. </w:t>
      </w:r>
      <w:r w:rsidRPr="00956596">
        <w:rPr>
          <w:b/>
          <w:i/>
          <w:szCs w:val="22"/>
          <w:highlight w:val="yellow"/>
        </w:rPr>
        <w:t>[#SP140]</w:t>
      </w:r>
    </w:p>
    <w:p w14:paraId="608718D9" w14:textId="2F8B9A51" w:rsidR="00956596" w:rsidRPr="00956596" w:rsidRDefault="00956596" w:rsidP="00956596">
      <w:pPr>
        <w:jc w:val="both"/>
        <w:rPr>
          <w:szCs w:val="22"/>
        </w:rPr>
      </w:pPr>
      <w:r w:rsidRPr="00956596">
        <w:rPr>
          <w:szCs w:val="22"/>
          <w:highlight w:val="yellow"/>
        </w:rPr>
        <w:t>[20/0959r1 (Thoughts on U-SIG Contents,</w:t>
      </w:r>
      <w:r w:rsidRPr="00956596">
        <w:rPr>
          <w:highlight w:val="yellow"/>
        </w:rPr>
        <w:t xml:space="preserve"> </w:t>
      </w:r>
      <w:r w:rsidRPr="00956596">
        <w:rPr>
          <w:szCs w:val="22"/>
          <w:highlight w:val="yellow"/>
        </w:rPr>
        <w:t>Wook Bong Lee, Samsung), SP#4, Y/N/A: 35/0/2]</w:t>
      </w:r>
    </w:p>
    <w:p w14:paraId="4C1B121D" w14:textId="77777777" w:rsidR="00956596" w:rsidRPr="00956596" w:rsidRDefault="00956596">
      <w:pPr>
        <w:rPr>
          <w:highlight w:val="lightGray"/>
        </w:rPr>
      </w:pPr>
    </w:p>
    <w:p w14:paraId="62DEA1D4" w14:textId="77777777" w:rsidR="00C061E9" w:rsidRDefault="00C061E9">
      <w:pPr>
        <w:rPr>
          <w:highlight w:val="lightGray"/>
          <w:lang w:val="en-US"/>
        </w:rPr>
      </w:pPr>
      <w:r>
        <w:rPr>
          <w:highlight w:val="lightGray"/>
          <w:lang w:val="en-US"/>
        </w:rPr>
        <w:br w:type="page"/>
      </w:r>
    </w:p>
    <w:p w14:paraId="672DD2EC" w14:textId="6662442F" w:rsidR="003E6A4B" w:rsidRPr="005C416B" w:rsidRDefault="003E6A4B" w:rsidP="003E6A4B">
      <w:pPr>
        <w:rPr>
          <w:highlight w:val="lightGray"/>
          <w:lang w:val="en-US"/>
        </w:rPr>
      </w:pPr>
      <w:r w:rsidRPr="005C416B">
        <w:rPr>
          <w:highlight w:val="lightGray"/>
          <w:lang w:val="en-US"/>
        </w:rPr>
        <w:lastRenderedPageBreak/>
        <w:t>EHT TB PPDU format is configured as follow</w:t>
      </w:r>
      <w:r w:rsidR="00426093" w:rsidRPr="005C416B">
        <w:rPr>
          <w:highlight w:val="lightGray"/>
          <w:lang w:val="en-US"/>
        </w:rPr>
        <w:t>s:</w:t>
      </w:r>
    </w:p>
    <w:p w14:paraId="6401882A" w14:textId="684F20FA" w:rsidR="003E6A4B" w:rsidRPr="005C416B" w:rsidRDefault="003E6A4B" w:rsidP="00DF7E01">
      <w:pPr>
        <w:pStyle w:val="ListParagraph"/>
        <w:numPr>
          <w:ilvl w:val="0"/>
          <w:numId w:val="50"/>
        </w:numPr>
        <w:rPr>
          <w:highlight w:val="lightGray"/>
          <w:lang w:val="en-US"/>
        </w:rPr>
      </w:pPr>
      <w:r w:rsidRPr="005C416B">
        <w:rPr>
          <w:highlight w:val="lightGray"/>
          <w:lang w:val="en-US"/>
        </w:rPr>
        <w:t>EHT TB PPDU consist of L-STF, L-LTF, L-SIG, RL-SIG, U-SIG, EHT-STF, EHT-LTF, DATA</w:t>
      </w:r>
      <w:r w:rsidR="00571D42" w:rsidRPr="005C416B">
        <w:rPr>
          <w:highlight w:val="lightGray"/>
          <w:lang w:val="en-US"/>
        </w:rPr>
        <w:t>.</w:t>
      </w:r>
    </w:p>
    <w:p w14:paraId="29D1AAB2" w14:textId="782AA271" w:rsidR="003E6A4B" w:rsidRPr="005C416B" w:rsidRDefault="003E6A4B" w:rsidP="00DF7E01">
      <w:pPr>
        <w:pStyle w:val="ListParagraph"/>
        <w:numPr>
          <w:ilvl w:val="0"/>
          <w:numId w:val="50"/>
        </w:numPr>
        <w:rPr>
          <w:highlight w:val="lightGray"/>
          <w:lang w:val="en-US"/>
        </w:rPr>
      </w:pPr>
      <w:r w:rsidRPr="005C416B">
        <w:rPr>
          <w:highlight w:val="lightGray"/>
          <w:lang w:val="en-US"/>
        </w:rPr>
        <w:t>Additional fields are TBD</w:t>
      </w:r>
      <w:r w:rsidR="00571D42" w:rsidRPr="005C416B">
        <w:rPr>
          <w:highlight w:val="lightGray"/>
          <w:lang w:val="en-US"/>
        </w:rPr>
        <w:t>.</w:t>
      </w:r>
    </w:p>
    <w:p w14:paraId="49D42D50" w14:textId="492F5BEC" w:rsidR="003E6A4B" w:rsidRPr="005C416B" w:rsidRDefault="00333620" w:rsidP="00DA1083">
      <w:pPr>
        <w:rPr>
          <w:highlight w:val="lightGray"/>
          <w:lang w:val="en-US"/>
        </w:rPr>
      </w:pPr>
      <w:r w:rsidRPr="005C416B">
        <w:rPr>
          <w:noProof/>
          <w:highlight w:val="lightGray"/>
          <w:lang w:val="en-US" w:eastAsia="zh-CN"/>
        </w:rPr>
        <w:drawing>
          <wp:inline distT="0" distB="0" distL="0" distR="0" wp14:anchorId="28F19F54" wp14:editId="587A22B8">
            <wp:extent cx="5943600" cy="413385"/>
            <wp:effectExtent l="0" t="0" r="0" b="5715"/>
            <wp:docPr id="9"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30"/>
                    <a:stretch>
                      <a:fillRect/>
                    </a:stretch>
                  </pic:blipFill>
                  <pic:spPr>
                    <a:xfrm>
                      <a:off x="0" y="0"/>
                      <a:ext cx="5943600" cy="413385"/>
                    </a:xfrm>
                    <a:prstGeom prst="rect">
                      <a:avLst/>
                    </a:prstGeom>
                  </pic:spPr>
                </pic:pic>
              </a:graphicData>
            </a:graphic>
          </wp:inline>
        </w:drawing>
      </w:r>
      <w:r w:rsidR="00E7065E" w:rsidRPr="005C416B">
        <w:rPr>
          <w:b/>
          <w:i/>
          <w:highlight w:val="lightGray"/>
        </w:rPr>
        <w:t xml:space="preserve"> </w:t>
      </w:r>
    </w:p>
    <w:p w14:paraId="69A5DF6C" w14:textId="10BCE6DD" w:rsidR="00DA1083" w:rsidRDefault="00DA1083" w:rsidP="00DA1083">
      <w:pPr>
        <w:rPr>
          <w:highlight w:val="lightGray"/>
        </w:rPr>
      </w:pPr>
      <w:r w:rsidRPr="005C416B">
        <w:rPr>
          <w:highlight w:val="lightGray"/>
        </w:rPr>
        <w:t xml:space="preserve">[Motion 111, #SP0611-09, </w:t>
      </w:r>
      <w:sdt>
        <w:sdtPr>
          <w:rPr>
            <w:highlight w:val="lightGray"/>
          </w:rPr>
          <w:id w:val="-1918710191"/>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1797800952"/>
          <w:citation/>
        </w:sdtPr>
        <w:sdtEndPr/>
        <w:sdtContent>
          <w:r w:rsidRPr="005C416B">
            <w:rPr>
              <w:highlight w:val="lightGray"/>
            </w:rPr>
            <w:fldChar w:fldCharType="begin"/>
          </w:r>
          <w:r w:rsidRPr="005C416B">
            <w:rPr>
              <w:highlight w:val="lightGray"/>
              <w:lang w:val="en-US"/>
            </w:rPr>
            <w:instrText xml:space="preserve"> CITATION 20_0019r1 \l 1033 </w:instrText>
          </w:r>
          <w:r w:rsidRPr="005C416B">
            <w:rPr>
              <w:highlight w:val="lightGray"/>
            </w:rPr>
            <w:fldChar w:fldCharType="separate"/>
          </w:r>
          <w:r w:rsidR="00860E27" w:rsidRPr="00860E27">
            <w:rPr>
              <w:noProof/>
              <w:highlight w:val="lightGray"/>
              <w:lang w:val="en-US"/>
            </w:rPr>
            <w:t>[38]</w:t>
          </w:r>
          <w:r w:rsidRPr="005C416B">
            <w:rPr>
              <w:highlight w:val="lightGray"/>
            </w:rPr>
            <w:fldChar w:fldCharType="end"/>
          </w:r>
        </w:sdtContent>
      </w:sdt>
      <w:r w:rsidRPr="005C416B">
        <w:rPr>
          <w:highlight w:val="lightGray"/>
        </w:rPr>
        <w:t>]</w:t>
      </w:r>
    </w:p>
    <w:p w14:paraId="6BDB452E" w14:textId="123EACCA" w:rsidR="007B07BF" w:rsidRPr="005F41BB" w:rsidRDefault="005F41BB" w:rsidP="005F41BB">
      <w:pPr>
        <w:jc w:val="both"/>
        <w:rPr>
          <w:b/>
          <w:i/>
          <w:color w:val="FF0000"/>
          <w:szCs w:val="22"/>
        </w:rPr>
      </w:pPr>
      <w:r w:rsidRPr="00EB19E1">
        <w:rPr>
          <w:b/>
          <w:i/>
          <w:color w:val="FF0000"/>
          <w:szCs w:val="22"/>
        </w:rPr>
        <w:t xml:space="preserve">Editor’s note:  If </w:t>
      </w:r>
      <w:r>
        <w:rPr>
          <w:b/>
          <w:i/>
          <w:color w:val="FF0000"/>
          <w:szCs w:val="22"/>
        </w:rPr>
        <w:t>S</w:t>
      </w:r>
      <w:r w:rsidRPr="00EB19E1">
        <w:rPr>
          <w:b/>
          <w:i/>
          <w:color w:val="FF0000"/>
          <w:szCs w:val="22"/>
        </w:rPr>
        <w:t xml:space="preserve">traw </w:t>
      </w:r>
      <w:r>
        <w:rPr>
          <w:b/>
          <w:i/>
          <w:color w:val="FF0000"/>
          <w:szCs w:val="22"/>
        </w:rPr>
        <w:t>P</w:t>
      </w:r>
      <w:r w:rsidRPr="00EB19E1">
        <w:rPr>
          <w:b/>
          <w:i/>
          <w:color w:val="FF0000"/>
          <w:szCs w:val="22"/>
        </w:rPr>
        <w:t xml:space="preserve">oll </w:t>
      </w:r>
      <w:r>
        <w:rPr>
          <w:b/>
          <w:i/>
          <w:color w:val="FF0000"/>
          <w:szCs w:val="22"/>
        </w:rPr>
        <w:t xml:space="preserve">#141 </w:t>
      </w:r>
      <w:r w:rsidRPr="00EB19E1">
        <w:rPr>
          <w:b/>
          <w:i/>
          <w:color w:val="FF0000"/>
          <w:szCs w:val="22"/>
        </w:rPr>
        <w:t>is passed, then the text of Motion 11</w:t>
      </w:r>
      <w:r>
        <w:rPr>
          <w:b/>
          <w:i/>
          <w:color w:val="FF0000"/>
          <w:szCs w:val="22"/>
        </w:rPr>
        <w:t>1, #SP0611-09</w:t>
      </w:r>
      <w:r w:rsidRPr="00EB19E1">
        <w:rPr>
          <w:b/>
          <w:i/>
          <w:color w:val="FF0000"/>
          <w:szCs w:val="22"/>
        </w:rPr>
        <w:t>, will be replaced by the text below.</w:t>
      </w:r>
    </w:p>
    <w:p w14:paraId="4B6669AC" w14:textId="40DD0668" w:rsidR="005F41BB" w:rsidRPr="005F41BB" w:rsidRDefault="005F41BB" w:rsidP="005F41BB">
      <w:pPr>
        <w:jc w:val="both"/>
        <w:rPr>
          <w:highlight w:val="yellow"/>
        </w:rPr>
      </w:pPr>
      <w:r w:rsidRPr="005F41BB">
        <w:rPr>
          <w:b/>
          <w:szCs w:val="22"/>
          <w:highlight w:val="yellow"/>
        </w:rPr>
        <w:t>Straw poll #141</w:t>
      </w:r>
    </w:p>
    <w:p w14:paraId="32F0D9B4" w14:textId="77777777" w:rsidR="005F41BB" w:rsidRPr="005F41BB" w:rsidRDefault="005F41BB" w:rsidP="005F41BB">
      <w:pPr>
        <w:rPr>
          <w:bCs/>
          <w:highlight w:val="yellow"/>
        </w:rPr>
      </w:pPr>
      <w:r w:rsidRPr="005F41BB">
        <w:rPr>
          <w:bCs/>
          <w:highlight w:val="yellow"/>
        </w:rPr>
        <w:t>Do you support to modify SFD text as follows?</w:t>
      </w:r>
    </w:p>
    <w:p w14:paraId="5CDCAFA5" w14:textId="77777777" w:rsidR="005F41BB" w:rsidRPr="005F41BB" w:rsidRDefault="005F41BB" w:rsidP="005F41BB">
      <w:pPr>
        <w:pStyle w:val="ListParagraph"/>
        <w:numPr>
          <w:ilvl w:val="0"/>
          <w:numId w:val="133"/>
        </w:numPr>
        <w:rPr>
          <w:bCs/>
          <w:highlight w:val="yellow"/>
        </w:rPr>
      </w:pPr>
      <w:r w:rsidRPr="005F41BB">
        <w:rPr>
          <w:bCs/>
          <w:highlight w:val="yellow"/>
        </w:rPr>
        <w:t>The format of the EHT TB PPDU is configured as follow:</w:t>
      </w:r>
    </w:p>
    <w:p w14:paraId="194B444E" w14:textId="77777777" w:rsidR="005F41BB" w:rsidRPr="005F41BB" w:rsidRDefault="005F41BB" w:rsidP="005F41BB">
      <w:pPr>
        <w:pStyle w:val="ListParagraph"/>
        <w:numPr>
          <w:ilvl w:val="1"/>
          <w:numId w:val="133"/>
        </w:numPr>
        <w:rPr>
          <w:bCs/>
          <w:highlight w:val="yellow"/>
        </w:rPr>
      </w:pPr>
      <w:r w:rsidRPr="005F41BB">
        <w:rPr>
          <w:bCs/>
          <w:highlight w:val="yellow"/>
        </w:rPr>
        <w:t>L-STF, L-LTF, L-SIG, RL-SIG, U-SIG, EHT-STF, EHT-LTF, DATA, PE</w:t>
      </w:r>
    </w:p>
    <w:p w14:paraId="7788255F" w14:textId="77777777" w:rsidR="005F41BB" w:rsidRPr="005F41BB" w:rsidRDefault="005F41BB" w:rsidP="005F41BB">
      <w:pPr>
        <w:pStyle w:val="ListParagraph"/>
        <w:numPr>
          <w:ilvl w:val="1"/>
          <w:numId w:val="133"/>
        </w:numPr>
        <w:rPr>
          <w:bCs/>
          <w:highlight w:val="yellow"/>
        </w:rPr>
      </w:pPr>
      <w:r w:rsidRPr="005F41BB">
        <w:rPr>
          <w:bCs/>
          <w:highlight w:val="yellow"/>
        </w:rPr>
        <w:t>Additional fields are TBD</w:t>
      </w:r>
    </w:p>
    <w:p w14:paraId="3D0EA0D4" w14:textId="77777777" w:rsidR="005F41BB" w:rsidRPr="005F41BB" w:rsidRDefault="005F41BB" w:rsidP="005F41BB">
      <w:pPr>
        <w:jc w:val="both"/>
        <w:rPr>
          <w:highlight w:val="yellow"/>
        </w:rPr>
      </w:pPr>
      <w:r w:rsidRPr="005F41BB">
        <w:rPr>
          <w:b/>
          <w:bCs/>
          <w:noProof/>
          <w:highlight w:val="yellow"/>
          <w:lang w:val="en-US" w:eastAsia="zh-CN"/>
        </w:rPr>
        <w:drawing>
          <wp:inline distT="0" distB="0" distL="0" distR="0" wp14:anchorId="408D379B" wp14:editId="049AFA79">
            <wp:extent cx="5943600" cy="583157"/>
            <wp:effectExtent l="0" t="0" r="0" b="0"/>
            <wp:docPr id="4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31"/>
                    <a:stretch>
                      <a:fillRect/>
                    </a:stretch>
                  </pic:blipFill>
                  <pic:spPr>
                    <a:xfrm>
                      <a:off x="0" y="0"/>
                      <a:ext cx="5943600" cy="583157"/>
                    </a:xfrm>
                    <a:prstGeom prst="rect">
                      <a:avLst/>
                    </a:prstGeom>
                  </pic:spPr>
                </pic:pic>
              </a:graphicData>
            </a:graphic>
          </wp:inline>
        </w:drawing>
      </w:r>
    </w:p>
    <w:p w14:paraId="46D6C866" w14:textId="70D5EAC0" w:rsidR="005F41BB" w:rsidRPr="005F41BB" w:rsidRDefault="005F41BB" w:rsidP="005F41BB">
      <w:pPr>
        <w:pStyle w:val="ListParagraph"/>
        <w:numPr>
          <w:ilvl w:val="0"/>
          <w:numId w:val="134"/>
        </w:numPr>
        <w:jc w:val="both"/>
        <w:rPr>
          <w:highlight w:val="yellow"/>
        </w:rPr>
      </w:pPr>
      <w:r w:rsidRPr="005F41BB">
        <w:rPr>
          <w:highlight w:val="yellow"/>
        </w:rPr>
        <w:t xml:space="preserve">Note: This format is used for a transmission that is a response to a triggering frame from an AP. </w:t>
      </w:r>
      <w:r w:rsidRPr="005F41BB">
        <w:rPr>
          <w:b/>
          <w:i/>
          <w:szCs w:val="22"/>
          <w:highlight w:val="yellow"/>
        </w:rPr>
        <w:t>[#SP141]</w:t>
      </w:r>
    </w:p>
    <w:p w14:paraId="78031F56" w14:textId="556D7332" w:rsidR="005F41BB" w:rsidRDefault="005F41BB" w:rsidP="005F41BB">
      <w:pPr>
        <w:jc w:val="both"/>
        <w:rPr>
          <w:szCs w:val="22"/>
        </w:rPr>
      </w:pPr>
      <w:r w:rsidRPr="005F41BB">
        <w:rPr>
          <w:szCs w:val="22"/>
          <w:highlight w:val="yellow"/>
        </w:rPr>
        <w:t>[20/0959r1 (Thoughts on U-SIG Contents,</w:t>
      </w:r>
      <w:r w:rsidRPr="005F41BB">
        <w:rPr>
          <w:highlight w:val="yellow"/>
        </w:rPr>
        <w:t xml:space="preserve"> </w:t>
      </w:r>
      <w:r w:rsidRPr="005F41BB">
        <w:rPr>
          <w:szCs w:val="22"/>
          <w:highlight w:val="yellow"/>
        </w:rPr>
        <w:t>Wook Bong Lee, Samsung), SP#5, Y/N/A: 35/1/1</w:t>
      </w:r>
    </w:p>
    <w:p w14:paraId="735FE2D0" w14:textId="77777777" w:rsidR="005F41BB" w:rsidRDefault="005F41BB" w:rsidP="005F41BB">
      <w:pPr>
        <w:jc w:val="both"/>
      </w:pPr>
    </w:p>
    <w:p w14:paraId="2DE81C04" w14:textId="77777777" w:rsidR="007B07BF" w:rsidRPr="005C416B" w:rsidRDefault="007B07BF" w:rsidP="00B8478D">
      <w:pPr>
        <w:jc w:val="both"/>
        <w:rPr>
          <w:szCs w:val="22"/>
          <w:highlight w:val="lightGray"/>
        </w:rPr>
      </w:pPr>
      <w:r w:rsidRPr="005C416B">
        <w:rPr>
          <w:szCs w:val="22"/>
          <w:highlight w:val="lightGray"/>
        </w:rPr>
        <w:t xml:space="preserve">The EHT PPDU sent to a single user has the EHT-SIG field. </w:t>
      </w:r>
    </w:p>
    <w:p w14:paraId="3C878B70" w14:textId="38996459" w:rsidR="007B07BF" w:rsidRPr="005C416B" w:rsidRDefault="007B07BF" w:rsidP="00DF7E01">
      <w:pPr>
        <w:pStyle w:val="ListParagraph"/>
        <w:numPr>
          <w:ilvl w:val="0"/>
          <w:numId w:val="64"/>
        </w:numPr>
        <w:jc w:val="both"/>
        <w:rPr>
          <w:szCs w:val="22"/>
          <w:highlight w:val="lightGray"/>
        </w:rPr>
      </w:pPr>
      <w:r w:rsidRPr="005C416B">
        <w:rPr>
          <w:szCs w:val="22"/>
          <w:highlight w:val="lightGray"/>
        </w:rPr>
        <w:t>A subfield that indicates preamble puncturing pattern can be present in the U-SIG and/or EHT-SIG field.</w:t>
      </w:r>
    </w:p>
    <w:p w14:paraId="6E3DAE72" w14:textId="574B78BA" w:rsidR="000C2283" w:rsidRPr="00BD2B7F" w:rsidRDefault="000C2283" w:rsidP="00250E66">
      <w:pPr>
        <w:rPr>
          <w:szCs w:val="22"/>
        </w:rPr>
      </w:pPr>
      <w:r w:rsidRPr="005C416B">
        <w:rPr>
          <w:szCs w:val="22"/>
          <w:highlight w:val="lightGray"/>
        </w:rPr>
        <w:t xml:space="preserve">[Motion 112, #SP39, </w:t>
      </w:r>
      <w:sdt>
        <w:sdtPr>
          <w:rPr>
            <w:szCs w:val="22"/>
            <w:highlight w:val="lightGray"/>
          </w:rPr>
          <w:id w:val="1672369882"/>
          <w:citation/>
        </w:sdtPr>
        <w:sdtEnd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860E27" w:rsidRPr="00860E27">
            <w:rPr>
              <w:noProof/>
              <w:szCs w:val="22"/>
              <w:highlight w:val="lightGray"/>
              <w:lang w:val="en-US"/>
            </w:rPr>
            <w:t>[9]</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1335654065"/>
          <w:citation/>
        </w:sdtPr>
        <w:sdtEndPr/>
        <w:sdtContent>
          <w:r w:rsidR="0017279E" w:rsidRPr="005C416B">
            <w:rPr>
              <w:szCs w:val="22"/>
              <w:highlight w:val="lightGray"/>
            </w:rPr>
            <w:fldChar w:fldCharType="begin"/>
          </w:r>
          <w:r w:rsidR="0017279E" w:rsidRPr="005C416B">
            <w:rPr>
              <w:szCs w:val="22"/>
              <w:highlight w:val="lightGray"/>
              <w:lang w:val="en-US"/>
            </w:rPr>
            <w:instrText xml:space="preserve"> CITATION 20_0019r4 \l 1033 </w:instrText>
          </w:r>
          <w:r w:rsidR="0017279E" w:rsidRPr="005C416B">
            <w:rPr>
              <w:szCs w:val="22"/>
              <w:highlight w:val="lightGray"/>
            </w:rPr>
            <w:fldChar w:fldCharType="separate"/>
          </w:r>
          <w:r w:rsidR="00860E27" w:rsidRPr="00860E27">
            <w:rPr>
              <w:noProof/>
              <w:szCs w:val="22"/>
              <w:highlight w:val="lightGray"/>
              <w:lang w:val="en-US"/>
            </w:rPr>
            <w:t>[39]</w:t>
          </w:r>
          <w:r w:rsidR="0017279E" w:rsidRPr="005C416B">
            <w:rPr>
              <w:szCs w:val="22"/>
              <w:highlight w:val="lightGray"/>
            </w:rPr>
            <w:fldChar w:fldCharType="end"/>
          </w:r>
        </w:sdtContent>
      </w:sdt>
      <w:r w:rsidR="0017279E" w:rsidRPr="005C416B">
        <w:rPr>
          <w:szCs w:val="22"/>
          <w:highlight w:val="lightGray"/>
        </w:rPr>
        <w:t>]</w:t>
      </w:r>
    </w:p>
    <w:p w14:paraId="25FC60BD" w14:textId="64A4D8E9" w:rsidR="00782C33" w:rsidRPr="00BD2B7F" w:rsidRDefault="00782C33" w:rsidP="00782C33">
      <w:pPr>
        <w:pStyle w:val="Heading3"/>
      </w:pPr>
      <w:bookmarkStart w:id="369" w:name="_Toc47082038"/>
      <w:r w:rsidRPr="00BD2B7F">
        <w:t>U-SIG</w:t>
      </w:r>
      <w:bookmarkEnd w:id="369"/>
    </w:p>
    <w:p w14:paraId="5E17EA55" w14:textId="77777777" w:rsidR="006C2E30" w:rsidRPr="005C416B" w:rsidRDefault="006C2E30" w:rsidP="0016041E">
      <w:pPr>
        <w:jc w:val="both"/>
        <w:rPr>
          <w:highlight w:val="lightGray"/>
          <w:lang w:val="en-US"/>
        </w:rPr>
      </w:pPr>
      <w:r w:rsidRPr="005C416B">
        <w:rPr>
          <w:highlight w:val="lightGray"/>
          <w:lang w:val="en-US"/>
        </w:rPr>
        <w:t>There shall be a 2 OFDM symbol long, jointly encoded</w:t>
      </w:r>
      <w:r w:rsidR="004402DA" w:rsidRPr="005C416B">
        <w:rPr>
          <w:highlight w:val="lightGray"/>
          <w:lang w:val="en-US"/>
        </w:rPr>
        <w:t xml:space="preserve"> U-SIG</w:t>
      </w:r>
      <w:r w:rsidRPr="005C416B">
        <w:rPr>
          <w:highlight w:val="lightGray"/>
          <w:lang w:val="en-US"/>
        </w:rPr>
        <w:t xml:space="preserve"> in the EHT preamble immediately after the RL-SIG</w:t>
      </w:r>
      <w:r w:rsidR="004402DA" w:rsidRPr="005C416B">
        <w:rPr>
          <w:highlight w:val="lightGray"/>
          <w:lang w:val="en-US"/>
        </w:rPr>
        <w:t>.</w:t>
      </w:r>
    </w:p>
    <w:p w14:paraId="56859725" w14:textId="77777777" w:rsidR="004402DA" w:rsidRPr="005C416B" w:rsidRDefault="006C2E30" w:rsidP="00486858">
      <w:pPr>
        <w:pStyle w:val="ListParagraph"/>
        <w:numPr>
          <w:ilvl w:val="0"/>
          <w:numId w:val="5"/>
        </w:numPr>
        <w:jc w:val="both"/>
        <w:rPr>
          <w:highlight w:val="lightGray"/>
          <w:lang w:val="en-US"/>
        </w:rPr>
      </w:pPr>
      <w:r w:rsidRPr="005C416B">
        <w:rPr>
          <w:highlight w:val="lightGray"/>
          <w:lang w:val="en-US"/>
        </w:rPr>
        <w:t xml:space="preserve">The U-SIG will contain version independent fields. </w:t>
      </w:r>
      <w:r w:rsidR="004402DA" w:rsidRPr="005C416B">
        <w:rPr>
          <w:highlight w:val="lightGray"/>
          <w:lang w:val="en-US"/>
        </w:rPr>
        <w:t xml:space="preserve"> </w:t>
      </w:r>
      <w:r w:rsidRPr="005C416B">
        <w:rPr>
          <w:highlight w:val="lightGray"/>
          <w:lang w:val="en-US"/>
        </w:rPr>
        <w:t xml:space="preserve">The intent of the version independent </w:t>
      </w:r>
      <w:r w:rsidR="004402DA" w:rsidRPr="005C416B">
        <w:rPr>
          <w:highlight w:val="lightGray"/>
          <w:lang w:val="en-US"/>
        </w:rPr>
        <w:t>content is to achieve better co</w:t>
      </w:r>
      <w:r w:rsidRPr="005C416B">
        <w:rPr>
          <w:highlight w:val="lightGray"/>
          <w:lang w:val="en-US"/>
        </w:rPr>
        <w:t>existence among future 802.11 generations.</w:t>
      </w:r>
    </w:p>
    <w:p w14:paraId="5E043F3B" w14:textId="77777777" w:rsidR="004402DA" w:rsidRPr="005C416B" w:rsidRDefault="006C2E30" w:rsidP="00486858">
      <w:pPr>
        <w:pStyle w:val="ListParagraph"/>
        <w:numPr>
          <w:ilvl w:val="0"/>
          <w:numId w:val="5"/>
        </w:numPr>
        <w:jc w:val="both"/>
        <w:rPr>
          <w:highlight w:val="lightGray"/>
          <w:lang w:val="en-US"/>
        </w:rPr>
      </w:pPr>
      <w:r w:rsidRPr="005C416B">
        <w:rPr>
          <w:highlight w:val="lightGray"/>
          <w:lang w:val="en-US"/>
        </w:rPr>
        <w:t>In addition, the U-SIG can have some version dependent fields</w:t>
      </w:r>
      <w:r w:rsidR="004402DA" w:rsidRPr="005C416B">
        <w:rPr>
          <w:highlight w:val="lightGray"/>
          <w:lang w:val="en-US"/>
        </w:rPr>
        <w:t>.</w:t>
      </w:r>
    </w:p>
    <w:p w14:paraId="63FA9DA3" w14:textId="77777777" w:rsidR="006C2E30" w:rsidRPr="005C416B" w:rsidRDefault="006C2E30" w:rsidP="00486858">
      <w:pPr>
        <w:pStyle w:val="ListParagraph"/>
        <w:numPr>
          <w:ilvl w:val="0"/>
          <w:numId w:val="5"/>
        </w:numPr>
        <w:jc w:val="both"/>
        <w:rPr>
          <w:highlight w:val="lightGray"/>
          <w:lang w:val="en-US"/>
        </w:rPr>
      </w:pPr>
      <w:r w:rsidRPr="005C416B">
        <w:rPr>
          <w:highlight w:val="lightGray"/>
          <w:lang w:val="en-US"/>
        </w:rPr>
        <w:t>The size of the U-SIG for the case of an Extended Range Mode (if such a mode were to be adopted) is TBD</w:t>
      </w:r>
      <w:r w:rsidR="004402DA" w:rsidRPr="005C416B">
        <w:rPr>
          <w:highlight w:val="lightGray"/>
          <w:lang w:val="en-US"/>
        </w:rPr>
        <w:t>.</w:t>
      </w:r>
    </w:p>
    <w:p w14:paraId="207E62F0" w14:textId="77777777" w:rsidR="00782C33" w:rsidRPr="005C416B" w:rsidRDefault="006C2E30" w:rsidP="00486858">
      <w:pPr>
        <w:pStyle w:val="ListParagraph"/>
        <w:numPr>
          <w:ilvl w:val="0"/>
          <w:numId w:val="5"/>
        </w:numPr>
        <w:jc w:val="both"/>
        <w:rPr>
          <w:highlight w:val="lightGray"/>
          <w:lang w:val="en-US"/>
        </w:rPr>
      </w:pPr>
      <w:r w:rsidRPr="005C416B">
        <w:rPr>
          <w:highlight w:val="lightGray"/>
          <w:lang w:val="en-US"/>
        </w:rPr>
        <w:t>The U-SIG will be sent using 52 data tones and 4 pilot tones per-20MHz</w:t>
      </w:r>
      <w:r w:rsidR="004402DA" w:rsidRPr="005C416B">
        <w:rPr>
          <w:highlight w:val="lightGray"/>
          <w:lang w:val="en-US"/>
        </w:rPr>
        <w:t>.</w:t>
      </w:r>
    </w:p>
    <w:p w14:paraId="2BA65A2B" w14:textId="77777777" w:rsidR="004402DA" w:rsidRPr="005C416B" w:rsidRDefault="004402DA" w:rsidP="0016041E">
      <w:pPr>
        <w:jc w:val="both"/>
        <w:rPr>
          <w:highlight w:val="lightGray"/>
          <w:lang w:val="en-US"/>
        </w:rPr>
      </w:pPr>
      <w:r w:rsidRPr="005C416B">
        <w:rPr>
          <w:highlight w:val="lightGray"/>
          <w:lang w:val="en-US"/>
        </w:rPr>
        <w:t>[Motion 27</w:t>
      </w:r>
      <w:r w:rsidR="007C171A" w:rsidRPr="005C416B">
        <w:rPr>
          <w:highlight w:val="lightGray"/>
          <w:lang w:val="en-US"/>
        </w:rPr>
        <w:t xml:space="preserve">, </w:t>
      </w:r>
      <w:sdt>
        <w:sdtPr>
          <w:rPr>
            <w:highlight w:val="lightGray"/>
            <w:lang w:val="en-US"/>
          </w:rPr>
          <w:id w:val="275759314"/>
          <w:citation/>
        </w:sdtPr>
        <w:sdtEndPr/>
        <w:sdtContent>
          <w:r w:rsidR="002A1947" w:rsidRPr="005C416B">
            <w:rPr>
              <w:highlight w:val="lightGray"/>
              <w:lang w:val="en-US"/>
            </w:rPr>
            <w:fldChar w:fldCharType="begin"/>
          </w:r>
          <w:r w:rsidR="002A1947" w:rsidRPr="005C416B">
            <w:rPr>
              <w:highlight w:val="lightGray"/>
              <w:lang w:val="en-US"/>
            </w:rPr>
            <w:instrText xml:space="preserve"> CITATION 19_1755r1 \l 1033 </w:instrText>
          </w:r>
          <w:r w:rsidR="002A1947" w:rsidRPr="005C416B">
            <w:rPr>
              <w:highlight w:val="lightGray"/>
              <w:lang w:val="en-US"/>
            </w:rPr>
            <w:fldChar w:fldCharType="separate"/>
          </w:r>
          <w:r w:rsidR="00860E27" w:rsidRPr="00860E27">
            <w:rPr>
              <w:noProof/>
              <w:highlight w:val="lightGray"/>
              <w:lang w:val="en-US"/>
            </w:rPr>
            <w:t>[3]</w:t>
          </w:r>
          <w:r w:rsidR="002A1947" w:rsidRPr="005C416B">
            <w:rPr>
              <w:highlight w:val="lightGray"/>
              <w:lang w:val="en-US"/>
            </w:rPr>
            <w:fldChar w:fldCharType="end"/>
          </w:r>
        </w:sdtContent>
      </w:sdt>
      <w:r w:rsidR="002A1947" w:rsidRPr="005C416B">
        <w:rPr>
          <w:highlight w:val="lightGray"/>
          <w:lang w:val="en-US"/>
        </w:rPr>
        <w:t xml:space="preserve"> and </w:t>
      </w:r>
      <w:sdt>
        <w:sdtPr>
          <w:rPr>
            <w:highlight w:val="lightGray"/>
            <w:lang w:val="en-US"/>
          </w:rPr>
          <w:id w:val="518504886"/>
          <w:citation/>
        </w:sdtPr>
        <w:sdtEndPr/>
        <w:sdtContent>
          <w:r w:rsidR="002A1947" w:rsidRPr="005C416B">
            <w:rPr>
              <w:highlight w:val="lightGray"/>
              <w:lang w:val="en-US"/>
            </w:rPr>
            <w:fldChar w:fldCharType="begin"/>
          </w:r>
          <w:r w:rsidR="002A1947" w:rsidRPr="005C416B">
            <w:rPr>
              <w:highlight w:val="lightGray"/>
              <w:lang w:val="en-US"/>
            </w:rPr>
            <w:instrText xml:space="preserve"> CITATION 19_1519r5 \l 1033 </w:instrText>
          </w:r>
          <w:r w:rsidR="002A1947" w:rsidRPr="005C416B">
            <w:rPr>
              <w:highlight w:val="lightGray"/>
              <w:lang w:val="en-US"/>
            </w:rPr>
            <w:fldChar w:fldCharType="separate"/>
          </w:r>
          <w:r w:rsidR="00860E27" w:rsidRPr="00860E27">
            <w:rPr>
              <w:noProof/>
              <w:highlight w:val="lightGray"/>
              <w:lang w:val="en-US"/>
            </w:rPr>
            <w:t>[40]</w:t>
          </w:r>
          <w:r w:rsidR="002A1947" w:rsidRPr="005C416B">
            <w:rPr>
              <w:highlight w:val="lightGray"/>
              <w:lang w:val="en-US"/>
            </w:rPr>
            <w:fldChar w:fldCharType="end"/>
          </w:r>
        </w:sdtContent>
      </w:sdt>
      <w:r w:rsidR="002A1947" w:rsidRPr="005C416B">
        <w:rPr>
          <w:highlight w:val="lightGray"/>
          <w:lang w:val="en-US"/>
        </w:rPr>
        <w:t>]</w:t>
      </w:r>
    </w:p>
    <w:p w14:paraId="27DDFA51" w14:textId="77777777" w:rsidR="00093339" w:rsidRPr="005C416B" w:rsidRDefault="00093339" w:rsidP="0016041E">
      <w:pPr>
        <w:jc w:val="both"/>
        <w:rPr>
          <w:highlight w:val="lightGray"/>
          <w:lang w:val="en-US"/>
        </w:rPr>
      </w:pPr>
    </w:p>
    <w:p w14:paraId="09D8AEF9" w14:textId="77777777" w:rsidR="00267E9A" w:rsidRPr="005C416B" w:rsidRDefault="00267E9A" w:rsidP="0016041E">
      <w:pPr>
        <w:jc w:val="both"/>
        <w:rPr>
          <w:highlight w:val="lightGray"/>
          <w:lang w:val="en-US"/>
        </w:rPr>
      </w:pPr>
      <w:r w:rsidRPr="005C416B">
        <w:rPr>
          <w:highlight w:val="lightGray"/>
          <w:lang w:val="en-US"/>
        </w:rPr>
        <w:t>The U-SIG is modulated in the same way as the HE-SIG-A field of 802.11ax.</w:t>
      </w:r>
    </w:p>
    <w:p w14:paraId="58BD4D1D" w14:textId="77777777" w:rsidR="00267E9A" w:rsidRPr="005C416B" w:rsidRDefault="00267E9A" w:rsidP="00486858">
      <w:pPr>
        <w:pStyle w:val="ListParagraph"/>
        <w:numPr>
          <w:ilvl w:val="0"/>
          <w:numId w:val="12"/>
        </w:numPr>
        <w:jc w:val="both"/>
        <w:rPr>
          <w:highlight w:val="lightGray"/>
          <w:lang w:val="en-US"/>
        </w:rPr>
      </w:pPr>
      <w:r w:rsidRPr="005C416B">
        <w:rPr>
          <w:highlight w:val="lightGray"/>
          <w:lang w:val="en-US"/>
        </w:rPr>
        <w:t>Extended range SU mode is TBD.</w:t>
      </w:r>
    </w:p>
    <w:p w14:paraId="71443663" w14:textId="77777777" w:rsidR="00267E9A" w:rsidRPr="005C416B" w:rsidRDefault="00267E9A" w:rsidP="00267E9A">
      <w:pPr>
        <w:rPr>
          <w:highlight w:val="lightGray"/>
          <w:lang w:val="en-US"/>
        </w:rPr>
      </w:pPr>
      <w:r w:rsidRPr="005C416B">
        <w:rPr>
          <w:highlight w:val="lightGray"/>
          <w:lang w:val="en-US"/>
        </w:rPr>
        <w:t xml:space="preserve">[Motion 45, </w:t>
      </w:r>
      <w:sdt>
        <w:sdtPr>
          <w:rPr>
            <w:highlight w:val="lightGray"/>
            <w:lang w:val="en-US"/>
          </w:rPr>
          <w:id w:val="923767805"/>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860E27" w:rsidRPr="00860E27">
            <w:rPr>
              <w:noProof/>
              <w:highlight w:val="lightGray"/>
              <w:lang w:val="en-US"/>
            </w:rPr>
            <w:t>[3]</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504356908"/>
          <w:citation/>
        </w:sdtPr>
        <w:sdtEndPr/>
        <w:sdtContent>
          <w:r w:rsidRPr="005C416B">
            <w:rPr>
              <w:highlight w:val="lightGray"/>
              <w:lang w:val="en-US"/>
            </w:rPr>
            <w:fldChar w:fldCharType="begin"/>
          </w:r>
          <w:r w:rsidRPr="005C416B">
            <w:rPr>
              <w:highlight w:val="lightGray"/>
              <w:lang w:val="en-US"/>
            </w:rPr>
            <w:instrText xml:space="preserve"> CITATION 19_1870r4 \l 1033 </w:instrText>
          </w:r>
          <w:r w:rsidRPr="005C416B">
            <w:rPr>
              <w:highlight w:val="lightGray"/>
              <w:lang w:val="en-US"/>
            </w:rPr>
            <w:fldChar w:fldCharType="separate"/>
          </w:r>
          <w:r w:rsidR="00860E27" w:rsidRPr="00860E27">
            <w:rPr>
              <w:noProof/>
              <w:highlight w:val="lightGray"/>
              <w:lang w:val="en-US"/>
            </w:rPr>
            <w:t>[41]</w:t>
          </w:r>
          <w:r w:rsidRPr="005C416B">
            <w:rPr>
              <w:highlight w:val="lightGray"/>
              <w:lang w:val="en-US"/>
            </w:rPr>
            <w:fldChar w:fldCharType="end"/>
          </w:r>
        </w:sdtContent>
      </w:sdt>
      <w:r w:rsidRPr="005C416B">
        <w:rPr>
          <w:highlight w:val="lightGray"/>
          <w:lang w:val="en-US"/>
        </w:rPr>
        <w:t>]</w:t>
      </w:r>
    </w:p>
    <w:p w14:paraId="3CB9702A" w14:textId="77777777" w:rsidR="006222CC" w:rsidRPr="005C416B" w:rsidRDefault="006222CC" w:rsidP="00267E9A">
      <w:pPr>
        <w:rPr>
          <w:highlight w:val="lightGray"/>
          <w:lang w:val="en-US"/>
        </w:rPr>
      </w:pPr>
    </w:p>
    <w:p w14:paraId="60E76089" w14:textId="77777777" w:rsidR="00E540F3" w:rsidRPr="005C416B" w:rsidRDefault="00E540F3" w:rsidP="00267E9A">
      <w:pPr>
        <w:rPr>
          <w:highlight w:val="lightGray"/>
          <w:lang w:val="en-US"/>
        </w:rPr>
      </w:pPr>
      <w:r w:rsidRPr="005C416B">
        <w:rPr>
          <w:highlight w:val="lightGray"/>
          <w:lang w:val="en-US"/>
        </w:rPr>
        <w:t>The U-SIG includes Version-independent bits followed by Version-dependent bits.</w:t>
      </w:r>
    </w:p>
    <w:p w14:paraId="276F4941" w14:textId="77777777" w:rsidR="00E540F3" w:rsidRPr="005C416B" w:rsidRDefault="00AC6CAA" w:rsidP="00267E9A">
      <w:pPr>
        <w:jc w:val="center"/>
        <w:rPr>
          <w:highlight w:val="lightGray"/>
          <w:lang w:val="en-US"/>
        </w:rPr>
      </w:pPr>
      <w:r w:rsidRPr="005C416B">
        <w:rPr>
          <w:noProof/>
          <w:highlight w:val="lightGray"/>
          <w:lang w:val="en-US" w:eastAsia="zh-CN"/>
        </w:rPr>
        <w:drawing>
          <wp:inline distT="0" distB="0" distL="0" distR="0" wp14:anchorId="6092D870" wp14:editId="7C863A98">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32">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14:paraId="735A0226" w14:textId="77777777" w:rsidR="00596E95" w:rsidRPr="005C416B" w:rsidRDefault="00596E95" w:rsidP="00267E9A">
      <w:pPr>
        <w:pStyle w:val="Caption"/>
        <w:spacing w:after="0"/>
        <w:jc w:val="center"/>
        <w:rPr>
          <w:highlight w:val="lightGray"/>
          <w:lang w:val="en-US"/>
        </w:rPr>
      </w:pPr>
      <w:bookmarkStart w:id="370" w:name="_Toc47082194"/>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860E27">
        <w:rPr>
          <w:noProof/>
          <w:highlight w:val="lightGray"/>
        </w:rPr>
        <w:t>6</w:t>
      </w:r>
      <w:r w:rsidRPr="005C416B">
        <w:rPr>
          <w:highlight w:val="lightGray"/>
        </w:rPr>
        <w:fldChar w:fldCharType="end"/>
      </w:r>
      <w:r w:rsidRPr="005C416B">
        <w:rPr>
          <w:highlight w:val="lightGray"/>
        </w:rPr>
        <w:t xml:space="preserve"> – U-SIG</w:t>
      </w:r>
      <w:bookmarkEnd w:id="370"/>
    </w:p>
    <w:p w14:paraId="5F116D34" w14:textId="77777777" w:rsidR="00E540F3" w:rsidRPr="005C416B" w:rsidRDefault="00E540F3" w:rsidP="00486858">
      <w:pPr>
        <w:pStyle w:val="ListParagraph"/>
        <w:numPr>
          <w:ilvl w:val="0"/>
          <w:numId w:val="14"/>
        </w:numPr>
        <w:jc w:val="both"/>
        <w:rPr>
          <w:highlight w:val="lightGray"/>
          <w:lang w:val="en-US"/>
        </w:rPr>
      </w:pPr>
      <w:r w:rsidRPr="005C416B">
        <w:rPr>
          <w:highlight w:val="lightGray"/>
          <w:lang w:val="en-US"/>
        </w:rPr>
        <w:t>Version-independent bits have static location and bit definition across different generations/PHY versions.</w:t>
      </w:r>
    </w:p>
    <w:p w14:paraId="3A975868" w14:textId="77777777" w:rsidR="00E540F3" w:rsidRPr="005C416B" w:rsidRDefault="00E540F3" w:rsidP="00486858">
      <w:pPr>
        <w:pStyle w:val="ListParagraph"/>
        <w:numPr>
          <w:ilvl w:val="0"/>
          <w:numId w:val="14"/>
        </w:numPr>
        <w:jc w:val="both"/>
        <w:rPr>
          <w:highlight w:val="lightGray"/>
          <w:lang w:val="en-US"/>
        </w:rPr>
      </w:pPr>
      <w:r w:rsidRPr="005C416B">
        <w:rPr>
          <w:highlight w:val="lightGray"/>
          <w:lang w:val="en-US"/>
        </w:rPr>
        <w:t>Version-dependent bits may have variable bit definition in each PHY version.</w:t>
      </w:r>
    </w:p>
    <w:p w14:paraId="5B275290" w14:textId="77777777" w:rsidR="00E540F3" w:rsidRPr="00BD2B7F" w:rsidRDefault="00E540F3" w:rsidP="0016041E">
      <w:pPr>
        <w:jc w:val="both"/>
        <w:rPr>
          <w:lang w:val="en-US"/>
        </w:rPr>
      </w:pPr>
      <w:r w:rsidRPr="005C416B">
        <w:rPr>
          <w:highlight w:val="lightGray"/>
          <w:lang w:val="en-US"/>
        </w:rPr>
        <w:t xml:space="preserve">[Motion 47, </w:t>
      </w:r>
      <w:sdt>
        <w:sdtPr>
          <w:rPr>
            <w:highlight w:val="lightGray"/>
            <w:lang w:val="en-US"/>
          </w:rPr>
          <w:id w:val="123209989"/>
          <w:citation/>
        </w:sdtPr>
        <w:sdtEndPr/>
        <w:sdtContent>
          <w:r w:rsidR="007E4CF1" w:rsidRPr="005C416B">
            <w:rPr>
              <w:highlight w:val="lightGray"/>
              <w:lang w:val="en-US"/>
            </w:rPr>
            <w:fldChar w:fldCharType="begin"/>
          </w:r>
          <w:r w:rsidR="007E4CF1" w:rsidRPr="005C416B">
            <w:rPr>
              <w:highlight w:val="lightGray"/>
              <w:lang w:val="en-US"/>
            </w:rPr>
            <w:instrText xml:space="preserve"> CITATION 19_1755r1 \l 1033 </w:instrText>
          </w:r>
          <w:r w:rsidR="007E4CF1" w:rsidRPr="005C416B">
            <w:rPr>
              <w:highlight w:val="lightGray"/>
              <w:lang w:val="en-US"/>
            </w:rPr>
            <w:fldChar w:fldCharType="separate"/>
          </w:r>
          <w:r w:rsidR="00860E27" w:rsidRPr="00860E27">
            <w:rPr>
              <w:noProof/>
              <w:highlight w:val="lightGray"/>
              <w:lang w:val="en-US"/>
            </w:rPr>
            <w:t>[3]</w:t>
          </w:r>
          <w:r w:rsidR="007E4CF1" w:rsidRPr="005C416B">
            <w:rPr>
              <w:highlight w:val="lightGray"/>
              <w:lang w:val="en-US"/>
            </w:rPr>
            <w:fldChar w:fldCharType="end"/>
          </w:r>
        </w:sdtContent>
      </w:sdt>
      <w:r w:rsidR="007E4CF1" w:rsidRPr="005C416B">
        <w:rPr>
          <w:highlight w:val="lightGray"/>
          <w:lang w:val="en-US"/>
        </w:rPr>
        <w:t xml:space="preserve"> and </w:t>
      </w:r>
      <w:sdt>
        <w:sdtPr>
          <w:rPr>
            <w:highlight w:val="lightGray"/>
            <w:lang w:val="en-US"/>
          </w:rPr>
          <w:id w:val="401955063"/>
          <w:citation/>
        </w:sdtPr>
        <w:sdtEndPr/>
        <w:sdtContent>
          <w:r w:rsidR="007E4CF1" w:rsidRPr="005C416B">
            <w:rPr>
              <w:highlight w:val="lightGray"/>
              <w:lang w:val="en-US"/>
            </w:rPr>
            <w:fldChar w:fldCharType="begin"/>
          </w:r>
          <w:r w:rsidR="007E4CF1" w:rsidRPr="005C416B">
            <w:rPr>
              <w:highlight w:val="lightGray"/>
              <w:lang w:val="en-US"/>
            </w:rPr>
            <w:instrText xml:space="preserve"> CITATION 19_1540r7 \l 1033 </w:instrText>
          </w:r>
          <w:r w:rsidR="007E4CF1" w:rsidRPr="005C416B">
            <w:rPr>
              <w:highlight w:val="lightGray"/>
              <w:lang w:val="en-US"/>
            </w:rPr>
            <w:fldChar w:fldCharType="separate"/>
          </w:r>
          <w:r w:rsidR="00860E27" w:rsidRPr="00860E27">
            <w:rPr>
              <w:noProof/>
              <w:highlight w:val="lightGray"/>
              <w:lang w:val="en-US"/>
            </w:rPr>
            <w:t>[42]</w:t>
          </w:r>
          <w:r w:rsidR="007E4CF1" w:rsidRPr="005C416B">
            <w:rPr>
              <w:highlight w:val="lightGray"/>
              <w:lang w:val="en-US"/>
            </w:rPr>
            <w:fldChar w:fldCharType="end"/>
          </w:r>
        </w:sdtContent>
      </w:sdt>
      <w:r w:rsidR="007E4CF1" w:rsidRPr="005C416B">
        <w:rPr>
          <w:highlight w:val="lightGray"/>
          <w:lang w:val="en-US"/>
        </w:rPr>
        <w:t>]</w:t>
      </w:r>
    </w:p>
    <w:p w14:paraId="0E9754C7" w14:textId="77777777" w:rsidR="00E540F3" w:rsidRPr="00BD2B7F" w:rsidRDefault="00E540F3" w:rsidP="0016041E">
      <w:pPr>
        <w:jc w:val="both"/>
        <w:rPr>
          <w:lang w:val="en-US"/>
        </w:rPr>
      </w:pPr>
    </w:p>
    <w:p w14:paraId="52C602F7" w14:textId="77777777" w:rsidR="00C061E9" w:rsidRDefault="00C061E9">
      <w:pPr>
        <w:rPr>
          <w:highlight w:val="lightGray"/>
          <w:lang w:val="en-US"/>
        </w:rPr>
      </w:pPr>
      <w:r>
        <w:rPr>
          <w:highlight w:val="lightGray"/>
          <w:lang w:val="en-US"/>
        </w:rPr>
        <w:br w:type="page"/>
      </w:r>
    </w:p>
    <w:p w14:paraId="5E9C1070" w14:textId="40ECAD6D" w:rsidR="00267E9A" w:rsidRPr="005C416B" w:rsidRDefault="00267E9A" w:rsidP="0016041E">
      <w:pPr>
        <w:jc w:val="both"/>
        <w:rPr>
          <w:highlight w:val="lightGray"/>
          <w:lang w:val="en-US"/>
        </w:rPr>
      </w:pPr>
      <w:r w:rsidRPr="005C416B">
        <w:rPr>
          <w:highlight w:val="lightGray"/>
          <w:lang w:val="en-US"/>
        </w:rPr>
        <w:lastRenderedPageBreak/>
        <w:t>The U-SIG shall contain the following version independent fields:</w:t>
      </w:r>
    </w:p>
    <w:p w14:paraId="242F70BB" w14:textId="77777777" w:rsidR="00267E9A" w:rsidRPr="005C416B" w:rsidRDefault="00267E9A" w:rsidP="00486858">
      <w:pPr>
        <w:pStyle w:val="ListParagraph"/>
        <w:numPr>
          <w:ilvl w:val="0"/>
          <w:numId w:val="10"/>
        </w:numPr>
        <w:jc w:val="both"/>
        <w:rPr>
          <w:highlight w:val="lightGray"/>
          <w:lang w:val="en-US"/>
        </w:rPr>
      </w:pPr>
      <w:r w:rsidRPr="005C416B">
        <w:rPr>
          <w:highlight w:val="lightGray"/>
          <w:lang w:val="en-US"/>
        </w:rPr>
        <w:t>PHY version identifier: 3 bits.</w:t>
      </w:r>
    </w:p>
    <w:p w14:paraId="4B0479D1" w14:textId="77777777" w:rsidR="00267E9A" w:rsidRPr="005C416B" w:rsidRDefault="00267E9A" w:rsidP="00486858">
      <w:pPr>
        <w:pStyle w:val="ListParagraph"/>
        <w:numPr>
          <w:ilvl w:val="0"/>
          <w:numId w:val="10"/>
        </w:numPr>
        <w:jc w:val="both"/>
        <w:rPr>
          <w:highlight w:val="lightGray"/>
          <w:lang w:val="en-US"/>
        </w:rPr>
      </w:pPr>
      <w:r w:rsidRPr="005C416B">
        <w:rPr>
          <w:highlight w:val="lightGray"/>
          <w:lang w:val="en-US"/>
        </w:rPr>
        <w:t>UL/DL flag: 1 bit.</w:t>
      </w:r>
    </w:p>
    <w:p w14:paraId="05C2367F" w14:textId="77777777" w:rsidR="00267E9A" w:rsidRPr="005C416B" w:rsidRDefault="00267E9A" w:rsidP="0016041E">
      <w:pPr>
        <w:jc w:val="both"/>
        <w:rPr>
          <w:highlight w:val="lightGray"/>
          <w:lang w:val="en-US"/>
        </w:rPr>
      </w:pPr>
      <w:r w:rsidRPr="005C416B">
        <w:rPr>
          <w:highlight w:val="lightGray"/>
          <w:lang w:val="en-US"/>
        </w:rPr>
        <w:t xml:space="preserve">[Motion 42, </w:t>
      </w:r>
      <w:sdt>
        <w:sdtPr>
          <w:rPr>
            <w:highlight w:val="lightGray"/>
            <w:lang w:val="en-US"/>
          </w:rPr>
          <w:id w:val="-1901195410"/>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860E27" w:rsidRPr="00860E27">
            <w:rPr>
              <w:noProof/>
              <w:highlight w:val="lightGray"/>
              <w:lang w:val="en-US"/>
            </w:rPr>
            <w:t>[3]</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526677457"/>
          <w:citation/>
        </w:sdtPr>
        <w:sdtEndPr/>
        <w:sdtContent>
          <w:r w:rsidRPr="005C416B">
            <w:rPr>
              <w:highlight w:val="lightGray"/>
              <w:lang w:val="en-US"/>
            </w:rPr>
            <w:fldChar w:fldCharType="begin"/>
          </w:r>
          <w:r w:rsidRPr="005C416B">
            <w:rPr>
              <w:highlight w:val="lightGray"/>
              <w:lang w:val="en-US"/>
            </w:rPr>
            <w:instrText xml:space="preserve"> CITATION 19_1870r4 \l 1033 </w:instrText>
          </w:r>
          <w:r w:rsidRPr="005C416B">
            <w:rPr>
              <w:highlight w:val="lightGray"/>
              <w:lang w:val="en-US"/>
            </w:rPr>
            <w:fldChar w:fldCharType="separate"/>
          </w:r>
          <w:r w:rsidR="00860E27" w:rsidRPr="00860E27">
            <w:rPr>
              <w:noProof/>
              <w:highlight w:val="lightGray"/>
              <w:lang w:val="en-US"/>
            </w:rPr>
            <w:t>[41]</w:t>
          </w:r>
          <w:r w:rsidRPr="005C416B">
            <w:rPr>
              <w:highlight w:val="lightGray"/>
              <w:lang w:val="en-US"/>
            </w:rPr>
            <w:fldChar w:fldCharType="end"/>
          </w:r>
        </w:sdtContent>
      </w:sdt>
      <w:r w:rsidRPr="005C416B">
        <w:rPr>
          <w:highlight w:val="lightGray"/>
          <w:lang w:val="en-US"/>
        </w:rPr>
        <w:t>]</w:t>
      </w:r>
    </w:p>
    <w:p w14:paraId="06A31F59" w14:textId="77777777" w:rsidR="005C416B" w:rsidRPr="005C416B" w:rsidRDefault="005C416B" w:rsidP="0016041E">
      <w:pPr>
        <w:jc w:val="both"/>
        <w:rPr>
          <w:highlight w:val="lightGray"/>
          <w:lang w:val="en-US"/>
        </w:rPr>
      </w:pPr>
    </w:p>
    <w:p w14:paraId="5F70EF0E" w14:textId="227FAA8B" w:rsidR="001337B8" w:rsidRPr="005C416B" w:rsidRDefault="001337B8" w:rsidP="0016041E">
      <w:pPr>
        <w:jc w:val="both"/>
        <w:rPr>
          <w:highlight w:val="lightGray"/>
          <w:lang w:val="en-US"/>
        </w:rPr>
      </w:pPr>
      <w:r w:rsidRPr="005C416B">
        <w:rPr>
          <w:highlight w:val="lightGray"/>
          <w:lang w:val="en-US"/>
        </w:rPr>
        <w:t>PHY version identifier field shall be one of the version independent fields in the U-SIG.</w:t>
      </w:r>
    </w:p>
    <w:p w14:paraId="0A8FDA3C" w14:textId="77777777" w:rsidR="001337B8" w:rsidRPr="005C416B" w:rsidRDefault="001337B8" w:rsidP="00486858">
      <w:pPr>
        <w:pStyle w:val="ListParagraph"/>
        <w:numPr>
          <w:ilvl w:val="0"/>
          <w:numId w:val="8"/>
        </w:numPr>
        <w:jc w:val="both"/>
        <w:rPr>
          <w:highlight w:val="lightGray"/>
          <w:lang w:val="en-US"/>
        </w:rPr>
      </w:pPr>
      <w:r w:rsidRPr="005C416B">
        <w:rPr>
          <w:highlight w:val="lightGray"/>
          <w:lang w:val="en-US"/>
        </w:rPr>
        <w:t>Purpose is to simplify autodetection for future 802.11 generations, i.e., value of this field is used to identify the exact PHY version starting with 802.11be.</w:t>
      </w:r>
    </w:p>
    <w:p w14:paraId="4BB3E3B9" w14:textId="77777777" w:rsidR="001337B8" w:rsidRPr="005C416B" w:rsidRDefault="001337B8" w:rsidP="00486858">
      <w:pPr>
        <w:pStyle w:val="ListParagraph"/>
        <w:numPr>
          <w:ilvl w:val="0"/>
          <w:numId w:val="8"/>
        </w:numPr>
        <w:jc w:val="both"/>
        <w:rPr>
          <w:highlight w:val="lightGray"/>
          <w:lang w:val="en-US"/>
        </w:rPr>
      </w:pPr>
      <w:r w:rsidRPr="005C416B">
        <w:rPr>
          <w:highlight w:val="lightGray"/>
          <w:lang w:val="en-US"/>
        </w:rPr>
        <w:t>Exact location of this field is TBD.</w:t>
      </w:r>
    </w:p>
    <w:p w14:paraId="4F340553" w14:textId="77777777" w:rsidR="001337B8" w:rsidRPr="005C416B" w:rsidRDefault="001337B8" w:rsidP="0016041E">
      <w:pPr>
        <w:jc w:val="both"/>
        <w:rPr>
          <w:highlight w:val="lightGray"/>
          <w:lang w:val="en-US"/>
        </w:rPr>
      </w:pPr>
      <w:r w:rsidRPr="005C416B">
        <w:rPr>
          <w:highlight w:val="lightGray"/>
          <w:lang w:val="en-US"/>
        </w:rPr>
        <w:t xml:space="preserve">[Motion 28, </w:t>
      </w:r>
      <w:sdt>
        <w:sdtPr>
          <w:rPr>
            <w:highlight w:val="lightGray"/>
            <w:lang w:val="en-US"/>
          </w:rPr>
          <w:id w:val="-2045980281"/>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860E27" w:rsidRPr="00860E27">
            <w:rPr>
              <w:noProof/>
              <w:highlight w:val="lightGray"/>
              <w:lang w:val="en-US"/>
            </w:rPr>
            <w:t>[3]</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185362019"/>
          <w:citation/>
        </w:sdtPr>
        <w:sdtEndPr/>
        <w:sdtContent>
          <w:r w:rsidRPr="005C416B">
            <w:rPr>
              <w:highlight w:val="lightGray"/>
              <w:lang w:val="en-US"/>
            </w:rPr>
            <w:fldChar w:fldCharType="begin"/>
          </w:r>
          <w:r w:rsidRPr="005C416B">
            <w:rPr>
              <w:highlight w:val="lightGray"/>
              <w:lang w:val="en-US"/>
            </w:rPr>
            <w:instrText xml:space="preserve"> CITATION 19_1486r8 \l 1033 </w:instrText>
          </w:r>
          <w:r w:rsidRPr="005C416B">
            <w:rPr>
              <w:highlight w:val="lightGray"/>
              <w:lang w:val="en-US"/>
            </w:rPr>
            <w:fldChar w:fldCharType="separate"/>
          </w:r>
          <w:r w:rsidR="00860E27" w:rsidRPr="00860E27">
            <w:rPr>
              <w:noProof/>
              <w:highlight w:val="lightGray"/>
              <w:lang w:val="en-US"/>
            </w:rPr>
            <w:t>[43]</w:t>
          </w:r>
          <w:r w:rsidRPr="005C416B">
            <w:rPr>
              <w:highlight w:val="lightGray"/>
              <w:lang w:val="en-US"/>
            </w:rPr>
            <w:fldChar w:fldCharType="end"/>
          </w:r>
        </w:sdtContent>
      </w:sdt>
      <w:r w:rsidRPr="005C416B">
        <w:rPr>
          <w:highlight w:val="lightGray"/>
          <w:lang w:val="en-US"/>
        </w:rPr>
        <w:t>]</w:t>
      </w:r>
    </w:p>
    <w:p w14:paraId="19BD282E" w14:textId="77777777" w:rsidR="001337B8" w:rsidRPr="005C416B" w:rsidRDefault="001337B8" w:rsidP="0016041E">
      <w:pPr>
        <w:jc w:val="both"/>
        <w:rPr>
          <w:highlight w:val="lightGray"/>
          <w:lang w:val="en-US"/>
        </w:rPr>
      </w:pPr>
    </w:p>
    <w:p w14:paraId="08BB3D30" w14:textId="77777777" w:rsidR="00BE2D90" w:rsidRPr="005C416B" w:rsidRDefault="00BE2D90" w:rsidP="00BE2D90">
      <w:pPr>
        <w:rPr>
          <w:highlight w:val="lightGray"/>
          <w:lang w:val="en-US"/>
        </w:rPr>
      </w:pPr>
      <w:r w:rsidRPr="005C416B">
        <w:rPr>
          <w:highlight w:val="lightGray"/>
          <w:lang w:val="en-US"/>
        </w:rPr>
        <w:t>The U-SIG field includes the following bits in Version-independent bits portion:</w:t>
      </w:r>
    </w:p>
    <w:p w14:paraId="12271110" w14:textId="77777777" w:rsidR="00BE2D90" w:rsidRPr="005C416B" w:rsidRDefault="00BE2D90" w:rsidP="00486858">
      <w:pPr>
        <w:pStyle w:val="ListParagraph"/>
        <w:numPr>
          <w:ilvl w:val="0"/>
          <w:numId w:val="15"/>
        </w:numPr>
        <w:rPr>
          <w:highlight w:val="lightGray"/>
          <w:lang w:val="en-US"/>
        </w:rPr>
      </w:pPr>
      <w:r w:rsidRPr="005C416B">
        <w:rPr>
          <w:highlight w:val="lightGray"/>
          <w:lang w:val="en-US"/>
        </w:rPr>
        <w:t>BSS color, number of bits TBD</w:t>
      </w:r>
      <w:r w:rsidR="00624862" w:rsidRPr="005C416B">
        <w:rPr>
          <w:highlight w:val="lightGray"/>
          <w:lang w:val="en-US"/>
        </w:rPr>
        <w:t>.</w:t>
      </w:r>
    </w:p>
    <w:p w14:paraId="7FC6563F" w14:textId="77777777" w:rsidR="001337B8" w:rsidRPr="005C416B" w:rsidRDefault="00BE2D90" w:rsidP="00486858">
      <w:pPr>
        <w:pStyle w:val="ListParagraph"/>
        <w:numPr>
          <w:ilvl w:val="0"/>
          <w:numId w:val="15"/>
        </w:numPr>
        <w:rPr>
          <w:highlight w:val="lightGray"/>
          <w:lang w:val="en-US"/>
        </w:rPr>
      </w:pPr>
      <w:r w:rsidRPr="005C416B">
        <w:rPr>
          <w:highlight w:val="lightGray"/>
          <w:lang w:val="en-US"/>
        </w:rPr>
        <w:t>TXOP duration, number of bits TBD</w:t>
      </w:r>
      <w:r w:rsidR="00624862" w:rsidRPr="005C416B">
        <w:rPr>
          <w:highlight w:val="lightGray"/>
          <w:lang w:val="en-US"/>
        </w:rPr>
        <w:t>.</w:t>
      </w:r>
    </w:p>
    <w:p w14:paraId="76E79B01" w14:textId="77777777" w:rsidR="00267E9A" w:rsidRDefault="00BE2D90" w:rsidP="006C2E30">
      <w:pPr>
        <w:rPr>
          <w:highlight w:val="lightGray"/>
          <w:lang w:val="en-US"/>
        </w:rPr>
      </w:pPr>
      <w:r w:rsidRPr="005C416B">
        <w:rPr>
          <w:highlight w:val="lightGray"/>
          <w:lang w:val="en-US"/>
        </w:rPr>
        <w:t xml:space="preserve">[Motion 48, </w:t>
      </w:r>
      <w:sdt>
        <w:sdtPr>
          <w:rPr>
            <w:highlight w:val="lightGray"/>
            <w:lang w:val="en-US"/>
          </w:rPr>
          <w:id w:val="-1940283737"/>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860E27" w:rsidRPr="00860E27">
            <w:rPr>
              <w:noProof/>
              <w:highlight w:val="lightGray"/>
              <w:lang w:val="en-US"/>
            </w:rPr>
            <w:t>[3]</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534912819"/>
          <w:citation/>
        </w:sdtPr>
        <w:sdtEndPr/>
        <w:sdtContent>
          <w:r w:rsidRPr="005C416B">
            <w:rPr>
              <w:highlight w:val="lightGray"/>
              <w:lang w:val="en-US"/>
            </w:rPr>
            <w:fldChar w:fldCharType="begin"/>
          </w:r>
          <w:r w:rsidRPr="005C416B">
            <w:rPr>
              <w:highlight w:val="lightGray"/>
              <w:lang w:val="en-US"/>
            </w:rPr>
            <w:instrText xml:space="preserve"> CITATION 19_1540r7 \l 1033 </w:instrText>
          </w:r>
          <w:r w:rsidRPr="005C416B">
            <w:rPr>
              <w:highlight w:val="lightGray"/>
              <w:lang w:val="en-US"/>
            </w:rPr>
            <w:fldChar w:fldCharType="separate"/>
          </w:r>
          <w:r w:rsidR="00860E27" w:rsidRPr="00860E27">
            <w:rPr>
              <w:noProof/>
              <w:highlight w:val="lightGray"/>
              <w:lang w:val="en-US"/>
            </w:rPr>
            <w:t>[42]</w:t>
          </w:r>
          <w:r w:rsidRPr="005C416B">
            <w:rPr>
              <w:highlight w:val="lightGray"/>
              <w:lang w:val="en-US"/>
            </w:rPr>
            <w:fldChar w:fldCharType="end"/>
          </w:r>
        </w:sdtContent>
      </w:sdt>
      <w:r w:rsidRPr="005C416B">
        <w:rPr>
          <w:highlight w:val="lightGray"/>
          <w:lang w:val="en-US"/>
        </w:rPr>
        <w:t>]</w:t>
      </w:r>
    </w:p>
    <w:p w14:paraId="2D508521" w14:textId="77777777" w:rsidR="00C061E9" w:rsidRPr="005C416B" w:rsidRDefault="00C061E9" w:rsidP="006C2E30">
      <w:pPr>
        <w:rPr>
          <w:highlight w:val="lightGray"/>
          <w:lang w:val="en-US"/>
        </w:rPr>
      </w:pPr>
    </w:p>
    <w:p w14:paraId="6176062E" w14:textId="77777777" w:rsidR="009C58F9" w:rsidRPr="005C416B" w:rsidRDefault="009C58F9" w:rsidP="009C58F9">
      <w:pPr>
        <w:rPr>
          <w:highlight w:val="lightGray"/>
          <w:lang w:val="en-US"/>
        </w:rPr>
      </w:pPr>
      <w:r w:rsidRPr="005C416B">
        <w:rPr>
          <w:highlight w:val="lightGray"/>
          <w:lang w:val="en-US"/>
        </w:rPr>
        <w:t>The U-SIG shall contain Bandwidth Information, carried as a version independent field.</w:t>
      </w:r>
    </w:p>
    <w:p w14:paraId="07D7F279" w14:textId="77777777" w:rsidR="009C58F9" w:rsidRPr="005C416B" w:rsidRDefault="009C58F9" w:rsidP="00486858">
      <w:pPr>
        <w:pStyle w:val="ListParagraph"/>
        <w:numPr>
          <w:ilvl w:val="0"/>
          <w:numId w:val="21"/>
        </w:numPr>
        <w:rPr>
          <w:highlight w:val="lightGray"/>
          <w:lang w:val="en-US"/>
        </w:rPr>
      </w:pPr>
      <w:r w:rsidRPr="005C416B">
        <w:rPr>
          <w:highlight w:val="lightGray"/>
          <w:lang w:val="en-US"/>
        </w:rPr>
        <w:t>This field may also convey some puncturing information.</w:t>
      </w:r>
    </w:p>
    <w:p w14:paraId="027DC4AF" w14:textId="77777777" w:rsidR="009C58F9" w:rsidRPr="005C416B" w:rsidRDefault="009C58F9" w:rsidP="00486858">
      <w:pPr>
        <w:pStyle w:val="ListParagraph"/>
        <w:numPr>
          <w:ilvl w:val="0"/>
          <w:numId w:val="21"/>
        </w:numPr>
        <w:rPr>
          <w:highlight w:val="lightGray"/>
          <w:lang w:val="en-US"/>
        </w:rPr>
      </w:pPr>
      <w:r w:rsidRPr="005C416B">
        <w:rPr>
          <w:highlight w:val="lightGray"/>
          <w:lang w:val="en-US"/>
        </w:rPr>
        <w:t>Number of bits for this field is TBD.</w:t>
      </w:r>
    </w:p>
    <w:p w14:paraId="2DEF0DF2" w14:textId="77777777" w:rsidR="009C58F9" w:rsidRPr="005C416B" w:rsidRDefault="009C58F9" w:rsidP="009C58F9">
      <w:pPr>
        <w:rPr>
          <w:highlight w:val="lightGray"/>
          <w:lang w:val="en-US"/>
        </w:rPr>
      </w:pPr>
      <w:r w:rsidRPr="005C416B">
        <w:rPr>
          <w:highlight w:val="lightGray"/>
          <w:lang w:val="en-US"/>
        </w:rPr>
        <w:t xml:space="preserve">[Motion 88, </w:t>
      </w:r>
      <w:sdt>
        <w:sdtPr>
          <w:rPr>
            <w:highlight w:val="lightGray"/>
            <w:lang w:val="en-US"/>
          </w:rPr>
          <w:id w:val="-407074103"/>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860E27" w:rsidRPr="00860E27">
            <w:rPr>
              <w:noProof/>
              <w:highlight w:val="lightGray"/>
              <w:lang w:val="en-US"/>
            </w:rPr>
            <w:t>[17]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848058285"/>
          <w:citation/>
        </w:sdtPr>
        <w:sdtEndPr/>
        <w:sdtContent>
          <w:r w:rsidRPr="005C416B">
            <w:rPr>
              <w:highlight w:val="lightGray"/>
              <w:lang w:val="en-US"/>
            </w:rPr>
            <w:fldChar w:fldCharType="begin"/>
          </w:r>
          <w:r w:rsidRPr="005C416B">
            <w:rPr>
              <w:highlight w:val="lightGray"/>
              <w:lang w:val="en-US"/>
            </w:rPr>
            <w:instrText xml:space="preserve"> CITATION 20_0049r2 \l 1033 </w:instrText>
          </w:r>
          <w:r w:rsidRPr="005C416B">
            <w:rPr>
              <w:highlight w:val="lightGray"/>
              <w:lang w:val="en-US"/>
            </w:rPr>
            <w:fldChar w:fldCharType="separate"/>
          </w:r>
          <w:r w:rsidR="00860E27" w:rsidRPr="00860E27">
            <w:rPr>
              <w:noProof/>
              <w:highlight w:val="lightGray"/>
              <w:lang w:val="en-US"/>
            </w:rPr>
            <w:t>[44]</w:t>
          </w:r>
          <w:r w:rsidRPr="005C416B">
            <w:rPr>
              <w:highlight w:val="lightGray"/>
              <w:lang w:val="en-US"/>
            </w:rPr>
            <w:fldChar w:fldCharType="end"/>
          </w:r>
        </w:sdtContent>
      </w:sdt>
      <w:r w:rsidRPr="005C416B">
        <w:rPr>
          <w:highlight w:val="lightGray"/>
          <w:lang w:val="en-US"/>
        </w:rPr>
        <w:t>]</w:t>
      </w:r>
    </w:p>
    <w:p w14:paraId="46F6C260" w14:textId="77777777" w:rsidR="00AE3248" w:rsidRPr="005C416B" w:rsidRDefault="00AE3248" w:rsidP="0016041E">
      <w:pPr>
        <w:jc w:val="both"/>
        <w:rPr>
          <w:highlight w:val="lightGray"/>
        </w:rPr>
      </w:pPr>
    </w:p>
    <w:p w14:paraId="038BB5F8" w14:textId="31034CEB" w:rsidR="00D75403" w:rsidRPr="005C416B" w:rsidRDefault="00A15009" w:rsidP="0016041E">
      <w:pPr>
        <w:tabs>
          <w:tab w:val="left" w:pos="7075"/>
        </w:tabs>
        <w:jc w:val="both"/>
        <w:rPr>
          <w:bCs/>
          <w:highlight w:val="lightGray"/>
        </w:rPr>
      </w:pPr>
      <w:r w:rsidRPr="005C416B">
        <w:rPr>
          <w:rFonts w:eastAsiaTheme="minorEastAsia"/>
          <w:bCs/>
          <w:highlight w:val="lightGray"/>
        </w:rPr>
        <w:t xml:space="preserve">802.11be supports that </w:t>
      </w:r>
      <w:r w:rsidR="00D75403" w:rsidRPr="005C416B">
        <w:rPr>
          <w:rFonts w:eastAsiaTheme="minorEastAsia"/>
          <w:bCs/>
          <w:highlight w:val="lightGray"/>
        </w:rPr>
        <w:t>U-SIG in each 80</w:t>
      </w:r>
      <w:r w:rsidR="00014FCD" w:rsidRPr="005C416B">
        <w:rPr>
          <w:rFonts w:eastAsiaTheme="minorEastAsia"/>
          <w:bCs/>
          <w:highlight w:val="lightGray"/>
        </w:rPr>
        <w:t xml:space="preserve"> </w:t>
      </w:r>
      <w:r w:rsidR="00D75403" w:rsidRPr="005C416B">
        <w:rPr>
          <w:rFonts w:eastAsiaTheme="minorEastAsia"/>
          <w:bCs/>
          <w:highlight w:val="lightGray"/>
        </w:rPr>
        <w:t>MHz shall carry puncturing channel info for at</w:t>
      </w:r>
      <w:r w:rsidR="000C2B16" w:rsidRPr="005C416B">
        <w:rPr>
          <w:rFonts w:eastAsiaTheme="minorEastAsia"/>
          <w:bCs/>
          <w:highlight w:val="lightGray"/>
        </w:rPr>
        <w:t xml:space="preserve"> </w:t>
      </w:r>
      <w:r w:rsidR="00D75403" w:rsidRPr="005C416B">
        <w:rPr>
          <w:rFonts w:eastAsiaTheme="minorEastAsia"/>
          <w:bCs/>
          <w:highlight w:val="lightGray"/>
        </w:rPr>
        <w:t>least the specific 80</w:t>
      </w:r>
      <w:r w:rsidR="00014FCD" w:rsidRPr="005C416B">
        <w:rPr>
          <w:rFonts w:eastAsiaTheme="minorEastAsia"/>
          <w:bCs/>
          <w:highlight w:val="lightGray"/>
        </w:rPr>
        <w:t xml:space="preserve"> </w:t>
      </w:r>
      <w:r w:rsidR="00D75403" w:rsidRPr="005C416B">
        <w:rPr>
          <w:rFonts w:eastAsiaTheme="minorEastAsia"/>
          <w:bCs/>
          <w:highlight w:val="lightGray"/>
        </w:rPr>
        <w:t>MHz where it is transmitted</w:t>
      </w:r>
      <w:r w:rsidR="00426093" w:rsidRPr="005C416B">
        <w:rPr>
          <w:rFonts w:eastAsiaTheme="minorEastAsia"/>
          <w:bCs/>
          <w:highlight w:val="lightGray"/>
        </w:rPr>
        <w:t>.</w:t>
      </w:r>
      <w:r w:rsidR="00D75403" w:rsidRPr="005C416B">
        <w:rPr>
          <w:rFonts w:eastAsiaTheme="minorEastAsia"/>
          <w:bCs/>
          <w:highlight w:val="lightGray"/>
        </w:rPr>
        <w:t xml:space="preserve"> </w:t>
      </w:r>
    </w:p>
    <w:p w14:paraId="21D09D73" w14:textId="75CE4457" w:rsidR="00D75403" w:rsidRPr="005C416B" w:rsidRDefault="00D75403" w:rsidP="00DF7E01">
      <w:pPr>
        <w:pStyle w:val="ListParagraph"/>
        <w:numPr>
          <w:ilvl w:val="0"/>
          <w:numId w:val="43"/>
        </w:numPr>
        <w:tabs>
          <w:tab w:val="left" w:pos="7075"/>
        </w:tabs>
        <w:jc w:val="both"/>
        <w:rPr>
          <w:bCs/>
          <w:highlight w:val="lightGray"/>
        </w:rPr>
      </w:pPr>
      <w:r w:rsidRPr="005C416B">
        <w:rPr>
          <w:bCs/>
          <w:highlight w:val="lightGray"/>
        </w:rPr>
        <w:t>Note: Within each 80</w:t>
      </w:r>
      <w:r w:rsidR="00014FCD" w:rsidRPr="005C416B">
        <w:rPr>
          <w:bCs/>
          <w:highlight w:val="lightGray"/>
        </w:rPr>
        <w:t xml:space="preserve"> </w:t>
      </w:r>
      <w:r w:rsidRPr="005C416B">
        <w:rPr>
          <w:bCs/>
          <w:highlight w:val="lightGray"/>
        </w:rPr>
        <w:t>MHz segment, U-SIG is duplicated in every non-punctured 20</w:t>
      </w:r>
      <w:r w:rsidR="00014FCD" w:rsidRPr="005C416B">
        <w:rPr>
          <w:bCs/>
          <w:highlight w:val="lightGray"/>
        </w:rPr>
        <w:t xml:space="preserve"> </w:t>
      </w:r>
      <w:r w:rsidRPr="005C416B">
        <w:rPr>
          <w:bCs/>
          <w:highlight w:val="lightGray"/>
        </w:rPr>
        <w:t>MHz</w:t>
      </w:r>
      <w:r w:rsidR="00571D42" w:rsidRPr="005C416B">
        <w:rPr>
          <w:bCs/>
          <w:highlight w:val="lightGray"/>
        </w:rPr>
        <w:t>.</w:t>
      </w:r>
    </w:p>
    <w:p w14:paraId="5B34FAA6" w14:textId="073842BA" w:rsidR="00D75403" w:rsidRPr="005C416B" w:rsidRDefault="00D75403" w:rsidP="00DF7E01">
      <w:pPr>
        <w:pStyle w:val="ListParagraph"/>
        <w:numPr>
          <w:ilvl w:val="0"/>
          <w:numId w:val="43"/>
        </w:numPr>
        <w:tabs>
          <w:tab w:val="left" w:pos="7075"/>
        </w:tabs>
        <w:jc w:val="both"/>
        <w:rPr>
          <w:bCs/>
          <w:highlight w:val="lightGray"/>
        </w:rPr>
      </w:pPr>
      <w:r w:rsidRPr="005C416B">
        <w:rPr>
          <w:bCs/>
          <w:highlight w:val="lightGray"/>
        </w:rPr>
        <w:t>Whether BW/Puncturing info can be different for different 80</w:t>
      </w:r>
      <w:r w:rsidR="00014FCD" w:rsidRPr="005C416B">
        <w:rPr>
          <w:bCs/>
          <w:highlight w:val="lightGray"/>
        </w:rPr>
        <w:t xml:space="preserve"> </w:t>
      </w:r>
      <w:r w:rsidRPr="005C416B">
        <w:rPr>
          <w:bCs/>
          <w:highlight w:val="lightGray"/>
        </w:rPr>
        <w:t>MHz is TBD</w:t>
      </w:r>
      <w:r w:rsidR="00571D42" w:rsidRPr="005C416B">
        <w:rPr>
          <w:bCs/>
          <w:highlight w:val="lightGray"/>
        </w:rPr>
        <w:t>.</w:t>
      </w:r>
    </w:p>
    <w:p w14:paraId="1A80A326" w14:textId="17ED0CA2" w:rsidR="00D75403" w:rsidRPr="005C416B" w:rsidRDefault="00D75403" w:rsidP="00DF7E01">
      <w:pPr>
        <w:pStyle w:val="ListParagraph"/>
        <w:numPr>
          <w:ilvl w:val="0"/>
          <w:numId w:val="43"/>
        </w:numPr>
        <w:tabs>
          <w:tab w:val="left" w:pos="7075"/>
        </w:tabs>
        <w:jc w:val="both"/>
        <w:rPr>
          <w:bCs/>
          <w:highlight w:val="lightGray"/>
        </w:rPr>
      </w:pPr>
      <w:r w:rsidRPr="005C416B">
        <w:rPr>
          <w:bCs/>
          <w:highlight w:val="lightGray"/>
        </w:rPr>
        <w:t>Whether BW and puncturing info in U-SIG are carried as a combined or a separate field is TBD</w:t>
      </w:r>
      <w:r w:rsidR="00571D42" w:rsidRPr="005C416B">
        <w:rPr>
          <w:bCs/>
          <w:highlight w:val="lightGray"/>
        </w:rPr>
        <w:t>.</w:t>
      </w:r>
      <w:r w:rsidRPr="005C416B">
        <w:rPr>
          <w:bCs/>
          <w:highlight w:val="lightGray"/>
        </w:rPr>
        <w:t xml:space="preserve"> </w:t>
      </w:r>
    </w:p>
    <w:p w14:paraId="1345E35C" w14:textId="63EA4469" w:rsidR="00353BC9" w:rsidRPr="00BD2B7F" w:rsidRDefault="00E31F44" w:rsidP="0016041E">
      <w:pPr>
        <w:jc w:val="both"/>
      </w:pPr>
      <w:r w:rsidRPr="005C416B">
        <w:rPr>
          <w:highlight w:val="lightGray"/>
        </w:rPr>
        <w:t xml:space="preserve">[Motion 111, #SP0611-10, </w:t>
      </w:r>
      <w:sdt>
        <w:sdtPr>
          <w:rPr>
            <w:highlight w:val="lightGray"/>
          </w:rPr>
          <w:id w:val="1258636360"/>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623352072"/>
          <w:citation/>
        </w:sdtPr>
        <w:sdtEndPr/>
        <w:sdtContent>
          <w:r w:rsidR="000C2B16" w:rsidRPr="005C416B">
            <w:rPr>
              <w:highlight w:val="lightGray"/>
            </w:rPr>
            <w:fldChar w:fldCharType="begin"/>
          </w:r>
          <w:r w:rsidR="000C2B16" w:rsidRPr="005C416B">
            <w:rPr>
              <w:highlight w:val="lightGray"/>
              <w:lang w:val="en-US"/>
            </w:rPr>
            <w:instrText xml:space="preserve"> CITATION 20_0285r5 \l 1033 </w:instrText>
          </w:r>
          <w:r w:rsidR="000C2B16" w:rsidRPr="005C416B">
            <w:rPr>
              <w:highlight w:val="lightGray"/>
            </w:rPr>
            <w:fldChar w:fldCharType="separate"/>
          </w:r>
          <w:r w:rsidR="00860E27" w:rsidRPr="00860E27">
            <w:rPr>
              <w:noProof/>
              <w:highlight w:val="lightGray"/>
              <w:lang w:val="en-US"/>
            </w:rPr>
            <w:t>[45]</w:t>
          </w:r>
          <w:r w:rsidR="000C2B16" w:rsidRPr="005C416B">
            <w:rPr>
              <w:highlight w:val="lightGray"/>
            </w:rPr>
            <w:fldChar w:fldCharType="end"/>
          </w:r>
        </w:sdtContent>
      </w:sdt>
      <w:r w:rsidR="000C2B16" w:rsidRPr="005C416B">
        <w:rPr>
          <w:highlight w:val="lightGray"/>
        </w:rPr>
        <w:t>]</w:t>
      </w:r>
    </w:p>
    <w:p w14:paraId="6A8C2EE5" w14:textId="77777777" w:rsidR="00E31F44" w:rsidRDefault="00E31F44" w:rsidP="0016041E">
      <w:pPr>
        <w:jc w:val="both"/>
      </w:pPr>
    </w:p>
    <w:p w14:paraId="12DF3C6F" w14:textId="29068336" w:rsidR="006D37DD" w:rsidRPr="005C416B" w:rsidRDefault="009520DC" w:rsidP="00353BC9">
      <w:pPr>
        <w:jc w:val="both"/>
        <w:rPr>
          <w:szCs w:val="22"/>
          <w:highlight w:val="lightGray"/>
        </w:rPr>
      </w:pPr>
      <w:r w:rsidRPr="005C416B">
        <w:rPr>
          <w:szCs w:val="22"/>
          <w:highlight w:val="lightGray"/>
        </w:rPr>
        <w:t>802.</w:t>
      </w:r>
      <w:r w:rsidR="00353BC9" w:rsidRPr="005C416B">
        <w:rPr>
          <w:szCs w:val="22"/>
          <w:highlight w:val="lightGray"/>
        </w:rPr>
        <w:t>11be signaling in U-SIG for BW/puncturing information in every non-punctured 20</w:t>
      </w:r>
      <w:r w:rsidR="007130CB" w:rsidRPr="005C416B">
        <w:rPr>
          <w:szCs w:val="22"/>
          <w:highlight w:val="lightGray"/>
        </w:rPr>
        <w:t xml:space="preserve"> </w:t>
      </w:r>
      <w:r w:rsidR="00353BC9" w:rsidRPr="005C416B">
        <w:rPr>
          <w:szCs w:val="22"/>
          <w:highlight w:val="lightGray"/>
        </w:rPr>
        <w:t>MHz of an 80</w:t>
      </w:r>
      <w:r w:rsidR="007130CB" w:rsidRPr="005C416B">
        <w:rPr>
          <w:szCs w:val="22"/>
          <w:highlight w:val="lightGray"/>
        </w:rPr>
        <w:t xml:space="preserve"> </w:t>
      </w:r>
      <w:r w:rsidR="00353BC9" w:rsidRPr="005C416B">
        <w:rPr>
          <w:szCs w:val="22"/>
          <w:highlight w:val="lightGray"/>
        </w:rPr>
        <w:t>MHz segment shall allow even an OBSS or unassociated device to decode the puncturing pattern of at least the specific 80</w:t>
      </w:r>
      <w:r w:rsidR="007130CB" w:rsidRPr="005C416B">
        <w:rPr>
          <w:szCs w:val="22"/>
          <w:highlight w:val="lightGray"/>
        </w:rPr>
        <w:t xml:space="preserve"> </w:t>
      </w:r>
      <w:r w:rsidR="00353BC9" w:rsidRPr="005C416B">
        <w:rPr>
          <w:szCs w:val="22"/>
          <w:highlight w:val="lightGray"/>
        </w:rPr>
        <w:t>MHz that contains the 20</w:t>
      </w:r>
      <w:r w:rsidR="007130CB" w:rsidRPr="005C416B">
        <w:rPr>
          <w:szCs w:val="22"/>
          <w:highlight w:val="lightGray"/>
        </w:rPr>
        <w:t xml:space="preserve"> </w:t>
      </w:r>
      <w:r w:rsidR="00353BC9" w:rsidRPr="005C416B">
        <w:rPr>
          <w:szCs w:val="22"/>
          <w:highlight w:val="lightGray"/>
        </w:rPr>
        <w:t>MHz</w:t>
      </w:r>
      <w:r w:rsidR="00AD140D" w:rsidRPr="005C416B">
        <w:rPr>
          <w:szCs w:val="22"/>
          <w:highlight w:val="lightGray"/>
        </w:rPr>
        <w:t>.</w:t>
      </w:r>
      <w:r w:rsidR="00AD140D" w:rsidRPr="005C416B">
        <w:rPr>
          <w:b/>
          <w:i/>
          <w:highlight w:val="lightGray"/>
        </w:rPr>
        <w:t xml:space="preserve"> </w:t>
      </w:r>
    </w:p>
    <w:p w14:paraId="07A321B6" w14:textId="191E349C" w:rsidR="006D37DD" w:rsidRPr="005C416B" w:rsidRDefault="006D37DD" w:rsidP="00353BC9">
      <w:pPr>
        <w:jc w:val="both"/>
        <w:rPr>
          <w:szCs w:val="22"/>
          <w:highlight w:val="lightGray"/>
        </w:rPr>
      </w:pPr>
      <w:r w:rsidRPr="005C416B">
        <w:rPr>
          <w:highlight w:val="lightGray"/>
        </w:rPr>
        <w:t xml:space="preserve">[Motion 113, </w:t>
      </w:r>
      <w:sdt>
        <w:sdtPr>
          <w:rPr>
            <w:highlight w:val="lightGray"/>
          </w:rPr>
          <w:id w:val="1928225666"/>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1452627794"/>
          <w:citation/>
        </w:sdtPr>
        <w:sdtEndPr/>
        <w:sdtContent>
          <w:r w:rsidRPr="005C416B">
            <w:rPr>
              <w:highlight w:val="lightGray"/>
            </w:rPr>
            <w:fldChar w:fldCharType="begin"/>
          </w:r>
          <w:r w:rsidRPr="005C416B">
            <w:rPr>
              <w:highlight w:val="lightGray"/>
              <w:lang w:val="en-US"/>
            </w:rPr>
            <w:instrText xml:space="preserve"> CITATION 20_0606r2 \l 1033 </w:instrText>
          </w:r>
          <w:r w:rsidRPr="005C416B">
            <w:rPr>
              <w:highlight w:val="lightGray"/>
            </w:rPr>
            <w:fldChar w:fldCharType="separate"/>
          </w:r>
          <w:r w:rsidR="00860E27" w:rsidRPr="00860E27">
            <w:rPr>
              <w:noProof/>
              <w:highlight w:val="lightGray"/>
              <w:lang w:val="en-US"/>
            </w:rPr>
            <w:t>[46]</w:t>
          </w:r>
          <w:r w:rsidRPr="005C416B">
            <w:rPr>
              <w:highlight w:val="lightGray"/>
            </w:rPr>
            <w:fldChar w:fldCharType="end"/>
          </w:r>
        </w:sdtContent>
      </w:sdt>
      <w:r w:rsidRPr="005C416B">
        <w:rPr>
          <w:highlight w:val="lightGray"/>
        </w:rPr>
        <w:t>]</w:t>
      </w:r>
    </w:p>
    <w:p w14:paraId="195FF719" w14:textId="77777777" w:rsidR="00D75403" w:rsidRPr="005C416B" w:rsidRDefault="00D75403" w:rsidP="00D75403">
      <w:pPr>
        <w:jc w:val="both"/>
        <w:rPr>
          <w:szCs w:val="22"/>
          <w:highlight w:val="lightGray"/>
        </w:rPr>
      </w:pPr>
    </w:p>
    <w:p w14:paraId="6F45BDEC" w14:textId="626E47FE" w:rsidR="00E54035" w:rsidRPr="005C416B" w:rsidRDefault="00C77BBE" w:rsidP="00E54035">
      <w:pPr>
        <w:jc w:val="both"/>
        <w:rPr>
          <w:szCs w:val="22"/>
          <w:highlight w:val="lightGray"/>
        </w:rPr>
      </w:pPr>
      <w:r w:rsidRPr="005C416B">
        <w:rPr>
          <w:szCs w:val="22"/>
          <w:highlight w:val="lightGray"/>
        </w:rPr>
        <w:t xml:space="preserve">802.11be </w:t>
      </w:r>
      <w:r w:rsidR="00E54035" w:rsidRPr="005C416B">
        <w:rPr>
          <w:szCs w:val="22"/>
          <w:highlight w:val="lightGray"/>
        </w:rPr>
        <w:t>support</w:t>
      </w:r>
      <w:r w:rsidRPr="005C416B">
        <w:rPr>
          <w:szCs w:val="22"/>
          <w:highlight w:val="lightGray"/>
        </w:rPr>
        <w:t>s</w:t>
      </w:r>
      <w:r w:rsidR="00E54035" w:rsidRPr="005C416B">
        <w:rPr>
          <w:szCs w:val="22"/>
          <w:highlight w:val="lightGray"/>
        </w:rPr>
        <w:t xml:space="preserve"> BW field which </w:t>
      </w:r>
      <w:r w:rsidRPr="005C416B">
        <w:rPr>
          <w:szCs w:val="22"/>
          <w:highlight w:val="lightGray"/>
        </w:rPr>
        <w:t xml:space="preserve">does not </w:t>
      </w:r>
      <w:r w:rsidR="00E54035" w:rsidRPr="005C416B">
        <w:rPr>
          <w:szCs w:val="22"/>
          <w:highlight w:val="lightGray"/>
        </w:rPr>
        <w:t>include puncturing information</w:t>
      </w:r>
      <w:r w:rsidRPr="005C416B">
        <w:rPr>
          <w:szCs w:val="22"/>
          <w:highlight w:val="lightGray"/>
        </w:rPr>
        <w:t>.</w:t>
      </w:r>
      <w:r w:rsidR="00C63509" w:rsidRPr="005C416B">
        <w:rPr>
          <w:b/>
          <w:i/>
          <w:highlight w:val="lightGray"/>
        </w:rPr>
        <w:t xml:space="preserve"> </w:t>
      </w:r>
    </w:p>
    <w:p w14:paraId="348D17C0" w14:textId="62D39CD9" w:rsidR="002B34D1" w:rsidRPr="005C416B" w:rsidRDefault="002B34D1" w:rsidP="002B34D1">
      <w:pPr>
        <w:jc w:val="both"/>
        <w:rPr>
          <w:szCs w:val="22"/>
          <w:highlight w:val="lightGray"/>
        </w:rPr>
      </w:pPr>
      <w:r w:rsidRPr="005C416B">
        <w:rPr>
          <w:highlight w:val="lightGray"/>
        </w:rPr>
        <w:t xml:space="preserve">[Motion 112, #SP29, </w:t>
      </w:r>
      <w:sdt>
        <w:sdtPr>
          <w:rPr>
            <w:highlight w:val="lightGray"/>
          </w:rPr>
          <w:id w:val="-467826785"/>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1327172900"/>
          <w:citation/>
        </w:sdtPr>
        <w:sdtEndPr/>
        <w:sdtContent>
          <w:r w:rsidRPr="005C416B">
            <w:rPr>
              <w:highlight w:val="lightGray"/>
            </w:rPr>
            <w:fldChar w:fldCharType="begin"/>
          </w:r>
          <w:r w:rsidRPr="005C416B">
            <w:rPr>
              <w:highlight w:val="lightGray"/>
              <w:lang w:val="en-US"/>
            </w:rPr>
            <w:instrText xml:space="preserve"> CITATION 20_0606r2 \l 1033 </w:instrText>
          </w:r>
          <w:r w:rsidRPr="005C416B">
            <w:rPr>
              <w:highlight w:val="lightGray"/>
            </w:rPr>
            <w:fldChar w:fldCharType="separate"/>
          </w:r>
          <w:r w:rsidR="00860E27" w:rsidRPr="00860E27">
            <w:rPr>
              <w:noProof/>
              <w:highlight w:val="lightGray"/>
              <w:lang w:val="en-US"/>
            </w:rPr>
            <w:t>[46]</w:t>
          </w:r>
          <w:r w:rsidRPr="005C416B">
            <w:rPr>
              <w:highlight w:val="lightGray"/>
            </w:rPr>
            <w:fldChar w:fldCharType="end"/>
          </w:r>
        </w:sdtContent>
      </w:sdt>
      <w:r w:rsidRPr="005C416B">
        <w:rPr>
          <w:highlight w:val="lightGray"/>
        </w:rPr>
        <w:t>]</w:t>
      </w:r>
    </w:p>
    <w:p w14:paraId="035CFF15" w14:textId="77777777" w:rsidR="00E54035" w:rsidRDefault="00E54035" w:rsidP="00D75403">
      <w:pPr>
        <w:jc w:val="both"/>
        <w:rPr>
          <w:szCs w:val="22"/>
          <w:highlight w:val="lightGray"/>
        </w:rPr>
      </w:pPr>
    </w:p>
    <w:p w14:paraId="316F0BDA" w14:textId="77777777" w:rsidR="00307E70" w:rsidRPr="00496558" w:rsidRDefault="00307E70" w:rsidP="00307E70">
      <w:pPr>
        <w:jc w:val="both"/>
        <w:rPr>
          <w:highlight w:val="yellow"/>
        </w:rPr>
      </w:pPr>
      <w:r w:rsidRPr="00496558">
        <w:rPr>
          <w:b/>
          <w:szCs w:val="22"/>
          <w:highlight w:val="yellow"/>
        </w:rPr>
        <w:t>Straw poll #142</w:t>
      </w:r>
    </w:p>
    <w:p w14:paraId="0C2686BC" w14:textId="77777777" w:rsidR="00307E70" w:rsidRPr="00496558" w:rsidRDefault="00307E70" w:rsidP="00307E70">
      <w:pPr>
        <w:jc w:val="both"/>
        <w:rPr>
          <w:highlight w:val="yellow"/>
          <w:lang w:val="en-US"/>
        </w:rPr>
      </w:pPr>
      <w:r w:rsidRPr="00496558">
        <w:rPr>
          <w:highlight w:val="yellow"/>
          <w:lang w:val="en-US"/>
        </w:rPr>
        <w:t>Do you agree to add the following text in the TGbe SFD:</w:t>
      </w:r>
    </w:p>
    <w:p w14:paraId="3D0B9A49" w14:textId="77777777" w:rsidR="00307E70" w:rsidRPr="00496558" w:rsidRDefault="00307E70" w:rsidP="00307E70">
      <w:pPr>
        <w:pStyle w:val="ListParagraph"/>
        <w:numPr>
          <w:ilvl w:val="0"/>
          <w:numId w:val="134"/>
        </w:numPr>
        <w:jc w:val="both"/>
        <w:rPr>
          <w:highlight w:val="yellow"/>
          <w:lang w:val="en-US"/>
        </w:rPr>
      </w:pPr>
      <w:r w:rsidRPr="00496558">
        <w:rPr>
          <w:highlight w:val="yellow"/>
          <w:lang w:val="en-US"/>
        </w:rPr>
        <w:t xml:space="preserve">Within one EHT PPDU, BW field in U-SIG shall indicate the same PPDU bandwidth across different 80MHz segments. </w:t>
      </w:r>
      <w:r w:rsidRPr="00496558">
        <w:rPr>
          <w:b/>
          <w:i/>
          <w:szCs w:val="22"/>
          <w:highlight w:val="yellow"/>
        </w:rPr>
        <w:t>[#SP142]</w:t>
      </w:r>
    </w:p>
    <w:p w14:paraId="012AC102" w14:textId="77777777" w:rsidR="00307E70" w:rsidRPr="00496558" w:rsidRDefault="00307E70" w:rsidP="00307E70">
      <w:pPr>
        <w:jc w:val="both"/>
      </w:pPr>
      <w:r w:rsidRPr="00496558">
        <w:rPr>
          <w:szCs w:val="22"/>
          <w:highlight w:val="yellow"/>
        </w:rPr>
        <w:t>[</w:t>
      </w:r>
      <w:r w:rsidRPr="00496558">
        <w:rPr>
          <w:highlight w:val="yellow"/>
        </w:rPr>
        <w:t xml:space="preserve">20/0969r3 (Bandwidth Indication for EHT PPDU, Ross Yu, Huawei), SP#1, </w:t>
      </w:r>
      <w:r w:rsidRPr="00496558">
        <w:rPr>
          <w:szCs w:val="22"/>
          <w:highlight w:val="yellow"/>
        </w:rPr>
        <w:t>Y/N/A: 37/0/4]</w:t>
      </w:r>
    </w:p>
    <w:p w14:paraId="603B1F13" w14:textId="77777777" w:rsidR="00307E70" w:rsidRDefault="00307E70" w:rsidP="00307E70">
      <w:pPr>
        <w:jc w:val="both"/>
      </w:pPr>
    </w:p>
    <w:p w14:paraId="21B28B51" w14:textId="5388B139" w:rsidR="000E2B49" w:rsidRPr="005C416B" w:rsidRDefault="000E2B49" w:rsidP="000E2B49">
      <w:pPr>
        <w:rPr>
          <w:highlight w:val="lightGray"/>
          <w:lang w:val="en-US"/>
        </w:rPr>
      </w:pPr>
      <w:r w:rsidRPr="005C416B">
        <w:rPr>
          <w:highlight w:val="lightGray"/>
          <w:lang w:val="en-US"/>
        </w:rPr>
        <w:t>The U-SIG shall contain a PPDU type field, carried as a version dependent field.</w:t>
      </w:r>
    </w:p>
    <w:p w14:paraId="59976F3A" w14:textId="77777777" w:rsidR="000E2B49" w:rsidRPr="005C416B" w:rsidRDefault="000E2B49" w:rsidP="00486858">
      <w:pPr>
        <w:pStyle w:val="ListParagraph"/>
        <w:numPr>
          <w:ilvl w:val="0"/>
          <w:numId w:val="22"/>
        </w:numPr>
        <w:rPr>
          <w:highlight w:val="lightGray"/>
          <w:lang w:val="en-US"/>
        </w:rPr>
      </w:pPr>
      <w:r w:rsidRPr="005C416B">
        <w:rPr>
          <w:highlight w:val="lightGray"/>
          <w:lang w:val="en-US"/>
        </w:rPr>
        <w:t>Number of bits for this field is TBD.</w:t>
      </w:r>
    </w:p>
    <w:p w14:paraId="2192E4E1" w14:textId="77777777" w:rsidR="000E2B49" w:rsidRPr="005C416B" w:rsidRDefault="000E2B49" w:rsidP="000E2B49">
      <w:pPr>
        <w:rPr>
          <w:highlight w:val="lightGray"/>
          <w:lang w:val="en-US"/>
        </w:rPr>
      </w:pPr>
      <w:r w:rsidRPr="005C416B">
        <w:rPr>
          <w:highlight w:val="lightGray"/>
          <w:lang w:val="en-US"/>
        </w:rPr>
        <w:t xml:space="preserve">[Motion 89, </w:t>
      </w:r>
      <w:sdt>
        <w:sdtPr>
          <w:rPr>
            <w:highlight w:val="lightGray"/>
            <w:lang w:val="en-US"/>
          </w:rPr>
          <w:id w:val="-382638954"/>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860E27" w:rsidRPr="00860E27">
            <w:rPr>
              <w:noProof/>
              <w:highlight w:val="lightGray"/>
              <w:lang w:val="en-US"/>
            </w:rPr>
            <w:t>[17]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402878780"/>
          <w:citation/>
        </w:sdtPr>
        <w:sdtEndPr/>
        <w:sdtContent>
          <w:r w:rsidRPr="005C416B">
            <w:rPr>
              <w:highlight w:val="lightGray"/>
              <w:lang w:val="en-US"/>
            </w:rPr>
            <w:fldChar w:fldCharType="begin"/>
          </w:r>
          <w:r w:rsidRPr="005C416B">
            <w:rPr>
              <w:highlight w:val="lightGray"/>
              <w:lang w:val="en-US"/>
            </w:rPr>
            <w:instrText xml:space="preserve"> CITATION 20_0049r2 \l 1033 </w:instrText>
          </w:r>
          <w:r w:rsidRPr="005C416B">
            <w:rPr>
              <w:highlight w:val="lightGray"/>
              <w:lang w:val="en-US"/>
            </w:rPr>
            <w:fldChar w:fldCharType="separate"/>
          </w:r>
          <w:r w:rsidR="00860E27" w:rsidRPr="00860E27">
            <w:rPr>
              <w:noProof/>
              <w:highlight w:val="lightGray"/>
              <w:lang w:val="en-US"/>
            </w:rPr>
            <w:t>[44]</w:t>
          </w:r>
          <w:r w:rsidRPr="005C416B">
            <w:rPr>
              <w:highlight w:val="lightGray"/>
              <w:lang w:val="en-US"/>
            </w:rPr>
            <w:fldChar w:fldCharType="end"/>
          </w:r>
        </w:sdtContent>
      </w:sdt>
      <w:r w:rsidRPr="005C416B">
        <w:rPr>
          <w:highlight w:val="lightGray"/>
          <w:lang w:val="en-US"/>
        </w:rPr>
        <w:t>]</w:t>
      </w:r>
    </w:p>
    <w:p w14:paraId="1B63594B" w14:textId="77777777" w:rsidR="000E2B49" w:rsidRPr="005C416B" w:rsidRDefault="000E2B49" w:rsidP="000E2B49">
      <w:pPr>
        <w:rPr>
          <w:highlight w:val="lightGray"/>
          <w:lang w:val="en-US"/>
        </w:rPr>
      </w:pPr>
    </w:p>
    <w:p w14:paraId="4D6545A5" w14:textId="0265981A" w:rsidR="005E078B" w:rsidRPr="005C416B" w:rsidRDefault="005E078B" w:rsidP="005E078B">
      <w:pPr>
        <w:rPr>
          <w:highlight w:val="lightGray"/>
          <w:lang w:val="en-US"/>
        </w:rPr>
      </w:pPr>
      <w:r w:rsidRPr="005C416B">
        <w:rPr>
          <w:highlight w:val="lightGray"/>
          <w:lang w:val="en-US"/>
        </w:rPr>
        <w:t>The following subfields exist in U-SIG of an EHT PPDU sent to multiple users:</w:t>
      </w:r>
    </w:p>
    <w:p w14:paraId="412DBC02" w14:textId="76BB43B4" w:rsidR="005E078B" w:rsidRPr="005C416B" w:rsidRDefault="005E078B" w:rsidP="00486858">
      <w:pPr>
        <w:pStyle w:val="ListParagraph"/>
        <w:numPr>
          <w:ilvl w:val="0"/>
          <w:numId w:val="19"/>
        </w:numPr>
        <w:rPr>
          <w:highlight w:val="lightGray"/>
          <w:lang w:val="en-US"/>
        </w:rPr>
      </w:pPr>
      <w:r w:rsidRPr="005C416B">
        <w:rPr>
          <w:highlight w:val="lightGray"/>
          <w:lang w:val="en-US"/>
        </w:rPr>
        <w:t>EHT-SIG MCS</w:t>
      </w:r>
    </w:p>
    <w:p w14:paraId="1292763D" w14:textId="66EDEC73" w:rsidR="005E078B" w:rsidRPr="005C416B" w:rsidRDefault="005E078B" w:rsidP="00486858">
      <w:pPr>
        <w:pStyle w:val="ListParagraph"/>
        <w:numPr>
          <w:ilvl w:val="0"/>
          <w:numId w:val="19"/>
        </w:numPr>
        <w:rPr>
          <w:highlight w:val="lightGray"/>
          <w:lang w:val="en-US"/>
        </w:rPr>
      </w:pPr>
      <w:r w:rsidRPr="005C416B">
        <w:rPr>
          <w:highlight w:val="lightGray"/>
          <w:lang w:val="en-US"/>
        </w:rPr>
        <w:t xml:space="preserve">Number of EHT-SIG </w:t>
      </w:r>
      <w:r w:rsidR="00F769A2" w:rsidRPr="005C416B">
        <w:rPr>
          <w:highlight w:val="lightGray"/>
          <w:lang w:val="en-US"/>
        </w:rPr>
        <w:t>S</w:t>
      </w:r>
      <w:r w:rsidRPr="005C416B">
        <w:rPr>
          <w:highlight w:val="lightGray"/>
          <w:lang w:val="en-US"/>
        </w:rPr>
        <w:t>ymbols</w:t>
      </w:r>
    </w:p>
    <w:p w14:paraId="17CED003" w14:textId="77777777" w:rsidR="005E078B" w:rsidRPr="005C416B" w:rsidRDefault="005E078B" w:rsidP="005E078B">
      <w:pPr>
        <w:rPr>
          <w:highlight w:val="lightGray"/>
          <w:lang w:val="en-US"/>
        </w:rPr>
      </w:pPr>
      <w:r w:rsidRPr="005C416B">
        <w:rPr>
          <w:highlight w:val="lightGray"/>
          <w:lang w:val="en-US"/>
        </w:rPr>
        <w:t xml:space="preserve">[Motion 59, </w:t>
      </w:r>
      <w:sdt>
        <w:sdtPr>
          <w:rPr>
            <w:highlight w:val="lightGray"/>
            <w:lang w:val="en-US"/>
          </w:rPr>
          <w:id w:val="333197126"/>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860E27" w:rsidRPr="00860E27">
            <w:rPr>
              <w:noProof/>
              <w:highlight w:val="lightGray"/>
              <w:lang w:val="en-US"/>
            </w:rPr>
            <w:t>[17]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830289997"/>
          <w:citation/>
        </w:sdtPr>
        <w:sdtEndPr/>
        <w:sdtContent>
          <w:r w:rsidRPr="005C416B">
            <w:rPr>
              <w:highlight w:val="lightGray"/>
              <w:lang w:val="en-US"/>
            </w:rPr>
            <w:fldChar w:fldCharType="begin"/>
          </w:r>
          <w:r w:rsidRPr="005C416B">
            <w:rPr>
              <w:highlight w:val="lightGray"/>
              <w:lang w:val="en-US"/>
            </w:rPr>
            <w:instrText xml:space="preserve"> CITATION 20_0029r3 \l 1033 </w:instrText>
          </w:r>
          <w:r w:rsidRPr="005C416B">
            <w:rPr>
              <w:highlight w:val="lightGray"/>
              <w:lang w:val="en-US"/>
            </w:rPr>
            <w:fldChar w:fldCharType="separate"/>
          </w:r>
          <w:r w:rsidR="00860E27" w:rsidRPr="00860E27">
            <w:rPr>
              <w:noProof/>
              <w:highlight w:val="lightGray"/>
              <w:lang w:val="en-US"/>
            </w:rPr>
            <w:t>[47]</w:t>
          </w:r>
          <w:r w:rsidRPr="005C416B">
            <w:rPr>
              <w:highlight w:val="lightGray"/>
              <w:lang w:val="en-US"/>
            </w:rPr>
            <w:fldChar w:fldCharType="end"/>
          </w:r>
        </w:sdtContent>
      </w:sdt>
      <w:r w:rsidRPr="005C416B">
        <w:rPr>
          <w:highlight w:val="lightGray"/>
          <w:lang w:val="en-US"/>
        </w:rPr>
        <w:t>]</w:t>
      </w:r>
    </w:p>
    <w:p w14:paraId="740ED25C" w14:textId="77777777" w:rsidR="00F64E57" w:rsidRPr="005C416B" w:rsidRDefault="00F64E57" w:rsidP="005E078B">
      <w:pPr>
        <w:rPr>
          <w:highlight w:val="lightGray"/>
          <w:lang w:val="en-US"/>
        </w:rPr>
      </w:pPr>
    </w:p>
    <w:p w14:paraId="166A0A4A" w14:textId="77777777" w:rsidR="00C061E9" w:rsidRDefault="00C061E9">
      <w:pPr>
        <w:rPr>
          <w:highlight w:val="lightGray"/>
          <w:lang w:val="en-US"/>
        </w:rPr>
      </w:pPr>
      <w:r>
        <w:rPr>
          <w:highlight w:val="lightGray"/>
          <w:lang w:val="en-US"/>
        </w:rPr>
        <w:br w:type="page"/>
      </w:r>
    </w:p>
    <w:p w14:paraId="77A91A5D" w14:textId="70A21E1C" w:rsidR="006035A1" w:rsidRPr="005C416B" w:rsidRDefault="006035A1" w:rsidP="006035A1">
      <w:pPr>
        <w:rPr>
          <w:highlight w:val="lightGray"/>
          <w:lang w:val="en-US"/>
        </w:rPr>
      </w:pPr>
      <w:r w:rsidRPr="005C416B">
        <w:rPr>
          <w:highlight w:val="lightGray"/>
          <w:lang w:val="en-US"/>
        </w:rPr>
        <w:lastRenderedPageBreak/>
        <w:t>The following subfield exists in U-SIG or EHT-SIG of an EHT PPDU sent to multiple users:</w:t>
      </w:r>
    </w:p>
    <w:p w14:paraId="2D65673C" w14:textId="77777777" w:rsidR="006035A1" w:rsidRPr="005C416B" w:rsidRDefault="006035A1" w:rsidP="00486858">
      <w:pPr>
        <w:pStyle w:val="ListParagraph"/>
        <w:numPr>
          <w:ilvl w:val="0"/>
          <w:numId w:val="26"/>
        </w:numPr>
        <w:rPr>
          <w:highlight w:val="lightGray"/>
          <w:lang w:val="en-US"/>
        </w:rPr>
      </w:pPr>
      <w:r w:rsidRPr="005C416B">
        <w:rPr>
          <w:highlight w:val="lightGray"/>
          <w:lang w:val="en-US"/>
        </w:rPr>
        <w:t>GI+EHT-LTF Size</w:t>
      </w:r>
    </w:p>
    <w:p w14:paraId="26362F9B" w14:textId="77777777" w:rsidR="006035A1" w:rsidRPr="00BD2B7F" w:rsidRDefault="006035A1" w:rsidP="006035A1">
      <w:pPr>
        <w:rPr>
          <w:lang w:val="en-US"/>
        </w:rPr>
      </w:pPr>
      <w:r w:rsidRPr="005C416B">
        <w:rPr>
          <w:highlight w:val="lightGray"/>
          <w:lang w:val="en-US"/>
        </w:rPr>
        <w:t xml:space="preserve">[Motion 100, </w:t>
      </w:r>
      <w:sdt>
        <w:sdtPr>
          <w:rPr>
            <w:highlight w:val="lightGray"/>
            <w:lang w:val="en-US"/>
          </w:rPr>
          <w:id w:val="-1199690003"/>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860E27" w:rsidRPr="00860E27">
            <w:rPr>
              <w:noProof/>
              <w:highlight w:val="lightGray"/>
              <w:lang w:val="en-US"/>
            </w:rPr>
            <w:t>[17]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2129459728"/>
          <w:citation/>
        </w:sdtPr>
        <w:sdtEndPr/>
        <w:sdtContent>
          <w:r w:rsidRPr="005C416B">
            <w:rPr>
              <w:highlight w:val="lightGray"/>
              <w:lang w:val="en-US"/>
            </w:rPr>
            <w:fldChar w:fldCharType="begin"/>
          </w:r>
          <w:r w:rsidRPr="005C416B">
            <w:rPr>
              <w:highlight w:val="lightGray"/>
              <w:lang w:val="en-US"/>
            </w:rPr>
            <w:instrText xml:space="preserve"> CITATION 20_0029r3 \l 1033 </w:instrText>
          </w:r>
          <w:r w:rsidRPr="005C416B">
            <w:rPr>
              <w:highlight w:val="lightGray"/>
              <w:lang w:val="en-US"/>
            </w:rPr>
            <w:fldChar w:fldCharType="separate"/>
          </w:r>
          <w:r w:rsidR="00860E27" w:rsidRPr="00860E27">
            <w:rPr>
              <w:noProof/>
              <w:highlight w:val="lightGray"/>
              <w:lang w:val="en-US"/>
            </w:rPr>
            <w:t>[47]</w:t>
          </w:r>
          <w:r w:rsidRPr="005C416B">
            <w:rPr>
              <w:highlight w:val="lightGray"/>
              <w:lang w:val="en-US"/>
            </w:rPr>
            <w:fldChar w:fldCharType="end"/>
          </w:r>
        </w:sdtContent>
      </w:sdt>
      <w:r w:rsidRPr="005C416B">
        <w:rPr>
          <w:highlight w:val="lightGray"/>
          <w:lang w:val="en-US"/>
        </w:rPr>
        <w:t>]</w:t>
      </w:r>
      <w:r w:rsidRPr="00BD2B7F">
        <w:rPr>
          <w:lang w:val="en-US"/>
        </w:rPr>
        <w:t xml:space="preserve"> </w:t>
      </w:r>
    </w:p>
    <w:p w14:paraId="07CD19BD" w14:textId="77777777" w:rsidR="006035A1" w:rsidRPr="00BD2B7F" w:rsidRDefault="006035A1" w:rsidP="005E078B">
      <w:pPr>
        <w:rPr>
          <w:lang w:val="en-US"/>
        </w:rPr>
      </w:pPr>
    </w:p>
    <w:p w14:paraId="626125A0" w14:textId="77777777" w:rsidR="00F64E57" w:rsidRPr="005C416B" w:rsidRDefault="00F64E57" w:rsidP="00F64E57">
      <w:pPr>
        <w:rPr>
          <w:highlight w:val="lightGray"/>
          <w:lang w:val="en-US"/>
        </w:rPr>
      </w:pPr>
      <w:r w:rsidRPr="005C416B">
        <w:rPr>
          <w:highlight w:val="lightGray"/>
          <w:lang w:val="en-US"/>
        </w:rPr>
        <w:t>The following subfields exist in U-SIG and/or EHT-SIG of an EHT PPDU sent to single user:</w:t>
      </w:r>
    </w:p>
    <w:p w14:paraId="43ED4D48" w14:textId="77777777" w:rsidR="00F64E57" w:rsidRPr="005C416B" w:rsidRDefault="00F64E57" w:rsidP="00486858">
      <w:pPr>
        <w:pStyle w:val="ListParagraph"/>
        <w:numPr>
          <w:ilvl w:val="0"/>
          <w:numId w:val="25"/>
        </w:numPr>
        <w:rPr>
          <w:highlight w:val="lightGray"/>
          <w:lang w:val="en-US"/>
        </w:rPr>
      </w:pPr>
      <w:r w:rsidRPr="005C416B">
        <w:rPr>
          <w:highlight w:val="lightGray"/>
          <w:lang w:val="en-US"/>
        </w:rPr>
        <w:t>MCS</w:t>
      </w:r>
    </w:p>
    <w:p w14:paraId="01BA9B0D" w14:textId="77777777" w:rsidR="00F64E57" w:rsidRPr="005C416B" w:rsidRDefault="00F64E57" w:rsidP="00486858">
      <w:pPr>
        <w:pStyle w:val="ListParagraph"/>
        <w:numPr>
          <w:ilvl w:val="0"/>
          <w:numId w:val="25"/>
        </w:numPr>
        <w:rPr>
          <w:highlight w:val="lightGray"/>
          <w:lang w:val="en-US"/>
        </w:rPr>
      </w:pPr>
      <w:r w:rsidRPr="005C416B">
        <w:rPr>
          <w:highlight w:val="lightGray"/>
          <w:lang w:val="en-US"/>
        </w:rPr>
        <w:t>NSTS</w:t>
      </w:r>
    </w:p>
    <w:p w14:paraId="6EDAF7AB" w14:textId="77777777" w:rsidR="00F64E57" w:rsidRPr="005C416B" w:rsidRDefault="00F64E57" w:rsidP="00486858">
      <w:pPr>
        <w:pStyle w:val="ListParagraph"/>
        <w:numPr>
          <w:ilvl w:val="0"/>
          <w:numId w:val="25"/>
        </w:numPr>
        <w:rPr>
          <w:highlight w:val="lightGray"/>
          <w:lang w:val="en-US"/>
        </w:rPr>
      </w:pPr>
      <w:r w:rsidRPr="005C416B">
        <w:rPr>
          <w:highlight w:val="lightGray"/>
          <w:lang w:val="en-US"/>
        </w:rPr>
        <w:t>GI+EHT-LTF Size</w:t>
      </w:r>
    </w:p>
    <w:p w14:paraId="615C52EF" w14:textId="77777777" w:rsidR="00F64E57" w:rsidRPr="005C416B" w:rsidRDefault="00F64E57" w:rsidP="00486858">
      <w:pPr>
        <w:pStyle w:val="ListParagraph"/>
        <w:numPr>
          <w:ilvl w:val="0"/>
          <w:numId w:val="25"/>
        </w:numPr>
        <w:rPr>
          <w:highlight w:val="lightGray"/>
          <w:lang w:val="en-US"/>
        </w:rPr>
      </w:pPr>
      <w:r w:rsidRPr="005C416B">
        <w:rPr>
          <w:highlight w:val="lightGray"/>
          <w:lang w:val="en-US"/>
        </w:rPr>
        <w:t>Coding</w:t>
      </w:r>
    </w:p>
    <w:p w14:paraId="2DE67650" w14:textId="77777777" w:rsidR="00F64E57" w:rsidRPr="005C416B" w:rsidRDefault="00F64E57" w:rsidP="00F64E57">
      <w:pPr>
        <w:rPr>
          <w:highlight w:val="lightGray"/>
          <w:lang w:val="en-US"/>
        </w:rPr>
      </w:pPr>
      <w:r w:rsidRPr="005C416B">
        <w:rPr>
          <w:highlight w:val="lightGray"/>
          <w:lang w:val="en-US"/>
        </w:rPr>
        <w:t xml:space="preserve">[Motion 99, </w:t>
      </w:r>
      <w:sdt>
        <w:sdtPr>
          <w:rPr>
            <w:highlight w:val="lightGray"/>
            <w:lang w:val="en-US"/>
          </w:rPr>
          <w:id w:val="840661458"/>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860E27" w:rsidRPr="00860E27">
            <w:rPr>
              <w:noProof/>
              <w:highlight w:val="lightGray"/>
              <w:lang w:val="en-US"/>
            </w:rPr>
            <w:t>[17]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393614571"/>
          <w:citation/>
        </w:sdtPr>
        <w:sdtEndPr/>
        <w:sdtContent>
          <w:r w:rsidRPr="005C416B">
            <w:rPr>
              <w:highlight w:val="lightGray"/>
              <w:lang w:val="en-US"/>
            </w:rPr>
            <w:fldChar w:fldCharType="begin"/>
          </w:r>
          <w:r w:rsidRPr="005C416B">
            <w:rPr>
              <w:highlight w:val="lightGray"/>
              <w:lang w:val="en-US"/>
            </w:rPr>
            <w:instrText xml:space="preserve"> CITATION 20_0029r3 \l 1033 </w:instrText>
          </w:r>
          <w:r w:rsidRPr="005C416B">
            <w:rPr>
              <w:highlight w:val="lightGray"/>
              <w:lang w:val="en-US"/>
            </w:rPr>
            <w:fldChar w:fldCharType="separate"/>
          </w:r>
          <w:r w:rsidR="00860E27" w:rsidRPr="00860E27">
            <w:rPr>
              <w:noProof/>
              <w:highlight w:val="lightGray"/>
              <w:lang w:val="en-US"/>
            </w:rPr>
            <w:t>[47]</w:t>
          </w:r>
          <w:r w:rsidRPr="005C416B">
            <w:rPr>
              <w:highlight w:val="lightGray"/>
              <w:lang w:val="en-US"/>
            </w:rPr>
            <w:fldChar w:fldCharType="end"/>
          </w:r>
        </w:sdtContent>
      </w:sdt>
      <w:r w:rsidRPr="005C416B">
        <w:rPr>
          <w:highlight w:val="lightGray"/>
          <w:lang w:val="en-US"/>
        </w:rPr>
        <w:t xml:space="preserve">] </w:t>
      </w:r>
    </w:p>
    <w:p w14:paraId="7D55AC95" w14:textId="77777777" w:rsidR="00D75403" w:rsidRPr="005C416B" w:rsidRDefault="00D75403" w:rsidP="00D75403">
      <w:pPr>
        <w:jc w:val="both"/>
        <w:rPr>
          <w:szCs w:val="22"/>
          <w:highlight w:val="lightGray"/>
        </w:rPr>
      </w:pPr>
    </w:p>
    <w:p w14:paraId="2F7F3775" w14:textId="2C773A84" w:rsidR="00E8646B" w:rsidRPr="005C416B" w:rsidRDefault="00E8646B" w:rsidP="00426093">
      <w:pPr>
        <w:tabs>
          <w:tab w:val="left" w:pos="7075"/>
        </w:tabs>
        <w:rPr>
          <w:rFonts w:eastAsiaTheme="minorEastAsia"/>
          <w:bCs/>
          <w:highlight w:val="lightGray"/>
        </w:rPr>
      </w:pPr>
      <w:r w:rsidRPr="005C416B">
        <w:rPr>
          <w:rFonts w:eastAsiaTheme="minorEastAsia"/>
          <w:bCs/>
          <w:highlight w:val="lightGray"/>
        </w:rPr>
        <w:t>The following subfields exist in U-SIG and/or EHT-SIG of an EHT PPDU sent to single user:</w:t>
      </w:r>
    </w:p>
    <w:p w14:paraId="3E7F557A" w14:textId="58EA7848" w:rsidR="00E8646B" w:rsidRPr="005C416B" w:rsidRDefault="00E8646B" w:rsidP="00DF7E01">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 xml:space="preserve">LDPC Extra </w:t>
      </w:r>
      <w:r w:rsidR="009F7107" w:rsidRPr="005C416B">
        <w:rPr>
          <w:rFonts w:eastAsiaTheme="minorEastAsia"/>
          <w:bCs/>
          <w:highlight w:val="lightGray"/>
        </w:rPr>
        <w:t>Symbol</w:t>
      </w:r>
    </w:p>
    <w:p w14:paraId="35FEF839" w14:textId="77777777" w:rsidR="00E8646B" w:rsidRPr="005C416B" w:rsidRDefault="00E8646B" w:rsidP="00DF7E01">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Beamformed</w:t>
      </w:r>
    </w:p>
    <w:p w14:paraId="11856073" w14:textId="4F0D9FAA" w:rsidR="00E8646B" w:rsidRPr="005C416B" w:rsidRDefault="00E8646B" w:rsidP="00DF7E01">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 xml:space="preserve">Pre-FEC </w:t>
      </w:r>
      <w:r w:rsidR="009F7107" w:rsidRPr="005C416B">
        <w:rPr>
          <w:rFonts w:eastAsiaTheme="minorEastAsia"/>
          <w:bCs/>
          <w:highlight w:val="lightGray"/>
        </w:rPr>
        <w:t>Padding Factor</w:t>
      </w:r>
    </w:p>
    <w:p w14:paraId="44D1E907" w14:textId="7C10129B" w:rsidR="00E8646B" w:rsidRPr="005C416B" w:rsidRDefault="00E8646B" w:rsidP="00DF7E01">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PE Disambiguity</w:t>
      </w:r>
      <w:r w:rsidR="00C77BBE" w:rsidRPr="005C416B">
        <w:rPr>
          <w:rFonts w:eastAsiaTheme="minorEastAsia"/>
          <w:bCs/>
          <w:highlight w:val="lightGray"/>
        </w:rPr>
        <w:t xml:space="preserve"> </w:t>
      </w:r>
      <w:r w:rsidR="00C77BBE" w:rsidRPr="005C416B">
        <w:rPr>
          <w:b/>
          <w:i/>
          <w:highlight w:val="lightGray"/>
        </w:rPr>
        <w:t xml:space="preserve"> </w:t>
      </w:r>
    </w:p>
    <w:p w14:paraId="298740FF" w14:textId="7CA49851" w:rsidR="0040073A" w:rsidRDefault="0040073A" w:rsidP="00E8646B">
      <w:pPr>
        <w:jc w:val="both"/>
        <w:rPr>
          <w:highlight w:val="lightGray"/>
        </w:rPr>
      </w:pPr>
      <w:r w:rsidRPr="005C416B">
        <w:rPr>
          <w:highlight w:val="lightGray"/>
        </w:rPr>
        <w:t xml:space="preserve">[Motion 111, #SP0611-11, </w:t>
      </w:r>
      <w:sdt>
        <w:sdtPr>
          <w:rPr>
            <w:highlight w:val="lightGray"/>
          </w:rPr>
          <w:id w:val="-364064747"/>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903831350"/>
          <w:citation/>
        </w:sdtPr>
        <w:sdtEndPr/>
        <w:sdtContent>
          <w:r w:rsidRPr="005C416B">
            <w:rPr>
              <w:highlight w:val="lightGray"/>
            </w:rPr>
            <w:fldChar w:fldCharType="begin"/>
          </w:r>
          <w:r w:rsidRPr="005C416B">
            <w:rPr>
              <w:highlight w:val="lightGray"/>
              <w:lang w:val="en-US"/>
            </w:rPr>
            <w:instrText xml:space="preserve"> CITATION 20_0019r3 \l 1033 </w:instrText>
          </w:r>
          <w:r w:rsidRPr="005C416B">
            <w:rPr>
              <w:highlight w:val="lightGray"/>
            </w:rPr>
            <w:fldChar w:fldCharType="separate"/>
          </w:r>
          <w:r w:rsidR="00860E27" w:rsidRPr="00860E27">
            <w:rPr>
              <w:noProof/>
              <w:highlight w:val="lightGray"/>
              <w:lang w:val="en-US"/>
            </w:rPr>
            <w:t>[48]</w:t>
          </w:r>
          <w:r w:rsidRPr="005C416B">
            <w:rPr>
              <w:highlight w:val="lightGray"/>
            </w:rPr>
            <w:fldChar w:fldCharType="end"/>
          </w:r>
        </w:sdtContent>
      </w:sdt>
      <w:r w:rsidRPr="005C416B">
        <w:rPr>
          <w:highlight w:val="lightGray"/>
        </w:rPr>
        <w:t>]</w:t>
      </w:r>
    </w:p>
    <w:p w14:paraId="1DD94B83" w14:textId="77777777" w:rsidR="00C061E9" w:rsidRPr="005C416B" w:rsidRDefault="00C061E9" w:rsidP="00E8646B">
      <w:pPr>
        <w:jc w:val="both"/>
        <w:rPr>
          <w:szCs w:val="22"/>
          <w:highlight w:val="lightGray"/>
        </w:rPr>
      </w:pPr>
    </w:p>
    <w:p w14:paraId="654FD59F" w14:textId="28C26E50" w:rsidR="00D75403" w:rsidRPr="005C416B" w:rsidRDefault="00426093" w:rsidP="00D75403">
      <w:pPr>
        <w:tabs>
          <w:tab w:val="left" w:pos="7075"/>
        </w:tabs>
        <w:jc w:val="both"/>
        <w:rPr>
          <w:bCs/>
          <w:highlight w:val="lightGray"/>
        </w:rPr>
      </w:pPr>
      <w:r w:rsidRPr="005C416B">
        <w:rPr>
          <w:rFonts w:eastAsiaTheme="minorEastAsia"/>
          <w:bCs/>
          <w:highlight w:val="lightGray"/>
        </w:rPr>
        <w:t>A</w:t>
      </w:r>
      <w:r w:rsidR="00D75403" w:rsidRPr="005C416B">
        <w:rPr>
          <w:rFonts w:eastAsiaTheme="minorEastAsia"/>
          <w:bCs/>
          <w:highlight w:val="lightGray"/>
        </w:rPr>
        <w:t xml:space="preserve"> subfield for preamble puncturing pattern information</w:t>
      </w:r>
      <w:r w:rsidR="00D11C42" w:rsidRPr="005C416B">
        <w:rPr>
          <w:rFonts w:eastAsiaTheme="minorEastAsia"/>
          <w:bCs/>
          <w:highlight w:val="lightGray"/>
        </w:rPr>
        <w:t xml:space="preserve"> that</w:t>
      </w:r>
      <w:r w:rsidR="00D75403" w:rsidRPr="005C416B">
        <w:rPr>
          <w:bCs/>
          <w:highlight w:val="lightGray"/>
        </w:rPr>
        <w:t xml:space="preserve"> separate</w:t>
      </w:r>
      <w:r w:rsidR="00D11C42" w:rsidRPr="005C416B">
        <w:rPr>
          <w:bCs/>
          <w:highlight w:val="lightGray"/>
        </w:rPr>
        <w:t>s</w:t>
      </w:r>
      <w:r w:rsidR="00D75403" w:rsidRPr="005C416B">
        <w:rPr>
          <w:bCs/>
          <w:highlight w:val="lightGray"/>
        </w:rPr>
        <w:t xml:space="preserve"> from the BW</w:t>
      </w:r>
      <w:r w:rsidR="00D75403" w:rsidRPr="005C416B">
        <w:rPr>
          <w:rFonts w:eastAsiaTheme="minorEastAsia"/>
          <w:bCs/>
          <w:highlight w:val="lightGray"/>
        </w:rPr>
        <w:t xml:space="preserve"> </w:t>
      </w:r>
      <w:r w:rsidR="00D75403" w:rsidRPr="005C416B">
        <w:rPr>
          <w:bCs/>
          <w:highlight w:val="lightGray"/>
        </w:rPr>
        <w:t xml:space="preserve">field </w:t>
      </w:r>
      <w:r w:rsidR="00D75403" w:rsidRPr="005C416B">
        <w:rPr>
          <w:rFonts w:eastAsiaTheme="minorEastAsia"/>
          <w:bCs/>
          <w:highlight w:val="lightGray"/>
        </w:rPr>
        <w:t>is included in U-SIG</w:t>
      </w:r>
      <w:r w:rsidR="00D75403" w:rsidRPr="005C416B">
        <w:rPr>
          <w:bCs/>
          <w:highlight w:val="lightGray"/>
        </w:rPr>
        <w:t xml:space="preserve"> and/or </w:t>
      </w:r>
      <w:r w:rsidR="00D75403" w:rsidRPr="005C416B">
        <w:rPr>
          <w:rFonts w:eastAsiaTheme="minorEastAsia"/>
          <w:bCs/>
          <w:highlight w:val="lightGray"/>
        </w:rPr>
        <w:t xml:space="preserve">EHT-SIG for the </w:t>
      </w:r>
      <w:r w:rsidR="0014279B" w:rsidRPr="005C416B">
        <w:rPr>
          <w:rFonts w:eastAsiaTheme="minorEastAsia"/>
          <w:bCs/>
          <w:highlight w:val="lightGray"/>
        </w:rPr>
        <w:t>802.</w:t>
      </w:r>
      <w:r w:rsidR="00D75403" w:rsidRPr="005C416B">
        <w:rPr>
          <w:rFonts w:eastAsiaTheme="minorEastAsia"/>
          <w:bCs/>
          <w:highlight w:val="lightGray"/>
        </w:rPr>
        <w:t>11be PPDU transmitted to a single user</w:t>
      </w:r>
      <w:r w:rsidRPr="005C416B">
        <w:rPr>
          <w:rFonts w:eastAsiaTheme="minorEastAsia"/>
          <w:bCs/>
          <w:highlight w:val="lightGray"/>
        </w:rPr>
        <w:t>.</w:t>
      </w:r>
      <w:r w:rsidR="00C77BBE" w:rsidRPr="005C416B">
        <w:rPr>
          <w:rFonts w:eastAsiaTheme="minorEastAsia"/>
          <w:bCs/>
          <w:highlight w:val="lightGray"/>
        </w:rPr>
        <w:t xml:space="preserve"> </w:t>
      </w:r>
    </w:p>
    <w:p w14:paraId="129B2161" w14:textId="1BC22A94" w:rsidR="003D69A9" w:rsidRPr="005C416B" w:rsidRDefault="003D69A9" w:rsidP="00D75403">
      <w:pPr>
        <w:jc w:val="both"/>
        <w:rPr>
          <w:szCs w:val="22"/>
          <w:highlight w:val="lightGray"/>
        </w:rPr>
      </w:pPr>
      <w:r w:rsidRPr="005C416B">
        <w:rPr>
          <w:highlight w:val="lightGray"/>
        </w:rPr>
        <w:t xml:space="preserve">[Motion 111, #SP0611-12, </w:t>
      </w:r>
      <w:sdt>
        <w:sdtPr>
          <w:rPr>
            <w:highlight w:val="lightGray"/>
          </w:rPr>
          <w:id w:val="-1387322940"/>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109668959"/>
          <w:citation/>
        </w:sdtPr>
        <w:sdtEndPr/>
        <w:sdtContent>
          <w:r w:rsidRPr="005C416B">
            <w:rPr>
              <w:highlight w:val="lightGray"/>
            </w:rPr>
            <w:fldChar w:fldCharType="begin"/>
          </w:r>
          <w:r w:rsidRPr="005C416B">
            <w:rPr>
              <w:highlight w:val="lightGray"/>
              <w:lang w:val="en-US"/>
            </w:rPr>
            <w:instrText xml:space="preserve"> CITATION 20_0524r2 \l 1033 </w:instrText>
          </w:r>
          <w:r w:rsidRPr="005C416B">
            <w:rPr>
              <w:highlight w:val="lightGray"/>
            </w:rPr>
            <w:fldChar w:fldCharType="separate"/>
          </w:r>
          <w:r w:rsidR="00860E27" w:rsidRPr="00860E27">
            <w:rPr>
              <w:noProof/>
              <w:highlight w:val="lightGray"/>
              <w:lang w:val="en-US"/>
            </w:rPr>
            <w:t>[49]</w:t>
          </w:r>
          <w:r w:rsidRPr="005C416B">
            <w:rPr>
              <w:highlight w:val="lightGray"/>
            </w:rPr>
            <w:fldChar w:fldCharType="end"/>
          </w:r>
        </w:sdtContent>
      </w:sdt>
      <w:r w:rsidRPr="005C416B">
        <w:rPr>
          <w:highlight w:val="lightGray"/>
        </w:rPr>
        <w:t>]</w:t>
      </w:r>
    </w:p>
    <w:p w14:paraId="506477FF" w14:textId="77777777" w:rsidR="008E41E3" w:rsidRPr="005C416B" w:rsidRDefault="008E41E3" w:rsidP="00F64E57">
      <w:pPr>
        <w:rPr>
          <w:highlight w:val="lightGray"/>
          <w:lang w:val="en-US"/>
        </w:rPr>
      </w:pPr>
    </w:p>
    <w:p w14:paraId="24AB9A4A" w14:textId="55369E14" w:rsidR="00E41C46" w:rsidRPr="005C416B" w:rsidRDefault="00C77BBE" w:rsidP="00C77BBE">
      <w:pPr>
        <w:tabs>
          <w:tab w:val="left" w:pos="7075"/>
        </w:tabs>
        <w:jc w:val="both"/>
        <w:rPr>
          <w:highlight w:val="lightGray"/>
        </w:rPr>
      </w:pPr>
      <w:r w:rsidRPr="005C416B">
        <w:rPr>
          <w:highlight w:val="lightGray"/>
        </w:rPr>
        <w:t xml:space="preserve">802.11be supports that preamble </w:t>
      </w:r>
      <w:r w:rsidR="00E41C46" w:rsidRPr="005C416B">
        <w:rPr>
          <w:highlight w:val="lightGray"/>
        </w:rPr>
        <w:t>of primary 20</w:t>
      </w:r>
      <w:r w:rsidR="007130CB" w:rsidRPr="005C416B">
        <w:rPr>
          <w:highlight w:val="lightGray"/>
        </w:rPr>
        <w:t xml:space="preserve"> </w:t>
      </w:r>
      <w:r w:rsidR="00E41C46" w:rsidRPr="005C416B">
        <w:rPr>
          <w:highlight w:val="lightGray"/>
        </w:rPr>
        <w:t>MHz channel shall not be punctured in any PPDU (</w:t>
      </w:r>
      <w:r w:rsidR="00426093" w:rsidRPr="005C416B">
        <w:rPr>
          <w:highlight w:val="lightGray"/>
        </w:rPr>
        <w:t>e</w:t>
      </w:r>
      <w:r w:rsidR="00E41C46" w:rsidRPr="005C416B">
        <w:rPr>
          <w:highlight w:val="lightGray"/>
        </w:rPr>
        <w:t>xcept TB PPDU)</w:t>
      </w:r>
      <w:r w:rsidR="00426093" w:rsidRPr="005C416B">
        <w:rPr>
          <w:highlight w:val="lightGray"/>
        </w:rPr>
        <w:t>.</w:t>
      </w:r>
      <w:r w:rsidRPr="005C416B">
        <w:rPr>
          <w:highlight w:val="lightGray"/>
        </w:rPr>
        <w:t xml:space="preserve"> </w:t>
      </w:r>
    </w:p>
    <w:p w14:paraId="5C84E2F4" w14:textId="0D1B528F" w:rsidR="00E41C46" w:rsidRPr="00BD2B7F" w:rsidRDefault="008D400C" w:rsidP="0016041E">
      <w:pPr>
        <w:jc w:val="both"/>
      </w:pPr>
      <w:r w:rsidRPr="005C416B">
        <w:rPr>
          <w:highlight w:val="lightGray"/>
        </w:rPr>
        <w:t xml:space="preserve">[Motion 111, #SP0611-13, </w:t>
      </w:r>
      <w:sdt>
        <w:sdtPr>
          <w:rPr>
            <w:highlight w:val="lightGray"/>
          </w:rPr>
          <w:id w:val="-1723281713"/>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665167664"/>
          <w:citation/>
        </w:sdtPr>
        <w:sdtEndPr/>
        <w:sdtContent>
          <w:r w:rsidRPr="005C416B">
            <w:rPr>
              <w:highlight w:val="lightGray"/>
            </w:rPr>
            <w:fldChar w:fldCharType="begin"/>
          </w:r>
          <w:r w:rsidRPr="005C416B">
            <w:rPr>
              <w:highlight w:val="lightGray"/>
              <w:lang w:val="en-US"/>
            </w:rPr>
            <w:instrText xml:space="preserve"> CITATION 20_0285r5 \l 1033 </w:instrText>
          </w:r>
          <w:r w:rsidRPr="005C416B">
            <w:rPr>
              <w:highlight w:val="lightGray"/>
            </w:rPr>
            <w:fldChar w:fldCharType="separate"/>
          </w:r>
          <w:r w:rsidR="00860E27" w:rsidRPr="00860E27">
            <w:rPr>
              <w:noProof/>
              <w:highlight w:val="lightGray"/>
              <w:lang w:val="en-US"/>
            </w:rPr>
            <w:t>[45]</w:t>
          </w:r>
          <w:r w:rsidRPr="005C416B">
            <w:rPr>
              <w:highlight w:val="lightGray"/>
            </w:rPr>
            <w:fldChar w:fldCharType="end"/>
          </w:r>
        </w:sdtContent>
      </w:sdt>
      <w:r w:rsidRPr="005C416B">
        <w:rPr>
          <w:highlight w:val="lightGray"/>
        </w:rPr>
        <w:t>]</w:t>
      </w:r>
    </w:p>
    <w:p w14:paraId="17CAB1CB" w14:textId="77777777" w:rsidR="008D400C" w:rsidRPr="00BD2B7F" w:rsidRDefault="008D400C" w:rsidP="0016041E">
      <w:pPr>
        <w:jc w:val="both"/>
      </w:pPr>
    </w:p>
    <w:p w14:paraId="7103999B" w14:textId="43D62AC6" w:rsidR="00280285" w:rsidRPr="00D0459D" w:rsidRDefault="00426093" w:rsidP="0016041E">
      <w:pPr>
        <w:tabs>
          <w:tab w:val="left" w:pos="7075"/>
        </w:tabs>
        <w:jc w:val="both"/>
        <w:rPr>
          <w:highlight w:val="lightGray"/>
        </w:rPr>
      </w:pPr>
      <w:r w:rsidRPr="00D0459D">
        <w:rPr>
          <w:highlight w:val="lightGray"/>
        </w:rPr>
        <w:t>T</w:t>
      </w:r>
      <w:r w:rsidR="00280285" w:rsidRPr="00D0459D">
        <w:rPr>
          <w:highlight w:val="lightGray"/>
        </w:rPr>
        <w:t>he following indication shall be the same considering symbol alignment within each segment from PHY point of view, if the fields are present in U-SIG:</w:t>
      </w:r>
    </w:p>
    <w:p w14:paraId="3228CFE3" w14:textId="77777777" w:rsidR="004D23C1" w:rsidRPr="00D0459D" w:rsidRDefault="00280285" w:rsidP="00DF7E01">
      <w:pPr>
        <w:pStyle w:val="ListParagraph"/>
        <w:numPr>
          <w:ilvl w:val="0"/>
          <w:numId w:val="39"/>
        </w:numPr>
        <w:tabs>
          <w:tab w:val="left" w:pos="7075"/>
        </w:tabs>
        <w:jc w:val="both"/>
        <w:rPr>
          <w:highlight w:val="lightGray"/>
        </w:rPr>
      </w:pPr>
      <w:r w:rsidRPr="00D0459D">
        <w:rPr>
          <w:highlight w:val="lightGray"/>
        </w:rPr>
        <w:t xml:space="preserve">Number of EHT-SIG symbols </w:t>
      </w:r>
    </w:p>
    <w:p w14:paraId="62BC059D" w14:textId="77777777" w:rsidR="004D23C1" w:rsidRPr="00D0459D" w:rsidRDefault="00280285" w:rsidP="00DF7E01">
      <w:pPr>
        <w:pStyle w:val="ListParagraph"/>
        <w:numPr>
          <w:ilvl w:val="0"/>
          <w:numId w:val="39"/>
        </w:numPr>
        <w:tabs>
          <w:tab w:val="left" w:pos="7075"/>
        </w:tabs>
        <w:jc w:val="both"/>
        <w:rPr>
          <w:highlight w:val="lightGray"/>
        </w:rPr>
      </w:pPr>
      <w:r w:rsidRPr="00D0459D">
        <w:rPr>
          <w:highlight w:val="lightGray"/>
        </w:rPr>
        <w:t xml:space="preserve">GI+EHT-LTF Size </w:t>
      </w:r>
    </w:p>
    <w:p w14:paraId="6230432E" w14:textId="77777777" w:rsidR="004D23C1" w:rsidRPr="00D0459D" w:rsidRDefault="00280285" w:rsidP="00DF7E01">
      <w:pPr>
        <w:pStyle w:val="ListParagraph"/>
        <w:numPr>
          <w:ilvl w:val="0"/>
          <w:numId w:val="39"/>
        </w:numPr>
        <w:tabs>
          <w:tab w:val="left" w:pos="7075"/>
        </w:tabs>
        <w:jc w:val="both"/>
        <w:rPr>
          <w:highlight w:val="lightGray"/>
        </w:rPr>
      </w:pPr>
      <w:r w:rsidRPr="00D0459D">
        <w:rPr>
          <w:highlight w:val="lightGray"/>
        </w:rPr>
        <w:t>Number of EHT-LTF symbols</w:t>
      </w:r>
    </w:p>
    <w:p w14:paraId="708E322C" w14:textId="4730F27D" w:rsidR="00280285" w:rsidRPr="00D0459D" w:rsidRDefault="00280285" w:rsidP="00DF7E01">
      <w:pPr>
        <w:pStyle w:val="ListParagraph"/>
        <w:numPr>
          <w:ilvl w:val="0"/>
          <w:numId w:val="39"/>
        </w:numPr>
        <w:tabs>
          <w:tab w:val="left" w:pos="7075"/>
        </w:tabs>
        <w:jc w:val="both"/>
        <w:rPr>
          <w:highlight w:val="lightGray"/>
        </w:rPr>
      </w:pPr>
      <w:r w:rsidRPr="00D0459D">
        <w:rPr>
          <w:highlight w:val="lightGray"/>
        </w:rPr>
        <w:t>PE related parameters</w:t>
      </w:r>
      <w:r w:rsidR="00C77BBE" w:rsidRPr="00D0459D">
        <w:rPr>
          <w:highlight w:val="lightGray"/>
        </w:rPr>
        <w:t xml:space="preserve"> </w:t>
      </w:r>
    </w:p>
    <w:p w14:paraId="4B247CE7" w14:textId="7F50FFF4" w:rsidR="009F78A6" w:rsidRPr="00D0459D" w:rsidRDefault="009F78A6" w:rsidP="0016041E">
      <w:pPr>
        <w:tabs>
          <w:tab w:val="left" w:pos="7075"/>
        </w:tabs>
        <w:jc w:val="both"/>
        <w:rPr>
          <w:highlight w:val="lightGray"/>
        </w:rPr>
      </w:pPr>
      <w:r w:rsidRPr="00D0459D">
        <w:rPr>
          <w:highlight w:val="lightGray"/>
        </w:rPr>
        <w:t xml:space="preserve">[Motion 111, #SP0611-14, </w:t>
      </w:r>
      <w:sdt>
        <w:sdtPr>
          <w:rPr>
            <w:highlight w:val="lightGray"/>
          </w:rPr>
          <w:id w:val="-251505866"/>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1326587984"/>
          <w:citation/>
        </w:sdtPr>
        <w:sdtEndPr/>
        <w:sdtContent>
          <w:r w:rsidR="00915362" w:rsidRPr="00D0459D">
            <w:rPr>
              <w:highlight w:val="lightGray"/>
            </w:rPr>
            <w:fldChar w:fldCharType="begin"/>
          </w:r>
          <w:r w:rsidR="00915362" w:rsidRPr="00D0459D">
            <w:rPr>
              <w:highlight w:val="lightGray"/>
              <w:lang w:val="en-US"/>
            </w:rPr>
            <w:instrText xml:space="preserve"> CITATION 20_0545r1 \l 1033 </w:instrText>
          </w:r>
          <w:r w:rsidR="00915362" w:rsidRPr="00D0459D">
            <w:rPr>
              <w:highlight w:val="lightGray"/>
            </w:rPr>
            <w:fldChar w:fldCharType="separate"/>
          </w:r>
          <w:r w:rsidR="00860E27" w:rsidRPr="00860E27">
            <w:rPr>
              <w:noProof/>
              <w:highlight w:val="lightGray"/>
              <w:lang w:val="en-US"/>
            </w:rPr>
            <w:t>[50]</w:t>
          </w:r>
          <w:r w:rsidR="00915362" w:rsidRPr="00D0459D">
            <w:rPr>
              <w:highlight w:val="lightGray"/>
            </w:rPr>
            <w:fldChar w:fldCharType="end"/>
          </w:r>
        </w:sdtContent>
      </w:sdt>
      <w:r w:rsidR="00915362" w:rsidRPr="00D0459D">
        <w:rPr>
          <w:highlight w:val="lightGray"/>
        </w:rPr>
        <w:t>]</w:t>
      </w:r>
    </w:p>
    <w:p w14:paraId="7D9193D0" w14:textId="77777777" w:rsidR="00280285" w:rsidRDefault="00280285" w:rsidP="0016041E">
      <w:pPr>
        <w:jc w:val="both"/>
        <w:rPr>
          <w:highlight w:val="lightGray"/>
          <w:lang w:val="en-US"/>
        </w:rPr>
      </w:pPr>
    </w:p>
    <w:p w14:paraId="092F4DA2" w14:textId="74551D37" w:rsidR="0057720D" w:rsidRPr="0057720D" w:rsidRDefault="0057720D" w:rsidP="0057720D">
      <w:pPr>
        <w:jc w:val="both"/>
        <w:rPr>
          <w:szCs w:val="22"/>
          <w:highlight w:val="yellow"/>
        </w:rPr>
      </w:pPr>
      <w:r w:rsidRPr="0057720D">
        <w:rPr>
          <w:b/>
          <w:szCs w:val="22"/>
          <w:highlight w:val="yellow"/>
        </w:rPr>
        <w:t>Straw poll #138</w:t>
      </w:r>
    </w:p>
    <w:p w14:paraId="183E2172" w14:textId="77777777" w:rsidR="0057720D" w:rsidRPr="0057720D" w:rsidRDefault="0057720D" w:rsidP="0057720D">
      <w:pPr>
        <w:jc w:val="both"/>
        <w:rPr>
          <w:szCs w:val="22"/>
          <w:highlight w:val="yellow"/>
        </w:rPr>
      </w:pPr>
      <w:r w:rsidRPr="0057720D">
        <w:rPr>
          <w:szCs w:val="22"/>
          <w:highlight w:val="yellow"/>
        </w:rPr>
        <w:t>Do you agree that the number of EHT-SIG symbols field always exist in U-SIG of a PPDU that is not a EHT TB PPDU?</w:t>
      </w:r>
    </w:p>
    <w:p w14:paraId="4241A755" w14:textId="2982E69F" w:rsidR="0057720D" w:rsidRPr="0057720D" w:rsidRDefault="0057720D" w:rsidP="0057720D">
      <w:pPr>
        <w:pStyle w:val="ListParagraph"/>
        <w:numPr>
          <w:ilvl w:val="0"/>
          <w:numId w:val="129"/>
        </w:numPr>
        <w:jc w:val="both"/>
        <w:rPr>
          <w:szCs w:val="22"/>
          <w:highlight w:val="yellow"/>
        </w:rPr>
      </w:pPr>
      <w:r w:rsidRPr="0057720D">
        <w:rPr>
          <w:szCs w:val="22"/>
          <w:highlight w:val="yellow"/>
        </w:rPr>
        <w:t xml:space="preserve">The field is not reinterpreted as the number of MU-MIMO users </w:t>
      </w:r>
      <w:r w:rsidRPr="0057720D">
        <w:rPr>
          <w:b/>
          <w:i/>
          <w:szCs w:val="22"/>
          <w:highlight w:val="yellow"/>
        </w:rPr>
        <w:t>[#SP138]</w:t>
      </w:r>
    </w:p>
    <w:p w14:paraId="414EBD68" w14:textId="3C458417" w:rsidR="0057720D" w:rsidRPr="0057720D" w:rsidRDefault="0057720D" w:rsidP="0057720D">
      <w:pPr>
        <w:jc w:val="both"/>
        <w:rPr>
          <w:szCs w:val="22"/>
        </w:rPr>
      </w:pPr>
      <w:r w:rsidRPr="0057720D">
        <w:rPr>
          <w:szCs w:val="22"/>
          <w:highlight w:val="yellow"/>
        </w:rPr>
        <w:t>[20/0783r4 (EHT-SIG Compression Format, Ross Yu, Huawei), SP#2, Y/N/A: 36/0/3]</w:t>
      </w:r>
    </w:p>
    <w:p w14:paraId="5BA2A40D" w14:textId="77777777" w:rsidR="00B2167A" w:rsidRDefault="00B2167A" w:rsidP="00B2167A">
      <w:pPr>
        <w:jc w:val="both"/>
        <w:rPr>
          <w:b/>
          <w:szCs w:val="22"/>
        </w:rPr>
      </w:pPr>
    </w:p>
    <w:p w14:paraId="69F41E91" w14:textId="2C1E4DFE" w:rsidR="00B2167A" w:rsidRPr="00B2167A" w:rsidRDefault="00B2167A" w:rsidP="00B2167A">
      <w:pPr>
        <w:jc w:val="both"/>
        <w:rPr>
          <w:szCs w:val="22"/>
          <w:highlight w:val="yellow"/>
        </w:rPr>
      </w:pPr>
      <w:r w:rsidRPr="00B2167A">
        <w:rPr>
          <w:b/>
          <w:szCs w:val="22"/>
          <w:highlight w:val="yellow"/>
        </w:rPr>
        <w:t>Straw poll #139</w:t>
      </w:r>
    </w:p>
    <w:p w14:paraId="53B1EB6F" w14:textId="66F6B1B3" w:rsidR="00B2167A" w:rsidRPr="00B2167A" w:rsidRDefault="00B2167A" w:rsidP="00656350">
      <w:pPr>
        <w:jc w:val="both"/>
        <w:rPr>
          <w:highlight w:val="yellow"/>
        </w:rPr>
      </w:pPr>
      <w:r w:rsidRPr="00B2167A">
        <w:rPr>
          <w:bCs/>
          <w:highlight w:val="yellow"/>
        </w:rPr>
        <w:t>Do you agree that the bitwidth of number of EHT-SIG symbols field is 5 in U-SIG of a PPDU that is not a EHT TB PPDU?</w:t>
      </w:r>
      <w:r w:rsidRPr="00B2167A">
        <w:rPr>
          <w:highlight w:val="yellow"/>
        </w:rPr>
        <w:t xml:space="preserve"> </w:t>
      </w:r>
      <w:r w:rsidRPr="00B2167A">
        <w:rPr>
          <w:b/>
          <w:i/>
          <w:szCs w:val="22"/>
          <w:highlight w:val="yellow"/>
        </w:rPr>
        <w:t>[#SP139]</w:t>
      </w:r>
    </w:p>
    <w:p w14:paraId="28621D7F" w14:textId="0861BC5D" w:rsidR="00B2167A" w:rsidRDefault="00B2167A" w:rsidP="00B2167A">
      <w:pPr>
        <w:jc w:val="both"/>
        <w:rPr>
          <w:szCs w:val="22"/>
        </w:rPr>
      </w:pPr>
      <w:r w:rsidRPr="00B2167A">
        <w:rPr>
          <w:szCs w:val="22"/>
          <w:highlight w:val="yellow"/>
        </w:rPr>
        <w:t>[20/0783r4 (EHT-SIG Compression Format, Ross Yu, Huawei), SP#1, Y/N/A: 34/0/5]</w:t>
      </w:r>
    </w:p>
    <w:p w14:paraId="6A657B17" w14:textId="77777777" w:rsidR="00B2167A" w:rsidRPr="00D0459D" w:rsidRDefault="00B2167A" w:rsidP="0016041E">
      <w:pPr>
        <w:jc w:val="both"/>
        <w:rPr>
          <w:highlight w:val="lightGray"/>
          <w:lang w:val="en-US"/>
        </w:rPr>
      </w:pPr>
    </w:p>
    <w:p w14:paraId="54E07CCF" w14:textId="3849684E" w:rsidR="009F6F67" w:rsidRPr="00D0459D" w:rsidRDefault="00426093" w:rsidP="0016041E">
      <w:pPr>
        <w:jc w:val="both"/>
        <w:rPr>
          <w:highlight w:val="lightGray"/>
          <w:lang w:val="en-US"/>
        </w:rPr>
      </w:pPr>
      <w:r w:rsidRPr="00D0459D">
        <w:rPr>
          <w:highlight w:val="lightGray"/>
          <w:lang w:val="en-US"/>
        </w:rPr>
        <w:t>A</w:t>
      </w:r>
      <w:r w:rsidR="00FE3B30" w:rsidRPr="00D0459D">
        <w:rPr>
          <w:highlight w:val="lightGray"/>
          <w:lang w:val="en-US"/>
        </w:rPr>
        <w:t xml:space="preserve"> STA only needs to process up to one 80</w:t>
      </w:r>
      <w:r w:rsidR="007130CB" w:rsidRPr="00D0459D">
        <w:rPr>
          <w:highlight w:val="lightGray"/>
          <w:lang w:val="en-US"/>
        </w:rPr>
        <w:t xml:space="preserve"> </w:t>
      </w:r>
      <w:r w:rsidR="00FE3B30" w:rsidRPr="00D0459D">
        <w:rPr>
          <w:highlight w:val="lightGray"/>
          <w:lang w:val="en-US"/>
        </w:rPr>
        <w:t>MHz segment of the pre-EHT preamble (up-to and including EHT-SIG) to get all the assignment information for itself</w:t>
      </w:r>
      <w:r w:rsidR="006B5E71" w:rsidRPr="00D0459D">
        <w:rPr>
          <w:highlight w:val="lightGray"/>
          <w:lang w:val="en-US"/>
        </w:rPr>
        <w:t>.</w:t>
      </w:r>
    </w:p>
    <w:p w14:paraId="432100EB" w14:textId="645E300C" w:rsidR="00FE3B30" w:rsidRPr="00D0459D" w:rsidRDefault="00FE3B30" w:rsidP="00486858">
      <w:pPr>
        <w:pStyle w:val="ListParagraph"/>
        <w:numPr>
          <w:ilvl w:val="0"/>
          <w:numId w:val="28"/>
        </w:numPr>
        <w:jc w:val="both"/>
        <w:rPr>
          <w:highlight w:val="lightGray"/>
          <w:lang w:val="en-US"/>
        </w:rPr>
      </w:pPr>
      <w:r w:rsidRPr="00D0459D">
        <w:rPr>
          <w:highlight w:val="lightGray"/>
          <w:lang w:val="en-US"/>
        </w:rPr>
        <w:t>No 80MHz segment change is needed while processing L-SIG, U-SIG and EHT-SIG</w:t>
      </w:r>
      <w:r w:rsidR="00571D42" w:rsidRPr="00D0459D">
        <w:rPr>
          <w:highlight w:val="lightGray"/>
          <w:lang w:val="en-US"/>
        </w:rPr>
        <w:t>.</w:t>
      </w:r>
      <w:r w:rsidR="00C77BBE" w:rsidRPr="00D0459D">
        <w:rPr>
          <w:highlight w:val="lightGray"/>
          <w:lang w:val="en-US"/>
        </w:rPr>
        <w:t xml:space="preserve"> </w:t>
      </w:r>
    </w:p>
    <w:p w14:paraId="230A13E8" w14:textId="6892EFEC" w:rsidR="00915362" w:rsidRPr="00D0459D" w:rsidRDefault="006D5343" w:rsidP="0016041E">
      <w:pPr>
        <w:jc w:val="both"/>
        <w:rPr>
          <w:highlight w:val="lightGray"/>
          <w:lang w:val="en-US"/>
        </w:rPr>
      </w:pPr>
      <w:r w:rsidRPr="00D0459D">
        <w:rPr>
          <w:highlight w:val="lightGray"/>
          <w:lang w:val="en-US"/>
        </w:rPr>
        <w:t xml:space="preserve">[Motion 111, #SP0611-15, </w:t>
      </w:r>
      <w:sdt>
        <w:sdtPr>
          <w:rPr>
            <w:highlight w:val="lightGray"/>
            <w:lang w:val="en-US"/>
          </w:rPr>
          <w:id w:val="784071149"/>
          <w:citation/>
        </w:sdtPr>
        <w:sdtEndPr/>
        <w:sdtContent>
          <w:r w:rsidRPr="00D0459D">
            <w:rPr>
              <w:highlight w:val="lightGray"/>
              <w:lang w:val="en-US"/>
            </w:rPr>
            <w:fldChar w:fldCharType="begin"/>
          </w:r>
          <w:r w:rsidRPr="00D0459D">
            <w:rPr>
              <w:highlight w:val="lightGray"/>
              <w:lang w:val="en-US"/>
            </w:rPr>
            <w:instrText xml:space="preserve"> CITATION 19_1755r4 \l 1033 </w:instrText>
          </w:r>
          <w:r w:rsidRPr="00D0459D">
            <w:rPr>
              <w:highlight w:val="lightGray"/>
              <w:lang w:val="en-US"/>
            </w:rPr>
            <w:fldChar w:fldCharType="separate"/>
          </w:r>
          <w:r w:rsidR="00860E27" w:rsidRPr="00860E27">
            <w:rPr>
              <w:noProof/>
              <w:highlight w:val="lightGray"/>
              <w:lang w:val="en-US"/>
            </w:rPr>
            <w:t>[9]</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287786234"/>
          <w:citation/>
        </w:sdtPr>
        <w:sdtEndPr/>
        <w:sdtContent>
          <w:r w:rsidRPr="00D0459D">
            <w:rPr>
              <w:highlight w:val="lightGray"/>
              <w:lang w:val="en-US"/>
            </w:rPr>
            <w:fldChar w:fldCharType="begin"/>
          </w:r>
          <w:r w:rsidRPr="00D0459D">
            <w:rPr>
              <w:highlight w:val="lightGray"/>
              <w:lang w:val="en-US"/>
            </w:rPr>
            <w:instrText xml:space="preserve"> CITATION 20_0380r0 \l 1033 </w:instrText>
          </w:r>
          <w:r w:rsidRPr="00D0459D">
            <w:rPr>
              <w:highlight w:val="lightGray"/>
              <w:lang w:val="en-US"/>
            </w:rPr>
            <w:fldChar w:fldCharType="separate"/>
          </w:r>
          <w:r w:rsidR="00860E27" w:rsidRPr="00860E27">
            <w:rPr>
              <w:noProof/>
              <w:highlight w:val="lightGray"/>
              <w:lang w:val="en-US"/>
            </w:rPr>
            <w:t>[51]</w:t>
          </w:r>
          <w:r w:rsidRPr="00D0459D">
            <w:rPr>
              <w:highlight w:val="lightGray"/>
              <w:lang w:val="en-US"/>
            </w:rPr>
            <w:fldChar w:fldCharType="end"/>
          </w:r>
        </w:sdtContent>
      </w:sdt>
      <w:r w:rsidRPr="00D0459D">
        <w:rPr>
          <w:highlight w:val="lightGray"/>
          <w:lang w:val="en-US"/>
        </w:rPr>
        <w:t>]</w:t>
      </w:r>
    </w:p>
    <w:p w14:paraId="51BB1E01" w14:textId="77777777" w:rsidR="00DF6BDD" w:rsidRPr="00D0459D" w:rsidRDefault="00DF6BDD" w:rsidP="00FE3B30">
      <w:pPr>
        <w:jc w:val="both"/>
        <w:rPr>
          <w:highlight w:val="lightGray"/>
          <w:lang w:val="en-US"/>
        </w:rPr>
      </w:pPr>
    </w:p>
    <w:p w14:paraId="0DBA1D76" w14:textId="77777777" w:rsidR="00C061E9" w:rsidRDefault="00C061E9">
      <w:pPr>
        <w:rPr>
          <w:szCs w:val="22"/>
          <w:highlight w:val="lightGray"/>
          <w:lang w:val="en-US"/>
        </w:rPr>
      </w:pPr>
      <w:r>
        <w:rPr>
          <w:szCs w:val="22"/>
          <w:highlight w:val="lightGray"/>
          <w:lang w:val="en-US"/>
        </w:rPr>
        <w:br w:type="page"/>
      </w:r>
    </w:p>
    <w:p w14:paraId="127ADF9D" w14:textId="2278C213" w:rsidR="00DF6BDD" w:rsidRPr="00D0459D" w:rsidRDefault="00426093" w:rsidP="00DF6BDD">
      <w:pPr>
        <w:jc w:val="both"/>
        <w:rPr>
          <w:szCs w:val="22"/>
          <w:highlight w:val="lightGray"/>
          <w:lang w:val="en-US"/>
        </w:rPr>
      </w:pPr>
      <w:r w:rsidRPr="00D0459D">
        <w:rPr>
          <w:szCs w:val="22"/>
          <w:highlight w:val="lightGray"/>
          <w:lang w:val="en-US"/>
        </w:rPr>
        <w:lastRenderedPageBreak/>
        <w:t>I</w:t>
      </w:r>
      <w:r w:rsidR="00DF6BDD" w:rsidRPr="00D0459D">
        <w:rPr>
          <w:szCs w:val="22"/>
          <w:highlight w:val="lightGray"/>
          <w:lang w:val="en-US"/>
        </w:rPr>
        <w:t>nformation in U-SIG</w:t>
      </w:r>
      <w:r w:rsidRPr="00D0459D">
        <w:rPr>
          <w:szCs w:val="22"/>
          <w:highlight w:val="lightGray"/>
          <w:lang w:val="en-US"/>
        </w:rPr>
        <w:t xml:space="preserve"> is allowed</w:t>
      </w:r>
      <w:r w:rsidR="00DF6BDD" w:rsidRPr="00D0459D">
        <w:rPr>
          <w:szCs w:val="22"/>
          <w:highlight w:val="lightGray"/>
          <w:lang w:val="en-US"/>
        </w:rPr>
        <w:t xml:space="preserve"> to vary from one 80</w:t>
      </w:r>
      <w:r w:rsidR="00113304" w:rsidRPr="00D0459D">
        <w:rPr>
          <w:szCs w:val="22"/>
          <w:highlight w:val="lightGray"/>
          <w:lang w:val="en-US"/>
        </w:rPr>
        <w:t xml:space="preserve"> </w:t>
      </w:r>
      <w:r w:rsidR="00DF6BDD" w:rsidRPr="00D0459D">
        <w:rPr>
          <w:szCs w:val="22"/>
          <w:highlight w:val="lightGray"/>
          <w:lang w:val="en-US"/>
        </w:rPr>
        <w:t>MHz to the next in an EHT PPDU of bandwidth &gt;</w:t>
      </w:r>
      <w:r w:rsidR="007130CB" w:rsidRPr="00D0459D">
        <w:rPr>
          <w:szCs w:val="22"/>
          <w:highlight w:val="lightGray"/>
          <w:lang w:val="en-US"/>
        </w:rPr>
        <w:t xml:space="preserve"> </w:t>
      </w:r>
      <w:r w:rsidR="00DF6BDD" w:rsidRPr="00D0459D">
        <w:rPr>
          <w:szCs w:val="22"/>
          <w:highlight w:val="lightGray"/>
          <w:lang w:val="en-US"/>
        </w:rPr>
        <w:t>80</w:t>
      </w:r>
      <w:r w:rsidR="007130CB" w:rsidRPr="00D0459D">
        <w:rPr>
          <w:szCs w:val="22"/>
          <w:highlight w:val="lightGray"/>
          <w:lang w:val="en-US"/>
        </w:rPr>
        <w:t xml:space="preserve"> </w:t>
      </w:r>
      <w:r w:rsidR="005C416B" w:rsidRPr="00D0459D">
        <w:rPr>
          <w:szCs w:val="22"/>
          <w:highlight w:val="lightGray"/>
          <w:lang w:val="en-US"/>
        </w:rPr>
        <w:t>MHz.</w:t>
      </w:r>
    </w:p>
    <w:p w14:paraId="0EE135F2" w14:textId="77777777" w:rsidR="00DF6BDD" w:rsidRPr="00D0459D" w:rsidRDefault="00DF6BDD" w:rsidP="00DF7E01">
      <w:pPr>
        <w:pStyle w:val="ListParagraph"/>
        <w:numPr>
          <w:ilvl w:val="0"/>
          <w:numId w:val="37"/>
        </w:numPr>
        <w:jc w:val="both"/>
        <w:rPr>
          <w:szCs w:val="22"/>
          <w:highlight w:val="lightGray"/>
          <w:lang w:val="en-US"/>
        </w:rPr>
      </w:pPr>
      <w:r w:rsidRPr="00D0459D">
        <w:rPr>
          <w:szCs w:val="22"/>
          <w:highlight w:val="lightGray"/>
          <w:lang w:val="en-US"/>
        </w:rPr>
        <w:t>Notes:</w:t>
      </w:r>
    </w:p>
    <w:p w14:paraId="70DF4952" w14:textId="0324E872" w:rsidR="001852CA" w:rsidRPr="00D0459D" w:rsidRDefault="00DF6BDD" w:rsidP="00DF7E01">
      <w:pPr>
        <w:pStyle w:val="ListParagraph"/>
        <w:numPr>
          <w:ilvl w:val="2"/>
          <w:numId w:val="37"/>
        </w:numPr>
        <w:jc w:val="both"/>
        <w:rPr>
          <w:szCs w:val="22"/>
          <w:highlight w:val="lightGray"/>
          <w:lang w:val="en-US"/>
        </w:rPr>
      </w:pPr>
      <w:r w:rsidRPr="00D0459D">
        <w:rPr>
          <w:szCs w:val="22"/>
          <w:highlight w:val="lightGray"/>
          <w:lang w:val="en-US"/>
        </w:rPr>
        <w:t>Each STA still needs to decode only one 80</w:t>
      </w:r>
      <w:r w:rsidR="00571D42" w:rsidRPr="00D0459D">
        <w:rPr>
          <w:szCs w:val="22"/>
          <w:highlight w:val="lightGray"/>
          <w:lang w:val="en-US"/>
        </w:rPr>
        <w:t xml:space="preserve"> </w:t>
      </w:r>
      <w:r w:rsidRPr="00D0459D">
        <w:rPr>
          <w:szCs w:val="22"/>
          <w:highlight w:val="lightGray"/>
          <w:lang w:val="en-US"/>
        </w:rPr>
        <w:t>MHz segment in U-SIG</w:t>
      </w:r>
      <w:r w:rsidR="00571D42" w:rsidRPr="00D0459D">
        <w:rPr>
          <w:szCs w:val="22"/>
          <w:highlight w:val="lightGray"/>
          <w:lang w:val="en-US"/>
        </w:rPr>
        <w:t>.</w:t>
      </w:r>
    </w:p>
    <w:p w14:paraId="410CC8C6" w14:textId="5300743D" w:rsidR="001852CA" w:rsidRPr="00D0459D" w:rsidRDefault="00DF6BDD" w:rsidP="00DF7E01">
      <w:pPr>
        <w:pStyle w:val="ListParagraph"/>
        <w:numPr>
          <w:ilvl w:val="2"/>
          <w:numId w:val="37"/>
        </w:numPr>
        <w:jc w:val="both"/>
        <w:rPr>
          <w:szCs w:val="22"/>
          <w:highlight w:val="lightGray"/>
          <w:lang w:val="en-US"/>
        </w:rPr>
      </w:pPr>
      <w:r w:rsidRPr="00D0459D">
        <w:rPr>
          <w:szCs w:val="22"/>
          <w:highlight w:val="lightGray"/>
          <w:lang w:val="en-US"/>
        </w:rPr>
        <w:t>Within each 80MHz, U-SIG is still duplicated in every non-punctured 20</w:t>
      </w:r>
      <w:r w:rsidR="00571D42" w:rsidRPr="00D0459D">
        <w:rPr>
          <w:szCs w:val="22"/>
          <w:highlight w:val="lightGray"/>
          <w:lang w:val="en-US"/>
        </w:rPr>
        <w:t xml:space="preserve"> </w:t>
      </w:r>
      <w:r w:rsidRPr="00D0459D">
        <w:rPr>
          <w:szCs w:val="22"/>
          <w:highlight w:val="lightGray"/>
          <w:lang w:val="en-US"/>
        </w:rPr>
        <w:t>MHz</w:t>
      </w:r>
      <w:r w:rsidR="00571D42" w:rsidRPr="00D0459D">
        <w:rPr>
          <w:szCs w:val="22"/>
          <w:highlight w:val="lightGray"/>
          <w:lang w:val="en-US"/>
        </w:rPr>
        <w:t>.</w:t>
      </w:r>
    </w:p>
    <w:p w14:paraId="227F22AE" w14:textId="50BE9494" w:rsidR="00DF6BDD" w:rsidRPr="00D0459D" w:rsidRDefault="00DF6BDD" w:rsidP="00DF7E01">
      <w:pPr>
        <w:pStyle w:val="ListParagraph"/>
        <w:numPr>
          <w:ilvl w:val="2"/>
          <w:numId w:val="37"/>
        </w:numPr>
        <w:jc w:val="both"/>
        <w:rPr>
          <w:szCs w:val="22"/>
          <w:highlight w:val="lightGray"/>
          <w:lang w:val="en-US"/>
        </w:rPr>
      </w:pPr>
      <w:r w:rsidRPr="00D0459D">
        <w:rPr>
          <w:szCs w:val="22"/>
          <w:highlight w:val="lightGray"/>
          <w:lang w:val="en-US"/>
        </w:rPr>
        <w:t>SST operation using TWT is one potential applicable scenario, other scenarios are TBD (Needs MAC discussion).</w:t>
      </w:r>
      <w:r w:rsidR="00C77BBE" w:rsidRPr="00D0459D">
        <w:rPr>
          <w:szCs w:val="22"/>
          <w:highlight w:val="lightGray"/>
          <w:lang w:val="en-US"/>
        </w:rPr>
        <w:t xml:space="preserve"> </w:t>
      </w:r>
    </w:p>
    <w:p w14:paraId="727B15C5" w14:textId="14461910" w:rsidR="00113304" w:rsidRPr="00BD2B7F" w:rsidRDefault="00113304" w:rsidP="00113304">
      <w:pPr>
        <w:jc w:val="both"/>
        <w:rPr>
          <w:lang w:val="en-US"/>
        </w:rPr>
      </w:pPr>
      <w:r w:rsidRPr="00D0459D">
        <w:rPr>
          <w:highlight w:val="lightGray"/>
          <w:lang w:val="en-US"/>
        </w:rPr>
        <w:t xml:space="preserve">[Motion 111, #SP0611-16, </w:t>
      </w:r>
      <w:sdt>
        <w:sdtPr>
          <w:rPr>
            <w:highlight w:val="lightGray"/>
            <w:lang w:val="en-US"/>
          </w:rPr>
          <w:id w:val="-1952930745"/>
          <w:citation/>
        </w:sdtPr>
        <w:sdtEndPr/>
        <w:sdtContent>
          <w:r w:rsidRPr="00D0459D">
            <w:rPr>
              <w:highlight w:val="lightGray"/>
              <w:lang w:val="en-US"/>
            </w:rPr>
            <w:fldChar w:fldCharType="begin"/>
          </w:r>
          <w:r w:rsidRPr="00D0459D">
            <w:rPr>
              <w:highlight w:val="lightGray"/>
              <w:lang w:val="en-US"/>
            </w:rPr>
            <w:instrText xml:space="preserve"> CITATION 19_1755r4 \l 1033 </w:instrText>
          </w:r>
          <w:r w:rsidRPr="00D0459D">
            <w:rPr>
              <w:highlight w:val="lightGray"/>
              <w:lang w:val="en-US"/>
            </w:rPr>
            <w:fldChar w:fldCharType="separate"/>
          </w:r>
          <w:r w:rsidR="00860E27" w:rsidRPr="00860E27">
            <w:rPr>
              <w:noProof/>
              <w:highlight w:val="lightGray"/>
              <w:lang w:val="en-US"/>
            </w:rPr>
            <w:t>[9]</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715031473"/>
          <w:citation/>
        </w:sdtPr>
        <w:sdtEndPr/>
        <w:sdtContent>
          <w:r w:rsidRPr="00D0459D">
            <w:rPr>
              <w:highlight w:val="lightGray"/>
              <w:lang w:val="en-US"/>
            </w:rPr>
            <w:fldChar w:fldCharType="begin"/>
          </w:r>
          <w:r w:rsidRPr="00D0459D">
            <w:rPr>
              <w:highlight w:val="lightGray"/>
              <w:lang w:val="en-US"/>
            </w:rPr>
            <w:instrText xml:space="preserve"> CITATION 20_0380r0 \l 1033 </w:instrText>
          </w:r>
          <w:r w:rsidRPr="00D0459D">
            <w:rPr>
              <w:highlight w:val="lightGray"/>
              <w:lang w:val="en-US"/>
            </w:rPr>
            <w:fldChar w:fldCharType="separate"/>
          </w:r>
          <w:r w:rsidR="00860E27" w:rsidRPr="00860E27">
            <w:rPr>
              <w:noProof/>
              <w:highlight w:val="lightGray"/>
              <w:lang w:val="en-US"/>
            </w:rPr>
            <w:t>[51]</w:t>
          </w:r>
          <w:r w:rsidRPr="00D0459D">
            <w:rPr>
              <w:highlight w:val="lightGray"/>
              <w:lang w:val="en-US"/>
            </w:rPr>
            <w:fldChar w:fldCharType="end"/>
          </w:r>
        </w:sdtContent>
      </w:sdt>
      <w:r w:rsidRPr="00D0459D">
        <w:rPr>
          <w:highlight w:val="lightGray"/>
          <w:lang w:val="en-US"/>
        </w:rPr>
        <w:t>]</w:t>
      </w:r>
    </w:p>
    <w:p w14:paraId="0EBFB5BC" w14:textId="77777777" w:rsidR="009D3B50" w:rsidRPr="00BD2B7F" w:rsidRDefault="009D3B50" w:rsidP="006C2E30">
      <w:pPr>
        <w:pStyle w:val="Heading3"/>
      </w:pPr>
      <w:bookmarkStart w:id="371" w:name="_Toc47082039"/>
      <w:r w:rsidRPr="00BD2B7F">
        <w:t>EHT-SIG</w:t>
      </w:r>
      <w:bookmarkEnd w:id="371"/>
    </w:p>
    <w:p w14:paraId="6BABAA70" w14:textId="77777777" w:rsidR="001E7183" w:rsidRPr="00D0459D" w:rsidRDefault="001E7183" w:rsidP="0016041E">
      <w:pPr>
        <w:jc w:val="both"/>
        <w:rPr>
          <w:highlight w:val="lightGray"/>
          <w:lang w:val="en-US"/>
        </w:rPr>
      </w:pPr>
      <w:r w:rsidRPr="00D0459D">
        <w:rPr>
          <w:highlight w:val="lightGray"/>
          <w:lang w:val="en-US"/>
        </w:rPr>
        <w:t>There shall be a variable MCS and variable length EHT-SIG, immediately after the U-SIG, in an EHT PPDU sent to multiple users.</w:t>
      </w:r>
    </w:p>
    <w:p w14:paraId="33B683EC" w14:textId="77777777" w:rsidR="001E7183" w:rsidRPr="00D0459D" w:rsidRDefault="001E7183" w:rsidP="0016041E">
      <w:pPr>
        <w:jc w:val="both"/>
        <w:rPr>
          <w:highlight w:val="lightGray"/>
          <w:lang w:val="en-US"/>
        </w:rPr>
      </w:pPr>
      <w:r w:rsidRPr="00D0459D">
        <w:rPr>
          <w:highlight w:val="lightGray"/>
          <w:lang w:val="en-US"/>
        </w:rPr>
        <w:t xml:space="preserve">[Motion 43, </w:t>
      </w:r>
      <w:sdt>
        <w:sdtPr>
          <w:rPr>
            <w:highlight w:val="lightGray"/>
            <w:lang w:val="en-US"/>
          </w:rPr>
          <w:id w:val="-401209767"/>
          <w:citation/>
        </w:sdtPr>
        <w:sdtEnd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860E27" w:rsidRPr="00860E27">
            <w:rPr>
              <w:noProof/>
              <w:highlight w:val="lightGray"/>
              <w:lang w:val="en-US"/>
            </w:rPr>
            <w:t>[3]</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529417755"/>
          <w:citation/>
        </w:sdtPr>
        <w:sdtEndPr/>
        <w:sdtContent>
          <w:r w:rsidRPr="00D0459D">
            <w:rPr>
              <w:highlight w:val="lightGray"/>
              <w:lang w:val="en-US"/>
            </w:rPr>
            <w:fldChar w:fldCharType="begin"/>
          </w:r>
          <w:r w:rsidRPr="00D0459D">
            <w:rPr>
              <w:highlight w:val="lightGray"/>
              <w:lang w:val="en-US"/>
            </w:rPr>
            <w:instrText xml:space="preserve"> CITATION 19_1870r4 \l 1033 </w:instrText>
          </w:r>
          <w:r w:rsidRPr="00D0459D">
            <w:rPr>
              <w:highlight w:val="lightGray"/>
              <w:lang w:val="en-US"/>
            </w:rPr>
            <w:fldChar w:fldCharType="separate"/>
          </w:r>
          <w:r w:rsidR="00860E27" w:rsidRPr="00860E27">
            <w:rPr>
              <w:noProof/>
              <w:highlight w:val="lightGray"/>
              <w:lang w:val="en-US"/>
            </w:rPr>
            <w:t>[41]</w:t>
          </w:r>
          <w:r w:rsidRPr="00D0459D">
            <w:rPr>
              <w:highlight w:val="lightGray"/>
              <w:lang w:val="en-US"/>
            </w:rPr>
            <w:fldChar w:fldCharType="end"/>
          </w:r>
        </w:sdtContent>
      </w:sdt>
      <w:r w:rsidRPr="00D0459D">
        <w:rPr>
          <w:highlight w:val="lightGray"/>
          <w:lang w:val="en-US"/>
        </w:rPr>
        <w:t>]</w:t>
      </w:r>
    </w:p>
    <w:p w14:paraId="7BEFCAAC" w14:textId="77777777" w:rsidR="00862575" w:rsidRPr="00D0459D" w:rsidRDefault="00862575" w:rsidP="0016041E">
      <w:pPr>
        <w:jc w:val="both"/>
        <w:rPr>
          <w:highlight w:val="lightGray"/>
          <w:lang w:val="en-US"/>
        </w:rPr>
      </w:pPr>
    </w:p>
    <w:p w14:paraId="393F35CD" w14:textId="77777777" w:rsidR="00862575" w:rsidRPr="00D0459D" w:rsidRDefault="00862575" w:rsidP="0016041E">
      <w:pPr>
        <w:jc w:val="both"/>
        <w:rPr>
          <w:highlight w:val="lightGray"/>
          <w:lang w:val="en-US"/>
        </w:rPr>
      </w:pPr>
      <w:r w:rsidRPr="00D0459D">
        <w:rPr>
          <w:highlight w:val="lightGray"/>
          <w:lang w:val="en-US"/>
        </w:rPr>
        <w:t>The EHT-SIG (immediately after the U-SIG) in an EHT PPDU sent to multiple users shall have a common field and user-specific field(s).</w:t>
      </w:r>
    </w:p>
    <w:p w14:paraId="48FFC320" w14:textId="77777777" w:rsidR="00862575" w:rsidRPr="00D0459D" w:rsidRDefault="00862575" w:rsidP="00486858">
      <w:pPr>
        <w:pStyle w:val="ListParagraph"/>
        <w:numPr>
          <w:ilvl w:val="0"/>
          <w:numId w:val="11"/>
        </w:numPr>
        <w:jc w:val="both"/>
        <w:rPr>
          <w:highlight w:val="lightGray"/>
          <w:lang w:val="en-US"/>
        </w:rPr>
      </w:pPr>
      <w:r w:rsidRPr="00D0459D">
        <w:rPr>
          <w:highlight w:val="lightGray"/>
          <w:lang w:val="en-US"/>
        </w:rPr>
        <w:t>Special case compressed modes (e.g., full BW MU-MIMO) are TBD.</w:t>
      </w:r>
    </w:p>
    <w:p w14:paraId="16ED91AC" w14:textId="77777777" w:rsidR="00862575" w:rsidRPr="00BD2B7F" w:rsidRDefault="00862575" w:rsidP="0016041E">
      <w:pPr>
        <w:jc w:val="both"/>
        <w:rPr>
          <w:lang w:val="en-US"/>
        </w:rPr>
      </w:pPr>
      <w:r w:rsidRPr="00D0459D">
        <w:rPr>
          <w:highlight w:val="lightGray"/>
          <w:lang w:val="en-US"/>
        </w:rPr>
        <w:t xml:space="preserve">[Motion 44, </w:t>
      </w:r>
      <w:sdt>
        <w:sdtPr>
          <w:rPr>
            <w:highlight w:val="lightGray"/>
            <w:lang w:val="en-US"/>
          </w:rPr>
          <w:id w:val="1084645500"/>
          <w:citation/>
        </w:sdtPr>
        <w:sdtEnd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860E27" w:rsidRPr="00860E27">
            <w:rPr>
              <w:noProof/>
              <w:highlight w:val="lightGray"/>
              <w:lang w:val="en-US"/>
            </w:rPr>
            <w:t>[3]</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999068923"/>
          <w:citation/>
        </w:sdtPr>
        <w:sdtEndPr/>
        <w:sdtContent>
          <w:r w:rsidRPr="00D0459D">
            <w:rPr>
              <w:highlight w:val="lightGray"/>
              <w:lang w:val="en-US"/>
            </w:rPr>
            <w:fldChar w:fldCharType="begin"/>
          </w:r>
          <w:r w:rsidRPr="00D0459D">
            <w:rPr>
              <w:highlight w:val="lightGray"/>
              <w:lang w:val="en-US"/>
            </w:rPr>
            <w:instrText xml:space="preserve"> CITATION 19_1870r4 \l 1033 </w:instrText>
          </w:r>
          <w:r w:rsidRPr="00D0459D">
            <w:rPr>
              <w:highlight w:val="lightGray"/>
              <w:lang w:val="en-US"/>
            </w:rPr>
            <w:fldChar w:fldCharType="separate"/>
          </w:r>
          <w:r w:rsidR="00860E27" w:rsidRPr="00860E27">
            <w:rPr>
              <w:noProof/>
              <w:highlight w:val="lightGray"/>
              <w:lang w:val="en-US"/>
            </w:rPr>
            <w:t>[41]</w:t>
          </w:r>
          <w:r w:rsidRPr="00D0459D">
            <w:rPr>
              <w:highlight w:val="lightGray"/>
              <w:lang w:val="en-US"/>
            </w:rPr>
            <w:fldChar w:fldCharType="end"/>
          </w:r>
        </w:sdtContent>
      </w:sdt>
      <w:r w:rsidRPr="00D0459D">
        <w:rPr>
          <w:highlight w:val="lightGray"/>
          <w:lang w:val="en-US"/>
        </w:rPr>
        <w:t>]</w:t>
      </w:r>
    </w:p>
    <w:p w14:paraId="16F4BECF" w14:textId="77777777" w:rsidR="00D124CF" w:rsidRDefault="00D124CF" w:rsidP="00D124CF">
      <w:pPr>
        <w:jc w:val="both"/>
        <w:rPr>
          <w:b/>
        </w:rPr>
      </w:pPr>
    </w:p>
    <w:p w14:paraId="3A3D6DA2" w14:textId="08D5A64D" w:rsidR="00D124CF" w:rsidRPr="00D4528B" w:rsidRDefault="00D124CF" w:rsidP="00D124CF">
      <w:pPr>
        <w:jc w:val="both"/>
        <w:rPr>
          <w:szCs w:val="22"/>
          <w:highlight w:val="green"/>
        </w:rPr>
      </w:pPr>
      <w:r w:rsidRPr="00D4528B">
        <w:rPr>
          <w:b/>
          <w:highlight w:val="green"/>
        </w:rPr>
        <w:t>Straw poll #107</w:t>
      </w:r>
    </w:p>
    <w:p w14:paraId="61A3BFD5" w14:textId="645C6A23" w:rsidR="00D124CF" w:rsidRPr="00D4528B" w:rsidRDefault="00D124CF" w:rsidP="00D124CF">
      <w:pPr>
        <w:jc w:val="both"/>
        <w:rPr>
          <w:szCs w:val="22"/>
          <w:highlight w:val="green"/>
        </w:rPr>
      </w:pPr>
      <w:del w:id="372" w:author="Edward Au" w:date="2020-07-23T13:59:00Z">
        <w:r w:rsidRPr="00D4528B" w:rsidDel="00856510">
          <w:rPr>
            <w:szCs w:val="22"/>
            <w:highlight w:val="green"/>
          </w:rPr>
          <w:delText>Do you agree that t</w:delText>
        </w:r>
      </w:del>
      <w:ins w:id="373" w:author="Edward Au" w:date="2020-07-23T13:59:00Z">
        <w:r w:rsidR="00856510" w:rsidRPr="00D4528B">
          <w:rPr>
            <w:szCs w:val="22"/>
            <w:highlight w:val="green"/>
          </w:rPr>
          <w:t>T</w:t>
        </w:r>
      </w:ins>
      <w:r w:rsidRPr="00D4528B">
        <w:rPr>
          <w:szCs w:val="22"/>
          <w:highlight w:val="green"/>
        </w:rPr>
        <w:t>he common field of EHT SIG in EHT PPDU that is sent to multiple user includes the CRC and tail bits</w:t>
      </w:r>
      <w:del w:id="374" w:author="Edward Au" w:date="2020-07-23T13:59:00Z">
        <w:r w:rsidRPr="00D4528B" w:rsidDel="00856510">
          <w:rPr>
            <w:szCs w:val="22"/>
            <w:highlight w:val="green"/>
          </w:rPr>
          <w:delText xml:space="preserve">? </w:delText>
        </w:r>
      </w:del>
      <w:ins w:id="375" w:author="Edward Au" w:date="2020-07-23T13:59:00Z">
        <w:r w:rsidR="00856510" w:rsidRPr="00D4528B">
          <w:rPr>
            <w:szCs w:val="22"/>
            <w:highlight w:val="green"/>
          </w:rPr>
          <w:t xml:space="preserve">. </w:t>
        </w:r>
      </w:ins>
    </w:p>
    <w:p w14:paraId="6203425E" w14:textId="77777777" w:rsidR="00D124CF" w:rsidRPr="00D4528B" w:rsidRDefault="00D124CF" w:rsidP="00D124CF">
      <w:pPr>
        <w:pStyle w:val="ListParagraph"/>
        <w:numPr>
          <w:ilvl w:val="0"/>
          <w:numId w:val="102"/>
        </w:numPr>
        <w:jc w:val="both"/>
        <w:rPr>
          <w:szCs w:val="22"/>
          <w:highlight w:val="green"/>
        </w:rPr>
      </w:pPr>
      <w:r w:rsidRPr="00D4528B">
        <w:rPr>
          <w:szCs w:val="22"/>
          <w:highlight w:val="green"/>
        </w:rPr>
        <w:t>The number of bits for CRC is TBD.</w:t>
      </w:r>
    </w:p>
    <w:p w14:paraId="3215F0E2" w14:textId="77777777" w:rsidR="00D124CF" w:rsidRPr="00D4528B" w:rsidRDefault="00D124CF" w:rsidP="00D124CF">
      <w:pPr>
        <w:pStyle w:val="ListParagraph"/>
        <w:numPr>
          <w:ilvl w:val="0"/>
          <w:numId w:val="102"/>
        </w:numPr>
        <w:jc w:val="both"/>
        <w:rPr>
          <w:szCs w:val="22"/>
          <w:highlight w:val="green"/>
        </w:rPr>
      </w:pPr>
      <w:r w:rsidRPr="00D4528B">
        <w:rPr>
          <w:szCs w:val="22"/>
          <w:highlight w:val="green"/>
        </w:rPr>
        <w:t xml:space="preserve">The number of tail bits is 6. </w:t>
      </w:r>
    </w:p>
    <w:p w14:paraId="6E65C6E2" w14:textId="3AFDF6E0" w:rsidR="00D124CF" w:rsidRPr="00D4528B" w:rsidRDefault="00D124CF" w:rsidP="00D124CF">
      <w:pPr>
        <w:pStyle w:val="ListParagraph"/>
        <w:numPr>
          <w:ilvl w:val="0"/>
          <w:numId w:val="102"/>
        </w:numPr>
        <w:jc w:val="both"/>
        <w:rPr>
          <w:szCs w:val="22"/>
          <w:highlight w:val="green"/>
        </w:rPr>
      </w:pPr>
      <w:r w:rsidRPr="00D4528B">
        <w:rPr>
          <w:szCs w:val="22"/>
          <w:highlight w:val="green"/>
        </w:rPr>
        <w:t xml:space="preserve">The configuration of the common field is TBD.  </w:t>
      </w:r>
      <w:r w:rsidRPr="00D4528B">
        <w:rPr>
          <w:b/>
          <w:i/>
          <w:highlight w:val="green"/>
        </w:rPr>
        <w:t>[#SP107]</w:t>
      </w:r>
    </w:p>
    <w:p w14:paraId="565C4832" w14:textId="6AEBEF7D" w:rsidR="00D124CF" w:rsidRPr="00D4528B" w:rsidRDefault="00D124CF" w:rsidP="00D124CF">
      <w:pPr>
        <w:jc w:val="both"/>
        <w:rPr>
          <w:szCs w:val="22"/>
          <w:highlight w:val="green"/>
        </w:rPr>
      </w:pPr>
      <w:r w:rsidRPr="00D4528B">
        <w:rPr>
          <w:szCs w:val="22"/>
          <w:highlight w:val="green"/>
        </w:rPr>
        <w:t>[20/930r1 (Consideration on User-specific field in EHT-SIG, Dongguk Lim, LGE), SP#1, Y/N/A: 41/3/7]</w:t>
      </w:r>
    </w:p>
    <w:p w14:paraId="1F316B9F" w14:textId="77777777" w:rsidR="00D124CF" w:rsidRPr="00D4528B" w:rsidRDefault="00D124CF" w:rsidP="00D124CF">
      <w:pPr>
        <w:jc w:val="both"/>
        <w:rPr>
          <w:szCs w:val="22"/>
          <w:highlight w:val="green"/>
        </w:rPr>
      </w:pPr>
    </w:p>
    <w:p w14:paraId="45FA802A" w14:textId="36A09055" w:rsidR="00D124CF" w:rsidRPr="00D4528B" w:rsidRDefault="00D124CF" w:rsidP="00D124CF">
      <w:pPr>
        <w:jc w:val="both"/>
        <w:rPr>
          <w:szCs w:val="22"/>
          <w:highlight w:val="green"/>
        </w:rPr>
      </w:pPr>
      <w:r w:rsidRPr="00D4528B">
        <w:rPr>
          <w:b/>
          <w:szCs w:val="22"/>
          <w:highlight w:val="green"/>
        </w:rPr>
        <w:t>Straw poll #108</w:t>
      </w:r>
    </w:p>
    <w:p w14:paraId="695C48F2" w14:textId="62E5DB7F" w:rsidR="00D124CF" w:rsidRPr="00D4528B" w:rsidRDefault="00D124CF" w:rsidP="00D124CF">
      <w:pPr>
        <w:jc w:val="both"/>
        <w:rPr>
          <w:szCs w:val="22"/>
          <w:highlight w:val="green"/>
        </w:rPr>
      </w:pPr>
      <w:del w:id="376" w:author="Edward Au" w:date="2020-07-23T13:59:00Z">
        <w:r w:rsidRPr="00D4528B" w:rsidDel="00856510">
          <w:rPr>
            <w:szCs w:val="22"/>
            <w:highlight w:val="green"/>
          </w:rPr>
          <w:delText>Do you agree that t</w:delText>
        </w:r>
      </w:del>
      <w:ins w:id="377" w:author="Edward Au" w:date="2020-07-23T13:59:00Z">
        <w:r w:rsidR="00856510" w:rsidRPr="00D4528B">
          <w:rPr>
            <w:szCs w:val="22"/>
            <w:highlight w:val="green"/>
          </w:rPr>
          <w:t>T</w:t>
        </w:r>
      </w:ins>
      <w:r w:rsidRPr="00D4528B">
        <w:rPr>
          <w:szCs w:val="22"/>
          <w:highlight w:val="green"/>
        </w:rPr>
        <w:t>he user-specific field of EHT SIG in EHT PPDU that is sent to multiple user consists of the user block field(s) that is made up of 2 user fields except for the last user block</w:t>
      </w:r>
      <w:del w:id="378" w:author="Edward Au" w:date="2020-07-23T13:59:00Z">
        <w:r w:rsidRPr="00D4528B" w:rsidDel="00856510">
          <w:rPr>
            <w:szCs w:val="22"/>
            <w:highlight w:val="green"/>
          </w:rPr>
          <w:delText>?</w:delText>
        </w:r>
      </w:del>
      <w:ins w:id="379" w:author="Edward Au" w:date="2020-07-23T13:59:00Z">
        <w:r w:rsidR="00856510" w:rsidRPr="00D4528B">
          <w:rPr>
            <w:szCs w:val="22"/>
            <w:highlight w:val="green"/>
          </w:rPr>
          <w:t>.</w:t>
        </w:r>
      </w:ins>
    </w:p>
    <w:p w14:paraId="1467672D" w14:textId="77777777" w:rsidR="00D124CF" w:rsidRPr="00D4528B" w:rsidRDefault="00D124CF" w:rsidP="00D124CF">
      <w:pPr>
        <w:pStyle w:val="ListParagraph"/>
        <w:numPr>
          <w:ilvl w:val="0"/>
          <w:numId w:val="103"/>
        </w:numPr>
        <w:rPr>
          <w:szCs w:val="22"/>
          <w:highlight w:val="green"/>
        </w:rPr>
      </w:pPr>
      <w:r w:rsidRPr="00D4528B">
        <w:rPr>
          <w:szCs w:val="22"/>
          <w:highlight w:val="green"/>
        </w:rPr>
        <w:t xml:space="preserve">The last user block may have one or two user field(s). </w:t>
      </w:r>
    </w:p>
    <w:p w14:paraId="5DEDD51B" w14:textId="2EC2BDA4" w:rsidR="00D124CF" w:rsidRPr="00D4528B" w:rsidRDefault="00D124CF" w:rsidP="00D124CF">
      <w:pPr>
        <w:pStyle w:val="ListParagraph"/>
        <w:numPr>
          <w:ilvl w:val="0"/>
          <w:numId w:val="103"/>
        </w:numPr>
        <w:jc w:val="both"/>
        <w:rPr>
          <w:szCs w:val="22"/>
          <w:highlight w:val="green"/>
        </w:rPr>
      </w:pPr>
      <w:r w:rsidRPr="00D4528B">
        <w:rPr>
          <w:szCs w:val="22"/>
          <w:highlight w:val="green"/>
        </w:rPr>
        <w:t xml:space="preserve">The user block field includes the CRC and tail bits.  The number of bits for CRC is 4. The number of tail bits is 6.  </w:t>
      </w:r>
      <w:r w:rsidRPr="00D4528B">
        <w:rPr>
          <w:b/>
          <w:i/>
          <w:szCs w:val="22"/>
          <w:highlight w:val="green"/>
        </w:rPr>
        <w:t>[#SP108]</w:t>
      </w:r>
    </w:p>
    <w:p w14:paraId="33B71ACE" w14:textId="0C85D968" w:rsidR="00D124CF" w:rsidRPr="005E0A73" w:rsidRDefault="00D124CF" w:rsidP="00D124CF">
      <w:pPr>
        <w:jc w:val="both"/>
        <w:rPr>
          <w:szCs w:val="22"/>
        </w:rPr>
      </w:pPr>
      <w:r w:rsidRPr="00D4528B">
        <w:rPr>
          <w:szCs w:val="22"/>
          <w:highlight w:val="green"/>
        </w:rPr>
        <w:t>[20/930r1 (Consideration on User-specific field in EHT-SIG, Dongguk Lim, LGE), SP#2, Y/N/A: 44/0/6]</w:t>
      </w:r>
    </w:p>
    <w:p w14:paraId="39C53E20" w14:textId="77777777" w:rsidR="00D124CF" w:rsidRDefault="00D124CF" w:rsidP="0016041E">
      <w:pPr>
        <w:jc w:val="both"/>
        <w:rPr>
          <w:highlight w:val="lightGray"/>
          <w:lang w:val="en-US"/>
        </w:rPr>
      </w:pPr>
    </w:p>
    <w:p w14:paraId="2FF0AA19" w14:textId="451A0ED5" w:rsidR="00020531" w:rsidRPr="00D4528B" w:rsidRDefault="00020531" w:rsidP="00020531">
      <w:pPr>
        <w:jc w:val="both"/>
        <w:rPr>
          <w:szCs w:val="22"/>
          <w:highlight w:val="green"/>
        </w:rPr>
      </w:pPr>
      <w:r w:rsidRPr="00D4528B">
        <w:rPr>
          <w:b/>
          <w:szCs w:val="22"/>
          <w:highlight w:val="green"/>
        </w:rPr>
        <w:t>Straw poll #120</w:t>
      </w:r>
    </w:p>
    <w:p w14:paraId="3EBA548D" w14:textId="0E0A9995" w:rsidR="00020531" w:rsidRPr="00D4528B" w:rsidRDefault="00020531" w:rsidP="00020531">
      <w:pPr>
        <w:jc w:val="both"/>
        <w:rPr>
          <w:szCs w:val="22"/>
          <w:highlight w:val="green"/>
        </w:rPr>
      </w:pPr>
      <w:del w:id="380" w:author="Edward Au" w:date="2020-07-23T13:59:00Z">
        <w:r w:rsidRPr="00D4528B" w:rsidDel="00856510">
          <w:rPr>
            <w:szCs w:val="22"/>
            <w:highlight w:val="green"/>
          </w:rPr>
          <w:delText>Do you agree that t</w:delText>
        </w:r>
      </w:del>
      <w:ins w:id="381" w:author="Edward Au" w:date="2020-07-23T13:59:00Z">
        <w:r w:rsidR="00856510" w:rsidRPr="00D4528B">
          <w:rPr>
            <w:szCs w:val="22"/>
            <w:highlight w:val="green"/>
          </w:rPr>
          <w:t>T</w:t>
        </w:r>
      </w:ins>
      <w:r w:rsidRPr="00D4528B">
        <w:rPr>
          <w:szCs w:val="22"/>
          <w:highlight w:val="green"/>
        </w:rPr>
        <w:t>he user field in EHT PPDU that is sent to multiple user includes the subfield that indicates the number of spatial streams for each user</w:t>
      </w:r>
      <w:del w:id="382" w:author="Edward Au" w:date="2020-07-23T13:59:00Z">
        <w:r w:rsidRPr="00D4528B" w:rsidDel="00856510">
          <w:rPr>
            <w:szCs w:val="22"/>
            <w:highlight w:val="green"/>
          </w:rPr>
          <w:delText>?</w:delText>
        </w:r>
      </w:del>
      <w:ins w:id="383" w:author="Edward Au" w:date="2020-07-23T13:59:00Z">
        <w:r w:rsidR="00856510" w:rsidRPr="00D4528B">
          <w:rPr>
            <w:szCs w:val="22"/>
            <w:highlight w:val="green"/>
          </w:rPr>
          <w:t>.</w:t>
        </w:r>
      </w:ins>
    </w:p>
    <w:p w14:paraId="0D4A8C67" w14:textId="77777777" w:rsidR="00020531" w:rsidRPr="00D4528B" w:rsidRDefault="00020531" w:rsidP="001519DC">
      <w:pPr>
        <w:pStyle w:val="ListParagraph"/>
        <w:numPr>
          <w:ilvl w:val="0"/>
          <w:numId w:val="118"/>
        </w:numPr>
        <w:jc w:val="both"/>
        <w:rPr>
          <w:szCs w:val="22"/>
          <w:highlight w:val="green"/>
        </w:rPr>
      </w:pPr>
      <w:r w:rsidRPr="00D4528B">
        <w:rPr>
          <w:szCs w:val="22"/>
          <w:highlight w:val="green"/>
        </w:rPr>
        <w:t>For MU-MIMO allocation</w:t>
      </w:r>
    </w:p>
    <w:p w14:paraId="7FF90376" w14:textId="77777777" w:rsidR="00020531" w:rsidRPr="00D4528B" w:rsidRDefault="00020531" w:rsidP="001519DC">
      <w:pPr>
        <w:pStyle w:val="ListParagraph"/>
        <w:numPr>
          <w:ilvl w:val="1"/>
          <w:numId w:val="118"/>
        </w:numPr>
        <w:jc w:val="both"/>
        <w:rPr>
          <w:szCs w:val="22"/>
          <w:highlight w:val="green"/>
        </w:rPr>
      </w:pPr>
      <w:r w:rsidRPr="00D4528B">
        <w:rPr>
          <w:szCs w:val="22"/>
          <w:highlight w:val="green"/>
        </w:rPr>
        <w:t xml:space="preserve">Spatial Configuration </w:t>
      </w:r>
    </w:p>
    <w:p w14:paraId="0F06C0FA" w14:textId="611C40FA" w:rsidR="00020531" w:rsidRPr="00D4528B" w:rsidRDefault="00020531" w:rsidP="001519DC">
      <w:pPr>
        <w:pStyle w:val="ListParagraph"/>
        <w:numPr>
          <w:ilvl w:val="2"/>
          <w:numId w:val="118"/>
        </w:numPr>
        <w:jc w:val="both"/>
        <w:rPr>
          <w:szCs w:val="22"/>
          <w:highlight w:val="green"/>
        </w:rPr>
      </w:pPr>
      <w:r w:rsidRPr="00D4528B">
        <w:rPr>
          <w:szCs w:val="22"/>
          <w:highlight w:val="green"/>
        </w:rPr>
        <w:t>Indicates the number of spatial streams for a user in MU-MIMO allocation</w:t>
      </w:r>
      <w:ins w:id="384" w:author="Edward Au" w:date="2020-07-23T14:00:00Z">
        <w:r w:rsidR="00856510" w:rsidRPr="00D4528B">
          <w:rPr>
            <w:szCs w:val="22"/>
            <w:highlight w:val="green"/>
          </w:rPr>
          <w:t>.</w:t>
        </w:r>
      </w:ins>
    </w:p>
    <w:p w14:paraId="1125FB15" w14:textId="77777777" w:rsidR="00020531" w:rsidRPr="00D4528B" w:rsidRDefault="00020531" w:rsidP="001519DC">
      <w:pPr>
        <w:pStyle w:val="ListParagraph"/>
        <w:numPr>
          <w:ilvl w:val="0"/>
          <w:numId w:val="118"/>
        </w:numPr>
        <w:jc w:val="both"/>
        <w:rPr>
          <w:szCs w:val="22"/>
          <w:highlight w:val="green"/>
        </w:rPr>
      </w:pPr>
      <w:r w:rsidRPr="00D4528B">
        <w:rPr>
          <w:szCs w:val="22"/>
          <w:highlight w:val="green"/>
        </w:rPr>
        <w:t>For non-MU-MIMO allocation</w:t>
      </w:r>
    </w:p>
    <w:p w14:paraId="5E91CB18" w14:textId="129065CD" w:rsidR="00020531" w:rsidRPr="00D4528B" w:rsidRDefault="00020531" w:rsidP="001519DC">
      <w:pPr>
        <w:pStyle w:val="ListParagraph"/>
        <w:numPr>
          <w:ilvl w:val="1"/>
          <w:numId w:val="118"/>
        </w:numPr>
        <w:jc w:val="both"/>
        <w:rPr>
          <w:szCs w:val="22"/>
          <w:highlight w:val="green"/>
        </w:rPr>
      </w:pPr>
      <w:r w:rsidRPr="00D4528B">
        <w:rPr>
          <w:szCs w:val="22"/>
          <w:highlight w:val="green"/>
        </w:rPr>
        <w:t xml:space="preserve">NSTS  </w:t>
      </w:r>
      <w:r w:rsidRPr="00D4528B">
        <w:rPr>
          <w:b/>
          <w:i/>
          <w:szCs w:val="22"/>
          <w:highlight w:val="green"/>
        </w:rPr>
        <w:t>[#SP120]</w:t>
      </w:r>
    </w:p>
    <w:p w14:paraId="5A605C94" w14:textId="70427D16" w:rsidR="00020531" w:rsidRPr="00D4528B" w:rsidRDefault="00020531" w:rsidP="00020531">
      <w:pPr>
        <w:jc w:val="both"/>
        <w:rPr>
          <w:szCs w:val="22"/>
          <w:highlight w:val="green"/>
        </w:rPr>
      </w:pPr>
      <w:r w:rsidRPr="00D4528B">
        <w:rPr>
          <w:szCs w:val="22"/>
          <w:highlight w:val="green"/>
        </w:rPr>
        <w:t>[20/0930r3 (Consideration on User-specific field in EHT-SIG, Dongguk Lim, LGE), SP#3, Y/N/A: 71/1/12]</w:t>
      </w:r>
    </w:p>
    <w:p w14:paraId="0A88BFE5" w14:textId="77777777" w:rsidR="00020531" w:rsidRPr="00D4528B" w:rsidRDefault="00020531" w:rsidP="0016041E">
      <w:pPr>
        <w:jc w:val="both"/>
        <w:rPr>
          <w:highlight w:val="green"/>
          <w:lang w:val="en-US"/>
        </w:rPr>
      </w:pPr>
    </w:p>
    <w:p w14:paraId="5E28EF38" w14:textId="77777777" w:rsidR="001D2350" w:rsidRPr="00D4528B" w:rsidRDefault="001D2350" w:rsidP="001D2350">
      <w:pPr>
        <w:jc w:val="both"/>
        <w:rPr>
          <w:szCs w:val="22"/>
          <w:highlight w:val="green"/>
        </w:rPr>
      </w:pPr>
      <w:r w:rsidRPr="00D4528B">
        <w:rPr>
          <w:b/>
          <w:szCs w:val="22"/>
          <w:highlight w:val="green"/>
        </w:rPr>
        <w:t>Straw poll #122</w:t>
      </w:r>
    </w:p>
    <w:p w14:paraId="636E312D" w14:textId="6BA06FAB" w:rsidR="001D2350" w:rsidRPr="00D4528B" w:rsidRDefault="001D2350" w:rsidP="001D2350">
      <w:pPr>
        <w:jc w:val="both"/>
        <w:rPr>
          <w:szCs w:val="22"/>
          <w:highlight w:val="green"/>
        </w:rPr>
      </w:pPr>
      <w:del w:id="385" w:author="Edward Au" w:date="2020-07-23T14:00:00Z">
        <w:r w:rsidRPr="00D4528B" w:rsidDel="00856510">
          <w:rPr>
            <w:szCs w:val="22"/>
            <w:highlight w:val="green"/>
          </w:rPr>
          <w:delText>Do you agree that t</w:delText>
        </w:r>
      </w:del>
      <w:ins w:id="386" w:author="Edward Au" w:date="2020-07-23T14:00:00Z">
        <w:r w:rsidR="00856510" w:rsidRPr="00D4528B">
          <w:rPr>
            <w:szCs w:val="22"/>
            <w:highlight w:val="green"/>
          </w:rPr>
          <w:t>T</w:t>
        </w:r>
      </w:ins>
      <w:r w:rsidRPr="00D4528B">
        <w:rPr>
          <w:szCs w:val="22"/>
          <w:highlight w:val="green"/>
        </w:rPr>
        <w:t xml:space="preserve">he spatial configuration subfield of </w:t>
      </w:r>
      <w:ins w:id="387" w:author="Edward Au" w:date="2020-07-23T14:00:00Z">
        <w:r w:rsidR="00856510" w:rsidRPr="00D4528B">
          <w:rPr>
            <w:szCs w:val="22"/>
            <w:highlight w:val="green"/>
          </w:rPr>
          <w:t xml:space="preserve">the </w:t>
        </w:r>
      </w:ins>
      <w:r w:rsidRPr="00D4528B">
        <w:rPr>
          <w:szCs w:val="22"/>
          <w:highlight w:val="green"/>
        </w:rPr>
        <w:t>user field for MU-MIMO allocation consists of 6</w:t>
      </w:r>
      <w:ins w:id="388" w:author="Edward Au" w:date="2020-07-23T14:00:00Z">
        <w:r w:rsidR="00856510" w:rsidRPr="00D4528B">
          <w:rPr>
            <w:szCs w:val="22"/>
            <w:highlight w:val="green"/>
          </w:rPr>
          <w:t xml:space="preserve"> </w:t>
        </w:r>
      </w:ins>
      <w:r w:rsidRPr="00D4528B">
        <w:rPr>
          <w:szCs w:val="22"/>
          <w:highlight w:val="green"/>
        </w:rPr>
        <w:t>bits</w:t>
      </w:r>
      <w:del w:id="389" w:author="Edward Au" w:date="2020-07-23T14:00:00Z">
        <w:r w:rsidRPr="00D4528B" w:rsidDel="00856510">
          <w:rPr>
            <w:szCs w:val="22"/>
            <w:highlight w:val="green"/>
          </w:rPr>
          <w:delText>?</w:delText>
        </w:r>
      </w:del>
      <w:ins w:id="390" w:author="Edward Au" w:date="2020-07-23T14:00:00Z">
        <w:r w:rsidR="00856510" w:rsidRPr="00D4528B">
          <w:rPr>
            <w:szCs w:val="22"/>
            <w:highlight w:val="green"/>
          </w:rPr>
          <w:t>.</w:t>
        </w:r>
      </w:ins>
    </w:p>
    <w:p w14:paraId="15617287" w14:textId="77777777" w:rsidR="001D2350" w:rsidRPr="00D4528B" w:rsidRDefault="001D2350" w:rsidP="001D2350">
      <w:pPr>
        <w:jc w:val="both"/>
        <w:rPr>
          <w:b/>
          <w:i/>
          <w:szCs w:val="22"/>
          <w:highlight w:val="green"/>
        </w:rPr>
      </w:pPr>
      <w:r w:rsidRPr="00D4528B">
        <w:rPr>
          <w:b/>
          <w:i/>
          <w:szCs w:val="22"/>
          <w:highlight w:val="green"/>
        </w:rPr>
        <w:t>[#SP122]</w:t>
      </w:r>
    </w:p>
    <w:p w14:paraId="56735D17" w14:textId="77777777" w:rsidR="001D2350" w:rsidRPr="00D4528B" w:rsidRDefault="001D2350" w:rsidP="001D2350">
      <w:pPr>
        <w:jc w:val="both"/>
        <w:rPr>
          <w:b/>
          <w:i/>
          <w:szCs w:val="22"/>
          <w:highlight w:val="green"/>
        </w:rPr>
      </w:pPr>
      <w:r w:rsidRPr="00D4528B">
        <w:rPr>
          <w:szCs w:val="22"/>
          <w:highlight w:val="green"/>
        </w:rPr>
        <w:t>[20/0930r3 (Consideration on User-specific field in EHT-SIG, Dongguk Lim, LGE), SP#5, Y/N/A: 59/10/11]</w:t>
      </w:r>
    </w:p>
    <w:p w14:paraId="21E2CCD7" w14:textId="77777777" w:rsidR="001D2350" w:rsidRDefault="001D2350" w:rsidP="0016041E">
      <w:pPr>
        <w:jc w:val="both"/>
        <w:rPr>
          <w:highlight w:val="lightGray"/>
        </w:rPr>
      </w:pPr>
    </w:p>
    <w:p w14:paraId="08C6D82C" w14:textId="7AE09843" w:rsidR="001D2350" w:rsidRPr="00D4528B" w:rsidRDefault="001D2350" w:rsidP="001D2350">
      <w:pPr>
        <w:jc w:val="both"/>
        <w:rPr>
          <w:szCs w:val="22"/>
          <w:highlight w:val="green"/>
        </w:rPr>
      </w:pPr>
      <w:r w:rsidRPr="00D4528B">
        <w:rPr>
          <w:b/>
          <w:szCs w:val="22"/>
          <w:highlight w:val="green"/>
        </w:rPr>
        <w:t>Straw poll #123</w:t>
      </w:r>
    </w:p>
    <w:p w14:paraId="4F5FCDA6" w14:textId="49A00AC9" w:rsidR="001D2350" w:rsidRPr="00D4528B" w:rsidRDefault="001D2350" w:rsidP="001D2350">
      <w:pPr>
        <w:jc w:val="both"/>
        <w:rPr>
          <w:szCs w:val="22"/>
          <w:highlight w:val="green"/>
        </w:rPr>
      </w:pPr>
      <w:del w:id="391" w:author="Edward Au" w:date="2020-07-23T14:00:00Z">
        <w:r w:rsidRPr="00D4528B" w:rsidDel="00856510">
          <w:rPr>
            <w:bCs/>
            <w:highlight w:val="green"/>
          </w:rPr>
          <w:delText>Do you agree that t</w:delText>
        </w:r>
      </w:del>
      <w:ins w:id="392" w:author="Edward Au" w:date="2020-07-23T14:00:00Z">
        <w:r w:rsidR="00856510" w:rsidRPr="00D4528B">
          <w:rPr>
            <w:bCs/>
            <w:highlight w:val="green"/>
          </w:rPr>
          <w:t>T</w:t>
        </w:r>
      </w:ins>
      <w:r w:rsidRPr="00D4528B">
        <w:rPr>
          <w:bCs/>
          <w:highlight w:val="green"/>
        </w:rPr>
        <w:t>he spatial configuration subfield is defined as described in slide 17~19 of 20/0930r3</w:t>
      </w:r>
      <w:ins w:id="393" w:author="Edward Au" w:date="2020-07-23T14:00:00Z">
        <w:r w:rsidR="00856510" w:rsidRPr="00D4528B">
          <w:rPr>
            <w:bCs/>
            <w:highlight w:val="green"/>
          </w:rPr>
          <w:t>.</w:t>
        </w:r>
      </w:ins>
      <w:del w:id="394" w:author="Edward Au" w:date="2020-07-23T14:00:00Z">
        <w:r w:rsidRPr="00D4528B" w:rsidDel="00856510">
          <w:rPr>
            <w:bCs/>
            <w:highlight w:val="green"/>
          </w:rPr>
          <w:delText>?</w:delText>
        </w:r>
      </w:del>
      <w:r w:rsidRPr="00D4528B">
        <w:rPr>
          <w:bCs/>
          <w:highlight w:val="green"/>
        </w:rPr>
        <w:t xml:space="preserve"> </w:t>
      </w:r>
    </w:p>
    <w:p w14:paraId="296145F4" w14:textId="77777777" w:rsidR="001D2350" w:rsidRPr="00D4528B" w:rsidRDefault="001D2350" w:rsidP="001D2350">
      <w:pPr>
        <w:jc w:val="both"/>
        <w:rPr>
          <w:b/>
          <w:i/>
          <w:szCs w:val="22"/>
          <w:highlight w:val="green"/>
        </w:rPr>
      </w:pPr>
      <w:r w:rsidRPr="00D4528B">
        <w:rPr>
          <w:b/>
          <w:i/>
          <w:szCs w:val="22"/>
          <w:highlight w:val="green"/>
        </w:rPr>
        <w:lastRenderedPageBreak/>
        <w:t>[#SP123]</w:t>
      </w:r>
    </w:p>
    <w:p w14:paraId="13C563A8" w14:textId="77777777" w:rsidR="001D2350" w:rsidRPr="00D4528B" w:rsidRDefault="001D2350" w:rsidP="001D2350">
      <w:pPr>
        <w:jc w:val="both"/>
        <w:rPr>
          <w:szCs w:val="22"/>
          <w:highlight w:val="green"/>
        </w:rPr>
      </w:pPr>
      <w:r w:rsidRPr="00D4528B">
        <w:rPr>
          <w:szCs w:val="22"/>
          <w:highlight w:val="green"/>
        </w:rPr>
        <w:t>[20/0930r3 (Consideration on User-specific field in EHT-SIG, Dongguk Lim, LGE), SP#6, Y/N/A: 46/0/30]</w:t>
      </w:r>
    </w:p>
    <w:p w14:paraId="00E8F42B" w14:textId="77777777" w:rsidR="001D2350" w:rsidRPr="00D4528B" w:rsidRDefault="001D2350" w:rsidP="0016041E">
      <w:pPr>
        <w:jc w:val="both"/>
        <w:rPr>
          <w:highlight w:val="green"/>
        </w:rPr>
      </w:pPr>
    </w:p>
    <w:p w14:paraId="2A077DE6" w14:textId="7987FC21" w:rsidR="00BB57E8" w:rsidRPr="00D4528B" w:rsidRDefault="00BB57E8" w:rsidP="00BB57E8">
      <w:pPr>
        <w:jc w:val="both"/>
        <w:rPr>
          <w:szCs w:val="22"/>
          <w:highlight w:val="green"/>
        </w:rPr>
      </w:pPr>
      <w:r w:rsidRPr="00D4528B">
        <w:rPr>
          <w:b/>
          <w:szCs w:val="22"/>
          <w:highlight w:val="green"/>
        </w:rPr>
        <w:t>Straw poll #121</w:t>
      </w:r>
    </w:p>
    <w:p w14:paraId="017DAF92" w14:textId="4212675B" w:rsidR="00BB57E8" w:rsidRPr="00D4528B" w:rsidRDefault="00BB57E8" w:rsidP="00BB57E8">
      <w:pPr>
        <w:jc w:val="both"/>
        <w:rPr>
          <w:szCs w:val="22"/>
          <w:highlight w:val="green"/>
        </w:rPr>
      </w:pPr>
      <w:del w:id="395" w:author="Edward Au" w:date="2020-07-23T14:00:00Z">
        <w:r w:rsidRPr="00D4528B" w:rsidDel="00856510">
          <w:rPr>
            <w:bCs/>
            <w:highlight w:val="green"/>
          </w:rPr>
          <w:delText>Do you agree that t</w:delText>
        </w:r>
      </w:del>
      <w:ins w:id="396" w:author="Edward Au" w:date="2020-07-23T14:00:00Z">
        <w:r w:rsidR="00856510" w:rsidRPr="00D4528B">
          <w:rPr>
            <w:bCs/>
            <w:highlight w:val="green"/>
          </w:rPr>
          <w:t>T</w:t>
        </w:r>
      </w:ins>
      <w:r w:rsidRPr="00D4528B">
        <w:rPr>
          <w:bCs/>
          <w:highlight w:val="green"/>
        </w:rPr>
        <w:t xml:space="preserve">he Nsts subfield of </w:t>
      </w:r>
      <w:ins w:id="397" w:author="Edward Au" w:date="2020-07-23T14:00:00Z">
        <w:r w:rsidR="00856510" w:rsidRPr="00D4528B">
          <w:rPr>
            <w:bCs/>
            <w:highlight w:val="green"/>
          </w:rPr>
          <w:t xml:space="preserve">the </w:t>
        </w:r>
      </w:ins>
      <w:r w:rsidRPr="00D4528B">
        <w:rPr>
          <w:bCs/>
          <w:highlight w:val="green"/>
        </w:rPr>
        <w:t xml:space="preserve">user field for non-MU-MIMO allocation consist of </w:t>
      </w:r>
      <w:del w:id="398" w:author="Edward Au" w:date="2020-07-23T14:01:00Z">
        <w:r w:rsidRPr="00D4528B" w:rsidDel="00856510">
          <w:rPr>
            <w:bCs/>
            <w:highlight w:val="green"/>
          </w:rPr>
          <w:delText xml:space="preserve">four </w:delText>
        </w:r>
      </w:del>
      <w:ins w:id="399" w:author="Edward Au" w:date="2020-07-23T14:01:00Z">
        <w:r w:rsidR="00856510" w:rsidRPr="00D4528B">
          <w:rPr>
            <w:bCs/>
            <w:highlight w:val="green"/>
          </w:rPr>
          <w:t xml:space="preserve">4 </w:t>
        </w:r>
      </w:ins>
      <w:r w:rsidRPr="00D4528B">
        <w:rPr>
          <w:bCs/>
          <w:highlight w:val="green"/>
        </w:rPr>
        <w:t>bits and can indicate 1 to 16 streams</w:t>
      </w:r>
      <w:del w:id="400" w:author="Edward Au" w:date="2020-07-23T14:01:00Z">
        <w:r w:rsidRPr="00D4528B" w:rsidDel="00856510">
          <w:rPr>
            <w:bCs/>
            <w:highlight w:val="green"/>
          </w:rPr>
          <w:delText xml:space="preserve"> consists of 4bits</w:delText>
        </w:r>
      </w:del>
      <w:del w:id="401" w:author="Edward Au" w:date="2020-07-23T14:00:00Z">
        <w:r w:rsidRPr="00D4528B" w:rsidDel="00856510">
          <w:rPr>
            <w:bCs/>
            <w:highlight w:val="green"/>
          </w:rPr>
          <w:delText xml:space="preserve">? </w:delText>
        </w:r>
        <w:r w:rsidRPr="00D4528B" w:rsidDel="00856510">
          <w:rPr>
            <w:szCs w:val="22"/>
            <w:highlight w:val="green"/>
          </w:rPr>
          <w:delText xml:space="preserve"> </w:delText>
        </w:r>
      </w:del>
      <w:ins w:id="402" w:author="Edward Au" w:date="2020-07-23T14:00:00Z">
        <w:r w:rsidR="00856510" w:rsidRPr="00D4528B">
          <w:rPr>
            <w:bCs/>
            <w:highlight w:val="green"/>
          </w:rPr>
          <w:t xml:space="preserve">. </w:t>
        </w:r>
        <w:r w:rsidR="00856510" w:rsidRPr="00D4528B">
          <w:rPr>
            <w:szCs w:val="22"/>
            <w:highlight w:val="green"/>
          </w:rPr>
          <w:t xml:space="preserve"> </w:t>
        </w:r>
      </w:ins>
      <w:r w:rsidRPr="00D4528B">
        <w:rPr>
          <w:b/>
          <w:i/>
          <w:szCs w:val="22"/>
          <w:highlight w:val="green"/>
        </w:rPr>
        <w:t>[#SP121]</w:t>
      </w:r>
    </w:p>
    <w:p w14:paraId="5A32BBF2" w14:textId="1F4B0658" w:rsidR="00BB57E8" w:rsidRDefault="00BB57E8" w:rsidP="00BB57E8">
      <w:pPr>
        <w:jc w:val="both"/>
        <w:rPr>
          <w:szCs w:val="22"/>
        </w:rPr>
      </w:pPr>
      <w:r w:rsidRPr="00D4528B">
        <w:rPr>
          <w:szCs w:val="22"/>
          <w:highlight w:val="green"/>
        </w:rPr>
        <w:t>[20/0930r3 (Consideration on User-specific field in EHT-SIG, Dongguk Lim, LGE), SP#4, Y/N/A: 72/0/11]</w:t>
      </w:r>
    </w:p>
    <w:p w14:paraId="600F52AD" w14:textId="77777777" w:rsidR="00BB57E8" w:rsidRDefault="00BB57E8" w:rsidP="0016041E">
      <w:pPr>
        <w:jc w:val="both"/>
        <w:rPr>
          <w:highlight w:val="lightGray"/>
        </w:rPr>
      </w:pPr>
    </w:p>
    <w:p w14:paraId="42CF305E" w14:textId="77777777" w:rsidR="00E23B4D" w:rsidRPr="00D0459D" w:rsidRDefault="00E23B4D" w:rsidP="0016041E">
      <w:pPr>
        <w:jc w:val="both"/>
        <w:rPr>
          <w:highlight w:val="lightGray"/>
          <w:lang w:val="en-US"/>
        </w:rPr>
      </w:pPr>
      <w:r w:rsidRPr="00D0459D">
        <w:rPr>
          <w:highlight w:val="lightGray"/>
          <w:lang w:val="en-US"/>
        </w:rPr>
        <w:t>An RU Allocation subfield is present in the Common field of the EHT-SIG field of an EHT PPDU sent to multiple users.</w:t>
      </w:r>
    </w:p>
    <w:p w14:paraId="217F4B4F" w14:textId="77777777" w:rsidR="00E23B4D" w:rsidRPr="00D0459D" w:rsidRDefault="00E23B4D" w:rsidP="00486858">
      <w:pPr>
        <w:pStyle w:val="ListParagraph"/>
        <w:numPr>
          <w:ilvl w:val="0"/>
          <w:numId w:val="11"/>
        </w:numPr>
        <w:jc w:val="both"/>
        <w:rPr>
          <w:highlight w:val="lightGray"/>
          <w:lang w:val="en-US"/>
        </w:rPr>
      </w:pPr>
      <w:r w:rsidRPr="00D0459D">
        <w:rPr>
          <w:highlight w:val="lightGray"/>
          <w:lang w:val="en-US"/>
        </w:rPr>
        <w:t>Compressed modes are TBD.</w:t>
      </w:r>
    </w:p>
    <w:p w14:paraId="2B78E247" w14:textId="77777777" w:rsidR="00E23B4D" w:rsidRPr="00D0459D" w:rsidRDefault="00E23B4D" w:rsidP="00486858">
      <w:pPr>
        <w:pStyle w:val="ListParagraph"/>
        <w:numPr>
          <w:ilvl w:val="0"/>
          <w:numId w:val="11"/>
        </w:numPr>
        <w:jc w:val="both"/>
        <w:rPr>
          <w:highlight w:val="lightGray"/>
          <w:lang w:val="en-US"/>
        </w:rPr>
      </w:pPr>
      <w:r w:rsidRPr="00D0459D">
        <w:rPr>
          <w:highlight w:val="lightGray"/>
          <w:lang w:val="en-US"/>
        </w:rPr>
        <w:t>Contents of the RU Allocation subfield are TBD.</w:t>
      </w:r>
    </w:p>
    <w:p w14:paraId="578D89B2" w14:textId="77777777" w:rsidR="009C64B6" w:rsidRPr="00D0459D" w:rsidRDefault="00E23B4D" w:rsidP="0016041E">
      <w:pPr>
        <w:jc w:val="both"/>
        <w:rPr>
          <w:highlight w:val="lightGray"/>
          <w:lang w:val="en-US"/>
        </w:rPr>
      </w:pPr>
      <w:r w:rsidRPr="00D0459D">
        <w:rPr>
          <w:highlight w:val="lightGray"/>
          <w:lang w:val="en-US"/>
        </w:rPr>
        <w:t xml:space="preserve">[Motion 57, </w:t>
      </w:r>
      <w:sdt>
        <w:sdtPr>
          <w:rPr>
            <w:highlight w:val="lightGray"/>
            <w:lang w:val="en-US"/>
          </w:rPr>
          <w:id w:val="1713457897"/>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860E27" w:rsidRPr="00860E27">
            <w:rPr>
              <w:noProof/>
              <w:highlight w:val="lightGray"/>
              <w:lang w:val="en-US"/>
            </w:rPr>
            <w:t>[17]</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661981737"/>
          <w:citation/>
        </w:sdtPr>
        <w:sdtEndPr/>
        <w:sdtContent>
          <w:r w:rsidR="00786362" w:rsidRPr="00D0459D">
            <w:rPr>
              <w:highlight w:val="lightGray"/>
              <w:lang w:val="en-US"/>
            </w:rPr>
            <w:fldChar w:fldCharType="begin"/>
          </w:r>
          <w:r w:rsidR="00786362" w:rsidRPr="00D0459D">
            <w:rPr>
              <w:highlight w:val="lightGray"/>
              <w:lang w:val="en-US"/>
            </w:rPr>
            <w:instrText xml:space="preserve"> CITATION 20_0029r3 \l 1033 </w:instrText>
          </w:r>
          <w:r w:rsidR="00786362" w:rsidRPr="00D0459D">
            <w:rPr>
              <w:highlight w:val="lightGray"/>
              <w:lang w:val="en-US"/>
            </w:rPr>
            <w:fldChar w:fldCharType="separate"/>
          </w:r>
          <w:r w:rsidR="00860E27" w:rsidRPr="00860E27">
            <w:rPr>
              <w:noProof/>
              <w:highlight w:val="lightGray"/>
              <w:lang w:val="en-US"/>
            </w:rPr>
            <w:t>[47]</w:t>
          </w:r>
          <w:r w:rsidR="00786362" w:rsidRPr="00D0459D">
            <w:rPr>
              <w:highlight w:val="lightGray"/>
              <w:lang w:val="en-US"/>
            </w:rPr>
            <w:fldChar w:fldCharType="end"/>
          </w:r>
        </w:sdtContent>
      </w:sdt>
      <w:r w:rsidR="00786362" w:rsidRPr="00D0459D">
        <w:rPr>
          <w:highlight w:val="lightGray"/>
          <w:lang w:val="en-US"/>
        </w:rPr>
        <w:t>]</w:t>
      </w:r>
    </w:p>
    <w:p w14:paraId="6BE84B93" w14:textId="77777777" w:rsidR="00B2669E" w:rsidRPr="00D0459D" w:rsidRDefault="00B2669E" w:rsidP="0016041E">
      <w:pPr>
        <w:jc w:val="both"/>
        <w:rPr>
          <w:highlight w:val="lightGray"/>
          <w:lang w:val="en-US"/>
        </w:rPr>
      </w:pPr>
    </w:p>
    <w:p w14:paraId="3755AD32" w14:textId="0F8359F5" w:rsidR="009C64B6" w:rsidRPr="00D0459D" w:rsidRDefault="009C64B6" w:rsidP="009C64B6">
      <w:pPr>
        <w:jc w:val="both"/>
        <w:rPr>
          <w:szCs w:val="22"/>
          <w:highlight w:val="lightGray"/>
        </w:rPr>
      </w:pPr>
      <w:r w:rsidRPr="00D0459D">
        <w:rPr>
          <w:szCs w:val="22"/>
          <w:highlight w:val="lightGray"/>
        </w:rPr>
        <w:t>N RU allocation subfields are present in an EHT-SIG content channel</w:t>
      </w:r>
      <w:r w:rsidR="00C77BBE" w:rsidRPr="00D0459D">
        <w:rPr>
          <w:szCs w:val="22"/>
          <w:highlight w:val="lightGray"/>
        </w:rPr>
        <w:t>,</w:t>
      </w:r>
      <w:r w:rsidRPr="00D0459D">
        <w:rPr>
          <w:szCs w:val="22"/>
          <w:highlight w:val="lightGray"/>
        </w:rPr>
        <w:t xml:space="preserve"> </w:t>
      </w:r>
    </w:p>
    <w:p w14:paraId="6CE21B45" w14:textId="2616720E" w:rsidR="009C64B6" w:rsidRPr="00D0459D" w:rsidRDefault="00C77BBE" w:rsidP="00DF7E01">
      <w:pPr>
        <w:pStyle w:val="ListParagraph"/>
        <w:numPr>
          <w:ilvl w:val="0"/>
          <w:numId w:val="65"/>
        </w:numPr>
        <w:jc w:val="both"/>
        <w:rPr>
          <w:szCs w:val="22"/>
          <w:highlight w:val="lightGray"/>
        </w:rPr>
      </w:pPr>
      <w:r w:rsidRPr="00D0459D">
        <w:rPr>
          <w:szCs w:val="22"/>
          <w:highlight w:val="lightGray"/>
        </w:rPr>
        <w:t>w</w:t>
      </w:r>
      <w:r w:rsidR="009C64B6" w:rsidRPr="00D0459D">
        <w:rPr>
          <w:szCs w:val="22"/>
          <w:highlight w:val="lightGray"/>
        </w:rPr>
        <w:t>here N is the number of RU allocation subfield in common f</w:t>
      </w:r>
      <w:r w:rsidR="00D75904" w:rsidRPr="00D0459D">
        <w:rPr>
          <w:szCs w:val="22"/>
          <w:highlight w:val="lightGray"/>
        </w:rPr>
        <w:t>ield of EHT-SIG content channel,</w:t>
      </w:r>
      <w:r w:rsidR="009C64B6" w:rsidRPr="00D0459D">
        <w:rPr>
          <w:szCs w:val="22"/>
          <w:highlight w:val="lightGray"/>
        </w:rPr>
        <w:t xml:space="preserve"> </w:t>
      </w:r>
    </w:p>
    <w:p w14:paraId="393D2A8A" w14:textId="65034090" w:rsidR="009C64B6" w:rsidRPr="00D0459D" w:rsidRDefault="009C64B6" w:rsidP="00DF7E01">
      <w:pPr>
        <w:pStyle w:val="ListParagraph"/>
        <w:numPr>
          <w:ilvl w:val="0"/>
          <w:numId w:val="65"/>
        </w:numPr>
        <w:jc w:val="both"/>
        <w:rPr>
          <w:szCs w:val="22"/>
          <w:highlight w:val="lightGray"/>
        </w:rPr>
      </w:pPr>
      <w:r w:rsidRPr="00D0459D">
        <w:rPr>
          <w:szCs w:val="22"/>
          <w:highlight w:val="lightGray"/>
        </w:rPr>
        <w:t>N = 1 if a 20MHz or 40MHz EHT PPDU sent to multiple users is u</w:t>
      </w:r>
      <w:r w:rsidR="00D75904" w:rsidRPr="00D0459D">
        <w:rPr>
          <w:szCs w:val="22"/>
          <w:highlight w:val="lightGray"/>
        </w:rPr>
        <w:t>sed,</w:t>
      </w:r>
    </w:p>
    <w:p w14:paraId="7A95CF5D" w14:textId="28672662" w:rsidR="009C64B6" w:rsidRPr="00D0459D" w:rsidRDefault="009C64B6" w:rsidP="00DF7E01">
      <w:pPr>
        <w:pStyle w:val="ListParagraph"/>
        <w:numPr>
          <w:ilvl w:val="0"/>
          <w:numId w:val="65"/>
        </w:numPr>
        <w:jc w:val="both"/>
        <w:rPr>
          <w:szCs w:val="22"/>
          <w:highlight w:val="lightGray"/>
        </w:rPr>
      </w:pPr>
      <w:r w:rsidRPr="00D0459D">
        <w:rPr>
          <w:szCs w:val="22"/>
          <w:highlight w:val="lightGray"/>
        </w:rPr>
        <w:t>N = 2 if a</w:t>
      </w:r>
      <w:r w:rsidR="0093746A" w:rsidRPr="00D0459D">
        <w:rPr>
          <w:szCs w:val="22"/>
          <w:highlight w:val="lightGray"/>
        </w:rPr>
        <w:t>n</w:t>
      </w:r>
      <w:r w:rsidRPr="00D0459D">
        <w:rPr>
          <w:szCs w:val="22"/>
          <w:highlight w:val="lightGray"/>
        </w:rPr>
        <w:t xml:space="preserve"> 80MHz EHT PPDU</w:t>
      </w:r>
      <w:r w:rsidR="00D75904" w:rsidRPr="00D0459D">
        <w:rPr>
          <w:szCs w:val="22"/>
          <w:highlight w:val="lightGray"/>
        </w:rPr>
        <w:t xml:space="preserve"> sent to multiple users is used,</w:t>
      </w:r>
    </w:p>
    <w:p w14:paraId="60411DD1" w14:textId="77777777" w:rsidR="009C64B6" w:rsidRPr="00D0459D" w:rsidRDefault="009C64B6" w:rsidP="00DF7E01">
      <w:pPr>
        <w:pStyle w:val="ListParagraph"/>
        <w:numPr>
          <w:ilvl w:val="0"/>
          <w:numId w:val="65"/>
        </w:numPr>
        <w:jc w:val="both"/>
        <w:rPr>
          <w:szCs w:val="22"/>
          <w:highlight w:val="lightGray"/>
        </w:rPr>
      </w:pPr>
      <w:r w:rsidRPr="00D0459D">
        <w:rPr>
          <w:szCs w:val="22"/>
          <w:highlight w:val="lightGray"/>
        </w:rPr>
        <w:t xml:space="preserve">N = TBD for other cases. </w:t>
      </w:r>
    </w:p>
    <w:p w14:paraId="3D21BEA8" w14:textId="0CD80283" w:rsidR="009C64B6" w:rsidRPr="00D0459D" w:rsidRDefault="009C64B6" w:rsidP="00DF7E01">
      <w:pPr>
        <w:pStyle w:val="ListParagraph"/>
        <w:numPr>
          <w:ilvl w:val="0"/>
          <w:numId w:val="65"/>
        </w:numPr>
        <w:jc w:val="both"/>
        <w:rPr>
          <w:szCs w:val="22"/>
          <w:highlight w:val="lightGray"/>
        </w:rPr>
      </w:pPr>
      <w:r w:rsidRPr="00D0459D">
        <w:rPr>
          <w:szCs w:val="22"/>
          <w:highlight w:val="lightGray"/>
        </w:rPr>
        <w:t>The compressed modes are TBD.</w:t>
      </w:r>
      <w:r w:rsidR="00C77BBE" w:rsidRPr="00D0459D">
        <w:rPr>
          <w:szCs w:val="22"/>
          <w:highlight w:val="lightGray"/>
        </w:rPr>
        <w:t xml:space="preserve"> </w:t>
      </w:r>
    </w:p>
    <w:p w14:paraId="464AC855" w14:textId="2586E6FB" w:rsidR="009C64B6" w:rsidRPr="00D0459D" w:rsidRDefault="0093746A" w:rsidP="0016041E">
      <w:pPr>
        <w:jc w:val="both"/>
        <w:rPr>
          <w:highlight w:val="lightGray"/>
          <w:lang w:val="en-US"/>
        </w:rPr>
      </w:pPr>
      <w:r w:rsidRPr="00D0459D">
        <w:rPr>
          <w:highlight w:val="lightGray"/>
          <w:lang w:val="en-US"/>
        </w:rPr>
        <w:t xml:space="preserve">[Motion 112, #SP46, </w:t>
      </w:r>
      <w:sdt>
        <w:sdtPr>
          <w:rPr>
            <w:highlight w:val="lightGray"/>
            <w:lang w:val="en-US"/>
          </w:rPr>
          <w:id w:val="219028036"/>
          <w:citation/>
        </w:sdtPr>
        <w:sdtEndPr/>
        <w:sdtContent>
          <w:r w:rsidRPr="00D0459D">
            <w:rPr>
              <w:highlight w:val="lightGray"/>
              <w:lang w:val="en-US"/>
            </w:rPr>
            <w:fldChar w:fldCharType="begin"/>
          </w:r>
          <w:r w:rsidRPr="00D0459D">
            <w:rPr>
              <w:highlight w:val="lightGray"/>
              <w:lang w:val="en-US"/>
            </w:rPr>
            <w:instrText xml:space="preserve"> CITATION 19_1755r4 \l 1033 </w:instrText>
          </w:r>
          <w:r w:rsidRPr="00D0459D">
            <w:rPr>
              <w:highlight w:val="lightGray"/>
              <w:lang w:val="en-US"/>
            </w:rPr>
            <w:fldChar w:fldCharType="separate"/>
          </w:r>
          <w:r w:rsidR="00860E27" w:rsidRPr="00860E27">
            <w:rPr>
              <w:noProof/>
              <w:highlight w:val="lightGray"/>
              <w:lang w:val="en-US"/>
            </w:rPr>
            <w:t>[9]</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66994778"/>
          <w:citation/>
        </w:sdtPr>
        <w:sdtEndPr/>
        <w:sdtContent>
          <w:r w:rsidRPr="00D0459D">
            <w:rPr>
              <w:highlight w:val="lightGray"/>
              <w:lang w:val="en-US"/>
            </w:rPr>
            <w:fldChar w:fldCharType="begin"/>
          </w:r>
          <w:r w:rsidRPr="00D0459D">
            <w:rPr>
              <w:highlight w:val="lightGray"/>
              <w:lang w:val="en-US"/>
            </w:rPr>
            <w:instrText xml:space="preserve"> CITATION 20_0738r2 \l 1033 </w:instrText>
          </w:r>
          <w:r w:rsidRPr="00D0459D">
            <w:rPr>
              <w:highlight w:val="lightGray"/>
              <w:lang w:val="en-US"/>
            </w:rPr>
            <w:fldChar w:fldCharType="separate"/>
          </w:r>
          <w:r w:rsidR="00860E27" w:rsidRPr="00860E27">
            <w:rPr>
              <w:noProof/>
              <w:highlight w:val="lightGray"/>
              <w:lang w:val="en-US"/>
            </w:rPr>
            <w:t>[52]</w:t>
          </w:r>
          <w:r w:rsidRPr="00D0459D">
            <w:rPr>
              <w:highlight w:val="lightGray"/>
              <w:lang w:val="en-US"/>
            </w:rPr>
            <w:fldChar w:fldCharType="end"/>
          </w:r>
        </w:sdtContent>
      </w:sdt>
      <w:r w:rsidRPr="00D0459D">
        <w:rPr>
          <w:highlight w:val="lightGray"/>
          <w:lang w:val="en-US"/>
        </w:rPr>
        <w:t>]</w:t>
      </w:r>
    </w:p>
    <w:p w14:paraId="0222F89E" w14:textId="77777777" w:rsidR="008430BB" w:rsidRDefault="008430BB" w:rsidP="0016041E">
      <w:pPr>
        <w:jc w:val="both"/>
        <w:rPr>
          <w:highlight w:val="lightGray"/>
          <w:lang w:val="en-US"/>
        </w:rPr>
      </w:pPr>
    </w:p>
    <w:p w14:paraId="22F3980A" w14:textId="67A07293" w:rsidR="000C221A" w:rsidRPr="000C221A" w:rsidRDefault="000C221A" w:rsidP="000C221A">
      <w:pPr>
        <w:jc w:val="both"/>
        <w:rPr>
          <w:szCs w:val="22"/>
          <w:highlight w:val="yellow"/>
        </w:rPr>
      </w:pPr>
      <w:r w:rsidRPr="000C221A">
        <w:rPr>
          <w:b/>
          <w:szCs w:val="22"/>
          <w:highlight w:val="yellow"/>
        </w:rPr>
        <w:t>Straw poll #132</w:t>
      </w:r>
    </w:p>
    <w:p w14:paraId="15066CF3" w14:textId="0FAD33E2" w:rsidR="000C221A" w:rsidRPr="000C221A" w:rsidRDefault="000C221A" w:rsidP="000C221A">
      <w:pPr>
        <w:jc w:val="both"/>
        <w:rPr>
          <w:szCs w:val="22"/>
          <w:highlight w:val="yellow"/>
        </w:rPr>
      </w:pPr>
      <w:r w:rsidRPr="000C221A">
        <w:rPr>
          <w:bCs/>
          <w:highlight w:val="yellow"/>
        </w:rPr>
        <w:t>Do you agree that the number of RU allocation subfields, when present, in a common field in the EHT-SIG field of EHT PPDU sent to multiple users is 4 and 8 in each content channel for 160MHz and 320MHz PPDU, respectively?</w:t>
      </w:r>
      <w:r w:rsidRPr="000C221A">
        <w:rPr>
          <w:b/>
          <w:szCs w:val="22"/>
          <w:highlight w:val="yellow"/>
        </w:rPr>
        <w:t xml:space="preserve"> </w:t>
      </w:r>
      <w:r w:rsidRPr="000C221A">
        <w:rPr>
          <w:b/>
          <w:i/>
          <w:szCs w:val="22"/>
          <w:highlight w:val="yellow"/>
        </w:rPr>
        <w:t>[#SP132]</w:t>
      </w:r>
    </w:p>
    <w:p w14:paraId="328E50C3" w14:textId="62870A31" w:rsidR="000C221A" w:rsidRPr="000C221A" w:rsidRDefault="000C221A" w:rsidP="000C221A">
      <w:pPr>
        <w:jc w:val="both"/>
        <w:rPr>
          <w:szCs w:val="22"/>
        </w:rPr>
      </w:pPr>
      <w:r w:rsidRPr="000C221A">
        <w:rPr>
          <w:szCs w:val="22"/>
          <w:highlight w:val="yellow"/>
        </w:rPr>
        <w:t>[20/0839r2 (Management of RU allocation field, Dongguk Lim, LGE), SP#3, Y/N/A: 42/0/4]</w:t>
      </w:r>
    </w:p>
    <w:p w14:paraId="61C60EA7" w14:textId="77777777" w:rsidR="000C221A" w:rsidRPr="00D0459D" w:rsidRDefault="000C221A" w:rsidP="0016041E">
      <w:pPr>
        <w:jc w:val="both"/>
        <w:rPr>
          <w:highlight w:val="lightGray"/>
          <w:lang w:val="en-US"/>
        </w:rPr>
      </w:pPr>
    </w:p>
    <w:p w14:paraId="5E02CB6B" w14:textId="7F8D325A" w:rsidR="009343DF" w:rsidRPr="00D0459D" w:rsidRDefault="00263E39" w:rsidP="009343DF">
      <w:pPr>
        <w:jc w:val="both"/>
        <w:rPr>
          <w:szCs w:val="22"/>
          <w:highlight w:val="lightGray"/>
        </w:rPr>
      </w:pPr>
      <w:r w:rsidRPr="00D0459D">
        <w:rPr>
          <w:szCs w:val="22"/>
          <w:highlight w:val="lightGray"/>
        </w:rPr>
        <w:t>T</w:t>
      </w:r>
      <w:r w:rsidR="009343DF" w:rsidRPr="00D0459D">
        <w:rPr>
          <w:szCs w:val="22"/>
          <w:highlight w:val="lightGray"/>
        </w:rPr>
        <w:t>he RU allocation subfield in the EHT-SIG field of an EHT-PPDU sent to multiple users includes the RU allocation for Multiple RUs as well as Single RU</w:t>
      </w:r>
      <w:r w:rsidRPr="00D0459D">
        <w:rPr>
          <w:szCs w:val="22"/>
          <w:highlight w:val="lightGray"/>
        </w:rPr>
        <w:t xml:space="preserve">. </w:t>
      </w:r>
    </w:p>
    <w:p w14:paraId="007A8A56" w14:textId="40CFDD7C" w:rsidR="00FF33DB" w:rsidRPr="00D0459D" w:rsidRDefault="00FF33DB" w:rsidP="009343DF">
      <w:pPr>
        <w:jc w:val="both"/>
        <w:rPr>
          <w:szCs w:val="22"/>
          <w:highlight w:val="lightGray"/>
        </w:rPr>
      </w:pPr>
      <w:r w:rsidRPr="00D0459D">
        <w:rPr>
          <w:highlight w:val="lightGray"/>
        </w:rPr>
        <w:t xml:space="preserve">[Motion 112, #SP45, </w:t>
      </w:r>
      <w:sdt>
        <w:sdtPr>
          <w:rPr>
            <w:highlight w:val="lightGray"/>
          </w:rPr>
          <w:id w:val="422617865"/>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589201204"/>
          <w:citation/>
        </w:sdtPr>
        <w:sdtEndPr/>
        <w:sdtContent>
          <w:r w:rsidRPr="00D0459D">
            <w:rPr>
              <w:highlight w:val="lightGray"/>
            </w:rPr>
            <w:fldChar w:fldCharType="begin"/>
          </w:r>
          <w:r w:rsidRPr="00D0459D">
            <w:rPr>
              <w:highlight w:val="lightGray"/>
              <w:lang w:val="en-US"/>
            </w:rPr>
            <w:instrText xml:space="preserve"> CITATION 20_0652r0 \l 1033 </w:instrText>
          </w:r>
          <w:r w:rsidRPr="00D0459D">
            <w:rPr>
              <w:highlight w:val="lightGray"/>
            </w:rPr>
            <w:fldChar w:fldCharType="separate"/>
          </w:r>
          <w:r w:rsidR="00860E27" w:rsidRPr="00860E27">
            <w:rPr>
              <w:noProof/>
              <w:highlight w:val="lightGray"/>
              <w:lang w:val="en-US"/>
            </w:rPr>
            <w:t>[53]</w:t>
          </w:r>
          <w:r w:rsidRPr="00D0459D">
            <w:rPr>
              <w:highlight w:val="lightGray"/>
            </w:rPr>
            <w:fldChar w:fldCharType="end"/>
          </w:r>
        </w:sdtContent>
      </w:sdt>
      <w:r w:rsidRPr="00D0459D">
        <w:rPr>
          <w:highlight w:val="lightGray"/>
        </w:rPr>
        <w:t>]</w:t>
      </w:r>
    </w:p>
    <w:p w14:paraId="178403C7" w14:textId="77777777" w:rsidR="009343DF" w:rsidRPr="00D0459D" w:rsidRDefault="009343DF" w:rsidP="0016041E">
      <w:pPr>
        <w:jc w:val="both"/>
        <w:rPr>
          <w:highlight w:val="lightGray"/>
        </w:rPr>
      </w:pPr>
    </w:p>
    <w:p w14:paraId="03A96723" w14:textId="77777777" w:rsidR="00B07468" w:rsidRPr="00D0459D" w:rsidRDefault="00B07468" w:rsidP="00263E39">
      <w:pPr>
        <w:jc w:val="both"/>
        <w:rPr>
          <w:szCs w:val="22"/>
          <w:highlight w:val="lightGray"/>
        </w:rPr>
      </w:pPr>
      <w:r w:rsidRPr="00D0459D">
        <w:rPr>
          <w:szCs w:val="22"/>
          <w:highlight w:val="lightGray"/>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14E66031" w14:textId="07B675FF" w:rsidR="00B07468" w:rsidRPr="00D0459D" w:rsidRDefault="00B07468" w:rsidP="00DF7E01">
      <w:pPr>
        <w:pStyle w:val="ListParagraph"/>
        <w:numPr>
          <w:ilvl w:val="0"/>
          <w:numId w:val="65"/>
        </w:numPr>
        <w:jc w:val="both"/>
        <w:rPr>
          <w:szCs w:val="22"/>
          <w:highlight w:val="lightGray"/>
        </w:rPr>
      </w:pPr>
      <w:r w:rsidRPr="00D0459D">
        <w:rPr>
          <w:szCs w:val="22"/>
          <w:highlight w:val="lightGray"/>
        </w:rPr>
        <w:t>Compressed modes are TBD.</w:t>
      </w:r>
      <w:r w:rsidR="00263E39" w:rsidRPr="00D0459D">
        <w:rPr>
          <w:szCs w:val="22"/>
          <w:highlight w:val="lightGray"/>
        </w:rPr>
        <w:t xml:space="preserve"> </w:t>
      </w:r>
    </w:p>
    <w:p w14:paraId="4D02E884" w14:textId="3644CDEA" w:rsidR="005E06AD" w:rsidRPr="00BD2B7F" w:rsidRDefault="005E06AD" w:rsidP="00B07468">
      <w:pPr>
        <w:jc w:val="both"/>
        <w:rPr>
          <w:szCs w:val="22"/>
        </w:rPr>
      </w:pPr>
      <w:r w:rsidRPr="00D0459D">
        <w:rPr>
          <w:highlight w:val="lightGray"/>
        </w:rPr>
        <w:t xml:space="preserve">[Motion 112, #SP43, </w:t>
      </w:r>
      <w:sdt>
        <w:sdtPr>
          <w:rPr>
            <w:highlight w:val="lightGray"/>
          </w:rPr>
          <w:id w:val="1000774821"/>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2074465167"/>
          <w:citation/>
        </w:sdtPr>
        <w:sdtEndPr/>
        <w:sdtContent>
          <w:r w:rsidRPr="00D0459D">
            <w:rPr>
              <w:highlight w:val="lightGray"/>
            </w:rPr>
            <w:fldChar w:fldCharType="begin"/>
          </w:r>
          <w:r w:rsidRPr="00D0459D">
            <w:rPr>
              <w:highlight w:val="lightGray"/>
              <w:lang w:val="en-US"/>
            </w:rPr>
            <w:instrText xml:space="preserve"> CITATION 20_0609r3 \l 1033 </w:instrText>
          </w:r>
          <w:r w:rsidRPr="00D0459D">
            <w:rPr>
              <w:highlight w:val="lightGray"/>
            </w:rPr>
            <w:fldChar w:fldCharType="separate"/>
          </w:r>
          <w:r w:rsidR="00860E27" w:rsidRPr="00860E27">
            <w:rPr>
              <w:noProof/>
              <w:highlight w:val="lightGray"/>
              <w:lang w:val="en-US"/>
            </w:rPr>
            <w:t>[54]</w:t>
          </w:r>
          <w:r w:rsidRPr="00D0459D">
            <w:rPr>
              <w:highlight w:val="lightGray"/>
            </w:rPr>
            <w:fldChar w:fldCharType="end"/>
          </w:r>
        </w:sdtContent>
      </w:sdt>
      <w:r w:rsidRPr="00D0459D">
        <w:rPr>
          <w:highlight w:val="lightGray"/>
        </w:rPr>
        <w:t>]</w:t>
      </w:r>
    </w:p>
    <w:p w14:paraId="091070FA" w14:textId="77777777" w:rsidR="00B07468" w:rsidRPr="0094572F" w:rsidRDefault="00B07468" w:rsidP="0016041E">
      <w:pPr>
        <w:jc w:val="both"/>
        <w:rPr>
          <w:highlight w:val="lightGray"/>
          <w:lang w:val="en-US"/>
        </w:rPr>
      </w:pPr>
    </w:p>
    <w:p w14:paraId="56CADDAB" w14:textId="77777777" w:rsidR="00B2669E" w:rsidRPr="00D0459D" w:rsidRDefault="00B2669E" w:rsidP="0016041E">
      <w:pPr>
        <w:jc w:val="both"/>
        <w:rPr>
          <w:highlight w:val="lightGray"/>
          <w:lang w:val="en-US"/>
        </w:rPr>
      </w:pPr>
      <w:r w:rsidRPr="00D0459D">
        <w:rPr>
          <w:highlight w:val="lightGray"/>
          <w:lang w:val="en-US"/>
        </w:rPr>
        <w:t>There exists at least one compressed mode in which RU Allocation subfield does not exist in the Common field of the EHT-SIG field of an EHT PPDU sent to multiple users.</w:t>
      </w:r>
    </w:p>
    <w:p w14:paraId="3FA6C176" w14:textId="77777777" w:rsidR="00B2669E" w:rsidRPr="00D0459D" w:rsidRDefault="00B2669E" w:rsidP="00486858">
      <w:pPr>
        <w:pStyle w:val="ListParagraph"/>
        <w:numPr>
          <w:ilvl w:val="0"/>
          <w:numId w:val="18"/>
        </w:numPr>
        <w:jc w:val="both"/>
        <w:rPr>
          <w:highlight w:val="lightGray"/>
          <w:lang w:val="en-US"/>
        </w:rPr>
      </w:pPr>
      <w:r w:rsidRPr="00D0459D">
        <w:rPr>
          <w:highlight w:val="lightGray"/>
          <w:lang w:val="en-US"/>
        </w:rPr>
        <w:t>Signaling method is TBD.</w:t>
      </w:r>
    </w:p>
    <w:p w14:paraId="7B58AB9F" w14:textId="77777777" w:rsidR="00A74B94" w:rsidRPr="00D0459D" w:rsidRDefault="00B2669E" w:rsidP="0016041E">
      <w:pPr>
        <w:jc w:val="both"/>
        <w:rPr>
          <w:highlight w:val="lightGray"/>
          <w:lang w:val="en-US"/>
        </w:rPr>
      </w:pPr>
      <w:r w:rsidRPr="00D0459D">
        <w:rPr>
          <w:highlight w:val="lightGray"/>
          <w:lang w:val="en-US"/>
        </w:rPr>
        <w:t xml:space="preserve">[Motion 58, </w:t>
      </w:r>
      <w:sdt>
        <w:sdtPr>
          <w:rPr>
            <w:highlight w:val="lightGray"/>
            <w:lang w:val="en-US"/>
          </w:rPr>
          <w:id w:val="-341323226"/>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860E27" w:rsidRPr="00860E27">
            <w:rPr>
              <w:noProof/>
              <w:highlight w:val="lightGray"/>
              <w:lang w:val="en-US"/>
            </w:rPr>
            <w:t>[17]</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573781828"/>
          <w:citation/>
        </w:sdtPr>
        <w:sdtEndPr/>
        <w:sdtContent>
          <w:r w:rsidRPr="00D0459D">
            <w:rPr>
              <w:highlight w:val="lightGray"/>
              <w:lang w:val="en-US"/>
            </w:rPr>
            <w:fldChar w:fldCharType="begin"/>
          </w:r>
          <w:r w:rsidRPr="00D0459D">
            <w:rPr>
              <w:highlight w:val="lightGray"/>
              <w:lang w:val="en-US"/>
            </w:rPr>
            <w:instrText xml:space="preserve"> CITATION 20_0029r3 \l 1033 </w:instrText>
          </w:r>
          <w:r w:rsidRPr="00D0459D">
            <w:rPr>
              <w:highlight w:val="lightGray"/>
              <w:lang w:val="en-US"/>
            </w:rPr>
            <w:fldChar w:fldCharType="separate"/>
          </w:r>
          <w:r w:rsidR="00860E27" w:rsidRPr="00860E27">
            <w:rPr>
              <w:noProof/>
              <w:highlight w:val="lightGray"/>
              <w:lang w:val="en-US"/>
            </w:rPr>
            <w:t>[47]</w:t>
          </w:r>
          <w:r w:rsidRPr="00D0459D">
            <w:rPr>
              <w:highlight w:val="lightGray"/>
              <w:lang w:val="en-US"/>
            </w:rPr>
            <w:fldChar w:fldCharType="end"/>
          </w:r>
        </w:sdtContent>
      </w:sdt>
      <w:r w:rsidRPr="00D0459D">
        <w:rPr>
          <w:highlight w:val="lightGray"/>
          <w:lang w:val="en-US"/>
        </w:rPr>
        <w:t>]</w:t>
      </w:r>
    </w:p>
    <w:p w14:paraId="1C8E310E" w14:textId="77777777" w:rsidR="00CA128C" w:rsidRPr="00D0459D" w:rsidRDefault="00CA128C" w:rsidP="0016041E">
      <w:pPr>
        <w:jc w:val="both"/>
        <w:rPr>
          <w:highlight w:val="lightGray"/>
          <w:lang w:val="en-US"/>
        </w:rPr>
      </w:pPr>
    </w:p>
    <w:p w14:paraId="12A8678F" w14:textId="04EB3A82" w:rsidR="00CA128C" w:rsidRPr="00D0459D" w:rsidRDefault="00CA128C" w:rsidP="00CA128C">
      <w:pPr>
        <w:jc w:val="both"/>
        <w:rPr>
          <w:szCs w:val="22"/>
          <w:highlight w:val="lightGray"/>
        </w:rPr>
      </w:pPr>
      <w:r w:rsidRPr="00D0459D">
        <w:rPr>
          <w:highlight w:val="lightGray"/>
        </w:rPr>
        <w:t>The minimum RU size for EHT to support MU-MIMO shall be 242-tone RU.</w:t>
      </w:r>
    </w:p>
    <w:p w14:paraId="6F4ED0C2" w14:textId="033B9F57" w:rsidR="005E06AD" w:rsidRPr="00D0459D" w:rsidRDefault="005E06AD" w:rsidP="005E06AD">
      <w:pPr>
        <w:jc w:val="both"/>
        <w:rPr>
          <w:szCs w:val="22"/>
          <w:highlight w:val="lightGray"/>
        </w:rPr>
      </w:pPr>
      <w:r w:rsidRPr="00D0459D">
        <w:rPr>
          <w:highlight w:val="lightGray"/>
        </w:rPr>
        <w:t xml:space="preserve">[Motion 112, #SP44, </w:t>
      </w:r>
      <w:sdt>
        <w:sdtPr>
          <w:rPr>
            <w:highlight w:val="lightGray"/>
          </w:rPr>
          <w:id w:val="1609393704"/>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1958596527"/>
          <w:citation/>
        </w:sdtPr>
        <w:sdtEndPr/>
        <w:sdtContent>
          <w:r w:rsidRPr="00D0459D">
            <w:rPr>
              <w:highlight w:val="lightGray"/>
            </w:rPr>
            <w:fldChar w:fldCharType="begin"/>
          </w:r>
          <w:r w:rsidRPr="00D0459D">
            <w:rPr>
              <w:highlight w:val="lightGray"/>
              <w:lang w:val="en-US"/>
            </w:rPr>
            <w:instrText xml:space="preserve"> CITATION 20_0609r3 \l 1033 </w:instrText>
          </w:r>
          <w:r w:rsidRPr="00D0459D">
            <w:rPr>
              <w:highlight w:val="lightGray"/>
            </w:rPr>
            <w:fldChar w:fldCharType="separate"/>
          </w:r>
          <w:r w:rsidR="00860E27" w:rsidRPr="00860E27">
            <w:rPr>
              <w:noProof/>
              <w:highlight w:val="lightGray"/>
              <w:lang w:val="en-US"/>
            </w:rPr>
            <w:t>[54]</w:t>
          </w:r>
          <w:r w:rsidRPr="00D0459D">
            <w:rPr>
              <w:highlight w:val="lightGray"/>
            </w:rPr>
            <w:fldChar w:fldCharType="end"/>
          </w:r>
        </w:sdtContent>
      </w:sdt>
      <w:r w:rsidRPr="00D0459D">
        <w:rPr>
          <w:highlight w:val="lightGray"/>
        </w:rPr>
        <w:t>]</w:t>
      </w:r>
    </w:p>
    <w:p w14:paraId="7B1A1875" w14:textId="77777777" w:rsidR="005E06AD" w:rsidRPr="00D0459D" w:rsidRDefault="005E06AD" w:rsidP="00CA128C">
      <w:pPr>
        <w:jc w:val="both"/>
        <w:rPr>
          <w:highlight w:val="lightGray"/>
        </w:rPr>
      </w:pPr>
    </w:p>
    <w:p w14:paraId="0ED96C58" w14:textId="77777777" w:rsidR="00C061E9" w:rsidRDefault="00C061E9">
      <w:pPr>
        <w:rPr>
          <w:szCs w:val="22"/>
          <w:highlight w:val="lightGray"/>
        </w:rPr>
      </w:pPr>
      <w:r>
        <w:rPr>
          <w:szCs w:val="22"/>
          <w:highlight w:val="lightGray"/>
        </w:rPr>
        <w:br w:type="page"/>
      </w:r>
    </w:p>
    <w:p w14:paraId="3FA6D404" w14:textId="06CD58EF" w:rsidR="00CA128C" w:rsidRPr="00D0459D" w:rsidRDefault="00780D34" w:rsidP="00CA128C">
      <w:pPr>
        <w:jc w:val="both"/>
        <w:rPr>
          <w:szCs w:val="22"/>
          <w:highlight w:val="lightGray"/>
        </w:rPr>
      </w:pPr>
      <w:r w:rsidRPr="00D0459D">
        <w:rPr>
          <w:szCs w:val="22"/>
          <w:highlight w:val="lightGray"/>
        </w:rPr>
        <w:lastRenderedPageBreak/>
        <w:t>T</w:t>
      </w:r>
      <w:r w:rsidR="00CA128C" w:rsidRPr="00D0459D">
        <w:rPr>
          <w:szCs w:val="22"/>
          <w:highlight w:val="lightGray"/>
        </w:rPr>
        <w:t xml:space="preserve">he RU allocation subfield includes large size of RU aggregation for OFDMA transmission </w:t>
      </w:r>
      <w:r w:rsidRPr="00D0459D">
        <w:rPr>
          <w:szCs w:val="22"/>
          <w:highlight w:val="lightGray"/>
        </w:rPr>
        <w:t>as follows:</w:t>
      </w:r>
    </w:p>
    <w:p w14:paraId="7E207232" w14:textId="7B4B3DF5" w:rsidR="00CA128C" w:rsidRPr="00D0459D" w:rsidRDefault="00CA128C" w:rsidP="00DF7E01">
      <w:pPr>
        <w:pStyle w:val="ListParagraph"/>
        <w:numPr>
          <w:ilvl w:val="0"/>
          <w:numId w:val="71"/>
        </w:numPr>
        <w:jc w:val="both"/>
        <w:rPr>
          <w:szCs w:val="22"/>
          <w:highlight w:val="lightGray"/>
        </w:rPr>
      </w:pPr>
      <w:r w:rsidRPr="00D0459D">
        <w:rPr>
          <w:szCs w:val="22"/>
          <w:highlight w:val="lightGray"/>
        </w:rPr>
        <w:t>For 80</w:t>
      </w:r>
      <w:r w:rsidR="00780D34" w:rsidRPr="00D0459D">
        <w:rPr>
          <w:szCs w:val="22"/>
          <w:highlight w:val="lightGray"/>
        </w:rPr>
        <w:t xml:space="preserve"> </w:t>
      </w:r>
      <w:r w:rsidRPr="00D0459D">
        <w:rPr>
          <w:szCs w:val="22"/>
          <w:highlight w:val="lightGray"/>
        </w:rPr>
        <w:t>MHz</w:t>
      </w:r>
    </w:p>
    <w:p w14:paraId="3DC9D2B6" w14:textId="77777777" w:rsidR="00CA128C" w:rsidRPr="00D0459D" w:rsidRDefault="00CA128C" w:rsidP="00DF7E01">
      <w:pPr>
        <w:pStyle w:val="ListParagraph"/>
        <w:numPr>
          <w:ilvl w:val="1"/>
          <w:numId w:val="71"/>
        </w:numPr>
        <w:jc w:val="both"/>
        <w:rPr>
          <w:szCs w:val="22"/>
          <w:highlight w:val="lightGray"/>
        </w:rPr>
      </w:pPr>
      <w:r w:rsidRPr="00D0459D">
        <w:rPr>
          <w:szCs w:val="22"/>
          <w:highlight w:val="lightGray"/>
        </w:rPr>
        <w:t>484 + 242</w:t>
      </w:r>
    </w:p>
    <w:p w14:paraId="02A57559" w14:textId="24EB4B1B" w:rsidR="00CA128C" w:rsidRPr="00D0459D" w:rsidRDefault="00CA128C" w:rsidP="00DF7E01">
      <w:pPr>
        <w:pStyle w:val="ListParagraph"/>
        <w:numPr>
          <w:ilvl w:val="0"/>
          <w:numId w:val="71"/>
        </w:numPr>
        <w:jc w:val="both"/>
        <w:rPr>
          <w:szCs w:val="22"/>
          <w:highlight w:val="lightGray"/>
        </w:rPr>
      </w:pPr>
      <w:r w:rsidRPr="00D0459D">
        <w:rPr>
          <w:szCs w:val="22"/>
          <w:highlight w:val="lightGray"/>
        </w:rPr>
        <w:t>For 160</w:t>
      </w:r>
      <w:r w:rsidR="00780D34" w:rsidRPr="00D0459D">
        <w:rPr>
          <w:szCs w:val="22"/>
          <w:highlight w:val="lightGray"/>
        </w:rPr>
        <w:t xml:space="preserve"> </w:t>
      </w:r>
      <w:r w:rsidRPr="00D0459D">
        <w:rPr>
          <w:szCs w:val="22"/>
          <w:highlight w:val="lightGray"/>
        </w:rPr>
        <w:t>MHz</w:t>
      </w:r>
    </w:p>
    <w:p w14:paraId="20939A05" w14:textId="77777777" w:rsidR="00CA128C" w:rsidRPr="00D0459D" w:rsidRDefault="00CA128C" w:rsidP="00DF7E01">
      <w:pPr>
        <w:pStyle w:val="ListParagraph"/>
        <w:numPr>
          <w:ilvl w:val="1"/>
          <w:numId w:val="71"/>
        </w:numPr>
        <w:jc w:val="both"/>
        <w:rPr>
          <w:szCs w:val="22"/>
          <w:highlight w:val="lightGray"/>
        </w:rPr>
      </w:pPr>
      <w:r w:rsidRPr="00D0459D">
        <w:rPr>
          <w:szCs w:val="22"/>
          <w:highlight w:val="lightGray"/>
        </w:rPr>
        <w:t xml:space="preserve">484 + 996  </w:t>
      </w:r>
    </w:p>
    <w:p w14:paraId="59887E9E" w14:textId="69EFEDF7" w:rsidR="00CA128C" w:rsidRPr="00D0459D" w:rsidRDefault="00CA128C" w:rsidP="00DF7E01">
      <w:pPr>
        <w:pStyle w:val="ListParagraph"/>
        <w:numPr>
          <w:ilvl w:val="0"/>
          <w:numId w:val="71"/>
        </w:numPr>
        <w:jc w:val="both"/>
        <w:rPr>
          <w:szCs w:val="22"/>
          <w:highlight w:val="lightGray"/>
        </w:rPr>
      </w:pPr>
      <w:r w:rsidRPr="00D0459D">
        <w:rPr>
          <w:szCs w:val="22"/>
          <w:highlight w:val="lightGray"/>
        </w:rPr>
        <w:t>For 320</w:t>
      </w:r>
      <w:r w:rsidR="00780D34" w:rsidRPr="00D0459D">
        <w:rPr>
          <w:szCs w:val="22"/>
          <w:highlight w:val="lightGray"/>
        </w:rPr>
        <w:t xml:space="preserve"> </w:t>
      </w:r>
      <w:r w:rsidRPr="00D0459D">
        <w:rPr>
          <w:szCs w:val="22"/>
          <w:highlight w:val="lightGray"/>
        </w:rPr>
        <w:t>MHz</w:t>
      </w:r>
    </w:p>
    <w:p w14:paraId="646E6B35" w14:textId="77777777" w:rsidR="00CA128C" w:rsidRPr="00D0459D" w:rsidRDefault="00CA128C" w:rsidP="00DF7E01">
      <w:pPr>
        <w:pStyle w:val="ListParagraph"/>
        <w:numPr>
          <w:ilvl w:val="1"/>
          <w:numId w:val="71"/>
        </w:numPr>
        <w:jc w:val="both"/>
        <w:rPr>
          <w:szCs w:val="22"/>
          <w:highlight w:val="lightGray"/>
        </w:rPr>
      </w:pPr>
      <w:r w:rsidRPr="00D0459D">
        <w:rPr>
          <w:szCs w:val="22"/>
          <w:highlight w:val="lightGray"/>
        </w:rPr>
        <w:t xml:space="preserve">3x996  </w:t>
      </w:r>
    </w:p>
    <w:p w14:paraId="7B13BB19" w14:textId="77777777" w:rsidR="00CA128C" w:rsidRPr="00D0459D" w:rsidRDefault="00CA128C" w:rsidP="00DF7E01">
      <w:pPr>
        <w:pStyle w:val="ListParagraph"/>
        <w:numPr>
          <w:ilvl w:val="0"/>
          <w:numId w:val="71"/>
        </w:numPr>
        <w:jc w:val="both"/>
        <w:rPr>
          <w:szCs w:val="22"/>
          <w:highlight w:val="lightGray"/>
        </w:rPr>
      </w:pPr>
      <w:r w:rsidRPr="00D0459D">
        <w:rPr>
          <w:szCs w:val="22"/>
          <w:highlight w:val="lightGray"/>
        </w:rPr>
        <w:t>Other cases are TBD.</w:t>
      </w:r>
    </w:p>
    <w:p w14:paraId="3EFDAF09" w14:textId="5498E3BC" w:rsidR="00CA128C" w:rsidRPr="00D0459D" w:rsidRDefault="00CA128C" w:rsidP="00DF7E01">
      <w:pPr>
        <w:pStyle w:val="ListParagraph"/>
        <w:numPr>
          <w:ilvl w:val="0"/>
          <w:numId w:val="71"/>
        </w:numPr>
        <w:jc w:val="both"/>
        <w:rPr>
          <w:szCs w:val="22"/>
          <w:highlight w:val="lightGray"/>
        </w:rPr>
      </w:pPr>
      <w:r w:rsidRPr="00D0459D">
        <w:rPr>
          <w:szCs w:val="22"/>
          <w:highlight w:val="lightGray"/>
        </w:rPr>
        <w:t xml:space="preserve">Note: Specific RU allocation indication is TBD </w:t>
      </w:r>
    </w:p>
    <w:p w14:paraId="0F4E4AEE" w14:textId="68E8DC1D" w:rsidR="00BD2B7F" w:rsidRPr="00D0459D" w:rsidRDefault="00BD2B7F" w:rsidP="00CA128C">
      <w:pPr>
        <w:jc w:val="both"/>
        <w:rPr>
          <w:szCs w:val="22"/>
          <w:highlight w:val="lightGray"/>
        </w:rPr>
      </w:pPr>
      <w:r w:rsidRPr="00D0459D">
        <w:rPr>
          <w:szCs w:val="22"/>
          <w:highlight w:val="lightGray"/>
        </w:rPr>
        <w:t xml:space="preserve">[Motion 115, #SP57, </w:t>
      </w:r>
      <w:sdt>
        <w:sdtPr>
          <w:rPr>
            <w:szCs w:val="22"/>
            <w:highlight w:val="lightGray"/>
          </w:rPr>
          <w:id w:val="-993266424"/>
          <w:citation/>
        </w:sdtPr>
        <w:sdtEndPr/>
        <w:sdtContent>
          <w:r w:rsidR="00C177A2" w:rsidRPr="00D0459D">
            <w:rPr>
              <w:szCs w:val="22"/>
              <w:highlight w:val="lightGray"/>
            </w:rPr>
            <w:fldChar w:fldCharType="begin"/>
          </w:r>
          <w:r w:rsidR="00C177A2" w:rsidRPr="00D0459D">
            <w:rPr>
              <w:szCs w:val="22"/>
              <w:highlight w:val="lightGray"/>
              <w:lang w:val="en-US"/>
            </w:rPr>
            <w:instrText xml:space="preserve"> CITATION 19_1755r5 \l 1033 </w:instrText>
          </w:r>
          <w:r w:rsidR="00C177A2" w:rsidRPr="00D0459D">
            <w:rPr>
              <w:szCs w:val="22"/>
              <w:highlight w:val="lightGray"/>
            </w:rPr>
            <w:fldChar w:fldCharType="separate"/>
          </w:r>
          <w:r w:rsidR="00860E27" w:rsidRPr="00860E27">
            <w:rPr>
              <w:noProof/>
              <w:szCs w:val="22"/>
              <w:highlight w:val="lightGray"/>
              <w:lang w:val="en-US"/>
            </w:rPr>
            <w:t>[7]</w:t>
          </w:r>
          <w:r w:rsidR="00C177A2" w:rsidRPr="00D0459D">
            <w:rPr>
              <w:szCs w:val="22"/>
              <w:highlight w:val="lightGray"/>
            </w:rPr>
            <w:fldChar w:fldCharType="end"/>
          </w:r>
        </w:sdtContent>
      </w:sdt>
      <w:r w:rsidR="00C177A2" w:rsidRPr="00D0459D">
        <w:rPr>
          <w:szCs w:val="22"/>
          <w:highlight w:val="lightGray"/>
        </w:rPr>
        <w:t xml:space="preserve"> and</w:t>
      </w:r>
      <w:r w:rsidR="00DE5FF8" w:rsidRPr="00D0459D">
        <w:rPr>
          <w:szCs w:val="22"/>
          <w:highlight w:val="lightGray"/>
        </w:rPr>
        <w:t xml:space="preserve"> </w:t>
      </w:r>
      <w:sdt>
        <w:sdtPr>
          <w:rPr>
            <w:szCs w:val="22"/>
            <w:highlight w:val="lightGray"/>
          </w:rPr>
          <w:id w:val="2099446900"/>
          <w:citation/>
        </w:sdtPr>
        <w:sdtEndPr/>
        <w:sdtContent>
          <w:r w:rsidR="00DE5FF8" w:rsidRPr="00D0459D">
            <w:rPr>
              <w:szCs w:val="22"/>
              <w:highlight w:val="lightGray"/>
            </w:rPr>
            <w:fldChar w:fldCharType="begin"/>
          </w:r>
          <w:r w:rsidR="00DE5FF8" w:rsidRPr="00D0459D">
            <w:rPr>
              <w:szCs w:val="22"/>
              <w:highlight w:val="lightGray"/>
              <w:lang w:val="en-US"/>
            </w:rPr>
            <w:instrText xml:space="preserve"> CITATION Don20 \l 1033 </w:instrText>
          </w:r>
          <w:r w:rsidR="00DE5FF8" w:rsidRPr="00D0459D">
            <w:rPr>
              <w:szCs w:val="22"/>
              <w:highlight w:val="lightGray"/>
            </w:rPr>
            <w:fldChar w:fldCharType="separate"/>
          </w:r>
          <w:r w:rsidR="00860E27" w:rsidRPr="00860E27">
            <w:rPr>
              <w:noProof/>
              <w:szCs w:val="22"/>
              <w:highlight w:val="lightGray"/>
              <w:lang w:val="en-US"/>
            </w:rPr>
            <w:t>[55]</w:t>
          </w:r>
          <w:r w:rsidR="00DE5FF8" w:rsidRPr="00D0459D">
            <w:rPr>
              <w:szCs w:val="22"/>
              <w:highlight w:val="lightGray"/>
            </w:rPr>
            <w:fldChar w:fldCharType="end"/>
          </w:r>
        </w:sdtContent>
      </w:sdt>
      <w:r w:rsidR="00DE5FF8" w:rsidRPr="00D0459D">
        <w:rPr>
          <w:szCs w:val="22"/>
          <w:highlight w:val="lightGray"/>
        </w:rPr>
        <w:t>]</w:t>
      </w:r>
    </w:p>
    <w:p w14:paraId="58E84BF7" w14:textId="77777777" w:rsidR="00CA128C" w:rsidRPr="00D0459D" w:rsidRDefault="00CA128C" w:rsidP="00CA128C">
      <w:pPr>
        <w:jc w:val="both"/>
        <w:rPr>
          <w:szCs w:val="22"/>
          <w:highlight w:val="lightGray"/>
        </w:rPr>
      </w:pPr>
    </w:p>
    <w:p w14:paraId="241EA8DB" w14:textId="0F60E8C4" w:rsidR="009600D8" w:rsidRPr="00D0459D" w:rsidRDefault="00780D34" w:rsidP="009600D8">
      <w:pPr>
        <w:jc w:val="both"/>
        <w:rPr>
          <w:szCs w:val="22"/>
          <w:highlight w:val="lightGray"/>
        </w:rPr>
      </w:pPr>
      <w:r w:rsidRPr="00D0459D">
        <w:rPr>
          <w:szCs w:val="22"/>
          <w:highlight w:val="lightGray"/>
        </w:rPr>
        <w:t>F</w:t>
      </w:r>
      <w:r w:rsidR="009600D8" w:rsidRPr="00D0459D">
        <w:rPr>
          <w:szCs w:val="22"/>
          <w:highlight w:val="lightGray"/>
        </w:rPr>
        <w:t>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w:t>
      </w:r>
      <w:r w:rsidRPr="00D0459D">
        <w:rPr>
          <w:szCs w:val="22"/>
          <w:highlight w:val="lightGray"/>
        </w:rPr>
        <w:t xml:space="preserve">. </w:t>
      </w:r>
    </w:p>
    <w:p w14:paraId="7BC5C2FF" w14:textId="6634C954" w:rsidR="00DE5FF8" w:rsidRDefault="00DE5FF8" w:rsidP="00DE5FF8">
      <w:pPr>
        <w:jc w:val="both"/>
        <w:rPr>
          <w:szCs w:val="22"/>
        </w:rPr>
      </w:pPr>
      <w:r w:rsidRPr="00D0459D">
        <w:rPr>
          <w:szCs w:val="22"/>
          <w:highlight w:val="lightGray"/>
        </w:rPr>
        <w:t xml:space="preserve">[Motion 115, #SP84, </w:t>
      </w:r>
      <w:sdt>
        <w:sdtPr>
          <w:rPr>
            <w:szCs w:val="22"/>
            <w:highlight w:val="lightGray"/>
          </w:rPr>
          <w:id w:val="220329120"/>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860E27" w:rsidRPr="00860E27">
            <w:rPr>
              <w:noProof/>
              <w:szCs w:val="22"/>
              <w:highlight w:val="lightGray"/>
              <w:lang w:val="en-US"/>
            </w:rPr>
            <w:t>[7]</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50600031"/>
          <w:citation/>
        </w:sdtPr>
        <w:sdtEndPr/>
        <w:sdtContent>
          <w:r w:rsidR="005E2562" w:rsidRPr="00D0459D">
            <w:rPr>
              <w:szCs w:val="22"/>
              <w:highlight w:val="lightGray"/>
            </w:rPr>
            <w:fldChar w:fldCharType="begin"/>
          </w:r>
          <w:r w:rsidR="005E2562" w:rsidRPr="00D0459D">
            <w:rPr>
              <w:szCs w:val="22"/>
              <w:highlight w:val="lightGray"/>
              <w:lang w:val="en-US"/>
            </w:rPr>
            <w:instrText xml:space="preserve"> CITATION 20_0839r1 \l 1033 </w:instrText>
          </w:r>
          <w:r w:rsidR="005E2562" w:rsidRPr="00D0459D">
            <w:rPr>
              <w:szCs w:val="22"/>
              <w:highlight w:val="lightGray"/>
            </w:rPr>
            <w:fldChar w:fldCharType="separate"/>
          </w:r>
          <w:r w:rsidR="00860E27" w:rsidRPr="00860E27">
            <w:rPr>
              <w:noProof/>
              <w:szCs w:val="22"/>
              <w:highlight w:val="lightGray"/>
              <w:lang w:val="en-US"/>
            </w:rPr>
            <w:t>[56]</w:t>
          </w:r>
          <w:r w:rsidR="005E2562" w:rsidRPr="00D0459D">
            <w:rPr>
              <w:szCs w:val="22"/>
              <w:highlight w:val="lightGray"/>
            </w:rPr>
            <w:fldChar w:fldCharType="end"/>
          </w:r>
        </w:sdtContent>
      </w:sdt>
      <w:r w:rsidRPr="00D0459D">
        <w:rPr>
          <w:szCs w:val="22"/>
          <w:highlight w:val="lightGray"/>
        </w:rPr>
        <w:t>]</w:t>
      </w:r>
    </w:p>
    <w:p w14:paraId="4BABA199" w14:textId="77777777" w:rsidR="000C221A" w:rsidRPr="00DE5FF8" w:rsidRDefault="000C221A" w:rsidP="00DE5FF8">
      <w:pPr>
        <w:jc w:val="both"/>
        <w:rPr>
          <w:szCs w:val="22"/>
        </w:rPr>
      </w:pPr>
    </w:p>
    <w:p w14:paraId="43B6A958" w14:textId="04F14AC1" w:rsidR="00860E27" w:rsidRPr="00D4528B" w:rsidRDefault="00860E27" w:rsidP="00860E27">
      <w:pPr>
        <w:jc w:val="both"/>
        <w:rPr>
          <w:szCs w:val="22"/>
          <w:highlight w:val="green"/>
        </w:rPr>
      </w:pPr>
      <w:r w:rsidRPr="00D4528B">
        <w:rPr>
          <w:b/>
          <w:highlight w:val="green"/>
        </w:rPr>
        <w:t>Straw poll #103</w:t>
      </w:r>
    </w:p>
    <w:p w14:paraId="54D8A8FA" w14:textId="3E397237" w:rsidR="00860E27" w:rsidRPr="00D4528B" w:rsidRDefault="00860E27" w:rsidP="00860E27">
      <w:pPr>
        <w:jc w:val="both"/>
        <w:rPr>
          <w:szCs w:val="22"/>
          <w:highlight w:val="green"/>
        </w:rPr>
      </w:pPr>
      <w:r w:rsidRPr="00D4528B">
        <w:rPr>
          <w:b/>
          <w:highlight w:val="green"/>
        </w:rPr>
        <w:t>Straw poll #104</w:t>
      </w:r>
    </w:p>
    <w:p w14:paraId="7EEC0A42" w14:textId="2779E104" w:rsidR="00860E27" w:rsidRPr="00D4528B" w:rsidRDefault="00860E27" w:rsidP="00860E27">
      <w:pPr>
        <w:jc w:val="both"/>
        <w:rPr>
          <w:szCs w:val="22"/>
          <w:highlight w:val="green"/>
        </w:rPr>
      </w:pPr>
      <w:r w:rsidRPr="00D4528B">
        <w:rPr>
          <w:b/>
          <w:highlight w:val="green"/>
        </w:rPr>
        <w:t>Straw poll #105</w:t>
      </w:r>
    </w:p>
    <w:p w14:paraId="5A66E167" w14:textId="18060C42" w:rsidR="009600D8" w:rsidRPr="00D4528B" w:rsidRDefault="00860E27" w:rsidP="00CA128C">
      <w:pPr>
        <w:jc w:val="both"/>
        <w:rPr>
          <w:szCs w:val="22"/>
          <w:highlight w:val="green"/>
        </w:rPr>
      </w:pPr>
      <w:r w:rsidRPr="00D4528B">
        <w:rPr>
          <w:b/>
          <w:highlight w:val="green"/>
        </w:rPr>
        <w:t>Straw poll #106</w:t>
      </w:r>
    </w:p>
    <w:p w14:paraId="53715F05" w14:textId="12589184" w:rsidR="00CA128C" w:rsidRPr="00D0459D" w:rsidRDefault="00780D34" w:rsidP="00CA128C">
      <w:pPr>
        <w:jc w:val="both"/>
        <w:rPr>
          <w:szCs w:val="22"/>
          <w:highlight w:val="lightGray"/>
        </w:rPr>
      </w:pPr>
      <w:r w:rsidRPr="00D0459D">
        <w:rPr>
          <w:szCs w:val="22"/>
          <w:highlight w:val="lightGray"/>
        </w:rPr>
        <w:t>T</w:t>
      </w:r>
      <w:r w:rsidR="00CA128C" w:rsidRPr="00D0459D">
        <w:rPr>
          <w:szCs w:val="22"/>
          <w:highlight w:val="lightGray"/>
        </w:rPr>
        <w:t>he mapping from the TBD-bit RU Allocation subfield to the RU assignment contains the following entries</w:t>
      </w:r>
      <w:r w:rsidRPr="00D0459D">
        <w:rPr>
          <w:szCs w:val="22"/>
          <w:highlight w:val="lightGray"/>
        </w:rPr>
        <w:t>:</w:t>
      </w:r>
    </w:p>
    <w:p w14:paraId="0CB981C8" w14:textId="77777777" w:rsidR="00CA128C" w:rsidRPr="00D0459D" w:rsidRDefault="00CA128C" w:rsidP="00DF7E01">
      <w:pPr>
        <w:pStyle w:val="ListParagraph"/>
        <w:numPr>
          <w:ilvl w:val="0"/>
          <w:numId w:val="72"/>
        </w:numPr>
        <w:jc w:val="both"/>
        <w:rPr>
          <w:szCs w:val="22"/>
          <w:highlight w:val="lightGray"/>
        </w:rPr>
      </w:pPr>
      <w:r w:rsidRPr="00D0459D">
        <w:rPr>
          <w:szCs w:val="22"/>
          <w:highlight w:val="lightGray"/>
        </w:rPr>
        <w:t>Other entries TBD</w:t>
      </w:r>
    </w:p>
    <w:p w14:paraId="43B49F3C" w14:textId="77777777" w:rsidR="00CA128C" w:rsidRPr="00D0459D" w:rsidRDefault="00CA128C" w:rsidP="00DF7E01">
      <w:pPr>
        <w:pStyle w:val="ListParagraph"/>
        <w:numPr>
          <w:ilvl w:val="0"/>
          <w:numId w:val="72"/>
        </w:numPr>
        <w:jc w:val="both"/>
        <w:rPr>
          <w:szCs w:val="22"/>
          <w:highlight w:val="lightGray"/>
        </w:rPr>
      </w:pPr>
      <w:r w:rsidRPr="00D0459D">
        <w:rPr>
          <w:szCs w:val="22"/>
          <w:highlight w:val="lightGray"/>
        </w:rPr>
        <w:t>Compressed mode TBD</w:t>
      </w:r>
    </w:p>
    <w:p w14:paraId="1358BAFA" w14:textId="320BE77F" w:rsidR="00860E27" w:rsidRDefault="00CA128C" w:rsidP="00860E27">
      <w:pPr>
        <w:pStyle w:val="ListParagraph"/>
        <w:numPr>
          <w:ilvl w:val="0"/>
          <w:numId w:val="72"/>
        </w:numPr>
        <w:jc w:val="both"/>
        <w:rPr>
          <w:szCs w:val="22"/>
          <w:highlight w:val="lightGray"/>
        </w:rPr>
      </w:pPr>
      <w:r w:rsidRPr="00D0459D">
        <w:rPr>
          <w:szCs w:val="22"/>
          <w:highlight w:val="lightGray"/>
        </w:rPr>
        <w:t>Note: Not all the 106+26-tone and 52+26 tone MRU are applicable when PPDU BW is greater than or equal to 80 MHz.</w:t>
      </w: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87"/>
        <w:gridCol w:w="6"/>
        <w:gridCol w:w="671"/>
        <w:gridCol w:w="531"/>
        <w:gridCol w:w="2430"/>
      </w:tblGrid>
      <w:tr w:rsidR="00860E27" w:rsidRPr="002933D4" w14:paraId="7A691945" w14:textId="77777777" w:rsidTr="0051555A">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49EF06" w14:textId="77777777" w:rsidR="00860E27" w:rsidRPr="00860E27" w:rsidRDefault="00860E27" w:rsidP="00860E27">
            <w:pPr>
              <w:pStyle w:val="ListParagraph"/>
              <w:ind w:hanging="644"/>
              <w:jc w:val="center"/>
              <w:rPr>
                <w:szCs w:val="22"/>
                <w:lang w:val="en-US"/>
              </w:rPr>
            </w:pPr>
            <w:r w:rsidRPr="00860E27">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638982" w14:textId="77777777" w:rsidR="00860E27" w:rsidRPr="002933D4" w:rsidRDefault="00860E27" w:rsidP="0051555A">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9EE8E9" w14:textId="77777777" w:rsidR="00860E27" w:rsidRPr="002933D4" w:rsidRDefault="00860E27" w:rsidP="0051555A">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5A24AF" w14:textId="77777777" w:rsidR="00860E27" w:rsidRPr="002933D4" w:rsidRDefault="00860E27" w:rsidP="0051555A">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3E38F2" w14:textId="77777777" w:rsidR="00860E27" w:rsidRPr="002933D4" w:rsidRDefault="00860E27" w:rsidP="0051555A">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1B80EB" w14:textId="77777777" w:rsidR="00860E27" w:rsidRPr="002933D4" w:rsidRDefault="00860E27" w:rsidP="0051555A">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2D8B83" w14:textId="77777777" w:rsidR="00860E27" w:rsidRPr="002933D4" w:rsidRDefault="00860E27" w:rsidP="0051555A">
            <w:pPr>
              <w:jc w:val="center"/>
              <w:rPr>
                <w:szCs w:val="22"/>
                <w:lang w:val="en-US"/>
              </w:rPr>
            </w:pPr>
            <w:r w:rsidRPr="002933D4">
              <w:rPr>
                <w:b/>
                <w:bCs/>
                <w:szCs w:val="22"/>
                <w:lang w:val="en-US"/>
              </w:rPr>
              <w:t>#6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4E201D" w14:textId="77777777" w:rsidR="00860E27" w:rsidRPr="002933D4" w:rsidRDefault="00860E27" w:rsidP="0051555A">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32FEBA" w14:textId="77777777" w:rsidR="00860E27" w:rsidRPr="002933D4" w:rsidRDefault="00860E27" w:rsidP="0051555A">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63320F" w14:textId="77777777" w:rsidR="00860E27" w:rsidRPr="002933D4" w:rsidRDefault="00860E27" w:rsidP="0051555A">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845978" w14:textId="77777777" w:rsidR="00860E27" w:rsidRPr="002933D4" w:rsidRDefault="00860E27" w:rsidP="0051555A">
            <w:pPr>
              <w:jc w:val="center"/>
              <w:rPr>
                <w:szCs w:val="22"/>
                <w:lang w:val="en-US"/>
              </w:rPr>
            </w:pPr>
            <w:r w:rsidRPr="002933D4">
              <w:rPr>
                <w:b/>
                <w:bCs/>
                <w:szCs w:val="22"/>
                <w:lang w:val="en-US"/>
              </w:rPr>
              <w:t>Number of entries</w:t>
            </w:r>
          </w:p>
        </w:tc>
      </w:tr>
      <w:tr w:rsidR="00860E27" w:rsidRPr="002933D4" w14:paraId="6F675270"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FB739D" w14:textId="77777777" w:rsidR="00860E27" w:rsidRPr="002933D4" w:rsidRDefault="00860E27" w:rsidP="0051555A">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8F1824" w14:textId="77777777" w:rsidR="00860E27" w:rsidRPr="002933D4" w:rsidRDefault="00860E27" w:rsidP="0051555A">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9DE935" w14:textId="77777777" w:rsidR="00860E27" w:rsidRPr="002933D4" w:rsidRDefault="00860E27" w:rsidP="0051555A">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085EB6" w14:textId="77777777" w:rsidR="00860E27" w:rsidRPr="002933D4" w:rsidRDefault="00860E27" w:rsidP="0051555A">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263865" w14:textId="77777777" w:rsidR="00860E27" w:rsidRPr="002933D4" w:rsidRDefault="00860E27" w:rsidP="0051555A">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4E5115" w14:textId="77777777" w:rsidR="00860E27" w:rsidRPr="002933D4" w:rsidRDefault="00860E27" w:rsidP="0051555A">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897D06" w14:textId="77777777" w:rsidR="00860E27" w:rsidRPr="002933D4" w:rsidRDefault="00860E27" w:rsidP="0051555A">
            <w:pPr>
              <w:jc w:val="center"/>
              <w:rPr>
                <w:szCs w:val="22"/>
                <w:lang w:val="en-US"/>
              </w:rPr>
            </w:pPr>
            <w:r w:rsidRPr="002933D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8E4CB0" w14:textId="77777777" w:rsidR="00860E27" w:rsidRPr="002933D4" w:rsidRDefault="00860E27" w:rsidP="0051555A">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20B900" w14:textId="77777777" w:rsidR="00860E27" w:rsidRPr="002933D4" w:rsidRDefault="00860E27" w:rsidP="0051555A">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66369F" w14:textId="77777777" w:rsidR="00860E27" w:rsidRPr="002933D4" w:rsidRDefault="00860E27" w:rsidP="0051555A">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4A7B42" w14:textId="77777777" w:rsidR="00860E27" w:rsidRPr="002933D4" w:rsidRDefault="00860E27" w:rsidP="0051555A">
            <w:pPr>
              <w:jc w:val="center"/>
              <w:rPr>
                <w:szCs w:val="22"/>
                <w:lang w:val="en-US"/>
              </w:rPr>
            </w:pPr>
            <w:r w:rsidRPr="002933D4">
              <w:rPr>
                <w:szCs w:val="22"/>
                <w:lang w:val="en-US"/>
              </w:rPr>
              <w:t>1</w:t>
            </w:r>
          </w:p>
        </w:tc>
      </w:tr>
      <w:tr w:rsidR="00860E27" w:rsidRPr="00860E27" w14:paraId="6002F166"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D28D1E"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CB09B"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901C0D"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90EE3A"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0FCFD4"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A4F106"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BF5A82"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FFF348"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250AFE"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237315" w14:textId="77777777" w:rsidR="00860E27" w:rsidRPr="00860E27" w:rsidRDefault="00860E27" w:rsidP="0051555A">
            <w:pPr>
              <w:jc w:val="center"/>
              <w:rPr>
                <w:szCs w:val="22"/>
                <w:lang w:val="en-US"/>
              </w:rPr>
            </w:pPr>
            <w:r w:rsidRPr="00860E27">
              <w:rPr>
                <w:szCs w:val="22"/>
                <w:lang w:val="en-US"/>
              </w:rPr>
              <w:t>1</w:t>
            </w:r>
          </w:p>
        </w:tc>
      </w:tr>
      <w:tr w:rsidR="00860E27" w:rsidRPr="00860E27" w14:paraId="3A767965" w14:textId="77777777" w:rsidTr="0051555A">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F3D129"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ABFC72"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006047"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7A6CD8"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AE676C"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C2629E"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4E0CB4"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4A5644"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DC58BB"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44B23B" w14:textId="77777777" w:rsidR="00860E27" w:rsidRPr="00860E27" w:rsidRDefault="00860E27" w:rsidP="0051555A">
            <w:pPr>
              <w:jc w:val="center"/>
              <w:rPr>
                <w:szCs w:val="22"/>
                <w:lang w:val="en-US"/>
              </w:rPr>
            </w:pPr>
            <w:r w:rsidRPr="00860E27">
              <w:rPr>
                <w:szCs w:val="22"/>
                <w:lang w:val="en-US"/>
              </w:rPr>
              <w:t>1</w:t>
            </w:r>
          </w:p>
        </w:tc>
      </w:tr>
      <w:tr w:rsidR="00860E27" w:rsidRPr="00860E27" w14:paraId="4BB4754F"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1BEA1C"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F12CE2"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53A58E"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030F0D"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655717"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CAE074"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118679"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60C2F9"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249D54" w14:textId="77777777" w:rsidR="00860E27" w:rsidRPr="00860E27" w:rsidRDefault="00860E27" w:rsidP="0051555A">
            <w:pPr>
              <w:jc w:val="center"/>
              <w:rPr>
                <w:szCs w:val="22"/>
                <w:lang w:val="en-US"/>
              </w:rPr>
            </w:pPr>
            <w:r w:rsidRPr="00860E27">
              <w:rPr>
                <w:szCs w:val="22"/>
                <w:lang w:val="en-US"/>
              </w:rPr>
              <w:t>1</w:t>
            </w:r>
          </w:p>
        </w:tc>
      </w:tr>
      <w:tr w:rsidR="00860E27" w:rsidRPr="00860E27" w14:paraId="1A85C760" w14:textId="77777777" w:rsidTr="0051555A">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0530B6"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2AAE3B"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6AC76D"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719112"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D7054D"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F349CB"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62BD06" w14:textId="77777777" w:rsidR="00860E27" w:rsidRPr="00860E27" w:rsidRDefault="00860E27" w:rsidP="0051555A">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FA6592"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177C70"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0DABD5" w14:textId="77777777" w:rsidR="00860E27" w:rsidRPr="00860E27" w:rsidRDefault="00860E27" w:rsidP="0051555A">
            <w:pPr>
              <w:jc w:val="center"/>
              <w:rPr>
                <w:szCs w:val="22"/>
                <w:lang w:val="en-US"/>
              </w:rPr>
            </w:pPr>
            <w:r w:rsidRPr="00860E27">
              <w:rPr>
                <w:szCs w:val="22"/>
                <w:lang w:val="en-US"/>
              </w:rPr>
              <w:t>1</w:t>
            </w:r>
          </w:p>
        </w:tc>
      </w:tr>
      <w:tr w:rsidR="00860E27" w:rsidRPr="00860E27" w14:paraId="6A363270" w14:textId="77777777" w:rsidTr="0051555A">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3E5BCF"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54D4F1"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79D2A1"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92435B"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2EBDDF"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36D640"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C61E9C"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90F37B"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D980FD" w14:textId="77777777" w:rsidR="00860E27" w:rsidRPr="00860E27" w:rsidRDefault="00860E27" w:rsidP="0051555A">
            <w:pPr>
              <w:jc w:val="center"/>
              <w:rPr>
                <w:szCs w:val="22"/>
                <w:lang w:val="en-US"/>
              </w:rPr>
            </w:pPr>
            <w:r w:rsidRPr="00860E27">
              <w:rPr>
                <w:szCs w:val="22"/>
                <w:lang w:val="en-US"/>
              </w:rPr>
              <w:t>1</w:t>
            </w:r>
          </w:p>
        </w:tc>
      </w:tr>
      <w:tr w:rsidR="00860E27" w:rsidRPr="00860E27" w14:paraId="09DF042C"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39EC4C"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2AF1E2"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8E2F83"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C18837"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934E5F"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324251"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26F2EC"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4204E0"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C1E79B" w14:textId="77777777" w:rsidR="00860E27" w:rsidRPr="00860E27" w:rsidRDefault="00860E27" w:rsidP="0051555A">
            <w:pPr>
              <w:jc w:val="center"/>
              <w:rPr>
                <w:szCs w:val="22"/>
                <w:lang w:val="en-US"/>
              </w:rPr>
            </w:pPr>
            <w:r w:rsidRPr="00860E27">
              <w:rPr>
                <w:szCs w:val="22"/>
                <w:lang w:val="en-US"/>
              </w:rPr>
              <w:t>1</w:t>
            </w:r>
          </w:p>
        </w:tc>
      </w:tr>
      <w:tr w:rsidR="00860E27" w:rsidRPr="00860E27" w14:paraId="1327FE16"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AFBDD0"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11A663"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28E4EE"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E34472"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C595EA"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151D4E"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12175F"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176FC6" w14:textId="77777777" w:rsidR="00860E27" w:rsidRPr="00860E27" w:rsidRDefault="00860E27" w:rsidP="0051555A">
            <w:pPr>
              <w:jc w:val="center"/>
              <w:rPr>
                <w:szCs w:val="22"/>
                <w:lang w:val="en-US"/>
              </w:rPr>
            </w:pPr>
            <w:r w:rsidRPr="00860E27">
              <w:rPr>
                <w:szCs w:val="22"/>
                <w:lang w:val="en-US"/>
              </w:rPr>
              <w:t>1</w:t>
            </w:r>
          </w:p>
        </w:tc>
      </w:tr>
      <w:tr w:rsidR="00860E27" w:rsidRPr="00860E27" w14:paraId="100D4103"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4B4EEA"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1F0DF8"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67CE52"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62DEE1"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0D3555"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C3BE51"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690B5C" w14:textId="77777777" w:rsidR="00860E27" w:rsidRPr="00860E27" w:rsidRDefault="00860E27" w:rsidP="0051555A">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E58B7B"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24DD54"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4BABDE" w14:textId="77777777" w:rsidR="00860E27" w:rsidRPr="00860E27" w:rsidRDefault="00860E27" w:rsidP="0051555A">
            <w:pPr>
              <w:jc w:val="center"/>
              <w:rPr>
                <w:szCs w:val="22"/>
                <w:lang w:val="en-US"/>
              </w:rPr>
            </w:pPr>
            <w:r w:rsidRPr="00860E27">
              <w:rPr>
                <w:szCs w:val="22"/>
                <w:lang w:val="en-US"/>
              </w:rPr>
              <w:t>1</w:t>
            </w:r>
          </w:p>
        </w:tc>
      </w:tr>
      <w:tr w:rsidR="00860E27" w:rsidRPr="00860E27" w14:paraId="19B558C4" w14:textId="77777777" w:rsidTr="0051555A">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83D000"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CF8DE1"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82D093"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885717"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81F654"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D3E0CA"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636AEA"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09826E"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DD6D43" w14:textId="77777777" w:rsidR="00860E27" w:rsidRPr="00860E27" w:rsidRDefault="00860E27" w:rsidP="0051555A">
            <w:pPr>
              <w:jc w:val="center"/>
              <w:rPr>
                <w:szCs w:val="22"/>
                <w:lang w:val="en-US"/>
              </w:rPr>
            </w:pPr>
            <w:r w:rsidRPr="00860E27">
              <w:rPr>
                <w:szCs w:val="22"/>
                <w:lang w:val="en-US"/>
              </w:rPr>
              <w:t>1</w:t>
            </w:r>
          </w:p>
        </w:tc>
      </w:tr>
      <w:tr w:rsidR="00860E27" w:rsidRPr="00860E27" w14:paraId="6DE7B3E5"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1B1E3C"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63C520"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8E5AF5"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442613"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755BCD"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4FAA75"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4AFBF4"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B0BB59"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101AF9" w14:textId="77777777" w:rsidR="00860E27" w:rsidRPr="00860E27" w:rsidRDefault="00860E27" w:rsidP="0051555A">
            <w:pPr>
              <w:jc w:val="center"/>
              <w:rPr>
                <w:szCs w:val="22"/>
                <w:lang w:val="en-US"/>
              </w:rPr>
            </w:pPr>
            <w:r w:rsidRPr="00860E27">
              <w:rPr>
                <w:szCs w:val="22"/>
                <w:lang w:val="en-US"/>
              </w:rPr>
              <w:t>1</w:t>
            </w:r>
          </w:p>
        </w:tc>
      </w:tr>
      <w:tr w:rsidR="00860E27" w:rsidRPr="00860E27" w14:paraId="52E5E86A"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D58B1"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706BEB"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E90CAF"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986824"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E033B9"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2D29C7"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A8B4DF"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2FB956" w14:textId="77777777" w:rsidR="00860E27" w:rsidRPr="00860E27" w:rsidRDefault="00860E27" w:rsidP="0051555A">
            <w:pPr>
              <w:jc w:val="center"/>
              <w:rPr>
                <w:szCs w:val="22"/>
                <w:lang w:val="en-US"/>
              </w:rPr>
            </w:pPr>
            <w:r w:rsidRPr="00860E27">
              <w:rPr>
                <w:szCs w:val="22"/>
                <w:lang w:val="en-US"/>
              </w:rPr>
              <w:t>1</w:t>
            </w:r>
          </w:p>
        </w:tc>
      </w:tr>
      <w:tr w:rsidR="00860E27" w:rsidRPr="00860E27" w14:paraId="31223079" w14:textId="77777777" w:rsidTr="0051555A">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1211FC"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48C478"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A5F3DA"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88DE3E"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C2C7AA"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72A81E" w14:textId="77777777" w:rsidR="00860E27" w:rsidRPr="00860E27" w:rsidRDefault="00860E27" w:rsidP="0051555A">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A834D5"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FF901F"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48A657" w14:textId="77777777" w:rsidR="00860E27" w:rsidRPr="00860E27" w:rsidRDefault="00860E27" w:rsidP="0051555A">
            <w:pPr>
              <w:jc w:val="center"/>
              <w:rPr>
                <w:szCs w:val="22"/>
                <w:lang w:val="en-US"/>
              </w:rPr>
            </w:pPr>
            <w:r w:rsidRPr="00860E27">
              <w:rPr>
                <w:szCs w:val="22"/>
                <w:lang w:val="en-US"/>
              </w:rPr>
              <w:t>1</w:t>
            </w:r>
          </w:p>
        </w:tc>
      </w:tr>
      <w:tr w:rsidR="00860E27" w:rsidRPr="00860E27" w14:paraId="4BAA75E6"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AA55C5"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A928CE"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8F3030"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389AF9"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9E0DE9"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887A1E"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C17589"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C70226" w14:textId="77777777" w:rsidR="00860E27" w:rsidRPr="00860E27" w:rsidRDefault="00860E27" w:rsidP="0051555A">
            <w:pPr>
              <w:jc w:val="center"/>
              <w:rPr>
                <w:szCs w:val="22"/>
                <w:lang w:val="en-US"/>
              </w:rPr>
            </w:pPr>
            <w:r w:rsidRPr="00860E27">
              <w:rPr>
                <w:szCs w:val="22"/>
                <w:lang w:val="en-US"/>
              </w:rPr>
              <w:t>1</w:t>
            </w:r>
          </w:p>
        </w:tc>
      </w:tr>
      <w:tr w:rsidR="00860E27" w:rsidRPr="00860E27" w14:paraId="7DC17612"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79C966"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304DE3"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28AC4C"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66A73E"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2AC1E0"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5C8BBB"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699193"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028BFE" w14:textId="77777777" w:rsidR="00860E27" w:rsidRPr="00860E27" w:rsidRDefault="00860E27" w:rsidP="0051555A">
            <w:pPr>
              <w:jc w:val="center"/>
              <w:rPr>
                <w:szCs w:val="22"/>
                <w:lang w:val="en-US"/>
              </w:rPr>
            </w:pPr>
            <w:r w:rsidRPr="00860E27">
              <w:rPr>
                <w:szCs w:val="22"/>
                <w:lang w:val="en-US"/>
              </w:rPr>
              <w:t>1</w:t>
            </w:r>
          </w:p>
        </w:tc>
      </w:tr>
      <w:tr w:rsidR="00860E27" w:rsidRPr="00860E27" w14:paraId="16781304"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DB98D6"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830CCD"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8F041F"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DD61A"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2B902B"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468AAD"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42EC83" w14:textId="77777777" w:rsidR="00860E27" w:rsidRPr="00860E27" w:rsidRDefault="00860E27" w:rsidP="0051555A">
            <w:pPr>
              <w:jc w:val="center"/>
              <w:rPr>
                <w:szCs w:val="22"/>
                <w:lang w:val="en-US"/>
              </w:rPr>
            </w:pPr>
            <w:r w:rsidRPr="00860E27">
              <w:rPr>
                <w:szCs w:val="22"/>
                <w:lang w:val="en-US"/>
              </w:rPr>
              <w:t>1</w:t>
            </w:r>
          </w:p>
        </w:tc>
      </w:tr>
      <w:tr w:rsidR="00860E27" w:rsidRPr="00860E27" w14:paraId="66AE8656"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E477D" w14:textId="77777777" w:rsidR="00860E27" w:rsidRPr="00860E27" w:rsidRDefault="00860E27" w:rsidP="0051555A">
            <w:pPr>
              <w:jc w:val="center"/>
              <w:rPr>
                <w:szCs w:val="22"/>
                <w:lang w:val="en-US"/>
              </w:rPr>
            </w:pPr>
            <w:r w:rsidRPr="00860E27">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894160" w14:textId="77777777" w:rsidR="00860E27" w:rsidRPr="00860E27" w:rsidRDefault="00860E27" w:rsidP="0051555A">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9DFE34"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2DF42C"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FD0950"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5B06EC" w14:textId="77777777" w:rsidR="00860E27" w:rsidRPr="00860E27" w:rsidRDefault="00860E27" w:rsidP="0051555A">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2562CE" w14:textId="77777777" w:rsidR="00860E27" w:rsidRPr="00860E27" w:rsidRDefault="00860E27" w:rsidP="0051555A">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4C2EDC" w14:textId="77777777" w:rsidR="00860E27" w:rsidRPr="00860E27" w:rsidRDefault="00860E27" w:rsidP="0051555A">
            <w:pPr>
              <w:jc w:val="center"/>
              <w:rPr>
                <w:szCs w:val="22"/>
                <w:lang w:val="en-US"/>
              </w:rPr>
            </w:pPr>
            <w:r w:rsidRPr="00860E27">
              <w:rPr>
                <w:szCs w:val="22"/>
                <w:lang w:val="en-US"/>
              </w:rPr>
              <w:t>1</w:t>
            </w:r>
          </w:p>
        </w:tc>
      </w:tr>
      <w:tr w:rsidR="00860E27" w:rsidRPr="00860E27" w14:paraId="4540B6E8"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6477F8" w14:textId="77777777" w:rsidR="00860E27" w:rsidRPr="00860E27" w:rsidRDefault="00860E27" w:rsidP="0051555A">
            <w:pPr>
              <w:jc w:val="center"/>
              <w:rPr>
                <w:szCs w:val="22"/>
                <w:lang w:val="en-US"/>
              </w:rPr>
            </w:pPr>
            <w:r w:rsidRPr="00860E27">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5B400F" w14:textId="77777777" w:rsidR="00860E27" w:rsidRPr="00860E27" w:rsidRDefault="00860E27" w:rsidP="0051555A">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B5468E"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609DE3"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95E150" w14:textId="77777777" w:rsidR="00860E27" w:rsidRPr="00860E27" w:rsidRDefault="00860E27" w:rsidP="0051555A">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F1775A" w14:textId="77777777" w:rsidR="00860E27" w:rsidRPr="00860E27" w:rsidRDefault="00860E27" w:rsidP="0051555A">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7CA7DE" w14:textId="77777777" w:rsidR="00860E27" w:rsidRPr="00860E27" w:rsidRDefault="00860E27" w:rsidP="0051555A">
            <w:pPr>
              <w:jc w:val="center"/>
              <w:rPr>
                <w:szCs w:val="22"/>
                <w:lang w:val="en-US"/>
              </w:rPr>
            </w:pPr>
            <w:r w:rsidRPr="00860E27">
              <w:rPr>
                <w:szCs w:val="22"/>
                <w:lang w:val="en-US"/>
              </w:rPr>
              <w:t>1</w:t>
            </w:r>
          </w:p>
        </w:tc>
      </w:tr>
      <w:tr w:rsidR="00860E27" w:rsidRPr="00860E27" w14:paraId="17CE29F6"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B5B227"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807421"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F420C2"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99753C"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3378EF" w14:textId="77777777" w:rsidR="00860E27" w:rsidRPr="00860E27" w:rsidRDefault="00860E27" w:rsidP="0051555A">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B31F4D" w14:textId="77777777" w:rsidR="00860E27" w:rsidRPr="00860E27" w:rsidRDefault="00860E27" w:rsidP="0051555A">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C48279" w14:textId="77777777" w:rsidR="00860E27" w:rsidRPr="00860E27" w:rsidRDefault="00860E27" w:rsidP="0051555A">
            <w:pPr>
              <w:jc w:val="center"/>
              <w:rPr>
                <w:szCs w:val="22"/>
                <w:lang w:val="en-US"/>
              </w:rPr>
            </w:pPr>
            <w:r w:rsidRPr="00860E27">
              <w:rPr>
                <w:szCs w:val="22"/>
                <w:lang w:val="en-US"/>
              </w:rPr>
              <w:t>1</w:t>
            </w:r>
          </w:p>
        </w:tc>
      </w:tr>
      <w:tr w:rsidR="00860E27" w:rsidRPr="00860E27" w14:paraId="2EC7D14B"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2C7937"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330B52"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46288C"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8E61F2" w14:textId="77777777" w:rsidR="00860E27" w:rsidRPr="00860E27" w:rsidRDefault="00860E27" w:rsidP="0051555A">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5047A6" w14:textId="77777777" w:rsidR="00860E27" w:rsidRPr="00860E27" w:rsidRDefault="00860E27" w:rsidP="0051555A">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D970C4" w14:textId="77777777" w:rsidR="00860E27" w:rsidRPr="00860E27" w:rsidRDefault="00860E27" w:rsidP="0051555A">
            <w:pPr>
              <w:jc w:val="center"/>
              <w:rPr>
                <w:szCs w:val="22"/>
                <w:lang w:val="en-US"/>
              </w:rPr>
            </w:pPr>
            <w:r w:rsidRPr="00860E27">
              <w:rPr>
                <w:szCs w:val="22"/>
                <w:lang w:val="en-US"/>
              </w:rPr>
              <w:t>1</w:t>
            </w:r>
          </w:p>
        </w:tc>
      </w:tr>
      <w:tr w:rsidR="00860E27" w:rsidRPr="00860E27" w14:paraId="1CE82315"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B4E5AA" w14:textId="77777777" w:rsidR="00860E27" w:rsidRPr="00860E27" w:rsidRDefault="00860E27" w:rsidP="0051555A">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DB862C" w14:textId="77777777" w:rsidR="00860E27" w:rsidRPr="00860E27" w:rsidRDefault="00860E27" w:rsidP="0051555A">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B71089"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024DB5"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6BEF00" w14:textId="77777777" w:rsidR="00860E27" w:rsidRPr="00860E27" w:rsidRDefault="00860E27" w:rsidP="0051555A">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BC891A"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E46378"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C8AED6" w14:textId="77777777" w:rsidR="00860E27" w:rsidRPr="00860E27" w:rsidRDefault="00860E27" w:rsidP="0051555A">
            <w:pPr>
              <w:jc w:val="center"/>
              <w:rPr>
                <w:szCs w:val="22"/>
                <w:lang w:val="en-US"/>
              </w:rPr>
            </w:pPr>
            <w:r w:rsidRPr="00860E27">
              <w:rPr>
                <w:szCs w:val="22"/>
                <w:lang w:val="en-US"/>
              </w:rPr>
              <w:t>1</w:t>
            </w:r>
          </w:p>
        </w:tc>
      </w:tr>
      <w:tr w:rsidR="00860E27" w:rsidRPr="00860E27" w14:paraId="176C8F17"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96A038" w14:textId="77777777" w:rsidR="00860E27" w:rsidRPr="00860E27" w:rsidRDefault="00860E27" w:rsidP="0051555A">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8D31AC" w14:textId="77777777" w:rsidR="00860E27" w:rsidRPr="00860E27" w:rsidRDefault="00860E27" w:rsidP="0051555A">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B78F91"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0B7FBA"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2FB213"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CF62E2"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116C17" w14:textId="77777777" w:rsidR="00860E27" w:rsidRPr="00860E27" w:rsidRDefault="00860E27" w:rsidP="0051555A">
            <w:pPr>
              <w:jc w:val="center"/>
              <w:rPr>
                <w:szCs w:val="22"/>
                <w:lang w:val="en-US"/>
              </w:rPr>
            </w:pPr>
            <w:r w:rsidRPr="00860E27">
              <w:rPr>
                <w:szCs w:val="22"/>
                <w:lang w:val="en-US"/>
              </w:rPr>
              <w:t>1</w:t>
            </w:r>
          </w:p>
        </w:tc>
      </w:tr>
      <w:tr w:rsidR="00860E27" w:rsidRPr="00860E27" w14:paraId="64FB3145"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A2BF0" w14:textId="77777777" w:rsidR="00860E27" w:rsidRPr="00860E27" w:rsidRDefault="00860E27" w:rsidP="0051555A">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347413" w14:textId="77777777" w:rsidR="00860E27" w:rsidRPr="00860E27" w:rsidRDefault="00860E27" w:rsidP="0051555A">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55C73B"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C90378"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96CEB1"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840356"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80EC6F" w14:textId="77777777" w:rsidR="00860E27" w:rsidRPr="00860E27" w:rsidRDefault="00860E27" w:rsidP="0051555A">
            <w:pPr>
              <w:jc w:val="center"/>
              <w:rPr>
                <w:szCs w:val="22"/>
                <w:lang w:val="en-US"/>
              </w:rPr>
            </w:pPr>
            <w:r w:rsidRPr="00860E27">
              <w:rPr>
                <w:szCs w:val="22"/>
                <w:lang w:val="en-US"/>
              </w:rPr>
              <w:t>1</w:t>
            </w:r>
          </w:p>
        </w:tc>
      </w:tr>
      <w:tr w:rsidR="00860E27" w:rsidRPr="00860E27" w14:paraId="7E3E99EC"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9E00D5" w14:textId="77777777" w:rsidR="00860E27" w:rsidRPr="00860E27" w:rsidRDefault="00860E27" w:rsidP="0051555A">
            <w:pPr>
              <w:jc w:val="center"/>
              <w:rPr>
                <w:szCs w:val="22"/>
                <w:lang w:val="en-US"/>
              </w:rPr>
            </w:pPr>
            <w:r w:rsidRPr="00860E27">
              <w:rPr>
                <w:szCs w:val="22"/>
                <w:lang w:val="en-US"/>
              </w:rPr>
              <w:lastRenderedPageBreak/>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9299E9" w14:textId="77777777" w:rsidR="00860E27" w:rsidRPr="00860E27" w:rsidRDefault="00860E27" w:rsidP="0051555A">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2751C5"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8A90A"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F9C07F"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5A9624" w14:textId="77777777" w:rsidR="00860E27" w:rsidRPr="00860E27" w:rsidRDefault="00860E27" w:rsidP="0051555A">
            <w:pPr>
              <w:jc w:val="center"/>
              <w:rPr>
                <w:szCs w:val="22"/>
                <w:lang w:val="en-US"/>
              </w:rPr>
            </w:pPr>
            <w:r w:rsidRPr="00860E27">
              <w:rPr>
                <w:szCs w:val="22"/>
                <w:lang w:val="en-US"/>
              </w:rPr>
              <w:t>1</w:t>
            </w:r>
          </w:p>
        </w:tc>
      </w:tr>
      <w:tr w:rsidR="00860E27" w:rsidRPr="00860E27" w14:paraId="6F3668C8"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A3F170"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723586"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7C155F"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4CA01F" w14:textId="77777777" w:rsidR="00860E27" w:rsidRPr="00860E27" w:rsidRDefault="00860E27" w:rsidP="0051555A">
            <w:pPr>
              <w:jc w:val="center"/>
              <w:rPr>
                <w:szCs w:val="22"/>
                <w:lang w:val="en-US"/>
              </w:rPr>
            </w:pPr>
            <w:r w:rsidRPr="00860E27">
              <w:rPr>
                <w:szCs w:val="22"/>
                <w:lang w:val="en-US"/>
              </w:rPr>
              <w:t>--</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A7B175"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4FBA6E"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B00181" w14:textId="77777777" w:rsidR="00860E27" w:rsidRPr="00860E27" w:rsidRDefault="00860E27" w:rsidP="0051555A">
            <w:pPr>
              <w:jc w:val="center"/>
              <w:rPr>
                <w:szCs w:val="22"/>
                <w:lang w:val="en-US"/>
              </w:rPr>
            </w:pPr>
            <w:r w:rsidRPr="00860E27">
              <w:rPr>
                <w:szCs w:val="22"/>
                <w:lang w:val="en-US"/>
              </w:rPr>
              <w:t>1</w:t>
            </w:r>
          </w:p>
        </w:tc>
      </w:tr>
      <w:tr w:rsidR="00860E27" w:rsidRPr="00860E27" w14:paraId="7DC9BED8"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5EC655" w14:textId="77777777" w:rsidR="00860E27" w:rsidRPr="00860E27" w:rsidRDefault="00860E27" w:rsidP="0051555A">
            <w:pPr>
              <w:jc w:val="center"/>
              <w:rPr>
                <w:szCs w:val="22"/>
                <w:lang w:val="en-US"/>
              </w:rPr>
            </w:pPr>
            <w:r w:rsidRPr="00860E27">
              <w:rPr>
                <w:szCs w:val="22"/>
                <w:lang w:val="en-US"/>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EB6026" w14:textId="77777777" w:rsidR="00860E27" w:rsidRPr="00860E27" w:rsidRDefault="00860E27" w:rsidP="0051555A">
            <w:pPr>
              <w:jc w:val="center"/>
              <w:rPr>
                <w:szCs w:val="22"/>
                <w:lang w:val="en-US"/>
              </w:rPr>
            </w:pPr>
            <w:r w:rsidRPr="00860E27">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D497A1" w14:textId="77777777" w:rsidR="00860E27" w:rsidRPr="00860E27" w:rsidRDefault="00860E27" w:rsidP="0051555A">
            <w:pPr>
              <w:jc w:val="center"/>
              <w:rPr>
                <w:szCs w:val="22"/>
                <w:lang w:val="en-US"/>
              </w:rPr>
            </w:pPr>
            <w:r w:rsidRPr="00860E27">
              <w:rPr>
                <w:szCs w:val="22"/>
                <w:lang w:val="en-US"/>
              </w:rPr>
              <w:t>1</w:t>
            </w:r>
          </w:p>
        </w:tc>
      </w:tr>
      <w:tr w:rsidR="00860E27" w:rsidRPr="00860E27" w14:paraId="07719DDA"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AB6FFC" w14:textId="77777777" w:rsidR="00860E27" w:rsidRPr="00860E27" w:rsidRDefault="00860E27" w:rsidP="0051555A">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F3F8C7" w14:textId="77777777" w:rsidR="00860E27" w:rsidRPr="00860E27" w:rsidRDefault="00860E27" w:rsidP="0051555A">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9BC927" w14:textId="77777777" w:rsidR="00860E27" w:rsidRPr="00860E27" w:rsidRDefault="00860E27" w:rsidP="0051555A">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80B55C" w14:textId="77777777" w:rsidR="00860E27" w:rsidRPr="00860E27" w:rsidRDefault="00860E27" w:rsidP="0051555A">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BA5C3F" w14:textId="77777777" w:rsidR="00860E27" w:rsidRPr="00860E27" w:rsidRDefault="00860E27" w:rsidP="0051555A">
            <w:pPr>
              <w:jc w:val="center"/>
              <w:rPr>
                <w:szCs w:val="22"/>
                <w:lang w:val="en-US"/>
              </w:rPr>
            </w:pPr>
            <w:r w:rsidRPr="00860E27">
              <w:rPr>
                <w:szCs w:val="22"/>
                <w:lang w:val="en-US"/>
              </w:rPr>
              <w:t>1</w:t>
            </w:r>
          </w:p>
        </w:tc>
      </w:tr>
      <w:tr w:rsidR="00860E27" w:rsidRPr="00860E27" w14:paraId="0058040C"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C17A2E" w14:textId="77777777" w:rsidR="00860E27" w:rsidRPr="00860E27" w:rsidRDefault="00860E27" w:rsidP="0051555A">
            <w:pPr>
              <w:jc w:val="center"/>
              <w:rPr>
                <w:szCs w:val="22"/>
                <w:lang w:val="en-US"/>
              </w:rPr>
            </w:pPr>
            <w:r w:rsidRPr="00860E27">
              <w:rPr>
                <w:szCs w:val="22"/>
                <w:lang w:val="en-US"/>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790337" w14:textId="77777777" w:rsidR="00860E27" w:rsidRPr="00860E27" w:rsidRDefault="00860E27" w:rsidP="0051555A">
            <w:pPr>
              <w:jc w:val="center"/>
              <w:rPr>
                <w:szCs w:val="22"/>
                <w:lang w:val="en-US"/>
              </w:rPr>
            </w:pPr>
            <w:commentRangeStart w:id="403"/>
            <w:r w:rsidRPr="00860E27">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7D19EA" w14:textId="77777777" w:rsidR="00860E27" w:rsidRPr="00860E27" w:rsidRDefault="00860E27" w:rsidP="0051555A">
            <w:pPr>
              <w:jc w:val="center"/>
              <w:rPr>
                <w:szCs w:val="22"/>
                <w:lang w:val="en-US"/>
              </w:rPr>
            </w:pPr>
            <w:r w:rsidRPr="00860E27">
              <w:rPr>
                <w:szCs w:val="22"/>
                <w:lang w:val="en-US"/>
              </w:rPr>
              <w:t>8</w:t>
            </w:r>
            <w:commentRangeEnd w:id="403"/>
            <w:r>
              <w:rPr>
                <w:rStyle w:val="CommentReference"/>
              </w:rPr>
              <w:commentReference w:id="403"/>
            </w:r>
          </w:p>
        </w:tc>
      </w:tr>
      <w:tr w:rsidR="00860E27" w:rsidRPr="00860E27" w14:paraId="051381B2"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B9FF243" w14:textId="77777777" w:rsidR="00860E27" w:rsidRPr="00860E27" w:rsidRDefault="00860E27" w:rsidP="0051555A">
            <w:pPr>
              <w:jc w:val="center"/>
              <w:rPr>
                <w:szCs w:val="22"/>
                <w:lang w:val="en-US" w:eastAsia="zh-CN"/>
              </w:rPr>
            </w:pPr>
            <w:r w:rsidRPr="00860E27">
              <w:rPr>
                <w:rFonts w:hint="eastAsia"/>
                <w:szCs w:val="22"/>
                <w:lang w:val="en-US" w:eastAsia="zh-CN"/>
              </w:rPr>
              <w:t>T</w:t>
            </w:r>
            <w:r w:rsidRPr="00860E27">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21DCD21" w14:textId="77777777" w:rsidR="00860E27" w:rsidRPr="00860E27" w:rsidRDefault="00860E27" w:rsidP="0051555A">
            <w:pPr>
              <w:jc w:val="center"/>
              <w:rPr>
                <w:szCs w:val="22"/>
                <w:lang w:val="en-US" w:eastAsia="zh-CN"/>
              </w:rPr>
            </w:pPr>
            <w:r w:rsidRPr="00860E27">
              <w:rPr>
                <w:rFonts w:hint="eastAsia"/>
                <w:szCs w:val="22"/>
                <w:lang w:val="en-US" w:eastAsia="zh-CN"/>
              </w:rPr>
              <w:t>4</w:t>
            </w:r>
            <w:r w:rsidRPr="00860E27">
              <w:rPr>
                <w:szCs w:val="22"/>
                <w:lang w:val="en-US" w:eastAsia="zh-CN"/>
              </w:rPr>
              <w:t>84</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C535C94" w14:textId="77777777" w:rsidR="00860E27" w:rsidRPr="00860E27" w:rsidDel="004D3CC2" w:rsidRDefault="00860E27" w:rsidP="0051555A">
            <w:pPr>
              <w:jc w:val="center"/>
              <w:rPr>
                <w:szCs w:val="22"/>
                <w:lang w:val="en-US" w:eastAsia="zh-CN"/>
              </w:rPr>
            </w:pPr>
            <w:r w:rsidRPr="00860E27">
              <w:rPr>
                <w:rFonts w:hint="eastAsia"/>
                <w:szCs w:val="22"/>
                <w:lang w:val="en-US" w:eastAsia="zh-CN"/>
              </w:rPr>
              <w:t>8</w:t>
            </w:r>
          </w:p>
        </w:tc>
      </w:tr>
      <w:tr w:rsidR="00860E27" w:rsidRPr="00860E27" w14:paraId="3FB7369D"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8633AAA" w14:textId="77777777" w:rsidR="00860E27" w:rsidRPr="00860E27" w:rsidRDefault="00860E27" w:rsidP="0051555A">
            <w:pPr>
              <w:jc w:val="center"/>
              <w:rPr>
                <w:szCs w:val="22"/>
                <w:lang w:val="en-US" w:eastAsia="zh-CN"/>
              </w:rPr>
            </w:pPr>
            <w:r w:rsidRPr="00860E27">
              <w:rPr>
                <w:rFonts w:hint="eastAsia"/>
                <w:szCs w:val="22"/>
                <w:lang w:val="en-US" w:eastAsia="zh-CN"/>
              </w:rPr>
              <w:t>T</w:t>
            </w:r>
            <w:r w:rsidRPr="00860E27">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1CE8404" w14:textId="77777777" w:rsidR="00860E27" w:rsidRPr="00860E27" w:rsidRDefault="00860E27" w:rsidP="0051555A">
            <w:pPr>
              <w:jc w:val="center"/>
              <w:rPr>
                <w:szCs w:val="22"/>
                <w:lang w:val="en-US" w:eastAsia="zh-CN"/>
              </w:rPr>
            </w:pPr>
            <w:commentRangeStart w:id="404"/>
            <w:r w:rsidRPr="00860E27">
              <w:rPr>
                <w:rFonts w:hint="eastAsia"/>
                <w:szCs w:val="22"/>
                <w:lang w:val="en-US" w:eastAsia="zh-CN"/>
              </w:rPr>
              <w:t>9</w:t>
            </w:r>
            <w:r w:rsidRPr="00860E27">
              <w:rPr>
                <w:szCs w:val="22"/>
                <w:lang w:val="en-US" w:eastAsia="zh-CN"/>
              </w:rPr>
              <w:t>96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AAB7BC0" w14:textId="77777777" w:rsidR="00860E27" w:rsidRPr="00860E27" w:rsidRDefault="00860E27" w:rsidP="0051555A">
            <w:pPr>
              <w:jc w:val="center"/>
              <w:rPr>
                <w:szCs w:val="22"/>
                <w:lang w:val="en-US" w:eastAsia="zh-CN"/>
              </w:rPr>
            </w:pPr>
            <w:r w:rsidRPr="00860E27">
              <w:rPr>
                <w:rFonts w:hint="eastAsia"/>
                <w:szCs w:val="22"/>
                <w:lang w:val="en-US" w:eastAsia="zh-CN"/>
              </w:rPr>
              <w:t>8</w:t>
            </w:r>
            <w:commentRangeEnd w:id="404"/>
            <w:r>
              <w:rPr>
                <w:rStyle w:val="CommentReference"/>
              </w:rPr>
              <w:commentReference w:id="404"/>
            </w:r>
          </w:p>
        </w:tc>
      </w:tr>
      <w:tr w:rsidR="00860E27" w:rsidRPr="00860E27" w14:paraId="62EFE2D7"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2B6F1E9" w14:textId="77777777" w:rsidR="00860E27" w:rsidRPr="00860E27" w:rsidRDefault="00860E27" w:rsidP="0051555A">
            <w:pPr>
              <w:jc w:val="center"/>
              <w:rPr>
                <w:szCs w:val="22"/>
                <w:lang w:val="en-US" w:eastAsia="zh-CN"/>
              </w:rPr>
            </w:pPr>
            <w:r w:rsidRPr="00860E27">
              <w:rPr>
                <w:rFonts w:hint="eastAsia"/>
                <w:szCs w:val="22"/>
                <w:lang w:val="en-US" w:eastAsia="zh-CN"/>
              </w:rPr>
              <w:t>T</w:t>
            </w:r>
            <w:r w:rsidRPr="00860E27">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F6B5F6B" w14:textId="77777777" w:rsidR="00860E27" w:rsidRPr="00860E27" w:rsidRDefault="00860E27" w:rsidP="0051555A">
            <w:pPr>
              <w:jc w:val="center"/>
              <w:rPr>
                <w:szCs w:val="22"/>
                <w:lang w:val="en-US" w:eastAsia="zh-CN"/>
              </w:rPr>
            </w:pPr>
            <w:commentRangeStart w:id="405"/>
            <w:r w:rsidRPr="00860E27">
              <w:rPr>
                <w:rFonts w:hint="eastAsia"/>
                <w:szCs w:val="22"/>
                <w:lang w:val="en-US" w:eastAsia="zh-CN"/>
              </w:rPr>
              <w:t>2</w:t>
            </w:r>
            <w:r w:rsidRPr="00860E27">
              <w:rPr>
                <w:szCs w:val="22"/>
                <w:lang w:val="en-US" w:eastAsia="zh-CN"/>
              </w:rPr>
              <w:t>*996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5387BBE" w14:textId="77777777" w:rsidR="00860E27" w:rsidRPr="00860E27" w:rsidRDefault="00860E27" w:rsidP="0051555A">
            <w:pPr>
              <w:jc w:val="center"/>
              <w:rPr>
                <w:szCs w:val="22"/>
                <w:lang w:val="en-US" w:eastAsia="zh-CN"/>
              </w:rPr>
            </w:pPr>
            <w:r w:rsidRPr="00860E27">
              <w:rPr>
                <w:rFonts w:hint="eastAsia"/>
                <w:szCs w:val="22"/>
                <w:lang w:val="en-US" w:eastAsia="zh-CN"/>
              </w:rPr>
              <w:t>8</w:t>
            </w:r>
            <w:commentRangeEnd w:id="405"/>
            <w:r>
              <w:rPr>
                <w:rStyle w:val="CommentReference"/>
              </w:rPr>
              <w:commentReference w:id="405"/>
            </w:r>
          </w:p>
        </w:tc>
      </w:tr>
      <w:tr w:rsidR="00860E27" w:rsidRPr="00860E27" w14:paraId="3277E160"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DE4280"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A9EDA9" w14:textId="77777777" w:rsidR="00860E27" w:rsidRPr="00860E27" w:rsidRDefault="00860E27" w:rsidP="0051555A">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0F38F8"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09745D"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1C757"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0906E1" w14:textId="77777777" w:rsidR="00860E27" w:rsidRPr="00860E27" w:rsidRDefault="00860E27" w:rsidP="0051555A">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59E15F" w14:textId="77777777" w:rsidR="00860E27" w:rsidRPr="00860E27" w:rsidRDefault="00860E27" w:rsidP="0051555A">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27DF1E"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74110" w14:textId="77777777" w:rsidR="00860E27" w:rsidRPr="00860E27" w:rsidRDefault="00860E27" w:rsidP="0051555A">
            <w:pPr>
              <w:jc w:val="center"/>
              <w:rPr>
                <w:szCs w:val="22"/>
                <w:lang w:val="en-US"/>
              </w:rPr>
            </w:pPr>
            <w:r w:rsidRPr="00860E27">
              <w:rPr>
                <w:szCs w:val="22"/>
                <w:lang w:val="en-US"/>
              </w:rPr>
              <w:t>1</w:t>
            </w:r>
          </w:p>
        </w:tc>
      </w:tr>
      <w:tr w:rsidR="00860E27" w:rsidRPr="00860E27" w14:paraId="11CE848C"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0DDC31"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C5261A" w14:textId="77777777" w:rsidR="00860E27" w:rsidRPr="00860E27" w:rsidRDefault="00860E27" w:rsidP="0051555A">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53BFA2" w14:textId="77777777" w:rsidR="00860E27" w:rsidRPr="00860E27" w:rsidRDefault="00860E27" w:rsidP="0051555A">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EBA45C"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0D36A9"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F6D80B" w14:textId="77777777" w:rsidR="00860E27" w:rsidRPr="00860E27" w:rsidRDefault="00860E27" w:rsidP="0051555A">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CB185A"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72265D"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368664" w14:textId="77777777" w:rsidR="00860E27" w:rsidRPr="00860E27" w:rsidRDefault="00860E27" w:rsidP="0051555A">
            <w:pPr>
              <w:jc w:val="center"/>
              <w:rPr>
                <w:szCs w:val="22"/>
                <w:lang w:val="en-US"/>
              </w:rPr>
            </w:pPr>
            <w:r w:rsidRPr="00860E27">
              <w:rPr>
                <w:szCs w:val="22"/>
                <w:lang w:val="en-US"/>
              </w:rPr>
              <w:t>1</w:t>
            </w:r>
          </w:p>
        </w:tc>
      </w:tr>
      <w:tr w:rsidR="00860E27" w:rsidRPr="00860E27" w14:paraId="12D2640D"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F96A6"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032316" w14:textId="77777777" w:rsidR="00860E27" w:rsidRPr="00860E27" w:rsidRDefault="00860E27" w:rsidP="0051555A">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65F975" w14:textId="77777777" w:rsidR="00860E27" w:rsidRPr="00860E27" w:rsidRDefault="00860E27" w:rsidP="0051555A">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1FB7A7"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D53359"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1FA138"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78AA8C"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33A876" w14:textId="77777777" w:rsidR="00860E27" w:rsidRPr="00860E27" w:rsidRDefault="00860E27" w:rsidP="0051555A">
            <w:pPr>
              <w:jc w:val="center"/>
              <w:rPr>
                <w:szCs w:val="22"/>
                <w:lang w:val="en-US"/>
              </w:rPr>
            </w:pPr>
            <w:r w:rsidRPr="00860E27">
              <w:rPr>
                <w:szCs w:val="22"/>
                <w:lang w:val="en-US"/>
              </w:rPr>
              <w:t>1</w:t>
            </w:r>
          </w:p>
        </w:tc>
      </w:tr>
      <w:tr w:rsidR="00860E27" w:rsidRPr="00860E27" w14:paraId="7CC2194D"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550E82"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1A5C27" w14:textId="77777777" w:rsidR="00860E27" w:rsidRPr="00860E27" w:rsidRDefault="00860E27" w:rsidP="0051555A">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4E3695" w14:textId="77777777" w:rsidR="00860E27" w:rsidRPr="00860E27" w:rsidRDefault="00860E27" w:rsidP="0051555A">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0D9FA"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074295"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922438"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846D3B"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5F580E" w14:textId="77777777" w:rsidR="00860E27" w:rsidRPr="00860E27" w:rsidRDefault="00860E27" w:rsidP="0051555A">
            <w:pPr>
              <w:jc w:val="center"/>
              <w:rPr>
                <w:szCs w:val="22"/>
                <w:lang w:val="en-US"/>
              </w:rPr>
            </w:pPr>
            <w:r w:rsidRPr="00860E27">
              <w:rPr>
                <w:szCs w:val="22"/>
                <w:lang w:val="en-US"/>
              </w:rPr>
              <w:t>1</w:t>
            </w:r>
          </w:p>
        </w:tc>
      </w:tr>
      <w:tr w:rsidR="00860E27" w:rsidRPr="00860E27" w14:paraId="719B5CCD"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51A7DE"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A1C419" w14:textId="77777777" w:rsidR="00860E27" w:rsidRPr="00860E27" w:rsidRDefault="00860E27" w:rsidP="0051555A">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EC9B64"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1240E5"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504FE8" w14:textId="77777777" w:rsidR="00860E27" w:rsidRPr="00860E27" w:rsidRDefault="00860E27" w:rsidP="0051555A">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165266" w14:textId="77777777" w:rsidR="00860E27" w:rsidRPr="00860E27" w:rsidRDefault="00860E27" w:rsidP="0051555A">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63C1BB"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0C295B" w14:textId="77777777" w:rsidR="00860E27" w:rsidRPr="00860E27" w:rsidRDefault="00860E27" w:rsidP="0051555A">
            <w:pPr>
              <w:jc w:val="center"/>
              <w:rPr>
                <w:szCs w:val="22"/>
                <w:lang w:val="en-US"/>
              </w:rPr>
            </w:pPr>
            <w:r w:rsidRPr="00860E27">
              <w:rPr>
                <w:szCs w:val="22"/>
                <w:lang w:val="en-US"/>
              </w:rPr>
              <w:t>1</w:t>
            </w:r>
          </w:p>
        </w:tc>
      </w:tr>
      <w:tr w:rsidR="00860E27" w:rsidRPr="00860E27" w14:paraId="2AD6F668"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440F05"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01180B" w14:textId="77777777" w:rsidR="00860E27" w:rsidRPr="00860E27" w:rsidRDefault="00860E27" w:rsidP="0051555A">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044720" w14:textId="77777777" w:rsidR="00860E27" w:rsidRPr="00860E27" w:rsidRDefault="00860E27" w:rsidP="0051555A">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29441B" w14:textId="77777777" w:rsidR="00860E27" w:rsidRPr="00860E27" w:rsidRDefault="00860E27" w:rsidP="0051555A">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26A376" w14:textId="77777777" w:rsidR="00860E27" w:rsidRPr="00860E27" w:rsidRDefault="00860E27" w:rsidP="0051555A">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59D608"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74EDE4" w14:textId="77777777" w:rsidR="00860E27" w:rsidRPr="00860E27" w:rsidRDefault="00860E27" w:rsidP="0051555A">
            <w:pPr>
              <w:jc w:val="center"/>
              <w:rPr>
                <w:szCs w:val="22"/>
                <w:lang w:val="en-US"/>
              </w:rPr>
            </w:pPr>
            <w:r w:rsidRPr="00860E27">
              <w:rPr>
                <w:szCs w:val="22"/>
                <w:lang w:val="en-US"/>
              </w:rPr>
              <w:t>1</w:t>
            </w:r>
          </w:p>
        </w:tc>
      </w:tr>
      <w:tr w:rsidR="00860E27" w:rsidRPr="00860E27" w14:paraId="0AF5A71D"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B7BE90"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16586E" w14:textId="77777777" w:rsidR="00860E27" w:rsidRPr="00860E27" w:rsidRDefault="00860E27" w:rsidP="0051555A">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4B3DB0" w14:textId="77777777" w:rsidR="00860E27" w:rsidRPr="00860E27" w:rsidRDefault="00860E27" w:rsidP="0051555A">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8A7EF4"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350D69"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506CE1"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6DD79E" w14:textId="77777777" w:rsidR="00860E27" w:rsidRPr="00860E27" w:rsidRDefault="00860E27" w:rsidP="0051555A">
            <w:pPr>
              <w:jc w:val="center"/>
              <w:rPr>
                <w:szCs w:val="22"/>
                <w:lang w:val="en-US"/>
              </w:rPr>
            </w:pPr>
            <w:r w:rsidRPr="00860E27">
              <w:rPr>
                <w:szCs w:val="22"/>
                <w:lang w:val="en-US"/>
              </w:rPr>
              <w:t>1</w:t>
            </w:r>
          </w:p>
        </w:tc>
      </w:tr>
      <w:tr w:rsidR="00860E27" w:rsidRPr="00860E27" w14:paraId="36938F4F"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18A76E"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DBDAAA"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606BF8"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1AFC7C"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54F066" w14:textId="77777777" w:rsidR="00860E27" w:rsidRPr="00860E27" w:rsidRDefault="00860E27" w:rsidP="0051555A">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973A3D" w14:textId="77777777" w:rsidR="00860E27" w:rsidRPr="00860E27" w:rsidRDefault="00860E27" w:rsidP="0051555A">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A23768"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349DBA" w14:textId="77777777" w:rsidR="00860E27" w:rsidRPr="00860E27" w:rsidRDefault="00860E27" w:rsidP="0051555A">
            <w:pPr>
              <w:jc w:val="center"/>
              <w:rPr>
                <w:szCs w:val="22"/>
                <w:lang w:val="en-US"/>
              </w:rPr>
            </w:pPr>
            <w:r w:rsidRPr="00860E27">
              <w:rPr>
                <w:szCs w:val="22"/>
                <w:lang w:val="en-US"/>
              </w:rPr>
              <w:t>1</w:t>
            </w:r>
          </w:p>
        </w:tc>
      </w:tr>
      <w:tr w:rsidR="00860E27" w:rsidRPr="00860E27" w14:paraId="53056E57"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EDA00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209CE3"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2F655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5083C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DBCE05" w14:textId="77777777" w:rsidR="00860E27" w:rsidRPr="00860E27" w:rsidRDefault="00860E27" w:rsidP="0051555A">
            <w:pPr>
              <w:jc w:val="center"/>
              <w:textAlignment w:val="center"/>
              <w:rPr>
                <w:szCs w:val="22"/>
                <w:lang w:val="en-US" w:eastAsia="zh-CN"/>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7B6B2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CAD97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3B786D56"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266DDCB" w14:textId="77777777" w:rsidR="00860E27" w:rsidRPr="00860E27" w:rsidRDefault="00860E27" w:rsidP="0051555A">
            <w:pPr>
              <w:jc w:val="center"/>
              <w:textAlignment w:val="center"/>
              <w:rPr>
                <w:color w:val="000000"/>
                <w:kern w:val="24"/>
                <w:szCs w:val="22"/>
                <w:lang w:val="en-US" w:eastAsia="zh-CN"/>
              </w:rPr>
            </w:pPr>
            <w:r w:rsidRPr="00860E27">
              <w:rPr>
                <w:rFonts w:hint="eastAsia"/>
                <w:color w:val="000000"/>
                <w:kern w:val="24"/>
                <w:szCs w:val="22"/>
                <w:lang w:val="en-US" w:eastAsia="zh-CN"/>
              </w:rPr>
              <w:t>T</w:t>
            </w:r>
            <w:r w:rsidRPr="00860E27">
              <w:rPr>
                <w:color w:val="000000"/>
                <w:kern w:val="24"/>
                <w:szCs w:val="22"/>
                <w:lang w:val="en-US" w:eastAsia="zh-CN"/>
              </w:rPr>
              <w: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F577497" w14:textId="77777777" w:rsidR="00860E27" w:rsidRPr="00860E27" w:rsidRDefault="00860E27" w:rsidP="0051555A">
            <w:pPr>
              <w:jc w:val="center"/>
              <w:textAlignment w:val="center"/>
              <w:rPr>
                <w:color w:val="000000"/>
                <w:kern w:val="24"/>
                <w:szCs w:val="22"/>
                <w:lang w:val="en-US" w:eastAsia="zh-CN"/>
              </w:rPr>
            </w:pPr>
            <w:commentRangeStart w:id="406"/>
            <w:r w:rsidRPr="00860E27">
              <w:rPr>
                <w:rFonts w:hint="eastAsia"/>
                <w:color w:val="000000"/>
                <w:kern w:val="24"/>
                <w:szCs w:val="22"/>
                <w:lang w:val="en-US" w:eastAsia="zh-CN"/>
              </w:rPr>
              <w:t>5</w:t>
            </w:r>
            <w:r w:rsidRPr="00860E27">
              <w:rPr>
                <w:color w:val="000000"/>
                <w:kern w:val="24"/>
                <w:szCs w:val="22"/>
                <w:lang w:val="en-US" w:eastAsia="zh-CN"/>
              </w:rPr>
              <w:t>2</w:t>
            </w:r>
          </w:p>
        </w:tc>
        <w:tc>
          <w:tcPr>
            <w:tcW w:w="1818"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9206F0B" w14:textId="77777777" w:rsidR="00860E27" w:rsidRPr="00860E27" w:rsidRDefault="00860E27" w:rsidP="0051555A">
            <w:pPr>
              <w:jc w:val="center"/>
              <w:textAlignment w:val="center"/>
              <w:rPr>
                <w:color w:val="000000"/>
                <w:kern w:val="24"/>
                <w:szCs w:val="22"/>
                <w:lang w:val="en-US" w:eastAsia="zh-CN"/>
              </w:rPr>
            </w:pPr>
            <w:r w:rsidRPr="00860E27">
              <w:rPr>
                <w:rFonts w:hint="eastAsia"/>
                <w:color w:val="000000"/>
                <w:kern w:val="24"/>
                <w:szCs w:val="22"/>
                <w:lang w:val="en-US" w:eastAsia="zh-CN"/>
              </w:rPr>
              <w:t>5</w:t>
            </w:r>
            <w:r w:rsidRPr="00860E27">
              <w:rPr>
                <w:color w:val="000000"/>
                <w:kern w:val="24"/>
                <w:szCs w:val="22"/>
                <w:lang w:val="en-US" w:eastAsia="zh-CN"/>
              </w:rPr>
              <w:t>2+26</w:t>
            </w:r>
          </w:p>
        </w:tc>
        <w:tc>
          <w:tcPr>
            <w:tcW w:w="1208"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C50B696" w14:textId="77777777" w:rsidR="00860E27" w:rsidRPr="00860E27" w:rsidRDefault="00860E27" w:rsidP="0051555A">
            <w:pPr>
              <w:jc w:val="center"/>
              <w:textAlignment w:val="center"/>
              <w:rPr>
                <w:color w:val="000000"/>
                <w:kern w:val="24"/>
                <w:szCs w:val="22"/>
                <w:lang w:val="en-US" w:eastAsia="zh-CN"/>
              </w:rPr>
            </w:pPr>
            <w:r w:rsidRPr="00860E27">
              <w:rPr>
                <w:rFonts w:hint="eastAsia"/>
                <w:color w:val="000000"/>
                <w:kern w:val="24"/>
                <w:szCs w:val="22"/>
                <w:lang w:val="en-US" w:eastAsia="zh-CN"/>
              </w:rPr>
              <w:t>5</w:t>
            </w:r>
            <w:r w:rsidRPr="00860E27">
              <w:rPr>
                <w:color w:val="000000"/>
                <w:kern w:val="24"/>
                <w:szCs w:val="22"/>
                <w:lang w:val="en-US" w:eastAsia="zh-CN"/>
              </w:rPr>
              <w:t>2</w:t>
            </w:r>
          </w:p>
        </w:tc>
        <w:tc>
          <w:tcPr>
            <w:tcW w:w="120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F797E2C" w14:textId="77777777" w:rsidR="00860E27" w:rsidRPr="00860E27" w:rsidRDefault="00860E27" w:rsidP="0051555A">
            <w:pPr>
              <w:jc w:val="center"/>
              <w:textAlignment w:val="center"/>
              <w:rPr>
                <w:color w:val="000000"/>
                <w:kern w:val="24"/>
                <w:szCs w:val="22"/>
                <w:lang w:val="en-US" w:eastAsia="zh-CN"/>
              </w:rPr>
            </w:pPr>
            <w:r w:rsidRPr="00860E27">
              <w:rPr>
                <w:rFonts w:hint="eastAsia"/>
                <w:color w:val="000000"/>
                <w:kern w:val="24"/>
                <w:szCs w:val="22"/>
                <w:lang w:val="en-US" w:eastAsia="zh-CN"/>
              </w:rPr>
              <w:t>5</w:t>
            </w:r>
            <w:r w:rsidRPr="00860E27">
              <w:rPr>
                <w:color w:val="000000"/>
                <w:kern w:val="24"/>
                <w:szCs w:val="22"/>
                <w:lang w:val="en-US" w:eastAsia="zh-CN"/>
              </w:rPr>
              <w:t>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2EA241F" w14:textId="77777777" w:rsidR="00860E27" w:rsidRPr="00860E27" w:rsidRDefault="00860E27" w:rsidP="0051555A">
            <w:pPr>
              <w:jc w:val="center"/>
              <w:textAlignment w:val="center"/>
              <w:rPr>
                <w:color w:val="000000"/>
                <w:kern w:val="24"/>
                <w:szCs w:val="22"/>
                <w:lang w:val="en-US" w:eastAsia="zh-CN"/>
              </w:rPr>
            </w:pPr>
            <w:r w:rsidRPr="00860E27">
              <w:rPr>
                <w:rFonts w:hint="eastAsia"/>
                <w:color w:val="000000"/>
                <w:kern w:val="24"/>
                <w:szCs w:val="22"/>
                <w:lang w:val="en-US" w:eastAsia="zh-CN"/>
              </w:rPr>
              <w:t>1</w:t>
            </w:r>
            <w:commentRangeEnd w:id="406"/>
            <w:r>
              <w:rPr>
                <w:rStyle w:val="CommentReference"/>
              </w:rPr>
              <w:commentReference w:id="406"/>
            </w:r>
          </w:p>
        </w:tc>
      </w:tr>
      <w:tr w:rsidR="00860E27" w:rsidRPr="00860E27" w14:paraId="6422CDAB"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075F4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DFC56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A484E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8BDAF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5B833C"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C637F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5CD34B"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572F0F37"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3908C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12136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7F4C3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9B556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2873E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F3988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70729E6E"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67963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FA584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1A7523"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0CA09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79E21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E3D51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79ADDB45"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34E24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DAF6C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38D59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66609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9441D1"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70AC3C65"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C1D8E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AC0DD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9B8962"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F248C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DDA08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6520E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146F5577"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95DFE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BBB2C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7556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248F6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9EA01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497FBFF2"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2E6CEE"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15B0DE"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2EF64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AB2CDC"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E49B5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27FA8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C3B191"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50DD35B9"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F3909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FDC27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1B685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7EA22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1F9632"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D1E8D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5220DC27"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62E2F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A9A84B"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AA368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FB183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DBAAE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39167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4EA14B4D"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AAB21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7EE1BE"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A6F12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7DD7FC"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D39338"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C3BFC8"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4D666468"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D2955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B76E83"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177DD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44852B"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B57C18"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6417A609"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26D2C1"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702DC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98E1E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1FB7CE"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DB45F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7F8F5691"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49A5E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6E415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CDB03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EF54A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2933D4" w14:paraId="7AFADCC1"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F8F8F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738148"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337C6C"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393033" w14:textId="77777777" w:rsidR="00860E27" w:rsidRPr="002933D4" w:rsidRDefault="00860E27" w:rsidP="0051555A">
            <w:pPr>
              <w:jc w:val="center"/>
              <w:textAlignment w:val="center"/>
              <w:rPr>
                <w:szCs w:val="22"/>
                <w:lang w:val="en-US" w:eastAsia="zh-CN"/>
              </w:rPr>
            </w:pPr>
            <w:r w:rsidRPr="00860E27">
              <w:rPr>
                <w:color w:val="000000"/>
                <w:kern w:val="24"/>
                <w:szCs w:val="22"/>
                <w:lang w:val="en-US" w:eastAsia="zh-CN"/>
              </w:rPr>
              <w:t>1</w:t>
            </w:r>
          </w:p>
        </w:tc>
      </w:tr>
    </w:tbl>
    <w:p w14:paraId="04F3DC37" w14:textId="6C820F85" w:rsidR="00860E27" w:rsidRPr="00D4528B" w:rsidRDefault="00860E27" w:rsidP="00860E27">
      <w:pPr>
        <w:rPr>
          <w:highlight w:val="green"/>
        </w:rPr>
      </w:pPr>
      <w:r w:rsidRPr="00D4528B">
        <w:rPr>
          <w:b/>
          <w:i/>
          <w:highlight w:val="green"/>
        </w:rPr>
        <w:t>[#SP103]</w:t>
      </w:r>
      <w:r w:rsidRPr="00D4528B">
        <w:rPr>
          <w:szCs w:val="22"/>
          <w:highlight w:val="green"/>
        </w:rPr>
        <w:t xml:space="preserve"> </w:t>
      </w:r>
      <w:r w:rsidRPr="00D4528B">
        <w:rPr>
          <w:b/>
          <w:i/>
          <w:highlight w:val="green"/>
        </w:rPr>
        <w:t>[#SP104]</w:t>
      </w:r>
      <w:r w:rsidRPr="00D4528B">
        <w:rPr>
          <w:szCs w:val="22"/>
          <w:highlight w:val="green"/>
        </w:rPr>
        <w:t xml:space="preserve"> </w:t>
      </w:r>
      <w:r w:rsidRPr="00D4528B">
        <w:rPr>
          <w:b/>
          <w:i/>
          <w:highlight w:val="green"/>
        </w:rPr>
        <w:t>[#SP105]</w:t>
      </w:r>
      <w:r w:rsidRPr="00D4528B">
        <w:rPr>
          <w:szCs w:val="22"/>
          <w:highlight w:val="green"/>
        </w:rPr>
        <w:t xml:space="preserve"> </w:t>
      </w:r>
      <w:r w:rsidRPr="00D4528B">
        <w:rPr>
          <w:b/>
          <w:i/>
          <w:highlight w:val="green"/>
        </w:rPr>
        <w:t>[#SP106]</w:t>
      </w:r>
    </w:p>
    <w:p w14:paraId="511B2538" w14:textId="77777777" w:rsidR="0051555A" w:rsidRPr="00D4528B" w:rsidRDefault="0051555A" w:rsidP="0051555A">
      <w:pPr>
        <w:jc w:val="both"/>
        <w:rPr>
          <w:szCs w:val="22"/>
          <w:highlight w:val="green"/>
        </w:rPr>
      </w:pPr>
      <w:r w:rsidRPr="00D4528B">
        <w:rPr>
          <w:szCs w:val="22"/>
          <w:highlight w:val="green"/>
        </w:rPr>
        <w:t>[20/0922r2 (RU allocation subfield in EHT-SIG Follow up II, Ross Yu, Huawei), SP#1, Y/N/A: 41/0/9]</w:t>
      </w:r>
    </w:p>
    <w:p w14:paraId="75C412E8" w14:textId="77777777" w:rsidR="0051555A" w:rsidRPr="00D4528B" w:rsidRDefault="0051555A" w:rsidP="0051555A">
      <w:pPr>
        <w:jc w:val="both"/>
        <w:rPr>
          <w:szCs w:val="22"/>
          <w:highlight w:val="green"/>
        </w:rPr>
      </w:pPr>
      <w:r w:rsidRPr="00D4528B">
        <w:rPr>
          <w:szCs w:val="22"/>
          <w:highlight w:val="green"/>
        </w:rPr>
        <w:t>[20/0922r2 (RU allocation subfield in EHT-SIG Follow up II, Ross Yu, Huawei), SP#2, Y/N/A: 44/0/7]</w:t>
      </w:r>
    </w:p>
    <w:p w14:paraId="70FB7510" w14:textId="77777777" w:rsidR="0051555A" w:rsidRPr="00D4528B" w:rsidRDefault="0051555A" w:rsidP="0051555A">
      <w:pPr>
        <w:jc w:val="both"/>
        <w:rPr>
          <w:szCs w:val="22"/>
          <w:highlight w:val="green"/>
        </w:rPr>
      </w:pPr>
      <w:r w:rsidRPr="00D4528B">
        <w:rPr>
          <w:szCs w:val="22"/>
          <w:highlight w:val="green"/>
        </w:rPr>
        <w:t>[20/0922r2 (RU allocation subfield in EHT-SIG Follow up II, Ross Yu, Huawei), SP#3, Y/N/A: 43/0/9]</w:t>
      </w:r>
    </w:p>
    <w:p w14:paraId="0A8A0DCC" w14:textId="77777777" w:rsidR="0051555A" w:rsidRPr="000D3B08" w:rsidRDefault="0051555A" w:rsidP="0051555A">
      <w:pPr>
        <w:jc w:val="both"/>
        <w:rPr>
          <w:szCs w:val="22"/>
        </w:rPr>
      </w:pPr>
      <w:r w:rsidRPr="00D4528B">
        <w:rPr>
          <w:szCs w:val="22"/>
          <w:highlight w:val="green"/>
        </w:rPr>
        <w:t>[20/0925r1 (On 52 plus 26 M-RU, Ron Porat, Broadcom), SP#1, Y/N/A: 36/1/15]</w:t>
      </w:r>
    </w:p>
    <w:p w14:paraId="5BF13207" w14:textId="4B81960C" w:rsidR="00F71AD1" w:rsidRPr="00E54AC5" w:rsidRDefault="00F71AD1" w:rsidP="00CA128C">
      <w:pPr>
        <w:jc w:val="both"/>
        <w:rPr>
          <w:szCs w:val="22"/>
        </w:rPr>
      </w:pPr>
      <w:r w:rsidRPr="00D0459D">
        <w:rPr>
          <w:szCs w:val="22"/>
          <w:highlight w:val="lightGray"/>
        </w:rPr>
        <w:t xml:space="preserve">[Motion 115, #SP58, </w:t>
      </w:r>
      <w:sdt>
        <w:sdtPr>
          <w:rPr>
            <w:szCs w:val="22"/>
            <w:highlight w:val="lightGray"/>
          </w:rPr>
          <w:id w:val="-495110014"/>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860E27" w:rsidRPr="00860E27">
            <w:rPr>
              <w:noProof/>
              <w:szCs w:val="22"/>
              <w:highlight w:val="lightGray"/>
              <w:lang w:val="en-US"/>
            </w:rPr>
            <w:t>[7]</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996072629"/>
          <w:citation/>
        </w:sdtPr>
        <w:sdtEndPr/>
        <w:sdtContent>
          <w:r w:rsidRPr="00D0459D">
            <w:rPr>
              <w:szCs w:val="22"/>
              <w:highlight w:val="lightGray"/>
            </w:rPr>
            <w:fldChar w:fldCharType="begin"/>
          </w:r>
          <w:r w:rsidRPr="00D0459D">
            <w:rPr>
              <w:szCs w:val="22"/>
              <w:highlight w:val="lightGray"/>
              <w:lang w:val="en-US"/>
            </w:rPr>
            <w:instrText xml:space="preserve"> CITATION 20_0609r7 \l 1033 </w:instrText>
          </w:r>
          <w:r w:rsidRPr="00D0459D">
            <w:rPr>
              <w:szCs w:val="22"/>
              <w:highlight w:val="lightGray"/>
            </w:rPr>
            <w:fldChar w:fldCharType="separate"/>
          </w:r>
          <w:r w:rsidR="00860E27" w:rsidRPr="00860E27">
            <w:rPr>
              <w:noProof/>
              <w:szCs w:val="22"/>
              <w:highlight w:val="lightGray"/>
              <w:lang w:val="en-US"/>
            </w:rPr>
            <w:t>[57]</w:t>
          </w:r>
          <w:r w:rsidRPr="00D0459D">
            <w:rPr>
              <w:szCs w:val="22"/>
              <w:highlight w:val="lightGray"/>
            </w:rPr>
            <w:fldChar w:fldCharType="end"/>
          </w:r>
        </w:sdtContent>
      </w:sdt>
      <w:r w:rsidRPr="00D0459D">
        <w:rPr>
          <w:szCs w:val="22"/>
          <w:highlight w:val="lightGray"/>
        </w:rPr>
        <w:t>]</w:t>
      </w:r>
    </w:p>
    <w:p w14:paraId="3028D130" w14:textId="77777777" w:rsidR="00CC1D3D" w:rsidRDefault="00CC1D3D" w:rsidP="00CC1D3D">
      <w:pPr>
        <w:jc w:val="both"/>
        <w:rPr>
          <w:szCs w:val="22"/>
        </w:rPr>
      </w:pPr>
    </w:p>
    <w:p w14:paraId="08868F04" w14:textId="7625B88D" w:rsidR="003523C3" w:rsidRPr="003523C3" w:rsidRDefault="003523C3" w:rsidP="003523C3">
      <w:pPr>
        <w:jc w:val="both"/>
        <w:rPr>
          <w:szCs w:val="22"/>
          <w:highlight w:val="yellow"/>
        </w:rPr>
      </w:pPr>
      <w:r w:rsidRPr="003523C3">
        <w:rPr>
          <w:b/>
          <w:szCs w:val="22"/>
          <w:highlight w:val="yellow"/>
        </w:rPr>
        <w:t>Straw poll #135</w:t>
      </w:r>
    </w:p>
    <w:p w14:paraId="2D29476C" w14:textId="77777777" w:rsidR="003523C3" w:rsidRPr="003523C3" w:rsidRDefault="003523C3" w:rsidP="003523C3">
      <w:pPr>
        <w:jc w:val="both"/>
        <w:rPr>
          <w:szCs w:val="22"/>
          <w:highlight w:val="yellow"/>
        </w:rPr>
      </w:pPr>
      <w:r w:rsidRPr="003523C3">
        <w:rPr>
          <w:szCs w:val="22"/>
          <w:highlight w:val="yellow"/>
        </w:rPr>
        <w:t>Do you agree to add zero user RU484 to 11be RU allocation subfield?</w:t>
      </w:r>
    </w:p>
    <w:p w14:paraId="2B7DD1CF" w14:textId="54ABB4EE" w:rsidR="003523C3" w:rsidRPr="003523C3" w:rsidRDefault="003523C3" w:rsidP="003523C3">
      <w:pPr>
        <w:pStyle w:val="ListParagraph"/>
        <w:numPr>
          <w:ilvl w:val="0"/>
          <w:numId w:val="124"/>
        </w:numPr>
        <w:jc w:val="both"/>
        <w:rPr>
          <w:szCs w:val="22"/>
          <w:highlight w:val="yellow"/>
        </w:rPr>
      </w:pPr>
      <w:r w:rsidRPr="003523C3">
        <w:rPr>
          <w:szCs w:val="22"/>
          <w:highlight w:val="yellow"/>
        </w:rPr>
        <w:t xml:space="preserve">Note: Multi-RU case is TBD </w:t>
      </w:r>
      <w:r w:rsidRPr="003523C3">
        <w:rPr>
          <w:b/>
          <w:i/>
          <w:szCs w:val="22"/>
          <w:highlight w:val="yellow"/>
        </w:rPr>
        <w:t>[#SP135]</w:t>
      </w:r>
    </w:p>
    <w:p w14:paraId="14E6BF87" w14:textId="66FF03EC" w:rsidR="003523C3" w:rsidRDefault="003523C3" w:rsidP="003523C3">
      <w:pPr>
        <w:jc w:val="both"/>
        <w:rPr>
          <w:szCs w:val="22"/>
        </w:rPr>
      </w:pPr>
      <w:r w:rsidRPr="003523C3">
        <w:rPr>
          <w:szCs w:val="22"/>
          <w:highlight w:val="yellow"/>
        </w:rPr>
        <w:t>[20/1102r1 (Zero User RUs for Per-80MHz Resource Unit Allocation Signaling, Jianhan Liu, MediaTek), SP#2, Y/N/A: 39/1/1]</w:t>
      </w:r>
    </w:p>
    <w:p w14:paraId="63AF05C0" w14:textId="77777777" w:rsidR="00A37434" w:rsidRDefault="00A37434" w:rsidP="003523C3">
      <w:pPr>
        <w:jc w:val="both"/>
        <w:rPr>
          <w:szCs w:val="22"/>
        </w:rPr>
      </w:pPr>
    </w:p>
    <w:p w14:paraId="0670E799" w14:textId="77777777" w:rsidR="00A37434" w:rsidRPr="00671EAE" w:rsidRDefault="00A37434" w:rsidP="00A37434">
      <w:pPr>
        <w:jc w:val="both"/>
        <w:rPr>
          <w:szCs w:val="22"/>
          <w:highlight w:val="yellow"/>
        </w:rPr>
      </w:pPr>
      <w:r w:rsidRPr="00671EAE">
        <w:rPr>
          <w:b/>
          <w:szCs w:val="22"/>
          <w:highlight w:val="yellow"/>
        </w:rPr>
        <w:t>Straw poll #134</w:t>
      </w:r>
    </w:p>
    <w:p w14:paraId="3471888A" w14:textId="77777777" w:rsidR="00A37434" w:rsidRPr="00671EAE" w:rsidRDefault="00A37434" w:rsidP="00A37434">
      <w:pPr>
        <w:jc w:val="both"/>
        <w:rPr>
          <w:szCs w:val="22"/>
          <w:highlight w:val="yellow"/>
        </w:rPr>
      </w:pPr>
      <w:r w:rsidRPr="00671EAE">
        <w:rPr>
          <w:szCs w:val="22"/>
          <w:highlight w:val="yellow"/>
        </w:rPr>
        <w:t xml:space="preserve">Do you agree to add zero user RU996 to 11be RU allocation subfield?  </w:t>
      </w:r>
      <w:r w:rsidRPr="00671EAE">
        <w:rPr>
          <w:b/>
          <w:i/>
          <w:szCs w:val="22"/>
          <w:highlight w:val="yellow"/>
        </w:rPr>
        <w:t>[#SP134]</w:t>
      </w:r>
    </w:p>
    <w:p w14:paraId="028FD334" w14:textId="77777777" w:rsidR="00A37434" w:rsidRPr="00671EAE" w:rsidRDefault="00A37434" w:rsidP="00A37434">
      <w:pPr>
        <w:jc w:val="both"/>
        <w:rPr>
          <w:szCs w:val="22"/>
        </w:rPr>
      </w:pPr>
      <w:r w:rsidRPr="00671EAE">
        <w:rPr>
          <w:szCs w:val="22"/>
          <w:highlight w:val="yellow"/>
        </w:rPr>
        <w:t>[20/1102r1 (Zero User RUs for Per-80MHz Resource Unit Allocation Signaling, Jianhan Liu, MediaTek)</w:t>
      </w:r>
      <w:r>
        <w:rPr>
          <w:szCs w:val="22"/>
          <w:highlight w:val="yellow"/>
        </w:rPr>
        <w:t>, SP#1</w:t>
      </w:r>
      <w:r w:rsidRPr="00671EAE">
        <w:rPr>
          <w:szCs w:val="22"/>
          <w:highlight w:val="yellow"/>
        </w:rPr>
        <w:t>, Y/N/A: 39/0/3]</w:t>
      </w:r>
    </w:p>
    <w:p w14:paraId="4B213868" w14:textId="77777777" w:rsidR="00A37434" w:rsidRDefault="00A37434" w:rsidP="003523C3">
      <w:pPr>
        <w:jc w:val="both"/>
        <w:rPr>
          <w:szCs w:val="22"/>
        </w:rPr>
      </w:pPr>
    </w:p>
    <w:p w14:paraId="259FF2D8" w14:textId="77777777" w:rsidR="00C061E9" w:rsidRDefault="00C061E9">
      <w:pPr>
        <w:rPr>
          <w:b/>
          <w:szCs w:val="22"/>
          <w:highlight w:val="yellow"/>
        </w:rPr>
      </w:pPr>
      <w:r>
        <w:rPr>
          <w:b/>
          <w:szCs w:val="22"/>
          <w:highlight w:val="yellow"/>
        </w:rPr>
        <w:br w:type="page"/>
      </w:r>
    </w:p>
    <w:p w14:paraId="06F8C1EC" w14:textId="51BB9DC2" w:rsidR="00A37434" w:rsidRPr="00A37434" w:rsidRDefault="00A37434" w:rsidP="00A37434">
      <w:pPr>
        <w:jc w:val="both"/>
        <w:rPr>
          <w:szCs w:val="22"/>
          <w:highlight w:val="yellow"/>
        </w:rPr>
      </w:pPr>
      <w:r w:rsidRPr="00A37434">
        <w:rPr>
          <w:b/>
          <w:szCs w:val="22"/>
          <w:highlight w:val="yellow"/>
        </w:rPr>
        <w:lastRenderedPageBreak/>
        <w:t>Straw poll #136</w:t>
      </w:r>
    </w:p>
    <w:p w14:paraId="1034223A" w14:textId="77777777" w:rsidR="00A37434" w:rsidRPr="00A37434" w:rsidRDefault="00A37434" w:rsidP="00A37434">
      <w:pPr>
        <w:keepNext/>
        <w:tabs>
          <w:tab w:val="left" w:pos="7075"/>
        </w:tabs>
        <w:rPr>
          <w:highlight w:val="yellow"/>
        </w:rPr>
      </w:pPr>
      <w:r w:rsidRPr="00A37434">
        <w:rPr>
          <w:bCs/>
          <w:highlight w:val="yellow"/>
        </w:rPr>
        <w:t>Do you agree to add the following rows to the RU allocation table?</w:t>
      </w:r>
    </w:p>
    <w:p w14:paraId="3B11B3FB" w14:textId="77777777" w:rsidR="00A37434" w:rsidRPr="00A37434" w:rsidRDefault="00A37434" w:rsidP="00A37434">
      <w:pPr>
        <w:pStyle w:val="ListParagraph"/>
        <w:keepNext/>
        <w:numPr>
          <w:ilvl w:val="0"/>
          <w:numId w:val="124"/>
        </w:numPr>
        <w:tabs>
          <w:tab w:val="left" w:pos="7075"/>
        </w:tabs>
        <w:rPr>
          <w:highlight w:val="yellow"/>
        </w:rPr>
      </w:pPr>
      <w:r w:rsidRPr="00A37434">
        <w:rPr>
          <w:bCs/>
          <w:highlight w:val="yellow"/>
        </w:rPr>
        <w:t xml:space="preserve">484-tone RU; contributes zero User fields to the User Specific field in the same EHT-SIG content channel as this RU Allocation subfield </w:t>
      </w:r>
    </w:p>
    <w:p w14:paraId="313284C4" w14:textId="77777777" w:rsidR="00A37434" w:rsidRPr="00A37434" w:rsidRDefault="00A37434" w:rsidP="00A37434">
      <w:pPr>
        <w:pStyle w:val="ListParagraph"/>
        <w:keepNext/>
        <w:numPr>
          <w:ilvl w:val="1"/>
          <w:numId w:val="124"/>
        </w:numPr>
        <w:tabs>
          <w:tab w:val="left" w:pos="7075"/>
        </w:tabs>
        <w:rPr>
          <w:highlight w:val="yellow"/>
        </w:rPr>
      </w:pPr>
      <w:r w:rsidRPr="00A37434">
        <w:rPr>
          <w:bCs/>
          <w:highlight w:val="yellow"/>
        </w:rPr>
        <w:t>Note: multi-RU is TBD</w:t>
      </w:r>
    </w:p>
    <w:p w14:paraId="7A1C3235" w14:textId="77777777" w:rsidR="00A37434" w:rsidRPr="00A37434" w:rsidRDefault="00A37434" w:rsidP="00A37434">
      <w:pPr>
        <w:pStyle w:val="ListParagraph"/>
        <w:keepNext/>
        <w:numPr>
          <w:ilvl w:val="0"/>
          <w:numId w:val="124"/>
        </w:numPr>
        <w:tabs>
          <w:tab w:val="left" w:pos="7075"/>
        </w:tabs>
        <w:rPr>
          <w:highlight w:val="yellow"/>
        </w:rPr>
      </w:pPr>
      <w:r w:rsidRPr="00A37434">
        <w:rPr>
          <w:bCs/>
          <w:highlight w:val="yellow"/>
        </w:rPr>
        <w:t>996-tone RU; contributes zero User fields to the User Specific field in the same EHT-SIG content channel as this RU Allocation subfield</w:t>
      </w:r>
    </w:p>
    <w:tbl>
      <w:tblPr>
        <w:tblW w:w="9365" w:type="dxa"/>
        <w:tblCellMar>
          <w:left w:w="0" w:type="dxa"/>
          <w:right w:w="0" w:type="dxa"/>
        </w:tblCellMar>
        <w:tblLook w:val="0600" w:firstRow="0" w:lastRow="0" w:firstColumn="0" w:lastColumn="0" w:noHBand="1" w:noVBand="1"/>
      </w:tblPr>
      <w:tblGrid>
        <w:gridCol w:w="842"/>
        <w:gridCol w:w="7630"/>
        <w:gridCol w:w="893"/>
      </w:tblGrid>
      <w:tr w:rsidR="00A37434" w:rsidRPr="00A37434" w14:paraId="09DC14F0" w14:textId="77777777" w:rsidTr="00B96941">
        <w:trPr>
          <w:trHeight w:val="204"/>
        </w:trPr>
        <w:tc>
          <w:tcPr>
            <w:tcW w:w="84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6BF27BF" w14:textId="77777777" w:rsidR="00A37434" w:rsidRPr="00A37434" w:rsidRDefault="00A37434" w:rsidP="00B96941">
            <w:pPr>
              <w:keepNext/>
              <w:tabs>
                <w:tab w:val="left" w:pos="7075"/>
              </w:tabs>
              <w:rPr>
                <w:highlight w:val="yellow"/>
              </w:rPr>
            </w:pPr>
            <w:r w:rsidRPr="00A37434">
              <w:rPr>
                <w:rFonts w:hint="eastAsia"/>
                <w:highlight w:val="yellow"/>
              </w:rPr>
              <w:t>TBD</w:t>
            </w:r>
          </w:p>
        </w:tc>
        <w:tc>
          <w:tcPr>
            <w:tcW w:w="763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E64940B" w14:textId="77777777" w:rsidR="00A37434" w:rsidRPr="00A37434" w:rsidRDefault="00A37434" w:rsidP="00B96941">
            <w:pPr>
              <w:keepNext/>
              <w:tabs>
                <w:tab w:val="left" w:pos="7075"/>
              </w:tabs>
              <w:rPr>
                <w:highlight w:val="yellow"/>
              </w:rPr>
            </w:pPr>
            <w:r w:rsidRPr="00A37434">
              <w:rPr>
                <w:rFonts w:hint="eastAsia"/>
                <w:highlight w:val="yellow"/>
              </w:rPr>
              <w:t>484-tone RU; contributes zero User fields to the User Specific field in the</w:t>
            </w:r>
          </w:p>
          <w:p w14:paraId="439032AD" w14:textId="77777777" w:rsidR="00A37434" w:rsidRPr="00A37434" w:rsidRDefault="00A37434" w:rsidP="00B96941">
            <w:pPr>
              <w:keepNext/>
              <w:tabs>
                <w:tab w:val="left" w:pos="7075"/>
              </w:tabs>
              <w:rPr>
                <w:highlight w:val="yellow"/>
              </w:rPr>
            </w:pPr>
            <w:r w:rsidRPr="00A37434">
              <w:rPr>
                <w:rFonts w:hint="eastAsia"/>
                <w:highlight w:val="yellow"/>
              </w:rPr>
              <w:t>same EHT-SIG content channel as this RU Allocation subfield</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DF4F808" w14:textId="77777777" w:rsidR="00A37434" w:rsidRPr="00A37434" w:rsidRDefault="00A37434" w:rsidP="00B96941">
            <w:pPr>
              <w:keepNext/>
              <w:tabs>
                <w:tab w:val="left" w:pos="7075"/>
              </w:tabs>
              <w:rPr>
                <w:highlight w:val="yellow"/>
              </w:rPr>
            </w:pPr>
            <w:r w:rsidRPr="00A37434">
              <w:rPr>
                <w:rFonts w:hint="eastAsia"/>
                <w:highlight w:val="yellow"/>
              </w:rPr>
              <w:t>1</w:t>
            </w:r>
          </w:p>
        </w:tc>
      </w:tr>
      <w:tr w:rsidR="00A37434" w:rsidRPr="00A37434" w14:paraId="75AF1891" w14:textId="77777777" w:rsidTr="00B96941">
        <w:trPr>
          <w:trHeight w:val="204"/>
        </w:trPr>
        <w:tc>
          <w:tcPr>
            <w:tcW w:w="84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B1C0058" w14:textId="77777777" w:rsidR="00A37434" w:rsidRPr="00A37434" w:rsidRDefault="00A37434" w:rsidP="00B96941">
            <w:pPr>
              <w:keepNext/>
              <w:tabs>
                <w:tab w:val="left" w:pos="7075"/>
              </w:tabs>
              <w:rPr>
                <w:highlight w:val="yellow"/>
              </w:rPr>
            </w:pPr>
            <w:r w:rsidRPr="00A37434">
              <w:rPr>
                <w:rFonts w:hint="eastAsia"/>
                <w:highlight w:val="yellow"/>
              </w:rPr>
              <w:t>TBD</w:t>
            </w:r>
          </w:p>
        </w:tc>
        <w:tc>
          <w:tcPr>
            <w:tcW w:w="763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C4622E8" w14:textId="77777777" w:rsidR="00A37434" w:rsidRPr="00A37434" w:rsidRDefault="00A37434" w:rsidP="00B96941">
            <w:pPr>
              <w:keepNext/>
              <w:tabs>
                <w:tab w:val="left" w:pos="7075"/>
              </w:tabs>
              <w:rPr>
                <w:highlight w:val="yellow"/>
              </w:rPr>
            </w:pPr>
            <w:r w:rsidRPr="00A37434">
              <w:rPr>
                <w:rFonts w:hint="eastAsia"/>
                <w:highlight w:val="yellow"/>
              </w:rPr>
              <w:t>996-tone RU; contributes zero User fields to the User Specific field in the</w:t>
            </w:r>
          </w:p>
          <w:p w14:paraId="09B6108D" w14:textId="77777777" w:rsidR="00A37434" w:rsidRPr="00A37434" w:rsidRDefault="00A37434" w:rsidP="00B96941">
            <w:pPr>
              <w:keepNext/>
              <w:tabs>
                <w:tab w:val="left" w:pos="7075"/>
              </w:tabs>
              <w:rPr>
                <w:highlight w:val="yellow"/>
              </w:rPr>
            </w:pPr>
            <w:r w:rsidRPr="00A37434">
              <w:rPr>
                <w:rFonts w:hint="eastAsia"/>
                <w:highlight w:val="yellow"/>
              </w:rPr>
              <w:t>same EHT-SIG content channel as this RU Allocation subfield</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8A5A4C6" w14:textId="77777777" w:rsidR="00A37434" w:rsidRPr="00A37434" w:rsidRDefault="00A37434" w:rsidP="00B96941">
            <w:pPr>
              <w:keepNext/>
              <w:tabs>
                <w:tab w:val="left" w:pos="7075"/>
              </w:tabs>
              <w:rPr>
                <w:highlight w:val="yellow"/>
              </w:rPr>
            </w:pPr>
            <w:r w:rsidRPr="00A37434">
              <w:rPr>
                <w:rFonts w:hint="eastAsia"/>
                <w:highlight w:val="yellow"/>
              </w:rPr>
              <w:t>1</w:t>
            </w:r>
          </w:p>
        </w:tc>
      </w:tr>
    </w:tbl>
    <w:p w14:paraId="71CDBD82" w14:textId="77777777" w:rsidR="00A37434" w:rsidRPr="00A37434" w:rsidRDefault="00A37434" w:rsidP="00A37434">
      <w:pPr>
        <w:jc w:val="both"/>
        <w:rPr>
          <w:b/>
          <w:i/>
          <w:szCs w:val="22"/>
          <w:highlight w:val="yellow"/>
        </w:rPr>
      </w:pPr>
      <w:r w:rsidRPr="00A37434">
        <w:rPr>
          <w:b/>
          <w:i/>
          <w:szCs w:val="22"/>
          <w:highlight w:val="yellow"/>
        </w:rPr>
        <w:t>[#SP136]</w:t>
      </w:r>
    </w:p>
    <w:p w14:paraId="30EA9B73" w14:textId="7CEC0DA6" w:rsidR="00A37434" w:rsidRPr="00A37434" w:rsidRDefault="00A37434" w:rsidP="00A37434">
      <w:pPr>
        <w:jc w:val="both"/>
        <w:rPr>
          <w:i/>
          <w:szCs w:val="22"/>
        </w:rPr>
      </w:pPr>
      <w:r w:rsidRPr="00A37434">
        <w:rPr>
          <w:szCs w:val="22"/>
          <w:highlight w:val="yellow"/>
        </w:rPr>
        <w:t>[20/0970r1 (Multi-RU indication in RU allocation subfield, Ross Yu, Huawei), SP#1, Y/N/A: 39/1/2]</w:t>
      </w:r>
    </w:p>
    <w:p w14:paraId="71B4D4A8" w14:textId="77777777" w:rsidR="003523C3" w:rsidRDefault="003523C3" w:rsidP="00CC1D3D">
      <w:pPr>
        <w:jc w:val="both"/>
        <w:rPr>
          <w:szCs w:val="22"/>
        </w:rPr>
      </w:pPr>
    </w:p>
    <w:p w14:paraId="7B21A589" w14:textId="5E94858B" w:rsidR="00B96941" w:rsidRPr="00B96941" w:rsidRDefault="00B96941" w:rsidP="00B96941">
      <w:pPr>
        <w:jc w:val="both"/>
        <w:rPr>
          <w:szCs w:val="22"/>
          <w:highlight w:val="yellow"/>
        </w:rPr>
      </w:pPr>
      <w:r w:rsidRPr="00B96941">
        <w:rPr>
          <w:b/>
          <w:szCs w:val="22"/>
          <w:highlight w:val="yellow"/>
        </w:rPr>
        <w:t>Straw poll #137</w:t>
      </w:r>
    </w:p>
    <w:p w14:paraId="54D868DC" w14:textId="77777777" w:rsidR="00B96941" w:rsidRPr="00B96941" w:rsidRDefault="00B96941" w:rsidP="00B96941">
      <w:pPr>
        <w:jc w:val="both"/>
        <w:rPr>
          <w:szCs w:val="22"/>
          <w:highlight w:val="yellow"/>
        </w:rPr>
      </w:pPr>
      <w:r w:rsidRPr="00B96941">
        <w:rPr>
          <w:szCs w:val="22"/>
          <w:highlight w:val="yellow"/>
        </w:rPr>
        <w:t>Do you agree that</w:t>
      </w:r>
    </w:p>
    <w:p w14:paraId="7BB579E7" w14:textId="77777777" w:rsidR="00B96941" w:rsidRPr="00B96941" w:rsidRDefault="00B96941" w:rsidP="00B96941">
      <w:pPr>
        <w:pStyle w:val="ListParagraph"/>
        <w:numPr>
          <w:ilvl w:val="0"/>
          <w:numId w:val="127"/>
        </w:numPr>
        <w:jc w:val="both"/>
        <w:rPr>
          <w:szCs w:val="22"/>
          <w:highlight w:val="yellow"/>
        </w:rPr>
      </w:pPr>
      <w:r w:rsidRPr="00B96941">
        <w:rPr>
          <w:szCs w:val="22"/>
          <w:highlight w:val="yellow"/>
        </w:rPr>
        <w:t>996+484 is not supported in two contiguous 80 MHz segments that cross two 160MHz channels</w:t>
      </w:r>
    </w:p>
    <w:p w14:paraId="7DA2C3F9" w14:textId="7C1285C8" w:rsidR="00B96941" w:rsidRPr="00B96941" w:rsidRDefault="00B96941" w:rsidP="00B96941">
      <w:pPr>
        <w:pStyle w:val="ListParagraph"/>
        <w:jc w:val="both"/>
        <w:rPr>
          <w:szCs w:val="22"/>
          <w:highlight w:val="yellow"/>
        </w:rPr>
      </w:pPr>
      <w:r w:rsidRPr="00B96941">
        <w:rPr>
          <w:b/>
          <w:i/>
          <w:szCs w:val="22"/>
          <w:highlight w:val="yellow"/>
        </w:rPr>
        <w:t>[#SP137]</w:t>
      </w:r>
    </w:p>
    <w:p w14:paraId="390DC4DF" w14:textId="62254CF5" w:rsidR="00B96941" w:rsidRPr="00B96941" w:rsidRDefault="00B96941" w:rsidP="00B96941">
      <w:pPr>
        <w:jc w:val="both"/>
        <w:rPr>
          <w:szCs w:val="22"/>
        </w:rPr>
      </w:pPr>
      <w:r w:rsidRPr="00B96941">
        <w:rPr>
          <w:szCs w:val="22"/>
          <w:highlight w:val="yellow"/>
        </w:rPr>
        <w:t>[20/0970r1 (Multi-RU indication in RU allocation subfield, Ross Yu, Huawei), SP#3, Y/N/A: 30/4/6]</w:t>
      </w:r>
    </w:p>
    <w:p w14:paraId="0329ED78" w14:textId="77777777" w:rsidR="00A37434" w:rsidRPr="00CC1D3D" w:rsidRDefault="00A37434" w:rsidP="00A37434">
      <w:pPr>
        <w:jc w:val="both"/>
        <w:rPr>
          <w:szCs w:val="22"/>
          <w:highlight w:val="yellow"/>
        </w:rPr>
      </w:pPr>
      <w:r w:rsidRPr="00CC1D3D">
        <w:rPr>
          <w:b/>
          <w:szCs w:val="22"/>
          <w:highlight w:val="yellow"/>
        </w:rPr>
        <w:t>Straw poll #131</w:t>
      </w:r>
    </w:p>
    <w:p w14:paraId="7A87C778" w14:textId="77777777" w:rsidR="00A37434" w:rsidRPr="00CC1D3D" w:rsidRDefault="00A37434" w:rsidP="00A37434">
      <w:pPr>
        <w:jc w:val="both"/>
        <w:rPr>
          <w:szCs w:val="22"/>
          <w:highlight w:val="yellow"/>
        </w:rPr>
      </w:pPr>
      <w:r w:rsidRPr="00CC1D3D">
        <w:rPr>
          <w:szCs w:val="22"/>
          <w:highlight w:val="yellow"/>
        </w:rPr>
        <w:t xml:space="preserve">Do you agree that no entry in the RU allocation subfield table is defined for 4x996 RU? </w:t>
      </w:r>
      <w:r w:rsidRPr="00CC1D3D">
        <w:rPr>
          <w:b/>
          <w:i/>
          <w:szCs w:val="22"/>
          <w:highlight w:val="yellow"/>
        </w:rPr>
        <w:t>[#SP131]</w:t>
      </w:r>
    </w:p>
    <w:p w14:paraId="08A91369" w14:textId="5A87A104" w:rsidR="00A37434" w:rsidRDefault="00A37434" w:rsidP="00CC1D3D">
      <w:pPr>
        <w:jc w:val="both"/>
        <w:rPr>
          <w:szCs w:val="22"/>
        </w:rPr>
      </w:pPr>
      <w:r w:rsidRPr="00CC1D3D">
        <w:rPr>
          <w:szCs w:val="22"/>
          <w:highlight w:val="yellow"/>
        </w:rPr>
        <w:t>[20/0798r4 (Signaling of RU allocation follow-up, Dongguk Lim, LGE), SP#1, Y/N/A: 40/0/6]</w:t>
      </w:r>
    </w:p>
    <w:p w14:paraId="72CE25C1" w14:textId="77777777" w:rsidR="00A37434" w:rsidRPr="00CC1D3D" w:rsidRDefault="00A37434" w:rsidP="00CC1D3D">
      <w:pPr>
        <w:jc w:val="both"/>
        <w:rPr>
          <w:szCs w:val="22"/>
        </w:rPr>
      </w:pPr>
    </w:p>
    <w:p w14:paraId="538AF66C" w14:textId="77777777" w:rsidR="00982E28" w:rsidRPr="00D0459D" w:rsidRDefault="00982E28" w:rsidP="0016041E">
      <w:pPr>
        <w:jc w:val="both"/>
        <w:rPr>
          <w:highlight w:val="lightGray"/>
          <w:lang w:val="en-US"/>
        </w:rPr>
      </w:pPr>
      <w:r w:rsidRPr="00D0459D">
        <w:rPr>
          <w:highlight w:val="lightGray"/>
          <w:lang w:val="en-US"/>
        </w:rPr>
        <w:t>For the PPDU transmitted to MU, the User field having TBD bits is contained in the user-specific field of EHT-SIG</w:t>
      </w:r>
    </w:p>
    <w:p w14:paraId="151C8007" w14:textId="77777777" w:rsidR="00982E28" w:rsidRPr="00D0459D" w:rsidRDefault="00982E28" w:rsidP="00486858">
      <w:pPr>
        <w:pStyle w:val="ListParagraph"/>
        <w:numPr>
          <w:ilvl w:val="0"/>
          <w:numId w:val="18"/>
        </w:numPr>
        <w:jc w:val="both"/>
        <w:rPr>
          <w:highlight w:val="lightGray"/>
          <w:lang w:val="en-US"/>
        </w:rPr>
      </w:pPr>
      <w:r w:rsidRPr="00D0459D">
        <w:rPr>
          <w:highlight w:val="lightGray"/>
          <w:lang w:val="en-US"/>
        </w:rPr>
        <w:t>The User field indicates user information assigned to each RU similar to that used in HE MU PPDU.</w:t>
      </w:r>
    </w:p>
    <w:p w14:paraId="01684A83" w14:textId="77777777" w:rsidR="00982E28" w:rsidRPr="00D0459D" w:rsidRDefault="00982E28" w:rsidP="00486858">
      <w:pPr>
        <w:pStyle w:val="ListParagraph"/>
        <w:numPr>
          <w:ilvl w:val="0"/>
          <w:numId w:val="18"/>
        </w:numPr>
        <w:jc w:val="both"/>
        <w:rPr>
          <w:highlight w:val="lightGray"/>
          <w:lang w:val="en-US"/>
        </w:rPr>
      </w:pPr>
      <w:r w:rsidRPr="00D0459D">
        <w:rPr>
          <w:highlight w:val="lightGray"/>
          <w:lang w:val="en-US"/>
        </w:rPr>
        <w:t>Detailed descriptions are TBD.</w:t>
      </w:r>
    </w:p>
    <w:p w14:paraId="18FF3F63" w14:textId="77777777" w:rsidR="00982E28" w:rsidRPr="00D0459D" w:rsidRDefault="00982E28" w:rsidP="0016041E">
      <w:pPr>
        <w:jc w:val="both"/>
        <w:rPr>
          <w:highlight w:val="lightGray"/>
          <w:lang w:val="en-US"/>
        </w:rPr>
      </w:pPr>
      <w:r w:rsidRPr="00D0459D">
        <w:rPr>
          <w:highlight w:val="lightGray"/>
          <w:lang w:val="en-US"/>
        </w:rPr>
        <w:t xml:space="preserve">[Motion 85, </w:t>
      </w:r>
      <w:sdt>
        <w:sdtPr>
          <w:rPr>
            <w:highlight w:val="lightGray"/>
            <w:lang w:val="en-US"/>
          </w:rPr>
          <w:id w:val="592905631"/>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860E27" w:rsidRPr="00860E27">
            <w:rPr>
              <w:noProof/>
              <w:highlight w:val="lightGray"/>
              <w:lang w:val="en-US"/>
            </w:rPr>
            <w:t>[17]</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755791598"/>
          <w:citation/>
        </w:sdtPr>
        <w:sdtEndPr/>
        <w:sdtContent>
          <w:r w:rsidRPr="00D0459D">
            <w:rPr>
              <w:highlight w:val="lightGray"/>
              <w:lang w:val="en-US"/>
            </w:rPr>
            <w:fldChar w:fldCharType="begin"/>
          </w:r>
          <w:r w:rsidRPr="00D0459D">
            <w:rPr>
              <w:highlight w:val="lightGray"/>
              <w:lang w:val="en-US"/>
            </w:rPr>
            <w:instrText xml:space="preserve"> CITATION 20_0022r1 \l 1033 </w:instrText>
          </w:r>
          <w:r w:rsidRPr="00D0459D">
            <w:rPr>
              <w:highlight w:val="lightGray"/>
              <w:lang w:val="en-US"/>
            </w:rPr>
            <w:fldChar w:fldCharType="separate"/>
          </w:r>
          <w:r w:rsidR="00860E27" w:rsidRPr="00860E27">
            <w:rPr>
              <w:noProof/>
              <w:highlight w:val="lightGray"/>
              <w:lang w:val="en-US"/>
            </w:rPr>
            <w:t>[58]</w:t>
          </w:r>
          <w:r w:rsidRPr="00D0459D">
            <w:rPr>
              <w:highlight w:val="lightGray"/>
              <w:lang w:val="en-US"/>
            </w:rPr>
            <w:fldChar w:fldCharType="end"/>
          </w:r>
        </w:sdtContent>
      </w:sdt>
      <w:r w:rsidRPr="00D0459D">
        <w:rPr>
          <w:highlight w:val="lightGray"/>
          <w:lang w:val="en-US"/>
        </w:rPr>
        <w:t>]</w:t>
      </w:r>
    </w:p>
    <w:p w14:paraId="132F6A7F" w14:textId="77777777" w:rsidR="00A502EA" w:rsidRPr="00D0459D" w:rsidRDefault="00A502EA" w:rsidP="0016041E">
      <w:pPr>
        <w:jc w:val="both"/>
        <w:rPr>
          <w:highlight w:val="lightGray"/>
          <w:lang w:val="en-US"/>
        </w:rPr>
      </w:pPr>
    </w:p>
    <w:p w14:paraId="1D154B97" w14:textId="208C93E3" w:rsidR="00881607" w:rsidRPr="00D0459D" w:rsidRDefault="00DE2515" w:rsidP="00881607">
      <w:pPr>
        <w:tabs>
          <w:tab w:val="left" w:pos="7075"/>
        </w:tabs>
        <w:jc w:val="both"/>
        <w:rPr>
          <w:rFonts w:eastAsiaTheme="minorEastAsia"/>
          <w:bCs/>
          <w:highlight w:val="lightGray"/>
        </w:rPr>
      </w:pPr>
      <w:r w:rsidRPr="00D0459D">
        <w:rPr>
          <w:rFonts w:eastAsiaTheme="minorEastAsia"/>
          <w:bCs/>
          <w:highlight w:val="lightGray"/>
        </w:rPr>
        <w:t>I</w:t>
      </w:r>
      <w:r w:rsidR="00881607" w:rsidRPr="00D0459D">
        <w:rPr>
          <w:rFonts w:eastAsiaTheme="minorEastAsia"/>
          <w:bCs/>
          <w:highlight w:val="lightGray"/>
        </w:rPr>
        <w:t xml:space="preserve">n BW </w:t>
      </w:r>
      <w:r w:rsidR="00881607" w:rsidRPr="00D0459D">
        <w:rPr>
          <w:rFonts w:eastAsiaTheme="minorEastAsia" w:hint="eastAsia"/>
          <w:bCs/>
          <w:highlight w:val="lightGray"/>
        </w:rPr>
        <w:t>≤</w:t>
      </w:r>
      <w:r w:rsidR="00881607" w:rsidRPr="00D0459D">
        <w:rPr>
          <w:rFonts w:eastAsiaTheme="minorEastAsia" w:hint="eastAsia"/>
          <w:bCs/>
          <w:highlight w:val="lightGray"/>
        </w:rPr>
        <w:t xml:space="preserve"> </w:t>
      </w:r>
      <w:r w:rsidR="00881607" w:rsidRPr="00D0459D">
        <w:rPr>
          <w:rFonts w:eastAsiaTheme="minorEastAsia"/>
          <w:bCs/>
          <w:highlight w:val="lightGray"/>
        </w:rPr>
        <w:t>160</w:t>
      </w:r>
      <w:r w:rsidR="00D75904" w:rsidRPr="00D0459D">
        <w:rPr>
          <w:rFonts w:eastAsiaTheme="minorEastAsia"/>
          <w:bCs/>
          <w:highlight w:val="lightGray"/>
        </w:rPr>
        <w:t xml:space="preserve"> </w:t>
      </w:r>
      <w:r w:rsidR="00881607" w:rsidRPr="00D0459D">
        <w:rPr>
          <w:rFonts w:eastAsiaTheme="minorEastAsia"/>
          <w:bCs/>
          <w:highlight w:val="lightGray"/>
        </w:rPr>
        <w:t xml:space="preserve">MHz, the EHT-SIG content channel for </w:t>
      </w:r>
      <w:r w:rsidR="005E1C55" w:rsidRPr="00D0459D">
        <w:rPr>
          <w:rFonts w:eastAsiaTheme="minorEastAsia"/>
          <w:bCs/>
          <w:highlight w:val="lightGray"/>
        </w:rPr>
        <w:t>m</w:t>
      </w:r>
      <w:r w:rsidR="00881607" w:rsidRPr="00D0459D">
        <w:rPr>
          <w:rFonts w:eastAsiaTheme="minorEastAsia"/>
          <w:bCs/>
          <w:highlight w:val="lightGray"/>
        </w:rPr>
        <w:t>ultiple user transmission is configured as follow</w:t>
      </w:r>
      <w:r w:rsidRPr="00D0459D">
        <w:rPr>
          <w:rFonts w:eastAsiaTheme="minorEastAsia"/>
          <w:bCs/>
          <w:highlight w:val="lightGray"/>
        </w:rPr>
        <w:t>s:</w:t>
      </w:r>
    </w:p>
    <w:p w14:paraId="55019996" w14:textId="77777777" w:rsidR="00881607" w:rsidRPr="00D0459D" w:rsidRDefault="00881607" w:rsidP="00DF7E01">
      <w:pPr>
        <w:pStyle w:val="ListParagraph"/>
        <w:numPr>
          <w:ilvl w:val="0"/>
          <w:numId w:val="47"/>
        </w:numPr>
        <w:tabs>
          <w:tab w:val="left" w:pos="7075"/>
        </w:tabs>
        <w:jc w:val="both"/>
        <w:rPr>
          <w:rFonts w:eastAsiaTheme="minorEastAsia"/>
          <w:bCs/>
          <w:highlight w:val="lightGray"/>
        </w:rPr>
      </w:pPr>
      <w:r w:rsidRPr="00D0459D">
        <w:rPr>
          <w:rFonts w:eastAsiaTheme="minorEastAsia"/>
          <w:bCs/>
          <w:highlight w:val="lightGray"/>
        </w:rPr>
        <w:t>A</w:t>
      </w:r>
      <w:r w:rsidR="002F0AB7" w:rsidRPr="00D0459D">
        <w:rPr>
          <w:rFonts w:eastAsiaTheme="minorEastAsia"/>
          <w:bCs/>
          <w:highlight w:val="lightGray"/>
        </w:rPr>
        <w:t>n</w:t>
      </w:r>
      <w:r w:rsidRPr="00D0459D">
        <w:rPr>
          <w:rFonts w:eastAsiaTheme="minorEastAsia"/>
          <w:bCs/>
          <w:highlight w:val="lightGray"/>
        </w:rPr>
        <w:t xml:space="preserve"> EHT-SIG content channel is composed of a 20 MHz frequency segment.</w:t>
      </w:r>
    </w:p>
    <w:p w14:paraId="396DFAC1" w14:textId="10C0C079" w:rsidR="00881607" w:rsidRPr="00D0459D" w:rsidRDefault="00881607" w:rsidP="00DF7E01">
      <w:pPr>
        <w:pStyle w:val="ListParagraph"/>
        <w:numPr>
          <w:ilvl w:val="0"/>
          <w:numId w:val="47"/>
        </w:numPr>
        <w:tabs>
          <w:tab w:val="left" w:pos="7075"/>
        </w:tabs>
        <w:jc w:val="both"/>
        <w:rPr>
          <w:rFonts w:eastAsiaTheme="minorEastAsia"/>
          <w:bCs/>
          <w:highlight w:val="lightGray"/>
        </w:rPr>
      </w:pPr>
      <w:r w:rsidRPr="00D0459D">
        <w:rPr>
          <w:rFonts w:eastAsiaTheme="minorEastAsia"/>
          <w:bCs/>
          <w:highlight w:val="lightGray"/>
        </w:rPr>
        <w:t>EHT-SIG content channels carry EHT-SIG common information and user-specific information.</w:t>
      </w:r>
    </w:p>
    <w:p w14:paraId="4B398572" w14:textId="3BF7A7E0" w:rsidR="00881607" w:rsidRPr="00D0459D" w:rsidRDefault="00881607" w:rsidP="00DF7E01">
      <w:pPr>
        <w:pStyle w:val="ListParagraph"/>
        <w:numPr>
          <w:ilvl w:val="0"/>
          <w:numId w:val="47"/>
        </w:numPr>
        <w:tabs>
          <w:tab w:val="left" w:pos="7075"/>
        </w:tabs>
        <w:jc w:val="both"/>
        <w:rPr>
          <w:rFonts w:eastAsiaTheme="minorEastAsia"/>
          <w:bCs/>
          <w:highlight w:val="lightGray"/>
        </w:rPr>
      </w:pPr>
      <w:r w:rsidRPr="00D0459D">
        <w:rPr>
          <w:rFonts w:eastAsiaTheme="minorEastAsia"/>
          <w:bCs/>
          <w:highlight w:val="lightGray"/>
        </w:rPr>
        <w:t>The EHT-SIG field consists of two EHT-SIG content channels in each 80</w:t>
      </w:r>
      <w:r w:rsidR="00C65378" w:rsidRPr="00D0459D">
        <w:rPr>
          <w:rFonts w:eastAsiaTheme="minorEastAsia"/>
          <w:bCs/>
          <w:highlight w:val="lightGray"/>
        </w:rPr>
        <w:t xml:space="preserve"> </w:t>
      </w:r>
      <w:r w:rsidRPr="00D0459D">
        <w:rPr>
          <w:rFonts w:eastAsiaTheme="minorEastAsia"/>
          <w:bCs/>
          <w:highlight w:val="lightGray"/>
        </w:rPr>
        <w:t>MHz</w:t>
      </w:r>
      <w:r w:rsidR="005E1C55" w:rsidRPr="00D0459D">
        <w:rPr>
          <w:rFonts w:eastAsiaTheme="minorEastAsia"/>
          <w:bCs/>
          <w:highlight w:val="lightGray"/>
        </w:rPr>
        <w:t>.</w:t>
      </w:r>
    </w:p>
    <w:p w14:paraId="78C13D41" w14:textId="427320AF" w:rsidR="00881607" w:rsidRPr="00D0459D" w:rsidRDefault="00881607" w:rsidP="00881607">
      <w:pPr>
        <w:tabs>
          <w:tab w:val="left" w:pos="7075"/>
        </w:tabs>
        <w:ind w:left="720"/>
        <w:jc w:val="both"/>
        <w:rPr>
          <w:rFonts w:eastAsiaTheme="minorEastAsia"/>
          <w:bCs/>
          <w:highlight w:val="lightGray"/>
        </w:rPr>
      </w:pPr>
      <w:r w:rsidRPr="00D0459D">
        <w:rPr>
          <w:rFonts w:eastAsiaTheme="minorEastAsia"/>
          <w:bCs/>
          <w:highlight w:val="lightGray"/>
        </w:rPr>
        <w:t>The content channels (i.e., CC1 and CC2) per each 80</w:t>
      </w:r>
      <w:r w:rsidR="007130CB" w:rsidRPr="00D0459D">
        <w:rPr>
          <w:rFonts w:eastAsiaTheme="minorEastAsia"/>
          <w:bCs/>
          <w:highlight w:val="lightGray"/>
        </w:rPr>
        <w:t xml:space="preserve"> </w:t>
      </w:r>
      <w:r w:rsidRPr="00D0459D">
        <w:rPr>
          <w:rFonts w:eastAsiaTheme="minorEastAsia"/>
          <w:bCs/>
          <w:highlight w:val="lightGray"/>
        </w:rPr>
        <w:t>MHz may carry different information.</w:t>
      </w:r>
    </w:p>
    <w:p w14:paraId="2857D476" w14:textId="25EAAF6B" w:rsidR="00881607" w:rsidRPr="00D0459D" w:rsidRDefault="00D75904" w:rsidP="00DF7E01">
      <w:pPr>
        <w:pStyle w:val="ListParagraph"/>
        <w:numPr>
          <w:ilvl w:val="1"/>
          <w:numId w:val="47"/>
        </w:numPr>
        <w:tabs>
          <w:tab w:val="left" w:pos="7075"/>
        </w:tabs>
        <w:jc w:val="both"/>
        <w:rPr>
          <w:rFonts w:eastAsiaTheme="minorEastAsia"/>
          <w:bCs/>
          <w:highlight w:val="lightGray"/>
        </w:rPr>
      </w:pPr>
      <w:r w:rsidRPr="00D0459D">
        <w:rPr>
          <w:rFonts w:eastAsiaTheme="minorEastAsia"/>
          <w:bCs/>
          <w:highlight w:val="lightGray"/>
        </w:rPr>
        <w:t>W</w:t>
      </w:r>
      <w:r w:rsidR="00881607" w:rsidRPr="00D0459D">
        <w:rPr>
          <w:rFonts w:eastAsiaTheme="minorEastAsia"/>
          <w:bCs/>
          <w:highlight w:val="lightGray"/>
        </w:rPr>
        <w:t>here, SST operation using TWT is one potential applicable scenario, other scenarios are TBD</w:t>
      </w:r>
      <w:r w:rsidRPr="00D0459D">
        <w:rPr>
          <w:rFonts w:eastAsiaTheme="minorEastAsia"/>
          <w:bCs/>
          <w:highlight w:val="lightGray"/>
        </w:rPr>
        <w:t>.</w:t>
      </w:r>
      <w:r w:rsidR="00881607" w:rsidRPr="00D0459D">
        <w:rPr>
          <w:rFonts w:eastAsiaTheme="minorEastAsia"/>
          <w:bCs/>
          <w:highlight w:val="lightGray"/>
        </w:rPr>
        <w:t xml:space="preserve"> </w:t>
      </w:r>
    </w:p>
    <w:p w14:paraId="29D27C81" w14:textId="2EB257CD" w:rsidR="00881607" w:rsidRPr="00D0459D" w:rsidRDefault="00C65378" w:rsidP="0016041E">
      <w:pPr>
        <w:jc w:val="both"/>
        <w:rPr>
          <w:highlight w:val="lightGray"/>
        </w:rPr>
      </w:pPr>
      <w:r w:rsidRPr="00D0459D">
        <w:rPr>
          <w:highlight w:val="lightGray"/>
        </w:rPr>
        <w:t xml:space="preserve">[Motion 111, #SP0611-17, </w:t>
      </w:r>
      <w:sdt>
        <w:sdtPr>
          <w:rPr>
            <w:highlight w:val="lightGray"/>
          </w:rPr>
          <w:id w:val="-2119134843"/>
          <w:citation/>
        </w:sdtPr>
        <w:sdtEndPr/>
        <w:sdtContent>
          <w:r w:rsidR="004C3E2A" w:rsidRPr="00D0459D">
            <w:rPr>
              <w:highlight w:val="lightGray"/>
            </w:rPr>
            <w:fldChar w:fldCharType="begin"/>
          </w:r>
          <w:r w:rsidR="004C3E2A" w:rsidRPr="00D0459D">
            <w:rPr>
              <w:highlight w:val="lightGray"/>
              <w:lang w:val="en-US"/>
            </w:rPr>
            <w:instrText xml:space="preserve"> CITATION 19_1755r4 \l 1033 </w:instrText>
          </w:r>
          <w:r w:rsidR="004C3E2A" w:rsidRPr="00D0459D">
            <w:rPr>
              <w:highlight w:val="lightGray"/>
            </w:rPr>
            <w:fldChar w:fldCharType="separate"/>
          </w:r>
          <w:r w:rsidR="00860E27" w:rsidRPr="00860E27">
            <w:rPr>
              <w:noProof/>
              <w:highlight w:val="lightGray"/>
              <w:lang w:val="en-US"/>
            </w:rPr>
            <w:t>[9]</w:t>
          </w:r>
          <w:r w:rsidR="004C3E2A" w:rsidRPr="00D0459D">
            <w:rPr>
              <w:highlight w:val="lightGray"/>
            </w:rPr>
            <w:fldChar w:fldCharType="end"/>
          </w:r>
        </w:sdtContent>
      </w:sdt>
      <w:r w:rsidR="004C3E2A" w:rsidRPr="00D0459D">
        <w:rPr>
          <w:highlight w:val="lightGray"/>
        </w:rPr>
        <w:t xml:space="preserve"> and </w:t>
      </w:r>
      <w:sdt>
        <w:sdtPr>
          <w:rPr>
            <w:highlight w:val="lightGray"/>
          </w:rPr>
          <w:id w:val="-1183118217"/>
          <w:citation/>
        </w:sdtPr>
        <w:sdtEndPr/>
        <w:sdtContent>
          <w:r w:rsidR="004C3E2A" w:rsidRPr="00D0459D">
            <w:rPr>
              <w:highlight w:val="lightGray"/>
            </w:rPr>
            <w:fldChar w:fldCharType="begin"/>
          </w:r>
          <w:r w:rsidR="004C3E2A" w:rsidRPr="00D0459D">
            <w:rPr>
              <w:highlight w:val="lightGray"/>
              <w:lang w:val="en-US"/>
            </w:rPr>
            <w:instrText xml:space="preserve"> CITATION 20_0020r3 \l 1033 </w:instrText>
          </w:r>
          <w:r w:rsidR="004C3E2A" w:rsidRPr="00D0459D">
            <w:rPr>
              <w:highlight w:val="lightGray"/>
            </w:rPr>
            <w:fldChar w:fldCharType="separate"/>
          </w:r>
          <w:r w:rsidR="00860E27" w:rsidRPr="00860E27">
            <w:rPr>
              <w:noProof/>
              <w:highlight w:val="lightGray"/>
              <w:lang w:val="en-US"/>
            </w:rPr>
            <w:t>[59]</w:t>
          </w:r>
          <w:r w:rsidR="004C3E2A" w:rsidRPr="00D0459D">
            <w:rPr>
              <w:highlight w:val="lightGray"/>
            </w:rPr>
            <w:fldChar w:fldCharType="end"/>
          </w:r>
        </w:sdtContent>
      </w:sdt>
      <w:r w:rsidR="004C3E2A" w:rsidRPr="00D0459D">
        <w:rPr>
          <w:highlight w:val="lightGray"/>
        </w:rPr>
        <w:t>]</w:t>
      </w:r>
    </w:p>
    <w:p w14:paraId="59C57A97" w14:textId="77777777" w:rsidR="00F24542" w:rsidRPr="00D0459D" w:rsidRDefault="00F24542" w:rsidP="003334EC">
      <w:pPr>
        <w:jc w:val="both"/>
        <w:rPr>
          <w:rFonts w:eastAsiaTheme="minorEastAsia"/>
          <w:bCs/>
          <w:highlight w:val="lightGray"/>
        </w:rPr>
      </w:pPr>
    </w:p>
    <w:p w14:paraId="0AFF17CA" w14:textId="3F413668" w:rsidR="003334EC" w:rsidRPr="00D0459D" w:rsidRDefault="008B7AD6" w:rsidP="003334EC">
      <w:pPr>
        <w:jc w:val="both"/>
        <w:rPr>
          <w:szCs w:val="22"/>
          <w:highlight w:val="lightGray"/>
        </w:rPr>
      </w:pPr>
      <w:r w:rsidRPr="00D0459D">
        <w:rPr>
          <w:rFonts w:eastAsiaTheme="minorEastAsia"/>
          <w:bCs/>
          <w:highlight w:val="lightGray"/>
        </w:rPr>
        <w:t>802.</w:t>
      </w:r>
      <w:r w:rsidR="003334EC" w:rsidRPr="00D0459D">
        <w:rPr>
          <w:rFonts w:eastAsiaTheme="minorEastAsia"/>
          <w:bCs/>
          <w:highlight w:val="lightGray"/>
        </w:rPr>
        <w:t>11be STA can recognize the preamble puncturing pattern it needs by using the BW field and puncturing information of U-SIG and</w:t>
      </w:r>
      <w:r w:rsidR="00363242" w:rsidRPr="00D0459D">
        <w:rPr>
          <w:rFonts w:eastAsiaTheme="minorEastAsia"/>
          <w:bCs/>
          <w:highlight w:val="lightGray"/>
        </w:rPr>
        <w:t>/or</w:t>
      </w:r>
      <w:r w:rsidR="003334EC" w:rsidRPr="00D0459D">
        <w:rPr>
          <w:rFonts w:eastAsiaTheme="minorEastAsia"/>
          <w:bCs/>
          <w:highlight w:val="lightGray"/>
        </w:rPr>
        <w:t xml:space="preserve"> EHT-SIG field in </w:t>
      </w:r>
      <w:r w:rsidR="005E1C55" w:rsidRPr="00D0459D">
        <w:rPr>
          <w:rFonts w:eastAsiaTheme="minorEastAsia"/>
          <w:bCs/>
          <w:highlight w:val="lightGray"/>
        </w:rPr>
        <w:t xml:space="preserve">multiple </w:t>
      </w:r>
      <w:r w:rsidR="003334EC" w:rsidRPr="00D0459D">
        <w:rPr>
          <w:rFonts w:eastAsiaTheme="minorEastAsia"/>
          <w:bCs/>
          <w:highlight w:val="lightGray"/>
        </w:rPr>
        <w:t>user transmission</w:t>
      </w:r>
      <w:r w:rsidR="0022650B" w:rsidRPr="00D0459D">
        <w:rPr>
          <w:rFonts w:eastAsiaTheme="minorEastAsia"/>
          <w:bCs/>
          <w:highlight w:val="lightGray"/>
        </w:rPr>
        <w:t>.</w:t>
      </w:r>
    </w:p>
    <w:p w14:paraId="77405953" w14:textId="2B014C0E" w:rsidR="003334EC" w:rsidRPr="00D0459D" w:rsidRDefault="003334EC" w:rsidP="00DF7E01">
      <w:pPr>
        <w:pStyle w:val="ListParagraph"/>
        <w:numPr>
          <w:ilvl w:val="0"/>
          <w:numId w:val="48"/>
        </w:numPr>
        <w:jc w:val="both"/>
        <w:rPr>
          <w:szCs w:val="22"/>
          <w:highlight w:val="lightGray"/>
        </w:rPr>
      </w:pPr>
      <w:r w:rsidRPr="00D0459D">
        <w:rPr>
          <w:rFonts w:eastAsiaTheme="minorEastAsia"/>
          <w:bCs/>
          <w:highlight w:val="lightGray"/>
        </w:rPr>
        <w:t xml:space="preserve">Details for how to convey the puncturing information is TBD. </w:t>
      </w:r>
    </w:p>
    <w:p w14:paraId="4FFA1E96" w14:textId="4A4D199E" w:rsidR="004C3E2A" w:rsidRPr="003448E8" w:rsidRDefault="004C3E2A" w:rsidP="004C3E2A">
      <w:pPr>
        <w:jc w:val="both"/>
      </w:pPr>
      <w:r w:rsidRPr="00D0459D">
        <w:rPr>
          <w:highlight w:val="lightGray"/>
        </w:rPr>
        <w:t xml:space="preserve">[Motion 111, #SP0611-18, </w:t>
      </w:r>
      <w:sdt>
        <w:sdtPr>
          <w:rPr>
            <w:highlight w:val="lightGray"/>
          </w:rPr>
          <w:id w:val="1651401736"/>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405992168"/>
          <w:citation/>
        </w:sdtPr>
        <w:sdtEndPr/>
        <w:sdtContent>
          <w:r w:rsidRPr="00D0459D">
            <w:rPr>
              <w:highlight w:val="lightGray"/>
            </w:rPr>
            <w:fldChar w:fldCharType="begin"/>
          </w:r>
          <w:r w:rsidRPr="00D0459D">
            <w:rPr>
              <w:highlight w:val="lightGray"/>
              <w:lang w:val="en-US"/>
            </w:rPr>
            <w:instrText xml:space="preserve"> CITATION 20_0020r3 \l 1033 </w:instrText>
          </w:r>
          <w:r w:rsidRPr="00D0459D">
            <w:rPr>
              <w:highlight w:val="lightGray"/>
            </w:rPr>
            <w:fldChar w:fldCharType="separate"/>
          </w:r>
          <w:r w:rsidR="00860E27" w:rsidRPr="00860E27">
            <w:rPr>
              <w:noProof/>
              <w:highlight w:val="lightGray"/>
              <w:lang w:val="en-US"/>
            </w:rPr>
            <w:t>[59]</w:t>
          </w:r>
          <w:r w:rsidRPr="00D0459D">
            <w:rPr>
              <w:highlight w:val="lightGray"/>
            </w:rPr>
            <w:fldChar w:fldCharType="end"/>
          </w:r>
        </w:sdtContent>
      </w:sdt>
      <w:r w:rsidRPr="00D0459D">
        <w:rPr>
          <w:highlight w:val="lightGray"/>
        </w:rPr>
        <w:t>]</w:t>
      </w:r>
    </w:p>
    <w:p w14:paraId="6AE4BC82" w14:textId="77777777" w:rsidR="004C3E2A" w:rsidRPr="0094572F" w:rsidRDefault="004C3E2A" w:rsidP="003334EC">
      <w:pPr>
        <w:tabs>
          <w:tab w:val="left" w:pos="7075"/>
        </w:tabs>
        <w:rPr>
          <w:highlight w:val="lightGray"/>
        </w:rPr>
      </w:pPr>
    </w:p>
    <w:p w14:paraId="4B0C7DA5" w14:textId="0E96F475" w:rsidR="00047F15" w:rsidRPr="00D0459D" w:rsidRDefault="009F7107" w:rsidP="00047F15">
      <w:pPr>
        <w:tabs>
          <w:tab w:val="left" w:pos="7075"/>
        </w:tabs>
        <w:jc w:val="both"/>
        <w:rPr>
          <w:highlight w:val="lightGray"/>
        </w:rPr>
      </w:pPr>
      <w:r w:rsidRPr="00D0459D">
        <w:rPr>
          <w:bCs/>
          <w:szCs w:val="22"/>
          <w:highlight w:val="lightGray"/>
          <w:lang w:val="en-US"/>
        </w:rPr>
        <w:t xml:space="preserve">There is </w:t>
      </w:r>
      <w:r w:rsidR="00047F15" w:rsidRPr="00D0459D">
        <w:rPr>
          <w:bCs/>
          <w:szCs w:val="22"/>
          <w:highlight w:val="lightGray"/>
          <w:lang w:val="en-US"/>
        </w:rPr>
        <w:t>STA-ID related information in the EHT PPDU preamble sent to a single user and multiple users</w:t>
      </w:r>
      <w:r w:rsidRPr="00D0459D">
        <w:rPr>
          <w:bCs/>
          <w:szCs w:val="22"/>
          <w:highlight w:val="lightGray"/>
          <w:lang w:val="en-US"/>
        </w:rPr>
        <w:t>.</w:t>
      </w:r>
      <w:r w:rsidRPr="00D0459D">
        <w:rPr>
          <w:szCs w:val="22"/>
          <w:highlight w:val="lightGray"/>
          <w:lang w:val="en-US"/>
        </w:rPr>
        <w:t xml:space="preserve">  </w:t>
      </w:r>
      <w:r w:rsidR="00047F15" w:rsidRPr="00D0459D">
        <w:rPr>
          <w:bCs/>
          <w:szCs w:val="22"/>
          <w:highlight w:val="lightGray"/>
          <w:lang w:val="en-US"/>
        </w:rPr>
        <w:t>TB PPDU is TBD.</w:t>
      </w:r>
      <w:r w:rsidR="00CE2D54" w:rsidRPr="00D0459D">
        <w:rPr>
          <w:bCs/>
          <w:szCs w:val="22"/>
          <w:highlight w:val="lightGray"/>
          <w:lang w:val="en-US"/>
        </w:rPr>
        <w:t xml:space="preserve"> </w:t>
      </w:r>
    </w:p>
    <w:p w14:paraId="24C9D290" w14:textId="18610060" w:rsidR="000B0745" w:rsidRPr="00D0459D" w:rsidRDefault="000B0745" w:rsidP="00047F15">
      <w:pPr>
        <w:tabs>
          <w:tab w:val="left" w:pos="7075"/>
        </w:tabs>
        <w:jc w:val="both"/>
        <w:rPr>
          <w:highlight w:val="lightGray"/>
        </w:rPr>
      </w:pPr>
      <w:r w:rsidRPr="00D0459D">
        <w:rPr>
          <w:highlight w:val="lightGray"/>
        </w:rPr>
        <w:t xml:space="preserve">[Motion 111, #SP0611-19, </w:t>
      </w:r>
      <w:sdt>
        <w:sdtPr>
          <w:rPr>
            <w:highlight w:val="lightGray"/>
          </w:rPr>
          <w:id w:val="-936446654"/>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248788351"/>
          <w:citation/>
        </w:sdtPr>
        <w:sdtEndPr/>
        <w:sdtContent>
          <w:r w:rsidRPr="00D0459D">
            <w:rPr>
              <w:highlight w:val="lightGray"/>
            </w:rPr>
            <w:fldChar w:fldCharType="begin"/>
          </w:r>
          <w:r w:rsidRPr="00D0459D">
            <w:rPr>
              <w:highlight w:val="lightGray"/>
              <w:lang w:val="en-US"/>
            </w:rPr>
            <w:instrText xml:space="preserve"> CITATION 20_0285r5 \l 1033 </w:instrText>
          </w:r>
          <w:r w:rsidRPr="00D0459D">
            <w:rPr>
              <w:highlight w:val="lightGray"/>
            </w:rPr>
            <w:fldChar w:fldCharType="separate"/>
          </w:r>
          <w:r w:rsidR="00860E27" w:rsidRPr="00860E27">
            <w:rPr>
              <w:noProof/>
              <w:highlight w:val="lightGray"/>
              <w:lang w:val="en-US"/>
            </w:rPr>
            <w:t>[45]</w:t>
          </w:r>
          <w:r w:rsidRPr="00D0459D">
            <w:rPr>
              <w:highlight w:val="lightGray"/>
            </w:rPr>
            <w:fldChar w:fldCharType="end"/>
          </w:r>
        </w:sdtContent>
      </w:sdt>
      <w:r w:rsidRPr="00D0459D">
        <w:rPr>
          <w:highlight w:val="lightGray"/>
        </w:rPr>
        <w:t>]</w:t>
      </w:r>
    </w:p>
    <w:p w14:paraId="73C2F5F0" w14:textId="77777777" w:rsidR="00047F15" w:rsidRPr="00D0459D" w:rsidRDefault="00047F15" w:rsidP="00047F15">
      <w:pPr>
        <w:jc w:val="both"/>
        <w:rPr>
          <w:highlight w:val="lightGray"/>
        </w:rPr>
      </w:pPr>
    </w:p>
    <w:p w14:paraId="5C975C1D" w14:textId="181EF63E" w:rsidR="009E5BBA" w:rsidRPr="00D0459D" w:rsidRDefault="009E5BBA" w:rsidP="009E5BBA">
      <w:pPr>
        <w:jc w:val="both"/>
        <w:rPr>
          <w:highlight w:val="lightGray"/>
        </w:rPr>
      </w:pPr>
      <w:r w:rsidRPr="00D0459D">
        <w:rPr>
          <w:highlight w:val="lightGray"/>
        </w:rPr>
        <w:t>EHT-SIG may carry different content in each 80</w:t>
      </w:r>
      <w:r w:rsidR="00D75904" w:rsidRPr="00D0459D">
        <w:rPr>
          <w:highlight w:val="lightGray"/>
        </w:rPr>
        <w:t xml:space="preserve"> </w:t>
      </w:r>
      <w:r w:rsidRPr="00D0459D">
        <w:rPr>
          <w:highlight w:val="lightGray"/>
        </w:rPr>
        <w:t>MHz</w:t>
      </w:r>
      <w:r w:rsidR="00CE2D54" w:rsidRPr="00D0459D">
        <w:rPr>
          <w:highlight w:val="lightGray"/>
        </w:rPr>
        <w:t>.</w:t>
      </w:r>
    </w:p>
    <w:p w14:paraId="35B5AC16" w14:textId="6D4729A0" w:rsidR="009E5BBA" w:rsidRPr="00D0459D" w:rsidRDefault="009E5BBA" w:rsidP="00DF7E01">
      <w:pPr>
        <w:pStyle w:val="ListParagraph"/>
        <w:numPr>
          <w:ilvl w:val="0"/>
          <w:numId w:val="51"/>
        </w:numPr>
        <w:jc w:val="both"/>
        <w:rPr>
          <w:highlight w:val="lightGray"/>
        </w:rPr>
      </w:pPr>
      <w:r w:rsidRPr="00D0459D">
        <w:rPr>
          <w:highlight w:val="lightGray"/>
        </w:rPr>
        <w:t>For PPDU BW larger than 80</w:t>
      </w:r>
      <w:r w:rsidR="00D75904" w:rsidRPr="00D0459D">
        <w:rPr>
          <w:highlight w:val="lightGray"/>
        </w:rPr>
        <w:t xml:space="preserve"> </w:t>
      </w:r>
      <w:r w:rsidRPr="00D0459D">
        <w:rPr>
          <w:highlight w:val="lightGray"/>
        </w:rPr>
        <w:t>MHz.</w:t>
      </w:r>
    </w:p>
    <w:p w14:paraId="1597A2E2" w14:textId="6F03F088" w:rsidR="009E5BBA" w:rsidRPr="00D0459D" w:rsidRDefault="009E5BBA" w:rsidP="00DF7E01">
      <w:pPr>
        <w:pStyle w:val="ListParagraph"/>
        <w:numPr>
          <w:ilvl w:val="0"/>
          <w:numId w:val="51"/>
        </w:numPr>
        <w:jc w:val="both"/>
        <w:rPr>
          <w:highlight w:val="lightGray"/>
        </w:rPr>
      </w:pPr>
      <w:r w:rsidRPr="00D0459D">
        <w:rPr>
          <w:highlight w:val="lightGray"/>
        </w:rPr>
        <w:t>SST operation using TWT is one applicable scenario, other scenarios are TBD.</w:t>
      </w:r>
    </w:p>
    <w:p w14:paraId="55A43041" w14:textId="6184A5D1" w:rsidR="00D124CF" w:rsidRDefault="000368D0" w:rsidP="009E5BBA">
      <w:pPr>
        <w:jc w:val="both"/>
      </w:pPr>
      <w:r w:rsidRPr="00D0459D">
        <w:rPr>
          <w:highlight w:val="lightGray"/>
        </w:rPr>
        <w:t xml:space="preserve">[Motion 112, #SP1, </w:t>
      </w:r>
      <w:sdt>
        <w:sdtPr>
          <w:rPr>
            <w:highlight w:val="lightGray"/>
          </w:rPr>
          <w:id w:val="634831374"/>
          <w:citation/>
        </w:sdtPr>
        <w:sdtEndPr/>
        <w:sdtContent>
          <w:r w:rsidR="004B0670" w:rsidRPr="00D0459D">
            <w:rPr>
              <w:highlight w:val="lightGray"/>
            </w:rPr>
            <w:fldChar w:fldCharType="begin"/>
          </w:r>
          <w:r w:rsidR="004B0670" w:rsidRPr="00D0459D">
            <w:rPr>
              <w:highlight w:val="lightGray"/>
              <w:lang w:val="en-US"/>
            </w:rPr>
            <w:instrText xml:space="preserve"> CITATION 19_1755r4 \l 1033 </w:instrText>
          </w:r>
          <w:r w:rsidR="004B0670" w:rsidRPr="00D0459D">
            <w:rPr>
              <w:highlight w:val="lightGray"/>
            </w:rPr>
            <w:fldChar w:fldCharType="separate"/>
          </w:r>
          <w:r w:rsidR="00860E27" w:rsidRPr="00860E27">
            <w:rPr>
              <w:noProof/>
              <w:highlight w:val="lightGray"/>
              <w:lang w:val="en-US"/>
            </w:rPr>
            <w:t>[9]</w:t>
          </w:r>
          <w:r w:rsidR="004B0670" w:rsidRPr="00D0459D">
            <w:rPr>
              <w:highlight w:val="lightGray"/>
            </w:rPr>
            <w:fldChar w:fldCharType="end"/>
          </w:r>
        </w:sdtContent>
      </w:sdt>
      <w:r w:rsidR="004B0670" w:rsidRPr="00D0459D">
        <w:rPr>
          <w:highlight w:val="lightGray"/>
        </w:rPr>
        <w:t xml:space="preserve"> and </w:t>
      </w:r>
      <w:sdt>
        <w:sdtPr>
          <w:rPr>
            <w:highlight w:val="lightGray"/>
          </w:rPr>
          <w:id w:val="-1952853804"/>
          <w:citation/>
        </w:sdtPr>
        <w:sdtEndPr/>
        <w:sdtContent>
          <w:r w:rsidR="004B0670" w:rsidRPr="00D0459D">
            <w:rPr>
              <w:highlight w:val="lightGray"/>
            </w:rPr>
            <w:fldChar w:fldCharType="begin"/>
          </w:r>
          <w:r w:rsidR="004B0670" w:rsidRPr="00D0459D">
            <w:rPr>
              <w:highlight w:val="lightGray"/>
              <w:lang w:val="en-US"/>
            </w:rPr>
            <w:instrText xml:space="preserve"> CITATION 20_0605r0 \l 1033 </w:instrText>
          </w:r>
          <w:r w:rsidR="004B0670" w:rsidRPr="00D0459D">
            <w:rPr>
              <w:highlight w:val="lightGray"/>
            </w:rPr>
            <w:fldChar w:fldCharType="separate"/>
          </w:r>
          <w:r w:rsidR="00860E27" w:rsidRPr="00860E27">
            <w:rPr>
              <w:noProof/>
              <w:highlight w:val="lightGray"/>
              <w:lang w:val="en-US"/>
            </w:rPr>
            <w:t>[60]</w:t>
          </w:r>
          <w:r w:rsidR="004B0670" w:rsidRPr="00D0459D">
            <w:rPr>
              <w:highlight w:val="lightGray"/>
            </w:rPr>
            <w:fldChar w:fldCharType="end"/>
          </w:r>
        </w:sdtContent>
      </w:sdt>
      <w:r w:rsidR="004B0670" w:rsidRPr="00D0459D">
        <w:rPr>
          <w:highlight w:val="lightGray"/>
        </w:rPr>
        <w:t>]</w:t>
      </w:r>
    </w:p>
    <w:p w14:paraId="2B21A895" w14:textId="0B433C8E" w:rsidR="00C44F82" w:rsidRPr="007741F4" w:rsidRDefault="00C44F82" w:rsidP="00C44F82">
      <w:pPr>
        <w:pStyle w:val="Heading3"/>
      </w:pPr>
      <w:bookmarkStart w:id="407" w:name="_Toc47082040"/>
      <w:r w:rsidRPr="007741F4">
        <w:lastRenderedPageBreak/>
        <w:t>EHT-STF</w:t>
      </w:r>
      <w:bookmarkEnd w:id="407"/>
    </w:p>
    <w:p w14:paraId="0936B86A" w14:textId="52E0238D" w:rsidR="00C44F82" w:rsidRPr="00D0459D" w:rsidRDefault="00C44F82" w:rsidP="00515AB2">
      <w:pPr>
        <w:jc w:val="both"/>
        <w:rPr>
          <w:highlight w:val="lightGray"/>
        </w:rPr>
      </w:pPr>
      <w:r w:rsidRPr="00D0459D">
        <w:rPr>
          <w:highlight w:val="lightGray"/>
        </w:rPr>
        <w:t>EHT PPDU has EHT-STF immediately after EHT-SIG</w:t>
      </w:r>
      <w:r w:rsidR="00D75904" w:rsidRPr="00D0459D">
        <w:rPr>
          <w:highlight w:val="lightGray"/>
        </w:rPr>
        <w:t>.</w:t>
      </w:r>
    </w:p>
    <w:p w14:paraId="134D7B2D" w14:textId="6D3A9880" w:rsidR="00C44F82" w:rsidRPr="00D0459D" w:rsidRDefault="00C44F82" w:rsidP="00DF7E01">
      <w:pPr>
        <w:pStyle w:val="ListParagraph"/>
        <w:numPr>
          <w:ilvl w:val="0"/>
          <w:numId w:val="55"/>
        </w:numPr>
        <w:jc w:val="both"/>
        <w:rPr>
          <w:highlight w:val="lightGray"/>
        </w:rPr>
      </w:pPr>
      <w:r w:rsidRPr="00D0459D">
        <w:rPr>
          <w:highlight w:val="lightGray"/>
        </w:rPr>
        <w:t xml:space="preserve">If EHT PPDU </w:t>
      </w:r>
      <w:r w:rsidR="00515AB2" w:rsidRPr="00D0459D">
        <w:rPr>
          <w:highlight w:val="lightGray"/>
        </w:rPr>
        <w:t xml:space="preserve">does not </w:t>
      </w:r>
      <w:r w:rsidRPr="00D0459D">
        <w:rPr>
          <w:highlight w:val="lightGray"/>
        </w:rPr>
        <w:t>have EHT-SIG, EHT-STF is positioned immediately after U-SIG</w:t>
      </w:r>
      <w:r w:rsidR="00515AB2" w:rsidRPr="00D0459D">
        <w:rPr>
          <w:highlight w:val="lightGray"/>
        </w:rPr>
        <w:t xml:space="preserve">. </w:t>
      </w:r>
    </w:p>
    <w:p w14:paraId="330FAD1A" w14:textId="627EF19F" w:rsidR="008E1609" w:rsidRPr="00D0459D" w:rsidRDefault="008E1609" w:rsidP="00C44F82">
      <w:pPr>
        <w:jc w:val="both"/>
        <w:rPr>
          <w:highlight w:val="lightGray"/>
        </w:rPr>
      </w:pPr>
      <w:r w:rsidRPr="00D0459D">
        <w:rPr>
          <w:highlight w:val="lightGray"/>
        </w:rPr>
        <w:t xml:space="preserve">[Motion 112, #SP8, </w:t>
      </w:r>
      <w:sdt>
        <w:sdtPr>
          <w:rPr>
            <w:highlight w:val="lightGray"/>
          </w:rPr>
          <w:id w:val="-1142656190"/>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698048565"/>
          <w:citation/>
        </w:sdtPr>
        <w:sdtEndPr/>
        <w:sdtContent>
          <w:r w:rsidRPr="00D0459D">
            <w:rPr>
              <w:highlight w:val="lightGray"/>
            </w:rPr>
            <w:fldChar w:fldCharType="begin"/>
          </w:r>
          <w:r w:rsidRPr="00D0459D">
            <w:rPr>
              <w:highlight w:val="lightGray"/>
              <w:lang w:val="en-US"/>
            </w:rPr>
            <w:instrText xml:space="preserve"> CITATION 20_0585r0 \l 1033 </w:instrText>
          </w:r>
          <w:r w:rsidRPr="00D0459D">
            <w:rPr>
              <w:highlight w:val="lightGray"/>
            </w:rPr>
            <w:fldChar w:fldCharType="separate"/>
          </w:r>
          <w:r w:rsidR="00860E27" w:rsidRPr="00860E27">
            <w:rPr>
              <w:noProof/>
              <w:highlight w:val="lightGray"/>
              <w:lang w:val="en-US"/>
            </w:rPr>
            <w:t>[61]</w:t>
          </w:r>
          <w:r w:rsidRPr="00D0459D">
            <w:rPr>
              <w:highlight w:val="lightGray"/>
            </w:rPr>
            <w:fldChar w:fldCharType="end"/>
          </w:r>
        </w:sdtContent>
      </w:sdt>
      <w:r w:rsidRPr="00D0459D">
        <w:rPr>
          <w:highlight w:val="lightGray"/>
        </w:rPr>
        <w:t>]</w:t>
      </w:r>
    </w:p>
    <w:p w14:paraId="733FC07D" w14:textId="77777777" w:rsidR="00C44F82" w:rsidRPr="00D0459D" w:rsidRDefault="00C44F82" w:rsidP="009E5BBA">
      <w:pPr>
        <w:jc w:val="both"/>
        <w:rPr>
          <w:b/>
          <w:highlight w:val="lightGray"/>
        </w:rPr>
      </w:pPr>
    </w:p>
    <w:p w14:paraId="1C65D6EA" w14:textId="5AE02447" w:rsidR="006878AF" w:rsidRPr="00D0459D" w:rsidRDefault="006878AF" w:rsidP="00A74E2E">
      <w:pPr>
        <w:rPr>
          <w:szCs w:val="22"/>
          <w:highlight w:val="lightGray"/>
        </w:rPr>
      </w:pPr>
      <w:r w:rsidRPr="00D0459D">
        <w:rPr>
          <w:szCs w:val="22"/>
          <w:highlight w:val="lightGray"/>
        </w:rPr>
        <w:t>802.11be supports 1x EHT-STF and 2x EHT-STF</w:t>
      </w:r>
      <w:r w:rsidR="00A74E2E" w:rsidRPr="00D0459D">
        <w:rPr>
          <w:szCs w:val="22"/>
          <w:highlight w:val="lightGray"/>
        </w:rPr>
        <w:t>:</w:t>
      </w:r>
    </w:p>
    <w:p w14:paraId="09F280FD" w14:textId="1B932991" w:rsidR="006878AF" w:rsidRPr="00D0459D" w:rsidRDefault="006878AF" w:rsidP="00DF7E01">
      <w:pPr>
        <w:pStyle w:val="ListParagraph"/>
        <w:numPr>
          <w:ilvl w:val="0"/>
          <w:numId w:val="55"/>
        </w:numPr>
        <w:rPr>
          <w:szCs w:val="22"/>
          <w:highlight w:val="lightGray"/>
        </w:rPr>
      </w:pPr>
      <w:r w:rsidRPr="00D0459D">
        <w:rPr>
          <w:szCs w:val="22"/>
          <w:highlight w:val="lightGray"/>
        </w:rPr>
        <w:t>1x EHT-STF is used in EHT SU/MU PPDU</w:t>
      </w:r>
      <w:r w:rsidR="00D75904" w:rsidRPr="00D0459D">
        <w:rPr>
          <w:szCs w:val="22"/>
          <w:highlight w:val="lightGray"/>
        </w:rPr>
        <w:t>.</w:t>
      </w:r>
    </w:p>
    <w:p w14:paraId="374B234E" w14:textId="302B2AEC" w:rsidR="006878AF" w:rsidRPr="00D0459D" w:rsidRDefault="006878AF" w:rsidP="00DF7E01">
      <w:pPr>
        <w:pStyle w:val="ListParagraph"/>
        <w:numPr>
          <w:ilvl w:val="1"/>
          <w:numId w:val="55"/>
        </w:numPr>
        <w:rPr>
          <w:szCs w:val="22"/>
          <w:highlight w:val="lightGray"/>
        </w:rPr>
      </w:pPr>
      <w:r w:rsidRPr="00D0459D">
        <w:rPr>
          <w:szCs w:val="22"/>
          <w:highlight w:val="lightGray"/>
        </w:rPr>
        <w:t>Whether SU and MU PPDU format is the same is TBD</w:t>
      </w:r>
      <w:r w:rsidR="00D75904" w:rsidRPr="00D0459D">
        <w:rPr>
          <w:szCs w:val="22"/>
          <w:highlight w:val="lightGray"/>
        </w:rPr>
        <w:t>.</w:t>
      </w:r>
    </w:p>
    <w:p w14:paraId="5896466B" w14:textId="7F749834" w:rsidR="006878AF" w:rsidRPr="00D0459D" w:rsidRDefault="006878AF" w:rsidP="00DF7E01">
      <w:pPr>
        <w:pStyle w:val="ListParagraph"/>
        <w:numPr>
          <w:ilvl w:val="0"/>
          <w:numId w:val="55"/>
        </w:numPr>
        <w:rPr>
          <w:szCs w:val="22"/>
          <w:highlight w:val="lightGray"/>
        </w:rPr>
      </w:pPr>
      <w:r w:rsidRPr="00D0459D">
        <w:rPr>
          <w:szCs w:val="22"/>
          <w:highlight w:val="lightGray"/>
        </w:rPr>
        <w:t>2x EHT-STF is used in EHT TB PPDU</w:t>
      </w:r>
      <w:r w:rsidR="00D75904" w:rsidRPr="00D0459D">
        <w:rPr>
          <w:szCs w:val="22"/>
          <w:highlight w:val="lightGray"/>
        </w:rPr>
        <w:t>.</w:t>
      </w:r>
    </w:p>
    <w:p w14:paraId="181863F8" w14:textId="6EF00BA1" w:rsidR="006878AF" w:rsidRPr="00D0459D" w:rsidRDefault="006878AF" w:rsidP="00DF7E01">
      <w:pPr>
        <w:pStyle w:val="ListParagraph"/>
        <w:numPr>
          <w:ilvl w:val="0"/>
          <w:numId w:val="55"/>
        </w:numPr>
        <w:rPr>
          <w:szCs w:val="22"/>
          <w:highlight w:val="lightGray"/>
        </w:rPr>
      </w:pPr>
      <w:r w:rsidRPr="00D0459D">
        <w:rPr>
          <w:szCs w:val="22"/>
          <w:highlight w:val="lightGray"/>
        </w:rPr>
        <w:t>TBD for any new EHT PPDU format</w:t>
      </w:r>
      <w:r w:rsidR="00D75904" w:rsidRPr="00D0459D">
        <w:rPr>
          <w:szCs w:val="22"/>
          <w:highlight w:val="lightGray"/>
        </w:rPr>
        <w:t>.</w:t>
      </w:r>
      <w:r w:rsidRPr="00D0459D">
        <w:rPr>
          <w:szCs w:val="22"/>
          <w:highlight w:val="lightGray"/>
        </w:rPr>
        <w:t>s</w:t>
      </w:r>
      <w:r w:rsidR="00A74E2E" w:rsidRPr="00D0459D">
        <w:rPr>
          <w:szCs w:val="22"/>
          <w:highlight w:val="lightGray"/>
        </w:rPr>
        <w:t xml:space="preserve"> </w:t>
      </w:r>
      <w:r w:rsidR="00A74E2E" w:rsidRPr="00D0459D">
        <w:rPr>
          <w:highlight w:val="lightGray"/>
        </w:rPr>
        <w:t xml:space="preserve"> </w:t>
      </w:r>
    </w:p>
    <w:p w14:paraId="352A21F7" w14:textId="559D4736" w:rsidR="008E1609" w:rsidRPr="00D0459D" w:rsidRDefault="008E1609" w:rsidP="008E1609">
      <w:pPr>
        <w:jc w:val="both"/>
        <w:rPr>
          <w:highlight w:val="lightGray"/>
        </w:rPr>
      </w:pPr>
      <w:r w:rsidRPr="00D0459D">
        <w:rPr>
          <w:highlight w:val="lightGray"/>
        </w:rPr>
        <w:t xml:space="preserve">[Motion 112, #SP9, </w:t>
      </w:r>
      <w:sdt>
        <w:sdtPr>
          <w:rPr>
            <w:highlight w:val="lightGray"/>
          </w:rPr>
          <w:id w:val="-2104106212"/>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494081323"/>
          <w:citation/>
        </w:sdtPr>
        <w:sdtEndPr/>
        <w:sdtContent>
          <w:r w:rsidRPr="00D0459D">
            <w:rPr>
              <w:highlight w:val="lightGray"/>
            </w:rPr>
            <w:fldChar w:fldCharType="begin"/>
          </w:r>
          <w:r w:rsidRPr="00D0459D">
            <w:rPr>
              <w:highlight w:val="lightGray"/>
              <w:lang w:val="en-US"/>
            </w:rPr>
            <w:instrText xml:space="preserve"> CITATION 20_0585r0 \l 1033 </w:instrText>
          </w:r>
          <w:r w:rsidRPr="00D0459D">
            <w:rPr>
              <w:highlight w:val="lightGray"/>
            </w:rPr>
            <w:fldChar w:fldCharType="separate"/>
          </w:r>
          <w:r w:rsidR="00860E27" w:rsidRPr="00860E27">
            <w:rPr>
              <w:noProof/>
              <w:highlight w:val="lightGray"/>
              <w:lang w:val="en-US"/>
            </w:rPr>
            <w:t>[61]</w:t>
          </w:r>
          <w:r w:rsidRPr="00D0459D">
            <w:rPr>
              <w:highlight w:val="lightGray"/>
            </w:rPr>
            <w:fldChar w:fldCharType="end"/>
          </w:r>
        </w:sdtContent>
      </w:sdt>
      <w:r w:rsidRPr="00D0459D">
        <w:rPr>
          <w:highlight w:val="lightGray"/>
        </w:rPr>
        <w:t>]</w:t>
      </w:r>
    </w:p>
    <w:p w14:paraId="2EFC97AD" w14:textId="77777777" w:rsidR="00C44F82" w:rsidRPr="00D0459D" w:rsidRDefault="00C44F82" w:rsidP="009E5BBA">
      <w:pPr>
        <w:jc w:val="both"/>
        <w:rPr>
          <w:b/>
          <w:highlight w:val="lightGray"/>
        </w:rPr>
      </w:pPr>
    </w:p>
    <w:p w14:paraId="240E543C" w14:textId="6846CB8F" w:rsidR="00D338D1" w:rsidRPr="00D0459D" w:rsidRDefault="00D338D1" w:rsidP="00E420B9">
      <w:pPr>
        <w:jc w:val="both"/>
        <w:rPr>
          <w:highlight w:val="lightGray"/>
        </w:rPr>
      </w:pPr>
      <w:r w:rsidRPr="00D0459D">
        <w:rPr>
          <w:bCs/>
          <w:szCs w:val="22"/>
          <w:highlight w:val="lightGray"/>
        </w:rPr>
        <w:t>802.11be reuses 1x HE-STF and 2x HE-STF in 20/40/80/160/80+80 MHz PPDU</w:t>
      </w:r>
      <w:r w:rsidR="00E420B9" w:rsidRPr="00D0459D">
        <w:rPr>
          <w:bCs/>
          <w:szCs w:val="22"/>
          <w:highlight w:val="lightGray"/>
        </w:rPr>
        <w:t xml:space="preserve">. </w:t>
      </w:r>
      <w:r w:rsidR="00E420B9" w:rsidRPr="00D0459D">
        <w:rPr>
          <w:highlight w:val="lightGray"/>
        </w:rPr>
        <w:t xml:space="preserve"> </w:t>
      </w:r>
    </w:p>
    <w:p w14:paraId="3DAF672B" w14:textId="0AFD54AF" w:rsidR="008E1609" w:rsidRPr="00D0459D" w:rsidRDefault="008E1609" w:rsidP="008E1609">
      <w:pPr>
        <w:jc w:val="both"/>
        <w:rPr>
          <w:highlight w:val="lightGray"/>
        </w:rPr>
      </w:pPr>
      <w:r w:rsidRPr="00D0459D">
        <w:rPr>
          <w:highlight w:val="lightGray"/>
        </w:rPr>
        <w:t xml:space="preserve">[Motion 112, #SP10, </w:t>
      </w:r>
      <w:sdt>
        <w:sdtPr>
          <w:rPr>
            <w:highlight w:val="lightGray"/>
          </w:rPr>
          <w:id w:val="1205830539"/>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743186888"/>
          <w:citation/>
        </w:sdtPr>
        <w:sdtEndPr/>
        <w:sdtContent>
          <w:r w:rsidRPr="00D0459D">
            <w:rPr>
              <w:highlight w:val="lightGray"/>
            </w:rPr>
            <w:fldChar w:fldCharType="begin"/>
          </w:r>
          <w:r w:rsidRPr="00D0459D">
            <w:rPr>
              <w:highlight w:val="lightGray"/>
              <w:lang w:val="en-US"/>
            </w:rPr>
            <w:instrText xml:space="preserve"> CITATION 20_0585r0 \l 1033 </w:instrText>
          </w:r>
          <w:r w:rsidRPr="00D0459D">
            <w:rPr>
              <w:highlight w:val="lightGray"/>
            </w:rPr>
            <w:fldChar w:fldCharType="separate"/>
          </w:r>
          <w:r w:rsidR="00860E27" w:rsidRPr="00860E27">
            <w:rPr>
              <w:noProof/>
              <w:highlight w:val="lightGray"/>
              <w:lang w:val="en-US"/>
            </w:rPr>
            <w:t>[61]</w:t>
          </w:r>
          <w:r w:rsidRPr="00D0459D">
            <w:rPr>
              <w:highlight w:val="lightGray"/>
            </w:rPr>
            <w:fldChar w:fldCharType="end"/>
          </w:r>
        </w:sdtContent>
      </w:sdt>
      <w:r w:rsidRPr="00D0459D">
        <w:rPr>
          <w:highlight w:val="lightGray"/>
        </w:rPr>
        <w:t>]</w:t>
      </w:r>
    </w:p>
    <w:p w14:paraId="656183E8" w14:textId="77777777" w:rsidR="000E4A4F" w:rsidRPr="00D0459D" w:rsidRDefault="000E4A4F" w:rsidP="00D338D1">
      <w:pPr>
        <w:rPr>
          <w:highlight w:val="lightGray"/>
        </w:rPr>
      </w:pPr>
    </w:p>
    <w:p w14:paraId="0F78B758" w14:textId="571CBB5C" w:rsidR="000E4A4F" w:rsidRPr="00D0459D" w:rsidRDefault="000E4A4F" w:rsidP="003E3642">
      <w:pPr>
        <w:jc w:val="both"/>
        <w:rPr>
          <w:szCs w:val="22"/>
          <w:highlight w:val="lightGray"/>
        </w:rPr>
      </w:pPr>
      <w:r w:rsidRPr="00D0459D">
        <w:rPr>
          <w:szCs w:val="22"/>
          <w:highlight w:val="lightGray"/>
        </w:rPr>
        <w:t>1x and 2x 320/160+160</w:t>
      </w:r>
      <w:r w:rsidR="00772113" w:rsidRPr="00D0459D">
        <w:rPr>
          <w:szCs w:val="22"/>
          <w:highlight w:val="lightGray"/>
        </w:rPr>
        <w:t xml:space="preserve"> </w:t>
      </w:r>
      <w:r w:rsidRPr="00D0459D">
        <w:rPr>
          <w:szCs w:val="22"/>
          <w:highlight w:val="lightGray"/>
        </w:rPr>
        <w:t>MHz EHT-STF sequences are designed by repeating 1x and 2x 80</w:t>
      </w:r>
      <w:r w:rsidR="00103628" w:rsidRPr="00D0459D">
        <w:rPr>
          <w:szCs w:val="22"/>
          <w:highlight w:val="lightGray"/>
        </w:rPr>
        <w:t xml:space="preserve"> </w:t>
      </w:r>
      <w:r w:rsidRPr="00D0459D">
        <w:rPr>
          <w:szCs w:val="22"/>
          <w:highlight w:val="lightGray"/>
        </w:rPr>
        <w:t>MHz HE-STF sequences, respectively</w:t>
      </w:r>
      <w:r w:rsidR="00103628" w:rsidRPr="00D0459D">
        <w:rPr>
          <w:szCs w:val="22"/>
          <w:highlight w:val="lightGray"/>
        </w:rPr>
        <w:t>.</w:t>
      </w:r>
    </w:p>
    <w:p w14:paraId="5FF6D9AA" w14:textId="1033D1EF" w:rsidR="000E4A4F" w:rsidRPr="00D0459D" w:rsidRDefault="000E4A4F" w:rsidP="003E3642">
      <w:pPr>
        <w:pStyle w:val="ListParagraph"/>
        <w:numPr>
          <w:ilvl w:val="0"/>
          <w:numId w:val="70"/>
        </w:numPr>
        <w:jc w:val="both"/>
        <w:rPr>
          <w:szCs w:val="22"/>
          <w:highlight w:val="lightGray"/>
        </w:rPr>
      </w:pPr>
      <w:r w:rsidRPr="00D0459D">
        <w:rPr>
          <w:szCs w:val="22"/>
          <w:highlight w:val="lightGray"/>
        </w:rPr>
        <w:t>Additional coefficients for phase rotation are TBD</w:t>
      </w:r>
      <w:r w:rsidR="00103628" w:rsidRPr="00D0459D">
        <w:rPr>
          <w:szCs w:val="22"/>
          <w:highlight w:val="lightGray"/>
        </w:rPr>
        <w:t>.</w:t>
      </w:r>
      <w:r w:rsidRPr="00D0459D">
        <w:rPr>
          <w:szCs w:val="22"/>
          <w:highlight w:val="lightGray"/>
        </w:rPr>
        <w:t xml:space="preserve"> </w:t>
      </w:r>
    </w:p>
    <w:p w14:paraId="5C3C8F2C" w14:textId="74D74F8F" w:rsidR="003448E8" w:rsidRPr="00D0459D" w:rsidRDefault="003448E8" w:rsidP="000E4A4F">
      <w:pPr>
        <w:jc w:val="both"/>
        <w:rPr>
          <w:szCs w:val="22"/>
          <w:highlight w:val="lightGray"/>
        </w:rPr>
      </w:pPr>
      <w:r w:rsidRPr="00D0459D">
        <w:rPr>
          <w:szCs w:val="22"/>
          <w:highlight w:val="lightGray"/>
        </w:rPr>
        <w:t xml:space="preserve">[Motion 115, #SP56, </w:t>
      </w:r>
      <w:sdt>
        <w:sdtPr>
          <w:rPr>
            <w:szCs w:val="22"/>
            <w:highlight w:val="lightGray"/>
          </w:rPr>
          <w:id w:val="-939066231"/>
          <w:citation/>
        </w:sdtPr>
        <w:sdtEndPr/>
        <w:sdtContent>
          <w:r w:rsidR="00212B72" w:rsidRPr="00D0459D">
            <w:rPr>
              <w:szCs w:val="22"/>
              <w:highlight w:val="lightGray"/>
            </w:rPr>
            <w:fldChar w:fldCharType="begin"/>
          </w:r>
          <w:r w:rsidR="00212B72" w:rsidRPr="00D0459D">
            <w:rPr>
              <w:szCs w:val="22"/>
              <w:highlight w:val="lightGray"/>
              <w:lang w:val="en-US"/>
            </w:rPr>
            <w:instrText xml:space="preserve"> CITATION 19_1755r5 \l 1033 </w:instrText>
          </w:r>
          <w:r w:rsidR="00212B72" w:rsidRPr="00D0459D">
            <w:rPr>
              <w:szCs w:val="22"/>
              <w:highlight w:val="lightGray"/>
            </w:rPr>
            <w:fldChar w:fldCharType="separate"/>
          </w:r>
          <w:r w:rsidR="00860E27" w:rsidRPr="00860E27">
            <w:rPr>
              <w:noProof/>
              <w:szCs w:val="22"/>
              <w:highlight w:val="lightGray"/>
              <w:lang w:val="en-US"/>
            </w:rPr>
            <w:t>[7]</w:t>
          </w:r>
          <w:r w:rsidR="00212B72" w:rsidRPr="00D0459D">
            <w:rPr>
              <w:szCs w:val="22"/>
              <w:highlight w:val="lightGray"/>
            </w:rPr>
            <w:fldChar w:fldCharType="end"/>
          </w:r>
        </w:sdtContent>
      </w:sdt>
      <w:r w:rsidR="00212B72" w:rsidRPr="00D0459D">
        <w:rPr>
          <w:szCs w:val="22"/>
          <w:highlight w:val="lightGray"/>
        </w:rPr>
        <w:t xml:space="preserve"> and </w:t>
      </w:r>
      <w:sdt>
        <w:sdtPr>
          <w:rPr>
            <w:szCs w:val="22"/>
            <w:highlight w:val="lightGray"/>
          </w:rPr>
          <w:id w:val="1753389734"/>
          <w:citation/>
        </w:sdtPr>
        <w:sdtEndPr/>
        <w:sdtContent>
          <w:r w:rsidR="00AF3B60" w:rsidRPr="00D0459D">
            <w:rPr>
              <w:szCs w:val="22"/>
              <w:highlight w:val="lightGray"/>
            </w:rPr>
            <w:fldChar w:fldCharType="begin"/>
          </w:r>
          <w:r w:rsidR="00AF3B60" w:rsidRPr="00D0459D">
            <w:rPr>
              <w:szCs w:val="22"/>
              <w:highlight w:val="lightGray"/>
              <w:lang w:val="en-US"/>
            </w:rPr>
            <w:instrText xml:space="preserve"> CITATION 20_0782r2 \l 1033 </w:instrText>
          </w:r>
          <w:r w:rsidR="00AF3B60" w:rsidRPr="00D0459D">
            <w:rPr>
              <w:szCs w:val="22"/>
              <w:highlight w:val="lightGray"/>
            </w:rPr>
            <w:fldChar w:fldCharType="separate"/>
          </w:r>
          <w:r w:rsidR="00860E27" w:rsidRPr="00860E27">
            <w:rPr>
              <w:noProof/>
              <w:szCs w:val="22"/>
              <w:highlight w:val="lightGray"/>
              <w:lang w:val="en-US"/>
            </w:rPr>
            <w:t>[62]</w:t>
          </w:r>
          <w:r w:rsidR="00AF3B60" w:rsidRPr="00D0459D">
            <w:rPr>
              <w:szCs w:val="22"/>
              <w:highlight w:val="lightGray"/>
            </w:rPr>
            <w:fldChar w:fldCharType="end"/>
          </w:r>
        </w:sdtContent>
      </w:sdt>
      <w:r w:rsidR="00AF3B60" w:rsidRPr="00D0459D">
        <w:rPr>
          <w:szCs w:val="22"/>
          <w:highlight w:val="lightGray"/>
        </w:rPr>
        <w:t>]</w:t>
      </w:r>
    </w:p>
    <w:p w14:paraId="3488A6A8" w14:textId="529243D8" w:rsidR="00EC0D3A" w:rsidRPr="00D0459D" w:rsidRDefault="00EC0D3A" w:rsidP="003E3642">
      <w:pPr>
        <w:jc w:val="both"/>
        <w:rPr>
          <w:szCs w:val="22"/>
          <w:highlight w:val="lightGray"/>
        </w:rPr>
      </w:pPr>
      <w:r w:rsidRPr="00D0459D">
        <w:rPr>
          <w:szCs w:val="22"/>
          <w:highlight w:val="lightGray"/>
        </w:rPr>
        <w:t>1x EHT-STF sequence for contiguous 320</w:t>
      </w:r>
      <w:r w:rsidR="00D52BD7" w:rsidRPr="00D0459D">
        <w:rPr>
          <w:szCs w:val="22"/>
          <w:highlight w:val="lightGray"/>
        </w:rPr>
        <w:t xml:space="preserve"> </w:t>
      </w:r>
      <w:r w:rsidRPr="00D0459D">
        <w:rPr>
          <w:szCs w:val="22"/>
          <w:highlight w:val="lightGray"/>
        </w:rPr>
        <w:t>MHz PPDU</w:t>
      </w:r>
    </w:p>
    <w:p w14:paraId="796E4FD9" w14:textId="037D8219" w:rsidR="00EC0D3A" w:rsidRPr="00D0459D" w:rsidRDefault="00EC0D3A" w:rsidP="003E3642">
      <w:pPr>
        <w:pStyle w:val="ListParagraph"/>
        <w:numPr>
          <w:ilvl w:val="0"/>
          <w:numId w:val="83"/>
        </w:numPr>
        <w:jc w:val="both"/>
        <w:rPr>
          <w:szCs w:val="22"/>
          <w:highlight w:val="lightGray"/>
        </w:rPr>
      </w:pPr>
      <w:r w:rsidRPr="00D0459D">
        <w:rPr>
          <w:i/>
          <w:szCs w:val="22"/>
          <w:highlight w:val="lightGray"/>
        </w:rPr>
        <w:t>EHTS</w:t>
      </w:r>
      <w:r w:rsidRPr="00D0459D">
        <w:rPr>
          <w:szCs w:val="22"/>
          <w:highlight w:val="lightGray"/>
          <w:vertAlign w:val="subscript"/>
        </w:rPr>
        <w:t>-2032:16:2032</w:t>
      </w:r>
      <w:r w:rsidRPr="00D0459D">
        <w:rPr>
          <w:szCs w:val="22"/>
          <w:highlight w:val="lightGray"/>
        </w:rPr>
        <w:t xml:space="preserve"> =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w:t>
      </w:r>
      <w:r w:rsidR="000C0DDA" w:rsidRPr="00D0459D">
        <w:rPr>
          <w:szCs w:val="22"/>
          <w:highlight w:val="lightGray"/>
        </w:rPr>
        <w:t xml:space="preserve"> ,</w:t>
      </w:r>
      <w:r w:rsidRPr="00D0459D">
        <w:rPr>
          <w:szCs w:val="22"/>
          <w:highlight w:val="lightGray"/>
        </w:rPr>
        <w:t xml:space="preserve">  -1*(0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w:t>
      </w:r>
      <w:r w:rsidR="000C0DDA" w:rsidRPr="00D0459D">
        <w:rPr>
          <w:szCs w:val="22"/>
          <w:highlight w:val="lightGray"/>
        </w:rPr>
        <w:t>,</w:t>
      </w:r>
      <w:r w:rsidRPr="00D0459D">
        <w:rPr>
          <w:szCs w:val="22"/>
          <w:highlight w:val="lightGray"/>
        </w:rPr>
        <w:t xml:space="preserve">  -1*(0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 (1+j) / sqrt(2)</w:t>
      </w:r>
    </w:p>
    <w:p w14:paraId="17FA295A" w14:textId="044CA080" w:rsidR="00EC0D3A" w:rsidRPr="00D0459D" w:rsidRDefault="00EC0D3A" w:rsidP="003E3642">
      <w:pPr>
        <w:jc w:val="both"/>
        <w:rPr>
          <w:szCs w:val="22"/>
          <w:highlight w:val="lightGray"/>
        </w:rPr>
      </w:pPr>
      <w:r w:rsidRPr="00D0459D">
        <w:rPr>
          <w:szCs w:val="22"/>
          <w:highlight w:val="lightGray"/>
        </w:rPr>
        <w:t>1x EHT-STF sequence for non-contiguous 160+160</w:t>
      </w:r>
      <w:r w:rsidR="00D52BD7" w:rsidRPr="00D0459D">
        <w:rPr>
          <w:szCs w:val="22"/>
          <w:highlight w:val="lightGray"/>
        </w:rPr>
        <w:t xml:space="preserve"> </w:t>
      </w:r>
      <w:r w:rsidRPr="00D0459D">
        <w:rPr>
          <w:szCs w:val="22"/>
          <w:highlight w:val="lightGray"/>
        </w:rPr>
        <w:t>MHz PPDU</w:t>
      </w:r>
    </w:p>
    <w:p w14:paraId="73111C5D" w14:textId="1DD673AB" w:rsidR="00EC0D3A" w:rsidRPr="00D0459D" w:rsidRDefault="00EC0D3A" w:rsidP="003E3642">
      <w:pPr>
        <w:pStyle w:val="ListParagraph"/>
        <w:numPr>
          <w:ilvl w:val="0"/>
          <w:numId w:val="83"/>
        </w:numPr>
        <w:jc w:val="both"/>
        <w:rPr>
          <w:szCs w:val="22"/>
          <w:highlight w:val="lightGray"/>
        </w:rPr>
      </w:pPr>
      <w:r w:rsidRPr="00D0459D">
        <w:rPr>
          <w:szCs w:val="22"/>
          <w:highlight w:val="lightGray"/>
        </w:rPr>
        <w:t>Low 160</w:t>
      </w:r>
      <w:r w:rsidR="00D52BD7" w:rsidRPr="00D0459D">
        <w:rPr>
          <w:szCs w:val="22"/>
          <w:highlight w:val="lightGray"/>
        </w:rPr>
        <w:t xml:space="preserve"> </w:t>
      </w:r>
      <w:r w:rsidRPr="00D0459D">
        <w:rPr>
          <w:szCs w:val="22"/>
          <w:highlight w:val="lightGray"/>
        </w:rPr>
        <w:t xml:space="preserve">MHz: </w:t>
      </w:r>
      <w:r w:rsidRPr="00D0459D">
        <w:rPr>
          <w:i/>
          <w:szCs w:val="22"/>
          <w:highlight w:val="lightGray"/>
        </w:rPr>
        <w:t>EHTS</w:t>
      </w:r>
      <w:r w:rsidRPr="00D0459D">
        <w:rPr>
          <w:szCs w:val="22"/>
          <w:highlight w:val="lightGray"/>
          <w:vertAlign w:val="subscript"/>
        </w:rPr>
        <w:t>-1008:16:1008</w:t>
      </w:r>
      <w:r w:rsidRPr="00D0459D">
        <w:rPr>
          <w:szCs w:val="22"/>
          <w:highlight w:val="lightGray"/>
        </w:rPr>
        <w:t xml:space="preserve"> =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xml:space="preserve"> } * (1+j) / sqrt(2)</w:t>
      </w:r>
    </w:p>
    <w:p w14:paraId="7279FE3D" w14:textId="5213433A" w:rsidR="00EC0D3A" w:rsidRPr="00D0459D" w:rsidRDefault="00EC0D3A" w:rsidP="003E3642">
      <w:pPr>
        <w:pStyle w:val="ListParagraph"/>
        <w:numPr>
          <w:ilvl w:val="0"/>
          <w:numId w:val="83"/>
        </w:numPr>
        <w:jc w:val="both"/>
        <w:rPr>
          <w:szCs w:val="22"/>
          <w:highlight w:val="lightGray"/>
        </w:rPr>
      </w:pPr>
      <w:r w:rsidRPr="00D0459D">
        <w:rPr>
          <w:szCs w:val="22"/>
          <w:highlight w:val="lightGray"/>
        </w:rPr>
        <w:t>High 160</w:t>
      </w:r>
      <w:r w:rsidR="00D52BD7" w:rsidRPr="00D0459D">
        <w:rPr>
          <w:szCs w:val="22"/>
          <w:highlight w:val="lightGray"/>
        </w:rPr>
        <w:t xml:space="preserve"> </w:t>
      </w:r>
      <w:r w:rsidRPr="00D0459D">
        <w:rPr>
          <w:szCs w:val="22"/>
          <w:highlight w:val="lightGray"/>
        </w:rPr>
        <w:t xml:space="preserve">MHz: </w:t>
      </w:r>
      <w:r w:rsidRPr="00D0459D">
        <w:rPr>
          <w:i/>
          <w:szCs w:val="22"/>
          <w:highlight w:val="lightGray"/>
        </w:rPr>
        <w:t>EHTS</w:t>
      </w:r>
      <w:r w:rsidRPr="00D0459D">
        <w:rPr>
          <w:szCs w:val="22"/>
          <w:highlight w:val="lightGray"/>
          <w:vertAlign w:val="subscript"/>
        </w:rPr>
        <w:t>-1008:16:1008</w:t>
      </w:r>
      <w:r w:rsidRPr="00D0459D">
        <w:rPr>
          <w:szCs w:val="22"/>
          <w:highlight w:val="lightGray"/>
        </w:rPr>
        <w:t xml:space="preserve"> =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xml:space="preserve"> } * (1+j) / sqrt(2)</w:t>
      </w:r>
    </w:p>
    <w:p w14:paraId="2E299AA4" w14:textId="6B879226" w:rsidR="00103628" w:rsidRPr="00D0459D" w:rsidRDefault="00103628" w:rsidP="003E3642">
      <w:pPr>
        <w:jc w:val="both"/>
        <w:rPr>
          <w:szCs w:val="22"/>
          <w:highlight w:val="lightGray"/>
        </w:rPr>
      </w:pPr>
      <w:r w:rsidRPr="00D0459D">
        <w:rPr>
          <w:szCs w:val="22"/>
          <w:highlight w:val="lightGray"/>
        </w:rPr>
        <w:t xml:space="preserve">where </w:t>
      </w:r>
      <w:r w:rsidRPr="00D0459D">
        <w:rPr>
          <w:i/>
          <w:szCs w:val="22"/>
          <w:highlight w:val="lightGray"/>
        </w:rPr>
        <w:t>M</w:t>
      </w:r>
      <w:r w:rsidRPr="00D0459D">
        <w:rPr>
          <w:szCs w:val="22"/>
          <w:highlight w:val="lightGray"/>
        </w:rPr>
        <w:t xml:space="preserve"> =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p>
    <w:p w14:paraId="2FE65FE3" w14:textId="66AFD6D6" w:rsidR="000C0DDA" w:rsidRPr="003E3642" w:rsidRDefault="000C0DDA" w:rsidP="000C0DDA">
      <w:pPr>
        <w:jc w:val="both"/>
        <w:rPr>
          <w:szCs w:val="22"/>
        </w:rPr>
      </w:pPr>
      <w:r w:rsidRPr="00D0459D">
        <w:rPr>
          <w:szCs w:val="22"/>
          <w:highlight w:val="lightGray"/>
        </w:rPr>
        <w:t xml:space="preserve">[Motion 115, #SP82, </w:t>
      </w:r>
      <w:sdt>
        <w:sdtPr>
          <w:rPr>
            <w:szCs w:val="22"/>
            <w:highlight w:val="lightGray"/>
          </w:rPr>
          <w:id w:val="743537615"/>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860E27" w:rsidRPr="00860E27">
            <w:rPr>
              <w:noProof/>
              <w:szCs w:val="22"/>
              <w:highlight w:val="lightGray"/>
              <w:lang w:val="en-US"/>
            </w:rPr>
            <w:t>[7]</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96904577"/>
          <w:citation/>
        </w:sdtPr>
        <w:sdtEndPr/>
        <w:sdtContent>
          <w:r w:rsidRPr="00D0459D">
            <w:rPr>
              <w:szCs w:val="22"/>
              <w:highlight w:val="lightGray"/>
            </w:rPr>
            <w:fldChar w:fldCharType="begin"/>
          </w:r>
          <w:r w:rsidRPr="00D0459D">
            <w:rPr>
              <w:szCs w:val="22"/>
              <w:highlight w:val="lightGray"/>
              <w:lang w:val="en-US"/>
            </w:rPr>
            <w:instrText xml:space="preserve"> CITATION 20_0782r2 \l 1033 </w:instrText>
          </w:r>
          <w:r w:rsidRPr="00D0459D">
            <w:rPr>
              <w:szCs w:val="22"/>
              <w:highlight w:val="lightGray"/>
            </w:rPr>
            <w:fldChar w:fldCharType="separate"/>
          </w:r>
          <w:r w:rsidR="00860E27" w:rsidRPr="00860E27">
            <w:rPr>
              <w:noProof/>
              <w:szCs w:val="22"/>
              <w:highlight w:val="lightGray"/>
              <w:lang w:val="en-US"/>
            </w:rPr>
            <w:t>[62]</w:t>
          </w:r>
          <w:r w:rsidRPr="00D0459D">
            <w:rPr>
              <w:szCs w:val="22"/>
              <w:highlight w:val="lightGray"/>
            </w:rPr>
            <w:fldChar w:fldCharType="end"/>
          </w:r>
        </w:sdtContent>
      </w:sdt>
      <w:r w:rsidRPr="00D0459D">
        <w:rPr>
          <w:szCs w:val="22"/>
          <w:highlight w:val="lightGray"/>
        </w:rPr>
        <w:t>]</w:t>
      </w:r>
    </w:p>
    <w:p w14:paraId="3125686E" w14:textId="77777777" w:rsidR="00875C80" w:rsidRDefault="00875C80" w:rsidP="00EC0D3A">
      <w:pPr>
        <w:rPr>
          <w:szCs w:val="22"/>
        </w:rPr>
      </w:pPr>
    </w:p>
    <w:p w14:paraId="2BC11B9D" w14:textId="204FB07D" w:rsidR="00875C80" w:rsidRPr="00D0459D" w:rsidRDefault="00875C80" w:rsidP="00CC724C">
      <w:pPr>
        <w:jc w:val="both"/>
        <w:rPr>
          <w:szCs w:val="22"/>
          <w:highlight w:val="lightGray"/>
        </w:rPr>
      </w:pPr>
      <w:r w:rsidRPr="00D0459D">
        <w:rPr>
          <w:szCs w:val="22"/>
          <w:highlight w:val="lightGray"/>
        </w:rPr>
        <w:t>2x EHT-STF sequence for contiguous 320</w:t>
      </w:r>
      <w:r w:rsidR="00772113" w:rsidRPr="00D0459D">
        <w:rPr>
          <w:szCs w:val="22"/>
          <w:highlight w:val="lightGray"/>
        </w:rPr>
        <w:t xml:space="preserve"> </w:t>
      </w:r>
      <w:r w:rsidRPr="00D0459D">
        <w:rPr>
          <w:szCs w:val="22"/>
          <w:highlight w:val="lightGray"/>
        </w:rPr>
        <w:t>MHz PPDU</w:t>
      </w:r>
    </w:p>
    <w:p w14:paraId="2A4D2B9B" w14:textId="62A1BCFC" w:rsidR="00875C80" w:rsidRPr="00D0459D" w:rsidRDefault="00875C80" w:rsidP="00CC724C">
      <w:pPr>
        <w:pStyle w:val="ListParagraph"/>
        <w:numPr>
          <w:ilvl w:val="0"/>
          <w:numId w:val="84"/>
        </w:numPr>
        <w:jc w:val="both"/>
        <w:rPr>
          <w:szCs w:val="22"/>
          <w:highlight w:val="lightGray"/>
        </w:rPr>
      </w:pPr>
      <w:r w:rsidRPr="00D0459D">
        <w:rPr>
          <w:i/>
          <w:szCs w:val="22"/>
          <w:highlight w:val="lightGray"/>
        </w:rPr>
        <w:t>EHTS</w:t>
      </w:r>
      <w:r w:rsidRPr="00D0459D">
        <w:rPr>
          <w:szCs w:val="22"/>
          <w:highlight w:val="lightGray"/>
          <w:vertAlign w:val="subscript"/>
        </w:rPr>
        <w:t>-2040:8:2040</w:t>
      </w:r>
      <w:r w:rsidRPr="00D0459D">
        <w:rPr>
          <w:szCs w:val="22"/>
          <w:highlight w:val="lightGray"/>
        </w:rPr>
        <w:t xml:space="preserve"> =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w:t>
      </w:r>
      <w:r w:rsidR="00BB5965" w:rsidRPr="00D0459D">
        <w:rPr>
          <w:szCs w:val="22"/>
          <w:highlight w:val="lightGray"/>
        </w:rPr>
        <w:t>,</w:t>
      </w:r>
      <w:r w:rsidRPr="00D0459D">
        <w:rPr>
          <w:szCs w:val="22"/>
          <w:highlight w:val="lightGray"/>
        </w:rPr>
        <w:t xml:space="preserve">  -1*(0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w:t>
      </w:r>
      <w:r w:rsidR="00BB5965" w:rsidRPr="00D0459D">
        <w:rPr>
          <w:szCs w:val="22"/>
          <w:highlight w:val="lightGray"/>
        </w:rPr>
        <w:t>,</w:t>
      </w:r>
      <w:r w:rsidRPr="00D0459D">
        <w:rPr>
          <w:szCs w:val="22"/>
          <w:highlight w:val="lightGray"/>
        </w:rPr>
        <w:t xml:space="preserve"> -1*(0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 (1+j) / sqrt(2)</w:t>
      </w:r>
    </w:p>
    <w:p w14:paraId="6D8E9D6A" w14:textId="77777777" w:rsidR="00875C80" w:rsidRPr="00D0459D" w:rsidRDefault="00875C80" w:rsidP="00CC724C">
      <w:pPr>
        <w:pStyle w:val="ListParagraph"/>
        <w:numPr>
          <w:ilvl w:val="1"/>
          <w:numId w:val="84"/>
        </w:numPr>
        <w:jc w:val="both"/>
        <w:rPr>
          <w:szCs w:val="22"/>
          <w:highlight w:val="lightGray"/>
        </w:rPr>
      </w:pPr>
      <w:r w:rsidRPr="00D0459D">
        <w:rPr>
          <w:i/>
          <w:szCs w:val="22"/>
          <w:highlight w:val="lightGray"/>
        </w:rPr>
        <w:t>EHTS</w:t>
      </w:r>
      <w:r w:rsidRPr="00D0459D">
        <w:rPr>
          <w:szCs w:val="22"/>
          <w:highlight w:val="lightGray"/>
          <w:vertAlign w:val="subscript"/>
        </w:rPr>
        <w:t>-2040</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-1032</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1032</w:t>
      </w:r>
      <w:r w:rsidRPr="00D0459D">
        <w:rPr>
          <w:szCs w:val="22"/>
          <w:highlight w:val="lightGray"/>
        </w:rPr>
        <w:t xml:space="preserve"> = </w:t>
      </w:r>
      <w:r w:rsidRPr="00D0459D">
        <w:rPr>
          <w:i/>
          <w:szCs w:val="22"/>
          <w:highlight w:val="lightGray"/>
        </w:rPr>
        <w:t>EHTS</w:t>
      </w:r>
      <w:r w:rsidRPr="00D0459D">
        <w:rPr>
          <w:szCs w:val="22"/>
          <w:highlight w:val="lightGray"/>
          <w:vertAlign w:val="subscript"/>
        </w:rPr>
        <w:t>2040</w:t>
      </w:r>
      <w:r w:rsidRPr="00D0459D">
        <w:rPr>
          <w:szCs w:val="22"/>
          <w:highlight w:val="lightGray"/>
        </w:rPr>
        <w:t xml:space="preserve"> = 0</w:t>
      </w:r>
    </w:p>
    <w:p w14:paraId="1339EFFC" w14:textId="207404A4" w:rsidR="00875C80" w:rsidRPr="00D0459D" w:rsidRDefault="00875C80" w:rsidP="00CC724C">
      <w:pPr>
        <w:jc w:val="both"/>
        <w:rPr>
          <w:szCs w:val="22"/>
          <w:highlight w:val="lightGray"/>
        </w:rPr>
      </w:pPr>
      <w:r w:rsidRPr="00D0459D">
        <w:rPr>
          <w:szCs w:val="22"/>
          <w:highlight w:val="lightGray"/>
        </w:rPr>
        <w:t>2x EHT-STF sequence for non-contiguous 160+160</w:t>
      </w:r>
      <w:r w:rsidR="00772113" w:rsidRPr="00D0459D">
        <w:rPr>
          <w:szCs w:val="22"/>
          <w:highlight w:val="lightGray"/>
        </w:rPr>
        <w:t xml:space="preserve"> </w:t>
      </w:r>
      <w:r w:rsidRPr="00D0459D">
        <w:rPr>
          <w:szCs w:val="22"/>
          <w:highlight w:val="lightGray"/>
        </w:rPr>
        <w:t>MHz PPDU</w:t>
      </w:r>
    </w:p>
    <w:p w14:paraId="30B84F6B" w14:textId="030A7591" w:rsidR="00875C80" w:rsidRPr="00D0459D" w:rsidRDefault="00875C80" w:rsidP="00CC724C">
      <w:pPr>
        <w:pStyle w:val="ListParagraph"/>
        <w:numPr>
          <w:ilvl w:val="0"/>
          <w:numId w:val="84"/>
        </w:numPr>
        <w:jc w:val="both"/>
        <w:rPr>
          <w:szCs w:val="22"/>
          <w:highlight w:val="lightGray"/>
        </w:rPr>
      </w:pPr>
      <w:r w:rsidRPr="00D0459D">
        <w:rPr>
          <w:szCs w:val="22"/>
          <w:highlight w:val="lightGray"/>
        </w:rPr>
        <w:t>Low 160</w:t>
      </w:r>
      <w:r w:rsidR="00772113" w:rsidRPr="00D0459D">
        <w:rPr>
          <w:szCs w:val="22"/>
          <w:highlight w:val="lightGray"/>
        </w:rPr>
        <w:t xml:space="preserve"> </w:t>
      </w:r>
      <w:r w:rsidRPr="00D0459D">
        <w:rPr>
          <w:szCs w:val="22"/>
          <w:highlight w:val="lightGray"/>
        </w:rPr>
        <w:t xml:space="preserve">MHz:  </w:t>
      </w:r>
      <w:r w:rsidRPr="00D0459D">
        <w:rPr>
          <w:i/>
          <w:szCs w:val="22"/>
          <w:highlight w:val="lightGray"/>
        </w:rPr>
        <w:t>EHTS</w:t>
      </w:r>
      <w:r w:rsidRPr="00D0459D">
        <w:rPr>
          <w:szCs w:val="22"/>
          <w:highlight w:val="lightGray"/>
          <w:vertAlign w:val="subscript"/>
        </w:rPr>
        <w:t>-1016:8:1016</w:t>
      </w:r>
      <w:r w:rsidRPr="00D0459D">
        <w:rPr>
          <w:szCs w:val="22"/>
          <w:highlight w:val="lightGray"/>
        </w:rPr>
        <w:t xml:space="preserve"> =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w:t>
      </w:r>
      <w:r w:rsidR="00270881" w:rsidRPr="00D0459D">
        <w:rPr>
          <w:szCs w:val="22"/>
          <w:highlight w:val="lightGray"/>
        </w:rPr>
        <w:t xml:space="preserve"> </w:t>
      </w:r>
      <w:r w:rsidRPr="00D0459D">
        <w:rPr>
          <w:szCs w:val="22"/>
          <w:highlight w:val="lightGray"/>
        </w:rPr>
        <w:t>-1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xml:space="preserve"> } * (1+j) / sqrt(2)</w:t>
      </w:r>
    </w:p>
    <w:p w14:paraId="29CB908B" w14:textId="77777777" w:rsidR="00875C80" w:rsidRPr="00D0459D" w:rsidRDefault="00875C80" w:rsidP="00CC724C">
      <w:pPr>
        <w:pStyle w:val="ListParagraph"/>
        <w:numPr>
          <w:ilvl w:val="1"/>
          <w:numId w:val="84"/>
        </w:numPr>
        <w:jc w:val="both"/>
        <w:rPr>
          <w:szCs w:val="22"/>
          <w:highlight w:val="lightGray"/>
        </w:rPr>
      </w:pP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0</w:t>
      </w:r>
    </w:p>
    <w:p w14:paraId="0174E1B7" w14:textId="1726A39E" w:rsidR="00875C80" w:rsidRPr="00D0459D" w:rsidRDefault="00875C80" w:rsidP="00CC724C">
      <w:pPr>
        <w:pStyle w:val="ListParagraph"/>
        <w:numPr>
          <w:ilvl w:val="0"/>
          <w:numId w:val="84"/>
        </w:numPr>
        <w:jc w:val="both"/>
        <w:rPr>
          <w:szCs w:val="22"/>
          <w:highlight w:val="lightGray"/>
        </w:rPr>
      </w:pPr>
      <w:r w:rsidRPr="00D0459D">
        <w:rPr>
          <w:szCs w:val="22"/>
          <w:highlight w:val="lightGray"/>
        </w:rPr>
        <w:t>High 160</w:t>
      </w:r>
      <w:r w:rsidR="00772113" w:rsidRPr="00D0459D">
        <w:rPr>
          <w:szCs w:val="22"/>
          <w:highlight w:val="lightGray"/>
        </w:rPr>
        <w:t xml:space="preserve"> </w:t>
      </w:r>
      <w:r w:rsidRPr="00D0459D">
        <w:rPr>
          <w:szCs w:val="22"/>
          <w:highlight w:val="lightGray"/>
        </w:rPr>
        <w:t xml:space="preserve">MHz:  </w:t>
      </w:r>
      <w:r w:rsidRPr="00D0459D">
        <w:rPr>
          <w:i/>
          <w:szCs w:val="22"/>
          <w:highlight w:val="lightGray"/>
        </w:rPr>
        <w:t>EHTS</w:t>
      </w:r>
      <w:r w:rsidRPr="00D0459D">
        <w:rPr>
          <w:szCs w:val="22"/>
          <w:highlight w:val="lightGray"/>
          <w:vertAlign w:val="subscript"/>
        </w:rPr>
        <w:t>-1016:8:1016</w:t>
      </w:r>
      <w:r w:rsidRPr="00D0459D">
        <w:rPr>
          <w:szCs w:val="22"/>
          <w:highlight w:val="lightGray"/>
        </w:rPr>
        <w:t xml:space="preserve"> =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 (1+j) / sqrt(2)</w:t>
      </w:r>
    </w:p>
    <w:p w14:paraId="014EDC27" w14:textId="77777777" w:rsidR="00772113" w:rsidRPr="00D0459D" w:rsidRDefault="00875C80" w:rsidP="00CC724C">
      <w:pPr>
        <w:pStyle w:val="ListParagraph"/>
        <w:numPr>
          <w:ilvl w:val="1"/>
          <w:numId w:val="84"/>
        </w:numPr>
        <w:jc w:val="both"/>
        <w:rPr>
          <w:szCs w:val="22"/>
          <w:highlight w:val="lightGray"/>
        </w:rPr>
      </w:pP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0</w:t>
      </w:r>
    </w:p>
    <w:p w14:paraId="13C33219" w14:textId="26EA6517" w:rsidR="00875C80" w:rsidRPr="00D0459D" w:rsidRDefault="00772113" w:rsidP="00CC724C">
      <w:pPr>
        <w:jc w:val="both"/>
        <w:rPr>
          <w:szCs w:val="22"/>
          <w:highlight w:val="lightGray"/>
        </w:rPr>
      </w:pPr>
      <w:r w:rsidRPr="00D0459D">
        <w:rPr>
          <w:szCs w:val="22"/>
          <w:highlight w:val="lightGray"/>
        </w:rPr>
        <w:t xml:space="preserve">where </w:t>
      </w:r>
      <w:r w:rsidRPr="00D0459D">
        <w:rPr>
          <w:i/>
          <w:szCs w:val="22"/>
          <w:highlight w:val="lightGray"/>
        </w:rPr>
        <w:t>M</w:t>
      </w:r>
      <w:r w:rsidRPr="00D0459D">
        <w:rPr>
          <w:szCs w:val="22"/>
          <w:highlight w:val="lightGray"/>
        </w:rPr>
        <w:t xml:space="preserve"> =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875C80" w:rsidRPr="00D0459D">
        <w:rPr>
          <w:szCs w:val="22"/>
          <w:highlight w:val="lightGray"/>
        </w:rPr>
        <w:t xml:space="preserve">  </w:t>
      </w:r>
    </w:p>
    <w:p w14:paraId="2827CEE5" w14:textId="360CE3F9" w:rsidR="008064BE" w:rsidRPr="003E3642" w:rsidRDefault="008064BE" w:rsidP="008064BE">
      <w:pPr>
        <w:jc w:val="both"/>
        <w:rPr>
          <w:szCs w:val="22"/>
        </w:rPr>
      </w:pPr>
      <w:r w:rsidRPr="00D0459D">
        <w:rPr>
          <w:szCs w:val="22"/>
          <w:highlight w:val="lightGray"/>
        </w:rPr>
        <w:t xml:space="preserve">[Motion 115, #SP83, </w:t>
      </w:r>
      <w:sdt>
        <w:sdtPr>
          <w:rPr>
            <w:szCs w:val="22"/>
            <w:highlight w:val="lightGray"/>
          </w:rPr>
          <w:id w:val="-1799057790"/>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860E27" w:rsidRPr="00860E27">
            <w:rPr>
              <w:noProof/>
              <w:szCs w:val="22"/>
              <w:highlight w:val="lightGray"/>
              <w:lang w:val="en-US"/>
            </w:rPr>
            <w:t>[7]</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617954476"/>
          <w:citation/>
        </w:sdtPr>
        <w:sdtEndPr/>
        <w:sdtContent>
          <w:r w:rsidRPr="00D0459D">
            <w:rPr>
              <w:szCs w:val="22"/>
              <w:highlight w:val="lightGray"/>
            </w:rPr>
            <w:fldChar w:fldCharType="begin"/>
          </w:r>
          <w:r w:rsidRPr="00D0459D">
            <w:rPr>
              <w:szCs w:val="22"/>
              <w:highlight w:val="lightGray"/>
              <w:lang w:val="en-US"/>
            </w:rPr>
            <w:instrText xml:space="preserve"> CITATION 20_0782r2 \l 1033 </w:instrText>
          </w:r>
          <w:r w:rsidRPr="00D0459D">
            <w:rPr>
              <w:szCs w:val="22"/>
              <w:highlight w:val="lightGray"/>
            </w:rPr>
            <w:fldChar w:fldCharType="separate"/>
          </w:r>
          <w:r w:rsidR="00860E27" w:rsidRPr="00860E27">
            <w:rPr>
              <w:noProof/>
              <w:szCs w:val="22"/>
              <w:highlight w:val="lightGray"/>
              <w:lang w:val="en-US"/>
            </w:rPr>
            <w:t>[62]</w:t>
          </w:r>
          <w:r w:rsidRPr="00D0459D">
            <w:rPr>
              <w:szCs w:val="22"/>
              <w:highlight w:val="lightGray"/>
            </w:rPr>
            <w:fldChar w:fldCharType="end"/>
          </w:r>
        </w:sdtContent>
      </w:sdt>
      <w:r w:rsidRPr="00D0459D">
        <w:rPr>
          <w:szCs w:val="22"/>
          <w:highlight w:val="lightGray"/>
        </w:rPr>
        <w:t>]</w:t>
      </w:r>
    </w:p>
    <w:p w14:paraId="3DD53E50" w14:textId="77777777" w:rsidR="00C44F82" w:rsidRPr="00C44F82" w:rsidRDefault="00A74B94" w:rsidP="00C44F82">
      <w:pPr>
        <w:pStyle w:val="Heading3"/>
      </w:pPr>
      <w:bookmarkStart w:id="408" w:name="_Toc47082041"/>
      <w:r>
        <w:t>EHT-LTF</w:t>
      </w:r>
      <w:bookmarkEnd w:id="408"/>
    </w:p>
    <w:p w14:paraId="38C44EBE" w14:textId="77777777" w:rsidR="003D1CA0" w:rsidRPr="00D0459D" w:rsidRDefault="003D1CA0" w:rsidP="00B2669E">
      <w:pPr>
        <w:rPr>
          <w:highlight w:val="lightGray"/>
          <w:lang w:val="en-US"/>
        </w:rPr>
      </w:pPr>
      <w:r w:rsidRPr="00D0459D">
        <w:rPr>
          <w:highlight w:val="lightGray"/>
          <w:lang w:val="en-US"/>
        </w:rPr>
        <w:t>802.11be shall include 1</w:t>
      </w:r>
      <w:r w:rsidR="0068111A" w:rsidRPr="00D0459D">
        <w:rPr>
          <w:highlight w:val="lightGray"/>
        </w:rPr>
        <w:t>x</w:t>
      </w:r>
      <w:r w:rsidRPr="00D0459D">
        <w:rPr>
          <w:highlight w:val="lightGray"/>
          <w:lang w:val="en-US"/>
        </w:rPr>
        <w:t xml:space="preserve"> EHT-LTF and 2</w:t>
      </w:r>
      <w:r w:rsidR="0068111A" w:rsidRPr="00D0459D">
        <w:rPr>
          <w:highlight w:val="lightGray"/>
        </w:rPr>
        <w:t>x</w:t>
      </w:r>
      <w:r w:rsidRPr="00D0459D">
        <w:rPr>
          <w:highlight w:val="lightGray"/>
          <w:lang w:val="en-US"/>
        </w:rPr>
        <w:t xml:space="preserve"> EHT-LTF.</w:t>
      </w:r>
    </w:p>
    <w:p w14:paraId="5E0D9408" w14:textId="77777777" w:rsidR="00A82D47" w:rsidRPr="00D0459D" w:rsidRDefault="00A82D47" w:rsidP="00B2669E">
      <w:pPr>
        <w:rPr>
          <w:highlight w:val="lightGray"/>
          <w:lang w:val="en-US"/>
        </w:rPr>
      </w:pPr>
      <w:r w:rsidRPr="00D0459D">
        <w:rPr>
          <w:highlight w:val="lightGray"/>
          <w:lang w:val="en-US"/>
        </w:rPr>
        <w:t xml:space="preserve">[Motion </w:t>
      </w:r>
      <w:r w:rsidR="00171C38" w:rsidRPr="00D0459D">
        <w:rPr>
          <w:highlight w:val="lightGray"/>
          <w:lang w:val="en-US"/>
        </w:rPr>
        <w:t xml:space="preserve">74, </w:t>
      </w:r>
      <w:sdt>
        <w:sdtPr>
          <w:rPr>
            <w:highlight w:val="lightGray"/>
            <w:lang w:val="en-US"/>
          </w:rPr>
          <w:id w:val="208920200"/>
          <w:citation/>
        </w:sdtPr>
        <w:sdtEndPr/>
        <w:sdtContent>
          <w:r w:rsidR="00171C38" w:rsidRPr="00D0459D">
            <w:rPr>
              <w:highlight w:val="lightGray"/>
              <w:lang w:val="en-US"/>
            </w:rPr>
            <w:fldChar w:fldCharType="begin"/>
          </w:r>
          <w:r w:rsidR="00171C38" w:rsidRPr="00D0459D">
            <w:rPr>
              <w:highlight w:val="lightGray"/>
              <w:lang w:val="en-US"/>
            </w:rPr>
            <w:instrText xml:space="preserve"> CITATION 19_1755r2 \l 1033 </w:instrText>
          </w:r>
          <w:r w:rsidR="00171C38" w:rsidRPr="00D0459D">
            <w:rPr>
              <w:highlight w:val="lightGray"/>
              <w:lang w:val="en-US"/>
            </w:rPr>
            <w:fldChar w:fldCharType="separate"/>
          </w:r>
          <w:r w:rsidR="00860E27" w:rsidRPr="00860E27">
            <w:rPr>
              <w:noProof/>
              <w:highlight w:val="lightGray"/>
              <w:lang w:val="en-US"/>
            </w:rPr>
            <w:t>[17]</w:t>
          </w:r>
          <w:r w:rsidR="00171C38" w:rsidRPr="00D0459D">
            <w:rPr>
              <w:highlight w:val="lightGray"/>
              <w:lang w:val="en-US"/>
            </w:rPr>
            <w:fldChar w:fldCharType="end"/>
          </w:r>
        </w:sdtContent>
      </w:sdt>
      <w:r w:rsidR="00171C38" w:rsidRPr="00D0459D">
        <w:rPr>
          <w:highlight w:val="lightGray"/>
          <w:lang w:val="en-US"/>
        </w:rPr>
        <w:t xml:space="preserve"> and </w:t>
      </w:r>
      <w:sdt>
        <w:sdtPr>
          <w:rPr>
            <w:highlight w:val="lightGray"/>
            <w:lang w:val="en-US"/>
          </w:rPr>
          <w:id w:val="-317572414"/>
          <w:citation/>
        </w:sdtPr>
        <w:sdtEndPr/>
        <w:sdtContent>
          <w:r w:rsidR="00074BBB" w:rsidRPr="00D0459D">
            <w:rPr>
              <w:highlight w:val="lightGray"/>
              <w:lang w:val="en-US"/>
            </w:rPr>
            <w:fldChar w:fldCharType="begin"/>
          </w:r>
          <w:r w:rsidR="00074BBB" w:rsidRPr="00D0459D">
            <w:rPr>
              <w:highlight w:val="lightGray"/>
              <w:lang w:val="en-US"/>
            </w:rPr>
            <w:instrText xml:space="preserve"> CITATION 19_1980r2 \l 1033 </w:instrText>
          </w:r>
          <w:r w:rsidR="00074BBB" w:rsidRPr="00D0459D">
            <w:rPr>
              <w:highlight w:val="lightGray"/>
              <w:lang w:val="en-US"/>
            </w:rPr>
            <w:fldChar w:fldCharType="separate"/>
          </w:r>
          <w:r w:rsidR="00860E27" w:rsidRPr="00860E27">
            <w:rPr>
              <w:noProof/>
              <w:highlight w:val="lightGray"/>
              <w:lang w:val="en-US"/>
            </w:rPr>
            <w:t>[63]</w:t>
          </w:r>
          <w:r w:rsidR="00074BBB" w:rsidRPr="00D0459D">
            <w:rPr>
              <w:highlight w:val="lightGray"/>
              <w:lang w:val="en-US"/>
            </w:rPr>
            <w:fldChar w:fldCharType="end"/>
          </w:r>
        </w:sdtContent>
      </w:sdt>
      <w:r w:rsidR="00074BBB" w:rsidRPr="00D0459D">
        <w:rPr>
          <w:highlight w:val="lightGray"/>
          <w:lang w:val="en-US"/>
        </w:rPr>
        <w:t>]</w:t>
      </w:r>
    </w:p>
    <w:p w14:paraId="49F4DBE9" w14:textId="77777777" w:rsidR="00C55555" w:rsidRPr="00D0459D" w:rsidRDefault="00C55555" w:rsidP="0016041E">
      <w:pPr>
        <w:jc w:val="both"/>
        <w:rPr>
          <w:highlight w:val="lightGray"/>
          <w:lang w:val="en-US"/>
        </w:rPr>
      </w:pPr>
    </w:p>
    <w:p w14:paraId="51A54DCA" w14:textId="334FBB7E" w:rsidR="00CF0226" w:rsidRPr="00D0459D" w:rsidRDefault="00CF0226" w:rsidP="0016041E">
      <w:pPr>
        <w:jc w:val="both"/>
        <w:rPr>
          <w:highlight w:val="lightGray"/>
          <w:lang w:val="en-US"/>
        </w:rPr>
      </w:pPr>
      <w:r w:rsidRPr="00D0459D">
        <w:rPr>
          <w:highlight w:val="lightGray"/>
          <w:lang w:val="en-US"/>
        </w:rPr>
        <w:t>802.11be shall include 4</w:t>
      </w:r>
      <w:r w:rsidR="0068111A" w:rsidRPr="00D0459D">
        <w:rPr>
          <w:highlight w:val="lightGray"/>
        </w:rPr>
        <w:t>x</w:t>
      </w:r>
      <w:r w:rsidRPr="00D0459D">
        <w:rPr>
          <w:highlight w:val="lightGray"/>
          <w:lang w:val="en-US"/>
        </w:rPr>
        <w:t xml:space="preserve"> EHT-LTF.</w:t>
      </w:r>
    </w:p>
    <w:p w14:paraId="4DA6178C" w14:textId="77777777" w:rsidR="00CF0226" w:rsidRPr="00D0459D" w:rsidRDefault="00CF0226" w:rsidP="0016041E">
      <w:pPr>
        <w:jc w:val="both"/>
        <w:rPr>
          <w:highlight w:val="lightGray"/>
          <w:lang w:val="en-US"/>
        </w:rPr>
      </w:pPr>
      <w:r w:rsidRPr="00D0459D">
        <w:rPr>
          <w:highlight w:val="lightGray"/>
          <w:lang w:val="en-US"/>
        </w:rPr>
        <w:t xml:space="preserve">[Motion 75, </w:t>
      </w:r>
      <w:sdt>
        <w:sdtPr>
          <w:rPr>
            <w:highlight w:val="lightGray"/>
            <w:lang w:val="en-US"/>
          </w:rPr>
          <w:id w:val="594520236"/>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860E27" w:rsidRPr="00860E27">
            <w:rPr>
              <w:noProof/>
              <w:highlight w:val="lightGray"/>
              <w:lang w:val="en-US"/>
            </w:rPr>
            <w:t>[17]</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225386574"/>
          <w:citation/>
        </w:sdtPr>
        <w:sdtEndPr/>
        <w:sdtContent>
          <w:r w:rsidR="00167EE1" w:rsidRPr="00D0459D">
            <w:rPr>
              <w:highlight w:val="lightGray"/>
              <w:lang w:val="en-US"/>
            </w:rPr>
            <w:fldChar w:fldCharType="begin"/>
          </w:r>
          <w:r w:rsidR="00167EE1" w:rsidRPr="00D0459D">
            <w:rPr>
              <w:highlight w:val="lightGray"/>
              <w:lang w:val="en-US"/>
            </w:rPr>
            <w:instrText xml:space="preserve"> CITATION 20_0117r1 \l 1033 </w:instrText>
          </w:r>
          <w:r w:rsidR="00167EE1" w:rsidRPr="00D0459D">
            <w:rPr>
              <w:highlight w:val="lightGray"/>
              <w:lang w:val="en-US"/>
            </w:rPr>
            <w:fldChar w:fldCharType="separate"/>
          </w:r>
          <w:r w:rsidR="00860E27" w:rsidRPr="00860E27">
            <w:rPr>
              <w:noProof/>
              <w:highlight w:val="lightGray"/>
              <w:lang w:val="en-US"/>
            </w:rPr>
            <w:t>[64]</w:t>
          </w:r>
          <w:r w:rsidR="00167EE1" w:rsidRPr="00D0459D">
            <w:rPr>
              <w:highlight w:val="lightGray"/>
              <w:lang w:val="en-US"/>
            </w:rPr>
            <w:fldChar w:fldCharType="end"/>
          </w:r>
        </w:sdtContent>
      </w:sdt>
      <w:r w:rsidR="00167EE1" w:rsidRPr="00D0459D">
        <w:rPr>
          <w:highlight w:val="lightGray"/>
          <w:lang w:val="en-US"/>
        </w:rPr>
        <w:t>]</w:t>
      </w:r>
    </w:p>
    <w:p w14:paraId="77E2358A" w14:textId="77777777" w:rsidR="007738D5" w:rsidRPr="00D0459D" w:rsidRDefault="007738D5" w:rsidP="0016041E">
      <w:pPr>
        <w:jc w:val="both"/>
        <w:rPr>
          <w:highlight w:val="lightGray"/>
          <w:lang w:val="en-US"/>
        </w:rPr>
      </w:pPr>
    </w:p>
    <w:p w14:paraId="3C2CED9D" w14:textId="77777777" w:rsidR="007738D5" w:rsidRPr="00D0459D" w:rsidRDefault="007738D5" w:rsidP="0016041E">
      <w:pPr>
        <w:jc w:val="both"/>
        <w:rPr>
          <w:highlight w:val="lightGray"/>
          <w:lang w:val="en-US"/>
        </w:rPr>
      </w:pPr>
      <w:r w:rsidRPr="00D0459D">
        <w:rPr>
          <w:highlight w:val="lightGray"/>
          <w:lang w:val="en-US"/>
        </w:rPr>
        <w:t>802.11be supports EHT-LTF for 16 spatial streams.</w:t>
      </w:r>
    </w:p>
    <w:p w14:paraId="22A46AE4" w14:textId="77777777" w:rsidR="00CF0226" w:rsidRPr="00D0459D" w:rsidRDefault="000320FC" w:rsidP="0016041E">
      <w:pPr>
        <w:jc w:val="both"/>
        <w:rPr>
          <w:highlight w:val="lightGray"/>
          <w:lang w:val="en-US"/>
        </w:rPr>
      </w:pPr>
      <w:r w:rsidRPr="00D0459D">
        <w:rPr>
          <w:highlight w:val="lightGray"/>
          <w:lang w:val="en-US"/>
        </w:rPr>
        <w:t xml:space="preserve">[Motion 83, </w:t>
      </w:r>
      <w:sdt>
        <w:sdtPr>
          <w:rPr>
            <w:highlight w:val="lightGray"/>
            <w:lang w:val="en-US"/>
          </w:rPr>
          <w:id w:val="-1248031566"/>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860E27" w:rsidRPr="00860E27">
            <w:rPr>
              <w:noProof/>
              <w:highlight w:val="lightGray"/>
              <w:lang w:val="en-US"/>
            </w:rPr>
            <w:t>[17]</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145274936"/>
          <w:citation/>
        </w:sdtPr>
        <w:sdtEndPr/>
        <w:sdtContent>
          <w:r w:rsidR="001841E8" w:rsidRPr="00D0459D">
            <w:rPr>
              <w:highlight w:val="lightGray"/>
              <w:lang w:val="en-US"/>
            </w:rPr>
            <w:fldChar w:fldCharType="begin"/>
          </w:r>
          <w:r w:rsidR="00DA6825" w:rsidRPr="00D0459D">
            <w:rPr>
              <w:highlight w:val="lightGray"/>
              <w:lang w:val="en-US"/>
            </w:rPr>
            <w:instrText xml:space="preserve">CITATION 19_1925r2 \l 1033 </w:instrText>
          </w:r>
          <w:r w:rsidR="001841E8" w:rsidRPr="00D0459D">
            <w:rPr>
              <w:highlight w:val="lightGray"/>
              <w:lang w:val="en-US"/>
            </w:rPr>
            <w:fldChar w:fldCharType="separate"/>
          </w:r>
          <w:r w:rsidR="00860E27" w:rsidRPr="00860E27">
            <w:rPr>
              <w:noProof/>
              <w:highlight w:val="lightGray"/>
              <w:lang w:val="en-US"/>
            </w:rPr>
            <w:t>[65]</w:t>
          </w:r>
          <w:r w:rsidR="001841E8" w:rsidRPr="00D0459D">
            <w:rPr>
              <w:highlight w:val="lightGray"/>
              <w:lang w:val="en-US"/>
            </w:rPr>
            <w:fldChar w:fldCharType="end"/>
          </w:r>
        </w:sdtContent>
      </w:sdt>
      <w:r w:rsidR="001841E8" w:rsidRPr="00D0459D">
        <w:rPr>
          <w:highlight w:val="lightGray"/>
          <w:lang w:val="en-US"/>
        </w:rPr>
        <w:t>]</w:t>
      </w:r>
    </w:p>
    <w:p w14:paraId="18A571EA" w14:textId="77777777" w:rsidR="00460174" w:rsidRPr="00D0459D" w:rsidRDefault="00460174" w:rsidP="0016041E">
      <w:pPr>
        <w:jc w:val="both"/>
        <w:rPr>
          <w:highlight w:val="lightGray"/>
          <w:lang w:val="en-US"/>
        </w:rPr>
      </w:pPr>
    </w:p>
    <w:p w14:paraId="629BF46C" w14:textId="4F027BDA" w:rsidR="00460174" w:rsidRPr="00D0459D" w:rsidRDefault="00BD783D" w:rsidP="00460174">
      <w:pPr>
        <w:jc w:val="both"/>
        <w:rPr>
          <w:szCs w:val="22"/>
          <w:highlight w:val="lightGray"/>
        </w:rPr>
      </w:pPr>
      <w:r w:rsidRPr="00D0459D">
        <w:rPr>
          <w:szCs w:val="22"/>
          <w:highlight w:val="lightGray"/>
        </w:rPr>
        <w:t xml:space="preserve">802.11be </w:t>
      </w:r>
      <w:r w:rsidR="00460174" w:rsidRPr="00D0459D">
        <w:rPr>
          <w:szCs w:val="22"/>
          <w:highlight w:val="lightGray"/>
        </w:rPr>
        <w:t>support</w:t>
      </w:r>
      <w:r w:rsidRPr="00D0459D">
        <w:rPr>
          <w:szCs w:val="22"/>
          <w:highlight w:val="lightGray"/>
        </w:rPr>
        <w:t>s</w:t>
      </w:r>
      <w:r w:rsidR="00460174" w:rsidRPr="00D0459D">
        <w:rPr>
          <w:szCs w:val="22"/>
          <w:highlight w:val="lightGray"/>
        </w:rPr>
        <w:t xml:space="preserve"> reus</w:t>
      </w:r>
      <w:r w:rsidR="00AC0C51" w:rsidRPr="00D0459D">
        <w:rPr>
          <w:szCs w:val="22"/>
          <w:highlight w:val="lightGray"/>
        </w:rPr>
        <w:t>ing</w:t>
      </w:r>
      <w:r w:rsidR="00460174" w:rsidRPr="00D0459D">
        <w:rPr>
          <w:szCs w:val="22"/>
          <w:highlight w:val="lightGray"/>
        </w:rPr>
        <w:t xml:space="preserve"> 1/2/4x HE-LTF sequences for 1/2/4x EHT-LTF sequences in 20/40/80</w:t>
      </w:r>
      <w:r w:rsidR="001A0588" w:rsidRPr="00D0459D">
        <w:rPr>
          <w:szCs w:val="22"/>
          <w:highlight w:val="lightGray"/>
        </w:rPr>
        <w:t xml:space="preserve"> </w:t>
      </w:r>
      <w:r w:rsidR="00460174" w:rsidRPr="00D0459D">
        <w:rPr>
          <w:szCs w:val="22"/>
          <w:highlight w:val="lightGray"/>
        </w:rPr>
        <w:t>MHz PPDU transmission</w:t>
      </w:r>
      <w:r w:rsidRPr="00D0459D">
        <w:rPr>
          <w:szCs w:val="22"/>
          <w:highlight w:val="lightGray"/>
        </w:rPr>
        <w:t xml:space="preserve">. </w:t>
      </w:r>
    </w:p>
    <w:p w14:paraId="45E1D45B" w14:textId="493EC899" w:rsidR="00E11A11" w:rsidRPr="00D0459D" w:rsidRDefault="00E11A11" w:rsidP="00460174">
      <w:pPr>
        <w:jc w:val="both"/>
        <w:rPr>
          <w:szCs w:val="22"/>
          <w:highlight w:val="lightGray"/>
        </w:rPr>
      </w:pPr>
      <w:r w:rsidRPr="00D0459D">
        <w:rPr>
          <w:highlight w:val="lightGray"/>
        </w:rPr>
        <w:t xml:space="preserve">[Motion 112, #SP11, </w:t>
      </w:r>
      <w:sdt>
        <w:sdtPr>
          <w:rPr>
            <w:highlight w:val="lightGray"/>
          </w:rPr>
          <w:id w:val="-1280338676"/>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924175730"/>
          <w:citation/>
        </w:sdtPr>
        <w:sdtEndPr/>
        <w:sdtContent>
          <w:r w:rsidR="00A02168" w:rsidRPr="00D0459D">
            <w:rPr>
              <w:highlight w:val="lightGray"/>
            </w:rPr>
            <w:fldChar w:fldCharType="begin"/>
          </w:r>
          <w:r w:rsidR="00A02168" w:rsidRPr="00D0459D">
            <w:rPr>
              <w:highlight w:val="lightGray"/>
              <w:lang w:val="en-US"/>
            </w:rPr>
            <w:instrText xml:space="preserve"> CITATION 20_0608r0 \l 1033 </w:instrText>
          </w:r>
          <w:r w:rsidR="00A02168" w:rsidRPr="00D0459D">
            <w:rPr>
              <w:highlight w:val="lightGray"/>
            </w:rPr>
            <w:fldChar w:fldCharType="separate"/>
          </w:r>
          <w:r w:rsidR="00860E27" w:rsidRPr="00860E27">
            <w:rPr>
              <w:noProof/>
              <w:highlight w:val="lightGray"/>
              <w:lang w:val="en-US"/>
            </w:rPr>
            <w:t>[66]</w:t>
          </w:r>
          <w:r w:rsidR="00A02168" w:rsidRPr="00D0459D">
            <w:rPr>
              <w:highlight w:val="lightGray"/>
            </w:rPr>
            <w:fldChar w:fldCharType="end"/>
          </w:r>
        </w:sdtContent>
      </w:sdt>
      <w:r w:rsidR="00A02168" w:rsidRPr="00D0459D">
        <w:rPr>
          <w:highlight w:val="lightGray"/>
        </w:rPr>
        <w:t>]</w:t>
      </w:r>
    </w:p>
    <w:p w14:paraId="5F7D0417" w14:textId="77777777" w:rsidR="007007E1" w:rsidRPr="00D0459D" w:rsidRDefault="007007E1" w:rsidP="0016041E">
      <w:pPr>
        <w:jc w:val="both"/>
        <w:rPr>
          <w:highlight w:val="lightGray"/>
          <w:lang w:val="en-US"/>
        </w:rPr>
      </w:pPr>
    </w:p>
    <w:p w14:paraId="1ECB342A" w14:textId="1E1908BC" w:rsidR="00F9652C" w:rsidRPr="00D0459D" w:rsidRDefault="00896F31" w:rsidP="00F9652C">
      <w:pPr>
        <w:jc w:val="both"/>
        <w:rPr>
          <w:szCs w:val="22"/>
          <w:highlight w:val="lightGray"/>
        </w:rPr>
      </w:pPr>
      <w:r w:rsidRPr="00D0459D">
        <w:rPr>
          <w:szCs w:val="22"/>
          <w:highlight w:val="lightGray"/>
        </w:rPr>
        <w:t xml:space="preserve">802.11be </w:t>
      </w:r>
      <w:r w:rsidR="00F9652C" w:rsidRPr="00D0459D">
        <w:rPr>
          <w:szCs w:val="22"/>
          <w:highlight w:val="lightGray"/>
        </w:rPr>
        <w:t>support</w:t>
      </w:r>
      <w:r w:rsidRPr="00D0459D">
        <w:rPr>
          <w:szCs w:val="22"/>
          <w:highlight w:val="lightGray"/>
        </w:rPr>
        <w:t>s</w:t>
      </w:r>
      <w:r w:rsidR="00F9652C" w:rsidRPr="00D0459D">
        <w:rPr>
          <w:szCs w:val="22"/>
          <w:highlight w:val="lightGray"/>
        </w:rPr>
        <w:t xml:space="preserve"> reus</w:t>
      </w:r>
      <w:r w:rsidR="00AC0C51" w:rsidRPr="00D0459D">
        <w:rPr>
          <w:szCs w:val="22"/>
          <w:highlight w:val="lightGray"/>
        </w:rPr>
        <w:t>ing</w:t>
      </w:r>
      <w:r w:rsidR="00F9652C" w:rsidRPr="00D0459D">
        <w:rPr>
          <w:szCs w:val="22"/>
          <w:highlight w:val="lightGray"/>
        </w:rPr>
        <w:t xml:space="preserve"> 1/2/4x HE-LTF sequences for 1/2/4x EHT-LTF sequences in 80+80/160</w:t>
      </w:r>
      <w:r w:rsidR="001A0588" w:rsidRPr="00D0459D">
        <w:rPr>
          <w:szCs w:val="22"/>
          <w:highlight w:val="lightGray"/>
        </w:rPr>
        <w:t xml:space="preserve"> </w:t>
      </w:r>
      <w:r w:rsidR="00F9652C" w:rsidRPr="00D0459D">
        <w:rPr>
          <w:szCs w:val="22"/>
          <w:highlight w:val="lightGray"/>
        </w:rPr>
        <w:t>MHz</w:t>
      </w:r>
      <w:r w:rsidRPr="00D0459D">
        <w:rPr>
          <w:szCs w:val="22"/>
          <w:highlight w:val="lightGray"/>
        </w:rPr>
        <w:t xml:space="preserve">. </w:t>
      </w:r>
    </w:p>
    <w:p w14:paraId="24B6E73C" w14:textId="2A5F0799" w:rsidR="00A02168" w:rsidRPr="00D0459D" w:rsidRDefault="00A02168" w:rsidP="00A02168">
      <w:pPr>
        <w:jc w:val="both"/>
        <w:rPr>
          <w:szCs w:val="22"/>
          <w:highlight w:val="lightGray"/>
        </w:rPr>
      </w:pPr>
      <w:r w:rsidRPr="00D0459D">
        <w:rPr>
          <w:highlight w:val="lightGray"/>
        </w:rPr>
        <w:t xml:space="preserve">[Motion 112, #SP41, </w:t>
      </w:r>
      <w:sdt>
        <w:sdtPr>
          <w:rPr>
            <w:highlight w:val="lightGray"/>
          </w:rPr>
          <w:id w:val="837577429"/>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1237088499"/>
          <w:citation/>
        </w:sdtPr>
        <w:sdtEndPr/>
        <w:sdtContent>
          <w:r w:rsidRPr="00D0459D">
            <w:rPr>
              <w:highlight w:val="lightGray"/>
            </w:rPr>
            <w:fldChar w:fldCharType="begin"/>
          </w:r>
          <w:r w:rsidRPr="00D0459D">
            <w:rPr>
              <w:highlight w:val="lightGray"/>
              <w:lang w:val="en-US"/>
            </w:rPr>
            <w:instrText xml:space="preserve"> CITATION 20_0608r0 \l 1033 </w:instrText>
          </w:r>
          <w:r w:rsidRPr="00D0459D">
            <w:rPr>
              <w:highlight w:val="lightGray"/>
            </w:rPr>
            <w:fldChar w:fldCharType="separate"/>
          </w:r>
          <w:r w:rsidR="00860E27" w:rsidRPr="00860E27">
            <w:rPr>
              <w:noProof/>
              <w:highlight w:val="lightGray"/>
              <w:lang w:val="en-US"/>
            </w:rPr>
            <w:t>[66]</w:t>
          </w:r>
          <w:r w:rsidRPr="00D0459D">
            <w:rPr>
              <w:highlight w:val="lightGray"/>
            </w:rPr>
            <w:fldChar w:fldCharType="end"/>
          </w:r>
        </w:sdtContent>
      </w:sdt>
      <w:r w:rsidRPr="00D0459D">
        <w:rPr>
          <w:highlight w:val="lightGray"/>
        </w:rPr>
        <w:t>]</w:t>
      </w:r>
    </w:p>
    <w:p w14:paraId="6EA0D6C0" w14:textId="77777777" w:rsidR="0045712C" w:rsidRPr="00D0459D" w:rsidRDefault="0045712C" w:rsidP="0016041E">
      <w:pPr>
        <w:jc w:val="both"/>
        <w:rPr>
          <w:szCs w:val="22"/>
          <w:highlight w:val="lightGray"/>
          <w:lang w:val="en-US"/>
        </w:rPr>
      </w:pPr>
    </w:p>
    <w:p w14:paraId="0EAB5EA3" w14:textId="6D4B682F" w:rsidR="007007E1" w:rsidRPr="00D0459D" w:rsidRDefault="007007E1" w:rsidP="0016041E">
      <w:pPr>
        <w:jc w:val="both"/>
        <w:rPr>
          <w:szCs w:val="22"/>
          <w:highlight w:val="lightGray"/>
          <w:lang w:val="en-US"/>
        </w:rPr>
      </w:pPr>
      <w:r w:rsidRPr="00D0459D">
        <w:rPr>
          <w:szCs w:val="22"/>
          <w:highlight w:val="lightGray"/>
          <w:lang w:val="en-US"/>
        </w:rPr>
        <w:t xml:space="preserve">P-matrix based modulation of EHT-LTFs </w:t>
      </w:r>
      <w:r w:rsidR="009F7107" w:rsidRPr="00D0459D">
        <w:rPr>
          <w:szCs w:val="22"/>
          <w:highlight w:val="lightGray"/>
          <w:lang w:val="en-US"/>
        </w:rPr>
        <w:t xml:space="preserve">is adopted </w:t>
      </w:r>
      <w:r w:rsidRPr="00D0459D">
        <w:rPr>
          <w:szCs w:val="22"/>
          <w:highlight w:val="lightGray"/>
          <w:lang w:val="en-US"/>
        </w:rPr>
        <w:t>for all spatial multiplexing modes (both UL and DL) defined in EHT</w:t>
      </w:r>
      <w:r w:rsidR="009F7107" w:rsidRPr="00D0459D">
        <w:rPr>
          <w:szCs w:val="22"/>
          <w:highlight w:val="lightGray"/>
          <w:lang w:val="en-US"/>
        </w:rPr>
        <w:t>.</w:t>
      </w:r>
    </w:p>
    <w:p w14:paraId="5F5A4903" w14:textId="5E6BDFB5" w:rsidR="007007E1" w:rsidRPr="00D0459D" w:rsidRDefault="007007E1" w:rsidP="00486858">
      <w:pPr>
        <w:pStyle w:val="ListParagraph"/>
        <w:numPr>
          <w:ilvl w:val="0"/>
          <w:numId w:val="29"/>
        </w:numPr>
        <w:jc w:val="both"/>
        <w:rPr>
          <w:szCs w:val="22"/>
          <w:highlight w:val="lightGray"/>
          <w:lang w:val="en-US"/>
        </w:rPr>
      </w:pPr>
      <w:r w:rsidRPr="00D0459D">
        <w:rPr>
          <w:szCs w:val="22"/>
          <w:highlight w:val="lightGray"/>
          <w:lang w:val="en-US"/>
        </w:rPr>
        <w:t>All spatial streams are active during EHT-LTFs on every non-zero LTF tone</w:t>
      </w:r>
      <w:r w:rsidR="00D75904" w:rsidRPr="00D0459D">
        <w:rPr>
          <w:szCs w:val="22"/>
          <w:highlight w:val="lightGray"/>
          <w:lang w:val="en-US"/>
        </w:rPr>
        <w:t>.</w:t>
      </w:r>
    </w:p>
    <w:p w14:paraId="25AFE1F7" w14:textId="3CCBABEB" w:rsidR="007007E1" w:rsidRPr="00D0459D" w:rsidRDefault="007007E1" w:rsidP="00486858">
      <w:pPr>
        <w:pStyle w:val="ListParagraph"/>
        <w:numPr>
          <w:ilvl w:val="0"/>
          <w:numId w:val="29"/>
        </w:numPr>
        <w:jc w:val="both"/>
        <w:rPr>
          <w:szCs w:val="22"/>
          <w:highlight w:val="lightGray"/>
          <w:lang w:val="en-US"/>
        </w:rPr>
      </w:pPr>
      <w:r w:rsidRPr="00D0459D">
        <w:rPr>
          <w:szCs w:val="22"/>
          <w:highlight w:val="lightGray"/>
          <w:lang w:val="en-US"/>
        </w:rPr>
        <w:t>Applicable to multi-AP transmission modes as well</w:t>
      </w:r>
      <w:r w:rsidR="00D75904" w:rsidRPr="00D0459D">
        <w:rPr>
          <w:szCs w:val="22"/>
          <w:highlight w:val="lightGray"/>
          <w:lang w:val="en-US"/>
        </w:rPr>
        <w:t>.</w:t>
      </w:r>
    </w:p>
    <w:p w14:paraId="3A09ECED" w14:textId="640504A9" w:rsidR="00A02168" w:rsidRDefault="00A02168" w:rsidP="007007E1">
      <w:pPr>
        <w:jc w:val="both"/>
      </w:pPr>
      <w:r w:rsidRPr="00D0459D">
        <w:rPr>
          <w:highlight w:val="lightGray"/>
        </w:rPr>
        <w:t xml:space="preserve">[Motion 111, #SP0611-20, </w:t>
      </w:r>
      <w:sdt>
        <w:sdtPr>
          <w:rPr>
            <w:highlight w:val="lightGray"/>
          </w:rPr>
          <w:id w:val="592827502"/>
          <w:citation/>
        </w:sdtPr>
        <w:sdtEndPr/>
        <w:sdtContent>
          <w:r w:rsidR="00247013" w:rsidRPr="00D0459D">
            <w:rPr>
              <w:highlight w:val="lightGray"/>
            </w:rPr>
            <w:fldChar w:fldCharType="begin"/>
          </w:r>
          <w:r w:rsidR="00247013" w:rsidRPr="00D0459D">
            <w:rPr>
              <w:highlight w:val="lightGray"/>
              <w:lang w:val="en-US"/>
            </w:rPr>
            <w:instrText xml:space="preserve"> CITATION 19_1755r4 \l 1033 </w:instrText>
          </w:r>
          <w:r w:rsidR="00247013" w:rsidRPr="00D0459D">
            <w:rPr>
              <w:highlight w:val="lightGray"/>
            </w:rPr>
            <w:fldChar w:fldCharType="separate"/>
          </w:r>
          <w:r w:rsidR="00860E27" w:rsidRPr="00860E27">
            <w:rPr>
              <w:noProof/>
              <w:highlight w:val="lightGray"/>
              <w:lang w:val="en-US"/>
            </w:rPr>
            <w:t>[9]</w:t>
          </w:r>
          <w:r w:rsidR="00247013" w:rsidRPr="00D0459D">
            <w:rPr>
              <w:highlight w:val="lightGray"/>
            </w:rPr>
            <w:fldChar w:fldCharType="end"/>
          </w:r>
        </w:sdtContent>
      </w:sdt>
      <w:r w:rsidR="00247013" w:rsidRPr="00D0459D">
        <w:rPr>
          <w:highlight w:val="lightGray"/>
        </w:rPr>
        <w:t xml:space="preserve"> and </w:t>
      </w:r>
      <w:sdt>
        <w:sdtPr>
          <w:rPr>
            <w:highlight w:val="lightGray"/>
          </w:rPr>
          <w:id w:val="-1415692212"/>
          <w:citation/>
        </w:sdtPr>
        <w:sdtEndPr/>
        <w:sdtContent>
          <w:r w:rsidR="001A0588" w:rsidRPr="00D0459D">
            <w:rPr>
              <w:highlight w:val="lightGray"/>
            </w:rPr>
            <w:fldChar w:fldCharType="begin"/>
          </w:r>
          <w:r w:rsidR="001A0588" w:rsidRPr="00D0459D">
            <w:rPr>
              <w:highlight w:val="lightGray"/>
              <w:lang w:val="en-US"/>
            </w:rPr>
            <w:instrText xml:space="preserve"> CITATION 20_0382r0 \l 1033 </w:instrText>
          </w:r>
          <w:r w:rsidR="001A0588" w:rsidRPr="00D0459D">
            <w:rPr>
              <w:highlight w:val="lightGray"/>
            </w:rPr>
            <w:fldChar w:fldCharType="separate"/>
          </w:r>
          <w:r w:rsidR="00860E27" w:rsidRPr="00860E27">
            <w:rPr>
              <w:noProof/>
              <w:highlight w:val="lightGray"/>
              <w:lang w:val="en-US"/>
            </w:rPr>
            <w:t>[67]</w:t>
          </w:r>
          <w:r w:rsidR="001A0588" w:rsidRPr="00D0459D">
            <w:rPr>
              <w:highlight w:val="lightGray"/>
            </w:rPr>
            <w:fldChar w:fldCharType="end"/>
          </w:r>
        </w:sdtContent>
      </w:sdt>
      <w:r w:rsidR="001A0588" w:rsidRPr="00D0459D">
        <w:rPr>
          <w:highlight w:val="lightGray"/>
        </w:rPr>
        <w:t>]</w:t>
      </w:r>
    </w:p>
    <w:p w14:paraId="3FCDD908" w14:textId="77777777" w:rsidR="008D6E9D" w:rsidRDefault="008D6E9D" w:rsidP="007007E1">
      <w:pPr>
        <w:jc w:val="both"/>
      </w:pPr>
    </w:p>
    <w:p w14:paraId="56A809EC" w14:textId="649476FA" w:rsidR="008D6E9D" w:rsidRPr="008D6E9D" w:rsidRDefault="008D6E9D" w:rsidP="008D6E9D">
      <w:pPr>
        <w:jc w:val="both"/>
        <w:rPr>
          <w:highlight w:val="yellow"/>
        </w:rPr>
      </w:pPr>
      <w:r w:rsidRPr="008D6E9D">
        <w:rPr>
          <w:b/>
          <w:szCs w:val="22"/>
          <w:highlight w:val="yellow"/>
        </w:rPr>
        <w:t>Straw poll #146</w:t>
      </w:r>
    </w:p>
    <w:p w14:paraId="50DF75D6" w14:textId="77777777" w:rsidR="008D6E9D" w:rsidRPr="008D6E9D" w:rsidRDefault="008D6E9D" w:rsidP="008D6E9D">
      <w:pPr>
        <w:jc w:val="both"/>
        <w:rPr>
          <w:highlight w:val="yellow"/>
        </w:rPr>
      </w:pPr>
      <w:r w:rsidRPr="008D6E9D">
        <w:rPr>
          <w:highlight w:val="yellow"/>
        </w:rPr>
        <w:t>Do you agree to add the below text in 11be SFD?</w:t>
      </w:r>
    </w:p>
    <w:p w14:paraId="27B86098" w14:textId="77777777" w:rsidR="008D6E9D" w:rsidRPr="008D6E9D" w:rsidRDefault="008D6E9D" w:rsidP="008D6E9D">
      <w:pPr>
        <w:pStyle w:val="ListParagraph"/>
        <w:numPr>
          <w:ilvl w:val="0"/>
          <w:numId w:val="136"/>
        </w:numPr>
        <w:jc w:val="both"/>
        <w:rPr>
          <w:highlight w:val="yellow"/>
        </w:rPr>
      </w:pPr>
      <w:r w:rsidRPr="008D6E9D">
        <w:rPr>
          <w:highlight w:val="yellow"/>
        </w:rPr>
        <w:t>In a 320MHz transmission using 1x EHT-LTF, the 1x EHT-LTF sequence is given as below.</w:t>
      </w:r>
    </w:p>
    <w:p w14:paraId="675E767E" w14:textId="77777777" w:rsidR="008D6E9D" w:rsidRPr="008D6E9D" w:rsidRDefault="008D6E9D" w:rsidP="008D6E9D">
      <w:pPr>
        <w:ind w:left="720"/>
        <w:jc w:val="both"/>
        <w:rPr>
          <w:highlight w:val="yellow"/>
        </w:rPr>
      </w:pPr>
      <w:r w:rsidRPr="008D6E9D">
        <w:rPr>
          <w:i/>
          <w:highlight w:val="yellow"/>
        </w:rPr>
        <w:t>EHTLTF</w:t>
      </w:r>
      <w:r w:rsidRPr="008D6E9D">
        <w:rPr>
          <w:highlight w:val="yellow"/>
          <w:vertAlign w:val="subscript"/>
        </w:rPr>
        <w:t>-2036,2036</w:t>
      </w:r>
      <w:r w:rsidRPr="008D6E9D">
        <w:rPr>
          <w:highlight w:val="yellow"/>
        </w:rPr>
        <w:t>= {</w:t>
      </w:r>
      <w:r w:rsidRPr="008D6E9D">
        <w:rPr>
          <w:i/>
          <w:highlight w:val="yellow"/>
        </w:rPr>
        <w:t>LTF</w:t>
      </w:r>
      <w:r w:rsidRPr="008D6E9D">
        <w:rPr>
          <w:highlight w:val="yellow"/>
          <w:vertAlign w:val="subscript"/>
        </w:rPr>
        <w:t>80MHz_1st_1x</w:t>
      </w:r>
      <w:r w:rsidRPr="008D6E9D">
        <w:rPr>
          <w:highlight w:val="yellow"/>
        </w:rPr>
        <w:t xml:space="preserve">, 0, 0, 0, 0, 0, 0, 0, 0, 0, 0, 0, 0, 0, 0, 0, 0, 0, 0, 0, 0, 0, 0, 0, </w:t>
      </w:r>
      <w:r w:rsidRPr="008D6E9D">
        <w:rPr>
          <w:i/>
          <w:highlight w:val="yellow"/>
        </w:rPr>
        <w:t>LTF</w:t>
      </w:r>
      <w:r w:rsidRPr="008D6E9D">
        <w:rPr>
          <w:highlight w:val="yellow"/>
          <w:vertAlign w:val="subscript"/>
        </w:rPr>
        <w:t>80MHz_2nd_1x</w:t>
      </w:r>
      <w:r w:rsidRPr="008D6E9D">
        <w:rPr>
          <w:highlight w:val="yellow"/>
        </w:rPr>
        <w:t xml:space="preserve">, 0, 0, 0, 0, 0, 0, 0, 0, 0, 0, 0, 0, 0, 0, 0, 0, 0, 0, 0, 0, 0, 0, 0, </w:t>
      </w:r>
      <w:r w:rsidRPr="008D6E9D">
        <w:rPr>
          <w:i/>
          <w:highlight w:val="yellow"/>
        </w:rPr>
        <w:t>LTF</w:t>
      </w:r>
      <w:r w:rsidRPr="008D6E9D">
        <w:rPr>
          <w:highlight w:val="yellow"/>
          <w:vertAlign w:val="subscript"/>
        </w:rPr>
        <w:t>80MHz_3rd_1x</w:t>
      </w:r>
      <w:r w:rsidRPr="008D6E9D">
        <w:rPr>
          <w:highlight w:val="yellow"/>
        </w:rPr>
        <w:t xml:space="preserve">, 0, 0, 0, 0, 0, 0, 0, 0, 0, 0, 0, 0, 0, 0, 0, 0, 0, 0, 0, 0, 0, 0, 0, </w:t>
      </w:r>
      <w:r w:rsidRPr="008D6E9D">
        <w:rPr>
          <w:i/>
          <w:highlight w:val="yellow"/>
        </w:rPr>
        <w:t>LTF</w:t>
      </w:r>
      <w:r w:rsidRPr="008D6E9D">
        <w:rPr>
          <w:highlight w:val="yellow"/>
          <w:vertAlign w:val="subscript"/>
        </w:rPr>
        <w:t>80MHz_4th_1x</w:t>
      </w:r>
      <w:r w:rsidRPr="008D6E9D">
        <w:rPr>
          <w:highlight w:val="yellow"/>
        </w:rPr>
        <w:t>}</w:t>
      </w:r>
    </w:p>
    <w:p w14:paraId="2DF4A05C" w14:textId="77777777" w:rsidR="008D6E9D" w:rsidRPr="008D6E9D" w:rsidRDefault="008D6E9D" w:rsidP="008D6E9D">
      <w:pPr>
        <w:ind w:left="720"/>
        <w:jc w:val="both"/>
        <w:rPr>
          <w:highlight w:val="yellow"/>
        </w:rPr>
      </w:pPr>
      <w:r w:rsidRPr="008D6E9D">
        <w:rPr>
          <w:i/>
          <w:highlight w:val="yellow"/>
        </w:rPr>
        <w:t>LTF</w:t>
      </w:r>
      <w:r w:rsidRPr="008D6E9D">
        <w:rPr>
          <w:highlight w:val="yellow"/>
          <w:vertAlign w:val="subscript"/>
        </w:rPr>
        <w:t>80MHz_1st_1x</w:t>
      </w:r>
      <w:r w:rsidRPr="008D6E9D">
        <w:rPr>
          <w:highlight w:val="yellow"/>
        </w:rPr>
        <w:t xml:space="preserve"> = { </w:t>
      </w:r>
      <w:r w:rsidRPr="008D6E9D">
        <w:rPr>
          <w:i/>
          <w:highlight w:val="yellow"/>
        </w:rPr>
        <w:t>LTF</w:t>
      </w:r>
      <w:r w:rsidRPr="008D6E9D">
        <w:rPr>
          <w:highlight w:val="yellow"/>
          <w:vertAlign w:val="subscript"/>
        </w:rPr>
        <w:t>80MHz_left_1x</w:t>
      </w:r>
      <w:r w:rsidRPr="008D6E9D">
        <w:rPr>
          <w:highlight w:val="yellow"/>
        </w:rPr>
        <w:t xml:space="preserve">, 0, </w:t>
      </w:r>
      <w:r w:rsidRPr="008D6E9D">
        <w:rPr>
          <w:i/>
          <w:highlight w:val="yellow"/>
        </w:rPr>
        <w:t>LTF</w:t>
      </w:r>
      <w:r w:rsidRPr="008D6E9D">
        <w:rPr>
          <w:highlight w:val="yellow"/>
          <w:vertAlign w:val="subscript"/>
        </w:rPr>
        <w:t>80MHz_right_1x</w:t>
      </w:r>
      <w:r w:rsidRPr="008D6E9D">
        <w:rPr>
          <w:highlight w:val="yellow"/>
        </w:rPr>
        <w:t>}</w:t>
      </w:r>
    </w:p>
    <w:p w14:paraId="1CB8A212" w14:textId="77777777" w:rsidR="008D6E9D" w:rsidRPr="008D6E9D" w:rsidRDefault="008D6E9D" w:rsidP="008D6E9D">
      <w:pPr>
        <w:ind w:left="720"/>
        <w:jc w:val="both"/>
        <w:rPr>
          <w:highlight w:val="yellow"/>
        </w:rPr>
      </w:pPr>
      <w:r w:rsidRPr="008D6E9D">
        <w:rPr>
          <w:i/>
          <w:highlight w:val="yellow"/>
        </w:rPr>
        <w:t>LTF</w:t>
      </w:r>
      <w:r w:rsidRPr="008D6E9D">
        <w:rPr>
          <w:highlight w:val="yellow"/>
          <w:vertAlign w:val="subscript"/>
        </w:rPr>
        <w:t>80MHz_2nd_1x</w:t>
      </w:r>
      <w:r w:rsidRPr="008D6E9D">
        <w:rPr>
          <w:highlight w:val="yellow"/>
        </w:rPr>
        <w:t xml:space="preserve"> = { </w:t>
      </w:r>
      <w:r w:rsidRPr="008D6E9D">
        <w:rPr>
          <w:i/>
          <w:highlight w:val="yellow"/>
        </w:rPr>
        <w:t>LTF</w:t>
      </w:r>
      <w:r w:rsidRPr="008D6E9D">
        <w:rPr>
          <w:highlight w:val="yellow"/>
          <w:vertAlign w:val="subscript"/>
        </w:rPr>
        <w:t>80MHz_left_1x</w:t>
      </w:r>
      <w:r w:rsidRPr="008D6E9D">
        <w:rPr>
          <w:highlight w:val="yellow"/>
        </w:rPr>
        <w:t xml:space="preserve">, 0, </w:t>
      </w:r>
      <w:r w:rsidRPr="008D6E9D">
        <w:rPr>
          <w:i/>
          <w:highlight w:val="yellow"/>
        </w:rPr>
        <w:t>LTF</w:t>
      </w:r>
      <w:r w:rsidRPr="008D6E9D">
        <w:rPr>
          <w:highlight w:val="yellow"/>
          <w:vertAlign w:val="subscript"/>
        </w:rPr>
        <w:t>80MHz_right_1x</w:t>
      </w:r>
      <w:r w:rsidRPr="008D6E9D">
        <w:rPr>
          <w:highlight w:val="yellow"/>
        </w:rPr>
        <w:t>}</w:t>
      </w:r>
    </w:p>
    <w:p w14:paraId="722E4C4D" w14:textId="77777777" w:rsidR="008D6E9D" w:rsidRPr="008D6E9D" w:rsidRDefault="008D6E9D" w:rsidP="008D6E9D">
      <w:pPr>
        <w:ind w:left="720"/>
        <w:jc w:val="both"/>
        <w:rPr>
          <w:highlight w:val="yellow"/>
        </w:rPr>
      </w:pPr>
      <w:r w:rsidRPr="008D6E9D">
        <w:rPr>
          <w:i/>
          <w:highlight w:val="yellow"/>
        </w:rPr>
        <w:t>LTF</w:t>
      </w:r>
      <w:r w:rsidRPr="008D6E9D">
        <w:rPr>
          <w:highlight w:val="yellow"/>
          <w:vertAlign w:val="subscript"/>
        </w:rPr>
        <w:t>80MHz_3rd_1x</w:t>
      </w:r>
      <w:r w:rsidRPr="008D6E9D">
        <w:rPr>
          <w:highlight w:val="yellow"/>
        </w:rPr>
        <w:t xml:space="preserve"> = { -</w:t>
      </w:r>
      <w:r w:rsidRPr="008D6E9D">
        <w:rPr>
          <w:i/>
          <w:highlight w:val="yellow"/>
        </w:rPr>
        <w:t>LTF</w:t>
      </w:r>
      <w:r w:rsidRPr="008D6E9D">
        <w:rPr>
          <w:highlight w:val="yellow"/>
          <w:vertAlign w:val="subscript"/>
        </w:rPr>
        <w:t>80MHz_left_1x</w:t>
      </w:r>
      <w:r w:rsidRPr="008D6E9D">
        <w:rPr>
          <w:highlight w:val="yellow"/>
        </w:rPr>
        <w:t>, 0, -</w:t>
      </w:r>
      <w:r w:rsidRPr="008D6E9D">
        <w:rPr>
          <w:i/>
          <w:highlight w:val="yellow"/>
        </w:rPr>
        <w:t>LTF</w:t>
      </w:r>
      <w:r w:rsidRPr="008D6E9D">
        <w:rPr>
          <w:highlight w:val="yellow"/>
          <w:vertAlign w:val="subscript"/>
        </w:rPr>
        <w:t>80MHz_right_1x</w:t>
      </w:r>
      <w:r w:rsidRPr="008D6E9D">
        <w:rPr>
          <w:highlight w:val="yellow"/>
        </w:rPr>
        <w:t>}</w:t>
      </w:r>
    </w:p>
    <w:p w14:paraId="753215EA" w14:textId="77777777" w:rsidR="008D6E9D" w:rsidRPr="008D6E9D" w:rsidRDefault="008D6E9D" w:rsidP="008D6E9D">
      <w:pPr>
        <w:ind w:left="720"/>
        <w:jc w:val="both"/>
        <w:rPr>
          <w:highlight w:val="yellow"/>
        </w:rPr>
      </w:pPr>
      <w:r w:rsidRPr="008D6E9D">
        <w:rPr>
          <w:i/>
          <w:highlight w:val="yellow"/>
        </w:rPr>
        <w:t>LTF</w:t>
      </w:r>
      <w:r w:rsidRPr="008D6E9D">
        <w:rPr>
          <w:highlight w:val="yellow"/>
          <w:vertAlign w:val="subscript"/>
        </w:rPr>
        <w:t>80MHz_4th_1x</w:t>
      </w:r>
      <w:r w:rsidRPr="008D6E9D">
        <w:rPr>
          <w:highlight w:val="yellow"/>
        </w:rPr>
        <w:t xml:space="preserve"> = { -</w:t>
      </w:r>
      <w:r w:rsidRPr="008D6E9D">
        <w:rPr>
          <w:i/>
          <w:highlight w:val="yellow"/>
        </w:rPr>
        <w:t>LTF</w:t>
      </w:r>
      <w:r w:rsidRPr="008D6E9D">
        <w:rPr>
          <w:highlight w:val="yellow"/>
          <w:vertAlign w:val="subscript"/>
        </w:rPr>
        <w:t>80MHz_left_1x</w:t>
      </w:r>
      <w:r w:rsidRPr="008D6E9D">
        <w:rPr>
          <w:highlight w:val="yellow"/>
        </w:rPr>
        <w:t>, 0, -</w:t>
      </w:r>
      <w:r w:rsidRPr="008D6E9D">
        <w:rPr>
          <w:i/>
          <w:highlight w:val="yellow"/>
        </w:rPr>
        <w:t>LTF</w:t>
      </w:r>
      <w:r w:rsidRPr="008D6E9D">
        <w:rPr>
          <w:highlight w:val="yellow"/>
          <w:vertAlign w:val="subscript"/>
        </w:rPr>
        <w:t>80MHz_right_1x</w:t>
      </w:r>
      <w:r w:rsidRPr="008D6E9D">
        <w:rPr>
          <w:highlight w:val="yellow"/>
        </w:rPr>
        <w:t>}</w:t>
      </w:r>
    </w:p>
    <w:p w14:paraId="434CBCC0" w14:textId="703629C9" w:rsidR="008D6E9D" w:rsidRPr="008D6E9D" w:rsidRDefault="008D6E9D" w:rsidP="008D6E9D">
      <w:pPr>
        <w:ind w:left="720"/>
        <w:jc w:val="both"/>
        <w:rPr>
          <w:highlight w:val="yellow"/>
        </w:rPr>
      </w:pPr>
      <w:r w:rsidRPr="008D6E9D">
        <w:rPr>
          <w:i/>
          <w:highlight w:val="yellow"/>
        </w:rPr>
        <w:t>LTF</w:t>
      </w:r>
      <w:r w:rsidRPr="008D6E9D">
        <w:rPr>
          <w:highlight w:val="yellow"/>
          <w:vertAlign w:val="subscript"/>
        </w:rPr>
        <w:t>80MHz_left_1x</w:t>
      </w:r>
      <w:r w:rsidRPr="008D6E9D">
        <w:rPr>
          <w:highlight w:val="yellow"/>
        </w:rPr>
        <w:t xml:space="preserve"> and </w:t>
      </w:r>
      <w:r w:rsidRPr="008D6E9D">
        <w:rPr>
          <w:i/>
          <w:highlight w:val="yellow"/>
        </w:rPr>
        <w:t>LTF</w:t>
      </w:r>
      <w:r w:rsidRPr="008D6E9D">
        <w:rPr>
          <w:highlight w:val="yellow"/>
          <w:vertAlign w:val="subscript"/>
        </w:rPr>
        <w:t>80MHz_right_1x</w:t>
      </w:r>
      <w:r w:rsidRPr="008D6E9D">
        <w:rPr>
          <w:highlight w:val="yellow"/>
        </w:rPr>
        <w:t xml:space="preserve"> are used as it is in 11ax.  </w:t>
      </w:r>
      <w:r w:rsidRPr="008D6E9D">
        <w:rPr>
          <w:b/>
          <w:i/>
          <w:szCs w:val="22"/>
          <w:highlight w:val="yellow"/>
        </w:rPr>
        <w:t>[#SP146]</w:t>
      </w:r>
    </w:p>
    <w:p w14:paraId="71F1DA21" w14:textId="2962A970" w:rsidR="008D6E9D" w:rsidRPr="008D6E9D" w:rsidRDefault="008D6E9D" w:rsidP="008D6E9D">
      <w:pPr>
        <w:jc w:val="both"/>
      </w:pPr>
      <w:r w:rsidRPr="008D6E9D">
        <w:rPr>
          <w:szCs w:val="22"/>
          <w:highlight w:val="yellow"/>
        </w:rPr>
        <w:t>[</w:t>
      </w:r>
      <w:r w:rsidRPr="008D6E9D">
        <w:rPr>
          <w:highlight w:val="yellow"/>
        </w:rPr>
        <w:t xml:space="preserve">20/0962r3 (1x EHT LTF sequence, Jinyoung Chun, LGE), SP#1, </w:t>
      </w:r>
      <w:r w:rsidRPr="008D6E9D">
        <w:rPr>
          <w:szCs w:val="22"/>
          <w:highlight w:val="yellow"/>
        </w:rPr>
        <w:t>Y/N/A: 34/0/14]</w:t>
      </w:r>
    </w:p>
    <w:p w14:paraId="304B9B58" w14:textId="3CCE5A32" w:rsidR="00AD1DC9" w:rsidRPr="00B41477" w:rsidRDefault="00AD1DC9" w:rsidP="00AD1DC9">
      <w:pPr>
        <w:pStyle w:val="Heading3"/>
      </w:pPr>
      <w:bookmarkStart w:id="409" w:name="_Toc47082042"/>
      <w:r w:rsidRPr="00B41477">
        <w:t>Preamble puncture</w:t>
      </w:r>
      <w:bookmarkEnd w:id="409"/>
    </w:p>
    <w:p w14:paraId="5F9350A4" w14:textId="77777777" w:rsidR="00BD6A85" w:rsidRPr="00D0459D" w:rsidRDefault="00BD6A85" w:rsidP="0016041E">
      <w:pPr>
        <w:jc w:val="both"/>
        <w:rPr>
          <w:highlight w:val="lightGray"/>
          <w:lang w:val="en-US"/>
        </w:rPr>
      </w:pPr>
      <w:r w:rsidRPr="00D0459D">
        <w:rPr>
          <w:highlight w:val="lightGray"/>
          <w:lang w:val="en-US"/>
        </w:rPr>
        <w:t>CCA minimum BW resolution is 20 MHz.</w:t>
      </w:r>
    </w:p>
    <w:p w14:paraId="31897CF8" w14:textId="77777777" w:rsidR="00BD6A85" w:rsidRPr="00D0459D" w:rsidRDefault="00BD6A85" w:rsidP="0016041E">
      <w:pPr>
        <w:jc w:val="both"/>
        <w:rPr>
          <w:highlight w:val="lightGray"/>
          <w:lang w:val="en-US"/>
        </w:rPr>
      </w:pPr>
      <w:r w:rsidRPr="00D0459D">
        <w:rPr>
          <w:highlight w:val="lightGray"/>
          <w:lang w:val="en-US"/>
        </w:rPr>
        <w:t>Preamble puncturing resolution is 20 MHz.</w:t>
      </w:r>
    </w:p>
    <w:p w14:paraId="028C0453" w14:textId="77777777" w:rsidR="00BD6A85" w:rsidRPr="00D0459D" w:rsidRDefault="00BD6A85" w:rsidP="0016041E">
      <w:pPr>
        <w:jc w:val="both"/>
        <w:rPr>
          <w:highlight w:val="lightGray"/>
          <w:lang w:val="en-US"/>
        </w:rPr>
      </w:pPr>
      <w:r w:rsidRPr="00D0459D">
        <w:rPr>
          <w:highlight w:val="lightGray"/>
          <w:lang w:val="en-US"/>
        </w:rPr>
        <w:t xml:space="preserve">[Motion 90, </w:t>
      </w:r>
      <w:sdt>
        <w:sdtPr>
          <w:rPr>
            <w:highlight w:val="lightGray"/>
            <w:lang w:val="en-US"/>
          </w:rPr>
          <w:id w:val="1293786627"/>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860E27" w:rsidRPr="00860E27">
            <w:rPr>
              <w:noProof/>
              <w:highlight w:val="lightGray"/>
              <w:lang w:val="en-US"/>
            </w:rPr>
            <w:t>[17]</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844358616"/>
          <w:citation/>
        </w:sdtPr>
        <w:sdtEndPr/>
        <w:sdtContent>
          <w:r w:rsidRPr="00D0459D">
            <w:rPr>
              <w:highlight w:val="lightGray"/>
              <w:lang w:val="en-US"/>
            </w:rPr>
            <w:fldChar w:fldCharType="begin"/>
          </w:r>
          <w:r w:rsidRPr="00D0459D">
            <w:rPr>
              <w:highlight w:val="lightGray"/>
              <w:lang w:val="en-US"/>
            </w:rPr>
            <w:instrText xml:space="preserve"> CITATION 19_1869r2 \l 1033 </w:instrText>
          </w:r>
          <w:r w:rsidRPr="00D0459D">
            <w:rPr>
              <w:highlight w:val="lightGray"/>
              <w:lang w:val="en-US"/>
            </w:rPr>
            <w:fldChar w:fldCharType="separate"/>
          </w:r>
          <w:r w:rsidR="00860E27" w:rsidRPr="00860E27">
            <w:rPr>
              <w:noProof/>
              <w:highlight w:val="lightGray"/>
              <w:lang w:val="en-US"/>
            </w:rPr>
            <w:t>[19]</w:t>
          </w:r>
          <w:r w:rsidRPr="00D0459D">
            <w:rPr>
              <w:highlight w:val="lightGray"/>
              <w:lang w:val="en-US"/>
            </w:rPr>
            <w:fldChar w:fldCharType="end"/>
          </w:r>
        </w:sdtContent>
      </w:sdt>
      <w:r w:rsidRPr="00D0459D">
        <w:rPr>
          <w:highlight w:val="lightGray"/>
          <w:lang w:val="en-US"/>
        </w:rPr>
        <w:t>]</w:t>
      </w:r>
    </w:p>
    <w:p w14:paraId="508E898A" w14:textId="77777777" w:rsidR="00BD6A85" w:rsidRPr="00D0459D" w:rsidRDefault="00BD6A85" w:rsidP="0016041E">
      <w:pPr>
        <w:jc w:val="both"/>
        <w:rPr>
          <w:highlight w:val="lightGray"/>
          <w:lang w:val="en-US"/>
        </w:rPr>
      </w:pPr>
    </w:p>
    <w:p w14:paraId="073F657B" w14:textId="77777777" w:rsidR="00AD1DC9" w:rsidRPr="00D0459D" w:rsidRDefault="00E414D5" w:rsidP="0016041E">
      <w:pPr>
        <w:jc w:val="both"/>
        <w:rPr>
          <w:highlight w:val="lightGray"/>
          <w:lang w:val="en-US"/>
        </w:rPr>
      </w:pPr>
      <w:r w:rsidRPr="00D0459D">
        <w:rPr>
          <w:highlight w:val="lightGray"/>
          <w:lang w:val="en-US"/>
        </w:rPr>
        <w:t>The 802.11be amendment shall support a preamble puncture mechanism for an EHT PPDU transmitted to multiple STAs.</w:t>
      </w:r>
    </w:p>
    <w:p w14:paraId="2624CAD8" w14:textId="77777777" w:rsidR="002E03CC" w:rsidRPr="00D0459D" w:rsidRDefault="002E03CC" w:rsidP="0016041E">
      <w:pPr>
        <w:jc w:val="both"/>
        <w:rPr>
          <w:highlight w:val="lightGray"/>
          <w:lang w:val="en-US"/>
        </w:rPr>
      </w:pPr>
      <w:r w:rsidRPr="00D0459D">
        <w:rPr>
          <w:highlight w:val="lightGray"/>
          <w:lang w:val="en-US"/>
        </w:rPr>
        <w:t xml:space="preserve">[Motion </w:t>
      </w:r>
      <w:r w:rsidR="00693850" w:rsidRPr="00D0459D">
        <w:rPr>
          <w:highlight w:val="lightGray"/>
          <w:lang w:val="en-US"/>
        </w:rPr>
        <w:t>30</w:t>
      </w:r>
      <w:r w:rsidR="0025225C" w:rsidRPr="00D0459D">
        <w:rPr>
          <w:highlight w:val="lightGray"/>
          <w:lang w:val="en-US"/>
        </w:rPr>
        <w:t xml:space="preserve">, </w:t>
      </w:r>
      <w:sdt>
        <w:sdtPr>
          <w:rPr>
            <w:highlight w:val="lightGray"/>
            <w:lang w:val="en-US"/>
          </w:rPr>
          <w:id w:val="-487316796"/>
          <w:citation/>
        </w:sdtPr>
        <w:sdtEndPr/>
        <w:sdtContent>
          <w:r w:rsidR="0025225C" w:rsidRPr="00D0459D">
            <w:rPr>
              <w:highlight w:val="lightGray"/>
              <w:lang w:val="en-US"/>
            </w:rPr>
            <w:fldChar w:fldCharType="begin"/>
          </w:r>
          <w:r w:rsidR="0025225C" w:rsidRPr="00D0459D">
            <w:rPr>
              <w:highlight w:val="lightGray"/>
              <w:lang w:val="en-US"/>
            </w:rPr>
            <w:instrText xml:space="preserve"> CITATION 19_1755r1 \l 1033 </w:instrText>
          </w:r>
          <w:r w:rsidR="0025225C" w:rsidRPr="00D0459D">
            <w:rPr>
              <w:highlight w:val="lightGray"/>
              <w:lang w:val="en-US"/>
            </w:rPr>
            <w:fldChar w:fldCharType="separate"/>
          </w:r>
          <w:r w:rsidR="00860E27" w:rsidRPr="00860E27">
            <w:rPr>
              <w:noProof/>
              <w:highlight w:val="lightGray"/>
              <w:lang w:val="en-US"/>
            </w:rPr>
            <w:t>[3]</w:t>
          </w:r>
          <w:r w:rsidR="0025225C" w:rsidRPr="00D0459D">
            <w:rPr>
              <w:highlight w:val="lightGray"/>
              <w:lang w:val="en-US"/>
            </w:rPr>
            <w:fldChar w:fldCharType="end"/>
          </w:r>
        </w:sdtContent>
      </w:sdt>
      <w:r w:rsidR="0025225C" w:rsidRPr="00D0459D">
        <w:rPr>
          <w:highlight w:val="lightGray"/>
          <w:lang w:val="en-US"/>
        </w:rPr>
        <w:t xml:space="preserve"> and</w:t>
      </w:r>
      <w:r w:rsidR="000D66CB" w:rsidRPr="00D0459D">
        <w:rPr>
          <w:highlight w:val="lightGray"/>
          <w:lang w:val="en-US"/>
        </w:rPr>
        <w:t xml:space="preserve"> </w:t>
      </w:r>
      <w:sdt>
        <w:sdtPr>
          <w:rPr>
            <w:highlight w:val="lightGray"/>
            <w:lang w:val="en-US"/>
          </w:rPr>
          <w:id w:val="127678414"/>
          <w:citation/>
        </w:sdtPr>
        <w:sdtEndPr/>
        <w:sdtContent>
          <w:r w:rsidR="000D66CB" w:rsidRPr="00D0459D">
            <w:rPr>
              <w:highlight w:val="lightGray"/>
              <w:lang w:val="en-US"/>
            </w:rPr>
            <w:fldChar w:fldCharType="begin"/>
          </w:r>
          <w:r w:rsidR="000D66CB" w:rsidRPr="00D0459D">
            <w:rPr>
              <w:highlight w:val="lightGray"/>
              <w:lang w:val="en-US"/>
            </w:rPr>
            <w:instrText xml:space="preserve"> CITATION 19_1190r3 \l 1033 </w:instrText>
          </w:r>
          <w:r w:rsidR="000D66CB" w:rsidRPr="00D0459D">
            <w:rPr>
              <w:highlight w:val="lightGray"/>
              <w:lang w:val="en-US"/>
            </w:rPr>
            <w:fldChar w:fldCharType="separate"/>
          </w:r>
          <w:r w:rsidR="00860E27" w:rsidRPr="00860E27">
            <w:rPr>
              <w:noProof/>
              <w:highlight w:val="lightGray"/>
              <w:lang w:val="en-US"/>
            </w:rPr>
            <w:t>[68]</w:t>
          </w:r>
          <w:r w:rsidR="000D66CB" w:rsidRPr="00D0459D">
            <w:rPr>
              <w:highlight w:val="lightGray"/>
              <w:lang w:val="en-US"/>
            </w:rPr>
            <w:fldChar w:fldCharType="end"/>
          </w:r>
        </w:sdtContent>
      </w:sdt>
      <w:r w:rsidR="000D66CB" w:rsidRPr="00D0459D">
        <w:rPr>
          <w:highlight w:val="lightGray"/>
          <w:lang w:val="en-US"/>
        </w:rPr>
        <w:t>]</w:t>
      </w:r>
    </w:p>
    <w:p w14:paraId="6C868BEB" w14:textId="77777777" w:rsidR="00CB3563" w:rsidRPr="00D0459D" w:rsidRDefault="00CB3563" w:rsidP="0016041E">
      <w:pPr>
        <w:jc w:val="both"/>
        <w:rPr>
          <w:highlight w:val="lightGray"/>
          <w:lang w:val="en-US"/>
        </w:rPr>
      </w:pPr>
    </w:p>
    <w:p w14:paraId="00B2B335" w14:textId="61E9EFA8" w:rsidR="00CB3563" w:rsidRPr="00D0459D" w:rsidRDefault="00CB3563" w:rsidP="0016041E">
      <w:pPr>
        <w:jc w:val="both"/>
        <w:rPr>
          <w:highlight w:val="lightGray"/>
          <w:lang w:val="en-US"/>
        </w:rPr>
      </w:pPr>
      <w:r w:rsidRPr="00D0459D">
        <w:rPr>
          <w:highlight w:val="lightGray"/>
          <w:lang w:val="en-US"/>
        </w:rPr>
        <w:t>The 802.11be amendment shall support a preamble puncture mechanism for an EHT PPDU transmitted to a single STA.</w:t>
      </w:r>
    </w:p>
    <w:p w14:paraId="62919D0B" w14:textId="77777777" w:rsidR="00CB3563" w:rsidRPr="00B41477" w:rsidRDefault="00CB3563" w:rsidP="0016041E">
      <w:pPr>
        <w:jc w:val="both"/>
        <w:rPr>
          <w:lang w:val="en-US"/>
        </w:rPr>
      </w:pPr>
      <w:r w:rsidRPr="00D0459D">
        <w:rPr>
          <w:highlight w:val="lightGray"/>
          <w:lang w:val="en-US"/>
        </w:rPr>
        <w:t xml:space="preserve">[Motion 31, </w:t>
      </w:r>
      <w:sdt>
        <w:sdtPr>
          <w:rPr>
            <w:highlight w:val="lightGray"/>
            <w:lang w:val="en-US"/>
          </w:rPr>
          <w:id w:val="581336401"/>
          <w:citation/>
        </w:sdtPr>
        <w:sdtEnd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860E27" w:rsidRPr="00860E27">
            <w:rPr>
              <w:noProof/>
              <w:highlight w:val="lightGray"/>
              <w:lang w:val="en-US"/>
            </w:rPr>
            <w:t>[3]</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522937282"/>
          <w:citation/>
        </w:sdtPr>
        <w:sdtEndPr/>
        <w:sdtContent>
          <w:r w:rsidRPr="00D0459D">
            <w:rPr>
              <w:highlight w:val="lightGray"/>
              <w:lang w:val="en-US"/>
            </w:rPr>
            <w:fldChar w:fldCharType="begin"/>
          </w:r>
          <w:r w:rsidRPr="00D0459D">
            <w:rPr>
              <w:highlight w:val="lightGray"/>
              <w:lang w:val="en-US"/>
            </w:rPr>
            <w:instrText xml:space="preserve"> CITATION 19_1190r3 \l 1033 </w:instrText>
          </w:r>
          <w:r w:rsidRPr="00D0459D">
            <w:rPr>
              <w:highlight w:val="lightGray"/>
              <w:lang w:val="en-US"/>
            </w:rPr>
            <w:fldChar w:fldCharType="separate"/>
          </w:r>
          <w:r w:rsidR="00860E27" w:rsidRPr="00860E27">
            <w:rPr>
              <w:noProof/>
              <w:highlight w:val="lightGray"/>
              <w:lang w:val="en-US"/>
            </w:rPr>
            <w:t>[68]</w:t>
          </w:r>
          <w:r w:rsidRPr="00D0459D">
            <w:rPr>
              <w:highlight w:val="lightGray"/>
              <w:lang w:val="en-US"/>
            </w:rPr>
            <w:fldChar w:fldCharType="end"/>
          </w:r>
        </w:sdtContent>
      </w:sdt>
      <w:r w:rsidRPr="00D0459D">
        <w:rPr>
          <w:highlight w:val="lightGray"/>
          <w:lang w:val="en-US"/>
        </w:rPr>
        <w:t>]</w:t>
      </w:r>
    </w:p>
    <w:p w14:paraId="07428FF5" w14:textId="77777777" w:rsidR="0020199C" w:rsidRPr="00B41477" w:rsidRDefault="00E75015" w:rsidP="00B23775">
      <w:pPr>
        <w:pStyle w:val="Heading2"/>
        <w:spacing w:after="60"/>
        <w:rPr>
          <w:u w:val="none"/>
          <w:lang w:val="en-US"/>
        </w:rPr>
      </w:pPr>
      <w:bookmarkStart w:id="410" w:name="_Toc47082043"/>
      <w:r w:rsidRPr="00B41477">
        <w:rPr>
          <w:u w:val="none"/>
          <w:lang w:val="en-US"/>
        </w:rPr>
        <w:t>Modulation</w:t>
      </w:r>
      <w:bookmarkEnd w:id="410"/>
    </w:p>
    <w:p w14:paraId="5B9B12B9" w14:textId="104AC895" w:rsidR="00E75015" w:rsidRPr="00D0459D" w:rsidRDefault="00A3279B" w:rsidP="009F7107">
      <w:pPr>
        <w:ind w:left="360" w:hanging="360"/>
        <w:jc w:val="both"/>
        <w:rPr>
          <w:highlight w:val="lightGray"/>
          <w:lang w:val="en-US"/>
        </w:rPr>
      </w:pPr>
      <w:r w:rsidRPr="00D0459D">
        <w:rPr>
          <w:bCs/>
          <w:highlight w:val="lightGray"/>
        </w:rPr>
        <w:t>802.</w:t>
      </w:r>
      <w:r w:rsidR="00E75015" w:rsidRPr="00D0459D">
        <w:rPr>
          <w:bCs/>
          <w:highlight w:val="lightGray"/>
        </w:rPr>
        <w:t>11be shall define 4096 QAM as one of the optionally supported modulations</w:t>
      </w:r>
      <w:r w:rsidR="009F7107" w:rsidRPr="00D0459D">
        <w:rPr>
          <w:bCs/>
          <w:highlight w:val="lightGray"/>
        </w:rPr>
        <w:t>.</w:t>
      </w:r>
    </w:p>
    <w:p w14:paraId="676014D9" w14:textId="13A78363" w:rsidR="009559DC" w:rsidRPr="00D0459D" w:rsidRDefault="009559DC" w:rsidP="00E75015">
      <w:pPr>
        <w:jc w:val="both"/>
        <w:rPr>
          <w:highlight w:val="lightGray"/>
        </w:rPr>
      </w:pPr>
      <w:r w:rsidRPr="00D0459D">
        <w:rPr>
          <w:highlight w:val="lightGray"/>
        </w:rPr>
        <w:t xml:space="preserve">[Motion 111, #SP0611-21, </w:t>
      </w:r>
      <w:sdt>
        <w:sdtPr>
          <w:rPr>
            <w:highlight w:val="lightGray"/>
          </w:rPr>
          <w:id w:val="-2066708813"/>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w:t>
      </w:r>
      <w:r w:rsidR="00BB4853" w:rsidRPr="00D0459D">
        <w:rPr>
          <w:highlight w:val="lightGray"/>
        </w:rPr>
        <w:t xml:space="preserve"> </w:t>
      </w:r>
      <w:sdt>
        <w:sdtPr>
          <w:rPr>
            <w:highlight w:val="lightGray"/>
          </w:rPr>
          <w:id w:val="-689375403"/>
          <w:citation/>
        </w:sdtPr>
        <w:sdtEndPr/>
        <w:sdtContent>
          <w:r w:rsidR="00BB4853" w:rsidRPr="00D0459D">
            <w:rPr>
              <w:highlight w:val="lightGray"/>
            </w:rPr>
            <w:fldChar w:fldCharType="begin"/>
          </w:r>
          <w:r w:rsidR="00BB4853" w:rsidRPr="00D0459D">
            <w:rPr>
              <w:highlight w:val="lightGray"/>
              <w:lang w:val="en-US"/>
            </w:rPr>
            <w:instrText xml:space="preserve"> CITATION 20_0480r0 \l 1033 </w:instrText>
          </w:r>
          <w:r w:rsidR="00BB4853" w:rsidRPr="00D0459D">
            <w:rPr>
              <w:highlight w:val="lightGray"/>
            </w:rPr>
            <w:fldChar w:fldCharType="separate"/>
          </w:r>
          <w:r w:rsidR="00860E27" w:rsidRPr="00860E27">
            <w:rPr>
              <w:noProof/>
              <w:highlight w:val="lightGray"/>
              <w:lang w:val="en-US"/>
            </w:rPr>
            <w:t>[69]</w:t>
          </w:r>
          <w:r w:rsidR="00BB4853" w:rsidRPr="00D0459D">
            <w:rPr>
              <w:highlight w:val="lightGray"/>
            </w:rPr>
            <w:fldChar w:fldCharType="end"/>
          </w:r>
        </w:sdtContent>
      </w:sdt>
      <w:r w:rsidR="00BB4853" w:rsidRPr="00D0459D">
        <w:rPr>
          <w:highlight w:val="lightGray"/>
        </w:rPr>
        <w:t>]</w:t>
      </w:r>
    </w:p>
    <w:p w14:paraId="56BFFA7C" w14:textId="77777777" w:rsidR="009B6F5D" w:rsidRPr="00D0459D" w:rsidRDefault="009B6F5D" w:rsidP="00E75015">
      <w:pPr>
        <w:jc w:val="both"/>
        <w:rPr>
          <w:highlight w:val="lightGray"/>
        </w:rPr>
      </w:pPr>
    </w:p>
    <w:p w14:paraId="017F9082" w14:textId="252D2F49" w:rsidR="009B6F5D" w:rsidRPr="00D0459D" w:rsidRDefault="009B6F5D" w:rsidP="009F7107">
      <w:pPr>
        <w:pStyle w:val="ListParagraph"/>
        <w:ind w:hanging="720"/>
        <w:jc w:val="both"/>
        <w:rPr>
          <w:highlight w:val="lightGray"/>
        </w:rPr>
      </w:pPr>
      <w:r w:rsidRPr="00D0459D">
        <w:rPr>
          <w:highlight w:val="lightGray"/>
        </w:rPr>
        <w:t>The uniform constellation mapping for 4096 QAM shall be as given in 11-20/0111r0</w:t>
      </w:r>
      <w:r w:rsidR="009F7107" w:rsidRPr="00D0459D">
        <w:rPr>
          <w:highlight w:val="lightGray"/>
        </w:rPr>
        <w:t>.</w:t>
      </w:r>
      <w:r w:rsidR="001F56E3" w:rsidRPr="00D0459D">
        <w:rPr>
          <w:highlight w:val="lightGray"/>
        </w:rPr>
        <w:t xml:space="preserve"> </w:t>
      </w:r>
    </w:p>
    <w:p w14:paraId="0A6934F4" w14:textId="69D8BA29" w:rsidR="00BB4853" w:rsidRPr="00D0459D" w:rsidRDefault="00BB4853" w:rsidP="00BB4853">
      <w:pPr>
        <w:jc w:val="both"/>
        <w:rPr>
          <w:highlight w:val="lightGray"/>
        </w:rPr>
      </w:pPr>
      <w:r w:rsidRPr="00D0459D">
        <w:rPr>
          <w:highlight w:val="lightGray"/>
        </w:rPr>
        <w:t xml:space="preserve">[Motion 111, #SP0611-22, </w:t>
      </w:r>
      <w:sdt>
        <w:sdtPr>
          <w:rPr>
            <w:highlight w:val="lightGray"/>
          </w:rPr>
          <w:id w:val="-449554058"/>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1644930249"/>
          <w:citation/>
        </w:sdtPr>
        <w:sdtEndPr/>
        <w:sdtContent>
          <w:r w:rsidRPr="00D0459D">
            <w:rPr>
              <w:highlight w:val="lightGray"/>
            </w:rPr>
            <w:fldChar w:fldCharType="begin"/>
          </w:r>
          <w:r w:rsidRPr="00D0459D">
            <w:rPr>
              <w:highlight w:val="lightGray"/>
              <w:lang w:val="en-US"/>
            </w:rPr>
            <w:instrText xml:space="preserve"> CITATION 20_0480r0 \l 1033 </w:instrText>
          </w:r>
          <w:r w:rsidRPr="00D0459D">
            <w:rPr>
              <w:highlight w:val="lightGray"/>
            </w:rPr>
            <w:fldChar w:fldCharType="separate"/>
          </w:r>
          <w:r w:rsidR="00860E27" w:rsidRPr="00860E27">
            <w:rPr>
              <w:noProof/>
              <w:highlight w:val="lightGray"/>
              <w:lang w:val="en-US"/>
            </w:rPr>
            <w:t>[69]</w:t>
          </w:r>
          <w:r w:rsidRPr="00D0459D">
            <w:rPr>
              <w:highlight w:val="lightGray"/>
            </w:rPr>
            <w:fldChar w:fldCharType="end"/>
          </w:r>
        </w:sdtContent>
      </w:sdt>
      <w:r w:rsidRPr="00D0459D">
        <w:rPr>
          <w:highlight w:val="lightGray"/>
        </w:rPr>
        <w:t>]</w:t>
      </w:r>
    </w:p>
    <w:p w14:paraId="705831CE" w14:textId="77777777" w:rsidR="00BB4853" w:rsidRPr="00D0459D" w:rsidRDefault="00BB4853" w:rsidP="009B6F5D">
      <w:pPr>
        <w:tabs>
          <w:tab w:val="left" w:pos="7075"/>
        </w:tabs>
        <w:jc w:val="both"/>
        <w:rPr>
          <w:highlight w:val="lightGray"/>
        </w:rPr>
      </w:pPr>
    </w:p>
    <w:p w14:paraId="34050515" w14:textId="5BCEF5F8" w:rsidR="00A450AB" w:rsidRPr="00D0459D" w:rsidRDefault="001F56E3" w:rsidP="00A450AB">
      <w:pPr>
        <w:jc w:val="both"/>
        <w:rPr>
          <w:szCs w:val="22"/>
          <w:highlight w:val="lightGray"/>
          <w:lang w:val="en-US"/>
        </w:rPr>
      </w:pPr>
      <w:r w:rsidRPr="00D0459D">
        <w:rPr>
          <w:szCs w:val="22"/>
          <w:highlight w:val="lightGray"/>
          <w:lang w:val="en-US"/>
        </w:rPr>
        <w:t xml:space="preserve">802.11be </w:t>
      </w:r>
      <w:r w:rsidR="00A450AB" w:rsidRPr="00D0459D">
        <w:rPr>
          <w:szCs w:val="22"/>
          <w:highlight w:val="lightGray"/>
          <w:lang w:val="en-US"/>
        </w:rPr>
        <w:t>support</w:t>
      </w:r>
      <w:r w:rsidRPr="00D0459D">
        <w:rPr>
          <w:szCs w:val="22"/>
          <w:highlight w:val="lightGray"/>
          <w:lang w:val="en-US"/>
        </w:rPr>
        <w:t>s</w:t>
      </w:r>
      <w:r w:rsidR="00A450AB" w:rsidRPr="00D0459D">
        <w:rPr>
          <w:szCs w:val="22"/>
          <w:highlight w:val="lightGray"/>
          <w:lang w:val="en-US"/>
        </w:rPr>
        <w:t xml:space="preserve"> -38 dB as the Tx EVM requirement for </w:t>
      </w:r>
      <w:r w:rsidR="007C5664" w:rsidRPr="00D0459D">
        <w:rPr>
          <w:szCs w:val="22"/>
          <w:highlight w:val="lightGray"/>
          <w:lang w:val="en-US"/>
        </w:rPr>
        <w:t>802.</w:t>
      </w:r>
      <w:r w:rsidR="00A450AB" w:rsidRPr="00D0459D">
        <w:rPr>
          <w:szCs w:val="22"/>
          <w:highlight w:val="lightGray"/>
          <w:lang w:val="en-US"/>
        </w:rPr>
        <w:t xml:space="preserve">11be </w:t>
      </w:r>
      <w:r w:rsidR="004C4816" w:rsidRPr="00D0459D">
        <w:rPr>
          <w:szCs w:val="22"/>
          <w:highlight w:val="lightGray"/>
          <w:lang w:val="en-US"/>
        </w:rPr>
        <w:t xml:space="preserve">4096 </w:t>
      </w:r>
      <w:r w:rsidR="00A450AB" w:rsidRPr="00D0459D">
        <w:rPr>
          <w:szCs w:val="22"/>
          <w:highlight w:val="lightGray"/>
          <w:lang w:val="en-US"/>
        </w:rPr>
        <w:t>QAM</w:t>
      </w:r>
      <w:r w:rsidRPr="00D0459D">
        <w:rPr>
          <w:szCs w:val="22"/>
          <w:highlight w:val="lightGray"/>
          <w:lang w:val="en-US"/>
        </w:rPr>
        <w:t>.</w:t>
      </w:r>
    </w:p>
    <w:p w14:paraId="70623F4C" w14:textId="7331412D" w:rsidR="00BB4853" w:rsidRDefault="00BB4853" w:rsidP="00A450AB">
      <w:pPr>
        <w:jc w:val="both"/>
        <w:rPr>
          <w:szCs w:val="22"/>
          <w:lang w:val="en-US"/>
        </w:rPr>
      </w:pPr>
      <w:r w:rsidRPr="00D0459D">
        <w:rPr>
          <w:szCs w:val="22"/>
          <w:highlight w:val="lightGray"/>
          <w:lang w:val="en-US"/>
        </w:rPr>
        <w:t xml:space="preserve">[Motion 112, #SP20, </w:t>
      </w:r>
      <w:sdt>
        <w:sdtPr>
          <w:rPr>
            <w:szCs w:val="22"/>
            <w:highlight w:val="lightGray"/>
            <w:lang w:val="en-US"/>
          </w:rPr>
          <w:id w:val="-1411463226"/>
          <w:citation/>
        </w:sdtPr>
        <w:sdtEndPr/>
        <w:sdtContent>
          <w:r w:rsidRPr="00D0459D">
            <w:rPr>
              <w:szCs w:val="22"/>
              <w:highlight w:val="lightGray"/>
              <w:lang w:val="en-US"/>
            </w:rPr>
            <w:fldChar w:fldCharType="begin"/>
          </w:r>
          <w:r w:rsidRPr="00D0459D">
            <w:rPr>
              <w:szCs w:val="22"/>
              <w:highlight w:val="lightGray"/>
              <w:lang w:val="en-US"/>
            </w:rPr>
            <w:instrText xml:space="preserve"> CITATION 19_1755r4 \l 1033 </w:instrText>
          </w:r>
          <w:r w:rsidRPr="00D0459D">
            <w:rPr>
              <w:szCs w:val="22"/>
              <w:highlight w:val="lightGray"/>
              <w:lang w:val="en-US"/>
            </w:rPr>
            <w:fldChar w:fldCharType="separate"/>
          </w:r>
          <w:r w:rsidR="00860E27" w:rsidRPr="00860E27">
            <w:rPr>
              <w:noProof/>
              <w:szCs w:val="22"/>
              <w:highlight w:val="lightGray"/>
              <w:lang w:val="en-US"/>
            </w:rPr>
            <w:t>[9]</w:t>
          </w:r>
          <w:r w:rsidRPr="00D0459D">
            <w:rPr>
              <w:szCs w:val="22"/>
              <w:highlight w:val="lightGray"/>
              <w:lang w:val="en-US"/>
            </w:rPr>
            <w:fldChar w:fldCharType="end"/>
          </w:r>
        </w:sdtContent>
      </w:sdt>
      <w:r w:rsidRPr="00D0459D">
        <w:rPr>
          <w:szCs w:val="22"/>
          <w:highlight w:val="lightGray"/>
          <w:lang w:val="en-US"/>
        </w:rPr>
        <w:t xml:space="preserve"> and</w:t>
      </w:r>
      <w:r w:rsidR="003A128A" w:rsidRPr="00D0459D">
        <w:rPr>
          <w:szCs w:val="22"/>
          <w:highlight w:val="lightGray"/>
          <w:lang w:val="en-US"/>
        </w:rPr>
        <w:t xml:space="preserve"> </w:t>
      </w:r>
      <w:sdt>
        <w:sdtPr>
          <w:rPr>
            <w:szCs w:val="22"/>
            <w:highlight w:val="lightGray"/>
            <w:lang w:val="en-US"/>
          </w:rPr>
          <w:id w:val="1337187032"/>
          <w:citation/>
        </w:sdtPr>
        <w:sdtEndPr/>
        <w:sdtContent>
          <w:r w:rsidR="003A128A" w:rsidRPr="00D0459D">
            <w:rPr>
              <w:szCs w:val="22"/>
              <w:highlight w:val="lightGray"/>
              <w:lang w:val="en-US"/>
            </w:rPr>
            <w:fldChar w:fldCharType="begin"/>
          </w:r>
          <w:r w:rsidR="003A128A" w:rsidRPr="00D0459D">
            <w:rPr>
              <w:szCs w:val="22"/>
              <w:highlight w:val="lightGray"/>
              <w:lang w:val="en-US"/>
            </w:rPr>
            <w:instrText xml:space="preserve"> CITATION 20_0456r0 \l 1033 </w:instrText>
          </w:r>
          <w:r w:rsidR="003A128A" w:rsidRPr="00D0459D">
            <w:rPr>
              <w:szCs w:val="22"/>
              <w:highlight w:val="lightGray"/>
              <w:lang w:val="en-US"/>
            </w:rPr>
            <w:fldChar w:fldCharType="separate"/>
          </w:r>
          <w:r w:rsidR="00860E27" w:rsidRPr="00860E27">
            <w:rPr>
              <w:noProof/>
              <w:szCs w:val="22"/>
              <w:highlight w:val="lightGray"/>
              <w:lang w:val="en-US"/>
            </w:rPr>
            <w:t>[70]</w:t>
          </w:r>
          <w:r w:rsidR="003A128A" w:rsidRPr="00D0459D">
            <w:rPr>
              <w:szCs w:val="22"/>
              <w:highlight w:val="lightGray"/>
              <w:lang w:val="en-US"/>
            </w:rPr>
            <w:fldChar w:fldCharType="end"/>
          </w:r>
        </w:sdtContent>
      </w:sdt>
      <w:r w:rsidR="003A128A" w:rsidRPr="00D0459D">
        <w:rPr>
          <w:szCs w:val="22"/>
          <w:highlight w:val="lightGray"/>
          <w:lang w:val="en-US"/>
        </w:rPr>
        <w:t>]</w:t>
      </w:r>
    </w:p>
    <w:p w14:paraId="71B1C369" w14:textId="77777777" w:rsidR="00474FDF" w:rsidRDefault="00474FDF" w:rsidP="00A450AB">
      <w:pPr>
        <w:jc w:val="both"/>
        <w:rPr>
          <w:szCs w:val="22"/>
          <w:lang w:val="en-US"/>
        </w:rPr>
      </w:pPr>
    </w:p>
    <w:p w14:paraId="31516D80" w14:textId="199CF5D1" w:rsidR="00474FDF" w:rsidRPr="00474FDF" w:rsidRDefault="00474FDF" w:rsidP="00474FDF">
      <w:pPr>
        <w:jc w:val="both"/>
        <w:rPr>
          <w:highlight w:val="yellow"/>
        </w:rPr>
      </w:pPr>
      <w:r w:rsidRPr="00474FDF">
        <w:rPr>
          <w:b/>
          <w:szCs w:val="22"/>
          <w:highlight w:val="yellow"/>
        </w:rPr>
        <w:t>Straw poll #147</w:t>
      </w:r>
    </w:p>
    <w:p w14:paraId="2E23BA4B" w14:textId="77777777" w:rsidR="00474FDF" w:rsidRPr="00474FDF" w:rsidRDefault="00474FDF" w:rsidP="00474FDF">
      <w:pPr>
        <w:jc w:val="both"/>
        <w:rPr>
          <w:highlight w:val="yellow"/>
        </w:rPr>
      </w:pPr>
      <w:r w:rsidRPr="00474FDF">
        <w:rPr>
          <w:highlight w:val="yellow"/>
        </w:rPr>
        <w:t>Do you agree that DCM+MCS0 for Nss=1 as defined in 11ax is a MCS in 11be?</w:t>
      </w:r>
    </w:p>
    <w:p w14:paraId="2BAE8DD0" w14:textId="77777777" w:rsidR="00474FDF" w:rsidRPr="00474FDF" w:rsidRDefault="00474FDF" w:rsidP="00474FDF">
      <w:pPr>
        <w:pStyle w:val="ListParagraph"/>
        <w:numPr>
          <w:ilvl w:val="0"/>
          <w:numId w:val="136"/>
        </w:numPr>
        <w:jc w:val="both"/>
        <w:rPr>
          <w:highlight w:val="yellow"/>
        </w:rPr>
      </w:pPr>
      <w:r w:rsidRPr="00474FDF">
        <w:rPr>
          <w:highlight w:val="yellow"/>
        </w:rPr>
        <w:t>The detailed MCS # for DCM+MCS0 is TBD.</w:t>
      </w:r>
    </w:p>
    <w:p w14:paraId="1BA6D8AA" w14:textId="44FAB2A6" w:rsidR="00474FDF" w:rsidRPr="00474FDF" w:rsidRDefault="00474FDF" w:rsidP="00474FDF">
      <w:pPr>
        <w:pStyle w:val="ListParagraph"/>
        <w:numPr>
          <w:ilvl w:val="0"/>
          <w:numId w:val="136"/>
        </w:numPr>
        <w:jc w:val="both"/>
        <w:rPr>
          <w:highlight w:val="yellow"/>
        </w:rPr>
      </w:pPr>
      <w:r w:rsidRPr="00474FDF">
        <w:rPr>
          <w:highlight w:val="yellow"/>
        </w:rPr>
        <w:t xml:space="preserve">This is an R1 feature.  </w:t>
      </w:r>
      <w:r w:rsidRPr="00474FDF">
        <w:rPr>
          <w:b/>
          <w:i/>
          <w:szCs w:val="22"/>
          <w:highlight w:val="yellow"/>
        </w:rPr>
        <w:t>[#SP147]</w:t>
      </w:r>
    </w:p>
    <w:p w14:paraId="594FAF39" w14:textId="6E2F0F41" w:rsidR="00474FDF" w:rsidRPr="00474FDF" w:rsidRDefault="00474FDF" w:rsidP="00474FDF">
      <w:pPr>
        <w:jc w:val="both"/>
      </w:pPr>
      <w:r w:rsidRPr="00474FDF">
        <w:rPr>
          <w:szCs w:val="22"/>
          <w:highlight w:val="yellow"/>
        </w:rPr>
        <w:t>[</w:t>
      </w:r>
      <w:r w:rsidRPr="00474FDF">
        <w:rPr>
          <w:highlight w:val="yellow"/>
        </w:rPr>
        <w:t xml:space="preserve">20/0986r1 (DCM for range extension in 6GHz LPI band, Jianhan Liu, MediaTek), SP#1, </w:t>
      </w:r>
      <w:r w:rsidRPr="00474FDF">
        <w:rPr>
          <w:szCs w:val="22"/>
          <w:highlight w:val="yellow"/>
        </w:rPr>
        <w:t>Y/N/A: 53/0/5]</w:t>
      </w:r>
    </w:p>
    <w:p w14:paraId="13FDA4B7" w14:textId="69C48F1A" w:rsidR="00807E4E" w:rsidRPr="00716B52" w:rsidRDefault="00807E4E" w:rsidP="00365E0E">
      <w:pPr>
        <w:pStyle w:val="Heading2"/>
        <w:spacing w:after="60"/>
        <w:rPr>
          <w:u w:val="none"/>
        </w:rPr>
      </w:pPr>
      <w:bookmarkStart w:id="411" w:name="_Toc47082044"/>
      <w:r w:rsidRPr="00716B52">
        <w:rPr>
          <w:u w:val="none"/>
        </w:rPr>
        <w:t>Data field</w:t>
      </w:r>
      <w:bookmarkEnd w:id="411"/>
    </w:p>
    <w:p w14:paraId="0EB97AE7" w14:textId="3C595D63" w:rsidR="00D04E9D" w:rsidRPr="00716B52" w:rsidRDefault="00D04E9D" w:rsidP="008E2C5C">
      <w:pPr>
        <w:pStyle w:val="Heading3"/>
      </w:pPr>
      <w:bookmarkStart w:id="412" w:name="_Toc47082045"/>
      <w:r w:rsidRPr="00716B52">
        <w:t>Scrambler</w:t>
      </w:r>
      <w:bookmarkEnd w:id="412"/>
    </w:p>
    <w:p w14:paraId="3C2B801A" w14:textId="77C138CF" w:rsidR="00807E4E" w:rsidRPr="000F457C" w:rsidRDefault="007E6602" w:rsidP="00807E4E">
      <w:pPr>
        <w:jc w:val="both"/>
        <w:rPr>
          <w:highlight w:val="lightGray"/>
        </w:rPr>
      </w:pPr>
      <w:r w:rsidRPr="000F457C">
        <w:rPr>
          <w:highlight w:val="lightGray"/>
        </w:rPr>
        <w:t xml:space="preserve">The </w:t>
      </w:r>
      <w:r w:rsidR="00807E4E" w:rsidRPr="000F457C">
        <w:rPr>
          <w:highlight w:val="lightGray"/>
        </w:rPr>
        <w:t xml:space="preserve">following generator polynomial to generate the PPDU synchronous scrambler </w:t>
      </w:r>
      <w:r w:rsidRPr="000F457C">
        <w:rPr>
          <w:highlight w:val="lightGray"/>
        </w:rPr>
        <w:t xml:space="preserve">is used </w:t>
      </w:r>
      <w:r w:rsidR="00D0459D" w:rsidRPr="000F457C">
        <w:rPr>
          <w:highlight w:val="lightGray"/>
        </w:rPr>
        <w:t>for EHT PPDU:</w:t>
      </w:r>
    </w:p>
    <w:p w14:paraId="6BDE311F" w14:textId="77777777" w:rsidR="00807E4E" w:rsidRPr="000F457C" w:rsidRDefault="00807E4E" w:rsidP="00807E4E">
      <w:pPr>
        <w:jc w:val="both"/>
        <w:rPr>
          <w:highlight w:val="lightGray"/>
        </w:rPr>
      </w:pPr>
      <m:oMathPara>
        <m:oMath>
          <m:r>
            <w:rPr>
              <w:rFonts w:ascii="Cambria Math" w:hAnsi="Cambria Math"/>
              <w:highlight w:val="lightGray"/>
            </w:rPr>
            <m:t>S</m:t>
          </m:r>
          <m:d>
            <m:dPr>
              <m:ctrlPr>
                <w:rPr>
                  <w:rFonts w:ascii="Cambria Math" w:hAnsi="Cambria Math"/>
                  <w:i/>
                  <w:highlight w:val="lightGray"/>
                </w:rPr>
              </m:ctrlPr>
            </m:dPr>
            <m:e>
              <m:r>
                <w:rPr>
                  <w:rFonts w:ascii="Cambria Math" w:hAnsi="Cambria Math"/>
                  <w:highlight w:val="lightGray"/>
                </w:rPr>
                <m:t>x</m:t>
              </m:r>
            </m:e>
          </m:d>
          <m:r>
            <w:rPr>
              <w:rFonts w:ascii="Cambria Math" w:hAnsi="Cambria Math"/>
              <w:highlight w:val="lightGray"/>
            </w:rPr>
            <m:t>=</m:t>
          </m:r>
          <m:sSup>
            <m:sSupPr>
              <m:ctrlPr>
                <w:rPr>
                  <w:rFonts w:ascii="Cambria Math" w:hAnsi="Cambria Math"/>
                  <w:i/>
                  <w:highlight w:val="lightGray"/>
                </w:rPr>
              </m:ctrlPr>
            </m:sSupPr>
            <m:e>
              <m:r>
                <w:rPr>
                  <w:rFonts w:ascii="Cambria Math" w:hAnsi="Cambria Math"/>
                  <w:highlight w:val="lightGray"/>
                </w:rPr>
                <m:t>x</m:t>
              </m:r>
            </m:e>
            <m:sup>
              <m:r>
                <w:rPr>
                  <w:rFonts w:ascii="Cambria Math" w:hAnsi="Cambria Math"/>
                  <w:highlight w:val="lightGray"/>
                </w:rPr>
                <m:t>11</m:t>
              </m:r>
            </m:sup>
          </m:sSup>
          <m:r>
            <w:rPr>
              <w:rFonts w:ascii="Cambria Math" w:hAnsi="Cambria Math"/>
              <w:highlight w:val="lightGray"/>
            </w:rPr>
            <m:t>+</m:t>
          </m:r>
          <m:sSup>
            <m:sSupPr>
              <m:ctrlPr>
                <w:rPr>
                  <w:rFonts w:ascii="Cambria Math" w:hAnsi="Cambria Math"/>
                  <w:i/>
                  <w:highlight w:val="lightGray"/>
                </w:rPr>
              </m:ctrlPr>
            </m:sSupPr>
            <m:e>
              <m:r>
                <w:rPr>
                  <w:rFonts w:ascii="Cambria Math" w:hAnsi="Cambria Math"/>
                  <w:highlight w:val="lightGray"/>
                </w:rPr>
                <m:t>x</m:t>
              </m:r>
            </m:e>
            <m:sup>
              <m:r>
                <w:rPr>
                  <w:rFonts w:ascii="Cambria Math" w:hAnsi="Cambria Math"/>
                  <w:highlight w:val="lightGray"/>
                </w:rPr>
                <m:t>9</m:t>
              </m:r>
            </m:sup>
          </m:sSup>
          <m:r>
            <w:rPr>
              <w:rFonts w:ascii="Cambria Math" w:hAnsi="Cambria Math"/>
              <w:highlight w:val="lightGray"/>
            </w:rPr>
            <m:t>+1</m:t>
          </m:r>
        </m:oMath>
      </m:oMathPara>
    </w:p>
    <w:p w14:paraId="460F5DA2" w14:textId="77777777" w:rsidR="00807E4E" w:rsidRPr="000F457C" w:rsidRDefault="00807E4E" w:rsidP="00807E4E">
      <w:pPr>
        <w:jc w:val="both"/>
        <w:rPr>
          <w:highlight w:val="lightGray"/>
        </w:rPr>
      </w:pPr>
      <w:r w:rsidRPr="000F457C">
        <w:rPr>
          <w:highlight w:val="lightGray"/>
        </w:rPr>
        <w:t>•</w:t>
      </w:r>
      <w:r w:rsidRPr="000F457C">
        <w:rPr>
          <w:highlight w:val="lightGray"/>
        </w:rPr>
        <w:tab/>
        <w:t>The 11 bits used for the scrambler initialization are randomly assigned by the transmitter.</w:t>
      </w:r>
    </w:p>
    <w:p w14:paraId="5687F4EE" w14:textId="76132144" w:rsidR="00807E4E" w:rsidRPr="000F457C" w:rsidRDefault="00807E4E" w:rsidP="00807E4E">
      <w:pPr>
        <w:jc w:val="both"/>
        <w:rPr>
          <w:highlight w:val="lightGray"/>
        </w:rPr>
      </w:pPr>
      <w:r w:rsidRPr="000F457C">
        <w:rPr>
          <w:highlight w:val="lightGray"/>
        </w:rPr>
        <w:t>•</w:t>
      </w:r>
      <w:r w:rsidRPr="000F457C">
        <w:rPr>
          <w:highlight w:val="lightGray"/>
        </w:rPr>
        <w:tab/>
        <w:t xml:space="preserve">The polarity of the pilot subcarrier is derived from the same sequence as </w:t>
      </w:r>
      <w:r w:rsidR="004C4816" w:rsidRPr="000F457C">
        <w:rPr>
          <w:highlight w:val="lightGray"/>
        </w:rPr>
        <w:t>802.</w:t>
      </w:r>
      <w:r w:rsidRPr="000F457C">
        <w:rPr>
          <w:highlight w:val="lightGray"/>
        </w:rPr>
        <w:t>11ax.</w:t>
      </w:r>
    </w:p>
    <w:p w14:paraId="1AEF7F13" w14:textId="6DBF2976" w:rsidR="009A5BE6" w:rsidRDefault="009A5BE6" w:rsidP="00807E4E">
      <w:pPr>
        <w:jc w:val="both"/>
      </w:pPr>
      <w:r w:rsidRPr="000F457C">
        <w:rPr>
          <w:highlight w:val="lightGray"/>
        </w:rPr>
        <w:t xml:space="preserve">[Motion 112, #SP16, </w:t>
      </w:r>
      <w:sdt>
        <w:sdtPr>
          <w:rPr>
            <w:highlight w:val="lightGray"/>
          </w:rPr>
          <w:id w:val="-2031015458"/>
          <w:citation/>
        </w:sdtPr>
        <w:sdtEnd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860E27" w:rsidRPr="00860E27">
            <w:rPr>
              <w:noProof/>
              <w:highlight w:val="lightGray"/>
              <w:lang w:val="en-US"/>
            </w:rPr>
            <w:t>[9]</w:t>
          </w:r>
          <w:r w:rsidRPr="000F457C">
            <w:rPr>
              <w:highlight w:val="lightGray"/>
            </w:rPr>
            <w:fldChar w:fldCharType="end"/>
          </w:r>
        </w:sdtContent>
      </w:sdt>
      <w:r w:rsidRPr="000F457C">
        <w:rPr>
          <w:highlight w:val="lightGray"/>
        </w:rPr>
        <w:t xml:space="preserve"> and</w:t>
      </w:r>
      <w:r w:rsidR="000B1BF1" w:rsidRPr="000F457C">
        <w:rPr>
          <w:highlight w:val="lightGray"/>
        </w:rPr>
        <w:t xml:space="preserve"> </w:t>
      </w:r>
      <w:sdt>
        <w:sdtPr>
          <w:rPr>
            <w:highlight w:val="lightGray"/>
          </w:rPr>
          <w:id w:val="1424687398"/>
          <w:citation/>
        </w:sdtPr>
        <w:sdtEndPr/>
        <w:sdtContent>
          <w:r w:rsidR="000B1BF1" w:rsidRPr="000F457C">
            <w:rPr>
              <w:highlight w:val="lightGray"/>
            </w:rPr>
            <w:fldChar w:fldCharType="begin"/>
          </w:r>
          <w:r w:rsidR="000B1BF1" w:rsidRPr="000F457C">
            <w:rPr>
              <w:highlight w:val="lightGray"/>
              <w:lang w:val="en-US"/>
            </w:rPr>
            <w:instrText xml:space="preserve"> CITATION 20_0563r1 \l 1033 </w:instrText>
          </w:r>
          <w:r w:rsidR="000B1BF1" w:rsidRPr="000F457C">
            <w:rPr>
              <w:highlight w:val="lightGray"/>
            </w:rPr>
            <w:fldChar w:fldCharType="separate"/>
          </w:r>
          <w:r w:rsidR="00860E27" w:rsidRPr="00860E27">
            <w:rPr>
              <w:noProof/>
              <w:highlight w:val="lightGray"/>
              <w:lang w:val="en-US"/>
            </w:rPr>
            <w:t>[71]</w:t>
          </w:r>
          <w:r w:rsidR="000B1BF1" w:rsidRPr="000F457C">
            <w:rPr>
              <w:highlight w:val="lightGray"/>
            </w:rPr>
            <w:fldChar w:fldCharType="end"/>
          </w:r>
        </w:sdtContent>
      </w:sdt>
      <w:r w:rsidR="000B1BF1" w:rsidRPr="000F457C">
        <w:rPr>
          <w:highlight w:val="lightGray"/>
        </w:rPr>
        <w:t>]</w:t>
      </w:r>
    </w:p>
    <w:p w14:paraId="67A72EB3" w14:textId="414C7372" w:rsidR="00D04E9D" w:rsidRPr="009A5BE6" w:rsidRDefault="00D04E9D" w:rsidP="008E2C5C">
      <w:pPr>
        <w:pStyle w:val="Heading3"/>
      </w:pPr>
      <w:bookmarkStart w:id="413" w:name="_Toc47082046"/>
      <w:r w:rsidRPr="009A5BE6">
        <w:t>Pilot</w:t>
      </w:r>
      <w:r w:rsidR="0008794F" w:rsidRPr="009A5BE6">
        <w:t xml:space="preserve"> subcarriers</w:t>
      </w:r>
      <w:bookmarkEnd w:id="413"/>
    </w:p>
    <w:p w14:paraId="57AB9894" w14:textId="42DAC64D" w:rsidR="008E4483" w:rsidRPr="000F457C" w:rsidRDefault="006E7A24" w:rsidP="008E4483">
      <w:pPr>
        <w:rPr>
          <w:szCs w:val="22"/>
          <w:highlight w:val="lightGray"/>
        </w:rPr>
      </w:pPr>
      <w:r w:rsidRPr="000F457C">
        <w:rPr>
          <w:szCs w:val="22"/>
          <w:highlight w:val="lightGray"/>
        </w:rPr>
        <w:t>802.11be</w:t>
      </w:r>
      <w:r w:rsidR="008E4483" w:rsidRPr="000F457C">
        <w:rPr>
          <w:szCs w:val="22"/>
          <w:highlight w:val="lightGray"/>
        </w:rPr>
        <w:t xml:space="preserve"> support</w:t>
      </w:r>
      <w:r w:rsidRPr="000F457C">
        <w:rPr>
          <w:szCs w:val="22"/>
          <w:highlight w:val="lightGray"/>
        </w:rPr>
        <w:t>s</w:t>
      </w:r>
      <w:r w:rsidR="008E4483" w:rsidRPr="000F457C">
        <w:rPr>
          <w:szCs w:val="22"/>
          <w:highlight w:val="lightGray"/>
        </w:rPr>
        <w:t xml:space="preserve"> the </w:t>
      </w:r>
      <w:r w:rsidRPr="000F457C">
        <w:rPr>
          <w:szCs w:val="22"/>
          <w:highlight w:val="lightGray"/>
        </w:rPr>
        <w:t>following</w:t>
      </w:r>
      <w:r w:rsidR="008E4483" w:rsidRPr="000F457C">
        <w:rPr>
          <w:szCs w:val="22"/>
          <w:highlight w:val="lightGray"/>
        </w:rPr>
        <w:t xml:space="preserve"> pilot indices for 26/52/106/242/484</w:t>
      </w:r>
      <w:r w:rsidRPr="000F457C">
        <w:rPr>
          <w:szCs w:val="22"/>
          <w:highlight w:val="lightGray"/>
        </w:rPr>
        <w:t>RU in 80/160/320MHz PPDU:</w:t>
      </w:r>
    </w:p>
    <w:p w14:paraId="6D094E70" w14:textId="77777777" w:rsidR="008E4483" w:rsidRPr="000F457C" w:rsidRDefault="008E4483" w:rsidP="00DF7E01">
      <w:pPr>
        <w:pStyle w:val="ListParagraph"/>
        <w:numPr>
          <w:ilvl w:val="0"/>
          <w:numId w:val="82"/>
        </w:numPr>
        <w:rPr>
          <w:szCs w:val="22"/>
          <w:highlight w:val="lightGray"/>
        </w:rPr>
      </w:pPr>
      <w:r w:rsidRPr="000F457C">
        <w:rPr>
          <w:szCs w:val="22"/>
          <w:highlight w:val="lightGray"/>
        </w:rPr>
        <w:t>in a OFDMA/non-OFDMA with puncturing 80MHz EHT PPDU</w:t>
      </w:r>
    </w:p>
    <w:p w14:paraId="19131560" w14:textId="77777777" w:rsidR="008E4483" w:rsidRPr="000F457C" w:rsidRDefault="008E4483" w:rsidP="00DF7E01">
      <w:pPr>
        <w:pStyle w:val="ListParagraph"/>
        <w:numPr>
          <w:ilvl w:val="1"/>
          <w:numId w:val="82"/>
        </w:numPr>
        <w:rPr>
          <w:szCs w:val="22"/>
          <w:highlight w:val="lightGray"/>
        </w:rPr>
      </w:pPr>
      <w:r w:rsidRPr="000F457C">
        <w:rPr>
          <w:szCs w:val="22"/>
          <w:highlight w:val="lightGray"/>
        </w:rPr>
        <w:t>[Pilot indices in 40MHz]-256, [Pilot indices in 40MHz]+256</w:t>
      </w:r>
    </w:p>
    <w:p w14:paraId="0C27D2EE" w14:textId="77777777" w:rsidR="008E4483" w:rsidRPr="000F457C" w:rsidRDefault="008E4483" w:rsidP="00DF7E01">
      <w:pPr>
        <w:pStyle w:val="ListParagraph"/>
        <w:numPr>
          <w:ilvl w:val="0"/>
          <w:numId w:val="82"/>
        </w:numPr>
        <w:rPr>
          <w:szCs w:val="22"/>
          <w:highlight w:val="lightGray"/>
        </w:rPr>
      </w:pPr>
      <w:r w:rsidRPr="000F457C">
        <w:rPr>
          <w:szCs w:val="22"/>
          <w:highlight w:val="lightGray"/>
        </w:rPr>
        <w:t>in a OFDMA/non-OFDMA with puncturing 160MHz EHT PPDU</w:t>
      </w:r>
    </w:p>
    <w:p w14:paraId="6ED399C6" w14:textId="55E82EDA" w:rsidR="008E4483" w:rsidRPr="000F457C" w:rsidRDefault="008E4483" w:rsidP="00DF7E01">
      <w:pPr>
        <w:pStyle w:val="ListParagraph"/>
        <w:numPr>
          <w:ilvl w:val="1"/>
          <w:numId w:val="82"/>
        </w:numPr>
        <w:rPr>
          <w:szCs w:val="22"/>
          <w:highlight w:val="lightGray"/>
        </w:rPr>
      </w:pPr>
      <w:r w:rsidRPr="000F457C">
        <w:rPr>
          <w:szCs w:val="22"/>
          <w:highlight w:val="lightGray"/>
        </w:rPr>
        <w:t>[Pilot indices in 80MHz]-512, [</w:t>
      </w:r>
      <w:r w:rsidR="00DE23EC" w:rsidRPr="000F457C">
        <w:rPr>
          <w:szCs w:val="22"/>
          <w:highlight w:val="lightGray"/>
        </w:rPr>
        <w:t>Pilot indices in 80MHz]+</w:t>
      </w:r>
      <w:r w:rsidRPr="000F457C">
        <w:rPr>
          <w:szCs w:val="22"/>
          <w:highlight w:val="lightGray"/>
        </w:rPr>
        <w:t>512</w:t>
      </w:r>
    </w:p>
    <w:p w14:paraId="46BF2C4D" w14:textId="77777777" w:rsidR="008E4483" w:rsidRPr="000F457C" w:rsidRDefault="008E4483" w:rsidP="00DF7E01">
      <w:pPr>
        <w:pStyle w:val="ListParagraph"/>
        <w:numPr>
          <w:ilvl w:val="0"/>
          <w:numId w:val="82"/>
        </w:numPr>
        <w:rPr>
          <w:szCs w:val="22"/>
          <w:highlight w:val="lightGray"/>
        </w:rPr>
      </w:pPr>
      <w:r w:rsidRPr="000F457C">
        <w:rPr>
          <w:szCs w:val="22"/>
          <w:highlight w:val="lightGray"/>
        </w:rPr>
        <w:t>in a OFDMA/non-OFDMA with puncturing 320MHz EHT PPDU</w:t>
      </w:r>
    </w:p>
    <w:p w14:paraId="602A2B1B" w14:textId="0B43B821" w:rsidR="008E4483" w:rsidRPr="000F457C" w:rsidRDefault="008E4483" w:rsidP="00DF7E01">
      <w:pPr>
        <w:pStyle w:val="ListParagraph"/>
        <w:numPr>
          <w:ilvl w:val="1"/>
          <w:numId w:val="82"/>
        </w:numPr>
        <w:rPr>
          <w:szCs w:val="22"/>
          <w:highlight w:val="lightGray"/>
        </w:rPr>
      </w:pPr>
      <w:r w:rsidRPr="000F457C">
        <w:rPr>
          <w:szCs w:val="22"/>
          <w:highlight w:val="lightGray"/>
        </w:rPr>
        <w:t xml:space="preserve">[Pilot indices in 160MHz]-1024, </w:t>
      </w:r>
      <w:r w:rsidR="00DE23EC" w:rsidRPr="000F457C">
        <w:rPr>
          <w:szCs w:val="22"/>
          <w:highlight w:val="lightGray"/>
        </w:rPr>
        <w:t xml:space="preserve">[Pilot indices in 160MHz]+1024 </w:t>
      </w:r>
    </w:p>
    <w:p w14:paraId="4B248F98" w14:textId="5C38CB22" w:rsidR="00B41477" w:rsidRPr="000F457C" w:rsidRDefault="00B41477" w:rsidP="008E4483">
      <w:pPr>
        <w:rPr>
          <w:szCs w:val="22"/>
          <w:highlight w:val="lightGray"/>
        </w:rPr>
      </w:pPr>
      <w:r w:rsidRPr="000F457C">
        <w:rPr>
          <w:szCs w:val="22"/>
          <w:highlight w:val="lightGray"/>
        </w:rPr>
        <w:t xml:space="preserve">[Motion 116, </w:t>
      </w:r>
      <w:sdt>
        <w:sdtPr>
          <w:rPr>
            <w:szCs w:val="22"/>
            <w:highlight w:val="lightGray"/>
          </w:rPr>
          <w:id w:val="-1992782303"/>
          <w:citation/>
        </w:sdtPr>
        <w:sdtEndPr/>
        <w:sdtContent>
          <w:r w:rsidR="00CF4ED0" w:rsidRPr="000F457C">
            <w:rPr>
              <w:szCs w:val="22"/>
              <w:highlight w:val="lightGray"/>
            </w:rPr>
            <w:fldChar w:fldCharType="begin"/>
          </w:r>
          <w:r w:rsidR="00CF4ED0" w:rsidRPr="000F457C">
            <w:rPr>
              <w:szCs w:val="22"/>
              <w:highlight w:val="lightGray"/>
              <w:lang w:val="en-US"/>
            </w:rPr>
            <w:instrText xml:space="preserve"> CITATION 19_1755r5 \l 1033 </w:instrText>
          </w:r>
          <w:r w:rsidR="00CF4ED0" w:rsidRPr="000F457C">
            <w:rPr>
              <w:szCs w:val="22"/>
              <w:highlight w:val="lightGray"/>
            </w:rPr>
            <w:fldChar w:fldCharType="separate"/>
          </w:r>
          <w:r w:rsidR="00860E27" w:rsidRPr="00860E27">
            <w:rPr>
              <w:noProof/>
              <w:szCs w:val="22"/>
              <w:highlight w:val="lightGray"/>
              <w:lang w:val="en-US"/>
            </w:rPr>
            <w:t>[7]</w:t>
          </w:r>
          <w:r w:rsidR="00CF4ED0" w:rsidRPr="000F457C">
            <w:rPr>
              <w:szCs w:val="22"/>
              <w:highlight w:val="lightGray"/>
            </w:rPr>
            <w:fldChar w:fldCharType="end"/>
          </w:r>
        </w:sdtContent>
      </w:sdt>
      <w:r w:rsidR="00CF4ED0" w:rsidRPr="000F457C">
        <w:rPr>
          <w:szCs w:val="22"/>
          <w:highlight w:val="lightGray"/>
        </w:rPr>
        <w:t xml:space="preserve"> and</w:t>
      </w:r>
      <w:r w:rsidR="000E5C00" w:rsidRPr="000F457C">
        <w:rPr>
          <w:szCs w:val="22"/>
          <w:highlight w:val="lightGray"/>
        </w:rPr>
        <w:t xml:space="preserve"> </w:t>
      </w:r>
      <w:sdt>
        <w:sdtPr>
          <w:rPr>
            <w:szCs w:val="22"/>
            <w:highlight w:val="lightGray"/>
          </w:rPr>
          <w:id w:val="303667183"/>
          <w:citation/>
        </w:sdtPr>
        <w:sdtEndPr/>
        <w:sdtContent>
          <w:r w:rsidR="000E5C00" w:rsidRPr="000F457C">
            <w:rPr>
              <w:szCs w:val="22"/>
              <w:highlight w:val="lightGray"/>
            </w:rPr>
            <w:fldChar w:fldCharType="begin"/>
          </w:r>
          <w:r w:rsidR="004E7853" w:rsidRPr="000F457C">
            <w:rPr>
              <w:szCs w:val="22"/>
              <w:highlight w:val="lightGray"/>
              <w:lang w:val="en-US"/>
            </w:rPr>
            <w:instrText xml:space="preserve">CITATION 20_0838r3 \l 1033 </w:instrText>
          </w:r>
          <w:r w:rsidR="000E5C00" w:rsidRPr="000F457C">
            <w:rPr>
              <w:szCs w:val="22"/>
              <w:highlight w:val="lightGray"/>
            </w:rPr>
            <w:fldChar w:fldCharType="separate"/>
          </w:r>
          <w:r w:rsidR="00860E27" w:rsidRPr="00860E27">
            <w:rPr>
              <w:noProof/>
              <w:szCs w:val="22"/>
              <w:highlight w:val="lightGray"/>
              <w:lang w:val="en-US"/>
            </w:rPr>
            <w:t>[72]</w:t>
          </w:r>
          <w:r w:rsidR="000E5C00" w:rsidRPr="000F457C">
            <w:rPr>
              <w:szCs w:val="22"/>
              <w:highlight w:val="lightGray"/>
            </w:rPr>
            <w:fldChar w:fldCharType="end"/>
          </w:r>
        </w:sdtContent>
      </w:sdt>
      <w:r w:rsidR="000E5C00" w:rsidRPr="000F457C">
        <w:rPr>
          <w:szCs w:val="22"/>
          <w:highlight w:val="lightGray"/>
        </w:rPr>
        <w:t>]</w:t>
      </w:r>
    </w:p>
    <w:p w14:paraId="6F0D7763" w14:textId="77777777" w:rsidR="008E4483" w:rsidRPr="000F457C" w:rsidRDefault="008E4483" w:rsidP="004F4C0C">
      <w:pPr>
        <w:jc w:val="both"/>
        <w:rPr>
          <w:b/>
          <w:highlight w:val="lightGray"/>
        </w:rPr>
      </w:pPr>
    </w:p>
    <w:p w14:paraId="7624AEB4" w14:textId="7F827790" w:rsidR="004F4C0C" w:rsidRPr="000F457C" w:rsidRDefault="007F0D26" w:rsidP="000E0E38">
      <w:pPr>
        <w:jc w:val="both"/>
        <w:rPr>
          <w:szCs w:val="22"/>
          <w:highlight w:val="lightGray"/>
        </w:rPr>
      </w:pPr>
      <w:r w:rsidRPr="000F457C">
        <w:rPr>
          <w:szCs w:val="22"/>
          <w:highlight w:val="lightGray"/>
        </w:rPr>
        <w:t>802.11be</w:t>
      </w:r>
      <w:r w:rsidR="004F4C0C" w:rsidRPr="000F457C">
        <w:rPr>
          <w:szCs w:val="22"/>
          <w:highlight w:val="lightGray"/>
        </w:rPr>
        <w:t xml:space="preserve"> support</w:t>
      </w:r>
      <w:r w:rsidR="00467528" w:rsidRPr="000F457C">
        <w:rPr>
          <w:szCs w:val="22"/>
          <w:highlight w:val="lightGray"/>
        </w:rPr>
        <w:t>s</w:t>
      </w:r>
      <w:r w:rsidR="004F4C0C" w:rsidRPr="000F457C">
        <w:rPr>
          <w:szCs w:val="22"/>
          <w:highlight w:val="lightGray"/>
        </w:rPr>
        <w:t xml:space="preserve"> the </w:t>
      </w:r>
      <w:r w:rsidRPr="000F457C">
        <w:rPr>
          <w:szCs w:val="22"/>
          <w:highlight w:val="lightGray"/>
        </w:rPr>
        <w:t xml:space="preserve">following </w:t>
      </w:r>
      <w:r w:rsidR="004F4C0C" w:rsidRPr="000F457C">
        <w:rPr>
          <w:szCs w:val="22"/>
          <w:highlight w:val="lightGray"/>
        </w:rPr>
        <w:t>pilot indices for n*996RUs (n ≥ 1)</w:t>
      </w:r>
      <w:r w:rsidRPr="000F457C">
        <w:rPr>
          <w:szCs w:val="22"/>
          <w:highlight w:val="lightGray"/>
        </w:rPr>
        <w:t>:</w:t>
      </w:r>
    </w:p>
    <w:p w14:paraId="784F1B06" w14:textId="46CBD42A" w:rsidR="004F4C0C" w:rsidRPr="000F457C" w:rsidRDefault="004F4C0C" w:rsidP="00DF7E01">
      <w:pPr>
        <w:pStyle w:val="ListParagraph"/>
        <w:numPr>
          <w:ilvl w:val="0"/>
          <w:numId w:val="81"/>
        </w:numPr>
        <w:jc w:val="both"/>
        <w:rPr>
          <w:szCs w:val="22"/>
          <w:highlight w:val="lightGray"/>
        </w:rPr>
      </w:pPr>
      <w:r w:rsidRPr="000F457C">
        <w:rPr>
          <w:szCs w:val="22"/>
          <w:highlight w:val="lightGray"/>
        </w:rPr>
        <w:t>In a OFDMA/non-OFDMA 80</w:t>
      </w:r>
      <w:r w:rsidR="007F0D26" w:rsidRPr="000F457C">
        <w:rPr>
          <w:szCs w:val="22"/>
          <w:highlight w:val="lightGray"/>
        </w:rPr>
        <w:t xml:space="preserve"> </w:t>
      </w:r>
      <w:r w:rsidRPr="000F457C">
        <w:rPr>
          <w:szCs w:val="22"/>
          <w:highlight w:val="lightGray"/>
        </w:rPr>
        <w:t>MHz EHT PPDU</w:t>
      </w:r>
    </w:p>
    <w:p w14:paraId="0DCC9F82"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996-tone RU: P996 = {-468, -400, -334, -266, -220, -152, -86, -18, 18, 86, 152, 220, 266, 334, 400, 468}</w:t>
      </w:r>
    </w:p>
    <w:p w14:paraId="7E0FE81C" w14:textId="33202D7F" w:rsidR="004F4C0C" w:rsidRPr="000F457C" w:rsidRDefault="004F4C0C" w:rsidP="00DF7E01">
      <w:pPr>
        <w:pStyle w:val="ListParagraph"/>
        <w:numPr>
          <w:ilvl w:val="0"/>
          <w:numId w:val="81"/>
        </w:numPr>
        <w:jc w:val="both"/>
        <w:rPr>
          <w:szCs w:val="22"/>
          <w:highlight w:val="lightGray"/>
        </w:rPr>
      </w:pPr>
      <w:r w:rsidRPr="000F457C">
        <w:rPr>
          <w:szCs w:val="22"/>
          <w:highlight w:val="lightGray"/>
        </w:rPr>
        <w:t>In a OFDMA/non-OFDMA 160</w:t>
      </w:r>
      <w:r w:rsidR="007F0D26" w:rsidRPr="000F457C">
        <w:rPr>
          <w:szCs w:val="22"/>
          <w:highlight w:val="lightGray"/>
        </w:rPr>
        <w:t xml:space="preserve"> </w:t>
      </w:r>
      <w:r w:rsidRPr="000F457C">
        <w:rPr>
          <w:szCs w:val="22"/>
          <w:highlight w:val="lightGray"/>
        </w:rPr>
        <w:t>MHz EHT PPDU</w:t>
      </w:r>
    </w:p>
    <w:p w14:paraId="4348689E"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996-tone RU: {P996 -512}, {P996 + 512}</w:t>
      </w:r>
    </w:p>
    <w:p w14:paraId="4BE24559"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2*996-tone RU: {P996 -512, P996 + 512}</w:t>
      </w:r>
    </w:p>
    <w:p w14:paraId="428B39E7" w14:textId="73F1117C" w:rsidR="004F4C0C" w:rsidRPr="000F457C" w:rsidRDefault="004F4C0C" w:rsidP="00DF7E01">
      <w:pPr>
        <w:pStyle w:val="ListParagraph"/>
        <w:numPr>
          <w:ilvl w:val="0"/>
          <w:numId w:val="81"/>
        </w:numPr>
        <w:jc w:val="both"/>
        <w:rPr>
          <w:szCs w:val="22"/>
          <w:highlight w:val="lightGray"/>
        </w:rPr>
      </w:pPr>
      <w:r w:rsidRPr="000F457C">
        <w:rPr>
          <w:szCs w:val="22"/>
          <w:highlight w:val="lightGray"/>
        </w:rPr>
        <w:t>In a OFDMA/non-OFDMA 320</w:t>
      </w:r>
      <w:r w:rsidR="007F0D26" w:rsidRPr="000F457C">
        <w:rPr>
          <w:szCs w:val="22"/>
          <w:highlight w:val="lightGray"/>
        </w:rPr>
        <w:t xml:space="preserve"> </w:t>
      </w:r>
      <w:r w:rsidRPr="000F457C">
        <w:rPr>
          <w:szCs w:val="22"/>
          <w:highlight w:val="lightGray"/>
        </w:rPr>
        <w:t>MHz EHT PPDU</w:t>
      </w:r>
    </w:p>
    <w:p w14:paraId="72393333"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996-tone RU: {P996 -1536}, {P996 -512}, {P996 + 512}, {P996 + 1536}</w:t>
      </w:r>
    </w:p>
    <w:p w14:paraId="176E1507"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2*996-tone RU: {P996 -1536, P996 -512}, {P996 + 512, P996 + 1536}</w:t>
      </w:r>
    </w:p>
    <w:p w14:paraId="75297DCA"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4*996-tone RU: {P996 -1536, P996 -512, P996 + 512, P996 + 1536}</w:t>
      </w:r>
    </w:p>
    <w:p w14:paraId="231A318E" w14:textId="232CFA2D" w:rsidR="003F67D4" w:rsidRDefault="003F67D4" w:rsidP="003F67D4">
      <w:pPr>
        <w:rPr>
          <w:szCs w:val="22"/>
        </w:rPr>
      </w:pPr>
      <w:r w:rsidRPr="000F457C">
        <w:rPr>
          <w:szCs w:val="22"/>
          <w:highlight w:val="lightGray"/>
        </w:rPr>
        <w:t>[Motion 11</w:t>
      </w:r>
      <w:r w:rsidR="00AA2DC6">
        <w:rPr>
          <w:szCs w:val="22"/>
          <w:highlight w:val="lightGray"/>
        </w:rPr>
        <w:t>5</w:t>
      </w:r>
      <w:r w:rsidRPr="000F457C">
        <w:rPr>
          <w:szCs w:val="22"/>
          <w:highlight w:val="lightGray"/>
        </w:rPr>
        <w:t xml:space="preserve">, #SP78, </w:t>
      </w:r>
      <w:sdt>
        <w:sdtPr>
          <w:rPr>
            <w:szCs w:val="22"/>
            <w:highlight w:val="lightGray"/>
          </w:rPr>
          <w:id w:val="-1599636124"/>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w:t>
      </w:r>
      <w:sdt>
        <w:sdtPr>
          <w:rPr>
            <w:szCs w:val="22"/>
            <w:highlight w:val="lightGray"/>
          </w:rPr>
          <w:id w:val="-807705579"/>
          <w:citation/>
        </w:sdtPr>
        <w:sdtEndPr/>
        <w:sdtContent>
          <w:r w:rsidR="00754B88" w:rsidRPr="000F457C">
            <w:rPr>
              <w:szCs w:val="22"/>
              <w:highlight w:val="lightGray"/>
            </w:rPr>
            <w:fldChar w:fldCharType="begin"/>
          </w:r>
          <w:r w:rsidR="00754B88" w:rsidRPr="000F457C">
            <w:rPr>
              <w:szCs w:val="22"/>
              <w:highlight w:val="lightGray"/>
              <w:lang w:val="en-US"/>
            </w:rPr>
            <w:instrText xml:space="preserve"> CITATION 20_0838r2 \l 1033 </w:instrText>
          </w:r>
          <w:r w:rsidR="00754B88" w:rsidRPr="000F457C">
            <w:rPr>
              <w:szCs w:val="22"/>
              <w:highlight w:val="lightGray"/>
            </w:rPr>
            <w:fldChar w:fldCharType="separate"/>
          </w:r>
          <w:r w:rsidR="00860E27">
            <w:rPr>
              <w:noProof/>
              <w:szCs w:val="22"/>
              <w:highlight w:val="lightGray"/>
              <w:lang w:val="en-US"/>
            </w:rPr>
            <w:t xml:space="preserve"> </w:t>
          </w:r>
          <w:r w:rsidR="00860E27" w:rsidRPr="00860E27">
            <w:rPr>
              <w:noProof/>
              <w:szCs w:val="22"/>
              <w:highlight w:val="lightGray"/>
              <w:lang w:val="en-US"/>
            </w:rPr>
            <w:t>[73]</w:t>
          </w:r>
          <w:r w:rsidR="00754B88" w:rsidRPr="000F457C">
            <w:rPr>
              <w:szCs w:val="22"/>
              <w:highlight w:val="lightGray"/>
            </w:rPr>
            <w:fldChar w:fldCharType="end"/>
          </w:r>
        </w:sdtContent>
      </w:sdt>
      <w:r w:rsidRPr="000F457C">
        <w:rPr>
          <w:szCs w:val="22"/>
          <w:highlight w:val="lightGray"/>
        </w:rPr>
        <w:t>]</w:t>
      </w:r>
    </w:p>
    <w:p w14:paraId="47944400" w14:textId="77777777" w:rsidR="00D04E9D" w:rsidRDefault="00D04E9D" w:rsidP="00807E4E">
      <w:pPr>
        <w:jc w:val="both"/>
      </w:pPr>
    </w:p>
    <w:p w14:paraId="4E6F12A6" w14:textId="4CA225DA" w:rsidR="000E0E38" w:rsidRPr="000F457C" w:rsidRDefault="00467528" w:rsidP="000E0E38">
      <w:pPr>
        <w:jc w:val="both"/>
        <w:rPr>
          <w:szCs w:val="22"/>
          <w:highlight w:val="lightGray"/>
        </w:rPr>
      </w:pPr>
      <w:r w:rsidRPr="000F457C">
        <w:rPr>
          <w:szCs w:val="22"/>
          <w:highlight w:val="lightGray"/>
        </w:rPr>
        <w:t xml:space="preserve">802.11be </w:t>
      </w:r>
      <w:r w:rsidR="000E0E38" w:rsidRPr="000F457C">
        <w:rPr>
          <w:szCs w:val="22"/>
          <w:highlight w:val="lightGray"/>
        </w:rPr>
        <w:t>support</w:t>
      </w:r>
      <w:r w:rsidRPr="000F457C">
        <w:rPr>
          <w:szCs w:val="22"/>
          <w:highlight w:val="lightGray"/>
        </w:rPr>
        <w:t>s</w:t>
      </w:r>
      <w:r w:rsidR="000E0E38" w:rsidRPr="000F457C">
        <w:rPr>
          <w:szCs w:val="22"/>
          <w:highlight w:val="lightGray"/>
        </w:rPr>
        <w:t xml:space="preserve"> that pilot subcarriers for small/large RU combinations includes the pilot subcarriers of each RU</w:t>
      </w:r>
      <w:r w:rsidRPr="000F457C">
        <w:rPr>
          <w:szCs w:val="22"/>
          <w:highlight w:val="lightGray"/>
        </w:rPr>
        <w:t>.</w:t>
      </w:r>
      <w:r w:rsidR="000E0E38" w:rsidRPr="000F457C">
        <w:rPr>
          <w:szCs w:val="22"/>
          <w:highlight w:val="lightGray"/>
        </w:rPr>
        <w:t xml:space="preserve"> </w:t>
      </w:r>
    </w:p>
    <w:p w14:paraId="2F7C6D51" w14:textId="66DCE05A" w:rsidR="004E7853" w:rsidRDefault="004E7853" w:rsidP="004E7853">
      <w:pPr>
        <w:rPr>
          <w:szCs w:val="22"/>
        </w:rPr>
      </w:pPr>
      <w:r w:rsidRPr="000F457C">
        <w:rPr>
          <w:szCs w:val="22"/>
          <w:highlight w:val="lightGray"/>
        </w:rPr>
        <w:t>[Motion 11</w:t>
      </w:r>
      <w:r w:rsidR="00AA2DC6">
        <w:rPr>
          <w:szCs w:val="22"/>
          <w:highlight w:val="lightGray"/>
        </w:rPr>
        <w:t>5</w:t>
      </w:r>
      <w:r w:rsidRPr="000F457C">
        <w:rPr>
          <w:szCs w:val="22"/>
          <w:highlight w:val="lightGray"/>
        </w:rPr>
        <w:t xml:space="preserve">, #SP80, </w:t>
      </w:r>
      <w:sdt>
        <w:sdtPr>
          <w:rPr>
            <w:szCs w:val="22"/>
            <w:highlight w:val="lightGray"/>
          </w:rPr>
          <w:id w:val="1844668325"/>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w:t>
      </w:r>
      <w:sdt>
        <w:sdtPr>
          <w:rPr>
            <w:szCs w:val="22"/>
            <w:highlight w:val="lightGray"/>
          </w:rPr>
          <w:id w:val="-2060232864"/>
          <w:citation/>
        </w:sdtPr>
        <w:sdtEndPr/>
        <w:sdtContent>
          <w:r w:rsidRPr="000F457C">
            <w:rPr>
              <w:szCs w:val="22"/>
              <w:highlight w:val="lightGray"/>
            </w:rPr>
            <w:fldChar w:fldCharType="begin"/>
          </w:r>
          <w:r w:rsidRPr="000F457C">
            <w:rPr>
              <w:szCs w:val="22"/>
              <w:highlight w:val="lightGray"/>
              <w:lang w:val="en-US"/>
            </w:rPr>
            <w:instrText xml:space="preserve"> CITATION 20_0838r2 \l 1033 </w:instrText>
          </w:r>
          <w:r w:rsidRPr="000F457C">
            <w:rPr>
              <w:szCs w:val="22"/>
              <w:highlight w:val="lightGray"/>
            </w:rPr>
            <w:fldChar w:fldCharType="separate"/>
          </w:r>
          <w:r w:rsidR="00860E27">
            <w:rPr>
              <w:noProof/>
              <w:szCs w:val="22"/>
              <w:highlight w:val="lightGray"/>
              <w:lang w:val="en-US"/>
            </w:rPr>
            <w:t xml:space="preserve"> </w:t>
          </w:r>
          <w:r w:rsidR="00860E27" w:rsidRPr="00860E27">
            <w:rPr>
              <w:noProof/>
              <w:szCs w:val="22"/>
              <w:highlight w:val="lightGray"/>
              <w:lang w:val="en-US"/>
            </w:rPr>
            <w:t>[73]</w:t>
          </w:r>
          <w:r w:rsidRPr="000F457C">
            <w:rPr>
              <w:szCs w:val="22"/>
              <w:highlight w:val="lightGray"/>
            </w:rPr>
            <w:fldChar w:fldCharType="end"/>
          </w:r>
        </w:sdtContent>
      </w:sdt>
      <w:r w:rsidRPr="000F457C">
        <w:rPr>
          <w:szCs w:val="22"/>
          <w:highlight w:val="lightGray"/>
        </w:rPr>
        <w:t>]</w:t>
      </w:r>
    </w:p>
    <w:p w14:paraId="4B9C6663" w14:textId="77777777" w:rsidR="00722643" w:rsidRDefault="00722643" w:rsidP="004E7853">
      <w:pPr>
        <w:rPr>
          <w:szCs w:val="22"/>
        </w:rPr>
      </w:pPr>
    </w:p>
    <w:p w14:paraId="66C2AACF" w14:textId="16D59ACE" w:rsidR="00722643" w:rsidRPr="00722643" w:rsidRDefault="00722643" w:rsidP="00722643">
      <w:pPr>
        <w:jc w:val="both"/>
        <w:rPr>
          <w:highlight w:val="yellow"/>
        </w:rPr>
      </w:pPr>
      <w:r w:rsidRPr="00722643">
        <w:rPr>
          <w:b/>
          <w:szCs w:val="22"/>
          <w:highlight w:val="yellow"/>
        </w:rPr>
        <w:t>Straw poll #143</w:t>
      </w:r>
    </w:p>
    <w:p w14:paraId="3DE41B18" w14:textId="1EC175CE" w:rsidR="00722643" w:rsidRPr="00722643" w:rsidRDefault="00722643" w:rsidP="00722643">
      <w:pPr>
        <w:jc w:val="both"/>
        <w:rPr>
          <w:highlight w:val="yellow"/>
        </w:rPr>
      </w:pPr>
      <w:r w:rsidRPr="00722643">
        <w:rPr>
          <w:highlight w:val="yellow"/>
        </w:rPr>
        <w:t xml:space="preserve">Do you support that all 802.11be PPDUs use single stream pilots in the data section for SU, DL/UL OFDMA as well as DL/UL MU-MIMO transmissions? </w:t>
      </w:r>
      <w:r w:rsidRPr="00722643">
        <w:rPr>
          <w:b/>
          <w:i/>
          <w:szCs w:val="22"/>
          <w:highlight w:val="yellow"/>
        </w:rPr>
        <w:t>[#SP143]</w:t>
      </w:r>
    </w:p>
    <w:p w14:paraId="72F02C6D" w14:textId="636D5C1A" w:rsidR="00722643" w:rsidRDefault="00722643" w:rsidP="00722643">
      <w:pPr>
        <w:jc w:val="both"/>
        <w:rPr>
          <w:szCs w:val="22"/>
        </w:rPr>
      </w:pPr>
      <w:r w:rsidRPr="00722643">
        <w:rPr>
          <w:szCs w:val="22"/>
          <w:highlight w:val="yellow"/>
        </w:rPr>
        <w:t>[</w:t>
      </w:r>
      <w:r w:rsidRPr="00722643">
        <w:rPr>
          <w:highlight w:val="yellow"/>
        </w:rPr>
        <w:t xml:space="preserve">20/0961r0 (Pilot mapping and sequences for data section in 11be, Jinyoung Chun, LGE), SP#1, </w:t>
      </w:r>
      <w:r w:rsidRPr="00722643">
        <w:rPr>
          <w:szCs w:val="22"/>
          <w:highlight w:val="yellow"/>
        </w:rPr>
        <w:t>Y/N/A: 34/0/3]</w:t>
      </w:r>
    </w:p>
    <w:p w14:paraId="0874A397" w14:textId="77777777" w:rsidR="00FA0177" w:rsidRDefault="00FA0177" w:rsidP="00722643">
      <w:pPr>
        <w:jc w:val="both"/>
        <w:rPr>
          <w:szCs w:val="22"/>
        </w:rPr>
      </w:pPr>
    </w:p>
    <w:p w14:paraId="3C43F509" w14:textId="77777777" w:rsidR="00C061E9" w:rsidRDefault="00C061E9">
      <w:pPr>
        <w:rPr>
          <w:b/>
          <w:szCs w:val="22"/>
          <w:highlight w:val="yellow"/>
        </w:rPr>
      </w:pPr>
      <w:r>
        <w:rPr>
          <w:b/>
          <w:szCs w:val="22"/>
          <w:highlight w:val="yellow"/>
        </w:rPr>
        <w:br w:type="page"/>
      </w:r>
    </w:p>
    <w:p w14:paraId="6DF4762D" w14:textId="02EC3F45" w:rsidR="00FA0177" w:rsidRPr="00FA0177" w:rsidRDefault="00FA0177" w:rsidP="00FA0177">
      <w:pPr>
        <w:jc w:val="both"/>
        <w:rPr>
          <w:highlight w:val="yellow"/>
        </w:rPr>
      </w:pPr>
      <w:r w:rsidRPr="00FA0177">
        <w:rPr>
          <w:b/>
          <w:szCs w:val="22"/>
          <w:highlight w:val="yellow"/>
        </w:rPr>
        <w:lastRenderedPageBreak/>
        <w:t>Straw poll #144</w:t>
      </w:r>
    </w:p>
    <w:p w14:paraId="69DB927B" w14:textId="67B83E53" w:rsidR="00FA0177" w:rsidRPr="00FA0177" w:rsidRDefault="00FA0177" w:rsidP="00FA0177">
      <w:pPr>
        <w:jc w:val="both"/>
        <w:rPr>
          <w:bCs/>
          <w:highlight w:val="yellow"/>
        </w:rPr>
      </w:pPr>
      <w:r w:rsidRPr="00FA0177">
        <w:rPr>
          <w:bCs/>
          <w:highlight w:val="yellow"/>
        </w:rPr>
        <w:t xml:space="preserve">Do you support that 11be pilot values are shifted on pilot tones in the data section from symbol to symbol for each RU, same as 11ax? </w:t>
      </w:r>
      <w:r w:rsidRPr="00FA0177">
        <w:rPr>
          <w:b/>
          <w:i/>
          <w:szCs w:val="22"/>
          <w:highlight w:val="yellow"/>
        </w:rPr>
        <w:t>[#SP144]</w:t>
      </w:r>
    </w:p>
    <w:p w14:paraId="54EE7C1B" w14:textId="56EFE055" w:rsidR="00FA0177" w:rsidRDefault="00FA0177" w:rsidP="00FA0177">
      <w:pPr>
        <w:jc w:val="both"/>
        <w:rPr>
          <w:szCs w:val="22"/>
        </w:rPr>
      </w:pPr>
      <w:r w:rsidRPr="00FA0177">
        <w:rPr>
          <w:szCs w:val="22"/>
          <w:highlight w:val="yellow"/>
        </w:rPr>
        <w:t>[</w:t>
      </w:r>
      <w:r w:rsidRPr="00FA0177">
        <w:rPr>
          <w:highlight w:val="yellow"/>
        </w:rPr>
        <w:t xml:space="preserve">20/0961r0 (Pilot mapping and sequences for data section in 11be, Jinyoung Chun, LGE), SP#2, </w:t>
      </w:r>
      <w:r w:rsidRPr="00FA0177">
        <w:rPr>
          <w:szCs w:val="22"/>
          <w:highlight w:val="yellow"/>
        </w:rPr>
        <w:t>Y/N/A: 41/0/1]</w:t>
      </w:r>
    </w:p>
    <w:p w14:paraId="178E5310" w14:textId="77777777" w:rsidR="00042DBC" w:rsidRDefault="00042DBC" w:rsidP="00FA0177">
      <w:pPr>
        <w:jc w:val="both"/>
        <w:rPr>
          <w:szCs w:val="22"/>
        </w:rPr>
      </w:pPr>
    </w:p>
    <w:p w14:paraId="34B74D2B" w14:textId="58477DC8" w:rsidR="00042DBC" w:rsidRPr="00042DBC" w:rsidRDefault="00042DBC" w:rsidP="00042DBC">
      <w:pPr>
        <w:jc w:val="both"/>
        <w:rPr>
          <w:highlight w:val="yellow"/>
        </w:rPr>
      </w:pPr>
      <w:r w:rsidRPr="00042DBC">
        <w:rPr>
          <w:b/>
          <w:szCs w:val="22"/>
          <w:highlight w:val="yellow"/>
        </w:rPr>
        <w:t>Straw poll #145</w:t>
      </w:r>
    </w:p>
    <w:p w14:paraId="771832ED" w14:textId="77777777" w:rsidR="00042DBC" w:rsidRPr="00042DBC" w:rsidRDefault="00042DBC" w:rsidP="00042DBC">
      <w:pPr>
        <w:jc w:val="both"/>
        <w:rPr>
          <w:highlight w:val="yellow"/>
        </w:rPr>
      </w:pPr>
      <w:r w:rsidRPr="00042DBC">
        <w:rPr>
          <w:highlight w:val="yellow"/>
        </w:rPr>
        <w:t>Do you support to define pilot mapping and values as below in 11be?</w:t>
      </w:r>
    </w:p>
    <w:p w14:paraId="766692CC" w14:textId="77777777" w:rsidR="00042DBC" w:rsidRPr="00042DBC" w:rsidRDefault="00042DBC" w:rsidP="00042DBC">
      <w:pPr>
        <w:pStyle w:val="ListParagraph"/>
        <w:numPr>
          <w:ilvl w:val="0"/>
          <w:numId w:val="134"/>
        </w:numPr>
        <w:jc w:val="both"/>
        <w:rPr>
          <w:highlight w:val="yellow"/>
        </w:rPr>
      </w:pPr>
      <w:r w:rsidRPr="00042DBC">
        <w:rPr>
          <w:highlight w:val="yellow"/>
        </w:rPr>
        <w:t>For all size of RUs under 2*996-tone RU, pilot mapping and values of 11ax are reused.</w:t>
      </w:r>
    </w:p>
    <w:p w14:paraId="581AA11B" w14:textId="77777777" w:rsidR="00042DBC" w:rsidRPr="00042DBC" w:rsidRDefault="00042DBC" w:rsidP="00042DBC">
      <w:pPr>
        <w:pStyle w:val="ListParagraph"/>
        <w:numPr>
          <w:ilvl w:val="0"/>
          <w:numId w:val="134"/>
        </w:numPr>
        <w:jc w:val="both"/>
        <w:rPr>
          <w:highlight w:val="yellow"/>
        </w:rPr>
      </w:pPr>
      <w:r w:rsidRPr="00042DBC">
        <w:rPr>
          <w:highlight w:val="yellow"/>
        </w:rPr>
        <w:t>For 3*996-tone RU, pilot mapping and values for 996-tone RU are triplicated</w:t>
      </w:r>
    </w:p>
    <w:p w14:paraId="10A37289" w14:textId="77777777" w:rsidR="00042DBC" w:rsidRPr="00042DBC" w:rsidRDefault="00042DBC" w:rsidP="00042DBC">
      <w:pPr>
        <w:pStyle w:val="ListParagraph"/>
        <w:numPr>
          <w:ilvl w:val="0"/>
          <w:numId w:val="134"/>
        </w:numPr>
        <w:jc w:val="both"/>
        <w:rPr>
          <w:highlight w:val="yellow"/>
        </w:rPr>
      </w:pPr>
      <w:r w:rsidRPr="00042DBC">
        <w:rPr>
          <w:highlight w:val="yellow"/>
        </w:rPr>
        <w:t>For 4*996-tone RU, pilot mapping and values for 2*996-tone RU are duplicated</w:t>
      </w:r>
    </w:p>
    <w:p w14:paraId="275AFC73" w14:textId="4C4C2EE8" w:rsidR="00042DBC" w:rsidRPr="00042DBC" w:rsidRDefault="00042DBC" w:rsidP="00042DBC">
      <w:pPr>
        <w:pStyle w:val="ListParagraph"/>
        <w:numPr>
          <w:ilvl w:val="0"/>
          <w:numId w:val="134"/>
        </w:numPr>
        <w:jc w:val="both"/>
        <w:rPr>
          <w:highlight w:val="yellow"/>
        </w:rPr>
      </w:pPr>
      <w:r w:rsidRPr="00042DBC">
        <w:rPr>
          <w:highlight w:val="yellow"/>
        </w:rPr>
        <w:t xml:space="preserve">Pilot mapping and values of RU combinations follow each RU’s.  </w:t>
      </w:r>
      <w:r w:rsidRPr="00042DBC">
        <w:rPr>
          <w:b/>
          <w:i/>
          <w:szCs w:val="22"/>
          <w:highlight w:val="yellow"/>
        </w:rPr>
        <w:t>[#SP145]</w:t>
      </w:r>
    </w:p>
    <w:p w14:paraId="7E4160F6" w14:textId="0D36F517" w:rsidR="00042DBC" w:rsidRDefault="00042DBC" w:rsidP="00042DBC">
      <w:pPr>
        <w:jc w:val="both"/>
        <w:rPr>
          <w:szCs w:val="22"/>
        </w:rPr>
      </w:pPr>
      <w:r w:rsidRPr="00042DBC">
        <w:rPr>
          <w:szCs w:val="22"/>
          <w:highlight w:val="yellow"/>
        </w:rPr>
        <w:t>[</w:t>
      </w:r>
      <w:r w:rsidRPr="00042DBC">
        <w:rPr>
          <w:highlight w:val="yellow"/>
        </w:rPr>
        <w:t xml:space="preserve">20/0961r0 (Pilot mapping and sequences for data section in 11be, Jinyoung Chun, LGE), SP#3, </w:t>
      </w:r>
      <w:r w:rsidRPr="00042DBC">
        <w:rPr>
          <w:szCs w:val="22"/>
          <w:highlight w:val="yellow"/>
        </w:rPr>
        <w:t>Y/N/A: 44/0/2]</w:t>
      </w:r>
    </w:p>
    <w:p w14:paraId="0D01127A" w14:textId="1A658DC7" w:rsidR="008C1C6A" w:rsidRPr="004E7853" w:rsidRDefault="008C1C6A" w:rsidP="007727E5">
      <w:pPr>
        <w:pStyle w:val="Heading2"/>
        <w:spacing w:after="60"/>
        <w:rPr>
          <w:u w:val="none"/>
          <w:lang w:val="en-US"/>
        </w:rPr>
      </w:pPr>
      <w:bookmarkStart w:id="414" w:name="_Toc47082047"/>
      <w:r w:rsidRPr="004E7853">
        <w:rPr>
          <w:u w:val="none"/>
          <w:lang w:val="en-US"/>
        </w:rPr>
        <w:t>Beamforming</w:t>
      </w:r>
      <w:bookmarkEnd w:id="414"/>
    </w:p>
    <w:p w14:paraId="7D2E808C" w14:textId="79BCF156" w:rsidR="0020199C" w:rsidRPr="000F457C" w:rsidRDefault="00075D22" w:rsidP="0020199C">
      <w:pPr>
        <w:jc w:val="both"/>
        <w:rPr>
          <w:bCs/>
          <w:highlight w:val="lightGray"/>
        </w:rPr>
      </w:pPr>
      <w:r w:rsidRPr="000F457C">
        <w:rPr>
          <w:bCs/>
          <w:highlight w:val="lightGray"/>
        </w:rPr>
        <w:t>802.11be</w:t>
      </w:r>
      <w:r w:rsidR="0020199C" w:rsidRPr="000F457C">
        <w:rPr>
          <w:bCs/>
          <w:highlight w:val="lightGray"/>
        </w:rPr>
        <w:t xml:space="preserve"> support</w:t>
      </w:r>
      <w:r w:rsidRPr="000F457C">
        <w:rPr>
          <w:bCs/>
          <w:highlight w:val="lightGray"/>
        </w:rPr>
        <w:t>s</w:t>
      </w:r>
      <w:r w:rsidR="0020199C" w:rsidRPr="000F457C">
        <w:rPr>
          <w:bCs/>
          <w:highlight w:val="lightGray"/>
        </w:rPr>
        <w:t xml:space="preserve"> defin</w:t>
      </w:r>
      <w:r w:rsidR="00A3279B" w:rsidRPr="000F457C">
        <w:rPr>
          <w:bCs/>
          <w:highlight w:val="lightGray"/>
        </w:rPr>
        <w:t>ing</w:t>
      </w:r>
      <w:r w:rsidR="0020199C" w:rsidRPr="000F457C">
        <w:rPr>
          <w:bCs/>
          <w:highlight w:val="lightGray"/>
        </w:rPr>
        <w:t xml:space="preserve"> a compressed beamforming feedback in </w:t>
      </w:r>
      <w:r w:rsidR="004C4816" w:rsidRPr="000F457C">
        <w:rPr>
          <w:bCs/>
          <w:highlight w:val="lightGray"/>
        </w:rPr>
        <w:t>802.</w:t>
      </w:r>
      <w:r w:rsidR="0020199C" w:rsidRPr="000F457C">
        <w:rPr>
          <w:bCs/>
          <w:highlight w:val="lightGray"/>
        </w:rPr>
        <w:t>11be for following cases</w:t>
      </w:r>
      <w:r w:rsidR="00D05F3F" w:rsidRPr="000F457C">
        <w:rPr>
          <w:bCs/>
          <w:highlight w:val="lightGray"/>
        </w:rPr>
        <w:t>:</w:t>
      </w:r>
    </w:p>
    <w:p w14:paraId="7C067DD5" w14:textId="77777777" w:rsidR="0020199C" w:rsidRPr="000F457C" w:rsidRDefault="0020199C" w:rsidP="00DF7E01">
      <w:pPr>
        <w:pStyle w:val="ListParagraph"/>
        <w:numPr>
          <w:ilvl w:val="0"/>
          <w:numId w:val="45"/>
        </w:numPr>
        <w:jc w:val="both"/>
        <w:rPr>
          <w:bCs/>
          <w:highlight w:val="lightGray"/>
        </w:rPr>
      </w:pPr>
      <w:r w:rsidRPr="000F457C">
        <w:rPr>
          <w:bCs/>
          <w:highlight w:val="lightGray"/>
        </w:rPr>
        <w:t>Number of streams: 1-16</w:t>
      </w:r>
    </w:p>
    <w:p w14:paraId="201641B4" w14:textId="77777777" w:rsidR="0020199C" w:rsidRPr="000F457C" w:rsidRDefault="0020199C" w:rsidP="00DF7E01">
      <w:pPr>
        <w:pStyle w:val="ListParagraph"/>
        <w:numPr>
          <w:ilvl w:val="0"/>
          <w:numId w:val="45"/>
        </w:numPr>
        <w:jc w:val="both"/>
        <w:rPr>
          <w:bCs/>
          <w:highlight w:val="lightGray"/>
        </w:rPr>
      </w:pPr>
      <w:r w:rsidRPr="000F457C">
        <w:rPr>
          <w:bCs/>
          <w:highlight w:val="lightGray"/>
        </w:rPr>
        <w:t>Number of antennas: 2-16</w:t>
      </w:r>
    </w:p>
    <w:p w14:paraId="10E34A78" w14:textId="12682233" w:rsidR="0020199C" w:rsidRPr="000F457C" w:rsidRDefault="0020199C" w:rsidP="00DF7E01">
      <w:pPr>
        <w:pStyle w:val="ListParagraph"/>
        <w:numPr>
          <w:ilvl w:val="0"/>
          <w:numId w:val="45"/>
        </w:numPr>
        <w:jc w:val="both"/>
        <w:rPr>
          <w:bCs/>
          <w:highlight w:val="lightGray"/>
        </w:rPr>
      </w:pPr>
      <w:r w:rsidRPr="000F457C">
        <w:rPr>
          <w:bCs/>
          <w:highlight w:val="lightGray"/>
        </w:rPr>
        <w:t xml:space="preserve">Note: Compressed beamforming feedback is the same as defined in </w:t>
      </w:r>
      <w:r w:rsidR="00BF279D" w:rsidRPr="000F457C">
        <w:rPr>
          <w:bCs/>
          <w:highlight w:val="lightGray"/>
        </w:rPr>
        <w:t>802.</w:t>
      </w:r>
      <w:r w:rsidRPr="000F457C">
        <w:rPr>
          <w:bCs/>
          <w:highlight w:val="lightGray"/>
        </w:rPr>
        <w:t>11ax except for the new parameter values of Nc and Nr.</w:t>
      </w:r>
      <w:r w:rsidR="006B0B22" w:rsidRPr="000F457C">
        <w:rPr>
          <w:bCs/>
          <w:highlight w:val="lightGray"/>
        </w:rPr>
        <w:t xml:space="preserve"> </w:t>
      </w:r>
    </w:p>
    <w:p w14:paraId="1624FE29" w14:textId="77719637" w:rsidR="004301F3" w:rsidRPr="0020199C" w:rsidRDefault="004301F3" w:rsidP="0020199C">
      <w:pPr>
        <w:jc w:val="both"/>
        <w:rPr>
          <w:szCs w:val="22"/>
        </w:rPr>
      </w:pPr>
      <w:r w:rsidRPr="000F457C">
        <w:rPr>
          <w:highlight w:val="lightGray"/>
        </w:rPr>
        <w:t xml:space="preserve">[Motion 111, #SP0611-23, </w:t>
      </w:r>
      <w:sdt>
        <w:sdtPr>
          <w:rPr>
            <w:highlight w:val="lightGray"/>
          </w:rPr>
          <w:id w:val="-1864354663"/>
          <w:citation/>
        </w:sdtPr>
        <w:sdtEndPr/>
        <w:sdtContent>
          <w:r w:rsidR="0093682D" w:rsidRPr="000F457C">
            <w:rPr>
              <w:highlight w:val="lightGray"/>
            </w:rPr>
            <w:fldChar w:fldCharType="begin"/>
          </w:r>
          <w:r w:rsidR="0093682D" w:rsidRPr="000F457C">
            <w:rPr>
              <w:highlight w:val="lightGray"/>
              <w:lang w:val="en-US"/>
            </w:rPr>
            <w:instrText xml:space="preserve"> CITATION 19_1755r4 \l 1033 </w:instrText>
          </w:r>
          <w:r w:rsidR="0093682D" w:rsidRPr="000F457C">
            <w:rPr>
              <w:highlight w:val="lightGray"/>
            </w:rPr>
            <w:fldChar w:fldCharType="separate"/>
          </w:r>
          <w:r w:rsidR="00860E27" w:rsidRPr="00860E27">
            <w:rPr>
              <w:noProof/>
              <w:highlight w:val="lightGray"/>
              <w:lang w:val="en-US"/>
            </w:rPr>
            <w:t>[9]</w:t>
          </w:r>
          <w:r w:rsidR="0093682D" w:rsidRPr="000F457C">
            <w:rPr>
              <w:highlight w:val="lightGray"/>
            </w:rPr>
            <w:fldChar w:fldCharType="end"/>
          </w:r>
        </w:sdtContent>
      </w:sdt>
      <w:r w:rsidR="0093682D" w:rsidRPr="000F457C">
        <w:rPr>
          <w:highlight w:val="lightGray"/>
        </w:rPr>
        <w:t xml:space="preserve"> and </w:t>
      </w:r>
      <w:sdt>
        <w:sdtPr>
          <w:rPr>
            <w:highlight w:val="lightGray"/>
          </w:rPr>
          <w:id w:val="1104547931"/>
          <w:citation/>
        </w:sdtPr>
        <w:sdtEndPr/>
        <w:sdtContent>
          <w:r w:rsidR="0093682D" w:rsidRPr="000F457C">
            <w:rPr>
              <w:highlight w:val="lightGray"/>
            </w:rPr>
            <w:fldChar w:fldCharType="begin"/>
          </w:r>
          <w:r w:rsidR="0093682D" w:rsidRPr="000F457C">
            <w:rPr>
              <w:highlight w:val="lightGray"/>
              <w:lang w:val="en-US"/>
            </w:rPr>
            <w:instrText xml:space="preserve"> CITATION 19_1495r2 \l 1033 </w:instrText>
          </w:r>
          <w:r w:rsidR="0093682D" w:rsidRPr="000F457C">
            <w:rPr>
              <w:highlight w:val="lightGray"/>
            </w:rPr>
            <w:fldChar w:fldCharType="separate"/>
          </w:r>
          <w:r w:rsidR="00860E27" w:rsidRPr="00860E27">
            <w:rPr>
              <w:noProof/>
              <w:highlight w:val="lightGray"/>
              <w:lang w:val="en-US"/>
            </w:rPr>
            <w:t>[74]</w:t>
          </w:r>
          <w:r w:rsidR="0093682D" w:rsidRPr="000F457C">
            <w:rPr>
              <w:highlight w:val="lightGray"/>
            </w:rPr>
            <w:fldChar w:fldCharType="end"/>
          </w:r>
        </w:sdtContent>
      </w:sdt>
      <w:r w:rsidR="0093682D" w:rsidRPr="000F457C">
        <w:rPr>
          <w:highlight w:val="lightGray"/>
        </w:rPr>
        <w:t>]</w:t>
      </w:r>
    </w:p>
    <w:p w14:paraId="4AA7C14E" w14:textId="77777777" w:rsidR="00B81EF9" w:rsidRPr="0020305D" w:rsidRDefault="006B1B5D" w:rsidP="00486858">
      <w:pPr>
        <w:pStyle w:val="Heading1"/>
        <w:numPr>
          <w:ilvl w:val="0"/>
          <w:numId w:val="1"/>
        </w:numPr>
        <w:tabs>
          <w:tab w:val="left" w:pos="450"/>
        </w:tabs>
        <w:ind w:left="0" w:firstLine="0"/>
        <w:jc w:val="both"/>
        <w:rPr>
          <w:u w:val="none"/>
        </w:rPr>
      </w:pPr>
      <w:bookmarkStart w:id="415" w:name="_Toc47082048"/>
      <w:r>
        <w:rPr>
          <w:u w:val="none"/>
        </w:rPr>
        <w:t>EHT MAC</w:t>
      </w:r>
      <w:bookmarkEnd w:id="415"/>
    </w:p>
    <w:p w14:paraId="20AF9EA3"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16" w:name="_Toc14066092"/>
      <w:bookmarkStart w:id="417" w:name="_Toc14066115"/>
      <w:bookmarkStart w:id="418" w:name="_Toc14066205"/>
      <w:bookmarkStart w:id="419" w:name="_Toc14316260"/>
      <w:bookmarkStart w:id="420" w:name="_Toc14316776"/>
      <w:bookmarkStart w:id="421" w:name="_Toc14350435"/>
      <w:bookmarkStart w:id="422" w:name="_Toc21520579"/>
      <w:bookmarkStart w:id="423" w:name="_Toc21520622"/>
      <w:bookmarkStart w:id="424" w:name="_Toc21520671"/>
      <w:bookmarkStart w:id="425" w:name="_Toc21543255"/>
      <w:bookmarkStart w:id="426" w:name="_Toc21543463"/>
      <w:bookmarkStart w:id="427" w:name="_Toc24702991"/>
      <w:bookmarkStart w:id="428" w:name="_Toc24704601"/>
      <w:bookmarkStart w:id="429" w:name="_Toc24704706"/>
      <w:bookmarkStart w:id="430" w:name="_Toc24705196"/>
      <w:bookmarkStart w:id="431" w:name="_Toc24780843"/>
      <w:bookmarkStart w:id="432" w:name="_Toc24781743"/>
      <w:bookmarkStart w:id="433" w:name="_Toc24782443"/>
      <w:bookmarkStart w:id="434" w:name="_Toc24802020"/>
      <w:bookmarkStart w:id="435" w:name="_Toc24805216"/>
      <w:bookmarkStart w:id="436" w:name="_Toc24806203"/>
      <w:bookmarkStart w:id="437" w:name="_Toc24806929"/>
      <w:bookmarkStart w:id="438" w:name="_Toc24891608"/>
      <w:bookmarkStart w:id="439" w:name="_Toc24891929"/>
      <w:bookmarkStart w:id="440" w:name="_Toc24891975"/>
      <w:bookmarkStart w:id="441" w:name="_Toc24892612"/>
      <w:bookmarkStart w:id="442" w:name="_Toc24893226"/>
      <w:bookmarkStart w:id="443" w:name="_Toc24893758"/>
      <w:bookmarkStart w:id="444" w:name="_Toc24894149"/>
      <w:bookmarkStart w:id="445" w:name="_Toc24894634"/>
      <w:bookmarkStart w:id="446" w:name="_Toc25752098"/>
      <w:bookmarkStart w:id="447" w:name="_Toc30867906"/>
      <w:bookmarkStart w:id="448" w:name="_Toc30869189"/>
      <w:bookmarkStart w:id="449" w:name="_Toc30876613"/>
      <w:bookmarkStart w:id="450" w:name="_Toc30876666"/>
      <w:bookmarkStart w:id="451" w:name="_Toc30876954"/>
      <w:bookmarkStart w:id="452" w:name="_Toc30894985"/>
      <w:bookmarkStart w:id="453" w:name="_Toc30895494"/>
      <w:bookmarkStart w:id="454" w:name="_Toc30897852"/>
      <w:bookmarkStart w:id="455" w:name="_Toc30899278"/>
      <w:bookmarkStart w:id="456" w:name="_Toc30915788"/>
      <w:bookmarkStart w:id="457" w:name="_Toc30915850"/>
      <w:bookmarkStart w:id="458" w:name="_Toc31918176"/>
      <w:bookmarkStart w:id="459" w:name="_Toc36716508"/>
      <w:bookmarkStart w:id="460" w:name="_Toc36723269"/>
      <w:bookmarkStart w:id="461" w:name="_Toc36723351"/>
      <w:bookmarkStart w:id="462" w:name="_Toc36723484"/>
      <w:bookmarkStart w:id="463" w:name="_Toc36842537"/>
      <w:bookmarkStart w:id="464" w:name="_Toc36842619"/>
      <w:bookmarkStart w:id="465" w:name="_Toc37257564"/>
      <w:bookmarkStart w:id="466" w:name="_Toc37438241"/>
      <w:bookmarkStart w:id="467" w:name="_Toc37771509"/>
      <w:bookmarkStart w:id="468" w:name="_Toc37771827"/>
      <w:bookmarkStart w:id="469" w:name="_Toc37928362"/>
      <w:bookmarkStart w:id="470" w:name="_Toc38110480"/>
      <w:bookmarkStart w:id="471" w:name="_Toc38110662"/>
      <w:bookmarkStart w:id="472" w:name="_Toc38110756"/>
      <w:bookmarkStart w:id="473" w:name="_Toc38381655"/>
      <w:bookmarkStart w:id="474" w:name="_Toc38381749"/>
      <w:bookmarkStart w:id="475" w:name="_Toc38382134"/>
      <w:bookmarkStart w:id="476" w:name="_Toc38440387"/>
      <w:bookmarkStart w:id="477" w:name="_Toc38621970"/>
      <w:bookmarkStart w:id="478" w:name="_Toc38622067"/>
      <w:bookmarkStart w:id="479" w:name="_Toc38622558"/>
      <w:bookmarkStart w:id="480" w:name="_Toc38792477"/>
      <w:bookmarkStart w:id="481" w:name="_Toc38792578"/>
      <w:bookmarkStart w:id="482" w:name="_Toc38792749"/>
      <w:bookmarkStart w:id="483" w:name="_Toc38967127"/>
      <w:bookmarkStart w:id="484" w:name="_Toc38968678"/>
      <w:bookmarkStart w:id="485" w:name="_Toc38969964"/>
      <w:bookmarkStart w:id="486" w:name="_Toc38970578"/>
      <w:bookmarkStart w:id="487" w:name="_Toc39074919"/>
      <w:bookmarkStart w:id="488" w:name="_Toc39137740"/>
      <w:bookmarkStart w:id="489" w:name="_Toc39140433"/>
      <w:bookmarkStart w:id="490" w:name="_Toc39140668"/>
      <w:bookmarkStart w:id="491" w:name="_Toc39143864"/>
      <w:bookmarkStart w:id="492" w:name="_Toc39225308"/>
      <w:bookmarkStart w:id="493" w:name="_Toc39229656"/>
      <w:bookmarkStart w:id="494" w:name="_Toc39230254"/>
      <w:bookmarkStart w:id="495" w:name="_Toc39230917"/>
      <w:bookmarkStart w:id="496" w:name="_Toc39231056"/>
      <w:bookmarkStart w:id="497" w:name="_Toc39597136"/>
      <w:bookmarkStart w:id="498" w:name="_Toc39598115"/>
      <w:bookmarkStart w:id="499" w:name="_Toc39600329"/>
      <w:bookmarkStart w:id="500" w:name="_Toc39674546"/>
      <w:bookmarkStart w:id="501" w:name="_Toc39827029"/>
      <w:bookmarkStart w:id="502" w:name="_Toc39845570"/>
      <w:bookmarkStart w:id="503" w:name="_Toc39846330"/>
      <w:bookmarkStart w:id="504" w:name="_Toc39847799"/>
      <w:bookmarkStart w:id="505" w:name="_Toc39847944"/>
      <w:bookmarkStart w:id="506" w:name="_Toc39848067"/>
      <w:bookmarkStart w:id="507" w:name="_Toc39848398"/>
      <w:bookmarkStart w:id="508" w:name="_Toc40028521"/>
      <w:bookmarkStart w:id="509" w:name="_Toc40028959"/>
      <w:bookmarkStart w:id="510" w:name="_Toc40217725"/>
      <w:bookmarkStart w:id="511" w:name="_Toc40274917"/>
      <w:bookmarkStart w:id="512" w:name="_Toc40275115"/>
      <w:bookmarkStart w:id="513" w:name="_Toc40277204"/>
      <w:bookmarkStart w:id="514" w:name="_Toc40433540"/>
      <w:bookmarkStart w:id="515" w:name="_Toc40814775"/>
      <w:bookmarkStart w:id="516" w:name="_Toc40817247"/>
      <w:bookmarkStart w:id="517" w:name="_Toc41050315"/>
      <w:bookmarkStart w:id="518" w:name="_Toc41060221"/>
      <w:bookmarkStart w:id="519" w:name="_Toc41388386"/>
      <w:bookmarkStart w:id="520" w:name="_Toc41388597"/>
      <w:bookmarkStart w:id="521" w:name="_Toc41669183"/>
      <w:bookmarkStart w:id="522" w:name="_Toc41670036"/>
      <w:bookmarkStart w:id="523" w:name="_Toc41670160"/>
      <w:bookmarkStart w:id="524" w:name="_Toc41670992"/>
      <w:bookmarkStart w:id="525" w:name="_Toc41671856"/>
      <w:bookmarkStart w:id="526" w:name="_Toc41910001"/>
      <w:bookmarkStart w:id="527" w:name="_Toc42180151"/>
      <w:bookmarkStart w:id="528" w:name="_Toc42180594"/>
      <w:bookmarkStart w:id="529" w:name="_Toc42187764"/>
      <w:bookmarkStart w:id="530" w:name="_Toc42188602"/>
      <w:bookmarkStart w:id="531" w:name="_Toc42541649"/>
      <w:bookmarkStart w:id="532" w:name="_Toc42541778"/>
      <w:bookmarkStart w:id="533" w:name="_Toc42545056"/>
      <w:bookmarkStart w:id="534" w:name="_Toc42806617"/>
      <w:bookmarkStart w:id="535" w:name="_Toc43114321"/>
      <w:bookmarkStart w:id="536" w:name="_Toc43115097"/>
      <w:bookmarkStart w:id="537" w:name="_Toc43117349"/>
      <w:bookmarkStart w:id="538" w:name="_Toc43117488"/>
      <w:bookmarkStart w:id="539" w:name="_Toc43285814"/>
      <w:bookmarkStart w:id="540" w:name="_Toc43303872"/>
      <w:bookmarkStart w:id="541" w:name="_Toc43316300"/>
      <w:bookmarkStart w:id="542" w:name="_Toc43317102"/>
      <w:bookmarkStart w:id="543" w:name="_Toc43319723"/>
      <w:bookmarkStart w:id="544" w:name="_Toc43722173"/>
      <w:bookmarkStart w:id="545" w:name="_Toc43722527"/>
      <w:bookmarkStart w:id="546" w:name="_Toc43724477"/>
      <w:bookmarkStart w:id="547" w:name="_Toc43724625"/>
      <w:bookmarkStart w:id="548" w:name="_Toc44163577"/>
      <w:bookmarkStart w:id="549" w:name="_Toc44164262"/>
      <w:bookmarkStart w:id="550" w:name="_Toc44164405"/>
      <w:bookmarkStart w:id="551" w:name="_Toc44455321"/>
      <w:bookmarkStart w:id="552" w:name="_Toc44456101"/>
      <w:bookmarkStart w:id="553" w:name="_Toc45046501"/>
      <w:bookmarkStart w:id="554" w:name="_Toc45047410"/>
      <w:bookmarkStart w:id="555" w:name="_Toc45048985"/>
      <w:bookmarkStart w:id="556" w:name="_Toc45122392"/>
      <w:bookmarkStart w:id="557" w:name="_Toc45196106"/>
      <w:bookmarkStart w:id="558" w:name="_Toc45196266"/>
      <w:bookmarkStart w:id="559" w:name="_Toc45400572"/>
      <w:bookmarkStart w:id="560" w:name="_Toc45788424"/>
      <w:bookmarkStart w:id="561" w:name="_Toc45881548"/>
      <w:bookmarkStart w:id="562" w:name="_Toc45881854"/>
      <w:bookmarkStart w:id="563" w:name="_Toc45984212"/>
      <w:bookmarkStart w:id="564" w:name="_Toc46137793"/>
      <w:bookmarkStart w:id="565" w:name="_Toc46147396"/>
      <w:bookmarkStart w:id="566" w:name="_Toc46147705"/>
      <w:bookmarkStart w:id="567" w:name="_Toc46148136"/>
      <w:bookmarkStart w:id="568" w:name="_Toc46148295"/>
      <w:bookmarkStart w:id="569" w:name="_Toc46161366"/>
      <w:bookmarkStart w:id="570" w:name="_Toc46406637"/>
      <w:bookmarkStart w:id="571" w:name="_Toc46406810"/>
      <w:bookmarkStart w:id="572" w:name="_Toc46479939"/>
      <w:bookmarkStart w:id="573" w:name="_Toc46578548"/>
      <w:bookmarkStart w:id="574" w:name="_Toc46578783"/>
      <w:bookmarkStart w:id="575" w:name="_Toc46828944"/>
      <w:bookmarkStart w:id="576" w:name="_Toc46912473"/>
      <w:bookmarkStart w:id="577" w:name="_Toc46913831"/>
      <w:bookmarkStart w:id="578" w:name="_Toc46933831"/>
      <w:bookmarkStart w:id="579" w:name="_Toc46935700"/>
      <w:bookmarkStart w:id="580" w:name="_Toc47081883"/>
      <w:bookmarkStart w:id="581" w:name="_Toc47082049"/>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p w14:paraId="0C6589C4" w14:textId="77777777" w:rsidR="005F4EE5" w:rsidRPr="00C87F8D" w:rsidRDefault="005F4EE5" w:rsidP="007727E5">
      <w:pPr>
        <w:pStyle w:val="Heading2"/>
        <w:spacing w:after="60"/>
        <w:jc w:val="both"/>
        <w:rPr>
          <w:u w:val="none"/>
        </w:rPr>
      </w:pPr>
      <w:bookmarkStart w:id="582" w:name="_Toc47082050"/>
      <w:r w:rsidRPr="00C87F8D">
        <w:rPr>
          <w:u w:val="none"/>
        </w:rPr>
        <w:t>General</w:t>
      </w:r>
      <w:bookmarkEnd w:id="582"/>
    </w:p>
    <w:p w14:paraId="2E62E0AC" w14:textId="77777777" w:rsidR="005F4EE5" w:rsidRPr="000F457C" w:rsidRDefault="005F4EE5" w:rsidP="002A0425">
      <w:pPr>
        <w:jc w:val="both"/>
      </w:pPr>
      <w:r w:rsidRPr="000F457C">
        <w:t>This section describes the functional blocks in the EH</w:t>
      </w:r>
      <w:r w:rsidR="003761DB" w:rsidRPr="000F457C">
        <w:t>T</w:t>
      </w:r>
      <w:r w:rsidRPr="000F457C">
        <w:t xml:space="preserve"> </w:t>
      </w:r>
      <w:r w:rsidR="006B1B5D" w:rsidRPr="000F457C">
        <w:t>MAC</w:t>
      </w:r>
      <w:r w:rsidRPr="000F457C">
        <w:t>.</w:t>
      </w:r>
    </w:p>
    <w:p w14:paraId="2251F05E" w14:textId="77777777" w:rsidR="00DD1D82" w:rsidRPr="000F457C" w:rsidRDefault="00DD1D82" w:rsidP="002A0425">
      <w:pPr>
        <w:jc w:val="both"/>
        <w:rPr>
          <w:highlight w:val="lightGray"/>
        </w:rPr>
      </w:pPr>
    </w:p>
    <w:p w14:paraId="3C7EFD5F" w14:textId="77777777" w:rsidR="00DD1D82" w:rsidRPr="000F457C" w:rsidRDefault="00DD1D82" w:rsidP="00DD1D82">
      <w:pPr>
        <w:jc w:val="both"/>
        <w:rPr>
          <w:highlight w:val="lightGray"/>
        </w:rPr>
      </w:pPr>
      <w:r w:rsidRPr="000F457C">
        <w:rPr>
          <w:highlight w:val="lightGray"/>
        </w:rPr>
        <w:t>The 802.11be amendment shall define mechanism(s) for an AP to assist a STA that communicates with another STA.</w:t>
      </w:r>
    </w:p>
    <w:p w14:paraId="6ECAFA54" w14:textId="77777777" w:rsidR="00DD1D82" w:rsidRPr="000F457C" w:rsidRDefault="00DD1D82" w:rsidP="002A0425">
      <w:pPr>
        <w:jc w:val="both"/>
        <w:rPr>
          <w:highlight w:val="lightGray"/>
        </w:rPr>
      </w:pPr>
      <w:r w:rsidRPr="000F457C">
        <w:rPr>
          <w:highlight w:val="lightGray"/>
        </w:rPr>
        <w:t xml:space="preserve">[Motion 22, </w:t>
      </w:r>
      <w:sdt>
        <w:sdtPr>
          <w:rPr>
            <w:highlight w:val="lightGray"/>
          </w:rPr>
          <w:id w:val="389089460"/>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860E27" w:rsidRPr="00860E27">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814378038"/>
          <w:citation/>
        </w:sdtPr>
        <w:sdtEndPr/>
        <w:sdtContent>
          <w:r w:rsidRPr="000F457C">
            <w:rPr>
              <w:highlight w:val="lightGray"/>
            </w:rPr>
            <w:fldChar w:fldCharType="begin"/>
          </w:r>
          <w:r w:rsidRPr="000F457C">
            <w:rPr>
              <w:highlight w:val="lightGray"/>
              <w:lang w:val="en-US"/>
            </w:rPr>
            <w:instrText xml:space="preserve"> CITATION 19_1117r2 \l 1033 </w:instrText>
          </w:r>
          <w:r w:rsidRPr="000F457C">
            <w:rPr>
              <w:highlight w:val="lightGray"/>
            </w:rPr>
            <w:fldChar w:fldCharType="separate"/>
          </w:r>
          <w:r w:rsidR="00860E27" w:rsidRPr="00860E27">
            <w:rPr>
              <w:noProof/>
              <w:highlight w:val="lightGray"/>
              <w:lang w:val="en-US"/>
            </w:rPr>
            <w:t>[75]</w:t>
          </w:r>
          <w:r w:rsidRPr="000F457C">
            <w:rPr>
              <w:highlight w:val="lightGray"/>
            </w:rPr>
            <w:fldChar w:fldCharType="end"/>
          </w:r>
        </w:sdtContent>
      </w:sdt>
      <w:r w:rsidRPr="000F457C">
        <w:rPr>
          <w:highlight w:val="lightGray"/>
        </w:rPr>
        <w:t>]</w:t>
      </w:r>
    </w:p>
    <w:p w14:paraId="7BF25A07" w14:textId="77777777" w:rsidR="003D5D44" w:rsidRPr="000F457C" w:rsidRDefault="003D5D44" w:rsidP="002A0425">
      <w:pPr>
        <w:jc w:val="both"/>
        <w:rPr>
          <w:highlight w:val="lightGray"/>
        </w:rPr>
      </w:pPr>
    </w:p>
    <w:p w14:paraId="69DA6AB7" w14:textId="0E6A1AF1" w:rsidR="003D5D44" w:rsidRPr="000F457C" w:rsidRDefault="00A3279B" w:rsidP="00D05F3F">
      <w:pPr>
        <w:jc w:val="both"/>
        <w:rPr>
          <w:highlight w:val="lightGray"/>
          <w:lang w:eastAsia="ko-KR"/>
        </w:rPr>
      </w:pPr>
      <w:r w:rsidRPr="000F457C">
        <w:rPr>
          <w:highlight w:val="lightGray"/>
          <w:lang w:eastAsia="ko-KR"/>
        </w:rPr>
        <w:t>802.</w:t>
      </w:r>
      <w:r w:rsidR="003D5D44" w:rsidRPr="000F457C">
        <w:rPr>
          <w:highlight w:val="lightGray"/>
          <w:lang w:eastAsia="ko-KR"/>
        </w:rPr>
        <w:t xml:space="preserve">11be </w:t>
      </w:r>
      <w:r w:rsidRPr="000F457C">
        <w:rPr>
          <w:highlight w:val="lightGray"/>
          <w:lang w:eastAsia="ko-KR"/>
        </w:rPr>
        <w:t xml:space="preserve">supports </w:t>
      </w:r>
      <w:r w:rsidR="003D5D44" w:rsidRPr="000F457C">
        <w:rPr>
          <w:highlight w:val="lightGray"/>
          <w:lang w:eastAsia="ko-KR"/>
        </w:rPr>
        <w:t>defin</w:t>
      </w:r>
      <w:r w:rsidRPr="000F457C">
        <w:rPr>
          <w:highlight w:val="lightGray"/>
          <w:lang w:eastAsia="ko-KR"/>
        </w:rPr>
        <w:t>ing</w:t>
      </w:r>
      <w:r w:rsidR="003D5D44" w:rsidRPr="000F457C">
        <w:rPr>
          <w:highlight w:val="lightGray"/>
          <w:lang w:eastAsia="ko-KR"/>
        </w:rPr>
        <w:t xml:space="preserve"> a procedure for an AP to share time resource obtained in a TXOP for peer to peer (STA-TO-STA) frame exchanges</w:t>
      </w:r>
      <w:r w:rsidR="00D05F3F" w:rsidRPr="000F457C">
        <w:rPr>
          <w:highlight w:val="lightGray"/>
          <w:lang w:eastAsia="ko-KR"/>
        </w:rPr>
        <w:t>.</w:t>
      </w:r>
    </w:p>
    <w:p w14:paraId="7B3CE936" w14:textId="3EF489B3" w:rsidR="00B05AF2" w:rsidRPr="000F457C" w:rsidRDefault="00B05AF2" w:rsidP="00DF7E01">
      <w:pPr>
        <w:pStyle w:val="ListParagraph"/>
        <w:numPr>
          <w:ilvl w:val="0"/>
          <w:numId w:val="60"/>
        </w:numPr>
        <w:jc w:val="both"/>
        <w:rPr>
          <w:highlight w:val="lightGray"/>
          <w:lang w:val="en-US"/>
        </w:rPr>
      </w:pPr>
      <w:r w:rsidRPr="000F457C">
        <w:rPr>
          <w:highlight w:val="lightGray"/>
          <w:lang w:val="en-US"/>
        </w:rPr>
        <w:t>Whether it is in R1 or R2 is TBD.</w:t>
      </w:r>
    </w:p>
    <w:p w14:paraId="11FBFC22" w14:textId="65E7F84F" w:rsidR="007727E5" w:rsidRPr="00C87F8D" w:rsidRDefault="007727E5" w:rsidP="002A0425">
      <w:pPr>
        <w:jc w:val="both"/>
        <w:rPr>
          <w:lang w:val="en-US" w:eastAsia="ko-KR"/>
        </w:rPr>
      </w:pPr>
      <w:r w:rsidRPr="000F457C">
        <w:rPr>
          <w:highlight w:val="lightGray"/>
          <w:lang w:val="en-US" w:eastAsia="ko-KR"/>
        </w:rPr>
        <w:t xml:space="preserve">[Motion 111, #SP0611-24, </w:t>
      </w:r>
      <w:sdt>
        <w:sdtPr>
          <w:rPr>
            <w:highlight w:val="lightGray"/>
            <w:lang w:val="en-US" w:eastAsia="ko-KR"/>
          </w:rPr>
          <w:id w:val="-2054307307"/>
          <w:citation/>
        </w:sdtPr>
        <w:sdtEnd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860E27" w:rsidRPr="00860E27">
            <w:rPr>
              <w:noProof/>
              <w:highlight w:val="lightGray"/>
              <w:lang w:val="en-US" w:eastAsia="ko-KR"/>
            </w:rPr>
            <w:t>[9]</w:t>
          </w:r>
          <w:r w:rsidRPr="000F457C">
            <w:rPr>
              <w:highlight w:val="lightGray"/>
              <w:lang w:val="en-US" w:eastAsia="ko-KR"/>
            </w:rPr>
            <w:fldChar w:fldCharType="end"/>
          </w:r>
        </w:sdtContent>
      </w:sdt>
      <w:r w:rsidRPr="000F457C">
        <w:rPr>
          <w:highlight w:val="lightGray"/>
          <w:lang w:val="en-US" w:eastAsia="ko-KR"/>
        </w:rPr>
        <w:t xml:space="preserve"> and</w:t>
      </w:r>
      <w:r w:rsidR="00C33561" w:rsidRPr="000F457C">
        <w:rPr>
          <w:highlight w:val="lightGray"/>
          <w:lang w:val="en-US" w:eastAsia="ko-KR"/>
        </w:rPr>
        <w:t xml:space="preserve"> </w:t>
      </w:r>
      <w:sdt>
        <w:sdtPr>
          <w:rPr>
            <w:highlight w:val="lightGray"/>
            <w:lang w:val="en-US" w:eastAsia="ko-KR"/>
          </w:rPr>
          <w:id w:val="2145931342"/>
          <w:citation/>
        </w:sdtPr>
        <w:sdtEndPr/>
        <w:sdtContent>
          <w:r w:rsidR="00C33561" w:rsidRPr="000F457C">
            <w:rPr>
              <w:highlight w:val="lightGray"/>
              <w:lang w:val="en-US" w:eastAsia="ko-KR"/>
            </w:rPr>
            <w:fldChar w:fldCharType="begin"/>
          </w:r>
          <w:r w:rsidR="00C33561" w:rsidRPr="000F457C">
            <w:rPr>
              <w:highlight w:val="lightGray"/>
              <w:lang w:val="en-US" w:eastAsia="ko-KR"/>
            </w:rPr>
            <w:instrText xml:space="preserve"> CITATION 19_1604r1 \l 1033 </w:instrText>
          </w:r>
          <w:r w:rsidR="00C33561" w:rsidRPr="000F457C">
            <w:rPr>
              <w:highlight w:val="lightGray"/>
              <w:lang w:val="en-US" w:eastAsia="ko-KR"/>
            </w:rPr>
            <w:fldChar w:fldCharType="separate"/>
          </w:r>
          <w:r w:rsidR="00860E27" w:rsidRPr="00860E27">
            <w:rPr>
              <w:noProof/>
              <w:highlight w:val="lightGray"/>
              <w:lang w:val="en-US" w:eastAsia="ko-KR"/>
            </w:rPr>
            <w:t>[76]</w:t>
          </w:r>
          <w:r w:rsidR="00C33561" w:rsidRPr="000F457C">
            <w:rPr>
              <w:highlight w:val="lightGray"/>
              <w:lang w:val="en-US" w:eastAsia="ko-KR"/>
            </w:rPr>
            <w:fldChar w:fldCharType="end"/>
          </w:r>
        </w:sdtContent>
      </w:sdt>
      <w:r w:rsidR="00C33561" w:rsidRPr="000F457C">
        <w:rPr>
          <w:highlight w:val="lightGray"/>
          <w:lang w:val="en-US" w:eastAsia="ko-KR"/>
        </w:rPr>
        <w:t>]</w:t>
      </w:r>
    </w:p>
    <w:p w14:paraId="6E5B1E72" w14:textId="77777777" w:rsidR="005F4EE5" w:rsidRPr="00C87F8D" w:rsidRDefault="00196F62" w:rsidP="00365E0E">
      <w:pPr>
        <w:pStyle w:val="Heading2"/>
        <w:spacing w:after="60"/>
        <w:jc w:val="both"/>
        <w:rPr>
          <w:u w:val="none"/>
        </w:rPr>
      </w:pPr>
      <w:bookmarkStart w:id="583" w:name="_Toc47082051"/>
      <w:r w:rsidRPr="00C87F8D">
        <w:rPr>
          <w:u w:val="none"/>
        </w:rPr>
        <w:t>TXOP</w:t>
      </w:r>
      <w:bookmarkEnd w:id="583"/>
    </w:p>
    <w:p w14:paraId="38ABDE2C" w14:textId="58908170" w:rsidR="00196F62" w:rsidRPr="000F457C" w:rsidRDefault="00BF279D" w:rsidP="00196F62">
      <w:pPr>
        <w:jc w:val="both"/>
        <w:rPr>
          <w:highlight w:val="lightGray"/>
          <w:lang w:eastAsia="ko-KR"/>
        </w:rPr>
      </w:pPr>
      <w:r w:rsidRPr="000F457C">
        <w:rPr>
          <w:highlight w:val="lightGray"/>
          <w:lang w:eastAsia="ko-KR"/>
        </w:rPr>
        <w:t>802.</w:t>
      </w:r>
      <w:r w:rsidR="00196F62" w:rsidRPr="000F457C">
        <w:rPr>
          <w:highlight w:val="lightGray"/>
          <w:lang w:eastAsia="ko-KR"/>
        </w:rPr>
        <w:t xml:space="preserve">11be </w:t>
      </w:r>
      <w:r w:rsidR="00727580" w:rsidRPr="000F457C">
        <w:rPr>
          <w:highlight w:val="lightGray"/>
          <w:lang w:eastAsia="ko-KR"/>
        </w:rPr>
        <w:t xml:space="preserve">supports </w:t>
      </w:r>
      <w:r w:rsidR="00196F62" w:rsidRPr="000F457C">
        <w:rPr>
          <w:highlight w:val="lightGray"/>
          <w:lang w:eastAsia="ko-KR"/>
        </w:rPr>
        <w:t>defin</w:t>
      </w:r>
      <w:r w:rsidR="00727580" w:rsidRPr="000F457C">
        <w:rPr>
          <w:highlight w:val="lightGray"/>
          <w:lang w:eastAsia="ko-KR"/>
        </w:rPr>
        <w:t>ing</w:t>
      </w:r>
      <w:r w:rsidR="00196F62" w:rsidRPr="000F457C">
        <w:rPr>
          <w:highlight w:val="lightGray"/>
          <w:lang w:eastAsia="ko-KR"/>
        </w:rPr>
        <w:t xml:space="preserve"> a MAC mechanism to protect TXOP for PPDUs with &gt;</w:t>
      </w:r>
      <w:r w:rsidR="00FB3D19" w:rsidRPr="000F457C">
        <w:rPr>
          <w:highlight w:val="lightGray"/>
          <w:lang w:eastAsia="ko-KR"/>
        </w:rPr>
        <w:t xml:space="preserve"> </w:t>
      </w:r>
      <w:r w:rsidR="00196F62" w:rsidRPr="000F457C">
        <w:rPr>
          <w:highlight w:val="lightGray"/>
          <w:lang w:eastAsia="ko-KR"/>
        </w:rPr>
        <w:t>160</w:t>
      </w:r>
      <w:r w:rsidR="00FB3D19" w:rsidRPr="000F457C">
        <w:rPr>
          <w:highlight w:val="lightGray"/>
          <w:lang w:eastAsia="ko-KR"/>
        </w:rPr>
        <w:t xml:space="preserve"> </w:t>
      </w:r>
      <w:r w:rsidR="00196F62" w:rsidRPr="000F457C">
        <w:rPr>
          <w:highlight w:val="lightGray"/>
          <w:lang w:eastAsia="ko-KR"/>
        </w:rPr>
        <w:t>MHz and/or PPDUs with preamble puncturing</w:t>
      </w:r>
      <w:r w:rsidR="00D05F3F" w:rsidRPr="000F457C">
        <w:rPr>
          <w:highlight w:val="lightGray"/>
          <w:lang w:eastAsia="ko-KR"/>
        </w:rPr>
        <w:t>.</w:t>
      </w:r>
      <w:r w:rsidRPr="000F457C">
        <w:rPr>
          <w:b/>
          <w:i/>
          <w:highlight w:val="lightGray"/>
        </w:rPr>
        <w:t xml:space="preserve"> </w:t>
      </w:r>
    </w:p>
    <w:p w14:paraId="546FF2A3" w14:textId="05213972" w:rsidR="00196F62" w:rsidRPr="000F457C" w:rsidRDefault="007B3720" w:rsidP="00196F62">
      <w:pPr>
        <w:jc w:val="both"/>
        <w:rPr>
          <w:highlight w:val="lightGray"/>
          <w:lang w:val="en-US"/>
        </w:rPr>
      </w:pPr>
      <w:r w:rsidRPr="000F457C">
        <w:rPr>
          <w:highlight w:val="lightGray"/>
          <w:lang w:val="en-US"/>
        </w:rPr>
        <w:t xml:space="preserve">[Motion 111, #SP0611-26, </w:t>
      </w:r>
      <w:sdt>
        <w:sdtPr>
          <w:rPr>
            <w:highlight w:val="lightGray"/>
            <w:lang w:val="en-US" w:eastAsia="ko-KR"/>
          </w:rPr>
          <w:id w:val="-445152096"/>
          <w:citation/>
        </w:sdtPr>
        <w:sdtEndPr/>
        <w:sdtContent>
          <w:r w:rsidR="00FB3D19" w:rsidRPr="000F457C">
            <w:rPr>
              <w:highlight w:val="lightGray"/>
              <w:lang w:val="en-US" w:eastAsia="ko-KR"/>
            </w:rPr>
            <w:fldChar w:fldCharType="begin"/>
          </w:r>
          <w:r w:rsidR="00FB3D19" w:rsidRPr="000F457C">
            <w:rPr>
              <w:highlight w:val="lightGray"/>
              <w:lang w:val="en-US" w:eastAsia="ko-KR"/>
            </w:rPr>
            <w:instrText xml:space="preserve"> CITATION 19_1755r4 \l 1033 </w:instrText>
          </w:r>
          <w:r w:rsidR="00FB3D19" w:rsidRPr="000F457C">
            <w:rPr>
              <w:highlight w:val="lightGray"/>
              <w:lang w:val="en-US" w:eastAsia="ko-KR"/>
            </w:rPr>
            <w:fldChar w:fldCharType="separate"/>
          </w:r>
          <w:r w:rsidR="00860E27" w:rsidRPr="00860E27">
            <w:rPr>
              <w:noProof/>
              <w:highlight w:val="lightGray"/>
              <w:lang w:val="en-US" w:eastAsia="ko-KR"/>
            </w:rPr>
            <w:t>[9]</w:t>
          </w:r>
          <w:r w:rsidR="00FB3D19" w:rsidRPr="000F457C">
            <w:rPr>
              <w:highlight w:val="lightGray"/>
              <w:lang w:val="en-US" w:eastAsia="ko-KR"/>
            </w:rPr>
            <w:fldChar w:fldCharType="end"/>
          </w:r>
        </w:sdtContent>
      </w:sdt>
      <w:r w:rsidR="00FB3D19" w:rsidRPr="000F457C">
        <w:rPr>
          <w:highlight w:val="lightGray"/>
          <w:lang w:val="en-US" w:eastAsia="ko-KR"/>
        </w:rPr>
        <w:t xml:space="preserve"> and </w:t>
      </w:r>
      <w:sdt>
        <w:sdtPr>
          <w:rPr>
            <w:highlight w:val="lightGray"/>
            <w:lang w:val="en-US" w:eastAsia="ko-KR"/>
          </w:rPr>
          <w:id w:val="-669718739"/>
          <w:citation/>
        </w:sdtPr>
        <w:sdtEndPr/>
        <w:sdtContent>
          <w:r w:rsidR="00FB3D19" w:rsidRPr="000F457C">
            <w:rPr>
              <w:highlight w:val="lightGray"/>
              <w:lang w:val="en-US" w:eastAsia="ko-KR"/>
            </w:rPr>
            <w:fldChar w:fldCharType="begin"/>
          </w:r>
          <w:r w:rsidR="00FB3D19" w:rsidRPr="000F457C">
            <w:rPr>
              <w:highlight w:val="lightGray"/>
              <w:lang w:val="en-US" w:eastAsia="ko-KR"/>
            </w:rPr>
            <w:instrText xml:space="preserve"> CITATION 20_0062r0 \l 1033 </w:instrText>
          </w:r>
          <w:r w:rsidR="00FB3D19" w:rsidRPr="000F457C">
            <w:rPr>
              <w:highlight w:val="lightGray"/>
              <w:lang w:val="en-US" w:eastAsia="ko-KR"/>
            </w:rPr>
            <w:fldChar w:fldCharType="separate"/>
          </w:r>
          <w:r w:rsidR="00860E27" w:rsidRPr="00860E27">
            <w:rPr>
              <w:noProof/>
              <w:highlight w:val="lightGray"/>
              <w:lang w:val="en-US" w:eastAsia="ko-KR"/>
            </w:rPr>
            <w:t>[77]</w:t>
          </w:r>
          <w:r w:rsidR="00FB3D19" w:rsidRPr="000F457C">
            <w:rPr>
              <w:highlight w:val="lightGray"/>
              <w:lang w:val="en-US" w:eastAsia="ko-KR"/>
            </w:rPr>
            <w:fldChar w:fldCharType="end"/>
          </w:r>
        </w:sdtContent>
      </w:sdt>
      <w:r w:rsidR="00FB3D19" w:rsidRPr="000F457C">
        <w:rPr>
          <w:highlight w:val="lightGray"/>
          <w:lang w:val="en-US" w:eastAsia="ko-KR"/>
        </w:rPr>
        <w:t>]</w:t>
      </w:r>
    </w:p>
    <w:p w14:paraId="28D72514" w14:textId="77777777" w:rsidR="00241C42" w:rsidRPr="000F457C" w:rsidRDefault="00241C42" w:rsidP="00196F62">
      <w:pPr>
        <w:jc w:val="both"/>
        <w:rPr>
          <w:highlight w:val="lightGray"/>
          <w:lang w:eastAsia="ko-KR"/>
        </w:rPr>
      </w:pPr>
    </w:p>
    <w:p w14:paraId="65BC49C7" w14:textId="679DBF01" w:rsidR="00196F62" w:rsidRPr="000F457C" w:rsidRDefault="00727580" w:rsidP="00196F62">
      <w:pPr>
        <w:jc w:val="both"/>
        <w:rPr>
          <w:highlight w:val="lightGray"/>
          <w:lang w:val="en-US"/>
        </w:rPr>
      </w:pPr>
      <w:r w:rsidRPr="000F457C">
        <w:rPr>
          <w:highlight w:val="lightGray"/>
          <w:lang w:eastAsia="ko-KR"/>
        </w:rPr>
        <w:t>802.11be</w:t>
      </w:r>
      <w:r w:rsidR="00196F62" w:rsidRPr="000F457C">
        <w:rPr>
          <w:highlight w:val="lightGray"/>
          <w:lang w:eastAsia="ko-KR"/>
        </w:rPr>
        <w:t xml:space="preserve"> support</w:t>
      </w:r>
      <w:r w:rsidRPr="000F457C">
        <w:rPr>
          <w:highlight w:val="lightGray"/>
          <w:lang w:eastAsia="ko-KR"/>
        </w:rPr>
        <w:t>s</w:t>
      </w:r>
      <w:r w:rsidR="00196F62" w:rsidRPr="000F457C">
        <w:rPr>
          <w:highlight w:val="lightGray"/>
          <w:lang w:eastAsia="ko-KR"/>
        </w:rPr>
        <w:t xml:space="preserve"> transmit</w:t>
      </w:r>
      <w:r w:rsidRPr="000F457C">
        <w:rPr>
          <w:highlight w:val="lightGray"/>
          <w:lang w:eastAsia="ko-KR"/>
        </w:rPr>
        <w:t>ting</w:t>
      </w:r>
      <w:r w:rsidR="00196F62" w:rsidRPr="000F457C">
        <w:rPr>
          <w:highlight w:val="lightGray"/>
          <w:lang w:eastAsia="ko-KR"/>
        </w:rPr>
        <w:t xml:space="preserve"> the MU-RTS/RTS and CTS frames in a non-HT duplicate PPDU on 20 MHz subchannels which are not punctured</w:t>
      </w:r>
      <w:r w:rsidR="00D05F3F" w:rsidRPr="000F457C">
        <w:rPr>
          <w:highlight w:val="lightGray"/>
          <w:lang w:eastAsia="ko-KR"/>
        </w:rPr>
        <w:t>.</w:t>
      </w:r>
    </w:p>
    <w:p w14:paraId="5373F58C" w14:textId="3999654B" w:rsidR="00213FDB" w:rsidRPr="000F457C" w:rsidRDefault="00213FDB" w:rsidP="00196F62">
      <w:pPr>
        <w:jc w:val="both"/>
        <w:rPr>
          <w:highlight w:val="lightGray"/>
          <w:lang w:val="en-US" w:eastAsia="ko-KR"/>
        </w:rPr>
      </w:pPr>
      <w:r w:rsidRPr="000F457C">
        <w:rPr>
          <w:highlight w:val="lightGray"/>
          <w:lang w:val="en-US" w:eastAsia="ko-KR"/>
        </w:rPr>
        <w:t xml:space="preserve">[Motion 111, #SP0611-27, </w:t>
      </w:r>
      <w:sdt>
        <w:sdtPr>
          <w:rPr>
            <w:highlight w:val="lightGray"/>
            <w:lang w:val="en-US" w:eastAsia="ko-KR"/>
          </w:rPr>
          <w:id w:val="576634220"/>
          <w:citation/>
        </w:sdtPr>
        <w:sdtEnd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860E27" w:rsidRPr="00860E27">
            <w:rPr>
              <w:noProof/>
              <w:highlight w:val="lightGray"/>
              <w:lang w:val="en-US" w:eastAsia="ko-KR"/>
            </w:rPr>
            <w:t>[9]</w:t>
          </w:r>
          <w:r w:rsidRPr="000F457C">
            <w:rPr>
              <w:highlight w:val="lightGray"/>
              <w:lang w:val="en-US" w:eastAsia="ko-KR"/>
            </w:rPr>
            <w:fldChar w:fldCharType="end"/>
          </w:r>
        </w:sdtContent>
      </w:sdt>
      <w:r w:rsidRPr="000F457C">
        <w:rPr>
          <w:highlight w:val="lightGray"/>
          <w:lang w:val="en-US" w:eastAsia="ko-KR"/>
        </w:rPr>
        <w:t xml:space="preserve"> and </w:t>
      </w:r>
      <w:sdt>
        <w:sdtPr>
          <w:rPr>
            <w:highlight w:val="lightGray"/>
            <w:lang w:val="en-US" w:eastAsia="ko-KR"/>
          </w:rPr>
          <w:id w:val="766125968"/>
          <w:citation/>
        </w:sdtPr>
        <w:sdtEndPr/>
        <w:sdtContent>
          <w:r w:rsidR="00FA01ED" w:rsidRPr="000F457C">
            <w:rPr>
              <w:highlight w:val="lightGray"/>
              <w:lang w:val="en-US" w:eastAsia="ko-KR"/>
            </w:rPr>
            <w:fldChar w:fldCharType="begin"/>
          </w:r>
          <w:r w:rsidR="00FA01ED" w:rsidRPr="000F457C">
            <w:rPr>
              <w:highlight w:val="lightGray"/>
              <w:lang w:val="en-US" w:eastAsia="ko-KR"/>
            </w:rPr>
            <w:instrText xml:space="preserve"> CITATION 19_2125r2 \l 1033 </w:instrText>
          </w:r>
          <w:r w:rsidR="00FA01ED" w:rsidRPr="000F457C">
            <w:rPr>
              <w:highlight w:val="lightGray"/>
              <w:lang w:val="en-US" w:eastAsia="ko-KR"/>
            </w:rPr>
            <w:fldChar w:fldCharType="separate"/>
          </w:r>
          <w:r w:rsidR="00860E27" w:rsidRPr="00860E27">
            <w:rPr>
              <w:noProof/>
              <w:highlight w:val="lightGray"/>
              <w:lang w:val="en-US" w:eastAsia="ko-KR"/>
            </w:rPr>
            <w:t>[78]</w:t>
          </w:r>
          <w:r w:rsidR="00FA01ED" w:rsidRPr="000F457C">
            <w:rPr>
              <w:highlight w:val="lightGray"/>
              <w:lang w:val="en-US" w:eastAsia="ko-KR"/>
            </w:rPr>
            <w:fldChar w:fldCharType="end"/>
          </w:r>
        </w:sdtContent>
      </w:sdt>
      <w:r w:rsidR="00FA01ED" w:rsidRPr="000F457C">
        <w:rPr>
          <w:highlight w:val="lightGray"/>
          <w:lang w:val="en-US" w:eastAsia="ko-KR"/>
        </w:rPr>
        <w:t>]</w:t>
      </w:r>
    </w:p>
    <w:p w14:paraId="39709053" w14:textId="77777777" w:rsidR="00E96DDF" w:rsidRPr="000F457C" w:rsidRDefault="00E96DDF" w:rsidP="00196F62">
      <w:pPr>
        <w:jc w:val="both"/>
        <w:rPr>
          <w:highlight w:val="lightGray"/>
          <w:lang w:val="en-US" w:eastAsia="ko-KR"/>
        </w:rPr>
      </w:pPr>
    </w:p>
    <w:p w14:paraId="571CC1C4" w14:textId="36DEE18C" w:rsidR="00E96DDF" w:rsidRPr="000F457C" w:rsidRDefault="00E96DDF" w:rsidP="00E96DDF">
      <w:pPr>
        <w:jc w:val="both"/>
        <w:rPr>
          <w:szCs w:val="22"/>
          <w:highlight w:val="lightGray"/>
        </w:rPr>
      </w:pPr>
      <w:r w:rsidRPr="000F457C">
        <w:rPr>
          <w:szCs w:val="22"/>
          <w:highlight w:val="lightGray"/>
        </w:rPr>
        <w:t xml:space="preserve">802.11be supports indicating BW larger than 160 MHz through scrambler sequence in non-HT or non-HT duplicated frames. </w:t>
      </w:r>
    </w:p>
    <w:p w14:paraId="59A7305E" w14:textId="69F6F0D5" w:rsidR="00C87F8D" w:rsidRDefault="00C87F8D" w:rsidP="00196F62">
      <w:pPr>
        <w:jc w:val="both"/>
        <w:rPr>
          <w:szCs w:val="22"/>
        </w:rPr>
      </w:pPr>
      <w:r w:rsidRPr="000F457C">
        <w:rPr>
          <w:szCs w:val="22"/>
          <w:highlight w:val="lightGray"/>
        </w:rPr>
        <w:t>[Motion 115,</w:t>
      </w:r>
      <w:r w:rsidR="00F06900" w:rsidRPr="000F457C">
        <w:rPr>
          <w:szCs w:val="22"/>
          <w:highlight w:val="lightGray"/>
        </w:rPr>
        <w:t xml:space="preserve"> #SP102,</w:t>
      </w:r>
      <w:r w:rsidRPr="000F457C">
        <w:rPr>
          <w:szCs w:val="22"/>
          <w:highlight w:val="lightGray"/>
        </w:rPr>
        <w:t xml:space="preserve"> </w:t>
      </w:r>
      <w:sdt>
        <w:sdtPr>
          <w:rPr>
            <w:szCs w:val="22"/>
            <w:highlight w:val="lightGray"/>
          </w:rPr>
          <w:id w:val="-48920257"/>
          <w:citation/>
        </w:sdtPr>
        <w:sdtEndPr/>
        <w:sdtContent>
          <w:r w:rsidR="00EB3719" w:rsidRPr="000F457C">
            <w:rPr>
              <w:szCs w:val="22"/>
              <w:highlight w:val="lightGray"/>
            </w:rPr>
            <w:fldChar w:fldCharType="begin"/>
          </w:r>
          <w:r w:rsidR="00EB3719" w:rsidRPr="000F457C">
            <w:rPr>
              <w:szCs w:val="22"/>
              <w:highlight w:val="lightGray"/>
              <w:lang w:val="en-US"/>
            </w:rPr>
            <w:instrText xml:space="preserve"> CITATION 19_1755r5 \l 1033 </w:instrText>
          </w:r>
          <w:r w:rsidR="00EB3719" w:rsidRPr="000F457C">
            <w:rPr>
              <w:szCs w:val="22"/>
              <w:highlight w:val="lightGray"/>
            </w:rPr>
            <w:fldChar w:fldCharType="separate"/>
          </w:r>
          <w:r w:rsidR="00860E27" w:rsidRPr="00860E27">
            <w:rPr>
              <w:noProof/>
              <w:szCs w:val="22"/>
              <w:highlight w:val="lightGray"/>
              <w:lang w:val="en-US"/>
            </w:rPr>
            <w:t>[7]</w:t>
          </w:r>
          <w:r w:rsidR="00EB3719" w:rsidRPr="000F457C">
            <w:rPr>
              <w:szCs w:val="22"/>
              <w:highlight w:val="lightGray"/>
            </w:rPr>
            <w:fldChar w:fldCharType="end"/>
          </w:r>
        </w:sdtContent>
      </w:sdt>
      <w:r w:rsidR="00EB3719" w:rsidRPr="000F457C">
        <w:rPr>
          <w:szCs w:val="22"/>
          <w:highlight w:val="lightGray"/>
        </w:rPr>
        <w:t xml:space="preserve"> and </w:t>
      </w:r>
      <w:sdt>
        <w:sdtPr>
          <w:rPr>
            <w:szCs w:val="22"/>
            <w:highlight w:val="lightGray"/>
          </w:rPr>
          <w:id w:val="-784117267"/>
          <w:citation/>
        </w:sdtPr>
        <w:sdtEndPr/>
        <w:sdtContent>
          <w:r w:rsidR="0080012F" w:rsidRPr="000F457C">
            <w:rPr>
              <w:szCs w:val="22"/>
              <w:highlight w:val="lightGray"/>
            </w:rPr>
            <w:fldChar w:fldCharType="begin"/>
          </w:r>
          <w:r w:rsidR="0080012F" w:rsidRPr="000F457C">
            <w:rPr>
              <w:szCs w:val="22"/>
              <w:highlight w:val="lightGray"/>
              <w:lang w:val="en-US"/>
            </w:rPr>
            <w:instrText xml:space="preserve"> CITATION 20_0616r0 \l 1033 </w:instrText>
          </w:r>
          <w:r w:rsidR="0080012F" w:rsidRPr="000F457C">
            <w:rPr>
              <w:szCs w:val="22"/>
              <w:highlight w:val="lightGray"/>
            </w:rPr>
            <w:fldChar w:fldCharType="separate"/>
          </w:r>
          <w:r w:rsidR="00860E27" w:rsidRPr="00860E27">
            <w:rPr>
              <w:noProof/>
              <w:szCs w:val="22"/>
              <w:highlight w:val="lightGray"/>
              <w:lang w:val="en-US"/>
            </w:rPr>
            <w:t>[79]</w:t>
          </w:r>
          <w:r w:rsidR="0080012F" w:rsidRPr="000F457C">
            <w:rPr>
              <w:szCs w:val="22"/>
              <w:highlight w:val="lightGray"/>
            </w:rPr>
            <w:fldChar w:fldCharType="end"/>
          </w:r>
        </w:sdtContent>
      </w:sdt>
      <w:r w:rsidR="0080012F" w:rsidRPr="000F457C">
        <w:rPr>
          <w:szCs w:val="22"/>
          <w:highlight w:val="lightGray"/>
        </w:rPr>
        <w:t>]</w:t>
      </w:r>
    </w:p>
    <w:p w14:paraId="6C5C0C17" w14:textId="08E1A05C" w:rsidR="00A84EB5" w:rsidRPr="0080012F" w:rsidRDefault="00A84EB5" w:rsidP="00A84EB5">
      <w:pPr>
        <w:pStyle w:val="Heading2"/>
        <w:spacing w:after="60"/>
        <w:jc w:val="both"/>
        <w:rPr>
          <w:u w:val="none"/>
        </w:rPr>
      </w:pPr>
      <w:bookmarkStart w:id="584" w:name="_Toc47082052"/>
      <w:r w:rsidRPr="0080012F">
        <w:rPr>
          <w:u w:val="none"/>
        </w:rPr>
        <w:lastRenderedPageBreak/>
        <w:t>Priority access support for NS/EP services</w:t>
      </w:r>
      <w:bookmarkEnd w:id="584"/>
    </w:p>
    <w:p w14:paraId="7F85DAB0" w14:textId="77777777" w:rsidR="00A84EB5" w:rsidRPr="000F457C" w:rsidRDefault="00A84EB5" w:rsidP="00A84EB5">
      <w:pPr>
        <w:jc w:val="both"/>
        <w:rPr>
          <w:highlight w:val="lightGray"/>
        </w:rPr>
      </w:pPr>
      <w:r w:rsidRPr="000F457C">
        <w:rPr>
          <w:highlight w:val="lightGray"/>
        </w:rPr>
        <w:t xml:space="preserve">The 802.11be amendment shall define mechanism(s) in support of priority access to a non-AP STA for national security (NS)/emergency preparedness (EP) priority service </w:t>
      </w:r>
    </w:p>
    <w:p w14:paraId="4D239FB4" w14:textId="77777777" w:rsidR="00A84EB5" w:rsidRPr="000F457C" w:rsidRDefault="00A84EB5" w:rsidP="00A84EB5">
      <w:pPr>
        <w:jc w:val="both"/>
        <w:rPr>
          <w:highlight w:val="lightGray"/>
        </w:rPr>
      </w:pPr>
      <w:r w:rsidRPr="000F457C">
        <w:rPr>
          <w:highlight w:val="lightGray"/>
        </w:rPr>
        <w:t>NOTE – A non-AP STA for NS/EP priority service is a regular non-AP STA authorized to NS/EP service.</w:t>
      </w:r>
    </w:p>
    <w:p w14:paraId="6AB28957" w14:textId="77777777" w:rsidR="00A84EB5" w:rsidRPr="000F457C" w:rsidRDefault="00A84EB5" w:rsidP="00A84EB5">
      <w:pPr>
        <w:jc w:val="both"/>
        <w:rPr>
          <w:highlight w:val="lightGray"/>
        </w:rPr>
      </w:pPr>
      <w:r w:rsidRPr="000F457C">
        <w:rPr>
          <w:highlight w:val="lightGray"/>
        </w:rPr>
        <w:t xml:space="preserve">[Motion 50, </w:t>
      </w:r>
      <w:sdt>
        <w:sdtPr>
          <w:rPr>
            <w:highlight w:val="lightGray"/>
          </w:rPr>
          <w:id w:val="951594994"/>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860E27" w:rsidRPr="00860E27">
            <w:rPr>
              <w:noProof/>
              <w:highlight w:val="lightGray"/>
              <w:lang w:val="en-US"/>
            </w:rPr>
            <w:t>[17]</w:t>
          </w:r>
          <w:r w:rsidRPr="000F457C">
            <w:rPr>
              <w:highlight w:val="lightGray"/>
            </w:rPr>
            <w:fldChar w:fldCharType="end"/>
          </w:r>
        </w:sdtContent>
      </w:sdt>
      <w:r w:rsidRPr="000F457C">
        <w:rPr>
          <w:highlight w:val="lightGray"/>
        </w:rPr>
        <w:t xml:space="preserve"> and </w:t>
      </w:r>
      <w:sdt>
        <w:sdtPr>
          <w:rPr>
            <w:highlight w:val="lightGray"/>
          </w:rPr>
          <w:id w:val="-1795666918"/>
          <w:citation/>
        </w:sdtPr>
        <w:sdtEndPr/>
        <w:sdtContent>
          <w:r w:rsidRPr="000F457C">
            <w:rPr>
              <w:highlight w:val="lightGray"/>
            </w:rPr>
            <w:fldChar w:fldCharType="begin"/>
          </w:r>
          <w:r w:rsidRPr="000F457C">
            <w:rPr>
              <w:highlight w:val="lightGray"/>
              <w:lang w:val="en-US"/>
            </w:rPr>
            <w:instrText xml:space="preserve"> CITATION 19_1901r4 \l 1033 </w:instrText>
          </w:r>
          <w:r w:rsidRPr="000F457C">
            <w:rPr>
              <w:highlight w:val="lightGray"/>
            </w:rPr>
            <w:fldChar w:fldCharType="separate"/>
          </w:r>
          <w:r w:rsidR="00860E27" w:rsidRPr="00860E27">
            <w:rPr>
              <w:noProof/>
              <w:highlight w:val="lightGray"/>
              <w:lang w:val="en-US"/>
            </w:rPr>
            <w:t>[80]</w:t>
          </w:r>
          <w:r w:rsidRPr="000F457C">
            <w:rPr>
              <w:highlight w:val="lightGray"/>
            </w:rPr>
            <w:fldChar w:fldCharType="end"/>
          </w:r>
        </w:sdtContent>
      </w:sdt>
      <w:r w:rsidRPr="000F457C">
        <w:rPr>
          <w:highlight w:val="lightGray"/>
        </w:rPr>
        <w:t>]</w:t>
      </w:r>
    </w:p>
    <w:p w14:paraId="5E4BBD59" w14:textId="77777777" w:rsidR="00A84EB5" w:rsidRPr="000F457C" w:rsidRDefault="00A84EB5" w:rsidP="00A84EB5">
      <w:pPr>
        <w:jc w:val="both"/>
        <w:rPr>
          <w:highlight w:val="lightGray"/>
        </w:rPr>
      </w:pPr>
    </w:p>
    <w:p w14:paraId="0F61FE67" w14:textId="4784B609" w:rsidR="00A84EB5" w:rsidRPr="000F457C" w:rsidRDefault="00A84EB5" w:rsidP="004512A9">
      <w:pPr>
        <w:jc w:val="both"/>
        <w:rPr>
          <w:szCs w:val="22"/>
          <w:highlight w:val="lightGray"/>
        </w:rPr>
      </w:pPr>
      <w:r w:rsidRPr="000F457C">
        <w:rPr>
          <w:szCs w:val="22"/>
          <w:highlight w:val="lightGray"/>
        </w:rPr>
        <w:t>The NS/EP Priority Service if supported by a non-AP STA, shall use a TID value (TBD) that is greater than 7 to indicate the need for priority access to its associated AP STA</w:t>
      </w:r>
      <w:r w:rsidR="00467528" w:rsidRPr="000F457C">
        <w:rPr>
          <w:szCs w:val="22"/>
          <w:highlight w:val="lightGray"/>
        </w:rPr>
        <w:t>.</w:t>
      </w:r>
      <w:r w:rsidRPr="000F457C">
        <w:rPr>
          <w:szCs w:val="22"/>
          <w:highlight w:val="lightGray"/>
        </w:rPr>
        <w:t xml:space="preserve">  </w:t>
      </w:r>
    </w:p>
    <w:p w14:paraId="3D6969B8" w14:textId="77777777" w:rsidR="00A84EB5" w:rsidRPr="000F457C" w:rsidRDefault="00A84EB5" w:rsidP="004512A9">
      <w:pPr>
        <w:jc w:val="both"/>
        <w:rPr>
          <w:szCs w:val="22"/>
          <w:highlight w:val="lightGray"/>
        </w:rPr>
      </w:pPr>
      <w:r w:rsidRPr="000F457C">
        <w:rPr>
          <w:szCs w:val="22"/>
          <w:highlight w:val="lightGray"/>
        </w:rPr>
        <w:t xml:space="preserve">Note: The identification of the need is outside the scope of this specification.  </w:t>
      </w:r>
    </w:p>
    <w:p w14:paraId="10098972" w14:textId="7B3E8323" w:rsidR="00A84EB5" w:rsidRPr="000F457C" w:rsidRDefault="00A84EB5" w:rsidP="004512A9">
      <w:pPr>
        <w:jc w:val="both"/>
        <w:rPr>
          <w:szCs w:val="22"/>
          <w:highlight w:val="lightGray"/>
        </w:rPr>
      </w:pPr>
      <w:r w:rsidRPr="000F457C">
        <w:rPr>
          <w:szCs w:val="22"/>
          <w:highlight w:val="lightGray"/>
        </w:rPr>
        <w:t xml:space="preserve">Note: The container of the TID is TBD.  </w:t>
      </w:r>
    </w:p>
    <w:p w14:paraId="46AFE1D5" w14:textId="4FA9C34C" w:rsidR="00C54D3F" w:rsidRDefault="004512A9" w:rsidP="00A84EB5">
      <w:pPr>
        <w:jc w:val="both"/>
        <w:rPr>
          <w:szCs w:val="22"/>
        </w:rPr>
      </w:pPr>
      <w:r w:rsidRPr="000F457C">
        <w:rPr>
          <w:szCs w:val="22"/>
          <w:highlight w:val="lightGray"/>
        </w:rPr>
        <w:t>[Motion 115, #SP90,</w:t>
      </w:r>
      <w:r w:rsidR="0040192F" w:rsidRPr="000F457C">
        <w:rPr>
          <w:szCs w:val="22"/>
          <w:highlight w:val="lightGray"/>
        </w:rPr>
        <w:t xml:space="preserve"> </w:t>
      </w:r>
      <w:sdt>
        <w:sdtPr>
          <w:rPr>
            <w:szCs w:val="22"/>
            <w:highlight w:val="lightGray"/>
          </w:rPr>
          <w:id w:val="-1014382054"/>
          <w:citation/>
        </w:sdtPr>
        <w:sdtEndPr/>
        <w:sdtContent>
          <w:r w:rsidR="0040192F" w:rsidRPr="000F457C">
            <w:rPr>
              <w:szCs w:val="22"/>
              <w:highlight w:val="lightGray"/>
            </w:rPr>
            <w:fldChar w:fldCharType="begin"/>
          </w:r>
          <w:r w:rsidR="0040192F" w:rsidRPr="000F457C">
            <w:rPr>
              <w:szCs w:val="22"/>
              <w:highlight w:val="lightGray"/>
              <w:lang w:val="en-US"/>
            </w:rPr>
            <w:instrText xml:space="preserve"> CITATION 19_1755r5 \l 1033 </w:instrText>
          </w:r>
          <w:r w:rsidR="0040192F" w:rsidRPr="000F457C">
            <w:rPr>
              <w:szCs w:val="22"/>
              <w:highlight w:val="lightGray"/>
            </w:rPr>
            <w:fldChar w:fldCharType="separate"/>
          </w:r>
          <w:r w:rsidR="00860E27" w:rsidRPr="00860E27">
            <w:rPr>
              <w:noProof/>
              <w:szCs w:val="22"/>
              <w:highlight w:val="lightGray"/>
              <w:lang w:val="en-US"/>
            </w:rPr>
            <w:t>[7]</w:t>
          </w:r>
          <w:r w:rsidR="0040192F" w:rsidRPr="000F457C">
            <w:rPr>
              <w:szCs w:val="22"/>
              <w:highlight w:val="lightGray"/>
            </w:rPr>
            <w:fldChar w:fldCharType="end"/>
          </w:r>
        </w:sdtContent>
      </w:sdt>
      <w:r w:rsidR="0040192F" w:rsidRPr="000F457C">
        <w:rPr>
          <w:szCs w:val="22"/>
          <w:highlight w:val="lightGray"/>
        </w:rPr>
        <w:t xml:space="preserve"> and </w:t>
      </w:r>
      <w:sdt>
        <w:sdtPr>
          <w:rPr>
            <w:szCs w:val="22"/>
            <w:highlight w:val="lightGray"/>
          </w:rPr>
          <w:id w:val="-1468508594"/>
          <w:citation/>
        </w:sdtPr>
        <w:sdtEndPr/>
        <w:sdtContent>
          <w:r w:rsidR="006C1329" w:rsidRPr="000F457C">
            <w:rPr>
              <w:szCs w:val="22"/>
              <w:highlight w:val="lightGray"/>
            </w:rPr>
            <w:fldChar w:fldCharType="begin"/>
          </w:r>
          <w:r w:rsidR="006C1329" w:rsidRPr="000F457C">
            <w:rPr>
              <w:szCs w:val="22"/>
              <w:highlight w:val="lightGray"/>
              <w:lang w:val="en-US"/>
            </w:rPr>
            <w:instrText xml:space="preserve"> CITATION 20_0463r3 \l 1033 </w:instrText>
          </w:r>
          <w:r w:rsidR="006C1329" w:rsidRPr="000F457C">
            <w:rPr>
              <w:szCs w:val="22"/>
              <w:highlight w:val="lightGray"/>
            </w:rPr>
            <w:fldChar w:fldCharType="separate"/>
          </w:r>
          <w:r w:rsidR="00860E27" w:rsidRPr="00860E27">
            <w:rPr>
              <w:noProof/>
              <w:szCs w:val="22"/>
              <w:highlight w:val="lightGray"/>
              <w:lang w:val="en-US"/>
            </w:rPr>
            <w:t>[81]</w:t>
          </w:r>
          <w:r w:rsidR="006C1329" w:rsidRPr="000F457C">
            <w:rPr>
              <w:szCs w:val="22"/>
              <w:highlight w:val="lightGray"/>
            </w:rPr>
            <w:fldChar w:fldCharType="end"/>
          </w:r>
        </w:sdtContent>
      </w:sdt>
      <w:r w:rsidR="006C1329" w:rsidRPr="000F457C">
        <w:rPr>
          <w:szCs w:val="22"/>
          <w:highlight w:val="lightGray"/>
        </w:rPr>
        <w:t>]</w:t>
      </w:r>
      <w:r>
        <w:rPr>
          <w:szCs w:val="22"/>
        </w:rPr>
        <w:t xml:space="preserve"> </w:t>
      </w:r>
    </w:p>
    <w:p w14:paraId="2D04E6C9" w14:textId="77777777" w:rsidR="00B81EF9" w:rsidRPr="0020305D" w:rsidRDefault="00B81EF9" w:rsidP="00486858">
      <w:pPr>
        <w:pStyle w:val="Heading1"/>
        <w:numPr>
          <w:ilvl w:val="0"/>
          <w:numId w:val="1"/>
        </w:numPr>
        <w:tabs>
          <w:tab w:val="left" w:pos="450"/>
        </w:tabs>
        <w:ind w:left="0" w:firstLine="0"/>
        <w:jc w:val="both"/>
        <w:rPr>
          <w:u w:val="none"/>
        </w:rPr>
      </w:pPr>
      <w:bookmarkStart w:id="585" w:name="_Toc47082053"/>
      <w:r>
        <w:rPr>
          <w:u w:val="none"/>
        </w:rPr>
        <w:t>Coexistence</w:t>
      </w:r>
      <w:r w:rsidR="001B0F82">
        <w:rPr>
          <w:u w:val="none"/>
        </w:rPr>
        <w:t xml:space="preserve"> and regulatory rules</w:t>
      </w:r>
      <w:bookmarkEnd w:id="585"/>
    </w:p>
    <w:p w14:paraId="301683CA"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86" w:name="_Toc14066096"/>
      <w:bookmarkStart w:id="587" w:name="_Toc14066119"/>
      <w:bookmarkStart w:id="588" w:name="_Toc14066209"/>
      <w:bookmarkStart w:id="589" w:name="_Toc14316264"/>
      <w:bookmarkStart w:id="590" w:name="_Toc14316780"/>
      <w:bookmarkStart w:id="591" w:name="_Toc14350439"/>
      <w:bookmarkStart w:id="592" w:name="_Toc21520583"/>
      <w:bookmarkStart w:id="593" w:name="_Toc21520626"/>
      <w:bookmarkStart w:id="594" w:name="_Toc21520675"/>
      <w:bookmarkStart w:id="595" w:name="_Toc21543259"/>
      <w:bookmarkStart w:id="596" w:name="_Toc21543467"/>
      <w:bookmarkStart w:id="597" w:name="_Toc24702995"/>
      <w:bookmarkStart w:id="598" w:name="_Toc24704605"/>
      <w:bookmarkStart w:id="599" w:name="_Toc24704710"/>
      <w:bookmarkStart w:id="600" w:name="_Toc24705200"/>
      <w:bookmarkStart w:id="601" w:name="_Toc24780847"/>
      <w:bookmarkStart w:id="602" w:name="_Toc24781747"/>
      <w:bookmarkStart w:id="603" w:name="_Toc24782447"/>
      <w:bookmarkStart w:id="604" w:name="_Toc24802024"/>
      <w:bookmarkStart w:id="605" w:name="_Toc24805220"/>
      <w:bookmarkStart w:id="606" w:name="_Toc24806207"/>
      <w:bookmarkStart w:id="607" w:name="_Toc24806933"/>
      <w:bookmarkStart w:id="608" w:name="_Toc24891612"/>
      <w:bookmarkStart w:id="609" w:name="_Toc24891933"/>
      <w:bookmarkStart w:id="610" w:name="_Toc24891979"/>
      <w:bookmarkStart w:id="611" w:name="_Toc24892616"/>
      <w:bookmarkStart w:id="612" w:name="_Toc24893230"/>
      <w:bookmarkStart w:id="613" w:name="_Toc24893762"/>
      <w:bookmarkStart w:id="614" w:name="_Toc24894153"/>
      <w:bookmarkStart w:id="615" w:name="_Toc24894638"/>
      <w:bookmarkStart w:id="616" w:name="_Toc25752102"/>
      <w:bookmarkStart w:id="617" w:name="_Toc30867910"/>
      <w:bookmarkStart w:id="618" w:name="_Toc30869193"/>
      <w:bookmarkStart w:id="619" w:name="_Toc30876617"/>
      <w:bookmarkStart w:id="620" w:name="_Toc30876670"/>
      <w:bookmarkStart w:id="621" w:name="_Toc30876958"/>
      <w:bookmarkStart w:id="622" w:name="_Toc30894989"/>
      <w:bookmarkStart w:id="623" w:name="_Toc30895498"/>
      <w:bookmarkStart w:id="624" w:name="_Toc30897856"/>
      <w:bookmarkStart w:id="625" w:name="_Toc30899282"/>
      <w:bookmarkStart w:id="626" w:name="_Toc30915792"/>
      <w:bookmarkStart w:id="627" w:name="_Toc30915854"/>
      <w:bookmarkStart w:id="628" w:name="_Toc31918180"/>
      <w:bookmarkStart w:id="629" w:name="_Toc36716512"/>
      <w:bookmarkStart w:id="630" w:name="_Toc36723274"/>
      <w:bookmarkStart w:id="631" w:name="_Toc36723356"/>
      <w:bookmarkStart w:id="632" w:name="_Toc36723489"/>
      <w:bookmarkStart w:id="633" w:name="_Toc36842542"/>
      <w:bookmarkStart w:id="634" w:name="_Toc36842624"/>
      <w:bookmarkStart w:id="635" w:name="_Toc37257569"/>
      <w:bookmarkStart w:id="636" w:name="_Toc37438246"/>
      <w:bookmarkStart w:id="637" w:name="_Toc37771514"/>
      <w:bookmarkStart w:id="638" w:name="_Toc37771832"/>
      <w:bookmarkStart w:id="639" w:name="_Toc37928367"/>
      <w:bookmarkStart w:id="640" w:name="_Toc38110485"/>
      <w:bookmarkStart w:id="641" w:name="_Toc38110667"/>
      <w:bookmarkStart w:id="642" w:name="_Toc38110761"/>
      <w:bookmarkStart w:id="643" w:name="_Toc38381660"/>
      <w:bookmarkStart w:id="644" w:name="_Toc38381754"/>
      <w:bookmarkStart w:id="645" w:name="_Toc38382139"/>
      <w:bookmarkStart w:id="646" w:name="_Toc38440392"/>
      <w:bookmarkStart w:id="647" w:name="_Toc38621975"/>
      <w:bookmarkStart w:id="648" w:name="_Toc38622072"/>
      <w:bookmarkStart w:id="649" w:name="_Toc38622563"/>
      <w:bookmarkStart w:id="650" w:name="_Toc38792482"/>
      <w:bookmarkStart w:id="651" w:name="_Toc38792583"/>
      <w:bookmarkStart w:id="652" w:name="_Toc38792754"/>
      <w:bookmarkStart w:id="653" w:name="_Toc38967132"/>
      <w:bookmarkStart w:id="654" w:name="_Toc38968683"/>
      <w:bookmarkStart w:id="655" w:name="_Toc38969969"/>
      <w:bookmarkStart w:id="656" w:name="_Toc38970583"/>
      <w:bookmarkStart w:id="657" w:name="_Toc39074924"/>
      <w:bookmarkStart w:id="658" w:name="_Toc39137745"/>
      <w:bookmarkStart w:id="659" w:name="_Toc39140438"/>
      <w:bookmarkStart w:id="660" w:name="_Toc39140673"/>
      <w:bookmarkStart w:id="661" w:name="_Toc39143869"/>
      <w:bookmarkStart w:id="662" w:name="_Toc39225313"/>
      <w:bookmarkStart w:id="663" w:name="_Toc39229661"/>
      <w:bookmarkStart w:id="664" w:name="_Toc39230259"/>
      <w:bookmarkStart w:id="665" w:name="_Toc39230922"/>
      <w:bookmarkStart w:id="666" w:name="_Toc39231061"/>
      <w:bookmarkStart w:id="667" w:name="_Toc39597141"/>
      <w:bookmarkStart w:id="668" w:name="_Toc39598120"/>
      <w:bookmarkStart w:id="669" w:name="_Toc39600334"/>
      <w:bookmarkStart w:id="670" w:name="_Toc39674551"/>
      <w:bookmarkStart w:id="671" w:name="_Toc39827034"/>
      <w:bookmarkStart w:id="672" w:name="_Toc39845575"/>
      <w:bookmarkStart w:id="673" w:name="_Toc39846335"/>
      <w:bookmarkStart w:id="674" w:name="_Toc39847804"/>
      <w:bookmarkStart w:id="675" w:name="_Toc39847949"/>
      <w:bookmarkStart w:id="676" w:name="_Toc39848072"/>
      <w:bookmarkStart w:id="677" w:name="_Toc39848403"/>
      <w:bookmarkStart w:id="678" w:name="_Toc40028526"/>
      <w:bookmarkStart w:id="679" w:name="_Toc40028964"/>
      <w:bookmarkStart w:id="680" w:name="_Toc40217730"/>
      <w:bookmarkStart w:id="681" w:name="_Toc40274922"/>
      <w:bookmarkStart w:id="682" w:name="_Toc40275120"/>
      <w:bookmarkStart w:id="683" w:name="_Toc40277209"/>
      <w:bookmarkStart w:id="684" w:name="_Toc40433545"/>
      <w:bookmarkStart w:id="685" w:name="_Toc40814780"/>
      <w:bookmarkStart w:id="686" w:name="_Toc40817252"/>
      <w:bookmarkStart w:id="687" w:name="_Toc41050320"/>
      <w:bookmarkStart w:id="688" w:name="_Toc41060226"/>
      <w:bookmarkStart w:id="689" w:name="_Toc41388391"/>
      <w:bookmarkStart w:id="690" w:name="_Toc41388602"/>
      <w:bookmarkStart w:id="691" w:name="_Toc41669188"/>
      <w:bookmarkStart w:id="692" w:name="_Toc41670041"/>
      <w:bookmarkStart w:id="693" w:name="_Toc41670165"/>
      <w:bookmarkStart w:id="694" w:name="_Toc41670997"/>
      <w:bookmarkStart w:id="695" w:name="_Toc41671861"/>
      <w:bookmarkStart w:id="696" w:name="_Toc41910006"/>
      <w:bookmarkStart w:id="697" w:name="_Toc42180156"/>
      <w:bookmarkStart w:id="698" w:name="_Toc42180599"/>
      <w:bookmarkStart w:id="699" w:name="_Toc42187769"/>
      <w:bookmarkStart w:id="700" w:name="_Toc42188607"/>
      <w:bookmarkStart w:id="701" w:name="_Toc42541654"/>
      <w:bookmarkStart w:id="702" w:name="_Toc42541783"/>
      <w:bookmarkStart w:id="703" w:name="_Toc42545061"/>
      <w:bookmarkStart w:id="704" w:name="_Toc42806622"/>
      <w:bookmarkStart w:id="705" w:name="_Toc43114327"/>
      <w:bookmarkStart w:id="706" w:name="_Toc43115103"/>
      <w:bookmarkStart w:id="707" w:name="_Toc43117355"/>
      <w:bookmarkStart w:id="708" w:name="_Toc43117494"/>
      <w:bookmarkStart w:id="709" w:name="_Toc43285820"/>
      <w:bookmarkStart w:id="710" w:name="_Toc43303878"/>
      <w:bookmarkStart w:id="711" w:name="_Toc43316306"/>
      <w:bookmarkStart w:id="712" w:name="_Toc43317108"/>
      <w:bookmarkStart w:id="713" w:name="_Toc43319729"/>
      <w:bookmarkStart w:id="714" w:name="_Toc43722179"/>
      <w:bookmarkStart w:id="715" w:name="_Toc43722533"/>
      <w:bookmarkStart w:id="716" w:name="_Toc43724482"/>
      <w:bookmarkStart w:id="717" w:name="_Toc43724630"/>
      <w:bookmarkStart w:id="718" w:name="_Toc44163582"/>
      <w:bookmarkStart w:id="719" w:name="_Toc44164267"/>
      <w:bookmarkStart w:id="720" w:name="_Toc44164410"/>
      <w:bookmarkStart w:id="721" w:name="_Toc44455326"/>
      <w:bookmarkStart w:id="722" w:name="_Toc44456106"/>
      <w:bookmarkStart w:id="723" w:name="_Toc45046506"/>
      <w:bookmarkStart w:id="724" w:name="_Toc45047415"/>
      <w:bookmarkStart w:id="725" w:name="_Toc45048990"/>
      <w:bookmarkStart w:id="726" w:name="_Toc45122397"/>
      <w:bookmarkStart w:id="727" w:name="_Toc45196111"/>
      <w:bookmarkStart w:id="728" w:name="_Toc45196271"/>
      <w:bookmarkStart w:id="729" w:name="_Toc45400577"/>
      <w:bookmarkStart w:id="730" w:name="_Toc45788429"/>
      <w:bookmarkStart w:id="731" w:name="_Toc45881553"/>
      <w:bookmarkStart w:id="732" w:name="_Toc45881859"/>
      <w:bookmarkStart w:id="733" w:name="_Toc45984217"/>
      <w:bookmarkStart w:id="734" w:name="_Toc46137798"/>
      <w:bookmarkStart w:id="735" w:name="_Toc46147401"/>
      <w:bookmarkStart w:id="736" w:name="_Toc46147711"/>
      <w:bookmarkStart w:id="737" w:name="_Toc46148142"/>
      <w:bookmarkStart w:id="738" w:name="_Toc46148301"/>
      <w:bookmarkStart w:id="739" w:name="_Toc46161371"/>
      <w:bookmarkStart w:id="740" w:name="_Toc46406642"/>
      <w:bookmarkStart w:id="741" w:name="_Toc46406815"/>
      <w:bookmarkStart w:id="742" w:name="_Toc46479944"/>
      <w:bookmarkStart w:id="743" w:name="_Toc46578553"/>
      <w:bookmarkStart w:id="744" w:name="_Toc46578788"/>
      <w:bookmarkStart w:id="745" w:name="_Toc46828949"/>
      <w:bookmarkStart w:id="746" w:name="_Toc46912478"/>
      <w:bookmarkStart w:id="747" w:name="_Toc46913836"/>
      <w:bookmarkStart w:id="748" w:name="_Toc46933836"/>
      <w:bookmarkStart w:id="749" w:name="_Toc46935705"/>
      <w:bookmarkStart w:id="750" w:name="_Toc47081888"/>
      <w:bookmarkStart w:id="751" w:name="_Toc4708205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14:paraId="6ACA9CE5" w14:textId="77777777" w:rsidR="005F4EE5" w:rsidRPr="002B4FFC" w:rsidRDefault="005F4EE5" w:rsidP="00365E0E">
      <w:pPr>
        <w:pStyle w:val="Heading2"/>
        <w:spacing w:after="60"/>
        <w:jc w:val="both"/>
        <w:rPr>
          <w:u w:val="none"/>
        </w:rPr>
      </w:pPr>
      <w:bookmarkStart w:id="752" w:name="_Toc47082055"/>
      <w:r w:rsidRPr="002B4FFC">
        <w:rPr>
          <w:u w:val="none"/>
        </w:rPr>
        <w:t>General</w:t>
      </w:r>
      <w:bookmarkEnd w:id="752"/>
    </w:p>
    <w:p w14:paraId="79F1E616" w14:textId="77777777"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14:paraId="5014E595" w14:textId="77777777" w:rsidR="002B4FFC" w:rsidRPr="002B4FFC" w:rsidRDefault="002B4FFC" w:rsidP="00365E0E">
      <w:pPr>
        <w:pStyle w:val="Heading2"/>
        <w:spacing w:after="60"/>
        <w:jc w:val="both"/>
        <w:rPr>
          <w:u w:val="none"/>
        </w:rPr>
      </w:pPr>
      <w:bookmarkStart w:id="753" w:name="_Toc47082056"/>
      <w:r>
        <w:rPr>
          <w:u w:val="none"/>
        </w:rPr>
        <w:t>Coexistence feature #1</w:t>
      </w:r>
      <w:bookmarkEnd w:id="753"/>
    </w:p>
    <w:p w14:paraId="4CB86E41" w14:textId="77777777" w:rsidR="002B4FFC" w:rsidRPr="009B5811" w:rsidRDefault="002B4FFC" w:rsidP="002A0425">
      <w:pPr>
        <w:jc w:val="both"/>
      </w:pPr>
      <w:r>
        <w:t>Description for coexistence feature #1</w:t>
      </w:r>
    </w:p>
    <w:p w14:paraId="5A6A8762" w14:textId="77777777" w:rsidR="007709A0" w:rsidRPr="0020305D" w:rsidRDefault="00C90CF9" w:rsidP="00486858">
      <w:pPr>
        <w:pStyle w:val="Heading1"/>
        <w:numPr>
          <w:ilvl w:val="0"/>
          <w:numId w:val="1"/>
        </w:numPr>
        <w:tabs>
          <w:tab w:val="left" w:pos="450"/>
        </w:tabs>
        <w:ind w:left="0" w:firstLine="0"/>
        <w:jc w:val="both"/>
        <w:rPr>
          <w:u w:val="none"/>
        </w:rPr>
      </w:pPr>
      <w:bookmarkStart w:id="754" w:name="_Toc47082057"/>
      <w:r>
        <w:rPr>
          <w:u w:val="none"/>
        </w:rPr>
        <w:t>Wideband and noncontiguous spectrum utilization</w:t>
      </w:r>
      <w:bookmarkEnd w:id="754"/>
    </w:p>
    <w:p w14:paraId="43D8974A" w14:textId="77777777"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755" w:name="_Toc14066104"/>
      <w:bookmarkStart w:id="756" w:name="_Toc14066127"/>
      <w:bookmarkStart w:id="757" w:name="_Toc14066217"/>
      <w:bookmarkStart w:id="758" w:name="_Toc14316272"/>
      <w:bookmarkStart w:id="759" w:name="_Toc14316784"/>
      <w:bookmarkStart w:id="760" w:name="_Toc14350443"/>
      <w:bookmarkStart w:id="761" w:name="_Toc21520587"/>
      <w:bookmarkStart w:id="762" w:name="_Toc21520630"/>
      <w:bookmarkStart w:id="763" w:name="_Toc21520679"/>
      <w:bookmarkStart w:id="764" w:name="_Toc21543263"/>
      <w:bookmarkStart w:id="765" w:name="_Toc21543471"/>
      <w:bookmarkStart w:id="766" w:name="_Toc24702999"/>
      <w:bookmarkStart w:id="767" w:name="_Toc24704609"/>
      <w:bookmarkStart w:id="768" w:name="_Toc24704714"/>
      <w:bookmarkStart w:id="769" w:name="_Toc24705204"/>
      <w:bookmarkStart w:id="770" w:name="_Toc24780851"/>
      <w:bookmarkStart w:id="771" w:name="_Toc24781751"/>
      <w:bookmarkStart w:id="772" w:name="_Toc24782451"/>
      <w:bookmarkStart w:id="773" w:name="_Toc24802028"/>
      <w:bookmarkStart w:id="774" w:name="_Toc24805224"/>
      <w:bookmarkStart w:id="775" w:name="_Toc24806211"/>
      <w:bookmarkStart w:id="776" w:name="_Toc24806937"/>
      <w:bookmarkStart w:id="777" w:name="_Toc24891616"/>
      <w:bookmarkStart w:id="778" w:name="_Toc24891937"/>
      <w:bookmarkStart w:id="779" w:name="_Toc24891983"/>
      <w:bookmarkStart w:id="780" w:name="_Toc24892620"/>
      <w:bookmarkStart w:id="781" w:name="_Toc24893234"/>
      <w:bookmarkStart w:id="782" w:name="_Toc24893766"/>
      <w:bookmarkStart w:id="783" w:name="_Toc24894157"/>
      <w:bookmarkStart w:id="784" w:name="_Toc24894642"/>
      <w:bookmarkStart w:id="785" w:name="_Toc25752106"/>
      <w:bookmarkStart w:id="786" w:name="_Toc30867914"/>
      <w:bookmarkStart w:id="787" w:name="_Toc30869197"/>
      <w:bookmarkStart w:id="788" w:name="_Toc30876621"/>
      <w:bookmarkStart w:id="789" w:name="_Toc30876674"/>
      <w:bookmarkStart w:id="790" w:name="_Toc30876962"/>
      <w:bookmarkStart w:id="791" w:name="_Toc30894993"/>
      <w:bookmarkStart w:id="792" w:name="_Toc30895502"/>
      <w:bookmarkStart w:id="793" w:name="_Toc30897860"/>
      <w:bookmarkStart w:id="794" w:name="_Toc30899286"/>
      <w:bookmarkStart w:id="795" w:name="_Toc30915796"/>
      <w:bookmarkStart w:id="796" w:name="_Toc30915858"/>
      <w:bookmarkStart w:id="797" w:name="_Toc31918184"/>
      <w:bookmarkStart w:id="798" w:name="_Toc36716516"/>
      <w:bookmarkStart w:id="799" w:name="_Toc36723278"/>
      <w:bookmarkStart w:id="800" w:name="_Toc36723360"/>
      <w:bookmarkStart w:id="801" w:name="_Toc36723493"/>
      <w:bookmarkStart w:id="802" w:name="_Toc36842546"/>
      <w:bookmarkStart w:id="803" w:name="_Toc36842628"/>
      <w:bookmarkStart w:id="804" w:name="_Toc37257573"/>
      <w:bookmarkStart w:id="805" w:name="_Toc37438250"/>
      <w:bookmarkStart w:id="806" w:name="_Toc37771518"/>
      <w:bookmarkStart w:id="807" w:name="_Toc37771836"/>
      <w:bookmarkStart w:id="808" w:name="_Toc37928371"/>
      <w:bookmarkStart w:id="809" w:name="_Toc38110489"/>
      <w:bookmarkStart w:id="810" w:name="_Toc38110671"/>
      <w:bookmarkStart w:id="811" w:name="_Toc38110765"/>
      <w:bookmarkStart w:id="812" w:name="_Toc38381664"/>
      <w:bookmarkStart w:id="813" w:name="_Toc38381758"/>
      <w:bookmarkStart w:id="814" w:name="_Toc38382143"/>
      <w:bookmarkStart w:id="815" w:name="_Toc38440396"/>
      <w:bookmarkStart w:id="816" w:name="_Toc38621979"/>
      <w:bookmarkStart w:id="817" w:name="_Toc38622076"/>
      <w:bookmarkStart w:id="818" w:name="_Toc38622567"/>
      <w:bookmarkStart w:id="819" w:name="_Toc38792486"/>
      <w:bookmarkStart w:id="820" w:name="_Toc38792587"/>
      <w:bookmarkStart w:id="821" w:name="_Toc38792758"/>
      <w:bookmarkStart w:id="822" w:name="_Toc38967136"/>
      <w:bookmarkStart w:id="823" w:name="_Toc38968687"/>
      <w:bookmarkStart w:id="824" w:name="_Toc38969973"/>
      <w:bookmarkStart w:id="825" w:name="_Toc38970587"/>
      <w:bookmarkStart w:id="826" w:name="_Toc39074928"/>
      <w:bookmarkStart w:id="827" w:name="_Toc39137749"/>
      <w:bookmarkStart w:id="828" w:name="_Toc39140442"/>
      <w:bookmarkStart w:id="829" w:name="_Toc39140677"/>
      <w:bookmarkStart w:id="830" w:name="_Toc39143873"/>
      <w:bookmarkStart w:id="831" w:name="_Toc39225317"/>
      <w:bookmarkStart w:id="832" w:name="_Toc39229665"/>
      <w:bookmarkStart w:id="833" w:name="_Toc39230263"/>
      <w:bookmarkStart w:id="834" w:name="_Toc39230926"/>
      <w:bookmarkStart w:id="835" w:name="_Toc39231065"/>
      <w:bookmarkStart w:id="836" w:name="_Toc39597145"/>
      <w:bookmarkStart w:id="837" w:name="_Toc39598124"/>
      <w:bookmarkStart w:id="838" w:name="_Toc39600338"/>
      <w:bookmarkStart w:id="839" w:name="_Toc39674555"/>
      <w:bookmarkStart w:id="840" w:name="_Toc39827038"/>
      <w:bookmarkStart w:id="841" w:name="_Toc39845579"/>
      <w:bookmarkStart w:id="842" w:name="_Toc39846339"/>
      <w:bookmarkStart w:id="843" w:name="_Toc39847808"/>
      <w:bookmarkStart w:id="844" w:name="_Toc39847953"/>
      <w:bookmarkStart w:id="845" w:name="_Toc39848076"/>
      <w:bookmarkStart w:id="846" w:name="_Toc39848407"/>
      <w:bookmarkStart w:id="847" w:name="_Toc40028530"/>
      <w:bookmarkStart w:id="848" w:name="_Toc40028968"/>
      <w:bookmarkStart w:id="849" w:name="_Toc40217734"/>
      <w:bookmarkStart w:id="850" w:name="_Toc40274926"/>
      <w:bookmarkStart w:id="851" w:name="_Toc40275124"/>
      <w:bookmarkStart w:id="852" w:name="_Toc40277213"/>
      <w:bookmarkStart w:id="853" w:name="_Toc40433549"/>
      <w:bookmarkStart w:id="854" w:name="_Toc40814784"/>
      <w:bookmarkStart w:id="855" w:name="_Toc40817256"/>
      <w:bookmarkStart w:id="856" w:name="_Toc41050324"/>
      <w:bookmarkStart w:id="857" w:name="_Toc41060230"/>
      <w:bookmarkStart w:id="858" w:name="_Toc41388395"/>
      <w:bookmarkStart w:id="859" w:name="_Toc41388606"/>
      <w:bookmarkStart w:id="860" w:name="_Toc41669192"/>
      <w:bookmarkStart w:id="861" w:name="_Toc41670045"/>
      <w:bookmarkStart w:id="862" w:name="_Toc41670169"/>
      <w:bookmarkStart w:id="863" w:name="_Toc41671001"/>
      <w:bookmarkStart w:id="864" w:name="_Toc41671865"/>
      <w:bookmarkStart w:id="865" w:name="_Toc41910010"/>
      <w:bookmarkStart w:id="866" w:name="_Toc42180160"/>
      <w:bookmarkStart w:id="867" w:name="_Toc42180603"/>
      <w:bookmarkStart w:id="868" w:name="_Toc42187773"/>
      <w:bookmarkStart w:id="869" w:name="_Toc42188611"/>
      <w:bookmarkStart w:id="870" w:name="_Toc42541658"/>
      <w:bookmarkStart w:id="871" w:name="_Toc42541787"/>
      <w:bookmarkStart w:id="872" w:name="_Toc42545065"/>
      <w:bookmarkStart w:id="873" w:name="_Toc42806626"/>
      <w:bookmarkStart w:id="874" w:name="_Toc43114331"/>
      <w:bookmarkStart w:id="875" w:name="_Toc43115107"/>
      <w:bookmarkStart w:id="876" w:name="_Toc43117359"/>
      <w:bookmarkStart w:id="877" w:name="_Toc43117498"/>
      <w:bookmarkStart w:id="878" w:name="_Toc43285824"/>
      <w:bookmarkStart w:id="879" w:name="_Toc43303882"/>
      <w:bookmarkStart w:id="880" w:name="_Toc43316310"/>
      <w:bookmarkStart w:id="881" w:name="_Toc43317112"/>
      <w:bookmarkStart w:id="882" w:name="_Toc43319733"/>
      <w:bookmarkStart w:id="883" w:name="_Toc43722183"/>
      <w:bookmarkStart w:id="884" w:name="_Toc43722537"/>
      <w:bookmarkStart w:id="885" w:name="_Toc43724486"/>
      <w:bookmarkStart w:id="886" w:name="_Toc43724634"/>
      <w:bookmarkStart w:id="887" w:name="_Toc44163586"/>
      <w:bookmarkStart w:id="888" w:name="_Toc44164271"/>
      <w:bookmarkStart w:id="889" w:name="_Toc44164414"/>
      <w:bookmarkStart w:id="890" w:name="_Toc44455330"/>
      <w:bookmarkStart w:id="891" w:name="_Toc44456110"/>
      <w:bookmarkStart w:id="892" w:name="_Toc45046510"/>
      <w:bookmarkStart w:id="893" w:name="_Toc45047419"/>
      <w:bookmarkStart w:id="894" w:name="_Toc45048994"/>
      <w:bookmarkStart w:id="895" w:name="_Toc45122401"/>
      <w:bookmarkStart w:id="896" w:name="_Toc45196115"/>
      <w:bookmarkStart w:id="897" w:name="_Toc45196275"/>
      <w:bookmarkStart w:id="898" w:name="_Toc45400581"/>
      <w:bookmarkStart w:id="899" w:name="_Toc45788433"/>
      <w:bookmarkStart w:id="900" w:name="_Toc45881557"/>
      <w:bookmarkStart w:id="901" w:name="_Toc45881863"/>
      <w:bookmarkStart w:id="902" w:name="_Toc45984221"/>
      <w:bookmarkStart w:id="903" w:name="_Toc46137802"/>
      <w:bookmarkStart w:id="904" w:name="_Toc46147405"/>
      <w:bookmarkStart w:id="905" w:name="_Toc46147715"/>
      <w:bookmarkStart w:id="906" w:name="_Toc46148146"/>
      <w:bookmarkStart w:id="907" w:name="_Toc46148305"/>
      <w:bookmarkStart w:id="908" w:name="_Toc46161375"/>
      <w:bookmarkStart w:id="909" w:name="_Toc46406646"/>
      <w:bookmarkStart w:id="910" w:name="_Toc46406819"/>
      <w:bookmarkStart w:id="911" w:name="_Toc46479948"/>
      <w:bookmarkStart w:id="912" w:name="_Toc46578557"/>
      <w:bookmarkStart w:id="913" w:name="_Toc46578792"/>
      <w:bookmarkStart w:id="914" w:name="_Toc46828953"/>
      <w:bookmarkStart w:id="915" w:name="_Toc46912482"/>
      <w:bookmarkStart w:id="916" w:name="_Toc46913840"/>
      <w:bookmarkStart w:id="917" w:name="_Toc46933840"/>
      <w:bookmarkStart w:id="918" w:name="_Toc46935709"/>
      <w:bookmarkStart w:id="919" w:name="_Toc47081892"/>
      <w:bookmarkStart w:id="920" w:name="_Toc47082058"/>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p>
    <w:p w14:paraId="6730BFCE" w14:textId="77777777" w:rsidR="007709A0" w:rsidRPr="00B872F3" w:rsidRDefault="007709A0" w:rsidP="00365E0E">
      <w:pPr>
        <w:pStyle w:val="Heading2"/>
        <w:spacing w:after="60"/>
        <w:jc w:val="both"/>
        <w:rPr>
          <w:u w:val="none"/>
        </w:rPr>
      </w:pPr>
      <w:bookmarkStart w:id="921" w:name="_Toc47082059"/>
      <w:r w:rsidRPr="00B872F3">
        <w:rPr>
          <w:u w:val="none"/>
        </w:rPr>
        <w:t>General</w:t>
      </w:r>
      <w:bookmarkEnd w:id="921"/>
    </w:p>
    <w:p w14:paraId="543B3E71" w14:textId="77777777" w:rsidR="007709A0" w:rsidRDefault="007709A0" w:rsidP="002A0425">
      <w:pPr>
        <w:jc w:val="both"/>
      </w:pPr>
      <w:r>
        <w:t>This sec</w:t>
      </w:r>
      <w:r w:rsidR="00C90CF9">
        <w:t>tion describes features related to the support of wider b</w:t>
      </w:r>
      <w:r w:rsidR="003761DB">
        <w:t>andwidth and utilization of non</w:t>
      </w:r>
      <w:r w:rsidR="00C90CF9">
        <w:t>contiguous spectrum</w:t>
      </w:r>
      <w:r>
        <w:t>.</w:t>
      </w:r>
    </w:p>
    <w:p w14:paraId="1D3B393F" w14:textId="77777777" w:rsidR="001178C3" w:rsidRPr="00C54D3F" w:rsidRDefault="001178C3" w:rsidP="001178C3">
      <w:pPr>
        <w:pStyle w:val="Heading2"/>
        <w:spacing w:after="60"/>
        <w:jc w:val="both"/>
        <w:rPr>
          <w:highlight w:val="yellow"/>
          <w:u w:val="none"/>
        </w:rPr>
      </w:pPr>
      <w:bookmarkStart w:id="922" w:name="_Toc47082060"/>
      <w:r w:rsidRPr="00C54D3F">
        <w:rPr>
          <w:highlight w:val="yellow"/>
          <w:u w:val="none"/>
        </w:rPr>
        <w:t>Subchannel selective transmission</w:t>
      </w:r>
      <w:bookmarkEnd w:id="922"/>
    </w:p>
    <w:p w14:paraId="040FEA60" w14:textId="77777777" w:rsidR="001178C3" w:rsidRPr="00D4528B" w:rsidRDefault="001178C3" w:rsidP="001178C3">
      <w:pPr>
        <w:jc w:val="both"/>
        <w:rPr>
          <w:b/>
          <w:szCs w:val="22"/>
          <w:highlight w:val="green"/>
        </w:rPr>
      </w:pPr>
      <w:r w:rsidRPr="00D4528B">
        <w:rPr>
          <w:b/>
          <w:szCs w:val="22"/>
          <w:highlight w:val="green"/>
        </w:rPr>
        <w:t>Straw poll #129</w:t>
      </w:r>
    </w:p>
    <w:p w14:paraId="719F1919" w14:textId="6A452E60" w:rsidR="001178C3" w:rsidRPr="00D4528B" w:rsidRDefault="001178C3" w:rsidP="001178C3">
      <w:pPr>
        <w:jc w:val="both"/>
        <w:rPr>
          <w:szCs w:val="22"/>
          <w:highlight w:val="green"/>
        </w:rPr>
      </w:pPr>
      <w:del w:id="923" w:author="Edward Au" w:date="2020-07-23T14:01:00Z">
        <w:r w:rsidRPr="00D4528B" w:rsidDel="00856510">
          <w:rPr>
            <w:szCs w:val="22"/>
            <w:highlight w:val="green"/>
          </w:rPr>
          <w:delText>Do you</w:delText>
        </w:r>
      </w:del>
      <w:ins w:id="924" w:author="Edward Au" w:date="2020-07-23T14:01:00Z">
        <w:r w:rsidR="00856510" w:rsidRPr="00D4528B">
          <w:rPr>
            <w:szCs w:val="22"/>
            <w:highlight w:val="green"/>
          </w:rPr>
          <w:t>802.11be</w:t>
        </w:r>
      </w:ins>
      <w:r w:rsidRPr="00D4528B">
        <w:rPr>
          <w:szCs w:val="22"/>
          <w:highlight w:val="green"/>
        </w:rPr>
        <w:t xml:space="preserve"> support</w:t>
      </w:r>
      <w:ins w:id="925" w:author="Edward Au" w:date="2020-07-23T14:01:00Z">
        <w:r w:rsidR="00856510" w:rsidRPr="00D4528B">
          <w:rPr>
            <w:szCs w:val="22"/>
            <w:highlight w:val="green"/>
          </w:rPr>
          <w:t>s</w:t>
        </w:r>
      </w:ins>
      <w:r w:rsidRPr="00D4528B">
        <w:rPr>
          <w:szCs w:val="22"/>
          <w:highlight w:val="green"/>
        </w:rPr>
        <w:t xml:space="preserve"> </w:t>
      </w:r>
      <w:del w:id="926" w:author="Edward Au" w:date="2020-07-23T14:01:00Z">
        <w:r w:rsidRPr="00D4528B" w:rsidDel="00856510">
          <w:rPr>
            <w:szCs w:val="22"/>
            <w:highlight w:val="green"/>
          </w:rPr>
          <w:delText xml:space="preserve">to </w:delText>
        </w:r>
      </w:del>
      <w:r w:rsidRPr="00D4528B">
        <w:rPr>
          <w:szCs w:val="22"/>
          <w:highlight w:val="green"/>
        </w:rPr>
        <w:t>extend</w:t>
      </w:r>
      <w:ins w:id="927" w:author="Edward Au" w:date="2020-07-23T14:01:00Z">
        <w:r w:rsidR="00856510" w:rsidRPr="00D4528B">
          <w:rPr>
            <w:szCs w:val="22"/>
            <w:highlight w:val="green"/>
          </w:rPr>
          <w:t>ing the</w:t>
        </w:r>
      </w:ins>
      <w:r w:rsidRPr="00D4528B">
        <w:rPr>
          <w:szCs w:val="22"/>
          <w:highlight w:val="green"/>
        </w:rPr>
        <w:t xml:space="preserve"> SST mechanism so that an 80</w:t>
      </w:r>
      <w:ins w:id="928" w:author="Edward Au" w:date="2020-07-23T14:01:00Z">
        <w:r w:rsidR="00EB19E1" w:rsidRPr="00D4528B">
          <w:rPr>
            <w:szCs w:val="22"/>
            <w:highlight w:val="green"/>
          </w:rPr>
          <w:t xml:space="preserve"> </w:t>
        </w:r>
      </w:ins>
      <w:r w:rsidRPr="00D4528B">
        <w:rPr>
          <w:szCs w:val="22"/>
          <w:highlight w:val="green"/>
        </w:rPr>
        <w:t>MHz/160 MHz (20</w:t>
      </w:r>
      <w:ins w:id="929" w:author="Edward Au" w:date="2020-07-23T14:01:00Z">
        <w:r w:rsidR="00EB19E1" w:rsidRPr="00D4528B">
          <w:rPr>
            <w:szCs w:val="22"/>
            <w:highlight w:val="green"/>
          </w:rPr>
          <w:t xml:space="preserve"> </w:t>
        </w:r>
      </w:ins>
      <w:r w:rsidRPr="00D4528B">
        <w:rPr>
          <w:szCs w:val="22"/>
          <w:highlight w:val="green"/>
        </w:rPr>
        <w:t>MHz TBD) operating STA can operate in the secondary 160 MHz channel in R2</w:t>
      </w:r>
      <w:del w:id="930" w:author="Edward Au" w:date="2020-07-23T14:02:00Z">
        <w:r w:rsidRPr="00D4528B" w:rsidDel="00EB19E1">
          <w:rPr>
            <w:szCs w:val="22"/>
            <w:highlight w:val="green"/>
          </w:rPr>
          <w:delText xml:space="preserve">? </w:delText>
        </w:r>
      </w:del>
      <w:ins w:id="931" w:author="Edward Au" w:date="2020-07-23T14:02:00Z">
        <w:r w:rsidR="00EB19E1" w:rsidRPr="00D4528B">
          <w:rPr>
            <w:szCs w:val="22"/>
            <w:highlight w:val="green"/>
          </w:rPr>
          <w:t xml:space="preserve">. </w:t>
        </w:r>
      </w:ins>
      <w:r w:rsidRPr="00D4528B">
        <w:rPr>
          <w:b/>
          <w:i/>
          <w:szCs w:val="22"/>
          <w:highlight w:val="green"/>
        </w:rPr>
        <w:t>[#SP129]</w:t>
      </w:r>
    </w:p>
    <w:p w14:paraId="7F92C512" w14:textId="77777777" w:rsidR="001178C3" w:rsidRDefault="001178C3" w:rsidP="001178C3">
      <w:pPr>
        <w:jc w:val="both"/>
        <w:rPr>
          <w:szCs w:val="22"/>
        </w:rPr>
      </w:pPr>
      <w:r w:rsidRPr="00D4528B">
        <w:rPr>
          <w:szCs w:val="22"/>
          <w:highlight w:val="green"/>
        </w:rPr>
        <w:t>[20/0736r2 (EHT SST Operation, Yongho Seok, MediaTek), SP#1, Y/N/A: 40/2/25]</w:t>
      </w:r>
    </w:p>
    <w:p w14:paraId="5007862C" w14:textId="5A6431F3" w:rsidR="003B20C9" w:rsidRPr="0062002A" w:rsidRDefault="003B20C9" w:rsidP="003B20C9">
      <w:pPr>
        <w:pStyle w:val="Heading2"/>
        <w:spacing w:after="60"/>
        <w:rPr>
          <w:highlight w:val="yellow"/>
          <w:u w:val="none"/>
        </w:rPr>
      </w:pPr>
      <w:bookmarkStart w:id="932" w:name="_Toc47082061"/>
      <w:r>
        <w:rPr>
          <w:highlight w:val="yellow"/>
          <w:u w:val="none"/>
        </w:rPr>
        <w:t>A</w:t>
      </w:r>
      <w:r w:rsidR="00692094">
        <w:rPr>
          <w:highlight w:val="yellow"/>
          <w:u w:val="none"/>
        </w:rPr>
        <w:t>-c</w:t>
      </w:r>
      <w:r>
        <w:rPr>
          <w:highlight w:val="yellow"/>
          <w:u w:val="none"/>
        </w:rPr>
        <w:t xml:space="preserve">ontrol </w:t>
      </w:r>
      <w:r w:rsidR="00675051">
        <w:rPr>
          <w:highlight w:val="yellow"/>
          <w:u w:val="none"/>
        </w:rPr>
        <w:t>s</w:t>
      </w:r>
      <w:r>
        <w:rPr>
          <w:highlight w:val="yellow"/>
          <w:u w:val="none"/>
        </w:rPr>
        <w:t>ubfield</w:t>
      </w:r>
      <w:bookmarkEnd w:id="932"/>
    </w:p>
    <w:p w14:paraId="4BB31AE1" w14:textId="77777777" w:rsidR="003B20C9" w:rsidRPr="00D4528B" w:rsidRDefault="003B20C9" w:rsidP="003B20C9">
      <w:pPr>
        <w:jc w:val="both"/>
        <w:rPr>
          <w:highlight w:val="green"/>
          <w:lang w:val="en-US" w:eastAsia="ko-KR"/>
        </w:rPr>
      </w:pPr>
      <w:r w:rsidRPr="00D4528B">
        <w:rPr>
          <w:b/>
          <w:szCs w:val="22"/>
          <w:highlight w:val="green"/>
        </w:rPr>
        <w:t>Straw poll #128</w:t>
      </w:r>
    </w:p>
    <w:p w14:paraId="311AFBDC" w14:textId="1588040E" w:rsidR="003B20C9" w:rsidRPr="00D4528B" w:rsidRDefault="003B20C9" w:rsidP="003B20C9">
      <w:pPr>
        <w:rPr>
          <w:highlight w:val="green"/>
        </w:rPr>
      </w:pPr>
      <w:del w:id="933" w:author="Edward Au" w:date="2020-07-23T14:02:00Z">
        <w:r w:rsidRPr="00D4528B" w:rsidDel="00EB19E1">
          <w:rPr>
            <w:bCs/>
            <w:highlight w:val="green"/>
          </w:rPr>
          <w:delText>Do you</w:delText>
        </w:r>
      </w:del>
      <w:ins w:id="934" w:author="Edward Au" w:date="2020-07-23T14:02:00Z">
        <w:r w:rsidR="00EB19E1" w:rsidRPr="00D4528B">
          <w:rPr>
            <w:bCs/>
            <w:highlight w:val="green"/>
          </w:rPr>
          <w:t>802.11be</w:t>
        </w:r>
      </w:ins>
      <w:r w:rsidRPr="00D4528B">
        <w:rPr>
          <w:bCs/>
          <w:highlight w:val="green"/>
        </w:rPr>
        <w:t xml:space="preserve"> support</w:t>
      </w:r>
      <w:ins w:id="935" w:author="Edward Au" w:date="2020-07-23T14:02:00Z">
        <w:r w:rsidR="00EB19E1" w:rsidRPr="00D4528B">
          <w:rPr>
            <w:bCs/>
            <w:highlight w:val="green"/>
          </w:rPr>
          <w:t>s</w:t>
        </w:r>
      </w:ins>
      <w:r w:rsidRPr="00D4528B">
        <w:rPr>
          <w:bCs/>
          <w:highlight w:val="green"/>
        </w:rPr>
        <w:t xml:space="preserve"> </w:t>
      </w:r>
      <w:del w:id="936" w:author="Edward Au" w:date="2020-07-23T14:02:00Z">
        <w:r w:rsidRPr="00D4528B" w:rsidDel="00EB19E1">
          <w:rPr>
            <w:bCs/>
            <w:highlight w:val="green"/>
          </w:rPr>
          <w:delText xml:space="preserve">to </w:delText>
        </w:r>
      </w:del>
      <w:r w:rsidRPr="00D4528B">
        <w:rPr>
          <w:bCs/>
          <w:highlight w:val="green"/>
        </w:rPr>
        <w:t>indicat</w:t>
      </w:r>
      <w:ins w:id="937" w:author="Edward Au" w:date="2020-07-23T14:02:00Z">
        <w:r w:rsidR="00EB19E1" w:rsidRPr="00D4528B">
          <w:rPr>
            <w:bCs/>
            <w:highlight w:val="green"/>
          </w:rPr>
          <w:t>ing</w:t>
        </w:r>
      </w:ins>
      <w:del w:id="938" w:author="Edward Au" w:date="2020-07-23T14:02:00Z">
        <w:r w:rsidRPr="00D4528B" w:rsidDel="00EB19E1">
          <w:rPr>
            <w:bCs/>
            <w:highlight w:val="green"/>
          </w:rPr>
          <w:delText>e</w:delText>
        </w:r>
      </w:del>
      <w:r w:rsidRPr="00D4528B">
        <w:rPr>
          <w:bCs/>
          <w:highlight w:val="green"/>
        </w:rPr>
        <w:t xml:space="preserve"> the channel availability up</w:t>
      </w:r>
      <w:ins w:id="939" w:author="Edward Au" w:date="2020-07-23T14:02:00Z">
        <w:r w:rsidR="00EB19E1" w:rsidRPr="00D4528B">
          <w:rPr>
            <w:bCs/>
            <w:highlight w:val="green"/>
          </w:rPr>
          <w:t xml:space="preserve"> </w:t>
        </w:r>
      </w:ins>
      <w:r w:rsidRPr="00D4528B">
        <w:rPr>
          <w:bCs/>
          <w:highlight w:val="green"/>
        </w:rPr>
        <w:t>to 320</w:t>
      </w:r>
      <w:ins w:id="940" w:author="Edward Au" w:date="2020-07-23T14:02:00Z">
        <w:r w:rsidR="00EB19E1" w:rsidRPr="00D4528B">
          <w:rPr>
            <w:bCs/>
            <w:highlight w:val="green"/>
          </w:rPr>
          <w:t xml:space="preserve"> </w:t>
        </w:r>
      </w:ins>
      <w:r w:rsidRPr="00D4528B">
        <w:rPr>
          <w:bCs/>
          <w:highlight w:val="green"/>
        </w:rPr>
        <w:t xml:space="preserve">MHz channel in </w:t>
      </w:r>
      <w:ins w:id="941" w:author="Edward Au" w:date="2020-07-23T14:02:00Z">
        <w:r w:rsidR="00EB19E1" w:rsidRPr="00D4528B">
          <w:rPr>
            <w:bCs/>
            <w:highlight w:val="green"/>
          </w:rPr>
          <w:t xml:space="preserve">the </w:t>
        </w:r>
      </w:ins>
      <w:r w:rsidRPr="00D4528B">
        <w:rPr>
          <w:bCs/>
          <w:highlight w:val="green"/>
        </w:rPr>
        <w:t>A-control subfield</w:t>
      </w:r>
      <w:ins w:id="942" w:author="Edward Au" w:date="2020-07-23T14:02:00Z">
        <w:r w:rsidR="00EB19E1" w:rsidRPr="00D4528B">
          <w:rPr>
            <w:bCs/>
            <w:highlight w:val="green"/>
          </w:rPr>
          <w:t>.</w:t>
        </w:r>
      </w:ins>
      <w:del w:id="943" w:author="Edward Au" w:date="2020-07-23T14:02:00Z">
        <w:r w:rsidRPr="00D4528B" w:rsidDel="00EB19E1">
          <w:rPr>
            <w:bCs/>
            <w:highlight w:val="green"/>
          </w:rPr>
          <w:delText>?</w:delText>
        </w:r>
      </w:del>
    </w:p>
    <w:p w14:paraId="733D03C1" w14:textId="36467E69" w:rsidR="003B20C9" w:rsidRPr="00D4528B" w:rsidRDefault="003B20C9" w:rsidP="003B20C9">
      <w:pPr>
        <w:pStyle w:val="ListParagraph"/>
        <w:numPr>
          <w:ilvl w:val="0"/>
          <w:numId w:val="119"/>
        </w:numPr>
        <w:rPr>
          <w:highlight w:val="green"/>
        </w:rPr>
      </w:pPr>
      <w:r w:rsidRPr="00D4528B">
        <w:rPr>
          <w:bCs/>
          <w:highlight w:val="green"/>
        </w:rPr>
        <w:t>Note: the detailed solution is TBD</w:t>
      </w:r>
      <w:ins w:id="944" w:author="Edward Au" w:date="2020-07-23T14:02:00Z">
        <w:r w:rsidR="00EB19E1" w:rsidRPr="00D4528B">
          <w:rPr>
            <w:bCs/>
            <w:highlight w:val="green"/>
          </w:rPr>
          <w:t>.</w:t>
        </w:r>
      </w:ins>
      <w:r w:rsidRPr="00D4528B">
        <w:rPr>
          <w:highlight w:val="green"/>
        </w:rPr>
        <w:t xml:space="preserve"> </w:t>
      </w:r>
      <w:r w:rsidRPr="00D4528B">
        <w:rPr>
          <w:b/>
          <w:i/>
          <w:szCs w:val="22"/>
          <w:highlight w:val="green"/>
        </w:rPr>
        <w:t>[#SP128]</w:t>
      </w:r>
    </w:p>
    <w:p w14:paraId="06C60558" w14:textId="77777777" w:rsidR="003B20C9" w:rsidRDefault="003B20C9" w:rsidP="003B20C9">
      <w:pPr>
        <w:jc w:val="both"/>
        <w:rPr>
          <w:szCs w:val="22"/>
        </w:rPr>
      </w:pPr>
      <w:r w:rsidRPr="00D4528B">
        <w:rPr>
          <w:szCs w:val="22"/>
          <w:highlight w:val="green"/>
        </w:rPr>
        <w:t>[20/0712r1 (BQR for 320MHz, Yunbo Li, Huawei), SP#1, Approved with unanimous consent]</w:t>
      </w:r>
    </w:p>
    <w:p w14:paraId="0EDC4C24" w14:textId="77777777" w:rsidR="00C90CF9" w:rsidRPr="0020305D" w:rsidRDefault="00C90CF9" w:rsidP="00486858">
      <w:pPr>
        <w:pStyle w:val="Heading1"/>
        <w:numPr>
          <w:ilvl w:val="0"/>
          <w:numId w:val="1"/>
        </w:numPr>
        <w:tabs>
          <w:tab w:val="left" w:pos="450"/>
        </w:tabs>
        <w:ind w:left="0" w:firstLine="0"/>
        <w:jc w:val="both"/>
        <w:rPr>
          <w:u w:val="none"/>
        </w:rPr>
      </w:pPr>
      <w:bookmarkStart w:id="945" w:name="_Toc47082062"/>
      <w:r>
        <w:rPr>
          <w:u w:val="none"/>
        </w:rPr>
        <w:t>M</w:t>
      </w:r>
      <w:r w:rsidR="00056558">
        <w:rPr>
          <w:u w:val="none"/>
        </w:rPr>
        <w:t>ulti-</w:t>
      </w:r>
      <w:r w:rsidR="001A268A">
        <w:rPr>
          <w:u w:val="none"/>
        </w:rPr>
        <w:t>link</w:t>
      </w:r>
      <w:r w:rsidR="00FC44A7">
        <w:rPr>
          <w:u w:val="none"/>
        </w:rPr>
        <w:t xml:space="preserve"> </w:t>
      </w:r>
      <w:r w:rsidR="00056558">
        <w:rPr>
          <w:u w:val="none"/>
        </w:rPr>
        <w:t>operation</w:t>
      </w:r>
      <w:bookmarkEnd w:id="945"/>
      <w:r>
        <w:rPr>
          <w:u w:val="none"/>
        </w:rPr>
        <w:t xml:space="preserve"> </w:t>
      </w:r>
    </w:p>
    <w:p w14:paraId="3461BD06" w14:textId="77777777"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946" w:name="_Toc14316276"/>
      <w:bookmarkStart w:id="947" w:name="_Toc14316788"/>
      <w:bookmarkStart w:id="948" w:name="_Toc14350447"/>
      <w:bookmarkStart w:id="949" w:name="_Toc21520591"/>
      <w:bookmarkStart w:id="950" w:name="_Toc21520634"/>
      <w:bookmarkStart w:id="951" w:name="_Toc21520683"/>
      <w:bookmarkStart w:id="952" w:name="_Toc21543267"/>
      <w:bookmarkStart w:id="953" w:name="_Toc21543475"/>
      <w:bookmarkStart w:id="954" w:name="_Toc24703003"/>
      <w:bookmarkStart w:id="955" w:name="_Toc24704613"/>
      <w:bookmarkStart w:id="956" w:name="_Toc24704718"/>
      <w:bookmarkStart w:id="957" w:name="_Toc24705208"/>
      <w:bookmarkStart w:id="958" w:name="_Toc24780855"/>
      <w:bookmarkStart w:id="959" w:name="_Toc24781755"/>
      <w:bookmarkStart w:id="960" w:name="_Toc24782455"/>
      <w:bookmarkStart w:id="961" w:name="_Toc24802032"/>
      <w:bookmarkStart w:id="962" w:name="_Toc24805228"/>
      <w:bookmarkStart w:id="963" w:name="_Toc24806215"/>
      <w:bookmarkStart w:id="964" w:name="_Toc24806941"/>
      <w:bookmarkStart w:id="965" w:name="_Toc24891620"/>
      <w:bookmarkStart w:id="966" w:name="_Toc24891941"/>
      <w:bookmarkStart w:id="967" w:name="_Toc24891987"/>
      <w:bookmarkStart w:id="968" w:name="_Toc24892624"/>
      <w:bookmarkStart w:id="969" w:name="_Toc24893238"/>
      <w:bookmarkStart w:id="970" w:name="_Toc24893770"/>
      <w:bookmarkStart w:id="971" w:name="_Toc24894161"/>
      <w:bookmarkStart w:id="972" w:name="_Toc24894646"/>
      <w:bookmarkStart w:id="973" w:name="_Toc25752110"/>
      <w:bookmarkStart w:id="974" w:name="_Toc30867918"/>
      <w:bookmarkStart w:id="975" w:name="_Toc30869201"/>
      <w:bookmarkStart w:id="976" w:name="_Toc30876625"/>
      <w:bookmarkStart w:id="977" w:name="_Toc30876678"/>
      <w:bookmarkStart w:id="978" w:name="_Toc30876966"/>
      <w:bookmarkStart w:id="979" w:name="_Toc30894997"/>
      <w:bookmarkStart w:id="980" w:name="_Toc30895506"/>
      <w:bookmarkStart w:id="981" w:name="_Toc30897864"/>
      <w:bookmarkStart w:id="982" w:name="_Toc30899290"/>
      <w:bookmarkStart w:id="983" w:name="_Toc30915800"/>
      <w:bookmarkStart w:id="984" w:name="_Toc30915862"/>
      <w:bookmarkStart w:id="985" w:name="_Toc31918188"/>
      <w:bookmarkStart w:id="986" w:name="_Toc36716520"/>
      <w:bookmarkStart w:id="987" w:name="_Toc36723282"/>
      <w:bookmarkStart w:id="988" w:name="_Toc36723364"/>
      <w:bookmarkStart w:id="989" w:name="_Toc36723497"/>
      <w:bookmarkStart w:id="990" w:name="_Toc36842550"/>
      <w:bookmarkStart w:id="991" w:name="_Toc36842632"/>
      <w:bookmarkStart w:id="992" w:name="_Toc37257577"/>
      <w:bookmarkStart w:id="993" w:name="_Toc37438254"/>
      <w:bookmarkStart w:id="994" w:name="_Toc37771522"/>
      <w:bookmarkStart w:id="995" w:name="_Toc37771840"/>
      <w:bookmarkStart w:id="996" w:name="_Toc37928375"/>
      <w:bookmarkStart w:id="997" w:name="_Toc38110493"/>
      <w:bookmarkStart w:id="998" w:name="_Toc38110675"/>
      <w:bookmarkStart w:id="999" w:name="_Toc38110769"/>
      <w:bookmarkStart w:id="1000" w:name="_Toc38381668"/>
      <w:bookmarkStart w:id="1001" w:name="_Toc38381762"/>
      <w:bookmarkStart w:id="1002" w:name="_Toc38382147"/>
      <w:bookmarkStart w:id="1003" w:name="_Toc38440400"/>
      <w:bookmarkStart w:id="1004" w:name="_Toc38621983"/>
      <w:bookmarkStart w:id="1005" w:name="_Toc38622080"/>
      <w:bookmarkStart w:id="1006" w:name="_Toc38622571"/>
      <w:bookmarkStart w:id="1007" w:name="_Toc38792490"/>
      <w:bookmarkStart w:id="1008" w:name="_Toc38792591"/>
      <w:bookmarkStart w:id="1009" w:name="_Toc38792762"/>
      <w:bookmarkStart w:id="1010" w:name="_Toc38967140"/>
      <w:bookmarkStart w:id="1011" w:name="_Toc38968691"/>
      <w:bookmarkStart w:id="1012" w:name="_Toc38969977"/>
      <w:bookmarkStart w:id="1013" w:name="_Toc38970591"/>
      <w:bookmarkStart w:id="1014" w:name="_Toc39074932"/>
      <w:bookmarkStart w:id="1015" w:name="_Toc39137753"/>
      <w:bookmarkStart w:id="1016" w:name="_Toc39140446"/>
      <w:bookmarkStart w:id="1017" w:name="_Toc39140681"/>
      <w:bookmarkStart w:id="1018" w:name="_Toc39143877"/>
      <w:bookmarkStart w:id="1019" w:name="_Toc39225321"/>
      <w:bookmarkStart w:id="1020" w:name="_Toc39229669"/>
      <w:bookmarkStart w:id="1021" w:name="_Toc39230267"/>
      <w:bookmarkStart w:id="1022" w:name="_Toc39230930"/>
      <w:bookmarkStart w:id="1023" w:name="_Toc39231069"/>
      <w:bookmarkStart w:id="1024" w:name="_Toc39597149"/>
      <w:bookmarkStart w:id="1025" w:name="_Toc39598128"/>
      <w:bookmarkStart w:id="1026" w:name="_Toc39600342"/>
      <w:bookmarkStart w:id="1027" w:name="_Toc39674559"/>
      <w:bookmarkStart w:id="1028" w:name="_Toc39827042"/>
      <w:bookmarkStart w:id="1029" w:name="_Toc39845583"/>
      <w:bookmarkStart w:id="1030" w:name="_Toc39846343"/>
      <w:bookmarkStart w:id="1031" w:name="_Toc39847812"/>
      <w:bookmarkStart w:id="1032" w:name="_Toc39847957"/>
      <w:bookmarkStart w:id="1033" w:name="_Toc39848080"/>
      <w:bookmarkStart w:id="1034" w:name="_Toc39848411"/>
      <w:bookmarkStart w:id="1035" w:name="_Toc40028534"/>
      <w:bookmarkStart w:id="1036" w:name="_Toc40028972"/>
      <w:bookmarkStart w:id="1037" w:name="_Toc40217738"/>
      <w:bookmarkStart w:id="1038" w:name="_Toc40274930"/>
      <w:bookmarkStart w:id="1039" w:name="_Toc40275128"/>
      <w:bookmarkStart w:id="1040" w:name="_Toc40277217"/>
      <w:bookmarkStart w:id="1041" w:name="_Toc40433553"/>
      <w:bookmarkStart w:id="1042" w:name="_Toc40814788"/>
      <w:bookmarkStart w:id="1043" w:name="_Toc40817260"/>
      <w:bookmarkStart w:id="1044" w:name="_Toc41050328"/>
      <w:bookmarkStart w:id="1045" w:name="_Toc41060234"/>
      <w:bookmarkStart w:id="1046" w:name="_Toc41388399"/>
      <w:bookmarkStart w:id="1047" w:name="_Toc41388610"/>
      <w:bookmarkStart w:id="1048" w:name="_Toc41669196"/>
      <w:bookmarkStart w:id="1049" w:name="_Toc41670049"/>
      <w:bookmarkStart w:id="1050" w:name="_Toc41670173"/>
      <w:bookmarkStart w:id="1051" w:name="_Toc41671005"/>
      <w:bookmarkStart w:id="1052" w:name="_Toc41671869"/>
      <w:bookmarkStart w:id="1053" w:name="_Toc41910014"/>
      <w:bookmarkStart w:id="1054" w:name="_Toc42180164"/>
      <w:bookmarkStart w:id="1055" w:name="_Toc42180607"/>
      <w:bookmarkStart w:id="1056" w:name="_Toc42187777"/>
      <w:bookmarkStart w:id="1057" w:name="_Toc42188615"/>
      <w:bookmarkStart w:id="1058" w:name="_Toc42541662"/>
      <w:bookmarkStart w:id="1059" w:name="_Toc42541791"/>
      <w:bookmarkStart w:id="1060" w:name="_Toc42545069"/>
      <w:bookmarkStart w:id="1061" w:name="_Toc42806630"/>
      <w:bookmarkStart w:id="1062" w:name="_Toc43114335"/>
      <w:bookmarkStart w:id="1063" w:name="_Toc43115111"/>
      <w:bookmarkStart w:id="1064" w:name="_Toc43117363"/>
      <w:bookmarkStart w:id="1065" w:name="_Toc43117502"/>
      <w:bookmarkStart w:id="1066" w:name="_Toc43285828"/>
      <w:bookmarkStart w:id="1067" w:name="_Toc43303886"/>
      <w:bookmarkStart w:id="1068" w:name="_Toc43316314"/>
      <w:bookmarkStart w:id="1069" w:name="_Toc43317116"/>
      <w:bookmarkStart w:id="1070" w:name="_Toc43319737"/>
      <w:bookmarkStart w:id="1071" w:name="_Toc43722187"/>
      <w:bookmarkStart w:id="1072" w:name="_Toc43722541"/>
      <w:bookmarkStart w:id="1073" w:name="_Toc43724490"/>
      <w:bookmarkStart w:id="1074" w:name="_Toc43724638"/>
      <w:bookmarkStart w:id="1075" w:name="_Toc44163590"/>
      <w:bookmarkStart w:id="1076" w:name="_Toc44164275"/>
      <w:bookmarkStart w:id="1077" w:name="_Toc44164418"/>
      <w:bookmarkStart w:id="1078" w:name="_Toc44455334"/>
      <w:bookmarkStart w:id="1079" w:name="_Toc44456114"/>
      <w:bookmarkStart w:id="1080" w:name="_Toc45046514"/>
      <w:bookmarkStart w:id="1081" w:name="_Toc45047423"/>
      <w:bookmarkStart w:id="1082" w:name="_Toc45048998"/>
      <w:bookmarkStart w:id="1083" w:name="_Toc45122405"/>
      <w:bookmarkStart w:id="1084" w:name="_Toc45196119"/>
      <w:bookmarkStart w:id="1085" w:name="_Toc45196279"/>
      <w:bookmarkStart w:id="1086" w:name="_Toc45400585"/>
      <w:bookmarkStart w:id="1087" w:name="_Toc45788437"/>
      <w:bookmarkStart w:id="1088" w:name="_Toc45881561"/>
      <w:bookmarkStart w:id="1089" w:name="_Toc45881867"/>
      <w:bookmarkStart w:id="1090" w:name="_Toc45984225"/>
      <w:bookmarkStart w:id="1091" w:name="_Toc46137806"/>
      <w:bookmarkStart w:id="1092" w:name="_Toc46147409"/>
      <w:bookmarkStart w:id="1093" w:name="_Toc46147719"/>
      <w:bookmarkStart w:id="1094" w:name="_Toc46148150"/>
      <w:bookmarkStart w:id="1095" w:name="_Toc46148309"/>
      <w:bookmarkStart w:id="1096" w:name="_Toc46161380"/>
      <w:bookmarkStart w:id="1097" w:name="_Toc46406651"/>
      <w:bookmarkStart w:id="1098" w:name="_Toc46406824"/>
      <w:bookmarkStart w:id="1099" w:name="_Toc46479953"/>
      <w:bookmarkStart w:id="1100" w:name="_Toc46578562"/>
      <w:bookmarkStart w:id="1101" w:name="_Toc46578797"/>
      <w:bookmarkStart w:id="1102" w:name="_Toc46828958"/>
      <w:bookmarkStart w:id="1103" w:name="_Toc46912487"/>
      <w:bookmarkStart w:id="1104" w:name="_Toc46913845"/>
      <w:bookmarkStart w:id="1105" w:name="_Toc46933845"/>
      <w:bookmarkStart w:id="1106" w:name="_Toc46935714"/>
      <w:bookmarkStart w:id="1107" w:name="_Toc47081897"/>
      <w:bookmarkStart w:id="1108" w:name="_Toc47082063"/>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14:paraId="249D65A6" w14:textId="77777777" w:rsidR="00C90CF9" w:rsidRPr="00B872F3" w:rsidRDefault="00C90CF9" w:rsidP="00365E0E">
      <w:pPr>
        <w:pStyle w:val="Heading2"/>
        <w:spacing w:after="60"/>
        <w:jc w:val="both"/>
        <w:rPr>
          <w:u w:val="none"/>
        </w:rPr>
      </w:pPr>
      <w:bookmarkStart w:id="1109" w:name="_Toc47082064"/>
      <w:r w:rsidRPr="00B872F3">
        <w:rPr>
          <w:u w:val="none"/>
        </w:rPr>
        <w:t>General</w:t>
      </w:r>
      <w:bookmarkEnd w:id="1109"/>
    </w:p>
    <w:p w14:paraId="45515C4F" w14:textId="77777777" w:rsidR="00C90CF9" w:rsidRDefault="00C90CF9" w:rsidP="002A0425">
      <w:pPr>
        <w:jc w:val="both"/>
      </w:pPr>
      <w:r>
        <w:t>This section describes features related to</w:t>
      </w:r>
      <w:r w:rsidR="00056558">
        <w:t xml:space="preserve"> multi</w:t>
      </w:r>
      <w:r w:rsidR="001A268A">
        <w:t>-link</w:t>
      </w:r>
      <w:r w:rsidR="00056558">
        <w:t xml:space="preserve"> operation</w:t>
      </w:r>
      <w:r>
        <w:t>.</w:t>
      </w:r>
    </w:p>
    <w:p w14:paraId="5D4F15B8" w14:textId="77777777" w:rsidR="00F155CE" w:rsidRDefault="00F155CE" w:rsidP="002A0425">
      <w:pPr>
        <w:jc w:val="both"/>
      </w:pPr>
    </w:p>
    <w:p w14:paraId="3F458BF5" w14:textId="77777777" w:rsidR="00C061E9" w:rsidRDefault="00C061E9">
      <w:pPr>
        <w:rPr>
          <w:highlight w:val="lightGray"/>
        </w:rPr>
      </w:pPr>
      <w:r>
        <w:rPr>
          <w:highlight w:val="lightGray"/>
        </w:rPr>
        <w:br w:type="page"/>
      </w:r>
    </w:p>
    <w:p w14:paraId="3E011793" w14:textId="5B3FF276" w:rsidR="008D323D" w:rsidRPr="000F457C" w:rsidRDefault="008D323D" w:rsidP="008D323D">
      <w:pPr>
        <w:jc w:val="both"/>
        <w:rPr>
          <w:highlight w:val="lightGray"/>
        </w:rPr>
      </w:pPr>
      <w:r w:rsidRPr="000F457C">
        <w:rPr>
          <w:highlight w:val="lightGray"/>
        </w:rPr>
        <w:lastRenderedPageBreak/>
        <w:t>Multi-link device (MLD): A device that has more than one affiliated STA and has one MAC SAP to LLC, which includes one MAC data service.</w:t>
      </w:r>
    </w:p>
    <w:p w14:paraId="4AF2332D" w14:textId="77777777" w:rsidR="008D323D" w:rsidRPr="000F457C" w:rsidRDefault="008D323D" w:rsidP="008D323D">
      <w:pPr>
        <w:jc w:val="both"/>
        <w:rPr>
          <w:highlight w:val="lightGray"/>
        </w:rPr>
      </w:pPr>
      <w:r w:rsidRPr="000F457C">
        <w:rPr>
          <w:highlight w:val="lightGray"/>
        </w:rPr>
        <w:t>NOTE 1 – The device can be logical.</w:t>
      </w:r>
    </w:p>
    <w:p w14:paraId="48A217D8" w14:textId="77777777" w:rsidR="008D323D" w:rsidRPr="000F457C" w:rsidRDefault="008D323D" w:rsidP="008D323D">
      <w:pPr>
        <w:jc w:val="both"/>
        <w:rPr>
          <w:highlight w:val="lightGray"/>
        </w:rPr>
      </w:pPr>
      <w:r w:rsidRPr="000F457C">
        <w:rPr>
          <w:highlight w:val="lightGray"/>
        </w:rPr>
        <w:t>NOTE 2 – It is TBD for a MLD to have only one STA.</w:t>
      </w:r>
    </w:p>
    <w:p w14:paraId="0D7992C9" w14:textId="77777777" w:rsidR="008D323D" w:rsidRPr="000F457C" w:rsidRDefault="008D323D" w:rsidP="008D323D">
      <w:pPr>
        <w:jc w:val="both"/>
        <w:rPr>
          <w:highlight w:val="lightGray"/>
        </w:rPr>
      </w:pPr>
      <w:r w:rsidRPr="000F457C">
        <w:rPr>
          <w:highlight w:val="lightGray"/>
        </w:rPr>
        <w:t>NOTE 3 – Whether the WM MAC address of each STA affiliated with the MLD is the same or different is TBD.</w:t>
      </w:r>
    </w:p>
    <w:p w14:paraId="0C00F048" w14:textId="77777777" w:rsidR="00314CD6" w:rsidRPr="000F457C" w:rsidRDefault="00314CD6" w:rsidP="002A0425">
      <w:pPr>
        <w:jc w:val="both"/>
        <w:rPr>
          <w:highlight w:val="lightGray"/>
        </w:rPr>
      </w:pPr>
      <w:r w:rsidRPr="000F457C">
        <w:rPr>
          <w:highlight w:val="lightGray"/>
        </w:rPr>
        <w:t>[Motion 23</w:t>
      </w:r>
      <w:r w:rsidR="00786F14" w:rsidRPr="000F457C">
        <w:rPr>
          <w:highlight w:val="lightGray"/>
        </w:rPr>
        <w:t xml:space="preserve">, </w:t>
      </w:r>
      <w:sdt>
        <w:sdtPr>
          <w:rPr>
            <w:highlight w:val="lightGray"/>
          </w:rPr>
          <w:id w:val="-946001936"/>
          <w:citation/>
        </w:sdtPr>
        <w:sdtEndPr/>
        <w:sdtContent>
          <w:r w:rsidR="00786F14" w:rsidRPr="000F457C">
            <w:rPr>
              <w:highlight w:val="lightGray"/>
            </w:rPr>
            <w:fldChar w:fldCharType="begin"/>
          </w:r>
          <w:r w:rsidR="00786F14" w:rsidRPr="000F457C">
            <w:rPr>
              <w:highlight w:val="lightGray"/>
              <w:lang w:val="en-US"/>
            </w:rPr>
            <w:instrText xml:space="preserve"> CITATION 19_1755r1 \l 1033 </w:instrText>
          </w:r>
          <w:r w:rsidR="00786F14" w:rsidRPr="000F457C">
            <w:rPr>
              <w:highlight w:val="lightGray"/>
            </w:rPr>
            <w:fldChar w:fldCharType="separate"/>
          </w:r>
          <w:r w:rsidR="00860E27" w:rsidRPr="00860E27">
            <w:rPr>
              <w:noProof/>
              <w:highlight w:val="lightGray"/>
              <w:lang w:val="en-US"/>
            </w:rPr>
            <w:t>[3]</w:t>
          </w:r>
          <w:r w:rsidR="00786F14" w:rsidRPr="000F457C">
            <w:rPr>
              <w:highlight w:val="lightGray"/>
            </w:rPr>
            <w:fldChar w:fldCharType="end"/>
          </w:r>
        </w:sdtContent>
      </w:sdt>
      <w:r w:rsidR="00786F14" w:rsidRPr="000F457C">
        <w:rPr>
          <w:highlight w:val="lightGray"/>
        </w:rPr>
        <w:t xml:space="preserve"> and </w:t>
      </w:r>
      <w:sdt>
        <w:sdtPr>
          <w:rPr>
            <w:highlight w:val="lightGray"/>
          </w:rPr>
          <w:id w:val="1720091081"/>
          <w:citation/>
        </w:sdtPr>
        <w:sdtEndPr/>
        <w:sdtContent>
          <w:r w:rsidR="00786F14" w:rsidRPr="000F457C">
            <w:rPr>
              <w:highlight w:val="lightGray"/>
            </w:rPr>
            <w:fldChar w:fldCharType="begin"/>
          </w:r>
          <w:r w:rsidR="00786F14" w:rsidRPr="000F457C">
            <w:rPr>
              <w:highlight w:val="lightGray"/>
              <w:lang w:val="en-US"/>
            </w:rPr>
            <w:instrText xml:space="preserve"> CITATION 19_0822r9 \l 1033 </w:instrText>
          </w:r>
          <w:r w:rsidR="00786F14" w:rsidRPr="000F457C">
            <w:rPr>
              <w:highlight w:val="lightGray"/>
            </w:rPr>
            <w:fldChar w:fldCharType="separate"/>
          </w:r>
          <w:r w:rsidR="00860E27" w:rsidRPr="00860E27">
            <w:rPr>
              <w:noProof/>
              <w:highlight w:val="lightGray"/>
              <w:lang w:val="en-US"/>
            </w:rPr>
            <w:t>[82]</w:t>
          </w:r>
          <w:r w:rsidR="00786F14" w:rsidRPr="000F457C">
            <w:rPr>
              <w:highlight w:val="lightGray"/>
            </w:rPr>
            <w:fldChar w:fldCharType="end"/>
          </w:r>
        </w:sdtContent>
      </w:sdt>
      <w:r w:rsidR="00786F14" w:rsidRPr="000F457C">
        <w:rPr>
          <w:highlight w:val="lightGray"/>
        </w:rPr>
        <w:t>]</w:t>
      </w:r>
    </w:p>
    <w:p w14:paraId="1B0EA3AB" w14:textId="77777777" w:rsidR="004D4C83" w:rsidRPr="000F457C" w:rsidRDefault="004D4C83" w:rsidP="002A0425">
      <w:pPr>
        <w:jc w:val="both"/>
        <w:rPr>
          <w:highlight w:val="lightGray"/>
        </w:rPr>
      </w:pPr>
    </w:p>
    <w:p w14:paraId="1BA9A2BA" w14:textId="3CBA0E26" w:rsidR="004D4C83" w:rsidRPr="000F457C" w:rsidRDefault="004D4C83" w:rsidP="004D4C83">
      <w:pPr>
        <w:jc w:val="both"/>
        <w:rPr>
          <w:highlight w:val="lightGray"/>
        </w:rPr>
      </w:pPr>
      <w:r w:rsidRPr="000F457C">
        <w:rPr>
          <w:highlight w:val="lightGray"/>
        </w:rPr>
        <w:t>AP multi-link device (AP MLD): A MLD, where each STA affiliated with the MLD is an AP.</w:t>
      </w:r>
    </w:p>
    <w:p w14:paraId="55D4779C" w14:textId="77777777" w:rsidR="004D4C83" w:rsidRPr="000F457C" w:rsidRDefault="004D4C83" w:rsidP="004D4C83">
      <w:pPr>
        <w:jc w:val="both"/>
        <w:rPr>
          <w:highlight w:val="lightGray"/>
        </w:rPr>
      </w:pPr>
      <w:r w:rsidRPr="000F457C">
        <w:rPr>
          <w:highlight w:val="lightGray"/>
        </w:rPr>
        <w:t>Non-AP multi-link device (non-AP MLD): A MLD, where each STA affiliated with the MLD is a non-AP STA.</w:t>
      </w:r>
    </w:p>
    <w:p w14:paraId="66BB6F7C" w14:textId="707DEC4C" w:rsidR="00BF1301" w:rsidRDefault="004D4C83" w:rsidP="004D4C83">
      <w:pPr>
        <w:jc w:val="both"/>
      </w:pPr>
      <w:r w:rsidRPr="000F457C">
        <w:rPr>
          <w:highlight w:val="lightGray"/>
        </w:rPr>
        <w:t xml:space="preserve">[Motion 24, </w:t>
      </w:r>
      <w:sdt>
        <w:sdtPr>
          <w:rPr>
            <w:highlight w:val="lightGray"/>
          </w:rPr>
          <w:id w:val="1086422839"/>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860E27" w:rsidRPr="00860E27">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941526520"/>
          <w:citation/>
        </w:sdtPr>
        <w:sdtEndPr/>
        <w:sdtContent>
          <w:r w:rsidRPr="000F457C">
            <w:rPr>
              <w:highlight w:val="lightGray"/>
            </w:rPr>
            <w:fldChar w:fldCharType="begin"/>
          </w:r>
          <w:r w:rsidRPr="000F457C">
            <w:rPr>
              <w:highlight w:val="lightGray"/>
              <w:lang w:val="en-US"/>
            </w:rPr>
            <w:instrText xml:space="preserve"> CITATION 19_0822r9 \l 1033 </w:instrText>
          </w:r>
          <w:r w:rsidRPr="000F457C">
            <w:rPr>
              <w:highlight w:val="lightGray"/>
            </w:rPr>
            <w:fldChar w:fldCharType="separate"/>
          </w:r>
          <w:r w:rsidR="00860E27" w:rsidRPr="00860E27">
            <w:rPr>
              <w:noProof/>
              <w:highlight w:val="lightGray"/>
              <w:lang w:val="en-US"/>
            </w:rPr>
            <w:t>[82]</w:t>
          </w:r>
          <w:r w:rsidRPr="000F457C">
            <w:rPr>
              <w:highlight w:val="lightGray"/>
            </w:rPr>
            <w:fldChar w:fldCharType="end"/>
          </w:r>
        </w:sdtContent>
      </w:sdt>
      <w:r w:rsidRPr="000F457C">
        <w:rPr>
          <w:highlight w:val="lightGray"/>
        </w:rPr>
        <w:t>]</w:t>
      </w:r>
    </w:p>
    <w:p w14:paraId="585FB5E4" w14:textId="6E576CEA" w:rsidR="005E26AF" w:rsidRPr="0083228B" w:rsidRDefault="005E26AF" w:rsidP="005E26AF">
      <w:pPr>
        <w:pStyle w:val="Heading2"/>
        <w:spacing w:after="60"/>
        <w:jc w:val="both"/>
        <w:rPr>
          <w:u w:val="none"/>
        </w:rPr>
      </w:pPr>
      <w:bookmarkStart w:id="1110" w:name="_Toc47082065"/>
      <w:r w:rsidRPr="0083228B">
        <w:rPr>
          <w:u w:val="none"/>
        </w:rPr>
        <w:t>Multi-link discovery</w:t>
      </w:r>
      <w:bookmarkEnd w:id="1110"/>
    </w:p>
    <w:p w14:paraId="54605844" w14:textId="181EEFEA" w:rsidR="005E26AF" w:rsidRPr="000F457C" w:rsidRDefault="00467528" w:rsidP="005E26AF">
      <w:pPr>
        <w:jc w:val="both"/>
        <w:rPr>
          <w:szCs w:val="22"/>
          <w:highlight w:val="lightGray"/>
        </w:rPr>
      </w:pPr>
      <w:r w:rsidRPr="000F457C">
        <w:rPr>
          <w:szCs w:val="22"/>
          <w:highlight w:val="lightGray"/>
        </w:rPr>
        <w:t>802.11be</w:t>
      </w:r>
      <w:r w:rsidR="005E26AF" w:rsidRPr="000F457C">
        <w:rPr>
          <w:szCs w:val="22"/>
          <w:highlight w:val="lightGray"/>
        </w:rPr>
        <w:t xml:space="preserve"> define</w:t>
      </w:r>
      <w:r w:rsidRPr="000F457C">
        <w:rPr>
          <w:szCs w:val="22"/>
          <w:highlight w:val="lightGray"/>
        </w:rPr>
        <w:t>s</w:t>
      </w:r>
      <w:r w:rsidR="005E26AF" w:rsidRPr="000F457C">
        <w:rPr>
          <w:szCs w:val="22"/>
          <w:highlight w:val="lightGray"/>
        </w:rPr>
        <w:t xml:space="preserve"> mechanism(s) to include MLO information that a STA of an MLD provides in its mgmt. frames, during discovery and ML setup, as described below</w:t>
      </w:r>
      <w:r w:rsidRPr="000F457C">
        <w:rPr>
          <w:szCs w:val="22"/>
          <w:highlight w:val="lightGray"/>
        </w:rPr>
        <w:t xml:space="preserve">: </w:t>
      </w:r>
    </w:p>
    <w:p w14:paraId="0F26FF66" w14:textId="77777777" w:rsidR="005E26AF" w:rsidRPr="000F457C" w:rsidRDefault="005E26AF" w:rsidP="00DF7E01">
      <w:pPr>
        <w:pStyle w:val="ListParagraph"/>
        <w:numPr>
          <w:ilvl w:val="0"/>
          <w:numId w:val="89"/>
        </w:numPr>
        <w:jc w:val="both"/>
        <w:rPr>
          <w:szCs w:val="22"/>
          <w:highlight w:val="lightGray"/>
        </w:rPr>
      </w:pPr>
      <w:r w:rsidRPr="000F457C">
        <w:rPr>
          <w:szCs w:val="22"/>
          <w:highlight w:val="lightGray"/>
        </w:rPr>
        <w:t xml:space="preserve">MLD (common) Information </w:t>
      </w:r>
    </w:p>
    <w:p w14:paraId="6620A599" w14:textId="309F0CD8" w:rsidR="005E26AF" w:rsidRPr="000F457C" w:rsidRDefault="005E26AF" w:rsidP="00DF7E01">
      <w:pPr>
        <w:pStyle w:val="ListParagraph"/>
        <w:numPr>
          <w:ilvl w:val="1"/>
          <w:numId w:val="89"/>
        </w:numPr>
        <w:jc w:val="both"/>
        <w:rPr>
          <w:szCs w:val="22"/>
          <w:highlight w:val="lightGray"/>
        </w:rPr>
      </w:pPr>
      <w:r w:rsidRPr="000F457C">
        <w:rPr>
          <w:szCs w:val="22"/>
          <w:highlight w:val="lightGray"/>
        </w:rPr>
        <w:t>Information common to all the STAs of the MLD</w:t>
      </w:r>
      <w:r w:rsidR="00467528" w:rsidRPr="000F457C">
        <w:rPr>
          <w:szCs w:val="22"/>
          <w:highlight w:val="lightGray"/>
        </w:rPr>
        <w:t>.</w:t>
      </w:r>
    </w:p>
    <w:p w14:paraId="0D7DCB9B" w14:textId="77777777" w:rsidR="005E26AF" w:rsidRPr="000F457C" w:rsidRDefault="005E26AF" w:rsidP="00DF7E01">
      <w:pPr>
        <w:pStyle w:val="ListParagraph"/>
        <w:numPr>
          <w:ilvl w:val="0"/>
          <w:numId w:val="89"/>
        </w:numPr>
        <w:jc w:val="both"/>
        <w:rPr>
          <w:szCs w:val="22"/>
          <w:highlight w:val="lightGray"/>
        </w:rPr>
      </w:pPr>
      <w:r w:rsidRPr="000F457C">
        <w:rPr>
          <w:szCs w:val="22"/>
          <w:highlight w:val="lightGray"/>
        </w:rPr>
        <w:t xml:space="preserve">Per-link information </w:t>
      </w:r>
    </w:p>
    <w:p w14:paraId="2DF8B7CD" w14:textId="58E9A280" w:rsidR="005E26AF" w:rsidRPr="000F457C" w:rsidRDefault="005E26AF" w:rsidP="00DF7E01">
      <w:pPr>
        <w:pStyle w:val="ListParagraph"/>
        <w:numPr>
          <w:ilvl w:val="1"/>
          <w:numId w:val="89"/>
        </w:numPr>
        <w:jc w:val="both"/>
        <w:rPr>
          <w:szCs w:val="22"/>
          <w:highlight w:val="lightGray"/>
        </w:rPr>
      </w:pPr>
      <w:r w:rsidRPr="000F457C">
        <w:rPr>
          <w:szCs w:val="22"/>
          <w:highlight w:val="lightGray"/>
        </w:rPr>
        <w:t>Capabilities and Operational parameter of other STAs of the MLD other than the advertising STA</w:t>
      </w:r>
      <w:r w:rsidR="00467528" w:rsidRPr="000F457C">
        <w:rPr>
          <w:szCs w:val="22"/>
          <w:highlight w:val="lightGray"/>
        </w:rPr>
        <w:t>.</w:t>
      </w:r>
      <w:r w:rsidRPr="000F457C">
        <w:rPr>
          <w:szCs w:val="22"/>
          <w:highlight w:val="lightGray"/>
        </w:rPr>
        <w:t xml:space="preserve"> </w:t>
      </w:r>
    </w:p>
    <w:p w14:paraId="146F25A5" w14:textId="44B062FD" w:rsidR="00EF408B" w:rsidRPr="000F457C" w:rsidRDefault="00EF408B" w:rsidP="005E26AF">
      <w:pPr>
        <w:jc w:val="both"/>
        <w:rPr>
          <w:b/>
          <w:szCs w:val="22"/>
          <w:highlight w:val="lightGray"/>
        </w:rPr>
      </w:pPr>
      <w:r w:rsidRPr="000F457C">
        <w:rPr>
          <w:szCs w:val="22"/>
          <w:highlight w:val="lightGray"/>
        </w:rPr>
        <w:t xml:space="preserve">[Motion 115, #SP91, </w:t>
      </w:r>
      <w:sdt>
        <w:sdtPr>
          <w:rPr>
            <w:szCs w:val="22"/>
            <w:highlight w:val="lightGray"/>
          </w:rPr>
          <w:id w:val="-590698834"/>
          <w:citation/>
        </w:sdtPr>
        <w:sdtEndPr/>
        <w:sdtContent>
          <w:r w:rsidR="00BA0C0A" w:rsidRPr="000F457C">
            <w:rPr>
              <w:szCs w:val="22"/>
              <w:highlight w:val="lightGray"/>
            </w:rPr>
            <w:fldChar w:fldCharType="begin"/>
          </w:r>
          <w:r w:rsidR="00BA0C0A" w:rsidRPr="000F457C">
            <w:rPr>
              <w:szCs w:val="22"/>
              <w:highlight w:val="lightGray"/>
              <w:lang w:val="en-US"/>
            </w:rPr>
            <w:instrText xml:space="preserve"> CITATION 19_1755r5 \l 1033 </w:instrText>
          </w:r>
          <w:r w:rsidR="00BA0C0A" w:rsidRPr="000F457C">
            <w:rPr>
              <w:szCs w:val="22"/>
              <w:highlight w:val="lightGray"/>
            </w:rPr>
            <w:fldChar w:fldCharType="separate"/>
          </w:r>
          <w:r w:rsidR="00860E27" w:rsidRPr="00860E27">
            <w:rPr>
              <w:noProof/>
              <w:szCs w:val="22"/>
              <w:highlight w:val="lightGray"/>
              <w:lang w:val="en-US"/>
            </w:rPr>
            <w:t>[7]</w:t>
          </w:r>
          <w:r w:rsidR="00BA0C0A" w:rsidRPr="000F457C">
            <w:rPr>
              <w:szCs w:val="22"/>
              <w:highlight w:val="lightGray"/>
            </w:rPr>
            <w:fldChar w:fldCharType="end"/>
          </w:r>
        </w:sdtContent>
      </w:sdt>
      <w:r w:rsidR="00BA0C0A" w:rsidRPr="000F457C">
        <w:rPr>
          <w:szCs w:val="22"/>
          <w:highlight w:val="lightGray"/>
        </w:rPr>
        <w:t xml:space="preserve"> and</w:t>
      </w:r>
      <w:r w:rsidR="00C40E6F" w:rsidRPr="000F457C">
        <w:rPr>
          <w:szCs w:val="22"/>
          <w:highlight w:val="lightGray"/>
        </w:rPr>
        <w:t xml:space="preserve"> </w:t>
      </w:r>
      <w:sdt>
        <w:sdtPr>
          <w:rPr>
            <w:szCs w:val="22"/>
            <w:highlight w:val="lightGray"/>
          </w:rPr>
          <w:id w:val="835571871"/>
          <w:citation/>
        </w:sdtPr>
        <w:sdtEndPr/>
        <w:sdtContent>
          <w:r w:rsidR="00C40E6F" w:rsidRPr="000F457C">
            <w:rPr>
              <w:szCs w:val="22"/>
              <w:highlight w:val="lightGray"/>
            </w:rPr>
            <w:fldChar w:fldCharType="begin"/>
          </w:r>
          <w:r w:rsidR="00C04342" w:rsidRPr="000F457C">
            <w:rPr>
              <w:szCs w:val="22"/>
              <w:highlight w:val="lightGray"/>
              <w:lang w:val="en-US"/>
            </w:rPr>
            <w:instrText xml:space="preserve">CITATION 20_0356r3 \l 1033 </w:instrText>
          </w:r>
          <w:r w:rsidR="00C40E6F" w:rsidRPr="000F457C">
            <w:rPr>
              <w:szCs w:val="22"/>
              <w:highlight w:val="lightGray"/>
            </w:rPr>
            <w:fldChar w:fldCharType="separate"/>
          </w:r>
          <w:r w:rsidR="00860E27" w:rsidRPr="00860E27">
            <w:rPr>
              <w:noProof/>
              <w:szCs w:val="22"/>
              <w:highlight w:val="lightGray"/>
              <w:lang w:val="en-US"/>
            </w:rPr>
            <w:t>[83]</w:t>
          </w:r>
          <w:r w:rsidR="00C40E6F" w:rsidRPr="000F457C">
            <w:rPr>
              <w:szCs w:val="22"/>
              <w:highlight w:val="lightGray"/>
            </w:rPr>
            <w:fldChar w:fldCharType="end"/>
          </w:r>
        </w:sdtContent>
      </w:sdt>
      <w:r w:rsidR="00C40E6F" w:rsidRPr="000F457C">
        <w:rPr>
          <w:szCs w:val="22"/>
          <w:highlight w:val="lightGray"/>
        </w:rPr>
        <w:t>]</w:t>
      </w:r>
    </w:p>
    <w:p w14:paraId="2F0A699E" w14:textId="77777777" w:rsidR="005E26AF" w:rsidRPr="000F457C" w:rsidRDefault="005E26AF" w:rsidP="005E26AF">
      <w:pPr>
        <w:pStyle w:val="ListParagraph"/>
        <w:ind w:left="0"/>
        <w:jc w:val="both"/>
        <w:rPr>
          <w:highlight w:val="lightGray"/>
        </w:rPr>
      </w:pPr>
    </w:p>
    <w:p w14:paraId="59D9E909" w14:textId="347FAEA9" w:rsidR="005E26AF" w:rsidRPr="000F457C" w:rsidRDefault="00467528" w:rsidP="005E26AF">
      <w:pPr>
        <w:jc w:val="both"/>
        <w:rPr>
          <w:szCs w:val="22"/>
          <w:highlight w:val="lightGray"/>
          <w:lang w:val="en-US"/>
        </w:rPr>
      </w:pPr>
      <w:r w:rsidRPr="000F457C">
        <w:rPr>
          <w:szCs w:val="22"/>
          <w:highlight w:val="lightGray"/>
          <w:lang w:val="en-US"/>
        </w:rPr>
        <w:t>802.11be</w:t>
      </w:r>
      <w:r w:rsidR="005E26AF" w:rsidRPr="000F457C">
        <w:rPr>
          <w:szCs w:val="22"/>
          <w:highlight w:val="lightGray"/>
          <w:lang w:val="en-US"/>
        </w:rPr>
        <w:t xml:space="preserve"> support</w:t>
      </w:r>
      <w:r w:rsidRPr="000F457C">
        <w:rPr>
          <w:szCs w:val="22"/>
          <w:highlight w:val="lightGray"/>
          <w:lang w:val="en-US"/>
        </w:rPr>
        <w:t>s</w:t>
      </w:r>
      <w:r w:rsidR="005E26AF" w:rsidRPr="000F457C">
        <w:rPr>
          <w:szCs w:val="22"/>
          <w:highlight w:val="lightGray"/>
          <w:lang w:val="en-US"/>
        </w:rPr>
        <w:t xml:space="preserve"> that the MLO framework should follow an inheritance model when advertising complete information of other link(s)</w:t>
      </w:r>
      <w:r w:rsidRPr="000F457C">
        <w:rPr>
          <w:szCs w:val="22"/>
          <w:highlight w:val="lightGray"/>
          <w:lang w:val="en-US"/>
        </w:rPr>
        <w:t>:</w:t>
      </w:r>
      <w:r w:rsidR="005E26AF" w:rsidRPr="000F457C">
        <w:rPr>
          <w:szCs w:val="22"/>
          <w:highlight w:val="lightGray"/>
          <w:lang w:val="en-US"/>
        </w:rPr>
        <w:t xml:space="preserve"> </w:t>
      </w:r>
    </w:p>
    <w:p w14:paraId="17CDF256" w14:textId="5E26204A" w:rsidR="005E26AF" w:rsidRPr="000F457C" w:rsidRDefault="005E26AF" w:rsidP="00DF7E01">
      <w:pPr>
        <w:pStyle w:val="ListParagraph"/>
        <w:numPr>
          <w:ilvl w:val="0"/>
          <w:numId w:val="90"/>
        </w:numPr>
        <w:jc w:val="both"/>
        <w:rPr>
          <w:szCs w:val="22"/>
          <w:highlight w:val="lightGray"/>
          <w:lang w:val="en-US"/>
        </w:rPr>
      </w:pPr>
      <w:r w:rsidRPr="000F457C">
        <w:rPr>
          <w:szCs w:val="22"/>
          <w:highlight w:val="lightGray"/>
          <w:lang w:val="en-US"/>
        </w:rPr>
        <w:t xml:space="preserve">Note: inheritance mechanism is similar to that defined in </w:t>
      </w:r>
      <w:r w:rsidR="00467528" w:rsidRPr="000F457C">
        <w:rPr>
          <w:szCs w:val="22"/>
          <w:highlight w:val="lightGray"/>
          <w:lang w:val="en-US"/>
        </w:rPr>
        <w:t>802.</w:t>
      </w:r>
      <w:r w:rsidRPr="000F457C">
        <w:rPr>
          <w:szCs w:val="22"/>
          <w:highlight w:val="lightGray"/>
          <w:lang w:val="en-US"/>
        </w:rPr>
        <w:t>11ax for multiple BSSID feature</w:t>
      </w:r>
      <w:r w:rsidR="00467528" w:rsidRPr="000F457C">
        <w:rPr>
          <w:szCs w:val="22"/>
          <w:highlight w:val="lightGray"/>
          <w:lang w:val="en-US"/>
        </w:rPr>
        <w:t>.</w:t>
      </w:r>
      <w:r w:rsidRPr="000F457C">
        <w:rPr>
          <w:szCs w:val="22"/>
          <w:highlight w:val="lightGray"/>
          <w:lang w:val="en-US"/>
        </w:rPr>
        <w:t xml:space="preserve">  </w:t>
      </w:r>
    </w:p>
    <w:p w14:paraId="4A0E3E99" w14:textId="43DA2D22" w:rsidR="00C04342" w:rsidRPr="000F457C" w:rsidRDefault="00C04342" w:rsidP="00C04342">
      <w:pPr>
        <w:jc w:val="both"/>
        <w:rPr>
          <w:b/>
          <w:szCs w:val="22"/>
          <w:highlight w:val="lightGray"/>
        </w:rPr>
      </w:pPr>
      <w:r w:rsidRPr="000F457C">
        <w:rPr>
          <w:szCs w:val="22"/>
          <w:highlight w:val="lightGray"/>
        </w:rPr>
        <w:t xml:space="preserve">[Motion 115, #SP92, </w:t>
      </w:r>
      <w:sdt>
        <w:sdtPr>
          <w:rPr>
            <w:szCs w:val="22"/>
            <w:highlight w:val="lightGray"/>
          </w:rPr>
          <w:id w:val="780230543"/>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465398074"/>
          <w:citation/>
        </w:sdtPr>
        <w:sdtEndPr/>
        <w:sdtContent>
          <w:r w:rsidRPr="000F457C">
            <w:rPr>
              <w:szCs w:val="22"/>
              <w:highlight w:val="lightGray"/>
            </w:rPr>
            <w:fldChar w:fldCharType="begin"/>
          </w:r>
          <w:r w:rsidRPr="000F457C">
            <w:rPr>
              <w:szCs w:val="22"/>
              <w:highlight w:val="lightGray"/>
              <w:lang w:val="en-US"/>
            </w:rPr>
            <w:instrText xml:space="preserve">CITATION 20_0356r3 \l 1033 </w:instrText>
          </w:r>
          <w:r w:rsidRPr="000F457C">
            <w:rPr>
              <w:szCs w:val="22"/>
              <w:highlight w:val="lightGray"/>
            </w:rPr>
            <w:fldChar w:fldCharType="separate"/>
          </w:r>
          <w:r w:rsidR="00860E27" w:rsidRPr="00860E27">
            <w:rPr>
              <w:noProof/>
              <w:szCs w:val="22"/>
              <w:highlight w:val="lightGray"/>
              <w:lang w:val="en-US"/>
            </w:rPr>
            <w:t>[83]</w:t>
          </w:r>
          <w:r w:rsidRPr="000F457C">
            <w:rPr>
              <w:szCs w:val="22"/>
              <w:highlight w:val="lightGray"/>
            </w:rPr>
            <w:fldChar w:fldCharType="end"/>
          </w:r>
        </w:sdtContent>
      </w:sdt>
      <w:r w:rsidRPr="000F457C">
        <w:rPr>
          <w:szCs w:val="22"/>
          <w:highlight w:val="lightGray"/>
        </w:rPr>
        <w:t>]</w:t>
      </w:r>
    </w:p>
    <w:p w14:paraId="75C7DD3C" w14:textId="77777777" w:rsidR="00C04342" w:rsidRPr="000F457C" w:rsidRDefault="00C04342" w:rsidP="005E26AF">
      <w:pPr>
        <w:jc w:val="both"/>
        <w:rPr>
          <w:szCs w:val="22"/>
          <w:highlight w:val="lightGray"/>
        </w:rPr>
      </w:pPr>
    </w:p>
    <w:p w14:paraId="22BB74B5" w14:textId="0782027A" w:rsidR="005E26AF" w:rsidRPr="000F457C" w:rsidRDefault="00467528" w:rsidP="005E26AF">
      <w:pPr>
        <w:jc w:val="both"/>
        <w:rPr>
          <w:szCs w:val="22"/>
          <w:highlight w:val="lightGray"/>
        </w:rPr>
      </w:pPr>
      <w:r w:rsidRPr="000F457C">
        <w:rPr>
          <w:szCs w:val="22"/>
          <w:highlight w:val="lightGray"/>
        </w:rPr>
        <w:t>802.</w:t>
      </w:r>
      <w:r w:rsidR="005E26AF" w:rsidRPr="000F457C">
        <w:rPr>
          <w:szCs w:val="22"/>
          <w:highlight w:val="lightGray"/>
        </w:rPr>
        <w:t>11be shall define mechanism(s) for an AP of an AP MLD to advertise complete or partial information of other links</w:t>
      </w:r>
      <w:r w:rsidRPr="000F457C">
        <w:rPr>
          <w:szCs w:val="22"/>
          <w:highlight w:val="lightGray"/>
        </w:rPr>
        <w:t xml:space="preserve">:  </w:t>
      </w:r>
    </w:p>
    <w:p w14:paraId="0C79102F" w14:textId="6D30AB98" w:rsidR="005E26AF" w:rsidRPr="000F457C" w:rsidRDefault="005E26AF" w:rsidP="00DF7E01">
      <w:pPr>
        <w:pStyle w:val="ListParagraph"/>
        <w:numPr>
          <w:ilvl w:val="0"/>
          <w:numId w:val="90"/>
        </w:numPr>
        <w:jc w:val="both"/>
        <w:rPr>
          <w:szCs w:val="22"/>
          <w:highlight w:val="lightGray"/>
        </w:rPr>
      </w:pPr>
      <w:r w:rsidRPr="000F457C">
        <w:rPr>
          <w:szCs w:val="22"/>
          <w:highlight w:val="lightGray"/>
        </w:rPr>
        <w:t>Partial information to prevent frame bloating</w:t>
      </w:r>
      <w:r w:rsidR="00467528" w:rsidRPr="000F457C">
        <w:rPr>
          <w:szCs w:val="22"/>
          <w:highlight w:val="lightGray"/>
        </w:rPr>
        <w:t>.</w:t>
      </w:r>
      <w:r w:rsidRPr="000F457C">
        <w:rPr>
          <w:szCs w:val="22"/>
          <w:highlight w:val="lightGray"/>
        </w:rPr>
        <w:t xml:space="preserve">  </w:t>
      </w:r>
    </w:p>
    <w:p w14:paraId="1B6E990B" w14:textId="2A1E9B86" w:rsidR="005E26AF" w:rsidRPr="000F457C" w:rsidRDefault="005E26AF" w:rsidP="00DF7E01">
      <w:pPr>
        <w:pStyle w:val="ListParagraph"/>
        <w:numPr>
          <w:ilvl w:val="0"/>
          <w:numId w:val="90"/>
        </w:numPr>
        <w:jc w:val="both"/>
        <w:rPr>
          <w:szCs w:val="22"/>
          <w:highlight w:val="lightGray"/>
        </w:rPr>
      </w:pPr>
      <w:r w:rsidRPr="000F457C">
        <w:rPr>
          <w:szCs w:val="22"/>
          <w:highlight w:val="lightGray"/>
        </w:rPr>
        <w:t>For example, frames exchanged during ML setup are expected to carry complete information while Beacon frame is expected to carry partial information</w:t>
      </w:r>
      <w:r w:rsidR="00467528" w:rsidRPr="000F457C">
        <w:rPr>
          <w:szCs w:val="22"/>
          <w:highlight w:val="lightGray"/>
        </w:rPr>
        <w:t>.</w:t>
      </w:r>
      <w:r w:rsidRPr="000F457C">
        <w:rPr>
          <w:szCs w:val="22"/>
          <w:highlight w:val="lightGray"/>
        </w:rPr>
        <w:t xml:space="preserve">  </w:t>
      </w:r>
    </w:p>
    <w:p w14:paraId="7CF1F6C9" w14:textId="70137474" w:rsidR="005E26AF" w:rsidRPr="000F457C" w:rsidRDefault="005E26AF" w:rsidP="00DF7E01">
      <w:pPr>
        <w:pStyle w:val="ListParagraph"/>
        <w:numPr>
          <w:ilvl w:val="0"/>
          <w:numId w:val="90"/>
        </w:numPr>
        <w:jc w:val="both"/>
        <w:rPr>
          <w:szCs w:val="22"/>
          <w:highlight w:val="lightGray"/>
        </w:rPr>
      </w:pPr>
      <w:r w:rsidRPr="000F457C">
        <w:rPr>
          <w:szCs w:val="22"/>
          <w:highlight w:val="lightGray"/>
        </w:rPr>
        <w:t>The exact set of elements/fields that constitute partial information is TBD</w:t>
      </w:r>
      <w:r w:rsidR="00467528" w:rsidRPr="000F457C">
        <w:rPr>
          <w:szCs w:val="22"/>
          <w:highlight w:val="lightGray"/>
        </w:rPr>
        <w:t>.</w:t>
      </w:r>
      <w:r w:rsidRPr="000F457C">
        <w:rPr>
          <w:szCs w:val="22"/>
          <w:highlight w:val="lightGray"/>
        </w:rPr>
        <w:t xml:space="preserve"> </w:t>
      </w:r>
    </w:p>
    <w:p w14:paraId="06BC5414" w14:textId="2ED6FBED" w:rsidR="00C04342" w:rsidRPr="000F457C" w:rsidRDefault="00C04342" w:rsidP="00C04342">
      <w:pPr>
        <w:jc w:val="both"/>
        <w:rPr>
          <w:b/>
          <w:szCs w:val="22"/>
          <w:highlight w:val="lightGray"/>
        </w:rPr>
      </w:pPr>
      <w:r w:rsidRPr="000F457C">
        <w:rPr>
          <w:szCs w:val="22"/>
          <w:highlight w:val="lightGray"/>
        </w:rPr>
        <w:t xml:space="preserve">[Motion 115, #SP93, </w:t>
      </w:r>
      <w:sdt>
        <w:sdtPr>
          <w:rPr>
            <w:szCs w:val="22"/>
            <w:highlight w:val="lightGray"/>
          </w:rPr>
          <w:id w:val="-1957252840"/>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438262590"/>
          <w:citation/>
        </w:sdtPr>
        <w:sdtEndPr/>
        <w:sdtContent>
          <w:r w:rsidRPr="000F457C">
            <w:rPr>
              <w:szCs w:val="22"/>
              <w:highlight w:val="lightGray"/>
            </w:rPr>
            <w:fldChar w:fldCharType="begin"/>
          </w:r>
          <w:r w:rsidRPr="000F457C">
            <w:rPr>
              <w:szCs w:val="22"/>
              <w:highlight w:val="lightGray"/>
              <w:lang w:val="en-US"/>
            </w:rPr>
            <w:instrText xml:space="preserve">CITATION 20_0356r3 \l 1033 </w:instrText>
          </w:r>
          <w:r w:rsidRPr="000F457C">
            <w:rPr>
              <w:szCs w:val="22"/>
              <w:highlight w:val="lightGray"/>
            </w:rPr>
            <w:fldChar w:fldCharType="separate"/>
          </w:r>
          <w:r w:rsidR="00860E27" w:rsidRPr="00860E27">
            <w:rPr>
              <w:noProof/>
              <w:szCs w:val="22"/>
              <w:highlight w:val="lightGray"/>
              <w:lang w:val="en-US"/>
            </w:rPr>
            <w:t>[83]</w:t>
          </w:r>
          <w:r w:rsidRPr="000F457C">
            <w:rPr>
              <w:szCs w:val="22"/>
              <w:highlight w:val="lightGray"/>
            </w:rPr>
            <w:fldChar w:fldCharType="end"/>
          </w:r>
        </w:sdtContent>
      </w:sdt>
      <w:r w:rsidRPr="000F457C">
        <w:rPr>
          <w:szCs w:val="22"/>
          <w:highlight w:val="lightGray"/>
        </w:rPr>
        <w:t>]</w:t>
      </w:r>
    </w:p>
    <w:p w14:paraId="7B367DF4" w14:textId="77777777" w:rsidR="005E26AF" w:rsidRPr="000F457C" w:rsidRDefault="005E26AF" w:rsidP="004D4C83">
      <w:pPr>
        <w:jc w:val="both"/>
        <w:rPr>
          <w:highlight w:val="lightGray"/>
        </w:rPr>
      </w:pPr>
    </w:p>
    <w:p w14:paraId="36BC45E1" w14:textId="0B70EA0C" w:rsidR="005E26AF" w:rsidRPr="000F457C" w:rsidRDefault="00467528" w:rsidP="005E26AF">
      <w:pPr>
        <w:jc w:val="both"/>
        <w:rPr>
          <w:szCs w:val="22"/>
          <w:highlight w:val="lightGray"/>
          <w:lang w:val="en-US"/>
        </w:rPr>
      </w:pPr>
      <w:r w:rsidRPr="000F457C">
        <w:rPr>
          <w:szCs w:val="22"/>
          <w:highlight w:val="lightGray"/>
          <w:lang w:val="en-US"/>
        </w:rPr>
        <w:t>A</w:t>
      </w:r>
      <w:r w:rsidR="005E26AF" w:rsidRPr="000F457C">
        <w:rPr>
          <w:szCs w:val="22"/>
          <w:highlight w:val="lightGray"/>
          <w:lang w:val="en-US"/>
        </w:rPr>
        <w:t xml:space="preserve">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6FD1A3B3" w14:textId="07C73DD3" w:rsidR="005E26AF" w:rsidRPr="000F457C" w:rsidRDefault="005E26AF" w:rsidP="00DF7E01">
      <w:pPr>
        <w:pStyle w:val="ListParagraph"/>
        <w:numPr>
          <w:ilvl w:val="0"/>
          <w:numId w:val="94"/>
        </w:numPr>
        <w:jc w:val="both"/>
        <w:rPr>
          <w:szCs w:val="22"/>
          <w:highlight w:val="lightGray"/>
          <w:lang w:val="en-US"/>
        </w:rPr>
      </w:pPr>
      <w:r w:rsidRPr="000F457C">
        <w:rPr>
          <w:szCs w:val="22"/>
          <w:highlight w:val="lightGray"/>
          <w:lang w:val="en-US"/>
        </w:rPr>
        <w:t>Note: an AP is not included if it is not discoverable</w:t>
      </w:r>
      <w:r w:rsidR="00467528" w:rsidRPr="000F457C">
        <w:rPr>
          <w:szCs w:val="22"/>
          <w:highlight w:val="lightGray"/>
          <w:lang w:val="en-US"/>
        </w:rPr>
        <w:t>.</w:t>
      </w:r>
      <w:r w:rsidRPr="000F457C">
        <w:rPr>
          <w:szCs w:val="22"/>
          <w:highlight w:val="lightGray"/>
          <w:lang w:val="en-US"/>
        </w:rPr>
        <w:t xml:space="preserve">  </w:t>
      </w:r>
    </w:p>
    <w:p w14:paraId="303E25E1" w14:textId="61007165" w:rsidR="005E26AF" w:rsidRPr="000F457C" w:rsidRDefault="005E26AF" w:rsidP="00DF7E01">
      <w:pPr>
        <w:pStyle w:val="ListParagraph"/>
        <w:numPr>
          <w:ilvl w:val="0"/>
          <w:numId w:val="94"/>
        </w:numPr>
        <w:jc w:val="both"/>
        <w:rPr>
          <w:szCs w:val="22"/>
          <w:highlight w:val="lightGray"/>
          <w:lang w:val="en-US"/>
        </w:rPr>
      </w:pPr>
      <w:r w:rsidRPr="000F457C">
        <w:rPr>
          <w:szCs w:val="22"/>
          <w:highlight w:val="lightGray"/>
          <w:lang w:val="en-US"/>
        </w:rPr>
        <w:t>Note: RNR provides basic information (</w:t>
      </w:r>
      <w:r w:rsidR="00467528" w:rsidRPr="000F457C">
        <w:rPr>
          <w:szCs w:val="22"/>
          <w:highlight w:val="lightGray"/>
          <w:lang w:val="en-US"/>
        </w:rPr>
        <w:t xml:space="preserve">e.g., </w:t>
      </w:r>
      <w:r w:rsidRPr="000F457C">
        <w:rPr>
          <w:szCs w:val="22"/>
          <w:highlight w:val="lightGray"/>
          <w:lang w:val="en-US"/>
        </w:rPr>
        <w:t>operating class, channel, BSSID, short SSID)</w:t>
      </w:r>
      <w:r w:rsidR="00467528" w:rsidRPr="000F457C">
        <w:rPr>
          <w:szCs w:val="22"/>
          <w:highlight w:val="lightGray"/>
          <w:lang w:val="en-US"/>
        </w:rPr>
        <w:t>.</w:t>
      </w:r>
      <w:r w:rsidRPr="000F457C">
        <w:rPr>
          <w:szCs w:val="22"/>
          <w:highlight w:val="lightGray"/>
          <w:lang w:val="en-US"/>
        </w:rPr>
        <w:t xml:space="preserve">  </w:t>
      </w:r>
    </w:p>
    <w:p w14:paraId="32D243D2" w14:textId="32A68936" w:rsidR="00C04342" w:rsidRPr="00921D7B" w:rsidRDefault="00C04342" w:rsidP="005E26AF">
      <w:pPr>
        <w:jc w:val="both"/>
        <w:rPr>
          <w:szCs w:val="22"/>
          <w:lang w:val="en-US"/>
        </w:rPr>
      </w:pPr>
      <w:r w:rsidRPr="000F457C">
        <w:rPr>
          <w:szCs w:val="22"/>
          <w:highlight w:val="lightGray"/>
        </w:rPr>
        <w:t xml:space="preserve">[Motion 115, #SP95, </w:t>
      </w:r>
      <w:sdt>
        <w:sdtPr>
          <w:rPr>
            <w:szCs w:val="22"/>
            <w:highlight w:val="lightGray"/>
          </w:rPr>
          <w:id w:val="-1825035108"/>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w:t>
      </w:r>
      <w:r w:rsidR="00921D7B" w:rsidRPr="000F457C">
        <w:rPr>
          <w:szCs w:val="22"/>
          <w:highlight w:val="lightGray"/>
        </w:rPr>
        <w:t xml:space="preserve"> </w:t>
      </w:r>
      <w:sdt>
        <w:sdtPr>
          <w:rPr>
            <w:szCs w:val="22"/>
            <w:highlight w:val="lightGray"/>
          </w:rPr>
          <w:id w:val="73638922"/>
          <w:citation/>
        </w:sdtPr>
        <w:sdtEndPr/>
        <w:sdtContent>
          <w:r w:rsidR="00921D7B" w:rsidRPr="000F457C">
            <w:rPr>
              <w:szCs w:val="22"/>
              <w:highlight w:val="lightGray"/>
            </w:rPr>
            <w:fldChar w:fldCharType="begin"/>
          </w:r>
          <w:r w:rsidR="00921D7B" w:rsidRPr="000F457C">
            <w:rPr>
              <w:szCs w:val="22"/>
              <w:highlight w:val="lightGray"/>
              <w:lang w:val="en-US"/>
            </w:rPr>
            <w:instrText xml:space="preserve"> CITATION 20_0389r2 \l 1033 </w:instrText>
          </w:r>
          <w:r w:rsidR="00921D7B" w:rsidRPr="000F457C">
            <w:rPr>
              <w:szCs w:val="22"/>
              <w:highlight w:val="lightGray"/>
            </w:rPr>
            <w:fldChar w:fldCharType="separate"/>
          </w:r>
          <w:r w:rsidR="00860E27" w:rsidRPr="00860E27">
            <w:rPr>
              <w:noProof/>
              <w:szCs w:val="22"/>
              <w:highlight w:val="lightGray"/>
              <w:lang w:val="en-US"/>
            </w:rPr>
            <w:t>[84]</w:t>
          </w:r>
          <w:r w:rsidR="00921D7B" w:rsidRPr="000F457C">
            <w:rPr>
              <w:szCs w:val="22"/>
              <w:highlight w:val="lightGray"/>
            </w:rPr>
            <w:fldChar w:fldCharType="end"/>
          </w:r>
        </w:sdtContent>
      </w:sdt>
      <w:r w:rsidR="00921D7B" w:rsidRPr="000F457C">
        <w:rPr>
          <w:szCs w:val="22"/>
          <w:highlight w:val="lightGray"/>
        </w:rPr>
        <w:t>]</w:t>
      </w:r>
    </w:p>
    <w:p w14:paraId="20E16A5E" w14:textId="77777777" w:rsidR="0046333A" w:rsidRPr="00921D7B" w:rsidRDefault="0046333A" w:rsidP="005E26AF">
      <w:pPr>
        <w:jc w:val="both"/>
        <w:rPr>
          <w:szCs w:val="22"/>
          <w:lang w:val="en-US"/>
        </w:rPr>
      </w:pPr>
    </w:p>
    <w:p w14:paraId="538C8495" w14:textId="77633885" w:rsidR="0046333A" w:rsidRPr="000F457C" w:rsidRDefault="00467528" w:rsidP="00921D7B">
      <w:pPr>
        <w:jc w:val="both"/>
        <w:rPr>
          <w:highlight w:val="lightGray"/>
        </w:rPr>
      </w:pPr>
      <w:r w:rsidRPr="000F457C">
        <w:rPr>
          <w:szCs w:val="22"/>
          <w:highlight w:val="lightGray"/>
        </w:rPr>
        <w:t>802.11be</w:t>
      </w:r>
      <w:r w:rsidR="0046333A" w:rsidRPr="000F457C">
        <w:rPr>
          <w:szCs w:val="22"/>
          <w:highlight w:val="lightGray"/>
        </w:rPr>
        <w:t xml:space="preserve"> agree</w:t>
      </w:r>
      <w:r w:rsidRPr="000F457C">
        <w:rPr>
          <w:szCs w:val="22"/>
          <w:highlight w:val="lightGray"/>
        </w:rPr>
        <w:t>s</w:t>
      </w:r>
      <w:r w:rsidR="00921D7B" w:rsidRPr="000F457C">
        <w:rPr>
          <w:szCs w:val="22"/>
          <w:highlight w:val="lightGray"/>
        </w:rPr>
        <w:t xml:space="preserve"> </w:t>
      </w:r>
      <w:r w:rsidR="0046333A" w:rsidRPr="000F457C">
        <w:rPr>
          <w:highlight w:val="lightGray"/>
        </w:rPr>
        <w:t>to include in a TBTT Information field of the RNR, corresponding to a reported AP that is part of the same MLD as the reporting AP, an indication that the reported AP is part of the same MLD as the reporting AP when the reporting AP is either not part of a multiple BSSID set or corresponds to a transmitted BSSID in a multiple BSSID set</w:t>
      </w:r>
      <w:r w:rsidRPr="000F457C">
        <w:rPr>
          <w:highlight w:val="lightGray"/>
        </w:rPr>
        <w:t>.</w:t>
      </w:r>
      <w:r w:rsidR="0046333A" w:rsidRPr="000F457C">
        <w:rPr>
          <w:highlight w:val="lightGray"/>
        </w:rPr>
        <w:t xml:space="preserve">  </w:t>
      </w:r>
    </w:p>
    <w:p w14:paraId="4EC3FF6B" w14:textId="2CDDE86B" w:rsidR="0046333A" w:rsidRPr="000F457C" w:rsidRDefault="0046333A" w:rsidP="001519DC">
      <w:pPr>
        <w:pStyle w:val="ListParagraph"/>
        <w:numPr>
          <w:ilvl w:val="0"/>
          <w:numId w:val="116"/>
        </w:numPr>
        <w:jc w:val="both"/>
        <w:rPr>
          <w:szCs w:val="22"/>
          <w:highlight w:val="lightGray"/>
        </w:rPr>
      </w:pPr>
      <w:r w:rsidRPr="000F457C">
        <w:rPr>
          <w:szCs w:val="22"/>
          <w:highlight w:val="lightGray"/>
        </w:rPr>
        <w:t>Note: signal</w:t>
      </w:r>
      <w:r w:rsidR="000929C0" w:rsidRPr="000F457C">
        <w:rPr>
          <w:szCs w:val="22"/>
          <w:highlight w:val="lightGray"/>
        </w:rPr>
        <w:t>ing of that indication is TBD</w:t>
      </w:r>
      <w:r w:rsidR="00467528" w:rsidRPr="000F457C">
        <w:rPr>
          <w:szCs w:val="22"/>
          <w:highlight w:val="lightGray"/>
        </w:rPr>
        <w:t>.</w:t>
      </w:r>
    </w:p>
    <w:p w14:paraId="1A9FFDF5" w14:textId="5207F5C3" w:rsidR="00921D7B" w:rsidRPr="000F457C" w:rsidRDefault="00921D7B" w:rsidP="00921D7B">
      <w:pPr>
        <w:jc w:val="both"/>
        <w:rPr>
          <w:szCs w:val="22"/>
          <w:highlight w:val="lightGray"/>
          <w:lang w:val="en-US"/>
        </w:rPr>
      </w:pPr>
      <w:r w:rsidRPr="000F457C">
        <w:rPr>
          <w:szCs w:val="22"/>
          <w:highlight w:val="lightGray"/>
        </w:rPr>
        <w:t xml:space="preserve">[Motion 115, #SP96, </w:t>
      </w:r>
      <w:sdt>
        <w:sdtPr>
          <w:rPr>
            <w:szCs w:val="22"/>
            <w:highlight w:val="lightGray"/>
          </w:rPr>
          <w:id w:val="-241726401"/>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607342257"/>
          <w:citation/>
        </w:sdtPr>
        <w:sdtEndPr/>
        <w:sdtContent>
          <w:r w:rsidRPr="000F457C">
            <w:rPr>
              <w:szCs w:val="22"/>
              <w:highlight w:val="lightGray"/>
            </w:rPr>
            <w:fldChar w:fldCharType="begin"/>
          </w:r>
          <w:r w:rsidRPr="000F457C">
            <w:rPr>
              <w:szCs w:val="22"/>
              <w:highlight w:val="lightGray"/>
              <w:lang w:val="en-US"/>
            </w:rPr>
            <w:instrText xml:space="preserve"> CITATION 20_0389r2 \l 1033 </w:instrText>
          </w:r>
          <w:r w:rsidRPr="000F457C">
            <w:rPr>
              <w:szCs w:val="22"/>
              <w:highlight w:val="lightGray"/>
            </w:rPr>
            <w:fldChar w:fldCharType="separate"/>
          </w:r>
          <w:r w:rsidR="00860E27" w:rsidRPr="00860E27">
            <w:rPr>
              <w:noProof/>
              <w:szCs w:val="22"/>
              <w:highlight w:val="lightGray"/>
              <w:lang w:val="en-US"/>
            </w:rPr>
            <w:t>[84]</w:t>
          </w:r>
          <w:r w:rsidRPr="000F457C">
            <w:rPr>
              <w:szCs w:val="22"/>
              <w:highlight w:val="lightGray"/>
            </w:rPr>
            <w:fldChar w:fldCharType="end"/>
          </w:r>
        </w:sdtContent>
      </w:sdt>
      <w:r w:rsidRPr="000F457C">
        <w:rPr>
          <w:szCs w:val="22"/>
          <w:highlight w:val="lightGray"/>
        </w:rPr>
        <w:t>]</w:t>
      </w:r>
    </w:p>
    <w:p w14:paraId="1685E93B" w14:textId="77777777" w:rsidR="0046333A" w:rsidRPr="000F457C" w:rsidRDefault="0046333A" w:rsidP="005E26AF">
      <w:pPr>
        <w:jc w:val="both"/>
        <w:rPr>
          <w:szCs w:val="22"/>
          <w:highlight w:val="lightGray"/>
        </w:rPr>
      </w:pPr>
    </w:p>
    <w:p w14:paraId="658C79A0" w14:textId="77777777" w:rsidR="00055E79" w:rsidRDefault="00055E79">
      <w:pPr>
        <w:rPr>
          <w:szCs w:val="22"/>
          <w:highlight w:val="lightGray"/>
        </w:rPr>
      </w:pPr>
      <w:r>
        <w:rPr>
          <w:szCs w:val="22"/>
          <w:highlight w:val="lightGray"/>
        </w:rPr>
        <w:br w:type="page"/>
      </w:r>
    </w:p>
    <w:p w14:paraId="46DF7D76" w14:textId="2B548C06" w:rsidR="00382F39" w:rsidRPr="000F457C" w:rsidRDefault="00467528" w:rsidP="00382F39">
      <w:pPr>
        <w:jc w:val="both"/>
        <w:rPr>
          <w:szCs w:val="22"/>
          <w:highlight w:val="lightGray"/>
        </w:rPr>
      </w:pPr>
      <w:r w:rsidRPr="000F457C">
        <w:rPr>
          <w:szCs w:val="22"/>
          <w:highlight w:val="lightGray"/>
        </w:rPr>
        <w:lastRenderedPageBreak/>
        <w:t>802.11be</w:t>
      </w:r>
      <w:r w:rsidR="00382F39" w:rsidRPr="000F457C">
        <w:rPr>
          <w:szCs w:val="22"/>
          <w:highlight w:val="lightGray"/>
        </w:rPr>
        <w:t xml:space="preserve"> agree</w:t>
      </w:r>
      <w:r w:rsidRPr="000F457C">
        <w:rPr>
          <w:szCs w:val="22"/>
          <w:highlight w:val="lightGray"/>
        </w:rPr>
        <w:t>s</w:t>
      </w:r>
      <w:r w:rsidR="00382F39" w:rsidRPr="000F457C">
        <w:rPr>
          <w:szCs w:val="22"/>
          <w:highlight w:val="lightGray"/>
        </w:rPr>
        <w:t xml:space="preserve"> to define a mechanism for a STA of a non-AP MLD to send a probe request frame to an AP belonging to an AP MLD, </w:t>
      </w:r>
      <w:r w:rsidRPr="000F457C">
        <w:rPr>
          <w:szCs w:val="22"/>
          <w:highlight w:val="lightGray"/>
        </w:rPr>
        <w:t xml:space="preserve">which </w:t>
      </w:r>
      <w:r w:rsidR="00382F39" w:rsidRPr="000F457C">
        <w:rPr>
          <w:szCs w:val="22"/>
          <w:highlight w:val="lightGray"/>
        </w:rPr>
        <w:t>enables to request a probe response from the AP that includes the complete set of capabilities, parameters and operation elements of other APs affiliated to the same MLD as the AP</w:t>
      </w:r>
      <w:r w:rsidRPr="000F457C">
        <w:rPr>
          <w:szCs w:val="22"/>
          <w:highlight w:val="lightGray"/>
        </w:rPr>
        <w:t>.</w:t>
      </w:r>
    </w:p>
    <w:p w14:paraId="06DCEF50" w14:textId="785446A4" w:rsidR="00382F39" w:rsidRPr="000F457C" w:rsidRDefault="00382F39" w:rsidP="00DF7E01">
      <w:pPr>
        <w:pStyle w:val="ListParagraph"/>
        <w:numPr>
          <w:ilvl w:val="0"/>
          <w:numId w:val="95"/>
        </w:numPr>
        <w:jc w:val="both"/>
        <w:rPr>
          <w:szCs w:val="22"/>
          <w:highlight w:val="lightGray"/>
        </w:rPr>
      </w:pPr>
      <w:r w:rsidRPr="000F457C">
        <w:rPr>
          <w:szCs w:val="22"/>
          <w:highlight w:val="lightGray"/>
        </w:rPr>
        <w:t>The complete information is defined as all elements that would be provided if the reported AP was transmitting that same frame (exceptions TBD)</w:t>
      </w:r>
      <w:r w:rsidR="00467528" w:rsidRPr="000F457C">
        <w:rPr>
          <w:szCs w:val="22"/>
          <w:highlight w:val="lightGray"/>
        </w:rPr>
        <w:t>.</w:t>
      </w:r>
    </w:p>
    <w:p w14:paraId="5C690585" w14:textId="3773C60C" w:rsidR="00382F39" w:rsidRPr="000F457C" w:rsidRDefault="00467528" w:rsidP="00DF7E01">
      <w:pPr>
        <w:pStyle w:val="ListParagraph"/>
        <w:numPr>
          <w:ilvl w:val="0"/>
          <w:numId w:val="95"/>
        </w:numPr>
        <w:jc w:val="both"/>
        <w:rPr>
          <w:szCs w:val="22"/>
          <w:highlight w:val="lightGray"/>
        </w:rPr>
      </w:pPr>
      <w:r w:rsidRPr="000F457C">
        <w:rPr>
          <w:szCs w:val="22"/>
          <w:highlight w:val="lightGray"/>
        </w:rPr>
        <w:t xml:space="preserve">It is </w:t>
      </w:r>
      <w:r w:rsidR="00382F39" w:rsidRPr="000F457C">
        <w:rPr>
          <w:szCs w:val="22"/>
          <w:highlight w:val="lightGray"/>
        </w:rPr>
        <w:t>TBD if the AP is mandated or not to respond with the requested information</w:t>
      </w:r>
      <w:r w:rsidRPr="000F457C">
        <w:rPr>
          <w:szCs w:val="22"/>
          <w:highlight w:val="lightGray"/>
        </w:rPr>
        <w:t>.</w:t>
      </w:r>
      <w:r w:rsidR="00382F39" w:rsidRPr="000F457C">
        <w:rPr>
          <w:szCs w:val="22"/>
          <w:highlight w:val="lightGray"/>
        </w:rPr>
        <w:t xml:space="preserve"> </w:t>
      </w:r>
    </w:p>
    <w:p w14:paraId="45372580" w14:textId="454B3127" w:rsidR="00054100" w:rsidRDefault="00054100" w:rsidP="00054100">
      <w:pPr>
        <w:jc w:val="both"/>
        <w:rPr>
          <w:szCs w:val="22"/>
          <w:lang w:val="en-US"/>
        </w:rPr>
      </w:pPr>
      <w:r w:rsidRPr="000F457C">
        <w:rPr>
          <w:szCs w:val="22"/>
          <w:highlight w:val="lightGray"/>
        </w:rPr>
        <w:t xml:space="preserve">[Motion 115, #SP97, </w:t>
      </w:r>
      <w:sdt>
        <w:sdtPr>
          <w:rPr>
            <w:szCs w:val="22"/>
            <w:highlight w:val="lightGray"/>
          </w:rPr>
          <w:id w:val="-1400360021"/>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724249805"/>
          <w:citation/>
        </w:sdtPr>
        <w:sdtEndPr/>
        <w:sdtContent>
          <w:r w:rsidRPr="000F457C">
            <w:rPr>
              <w:szCs w:val="22"/>
              <w:highlight w:val="lightGray"/>
            </w:rPr>
            <w:fldChar w:fldCharType="begin"/>
          </w:r>
          <w:r w:rsidRPr="000F457C">
            <w:rPr>
              <w:szCs w:val="22"/>
              <w:highlight w:val="lightGray"/>
              <w:lang w:val="en-US"/>
            </w:rPr>
            <w:instrText xml:space="preserve"> CITATION 20_0389r2 \l 1033 </w:instrText>
          </w:r>
          <w:r w:rsidRPr="000F457C">
            <w:rPr>
              <w:szCs w:val="22"/>
              <w:highlight w:val="lightGray"/>
            </w:rPr>
            <w:fldChar w:fldCharType="separate"/>
          </w:r>
          <w:r w:rsidR="00860E27" w:rsidRPr="00860E27">
            <w:rPr>
              <w:noProof/>
              <w:szCs w:val="22"/>
              <w:highlight w:val="lightGray"/>
              <w:lang w:val="en-US"/>
            </w:rPr>
            <w:t>[84]</w:t>
          </w:r>
          <w:r w:rsidRPr="000F457C">
            <w:rPr>
              <w:szCs w:val="22"/>
              <w:highlight w:val="lightGray"/>
            </w:rPr>
            <w:fldChar w:fldCharType="end"/>
          </w:r>
        </w:sdtContent>
      </w:sdt>
      <w:r w:rsidRPr="000F457C">
        <w:rPr>
          <w:szCs w:val="22"/>
          <w:highlight w:val="lightGray"/>
        </w:rPr>
        <w:t>]</w:t>
      </w:r>
    </w:p>
    <w:p w14:paraId="428C7EFA" w14:textId="05B65845" w:rsidR="005C02A7" w:rsidRPr="00EB19E1" w:rsidRDefault="00EB19E1" w:rsidP="00382F39">
      <w:pPr>
        <w:jc w:val="both"/>
        <w:rPr>
          <w:b/>
          <w:i/>
          <w:color w:val="FF0000"/>
          <w:szCs w:val="22"/>
        </w:rPr>
      </w:pPr>
      <w:r w:rsidRPr="00EB19E1">
        <w:rPr>
          <w:b/>
          <w:i/>
          <w:color w:val="FF0000"/>
          <w:szCs w:val="22"/>
        </w:rPr>
        <w:t xml:space="preserve">Editor’s note:  If </w:t>
      </w:r>
      <w:r>
        <w:rPr>
          <w:b/>
          <w:i/>
          <w:color w:val="FF0000"/>
          <w:szCs w:val="22"/>
        </w:rPr>
        <w:t>S</w:t>
      </w:r>
      <w:r w:rsidRPr="00EB19E1">
        <w:rPr>
          <w:b/>
          <w:i/>
          <w:color w:val="FF0000"/>
          <w:szCs w:val="22"/>
        </w:rPr>
        <w:t xml:space="preserve">traw </w:t>
      </w:r>
      <w:r>
        <w:rPr>
          <w:b/>
          <w:i/>
          <w:color w:val="FF0000"/>
          <w:szCs w:val="22"/>
        </w:rPr>
        <w:t>P</w:t>
      </w:r>
      <w:r w:rsidRPr="00EB19E1">
        <w:rPr>
          <w:b/>
          <w:i/>
          <w:color w:val="FF0000"/>
          <w:szCs w:val="22"/>
        </w:rPr>
        <w:t xml:space="preserve">oll </w:t>
      </w:r>
      <w:r>
        <w:rPr>
          <w:b/>
          <w:i/>
          <w:color w:val="FF0000"/>
          <w:szCs w:val="22"/>
        </w:rPr>
        <w:t xml:space="preserve">#109 </w:t>
      </w:r>
      <w:r w:rsidRPr="00EB19E1">
        <w:rPr>
          <w:b/>
          <w:i/>
          <w:color w:val="FF0000"/>
          <w:szCs w:val="22"/>
        </w:rPr>
        <w:t>is passed, then the text of Motion 115, #97, will be replaced by the text below.</w:t>
      </w:r>
    </w:p>
    <w:p w14:paraId="72754D6D" w14:textId="71F8E502" w:rsidR="00632256" w:rsidRPr="00D4528B" w:rsidRDefault="00632256" w:rsidP="00632256">
      <w:pPr>
        <w:jc w:val="both"/>
        <w:rPr>
          <w:szCs w:val="22"/>
          <w:highlight w:val="green"/>
        </w:rPr>
      </w:pPr>
      <w:r w:rsidRPr="00D4528B">
        <w:rPr>
          <w:b/>
          <w:szCs w:val="22"/>
          <w:highlight w:val="green"/>
        </w:rPr>
        <w:t>Straw poll #109</w:t>
      </w:r>
    </w:p>
    <w:p w14:paraId="392A8E64" w14:textId="48EBA01A" w:rsidR="00632256" w:rsidRPr="00D4528B" w:rsidRDefault="00632256" w:rsidP="00632256">
      <w:pPr>
        <w:jc w:val="both"/>
        <w:rPr>
          <w:szCs w:val="22"/>
          <w:highlight w:val="green"/>
        </w:rPr>
      </w:pPr>
      <w:del w:id="1111" w:author="Edward Au" w:date="2020-07-23T14:02:00Z">
        <w:r w:rsidRPr="00D4528B" w:rsidDel="00EB19E1">
          <w:rPr>
            <w:szCs w:val="22"/>
            <w:highlight w:val="green"/>
          </w:rPr>
          <w:delText>Do you</w:delText>
        </w:r>
      </w:del>
      <w:ins w:id="1112" w:author="Edward Au" w:date="2020-07-23T14:02:00Z">
        <w:r w:rsidR="00EB19E1" w:rsidRPr="00D4528B">
          <w:rPr>
            <w:szCs w:val="22"/>
            <w:highlight w:val="green"/>
          </w:rPr>
          <w:t>802.11be</w:t>
        </w:r>
      </w:ins>
      <w:r w:rsidRPr="00D4528B">
        <w:rPr>
          <w:szCs w:val="22"/>
          <w:highlight w:val="green"/>
        </w:rPr>
        <w:t xml:space="preserve"> agree</w:t>
      </w:r>
      <w:ins w:id="1113" w:author="Edward Au" w:date="2020-07-23T14:02:00Z">
        <w:r w:rsidR="00EB19E1" w:rsidRPr="00D4528B">
          <w:rPr>
            <w:szCs w:val="22"/>
            <w:highlight w:val="green"/>
          </w:rPr>
          <w:t>s</w:t>
        </w:r>
      </w:ins>
      <w:r w:rsidRPr="00D4528B">
        <w:rPr>
          <w:szCs w:val="22"/>
          <w:highlight w:val="green"/>
        </w:rPr>
        <w:t xml:space="preserve"> to define a mechanism for a STA of a non-AP MLD to send a probe request frame to an AP belonging to an AP MLD, </w:t>
      </w:r>
      <w:del w:id="1114" w:author="Edward Au" w:date="2020-07-23T14:03:00Z">
        <w:r w:rsidRPr="00D4528B" w:rsidDel="00EB19E1">
          <w:rPr>
            <w:szCs w:val="22"/>
            <w:highlight w:val="green"/>
          </w:rPr>
          <w:delText xml:space="preserve">that </w:delText>
        </w:r>
      </w:del>
      <w:ins w:id="1115" w:author="Edward Au" w:date="2020-07-23T14:03:00Z">
        <w:r w:rsidR="00EB19E1" w:rsidRPr="00D4528B">
          <w:rPr>
            <w:szCs w:val="22"/>
            <w:highlight w:val="green"/>
          </w:rPr>
          <w:t xml:space="preserve">which </w:t>
        </w:r>
      </w:ins>
      <w:r w:rsidRPr="00D4528B">
        <w:rPr>
          <w:szCs w:val="22"/>
          <w:highlight w:val="green"/>
        </w:rPr>
        <w:t xml:space="preserve">enables to request a probe response from the AP that includes the complete set of capabilities, parameters and operation elements of other APs affiliated to the same MLD as the AP  </w:t>
      </w:r>
    </w:p>
    <w:p w14:paraId="30A56E7E" w14:textId="05A845E5" w:rsidR="00632256" w:rsidRPr="00D4528B" w:rsidRDefault="00632256" w:rsidP="00632256">
      <w:pPr>
        <w:pStyle w:val="ListParagraph"/>
        <w:numPr>
          <w:ilvl w:val="0"/>
          <w:numId w:val="105"/>
        </w:numPr>
        <w:jc w:val="both"/>
        <w:rPr>
          <w:szCs w:val="22"/>
          <w:highlight w:val="green"/>
        </w:rPr>
      </w:pPr>
      <w:r w:rsidRPr="00D4528B">
        <w:rPr>
          <w:szCs w:val="22"/>
          <w:highlight w:val="green"/>
        </w:rPr>
        <w:t>The complete information is defined as all elements that would be provided if the reported AP was transmitting that same frame (exceptions TBD)</w:t>
      </w:r>
      <w:ins w:id="1116" w:author="Edward Au" w:date="2020-07-23T14:03:00Z">
        <w:r w:rsidR="00EB19E1" w:rsidRPr="00D4528B">
          <w:rPr>
            <w:szCs w:val="22"/>
            <w:highlight w:val="green"/>
          </w:rPr>
          <w:t>.</w:t>
        </w:r>
      </w:ins>
      <w:r w:rsidRPr="00D4528B">
        <w:rPr>
          <w:szCs w:val="22"/>
          <w:highlight w:val="green"/>
        </w:rPr>
        <w:t xml:space="preserve">  </w:t>
      </w:r>
    </w:p>
    <w:p w14:paraId="558C9B48" w14:textId="074533AA" w:rsidR="00632256" w:rsidRPr="00D4528B" w:rsidRDefault="00632256" w:rsidP="00632256">
      <w:pPr>
        <w:pStyle w:val="ListParagraph"/>
        <w:numPr>
          <w:ilvl w:val="0"/>
          <w:numId w:val="105"/>
        </w:numPr>
        <w:jc w:val="both"/>
        <w:rPr>
          <w:szCs w:val="22"/>
          <w:highlight w:val="green"/>
        </w:rPr>
      </w:pPr>
      <w:del w:id="1117" w:author="Edward Au" w:date="2020-07-23T14:03:00Z">
        <w:r w:rsidRPr="00D4528B" w:rsidDel="00EB19E1">
          <w:rPr>
            <w:szCs w:val="22"/>
            <w:highlight w:val="green"/>
          </w:rPr>
          <w:delText xml:space="preserve">It’s </w:delText>
        </w:r>
      </w:del>
      <w:ins w:id="1118" w:author="Edward Au" w:date="2020-07-23T14:03:00Z">
        <w:r w:rsidR="00EB19E1" w:rsidRPr="00D4528B">
          <w:rPr>
            <w:szCs w:val="22"/>
            <w:highlight w:val="green"/>
          </w:rPr>
          <w:t xml:space="preserve">It is </w:t>
        </w:r>
      </w:ins>
      <w:r w:rsidRPr="00D4528B">
        <w:rPr>
          <w:szCs w:val="22"/>
          <w:highlight w:val="green"/>
        </w:rPr>
        <w:t>TBD if the AP is mandated or not to respond with the requested information</w:t>
      </w:r>
      <w:ins w:id="1119" w:author="Edward Au" w:date="2020-07-23T14:03:00Z">
        <w:r w:rsidR="00EB19E1" w:rsidRPr="00D4528B">
          <w:rPr>
            <w:szCs w:val="22"/>
            <w:highlight w:val="green"/>
          </w:rPr>
          <w:t>.</w:t>
        </w:r>
      </w:ins>
      <w:r w:rsidRPr="00D4528B">
        <w:rPr>
          <w:szCs w:val="22"/>
          <w:highlight w:val="green"/>
        </w:rPr>
        <w:t xml:space="preserve">  </w:t>
      </w:r>
    </w:p>
    <w:p w14:paraId="0E2E0C40" w14:textId="77777777" w:rsidR="00632256" w:rsidRPr="00D4528B" w:rsidRDefault="00632256" w:rsidP="00632256">
      <w:pPr>
        <w:pStyle w:val="ListParagraph"/>
        <w:numPr>
          <w:ilvl w:val="0"/>
          <w:numId w:val="105"/>
        </w:numPr>
        <w:jc w:val="both"/>
        <w:rPr>
          <w:szCs w:val="22"/>
          <w:highlight w:val="green"/>
        </w:rPr>
      </w:pPr>
      <w:r w:rsidRPr="00D4528B">
        <w:rPr>
          <w:szCs w:val="22"/>
          <w:highlight w:val="green"/>
        </w:rPr>
        <w:t xml:space="preserve">Note: Such a directed probe request requesting complete MLO information for one or more APs of the MLD is referred to as an ML probe request.  </w:t>
      </w:r>
    </w:p>
    <w:p w14:paraId="796B38EC" w14:textId="60328A60" w:rsidR="00632256" w:rsidRPr="00D4528B" w:rsidRDefault="00632256" w:rsidP="00632256">
      <w:pPr>
        <w:pStyle w:val="ListParagraph"/>
        <w:numPr>
          <w:ilvl w:val="0"/>
          <w:numId w:val="105"/>
        </w:numPr>
        <w:jc w:val="both"/>
        <w:rPr>
          <w:szCs w:val="22"/>
          <w:highlight w:val="green"/>
        </w:rPr>
      </w:pPr>
      <w:r w:rsidRPr="00D4528B">
        <w:rPr>
          <w:szCs w:val="22"/>
          <w:highlight w:val="green"/>
        </w:rPr>
        <w:t xml:space="preserve">Note: A probe response sent in response to an ML probe request containing complete MLO Information for the requested AP(s) is referred to as an ML probe response  </w:t>
      </w:r>
      <w:r w:rsidRPr="00D4528B">
        <w:rPr>
          <w:b/>
          <w:i/>
          <w:szCs w:val="22"/>
          <w:highlight w:val="green"/>
        </w:rPr>
        <w:t>[#SP109]</w:t>
      </w:r>
    </w:p>
    <w:p w14:paraId="168CC6EA" w14:textId="17C99893" w:rsidR="00632256" w:rsidRDefault="00632256" w:rsidP="00632256">
      <w:pPr>
        <w:jc w:val="both"/>
        <w:rPr>
          <w:szCs w:val="22"/>
        </w:rPr>
      </w:pPr>
      <w:r w:rsidRPr="00D4528B">
        <w:rPr>
          <w:szCs w:val="22"/>
          <w:highlight w:val="green"/>
        </w:rPr>
        <w:t>[20/0357r3 (MLO: Container Structure for Capability Advertisement, Abhishek Patil, Qualcomm), SP#3, Y/N/A: 48/1/30]</w:t>
      </w:r>
    </w:p>
    <w:p w14:paraId="0725DBBE" w14:textId="77777777" w:rsidR="00045F6D" w:rsidRDefault="00045F6D" w:rsidP="00632256">
      <w:pPr>
        <w:jc w:val="both"/>
        <w:rPr>
          <w:szCs w:val="22"/>
        </w:rPr>
      </w:pPr>
    </w:p>
    <w:p w14:paraId="02BC3FEF" w14:textId="0AB7B408" w:rsidR="00045F6D" w:rsidRPr="00D4528B" w:rsidRDefault="00045F6D" w:rsidP="00045F6D">
      <w:pPr>
        <w:jc w:val="both"/>
        <w:rPr>
          <w:szCs w:val="22"/>
          <w:highlight w:val="green"/>
        </w:rPr>
      </w:pPr>
      <w:r w:rsidRPr="00D4528B">
        <w:rPr>
          <w:b/>
          <w:szCs w:val="22"/>
          <w:highlight w:val="green"/>
        </w:rPr>
        <w:t>Straw poll #111</w:t>
      </w:r>
    </w:p>
    <w:p w14:paraId="0AED5ED6" w14:textId="1ED394F7" w:rsidR="00045F6D" w:rsidRPr="00D4528B" w:rsidRDefault="00045F6D" w:rsidP="00045F6D">
      <w:pPr>
        <w:jc w:val="both"/>
        <w:rPr>
          <w:szCs w:val="22"/>
          <w:highlight w:val="green"/>
          <w:lang w:val="en-US"/>
        </w:rPr>
      </w:pPr>
      <w:del w:id="1120" w:author="Edward Au" w:date="2020-07-23T14:04:00Z">
        <w:r w:rsidRPr="00D4528B" w:rsidDel="00442B80">
          <w:rPr>
            <w:szCs w:val="22"/>
            <w:highlight w:val="green"/>
            <w:lang w:val="en-US"/>
          </w:rPr>
          <w:delText>Do you agree that t</w:delText>
        </w:r>
      </w:del>
      <w:ins w:id="1121" w:author="Edward Au" w:date="2020-07-23T14:04:00Z">
        <w:r w:rsidR="00442B80" w:rsidRPr="00D4528B">
          <w:rPr>
            <w:szCs w:val="22"/>
            <w:highlight w:val="green"/>
            <w:lang w:val="en-US"/>
          </w:rPr>
          <w:t>T</w:t>
        </w:r>
      </w:ins>
      <w:r w:rsidRPr="00D4528B">
        <w:rPr>
          <w:szCs w:val="22"/>
          <w:highlight w:val="green"/>
          <w:lang w:val="en-US"/>
        </w:rPr>
        <w:t>he Multi-Link element when included in a Beacon or non-ML Probe Response frame should carry only MLD-level/common information</w:t>
      </w:r>
      <w:del w:id="1122" w:author="Edward Au" w:date="2020-07-23T14:04:00Z">
        <w:r w:rsidRPr="00D4528B" w:rsidDel="00442B80">
          <w:rPr>
            <w:szCs w:val="22"/>
            <w:highlight w:val="green"/>
            <w:lang w:val="en-US"/>
          </w:rPr>
          <w:delText xml:space="preserve">?  </w:delText>
        </w:r>
      </w:del>
      <w:ins w:id="1123" w:author="Edward Au" w:date="2020-07-23T14:04:00Z">
        <w:r w:rsidR="00442B80" w:rsidRPr="00D4528B">
          <w:rPr>
            <w:szCs w:val="22"/>
            <w:highlight w:val="green"/>
            <w:lang w:val="en-US"/>
          </w:rPr>
          <w:t xml:space="preserve">.  </w:t>
        </w:r>
      </w:ins>
    </w:p>
    <w:p w14:paraId="4F5BF543" w14:textId="5F6CA49C" w:rsidR="00045F6D" w:rsidRPr="00D4528B" w:rsidRDefault="00045F6D" w:rsidP="00045F6D">
      <w:pPr>
        <w:pStyle w:val="ListParagraph"/>
        <w:numPr>
          <w:ilvl w:val="0"/>
          <w:numId w:val="106"/>
        </w:numPr>
        <w:jc w:val="both"/>
        <w:rPr>
          <w:szCs w:val="22"/>
          <w:highlight w:val="green"/>
          <w:lang w:val="en-US"/>
        </w:rPr>
      </w:pPr>
      <w:r w:rsidRPr="00D4528B">
        <w:rPr>
          <w:szCs w:val="22"/>
          <w:highlight w:val="green"/>
          <w:lang w:val="en-US"/>
        </w:rPr>
        <w:t xml:space="preserve">NOTE: Exact name for the element </w:t>
      </w:r>
      <w:ins w:id="1124" w:author="Edward Au" w:date="2020-07-23T14:04:00Z">
        <w:r w:rsidR="00442B80" w:rsidRPr="00D4528B">
          <w:rPr>
            <w:szCs w:val="22"/>
            <w:highlight w:val="green"/>
            <w:lang w:val="en-US"/>
          </w:rPr>
          <w:t xml:space="preserve">is </w:t>
        </w:r>
      </w:ins>
      <w:r w:rsidRPr="00D4528B">
        <w:rPr>
          <w:szCs w:val="22"/>
          <w:highlight w:val="green"/>
          <w:lang w:val="en-US"/>
        </w:rPr>
        <w:t xml:space="preserve">TBD </w:t>
      </w:r>
      <w:del w:id="1125" w:author="Edward Au" w:date="2020-07-23T14:04:00Z">
        <w:r w:rsidRPr="00D4528B" w:rsidDel="00442B80">
          <w:rPr>
            <w:szCs w:val="22"/>
            <w:highlight w:val="green"/>
            <w:lang w:val="en-US"/>
          </w:rPr>
          <w:delText xml:space="preserve"> </w:delText>
        </w:r>
      </w:del>
      <w:ins w:id="1126" w:author="Edward Au" w:date="2020-07-23T14:04:00Z">
        <w:r w:rsidR="00442B80" w:rsidRPr="00D4528B">
          <w:rPr>
            <w:szCs w:val="22"/>
            <w:highlight w:val="green"/>
            <w:lang w:val="en-US"/>
          </w:rPr>
          <w:t>.</w:t>
        </w:r>
      </w:ins>
    </w:p>
    <w:p w14:paraId="15DCDAAF" w14:textId="77777777" w:rsidR="00045F6D" w:rsidRPr="00D4528B" w:rsidRDefault="00045F6D" w:rsidP="00045F6D">
      <w:pPr>
        <w:pStyle w:val="ListParagraph"/>
        <w:numPr>
          <w:ilvl w:val="0"/>
          <w:numId w:val="106"/>
        </w:numPr>
        <w:jc w:val="both"/>
        <w:rPr>
          <w:szCs w:val="22"/>
          <w:highlight w:val="green"/>
          <w:lang w:val="en-US"/>
        </w:rPr>
      </w:pPr>
      <w:r w:rsidRPr="00D4528B">
        <w:rPr>
          <w:szCs w:val="22"/>
          <w:highlight w:val="green"/>
          <w:lang w:val="en-US"/>
        </w:rPr>
        <w:t xml:space="preserve">NOTE: Whether the Multi-Link element is always present in the Beacon and non-ML Probe Response frames or is optionally present is TBD.  </w:t>
      </w:r>
    </w:p>
    <w:p w14:paraId="25E1597C" w14:textId="328FF671" w:rsidR="00045F6D" w:rsidRPr="00D4528B" w:rsidRDefault="00045F6D" w:rsidP="00045F6D">
      <w:pPr>
        <w:pStyle w:val="ListParagraph"/>
        <w:numPr>
          <w:ilvl w:val="0"/>
          <w:numId w:val="106"/>
        </w:numPr>
        <w:jc w:val="both"/>
        <w:rPr>
          <w:szCs w:val="22"/>
          <w:highlight w:val="green"/>
          <w:lang w:val="en-US"/>
        </w:rPr>
      </w:pPr>
      <w:r w:rsidRPr="00D4528B">
        <w:rPr>
          <w:szCs w:val="22"/>
          <w:highlight w:val="green"/>
          <w:lang w:val="en-US"/>
        </w:rPr>
        <w:t>NOTE: MLD-Level/Common information includes at least MLD Address, and other information (TBD)</w:t>
      </w:r>
      <w:ins w:id="1127" w:author="Edward Au" w:date="2020-07-23T14:04:00Z">
        <w:r w:rsidR="00442B80" w:rsidRPr="00D4528B">
          <w:rPr>
            <w:szCs w:val="22"/>
            <w:highlight w:val="green"/>
            <w:lang w:val="en-US"/>
          </w:rPr>
          <w:t>,</w:t>
        </w:r>
      </w:ins>
      <w:r w:rsidRPr="00D4528B">
        <w:rPr>
          <w:szCs w:val="22"/>
          <w:highlight w:val="green"/>
          <w:lang w:val="en-US"/>
        </w:rPr>
        <w:t xml:space="preserve">  </w:t>
      </w:r>
      <w:r w:rsidRPr="00D4528B">
        <w:rPr>
          <w:b/>
          <w:i/>
          <w:szCs w:val="22"/>
          <w:highlight w:val="green"/>
        </w:rPr>
        <w:t>[#SP111]</w:t>
      </w:r>
    </w:p>
    <w:p w14:paraId="1BF3D761" w14:textId="5F9611CB" w:rsidR="00045F6D" w:rsidRDefault="00045F6D" w:rsidP="00045F6D">
      <w:pPr>
        <w:jc w:val="both"/>
        <w:rPr>
          <w:szCs w:val="22"/>
        </w:rPr>
      </w:pPr>
      <w:r w:rsidRPr="00D4528B">
        <w:rPr>
          <w:szCs w:val="22"/>
          <w:highlight w:val="green"/>
        </w:rPr>
        <w:t>[20/0357r3 (MLO: Container Structure for Capability Advertisement, Abhishek Patil, Qualcomm), SP#4, Approved with unanimous consent]</w:t>
      </w:r>
    </w:p>
    <w:p w14:paraId="71B81644" w14:textId="77777777" w:rsidR="00740C55" w:rsidRDefault="00740C55" w:rsidP="00045F6D">
      <w:pPr>
        <w:jc w:val="both"/>
        <w:rPr>
          <w:szCs w:val="22"/>
        </w:rPr>
      </w:pPr>
    </w:p>
    <w:p w14:paraId="27C01F4A" w14:textId="5D94DC85" w:rsidR="00740C55" w:rsidRPr="00D4528B" w:rsidRDefault="00740C55" w:rsidP="00045F6D">
      <w:pPr>
        <w:jc w:val="both"/>
        <w:rPr>
          <w:szCs w:val="22"/>
          <w:highlight w:val="green"/>
        </w:rPr>
      </w:pPr>
      <w:r w:rsidRPr="00D4528B">
        <w:rPr>
          <w:b/>
          <w:szCs w:val="22"/>
          <w:highlight w:val="green"/>
        </w:rPr>
        <w:t>Straw poll #124</w:t>
      </w:r>
    </w:p>
    <w:p w14:paraId="02C67441" w14:textId="12246306" w:rsidR="00740C55" w:rsidRPr="00D4528B" w:rsidRDefault="00740C55" w:rsidP="00740C55">
      <w:pPr>
        <w:jc w:val="both"/>
        <w:rPr>
          <w:szCs w:val="22"/>
          <w:highlight w:val="green"/>
        </w:rPr>
      </w:pPr>
      <w:del w:id="1128" w:author="Edward Au" w:date="2020-07-23T14:05:00Z">
        <w:r w:rsidRPr="00D4528B" w:rsidDel="00442B80">
          <w:rPr>
            <w:szCs w:val="22"/>
            <w:highlight w:val="green"/>
          </w:rPr>
          <w:delText>Do you</w:delText>
        </w:r>
      </w:del>
      <w:ins w:id="1129" w:author="Edward Au" w:date="2020-07-23T14:05:00Z">
        <w:r w:rsidR="00442B80" w:rsidRPr="00D4528B">
          <w:rPr>
            <w:szCs w:val="22"/>
            <w:highlight w:val="green"/>
          </w:rPr>
          <w:t>802.11be</w:t>
        </w:r>
      </w:ins>
      <w:r w:rsidRPr="00D4528B">
        <w:rPr>
          <w:szCs w:val="22"/>
          <w:highlight w:val="green"/>
        </w:rPr>
        <w:t xml:space="preserve"> agree</w:t>
      </w:r>
      <w:ins w:id="1130" w:author="Edward Au" w:date="2020-07-23T14:05:00Z">
        <w:r w:rsidR="00442B80" w:rsidRPr="00D4528B">
          <w:rPr>
            <w:szCs w:val="22"/>
            <w:highlight w:val="green"/>
          </w:rPr>
          <w:t>s</w:t>
        </w:r>
      </w:ins>
      <w:r w:rsidRPr="00D4528B">
        <w:rPr>
          <w:szCs w:val="22"/>
          <w:highlight w:val="green"/>
        </w:rPr>
        <w:t xml:space="preserve"> to include a Control field in Multi-Link element to indicate the presence of certain fields</w:t>
      </w:r>
      <w:ins w:id="1131" w:author="Edward Au" w:date="2020-07-23T14:05:00Z">
        <w:r w:rsidR="00442B80" w:rsidRPr="00D4528B">
          <w:rPr>
            <w:szCs w:val="22"/>
            <w:highlight w:val="green"/>
          </w:rPr>
          <w:t>.</w:t>
        </w:r>
      </w:ins>
      <w:del w:id="1132" w:author="Edward Au" w:date="2020-07-23T14:05:00Z">
        <w:r w:rsidRPr="00D4528B" w:rsidDel="00442B80">
          <w:rPr>
            <w:szCs w:val="22"/>
            <w:highlight w:val="green"/>
          </w:rPr>
          <w:delText>?</w:delText>
        </w:r>
      </w:del>
    </w:p>
    <w:p w14:paraId="12669BFC" w14:textId="77879EC1" w:rsidR="00740C55" w:rsidRPr="00D4528B" w:rsidRDefault="00740C55" w:rsidP="00740C55">
      <w:pPr>
        <w:jc w:val="both"/>
        <w:rPr>
          <w:b/>
          <w:i/>
          <w:szCs w:val="22"/>
          <w:highlight w:val="green"/>
        </w:rPr>
      </w:pPr>
      <w:r w:rsidRPr="00D4528B">
        <w:rPr>
          <w:b/>
          <w:i/>
          <w:szCs w:val="22"/>
          <w:highlight w:val="green"/>
        </w:rPr>
        <w:t>[#SP124]</w:t>
      </w:r>
    </w:p>
    <w:p w14:paraId="057AD923" w14:textId="018FE23D" w:rsidR="00740C55" w:rsidRDefault="00740C55" w:rsidP="00740C55">
      <w:pPr>
        <w:jc w:val="both"/>
        <w:rPr>
          <w:szCs w:val="22"/>
        </w:rPr>
      </w:pPr>
      <w:r w:rsidRPr="00D4528B">
        <w:rPr>
          <w:szCs w:val="22"/>
          <w:highlight w:val="green"/>
        </w:rPr>
        <w:t>[20/0357r5 (MLO: Container Structure for Capability Advertisement, Abhishek Patil, Qualcomm), SP#7, Approved with unanimous consent]</w:t>
      </w:r>
    </w:p>
    <w:p w14:paraId="4C67CC23" w14:textId="77777777" w:rsidR="00045F6D" w:rsidRPr="00632256" w:rsidRDefault="00045F6D" w:rsidP="00632256">
      <w:pPr>
        <w:jc w:val="both"/>
        <w:rPr>
          <w:szCs w:val="22"/>
        </w:rPr>
      </w:pPr>
    </w:p>
    <w:p w14:paraId="7BCC3B5C" w14:textId="0226A879" w:rsidR="005C02A7" w:rsidRPr="000F457C" w:rsidRDefault="00467528" w:rsidP="005C02A7">
      <w:pPr>
        <w:jc w:val="both"/>
        <w:rPr>
          <w:szCs w:val="22"/>
          <w:highlight w:val="lightGray"/>
        </w:rPr>
      </w:pPr>
      <w:r w:rsidRPr="000F457C">
        <w:rPr>
          <w:szCs w:val="22"/>
          <w:highlight w:val="lightGray"/>
        </w:rPr>
        <w:t>802.11be</w:t>
      </w:r>
      <w:r w:rsidR="005C02A7" w:rsidRPr="000F457C">
        <w:rPr>
          <w:szCs w:val="22"/>
          <w:highlight w:val="lightGray"/>
        </w:rPr>
        <w:t xml:space="preserve"> agree</w:t>
      </w:r>
      <w:r w:rsidRPr="000F457C">
        <w:rPr>
          <w:szCs w:val="22"/>
          <w:highlight w:val="lightGray"/>
        </w:rPr>
        <w:t>s</w:t>
      </w:r>
      <w:r w:rsidR="005C02A7" w:rsidRPr="000F457C">
        <w:rPr>
          <w:szCs w:val="22"/>
          <w:highlight w:val="lightGray"/>
        </w:rPr>
        <w:t xml:space="preserve"> to define a new Multi-Link element (MLE) to report/describe multiple STAs of an MLD with at least the following characteristics</w:t>
      </w:r>
      <w:r w:rsidRPr="000F457C">
        <w:rPr>
          <w:szCs w:val="22"/>
          <w:highlight w:val="lightGray"/>
        </w:rPr>
        <w:t xml:space="preserve">:  </w:t>
      </w:r>
    </w:p>
    <w:p w14:paraId="650E22BE" w14:textId="77777777" w:rsidR="005C02A7" w:rsidRPr="000F457C" w:rsidRDefault="005C02A7" w:rsidP="00DF7E01">
      <w:pPr>
        <w:pStyle w:val="ListParagraph"/>
        <w:numPr>
          <w:ilvl w:val="0"/>
          <w:numId w:val="96"/>
        </w:numPr>
        <w:jc w:val="both"/>
        <w:rPr>
          <w:szCs w:val="22"/>
          <w:highlight w:val="lightGray"/>
        </w:rPr>
      </w:pPr>
      <w:r w:rsidRPr="000F457C">
        <w:rPr>
          <w:szCs w:val="22"/>
          <w:highlight w:val="lightGray"/>
        </w:rPr>
        <w:t xml:space="preserve">MLD-level information may be included  </w:t>
      </w:r>
    </w:p>
    <w:p w14:paraId="6A57C9A2" w14:textId="77777777" w:rsidR="005C02A7" w:rsidRPr="000F457C" w:rsidRDefault="005C02A7" w:rsidP="00DF7E01">
      <w:pPr>
        <w:pStyle w:val="ListParagraph"/>
        <w:numPr>
          <w:ilvl w:val="0"/>
          <w:numId w:val="96"/>
        </w:numPr>
        <w:jc w:val="both"/>
        <w:rPr>
          <w:szCs w:val="22"/>
          <w:highlight w:val="lightGray"/>
        </w:rPr>
      </w:pPr>
      <w:r w:rsidRPr="000F457C">
        <w:rPr>
          <w:szCs w:val="22"/>
          <w:highlight w:val="lightGray"/>
        </w:rPr>
        <w:t xml:space="preserve">A STA profile subelement is included for each reported STA (if any) and is made of a variable number of elements describing this STA  </w:t>
      </w:r>
    </w:p>
    <w:p w14:paraId="44DF3A4C" w14:textId="70B607DE" w:rsidR="005C02A7" w:rsidRPr="000F457C" w:rsidRDefault="005C02A7" w:rsidP="005C02A7">
      <w:pPr>
        <w:jc w:val="both"/>
        <w:rPr>
          <w:szCs w:val="22"/>
          <w:highlight w:val="lightGray"/>
        </w:rPr>
      </w:pPr>
      <w:r w:rsidRPr="000F457C">
        <w:rPr>
          <w:szCs w:val="22"/>
          <w:highlight w:val="lightGray"/>
        </w:rPr>
        <w:t>Note: a control field for the element is not considered as MLD-level information</w:t>
      </w:r>
      <w:r w:rsidR="00467528" w:rsidRPr="000F457C">
        <w:rPr>
          <w:szCs w:val="22"/>
          <w:highlight w:val="lightGray"/>
        </w:rPr>
        <w:t>.</w:t>
      </w:r>
    </w:p>
    <w:p w14:paraId="66341D5F" w14:textId="05C920E0" w:rsidR="005C02A7" w:rsidRPr="000F457C" w:rsidRDefault="005C02A7" w:rsidP="005C02A7">
      <w:pPr>
        <w:jc w:val="both"/>
        <w:rPr>
          <w:szCs w:val="22"/>
          <w:highlight w:val="lightGray"/>
        </w:rPr>
      </w:pPr>
      <w:r w:rsidRPr="000F457C">
        <w:rPr>
          <w:szCs w:val="22"/>
          <w:highlight w:val="lightGray"/>
        </w:rPr>
        <w:t>Note: Name can be changed</w:t>
      </w:r>
      <w:r w:rsidR="00467528" w:rsidRPr="000F457C">
        <w:rPr>
          <w:szCs w:val="22"/>
          <w:highlight w:val="lightGray"/>
        </w:rPr>
        <w:t>.</w:t>
      </w:r>
      <w:r w:rsidRPr="000F457C">
        <w:rPr>
          <w:szCs w:val="22"/>
          <w:highlight w:val="lightGray"/>
        </w:rPr>
        <w:t xml:space="preserve"> </w:t>
      </w:r>
    </w:p>
    <w:p w14:paraId="54C7B54A" w14:textId="32A35726" w:rsidR="005C02A7" w:rsidRPr="000F457C" w:rsidRDefault="00054100" w:rsidP="005C02A7">
      <w:pPr>
        <w:jc w:val="both"/>
        <w:rPr>
          <w:szCs w:val="22"/>
          <w:highlight w:val="lightGray"/>
        </w:rPr>
      </w:pPr>
      <w:r w:rsidRPr="000F457C">
        <w:rPr>
          <w:szCs w:val="22"/>
          <w:highlight w:val="lightGray"/>
        </w:rPr>
        <w:t xml:space="preserve">[Motion 115, #SP98, </w:t>
      </w:r>
      <w:sdt>
        <w:sdtPr>
          <w:rPr>
            <w:szCs w:val="22"/>
            <w:highlight w:val="lightGray"/>
          </w:rPr>
          <w:id w:val="326553329"/>
          <w:citation/>
        </w:sdtPr>
        <w:sdtEndPr/>
        <w:sdtContent>
          <w:r w:rsidR="00117564" w:rsidRPr="000F457C">
            <w:rPr>
              <w:szCs w:val="22"/>
              <w:highlight w:val="lightGray"/>
            </w:rPr>
            <w:fldChar w:fldCharType="begin"/>
          </w:r>
          <w:r w:rsidR="00117564" w:rsidRPr="000F457C">
            <w:rPr>
              <w:szCs w:val="22"/>
              <w:highlight w:val="lightGray"/>
              <w:lang w:val="en-US"/>
            </w:rPr>
            <w:instrText xml:space="preserve"> CITATION 19_1755r5 \l 1033 </w:instrText>
          </w:r>
          <w:r w:rsidR="00117564" w:rsidRPr="000F457C">
            <w:rPr>
              <w:szCs w:val="22"/>
              <w:highlight w:val="lightGray"/>
            </w:rPr>
            <w:fldChar w:fldCharType="separate"/>
          </w:r>
          <w:r w:rsidR="00860E27" w:rsidRPr="00860E27">
            <w:rPr>
              <w:noProof/>
              <w:szCs w:val="22"/>
              <w:highlight w:val="lightGray"/>
              <w:lang w:val="en-US"/>
            </w:rPr>
            <w:t>[7]</w:t>
          </w:r>
          <w:r w:rsidR="00117564" w:rsidRPr="000F457C">
            <w:rPr>
              <w:szCs w:val="22"/>
              <w:highlight w:val="lightGray"/>
            </w:rPr>
            <w:fldChar w:fldCharType="end"/>
          </w:r>
        </w:sdtContent>
      </w:sdt>
      <w:r w:rsidR="00117564" w:rsidRPr="000F457C">
        <w:rPr>
          <w:szCs w:val="22"/>
          <w:highlight w:val="lightGray"/>
        </w:rPr>
        <w:t xml:space="preserve"> and </w:t>
      </w:r>
      <w:sdt>
        <w:sdtPr>
          <w:rPr>
            <w:szCs w:val="22"/>
            <w:highlight w:val="lightGray"/>
          </w:rPr>
          <w:id w:val="2126657939"/>
          <w:citation/>
        </w:sdtPr>
        <w:sdtEndPr/>
        <w:sdtContent>
          <w:r w:rsidR="00FE476D" w:rsidRPr="000F457C">
            <w:rPr>
              <w:szCs w:val="22"/>
              <w:highlight w:val="lightGray"/>
            </w:rPr>
            <w:fldChar w:fldCharType="begin"/>
          </w:r>
          <w:r w:rsidR="00FE476D" w:rsidRPr="000F457C">
            <w:rPr>
              <w:szCs w:val="22"/>
              <w:highlight w:val="lightGray"/>
              <w:lang w:val="en-US"/>
            </w:rPr>
            <w:instrText xml:space="preserve"> CITATION 20_0390r3 \l 1033 </w:instrText>
          </w:r>
          <w:r w:rsidR="00FE476D" w:rsidRPr="000F457C">
            <w:rPr>
              <w:szCs w:val="22"/>
              <w:highlight w:val="lightGray"/>
            </w:rPr>
            <w:fldChar w:fldCharType="separate"/>
          </w:r>
          <w:r w:rsidR="00860E27" w:rsidRPr="00860E27">
            <w:rPr>
              <w:noProof/>
              <w:szCs w:val="22"/>
              <w:highlight w:val="lightGray"/>
              <w:lang w:val="en-US"/>
            </w:rPr>
            <w:t>[85]</w:t>
          </w:r>
          <w:r w:rsidR="00FE476D" w:rsidRPr="000F457C">
            <w:rPr>
              <w:szCs w:val="22"/>
              <w:highlight w:val="lightGray"/>
            </w:rPr>
            <w:fldChar w:fldCharType="end"/>
          </w:r>
        </w:sdtContent>
      </w:sdt>
      <w:r w:rsidR="00FE476D" w:rsidRPr="000F457C">
        <w:rPr>
          <w:szCs w:val="22"/>
          <w:highlight w:val="lightGray"/>
        </w:rPr>
        <w:t>]</w:t>
      </w:r>
    </w:p>
    <w:p w14:paraId="0C924990" w14:textId="77777777" w:rsidR="00650DAE" w:rsidRPr="000F457C" w:rsidRDefault="00650DAE" w:rsidP="005C02A7">
      <w:pPr>
        <w:jc w:val="both"/>
        <w:rPr>
          <w:szCs w:val="22"/>
          <w:highlight w:val="lightGray"/>
        </w:rPr>
      </w:pPr>
    </w:p>
    <w:p w14:paraId="6C917B2B" w14:textId="77777777" w:rsidR="00055E79" w:rsidRDefault="00055E79">
      <w:pPr>
        <w:rPr>
          <w:szCs w:val="22"/>
          <w:highlight w:val="lightGray"/>
        </w:rPr>
      </w:pPr>
      <w:r>
        <w:rPr>
          <w:szCs w:val="22"/>
          <w:highlight w:val="lightGray"/>
        </w:rPr>
        <w:br w:type="page"/>
      </w:r>
    </w:p>
    <w:p w14:paraId="421B4B8D" w14:textId="7FB8B8AB" w:rsidR="005C02A7" w:rsidRPr="000F457C" w:rsidRDefault="00467528" w:rsidP="005C02A7">
      <w:pPr>
        <w:jc w:val="both"/>
        <w:rPr>
          <w:szCs w:val="22"/>
          <w:highlight w:val="lightGray"/>
        </w:rPr>
      </w:pPr>
      <w:r w:rsidRPr="000F457C">
        <w:rPr>
          <w:szCs w:val="22"/>
          <w:highlight w:val="lightGray"/>
        </w:rPr>
        <w:lastRenderedPageBreak/>
        <w:t>802.11be</w:t>
      </w:r>
      <w:r w:rsidR="005C02A7" w:rsidRPr="000F457C">
        <w:rPr>
          <w:szCs w:val="22"/>
          <w:highlight w:val="lightGray"/>
        </w:rPr>
        <w:t xml:space="preserve"> support</w:t>
      </w:r>
      <w:r w:rsidRPr="000F457C">
        <w:rPr>
          <w:szCs w:val="22"/>
          <w:highlight w:val="lightGray"/>
        </w:rPr>
        <w:t>s</w:t>
      </w:r>
      <w:r w:rsidR="005C02A7" w:rsidRPr="000F457C">
        <w:rPr>
          <w:szCs w:val="22"/>
          <w:highlight w:val="lightGray"/>
        </w:rPr>
        <w:t xml:space="preserve"> that, for the ML element, an inheritance model </w:t>
      </w:r>
      <w:r w:rsidRPr="000F457C">
        <w:rPr>
          <w:szCs w:val="22"/>
          <w:highlight w:val="lightGray"/>
        </w:rPr>
        <w:t xml:space="preserve">is defined </w:t>
      </w:r>
      <w:r w:rsidR="005C02A7" w:rsidRPr="000F457C">
        <w:rPr>
          <w:szCs w:val="22"/>
          <w:highlight w:val="lightGray"/>
        </w:rPr>
        <w:t>to prevent frame bloating when advertising complete information of other links</w:t>
      </w:r>
      <w:r w:rsidRPr="000F457C">
        <w:rPr>
          <w:szCs w:val="22"/>
          <w:highlight w:val="lightGray"/>
        </w:rPr>
        <w:t>.</w:t>
      </w:r>
    </w:p>
    <w:p w14:paraId="2C2E2994" w14:textId="0E08BEEC" w:rsidR="005C02A7" w:rsidRPr="000F457C" w:rsidRDefault="005C02A7" w:rsidP="00DF7E01">
      <w:pPr>
        <w:pStyle w:val="ListParagraph"/>
        <w:numPr>
          <w:ilvl w:val="0"/>
          <w:numId w:val="97"/>
        </w:numPr>
        <w:jc w:val="both"/>
        <w:rPr>
          <w:szCs w:val="22"/>
          <w:highlight w:val="lightGray"/>
        </w:rPr>
      </w:pPr>
      <w:r w:rsidRPr="000F457C">
        <w:rPr>
          <w:szCs w:val="22"/>
          <w:highlight w:val="lightGray"/>
        </w:rPr>
        <w:t xml:space="preserve">Define the inheritance mechanism, similar to </w:t>
      </w:r>
      <w:r w:rsidR="00467528" w:rsidRPr="000F457C">
        <w:rPr>
          <w:szCs w:val="22"/>
          <w:highlight w:val="lightGray"/>
        </w:rPr>
        <w:t>802.</w:t>
      </w:r>
      <w:r w:rsidRPr="000F457C">
        <w:rPr>
          <w:szCs w:val="22"/>
          <w:highlight w:val="lightGray"/>
        </w:rPr>
        <w:t>11ax, so that the value of an element of a reported STA that is not present in a STA profile of a ML element in a frame sent by a reporting STA is the same as the element of the reporting STA, present elsewhere in the frame.</w:t>
      </w:r>
    </w:p>
    <w:p w14:paraId="01FDE5F1" w14:textId="6E8E85CC" w:rsidR="005C02A7" w:rsidRPr="000F457C" w:rsidRDefault="005C02A7" w:rsidP="00DF7E01">
      <w:pPr>
        <w:pStyle w:val="ListParagraph"/>
        <w:numPr>
          <w:ilvl w:val="0"/>
          <w:numId w:val="97"/>
        </w:numPr>
        <w:jc w:val="both"/>
        <w:rPr>
          <w:szCs w:val="22"/>
          <w:highlight w:val="lightGray"/>
        </w:rPr>
      </w:pPr>
      <w:r w:rsidRPr="000F457C">
        <w:rPr>
          <w:szCs w:val="22"/>
          <w:highlight w:val="lightGray"/>
        </w:rPr>
        <w:t xml:space="preserve">Define the inheritance mechanism, similar to </w:t>
      </w:r>
      <w:r w:rsidR="00467528" w:rsidRPr="000F457C">
        <w:rPr>
          <w:szCs w:val="22"/>
          <w:highlight w:val="lightGray"/>
        </w:rPr>
        <w:t>802.</w:t>
      </w:r>
      <w:r w:rsidRPr="000F457C">
        <w:rPr>
          <w:szCs w:val="22"/>
          <w:highlight w:val="lightGray"/>
        </w:rPr>
        <w:t>11ax, so that the value of an element of a reported STA that is not present in a STA profile of a ML element, if any, included in a non-transmitted BSSID profile of a non-transmitted BSSID in a multiple BSSID element in a frame sent by a reporting STA is the same as the element of the non-transmitted BSSID, present elsewhere in the frame or as the element of the reporting STA, present elsewhere in the frame.</w:t>
      </w:r>
    </w:p>
    <w:p w14:paraId="046AF37F" w14:textId="77777777" w:rsidR="005C02A7" w:rsidRPr="000F457C" w:rsidRDefault="005C02A7" w:rsidP="00DF7E01">
      <w:pPr>
        <w:pStyle w:val="ListParagraph"/>
        <w:numPr>
          <w:ilvl w:val="0"/>
          <w:numId w:val="97"/>
        </w:numPr>
        <w:jc w:val="both"/>
        <w:rPr>
          <w:szCs w:val="22"/>
          <w:highlight w:val="lightGray"/>
        </w:rPr>
      </w:pPr>
      <w:r w:rsidRPr="000F457C">
        <w:rPr>
          <w:szCs w:val="22"/>
          <w:highlight w:val="lightGray"/>
        </w:rPr>
        <w:t>Note: an “element of a STA” refers in the text above to the instance of the element describing the capabilities/operation/functionalities of that STA, in a frame where multiple instances of the element can be found for other STAs.</w:t>
      </w:r>
    </w:p>
    <w:p w14:paraId="69AD215B" w14:textId="77777777" w:rsidR="00FE476D" w:rsidRPr="000F457C" w:rsidRDefault="005C02A7" w:rsidP="00FE476D">
      <w:pPr>
        <w:pStyle w:val="ListParagraph"/>
        <w:numPr>
          <w:ilvl w:val="0"/>
          <w:numId w:val="97"/>
        </w:numPr>
        <w:jc w:val="both"/>
        <w:rPr>
          <w:szCs w:val="22"/>
          <w:highlight w:val="lightGray"/>
        </w:rPr>
      </w:pPr>
      <w:r w:rsidRPr="000F457C">
        <w:rPr>
          <w:szCs w:val="22"/>
          <w:highlight w:val="lightGray"/>
        </w:rPr>
        <w:t>Note: some elements may not be inherited, signaling TBD</w:t>
      </w:r>
      <w:r w:rsidR="00467528" w:rsidRPr="000F457C">
        <w:rPr>
          <w:szCs w:val="22"/>
          <w:highlight w:val="lightGray"/>
        </w:rPr>
        <w:t>.</w:t>
      </w:r>
      <w:r w:rsidRPr="000F457C">
        <w:rPr>
          <w:szCs w:val="22"/>
          <w:highlight w:val="lightGray"/>
        </w:rPr>
        <w:t xml:space="preserve"> </w:t>
      </w:r>
    </w:p>
    <w:p w14:paraId="216C8A5B" w14:textId="04EF2CC0" w:rsidR="00FE476D" w:rsidRPr="000F457C" w:rsidRDefault="00FE476D" w:rsidP="00FE476D">
      <w:pPr>
        <w:pStyle w:val="ListParagraph"/>
        <w:ind w:left="0"/>
        <w:jc w:val="both"/>
        <w:rPr>
          <w:szCs w:val="22"/>
          <w:highlight w:val="lightGray"/>
        </w:rPr>
      </w:pPr>
      <w:r w:rsidRPr="000F457C">
        <w:rPr>
          <w:szCs w:val="22"/>
          <w:highlight w:val="lightGray"/>
        </w:rPr>
        <w:t xml:space="preserve">[Motion 115, #SP99, </w:t>
      </w:r>
      <w:sdt>
        <w:sdtPr>
          <w:rPr>
            <w:highlight w:val="lightGray"/>
          </w:rPr>
          <w:id w:val="370352408"/>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highlight w:val="lightGray"/>
          </w:rPr>
          <w:id w:val="-534512678"/>
          <w:citation/>
        </w:sdtPr>
        <w:sdtEndPr/>
        <w:sdtContent>
          <w:r w:rsidRPr="000F457C">
            <w:rPr>
              <w:szCs w:val="22"/>
              <w:highlight w:val="lightGray"/>
            </w:rPr>
            <w:fldChar w:fldCharType="begin"/>
          </w:r>
          <w:r w:rsidRPr="000F457C">
            <w:rPr>
              <w:szCs w:val="22"/>
              <w:highlight w:val="lightGray"/>
              <w:lang w:val="en-US"/>
            </w:rPr>
            <w:instrText xml:space="preserve"> CITATION 20_0390r3 \l 1033 </w:instrText>
          </w:r>
          <w:r w:rsidRPr="000F457C">
            <w:rPr>
              <w:szCs w:val="22"/>
              <w:highlight w:val="lightGray"/>
            </w:rPr>
            <w:fldChar w:fldCharType="separate"/>
          </w:r>
          <w:r w:rsidR="00860E27" w:rsidRPr="00860E27">
            <w:rPr>
              <w:noProof/>
              <w:szCs w:val="22"/>
              <w:highlight w:val="lightGray"/>
              <w:lang w:val="en-US"/>
            </w:rPr>
            <w:t>[85]</w:t>
          </w:r>
          <w:r w:rsidRPr="000F457C">
            <w:rPr>
              <w:szCs w:val="22"/>
              <w:highlight w:val="lightGray"/>
            </w:rPr>
            <w:fldChar w:fldCharType="end"/>
          </w:r>
        </w:sdtContent>
      </w:sdt>
      <w:r w:rsidRPr="000F457C">
        <w:rPr>
          <w:szCs w:val="22"/>
          <w:highlight w:val="lightGray"/>
        </w:rPr>
        <w:t>]</w:t>
      </w:r>
    </w:p>
    <w:p w14:paraId="62DC59E1" w14:textId="77777777" w:rsidR="00F155CE" w:rsidRPr="008546C4" w:rsidRDefault="003A4703" w:rsidP="00365E0E">
      <w:pPr>
        <w:pStyle w:val="Heading2"/>
        <w:spacing w:after="60"/>
        <w:jc w:val="both"/>
        <w:rPr>
          <w:u w:val="none"/>
        </w:rPr>
      </w:pPr>
      <w:bookmarkStart w:id="1133" w:name="_Toc47082066"/>
      <w:r w:rsidRPr="008546C4">
        <w:rPr>
          <w:u w:val="none"/>
        </w:rPr>
        <w:t xml:space="preserve">Multi-link </w:t>
      </w:r>
      <w:r w:rsidR="005A427F" w:rsidRPr="008546C4">
        <w:rPr>
          <w:u w:val="none"/>
        </w:rPr>
        <w:t>setup</w:t>
      </w:r>
      <w:bookmarkEnd w:id="1133"/>
    </w:p>
    <w:p w14:paraId="3A70E96D" w14:textId="6482D195" w:rsidR="009D17F4" w:rsidRPr="000F457C" w:rsidRDefault="009D17F4" w:rsidP="009D17F4">
      <w:pPr>
        <w:jc w:val="both"/>
        <w:rPr>
          <w:highlight w:val="lightGray"/>
        </w:rPr>
      </w:pPr>
      <w:r w:rsidRPr="000F457C">
        <w:rPr>
          <w:highlight w:val="lightGray"/>
        </w:rPr>
        <w:t xml:space="preserve">A MLD has a MAC address that </w:t>
      </w:r>
      <w:r w:rsidR="008546C4" w:rsidRPr="000F457C">
        <w:rPr>
          <w:highlight w:val="lightGray"/>
        </w:rPr>
        <w:t xml:space="preserve">singly </w:t>
      </w:r>
      <w:r w:rsidRPr="000F457C">
        <w:rPr>
          <w:highlight w:val="lightGray"/>
        </w:rPr>
        <w:t>identifies the MLD management entity.</w:t>
      </w:r>
    </w:p>
    <w:p w14:paraId="18B7C887" w14:textId="77777777" w:rsidR="0055521A" w:rsidRPr="000F457C" w:rsidRDefault="009D17F4" w:rsidP="009D17F4">
      <w:pPr>
        <w:jc w:val="both"/>
        <w:rPr>
          <w:highlight w:val="lightGray"/>
        </w:rPr>
      </w:pPr>
      <w:r w:rsidRPr="000F457C">
        <w:rPr>
          <w:highlight w:val="lightGray"/>
        </w:rPr>
        <w:t>For example, the MAC address can be used in multi-link setup between a non-AP MLD and an AP MLD</w:t>
      </w:r>
      <w:r w:rsidR="00981D3C" w:rsidRPr="000F457C">
        <w:rPr>
          <w:highlight w:val="lightGray"/>
        </w:rPr>
        <w:t>.</w:t>
      </w:r>
    </w:p>
    <w:p w14:paraId="5D9492EC" w14:textId="77777777" w:rsidR="0055521A" w:rsidRPr="000F457C" w:rsidRDefault="0055521A" w:rsidP="00C1013D">
      <w:pPr>
        <w:jc w:val="both"/>
        <w:rPr>
          <w:highlight w:val="lightGray"/>
        </w:rPr>
      </w:pPr>
      <w:r w:rsidRPr="000F457C">
        <w:rPr>
          <w:highlight w:val="lightGray"/>
        </w:rPr>
        <w:t xml:space="preserve">[Motion 40, </w:t>
      </w:r>
      <w:sdt>
        <w:sdtPr>
          <w:rPr>
            <w:highlight w:val="lightGray"/>
          </w:rPr>
          <w:id w:val="2095966190"/>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860E27" w:rsidRPr="00860E27">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352781616"/>
          <w:citation/>
        </w:sdtPr>
        <w:sdtEndPr/>
        <w:sdtContent>
          <w:r w:rsidRPr="000F457C">
            <w:rPr>
              <w:highlight w:val="lightGray"/>
            </w:rPr>
            <w:fldChar w:fldCharType="begin"/>
          </w:r>
          <w:r w:rsidRPr="000F457C">
            <w:rPr>
              <w:highlight w:val="lightGray"/>
              <w:lang w:val="en-US"/>
            </w:rPr>
            <w:instrText xml:space="preserve"> CITATION 19_0822r9 \l 1033 </w:instrText>
          </w:r>
          <w:r w:rsidRPr="000F457C">
            <w:rPr>
              <w:highlight w:val="lightGray"/>
            </w:rPr>
            <w:fldChar w:fldCharType="separate"/>
          </w:r>
          <w:r w:rsidR="00860E27" w:rsidRPr="00860E27">
            <w:rPr>
              <w:noProof/>
              <w:highlight w:val="lightGray"/>
              <w:lang w:val="en-US"/>
            </w:rPr>
            <w:t>[82]</w:t>
          </w:r>
          <w:r w:rsidRPr="000F457C">
            <w:rPr>
              <w:highlight w:val="lightGray"/>
            </w:rPr>
            <w:fldChar w:fldCharType="end"/>
          </w:r>
        </w:sdtContent>
      </w:sdt>
      <w:r w:rsidRPr="000F457C">
        <w:rPr>
          <w:highlight w:val="lightGray"/>
        </w:rPr>
        <w:t>]</w:t>
      </w:r>
    </w:p>
    <w:p w14:paraId="09AF3CD7" w14:textId="152DEFFF" w:rsidR="008546C4" w:rsidRPr="000F457C" w:rsidRDefault="008546C4" w:rsidP="00C1013D">
      <w:pPr>
        <w:jc w:val="both"/>
        <w:rPr>
          <w:highlight w:val="lightGray"/>
        </w:rPr>
      </w:pPr>
      <w:r w:rsidRPr="000F457C">
        <w:rPr>
          <w:highlight w:val="lightGray"/>
        </w:rPr>
        <w:t xml:space="preserve">[Motion 111, #SP0611-28, </w:t>
      </w:r>
      <w:sdt>
        <w:sdtPr>
          <w:rPr>
            <w:highlight w:val="lightGray"/>
          </w:rPr>
          <w:id w:val="356696966"/>
          <w:citation/>
        </w:sdtPr>
        <w:sdtEnd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860E27" w:rsidRPr="00860E27">
            <w:rPr>
              <w:noProof/>
              <w:highlight w:val="lightGray"/>
              <w:lang w:val="en-US"/>
            </w:rPr>
            <w:t>[9]</w:t>
          </w:r>
          <w:r w:rsidRPr="000F457C">
            <w:rPr>
              <w:highlight w:val="lightGray"/>
            </w:rPr>
            <w:fldChar w:fldCharType="end"/>
          </w:r>
        </w:sdtContent>
      </w:sdt>
      <w:r w:rsidRPr="000F457C">
        <w:rPr>
          <w:highlight w:val="lightGray"/>
        </w:rPr>
        <w:t xml:space="preserve"> and </w:t>
      </w:r>
      <w:sdt>
        <w:sdtPr>
          <w:rPr>
            <w:highlight w:val="lightGray"/>
          </w:rPr>
          <w:id w:val="1873184293"/>
          <w:citation/>
        </w:sdtPr>
        <w:sdtEndPr/>
        <w:sdtContent>
          <w:r w:rsidRPr="000F457C">
            <w:rPr>
              <w:highlight w:val="lightGray"/>
            </w:rPr>
            <w:fldChar w:fldCharType="begin"/>
          </w:r>
          <w:r w:rsidRPr="000F457C">
            <w:rPr>
              <w:highlight w:val="lightGray"/>
              <w:lang w:val="en-US"/>
            </w:rPr>
            <w:instrText xml:space="preserve"> CITATION 20_0054r3 \l 1033 </w:instrText>
          </w:r>
          <w:r w:rsidRPr="000F457C">
            <w:rPr>
              <w:highlight w:val="lightGray"/>
            </w:rPr>
            <w:fldChar w:fldCharType="separate"/>
          </w:r>
          <w:r w:rsidR="00860E27" w:rsidRPr="00860E27">
            <w:rPr>
              <w:noProof/>
              <w:highlight w:val="lightGray"/>
              <w:lang w:val="en-US"/>
            </w:rPr>
            <w:t>[86]</w:t>
          </w:r>
          <w:r w:rsidRPr="000F457C">
            <w:rPr>
              <w:highlight w:val="lightGray"/>
            </w:rPr>
            <w:fldChar w:fldCharType="end"/>
          </w:r>
        </w:sdtContent>
      </w:sdt>
      <w:r w:rsidRPr="000F457C">
        <w:rPr>
          <w:highlight w:val="lightGray"/>
        </w:rPr>
        <w:t>]</w:t>
      </w:r>
    </w:p>
    <w:p w14:paraId="24D9A3B1" w14:textId="77777777" w:rsidR="00173F93" w:rsidRPr="004A7F1E" w:rsidRDefault="00173F93" w:rsidP="00E052AB">
      <w:pPr>
        <w:jc w:val="both"/>
        <w:rPr>
          <w:highlight w:val="lightGray"/>
          <w:lang w:eastAsia="ko-KR"/>
        </w:rPr>
      </w:pPr>
    </w:p>
    <w:p w14:paraId="089BDFFB" w14:textId="494700FE" w:rsidR="00173F93" w:rsidRPr="000F457C" w:rsidRDefault="00E67AD0" w:rsidP="00041D7B">
      <w:pPr>
        <w:jc w:val="both"/>
        <w:rPr>
          <w:szCs w:val="22"/>
          <w:highlight w:val="lightGray"/>
        </w:rPr>
      </w:pPr>
      <w:r w:rsidRPr="000F457C">
        <w:rPr>
          <w:szCs w:val="22"/>
          <w:highlight w:val="lightGray"/>
        </w:rPr>
        <w:t>802.11be</w:t>
      </w:r>
      <w:r w:rsidR="00173F93" w:rsidRPr="000F457C">
        <w:rPr>
          <w:szCs w:val="22"/>
          <w:highlight w:val="lightGray"/>
        </w:rPr>
        <w:t xml:space="preserve"> support</w:t>
      </w:r>
      <w:r w:rsidRPr="000F457C">
        <w:rPr>
          <w:szCs w:val="22"/>
          <w:highlight w:val="lightGray"/>
        </w:rPr>
        <w:t>s</w:t>
      </w:r>
      <w:r w:rsidR="00173F93" w:rsidRPr="000F457C">
        <w:rPr>
          <w:szCs w:val="22"/>
          <w:highlight w:val="lightGray"/>
        </w:rPr>
        <w:t xml:space="preserve"> that if different affiliated APs of an AP MLD have different MAC addresses, then different affiliated non-AP STAs of a non-AP MLD with more than one affiliated STA have different MAC addresses</w:t>
      </w:r>
      <w:r w:rsidRPr="000F457C">
        <w:rPr>
          <w:szCs w:val="22"/>
          <w:highlight w:val="lightGray"/>
        </w:rPr>
        <w:t xml:space="preserve">. </w:t>
      </w:r>
    </w:p>
    <w:p w14:paraId="4B333B00" w14:textId="0AB4C269" w:rsidR="008546C4" w:rsidRPr="000F457C" w:rsidRDefault="008546C4" w:rsidP="008546C4">
      <w:pPr>
        <w:jc w:val="both"/>
        <w:rPr>
          <w:highlight w:val="lightGray"/>
        </w:rPr>
      </w:pPr>
      <w:r w:rsidRPr="000F457C">
        <w:rPr>
          <w:highlight w:val="lightGray"/>
        </w:rPr>
        <w:t xml:space="preserve">[Motion 112, #SP38, </w:t>
      </w:r>
      <w:sdt>
        <w:sdtPr>
          <w:rPr>
            <w:highlight w:val="lightGray"/>
          </w:rPr>
          <w:id w:val="1640072717"/>
          <w:citation/>
        </w:sdtPr>
        <w:sdtEnd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860E27" w:rsidRPr="00860E27">
            <w:rPr>
              <w:noProof/>
              <w:highlight w:val="lightGray"/>
              <w:lang w:val="en-US"/>
            </w:rPr>
            <w:t>[9]</w:t>
          </w:r>
          <w:r w:rsidRPr="000F457C">
            <w:rPr>
              <w:highlight w:val="lightGray"/>
            </w:rPr>
            <w:fldChar w:fldCharType="end"/>
          </w:r>
        </w:sdtContent>
      </w:sdt>
      <w:r w:rsidRPr="000F457C">
        <w:rPr>
          <w:highlight w:val="lightGray"/>
        </w:rPr>
        <w:t xml:space="preserve"> and </w:t>
      </w:r>
      <w:sdt>
        <w:sdtPr>
          <w:rPr>
            <w:highlight w:val="lightGray"/>
          </w:rPr>
          <w:id w:val="-25407907"/>
          <w:citation/>
        </w:sdtPr>
        <w:sdtEndPr/>
        <w:sdtContent>
          <w:r w:rsidRPr="000F457C">
            <w:rPr>
              <w:highlight w:val="lightGray"/>
            </w:rPr>
            <w:fldChar w:fldCharType="begin"/>
          </w:r>
          <w:r w:rsidRPr="000F457C">
            <w:rPr>
              <w:highlight w:val="lightGray"/>
              <w:lang w:val="en-US"/>
            </w:rPr>
            <w:instrText xml:space="preserve"> CITATION 20_0054r3 \l 1033 </w:instrText>
          </w:r>
          <w:r w:rsidRPr="000F457C">
            <w:rPr>
              <w:highlight w:val="lightGray"/>
            </w:rPr>
            <w:fldChar w:fldCharType="separate"/>
          </w:r>
          <w:r w:rsidR="00860E27" w:rsidRPr="00860E27">
            <w:rPr>
              <w:noProof/>
              <w:highlight w:val="lightGray"/>
              <w:lang w:val="en-US"/>
            </w:rPr>
            <w:t>[86]</w:t>
          </w:r>
          <w:r w:rsidRPr="000F457C">
            <w:rPr>
              <w:highlight w:val="lightGray"/>
            </w:rPr>
            <w:fldChar w:fldCharType="end"/>
          </w:r>
        </w:sdtContent>
      </w:sdt>
      <w:r w:rsidRPr="000F457C">
        <w:rPr>
          <w:highlight w:val="lightGray"/>
        </w:rPr>
        <w:t>]</w:t>
      </w:r>
    </w:p>
    <w:p w14:paraId="2A32D900" w14:textId="77777777" w:rsidR="00B742EB" w:rsidRPr="000F457C" w:rsidRDefault="00B742EB" w:rsidP="00E052AB">
      <w:pPr>
        <w:jc w:val="both"/>
        <w:rPr>
          <w:highlight w:val="lightGray"/>
          <w:lang w:val="en-US" w:eastAsia="ko-KR"/>
        </w:rPr>
      </w:pPr>
    </w:p>
    <w:p w14:paraId="68A2919F" w14:textId="67BE1A69" w:rsidR="004057BF" w:rsidRPr="000F457C" w:rsidRDefault="00E67AD0" w:rsidP="004057BF">
      <w:pPr>
        <w:jc w:val="both"/>
        <w:rPr>
          <w:szCs w:val="22"/>
          <w:highlight w:val="lightGray"/>
        </w:rPr>
      </w:pPr>
      <w:r w:rsidRPr="000F457C">
        <w:rPr>
          <w:szCs w:val="22"/>
          <w:highlight w:val="lightGray"/>
        </w:rPr>
        <w:t>An</w:t>
      </w:r>
      <w:r w:rsidR="004057BF" w:rsidRPr="000F457C">
        <w:rPr>
          <w:szCs w:val="22"/>
          <w:highlight w:val="lightGray"/>
        </w:rPr>
        <w:t xml:space="preserve"> EHT MLD shall indicate its MLD MAC address during ML setup</w:t>
      </w:r>
      <w:r w:rsidRPr="000F457C">
        <w:rPr>
          <w:szCs w:val="22"/>
          <w:highlight w:val="lightGray"/>
        </w:rPr>
        <w:t>.</w:t>
      </w:r>
      <w:r w:rsidR="004057BF" w:rsidRPr="000F457C">
        <w:rPr>
          <w:szCs w:val="22"/>
          <w:highlight w:val="lightGray"/>
        </w:rPr>
        <w:t xml:space="preserve"> </w:t>
      </w:r>
    </w:p>
    <w:p w14:paraId="3A4BB284" w14:textId="6C3F9DC2" w:rsidR="00CA6D93" w:rsidRPr="000F457C" w:rsidRDefault="00CA6D93" w:rsidP="004057BF">
      <w:pPr>
        <w:jc w:val="both"/>
        <w:rPr>
          <w:szCs w:val="22"/>
          <w:highlight w:val="lightGray"/>
        </w:rPr>
      </w:pPr>
      <w:r w:rsidRPr="000F457C">
        <w:rPr>
          <w:szCs w:val="22"/>
          <w:highlight w:val="lightGray"/>
        </w:rPr>
        <w:t xml:space="preserve">[Motion 112, #SP32, </w:t>
      </w:r>
      <w:sdt>
        <w:sdtPr>
          <w:rPr>
            <w:highlight w:val="lightGray"/>
          </w:rPr>
          <w:id w:val="-445467892"/>
          <w:citation/>
        </w:sdtPr>
        <w:sdtEnd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860E27" w:rsidRPr="00860E27">
            <w:rPr>
              <w:noProof/>
              <w:highlight w:val="lightGray"/>
              <w:lang w:val="en-US"/>
            </w:rPr>
            <w:t>[9]</w:t>
          </w:r>
          <w:r w:rsidRPr="000F457C">
            <w:rPr>
              <w:highlight w:val="lightGray"/>
            </w:rPr>
            <w:fldChar w:fldCharType="end"/>
          </w:r>
        </w:sdtContent>
      </w:sdt>
      <w:r w:rsidRPr="000F457C">
        <w:rPr>
          <w:highlight w:val="lightGray"/>
        </w:rPr>
        <w:t xml:space="preserve"> and </w:t>
      </w:r>
      <w:sdt>
        <w:sdtPr>
          <w:rPr>
            <w:highlight w:val="lightGray"/>
          </w:rPr>
          <w:id w:val="2114862508"/>
          <w:citation/>
        </w:sdtPr>
        <w:sdtEndPr/>
        <w:sdtContent>
          <w:r w:rsidRPr="000F457C">
            <w:rPr>
              <w:highlight w:val="lightGray"/>
            </w:rPr>
            <w:fldChar w:fldCharType="begin"/>
          </w:r>
          <w:r w:rsidRPr="000F457C">
            <w:rPr>
              <w:highlight w:val="lightGray"/>
              <w:lang w:val="en-US"/>
            </w:rPr>
            <w:instrText xml:space="preserve"> CITATION 20_0119r2 \l 1033 </w:instrText>
          </w:r>
          <w:r w:rsidRPr="000F457C">
            <w:rPr>
              <w:highlight w:val="lightGray"/>
            </w:rPr>
            <w:fldChar w:fldCharType="separate"/>
          </w:r>
          <w:r w:rsidR="00860E27" w:rsidRPr="00860E27">
            <w:rPr>
              <w:noProof/>
              <w:highlight w:val="lightGray"/>
              <w:lang w:val="en-US"/>
            </w:rPr>
            <w:t>[87]</w:t>
          </w:r>
          <w:r w:rsidRPr="000F457C">
            <w:rPr>
              <w:highlight w:val="lightGray"/>
            </w:rPr>
            <w:fldChar w:fldCharType="end"/>
          </w:r>
        </w:sdtContent>
      </w:sdt>
      <w:r w:rsidRPr="000F457C">
        <w:rPr>
          <w:highlight w:val="lightGray"/>
        </w:rPr>
        <w:t>]</w:t>
      </w:r>
    </w:p>
    <w:p w14:paraId="498161D1" w14:textId="77777777" w:rsidR="004057BF" w:rsidRPr="000F457C" w:rsidRDefault="004057BF" w:rsidP="004057BF">
      <w:pPr>
        <w:jc w:val="both"/>
        <w:rPr>
          <w:highlight w:val="lightGray"/>
          <w:lang w:val="en-US"/>
        </w:rPr>
      </w:pPr>
    </w:p>
    <w:p w14:paraId="0392744F" w14:textId="2EDD44EB" w:rsidR="004A52B0" w:rsidRPr="000F457C" w:rsidRDefault="004A52B0" w:rsidP="00C1013D">
      <w:pPr>
        <w:jc w:val="both"/>
        <w:rPr>
          <w:highlight w:val="lightGray"/>
        </w:rPr>
      </w:pPr>
      <w:r w:rsidRPr="000F457C">
        <w:rPr>
          <w:highlight w:val="lightGray"/>
        </w:rPr>
        <w:t>The value of the RA/TA fields sent over-the-air in the MAC header of a frame is the MAC address of the STA affiliated with the MLD corresponding to that link</w:t>
      </w:r>
      <w:r w:rsidR="006B0D95" w:rsidRPr="000F457C">
        <w:rPr>
          <w:highlight w:val="lightGray"/>
        </w:rPr>
        <w:t>.</w:t>
      </w:r>
    </w:p>
    <w:p w14:paraId="2484A4F6" w14:textId="77777777" w:rsidR="004A52B0" w:rsidRPr="000F457C" w:rsidRDefault="004A52B0" w:rsidP="00C1013D">
      <w:pPr>
        <w:jc w:val="both"/>
        <w:rPr>
          <w:highlight w:val="lightGray"/>
        </w:rPr>
      </w:pPr>
      <w:r w:rsidRPr="000F457C">
        <w:rPr>
          <w:highlight w:val="lightGray"/>
        </w:rPr>
        <w:t xml:space="preserve">[Motion 108, </w:t>
      </w:r>
      <w:sdt>
        <w:sdtPr>
          <w:rPr>
            <w:highlight w:val="lightGray"/>
          </w:rPr>
          <w:id w:val="-782266266"/>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860E27" w:rsidRPr="00860E27">
            <w:rPr>
              <w:noProof/>
              <w:highlight w:val="lightGray"/>
              <w:lang w:val="en-US"/>
            </w:rPr>
            <w:t>[17]</w:t>
          </w:r>
          <w:r w:rsidRPr="000F457C">
            <w:rPr>
              <w:highlight w:val="lightGray"/>
            </w:rPr>
            <w:fldChar w:fldCharType="end"/>
          </w:r>
        </w:sdtContent>
      </w:sdt>
      <w:r w:rsidRPr="000F457C">
        <w:rPr>
          <w:highlight w:val="lightGray"/>
        </w:rPr>
        <w:t xml:space="preserve"> and </w:t>
      </w:r>
      <w:sdt>
        <w:sdtPr>
          <w:rPr>
            <w:highlight w:val="lightGray"/>
          </w:rPr>
          <w:id w:val="150733294"/>
          <w:citation/>
        </w:sdtPr>
        <w:sdtEndPr/>
        <w:sdtContent>
          <w:r w:rsidRPr="000F457C">
            <w:rPr>
              <w:highlight w:val="lightGray"/>
            </w:rPr>
            <w:fldChar w:fldCharType="begin"/>
          </w:r>
          <w:r w:rsidRPr="000F457C">
            <w:rPr>
              <w:highlight w:val="lightGray"/>
              <w:lang w:val="en-US"/>
            </w:rPr>
            <w:instrText xml:space="preserve"> CITATION 19_1899r7 \l 1033 </w:instrText>
          </w:r>
          <w:r w:rsidRPr="000F457C">
            <w:rPr>
              <w:highlight w:val="lightGray"/>
            </w:rPr>
            <w:fldChar w:fldCharType="separate"/>
          </w:r>
          <w:r w:rsidR="00860E27" w:rsidRPr="00860E27">
            <w:rPr>
              <w:noProof/>
              <w:highlight w:val="lightGray"/>
              <w:lang w:val="en-US"/>
            </w:rPr>
            <w:t>[88]</w:t>
          </w:r>
          <w:r w:rsidRPr="000F457C">
            <w:rPr>
              <w:highlight w:val="lightGray"/>
            </w:rPr>
            <w:fldChar w:fldCharType="end"/>
          </w:r>
        </w:sdtContent>
      </w:sdt>
      <w:r w:rsidRPr="000F457C">
        <w:rPr>
          <w:highlight w:val="lightGray"/>
        </w:rPr>
        <w:t>]</w:t>
      </w:r>
    </w:p>
    <w:p w14:paraId="0FB935EE" w14:textId="77777777" w:rsidR="00FD146E" w:rsidRPr="000F457C" w:rsidRDefault="00FD146E" w:rsidP="00C1013D">
      <w:pPr>
        <w:jc w:val="both"/>
        <w:rPr>
          <w:highlight w:val="lightGray"/>
        </w:rPr>
      </w:pPr>
    </w:p>
    <w:p w14:paraId="4F56A6A7" w14:textId="591B1882" w:rsidR="00FD146E" w:rsidRPr="000F457C" w:rsidRDefault="00FD146E" w:rsidP="00FD146E">
      <w:pPr>
        <w:jc w:val="both"/>
        <w:rPr>
          <w:highlight w:val="lightGray"/>
        </w:rPr>
      </w:pPr>
      <w:r w:rsidRPr="000F457C">
        <w:rPr>
          <w:highlight w:val="lightGray"/>
        </w:rPr>
        <w:t>The MAC address of each affiliated AP within an AP MLD shall be different from each other unless the affiliated APs cannot perform simultaneous T</w:t>
      </w:r>
      <w:r w:rsidR="00E649D5" w:rsidRPr="000F457C">
        <w:rPr>
          <w:highlight w:val="lightGray"/>
        </w:rPr>
        <w:t>X</w:t>
      </w:r>
      <w:r w:rsidRPr="000F457C">
        <w:rPr>
          <w:highlight w:val="lightGray"/>
        </w:rPr>
        <w:t>/R</w:t>
      </w:r>
      <w:r w:rsidR="00E649D5" w:rsidRPr="000F457C">
        <w:rPr>
          <w:highlight w:val="lightGray"/>
        </w:rPr>
        <w:t>X</w:t>
      </w:r>
      <w:r w:rsidRPr="000F457C">
        <w:rPr>
          <w:highlight w:val="lightGray"/>
        </w:rPr>
        <w:t xml:space="preserve"> operation (e.g., due to near band in-device interference), in which case the MAC address properties are TBD.</w:t>
      </w:r>
    </w:p>
    <w:p w14:paraId="4A44418A" w14:textId="77777777" w:rsidR="00FD146E" w:rsidRPr="000F457C" w:rsidRDefault="00FD146E" w:rsidP="00FD146E">
      <w:pPr>
        <w:jc w:val="both"/>
        <w:rPr>
          <w:highlight w:val="lightGray"/>
        </w:rPr>
      </w:pPr>
      <w:r w:rsidRPr="000F457C">
        <w:rPr>
          <w:highlight w:val="lightGray"/>
        </w:rPr>
        <w:t>NOTE – It is TBD whether we allow the operation of an AP MLD without simultaneous T</w:t>
      </w:r>
      <w:r w:rsidR="00E649D5" w:rsidRPr="000F457C">
        <w:rPr>
          <w:highlight w:val="lightGray"/>
        </w:rPr>
        <w:t>X</w:t>
      </w:r>
      <w:r w:rsidRPr="000F457C">
        <w:rPr>
          <w:highlight w:val="lightGray"/>
        </w:rPr>
        <w:t>/R</w:t>
      </w:r>
      <w:r w:rsidR="00E649D5" w:rsidRPr="000F457C">
        <w:rPr>
          <w:highlight w:val="lightGray"/>
        </w:rPr>
        <w:t>X</w:t>
      </w:r>
      <w:r w:rsidRPr="000F457C">
        <w:rPr>
          <w:highlight w:val="lightGray"/>
        </w:rPr>
        <w:t xml:space="preserve"> operation.</w:t>
      </w:r>
    </w:p>
    <w:p w14:paraId="3793220D" w14:textId="77777777" w:rsidR="0055521A" w:rsidRPr="000F457C" w:rsidRDefault="00FD146E" w:rsidP="00C1013D">
      <w:pPr>
        <w:jc w:val="both"/>
        <w:rPr>
          <w:highlight w:val="lightGray"/>
        </w:rPr>
      </w:pPr>
      <w:r w:rsidRPr="000F457C">
        <w:rPr>
          <w:highlight w:val="lightGray"/>
        </w:rPr>
        <w:t xml:space="preserve">[Motion 109, </w:t>
      </w:r>
      <w:sdt>
        <w:sdtPr>
          <w:rPr>
            <w:highlight w:val="lightGray"/>
          </w:rPr>
          <w:id w:val="897254133"/>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860E27" w:rsidRPr="00860E27">
            <w:rPr>
              <w:noProof/>
              <w:highlight w:val="lightGray"/>
              <w:lang w:val="en-US"/>
            </w:rPr>
            <w:t>[17]</w:t>
          </w:r>
          <w:r w:rsidRPr="000F457C">
            <w:rPr>
              <w:highlight w:val="lightGray"/>
            </w:rPr>
            <w:fldChar w:fldCharType="end"/>
          </w:r>
        </w:sdtContent>
      </w:sdt>
      <w:r w:rsidRPr="000F457C">
        <w:rPr>
          <w:highlight w:val="lightGray"/>
        </w:rPr>
        <w:t xml:space="preserve"> and </w:t>
      </w:r>
      <w:sdt>
        <w:sdtPr>
          <w:rPr>
            <w:highlight w:val="lightGray"/>
          </w:rPr>
          <w:id w:val="-1185901267"/>
          <w:citation/>
        </w:sdtPr>
        <w:sdtEndPr/>
        <w:sdtContent>
          <w:r w:rsidRPr="000F457C">
            <w:rPr>
              <w:highlight w:val="lightGray"/>
            </w:rPr>
            <w:fldChar w:fldCharType="begin"/>
          </w:r>
          <w:r w:rsidRPr="000F457C">
            <w:rPr>
              <w:highlight w:val="lightGray"/>
              <w:lang w:val="en-US"/>
            </w:rPr>
            <w:instrText xml:space="preserve"> CITATION 19_1899r7 \l 1033 </w:instrText>
          </w:r>
          <w:r w:rsidRPr="000F457C">
            <w:rPr>
              <w:highlight w:val="lightGray"/>
            </w:rPr>
            <w:fldChar w:fldCharType="separate"/>
          </w:r>
          <w:r w:rsidR="00860E27" w:rsidRPr="00860E27">
            <w:rPr>
              <w:noProof/>
              <w:highlight w:val="lightGray"/>
              <w:lang w:val="en-US"/>
            </w:rPr>
            <w:t>[88]</w:t>
          </w:r>
          <w:r w:rsidRPr="000F457C">
            <w:rPr>
              <w:highlight w:val="lightGray"/>
            </w:rPr>
            <w:fldChar w:fldCharType="end"/>
          </w:r>
        </w:sdtContent>
      </w:sdt>
      <w:r w:rsidRPr="000F457C">
        <w:rPr>
          <w:highlight w:val="lightGray"/>
        </w:rPr>
        <w:t>]</w:t>
      </w:r>
    </w:p>
    <w:p w14:paraId="228E1B2D" w14:textId="77777777" w:rsidR="00FD146E" w:rsidRPr="000F457C" w:rsidRDefault="00FD146E" w:rsidP="00C1013D">
      <w:pPr>
        <w:jc w:val="both"/>
        <w:rPr>
          <w:highlight w:val="lightGray"/>
        </w:rPr>
      </w:pPr>
    </w:p>
    <w:p w14:paraId="40B547A4" w14:textId="79E9F728" w:rsidR="00C1013D" w:rsidRPr="000F457C" w:rsidRDefault="003C7848" w:rsidP="00C1013D">
      <w:pPr>
        <w:jc w:val="both"/>
        <w:rPr>
          <w:highlight w:val="lightGray"/>
        </w:rPr>
      </w:pPr>
      <w:r w:rsidRPr="000F457C">
        <w:rPr>
          <w:highlight w:val="lightGray"/>
        </w:rPr>
        <w:t>802.</w:t>
      </w:r>
      <w:r w:rsidR="00C1013D" w:rsidRPr="000F457C">
        <w:rPr>
          <w:highlight w:val="lightGray"/>
        </w:rPr>
        <w:t>11be defines a multi-link setup signaling exchange executed over one link initiated by a non-AP MLD with a</w:t>
      </w:r>
      <w:r w:rsidR="00776BFB" w:rsidRPr="000F457C">
        <w:rPr>
          <w:highlight w:val="lightGray"/>
        </w:rPr>
        <w:t>n</w:t>
      </w:r>
      <w:r w:rsidR="00C1013D" w:rsidRPr="000F457C">
        <w:rPr>
          <w:highlight w:val="lightGray"/>
        </w:rPr>
        <w:t xml:space="preserve"> AP MLD as follows:</w:t>
      </w:r>
    </w:p>
    <w:p w14:paraId="058A448F" w14:textId="77777777" w:rsidR="00776BFB" w:rsidRPr="000F457C" w:rsidRDefault="00C1013D" w:rsidP="00486858">
      <w:pPr>
        <w:pStyle w:val="ListParagraph"/>
        <w:numPr>
          <w:ilvl w:val="0"/>
          <w:numId w:val="5"/>
        </w:numPr>
        <w:jc w:val="both"/>
        <w:rPr>
          <w:highlight w:val="lightGray"/>
        </w:rPr>
      </w:pPr>
      <w:r w:rsidRPr="000F457C">
        <w:rPr>
          <w:highlight w:val="lightGray"/>
        </w:rPr>
        <w:t>Capability for one or more links can be exchanged during the multi-link setup</w:t>
      </w:r>
      <w:r w:rsidR="00776BFB" w:rsidRPr="000F457C">
        <w:rPr>
          <w:highlight w:val="lightGray"/>
        </w:rPr>
        <w:t>.</w:t>
      </w:r>
    </w:p>
    <w:p w14:paraId="2474DD98" w14:textId="565B992F" w:rsidR="00C1013D" w:rsidRPr="000F457C" w:rsidRDefault="00C1013D" w:rsidP="00486858">
      <w:pPr>
        <w:pStyle w:val="ListParagraph"/>
        <w:numPr>
          <w:ilvl w:val="0"/>
          <w:numId w:val="5"/>
        </w:numPr>
        <w:jc w:val="both"/>
        <w:rPr>
          <w:highlight w:val="lightGray"/>
        </w:rPr>
      </w:pPr>
      <w:r w:rsidRPr="000F457C">
        <w:rPr>
          <w:highlight w:val="lightGray"/>
        </w:rPr>
        <w:t xml:space="preserve">The AP MLD serves as the interface to the </w:t>
      </w:r>
      <w:r w:rsidR="00F12C36" w:rsidRPr="000F457C">
        <w:rPr>
          <w:highlight w:val="lightGray"/>
        </w:rPr>
        <w:t>DS</w:t>
      </w:r>
      <w:r w:rsidRPr="000F457C">
        <w:rPr>
          <w:highlight w:val="lightGray"/>
        </w:rPr>
        <w:t xml:space="preserve"> for the non-AP MLD after successful multi-link setup</w:t>
      </w:r>
      <w:r w:rsidR="006B0D95" w:rsidRPr="000F457C">
        <w:rPr>
          <w:highlight w:val="lightGray"/>
        </w:rPr>
        <w:t>.</w:t>
      </w:r>
    </w:p>
    <w:p w14:paraId="3265DA2D" w14:textId="77777777" w:rsidR="00C1013D" w:rsidRPr="000F457C" w:rsidRDefault="00C1013D" w:rsidP="00C1013D">
      <w:pPr>
        <w:jc w:val="both"/>
        <w:rPr>
          <w:highlight w:val="lightGray"/>
        </w:rPr>
      </w:pPr>
      <w:r w:rsidRPr="000F457C">
        <w:rPr>
          <w:highlight w:val="lightGray"/>
        </w:rPr>
        <w:t>NOTE</w:t>
      </w:r>
      <w:r w:rsidR="00776BFB" w:rsidRPr="000F457C">
        <w:rPr>
          <w:highlight w:val="lightGray"/>
        </w:rPr>
        <w:t xml:space="preserve"> 1 </w:t>
      </w:r>
      <w:r w:rsidRPr="000F457C">
        <w:rPr>
          <w:highlight w:val="lightGray"/>
        </w:rPr>
        <w:t>–</w:t>
      </w:r>
      <w:r w:rsidR="00776BFB" w:rsidRPr="000F457C">
        <w:rPr>
          <w:highlight w:val="lightGray"/>
        </w:rPr>
        <w:t xml:space="preserve"> </w:t>
      </w:r>
      <w:r w:rsidRPr="000F457C">
        <w:rPr>
          <w:highlight w:val="lightGray"/>
        </w:rPr>
        <w:t>The link identification is TBD</w:t>
      </w:r>
      <w:r w:rsidR="0015653C" w:rsidRPr="000F457C">
        <w:rPr>
          <w:highlight w:val="lightGray"/>
        </w:rPr>
        <w:t>.</w:t>
      </w:r>
    </w:p>
    <w:p w14:paraId="086FAE8B" w14:textId="77777777" w:rsidR="00C1013D" w:rsidRPr="000F457C" w:rsidRDefault="00C1013D" w:rsidP="00C1013D">
      <w:pPr>
        <w:jc w:val="both"/>
        <w:rPr>
          <w:highlight w:val="lightGray"/>
        </w:rPr>
      </w:pPr>
      <w:r w:rsidRPr="000F457C">
        <w:rPr>
          <w:highlight w:val="lightGray"/>
        </w:rPr>
        <w:t>NOTE</w:t>
      </w:r>
      <w:r w:rsidR="00776BFB" w:rsidRPr="000F457C">
        <w:rPr>
          <w:highlight w:val="lightGray"/>
        </w:rPr>
        <w:t xml:space="preserve"> 2 </w:t>
      </w:r>
      <w:r w:rsidRPr="000F457C">
        <w:rPr>
          <w:highlight w:val="lightGray"/>
        </w:rPr>
        <w:t>–</w:t>
      </w:r>
      <w:r w:rsidR="00776BFB" w:rsidRPr="000F457C">
        <w:rPr>
          <w:highlight w:val="lightGray"/>
        </w:rPr>
        <w:t xml:space="preserve"> </w:t>
      </w:r>
      <w:r w:rsidRPr="000F457C">
        <w:rPr>
          <w:highlight w:val="lightGray"/>
        </w:rPr>
        <w:t>Details for non-infrastructure mode of operation TBD</w:t>
      </w:r>
      <w:r w:rsidR="00776BFB" w:rsidRPr="000F457C">
        <w:rPr>
          <w:highlight w:val="lightGray"/>
        </w:rPr>
        <w:t>.</w:t>
      </w:r>
    </w:p>
    <w:p w14:paraId="3F87B4D5" w14:textId="77777777" w:rsidR="00776BFB" w:rsidRDefault="00776BFB" w:rsidP="00C1013D">
      <w:pPr>
        <w:jc w:val="both"/>
      </w:pPr>
      <w:r w:rsidRPr="000F457C">
        <w:rPr>
          <w:highlight w:val="lightGray"/>
        </w:rPr>
        <w:t xml:space="preserve">[Motion 25, </w:t>
      </w:r>
      <w:sdt>
        <w:sdtPr>
          <w:rPr>
            <w:highlight w:val="lightGray"/>
          </w:rPr>
          <w:id w:val="1459216486"/>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860E27" w:rsidRPr="00860E27">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676163986"/>
          <w:citation/>
        </w:sdtPr>
        <w:sdtEndPr/>
        <w:sdtContent>
          <w:r w:rsidRPr="000F457C">
            <w:rPr>
              <w:highlight w:val="lightGray"/>
            </w:rPr>
            <w:fldChar w:fldCharType="begin"/>
          </w:r>
          <w:r w:rsidRPr="000F457C">
            <w:rPr>
              <w:highlight w:val="lightGray"/>
              <w:lang w:val="en-US"/>
            </w:rPr>
            <w:instrText xml:space="preserve"> CITATION 19_0773r8 \l 1033 </w:instrText>
          </w:r>
          <w:r w:rsidRPr="000F457C">
            <w:rPr>
              <w:highlight w:val="lightGray"/>
            </w:rPr>
            <w:fldChar w:fldCharType="separate"/>
          </w:r>
          <w:r w:rsidR="00860E27" w:rsidRPr="00860E27">
            <w:rPr>
              <w:noProof/>
              <w:highlight w:val="lightGray"/>
              <w:lang w:val="en-US"/>
            </w:rPr>
            <w:t>[89]</w:t>
          </w:r>
          <w:r w:rsidRPr="000F457C">
            <w:rPr>
              <w:highlight w:val="lightGray"/>
            </w:rPr>
            <w:fldChar w:fldCharType="end"/>
          </w:r>
        </w:sdtContent>
      </w:sdt>
      <w:r w:rsidRPr="000F457C">
        <w:rPr>
          <w:highlight w:val="lightGray"/>
        </w:rPr>
        <w:t>]</w:t>
      </w:r>
    </w:p>
    <w:p w14:paraId="77526185" w14:textId="77777777" w:rsidR="00307E70" w:rsidRDefault="00307E70" w:rsidP="00C1013D">
      <w:pPr>
        <w:jc w:val="both"/>
      </w:pPr>
    </w:p>
    <w:p w14:paraId="62108A39" w14:textId="4B9B3638" w:rsidR="004A7F1E" w:rsidRPr="004A7F1E" w:rsidRDefault="004A7F1E" w:rsidP="004A7F1E">
      <w:pPr>
        <w:jc w:val="both"/>
        <w:rPr>
          <w:szCs w:val="22"/>
          <w:highlight w:val="yellow"/>
        </w:rPr>
      </w:pPr>
      <w:r w:rsidRPr="004A7F1E">
        <w:rPr>
          <w:b/>
          <w:szCs w:val="22"/>
          <w:highlight w:val="yellow"/>
        </w:rPr>
        <w:t>Straw poll #133</w:t>
      </w:r>
    </w:p>
    <w:p w14:paraId="47B124A9" w14:textId="5EC97BF6" w:rsidR="004A7F1E" w:rsidRPr="004A7F1E" w:rsidRDefault="004A7F1E" w:rsidP="004A7F1E">
      <w:pPr>
        <w:jc w:val="both"/>
        <w:rPr>
          <w:highlight w:val="yellow"/>
        </w:rPr>
      </w:pPr>
      <w:r w:rsidRPr="004A7F1E">
        <w:rPr>
          <w:highlight w:val="yellow"/>
        </w:rPr>
        <w:t xml:space="preserve">Do you support to add to the 11be SFD in R1 that a non-AP MLD may initiate multi-link setup with an AP MLD to setup more than one link with subset of APs affiliated with the AP MLD? </w:t>
      </w:r>
      <w:r w:rsidRPr="004A7F1E">
        <w:rPr>
          <w:b/>
          <w:i/>
          <w:szCs w:val="22"/>
          <w:highlight w:val="yellow"/>
        </w:rPr>
        <w:t>[#SP133]</w:t>
      </w:r>
    </w:p>
    <w:p w14:paraId="6E6114E8" w14:textId="43422DA3" w:rsidR="004A7F1E" w:rsidRPr="004A7F1E" w:rsidRDefault="004A7F1E" w:rsidP="004A7F1E">
      <w:pPr>
        <w:jc w:val="both"/>
        <w:rPr>
          <w:szCs w:val="22"/>
        </w:rPr>
      </w:pPr>
      <w:r w:rsidRPr="004A7F1E">
        <w:rPr>
          <w:szCs w:val="22"/>
          <w:highlight w:val="yellow"/>
        </w:rPr>
        <w:t>[20/0741r2 (Indication of Multi-link Information: Follow-up, Insun Jang, LGE), SP#1, Y/N/A: 48/7/15]</w:t>
      </w:r>
    </w:p>
    <w:p w14:paraId="5D12576E" w14:textId="77777777" w:rsidR="004A7F1E" w:rsidRPr="00FE476D" w:rsidRDefault="004A7F1E" w:rsidP="00C1013D">
      <w:pPr>
        <w:jc w:val="both"/>
      </w:pPr>
    </w:p>
    <w:p w14:paraId="198EDA5E" w14:textId="43EE2C7E" w:rsidR="00496D15" w:rsidRPr="000F457C" w:rsidRDefault="00496D15" w:rsidP="00496D15">
      <w:pPr>
        <w:pStyle w:val="ListParagraph"/>
        <w:ind w:left="0"/>
        <w:jc w:val="both"/>
        <w:rPr>
          <w:highlight w:val="lightGray"/>
        </w:rPr>
      </w:pPr>
      <w:r w:rsidRPr="000F457C">
        <w:rPr>
          <w:highlight w:val="lightGray"/>
        </w:rPr>
        <w:t>802.11be defines mechanism(s) for multi-link operation that enables the following:</w:t>
      </w:r>
    </w:p>
    <w:p w14:paraId="185BF81B" w14:textId="77777777" w:rsidR="00496D15" w:rsidRPr="000F457C" w:rsidRDefault="00496D15" w:rsidP="00496D15">
      <w:pPr>
        <w:pStyle w:val="ListParagraph"/>
        <w:numPr>
          <w:ilvl w:val="0"/>
          <w:numId w:val="9"/>
        </w:numPr>
        <w:jc w:val="both"/>
        <w:rPr>
          <w:highlight w:val="lightGray"/>
        </w:rPr>
      </w:pPr>
      <w:r w:rsidRPr="000F457C">
        <w:rPr>
          <w:highlight w:val="lightGray"/>
        </w:rPr>
        <w:t>Indication of capabilities and operating parameters for multiple links of an AP MLD.</w:t>
      </w:r>
    </w:p>
    <w:p w14:paraId="1B49E0E1" w14:textId="77777777" w:rsidR="00496D15" w:rsidRPr="000F457C" w:rsidRDefault="00496D15" w:rsidP="00496D15">
      <w:pPr>
        <w:pStyle w:val="ListParagraph"/>
        <w:numPr>
          <w:ilvl w:val="0"/>
          <w:numId w:val="9"/>
        </w:numPr>
        <w:jc w:val="both"/>
        <w:rPr>
          <w:highlight w:val="lightGray"/>
        </w:rPr>
      </w:pPr>
      <w:r w:rsidRPr="000F457C">
        <w:rPr>
          <w:highlight w:val="lightGray"/>
        </w:rPr>
        <w:t>Negotiation of capabilities and operating parameters for multiple links during a single setup signaling exchange.</w:t>
      </w:r>
    </w:p>
    <w:p w14:paraId="7C44CCA2" w14:textId="77777777" w:rsidR="00496D15" w:rsidRPr="000F457C" w:rsidRDefault="00496D15" w:rsidP="00496D15">
      <w:pPr>
        <w:pStyle w:val="ListParagraph"/>
        <w:ind w:left="0"/>
        <w:jc w:val="both"/>
        <w:rPr>
          <w:highlight w:val="lightGray"/>
        </w:rPr>
      </w:pPr>
      <w:r w:rsidRPr="000F457C">
        <w:rPr>
          <w:highlight w:val="lightGray"/>
        </w:rPr>
        <w:t xml:space="preserve">[Motion 32, </w:t>
      </w:r>
      <w:sdt>
        <w:sdtPr>
          <w:rPr>
            <w:highlight w:val="lightGray"/>
          </w:rPr>
          <w:id w:val="480978680"/>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860E27" w:rsidRPr="00860E27">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272984179"/>
          <w:citation/>
        </w:sdtPr>
        <w:sdtEndPr/>
        <w:sdtContent>
          <w:r w:rsidRPr="000F457C">
            <w:rPr>
              <w:highlight w:val="lightGray"/>
            </w:rPr>
            <w:fldChar w:fldCharType="begin"/>
          </w:r>
          <w:r w:rsidRPr="000F457C">
            <w:rPr>
              <w:highlight w:val="lightGray"/>
              <w:lang w:val="en-US"/>
            </w:rPr>
            <w:instrText xml:space="preserve"> CITATION 19_1525r3 \l 1033 </w:instrText>
          </w:r>
          <w:r w:rsidRPr="000F457C">
            <w:rPr>
              <w:highlight w:val="lightGray"/>
            </w:rPr>
            <w:fldChar w:fldCharType="separate"/>
          </w:r>
          <w:r w:rsidR="00860E27" w:rsidRPr="00860E27">
            <w:rPr>
              <w:noProof/>
              <w:highlight w:val="lightGray"/>
              <w:lang w:val="en-US"/>
            </w:rPr>
            <w:t>[90]</w:t>
          </w:r>
          <w:r w:rsidRPr="000F457C">
            <w:rPr>
              <w:highlight w:val="lightGray"/>
            </w:rPr>
            <w:fldChar w:fldCharType="end"/>
          </w:r>
        </w:sdtContent>
      </w:sdt>
      <w:r w:rsidRPr="000F457C">
        <w:rPr>
          <w:highlight w:val="lightGray"/>
        </w:rPr>
        <w:t>]</w:t>
      </w:r>
    </w:p>
    <w:p w14:paraId="4A290E47" w14:textId="77777777" w:rsidR="00496D15" w:rsidRPr="000F457C" w:rsidRDefault="00496D15" w:rsidP="000E3C9E">
      <w:pPr>
        <w:jc w:val="both"/>
        <w:rPr>
          <w:highlight w:val="lightGray"/>
        </w:rPr>
      </w:pPr>
    </w:p>
    <w:p w14:paraId="7A582B9F" w14:textId="08C952D0" w:rsidR="000E3C9E" w:rsidRPr="000F457C" w:rsidRDefault="000E3C9E" w:rsidP="000E3C9E">
      <w:pPr>
        <w:jc w:val="both"/>
        <w:rPr>
          <w:highlight w:val="lightGray"/>
        </w:rPr>
      </w:pPr>
      <w:r w:rsidRPr="000F457C">
        <w:rPr>
          <w:highlight w:val="lightGray"/>
        </w:rPr>
        <w:t>802.11be supports a mechanism for multi-link operation:</w:t>
      </w:r>
    </w:p>
    <w:p w14:paraId="238E6913" w14:textId="77777777" w:rsidR="000E3C9E" w:rsidRPr="000F457C" w:rsidRDefault="000E3C9E" w:rsidP="000E3C9E">
      <w:pPr>
        <w:pStyle w:val="ListParagraph"/>
        <w:numPr>
          <w:ilvl w:val="0"/>
          <w:numId w:val="7"/>
        </w:numPr>
        <w:jc w:val="both"/>
        <w:rPr>
          <w:highlight w:val="lightGray"/>
        </w:rPr>
      </w:pPr>
      <w:r w:rsidRPr="000F457C">
        <w:rPr>
          <w:highlight w:val="lightGray"/>
        </w:rPr>
        <w:t>An AP affiliated with an AP MLD can indicate the capabilities and operational parameters for one or more STAs of the multi-link device.</w:t>
      </w:r>
    </w:p>
    <w:p w14:paraId="2961D08D" w14:textId="77777777" w:rsidR="000E3C9E" w:rsidRPr="000F457C" w:rsidRDefault="000E3C9E" w:rsidP="000E3C9E">
      <w:pPr>
        <w:pStyle w:val="ListParagraph"/>
        <w:numPr>
          <w:ilvl w:val="0"/>
          <w:numId w:val="7"/>
        </w:numPr>
        <w:jc w:val="both"/>
        <w:rPr>
          <w:highlight w:val="lightGray"/>
        </w:rPr>
      </w:pPr>
      <w:r w:rsidRPr="000F457C">
        <w:rPr>
          <w:highlight w:val="lightGray"/>
        </w:rPr>
        <w:t>A non-AP STA affiliated with a non-AP MLD can indicate the capabilities for one or more non-AP STAs of the non-AP MLD.</w:t>
      </w:r>
    </w:p>
    <w:p w14:paraId="288A721D" w14:textId="77777777" w:rsidR="000E3C9E" w:rsidRPr="000F457C" w:rsidRDefault="000E3C9E" w:rsidP="000E3C9E">
      <w:pPr>
        <w:pStyle w:val="ListParagraph"/>
        <w:numPr>
          <w:ilvl w:val="0"/>
          <w:numId w:val="7"/>
        </w:numPr>
        <w:jc w:val="both"/>
        <w:rPr>
          <w:highlight w:val="lightGray"/>
        </w:rPr>
      </w:pPr>
      <w:r w:rsidRPr="000F457C">
        <w:rPr>
          <w:highlight w:val="lightGray"/>
        </w:rPr>
        <w:t>Specific information of capabilities and operational parameters of multi-link device is TBD.</w:t>
      </w:r>
    </w:p>
    <w:p w14:paraId="6248818C" w14:textId="77777777" w:rsidR="000E3C9E" w:rsidRPr="000F457C" w:rsidRDefault="000E3C9E" w:rsidP="000E3C9E">
      <w:pPr>
        <w:pStyle w:val="ListParagraph"/>
        <w:ind w:left="0"/>
        <w:jc w:val="both"/>
        <w:rPr>
          <w:highlight w:val="lightGray"/>
        </w:rPr>
      </w:pPr>
      <w:r w:rsidRPr="000F457C">
        <w:rPr>
          <w:highlight w:val="lightGray"/>
        </w:rPr>
        <w:t xml:space="preserve">[Motion 21, </w:t>
      </w:r>
      <w:sdt>
        <w:sdtPr>
          <w:rPr>
            <w:highlight w:val="lightGray"/>
          </w:rPr>
          <w:id w:val="-67500156"/>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860E27" w:rsidRPr="00860E27">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1151328347"/>
          <w:citation/>
        </w:sdtPr>
        <w:sdtEndPr/>
        <w:sdtContent>
          <w:r w:rsidRPr="000F457C">
            <w:rPr>
              <w:highlight w:val="lightGray"/>
            </w:rPr>
            <w:fldChar w:fldCharType="begin"/>
          </w:r>
          <w:r w:rsidRPr="000F457C">
            <w:rPr>
              <w:highlight w:val="lightGray"/>
              <w:lang w:val="en-US"/>
            </w:rPr>
            <w:instrText xml:space="preserve"> CITATION 19_1509r5 \l 1033 </w:instrText>
          </w:r>
          <w:r w:rsidRPr="000F457C">
            <w:rPr>
              <w:highlight w:val="lightGray"/>
            </w:rPr>
            <w:fldChar w:fldCharType="separate"/>
          </w:r>
          <w:r w:rsidR="00860E27" w:rsidRPr="00860E27">
            <w:rPr>
              <w:noProof/>
              <w:highlight w:val="lightGray"/>
              <w:lang w:val="en-US"/>
            </w:rPr>
            <w:t>[91]</w:t>
          </w:r>
          <w:r w:rsidRPr="000F457C">
            <w:rPr>
              <w:highlight w:val="lightGray"/>
            </w:rPr>
            <w:fldChar w:fldCharType="end"/>
          </w:r>
        </w:sdtContent>
      </w:sdt>
      <w:r w:rsidRPr="000F457C">
        <w:rPr>
          <w:highlight w:val="lightGray"/>
        </w:rPr>
        <w:t>]</w:t>
      </w:r>
    </w:p>
    <w:p w14:paraId="12076E35" w14:textId="77777777" w:rsidR="000E3C9E" w:rsidRPr="000F457C" w:rsidRDefault="000E3C9E" w:rsidP="00C1013D">
      <w:pPr>
        <w:jc w:val="both"/>
        <w:rPr>
          <w:highlight w:val="lightGray"/>
        </w:rPr>
      </w:pPr>
    </w:p>
    <w:p w14:paraId="7AE213B7" w14:textId="77777777" w:rsidR="000C6B6A" w:rsidRPr="000F457C" w:rsidRDefault="00744D45" w:rsidP="00C1013D">
      <w:pPr>
        <w:jc w:val="both"/>
        <w:rPr>
          <w:highlight w:val="lightGray"/>
        </w:rPr>
      </w:pPr>
      <w:r w:rsidRPr="000F457C">
        <w:rPr>
          <w:highlight w:val="lightGray"/>
        </w:rPr>
        <w:t>A MLD can indicate capability to support exchanging frames simultaneously on a set of affiliated STAs to another MLD.</w:t>
      </w:r>
    </w:p>
    <w:p w14:paraId="4E1B40BA" w14:textId="77777777" w:rsidR="000C6B6A" w:rsidRPr="000F457C" w:rsidRDefault="000C6B6A" w:rsidP="00C1013D">
      <w:pPr>
        <w:jc w:val="both"/>
        <w:rPr>
          <w:highlight w:val="lightGray"/>
        </w:rPr>
      </w:pPr>
      <w:r w:rsidRPr="000F457C">
        <w:rPr>
          <w:highlight w:val="lightGray"/>
        </w:rPr>
        <w:t xml:space="preserve">[Motion 26, </w:t>
      </w:r>
      <w:sdt>
        <w:sdtPr>
          <w:rPr>
            <w:highlight w:val="lightGray"/>
          </w:rPr>
          <w:id w:val="824791672"/>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860E27" w:rsidRPr="00860E27">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666480470"/>
          <w:citation/>
        </w:sdtPr>
        <w:sdtEndPr/>
        <w:sdtContent>
          <w:r w:rsidRPr="000F457C">
            <w:rPr>
              <w:highlight w:val="lightGray"/>
            </w:rPr>
            <w:fldChar w:fldCharType="begin"/>
          </w:r>
          <w:r w:rsidRPr="000F457C">
            <w:rPr>
              <w:highlight w:val="lightGray"/>
              <w:lang w:val="en-US"/>
            </w:rPr>
            <w:instrText xml:space="preserve"> CITATION 19_0773r8 \l 1033 </w:instrText>
          </w:r>
          <w:r w:rsidRPr="000F457C">
            <w:rPr>
              <w:highlight w:val="lightGray"/>
            </w:rPr>
            <w:fldChar w:fldCharType="separate"/>
          </w:r>
          <w:r w:rsidR="00860E27" w:rsidRPr="00860E27">
            <w:rPr>
              <w:noProof/>
              <w:highlight w:val="lightGray"/>
              <w:lang w:val="en-US"/>
            </w:rPr>
            <w:t>[89]</w:t>
          </w:r>
          <w:r w:rsidRPr="000F457C">
            <w:rPr>
              <w:highlight w:val="lightGray"/>
            </w:rPr>
            <w:fldChar w:fldCharType="end"/>
          </w:r>
        </w:sdtContent>
      </w:sdt>
      <w:r w:rsidRPr="000F457C">
        <w:rPr>
          <w:highlight w:val="lightGray"/>
        </w:rPr>
        <w:t>]</w:t>
      </w:r>
    </w:p>
    <w:p w14:paraId="0A7A8C29" w14:textId="77777777" w:rsidR="007C1A71" w:rsidRPr="000F457C" w:rsidRDefault="007C1A71" w:rsidP="00C1013D">
      <w:pPr>
        <w:jc w:val="both"/>
        <w:rPr>
          <w:highlight w:val="lightGray"/>
        </w:rPr>
      </w:pPr>
    </w:p>
    <w:p w14:paraId="6027CEE8" w14:textId="2AE18E3A" w:rsidR="007C1A71" w:rsidRPr="000F457C" w:rsidRDefault="007C1A71" w:rsidP="007C1A71">
      <w:pPr>
        <w:jc w:val="both"/>
        <w:rPr>
          <w:highlight w:val="lightGray"/>
        </w:rPr>
      </w:pPr>
      <w:r w:rsidRPr="000F457C">
        <w:rPr>
          <w:highlight w:val="lightGray"/>
        </w:rPr>
        <w:t>A MLD that supports multiple links can announce whether it can support transmission on one link concurrent with reception on the other link for each pair of links.</w:t>
      </w:r>
    </w:p>
    <w:p w14:paraId="723987F9" w14:textId="77777777" w:rsidR="007C1A71" w:rsidRPr="000F457C" w:rsidRDefault="007C1A71" w:rsidP="007C1A71">
      <w:pPr>
        <w:jc w:val="both"/>
        <w:rPr>
          <w:highlight w:val="lightGray"/>
        </w:rPr>
      </w:pPr>
      <w:r w:rsidRPr="000F457C">
        <w:rPr>
          <w:highlight w:val="lightGray"/>
        </w:rPr>
        <w:t>NOTE 1 – The 2 links are on different channels.</w:t>
      </w:r>
    </w:p>
    <w:p w14:paraId="242258AA" w14:textId="77777777" w:rsidR="007C1A71" w:rsidRPr="000F457C" w:rsidRDefault="007C1A71" w:rsidP="007C1A71">
      <w:pPr>
        <w:jc w:val="both"/>
        <w:rPr>
          <w:highlight w:val="lightGray"/>
        </w:rPr>
      </w:pPr>
      <w:r w:rsidRPr="000F457C">
        <w:rPr>
          <w:highlight w:val="lightGray"/>
        </w:rPr>
        <w:t>NOTE 2 – Whether to define a capability of announcing the support transmission on one link concurrent with transmission on the other link is TBD.</w:t>
      </w:r>
    </w:p>
    <w:p w14:paraId="54B03950" w14:textId="77777777" w:rsidR="007C1A71" w:rsidRPr="000F457C" w:rsidRDefault="007C1A71" w:rsidP="007C1A71">
      <w:pPr>
        <w:jc w:val="both"/>
        <w:rPr>
          <w:highlight w:val="lightGray"/>
        </w:rPr>
      </w:pPr>
      <w:r w:rsidRPr="000F457C">
        <w:rPr>
          <w:highlight w:val="lightGray"/>
        </w:rPr>
        <w:t xml:space="preserve">[Motion 38, </w:t>
      </w:r>
      <w:sdt>
        <w:sdtPr>
          <w:rPr>
            <w:highlight w:val="lightGray"/>
          </w:rPr>
          <w:id w:val="1224792900"/>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860E27" w:rsidRPr="00860E27">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378852976"/>
          <w:citation/>
        </w:sdtPr>
        <w:sdtEndPr/>
        <w:sdtContent>
          <w:r w:rsidRPr="000F457C">
            <w:rPr>
              <w:highlight w:val="lightGray"/>
            </w:rPr>
            <w:fldChar w:fldCharType="begin"/>
          </w:r>
          <w:r w:rsidRPr="000F457C">
            <w:rPr>
              <w:highlight w:val="lightGray"/>
              <w:lang w:val="en-US"/>
            </w:rPr>
            <w:instrText xml:space="preserve"> CITATION 19_1159r5 \l 1033 </w:instrText>
          </w:r>
          <w:r w:rsidRPr="000F457C">
            <w:rPr>
              <w:highlight w:val="lightGray"/>
            </w:rPr>
            <w:fldChar w:fldCharType="separate"/>
          </w:r>
          <w:r w:rsidR="00860E27" w:rsidRPr="00860E27">
            <w:rPr>
              <w:noProof/>
              <w:highlight w:val="lightGray"/>
              <w:lang w:val="en-US"/>
            </w:rPr>
            <w:t>[92]</w:t>
          </w:r>
          <w:r w:rsidRPr="000F457C">
            <w:rPr>
              <w:highlight w:val="lightGray"/>
            </w:rPr>
            <w:fldChar w:fldCharType="end"/>
          </w:r>
        </w:sdtContent>
      </w:sdt>
      <w:r w:rsidRPr="000F457C">
        <w:rPr>
          <w:highlight w:val="lightGray"/>
        </w:rPr>
        <w:t>]</w:t>
      </w:r>
    </w:p>
    <w:p w14:paraId="068EF31F" w14:textId="77777777" w:rsidR="00C1013D" w:rsidRPr="000F457C" w:rsidRDefault="00C1013D" w:rsidP="002A0425">
      <w:pPr>
        <w:jc w:val="both"/>
        <w:rPr>
          <w:highlight w:val="lightGray"/>
        </w:rPr>
      </w:pPr>
    </w:p>
    <w:p w14:paraId="35118DAE" w14:textId="77777777" w:rsidR="00A267FA" w:rsidRPr="000F457C" w:rsidRDefault="00A267FA" w:rsidP="002A0425">
      <w:pPr>
        <w:jc w:val="both"/>
        <w:rPr>
          <w:highlight w:val="lightGray"/>
        </w:rPr>
      </w:pPr>
      <w:r w:rsidRPr="000F457C">
        <w:rPr>
          <w:highlight w:val="lightGray"/>
        </w:rPr>
        <w:t>A new element will be defined as a container to advertise and exchange capability information for multi-link setup.</w:t>
      </w:r>
    </w:p>
    <w:p w14:paraId="7D75267F" w14:textId="77777777" w:rsidR="00A267FA" w:rsidRPr="000F457C" w:rsidRDefault="00A267FA" w:rsidP="002A0425">
      <w:pPr>
        <w:jc w:val="both"/>
        <w:rPr>
          <w:highlight w:val="lightGray"/>
        </w:rPr>
      </w:pPr>
      <w:r w:rsidRPr="000F457C">
        <w:rPr>
          <w:highlight w:val="lightGray"/>
        </w:rPr>
        <w:t xml:space="preserve">[Motion 68, </w:t>
      </w:r>
      <w:sdt>
        <w:sdtPr>
          <w:rPr>
            <w:highlight w:val="lightGray"/>
          </w:rPr>
          <w:id w:val="2026356088"/>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860E27" w:rsidRPr="00860E27">
            <w:rPr>
              <w:noProof/>
              <w:highlight w:val="lightGray"/>
              <w:lang w:val="en-US"/>
            </w:rPr>
            <w:t>[17]</w:t>
          </w:r>
          <w:r w:rsidRPr="000F457C">
            <w:rPr>
              <w:highlight w:val="lightGray"/>
            </w:rPr>
            <w:fldChar w:fldCharType="end"/>
          </w:r>
        </w:sdtContent>
      </w:sdt>
      <w:r w:rsidRPr="000F457C">
        <w:rPr>
          <w:highlight w:val="lightGray"/>
        </w:rPr>
        <w:t xml:space="preserve"> and </w:t>
      </w:r>
      <w:sdt>
        <w:sdtPr>
          <w:rPr>
            <w:highlight w:val="lightGray"/>
          </w:rPr>
          <w:id w:val="1322691662"/>
          <w:citation/>
        </w:sdtPr>
        <w:sdtEndPr/>
        <w:sdtContent>
          <w:r w:rsidRPr="000F457C">
            <w:rPr>
              <w:highlight w:val="lightGray"/>
            </w:rPr>
            <w:fldChar w:fldCharType="begin"/>
          </w:r>
          <w:r w:rsidRPr="000F457C">
            <w:rPr>
              <w:highlight w:val="lightGray"/>
              <w:lang w:val="en-US"/>
            </w:rPr>
            <w:instrText xml:space="preserve"> CITATION 19_1549r5 \l 1033 </w:instrText>
          </w:r>
          <w:r w:rsidRPr="000F457C">
            <w:rPr>
              <w:highlight w:val="lightGray"/>
            </w:rPr>
            <w:fldChar w:fldCharType="separate"/>
          </w:r>
          <w:r w:rsidR="00860E27" w:rsidRPr="00860E27">
            <w:rPr>
              <w:noProof/>
              <w:highlight w:val="lightGray"/>
              <w:lang w:val="en-US"/>
            </w:rPr>
            <w:t>[93]</w:t>
          </w:r>
          <w:r w:rsidRPr="000F457C">
            <w:rPr>
              <w:highlight w:val="lightGray"/>
            </w:rPr>
            <w:fldChar w:fldCharType="end"/>
          </w:r>
        </w:sdtContent>
      </w:sdt>
      <w:r w:rsidRPr="000F457C">
        <w:rPr>
          <w:highlight w:val="lightGray"/>
        </w:rPr>
        <w:t>]</w:t>
      </w:r>
    </w:p>
    <w:p w14:paraId="1252D19F" w14:textId="77777777" w:rsidR="00A267FA" w:rsidRPr="000F457C" w:rsidRDefault="00A267FA" w:rsidP="002A0425">
      <w:pPr>
        <w:jc w:val="both"/>
        <w:rPr>
          <w:highlight w:val="lightGray"/>
        </w:rPr>
      </w:pPr>
    </w:p>
    <w:p w14:paraId="5335CA29" w14:textId="3E043405" w:rsidR="00C233FB" w:rsidRPr="000F457C" w:rsidRDefault="0073559F" w:rsidP="00C233FB">
      <w:pPr>
        <w:jc w:val="both"/>
        <w:rPr>
          <w:szCs w:val="22"/>
          <w:highlight w:val="lightGray"/>
        </w:rPr>
      </w:pPr>
      <w:r w:rsidRPr="000F457C">
        <w:rPr>
          <w:szCs w:val="22"/>
          <w:highlight w:val="lightGray"/>
        </w:rPr>
        <w:t>802.11be</w:t>
      </w:r>
      <w:r w:rsidR="00C233FB" w:rsidRPr="000F457C">
        <w:rPr>
          <w:szCs w:val="22"/>
          <w:highlight w:val="lightGray"/>
        </w:rPr>
        <w:t xml:space="preserve"> support</w:t>
      </w:r>
      <w:r w:rsidRPr="000F457C">
        <w:rPr>
          <w:szCs w:val="22"/>
          <w:highlight w:val="lightGray"/>
        </w:rPr>
        <w:t>s</w:t>
      </w:r>
      <w:r w:rsidR="00C233FB" w:rsidRPr="000F457C">
        <w:rPr>
          <w:szCs w:val="22"/>
          <w:highlight w:val="lightGray"/>
        </w:rPr>
        <w:t xml:space="preserve"> that an STA of an MLD can provide MLD-level information that is common to all STAs affiliated with the MLD and per-link information that is specific to the STA on each link in management frames during multi-link setup</w:t>
      </w:r>
      <w:r w:rsidRPr="000F457C">
        <w:rPr>
          <w:szCs w:val="22"/>
          <w:highlight w:val="lightGray"/>
        </w:rPr>
        <w:t>.</w:t>
      </w:r>
    </w:p>
    <w:p w14:paraId="2630E7A3" w14:textId="347B86D1" w:rsidR="00FE33A4" w:rsidRPr="000F457C" w:rsidRDefault="00FE33A4" w:rsidP="00DF7E01">
      <w:pPr>
        <w:pStyle w:val="ListParagraph"/>
        <w:numPr>
          <w:ilvl w:val="0"/>
          <w:numId w:val="74"/>
        </w:numPr>
        <w:jc w:val="both"/>
        <w:rPr>
          <w:szCs w:val="22"/>
          <w:highlight w:val="lightGray"/>
        </w:rPr>
      </w:pPr>
      <w:r w:rsidRPr="000F457C">
        <w:rPr>
          <w:szCs w:val="22"/>
          <w:highlight w:val="lightGray"/>
        </w:rPr>
        <w:t>The specific information is TBD</w:t>
      </w:r>
      <w:r w:rsidR="0073559F" w:rsidRPr="000F457C">
        <w:rPr>
          <w:szCs w:val="22"/>
          <w:highlight w:val="lightGray"/>
        </w:rPr>
        <w:t>.</w:t>
      </w:r>
      <w:r w:rsidRPr="000F457C">
        <w:rPr>
          <w:szCs w:val="22"/>
          <w:highlight w:val="lightGray"/>
        </w:rPr>
        <w:t xml:space="preserve"> </w:t>
      </w:r>
    </w:p>
    <w:p w14:paraId="11BF448B" w14:textId="63F14A95" w:rsidR="00203B06" w:rsidRPr="000F457C" w:rsidRDefault="00203B06" w:rsidP="00FE33A4">
      <w:pPr>
        <w:jc w:val="both"/>
        <w:rPr>
          <w:szCs w:val="22"/>
          <w:highlight w:val="lightGray"/>
        </w:rPr>
      </w:pPr>
      <w:r w:rsidRPr="000F457C">
        <w:rPr>
          <w:szCs w:val="22"/>
          <w:highlight w:val="lightGray"/>
        </w:rPr>
        <w:t xml:space="preserve">[Motion 115, #SP65, </w:t>
      </w:r>
      <w:sdt>
        <w:sdtPr>
          <w:rPr>
            <w:szCs w:val="22"/>
            <w:highlight w:val="lightGray"/>
          </w:rPr>
          <w:id w:val="1169676317"/>
          <w:citation/>
        </w:sdtPr>
        <w:sdtEndPr/>
        <w:sdtContent>
          <w:r w:rsidR="00A76531" w:rsidRPr="000F457C">
            <w:rPr>
              <w:szCs w:val="22"/>
              <w:highlight w:val="lightGray"/>
            </w:rPr>
            <w:fldChar w:fldCharType="begin"/>
          </w:r>
          <w:r w:rsidR="00A76531" w:rsidRPr="000F457C">
            <w:rPr>
              <w:szCs w:val="22"/>
              <w:highlight w:val="lightGray"/>
              <w:lang w:val="en-US"/>
            </w:rPr>
            <w:instrText xml:space="preserve"> CITATION 19_1755r5 \l 1033 </w:instrText>
          </w:r>
          <w:r w:rsidR="00A76531" w:rsidRPr="000F457C">
            <w:rPr>
              <w:szCs w:val="22"/>
              <w:highlight w:val="lightGray"/>
            </w:rPr>
            <w:fldChar w:fldCharType="separate"/>
          </w:r>
          <w:r w:rsidR="00860E27" w:rsidRPr="00860E27">
            <w:rPr>
              <w:noProof/>
              <w:szCs w:val="22"/>
              <w:highlight w:val="lightGray"/>
              <w:lang w:val="en-US"/>
            </w:rPr>
            <w:t>[7]</w:t>
          </w:r>
          <w:r w:rsidR="00A76531" w:rsidRPr="000F457C">
            <w:rPr>
              <w:szCs w:val="22"/>
              <w:highlight w:val="lightGray"/>
            </w:rPr>
            <w:fldChar w:fldCharType="end"/>
          </w:r>
        </w:sdtContent>
      </w:sdt>
      <w:r w:rsidR="00A76531" w:rsidRPr="000F457C">
        <w:rPr>
          <w:szCs w:val="22"/>
          <w:highlight w:val="lightGray"/>
        </w:rPr>
        <w:t xml:space="preserve"> and </w:t>
      </w:r>
      <w:sdt>
        <w:sdtPr>
          <w:rPr>
            <w:szCs w:val="22"/>
            <w:highlight w:val="lightGray"/>
          </w:rPr>
          <w:id w:val="332348189"/>
          <w:citation/>
        </w:sdtPr>
        <w:sdtEndPr/>
        <w:sdtContent>
          <w:r w:rsidR="00DE0808" w:rsidRPr="000F457C">
            <w:rPr>
              <w:szCs w:val="22"/>
              <w:highlight w:val="lightGray"/>
            </w:rPr>
            <w:fldChar w:fldCharType="begin"/>
          </w:r>
          <w:r w:rsidR="00DE0808" w:rsidRPr="000F457C">
            <w:rPr>
              <w:szCs w:val="22"/>
              <w:highlight w:val="lightGray"/>
              <w:lang w:val="en-US"/>
            </w:rPr>
            <w:instrText xml:space="preserve"> CITATION 20_0028r5 \l 1033 </w:instrText>
          </w:r>
          <w:r w:rsidR="00DE0808" w:rsidRPr="000F457C">
            <w:rPr>
              <w:szCs w:val="22"/>
              <w:highlight w:val="lightGray"/>
            </w:rPr>
            <w:fldChar w:fldCharType="separate"/>
          </w:r>
          <w:r w:rsidR="00860E27" w:rsidRPr="00860E27">
            <w:rPr>
              <w:noProof/>
              <w:szCs w:val="22"/>
              <w:highlight w:val="lightGray"/>
              <w:lang w:val="en-US"/>
            </w:rPr>
            <w:t>[94]</w:t>
          </w:r>
          <w:r w:rsidR="00DE0808" w:rsidRPr="000F457C">
            <w:rPr>
              <w:szCs w:val="22"/>
              <w:highlight w:val="lightGray"/>
            </w:rPr>
            <w:fldChar w:fldCharType="end"/>
          </w:r>
        </w:sdtContent>
      </w:sdt>
      <w:r w:rsidR="00DE0808" w:rsidRPr="000F457C">
        <w:rPr>
          <w:szCs w:val="22"/>
          <w:highlight w:val="lightGray"/>
        </w:rPr>
        <w:t>]</w:t>
      </w:r>
    </w:p>
    <w:p w14:paraId="4224FA7B" w14:textId="77777777" w:rsidR="0041781E" w:rsidRPr="000F457C" w:rsidRDefault="0041781E" w:rsidP="00FE33A4">
      <w:pPr>
        <w:jc w:val="both"/>
        <w:rPr>
          <w:szCs w:val="22"/>
          <w:highlight w:val="lightGray"/>
        </w:rPr>
      </w:pPr>
    </w:p>
    <w:p w14:paraId="2A4CB7CA" w14:textId="135EBF0A" w:rsidR="0041781E" w:rsidRPr="000F457C" w:rsidRDefault="0073559F" w:rsidP="0041781E">
      <w:pPr>
        <w:jc w:val="both"/>
        <w:rPr>
          <w:szCs w:val="22"/>
          <w:highlight w:val="lightGray"/>
        </w:rPr>
      </w:pPr>
      <w:r w:rsidRPr="000F457C">
        <w:rPr>
          <w:szCs w:val="22"/>
          <w:highlight w:val="lightGray"/>
        </w:rPr>
        <w:t>802.11be</w:t>
      </w:r>
      <w:r w:rsidR="0041781E" w:rsidRPr="000F457C">
        <w:rPr>
          <w:szCs w:val="22"/>
          <w:highlight w:val="lightGray"/>
        </w:rPr>
        <w:t xml:space="preserve"> support</w:t>
      </w:r>
      <w:r w:rsidRPr="000F457C">
        <w:rPr>
          <w:szCs w:val="22"/>
          <w:highlight w:val="lightGray"/>
        </w:rPr>
        <w:t>s</w:t>
      </w:r>
      <w:r w:rsidR="0041781E" w:rsidRPr="000F457C">
        <w:rPr>
          <w:szCs w:val="22"/>
          <w:highlight w:val="lightGray"/>
        </w:rPr>
        <w:t xml:space="preserve"> the following</w:t>
      </w:r>
      <w:r w:rsidRPr="000F457C">
        <w:rPr>
          <w:szCs w:val="22"/>
          <w:highlight w:val="lightGray"/>
        </w:rPr>
        <w:t>:</w:t>
      </w:r>
      <w:r w:rsidR="0041781E" w:rsidRPr="000F457C">
        <w:rPr>
          <w:szCs w:val="22"/>
          <w:highlight w:val="lightGray"/>
        </w:rPr>
        <w:t xml:space="preserve">  </w:t>
      </w:r>
    </w:p>
    <w:p w14:paraId="5C33840B" w14:textId="6460260E" w:rsidR="0041781E" w:rsidRPr="000F457C" w:rsidRDefault="0041781E" w:rsidP="00DF7E01">
      <w:pPr>
        <w:pStyle w:val="ListParagraph"/>
        <w:numPr>
          <w:ilvl w:val="0"/>
          <w:numId w:val="79"/>
        </w:numPr>
        <w:jc w:val="both"/>
        <w:rPr>
          <w:szCs w:val="22"/>
          <w:highlight w:val="lightGray"/>
        </w:rPr>
      </w:pPr>
      <w:r w:rsidRPr="000F457C">
        <w:rPr>
          <w:szCs w:val="22"/>
          <w:highlight w:val="lightGray"/>
        </w:rPr>
        <w:t>Existing frames are reused for discovering APs that are affiliated with AP MLD</w:t>
      </w:r>
      <w:r w:rsidR="0073559F" w:rsidRPr="000F457C">
        <w:rPr>
          <w:szCs w:val="22"/>
          <w:highlight w:val="lightGray"/>
        </w:rPr>
        <w:t>.</w:t>
      </w:r>
      <w:r w:rsidRPr="000F457C">
        <w:rPr>
          <w:szCs w:val="22"/>
          <w:highlight w:val="lightGray"/>
        </w:rPr>
        <w:t xml:space="preserve">  </w:t>
      </w:r>
    </w:p>
    <w:p w14:paraId="3F5D74A9" w14:textId="337BF543" w:rsidR="0041781E" w:rsidRPr="000F457C" w:rsidRDefault="0041781E" w:rsidP="00DF7E01">
      <w:pPr>
        <w:pStyle w:val="ListParagraph"/>
        <w:numPr>
          <w:ilvl w:val="0"/>
          <w:numId w:val="79"/>
        </w:numPr>
        <w:jc w:val="both"/>
        <w:rPr>
          <w:szCs w:val="22"/>
          <w:highlight w:val="lightGray"/>
        </w:rPr>
      </w:pPr>
      <w:r w:rsidRPr="000F457C">
        <w:rPr>
          <w:szCs w:val="22"/>
          <w:highlight w:val="lightGray"/>
        </w:rPr>
        <w:t>Association Request and Association Response frames are reused for multi-link setup</w:t>
      </w:r>
      <w:r w:rsidR="0073559F" w:rsidRPr="000F457C">
        <w:rPr>
          <w:szCs w:val="22"/>
          <w:highlight w:val="lightGray"/>
        </w:rPr>
        <w:t>.</w:t>
      </w:r>
      <w:r w:rsidRPr="000F457C">
        <w:rPr>
          <w:szCs w:val="22"/>
          <w:highlight w:val="lightGray"/>
        </w:rPr>
        <w:t xml:space="preserve">  </w:t>
      </w:r>
    </w:p>
    <w:p w14:paraId="4D6E258A" w14:textId="7CFE2A70" w:rsidR="0041781E" w:rsidRPr="000F457C" w:rsidRDefault="0041781E" w:rsidP="00DF7E01">
      <w:pPr>
        <w:pStyle w:val="ListParagraph"/>
        <w:numPr>
          <w:ilvl w:val="0"/>
          <w:numId w:val="79"/>
        </w:numPr>
        <w:jc w:val="both"/>
        <w:rPr>
          <w:szCs w:val="22"/>
          <w:highlight w:val="lightGray"/>
        </w:rPr>
      </w:pPr>
      <w:r w:rsidRPr="000F457C">
        <w:rPr>
          <w:szCs w:val="22"/>
          <w:highlight w:val="lightGray"/>
        </w:rPr>
        <w:t>NOTE: After association, new signaling to query AP link specific parameters or AP MLD parameters by using Protected Management Frames (PMF) encrypted Management frames is TBD</w:t>
      </w:r>
      <w:r w:rsidR="0073559F" w:rsidRPr="000F457C">
        <w:rPr>
          <w:szCs w:val="22"/>
          <w:highlight w:val="lightGray"/>
        </w:rPr>
        <w:t>.</w:t>
      </w:r>
      <w:r w:rsidRPr="000F457C">
        <w:rPr>
          <w:szCs w:val="22"/>
          <w:highlight w:val="lightGray"/>
        </w:rPr>
        <w:t xml:space="preserve"> </w:t>
      </w:r>
    </w:p>
    <w:p w14:paraId="27A309BD" w14:textId="443E16CB" w:rsidR="00DE0808" w:rsidRPr="000F457C" w:rsidRDefault="00DE0808" w:rsidP="00DE0808">
      <w:pPr>
        <w:jc w:val="both"/>
        <w:rPr>
          <w:szCs w:val="22"/>
          <w:highlight w:val="lightGray"/>
        </w:rPr>
      </w:pPr>
      <w:r w:rsidRPr="000F457C">
        <w:rPr>
          <w:szCs w:val="22"/>
          <w:highlight w:val="lightGray"/>
        </w:rPr>
        <w:t xml:space="preserve">[Motion 115, #SP76, </w:t>
      </w:r>
      <w:sdt>
        <w:sdtPr>
          <w:rPr>
            <w:szCs w:val="22"/>
            <w:highlight w:val="lightGray"/>
          </w:rPr>
          <w:id w:val="-1191146963"/>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004243415"/>
          <w:citation/>
        </w:sdtPr>
        <w:sdtEndPr/>
        <w:sdtContent>
          <w:r w:rsidRPr="000F457C">
            <w:rPr>
              <w:szCs w:val="22"/>
              <w:highlight w:val="lightGray"/>
            </w:rPr>
            <w:fldChar w:fldCharType="begin"/>
          </w:r>
          <w:r w:rsidRPr="000F457C">
            <w:rPr>
              <w:szCs w:val="22"/>
              <w:highlight w:val="lightGray"/>
              <w:lang w:val="en-US"/>
            </w:rPr>
            <w:instrText xml:space="preserve"> CITATION 20_0028r5 \l 1033 </w:instrText>
          </w:r>
          <w:r w:rsidRPr="000F457C">
            <w:rPr>
              <w:szCs w:val="22"/>
              <w:highlight w:val="lightGray"/>
            </w:rPr>
            <w:fldChar w:fldCharType="separate"/>
          </w:r>
          <w:r w:rsidR="00860E27" w:rsidRPr="00860E27">
            <w:rPr>
              <w:noProof/>
              <w:szCs w:val="22"/>
              <w:highlight w:val="lightGray"/>
              <w:lang w:val="en-US"/>
            </w:rPr>
            <w:t>[94]</w:t>
          </w:r>
          <w:r w:rsidRPr="000F457C">
            <w:rPr>
              <w:szCs w:val="22"/>
              <w:highlight w:val="lightGray"/>
            </w:rPr>
            <w:fldChar w:fldCharType="end"/>
          </w:r>
        </w:sdtContent>
      </w:sdt>
      <w:r w:rsidRPr="000F457C">
        <w:rPr>
          <w:szCs w:val="22"/>
          <w:highlight w:val="lightGray"/>
        </w:rPr>
        <w:t>]</w:t>
      </w:r>
    </w:p>
    <w:p w14:paraId="5B433D6A" w14:textId="77777777" w:rsidR="00DE0808" w:rsidRPr="000F457C" w:rsidRDefault="00DE0808" w:rsidP="0041781E">
      <w:pPr>
        <w:jc w:val="both"/>
        <w:rPr>
          <w:szCs w:val="22"/>
          <w:highlight w:val="lightGray"/>
        </w:rPr>
      </w:pPr>
    </w:p>
    <w:p w14:paraId="52BA5334" w14:textId="29C42CDD" w:rsidR="00FE6447" w:rsidRPr="000F457C" w:rsidRDefault="00B85EB5" w:rsidP="00FE6447">
      <w:pPr>
        <w:jc w:val="both"/>
        <w:rPr>
          <w:szCs w:val="22"/>
          <w:highlight w:val="lightGray"/>
        </w:rPr>
      </w:pPr>
      <w:r w:rsidRPr="000F457C">
        <w:rPr>
          <w:szCs w:val="22"/>
          <w:highlight w:val="lightGray"/>
        </w:rPr>
        <w:t>802.11be</w:t>
      </w:r>
      <w:r w:rsidR="00FE6447" w:rsidRPr="000F457C">
        <w:rPr>
          <w:szCs w:val="22"/>
          <w:highlight w:val="lightGray"/>
        </w:rPr>
        <w:t xml:space="preserve"> support</w:t>
      </w:r>
      <w:r w:rsidRPr="000F457C">
        <w:rPr>
          <w:szCs w:val="22"/>
          <w:highlight w:val="lightGray"/>
        </w:rPr>
        <w:t>s</w:t>
      </w:r>
      <w:r w:rsidR="00FE6447" w:rsidRPr="000F457C">
        <w:rPr>
          <w:szCs w:val="22"/>
          <w:highlight w:val="lightGray"/>
        </w:rPr>
        <w:t xml:space="preserve"> that each STA of an MLD may independently select and manage its operational parameters unless specified otherwise in the </w:t>
      </w:r>
      <w:r w:rsidR="00D734E5" w:rsidRPr="000F457C">
        <w:rPr>
          <w:szCs w:val="22"/>
          <w:highlight w:val="lightGray"/>
        </w:rPr>
        <w:t>802.</w:t>
      </w:r>
      <w:r w:rsidR="00FE6447" w:rsidRPr="000F457C">
        <w:rPr>
          <w:szCs w:val="22"/>
          <w:highlight w:val="lightGray"/>
        </w:rPr>
        <w:t>11be standard</w:t>
      </w:r>
      <w:r w:rsidRPr="000F457C">
        <w:rPr>
          <w:szCs w:val="22"/>
          <w:highlight w:val="lightGray"/>
        </w:rPr>
        <w:t>.</w:t>
      </w:r>
    </w:p>
    <w:p w14:paraId="0B25D7FF" w14:textId="7221E60F" w:rsidR="00E83A9E" w:rsidRPr="000F457C" w:rsidRDefault="00E83A9E" w:rsidP="00FE6447">
      <w:pPr>
        <w:rPr>
          <w:szCs w:val="22"/>
          <w:highlight w:val="lightGray"/>
        </w:rPr>
      </w:pPr>
      <w:r w:rsidRPr="000F457C">
        <w:rPr>
          <w:szCs w:val="22"/>
          <w:highlight w:val="lightGray"/>
        </w:rPr>
        <w:t xml:space="preserve">[Motion 112, #SP33, </w:t>
      </w:r>
      <w:sdt>
        <w:sdtPr>
          <w:rPr>
            <w:szCs w:val="22"/>
            <w:highlight w:val="lightGray"/>
          </w:rPr>
          <w:id w:val="-212887377"/>
          <w:citation/>
        </w:sdtPr>
        <w:sdtEndPr/>
        <w:sdtContent>
          <w:r w:rsidRPr="000F457C">
            <w:rPr>
              <w:szCs w:val="22"/>
              <w:highlight w:val="lightGray"/>
            </w:rPr>
            <w:fldChar w:fldCharType="begin"/>
          </w:r>
          <w:r w:rsidRPr="000F457C">
            <w:rPr>
              <w:szCs w:val="22"/>
              <w:highlight w:val="lightGray"/>
              <w:lang w:val="en-US"/>
            </w:rPr>
            <w:instrText xml:space="preserve"> CITATION 19_1755r4 \l 1033 </w:instrText>
          </w:r>
          <w:r w:rsidRPr="000F457C">
            <w:rPr>
              <w:szCs w:val="22"/>
              <w:highlight w:val="lightGray"/>
            </w:rPr>
            <w:fldChar w:fldCharType="separate"/>
          </w:r>
          <w:r w:rsidR="00860E27" w:rsidRPr="00860E27">
            <w:rPr>
              <w:noProof/>
              <w:szCs w:val="22"/>
              <w:highlight w:val="lightGray"/>
              <w:lang w:val="en-US"/>
            </w:rPr>
            <w:t>[9]</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2020233556"/>
          <w:citation/>
        </w:sdtPr>
        <w:sdtEndPr/>
        <w:sdtContent>
          <w:r w:rsidRPr="000F457C">
            <w:rPr>
              <w:szCs w:val="22"/>
              <w:highlight w:val="lightGray"/>
            </w:rPr>
            <w:fldChar w:fldCharType="begin"/>
          </w:r>
          <w:r w:rsidRPr="000F457C">
            <w:rPr>
              <w:szCs w:val="22"/>
              <w:highlight w:val="lightGray"/>
              <w:lang w:val="en-US"/>
            </w:rPr>
            <w:instrText xml:space="preserve"> CITATION 20_0314r1 \l 1033 </w:instrText>
          </w:r>
          <w:r w:rsidRPr="000F457C">
            <w:rPr>
              <w:szCs w:val="22"/>
              <w:highlight w:val="lightGray"/>
            </w:rPr>
            <w:fldChar w:fldCharType="separate"/>
          </w:r>
          <w:r w:rsidR="00860E27" w:rsidRPr="00860E27">
            <w:rPr>
              <w:noProof/>
              <w:szCs w:val="22"/>
              <w:highlight w:val="lightGray"/>
              <w:lang w:val="en-US"/>
            </w:rPr>
            <w:t>[95]</w:t>
          </w:r>
          <w:r w:rsidRPr="000F457C">
            <w:rPr>
              <w:szCs w:val="22"/>
              <w:highlight w:val="lightGray"/>
            </w:rPr>
            <w:fldChar w:fldCharType="end"/>
          </w:r>
        </w:sdtContent>
      </w:sdt>
      <w:r w:rsidRPr="000F457C">
        <w:rPr>
          <w:szCs w:val="22"/>
          <w:highlight w:val="lightGray"/>
        </w:rPr>
        <w:t>]</w:t>
      </w:r>
    </w:p>
    <w:p w14:paraId="75EE0FEF" w14:textId="77777777" w:rsidR="00523F28" w:rsidRPr="000F457C" w:rsidRDefault="00523F28" w:rsidP="002A0425">
      <w:pPr>
        <w:pStyle w:val="ListParagraph"/>
        <w:ind w:left="0"/>
        <w:jc w:val="both"/>
        <w:rPr>
          <w:highlight w:val="lightGray"/>
        </w:rPr>
      </w:pPr>
    </w:p>
    <w:p w14:paraId="1AA46AB3" w14:textId="56B33B9B" w:rsidR="005F0B86" w:rsidRPr="000F457C" w:rsidRDefault="00B85EB5" w:rsidP="00B85EB5">
      <w:pPr>
        <w:jc w:val="both"/>
        <w:rPr>
          <w:highlight w:val="lightGray"/>
        </w:rPr>
      </w:pPr>
      <w:r w:rsidRPr="000F457C">
        <w:rPr>
          <w:highlight w:val="lightGray"/>
        </w:rPr>
        <w:t>802.11be</w:t>
      </w:r>
      <w:r w:rsidR="005F0B86" w:rsidRPr="000F457C">
        <w:rPr>
          <w:highlight w:val="lightGray"/>
        </w:rPr>
        <w:t xml:space="preserve"> support</w:t>
      </w:r>
      <w:r w:rsidRPr="000F457C">
        <w:rPr>
          <w:highlight w:val="lightGray"/>
        </w:rPr>
        <w:t>s</w:t>
      </w:r>
      <w:r w:rsidR="005F0B86" w:rsidRPr="000F457C">
        <w:rPr>
          <w:highlight w:val="lightGray"/>
        </w:rPr>
        <w:t xml:space="preserve"> </w:t>
      </w:r>
      <w:r w:rsidRPr="000F457C">
        <w:rPr>
          <w:highlight w:val="lightGray"/>
        </w:rPr>
        <w:t>that</w:t>
      </w:r>
      <w:r w:rsidR="005F0B86" w:rsidRPr="000F457C">
        <w:rPr>
          <w:highlight w:val="lightGray"/>
        </w:rPr>
        <w:t xml:space="preserve"> </w:t>
      </w:r>
      <w:r w:rsidRPr="000F457C">
        <w:rPr>
          <w:highlight w:val="lightGray"/>
        </w:rPr>
        <w:t xml:space="preserve">a </w:t>
      </w:r>
      <w:r w:rsidR="005F0B86" w:rsidRPr="000F457C">
        <w:rPr>
          <w:highlight w:val="lightGray"/>
        </w:rPr>
        <w:t xml:space="preserve">non-AP MLD may update its ability to perform simultaneous transmission and reception on a pair of setup links after multi-link setup. </w:t>
      </w:r>
    </w:p>
    <w:p w14:paraId="309E0A27" w14:textId="77777777" w:rsidR="005F0B86" w:rsidRPr="000F457C" w:rsidRDefault="005F0B86" w:rsidP="00DF7E01">
      <w:pPr>
        <w:pStyle w:val="ListParagraph"/>
        <w:numPr>
          <w:ilvl w:val="0"/>
          <w:numId w:val="54"/>
        </w:numPr>
        <w:jc w:val="both"/>
        <w:rPr>
          <w:highlight w:val="lightGray"/>
        </w:rPr>
      </w:pPr>
      <w:r w:rsidRPr="000F457C">
        <w:rPr>
          <w:highlight w:val="lightGray"/>
        </w:rPr>
        <w:t>This update for any pair of setup links can be announced by non-AP MLD on any enabled link.</w:t>
      </w:r>
    </w:p>
    <w:p w14:paraId="39F84BB1" w14:textId="2E2649B9" w:rsidR="005F0B86" w:rsidRPr="000F457C" w:rsidRDefault="005F0B86" w:rsidP="005F0B86">
      <w:pPr>
        <w:jc w:val="both"/>
        <w:rPr>
          <w:highlight w:val="lightGray"/>
        </w:rPr>
      </w:pPr>
      <w:r w:rsidRPr="000F457C">
        <w:rPr>
          <w:highlight w:val="lightGray"/>
        </w:rPr>
        <w:t>NOTE – Specific signaling for update indication is TBD</w:t>
      </w:r>
      <w:r w:rsidR="00845B95" w:rsidRPr="000F457C">
        <w:rPr>
          <w:highlight w:val="lightGray"/>
        </w:rPr>
        <w:t>.</w:t>
      </w:r>
      <w:r w:rsidRPr="000F457C">
        <w:rPr>
          <w:highlight w:val="lightGray"/>
        </w:rPr>
        <w:t xml:space="preserve"> </w:t>
      </w:r>
    </w:p>
    <w:p w14:paraId="057C90C2" w14:textId="63B66905" w:rsidR="005F0B86" w:rsidRPr="000F457C" w:rsidRDefault="005F0B86" w:rsidP="005F0B86">
      <w:pPr>
        <w:jc w:val="both"/>
        <w:rPr>
          <w:highlight w:val="lightGray"/>
        </w:rPr>
      </w:pPr>
      <w:r w:rsidRPr="000F457C">
        <w:rPr>
          <w:highlight w:val="lightGray"/>
        </w:rPr>
        <w:t xml:space="preserve">NOTE </w:t>
      </w:r>
      <w:r w:rsidR="00845B95" w:rsidRPr="000F457C">
        <w:rPr>
          <w:highlight w:val="lightGray"/>
        </w:rPr>
        <w:t>–</w:t>
      </w:r>
      <w:r w:rsidRPr="000F457C">
        <w:rPr>
          <w:highlight w:val="lightGray"/>
        </w:rPr>
        <w:t xml:space="preserve"> Limitations on dynamic updating is TBD</w:t>
      </w:r>
      <w:r w:rsidR="00845B95" w:rsidRPr="000F457C">
        <w:rPr>
          <w:highlight w:val="lightGray"/>
        </w:rPr>
        <w:t>.</w:t>
      </w:r>
    </w:p>
    <w:p w14:paraId="6137A921" w14:textId="071C7C69" w:rsidR="005F0B86" w:rsidRPr="000F457C" w:rsidRDefault="00E83A9E" w:rsidP="002A0425">
      <w:pPr>
        <w:pStyle w:val="ListParagraph"/>
        <w:ind w:left="0"/>
        <w:jc w:val="both"/>
        <w:rPr>
          <w:szCs w:val="22"/>
          <w:highlight w:val="lightGray"/>
        </w:rPr>
      </w:pPr>
      <w:r w:rsidRPr="000F457C">
        <w:rPr>
          <w:highlight w:val="lightGray"/>
        </w:rPr>
        <w:t xml:space="preserve">[Motion 112, #SP4, </w:t>
      </w:r>
      <w:sdt>
        <w:sdtPr>
          <w:rPr>
            <w:szCs w:val="22"/>
            <w:highlight w:val="lightGray"/>
          </w:rPr>
          <w:id w:val="-95641985"/>
          <w:citation/>
        </w:sdtPr>
        <w:sdtEndPr/>
        <w:sdtContent>
          <w:r w:rsidRPr="000F457C">
            <w:rPr>
              <w:szCs w:val="22"/>
              <w:highlight w:val="lightGray"/>
            </w:rPr>
            <w:fldChar w:fldCharType="begin"/>
          </w:r>
          <w:r w:rsidRPr="000F457C">
            <w:rPr>
              <w:szCs w:val="22"/>
              <w:highlight w:val="lightGray"/>
              <w:lang w:val="en-US"/>
            </w:rPr>
            <w:instrText xml:space="preserve"> CITATION 19_1755r4 \l 1033 </w:instrText>
          </w:r>
          <w:r w:rsidRPr="000F457C">
            <w:rPr>
              <w:szCs w:val="22"/>
              <w:highlight w:val="lightGray"/>
            </w:rPr>
            <w:fldChar w:fldCharType="separate"/>
          </w:r>
          <w:r w:rsidR="00860E27" w:rsidRPr="00860E27">
            <w:rPr>
              <w:noProof/>
              <w:szCs w:val="22"/>
              <w:highlight w:val="lightGray"/>
              <w:lang w:val="en-US"/>
            </w:rPr>
            <w:t>[9]</w:t>
          </w:r>
          <w:r w:rsidRPr="000F457C">
            <w:rPr>
              <w:szCs w:val="22"/>
              <w:highlight w:val="lightGray"/>
            </w:rPr>
            <w:fldChar w:fldCharType="end"/>
          </w:r>
        </w:sdtContent>
      </w:sdt>
      <w:r w:rsidRPr="000F457C">
        <w:rPr>
          <w:szCs w:val="22"/>
          <w:highlight w:val="lightGray"/>
        </w:rPr>
        <w:t xml:space="preserve"> and</w:t>
      </w:r>
      <w:r w:rsidR="00C26790" w:rsidRPr="000F457C">
        <w:rPr>
          <w:szCs w:val="22"/>
          <w:highlight w:val="lightGray"/>
        </w:rPr>
        <w:t xml:space="preserve"> </w:t>
      </w:r>
      <w:sdt>
        <w:sdtPr>
          <w:rPr>
            <w:szCs w:val="22"/>
            <w:highlight w:val="lightGray"/>
          </w:rPr>
          <w:id w:val="1935021825"/>
          <w:citation/>
        </w:sdtPr>
        <w:sdtEndPr/>
        <w:sdtContent>
          <w:r w:rsidR="00C26790" w:rsidRPr="000F457C">
            <w:rPr>
              <w:szCs w:val="22"/>
              <w:highlight w:val="lightGray"/>
            </w:rPr>
            <w:fldChar w:fldCharType="begin"/>
          </w:r>
          <w:r w:rsidR="00C26790" w:rsidRPr="000F457C">
            <w:rPr>
              <w:szCs w:val="22"/>
              <w:highlight w:val="lightGray"/>
              <w:lang w:val="en-US"/>
            </w:rPr>
            <w:instrText xml:space="preserve"> CITATION 20_0226r5 \l 1033 </w:instrText>
          </w:r>
          <w:r w:rsidR="00C26790" w:rsidRPr="000F457C">
            <w:rPr>
              <w:szCs w:val="22"/>
              <w:highlight w:val="lightGray"/>
            </w:rPr>
            <w:fldChar w:fldCharType="separate"/>
          </w:r>
          <w:r w:rsidR="00860E27" w:rsidRPr="00860E27">
            <w:rPr>
              <w:noProof/>
              <w:szCs w:val="22"/>
              <w:highlight w:val="lightGray"/>
              <w:lang w:val="en-US"/>
            </w:rPr>
            <w:t>[96]</w:t>
          </w:r>
          <w:r w:rsidR="00C26790" w:rsidRPr="000F457C">
            <w:rPr>
              <w:szCs w:val="22"/>
              <w:highlight w:val="lightGray"/>
            </w:rPr>
            <w:fldChar w:fldCharType="end"/>
          </w:r>
        </w:sdtContent>
      </w:sdt>
      <w:r w:rsidR="00C26790" w:rsidRPr="000F457C">
        <w:rPr>
          <w:szCs w:val="22"/>
          <w:highlight w:val="lightGray"/>
        </w:rPr>
        <w:t>]</w:t>
      </w:r>
    </w:p>
    <w:p w14:paraId="64061D3F" w14:textId="77777777" w:rsidR="005E26AF" w:rsidRPr="000F457C" w:rsidRDefault="005E26AF" w:rsidP="004F73DF">
      <w:pPr>
        <w:pStyle w:val="ListParagraph"/>
        <w:ind w:left="0"/>
        <w:jc w:val="both"/>
        <w:rPr>
          <w:highlight w:val="lightGray"/>
        </w:rPr>
      </w:pPr>
    </w:p>
    <w:p w14:paraId="1922FDBC" w14:textId="77777777" w:rsidR="004F73DF" w:rsidRPr="000F457C" w:rsidRDefault="004F73DF" w:rsidP="004F73DF">
      <w:pPr>
        <w:pStyle w:val="ListParagraph"/>
        <w:ind w:left="0"/>
        <w:jc w:val="both"/>
        <w:rPr>
          <w:highlight w:val="lightGray"/>
        </w:rPr>
      </w:pPr>
      <w:r w:rsidRPr="000F457C">
        <w:rPr>
          <w:highlight w:val="lightGray"/>
        </w:rPr>
        <w:t>802.11be shall define a mechanism to teardown an existing multi-link setup agreement.</w:t>
      </w:r>
    </w:p>
    <w:p w14:paraId="6E6CDCDA" w14:textId="77777777" w:rsidR="004F73DF" w:rsidRPr="000F457C" w:rsidRDefault="004F73DF" w:rsidP="004F73DF">
      <w:pPr>
        <w:pStyle w:val="ListParagraph"/>
        <w:ind w:left="0"/>
        <w:jc w:val="both"/>
        <w:rPr>
          <w:highlight w:val="lightGray"/>
        </w:rPr>
      </w:pPr>
      <w:r w:rsidRPr="000F457C">
        <w:rPr>
          <w:highlight w:val="lightGray"/>
        </w:rPr>
        <w:t xml:space="preserve">[Motion 70, </w:t>
      </w:r>
      <w:sdt>
        <w:sdtPr>
          <w:rPr>
            <w:highlight w:val="lightGray"/>
          </w:rPr>
          <w:id w:val="859159049"/>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860E27" w:rsidRPr="00860E27">
            <w:rPr>
              <w:noProof/>
              <w:highlight w:val="lightGray"/>
              <w:lang w:val="en-US"/>
            </w:rPr>
            <w:t>[17]</w:t>
          </w:r>
          <w:r w:rsidRPr="000F457C">
            <w:rPr>
              <w:highlight w:val="lightGray"/>
            </w:rPr>
            <w:fldChar w:fldCharType="end"/>
          </w:r>
        </w:sdtContent>
      </w:sdt>
      <w:r w:rsidRPr="000F457C">
        <w:rPr>
          <w:highlight w:val="lightGray"/>
        </w:rPr>
        <w:t xml:space="preserve"> and </w:t>
      </w:r>
      <w:sdt>
        <w:sdtPr>
          <w:rPr>
            <w:highlight w:val="lightGray"/>
          </w:rPr>
          <w:id w:val="-515694717"/>
          <w:citation/>
        </w:sdtPr>
        <w:sdtEndPr/>
        <w:sdtContent>
          <w:r w:rsidRPr="000F457C">
            <w:rPr>
              <w:highlight w:val="lightGray"/>
            </w:rPr>
            <w:fldChar w:fldCharType="begin"/>
          </w:r>
          <w:r w:rsidRPr="000F457C">
            <w:rPr>
              <w:highlight w:val="lightGray"/>
              <w:lang w:val="en-US"/>
            </w:rPr>
            <w:instrText xml:space="preserve"> CITATION 19_1823r3 \l 1033 </w:instrText>
          </w:r>
          <w:r w:rsidRPr="000F457C">
            <w:rPr>
              <w:highlight w:val="lightGray"/>
            </w:rPr>
            <w:fldChar w:fldCharType="separate"/>
          </w:r>
          <w:r w:rsidR="00860E27" w:rsidRPr="00860E27">
            <w:rPr>
              <w:noProof/>
              <w:highlight w:val="lightGray"/>
              <w:lang w:val="en-US"/>
            </w:rPr>
            <w:t>[97]</w:t>
          </w:r>
          <w:r w:rsidRPr="000F457C">
            <w:rPr>
              <w:highlight w:val="lightGray"/>
            </w:rPr>
            <w:fldChar w:fldCharType="end"/>
          </w:r>
        </w:sdtContent>
      </w:sdt>
      <w:r w:rsidRPr="000F457C">
        <w:rPr>
          <w:highlight w:val="lightGray"/>
        </w:rPr>
        <w:t>]</w:t>
      </w:r>
    </w:p>
    <w:p w14:paraId="616182F1" w14:textId="77777777" w:rsidR="004F73DF" w:rsidRPr="000F457C" w:rsidRDefault="004F73DF" w:rsidP="004F73DF">
      <w:pPr>
        <w:pStyle w:val="ListParagraph"/>
        <w:ind w:left="0"/>
        <w:jc w:val="both"/>
        <w:rPr>
          <w:highlight w:val="lightGray"/>
        </w:rPr>
      </w:pPr>
    </w:p>
    <w:p w14:paraId="4FA93878" w14:textId="48A5231C" w:rsidR="00490B14" w:rsidRPr="000F457C" w:rsidRDefault="0073559F" w:rsidP="00490B14">
      <w:pPr>
        <w:jc w:val="both"/>
        <w:rPr>
          <w:szCs w:val="22"/>
          <w:highlight w:val="lightGray"/>
        </w:rPr>
      </w:pPr>
      <w:r w:rsidRPr="000F457C">
        <w:rPr>
          <w:szCs w:val="22"/>
          <w:highlight w:val="lightGray"/>
        </w:rPr>
        <w:t>802.11be</w:t>
      </w:r>
      <w:r w:rsidR="00490B14" w:rsidRPr="000F457C">
        <w:rPr>
          <w:szCs w:val="22"/>
          <w:highlight w:val="lightGray"/>
        </w:rPr>
        <w:t xml:space="preserve"> support</w:t>
      </w:r>
      <w:r w:rsidRPr="000F457C">
        <w:rPr>
          <w:szCs w:val="22"/>
          <w:highlight w:val="lightGray"/>
        </w:rPr>
        <w:t>s</w:t>
      </w:r>
      <w:r w:rsidR="00490B14" w:rsidRPr="000F457C">
        <w:rPr>
          <w:szCs w:val="22"/>
          <w:highlight w:val="lightGray"/>
        </w:rPr>
        <w:t xml:space="preserve"> the following</w:t>
      </w:r>
      <w:r w:rsidRPr="000F457C">
        <w:rPr>
          <w:szCs w:val="22"/>
          <w:highlight w:val="lightGray"/>
        </w:rPr>
        <w:t xml:space="preserve">:  </w:t>
      </w:r>
    </w:p>
    <w:p w14:paraId="29E83F6B" w14:textId="6934899B" w:rsidR="00490B14" w:rsidRPr="000F457C" w:rsidRDefault="00490B14" w:rsidP="00DF7E01">
      <w:pPr>
        <w:pStyle w:val="ListParagraph"/>
        <w:numPr>
          <w:ilvl w:val="0"/>
          <w:numId w:val="86"/>
        </w:numPr>
        <w:jc w:val="both"/>
        <w:rPr>
          <w:szCs w:val="22"/>
          <w:highlight w:val="lightGray"/>
        </w:rPr>
      </w:pPr>
      <w:r w:rsidRPr="000F457C">
        <w:rPr>
          <w:szCs w:val="22"/>
          <w:highlight w:val="lightGray"/>
        </w:rPr>
        <w:t>Reuse disassociation frame for multi-link teardown</w:t>
      </w:r>
      <w:r w:rsidR="0073559F" w:rsidRPr="000F457C">
        <w:rPr>
          <w:szCs w:val="22"/>
          <w:highlight w:val="lightGray"/>
        </w:rPr>
        <w:t>.</w:t>
      </w:r>
      <w:r w:rsidRPr="000F457C">
        <w:rPr>
          <w:szCs w:val="22"/>
          <w:highlight w:val="lightGray"/>
        </w:rPr>
        <w:t xml:space="preserve">  </w:t>
      </w:r>
    </w:p>
    <w:p w14:paraId="65217BC2" w14:textId="443994A1" w:rsidR="00490B14" w:rsidRPr="000F457C" w:rsidRDefault="00490B14" w:rsidP="00DF7E01">
      <w:pPr>
        <w:pStyle w:val="ListParagraph"/>
        <w:numPr>
          <w:ilvl w:val="0"/>
          <w:numId w:val="86"/>
        </w:numPr>
        <w:jc w:val="both"/>
        <w:rPr>
          <w:szCs w:val="22"/>
          <w:highlight w:val="lightGray"/>
        </w:rPr>
      </w:pPr>
      <w:r w:rsidRPr="000F457C">
        <w:rPr>
          <w:szCs w:val="22"/>
          <w:highlight w:val="lightGray"/>
        </w:rPr>
        <w:t>Reuse authentication frame for multi-link SAE exchange and multi-link Open System authentication</w:t>
      </w:r>
      <w:r w:rsidR="0073559F" w:rsidRPr="000F457C">
        <w:rPr>
          <w:szCs w:val="22"/>
          <w:highlight w:val="lightGray"/>
        </w:rPr>
        <w:t>.</w:t>
      </w:r>
      <w:r w:rsidRPr="000F457C">
        <w:rPr>
          <w:szCs w:val="22"/>
          <w:highlight w:val="lightGray"/>
        </w:rPr>
        <w:t xml:space="preserve">  </w:t>
      </w:r>
    </w:p>
    <w:p w14:paraId="7383EE09" w14:textId="49D6E1A9" w:rsidR="00DE0808" w:rsidRPr="000F457C" w:rsidRDefault="00DE0808" w:rsidP="00490B14">
      <w:pPr>
        <w:jc w:val="both"/>
        <w:rPr>
          <w:b/>
          <w:szCs w:val="22"/>
          <w:highlight w:val="lightGray"/>
        </w:rPr>
      </w:pPr>
      <w:r w:rsidRPr="000F457C">
        <w:rPr>
          <w:szCs w:val="22"/>
          <w:highlight w:val="lightGray"/>
        </w:rPr>
        <w:t xml:space="preserve">[Motion 115, #SP88, </w:t>
      </w:r>
      <w:sdt>
        <w:sdtPr>
          <w:rPr>
            <w:szCs w:val="22"/>
            <w:highlight w:val="lightGray"/>
          </w:rPr>
          <w:id w:val="1991669255"/>
          <w:citation/>
        </w:sdtPr>
        <w:sdtEndPr/>
        <w:sdtContent>
          <w:r w:rsidR="00B26333" w:rsidRPr="000F457C">
            <w:rPr>
              <w:szCs w:val="22"/>
              <w:highlight w:val="lightGray"/>
            </w:rPr>
            <w:fldChar w:fldCharType="begin"/>
          </w:r>
          <w:r w:rsidR="00B26333" w:rsidRPr="000F457C">
            <w:rPr>
              <w:szCs w:val="22"/>
              <w:highlight w:val="lightGray"/>
              <w:lang w:val="en-US"/>
            </w:rPr>
            <w:instrText xml:space="preserve"> CITATION 19_1755r5 \l 1033 </w:instrText>
          </w:r>
          <w:r w:rsidR="00B26333" w:rsidRPr="000F457C">
            <w:rPr>
              <w:szCs w:val="22"/>
              <w:highlight w:val="lightGray"/>
            </w:rPr>
            <w:fldChar w:fldCharType="separate"/>
          </w:r>
          <w:r w:rsidR="00860E27" w:rsidRPr="00860E27">
            <w:rPr>
              <w:noProof/>
              <w:szCs w:val="22"/>
              <w:highlight w:val="lightGray"/>
              <w:lang w:val="en-US"/>
            </w:rPr>
            <w:t>[7]</w:t>
          </w:r>
          <w:r w:rsidR="00B26333" w:rsidRPr="000F457C">
            <w:rPr>
              <w:szCs w:val="22"/>
              <w:highlight w:val="lightGray"/>
            </w:rPr>
            <w:fldChar w:fldCharType="end"/>
          </w:r>
        </w:sdtContent>
      </w:sdt>
      <w:r w:rsidR="00B26333" w:rsidRPr="000F457C">
        <w:rPr>
          <w:szCs w:val="22"/>
          <w:highlight w:val="lightGray"/>
        </w:rPr>
        <w:t xml:space="preserve"> and</w:t>
      </w:r>
      <w:r w:rsidR="001235CF" w:rsidRPr="000F457C">
        <w:rPr>
          <w:szCs w:val="22"/>
          <w:highlight w:val="lightGray"/>
        </w:rPr>
        <w:t xml:space="preserve"> </w:t>
      </w:r>
      <w:sdt>
        <w:sdtPr>
          <w:rPr>
            <w:szCs w:val="22"/>
            <w:highlight w:val="lightGray"/>
          </w:rPr>
          <w:id w:val="-1202329036"/>
          <w:citation/>
        </w:sdtPr>
        <w:sdtEndPr/>
        <w:sdtContent>
          <w:r w:rsidR="001235CF" w:rsidRPr="000F457C">
            <w:rPr>
              <w:szCs w:val="22"/>
              <w:highlight w:val="lightGray"/>
            </w:rPr>
            <w:fldChar w:fldCharType="begin"/>
          </w:r>
          <w:r w:rsidR="001235CF" w:rsidRPr="000F457C">
            <w:rPr>
              <w:szCs w:val="22"/>
              <w:highlight w:val="lightGray"/>
              <w:lang w:val="en-US"/>
            </w:rPr>
            <w:instrText xml:space="preserve"> CITATION 20_0387r3 \l 1033 </w:instrText>
          </w:r>
          <w:r w:rsidR="001235CF" w:rsidRPr="000F457C">
            <w:rPr>
              <w:szCs w:val="22"/>
              <w:highlight w:val="lightGray"/>
            </w:rPr>
            <w:fldChar w:fldCharType="separate"/>
          </w:r>
          <w:r w:rsidR="00860E27" w:rsidRPr="00860E27">
            <w:rPr>
              <w:noProof/>
              <w:szCs w:val="22"/>
              <w:highlight w:val="lightGray"/>
              <w:lang w:val="en-US"/>
            </w:rPr>
            <w:t>[98]</w:t>
          </w:r>
          <w:r w:rsidR="001235CF" w:rsidRPr="000F457C">
            <w:rPr>
              <w:szCs w:val="22"/>
              <w:highlight w:val="lightGray"/>
            </w:rPr>
            <w:fldChar w:fldCharType="end"/>
          </w:r>
        </w:sdtContent>
      </w:sdt>
      <w:r w:rsidR="001235CF" w:rsidRPr="000F457C">
        <w:rPr>
          <w:szCs w:val="22"/>
          <w:highlight w:val="lightGray"/>
        </w:rPr>
        <w:t>]</w:t>
      </w:r>
    </w:p>
    <w:p w14:paraId="63143917" w14:textId="77777777" w:rsidR="00490B14" w:rsidRPr="000F457C" w:rsidRDefault="00490B14" w:rsidP="004F73DF">
      <w:pPr>
        <w:pStyle w:val="ListParagraph"/>
        <w:ind w:left="0"/>
        <w:jc w:val="both"/>
        <w:rPr>
          <w:highlight w:val="lightGray"/>
        </w:rPr>
      </w:pPr>
    </w:p>
    <w:p w14:paraId="74E9392E" w14:textId="0098799C" w:rsidR="004F73DF" w:rsidRPr="000F457C" w:rsidRDefault="004F73DF" w:rsidP="004F73DF">
      <w:pPr>
        <w:pStyle w:val="ListParagraph"/>
        <w:ind w:left="0"/>
        <w:jc w:val="both"/>
        <w:rPr>
          <w:highlight w:val="lightGray"/>
        </w:rPr>
      </w:pPr>
      <w:r w:rsidRPr="000F457C">
        <w:rPr>
          <w:highlight w:val="lightGray"/>
        </w:rPr>
        <w:t>After multi-link setup between two MLDs, different GTK/IGTK/BIGTK in different links with different PN spaces are used</w:t>
      </w:r>
      <w:r w:rsidR="00845B95" w:rsidRPr="000F457C">
        <w:rPr>
          <w:highlight w:val="lightGray"/>
        </w:rPr>
        <w:t>.</w:t>
      </w:r>
    </w:p>
    <w:p w14:paraId="32438D8D" w14:textId="77777777" w:rsidR="004F73DF" w:rsidRPr="000F457C" w:rsidRDefault="004F73DF" w:rsidP="00486858">
      <w:pPr>
        <w:pStyle w:val="ListParagraph"/>
        <w:numPr>
          <w:ilvl w:val="0"/>
          <w:numId w:val="20"/>
        </w:numPr>
        <w:jc w:val="both"/>
        <w:rPr>
          <w:highlight w:val="lightGray"/>
        </w:rPr>
      </w:pPr>
      <w:r w:rsidRPr="000F457C">
        <w:rPr>
          <w:highlight w:val="lightGray"/>
        </w:rPr>
        <w:t>GTK/IGTK/BIGTK in different links can be delivered in one 4-way handshake.</w:t>
      </w:r>
    </w:p>
    <w:p w14:paraId="649A2D2B" w14:textId="77777777" w:rsidR="004F73DF" w:rsidRPr="000F457C" w:rsidRDefault="004F73DF" w:rsidP="004F73DF">
      <w:pPr>
        <w:pStyle w:val="ListParagraph"/>
        <w:ind w:left="0"/>
        <w:jc w:val="both"/>
        <w:rPr>
          <w:highlight w:val="lightGray"/>
        </w:rPr>
      </w:pPr>
      <w:r w:rsidRPr="000F457C">
        <w:rPr>
          <w:highlight w:val="lightGray"/>
        </w:rPr>
        <w:t xml:space="preserve">[Motion 71, </w:t>
      </w:r>
      <w:sdt>
        <w:sdtPr>
          <w:rPr>
            <w:highlight w:val="lightGray"/>
          </w:rPr>
          <w:id w:val="811148110"/>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860E27" w:rsidRPr="00860E27">
            <w:rPr>
              <w:noProof/>
              <w:highlight w:val="lightGray"/>
              <w:lang w:val="en-US"/>
            </w:rPr>
            <w:t>[17]</w:t>
          </w:r>
          <w:r w:rsidRPr="000F457C">
            <w:rPr>
              <w:highlight w:val="lightGray"/>
            </w:rPr>
            <w:fldChar w:fldCharType="end"/>
          </w:r>
        </w:sdtContent>
      </w:sdt>
      <w:r w:rsidRPr="000F457C">
        <w:rPr>
          <w:highlight w:val="lightGray"/>
        </w:rPr>
        <w:t xml:space="preserve"> and</w:t>
      </w:r>
      <w:r w:rsidR="00CE0A91" w:rsidRPr="000F457C">
        <w:rPr>
          <w:highlight w:val="lightGray"/>
        </w:rPr>
        <w:t xml:space="preserve"> </w:t>
      </w:r>
      <w:sdt>
        <w:sdtPr>
          <w:rPr>
            <w:highlight w:val="lightGray"/>
          </w:rPr>
          <w:id w:val="-530497260"/>
          <w:citation/>
        </w:sdtPr>
        <w:sdtEndPr/>
        <w:sdtContent>
          <w:r w:rsidR="00CE0A91" w:rsidRPr="000F457C">
            <w:rPr>
              <w:highlight w:val="lightGray"/>
            </w:rPr>
            <w:fldChar w:fldCharType="begin"/>
          </w:r>
          <w:r w:rsidR="00CE0A91" w:rsidRPr="000F457C">
            <w:rPr>
              <w:highlight w:val="lightGray"/>
              <w:lang w:val="en-US"/>
            </w:rPr>
            <w:instrText xml:space="preserve"> CITATION 19_1822r4 \l 1033 </w:instrText>
          </w:r>
          <w:r w:rsidR="00CE0A91" w:rsidRPr="000F457C">
            <w:rPr>
              <w:highlight w:val="lightGray"/>
            </w:rPr>
            <w:fldChar w:fldCharType="separate"/>
          </w:r>
          <w:r w:rsidR="00860E27" w:rsidRPr="00860E27">
            <w:rPr>
              <w:noProof/>
              <w:highlight w:val="lightGray"/>
              <w:lang w:val="en-US"/>
            </w:rPr>
            <w:t>[99]</w:t>
          </w:r>
          <w:r w:rsidR="00CE0A91" w:rsidRPr="000F457C">
            <w:rPr>
              <w:highlight w:val="lightGray"/>
            </w:rPr>
            <w:fldChar w:fldCharType="end"/>
          </w:r>
        </w:sdtContent>
      </w:sdt>
      <w:r w:rsidR="00CE0A91" w:rsidRPr="000F457C">
        <w:rPr>
          <w:highlight w:val="lightGray"/>
        </w:rPr>
        <w:t>]</w:t>
      </w:r>
    </w:p>
    <w:p w14:paraId="09C3A763" w14:textId="77777777" w:rsidR="00E66C5A" w:rsidRPr="000F457C" w:rsidRDefault="00E66C5A" w:rsidP="004F73DF">
      <w:pPr>
        <w:pStyle w:val="ListParagraph"/>
        <w:ind w:left="0"/>
        <w:jc w:val="both"/>
        <w:rPr>
          <w:highlight w:val="lightGray"/>
        </w:rPr>
      </w:pPr>
    </w:p>
    <w:p w14:paraId="31F92F7F" w14:textId="4BCED43A" w:rsidR="00E66C5A" w:rsidRPr="000F457C" w:rsidRDefault="00C45B76" w:rsidP="00E66C5A">
      <w:pPr>
        <w:jc w:val="both"/>
        <w:rPr>
          <w:color w:val="171717" w:themeColor="background2" w:themeShade="1A"/>
          <w:highlight w:val="lightGray"/>
          <w:lang w:val="en-US"/>
        </w:rPr>
      </w:pPr>
      <w:r w:rsidRPr="000F457C">
        <w:rPr>
          <w:bCs/>
          <w:color w:val="171717" w:themeColor="background2" w:themeShade="1A"/>
          <w:highlight w:val="lightGray"/>
          <w:lang w:val="en-US"/>
        </w:rPr>
        <w:t xml:space="preserve">802.11be supports that after </w:t>
      </w:r>
      <w:r w:rsidR="00E66C5A" w:rsidRPr="000F457C">
        <w:rPr>
          <w:bCs/>
          <w:color w:val="171717" w:themeColor="background2" w:themeShade="1A"/>
          <w:highlight w:val="lightGray"/>
          <w:lang w:val="en-US"/>
        </w:rPr>
        <w:t xml:space="preserve">multi-link setup between two MLDs, </w:t>
      </w:r>
      <w:r w:rsidR="00A913A7" w:rsidRPr="000F457C">
        <w:rPr>
          <w:bCs/>
          <w:color w:val="171717" w:themeColor="background2" w:themeShade="1A"/>
          <w:highlight w:val="lightGray"/>
          <w:lang w:val="en-US"/>
        </w:rPr>
        <w:t>the</w:t>
      </w:r>
      <w:r w:rsidR="00E66C5A" w:rsidRPr="000F457C">
        <w:rPr>
          <w:bCs/>
          <w:color w:val="171717" w:themeColor="background2" w:themeShade="1A"/>
          <w:highlight w:val="lightGray"/>
          <w:lang w:val="en-US"/>
        </w:rPr>
        <w:t xml:space="preserve"> same PMK and </w:t>
      </w:r>
      <w:r w:rsidR="00282C45" w:rsidRPr="000F457C">
        <w:rPr>
          <w:bCs/>
          <w:color w:val="171717" w:themeColor="background2" w:themeShade="1A"/>
          <w:highlight w:val="lightGray"/>
          <w:lang w:val="en-US"/>
        </w:rPr>
        <w:t xml:space="preserve">the </w:t>
      </w:r>
      <w:r w:rsidR="00E66C5A" w:rsidRPr="000F457C">
        <w:rPr>
          <w:bCs/>
          <w:color w:val="171717" w:themeColor="background2" w:themeShade="1A"/>
          <w:highlight w:val="lightGray"/>
          <w:lang w:val="en-US"/>
        </w:rPr>
        <w:t xml:space="preserve">same PTK across links </w:t>
      </w:r>
      <w:r w:rsidR="004B4510" w:rsidRPr="000F457C">
        <w:rPr>
          <w:bCs/>
          <w:color w:val="171717" w:themeColor="background2" w:themeShade="1A"/>
          <w:highlight w:val="lightGray"/>
          <w:lang w:val="en-US"/>
        </w:rPr>
        <w:t xml:space="preserve">are used </w:t>
      </w:r>
      <w:r w:rsidR="00E66C5A" w:rsidRPr="000F457C">
        <w:rPr>
          <w:bCs/>
          <w:color w:val="171717" w:themeColor="background2" w:themeShade="1A"/>
          <w:highlight w:val="lightGray"/>
          <w:lang w:val="en-US"/>
        </w:rPr>
        <w:t xml:space="preserve">with </w:t>
      </w:r>
      <w:r w:rsidR="00A913A7" w:rsidRPr="000F457C">
        <w:rPr>
          <w:bCs/>
          <w:color w:val="171717" w:themeColor="background2" w:themeShade="1A"/>
          <w:highlight w:val="lightGray"/>
          <w:lang w:val="en-US"/>
        </w:rPr>
        <w:t xml:space="preserve">the </w:t>
      </w:r>
      <w:r w:rsidR="00E66C5A" w:rsidRPr="000F457C">
        <w:rPr>
          <w:bCs/>
          <w:color w:val="171717" w:themeColor="background2" w:themeShade="1A"/>
          <w:highlight w:val="lightGray"/>
          <w:lang w:val="en-US"/>
        </w:rPr>
        <w:t>same PN space for a PTKSA.</w:t>
      </w:r>
    </w:p>
    <w:p w14:paraId="673CF77E" w14:textId="18D702A1" w:rsidR="00090337" w:rsidRPr="001235CF" w:rsidRDefault="00090337" w:rsidP="001E16DB">
      <w:pPr>
        <w:jc w:val="both"/>
        <w:rPr>
          <w:lang w:val="en-US" w:eastAsia="ko-KR"/>
        </w:rPr>
      </w:pPr>
      <w:r w:rsidRPr="000F457C">
        <w:rPr>
          <w:highlight w:val="lightGray"/>
          <w:lang w:val="en-US" w:eastAsia="ko-KR"/>
        </w:rPr>
        <w:t xml:space="preserve">[Motion 111, #SP0611-29, </w:t>
      </w:r>
      <w:sdt>
        <w:sdtPr>
          <w:rPr>
            <w:highlight w:val="lightGray"/>
            <w:lang w:val="en-US" w:eastAsia="ko-KR"/>
          </w:rPr>
          <w:id w:val="-1298371163"/>
          <w:citation/>
        </w:sdtPr>
        <w:sdtEnd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860E27" w:rsidRPr="00860E27">
            <w:rPr>
              <w:noProof/>
              <w:highlight w:val="lightGray"/>
              <w:lang w:val="en-US" w:eastAsia="ko-KR"/>
            </w:rPr>
            <w:t>[9]</w:t>
          </w:r>
          <w:r w:rsidRPr="000F457C">
            <w:rPr>
              <w:highlight w:val="lightGray"/>
              <w:lang w:val="en-US" w:eastAsia="ko-KR"/>
            </w:rPr>
            <w:fldChar w:fldCharType="end"/>
          </w:r>
        </w:sdtContent>
      </w:sdt>
      <w:r w:rsidRPr="000F457C">
        <w:rPr>
          <w:highlight w:val="lightGray"/>
          <w:lang w:val="en-US" w:eastAsia="ko-KR"/>
        </w:rPr>
        <w:t xml:space="preserve"> and </w:t>
      </w:r>
      <w:sdt>
        <w:sdtPr>
          <w:rPr>
            <w:highlight w:val="lightGray"/>
            <w:lang w:val="en-US" w:eastAsia="ko-KR"/>
          </w:rPr>
          <w:id w:val="-1857650257"/>
          <w:citation/>
        </w:sdtPr>
        <w:sdtEndPr/>
        <w:sdtContent>
          <w:r w:rsidR="00E0319A" w:rsidRPr="000F457C">
            <w:rPr>
              <w:highlight w:val="lightGray"/>
              <w:lang w:val="en-US" w:eastAsia="ko-KR"/>
            </w:rPr>
            <w:fldChar w:fldCharType="begin"/>
          </w:r>
          <w:r w:rsidR="00E0319A" w:rsidRPr="000F457C">
            <w:rPr>
              <w:highlight w:val="lightGray"/>
              <w:lang w:val="en-US" w:eastAsia="ko-KR"/>
            </w:rPr>
            <w:instrText xml:space="preserve"> CITATION 19_1822r7 \l 1033 </w:instrText>
          </w:r>
          <w:r w:rsidR="00E0319A" w:rsidRPr="000F457C">
            <w:rPr>
              <w:highlight w:val="lightGray"/>
              <w:lang w:val="en-US" w:eastAsia="ko-KR"/>
            </w:rPr>
            <w:fldChar w:fldCharType="separate"/>
          </w:r>
          <w:r w:rsidR="00860E27" w:rsidRPr="00860E27">
            <w:rPr>
              <w:noProof/>
              <w:highlight w:val="lightGray"/>
              <w:lang w:val="en-US" w:eastAsia="ko-KR"/>
            </w:rPr>
            <w:t>[100]</w:t>
          </w:r>
          <w:r w:rsidR="00E0319A" w:rsidRPr="000F457C">
            <w:rPr>
              <w:highlight w:val="lightGray"/>
              <w:lang w:val="en-US" w:eastAsia="ko-KR"/>
            </w:rPr>
            <w:fldChar w:fldCharType="end"/>
          </w:r>
        </w:sdtContent>
      </w:sdt>
      <w:r w:rsidR="00E0319A" w:rsidRPr="000F457C">
        <w:rPr>
          <w:highlight w:val="lightGray"/>
          <w:lang w:val="en-US" w:eastAsia="ko-KR"/>
        </w:rPr>
        <w:t>]</w:t>
      </w:r>
    </w:p>
    <w:p w14:paraId="39685591" w14:textId="77777777" w:rsidR="00F95F82" w:rsidRPr="0094572F" w:rsidRDefault="00F95F82" w:rsidP="001E16DB">
      <w:pPr>
        <w:jc w:val="both"/>
        <w:rPr>
          <w:highlight w:val="lightGray"/>
          <w:lang w:val="en-US" w:eastAsia="ko-KR"/>
        </w:rPr>
      </w:pPr>
    </w:p>
    <w:p w14:paraId="4F0AFD89" w14:textId="4B8ACD51" w:rsidR="006C3C2F" w:rsidRPr="000F457C" w:rsidRDefault="006C3C2F" w:rsidP="006C3C2F">
      <w:pPr>
        <w:jc w:val="both"/>
        <w:rPr>
          <w:szCs w:val="22"/>
          <w:highlight w:val="lightGray"/>
        </w:rPr>
      </w:pPr>
      <w:r w:rsidRPr="000F457C">
        <w:rPr>
          <w:szCs w:val="22"/>
          <w:highlight w:val="lightGray"/>
        </w:rPr>
        <w:t xml:space="preserve">Between two MLDs, </w:t>
      </w:r>
      <w:r w:rsidR="00C45B76" w:rsidRPr="000F457C">
        <w:rPr>
          <w:szCs w:val="22"/>
          <w:highlight w:val="lightGray"/>
        </w:rPr>
        <w:t>802.11be</w:t>
      </w:r>
      <w:r w:rsidRPr="000F457C">
        <w:rPr>
          <w:szCs w:val="22"/>
          <w:highlight w:val="lightGray"/>
        </w:rPr>
        <w:t xml:space="preserve"> support</w:t>
      </w:r>
      <w:r w:rsidR="00C45B76" w:rsidRPr="000F457C">
        <w:rPr>
          <w:szCs w:val="22"/>
          <w:highlight w:val="lightGray"/>
        </w:rPr>
        <w:t>s</w:t>
      </w:r>
      <w:r w:rsidRPr="000F457C">
        <w:rPr>
          <w:szCs w:val="22"/>
          <w:highlight w:val="lightGray"/>
        </w:rPr>
        <w:t xml:space="preserve"> us</w:t>
      </w:r>
      <w:r w:rsidR="00C45B76" w:rsidRPr="000F457C">
        <w:rPr>
          <w:szCs w:val="22"/>
          <w:highlight w:val="lightGray"/>
        </w:rPr>
        <w:t>ing</w:t>
      </w:r>
      <w:r w:rsidRPr="000F457C">
        <w:rPr>
          <w:szCs w:val="22"/>
          <w:highlight w:val="lightGray"/>
        </w:rPr>
        <w:t xml:space="preserve"> the MLD MAC addresses to derive PMK under SAE method and PTK in </w:t>
      </w:r>
      <w:r w:rsidR="000802EB" w:rsidRPr="000F457C">
        <w:rPr>
          <w:szCs w:val="22"/>
          <w:highlight w:val="lightGray"/>
        </w:rPr>
        <w:t>802.</w:t>
      </w:r>
      <w:r w:rsidRPr="000F457C">
        <w:rPr>
          <w:szCs w:val="22"/>
          <w:highlight w:val="lightGray"/>
        </w:rPr>
        <w:t>11be SFD</w:t>
      </w:r>
      <w:r w:rsidR="00C45B76" w:rsidRPr="000F457C">
        <w:rPr>
          <w:szCs w:val="22"/>
          <w:highlight w:val="lightGray"/>
        </w:rPr>
        <w:t>.</w:t>
      </w:r>
    </w:p>
    <w:p w14:paraId="6033C48A" w14:textId="4FB9819E" w:rsidR="00090337" w:rsidRPr="000F457C" w:rsidRDefault="00090337" w:rsidP="00090337">
      <w:pPr>
        <w:jc w:val="both"/>
        <w:rPr>
          <w:highlight w:val="lightGray"/>
          <w:lang w:val="en-US" w:eastAsia="ko-KR"/>
        </w:rPr>
      </w:pPr>
      <w:r w:rsidRPr="000F457C">
        <w:rPr>
          <w:highlight w:val="lightGray"/>
          <w:lang w:val="en-US" w:eastAsia="ko-KR"/>
        </w:rPr>
        <w:t xml:space="preserve">[Motion 112, #SP40, </w:t>
      </w:r>
      <w:sdt>
        <w:sdtPr>
          <w:rPr>
            <w:highlight w:val="lightGray"/>
            <w:lang w:val="en-US" w:eastAsia="ko-KR"/>
          </w:rPr>
          <w:id w:val="-234090131"/>
          <w:citation/>
        </w:sdtPr>
        <w:sdtEnd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860E27" w:rsidRPr="00860E27">
            <w:rPr>
              <w:noProof/>
              <w:highlight w:val="lightGray"/>
              <w:lang w:val="en-US" w:eastAsia="ko-KR"/>
            </w:rPr>
            <w:t>[9]</w:t>
          </w:r>
          <w:r w:rsidRPr="000F457C">
            <w:rPr>
              <w:highlight w:val="lightGray"/>
              <w:lang w:val="en-US" w:eastAsia="ko-KR"/>
            </w:rPr>
            <w:fldChar w:fldCharType="end"/>
          </w:r>
        </w:sdtContent>
      </w:sdt>
      <w:r w:rsidRPr="000F457C">
        <w:rPr>
          <w:highlight w:val="lightGray"/>
          <w:lang w:val="en-US" w:eastAsia="ko-KR"/>
        </w:rPr>
        <w:t xml:space="preserve"> and </w:t>
      </w:r>
      <w:sdt>
        <w:sdtPr>
          <w:rPr>
            <w:highlight w:val="lightGray"/>
            <w:lang w:val="en-US" w:eastAsia="ko-KR"/>
          </w:rPr>
          <w:id w:val="1758636163"/>
          <w:citation/>
        </w:sdtPr>
        <w:sdtEndPr/>
        <w:sdtContent>
          <w:r w:rsidR="00E0319A" w:rsidRPr="000F457C">
            <w:rPr>
              <w:highlight w:val="lightGray"/>
              <w:lang w:val="en-US" w:eastAsia="ko-KR"/>
            </w:rPr>
            <w:fldChar w:fldCharType="begin"/>
          </w:r>
          <w:r w:rsidR="00E0319A" w:rsidRPr="000F457C">
            <w:rPr>
              <w:highlight w:val="lightGray"/>
              <w:lang w:val="en-US" w:eastAsia="ko-KR"/>
            </w:rPr>
            <w:instrText xml:space="preserve"> CITATION 19_1822r9 \l 1033 </w:instrText>
          </w:r>
          <w:r w:rsidR="00E0319A" w:rsidRPr="000F457C">
            <w:rPr>
              <w:highlight w:val="lightGray"/>
              <w:lang w:val="en-US" w:eastAsia="ko-KR"/>
            </w:rPr>
            <w:fldChar w:fldCharType="separate"/>
          </w:r>
          <w:r w:rsidR="00860E27" w:rsidRPr="00860E27">
            <w:rPr>
              <w:noProof/>
              <w:highlight w:val="lightGray"/>
              <w:lang w:val="en-US" w:eastAsia="ko-KR"/>
            </w:rPr>
            <w:t>[101]</w:t>
          </w:r>
          <w:r w:rsidR="00E0319A" w:rsidRPr="000F457C">
            <w:rPr>
              <w:highlight w:val="lightGray"/>
              <w:lang w:val="en-US" w:eastAsia="ko-KR"/>
            </w:rPr>
            <w:fldChar w:fldCharType="end"/>
          </w:r>
        </w:sdtContent>
      </w:sdt>
      <w:r w:rsidR="00E0319A" w:rsidRPr="000F457C">
        <w:rPr>
          <w:highlight w:val="lightGray"/>
          <w:lang w:val="en-US" w:eastAsia="ko-KR"/>
        </w:rPr>
        <w:t>]</w:t>
      </w:r>
    </w:p>
    <w:p w14:paraId="702DE3FB" w14:textId="77777777" w:rsidR="008A6544" w:rsidRPr="000F457C" w:rsidRDefault="008A6544" w:rsidP="008A6544">
      <w:pPr>
        <w:jc w:val="both"/>
        <w:rPr>
          <w:szCs w:val="22"/>
          <w:highlight w:val="lightGray"/>
        </w:rPr>
      </w:pPr>
    </w:p>
    <w:p w14:paraId="59448B5E" w14:textId="316E8C51" w:rsidR="007948B8" w:rsidRPr="000F457C" w:rsidRDefault="0073559F" w:rsidP="007948B8">
      <w:pPr>
        <w:jc w:val="both"/>
        <w:rPr>
          <w:szCs w:val="22"/>
          <w:highlight w:val="lightGray"/>
        </w:rPr>
      </w:pPr>
      <w:r w:rsidRPr="000F457C">
        <w:rPr>
          <w:szCs w:val="22"/>
          <w:highlight w:val="lightGray"/>
        </w:rPr>
        <w:t>802.11be</w:t>
      </w:r>
      <w:r w:rsidR="007948B8" w:rsidRPr="000F457C">
        <w:rPr>
          <w:szCs w:val="22"/>
          <w:highlight w:val="lightGray"/>
        </w:rPr>
        <w:t xml:space="preserve"> support</w:t>
      </w:r>
      <w:r w:rsidRPr="000F457C">
        <w:rPr>
          <w:szCs w:val="22"/>
          <w:highlight w:val="lightGray"/>
        </w:rPr>
        <w:t>s</w:t>
      </w:r>
      <w:r w:rsidR="007948B8" w:rsidRPr="000F457C">
        <w:rPr>
          <w:szCs w:val="22"/>
          <w:highlight w:val="lightGray"/>
        </w:rPr>
        <w:t xml:space="preserve"> the following</w:t>
      </w:r>
      <w:r w:rsidRPr="000F457C">
        <w:rPr>
          <w:szCs w:val="22"/>
          <w:highlight w:val="lightGray"/>
        </w:rPr>
        <w:t xml:space="preserve">:  </w:t>
      </w:r>
    </w:p>
    <w:p w14:paraId="35A377E8" w14:textId="77777777" w:rsidR="007948B8" w:rsidRPr="000F457C" w:rsidRDefault="007948B8" w:rsidP="00DF7E01">
      <w:pPr>
        <w:pStyle w:val="ListParagraph"/>
        <w:numPr>
          <w:ilvl w:val="0"/>
          <w:numId w:val="87"/>
        </w:numPr>
        <w:jc w:val="both"/>
        <w:rPr>
          <w:szCs w:val="22"/>
          <w:highlight w:val="lightGray"/>
        </w:rPr>
      </w:pPr>
      <w:r w:rsidRPr="000F457C">
        <w:rPr>
          <w:szCs w:val="22"/>
          <w:highlight w:val="lightGray"/>
        </w:rPr>
        <w:t xml:space="preserve">An AP that is part of an AP MLD that supports SAE authentication shall include the MLD address in beacon and probe response frames it transmits.  </w:t>
      </w:r>
    </w:p>
    <w:p w14:paraId="5B3BC231" w14:textId="66EE2F2C" w:rsidR="007948B8" w:rsidRPr="000F457C" w:rsidRDefault="007948B8" w:rsidP="00DF7E01">
      <w:pPr>
        <w:pStyle w:val="ListParagraph"/>
        <w:numPr>
          <w:ilvl w:val="0"/>
          <w:numId w:val="87"/>
        </w:numPr>
        <w:jc w:val="both"/>
        <w:rPr>
          <w:szCs w:val="22"/>
          <w:highlight w:val="lightGray"/>
        </w:rPr>
      </w:pPr>
      <w:r w:rsidRPr="000F457C">
        <w:rPr>
          <w:szCs w:val="22"/>
          <w:highlight w:val="lightGray"/>
        </w:rPr>
        <w:t>EHT MLD shall indicate its MLD MAC address during authentication request/response exchange</w:t>
      </w:r>
      <w:r w:rsidR="0073559F" w:rsidRPr="000F457C">
        <w:rPr>
          <w:szCs w:val="22"/>
          <w:highlight w:val="lightGray"/>
        </w:rPr>
        <w:t>.</w:t>
      </w:r>
      <w:r w:rsidRPr="000F457C">
        <w:rPr>
          <w:szCs w:val="22"/>
          <w:highlight w:val="lightGray"/>
        </w:rPr>
        <w:t xml:space="preserve">  </w:t>
      </w:r>
    </w:p>
    <w:p w14:paraId="2E1D3402" w14:textId="5FAA36B5" w:rsidR="00124676" w:rsidRPr="000F457C" w:rsidRDefault="00124676" w:rsidP="007948B8">
      <w:pPr>
        <w:jc w:val="both"/>
        <w:rPr>
          <w:b/>
          <w:szCs w:val="22"/>
          <w:highlight w:val="lightGray"/>
        </w:rPr>
      </w:pPr>
      <w:r w:rsidRPr="000F457C">
        <w:rPr>
          <w:szCs w:val="22"/>
          <w:highlight w:val="lightGray"/>
        </w:rPr>
        <w:t xml:space="preserve">[Motion 115, #SP89, </w:t>
      </w:r>
      <w:sdt>
        <w:sdtPr>
          <w:rPr>
            <w:szCs w:val="22"/>
            <w:highlight w:val="lightGray"/>
          </w:rPr>
          <w:id w:val="934247270"/>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646011619"/>
          <w:citation/>
        </w:sdtPr>
        <w:sdtEndPr/>
        <w:sdtContent>
          <w:r w:rsidRPr="000F457C">
            <w:rPr>
              <w:szCs w:val="22"/>
              <w:highlight w:val="lightGray"/>
            </w:rPr>
            <w:fldChar w:fldCharType="begin"/>
          </w:r>
          <w:r w:rsidRPr="000F457C">
            <w:rPr>
              <w:szCs w:val="22"/>
              <w:highlight w:val="lightGray"/>
              <w:lang w:val="en-US"/>
            </w:rPr>
            <w:instrText xml:space="preserve"> CITATION 20_0387r3 \l 1033 </w:instrText>
          </w:r>
          <w:r w:rsidRPr="000F457C">
            <w:rPr>
              <w:szCs w:val="22"/>
              <w:highlight w:val="lightGray"/>
            </w:rPr>
            <w:fldChar w:fldCharType="separate"/>
          </w:r>
          <w:r w:rsidR="00860E27" w:rsidRPr="00860E27">
            <w:rPr>
              <w:noProof/>
              <w:szCs w:val="22"/>
              <w:highlight w:val="lightGray"/>
              <w:lang w:val="en-US"/>
            </w:rPr>
            <w:t>[98]</w:t>
          </w:r>
          <w:r w:rsidRPr="000F457C">
            <w:rPr>
              <w:szCs w:val="22"/>
              <w:highlight w:val="lightGray"/>
            </w:rPr>
            <w:fldChar w:fldCharType="end"/>
          </w:r>
        </w:sdtContent>
      </w:sdt>
      <w:r w:rsidRPr="000F457C">
        <w:rPr>
          <w:szCs w:val="22"/>
          <w:highlight w:val="lightGray"/>
        </w:rPr>
        <w:t>]</w:t>
      </w:r>
    </w:p>
    <w:p w14:paraId="411FE5CB" w14:textId="77777777" w:rsidR="007948B8" w:rsidRPr="000F457C" w:rsidRDefault="007948B8" w:rsidP="008A6544">
      <w:pPr>
        <w:jc w:val="both"/>
        <w:rPr>
          <w:szCs w:val="22"/>
          <w:highlight w:val="lightGray"/>
        </w:rPr>
      </w:pPr>
    </w:p>
    <w:p w14:paraId="044E3FEF" w14:textId="77777777" w:rsidR="008A6544" w:rsidRPr="000F457C" w:rsidRDefault="008A6544" w:rsidP="00C2690C">
      <w:pPr>
        <w:jc w:val="both"/>
        <w:rPr>
          <w:szCs w:val="22"/>
          <w:highlight w:val="lightGray"/>
        </w:rPr>
      </w:pPr>
      <w:r w:rsidRPr="000F457C">
        <w:rPr>
          <w:szCs w:val="22"/>
          <w:highlight w:val="lightGray"/>
        </w:rPr>
        <w:t>TGbe shall define a multi-link resetup mechanism to resetup with another AP MLD or changing configuration of existing multi-link setup with an AP MLD.</w:t>
      </w:r>
    </w:p>
    <w:p w14:paraId="691543E4" w14:textId="7C2CC43F" w:rsidR="008A6544" w:rsidRPr="000F457C" w:rsidRDefault="008A6544" w:rsidP="00C2690C">
      <w:pPr>
        <w:pStyle w:val="ListParagraph"/>
        <w:numPr>
          <w:ilvl w:val="0"/>
          <w:numId w:val="86"/>
        </w:numPr>
        <w:jc w:val="both"/>
        <w:rPr>
          <w:szCs w:val="22"/>
          <w:highlight w:val="lightGray"/>
        </w:rPr>
      </w:pPr>
      <w:r w:rsidRPr="000F457C">
        <w:rPr>
          <w:szCs w:val="22"/>
          <w:highlight w:val="lightGray"/>
        </w:rPr>
        <w:t>Reassociation Request/Response f</w:t>
      </w:r>
      <w:r w:rsidR="007C1E5C" w:rsidRPr="000F457C">
        <w:rPr>
          <w:szCs w:val="22"/>
          <w:highlight w:val="lightGray"/>
        </w:rPr>
        <w:t xml:space="preserve">rame is used for this purpose. </w:t>
      </w:r>
    </w:p>
    <w:p w14:paraId="73DE595B" w14:textId="4A23A787" w:rsidR="00DA1BDF" w:rsidRPr="000F457C" w:rsidRDefault="007C1E5C" w:rsidP="008A6544">
      <w:pPr>
        <w:jc w:val="both"/>
        <w:rPr>
          <w:szCs w:val="22"/>
          <w:highlight w:val="lightGray"/>
        </w:rPr>
      </w:pPr>
      <w:r w:rsidRPr="000F457C">
        <w:rPr>
          <w:szCs w:val="22"/>
          <w:highlight w:val="lightGray"/>
        </w:rPr>
        <w:t xml:space="preserve"> </w:t>
      </w:r>
      <w:r w:rsidR="00DA1BDF" w:rsidRPr="000F457C">
        <w:rPr>
          <w:szCs w:val="22"/>
          <w:highlight w:val="lightGray"/>
        </w:rPr>
        <w:t xml:space="preserve">Motion 115, #SP86, </w:t>
      </w:r>
      <w:sdt>
        <w:sdtPr>
          <w:rPr>
            <w:szCs w:val="22"/>
            <w:highlight w:val="lightGray"/>
          </w:rPr>
          <w:id w:val="242623333"/>
          <w:citation/>
        </w:sdtPr>
        <w:sdtEndPr/>
        <w:sdtContent>
          <w:r w:rsidR="00DA1BDF" w:rsidRPr="000F457C">
            <w:rPr>
              <w:szCs w:val="22"/>
              <w:highlight w:val="lightGray"/>
            </w:rPr>
            <w:fldChar w:fldCharType="begin"/>
          </w:r>
          <w:r w:rsidR="00DA1BDF" w:rsidRPr="000F457C">
            <w:rPr>
              <w:szCs w:val="22"/>
              <w:highlight w:val="lightGray"/>
              <w:lang w:val="en-US"/>
            </w:rPr>
            <w:instrText xml:space="preserve"> CITATION 19_1755r5 \l 1033 </w:instrText>
          </w:r>
          <w:r w:rsidR="00DA1BDF" w:rsidRPr="000F457C">
            <w:rPr>
              <w:szCs w:val="22"/>
              <w:highlight w:val="lightGray"/>
            </w:rPr>
            <w:fldChar w:fldCharType="separate"/>
          </w:r>
          <w:r w:rsidR="00860E27" w:rsidRPr="00860E27">
            <w:rPr>
              <w:noProof/>
              <w:szCs w:val="22"/>
              <w:highlight w:val="lightGray"/>
              <w:lang w:val="en-US"/>
            </w:rPr>
            <w:t>[7]</w:t>
          </w:r>
          <w:r w:rsidR="00DA1BDF" w:rsidRPr="000F457C">
            <w:rPr>
              <w:szCs w:val="22"/>
              <w:highlight w:val="lightGray"/>
            </w:rPr>
            <w:fldChar w:fldCharType="end"/>
          </w:r>
        </w:sdtContent>
      </w:sdt>
      <w:r w:rsidR="00DA1BDF" w:rsidRPr="000F457C">
        <w:rPr>
          <w:szCs w:val="22"/>
          <w:highlight w:val="lightGray"/>
        </w:rPr>
        <w:t xml:space="preserve"> and</w:t>
      </w:r>
      <w:r w:rsidRPr="000F457C">
        <w:rPr>
          <w:szCs w:val="22"/>
          <w:highlight w:val="lightGray"/>
        </w:rPr>
        <w:t xml:space="preserve"> </w:t>
      </w:r>
      <w:sdt>
        <w:sdtPr>
          <w:rPr>
            <w:szCs w:val="22"/>
            <w:highlight w:val="lightGray"/>
          </w:rPr>
          <w:id w:val="2059431471"/>
          <w:citation/>
        </w:sdtPr>
        <w:sdtEndPr/>
        <w:sdtContent>
          <w:r w:rsidRPr="000F457C">
            <w:rPr>
              <w:szCs w:val="22"/>
              <w:highlight w:val="lightGray"/>
            </w:rPr>
            <w:fldChar w:fldCharType="begin"/>
          </w:r>
          <w:r w:rsidRPr="000F457C">
            <w:rPr>
              <w:szCs w:val="22"/>
              <w:highlight w:val="lightGray"/>
              <w:lang w:val="en-US"/>
            </w:rPr>
            <w:instrText xml:space="preserve"> CITATION 20_0386r4 \l 1033 </w:instrText>
          </w:r>
          <w:r w:rsidRPr="000F457C">
            <w:rPr>
              <w:szCs w:val="22"/>
              <w:highlight w:val="lightGray"/>
            </w:rPr>
            <w:fldChar w:fldCharType="separate"/>
          </w:r>
          <w:r w:rsidR="00860E27" w:rsidRPr="00860E27">
            <w:rPr>
              <w:noProof/>
              <w:szCs w:val="22"/>
              <w:highlight w:val="lightGray"/>
              <w:lang w:val="en-US"/>
            </w:rPr>
            <w:t>[102]</w:t>
          </w:r>
          <w:r w:rsidRPr="000F457C">
            <w:rPr>
              <w:szCs w:val="22"/>
              <w:highlight w:val="lightGray"/>
            </w:rPr>
            <w:fldChar w:fldCharType="end"/>
          </w:r>
        </w:sdtContent>
      </w:sdt>
      <w:r w:rsidRPr="000F457C">
        <w:rPr>
          <w:szCs w:val="22"/>
          <w:highlight w:val="lightGray"/>
        </w:rPr>
        <w:t>]</w:t>
      </w:r>
    </w:p>
    <w:p w14:paraId="49F2056E" w14:textId="77777777" w:rsidR="00480278" w:rsidRPr="000F457C" w:rsidRDefault="00480278" w:rsidP="008A6544">
      <w:pPr>
        <w:jc w:val="both"/>
        <w:rPr>
          <w:szCs w:val="22"/>
          <w:highlight w:val="lightGray"/>
        </w:rPr>
      </w:pPr>
    </w:p>
    <w:p w14:paraId="21C3E0CC" w14:textId="209F35D2" w:rsidR="00480278" w:rsidRPr="000F457C" w:rsidRDefault="00480278" w:rsidP="00C2690C">
      <w:pPr>
        <w:jc w:val="both"/>
        <w:rPr>
          <w:szCs w:val="22"/>
          <w:highlight w:val="lightGray"/>
        </w:rPr>
      </w:pPr>
      <w:r w:rsidRPr="000F457C">
        <w:rPr>
          <w:szCs w:val="22"/>
          <w:highlight w:val="lightGray"/>
        </w:rPr>
        <w:t xml:space="preserve">When a non-AP MLD that has multi-link setup with current AP MLD sends a Reassociation Request frame to a new AP MLD, AP MLD MAC address of the current AP MLD is used in Current AP Address field of the frame.  </w:t>
      </w:r>
    </w:p>
    <w:p w14:paraId="2F2570B0" w14:textId="4CF8282D" w:rsidR="007C1E5C" w:rsidRPr="000F457C" w:rsidRDefault="007C1E5C" w:rsidP="007C1E5C">
      <w:pPr>
        <w:jc w:val="both"/>
        <w:rPr>
          <w:szCs w:val="22"/>
          <w:highlight w:val="lightGray"/>
        </w:rPr>
      </w:pPr>
      <w:r w:rsidRPr="000F457C">
        <w:rPr>
          <w:szCs w:val="22"/>
          <w:highlight w:val="lightGray"/>
        </w:rPr>
        <w:t xml:space="preserve">[Motion 115, #SP87, </w:t>
      </w:r>
      <w:sdt>
        <w:sdtPr>
          <w:rPr>
            <w:szCs w:val="22"/>
            <w:highlight w:val="lightGray"/>
          </w:rPr>
          <w:id w:val="-1307766002"/>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528064942"/>
          <w:citation/>
        </w:sdtPr>
        <w:sdtEndPr/>
        <w:sdtContent>
          <w:r w:rsidRPr="000F457C">
            <w:rPr>
              <w:szCs w:val="22"/>
              <w:highlight w:val="lightGray"/>
            </w:rPr>
            <w:fldChar w:fldCharType="begin"/>
          </w:r>
          <w:r w:rsidRPr="000F457C">
            <w:rPr>
              <w:szCs w:val="22"/>
              <w:highlight w:val="lightGray"/>
              <w:lang w:val="en-US"/>
            </w:rPr>
            <w:instrText xml:space="preserve"> CITATION 20_0386r4 \l 1033 </w:instrText>
          </w:r>
          <w:r w:rsidRPr="000F457C">
            <w:rPr>
              <w:szCs w:val="22"/>
              <w:highlight w:val="lightGray"/>
            </w:rPr>
            <w:fldChar w:fldCharType="separate"/>
          </w:r>
          <w:r w:rsidR="00860E27" w:rsidRPr="00860E27">
            <w:rPr>
              <w:noProof/>
              <w:szCs w:val="22"/>
              <w:highlight w:val="lightGray"/>
              <w:lang w:val="en-US"/>
            </w:rPr>
            <w:t>[102]</w:t>
          </w:r>
          <w:r w:rsidRPr="000F457C">
            <w:rPr>
              <w:szCs w:val="22"/>
              <w:highlight w:val="lightGray"/>
            </w:rPr>
            <w:fldChar w:fldCharType="end"/>
          </w:r>
        </w:sdtContent>
      </w:sdt>
      <w:r w:rsidRPr="000F457C">
        <w:rPr>
          <w:szCs w:val="22"/>
          <w:highlight w:val="lightGray"/>
        </w:rPr>
        <w:t>]</w:t>
      </w:r>
    </w:p>
    <w:p w14:paraId="1E1D43F5" w14:textId="77777777" w:rsidR="0083228B" w:rsidRPr="000F457C" w:rsidRDefault="0083228B" w:rsidP="00480278">
      <w:pPr>
        <w:jc w:val="both"/>
        <w:rPr>
          <w:szCs w:val="22"/>
          <w:highlight w:val="lightGray"/>
        </w:rPr>
      </w:pPr>
    </w:p>
    <w:p w14:paraId="68B26CC9" w14:textId="5DCDED96" w:rsidR="00DF1B0C" w:rsidRPr="000F457C" w:rsidRDefault="00DF1B0C" w:rsidP="007C1E5C">
      <w:pPr>
        <w:jc w:val="both"/>
        <w:rPr>
          <w:szCs w:val="22"/>
          <w:highlight w:val="lightGray"/>
          <w:lang w:val="en-US"/>
        </w:rPr>
      </w:pPr>
      <w:r w:rsidRPr="000F457C">
        <w:rPr>
          <w:szCs w:val="22"/>
          <w:highlight w:val="lightGray"/>
          <w:lang w:val="en-US"/>
        </w:rPr>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2004475E" w14:textId="77777777" w:rsidR="00DF1B0C" w:rsidRPr="000F457C" w:rsidRDefault="00DF1B0C" w:rsidP="00DF7E01">
      <w:pPr>
        <w:pStyle w:val="ListParagraph"/>
        <w:numPr>
          <w:ilvl w:val="0"/>
          <w:numId w:val="91"/>
        </w:numPr>
        <w:jc w:val="both"/>
        <w:rPr>
          <w:szCs w:val="22"/>
          <w:highlight w:val="lightGray"/>
          <w:lang w:val="en-US"/>
        </w:rPr>
      </w:pPr>
      <w:r w:rsidRPr="000F457C">
        <w:rPr>
          <w:szCs w:val="22"/>
          <w:highlight w:val="lightGray"/>
          <w:lang w:val="en-US"/>
        </w:rPr>
        <w:t xml:space="preserve">Note: Only the STA that sends the Reassociation Request frame can associate with the new AP.  </w:t>
      </w:r>
    </w:p>
    <w:p w14:paraId="56EF4E12" w14:textId="73384888" w:rsidR="007C1E5C" w:rsidRDefault="007C1E5C" w:rsidP="007C1E5C">
      <w:pPr>
        <w:jc w:val="both"/>
        <w:rPr>
          <w:szCs w:val="22"/>
        </w:rPr>
      </w:pPr>
      <w:r w:rsidRPr="000F457C">
        <w:rPr>
          <w:szCs w:val="22"/>
          <w:highlight w:val="lightGray"/>
        </w:rPr>
        <w:t xml:space="preserve">[Motion 115, #SP94, </w:t>
      </w:r>
      <w:sdt>
        <w:sdtPr>
          <w:rPr>
            <w:szCs w:val="22"/>
            <w:highlight w:val="lightGray"/>
          </w:rPr>
          <w:id w:val="-635564588"/>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098332102"/>
          <w:citation/>
        </w:sdtPr>
        <w:sdtEndPr/>
        <w:sdtContent>
          <w:r w:rsidRPr="000F457C">
            <w:rPr>
              <w:szCs w:val="22"/>
              <w:highlight w:val="lightGray"/>
            </w:rPr>
            <w:fldChar w:fldCharType="begin"/>
          </w:r>
          <w:r w:rsidRPr="000F457C">
            <w:rPr>
              <w:szCs w:val="22"/>
              <w:highlight w:val="lightGray"/>
              <w:lang w:val="en-US"/>
            </w:rPr>
            <w:instrText xml:space="preserve"> CITATION 20_0386r4 \l 1033 </w:instrText>
          </w:r>
          <w:r w:rsidRPr="000F457C">
            <w:rPr>
              <w:szCs w:val="22"/>
              <w:highlight w:val="lightGray"/>
            </w:rPr>
            <w:fldChar w:fldCharType="separate"/>
          </w:r>
          <w:r w:rsidR="00860E27" w:rsidRPr="00860E27">
            <w:rPr>
              <w:noProof/>
              <w:szCs w:val="22"/>
              <w:highlight w:val="lightGray"/>
              <w:lang w:val="en-US"/>
            </w:rPr>
            <w:t>[102]</w:t>
          </w:r>
          <w:r w:rsidRPr="000F457C">
            <w:rPr>
              <w:szCs w:val="22"/>
              <w:highlight w:val="lightGray"/>
            </w:rPr>
            <w:fldChar w:fldCharType="end"/>
          </w:r>
        </w:sdtContent>
      </w:sdt>
      <w:r w:rsidRPr="000F457C">
        <w:rPr>
          <w:szCs w:val="22"/>
          <w:highlight w:val="lightGray"/>
        </w:rPr>
        <w:t>]</w:t>
      </w:r>
    </w:p>
    <w:p w14:paraId="4A360B3F" w14:textId="77777777" w:rsidR="00055E79" w:rsidRDefault="00055E79">
      <w:pPr>
        <w:rPr>
          <w:rFonts w:ascii="Arial" w:hAnsi="Arial"/>
          <w:b/>
          <w:sz w:val="28"/>
        </w:rPr>
      </w:pPr>
      <w:r>
        <w:br w:type="page"/>
      </w:r>
    </w:p>
    <w:p w14:paraId="589E6528" w14:textId="281BB686" w:rsidR="00CD5503" w:rsidRPr="004F73DF" w:rsidRDefault="005E757F" w:rsidP="00365E0E">
      <w:pPr>
        <w:pStyle w:val="Heading2"/>
        <w:spacing w:after="60"/>
        <w:jc w:val="both"/>
        <w:rPr>
          <w:u w:val="none"/>
        </w:rPr>
      </w:pPr>
      <w:bookmarkStart w:id="1134" w:name="_Toc47082067"/>
      <w:r>
        <w:rPr>
          <w:u w:val="none"/>
        </w:rPr>
        <w:lastRenderedPageBreak/>
        <w:t>T</w:t>
      </w:r>
      <w:r w:rsidR="00CD5503">
        <w:rPr>
          <w:u w:val="none"/>
        </w:rPr>
        <w:t>ID-to-link mapping</w:t>
      </w:r>
      <w:bookmarkEnd w:id="1134"/>
    </w:p>
    <w:p w14:paraId="4F9B8792" w14:textId="77777777" w:rsidR="00CD5503" w:rsidRPr="002F39F4" w:rsidRDefault="00CD5503" w:rsidP="00DD25F1">
      <w:pPr>
        <w:jc w:val="both"/>
        <w:rPr>
          <w:highlight w:val="lightGray"/>
        </w:rPr>
      </w:pPr>
      <w:r w:rsidRPr="002F39F4">
        <w:rPr>
          <w:highlight w:val="lightGray"/>
        </w:rPr>
        <w:t>802.11be defines a directional-based TID-to-link mapping mechanism among the setup links of a MLD.</w:t>
      </w:r>
    </w:p>
    <w:p w14:paraId="1CACD64A" w14:textId="77777777" w:rsidR="00CD5503" w:rsidRPr="002F39F4" w:rsidRDefault="00CD5503" w:rsidP="00DD25F1">
      <w:pPr>
        <w:pStyle w:val="ListParagraph"/>
        <w:numPr>
          <w:ilvl w:val="0"/>
          <w:numId w:val="16"/>
        </w:numPr>
        <w:jc w:val="both"/>
        <w:rPr>
          <w:highlight w:val="lightGray"/>
        </w:rPr>
      </w:pPr>
      <w:r w:rsidRPr="002F39F4">
        <w:rPr>
          <w:highlight w:val="lightGray"/>
        </w:rPr>
        <w:t>By default, after the multi-link setup, all TIDs are mapped to all setup links.</w:t>
      </w:r>
    </w:p>
    <w:p w14:paraId="2DA59E17" w14:textId="77777777" w:rsidR="00CD5503" w:rsidRPr="002F39F4" w:rsidRDefault="00CD5503" w:rsidP="00DD25F1">
      <w:pPr>
        <w:pStyle w:val="ListParagraph"/>
        <w:numPr>
          <w:ilvl w:val="0"/>
          <w:numId w:val="16"/>
        </w:numPr>
        <w:jc w:val="both"/>
        <w:rPr>
          <w:highlight w:val="lightGray"/>
        </w:rPr>
      </w:pPr>
      <w:r w:rsidRPr="002F39F4">
        <w:rPr>
          <w:highlight w:val="lightGray"/>
        </w:rPr>
        <w:t>The multi-link setup may include the TID-to-link mapping negotiation.</w:t>
      </w:r>
    </w:p>
    <w:p w14:paraId="45AE9D97" w14:textId="77777777" w:rsidR="00CD5503" w:rsidRPr="002F39F4" w:rsidRDefault="00CD5503" w:rsidP="00DD25F1">
      <w:pPr>
        <w:pStyle w:val="ListParagraph"/>
        <w:numPr>
          <w:ilvl w:val="1"/>
          <w:numId w:val="16"/>
        </w:numPr>
        <w:jc w:val="both"/>
        <w:rPr>
          <w:highlight w:val="lightGray"/>
        </w:rPr>
      </w:pPr>
      <w:r w:rsidRPr="002F39F4">
        <w:rPr>
          <w:highlight w:val="lightGray"/>
        </w:rPr>
        <w:t>TID-to-link mapping can have the same or different link-set for each TID unless a non-AP MLD indicates that it requires to use the same link-set for all TIDs during the multi-link setup phase.</w:t>
      </w:r>
    </w:p>
    <w:p w14:paraId="56E07D66" w14:textId="77777777" w:rsidR="00CD5503" w:rsidRPr="002F39F4" w:rsidRDefault="00CD5503" w:rsidP="00DD25F1">
      <w:pPr>
        <w:jc w:val="both"/>
        <w:rPr>
          <w:highlight w:val="lightGray"/>
        </w:rPr>
      </w:pPr>
      <w:r w:rsidRPr="002F39F4">
        <w:rPr>
          <w:highlight w:val="lightGray"/>
        </w:rPr>
        <w:tab/>
      </w:r>
      <w:r w:rsidRPr="002F39F4">
        <w:rPr>
          <w:highlight w:val="lightGray"/>
        </w:rPr>
        <w:tab/>
        <w:t>NOTE – Such indication method by the non-AP MLD is TBD (implicit or explicit).</w:t>
      </w:r>
    </w:p>
    <w:p w14:paraId="7D37A032" w14:textId="77777777" w:rsidR="00CD5503" w:rsidRPr="002F39F4" w:rsidRDefault="00CD5503" w:rsidP="00DD25F1">
      <w:pPr>
        <w:pStyle w:val="ListParagraph"/>
        <w:numPr>
          <w:ilvl w:val="0"/>
          <w:numId w:val="17"/>
        </w:numPr>
        <w:jc w:val="both"/>
        <w:rPr>
          <w:highlight w:val="lightGray"/>
        </w:rPr>
      </w:pPr>
      <w:r w:rsidRPr="002F39F4">
        <w:rPr>
          <w:highlight w:val="lightGray"/>
        </w:rPr>
        <w:t>The TID-to-link mapping can be updated after multi-link setup through a negotiation, which can be initiated by any MLD.</w:t>
      </w:r>
    </w:p>
    <w:p w14:paraId="5A099ED1" w14:textId="77777777" w:rsidR="00CD5503" w:rsidRPr="002F39F4" w:rsidRDefault="00CD5503" w:rsidP="00DD25F1">
      <w:pPr>
        <w:pStyle w:val="ListParagraph"/>
        <w:numPr>
          <w:ilvl w:val="1"/>
          <w:numId w:val="17"/>
        </w:numPr>
        <w:jc w:val="both"/>
        <w:rPr>
          <w:highlight w:val="lightGray"/>
        </w:rPr>
      </w:pPr>
      <w:r w:rsidRPr="002F39F4">
        <w:rPr>
          <w:highlight w:val="lightGray"/>
        </w:rPr>
        <w:t>Format TBD.</w:t>
      </w:r>
    </w:p>
    <w:p w14:paraId="3E1E8D1F" w14:textId="77777777" w:rsidR="00CD5503" w:rsidRPr="002F39F4" w:rsidRDefault="00CD5503" w:rsidP="00DD25F1">
      <w:pPr>
        <w:jc w:val="both"/>
        <w:rPr>
          <w:highlight w:val="lightGray"/>
        </w:rPr>
      </w:pPr>
      <w:r w:rsidRPr="002F39F4">
        <w:rPr>
          <w:highlight w:val="lightGray"/>
        </w:rPr>
        <w:tab/>
      </w:r>
      <w:r w:rsidRPr="002F39F4">
        <w:rPr>
          <w:highlight w:val="lightGray"/>
        </w:rPr>
        <w:tab/>
        <w:t>NOTE – When the responding MLD cannot accept the update, it can reject the TID-to-</w:t>
      </w:r>
      <w:r w:rsidRPr="002F39F4">
        <w:rPr>
          <w:highlight w:val="lightGray"/>
        </w:rPr>
        <w:tab/>
      </w:r>
      <w:r w:rsidRPr="002F39F4">
        <w:rPr>
          <w:highlight w:val="lightGray"/>
        </w:rPr>
        <w:tab/>
      </w:r>
      <w:r w:rsidRPr="002F39F4">
        <w:rPr>
          <w:highlight w:val="lightGray"/>
        </w:rPr>
        <w:tab/>
        <w:t>link mapping update.</w:t>
      </w:r>
    </w:p>
    <w:p w14:paraId="3518A5E5" w14:textId="77777777" w:rsidR="00CD5503" w:rsidRPr="002F39F4" w:rsidRDefault="00CD5503" w:rsidP="00DD25F1">
      <w:pPr>
        <w:jc w:val="both"/>
        <w:rPr>
          <w:highlight w:val="lightGray"/>
        </w:rPr>
      </w:pPr>
      <w:r w:rsidRPr="002F39F4">
        <w:rPr>
          <w:highlight w:val="lightGray"/>
        </w:rPr>
        <w:t xml:space="preserve">[Motion 54, </w:t>
      </w:r>
      <w:sdt>
        <w:sdtPr>
          <w:rPr>
            <w:highlight w:val="lightGray"/>
          </w:rPr>
          <w:id w:val="-810547303"/>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351226893"/>
          <w:citation/>
        </w:sdtPr>
        <w:sdtEndPr/>
        <w:sdtContent>
          <w:r w:rsidRPr="002F39F4">
            <w:rPr>
              <w:highlight w:val="lightGray"/>
            </w:rPr>
            <w:fldChar w:fldCharType="begin"/>
          </w:r>
          <w:r w:rsidRPr="002F39F4">
            <w:rPr>
              <w:highlight w:val="lightGray"/>
              <w:lang w:val="en-US"/>
            </w:rPr>
            <w:instrText xml:space="preserve"> CITATION 19_1358r4 \l 1033 </w:instrText>
          </w:r>
          <w:r w:rsidRPr="002F39F4">
            <w:rPr>
              <w:highlight w:val="lightGray"/>
            </w:rPr>
            <w:fldChar w:fldCharType="separate"/>
          </w:r>
          <w:r w:rsidR="00860E27" w:rsidRPr="00860E27">
            <w:rPr>
              <w:noProof/>
              <w:highlight w:val="lightGray"/>
              <w:lang w:val="en-US"/>
            </w:rPr>
            <w:t>[103]</w:t>
          </w:r>
          <w:r w:rsidRPr="002F39F4">
            <w:rPr>
              <w:highlight w:val="lightGray"/>
            </w:rPr>
            <w:fldChar w:fldCharType="end"/>
          </w:r>
        </w:sdtContent>
      </w:sdt>
      <w:r w:rsidRPr="002F39F4">
        <w:rPr>
          <w:highlight w:val="lightGray"/>
        </w:rPr>
        <w:t>]</w:t>
      </w:r>
    </w:p>
    <w:p w14:paraId="0DA10E8C" w14:textId="77777777" w:rsidR="00CD5503" w:rsidRPr="002F39F4" w:rsidRDefault="00CD5503" w:rsidP="004F73DF">
      <w:pPr>
        <w:pStyle w:val="ListParagraph"/>
        <w:ind w:left="0"/>
        <w:jc w:val="both"/>
        <w:rPr>
          <w:highlight w:val="lightGray"/>
        </w:rPr>
      </w:pPr>
    </w:p>
    <w:p w14:paraId="76B7C7DB" w14:textId="77777777" w:rsidR="00E370E8" w:rsidRPr="002F39F4" w:rsidRDefault="00E370E8" w:rsidP="004F73DF">
      <w:pPr>
        <w:pStyle w:val="ListParagraph"/>
        <w:ind w:left="0"/>
        <w:jc w:val="both"/>
        <w:rPr>
          <w:highlight w:val="lightGray"/>
        </w:rPr>
      </w:pPr>
      <w:r w:rsidRPr="002F39F4">
        <w:rPr>
          <w:highlight w:val="lightGray"/>
        </w:rPr>
        <w:t>At any point in time, a TID shall always be mapped to at least one link that is set up, unless admission control is used.</w:t>
      </w:r>
    </w:p>
    <w:p w14:paraId="037B02D7" w14:textId="77777777" w:rsidR="00E370E8" w:rsidRPr="002F39F4" w:rsidRDefault="00E370E8" w:rsidP="004F73DF">
      <w:pPr>
        <w:pStyle w:val="ListParagraph"/>
        <w:ind w:left="0"/>
        <w:jc w:val="both"/>
        <w:rPr>
          <w:highlight w:val="lightGray"/>
        </w:rPr>
      </w:pPr>
      <w:r w:rsidRPr="002F39F4">
        <w:rPr>
          <w:highlight w:val="lightGray"/>
        </w:rPr>
        <w:t xml:space="preserve">[Motion 101, </w:t>
      </w:r>
      <w:sdt>
        <w:sdtPr>
          <w:rPr>
            <w:highlight w:val="lightGray"/>
          </w:rPr>
          <w:id w:val="54534053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221439316"/>
          <w:citation/>
        </w:sdtPr>
        <w:sdtEndPr/>
        <w:sdtContent>
          <w:r w:rsidRPr="002F39F4">
            <w:rPr>
              <w:highlight w:val="lightGray"/>
            </w:rPr>
            <w:fldChar w:fldCharType="begin"/>
          </w:r>
          <w:r w:rsidRPr="002F39F4">
            <w:rPr>
              <w:highlight w:val="lightGray"/>
              <w:lang w:val="en-US"/>
            </w:rPr>
            <w:instrText xml:space="preserve"> CITATION 19_1924r1 \l 1033 </w:instrText>
          </w:r>
          <w:r w:rsidRPr="002F39F4">
            <w:rPr>
              <w:highlight w:val="lightGray"/>
            </w:rPr>
            <w:fldChar w:fldCharType="separate"/>
          </w:r>
          <w:r w:rsidR="00860E27" w:rsidRPr="00860E27">
            <w:rPr>
              <w:noProof/>
              <w:highlight w:val="lightGray"/>
              <w:lang w:val="en-US"/>
            </w:rPr>
            <w:t>[104]</w:t>
          </w:r>
          <w:r w:rsidRPr="002F39F4">
            <w:rPr>
              <w:highlight w:val="lightGray"/>
            </w:rPr>
            <w:fldChar w:fldCharType="end"/>
          </w:r>
        </w:sdtContent>
      </w:sdt>
      <w:r w:rsidRPr="002F39F4">
        <w:rPr>
          <w:highlight w:val="lightGray"/>
        </w:rPr>
        <w:t>]</w:t>
      </w:r>
    </w:p>
    <w:p w14:paraId="2128A356" w14:textId="77777777" w:rsidR="00B80041" w:rsidRPr="002F39F4" w:rsidRDefault="00B80041" w:rsidP="004F73DF">
      <w:pPr>
        <w:pStyle w:val="ListParagraph"/>
        <w:ind w:left="0"/>
        <w:jc w:val="both"/>
        <w:rPr>
          <w:highlight w:val="lightGray"/>
        </w:rPr>
      </w:pPr>
    </w:p>
    <w:p w14:paraId="2F0EDAAF" w14:textId="63778DF0" w:rsidR="00B80041" w:rsidRPr="002F39F4" w:rsidRDefault="00B80041" w:rsidP="00B80041">
      <w:pPr>
        <w:pStyle w:val="ListParagraph"/>
        <w:ind w:left="0"/>
        <w:jc w:val="both"/>
        <w:rPr>
          <w:highlight w:val="lightGray"/>
        </w:rPr>
      </w:pPr>
      <w:r w:rsidRPr="002F39F4">
        <w:rPr>
          <w:highlight w:val="lightGray"/>
        </w:rPr>
        <w:t>A link, that is setup as part of a multi-link setup, is defined as Enabled if that link can be used for frame exchange and at least one TID is mapped to that link.</w:t>
      </w:r>
    </w:p>
    <w:p w14:paraId="67E82724" w14:textId="77777777" w:rsidR="00B80041" w:rsidRPr="002F39F4" w:rsidRDefault="00B80041" w:rsidP="00B80041">
      <w:pPr>
        <w:pStyle w:val="ListParagraph"/>
        <w:ind w:left="0"/>
        <w:jc w:val="both"/>
        <w:rPr>
          <w:highlight w:val="lightGray"/>
        </w:rPr>
      </w:pPr>
      <w:r w:rsidRPr="002F39F4">
        <w:rPr>
          <w:highlight w:val="lightGray"/>
        </w:rPr>
        <w:t>NOTE – Frame exchange on a link is subject to the power state of the corresponding non-AP STA.</w:t>
      </w:r>
    </w:p>
    <w:p w14:paraId="5032796D" w14:textId="77777777" w:rsidR="00B80041" w:rsidRPr="002F39F4" w:rsidRDefault="00B80041" w:rsidP="00B80041">
      <w:pPr>
        <w:pStyle w:val="ListParagraph"/>
        <w:ind w:left="0"/>
        <w:jc w:val="both"/>
        <w:rPr>
          <w:highlight w:val="lightGray"/>
        </w:rPr>
      </w:pPr>
      <w:r w:rsidRPr="002F39F4">
        <w:rPr>
          <w:highlight w:val="lightGray"/>
        </w:rPr>
        <w:t xml:space="preserve">[Motion 105, </w:t>
      </w:r>
      <w:sdt>
        <w:sdtPr>
          <w:rPr>
            <w:highlight w:val="lightGray"/>
          </w:rPr>
          <w:id w:val="-157610812"/>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308554946"/>
          <w:citation/>
        </w:sdtPr>
        <w:sdtEndPr/>
        <w:sdtContent>
          <w:r w:rsidRPr="002F39F4">
            <w:rPr>
              <w:highlight w:val="lightGray"/>
            </w:rPr>
            <w:fldChar w:fldCharType="begin"/>
          </w:r>
          <w:r w:rsidRPr="002F39F4">
            <w:rPr>
              <w:highlight w:val="lightGray"/>
              <w:lang w:val="en-US"/>
            </w:rPr>
            <w:instrText xml:space="preserve"> CITATION 19_1528r5 \l 1033 </w:instrText>
          </w:r>
          <w:r w:rsidRPr="002F39F4">
            <w:rPr>
              <w:highlight w:val="lightGray"/>
            </w:rPr>
            <w:fldChar w:fldCharType="separate"/>
          </w:r>
          <w:r w:rsidR="00860E27" w:rsidRPr="00860E27">
            <w:rPr>
              <w:noProof/>
              <w:highlight w:val="lightGray"/>
              <w:lang w:val="en-US"/>
            </w:rPr>
            <w:t>[105]</w:t>
          </w:r>
          <w:r w:rsidRPr="002F39F4">
            <w:rPr>
              <w:highlight w:val="lightGray"/>
            </w:rPr>
            <w:fldChar w:fldCharType="end"/>
          </w:r>
        </w:sdtContent>
      </w:sdt>
      <w:r w:rsidRPr="002F39F4">
        <w:rPr>
          <w:highlight w:val="lightGray"/>
        </w:rPr>
        <w:t>]</w:t>
      </w:r>
    </w:p>
    <w:p w14:paraId="3B693346" w14:textId="77777777" w:rsidR="007C5612" w:rsidRPr="002F39F4" w:rsidRDefault="007C5612" w:rsidP="004F73DF">
      <w:pPr>
        <w:pStyle w:val="ListParagraph"/>
        <w:ind w:left="0"/>
        <w:jc w:val="both"/>
        <w:rPr>
          <w:highlight w:val="lightGray"/>
        </w:rPr>
      </w:pPr>
    </w:p>
    <w:p w14:paraId="4DE0D4C1" w14:textId="77777777" w:rsidR="007C5612" w:rsidRPr="002F39F4" w:rsidRDefault="007C5612" w:rsidP="004F73DF">
      <w:pPr>
        <w:pStyle w:val="ListParagraph"/>
        <w:ind w:left="0"/>
        <w:jc w:val="both"/>
        <w:rPr>
          <w:highlight w:val="lightGray"/>
        </w:rPr>
      </w:pPr>
      <w:r w:rsidRPr="002F39F4">
        <w:rPr>
          <w:highlight w:val="lightGray"/>
        </w:rPr>
        <w:t>Management frames are allowed on all enabled links, following baseline.</w:t>
      </w:r>
    </w:p>
    <w:p w14:paraId="454EBF2A" w14:textId="77777777" w:rsidR="007C5612" w:rsidRPr="00876933" w:rsidRDefault="007C5612" w:rsidP="007C5612">
      <w:pPr>
        <w:pStyle w:val="ListParagraph"/>
        <w:ind w:left="0"/>
        <w:jc w:val="both"/>
      </w:pPr>
      <w:r w:rsidRPr="002F39F4">
        <w:rPr>
          <w:highlight w:val="lightGray"/>
        </w:rPr>
        <w:t xml:space="preserve">[Motion 102, </w:t>
      </w:r>
      <w:sdt>
        <w:sdtPr>
          <w:rPr>
            <w:highlight w:val="lightGray"/>
          </w:rPr>
          <w:id w:val="-1756584679"/>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8832090"/>
          <w:citation/>
        </w:sdtPr>
        <w:sdtEndPr/>
        <w:sdtContent>
          <w:r w:rsidRPr="002F39F4">
            <w:rPr>
              <w:highlight w:val="lightGray"/>
            </w:rPr>
            <w:fldChar w:fldCharType="begin"/>
          </w:r>
          <w:r w:rsidRPr="002F39F4">
            <w:rPr>
              <w:highlight w:val="lightGray"/>
              <w:lang w:val="en-US"/>
            </w:rPr>
            <w:instrText xml:space="preserve"> CITATION 19_1924r1 \l 1033 </w:instrText>
          </w:r>
          <w:r w:rsidRPr="002F39F4">
            <w:rPr>
              <w:highlight w:val="lightGray"/>
            </w:rPr>
            <w:fldChar w:fldCharType="separate"/>
          </w:r>
          <w:r w:rsidR="00860E27" w:rsidRPr="00860E27">
            <w:rPr>
              <w:noProof/>
              <w:highlight w:val="lightGray"/>
              <w:lang w:val="en-US"/>
            </w:rPr>
            <w:t>[104]</w:t>
          </w:r>
          <w:r w:rsidRPr="002F39F4">
            <w:rPr>
              <w:highlight w:val="lightGray"/>
            </w:rPr>
            <w:fldChar w:fldCharType="end"/>
          </w:r>
        </w:sdtContent>
      </w:sdt>
      <w:r w:rsidRPr="002F39F4">
        <w:rPr>
          <w:highlight w:val="lightGray"/>
        </w:rPr>
        <w:t>]</w:t>
      </w:r>
    </w:p>
    <w:p w14:paraId="790879EF" w14:textId="77777777" w:rsidR="00546E06" w:rsidRPr="00876933" w:rsidRDefault="00546E06" w:rsidP="007C5612">
      <w:pPr>
        <w:pStyle w:val="ListParagraph"/>
        <w:ind w:left="0"/>
        <w:jc w:val="both"/>
      </w:pPr>
    </w:p>
    <w:p w14:paraId="553AB132" w14:textId="77777777" w:rsidR="00546E06" w:rsidRPr="002F39F4" w:rsidRDefault="00546E06" w:rsidP="00546E06">
      <w:pPr>
        <w:pStyle w:val="ListParagraph"/>
        <w:ind w:left="0"/>
        <w:jc w:val="both"/>
        <w:rPr>
          <w:highlight w:val="lightGray"/>
        </w:rPr>
      </w:pPr>
      <w:r w:rsidRPr="002F39F4">
        <w:rPr>
          <w:highlight w:val="lightGray"/>
        </w:rPr>
        <w:t>If a TID is mapped in UL to a set of enabled links for a non-AP MLD, then the non-AP MLD can use any link within this set of enabled links to transmit data frames from that TID.</w:t>
      </w:r>
    </w:p>
    <w:p w14:paraId="47ACB03E" w14:textId="77777777" w:rsidR="00546E06" w:rsidRPr="002F39F4" w:rsidRDefault="00546E06" w:rsidP="00546E06">
      <w:pPr>
        <w:pStyle w:val="ListParagraph"/>
        <w:ind w:left="0"/>
        <w:jc w:val="both"/>
        <w:rPr>
          <w:highlight w:val="lightGray"/>
        </w:rPr>
      </w:pPr>
      <w:r w:rsidRPr="002F39F4">
        <w:rPr>
          <w:highlight w:val="lightGray"/>
        </w:rPr>
        <w:t>If a TID is mapped in DL to a set of enabled links for a non-AP MLD, then:</w:t>
      </w:r>
    </w:p>
    <w:p w14:paraId="46F215A3" w14:textId="6A93228C" w:rsidR="00546E06" w:rsidRPr="002F39F4" w:rsidRDefault="00546E06" w:rsidP="00486858">
      <w:pPr>
        <w:pStyle w:val="ListParagraph"/>
        <w:numPr>
          <w:ilvl w:val="0"/>
          <w:numId w:val="17"/>
        </w:numPr>
        <w:jc w:val="both"/>
        <w:rPr>
          <w:highlight w:val="lightGray"/>
        </w:rPr>
      </w:pPr>
      <w:r w:rsidRPr="002F39F4">
        <w:rPr>
          <w:highlight w:val="lightGray"/>
        </w:rPr>
        <w:t>The non-AP MLD can retrieve buffered BUs corresponding to that TID on any links within this set of enabled links</w:t>
      </w:r>
      <w:r w:rsidR="00DD25F1" w:rsidRPr="002F39F4">
        <w:rPr>
          <w:highlight w:val="lightGray"/>
        </w:rPr>
        <w:t>.</w:t>
      </w:r>
    </w:p>
    <w:p w14:paraId="5034E342" w14:textId="77777777" w:rsidR="00546E06" w:rsidRPr="002F39F4" w:rsidRDefault="00546E06" w:rsidP="00486858">
      <w:pPr>
        <w:pStyle w:val="ListParagraph"/>
        <w:numPr>
          <w:ilvl w:val="0"/>
          <w:numId w:val="17"/>
        </w:numPr>
        <w:jc w:val="both"/>
        <w:rPr>
          <w:highlight w:val="lightGray"/>
        </w:rPr>
      </w:pPr>
      <w:r w:rsidRPr="002F39F4">
        <w:rPr>
          <w:highlight w:val="lightGray"/>
        </w:rPr>
        <w:t>The AP MLD can use any link within this set of enabled links to transmit data frames from that TID, subject to existing restrictions for transmissions of frames that apply to those enabled links.</w:t>
      </w:r>
    </w:p>
    <w:p w14:paraId="17FF3B0A" w14:textId="681D249A" w:rsidR="00546E06" w:rsidRPr="002F39F4" w:rsidRDefault="00546E06" w:rsidP="00486858">
      <w:pPr>
        <w:pStyle w:val="ListParagraph"/>
        <w:numPr>
          <w:ilvl w:val="0"/>
          <w:numId w:val="17"/>
        </w:numPr>
        <w:jc w:val="both"/>
        <w:rPr>
          <w:highlight w:val="lightGray"/>
        </w:rPr>
      </w:pPr>
      <w:r w:rsidRPr="002F39F4">
        <w:rPr>
          <w:highlight w:val="lightGray"/>
        </w:rPr>
        <w:t>An example of restriction is if the STA is in doze state</w:t>
      </w:r>
      <w:r w:rsidR="00DD25F1" w:rsidRPr="002F39F4">
        <w:rPr>
          <w:highlight w:val="lightGray"/>
        </w:rPr>
        <w:t>.</w:t>
      </w:r>
    </w:p>
    <w:p w14:paraId="35889CDD" w14:textId="77777777" w:rsidR="00546E06" w:rsidRPr="002F39F4" w:rsidRDefault="00546E06" w:rsidP="00546E06">
      <w:pPr>
        <w:jc w:val="both"/>
        <w:rPr>
          <w:highlight w:val="lightGray"/>
        </w:rPr>
      </w:pPr>
      <w:r w:rsidRPr="002F39F4">
        <w:rPr>
          <w:highlight w:val="lightGray"/>
        </w:rPr>
        <w:t xml:space="preserve">[Motion 103, </w:t>
      </w:r>
      <w:sdt>
        <w:sdtPr>
          <w:rPr>
            <w:highlight w:val="lightGray"/>
          </w:rPr>
          <w:id w:val="151920061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797098236"/>
          <w:citation/>
        </w:sdtPr>
        <w:sdtEndPr/>
        <w:sdtContent>
          <w:r w:rsidRPr="002F39F4">
            <w:rPr>
              <w:highlight w:val="lightGray"/>
            </w:rPr>
            <w:fldChar w:fldCharType="begin"/>
          </w:r>
          <w:r w:rsidRPr="002F39F4">
            <w:rPr>
              <w:highlight w:val="lightGray"/>
              <w:lang w:val="en-US"/>
            </w:rPr>
            <w:instrText xml:space="preserve"> CITATION 19_1924r1 \l 1033 </w:instrText>
          </w:r>
          <w:r w:rsidRPr="002F39F4">
            <w:rPr>
              <w:highlight w:val="lightGray"/>
            </w:rPr>
            <w:fldChar w:fldCharType="separate"/>
          </w:r>
          <w:r w:rsidR="00860E27" w:rsidRPr="00860E27">
            <w:rPr>
              <w:noProof/>
              <w:highlight w:val="lightGray"/>
              <w:lang w:val="en-US"/>
            </w:rPr>
            <w:t>[104]</w:t>
          </w:r>
          <w:r w:rsidRPr="002F39F4">
            <w:rPr>
              <w:highlight w:val="lightGray"/>
            </w:rPr>
            <w:fldChar w:fldCharType="end"/>
          </w:r>
        </w:sdtContent>
      </w:sdt>
      <w:r w:rsidRPr="002F39F4">
        <w:rPr>
          <w:highlight w:val="lightGray"/>
        </w:rPr>
        <w:t>]</w:t>
      </w:r>
    </w:p>
    <w:p w14:paraId="156D8C84" w14:textId="0933429A" w:rsidR="00E370E8" w:rsidRPr="002F39F4" w:rsidRDefault="00E370E8" w:rsidP="00E370E8">
      <w:pPr>
        <w:jc w:val="both"/>
        <w:rPr>
          <w:highlight w:val="lightGray"/>
        </w:rPr>
      </w:pPr>
      <w:r w:rsidRPr="002F39F4">
        <w:rPr>
          <w:highlight w:val="lightGray"/>
        </w:rPr>
        <w:t>802.11be define mechanism(s) for multi-link operation that enables the following:</w:t>
      </w:r>
    </w:p>
    <w:p w14:paraId="26B457F5" w14:textId="77777777" w:rsidR="00E370E8" w:rsidRPr="002F39F4" w:rsidRDefault="00E370E8" w:rsidP="00486858">
      <w:pPr>
        <w:pStyle w:val="ListParagraph"/>
        <w:numPr>
          <w:ilvl w:val="0"/>
          <w:numId w:val="3"/>
        </w:numPr>
        <w:jc w:val="both"/>
        <w:rPr>
          <w:highlight w:val="lightGray"/>
        </w:rPr>
      </w:pPr>
      <w:r w:rsidRPr="002F39F4">
        <w:rPr>
          <w:highlight w:val="lightGray"/>
        </w:rPr>
        <w:t>An operational mode for concurrently exchanging frames on more than one link for one or more TID(s).</w:t>
      </w:r>
    </w:p>
    <w:p w14:paraId="6F9F07BA" w14:textId="77777777" w:rsidR="00E370E8" w:rsidRPr="002F39F4" w:rsidRDefault="00E370E8" w:rsidP="00486858">
      <w:pPr>
        <w:pStyle w:val="ListParagraph"/>
        <w:numPr>
          <w:ilvl w:val="0"/>
          <w:numId w:val="3"/>
        </w:numPr>
        <w:jc w:val="both"/>
        <w:rPr>
          <w:highlight w:val="lightGray"/>
        </w:rPr>
      </w:pPr>
      <w:r w:rsidRPr="002F39F4">
        <w:rPr>
          <w:highlight w:val="lightGray"/>
        </w:rPr>
        <w:t>An operational mode for restricting exchanging frames of one or more TID(s) to be on one link at a time.</w:t>
      </w:r>
    </w:p>
    <w:p w14:paraId="42F84D7A" w14:textId="77777777" w:rsidR="00E370E8" w:rsidRPr="002F39F4" w:rsidRDefault="00E370E8" w:rsidP="00E370E8">
      <w:pPr>
        <w:jc w:val="both"/>
        <w:rPr>
          <w:highlight w:val="lightGray"/>
        </w:rPr>
      </w:pPr>
      <w:r w:rsidRPr="002F39F4">
        <w:rPr>
          <w:highlight w:val="lightGray"/>
        </w:rPr>
        <w:t xml:space="preserve">[Motion 9, </w:t>
      </w:r>
      <w:sdt>
        <w:sdtPr>
          <w:rPr>
            <w:highlight w:val="lightGray"/>
          </w:rPr>
          <w:id w:val="1190730059"/>
          <w:citation/>
        </w:sdtPr>
        <w:sdtEndPr/>
        <w:sdtContent>
          <w:r w:rsidRPr="002F39F4">
            <w:rPr>
              <w:highlight w:val="lightGray"/>
            </w:rPr>
            <w:fldChar w:fldCharType="begin"/>
          </w:r>
          <w:r w:rsidRPr="002F39F4">
            <w:rPr>
              <w:highlight w:val="lightGray"/>
              <w:lang w:val="en-US"/>
            </w:rPr>
            <w:instrText xml:space="preserve"> CITATION 19_1755r0 \l 1033 </w:instrText>
          </w:r>
          <w:r w:rsidRPr="002F39F4">
            <w:rPr>
              <w:highlight w:val="lightGray"/>
            </w:rPr>
            <w:fldChar w:fldCharType="separate"/>
          </w:r>
          <w:r w:rsidR="00860E27" w:rsidRPr="00860E27">
            <w:rPr>
              <w:noProof/>
              <w:highlight w:val="lightGray"/>
              <w:lang w:val="en-US"/>
            </w:rPr>
            <w:t>[1]</w:t>
          </w:r>
          <w:r w:rsidRPr="002F39F4">
            <w:rPr>
              <w:highlight w:val="lightGray"/>
            </w:rPr>
            <w:fldChar w:fldCharType="end"/>
          </w:r>
        </w:sdtContent>
      </w:sdt>
      <w:r w:rsidRPr="002F39F4">
        <w:rPr>
          <w:highlight w:val="lightGray"/>
        </w:rPr>
        <w:t xml:space="preserve"> and </w:t>
      </w:r>
      <w:sdt>
        <w:sdtPr>
          <w:rPr>
            <w:highlight w:val="lightGray"/>
          </w:rPr>
          <w:id w:val="1050800001"/>
          <w:citation/>
        </w:sdtPr>
        <w:sdtEndPr/>
        <w:sdtContent>
          <w:r w:rsidRPr="002F39F4">
            <w:rPr>
              <w:highlight w:val="lightGray"/>
            </w:rPr>
            <w:fldChar w:fldCharType="begin"/>
          </w:r>
          <w:r w:rsidRPr="002F39F4">
            <w:rPr>
              <w:highlight w:val="lightGray"/>
              <w:lang w:val="en-US"/>
            </w:rPr>
            <w:instrText xml:space="preserve"> CITATION 19_1082r3 \l 1033 </w:instrText>
          </w:r>
          <w:r w:rsidRPr="002F39F4">
            <w:rPr>
              <w:highlight w:val="lightGray"/>
            </w:rPr>
            <w:fldChar w:fldCharType="separate"/>
          </w:r>
          <w:r w:rsidR="00860E27" w:rsidRPr="00860E27">
            <w:rPr>
              <w:noProof/>
              <w:highlight w:val="lightGray"/>
              <w:lang w:val="en-US"/>
            </w:rPr>
            <w:t>[106]</w:t>
          </w:r>
          <w:r w:rsidRPr="002F39F4">
            <w:rPr>
              <w:highlight w:val="lightGray"/>
            </w:rPr>
            <w:fldChar w:fldCharType="end"/>
          </w:r>
        </w:sdtContent>
      </w:sdt>
      <w:r w:rsidRPr="002F39F4">
        <w:rPr>
          <w:highlight w:val="lightGray"/>
        </w:rPr>
        <w:t>]</w:t>
      </w:r>
    </w:p>
    <w:p w14:paraId="4AC1122B" w14:textId="77777777" w:rsidR="006A17D0" w:rsidRPr="002F39F4" w:rsidRDefault="006A17D0" w:rsidP="00E370E8">
      <w:pPr>
        <w:jc w:val="both"/>
        <w:rPr>
          <w:highlight w:val="lightGray"/>
        </w:rPr>
      </w:pPr>
    </w:p>
    <w:p w14:paraId="6C303324" w14:textId="3819DA42" w:rsidR="006A17D0" w:rsidRPr="002F39F4" w:rsidRDefault="00C70365" w:rsidP="006A17D0">
      <w:pPr>
        <w:jc w:val="both"/>
        <w:rPr>
          <w:szCs w:val="22"/>
          <w:highlight w:val="lightGray"/>
          <w:lang w:val="en-US"/>
        </w:rPr>
      </w:pPr>
      <w:r w:rsidRPr="002F39F4">
        <w:rPr>
          <w:szCs w:val="22"/>
          <w:highlight w:val="lightGray"/>
          <w:lang w:val="en-US"/>
        </w:rPr>
        <w:t>802.11be</w:t>
      </w:r>
      <w:r w:rsidR="006A17D0" w:rsidRPr="002F39F4">
        <w:rPr>
          <w:szCs w:val="22"/>
          <w:highlight w:val="lightGray"/>
          <w:lang w:val="en-US"/>
        </w:rPr>
        <w:t xml:space="preserve"> support</w:t>
      </w:r>
      <w:r w:rsidR="002E46F0" w:rsidRPr="002F39F4">
        <w:rPr>
          <w:szCs w:val="22"/>
          <w:highlight w:val="lightGray"/>
          <w:lang w:val="en-US"/>
        </w:rPr>
        <w:t>s</w:t>
      </w:r>
      <w:r w:rsidR="006A17D0" w:rsidRPr="002F39F4">
        <w:rPr>
          <w:szCs w:val="22"/>
          <w:highlight w:val="lightGray"/>
          <w:lang w:val="en-US"/>
        </w:rPr>
        <w:t xml:space="preserve"> adjust</w:t>
      </w:r>
      <w:r w:rsidR="002E46F0" w:rsidRPr="002F39F4">
        <w:rPr>
          <w:szCs w:val="22"/>
          <w:highlight w:val="lightGray"/>
          <w:lang w:val="en-US"/>
        </w:rPr>
        <w:t>ing</w:t>
      </w:r>
      <w:r w:rsidR="006A17D0" w:rsidRPr="002F39F4">
        <w:rPr>
          <w:szCs w:val="22"/>
          <w:highlight w:val="lightGray"/>
          <w:lang w:val="en-US"/>
        </w:rPr>
        <w:t xml:space="preserve"> the setting of More Data subfield to fit MLD scenario</w:t>
      </w:r>
      <w:r w:rsidR="002E46F0" w:rsidRPr="002F39F4">
        <w:rPr>
          <w:szCs w:val="22"/>
          <w:highlight w:val="lightGray"/>
          <w:lang w:val="en-US"/>
        </w:rPr>
        <w:t>.</w:t>
      </w:r>
      <w:r w:rsidR="00363765" w:rsidRPr="002F39F4">
        <w:rPr>
          <w:szCs w:val="22"/>
          <w:highlight w:val="lightGray"/>
          <w:lang w:val="en-US"/>
        </w:rPr>
        <w:t xml:space="preserve"> </w:t>
      </w:r>
    </w:p>
    <w:p w14:paraId="19AC5D72" w14:textId="1E65828A" w:rsidR="00E0319A" w:rsidRPr="002F39F4" w:rsidRDefault="00E0319A" w:rsidP="006A17D0">
      <w:pPr>
        <w:jc w:val="both"/>
        <w:rPr>
          <w:b/>
          <w:szCs w:val="22"/>
          <w:highlight w:val="lightGray"/>
        </w:rPr>
      </w:pPr>
      <w:r w:rsidRPr="002F39F4">
        <w:rPr>
          <w:szCs w:val="22"/>
          <w:highlight w:val="lightGray"/>
        </w:rPr>
        <w:t xml:space="preserve">[Motion 112, #SP51, </w:t>
      </w:r>
      <w:sdt>
        <w:sdtPr>
          <w:rPr>
            <w:szCs w:val="22"/>
            <w:highlight w:val="lightGray"/>
          </w:rPr>
          <w:id w:val="1256551984"/>
          <w:citation/>
        </w:sdtPr>
        <w:sdtEndPr/>
        <w:sdtContent>
          <w:r w:rsidR="00CD2391" w:rsidRPr="002F39F4">
            <w:rPr>
              <w:szCs w:val="22"/>
              <w:highlight w:val="lightGray"/>
            </w:rPr>
            <w:fldChar w:fldCharType="begin"/>
          </w:r>
          <w:r w:rsidR="00CD2391" w:rsidRPr="002F39F4">
            <w:rPr>
              <w:szCs w:val="22"/>
              <w:highlight w:val="lightGray"/>
              <w:lang w:val="en-US"/>
            </w:rPr>
            <w:instrText xml:space="preserve"> CITATION 19_1755r4 \l 1033 </w:instrText>
          </w:r>
          <w:r w:rsidR="00CD2391" w:rsidRPr="002F39F4">
            <w:rPr>
              <w:szCs w:val="22"/>
              <w:highlight w:val="lightGray"/>
            </w:rPr>
            <w:fldChar w:fldCharType="separate"/>
          </w:r>
          <w:r w:rsidR="00860E27" w:rsidRPr="00860E27">
            <w:rPr>
              <w:noProof/>
              <w:szCs w:val="22"/>
              <w:highlight w:val="lightGray"/>
              <w:lang w:val="en-US"/>
            </w:rPr>
            <w:t>[9]</w:t>
          </w:r>
          <w:r w:rsidR="00CD2391" w:rsidRPr="002F39F4">
            <w:rPr>
              <w:szCs w:val="22"/>
              <w:highlight w:val="lightGray"/>
            </w:rPr>
            <w:fldChar w:fldCharType="end"/>
          </w:r>
        </w:sdtContent>
      </w:sdt>
      <w:r w:rsidR="00CD2391" w:rsidRPr="002F39F4">
        <w:rPr>
          <w:szCs w:val="22"/>
          <w:highlight w:val="lightGray"/>
        </w:rPr>
        <w:t xml:space="preserve"> and</w:t>
      </w:r>
      <w:r w:rsidR="00221811" w:rsidRPr="002F39F4">
        <w:rPr>
          <w:szCs w:val="22"/>
          <w:highlight w:val="lightGray"/>
        </w:rPr>
        <w:t xml:space="preserve"> </w:t>
      </w:r>
      <w:sdt>
        <w:sdtPr>
          <w:rPr>
            <w:szCs w:val="22"/>
            <w:highlight w:val="lightGray"/>
          </w:rPr>
          <w:id w:val="173535099"/>
          <w:citation/>
        </w:sdtPr>
        <w:sdtEndPr/>
        <w:sdtContent>
          <w:r w:rsidR="00221811" w:rsidRPr="002F39F4">
            <w:rPr>
              <w:szCs w:val="22"/>
              <w:highlight w:val="lightGray"/>
            </w:rPr>
            <w:fldChar w:fldCharType="begin"/>
          </w:r>
          <w:r w:rsidR="00221811" w:rsidRPr="002F39F4">
            <w:rPr>
              <w:szCs w:val="22"/>
              <w:highlight w:val="lightGray"/>
              <w:lang w:val="en-US"/>
            </w:rPr>
            <w:instrText xml:space="preserve"> CITATION 20_0472r2 \l 1033 </w:instrText>
          </w:r>
          <w:r w:rsidR="00221811" w:rsidRPr="002F39F4">
            <w:rPr>
              <w:szCs w:val="22"/>
              <w:highlight w:val="lightGray"/>
            </w:rPr>
            <w:fldChar w:fldCharType="separate"/>
          </w:r>
          <w:r w:rsidR="00860E27" w:rsidRPr="00860E27">
            <w:rPr>
              <w:noProof/>
              <w:szCs w:val="22"/>
              <w:highlight w:val="lightGray"/>
              <w:lang w:val="en-US"/>
            </w:rPr>
            <w:t>[107]</w:t>
          </w:r>
          <w:r w:rsidR="00221811" w:rsidRPr="002F39F4">
            <w:rPr>
              <w:szCs w:val="22"/>
              <w:highlight w:val="lightGray"/>
            </w:rPr>
            <w:fldChar w:fldCharType="end"/>
          </w:r>
        </w:sdtContent>
      </w:sdt>
      <w:r w:rsidR="00221811" w:rsidRPr="002F39F4">
        <w:rPr>
          <w:szCs w:val="22"/>
          <w:highlight w:val="lightGray"/>
        </w:rPr>
        <w:t>]</w:t>
      </w:r>
    </w:p>
    <w:p w14:paraId="3F4C2307" w14:textId="77777777" w:rsidR="006A17D0" w:rsidRPr="002F39F4" w:rsidRDefault="006A17D0" w:rsidP="00E370E8">
      <w:pPr>
        <w:jc w:val="both"/>
        <w:rPr>
          <w:highlight w:val="lightGray"/>
        </w:rPr>
      </w:pPr>
    </w:p>
    <w:p w14:paraId="01839177" w14:textId="2C4091BF" w:rsidR="002814F3" w:rsidRPr="002F39F4" w:rsidRDefault="002E46F0" w:rsidP="002814F3">
      <w:pPr>
        <w:jc w:val="both"/>
        <w:rPr>
          <w:szCs w:val="22"/>
          <w:highlight w:val="lightGray"/>
        </w:rPr>
      </w:pPr>
      <w:r w:rsidRPr="002F39F4">
        <w:rPr>
          <w:szCs w:val="22"/>
          <w:highlight w:val="lightGray"/>
        </w:rPr>
        <w:t>802.11</w:t>
      </w:r>
      <w:r w:rsidR="00363765" w:rsidRPr="002F39F4">
        <w:rPr>
          <w:szCs w:val="22"/>
          <w:highlight w:val="lightGray"/>
        </w:rPr>
        <w:t>be</w:t>
      </w:r>
      <w:r w:rsidRPr="002F39F4">
        <w:rPr>
          <w:szCs w:val="22"/>
          <w:highlight w:val="lightGray"/>
        </w:rPr>
        <w:t xml:space="preserve"> </w:t>
      </w:r>
      <w:r w:rsidR="002814F3" w:rsidRPr="002F39F4">
        <w:rPr>
          <w:szCs w:val="22"/>
          <w:highlight w:val="lightGray"/>
        </w:rPr>
        <w:t>support</w:t>
      </w:r>
      <w:r w:rsidRPr="002F39F4">
        <w:rPr>
          <w:szCs w:val="22"/>
          <w:highlight w:val="lightGray"/>
        </w:rPr>
        <w:t xml:space="preserve">s </w:t>
      </w:r>
      <w:r w:rsidR="002814F3" w:rsidRPr="002F39F4">
        <w:rPr>
          <w:szCs w:val="22"/>
          <w:highlight w:val="lightGray"/>
        </w:rPr>
        <w:t xml:space="preserve">setting </w:t>
      </w:r>
      <w:r w:rsidR="003F4590" w:rsidRPr="002F39F4">
        <w:rPr>
          <w:szCs w:val="22"/>
          <w:highlight w:val="lightGray"/>
        </w:rPr>
        <w:t xml:space="preserve">the </w:t>
      </w:r>
      <w:r w:rsidR="002814F3" w:rsidRPr="002F39F4">
        <w:rPr>
          <w:szCs w:val="22"/>
          <w:highlight w:val="lightGray"/>
        </w:rPr>
        <w:t>More Data subfield</w:t>
      </w:r>
      <w:r w:rsidR="003F4590" w:rsidRPr="002F39F4">
        <w:rPr>
          <w:szCs w:val="22"/>
          <w:highlight w:val="lightGray"/>
        </w:rPr>
        <w:t xml:space="preserve"> as</w:t>
      </w:r>
      <w:r w:rsidR="00363765" w:rsidRPr="002F39F4">
        <w:rPr>
          <w:szCs w:val="22"/>
          <w:highlight w:val="lightGray"/>
        </w:rPr>
        <w:t xml:space="preserve"> follows</w:t>
      </w:r>
      <w:r w:rsidRPr="002F39F4">
        <w:rPr>
          <w:szCs w:val="22"/>
          <w:highlight w:val="lightGray"/>
        </w:rPr>
        <w:t>:</w:t>
      </w:r>
      <w:r w:rsidR="002814F3" w:rsidRPr="002F39F4">
        <w:rPr>
          <w:szCs w:val="22"/>
          <w:highlight w:val="lightGray"/>
        </w:rPr>
        <w:t xml:space="preserve">  </w:t>
      </w:r>
    </w:p>
    <w:p w14:paraId="2F7023F3" w14:textId="377FFB0A" w:rsidR="002814F3" w:rsidRPr="002F39F4" w:rsidRDefault="002814F3" w:rsidP="00DF7E01">
      <w:pPr>
        <w:pStyle w:val="ListParagraph"/>
        <w:numPr>
          <w:ilvl w:val="0"/>
          <w:numId w:val="67"/>
        </w:numPr>
        <w:jc w:val="both"/>
        <w:rPr>
          <w:szCs w:val="22"/>
          <w:highlight w:val="lightGray"/>
        </w:rPr>
      </w:pPr>
      <w:r w:rsidRPr="002F39F4">
        <w:rPr>
          <w:szCs w:val="22"/>
          <w:highlight w:val="lightGray"/>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197B0B23" w14:textId="64D94CE0" w:rsidR="00CD2391" w:rsidRPr="00876933" w:rsidRDefault="00CD2391" w:rsidP="00CD2391">
      <w:pPr>
        <w:jc w:val="both"/>
        <w:rPr>
          <w:b/>
          <w:szCs w:val="22"/>
        </w:rPr>
      </w:pPr>
      <w:r w:rsidRPr="002F39F4">
        <w:rPr>
          <w:szCs w:val="22"/>
          <w:highlight w:val="lightGray"/>
        </w:rPr>
        <w:t xml:space="preserve">[Motion 112, #SP52, </w:t>
      </w:r>
      <w:sdt>
        <w:sdtPr>
          <w:rPr>
            <w:szCs w:val="22"/>
            <w:highlight w:val="lightGray"/>
          </w:rPr>
          <w:id w:val="-161781727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221811" w:rsidRPr="002F39F4">
        <w:rPr>
          <w:szCs w:val="22"/>
          <w:highlight w:val="lightGray"/>
        </w:rPr>
        <w:t xml:space="preserve"> </w:t>
      </w:r>
      <w:sdt>
        <w:sdtPr>
          <w:rPr>
            <w:szCs w:val="22"/>
            <w:highlight w:val="lightGray"/>
          </w:rPr>
          <w:id w:val="-1102191157"/>
          <w:citation/>
        </w:sdtPr>
        <w:sdtEndPr/>
        <w:sdtContent>
          <w:r w:rsidR="00221811" w:rsidRPr="002F39F4">
            <w:rPr>
              <w:szCs w:val="22"/>
              <w:highlight w:val="lightGray"/>
            </w:rPr>
            <w:fldChar w:fldCharType="begin"/>
          </w:r>
          <w:r w:rsidR="00221811" w:rsidRPr="002F39F4">
            <w:rPr>
              <w:szCs w:val="22"/>
              <w:highlight w:val="lightGray"/>
              <w:lang w:val="en-US"/>
            </w:rPr>
            <w:instrText xml:space="preserve"> CITATION 20_0472r2 \l 1033 </w:instrText>
          </w:r>
          <w:r w:rsidR="00221811" w:rsidRPr="002F39F4">
            <w:rPr>
              <w:szCs w:val="22"/>
              <w:highlight w:val="lightGray"/>
            </w:rPr>
            <w:fldChar w:fldCharType="separate"/>
          </w:r>
          <w:r w:rsidR="00860E27" w:rsidRPr="00860E27">
            <w:rPr>
              <w:noProof/>
              <w:szCs w:val="22"/>
              <w:highlight w:val="lightGray"/>
              <w:lang w:val="en-US"/>
            </w:rPr>
            <w:t>[107]</w:t>
          </w:r>
          <w:r w:rsidR="00221811" w:rsidRPr="002F39F4">
            <w:rPr>
              <w:szCs w:val="22"/>
              <w:highlight w:val="lightGray"/>
            </w:rPr>
            <w:fldChar w:fldCharType="end"/>
          </w:r>
        </w:sdtContent>
      </w:sdt>
      <w:r w:rsidR="00221811" w:rsidRPr="002F39F4">
        <w:rPr>
          <w:szCs w:val="22"/>
          <w:highlight w:val="lightGray"/>
        </w:rPr>
        <w:t>]</w:t>
      </w:r>
    </w:p>
    <w:p w14:paraId="70705C66" w14:textId="77777777" w:rsidR="00B760BB" w:rsidRPr="00876933" w:rsidRDefault="00B760BB" w:rsidP="00365E0E">
      <w:pPr>
        <w:pStyle w:val="Heading2"/>
        <w:spacing w:after="60"/>
        <w:rPr>
          <w:u w:val="none"/>
        </w:rPr>
      </w:pPr>
      <w:bookmarkStart w:id="1135" w:name="_Toc47082068"/>
      <w:r w:rsidRPr="00876933">
        <w:rPr>
          <w:u w:val="none"/>
        </w:rPr>
        <w:lastRenderedPageBreak/>
        <w:t>Multi-link block ack</w:t>
      </w:r>
      <w:bookmarkEnd w:id="1135"/>
    </w:p>
    <w:p w14:paraId="2195AC45" w14:textId="77777777" w:rsidR="00E370E8" w:rsidRPr="002F39F4" w:rsidRDefault="00E370E8" w:rsidP="00E370E8">
      <w:pPr>
        <w:jc w:val="both"/>
        <w:rPr>
          <w:highlight w:val="lightGray"/>
        </w:rPr>
      </w:pPr>
      <w:r w:rsidRPr="002F39F4">
        <w:rPr>
          <w:highlight w:val="lightGray"/>
        </w:rPr>
        <w:t>A single block ack agreement is negotiated between two MLDs for a TID that may be transmitted over one or more links.</w:t>
      </w:r>
    </w:p>
    <w:p w14:paraId="05FE863F" w14:textId="77777777" w:rsidR="00E370E8" w:rsidRPr="002F39F4" w:rsidRDefault="00E370E8" w:rsidP="00E370E8">
      <w:pPr>
        <w:jc w:val="both"/>
        <w:rPr>
          <w:highlight w:val="lightGray"/>
        </w:rPr>
      </w:pPr>
      <w:r w:rsidRPr="002F39F4">
        <w:rPr>
          <w:highlight w:val="lightGray"/>
        </w:rPr>
        <w:t>NOTE – The format of the setup frames is TBD.</w:t>
      </w:r>
    </w:p>
    <w:p w14:paraId="1070D4B0" w14:textId="77777777" w:rsidR="00E370E8" w:rsidRPr="002F39F4" w:rsidRDefault="00E370E8" w:rsidP="00E370E8">
      <w:pPr>
        <w:jc w:val="both"/>
        <w:rPr>
          <w:highlight w:val="lightGray"/>
        </w:rPr>
      </w:pPr>
      <w:r w:rsidRPr="002F39F4">
        <w:rPr>
          <w:highlight w:val="lightGray"/>
        </w:rPr>
        <w:t xml:space="preserve">[Motion 36, </w:t>
      </w:r>
      <w:sdt>
        <w:sdtPr>
          <w:rPr>
            <w:highlight w:val="lightGray"/>
          </w:rPr>
          <w:id w:val="240916920"/>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860E27" w:rsidRPr="00860E27">
            <w:rPr>
              <w:noProof/>
              <w:highlight w:val="lightGray"/>
              <w:lang w:val="en-US"/>
            </w:rPr>
            <w:t>[3]</w:t>
          </w:r>
          <w:r w:rsidRPr="002F39F4">
            <w:rPr>
              <w:highlight w:val="lightGray"/>
            </w:rPr>
            <w:fldChar w:fldCharType="end"/>
          </w:r>
        </w:sdtContent>
      </w:sdt>
      <w:r w:rsidRPr="002F39F4">
        <w:rPr>
          <w:highlight w:val="lightGray"/>
        </w:rPr>
        <w:t xml:space="preserve"> and </w:t>
      </w:r>
      <w:sdt>
        <w:sdtPr>
          <w:rPr>
            <w:highlight w:val="lightGray"/>
          </w:rPr>
          <w:id w:val="954147831"/>
          <w:citation/>
        </w:sdtPr>
        <w:sdtEndPr/>
        <w:sdtContent>
          <w:r w:rsidRPr="002F39F4">
            <w:rPr>
              <w:highlight w:val="lightGray"/>
            </w:rPr>
            <w:fldChar w:fldCharType="begin"/>
          </w:r>
          <w:r w:rsidRPr="002F39F4">
            <w:rPr>
              <w:highlight w:val="lightGray"/>
              <w:lang w:val="en-US"/>
            </w:rPr>
            <w:instrText xml:space="preserve"> CITATION 19_1512r6 \l 1033 </w:instrText>
          </w:r>
          <w:r w:rsidRPr="002F39F4">
            <w:rPr>
              <w:highlight w:val="lightGray"/>
            </w:rPr>
            <w:fldChar w:fldCharType="separate"/>
          </w:r>
          <w:r w:rsidR="00860E27" w:rsidRPr="00860E27">
            <w:rPr>
              <w:noProof/>
              <w:highlight w:val="lightGray"/>
              <w:lang w:val="en-US"/>
            </w:rPr>
            <w:t>[108]</w:t>
          </w:r>
          <w:r w:rsidRPr="002F39F4">
            <w:rPr>
              <w:highlight w:val="lightGray"/>
            </w:rPr>
            <w:fldChar w:fldCharType="end"/>
          </w:r>
        </w:sdtContent>
      </w:sdt>
      <w:r w:rsidRPr="002F39F4">
        <w:rPr>
          <w:highlight w:val="lightGray"/>
        </w:rPr>
        <w:t>]</w:t>
      </w:r>
    </w:p>
    <w:p w14:paraId="539C2772" w14:textId="77777777" w:rsidR="00E370E8" w:rsidRPr="002F39F4" w:rsidRDefault="00E370E8" w:rsidP="00E370E8">
      <w:pPr>
        <w:jc w:val="both"/>
        <w:rPr>
          <w:highlight w:val="lightGray"/>
        </w:rPr>
      </w:pPr>
    </w:p>
    <w:p w14:paraId="28A23381" w14:textId="77777777" w:rsidR="00E370E8" w:rsidRPr="002F39F4" w:rsidRDefault="00E370E8" w:rsidP="00E370E8">
      <w:pPr>
        <w:jc w:val="both"/>
        <w:rPr>
          <w:highlight w:val="lightGray"/>
        </w:rPr>
      </w:pPr>
      <w:r w:rsidRPr="002F39F4">
        <w:rPr>
          <w:highlight w:val="lightGray"/>
        </w:rPr>
        <w:t>Setup a block ack agreement for multi-link operation by using ADDBA request and ADDBA response frames.</w:t>
      </w:r>
    </w:p>
    <w:p w14:paraId="719EB5B3" w14:textId="77777777" w:rsidR="00E370E8" w:rsidRPr="002F39F4" w:rsidRDefault="00E370E8" w:rsidP="00E370E8">
      <w:pPr>
        <w:jc w:val="both"/>
        <w:rPr>
          <w:highlight w:val="lightGray"/>
        </w:rPr>
      </w:pPr>
      <w:r w:rsidRPr="002F39F4">
        <w:rPr>
          <w:highlight w:val="lightGray"/>
        </w:rPr>
        <w:t xml:space="preserve">[Motion 67, </w:t>
      </w:r>
      <w:sdt>
        <w:sdtPr>
          <w:rPr>
            <w:highlight w:val="lightGray"/>
          </w:rPr>
          <w:id w:val="1620342741"/>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773731573"/>
          <w:citation/>
        </w:sdtPr>
        <w:sdtEndPr/>
        <w:sdtContent>
          <w:r w:rsidRPr="002F39F4">
            <w:rPr>
              <w:highlight w:val="lightGray"/>
            </w:rPr>
            <w:fldChar w:fldCharType="begin"/>
          </w:r>
          <w:r w:rsidRPr="002F39F4">
            <w:rPr>
              <w:highlight w:val="lightGray"/>
              <w:lang w:val="en-US"/>
            </w:rPr>
            <w:instrText xml:space="preserve"> CITATION 19_1591r5 \l 1033 </w:instrText>
          </w:r>
          <w:r w:rsidRPr="002F39F4">
            <w:rPr>
              <w:highlight w:val="lightGray"/>
            </w:rPr>
            <w:fldChar w:fldCharType="separate"/>
          </w:r>
          <w:r w:rsidR="00860E27" w:rsidRPr="00860E27">
            <w:rPr>
              <w:noProof/>
              <w:highlight w:val="lightGray"/>
              <w:lang w:val="en-US"/>
            </w:rPr>
            <w:t>[109]</w:t>
          </w:r>
          <w:r w:rsidRPr="002F39F4">
            <w:rPr>
              <w:highlight w:val="lightGray"/>
            </w:rPr>
            <w:fldChar w:fldCharType="end"/>
          </w:r>
        </w:sdtContent>
      </w:sdt>
      <w:r w:rsidRPr="002F39F4">
        <w:rPr>
          <w:highlight w:val="lightGray"/>
        </w:rPr>
        <w:t>]</w:t>
      </w:r>
    </w:p>
    <w:p w14:paraId="70AD8C0F" w14:textId="77777777" w:rsidR="00E370E8" w:rsidRPr="002F39F4" w:rsidRDefault="00E370E8" w:rsidP="00E370E8">
      <w:pPr>
        <w:jc w:val="both"/>
        <w:rPr>
          <w:highlight w:val="lightGray"/>
        </w:rPr>
      </w:pPr>
    </w:p>
    <w:p w14:paraId="6DA7CEEE" w14:textId="77777777" w:rsidR="00A4559C" w:rsidRPr="002F39F4" w:rsidRDefault="00A4559C" w:rsidP="00DA0D57">
      <w:pPr>
        <w:jc w:val="both"/>
        <w:rPr>
          <w:szCs w:val="22"/>
          <w:highlight w:val="lightGray"/>
        </w:rPr>
      </w:pPr>
      <w:r w:rsidRPr="002F39F4">
        <w:rPr>
          <w:szCs w:val="22"/>
          <w:highlight w:val="lightGray"/>
        </w:rPr>
        <w:t>The established block ack agreement allows the QoS Data frames of the TID, aggregated within the A-MPDUs, to be exchanged between the two MLDs on any available link.</w:t>
      </w:r>
    </w:p>
    <w:p w14:paraId="3EFEFD8D" w14:textId="662E430A" w:rsidR="00A4559C" w:rsidRPr="002F39F4" w:rsidRDefault="00A4559C" w:rsidP="00DA0D57">
      <w:pPr>
        <w:jc w:val="both"/>
        <w:rPr>
          <w:szCs w:val="22"/>
          <w:highlight w:val="lightGray"/>
        </w:rPr>
      </w:pPr>
      <w:r w:rsidRPr="002F39F4">
        <w:rPr>
          <w:szCs w:val="22"/>
          <w:highlight w:val="lightGray"/>
        </w:rPr>
        <w:t xml:space="preserve">Note – QoS Data frames that are not fragments might be retransmitted on any available link. </w:t>
      </w:r>
    </w:p>
    <w:p w14:paraId="07716BFD" w14:textId="20141A1C" w:rsidR="00876933" w:rsidRPr="002F39F4" w:rsidRDefault="00876933" w:rsidP="00876933">
      <w:pPr>
        <w:jc w:val="both"/>
        <w:rPr>
          <w:highlight w:val="lightGray"/>
        </w:rPr>
      </w:pPr>
      <w:r w:rsidRPr="002F39F4">
        <w:rPr>
          <w:highlight w:val="lightGray"/>
        </w:rPr>
        <w:t xml:space="preserve">[Motion 61, </w:t>
      </w:r>
      <w:sdt>
        <w:sdtPr>
          <w:rPr>
            <w:highlight w:val="lightGray"/>
          </w:rPr>
          <w:id w:val="414289121"/>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466614456"/>
          <w:citation/>
        </w:sdtPr>
        <w:sdtEndPr/>
        <w:sdtContent>
          <w:r w:rsidRPr="002F39F4">
            <w:rPr>
              <w:highlight w:val="lightGray"/>
            </w:rPr>
            <w:fldChar w:fldCharType="begin"/>
          </w:r>
          <w:r w:rsidRPr="002F39F4">
            <w:rPr>
              <w:highlight w:val="lightGray"/>
              <w:lang w:val="en-US"/>
            </w:rPr>
            <w:instrText xml:space="preserve"> CITATION 19_1856r3 \l 1033 </w:instrText>
          </w:r>
          <w:r w:rsidRPr="002F39F4">
            <w:rPr>
              <w:highlight w:val="lightGray"/>
            </w:rPr>
            <w:fldChar w:fldCharType="separate"/>
          </w:r>
          <w:r w:rsidR="00860E27" w:rsidRPr="00860E27">
            <w:rPr>
              <w:noProof/>
              <w:highlight w:val="lightGray"/>
              <w:lang w:val="en-US"/>
            </w:rPr>
            <w:t>[110]</w:t>
          </w:r>
          <w:r w:rsidRPr="002F39F4">
            <w:rPr>
              <w:highlight w:val="lightGray"/>
            </w:rPr>
            <w:fldChar w:fldCharType="end"/>
          </w:r>
        </w:sdtContent>
      </w:sdt>
      <w:r w:rsidRPr="002F39F4">
        <w:rPr>
          <w:highlight w:val="lightGray"/>
        </w:rPr>
        <w:t>]</w:t>
      </w:r>
    </w:p>
    <w:p w14:paraId="0B11C64E" w14:textId="3050D8D9" w:rsidR="00E370E8" w:rsidRPr="002F39F4" w:rsidRDefault="00876933" w:rsidP="00E370E8">
      <w:pPr>
        <w:jc w:val="both"/>
        <w:rPr>
          <w:szCs w:val="22"/>
          <w:highlight w:val="lightGray"/>
        </w:rPr>
      </w:pPr>
      <w:r w:rsidRPr="002F39F4">
        <w:rPr>
          <w:szCs w:val="22"/>
          <w:highlight w:val="lightGray"/>
        </w:rPr>
        <w:t xml:space="preserve">[Motion 115, #SP85, </w:t>
      </w:r>
      <w:sdt>
        <w:sdtPr>
          <w:rPr>
            <w:szCs w:val="22"/>
            <w:highlight w:val="lightGray"/>
          </w:rPr>
          <w:id w:val="-1058391976"/>
          <w:citation/>
        </w:sdtPr>
        <w:sdtEndPr/>
        <w:sdtContent>
          <w:r w:rsidR="00DD7F9A" w:rsidRPr="002F39F4">
            <w:rPr>
              <w:szCs w:val="22"/>
              <w:highlight w:val="lightGray"/>
            </w:rPr>
            <w:fldChar w:fldCharType="begin"/>
          </w:r>
          <w:r w:rsidR="00DD7F9A" w:rsidRPr="002F39F4">
            <w:rPr>
              <w:szCs w:val="22"/>
              <w:highlight w:val="lightGray"/>
              <w:lang w:val="en-US"/>
            </w:rPr>
            <w:instrText xml:space="preserve"> CITATION 19_1755r5 \l 1033 </w:instrText>
          </w:r>
          <w:r w:rsidR="00DD7F9A" w:rsidRPr="002F39F4">
            <w:rPr>
              <w:szCs w:val="22"/>
              <w:highlight w:val="lightGray"/>
            </w:rPr>
            <w:fldChar w:fldCharType="separate"/>
          </w:r>
          <w:r w:rsidR="00860E27" w:rsidRPr="00860E27">
            <w:rPr>
              <w:noProof/>
              <w:szCs w:val="22"/>
              <w:highlight w:val="lightGray"/>
              <w:lang w:val="en-US"/>
            </w:rPr>
            <w:t>[7]</w:t>
          </w:r>
          <w:r w:rsidR="00DD7F9A" w:rsidRPr="002F39F4">
            <w:rPr>
              <w:szCs w:val="22"/>
              <w:highlight w:val="lightGray"/>
            </w:rPr>
            <w:fldChar w:fldCharType="end"/>
          </w:r>
        </w:sdtContent>
      </w:sdt>
      <w:r w:rsidR="00DD7F9A" w:rsidRPr="002F39F4">
        <w:rPr>
          <w:szCs w:val="22"/>
          <w:highlight w:val="lightGray"/>
        </w:rPr>
        <w:t xml:space="preserve"> and</w:t>
      </w:r>
      <w:r w:rsidR="00DA0D57" w:rsidRPr="002F39F4">
        <w:rPr>
          <w:szCs w:val="22"/>
          <w:highlight w:val="lightGray"/>
        </w:rPr>
        <w:t xml:space="preserve"> </w:t>
      </w:r>
      <w:sdt>
        <w:sdtPr>
          <w:rPr>
            <w:szCs w:val="22"/>
            <w:highlight w:val="lightGray"/>
          </w:rPr>
          <w:id w:val="-1637478723"/>
          <w:citation/>
        </w:sdtPr>
        <w:sdtEndPr/>
        <w:sdtContent>
          <w:r w:rsidR="00DA0D57" w:rsidRPr="002F39F4">
            <w:rPr>
              <w:szCs w:val="22"/>
              <w:highlight w:val="lightGray"/>
            </w:rPr>
            <w:fldChar w:fldCharType="begin"/>
          </w:r>
          <w:r w:rsidR="00DA0D57" w:rsidRPr="002F39F4">
            <w:rPr>
              <w:szCs w:val="22"/>
              <w:highlight w:val="lightGray"/>
              <w:lang w:val="en-US"/>
            </w:rPr>
            <w:instrText xml:space="preserve"> CITATION 20_0434r3 \l 1033 </w:instrText>
          </w:r>
          <w:r w:rsidR="00DA0D57" w:rsidRPr="002F39F4">
            <w:rPr>
              <w:szCs w:val="22"/>
              <w:highlight w:val="lightGray"/>
            </w:rPr>
            <w:fldChar w:fldCharType="separate"/>
          </w:r>
          <w:r w:rsidR="00860E27" w:rsidRPr="00860E27">
            <w:rPr>
              <w:noProof/>
              <w:szCs w:val="22"/>
              <w:highlight w:val="lightGray"/>
              <w:lang w:val="en-US"/>
            </w:rPr>
            <w:t>[111]</w:t>
          </w:r>
          <w:r w:rsidR="00DA0D57" w:rsidRPr="002F39F4">
            <w:rPr>
              <w:szCs w:val="22"/>
              <w:highlight w:val="lightGray"/>
            </w:rPr>
            <w:fldChar w:fldCharType="end"/>
          </w:r>
        </w:sdtContent>
      </w:sdt>
      <w:r w:rsidR="00DA0D57" w:rsidRPr="002F39F4">
        <w:rPr>
          <w:szCs w:val="22"/>
          <w:highlight w:val="lightGray"/>
        </w:rPr>
        <w:t>]</w:t>
      </w:r>
    </w:p>
    <w:p w14:paraId="18057D0B" w14:textId="77777777" w:rsidR="00DA0D57" w:rsidRPr="002F39F4" w:rsidRDefault="00DA0D57" w:rsidP="00E370E8">
      <w:pPr>
        <w:jc w:val="both"/>
        <w:rPr>
          <w:highlight w:val="lightGray"/>
        </w:rPr>
      </w:pPr>
    </w:p>
    <w:p w14:paraId="43F166F1" w14:textId="3A0D157C" w:rsidR="00E370E8" w:rsidRPr="002F39F4" w:rsidRDefault="00E370E8" w:rsidP="00E370E8">
      <w:pPr>
        <w:jc w:val="both"/>
        <w:rPr>
          <w:highlight w:val="lightGray"/>
        </w:rPr>
      </w:pPr>
      <w:r w:rsidRPr="002F39F4">
        <w:rPr>
          <w:highlight w:val="lightGray"/>
        </w:rPr>
        <w:t>For each block ack agreement, there exists one receive reordering buffer based on MPDUs in the MLD which is the recipient of the QoS Data frames for that block ack agreement.</w:t>
      </w:r>
    </w:p>
    <w:p w14:paraId="1F0705C4" w14:textId="77777777" w:rsidR="00E370E8" w:rsidRPr="002F39F4" w:rsidRDefault="00E370E8" w:rsidP="00E370E8">
      <w:pPr>
        <w:jc w:val="both"/>
        <w:rPr>
          <w:highlight w:val="lightGray"/>
        </w:rPr>
      </w:pPr>
      <w:r w:rsidRPr="002F39F4">
        <w:rPr>
          <w:highlight w:val="lightGray"/>
        </w:rPr>
        <w:t>The receive reordering buffer operation is based on the Sequence Number space that is shared between the two MLDs.</w:t>
      </w:r>
    </w:p>
    <w:p w14:paraId="6B74FE5A" w14:textId="77777777" w:rsidR="00E370E8" w:rsidRPr="002F39F4" w:rsidRDefault="00E370E8" w:rsidP="00E370E8">
      <w:pPr>
        <w:jc w:val="both"/>
        <w:rPr>
          <w:highlight w:val="lightGray"/>
        </w:rPr>
      </w:pPr>
      <w:r w:rsidRPr="002F39F4">
        <w:rPr>
          <w:highlight w:val="lightGray"/>
        </w:rPr>
        <w:t xml:space="preserve">[Motion 62, </w:t>
      </w:r>
      <w:sdt>
        <w:sdtPr>
          <w:rPr>
            <w:highlight w:val="lightGray"/>
          </w:rPr>
          <w:id w:val="52206014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764263060"/>
          <w:citation/>
        </w:sdtPr>
        <w:sdtEndPr/>
        <w:sdtContent>
          <w:r w:rsidRPr="002F39F4">
            <w:rPr>
              <w:highlight w:val="lightGray"/>
            </w:rPr>
            <w:fldChar w:fldCharType="begin"/>
          </w:r>
          <w:r w:rsidRPr="002F39F4">
            <w:rPr>
              <w:highlight w:val="lightGray"/>
              <w:lang w:val="en-US"/>
            </w:rPr>
            <w:instrText xml:space="preserve"> CITATION 19_1856r3 \l 1033 </w:instrText>
          </w:r>
          <w:r w:rsidRPr="002F39F4">
            <w:rPr>
              <w:highlight w:val="lightGray"/>
            </w:rPr>
            <w:fldChar w:fldCharType="separate"/>
          </w:r>
          <w:r w:rsidR="00860E27" w:rsidRPr="00860E27">
            <w:rPr>
              <w:noProof/>
              <w:highlight w:val="lightGray"/>
              <w:lang w:val="en-US"/>
            </w:rPr>
            <w:t>[110]</w:t>
          </w:r>
          <w:r w:rsidRPr="002F39F4">
            <w:rPr>
              <w:highlight w:val="lightGray"/>
            </w:rPr>
            <w:fldChar w:fldCharType="end"/>
          </w:r>
        </w:sdtContent>
      </w:sdt>
      <w:r w:rsidRPr="002F39F4">
        <w:rPr>
          <w:highlight w:val="lightGray"/>
        </w:rPr>
        <w:t>]</w:t>
      </w:r>
    </w:p>
    <w:p w14:paraId="024EADD9" w14:textId="77777777" w:rsidR="00E370E8" w:rsidRPr="002F39F4" w:rsidRDefault="00E370E8" w:rsidP="00E370E8">
      <w:pPr>
        <w:jc w:val="both"/>
        <w:rPr>
          <w:highlight w:val="lightGray"/>
        </w:rPr>
      </w:pPr>
    </w:p>
    <w:p w14:paraId="1F7007B8" w14:textId="77777777" w:rsidR="00E370E8" w:rsidRPr="002F39F4" w:rsidRDefault="00E370E8" w:rsidP="00E370E8">
      <w:pPr>
        <w:jc w:val="both"/>
        <w:rPr>
          <w:highlight w:val="lightGray"/>
        </w:rPr>
      </w:pPr>
      <w:r w:rsidRPr="002F39F4">
        <w:rPr>
          <w:highlight w:val="lightGray"/>
        </w:rPr>
        <w:t>The receive status of QoS Data frames of a TID received on a link shall be signaled on the same link and may be signaled on other available link(s)</w:t>
      </w:r>
    </w:p>
    <w:p w14:paraId="27E4E5EE" w14:textId="77777777" w:rsidR="00E370E8" w:rsidRPr="00DA0D57" w:rsidRDefault="00E370E8" w:rsidP="00E370E8">
      <w:pPr>
        <w:jc w:val="both"/>
      </w:pPr>
      <w:r w:rsidRPr="002F39F4">
        <w:rPr>
          <w:highlight w:val="lightGray"/>
        </w:rPr>
        <w:t xml:space="preserve">[Motion 63, </w:t>
      </w:r>
      <w:sdt>
        <w:sdtPr>
          <w:rPr>
            <w:highlight w:val="lightGray"/>
          </w:rPr>
          <w:id w:val="1391845532"/>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453828749"/>
          <w:citation/>
        </w:sdtPr>
        <w:sdtEndPr/>
        <w:sdtContent>
          <w:r w:rsidRPr="002F39F4">
            <w:rPr>
              <w:highlight w:val="lightGray"/>
            </w:rPr>
            <w:fldChar w:fldCharType="begin"/>
          </w:r>
          <w:r w:rsidRPr="002F39F4">
            <w:rPr>
              <w:highlight w:val="lightGray"/>
              <w:lang w:val="en-US"/>
            </w:rPr>
            <w:instrText xml:space="preserve"> CITATION 19_1856r3 \l 1033 </w:instrText>
          </w:r>
          <w:r w:rsidRPr="002F39F4">
            <w:rPr>
              <w:highlight w:val="lightGray"/>
            </w:rPr>
            <w:fldChar w:fldCharType="separate"/>
          </w:r>
          <w:r w:rsidR="00860E27" w:rsidRPr="00860E27">
            <w:rPr>
              <w:noProof/>
              <w:highlight w:val="lightGray"/>
              <w:lang w:val="en-US"/>
            </w:rPr>
            <w:t>[110]</w:t>
          </w:r>
          <w:r w:rsidRPr="002F39F4">
            <w:rPr>
              <w:highlight w:val="lightGray"/>
            </w:rPr>
            <w:fldChar w:fldCharType="end"/>
          </w:r>
        </w:sdtContent>
      </w:sdt>
      <w:r w:rsidRPr="002F39F4">
        <w:rPr>
          <w:highlight w:val="lightGray"/>
        </w:rPr>
        <w:t>]</w:t>
      </w:r>
    </w:p>
    <w:p w14:paraId="13559BE7" w14:textId="77777777" w:rsidR="00E370E8" w:rsidRPr="0094572F" w:rsidRDefault="00E370E8" w:rsidP="00E370E8">
      <w:pPr>
        <w:jc w:val="both"/>
        <w:rPr>
          <w:highlight w:val="lightGray"/>
        </w:rPr>
      </w:pPr>
    </w:p>
    <w:p w14:paraId="564AA87C" w14:textId="77777777" w:rsidR="00E370E8" w:rsidRPr="002F39F4" w:rsidRDefault="00E370E8" w:rsidP="00E370E8">
      <w:pPr>
        <w:jc w:val="both"/>
        <w:rPr>
          <w:highlight w:val="lightGray"/>
        </w:rPr>
      </w:pPr>
      <w:r w:rsidRPr="002F39F4">
        <w:rPr>
          <w:highlight w:val="lightGray"/>
        </w:rPr>
        <w:t>Sequence numbers are assigned from a common sequence number space shared across multiple links of a MLD, for a TID that may be transmitted to a peer MLD over one or more links.</w:t>
      </w:r>
    </w:p>
    <w:p w14:paraId="092E8666" w14:textId="77777777" w:rsidR="00E370E8" w:rsidRPr="002F39F4" w:rsidRDefault="00E370E8" w:rsidP="00E370E8">
      <w:pPr>
        <w:jc w:val="both"/>
        <w:rPr>
          <w:highlight w:val="lightGray"/>
        </w:rPr>
      </w:pPr>
      <w:r w:rsidRPr="002F39F4">
        <w:rPr>
          <w:highlight w:val="lightGray"/>
        </w:rPr>
        <w:t xml:space="preserve">[Motion 37, </w:t>
      </w:r>
      <w:sdt>
        <w:sdtPr>
          <w:rPr>
            <w:highlight w:val="lightGray"/>
          </w:rPr>
          <w:id w:val="-272403117"/>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860E27" w:rsidRPr="00860E27">
            <w:rPr>
              <w:noProof/>
              <w:highlight w:val="lightGray"/>
              <w:lang w:val="en-US"/>
            </w:rPr>
            <w:t>[3]</w:t>
          </w:r>
          <w:r w:rsidRPr="002F39F4">
            <w:rPr>
              <w:highlight w:val="lightGray"/>
            </w:rPr>
            <w:fldChar w:fldCharType="end"/>
          </w:r>
        </w:sdtContent>
      </w:sdt>
      <w:r w:rsidRPr="002F39F4">
        <w:rPr>
          <w:highlight w:val="lightGray"/>
        </w:rPr>
        <w:t xml:space="preserve"> and </w:t>
      </w:r>
      <w:sdt>
        <w:sdtPr>
          <w:rPr>
            <w:highlight w:val="lightGray"/>
          </w:rPr>
          <w:id w:val="104401086"/>
          <w:citation/>
        </w:sdtPr>
        <w:sdtEndPr/>
        <w:sdtContent>
          <w:r w:rsidRPr="002F39F4">
            <w:rPr>
              <w:highlight w:val="lightGray"/>
            </w:rPr>
            <w:fldChar w:fldCharType="begin"/>
          </w:r>
          <w:r w:rsidRPr="002F39F4">
            <w:rPr>
              <w:highlight w:val="lightGray"/>
              <w:lang w:val="en-US"/>
            </w:rPr>
            <w:instrText xml:space="preserve"> CITATION 19_1512r6 \l 1033 </w:instrText>
          </w:r>
          <w:r w:rsidRPr="002F39F4">
            <w:rPr>
              <w:highlight w:val="lightGray"/>
            </w:rPr>
            <w:fldChar w:fldCharType="separate"/>
          </w:r>
          <w:r w:rsidR="00860E27" w:rsidRPr="00860E27">
            <w:rPr>
              <w:noProof/>
              <w:highlight w:val="lightGray"/>
              <w:lang w:val="en-US"/>
            </w:rPr>
            <w:t>[108]</w:t>
          </w:r>
          <w:r w:rsidRPr="002F39F4">
            <w:rPr>
              <w:highlight w:val="lightGray"/>
            </w:rPr>
            <w:fldChar w:fldCharType="end"/>
          </w:r>
        </w:sdtContent>
      </w:sdt>
      <w:r w:rsidRPr="002F39F4">
        <w:rPr>
          <w:highlight w:val="lightGray"/>
        </w:rPr>
        <w:t>]</w:t>
      </w:r>
    </w:p>
    <w:p w14:paraId="58E6B95D" w14:textId="77777777" w:rsidR="005A4268" w:rsidRPr="002F39F4" w:rsidRDefault="005A4268" w:rsidP="00E370E8">
      <w:pPr>
        <w:jc w:val="both"/>
        <w:rPr>
          <w:highlight w:val="lightGray"/>
        </w:rPr>
      </w:pPr>
    </w:p>
    <w:p w14:paraId="1CC4C002" w14:textId="0311FFBD" w:rsidR="005A4268" w:rsidRPr="002F39F4" w:rsidRDefault="00696431" w:rsidP="005A4268">
      <w:pPr>
        <w:jc w:val="both"/>
        <w:rPr>
          <w:szCs w:val="22"/>
          <w:highlight w:val="lightGray"/>
        </w:rPr>
      </w:pPr>
      <w:r w:rsidRPr="002F39F4">
        <w:rPr>
          <w:szCs w:val="22"/>
          <w:highlight w:val="lightGray"/>
        </w:rPr>
        <w:t>A</w:t>
      </w:r>
      <w:r w:rsidR="005A4268" w:rsidRPr="002F39F4">
        <w:rPr>
          <w:szCs w:val="22"/>
          <w:highlight w:val="lightGray"/>
        </w:rPr>
        <w:t>fter the BA agreement of a TID between two MLDs, the common reordering buffer of the TID are applied on all setup links</w:t>
      </w:r>
      <w:r w:rsidRPr="002F39F4">
        <w:rPr>
          <w:szCs w:val="22"/>
          <w:highlight w:val="lightGray"/>
        </w:rPr>
        <w:t xml:space="preserve">. </w:t>
      </w:r>
    </w:p>
    <w:p w14:paraId="13348FDB" w14:textId="4256ACDA" w:rsidR="00B1504A" w:rsidRPr="002F39F4" w:rsidRDefault="00B1504A" w:rsidP="005A4268">
      <w:pPr>
        <w:jc w:val="both"/>
        <w:rPr>
          <w:szCs w:val="22"/>
          <w:highlight w:val="lightGray"/>
        </w:rPr>
      </w:pPr>
      <w:r w:rsidRPr="002F39F4">
        <w:rPr>
          <w:szCs w:val="22"/>
          <w:highlight w:val="lightGray"/>
        </w:rPr>
        <w:t xml:space="preserve">[Motion 112, #SP27, </w:t>
      </w:r>
      <w:sdt>
        <w:sdtPr>
          <w:rPr>
            <w:szCs w:val="22"/>
            <w:highlight w:val="lightGray"/>
          </w:rPr>
          <w:id w:val="-194861189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617601948"/>
          <w:citation/>
        </w:sdtPr>
        <w:sdtEndPr/>
        <w:sdtContent>
          <w:r w:rsidR="004216CE" w:rsidRPr="002F39F4">
            <w:rPr>
              <w:szCs w:val="22"/>
              <w:highlight w:val="lightGray"/>
            </w:rPr>
            <w:fldChar w:fldCharType="begin"/>
          </w:r>
          <w:r w:rsidR="004216CE" w:rsidRPr="002F39F4">
            <w:rPr>
              <w:szCs w:val="22"/>
              <w:highlight w:val="lightGray"/>
              <w:lang w:val="en-US"/>
            </w:rPr>
            <w:instrText xml:space="preserve"> CITATION 20_0460r3 \l 1033 </w:instrText>
          </w:r>
          <w:r w:rsidR="004216CE" w:rsidRPr="002F39F4">
            <w:rPr>
              <w:szCs w:val="22"/>
              <w:highlight w:val="lightGray"/>
            </w:rPr>
            <w:fldChar w:fldCharType="separate"/>
          </w:r>
          <w:r w:rsidR="00860E27" w:rsidRPr="00860E27">
            <w:rPr>
              <w:noProof/>
              <w:szCs w:val="22"/>
              <w:highlight w:val="lightGray"/>
              <w:lang w:val="en-US"/>
            </w:rPr>
            <w:t>[112]</w:t>
          </w:r>
          <w:r w:rsidR="004216CE" w:rsidRPr="002F39F4">
            <w:rPr>
              <w:szCs w:val="22"/>
              <w:highlight w:val="lightGray"/>
            </w:rPr>
            <w:fldChar w:fldCharType="end"/>
          </w:r>
        </w:sdtContent>
      </w:sdt>
      <w:r w:rsidR="004216CE" w:rsidRPr="002F39F4">
        <w:rPr>
          <w:szCs w:val="22"/>
          <w:highlight w:val="lightGray"/>
        </w:rPr>
        <w:t>]</w:t>
      </w:r>
    </w:p>
    <w:p w14:paraId="78A8D2C9" w14:textId="77777777" w:rsidR="005A4268" w:rsidRPr="002F39F4" w:rsidRDefault="005A4268" w:rsidP="00E370E8">
      <w:pPr>
        <w:jc w:val="both"/>
        <w:rPr>
          <w:highlight w:val="lightGray"/>
        </w:rPr>
      </w:pPr>
    </w:p>
    <w:p w14:paraId="6F9CCE1B" w14:textId="15AC3CAE" w:rsidR="00A24019" w:rsidRPr="002F39F4" w:rsidRDefault="00696431" w:rsidP="00A24019">
      <w:pPr>
        <w:jc w:val="both"/>
        <w:rPr>
          <w:highlight w:val="lightGray"/>
        </w:rPr>
      </w:pPr>
      <w:r w:rsidRPr="002F39F4">
        <w:rPr>
          <w:highlight w:val="lightGray"/>
        </w:rPr>
        <w:t>F</w:t>
      </w:r>
      <w:r w:rsidR="00A24019" w:rsidRPr="002F39F4">
        <w:rPr>
          <w:highlight w:val="lightGray"/>
        </w:rPr>
        <w:t>or each block ack agreement between two MLDs, there exists one transmit buffer control to submit MPDUs for transmission across links</w:t>
      </w:r>
      <w:r w:rsidRPr="002F39F4">
        <w:rPr>
          <w:highlight w:val="lightGray"/>
        </w:rPr>
        <w:t>.</w:t>
      </w:r>
    </w:p>
    <w:p w14:paraId="6D9BE169" w14:textId="39A5125E" w:rsidR="00A24019" w:rsidRPr="002F39F4" w:rsidRDefault="00A24019" w:rsidP="00DF7E01">
      <w:pPr>
        <w:pStyle w:val="ListParagraph"/>
        <w:numPr>
          <w:ilvl w:val="0"/>
          <w:numId w:val="54"/>
        </w:numPr>
        <w:jc w:val="both"/>
        <w:rPr>
          <w:highlight w:val="lightGray"/>
        </w:rPr>
      </w:pPr>
      <w:r w:rsidRPr="002F39F4">
        <w:rPr>
          <w:highlight w:val="lightGray"/>
        </w:rPr>
        <w:t>TBD for separate transmit buffer control</w:t>
      </w:r>
      <w:r w:rsidR="00DD25F1" w:rsidRPr="002F39F4">
        <w:rPr>
          <w:highlight w:val="lightGray"/>
        </w:rPr>
        <w:t>.</w:t>
      </w:r>
    </w:p>
    <w:p w14:paraId="7D47C903" w14:textId="5004417A" w:rsidR="004216CE" w:rsidRPr="002F39F4" w:rsidRDefault="004216CE" w:rsidP="00A24019">
      <w:pPr>
        <w:jc w:val="both"/>
        <w:rPr>
          <w:szCs w:val="22"/>
          <w:highlight w:val="lightGray"/>
        </w:rPr>
      </w:pPr>
      <w:r w:rsidRPr="002F39F4">
        <w:rPr>
          <w:szCs w:val="22"/>
          <w:highlight w:val="lightGray"/>
        </w:rPr>
        <w:t xml:space="preserve">[Motion 112, #SP6, </w:t>
      </w:r>
      <w:sdt>
        <w:sdtPr>
          <w:rPr>
            <w:szCs w:val="22"/>
            <w:highlight w:val="lightGray"/>
          </w:rPr>
          <w:id w:val="-108499430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D676B0" w:rsidRPr="002F39F4">
        <w:rPr>
          <w:szCs w:val="22"/>
          <w:highlight w:val="lightGray"/>
        </w:rPr>
        <w:t xml:space="preserve"> </w:t>
      </w:r>
      <w:sdt>
        <w:sdtPr>
          <w:rPr>
            <w:szCs w:val="22"/>
            <w:highlight w:val="lightGray"/>
          </w:rPr>
          <w:id w:val="668074293"/>
          <w:citation/>
        </w:sdtPr>
        <w:sdtEndPr/>
        <w:sdtContent>
          <w:r w:rsidR="00D676B0" w:rsidRPr="002F39F4">
            <w:rPr>
              <w:szCs w:val="22"/>
              <w:highlight w:val="lightGray"/>
            </w:rPr>
            <w:fldChar w:fldCharType="begin"/>
          </w:r>
          <w:r w:rsidR="00D676B0" w:rsidRPr="002F39F4">
            <w:rPr>
              <w:szCs w:val="22"/>
              <w:highlight w:val="lightGray"/>
              <w:lang w:val="en-US"/>
            </w:rPr>
            <w:instrText xml:space="preserve"> CITATION 20_0053r3 \l 1033 </w:instrText>
          </w:r>
          <w:r w:rsidR="00D676B0" w:rsidRPr="002F39F4">
            <w:rPr>
              <w:szCs w:val="22"/>
              <w:highlight w:val="lightGray"/>
            </w:rPr>
            <w:fldChar w:fldCharType="separate"/>
          </w:r>
          <w:r w:rsidR="00860E27" w:rsidRPr="00860E27">
            <w:rPr>
              <w:noProof/>
              <w:szCs w:val="22"/>
              <w:highlight w:val="lightGray"/>
              <w:lang w:val="en-US"/>
            </w:rPr>
            <w:t>[113]</w:t>
          </w:r>
          <w:r w:rsidR="00D676B0" w:rsidRPr="002F39F4">
            <w:rPr>
              <w:szCs w:val="22"/>
              <w:highlight w:val="lightGray"/>
            </w:rPr>
            <w:fldChar w:fldCharType="end"/>
          </w:r>
        </w:sdtContent>
      </w:sdt>
      <w:r w:rsidR="00D676B0" w:rsidRPr="002F39F4">
        <w:rPr>
          <w:szCs w:val="22"/>
          <w:highlight w:val="lightGray"/>
        </w:rPr>
        <w:t>]</w:t>
      </w:r>
    </w:p>
    <w:p w14:paraId="3821C90D" w14:textId="77777777" w:rsidR="00A24019" w:rsidRPr="002F39F4" w:rsidRDefault="00A24019" w:rsidP="00A24019">
      <w:pPr>
        <w:jc w:val="both"/>
        <w:rPr>
          <w:highlight w:val="lightGray"/>
        </w:rPr>
      </w:pPr>
    </w:p>
    <w:p w14:paraId="1AF3074B" w14:textId="4D08A4FB" w:rsidR="00A37979" w:rsidRPr="002F39F4" w:rsidRDefault="001A51A6" w:rsidP="00A37979">
      <w:pPr>
        <w:jc w:val="both"/>
        <w:rPr>
          <w:highlight w:val="lightGray"/>
          <w:lang w:val="en-US"/>
        </w:rPr>
      </w:pPr>
      <w:r w:rsidRPr="002F39F4">
        <w:rPr>
          <w:highlight w:val="lightGray"/>
          <w:lang w:val="en-US"/>
        </w:rPr>
        <w:t>802.11be</w:t>
      </w:r>
      <w:r w:rsidR="004216CE" w:rsidRPr="002F39F4">
        <w:rPr>
          <w:highlight w:val="lightGray"/>
          <w:lang w:val="en-US"/>
        </w:rPr>
        <w:t xml:space="preserve"> </w:t>
      </w:r>
      <w:r w:rsidR="00A37979" w:rsidRPr="002F39F4">
        <w:rPr>
          <w:highlight w:val="lightGray"/>
          <w:lang w:val="en-US"/>
        </w:rPr>
        <w:t>extend</w:t>
      </w:r>
      <w:r w:rsidR="00487DF0" w:rsidRPr="002F39F4">
        <w:rPr>
          <w:highlight w:val="lightGray"/>
          <w:lang w:val="en-US"/>
        </w:rPr>
        <w:t>s</w:t>
      </w:r>
      <w:r w:rsidR="00A37979" w:rsidRPr="002F39F4">
        <w:rPr>
          <w:highlight w:val="lightGray"/>
          <w:lang w:val="en-US"/>
        </w:rPr>
        <w:t xml:space="preserve"> the negotiated Block Ack buffer size to be smaller than or equal to 1024 and define 512-bits and 1024-bits BA bitmap in R1</w:t>
      </w:r>
      <w:r w:rsidR="00487DF0" w:rsidRPr="002F39F4">
        <w:rPr>
          <w:highlight w:val="lightGray"/>
          <w:lang w:val="en-US"/>
        </w:rPr>
        <w:t>.</w:t>
      </w:r>
    </w:p>
    <w:p w14:paraId="5460B0DB" w14:textId="5CAE643F" w:rsidR="004216CE" w:rsidRPr="002F39F4" w:rsidRDefault="004216CE" w:rsidP="004216CE">
      <w:pPr>
        <w:jc w:val="both"/>
        <w:rPr>
          <w:szCs w:val="22"/>
          <w:highlight w:val="lightGray"/>
        </w:rPr>
      </w:pPr>
      <w:r w:rsidRPr="002F39F4">
        <w:rPr>
          <w:szCs w:val="22"/>
          <w:highlight w:val="lightGray"/>
        </w:rPr>
        <w:t xml:space="preserve">[Motion 112, #SP7, </w:t>
      </w:r>
      <w:sdt>
        <w:sdtPr>
          <w:rPr>
            <w:szCs w:val="22"/>
            <w:highlight w:val="lightGray"/>
          </w:rPr>
          <w:id w:val="-24587957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D676B0" w:rsidRPr="002F39F4">
        <w:rPr>
          <w:szCs w:val="22"/>
          <w:highlight w:val="lightGray"/>
        </w:rPr>
        <w:t xml:space="preserve"> </w:t>
      </w:r>
      <w:sdt>
        <w:sdtPr>
          <w:rPr>
            <w:szCs w:val="22"/>
            <w:highlight w:val="lightGray"/>
          </w:rPr>
          <w:id w:val="-1571267121"/>
          <w:citation/>
        </w:sdtPr>
        <w:sdtEndPr/>
        <w:sdtContent>
          <w:r w:rsidR="00D676B0" w:rsidRPr="002F39F4">
            <w:rPr>
              <w:szCs w:val="22"/>
              <w:highlight w:val="lightGray"/>
            </w:rPr>
            <w:fldChar w:fldCharType="begin"/>
          </w:r>
          <w:r w:rsidR="00D676B0" w:rsidRPr="002F39F4">
            <w:rPr>
              <w:szCs w:val="22"/>
              <w:highlight w:val="lightGray"/>
              <w:lang w:val="en-US"/>
            </w:rPr>
            <w:instrText xml:space="preserve"> CITATION 20_0053r3 \l 1033 </w:instrText>
          </w:r>
          <w:r w:rsidR="00D676B0" w:rsidRPr="002F39F4">
            <w:rPr>
              <w:szCs w:val="22"/>
              <w:highlight w:val="lightGray"/>
            </w:rPr>
            <w:fldChar w:fldCharType="separate"/>
          </w:r>
          <w:r w:rsidR="00860E27" w:rsidRPr="00860E27">
            <w:rPr>
              <w:noProof/>
              <w:szCs w:val="22"/>
              <w:highlight w:val="lightGray"/>
              <w:lang w:val="en-US"/>
            </w:rPr>
            <w:t>[113]</w:t>
          </w:r>
          <w:r w:rsidR="00D676B0" w:rsidRPr="002F39F4">
            <w:rPr>
              <w:szCs w:val="22"/>
              <w:highlight w:val="lightGray"/>
            </w:rPr>
            <w:fldChar w:fldCharType="end"/>
          </w:r>
        </w:sdtContent>
      </w:sdt>
      <w:r w:rsidR="00D676B0" w:rsidRPr="002F39F4">
        <w:rPr>
          <w:szCs w:val="22"/>
          <w:highlight w:val="lightGray"/>
        </w:rPr>
        <w:t>]</w:t>
      </w:r>
    </w:p>
    <w:p w14:paraId="4D9EBA95" w14:textId="77777777" w:rsidR="00CF50A3" w:rsidRPr="002F39F4" w:rsidRDefault="00CF50A3" w:rsidP="00A37979">
      <w:pPr>
        <w:jc w:val="both"/>
        <w:rPr>
          <w:b/>
          <w:i/>
          <w:highlight w:val="lightGray"/>
        </w:rPr>
      </w:pPr>
    </w:p>
    <w:p w14:paraId="15856B2F" w14:textId="1058B236" w:rsidR="00273A2F" w:rsidRPr="002F39F4" w:rsidRDefault="00487DF0" w:rsidP="00273A2F">
      <w:pPr>
        <w:jc w:val="both"/>
        <w:rPr>
          <w:szCs w:val="22"/>
          <w:highlight w:val="lightGray"/>
        </w:rPr>
      </w:pPr>
      <w:r w:rsidRPr="002F39F4">
        <w:rPr>
          <w:szCs w:val="22"/>
          <w:highlight w:val="lightGray"/>
        </w:rPr>
        <w:t xml:space="preserve">802.11be </w:t>
      </w:r>
      <w:r w:rsidR="00273A2F" w:rsidRPr="002F39F4">
        <w:rPr>
          <w:szCs w:val="22"/>
          <w:highlight w:val="lightGray"/>
        </w:rPr>
        <w:t>extend</w:t>
      </w:r>
      <w:r w:rsidRPr="002F39F4">
        <w:rPr>
          <w:szCs w:val="22"/>
          <w:highlight w:val="lightGray"/>
        </w:rPr>
        <w:t>s</w:t>
      </w:r>
      <w:r w:rsidR="00273A2F" w:rsidRPr="002F39F4">
        <w:rPr>
          <w:szCs w:val="22"/>
          <w:highlight w:val="lightGray"/>
        </w:rPr>
        <w:t xml:space="preserve"> </w:t>
      </w:r>
      <w:r w:rsidR="00D676B0" w:rsidRPr="002F39F4">
        <w:rPr>
          <w:szCs w:val="22"/>
          <w:highlight w:val="lightGray"/>
        </w:rPr>
        <w:t>T</w:t>
      </w:r>
      <w:r w:rsidR="00273A2F" w:rsidRPr="002F39F4">
        <w:rPr>
          <w:szCs w:val="22"/>
          <w:highlight w:val="lightGray"/>
        </w:rPr>
        <w:t>able 26-1</w:t>
      </w:r>
      <w:r w:rsidR="00DD25F1" w:rsidRPr="002F39F4">
        <w:rPr>
          <w:szCs w:val="22"/>
          <w:highlight w:val="lightGray"/>
        </w:rPr>
        <w:t xml:space="preserve"> in 802.11ax D6.0 </w:t>
      </w:r>
      <w:r w:rsidR="00273A2F" w:rsidRPr="002F39F4">
        <w:rPr>
          <w:szCs w:val="22"/>
          <w:highlight w:val="lightGray"/>
        </w:rPr>
        <w:t>as shown below</w:t>
      </w:r>
      <w:r w:rsidRPr="002F39F4">
        <w:rPr>
          <w:szCs w:val="22"/>
          <w:highlight w:val="lightGray"/>
        </w:rPr>
        <w:t>:</w:t>
      </w:r>
    </w:p>
    <w:tbl>
      <w:tblPr>
        <w:tblStyle w:val="TableGrid"/>
        <w:tblW w:w="0" w:type="auto"/>
        <w:jc w:val="center"/>
        <w:tblLook w:val="04A0" w:firstRow="1" w:lastRow="0" w:firstColumn="1" w:lastColumn="0" w:noHBand="0" w:noVBand="1"/>
      </w:tblPr>
      <w:tblGrid>
        <w:gridCol w:w="2605"/>
        <w:gridCol w:w="2790"/>
        <w:gridCol w:w="2880"/>
      </w:tblGrid>
      <w:tr w:rsidR="00273A2F" w:rsidRPr="002F39F4" w14:paraId="1086B695" w14:textId="77777777" w:rsidTr="00916584">
        <w:trPr>
          <w:jc w:val="center"/>
        </w:trPr>
        <w:tc>
          <w:tcPr>
            <w:tcW w:w="2605" w:type="dxa"/>
          </w:tcPr>
          <w:p w14:paraId="3A6DA917" w14:textId="77777777" w:rsidR="00273A2F" w:rsidRPr="002F39F4" w:rsidRDefault="00273A2F" w:rsidP="00916584">
            <w:pPr>
              <w:jc w:val="both"/>
              <w:rPr>
                <w:b/>
                <w:highlight w:val="lightGray"/>
              </w:rPr>
            </w:pPr>
            <w:r w:rsidRPr="002F39F4">
              <w:rPr>
                <w:b/>
                <w:highlight w:val="lightGray"/>
              </w:rPr>
              <w:t>Negotiated buffer size</w:t>
            </w:r>
          </w:p>
        </w:tc>
        <w:tc>
          <w:tcPr>
            <w:tcW w:w="2790" w:type="dxa"/>
          </w:tcPr>
          <w:p w14:paraId="1BFCA7FB" w14:textId="77777777" w:rsidR="00273A2F" w:rsidRPr="002F39F4" w:rsidRDefault="00273A2F" w:rsidP="00916584">
            <w:pPr>
              <w:jc w:val="both"/>
              <w:rPr>
                <w:b/>
                <w:highlight w:val="lightGray"/>
              </w:rPr>
            </w:pPr>
            <w:r w:rsidRPr="002F39F4">
              <w:rPr>
                <w:b/>
                <w:highlight w:val="lightGray"/>
              </w:rPr>
              <w:t>Bitmap in compressed BA</w:t>
            </w:r>
          </w:p>
        </w:tc>
        <w:tc>
          <w:tcPr>
            <w:tcW w:w="2880" w:type="dxa"/>
          </w:tcPr>
          <w:p w14:paraId="46C50CBE" w14:textId="77777777" w:rsidR="00273A2F" w:rsidRPr="002F39F4" w:rsidRDefault="00273A2F" w:rsidP="00916584">
            <w:pPr>
              <w:jc w:val="both"/>
              <w:rPr>
                <w:b/>
                <w:highlight w:val="lightGray"/>
              </w:rPr>
            </w:pPr>
            <w:r w:rsidRPr="002F39F4">
              <w:rPr>
                <w:b/>
                <w:highlight w:val="lightGray"/>
              </w:rPr>
              <w:t>Bitmap in multi-STA BA</w:t>
            </w:r>
          </w:p>
        </w:tc>
      </w:tr>
      <w:tr w:rsidR="00273A2F" w:rsidRPr="002F39F4" w14:paraId="7B7AA320" w14:textId="77777777" w:rsidTr="00916584">
        <w:trPr>
          <w:jc w:val="center"/>
        </w:trPr>
        <w:tc>
          <w:tcPr>
            <w:tcW w:w="2605" w:type="dxa"/>
          </w:tcPr>
          <w:p w14:paraId="1B1738A4" w14:textId="77777777" w:rsidR="00273A2F" w:rsidRPr="002F39F4" w:rsidRDefault="00273A2F" w:rsidP="00916584">
            <w:pPr>
              <w:rPr>
                <w:highlight w:val="lightGray"/>
              </w:rPr>
            </w:pPr>
            <w:r w:rsidRPr="002F39F4">
              <w:rPr>
                <w:highlight w:val="lightGray"/>
              </w:rPr>
              <w:t>1-64</w:t>
            </w:r>
          </w:p>
        </w:tc>
        <w:tc>
          <w:tcPr>
            <w:tcW w:w="2790" w:type="dxa"/>
          </w:tcPr>
          <w:p w14:paraId="64E49C21" w14:textId="77777777" w:rsidR="00273A2F" w:rsidRPr="002F39F4" w:rsidRDefault="00273A2F" w:rsidP="00916584">
            <w:pPr>
              <w:rPr>
                <w:highlight w:val="lightGray"/>
              </w:rPr>
            </w:pPr>
            <w:r w:rsidRPr="002F39F4">
              <w:rPr>
                <w:highlight w:val="lightGray"/>
              </w:rPr>
              <w:t>64</w:t>
            </w:r>
          </w:p>
        </w:tc>
        <w:tc>
          <w:tcPr>
            <w:tcW w:w="2880" w:type="dxa"/>
          </w:tcPr>
          <w:p w14:paraId="314692CD" w14:textId="77777777" w:rsidR="00273A2F" w:rsidRPr="002F39F4" w:rsidRDefault="00273A2F" w:rsidP="00916584">
            <w:pPr>
              <w:rPr>
                <w:highlight w:val="lightGray"/>
              </w:rPr>
            </w:pPr>
            <w:r w:rsidRPr="002F39F4">
              <w:rPr>
                <w:highlight w:val="lightGray"/>
              </w:rPr>
              <w:t>32 or 64</w:t>
            </w:r>
          </w:p>
        </w:tc>
      </w:tr>
      <w:tr w:rsidR="00273A2F" w:rsidRPr="002F39F4" w14:paraId="3FC5147B" w14:textId="77777777" w:rsidTr="00916584">
        <w:trPr>
          <w:jc w:val="center"/>
        </w:trPr>
        <w:tc>
          <w:tcPr>
            <w:tcW w:w="2605" w:type="dxa"/>
          </w:tcPr>
          <w:p w14:paraId="2AD10EF8" w14:textId="77777777" w:rsidR="00273A2F" w:rsidRPr="002F39F4" w:rsidRDefault="00273A2F" w:rsidP="00916584">
            <w:pPr>
              <w:rPr>
                <w:highlight w:val="lightGray"/>
              </w:rPr>
            </w:pPr>
            <w:r w:rsidRPr="002F39F4">
              <w:rPr>
                <w:highlight w:val="lightGray"/>
              </w:rPr>
              <w:t>65-128</w:t>
            </w:r>
          </w:p>
        </w:tc>
        <w:tc>
          <w:tcPr>
            <w:tcW w:w="2790" w:type="dxa"/>
          </w:tcPr>
          <w:p w14:paraId="3137FBD0" w14:textId="77777777" w:rsidR="00273A2F" w:rsidRPr="002F39F4" w:rsidRDefault="00273A2F" w:rsidP="00916584">
            <w:pPr>
              <w:rPr>
                <w:highlight w:val="lightGray"/>
              </w:rPr>
            </w:pPr>
            <w:r w:rsidRPr="002F39F4">
              <w:rPr>
                <w:highlight w:val="lightGray"/>
              </w:rPr>
              <w:t>64 or 256</w:t>
            </w:r>
          </w:p>
        </w:tc>
        <w:tc>
          <w:tcPr>
            <w:tcW w:w="2880" w:type="dxa"/>
          </w:tcPr>
          <w:p w14:paraId="4BC42B7C" w14:textId="77777777" w:rsidR="00273A2F" w:rsidRPr="002F39F4" w:rsidRDefault="00273A2F" w:rsidP="00916584">
            <w:pPr>
              <w:rPr>
                <w:highlight w:val="lightGray"/>
              </w:rPr>
            </w:pPr>
            <w:r w:rsidRPr="002F39F4">
              <w:rPr>
                <w:highlight w:val="lightGray"/>
              </w:rPr>
              <w:t>32, 64, 128</w:t>
            </w:r>
          </w:p>
        </w:tc>
      </w:tr>
      <w:tr w:rsidR="00273A2F" w:rsidRPr="002F39F4" w14:paraId="35F5027F" w14:textId="77777777" w:rsidTr="00916584">
        <w:trPr>
          <w:jc w:val="center"/>
        </w:trPr>
        <w:tc>
          <w:tcPr>
            <w:tcW w:w="2605" w:type="dxa"/>
          </w:tcPr>
          <w:p w14:paraId="06AF83C3" w14:textId="77777777" w:rsidR="00273A2F" w:rsidRPr="002F39F4" w:rsidRDefault="00273A2F" w:rsidP="00916584">
            <w:pPr>
              <w:rPr>
                <w:highlight w:val="lightGray"/>
              </w:rPr>
            </w:pPr>
            <w:r w:rsidRPr="002F39F4">
              <w:rPr>
                <w:highlight w:val="lightGray"/>
              </w:rPr>
              <w:t>129-256</w:t>
            </w:r>
          </w:p>
        </w:tc>
        <w:tc>
          <w:tcPr>
            <w:tcW w:w="2790" w:type="dxa"/>
          </w:tcPr>
          <w:p w14:paraId="165E717C" w14:textId="77777777" w:rsidR="00273A2F" w:rsidRPr="002F39F4" w:rsidRDefault="00273A2F" w:rsidP="00916584">
            <w:pPr>
              <w:rPr>
                <w:highlight w:val="lightGray"/>
              </w:rPr>
            </w:pPr>
            <w:r w:rsidRPr="002F39F4">
              <w:rPr>
                <w:highlight w:val="lightGray"/>
              </w:rPr>
              <w:t>64 or 256</w:t>
            </w:r>
          </w:p>
        </w:tc>
        <w:tc>
          <w:tcPr>
            <w:tcW w:w="2880" w:type="dxa"/>
          </w:tcPr>
          <w:p w14:paraId="40346AE1" w14:textId="77777777" w:rsidR="00273A2F" w:rsidRPr="002F39F4" w:rsidRDefault="00273A2F" w:rsidP="00916584">
            <w:pPr>
              <w:rPr>
                <w:highlight w:val="lightGray"/>
              </w:rPr>
            </w:pPr>
            <w:r w:rsidRPr="002F39F4">
              <w:rPr>
                <w:highlight w:val="lightGray"/>
              </w:rPr>
              <w:t>32, 64, 128, or 256</w:t>
            </w:r>
          </w:p>
        </w:tc>
      </w:tr>
      <w:tr w:rsidR="00273A2F" w:rsidRPr="002F39F4" w14:paraId="7D8A0664" w14:textId="77777777" w:rsidTr="00916584">
        <w:trPr>
          <w:jc w:val="center"/>
        </w:trPr>
        <w:tc>
          <w:tcPr>
            <w:tcW w:w="2605" w:type="dxa"/>
          </w:tcPr>
          <w:p w14:paraId="136D83ED" w14:textId="77777777" w:rsidR="00273A2F" w:rsidRPr="002F39F4" w:rsidRDefault="00273A2F" w:rsidP="00916584">
            <w:pPr>
              <w:rPr>
                <w:highlight w:val="lightGray"/>
              </w:rPr>
            </w:pPr>
            <w:r w:rsidRPr="002F39F4">
              <w:rPr>
                <w:highlight w:val="lightGray"/>
              </w:rPr>
              <w:t>257-512</w:t>
            </w:r>
          </w:p>
        </w:tc>
        <w:tc>
          <w:tcPr>
            <w:tcW w:w="2790" w:type="dxa"/>
          </w:tcPr>
          <w:p w14:paraId="6B6AE101" w14:textId="77777777" w:rsidR="00273A2F" w:rsidRPr="002F39F4" w:rsidRDefault="00273A2F" w:rsidP="00916584">
            <w:pPr>
              <w:rPr>
                <w:highlight w:val="lightGray"/>
              </w:rPr>
            </w:pPr>
            <w:r w:rsidRPr="002F39F4">
              <w:rPr>
                <w:highlight w:val="lightGray"/>
              </w:rPr>
              <w:t>64 or 256 or 512</w:t>
            </w:r>
          </w:p>
        </w:tc>
        <w:tc>
          <w:tcPr>
            <w:tcW w:w="2880" w:type="dxa"/>
          </w:tcPr>
          <w:p w14:paraId="7E46CF42" w14:textId="77777777" w:rsidR="00273A2F" w:rsidRPr="002F39F4" w:rsidRDefault="00273A2F" w:rsidP="00916584">
            <w:pPr>
              <w:rPr>
                <w:highlight w:val="lightGray"/>
              </w:rPr>
            </w:pPr>
            <w:r w:rsidRPr="002F39F4">
              <w:rPr>
                <w:highlight w:val="lightGray"/>
              </w:rPr>
              <w:t>32, 64, 128, 256, 512</w:t>
            </w:r>
          </w:p>
        </w:tc>
      </w:tr>
      <w:tr w:rsidR="00273A2F" w:rsidRPr="002F39F4" w14:paraId="1EFB04B1" w14:textId="77777777" w:rsidTr="00916584">
        <w:trPr>
          <w:jc w:val="center"/>
        </w:trPr>
        <w:tc>
          <w:tcPr>
            <w:tcW w:w="2605" w:type="dxa"/>
          </w:tcPr>
          <w:p w14:paraId="33242E6E" w14:textId="77777777" w:rsidR="00273A2F" w:rsidRPr="002F39F4" w:rsidRDefault="00273A2F" w:rsidP="00916584">
            <w:pPr>
              <w:rPr>
                <w:highlight w:val="lightGray"/>
              </w:rPr>
            </w:pPr>
            <w:r w:rsidRPr="002F39F4">
              <w:rPr>
                <w:highlight w:val="lightGray"/>
              </w:rPr>
              <w:t>513-1024</w:t>
            </w:r>
          </w:p>
        </w:tc>
        <w:tc>
          <w:tcPr>
            <w:tcW w:w="2790" w:type="dxa"/>
          </w:tcPr>
          <w:p w14:paraId="0E15EE6E" w14:textId="77777777" w:rsidR="00273A2F" w:rsidRPr="002F39F4" w:rsidRDefault="00273A2F" w:rsidP="00916584">
            <w:pPr>
              <w:rPr>
                <w:highlight w:val="lightGray"/>
              </w:rPr>
            </w:pPr>
            <w:r w:rsidRPr="002F39F4">
              <w:rPr>
                <w:highlight w:val="lightGray"/>
              </w:rPr>
              <w:t>64 or 256 or 512 or 1024</w:t>
            </w:r>
          </w:p>
        </w:tc>
        <w:tc>
          <w:tcPr>
            <w:tcW w:w="2880" w:type="dxa"/>
          </w:tcPr>
          <w:p w14:paraId="7A68BBD6" w14:textId="77777777" w:rsidR="00273A2F" w:rsidRPr="002F39F4" w:rsidRDefault="00273A2F" w:rsidP="00916584">
            <w:pPr>
              <w:rPr>
                <w:highlight w:val="lightGray"/>
              </w:rPr>
            </w:pPr>
            <w:r w:rsidRPr="002F39F4">
              <w:rPr>
                <w:highlight w:val="lightGray"/>
              </w:rPr>
              <w:t>32, 64, 128, 256, 512, or 1024</w:t>
            </w:r>
          </w:p>
        </w:tc>
      </w:tr>
    </w:tbl>
    <w:p w14:paraId="6BF70A0D" w14:textId="17E573D4" w:rsidR="00D676B0" w:rsidRPr="002F39F4" w:rsidRDefault="00D676B0" w:rsidP="00D676B0">
      <w:pPr>
        <w:jc w:val="both"/>
        <w:rPr>
          <w:szCs w:val="22"/>
          <w:highlight w:val="lightGray"/>
        </w:rPr>
      </w:pPr>
      <w:r w:rsidRPr="002F39F4">
        <w:rPr>
          <w:szCs w:val="22"/>
          <w:highlight w:val="lightGray"/>
        </w:rPr>
        <w:t xml:space="preserve">[Motion 112, #SP25, </w:t>
      </w:r>
      <w:sdt>
        <w:sdtPr>
          <w:rPr>
            <w:szCs w:val="22"/>
            <w:highlight w:val="lightGray"/>
          </w:rPr>
          <w:id w:val="1525672736"/>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236934532"/>
          <w:citation/>
        </w:sdtPr>
        <w:sdtEndPr/>
        <w:sdtContent>
          <w:r w:rsidRPr="002F39F4">
            <w:rPr>
              <w:szCs w:val="22"/>
              <w:highlight w:val="lightGray"/>
            </w:rPr>
            <w:fldChar w:fldCharType="begin"/>
          </w:r>
          <w:r w:rsidRPr="002F39F4">
            <w:rPr>
              <w:szCs w:val="22"/>
              <w:highlight w:val="lightGray"/>
              <w:lang w:val="en-US"/>
            </w:rPr>
            <w:instrText xml:space="preserve"> CITATION 20_0053r4 \l 1033 </w:instrText>
          </w:r>
          <w:r w:rsidRPr="002F39F4">
            <w:rPr>
              <w:szCs w:val="22"/>
              <w:highlight w:val="lightGray"/>
            </w:rPr>
            <w:fldChar w:fldCharType="separate"/>
          </w:r>
          <w:r w:rsidR="00860E27" w:rsidRPr="00860E27">
            <w:rPr>
              <w:noProof/>
              <w:szCs w:val="22"/>
              <w:highlight w:val="lightGray"/>
              <w:lang w:val="en-US"/>
            </w:rPr>
            <w:t>[114]</w:t>
          </w:r>
          <w:r w:rsidRPr="002F39F4">
            <w:rPr>
              <w:szCs w:val="22"/>
              <w:highlight w:val="lightGray"/>
            </w:rPr>
            <w:fldChar w:fldCharType="end"/>
          </w:r>
        </w:sdtContent>
      </w:sdt>
      <w:r w:rsidRPr="002F39F4">
        <w:rPr>
          <w:szCs w:val="22"/>
          <w:highlight w:val="lightGray"/>
        </w:rPr>
        <w:t>]</w:t>
      </w:r>
    </w:p>
    <w:p w14:paraId="70EC8348" w14:textId="77777777" w:rsidR="00273A2F" w:rsidRPr="002F39F4" w:rsidRDefault="00273A2F" w:rsidP="00A37979">
      <w:pPr>
        <w:jc w:val="both"/>
        <w:rPr>
          <w:b/>
          <w:i/>
          <w:highlight w:val="lightGray"/>
        </w:rPr>
      </w:pPr>
    </w:p>
    <w:p w14:paraId="72F2ECB6" w14:textId="77777777" w:rsidR="00055E79" w:rsidRDefault="00055E79">
      <w:pPr>
        <w:rPr>
          <w:szCs w:val="22"/>
          <w:highlight w:val="lightGray"/>
          <w:lang w:val="en-US"/>
        </w:rPr>
      </w:pPr>
      <w:r>
        <w:rPr>
          <w:szCs w:val="22"/>
          <w:highlight w:val="lightGray"/>
          <w:lang w:val="en-US"/>
        </w:rPr>
        <w:br w:type="page"/>
      </w:r>
    </w:p>
    <w:p w14:paraId="2186559C" w14:textId="4FBF24C8" w:rsidR="00CF50A3" w:rsidRPr="002F39F4" w:rsidRDefault="00CF50A3" w:rsidP="00C6196B">
      <w:pPr>
        <w:ind w:left="360" w:hanging="360"/>
        <w:jc w:val="both"/>
        <w:rPr>
          <w:szCs w:val="22"/>
          <w:highlight w:val="lightGray"/>
          <w:lang w:val="en-US"/>
        </w:rPr>
      </w:pPr>
      <w:r w:rsidRPr="002F39F4">
        <w:rPr>
          <w:szCs w:val="22"/>
          <w:highlight w:val="lightGray"/>
          <w:lang w:val="en-US"/>
        </w:rPr>
        <w:lastRenderedPageBreak/>
        <w:t xml:space="preserve">For </w:t>
      </w:r>
      <w:r w:rsidR="00100442" w:rsidRPr="002F39F4">
        <w:rPr>
          <w:szCs w:val="22"/>
          <w:highlight w:val="lightGray"/>
          <w:lang w:val="en-US"/>
        </w:rPr>
        <w:t>an</w:t>
      </w:r>
      <w:r w:rsidRPr="002F39F4">
        <w:rPr>
          <w:szCs w:val="22"/>
          <w:highlight w:val="lightGray"/>
          <w:lang w:val="en-US"/>
        </w:rPr>
        <w:t xml:space="preserve"> M-BlockAck frame, add support for 512/1024 bitmap lengths by:</w:t>
      </w:r>
    </w:p>
    <w:p w14:paraId="398EF48D" w14:textId="77777777" w:rsidR="00CF50A3" w:rsidRPr="002F39F4" w:rsidRDefault="00CF50A3" w:rsidP="00DF7E01">
      <w:pPr>
        <w:pStyle w:val="ListParagraph"/>
        <w:numPr>
          <w:ilvl w:val="0"/>
          <w:numId w:val="62"/>
        </w:numPr>
        <w:jc w:val="both"/>
        <w:rPr>
          <w:szCs w:val="22"/>
          <w:highlight w:val="lightGray"/>
          <w:lang w:val="en-US"/>
        </w:rPr>
      </w:pPr>
      <w:r w:rsidRPr="002F39F4">
        <w:rPr>
          <w:szCs w:val="22"/>
          <w:highlight w:val="lightGray"/>
          <w:lang w:val="en-US"/>
        </w:rPr>
        <w:t>Including new BA Bitmap lengths (of 512 and 1024 bits), where the length of the BA Bitmap field is signaled in the Per AID TID Info field addressed to an EHT STA</w:t>
      </w:r>
    </w:p>
    <w:p w14:paraId="3C488583" w14:textId="684D7472" w:rsidR="00CF50A3" w:rsidRPr="002F39F4" w:rsidRDefault="00CF50A3" w:rsidP="00DF7E01">
      <w:pPr>
        <w:pStyle w:val="ListParagraph"/>
        <w:numPr>
          <w:ilvl w:val="0"/>
          <w:numId w:val="62"/>
        </w:numPr>
        <w:jc w:val="both"/>
        <w:rPr>
          <w:szCs w:val="22"/>
          <w:highlight w:val="lightGray"/>
          <w:lang w:val="en-US"/>
        </w:rPr>
      </w:pPr>
      <w:r w:rsidRPr="002F39F4">
        <w:rPr>
          <w:szCs w:val="22"/>
          <w:highlight w:val="lightGray"/>
          <w:lang w:val="en-US"/>
        </w:rPr>
        <w:t>The M-BA frame containing these Per AID TID Info fields is not sent as a response to an HE TB PPDU generated by at least one HE STA.</w:t>
      </w:r>
      <w:r w:rsidR="00487DF0" w:rsidRPr="002F39F4">
        <w:rPr>
          <w:b/>
          <w:i/>
          <w:highlight w:val="lightGray"/>
        </w:rPr>
        <w:t xml:space="preserve"> </w:t>
      </w:r>
    </w:p>
    <w:p w14:paraId="616D33B8" w14:textId="2E0E3FD1" w:rsidR="00EA2421" w:rsidRPr="0052567F" w:rsidRDefault="00EE61E8" w:rsidP="00A37979">
      <w:pPr>
        <w:jc w:val="both"/>
      </w:pPr>
      <w:r w:rsidRPr="002F39F4">
        <w:rPr>
          <w:highlight w:val="lightGray"/>
        </w:rPr>
        <w:t xml:space="preserve">[Motion 112, #SP22, </w:t>
      </w:r>
      <w:sdt>
        <w:sdtPr>
          <w:rPr>
            <w:szCs w:val="22"/>
            <w:highlight w:val="lightGray"/>
          </w:rPr>
          <w:id w:val="-692758640"/>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100442" w:rsidRPr="002F39F4">
        <w:rPr>
          <w:szCs w:val="22"/>
          <w:highlight w:val="lightGray"/>
        </w:rPr>
        <w:t xml:space="preserve"> </w:t>
      </w:r>
      <w:sdt>
        <w:sdtPr>
          <w:rPr>
            <w:szCs w:val="22"/>
            <w:highlight w:val="lightGray"/>
          </w:rPr>
          <w:id w:val="-391126863"/>
          <w:citation/>
        </w:sdtPr>
        <w:sdtEndPr/>
        <w:sdtContent>
          <w:r w:rsidR="00100442" w:rsidRPr="002F39F4">
            <w:rPr>
              <w:szCs w:val="22"/>
              <w:highlight w:val="lightGray"/>
            </w:rPr>
            <w:fldChar w:fldCharType="begin"/>
          </w:r>
          <w:r w:rsidR="00100442" w:rsidRPr="002F39F4">
            <w:rPr>
              <w:szCs w:val="22"/>
              <w:highlight w:val="lightGray"/>
              <w:lang w:val="en-US"/>
            </w:rPr>
            <w:instrText xml:space="preserve"> CITATION 20_0441r3 \l 1033 </w:instrText>
          </w:r>
          <w:r w:rsidR="00100442" w:rsidRPr="002F39F4">
            <w:rPr>
              <w:szCs w:val="22"/>
              <w:highlight w:val="lightGray"/>
            </w:rPr>
            <w:fldChar w:fldCharType="separate"/>
          </w:r>
          <w:r w:rsidR="00860E27" w:rsidRPr="00860E27">
            <w:rPr>
              <w:noProof/>
              <w:szCs w:val="22"/>
              <w:highlight w:val="lightGray"/>
              <w:lang w:val="en-US"/>
            </w:rPr>
            <w:t>[115]</w:t>
          </w:r>
          <w:r w:rsidR="00100442" w:rsidRPr="002F39F4">
            <w:rPr>
              <w:szCs w:val="22"/>
              <w:highlight w:val="lightGray"/>
            </w:rPr>
            <w:fldChar w:fldCharType="end"/>
          </w:r>
        </w:sdtContent>
      </w:sdt>
      <w:r w:rsidR="00100442" w:rsidRPr="002F39F4">
        <w:rPr>
          <w:szCs w:val="22"/>
          <w:highlight w:val="lightGray"/>
        </w:rPr>
        <w:t>]</w:t>
      </w:r>
    </w:p>
    <w:p w14:paraId="17A5B1EF" w14:textId="77777777" w:rsidR="004272BB" w:rsidRPr="0052567F" w:rsidRDefault="004272BB" w:rsidP="00C6196B">
      <w:pPr>
        <w:jc w:val="both"/>
        <w:rPr>
          <w:szCs w:val="22"/>
        </w:rPr>
      </w:pPr>
    </w:p>
    <w:p w14:paraId="3E0FD7B9" w14:textId="4DCEA70C" w:rsidR="00EA2421" w:rsidRPr="002F39F4" w:rsidRDefault="00EA2421" w:rsidP="00C6196B">
      <w:pPr>
        <w:jc w:val="both"/>
        <w:rPr>
          <w:szCs w:val="22"/>
          <w:highlight w:val="lightGray"/>
        </w:rPr>
      </w:pPr>
      <w:r w:rsidRPr="002F39F4">
        <w:rPr>
          <w:szCs w:val="22"/>
          <w:highlight w:val="lightGray"/>
        </w:rPr>
        <w:t>For a Compressed BlockAck frame, use some of the reserved values of the Fragment Number field of the BlockAck frame to indicate the added bitmap lengths (512 and 1024).</w:t>
      </w:r>
      <w:r w:rsidR="00487DF0" w:rsidRPr="002F39F4">
        <w:rPr>
          <w:b/>
          <w:i/>
          <w:highlight w:val="lightGray"/>
        </w:rPr>
        <w:t xml:space="preserve"> </w:t>
      </w:r>
    </w:p>
    <w:p w14:paraId="2A93B2E0" w14:textId="5BEFBEE5" w:rsidR="00EE61E8" w:rsidRPr="002F39F4" w:rsidRDefault="00EE61E8" w:rsidP="00EE61E8">
      <w:pPr>
        <w:jc w:val="both"/>
        <w:rPr>
          <w:highlight w:val="lightGray"/>
        </w:rPr>
      </w:pPr>
      <w:r w:rsidRPr="002F39F4">
        <w:rPr>
          <w:highlight w:val="lightGray"/>
        </w:rPr>
        <w:t xml:space="preserve">[Motion 112, #SP23, </w:t>
      </w:r>
      <w:sdt>
        <w:sdtPr>
          <w:rPr>
            <w:szCs w:val="22"/>
            <w:highlight w:val="lightGray"/>
          </w:rPr>
          <w:id w:val="290484092"/>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100442" w:rsidRPr="002F39F4">
        <w:rPr>
          <w:szCs w:val="22"/>
          <w:highlight w:val="lightGray"/>
        </w:rPr>
        <w:t xml:space="preserve"> </w:t>
      </w:r>
      <w:sdt>
        <w:sdtPr>
          <w:rPr>
            <w:szCs w:val="22"/>
            <w:highlight w:val="lightGray"/>
          </w:rPr>
          <w:id w:val="-499115301"/>
          <w:citation/>
        </w:sdtPr>
        <w:sdtEndPr/>
        <w:sdtContent>
          <w:r w:rsidR="00100442" w:rsidRPr="002F39F4">
            <w:rPr>
              <w:szCs w:val="22"/>
              <w:highlight w:val="lightGray"/>
            </w:rPr>
            <w:fldChar w:fldCharType="begin"/>
          </w:r>
          <w:r w:rsidR="00100442" w:rsidRPr="002F39F4">
            <w:rPr>
              <w:szCs w:val="22"/>
              <w:highlight w:val="lightGray"/>
              <w:lang w:val="en-US"/>
            </w:rPr>
            <w:instrText xml:space="preserve"> CITATION 20_0441r3 \l 1033 </w:instrText>
          </w:r>
          <w:r w:rsidR="00100442" w:rsidRPr="002F39F4">
            <w:rPr>
              <w:szCs w:val="22"/>
              <w:highlight w:val="lightGray"/>
            </w:rPr>
            <w:fldChar w:fldCharType="separate"/>
          </w:r>
          <w:r w:rsidR="00860E27" w:rsidRPr="00860E27">
            <w:rPr>
              <w:noProof/>
              <w:szCs w:val="22"/>
              <w:highlight w:val="lightGray"/>
              <w:lang w:val="en-US"/>
            </w:rPr>
            <w:t>[115]</w:t>
          </w:r>
          <w:r w:rsidR="00100442" w:rsidRPr="002F39F4">
            <w:rPr>
              <w:szCs w:val="22"/>
              <w:highlight w:val="lightGray"/>
            </w:rPr>
            <w:fldChar w:fldCharType="end"/>
          </w:r>
        </w:sdtContent>
      </w:sdt>
      <w:r w:rsidR="00100442" w:rsidRPr="002F39F4">
        <w:rPr>
          <w:szCs w:val="22"/>
          <w:highlight w:val="lightGray"/>
        </w:rPr>
        <w:t>]</w:t>
      </w:r>
    </w:p>
    <w:p w14:paraId="5119D2F0" w14:textId="77777777" w:rsidR="006D11B8" w:rsidRPr="002F39F4" w:rsidRDefault="006D11B8" w:rsidP="006D11B8">
      <w:pPr>
        <w:jc w:val="both"/>
        <w:rPr>
          <w:szCs w:val="22"/>
          <w:highlight w:val="lightGray"/>
        </w:rPr>
      </w:pPr>
    </w:p>
    <w:p w14:paraId="29EE2CD7" w14:textId="163063BA" w:rsidR="006D11B8" w:rsidRPr="002F39F4" w:rsidRDefault="00487DF0" w:rsidP="006D11B8">
      <w:pPr>
        <w:jc w:val="both"/>
        <w:rPr>
          <w:szCs w:val="22"/>
          <w:highlight w:val="lightGray"/>
        </w:rPr>
      </w:pPr>
      <w:r w:rsidRPr="002F39F4">
        <w:rPr>
          <w:szCs w:val="22"/>
          <w:highlight w:val="lightGray"/>
        </w:rPr>
        <w:t>802.11be</w:t>
      </w:r>
      <w:r w:rsidR="006D11B8" w:rsidRPr="002F39F4">
        <w:rPr>
          <w:szCs w:val="22"/>
          <w:highlight w:val="lightGray"/>
        </w:rPr>
        <w:t xml:space="preserve"> use</w:t>
      </w:r>
      <w:r w:rsidRPr="002F39F4">
        <w:rPr>
          <w:szCs w:val="22"/>
          <w:highlight w:val="lightGray"/>
        </w:rPr>
        <w:t>s</w:t>
      </w:r>
      <w:r w:rsidR="006D11B8" w:rsidRPr="002F39F4">
        <w:rPr>
          <w:szCs w:val="22"/>
          <w:highlight w:val="lightGray"/>
        </w:rPr>
        <w:t xml:space="preserve"> B3 equal to 1, B2 B1 equal to 0 and B0 equal to 0 in Fragment Number field to indicate 512 BA bitmap length and to use B3 equal to 1, B2 B1 equal to 0 and B0 equal to 1 in Fragment Number field to indicate 1024 BA bitmap length in compressed BA and multi-STA BA</w:t>
      </w:r>
      <w:r w:rsidRPr="002F39F4">
        <w:rPr>
          <w:szCs w:val="22"/>
          <w:highlight w:val="lightGray"/>
        </w:rPr>
        <w:t>.</w:t>
      </w:r>
      <w:r w:rsidRPr="002F39F4">
        <w:rPr>
          <w:b/>
          <w:i/>
          <w:highlight w:val="lightGray"/>
        </w:rPr>
        <w:t xml:space="preserve"> </w:t>
      </w:r>
    </w:p>
    <w:p w14:paraId="03F47D5E" w14:textId="2E2D7F0E" w:rsidR="00A84AE2" w:rsidRPr="002F39F4" w:rsidRDefault="00A84AE2" w:rsidP="006D11B8">
      <w:pPr>
        <w:jc w:val="both"/>
        <w:rPr>
          <w:szCs w:val="22"/>
          <w:highlight w:val="lightGray"/>
        </w:rPr>
      </w:pPr>
      <w:r w:rsidRPr="002F39F4">
        <w:rPr>
          <w:szCs w:val="22"/>
          <w:highlight w:val="lightGray"/>
        </w:rPr>
        <w:t xml:space="preserve">[Motion 112, #SP24, </w:t>
      </w:r>
      <w:sdt>
        <w:sdtPr>
          <w:rPr>
            <w:szCs w:val="22"/>
            <w:highlight w:val="lightGray"/>
          </w:rPr>
          <w:id w:val="217481514"/>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5E6F3C" w:rsidRPr="002F39F4">
        <w:rPr>
          <w:szCs w:val="22"/>
          <w:highlight w:val="lightGray"/>
        </w:rPr>
        <w:t xml:space="preserve"> </w:t>
      </w:r>
      <w:sdt>
        <w:sdtPr>
          <w:rPr>
            <w:szCs w:val="22"/>
            <w:highlight w:val="lightGray"/>
          </w:rPr>
          <w:id w:val="-582371978"/>
          <w:citation/>
        </w:sdtPr>
        <w:sdtEndPr/>
        <w:sdtContent>
          <w:r w:rsidR="005E6F3C" w:rsidRPr="002F39F4">
            <w:rPr>
              <w:szCs w:val="22"/>
              <w:highlight w:val="lightGray"/>
            </w:rPr>
            <w:fldChar w:fldCharType="begin"/>
          </w:r>
          <w:r w:rsidR="005E6F3C" w:rsidRPr="002F39F4">
            <w:rPr>
              <w:szCs w:val="22"/>
              <w:highlight w:val="lightGray"/>
              <w:lang w:val="en-US"/>
            </w:rPr>
            <w:instrText xml:space="preserve"> CITATION 20_0397r4 \l 1033 </w:instrText>
          </w:r>
          <w:r w:rsidR="005E6F3C" w:rsidRPr="002F39F4">
            <w:rPr>
              <w:szCs w:val="22"/>
              <w:highlight w:val="lightGray"/>
            </w:rPr>
            <w:fldChar w:fldCharType="separate"/>
          </w:r>
          <w:r w:rsidR="00860E27" w:rsidRPr="00860E27">
            <w:rPr>
              <w:noProof/>
              <w:szCs w:val="22"/>
              <w:highlight w:val="lightGray"/>
              <w:lang w:val="en-US"/>
            </w:rPr>
            <w:t>[116]</w:t>
          </w:r>
          <w:r w:rsidR="005E6F3C" w:rsidRPr="002F39F4">
            <w:rPr>
              <w:szCs w:val="22"/>
              <w:highlight w:val="lightGray"/>
            </w:rPr>
            <w:fldChar w:fldCharType="end"/>
          </w:r>
        </w:sdtContent>
      </w:sdt>
      <w:r w:rsidR="005E6F3C" w:rsidRPr="002F39F4">
        <w:rPr>
          <w:szCs w:val="22"/>
          <w:highlight w:val="lightGray"/>
        </w:rPr>
        <w:t>]</w:t>
      </w:r>
    </w:p>
    <w:p w14:paraId="5F865E54" w14:textId="77777777" w:rsidR="001B717E" w:rsidRPr="002F39F4" w:rsidRDefault="001B717E" w:rsidP="006D11B8">
      <w:pPr>
        <w:jc w:val="both"/>
        <w:rPr>
          <w:szCs w:val="22"/>
          <w:highlight w:val="lightGray"/>
        </w:rPr>
      </w:pPr>
    </w:p>
    <w:p w14:paraId="152D0DF1" w14:textId="38BAD59C" w:rsidR="00DC7532" w:rsidRPr="002F39F4" w:rsidRDefault="00FE2029" w:rsidP="00DC7532">
      <w:pPr>
        <w:jc w:val="both"/>
        <w:rPr>
          <w:szCs w:val="22"/>
          <w:highlight w:val="lightGray"/>
        </w:rPr>
      </w:pPr>
      <w:r w:rsidRPr="002F39F4">
        <w:rPr>
          <w:szCs w:val="22"/>
          <w:highlight w:val="lightGray"/>
        </w:rPr>
        <w:t>802.11be</w:t>
      </w:r>
      <w:r w:rsidR="00DC7532" w:rsidRPr="002F39F4">
        <w:rPr>
          <w:szCs w:val="22"/>
          <w:highlight w:val="lightGray"/>
        </w:rPr>
        <w:t xml:space="preserve"> support</w:t>
      </w:r>
      <w:r w:rsidRPr="002F39F4">
        <w:rPr>
          <w:szCs w:val="22"/>
          <w:highlight w:val="lightGray"/>
        </w:rPr>
        <w:t>s</w:t>
      </w:r>
      <w:r w:rsidR="00DC7532" w:rsidRPr="002F39F4">
        <w:rPr>
          <w:szCs w:val="22"/>
          <w:highlight w:val="lightGray"/>
        </w:rPr>
        <w:t xml:space="preserve"> allow</w:t>
      </w:r>
      <w:r w:rsidRPr="002F39F4">
        <w:rPr>
          <w:szCs w:val="22"/>
          <w:highlight w:val="lightGray"/>
        </w:rPr>
        <w:t>ing</w:t>
      </w:r>
      <w:r w:rsidR="00DC7532" w:rsidRPr="002F39F4">
        <w:rPr>
          <w:szCs w:val="22"/>
          <w:highlight w:val="lightGray"/>
        </w:rPr>
        <w:t xml:space="preserve"> an EHT STA to use HE SU PPDU to carry the solicited BA if the transmit time of HE SU PPDU is less than the PPDU duration of a non-HT PPDU containing the Control frame sent at the primary rate</w:t>
      </w:r>
      <w:r w:rsidRPr="002F39F4">
        <w:rPr>
          <w:szCs w:val="22"/>
          <w:highlight w:val="lightGray"/>
        </w:rPr>
        <w:t xml:space="preserve">. </w:t>
      </w:r>
    </w:p>
    <w:p w14:paraId="38023C2D" w14:textId="75D1F63D" w:rsidR="00120D66" w:rsidRPr="002F39F4" w:rsidRDefault="00120D66" w:rsidP="00DC7532">
      <w:pPr>
        <w:jc w:val="both"/>
        <w:rPr>
          <w:szCs w:val="22"/>
          <w:highlight w:val="lightGray"/>
        </w:rPr>
      </w:pPr>
      <w:r w:rsidRPr="002F39F4">
        <w:rPr>
          <w:szCs w:val="22"/>
          <w:highlight w:val="lightGray"/>
        </w:rPr>
        <w:t xml:space="preserve">[Motion 115, #SP63, </w:t>
      </w:r>
      <w:sdt>
        <w:sdtPr>
          <w:rPr>
            <w:szCs w:val="22"/>
            <w:highlight w:val="lightGray"/>
          </w:rPr>
          <w:id w:val="-1275630981"/>
          <w:citation/>
        </w:sdtPr>
        <w:sdtEndPr/>
        <w:sdtContent>
          <w:r w:rsidR="00B339B4" w:rsidRPr="002F39F4">
            <w:rPr>
              <w:szCs w:val="22"/>
              <w:highlight w:val="lightGray"/>
            </w:rPr>
            <w:fldChar w:fldCharType="begin"/>
          </w:r>
          <w:r w:rsidR="00B339B4" w:rsidRPr="002F39F4">
            <w:rPr>
              <w:szCs w:val="22"/>
              <w:highlight w:val="lightGray"/>
              <w:lang w:val="en-US"/>
            </w:rPr>
            <w:instrText xml:space="preserve"> CITATION 19_1755r5 \l 1033 </w:instrText>
          </w:r>
          <w:r w:rsidR="00B339B4" w:rsidRPr="002F39F4">
            <w:rPr>
              <w:szCs w:val="22"/>
              <w:highlight w:val="lightGray"/>
            </w:rPr>
            <w:fldChar w:fldCharType="separate"/>
          </w:r>
          <w:r w:rsidR="00860E27" w:rsidRPr="00860E27">
            <w:rPr>
              <w:noProof/>
              <w:szCs w:val="22"/>
              <w:highlight w:val="lightGray"/>
              <w:lang w:val="en-US"/>
            </w:rPr>
            <w:t>[7]</w:t>
          </w:r>
          <w:r w:rsidR="00B339B4" w:rsidRPr="002F39F4">
            <w:rPr>
              <w:szCs w:val="22"/>
              <w:highlight w:val="lightGray"/>
            </w:rPr>
            <w:fldChar w:fldCharType="end"/>
          </w:r>
        </w:sdtContent>
      </w:sdt>
      <w:r w:rsidR="00B339B4" w:rsidRPr="002F39F4">
        <w:rPr>
          <w:szCs w:val="22"/>
          <w:highlight w:val="lightGray"/>
        </w:rPr>
        <w:t xml:space="preserve"> and</w:t>
      </w:r>
      <w:r w:rsidR="00820FAE" w:rsidRPr="002F39F4">
        <w:rPr>
          <w:szCs w:val="22"/>
          <w:highlight w:val="lightGray"/>
        </w:rPr>
        <w:t xml:space="preserve"> </w:t>
      </w:r>
      <w:sdt>
        <w:sdtPr>
          <w:rPr>
            <w:szCs w:val="22"/>
            <w:highlight w:val="lightGray"/>
          </w:rPr>
          <w:id w:val="-1063173791"/>
          <w:citation/>
        </w:sdtPr>
        <w:sdtEndPr/>
        <w:sdtContent>
          <w:r w:rsidR="00820FAE" w:rsidRPr="002F39F4">
            <w:rPr>
              <w:szCs w:val="22"/>
              <w:highlight w:val="lightGray"/>
            </w:rPr>
            <w:fldChar w:fldCharType="begin"/>
          </w:r>
          <w:r w:rsidR="00820FAE" w:rsidRPr="002F39F4">
            <w:rPr>
              <w:szCs w:val="22"/>
              <w:highlight w:val="lightGray"/>
              <w:lang w:val="en-US"/>
            </w:rPr>
            <w:instrText xml:space="preserve"> CITATION 20_0061r2 \l 1033 </w:instrText>
          </w:r>
          <w:r w:rsidR="00820FAE" w:rsidRPr="002F39F4">
            <w:rPr>
              <w:szCs w:val="22"/>
              <w:highlight w:val="lightGray"/>
            </w:rPr>
            <w:fldChar w:fldCharType="separate"/>
          </w:r>
          <w:r w:rsidR="00860E27" w:rsidRPr="00860E27">
            <w:rPr>
              <w:noProof/>
              <w:szCs w:val="22"/>
              <w:highlight w:val="lightGray"/>
              <w:lang w:val="en-US"/>
            </w:rPr>
            <w:t>[117]</w:t>
          </w:r>
          <w:r w:rsidR="00820FAE" w:rsidRPr="002F39F4">
            <w:rPr>
              <w:szCs w:val="22"/>
              <w:highlight w:val="lightGray"/>
            </w:rPr>
            <w:fldChar w:fldCharType="end"/>
          </w:r>
        </w:sdtContent>
      </w:sdt>
      <w:r w:rsidR="00820FAE" w:rsidRPr="002F39F4">
        <w:rPr>
          <w:szCs w:val="22"/>
          <w:highlight w:val="lightGray"/>
        </w:rPr>
        <w:t>]</w:t>
      </w:r>
    </w:p>
    <w:p w14:paraId="4D19D40E" w14:textId="77777777" w:rsidR="001F05A6" w:rsidRPr="002F39F4" w:rsidRDefault="001F05A6" w:rsidP="00DC7532">
      <w:pPr>
        <w:jc w:val="both"/>
        <w:rPr>
          <w:szCs w:val="22"/>
          <w:highlight w:val="lightGray"/>
        </w:rPr>
      </w:pPr>
    </w:p>
    <w:p w14:paraId="329610E5" w14:textId="187D553F" w:rsidR="001F05A6" w:rsidRPr="002F39F4" w:rsidRDefault="00FE2029" w:rsidP="001F05A6">
      <w:pPr>
        <w:jc w:val="both"/>
        <w:rPr>
          <w:szCs w:val="22"/>
          <w:highlight w:val="lightGray"/>
          <w:lang w:val="en-US"/>
        </w:rPr>
      </w:pPr>
      <w:r w:rsidRPr="002F39F4">
        <w:rPr>
          <w:szCs w:val="22"/>
          <w:highlight w:val="lightGray"/>
          <w:lang w:val="en-US"/>
        </w:rPr>
        <w:t>802.11be</w:t>
      </w:r>
      <w:r w:rsidR="001F05A6" w:rsidRPr="002F39F4">
        <w:rPr>
          <w:szCs w:val="22"/>
          <w:highlight w:val="lightGray"/>
          <w:lang w:val="en-US"/>
        </w:rPr>
        <w:t xml:space="preserve"> support</w:t>
      </w:r>
      <w:r w:rsidRPr="002F39F4">
        <w:rPr>
          <w:szCs w:val="22"/>
          <w:highlight w:val="lightGray"/>
          <w:lang w:val="en-US"/>
        </w:rPr>
        <w:t>s</w:t>
      </w:r>
      <w:r w:rsidR="001F05A6" w:rsidRPr="002F39F4">
        <w:rPr>
          <w:szCs w:val="22"/>
          <w:highlight w:val="lightGray"/>
          <w:lang w:val="en-US"/>
        </w:rPr>
        <w:t xml:space="preserve"> allow</w:t>
      </w:r>
      <w:r w:rsidRPr="002F39F4">
        <w:rPr>
          <w:szCs w:val="22"/>
          <w:highlight w:val="lightGray"/>
          <w:lang w:val="en-US"/>
        </w:rPr>
        <w:t>ing</w:t>
      </w:r>
      <w:r w:rsidR="001F05A6" w:rsidRPr="002F39F4">
        <w:rPr>
          <w:szCs w:val="22"/>
          <w:highlight w:val="lightGray"/>
          <w:lang w:val="en-US"/>
        </w:rPr>
        <w:t xml:space="preserve"> </w:t>
      </w:r>
      <w:r w:rsidRPr="002F39F4">
        <w:rPr>
          <w:szCs w:val="22"/>
          <w:highlight w:val="lightGray"/>
          <w:lang w:val="en-US"/>
        </w:rPr>
        <w:t xml:space="preserve">an </w:t>
      </w:r>
      <w:r w:rsidR="001F05A6" w:rsidRPr="002F39F4">
        <w:rPr>
          <w:szCs w:val="22"/>
          <w:highlight w:val="lightGray"/>
          <w:lang w:val="en-US"/>
        </w:rPr>
        <w:t>EHT SU PPDU to carry the solicited BA if the transmit time of EHT SU PPDU is less than the PPDU duration of a non-HT PPDU containing the Control frame sent at the primary rate and the soliciting PPDU is EHT PPDU</w:t>
      </w:r>
      <w:r w:rsidRPr="002F39F4">
        <w:rPr>
          <w:szCs w:val="22"/>
          <w:highlight w:val="lightGray"/>
          <w:lang w:val="en-US"/>
        </w:rPr>
        <w:t>.</w:t>
      </w:r>
    </w:p>
    <w:p w14:paraId="6AC24A90" w14:textId="6C32BDF5" w:rsidR="00820FAE" w:rsidRPr="002F39F4" w:rsidRDefault="00820FAE" w:rsidP="00820FAE">
      <w:pPr>
        <w:jc w:val="both"/>
        <w:rPr>
          <w:szCs w:val="22"/>
          <w:highlight w:val="lightGray"/>
        </w:rPr>
      </w:pPr>
      <w:r w:rsidRPr="002F39F4">
        <w:rPr>
          <w:szCs w:val="22"/>
          <w:highlight w:val="lightGray"/>
        </w:rPr>
        <w:t xml:space="preserve">[Motion 115, #SP64, </w:t>
      </w:r>
      <w:sdt>
        <w:sdtPr>
          <w:rPr>
            <w:szCs w:val="22"/>
            <w:highlight w:val="lightGray"/>
          </w:rPr>
          <w:id w:val="254175860"/>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860E27" w:rsidRPr="00860E27">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928159225"/>
          <w:citation/>
        </w:sdtPr>
        <w:sdtEndPr/>
        <w:sdtContent>
          <w:r w:rsidRPr="002F39F4">
            <w:rPr>
              <w:szCs w:val="22"/>
              <w:highlight w:val="lightGray"/>
            </w:rPr>
            <w:fldChar w:fldCharType="begin"/>
          </w:r>
          <w:r w:rsidRPr="002F39F4">
            <w:rPr>
              <w:szCs w:val="22"/>
              <w:highlight w:val="lightGray"/>
              <w:lang w:val="en-US"/>
            </w:rPr>
            <w:instrText xml:space="preserve"> CITATION 20_0061r2 \l 1033 </w:instrText>
          </w:r>
          <w:r w:rsidRPr="002F39F4">
            <w:rPr>
              <w:szCs w:val="22"/>
              <w:highlight w:val="lightGray"/>
            </w:rPr>
            <w:fldChar w:fldCharType="separate"/>
          </w:r>
          <w:r w:rsidR="00860E27" w:rsidRPr="00860E27">
            <w:rPr>
              <w:noProof/>
              <w:szCs w:val="22"/>
              <w:highlight w:val="lightGray"/>
              <w:lang w:val="en-US"/>
            </w:rPr>
            <w:t>[117]</w:t>
          </w:r>
          <w:r w:rsidRPr="002F39F4">
            <w:rPr>
              <w:szCs w:val="22"/>
              <w:highlight w:val="lightGray"/>
            </w:rPr>
            <w:fldChar w:fldCharType="end"/>
          </w:r>
        </w:sdtContent>
      </w:sdt>
      <w:r w:rsidRPr="002F39F4">
        <w:rPr>
          <w:szCs w:val="22"/>
          <w:highlight w:val="lightGray"/>
        </w:rPr>
        <w:t>]</w:t>
      </w:r>
    </w:p>
    <w:p w14:paraId="1302AC60" w14:textId="77777777" w:rsidR="00DC7532" w:rsidRPr="002F39F4" w:rsidRDefault="00DC7532" w:rsidP="006D11B8">
      <w:pPr>
        <w:jc w:val="both"/>
        <w:rPr>
          <w:szCs w:val="22"/>
          <w:highlight w:val="lightGray"/>
        </w:rPr>
      </w:pPr>
    </w:p>
    <w:p w14:paraId="12816F3A" w14:textId="391E9A3F" w:rsidR="006C2F76" w:rsidRPr="002F39F4" w:rsidRDefault="006C2F76" w:rsidP="006C2F76">
      <w:pPr>
        <w:jc w:val="both"/>
        <w:rPr>
          <w:highlight w:val="lightGray"/>
        </w:rPr>
      </w:pPr>
      <w:r w:rsidRPr="002F39F4">
        <w:rPr>
          <w:highlight w:val="lightGray"/>
        </w:rPr>
        <w:t xml:space="preserve">802.11be shall define mechanism for multi-link operation that enables the following: </w:t>
      </w:r>
    </w:p>
    <w:p w14:paraId="0A94CCFB" w14:textId="4E68CE51" w:rsidR="006C2F76" w:rsidRPr="002F39F4" w:rsidRDefault="006C2F76" w:rsidP="00DF7E01">
      <w:pPr>
        <w:pStyle w:val="ListParagraph"/>
        <w:numPr>
          <w:ilvl w:val="0"/>
          <w:numId w:val="54"/>
        </w:numPr>
        <w:jc w:val="both"/>
        <w:rPr>
          <w:highlight w:val="lightGray"/>
        </w:rPr>
      </w:pPr>
      <w:r w:rsidRPr="002F39F4">
        <w:rPr>
          <w:highlight w:val="lightGray"/>
        </w:rPr>
        <w:t>A STA of a recipient MLD shall provide receive status for MPDUs received on the link that it is operating on and may provide (if available) information on successful reception of MPDUs received by another STA of that MLD</w:t>
      </w:r>
      <w:r w:rsidR="004272BB" w:rsidRPr="002F39F4">
        <w:rPr>
          <w:highlight w:val="lightGray"/>
        </w:rPr>
        <w:t>.</w:t>
      </w:r>
    </w:p>
    <w:p w14:paraId="72E5FD86" w14:textId="21CEBA59" w:rsidR="006F3F4D" w:rsidRPr="009B2D50" w:rsidRDefault="006F3F4D" w:rsidP="006C2F76">
      <w:pPr>
        <w:jc w:val="both"/>
        <w:rPr>
          <w:b/>
          <w:i/>
        </w:rPr>
      </w:pPr>
      <w:r w:rsidRPr="002F39F4">
        <w:rPr>
          <w:highlight w:val="lightGray"/>
        </w:rPr>
        <w:t xml:space="preserve">[Motion 114, </w:t>
      </w:r>
      <w:sdt>
        <w:sdtPr>
          <w:rPr>
            <w:highlight w:val="lightGray"/>
          </w:rPr>
          <w:id w:val="41031703"/>
          <w:citation/>
        </w:sdtPr>
        <w:sdtEndPr/>
        <w:sdtContent>
          <w:r w:rsidR="007A6079" w:rsidRPr="002F39F4">
            <w:rPr>
              <w:highlight w:val="lightGray"/>
            </w:rPr>
            <w:fldChar w:fldCharType="begin"/>
          </w:r>
          <w:r w:rsidR="007A6079" w:rsidRPr="002F39F4">
            <w:rPr>
              <w:highlight w:val="lightGray"/>
              <w:lang w:val="en-US"/>
            </w:rPr>
            <w:instrText xml:space="preserve"> CITATION 19_1755r4 \l 1033 </w:instrText>
          </w:r>
          <w:r w:rsidR="007A6079" w:rsidRPr="002F39F4">
            <w:rPr>
              <w:highlight w:val="lightGray"/>
            </w:rPr>
            <w:fldChar w:fldCharType="separate"/>
          </w:r>
          <w:r w:rsidR="00860E27" w:rsidRPr="00860E27">
            <w:rPr>
              <w:noProof/>
              <w:highlight w:val="lightGray"/>
              <w:lang w:val="en-US"/>
            </w:rPr>
            <w:t>[9]</w:t>
          </w:r>
          <w:r w:rsidR="007A6079" w:rsidRPr="002F39F4">
            <w:rPr>
              <w:highlight w:val="lightGray"/>
            </w:rPr>
            <w:fldChar w:fldCharType="end"/>
          </w:r>
        </w:sdtContent>
      </w:sdt>
      <w:r w:rsidR="007A6079" w:rsidRPr="002F39F4">
        <w:rPr>
          <w:highlight w:val="lightGray"/>
        </w:rPr>
        <w:t xml:space="preserve"> and</w:t>
      </w:r>
      <w:r w:rsidR="00D255DC" w:rsidRPr="002F39F4">
        <w:rPr>
          <w:highlight w:val="lightGray"/>
        </w:rPr>
        <w:t xml:space="preserve"> </w:t>
      </w:r>
      <w:sdt>
        <w:sdtPr>
          <w:rPr>
            <w:highlight w:val="lightGray"/>
          </w:rPr>
          <w:id w:val="-1581525375"/>
          <w:citation/>
        </w:sdtPr>
        <w:sdtEndPr/>
        <w:sdtContent>
          <w:r w:rsidR="00D255DC" w:rsidRPr="002F39F4">
            <w:rPr>
              <w:highlight w:val="lightGray"/>
            </w:rPr>
            <w:fldChar w:fldCharType="begin"/>
          </w:r>
          <w:r w:rsidR="00644DB7" w:rsidRPr="002F39F4">
            <w:rPr>
              <w:highlight w:val="lightGray"/>
              <w:lang w:val="en-US"/>
            </w:rPr>
            <w:instrText xml:space="preserve">CITATION 20_0024r2 \l 1033 </w:instrText>
          </w:r>
          <w:r w:rsidR="00D255DC" w:rsidRPr="002F39F4">
            <w:rPr>
              <w:highlight w:val="lightGray"/>
            </w:rPr>
            <w:fldChar w:fldCharType="separate"/>
          </w:r>
          <w:r w:rsidR="00860E27" w:rsidRPr="00860E27">
            <w:rPr>
              <w:noProof/>
              <w:highlight w:val="lightGray"/>
              <w:lang w:val="en-US"/>
            </w:rPr>
            <w:t>[118]</w:t>
          </w:r>
          <w:r w:rsidR="00D255DC" w:rsidRPr="002F39F4">
            <w:rPr>
              <w:highlight w:val="lightGray"/>
            </w:rPr>
            <w:fldChar w:fldCharType="end"/>
          </w:r>
        </w:sdtContent>
      </w:sdt>
      <w:r w:rsidR="00D255DC" w:rsidRPr="002F39F4">
        <w:rPr>
          <w:highlight w:val="lightGray"/>
        </w:rPr>
        <w:t>]</w:t>
      </w:r>
    </w:p>
    <w:p w14:paraId="50395286" w14:textId="77777777" w:rsidR="00CB13EE" w:rsidRPr="009B2D50" w:rsidRDefault="00CB13EE" w:rsidP="006C2F76">
      <w:pPr>
        <w:jc w:val="both"/>
        <w:rPr>
          <w:b/>
          <w:i/>
        </w:rPr>
      </w:pPr>
    </w:p>
    <w:p w14:paraId="0F3B70DC" w14:textId="7D6707C9" w:rsidR="003901ED" w:rsidRPr="002F39F4" w:rsidRDefault="000D63D5" w:rsidP="003901ED">
      <w:pPr>
        <w:tabs>
          <w:tab w:val="num" w:pos="1160"/>
        </w:tabs>
        <w:jc w:val="both"/>
        <w:rPr>
          <w:highlight w:val="lightGray"/>
          <w:lang w:eastAsia="ko-KR"/>
        </w:rPr>
      </w:pPr>
      <w:r w:rsidRPr="002F39F4">
        <w:rPr>
          <w:bCs/>
          <w:highlight w:val="lightGray"/>
          <w:lang w:eastAsia="ko-KR"/>
        </w:rPr>
        <w:t>A</w:t>
      </w:r>
      <w:r w:rsidR="003901ED" w:rsidRPr="002F39F4">
        <w:rPr>
          <w:bCs/>
          <w:highlight w:val="lightGray"/>
          <w:lang w:eastAsia="ko-KR"/>
        </w:rPr>
        <w:t xml:space="preserve">n originator MLD of </w:t>
      </w:r>
      <w:r w:rsidR="00100442" w:rsidRPr="002F39F4">
        <w:rPr>
          <w:bCs/>
          <w:highlight w:val="lightGray"/>
          <w:lang w:eastAsia="ko-KR"/>
        </w:rPr>
        <w:t>a</w:t>
      </w:r>
      <w:r w:rsidR="003901ED" w:rsidRPr="002F39F4">
        <w:rPr>
          <w:bCs/>
          <w:highlight w:val="lightGray"/>
          <w:lang w:eastAsia="ko-KR"/>
        </w:rPr>
        <w:t xml:space="preserve"> BA agreement:</w:t>
      </w:r>
    </w:p>
    <w:p w14:paraId="76656117" w14:textId="77777777" w:rsidR="003901ED" w:rsidRPr="002F39F4" w:rsidRDefault="003901ED" w:rsidP="00DF7E01">
      <w:pPr>
        <w:pStyle w:val="ListParagraph"/>
        <w:numPr>
          <w:ilvl w:val="0"/>
          <w:numId w:val="62"/>
        </w:numPr>
        <w:tabs>
          <w:tab w:val="num" w:pos="1160"/>
        </w:tabs>
        <w:jc w:val="both"/>
        <w:rPr>
          <w:highlight w:val="lightGray"/>
          <w:lang w:eastAsia="ko-KR"/>
        </w:rPr>
      </w:pPr>
      <w:r w:rsidRPr="002F39F4">
        <w:rPr>
          <w:highlight w:val="lightGray"/>
          <w:lang w:val="en-US" w:eastAsia="ko-KR"/>
        </w:rPr>
        <w:t>shall update the receive status for an MPDU corresponding to the BA agreement if the received status indicates successful reception.</w:t>
      </w:r>
    </w:p>
    <w:p w14:paraId="50803072" w14:textId="3E765A86" w:rsidR="000D63D5" w:rsidRPr="002F39F4" w:rsidRDefault="003901ED" w:rsidP="00DF7E01">
      <w:pPr>
        <w:pStyle w:val="ListParagraph"/>
        <w:numPr>
          <w:ilvl w:val="0"/>
          <w:numId w:val="62"/>
        </w:numPr>
        <w:jc w:val="both"/>
        <w:rPr>
          <w:b/>
          <w:i/>
          <w:highlight w:val="lightGray"/>
        </w:rPr>
      </w:pPr>
      <w:r w:rsidRPr="002F39F4">
        <w:rPr>
          <w:highlight w:val="lightGray"/>
          <w:lang w:val="en-US" w:eastAsia="ko-KR"/>
        </w:rPr>
        <w:t>shall not update the receive status for an MPDU corresponding to the BA agreement that has been already positively acknowledged.</w:t>
      </w:r>
      <w:r w:rsidR="000D63D5" w:rsidRPr="002F39F4">
        <w:rPr>
          <w:b/>
          <w:i/>
          <w:highlight w:val="lightGray"/>
        </w:rPr>
        <w:t xml:space="preserve"> </w:t>
      </w:r>
    </w:p>
    <w:p w14:paraId="5E5AE822" w14:textId="17D28A5C" w:rsidR="00644DB7" w:rsidRPr="009B2D50" w:rsidRDefault="00644DB7" w:rsidP="003901ED">
      <w:pPr>
        <w:jc w:val="both"/>
        <w:rPr>
          <w:i/>
        </w:rPr>
      </w:pPr>
      <w:r w:rsidRPr="002F39F4">
        <w:rPr>
          <w:szCs w:val="22"/>
          <w:highlight w:val="lightGray"/>
        </w:rPr>
        <w:t xml:space="preserve">[Motion 112, #SP26, </w:t>
      </w:r>
      <w:sdt>
        <w:sdtPr>
          <w:rPr>
            <w:szCs w:val="22"/>
            <w:highlight w:val="lightGray"/>
          </w:rPr>
          <w:id w:val="1796024135"/>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510880577"/>
          <w:citation/>
        </w:sdtPr>
        <w:sdtEndPr/>
        <w:sdtContent>
          <w:r w:rsidRPr="002F39F4">
            <w:rPr>
              <w:szCs w:val="22"/>
              <w:highlight w:val="lightGray"/>
            </w:rPr>
            <w:fldChar w:fldCharType="begin"/>
          </w:r>
          <w:r w:rsidRPr="002F39F4">
            <w:rPr>
              <w:szCs w:val="22"/>
              <w:highlight w:val="lightGray"/>
              <w:lang w:val="en-US"/>
            </w:rPr>
            <w:instrText xml:space="preserve"> CITATION 20_0024r3 \l 1033 </w:instrText>
          </w:r>
          <w:r w:rsidRPr="002F39F4">
            <w:rPr>
              <w:szCs w:val="22"/>
              <w:highlight w:val="lightGray"/>
            </w:rPr>
            <w:fldChar w:fldCharType="separate"/>
          </w:r>
          <w:r w:rsidR="00860E27" w:rsidRPr="00860E27">
            <w:rPr>
              <w:noProof/>
              <w:szCs w:val="22"/>
              <w:highlight w:val="lightGray"/>
              <w:lang w:val="en-US"/>
            </w:rPr>
            <w:t>[119]</w:t>
          </w:r>
          <w:r w:rsidRPr="002F39F4">
            <w:rPr>
              <w:szCs w:val="22"/>
              <w:highlight w:val="lightGray"/>
            </w:rPr>
            <w:fldChar w:fldCharType="end"/>
          </w:r>
        </w:sdtContent>
      </w:sdt>
      <w:r w:rsidRPr="002F39F4">
        <w:rPr>
          <w:szCs w:val="22"/>
          <w:highlight w:val="lightGray"/>
        </w:rPr>
        <w:t>]</w:t>
      </w:r>
    </w:p>
    <w:p w14:paraId="6D4F43BE" w14:textId="7BD6728C" w:rsidR="004F73DF" w:rsidRPr="009B2D50" w:rsidRDefault="0033679F" w:rsidP="00812210">
      <w:pPr>
        <w:pStyle w:val="Heading2"/>
        <w:spacing w:after="60"/>
        <w:jc w:val="both"/>
        <w:rPr>
          <w:u w:val="none"/>
        </w:rPr>
      </w:pPr>
      <w:bookmarkStart w:id="1136" w:name="_Toc47082069"/>
      <w:r w:rsidRPr="009B2D50">
        <w:rPr>
          <w:u w:val="none"/>
        </w:rPr>
        <w:t>Power save</w:t>
      </w:r>
      <w:bookmarkEnd w:id="1136"/>
    </w:p>
    <w:p w14:paraId="14E6BACD" w14:textId="77777777" w:rsidR="00D96A48" w:rsidRPr="002F39F4" w:rsidRDefault="00D96A48" w:rsidP="00D96A48">
      <w:pPr>
        <w:pStyle w:val="ListParagraph"/>
        <w:ind w:left="0"/>
        <w:jc w:val="both"/>
        <w:rPr>
          <w:highlight w:val="lightGray"/>
        </w:rPr>
      </w:pPr>
      <w:r w:rsidRPr="002F39F4">
        <w:rPr>
          <w:highlight w:val="lightGray"/>
        </w:rPr>
        <w:t>For each of the enabled links, frame exchanges are possible when the corresponding non-AP STA of the enabled link is in the awake state.</w:t>
      </w:r>
    </w:p>
    <w:p w14:paraId="7298F7CD" w14:textId="77777777" w:rsidR="00D96A48" w:rsidRPr="002F39F4" w:rsidRDefault="00D96A48" w:rsidP="00D96A48">
      <w:pPr>
        <w:pStyle w:val="ListParagraph"/>
        <w:ind w:left="0"/>
        <w:jc w:val="both"/>
        <w:rPr>
          <w:highlight w:val="lightGray"/>
        </w:rPr>
      </w:pPr>
      <w:r w:rsidRPr="002F39F4">
        <w:rPr>
          <w:highlight w:val="lightGray"/>
        </w:rPr>
        <w:t>NOTE 1 – A link is enabled when that link can be used to exchange frames subject to STA power states.</w:t>
      </w:r>
    </w:p>
    <w:p w14:paraId="71676F8D" w14:textId="77777777" w:rsidR="00D96A48" w:rsidRPr="002F39F4" w:rsidRDefault="00D96A48" w:rsidP="00D96A48">
      <w:pPr>
        <w:pStyle w:val="ListParagraph"/>
        <w:ind w:left="0"/>
        <w:jc w:val="both"/>
        <w:rPr>
          <w:highlight w:val="lightGray"/>
        </w:rPr>
      </w:pPr>
      <w:r w:rsidRPr="002F39F4">
        <w:rPr>
          <w:highlight w:val="lightGray"/>
        </w:rPr>
        <w:t>NOTE 2 – When a link is disabled (i.e., not enabled) by an MLD the frame exchanges are not possible.</w:t>
      </w:r>
    </w:p>
    <w:p w14:paraId="282F6CA2" w14:textId="77777777" w:rsidR="00D96A48" w:rsidRPr="002F39F4" w:rsidRDefault="00D96A48" w:rsidP="00D96A48">
      <w:pPr>
        <w:pStyle w:val="ListParagraph"/>
        <w:ind w:left="0"/>
        <w:jc w:val="both"/>
        <w:rPr>
          <w:highlight w:val="lightGray"/>
        </w:rPr>
      </w:pPr>
      <w:r w:rsidRPr="002F39F4">
        <w:rPr>
          <w:highlight w:val="lightGray"/>
        </w:rPr>
        <w:t xml:space="preserve">[Motion 51, </w:t>
      </w:r>
      <w:sdt>
        <w:sdtPr>
          <w:rPr>
            <w:highlight w:val="lightGray"/>
          </w:rPr>
          <w:id w:val="-1986009718"/>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201610030"/>
          <w:citation/>
        </w:sdtPr>
        <w:sdtEndPr/>
        <w:sdtContent>
          <w:r w:rsidR="0008341F" w:rsidRPr="002F39F4">
            <w:rPr>
              <w:highlight w:val="lightGray"/>
            </w:rPr>
            <w:fldChar w:fldCharType="begin"/>
          </w:r>
          <w:r w:rsidR="0008341F" w:rsidRPr="002F39F4">
            <w:rPr>
              <w:highlight w:val="lightGray"/>
              <w:lang w:val="en-US"/>
            </w:rPr>
            <w:instrText xml:space="preserve"> CITATION 19_1544r5 \l 1033 </w:instrText>
          </w:r>
          <w:r w:rsidR="0008341F" w:rsidRPr="002F39F4">
            <w:rPr>
              <w:highlight w:val="lightGray"/>
            </w:rPr>
            <w:fldChar w:fldCharType="separate"/>
          </w:r>
          <w:r w:rsidR="00860E27" w:rsidRPr="00860E27">
            <w:rPr>
              <w:noProof/>
              <w:highlight w:val="lightGray"/>
              <w:lang w:val="en-US"/>
            </w:rPr>
            <w:t>[120]</w:t>
          </w:r>
          <w:r w:rsidR="0008341F" w:rsidRPr="002F39F4">
            <w:rPr>
              <w:highlight w:val="lightGray"/>
            </w:rPr>
            <w:fldChar w:fldCharType="end"/>
          </w:r>
        </w:sdtContent>
      </w:sdt>
      <w:r w:rsidR="0008341F" w:rsidRPr="002F39F4">
        <w:rPr>
          <w:highlight w:val="lightGray"/>
        </w:rPr>
        <w:t>]</w:t>
      </w:r>
    </w:p>
    <w:p w14:paraId="3E6758CB" w14:textId="77777777" w:rsidR="00651469" w:rsidRPr="002F39F4" w:rsidRDefault="00651469" w:rsidP="00D96A48">
      <w:pPr>
        <w:pStyle w:val="ListParagraph"/>
        <w:ind w:left="0"/>
        <w:jc w:val="both"/>
        <w:rPr>
          <w:highlight w:val="lightGray"/>
        </w:rPr>
      </w:pPr>
    </w:p>
    <w:p w14:paraId="1DC64AB3" w14:textId="77777777" w:rsidR="00651469" w:rsidRPr="002F39F4" w:rsidRDefault="00651469" w:rsidP="00D96A48">
      <w:pPr>
        <w:pStyle w:val="ListParagraph"/>
        <w:ind w:left="0"/>
        <w:jc w:val="both"/>
        <w:rPr>
          <w:highlight w:val="lightGray"/>
        </w:rPr>
      </w:pPr>
      <w:r w:rsidRPr="002F39F4">
        <w:rPr>
          <w:highlight w:val="lightGray"/>
        </w:rPr>
        <w:t>An AP of an AP MLD may transmit on a link a frame that carries an indication of buffered data for transmission on other enabled link(s).</w:t>
      </w:r>
    </w:p>
    <w:p w14:paraId="5B2C7E88" w14:textId="77777777" w:rsidR="00651469" w:rsidRPr="002F39F4" w:rsidRDefault="00651469" w:rsidP="00D96A48">
      <w:pPr>
        <w:pStyle w:val="ListParagraph"/>
        <w:ind w:left="0"/>
        <w:jc w:val="both"/>
        <w:rPr>
          <w:highlight w:val="lightGray"/>
        </w:rPr>
      </w:pPr>
      <w:r w:rsidRPr="002F39F4">
        <w:rPr>
          <w:highlight w:val="lightGray"/>
        </w:rPr>
        <w:t xml:space="preserve">[Motion 52, </w:t>
      </w:r>
      <w:sdt>
        <w:sdtPr>
          <w:rPr>
            <w:highlight w:val="lightGray"/>
          </w:rPr>
          <w:id w:val="2094503726"/>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796656021"/>
          <w:citation/>
        </w:sdtPr>
        <w:sdtEndPr/>
        <w:sdtContent>
          <w:r w:rsidRPr="002F39F4">
            <w:rPr>
              <w:highlight w:val="lightGray"/>
            </w:rPr>
            <w:fldChar w:fldCharType="begin"/>
          </w:r>
          <w:r w:rsidRPr="002F39F4">
            <w:rPr>
              <w:highlight w:val="lightGray"/>
              <w:lang w:val="en-US"/>
            </w:rPr>
            <w:instrText xml:space="preserve"> CITATION 19_1544r5 \l 1033 </w:instrText>
          </w:r>
          <w:r w:rsidRPr="002F39F4">
            <w:rPr>
              <w:highlight w:val="lightGray"/>
            </w:rPr>
            <w:fldChar w:fldCharType="separate"/>
          </w:r>
          <w:r w:rsidR="00860E27" w:rsidRPr="00860E27">
            <w:rPr>
              <w:noProof/>
              <w:highlight w:val="lightGray"/>
              <w:lang w:val="en-US"/>
            </w:rPr>
            <w:t>[120]</w:t>
          </w:r>
          <w:r w:rsidRPr="002F39F4">
            <w:rPr>
              <w:highlight w:val="lightGray"/>
            </w:rPr>
            <w:fldChar w:fldCharType="end"/>
          </w:r>
        </w:sdtContent>
      </w:sdt>
      <w:r w:rsidRPr="002F39F4">
        <w:rPr>
          <w:highlight w:val="lightGray"/>
        </w:rPr>
        <w:t>]</w:t>
      </w:r>
    </w:p>
    <w:p w14:paraId="54FF0883" w14:textId="77777777" w:rsidR="006D0F2D" w:rsidRPr="002F39F4" w:rsidRDefault="006D0F2D" w:rsidP="00E97C60">
      <w:pPr>
        <w:pStyle w:val="ListParagraph"/>
        <w:ind w:left="0"/>
        <w:jc w:val="both"/>
        <w:rPr>
          <w:highlight w:val="lightGray"/>
        </w:rPr>
      </w:pPr>
    </w:p>
    <w:p w14:paraId="56F67303" w14:textId="77777777" w:rsidR="00E97C60" w:rsidRPr="002F39F4" w:rsidRDefault="00E97C60" w:rsidP="00E97C60">
      <w:pPr>
        <w:pStyle w:val="ListParagraph"/>
        <w:ind w:left="0"/>
        <w:jc w:val="both"/>
        <w:rPr>
          <w:highlight w:val="lightGray"/>
        </w:rPr>
      </w:pPr>
      <w:r w:rsidRPr="002F39F4">
        <w:rPr>
          <w:highlight w:val="lightGray"/>
        </w:rPr>
        <w:t>An AP MLD can recommend a non-AP MLD to use one or more enabled links.</w:t>
      </w:r>
    </w:p>
    <w:p w14:paraId="47A729BC" w14:textId="77777777" w:rsidR="00E97C60" w:rsidRPr="002F39F4" w:rsidRDefault="00E97C60" w:rsidP="00486858">
      <w:pPr>
        <w:pStyle w:val="ListParagraph"/>
        <w:numPr>
          <w:ilvl w:val="0"/>
          <w:numId w:val="27"/>
        </w:numPr>
        <w:jc w:val="both"/>
        <w:rPr>
          <w:highlight w:val="lightGray"/>
        </w:rPr>
      </w:pPr>
      <w:r w:rsidRPr="002F39F4">
        <w:rPr>
          <w:highlight w:val="lightGray"/>
        </w:rPr>
        <w:t>The AP’s indication could be carried in a broadcast or a unicast frame.</w:t>
      </w:r>
    </w:p>
    <w:p w14:paraId="72F8DD7F" w14:textId="2CAE4A8F" w:rsidR="00E97C60" w:rsidRPr="002F39F4" w:rsidRDefault="00E97C60" w:rsidP="00E97C60">
      <w:pPr>
        <w:pStyle w:val="ListParagraph"/>
        <w:ind w:left="0"/>
        <w:jc w:val="both"/>
        <w:rPr>
          <w:highlight w:val="lightGray"/>
        </w:rPr>
      </w:pPr>
      <w:r w:rsidRPr="002F39F4">
        <w:rPr>
          <w:highlight w:val="lightGray"/>
        </w:rPr>
        <w:t xml:space="preserve">[Motion 106, </w:t>
      </w:r>
      <w:sdt>
        <w:sdtPr>
          <w:rPr>
            <w:highlight w:val="lightGray"/>
          </w:rPr>
          <w:id w:val="-2092380440"/>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441657138"/>
          <w:citation/>
        </w:sdtPr>
        <w:sdtEndPr/>
        <w:sdtContent>
          <w:r w:rsidRPr="002F39F4">
            <w:rPr>
              <w:highlight w:val="lightGray"/>
            </w:rPr>
            <w:fldChar w:fldCharType="begin"/>
          </w:r>
          <w:r w:rsidR="00644DB7" w:rsidRPr="002F39F4">
            <w:rPr>
              <w:highlight w:val="lightGray"/>
              <w:lang w:val="en-US"/>
            </w:rPr>
            <w:instrText xml:space="preserve">CITATION 19_1904r3 \l 1033 </w:instrText>
          </w:r>
          <w:r w:rsidRPr="002F39F4">
            <w:rPr>
              <w:highlight w:val="lightGray"/>
            </w:rPr>
            <w:fldChar w:fldCharType="separate"/>
          </w:r>
          <w:r w:rsidR="00860E27" w:rsidRPr="00860E27">
            <w:rPr>
              <w:noProof/>
              <w:highlight w:val="lightGray"/>
              <w:lang w:val="en-US"/>
            </w:rPr>
            <w:t>[121]</w:t>
          </w:r>
          <w:r w:rsidRPr="002F39F4">
            <w:rPr>
              <w:highlight w:val="lightGray"/>
            </w:rPr>
            <w:fldChar w:fldCharType="end"/>
          </w:r>
        </w:sdtContent>
      </w:sdt>
      <w:r w:rsidRPr="002F39F4">
        <w:rPr>
          <w:highlight w:val="lightGray"/>
        </w:rPr>
        <w:t>]</w:t>
      </w:r>
    </w:p>
    <w:p w14:paraId="505646EC" w14:textId="77777777" w:rsidR="00423D2B" w:rsidRPr="002F39F4" w:rsidRDefault="00423D2B" w:rsidP="00D96A48">
      <w:pPr>
        <w:pStyle w:val="ListParagraph"/>
        <w:ind w:left="0"/>
        <w:jc w:val="both"/>
        <w:rPr>
          <w:highlight w:val="lightGray"/>
        </w:rPr>
      </w:pPr>
    </w:p>
    <w:p w14:paraId="18EBBA42" w14:textId="77777777" w:rsidR="00DA6825" w:rsidRPr="002F39F4" w:rsidRDefault="00DA6825" w:rsidP="00D96A48">
      <w:pPr>
        <w:pStyle w:val="ListParagraph"/>
        <w:ind w:left="0"/>
        <w:jc w:val="both"/>
        <w:rPr>
          <w:highlight w:val="lightGray"/>
        </w:rPr>
      </w:pPr>
      <w:r w:rsidRPr="002F39F4">
        <w:rPr>
          <w:highlight w:val="lightGray"/>
        </w:rPr>
        <w:t>For a link setup between an AP MLD and a non-AP MLD, a non-AP STA operating on that link can send to an AP operating on that link an indication that (an)other non-AP STA(s) within the same non-AP MLD that has(have) transition to doze state is(are) in awake state.</w:t>
      </w:r>
    </w:p>
    <w:p w14:paraId="26552662" w14:textId="77777777" w:rsidR="00DA6825" w:rsidRPr="002F39F4" w:rsidRDefault="00DA6825" w:rsidP="00D96A48">
      <w:pPr>
        <w:pStyle w:val="ListParagraph"/>
        <w:ind w:left="0"/>
        <w:jc w:val="both"/>
        <w:rPr>
          <w:highlight w:val="lightGray"/>
        </w:rPr>
      </w:pPr>
      <w:r w:rsidRPr="002F39F4">
        <w:rPr>
          <w:highlight w:val="lightGray"/>
        </w:rPr>
        <w:t xml:space="preserve">[Motion 84, </w:t>
      </w:r>
      <w:sdt>
        <w:sdtPr>
          <w:rPr>
            <w:highlight w:val="lightGray"/>
          </w:rPr>
          <w:id w:val="144248901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693102013"/>
          <w:citation/>
        </w:sdtPr>
        <w:sdtEndPr/>
        <w:sdtContent>
          <w:r w:rsidRPr="002F39F4">
            <w:rPr>
              <w:highlight w:val="lightGray"/>
            </w:rPr>
            <w:fldChar w:fldCharType="begin"/>
          </w:r>
          <w:r w:rsidRPr="002F39F4">
            <w:rPr>
              <w:highlight w:val="lightGray"/>
              <w:lang w:val="en-US"/>
            </w:rPr>
            <w:instrText xml:space="preserve"> CITATION 19_1510r6 \l 1033 </w:instrText>
          </w:r>
          <w:r w:rsidRPr="002F39F4">
            <w:rPr>
              <w:highlight w:val="lightGray"/>
            </w:rPr>
            <w:fldChar w:fldCharType="separate"/>
          </w:r>
          <w:r w:rsidR="00860E27" w:rsidRPr="00860E27">
            <w:rPr>
              <w:noProof/>
              <w:highlight w:val="lightGray"/>
              <w:lang w:val="en-US"/>
            </w:rPr>
            <w:t>[122]</w:t>
          </w:r>
          <w:r w:rsidRPr="002F39F4">
            <w:rPr>
              <w:highlight w:val="lightGray"/>
            </w:rPr>
            <w:fldChar w:fldCharType="end"/>
          </w:r>
        </w:sdtContent>
      </w:sdt>
      <w:r w:rsidRPr="002F39F4">
        <w:rPr>
          <w:highlight w:val="lightGray"/>
        </w:rPr>
        <w:t>]</w:t>
      </w:r>
    </w:p>
    <w:p w14:paraId="2BAE3E1E" w14:textId="77777777" w:rsidR="00B50E32" w:rsidRPr="002F39F4" w:rsidRDefault="00B50E32" w:rsidP="00D96A48">
      <w:pPr>
        <w:pStyle w:val="ListParagraph"/>
        <w:ind w:left="0"/>
        <w:jc w:val="both"/>
        <w:rPr>
          <w:highlight w:val="lightGray"/>
        </w:rPr>
      </w:pPr>
    </w:p>
    <w:p w14:paraId="5691C76F" w14:textId="77777777" w:rsidR="00B50E32" w:rsidRPr="002F39F4" w:rsidRDefault="003C5C57" w:rsidP="00D96A48">
      <w:pPr>
        <w:pStyle w:val="ListParagraph"/>
        <w:ind w:left="0"/>
        <w:jc w:val="both"/>
        <w:rPr>
          <w:highlight w:val="lightGray"/>
        </w:rPr>
      </w:pPr>
      <w:r w:rsidRPr="002F39F4">
        <w:rPr>
          <w:highlight w:val="lightGray"/>
        </w:rPr>
        <w:t>A non-AP MLD monitors and performs basic operations (such as traffic indication, BSS parameter updates, etc.) on one or more link(s).</w:t>
      </w:r>
    </w:p>
    <w:p w14:paraId="319CD28E" w14:textId="77777777" w:rsidR="00B50E32" w:rsidRPr="002F39F4" w:rsidRDefault="00B50E32" w:rsidP="00D96A48">
      <w:pPr>
        <w:pStyle w:val="ListParagraph"/>
        <w:ind w:left="0"/>
        <w:jc w:val="both"/>
        <w:rPr>
          <w:highlight w:val="lightGray"/>
        </w:rPr>
      </w:pPr>
      <w:r w:rsidRPr="002F39F4">
        <w:rPr>
          <w:highlight w:val="lightGray"/>
        </w:rPr>
        <w:t xml:space="preserve">[Motion 104, </w:t>
      </w:r>
      <w:sdt>
        <w:sdtPr>
          <w:rPr>
            <w:highlight w:val="lightGray"/>
          </w:rPr>
          <w:id w:val="-122514383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974896962"/>
          <w:citation/>
        </w:sdtPr>
        <w:sdtEndPr/>
        <w:sdtContent>
          <w:r w:rsidR="009F4323" w:rsidRPr="002F39F4">
            <w:rPr>
              <w:highlight w:val="lightGray"/>
            </w:rPr>
            <w:fldChar w:fldCharType="begin"/>
          </w:r>
          <w:r w:rsidR="009F4323" w:rsidRPr="002F39F4">
            <w:rPr>
              <w:highlight w:val="lightGray"/>
              <w:lang w:val="en-US"/>
            </w:rPr>
            <w:instrText xml:space="preserve"> CITATION 19_1526r3 \l 1033 </w:instrText>
          </w:r>
          <w:r w:rsidR="009F4323" w:rsidRPr="002F39F4">
            <w:rPr>
              <w:highlight w:val="lightGray"/>
            </w:rPr>
            <w:fldChar w:fldCharType="separate"/>
          </w:r>
          <w:r w:rsidR="00860E27" w:rsidRPr="00860E27">
            <w:rPr>
              <w:noProof/>
              <w:highlight w:val="lightGray"/>
              <w:lang w:val="en-US"/>
            </w:rPr>
            <w:t>[123]</w:t>
          </w:r>
          <w:r w:rsidR="009F4323" w:rsidRPr="002F39F4">
            <w:rPr>
              <w:highlight w:val="lightGray"/>
            </w:rPr>
            <w:fldChar w:fldCharType="end"/>
          </w:r>
        </w:sdtContent>
      </w:sdt>
      <w:r w:rsidR="009F4323" w:rsidRPr="002F39F4">
        <w:rPr>
          <w:highlight w:val="lightGray"/>
        </w:rPr>
        <w:t>]</w:t>
      </w:r>
    </w:p>
    <w:p w14:paraId="1732993F" w14:textId="77777777" w:rsidR="006717A3" w:rsidRPr="002F39F4" w:rsidRDefault="006717A3" w:rsidP="00D96A48">
      <w:pPr>
        <w:pStyle w:val="ListParagraph"/>
        <w:ind w:left="0"/>
        <w:jc w:val="both"/>
        <w:rPr>
          <w:highlight w:val="lightGray"/>
        </w:rPr>
      </w:pPr>
    </w:p>
    <w:p w14:paraId="328488CE" w14:textId="47222CD0" w:rsidR="006717A3" w:rsidRPr="002F39F4" w:rsidRDefault="00FE2029" w:rsidP="006717A3">
      <w:pPr>
        <w:jc w:val="both"/>
        <w:rPr>
          <w:szCs w:val="22"/>
          <w:highlight w:val="lightGray"/>
        </w:rPr>
      </w:pPr>
      <w:r w:rsidRPr="002F39F4">
        <w:rPr>
          <w:szCs w:val="22"/>
          <w:highlight w:val="lightGray"/>
        </w:rPr>
        <w:t>A</w:t>
      </w:r>
      <w:r w:rsidR="006717A3" w:rsidRPr="002F39F4">
        <w:rPr>
          <w:szCs w:val="22"/>
          <w:highlight w:val="lightGray"/>
        </w:rPr>
        <w:t xml:space="preserve"> non-AP MLD shall maintain a record of the most recently received change sequence number for each reported APs in the AP MLD with which it has multi-link setup</w:t>
      </w:r>
      <w:r w:rsidRPr="002F39F4">
        <w:rPr>
          <w:szCs w:val="22"/>
          <w:highlight w:val="lightGray"/>
        </w:rPr>
        <w:t xml:space="preserve">. </w:t>
      </w:r>
    </w:p>
    <w:p w14:paraId="21811BA8" w14:textId="77777777" w:rsidR="006717A3" w:rsidRPr="002F39F4" w:rsidRDefault="006717A3" w:rsidP="006717A3">
      <w:pPr>
        <w:jc w:val="both"/>
        <w:rPr>
          <w:szCs w:val="22"/>
          <w:highlight w:val="lightGray"/>
        </w:rPr>
      </w:pPr>
      <w:r w:rsidRPr="002F39F4">
        <w:rPr>
          <w:szCs w:val="22"/>
          <w:highlight w:val="lightGray"/>
        </w:rPr>
        <w:t>[20/0503r2 (BSS parameter update for Multi-link Operation, Ming Gan, Huawei), SP#2, Y/N/A: 51/7/14]</w:t>
      </w:r>
    </w:p>
    <w:p w14:paraId="0F1BBDE4" w14:textId="0B3973D6" w:rsidR="00E24441" w:rsidRPr="00290005" w:rsidRDefault="00E24441" w:rsidP="006717A3">
      <w:pPr>
        <w:jc w:val="both"/>
        <w:rPr>
          <w:szCs w:val="22"/>
        </w:rPr>
      </w:pPr>
      <w:r w:rsidRPr="002F39F4">
        <w:rPr>
          <w:szCs w:val="22"/>
          <w:highlight w:val="lightGray"/>
        </w:rPr>
        <w:t xml:space="preserve">[Motion 115, #SP101, </w:t>
      </w:r>
      <w:sdt>
        <w:sdtPr>
          <w:rPr>
            <w:szCs w:val="22"/>
            <w:highlight w:val="lightGray"/>
          </w:rPr>
          <w:id w:val="275528793"/>
          <w:citation/>
        </w:sdtPr>
        <w:sdtEndPr/>
        <w:sdtContent>
          <w:r w:rsidR="00C07E05" w:rsidRPr="002F39F4">
            <w:rPr>
              <w:szCs w:val="22"/>
              <w:highlight w:val="lightGray"/>
            </w:rPr>
            <w:fldChar w:fldCharType="begin"/>
          </w:r>
          <w:r w:rsidR="00C07E05" w:rsidRPr="002F39F4">
            <w:rPr>
              <w:szCs w:val="22"/>
              <w:highlight w:val="lightGray"/>
              <w:lang w:val="en-US"/>
            </w:rPr>
            <w:instrText xml:space="preserve"> CITATION 19_1755r5 \l 1033 </w:instrText>
          </w:r>
          <w:r w:rsidR="00C07E05" w:rsidRPr="002F39F4">
            <w:rPr>
              <w:szCs w:val="22"/>
              <w:highlight w:val="lightGray"/>
            </w:rPr>
            <w:fldChar w:fldCharType="separate"/>
          </w:r>
          <w:r w:rsidR="00860E27" w:rsidRPr="00860E27">
            <w:rPr>
              <w:noProof/>
              <w:szCs w:val="22"/>
              <w:highlight w:val="lightGray"/>
              <w:lang w:val="en-US"/>
            </w:rPr>
            <w:t>[7]</w:t>
          </w:r>
          <w:r w:rsidR="00C07E05" w:rsidRPr="002F39F4">
            <w:rPr>
              <w:szCs w:val="22"/>
              <w:highlight w:val="lightGray"/>
            </w:rPr>
            <w:fldChar w:fldCharType="end"/>
          </w:r>
        </w:sdtContent>
      </w:sdt>
      <w:r w:rsidR="00C07E05" w:rsidRPr="002F39F4">
        <w:rPr>
          <w:szCs w:val="22"/>
          <w:highlight w:val="lightGray"/>
        </w:rPr>
        <w:t xml:space="preserve"> and</w:t>
      </w:r>
      <w:r w:rsidR="00290005" w:rsidRPr="002F39F4">
        <w:rPr>
          <w:szCs w:val="22"/>
          <w:highlight w:val="lightGray"/>
        </w:rPr>
        <w:t xml:space="preserve"> </w:t>
      </w:r>
      <w:sdt>
        <w:sdtPr>
          <w:rPr>
            <w:szCs w:val="22"/>
            <w:highlight w:val="lightGray"/>
          </w:rPr>
          <w:id w:val="583037870"/>
          <w:citation/>
        </w:sdtPr>
        <w:sdtEndPr/>
        <w:sdtContent>
          <w:r w:rsidR="0029592C" w:rsidRPr="002F39F4">
            <w:rPr>
              <w:szCs w:val="22"/>
              <w:highlight w:val="lightGray"/>
            </w:rPr>
            <w:fldChar w:fldCharType="begin"/>
          </w:r>
          <w:r w:rsidR="0029592C" w:rsidRPr="002F39F4">
            <w:rPr>
              <w:szCs w:val="22"/>
              <w:highlight w:val="lightGray"/>
              <w:lang w:val="en-US"/>
            </w:rPr>
            <w:instrText xml:space="preserve"> CITATION 20_0503r2 \l 1033 </w:instrText>
          </w:r>
          <w:r w:rsidR="0029592C" w:rsidRPr="002F39F4">
            <w:rPr>
              <w:szCs w:val="22"/>
              <w:highlight w:val="lightGray"/>
            </w:rPr>
            <w:fldChar w:fldCharType="separate"/>
          </w:r>
          <w:r w:rsidR="00860E27" w:rsidRPr="00860E27">
            <w:rPr>
              <w:noProof/>
              <w:szCs w:val="22"/>
              <w:highlight w:val="lightGray"/>
              <w:lang w:val="en-US"/>
            </w:rPr>
            <w:t>[124]</w:t>
          </w:r>
          <w:r w:rsidR="0029592C" w:rsidRPr="002F39F4">
            <w:rPr>
              <w:szCs w:val="22"/>
              <w:highlight w:val="lightGray"/>
            </w:rPr>
            <w:fldChar w:fldCharType="end"/>
          </w:r>
        </w:sdtContent>
      </w:sdt>
      <w:r w:rsidR="0029592C" w:rsidRPr="002F39F4">
        <w:rPr>
          <w:szCs w:val="22"/>
          <w:highlight w:val="lightGray"/>
        </w:rPr>
        <w:t>]</w:t>
      </w:r>
    </w:p>
    <w:p w14:paraId="68465445" w14:textId="77777777" w:rsidR="00423D2B" w:rsidRPr="00290005" w:rsidRDefault="00423D2B" w:rsidP="00D96A48">
      <w:pPr>
        <w:pStyle w:val="ListParagraph"/>
        <w:ind w:left="0"/>
        <w:jc w:val="both"/>
      </w:pPr>
    </w:p>
    <w:p w14:paraId="6D1BCE3B" w14:textId="77777777" w:rsidR="00423D2B" w:rsidRPr="002F39F4" w:rsidRDefault="00423D2B" w:rsidP="00423D2B">
      <w:pPr>
        <w:pStyle w:val="ListParagraph"/>
        <w:ind w:left="0"/>
        <w:jc w:val="both"/>
        <w:rPr>
          <w:highlight w:val="lightGray"/>
        </w:rPr>
      </w:pPr>
      <w:r w:rsidRPr="002F39F4">
        <w:rPr>
          <w:highlight w:val="lightGray"/>
        </w:rPr>
        <w:t>Each non-AP STA affiliated with a non-AP MLD that is operating on an enabled link maintains its own power state/mode</w:t>
      </w:r>
      <w:r w:rsidR="00170387" w:rsidRPr="002F39F4">
        <w:rPr>
          <w:highlight w:val="lightGray"/>
        </w:rPr>
        <w:t>.</w:t>
      </w:r>
    </w:p>
    <w:p w14:paraId="5EC38E3D" w14:textId="77777777" w:rsidR="00BF58AF" w:rsidRPr="002F39F4" w:rsidRDefault="00423D2B" w:rsidP="00D96A48">
      <w:pPr>
        <w:pStyle w:val="ListParagraph"/>
        <w:ind w:left="0"/>
        <w:jc w:val="both"/>
        <w:rPr>
          <w:highlight w:val="lightGray"/>
        </w:rPr>
      </w:pPr>
      <w:r w:rsidRPr="002F39F4">
        <w:rPr>
          <w:highlight w:val="lightGray"/>
        </w:rPr>
        <w:t xml:space="preserve">[Motion 110, </w:t>
      </w:r>
      <w:sdt>
        <w:sdtPr>
          <w:rPr>
            <w:highlight w:val="lightGray"/>
          </w:rPr>
          <w:id w:val="1027611033"/>
          <w:citation/>
        </w:sdtPr>
        <w:sdtEndPr/>
        <w:sdtContent>
          <w:r w:rsidR="00170387" w:rsidRPr="002F39F4">
            <w:rPr>
              <w:highlight w:val="lightGray"/>
            </w:rPr>
            <w:fldChar w:fldCharType="begin"/>
          </w:r>
          <w:r w:rsidR="00170387" w:rsidRPr="002F39F4">
            <w:rPr>
              <w:highlight w:val="lightGray"/>
              <w:lang w:val="en-US"/>
            </w:rPr>
            <w:instrText xml:space="preserve"> CITATION 19_1755r2 \l 1033 </w:instrText>
          </w:r>
          <w:r w:rsidR="00170387" w:rsidRPr="002F39F4">
            <w:rPr>
              <w:highlight w:val="lightGray"/>
            </w:rPr>
            <w:fldChar w:fldCharType="separate"/>
          </w:r>
          <w:r w:rsidR="00860E27" w:rsidRPr="00860E27">
            <w:rPr>
              <w:noProof/>
              <w:highlight w:val="lightGray"/>
              <w:lang w:val="en-US"/>
            </w:rPr>
            <w:t>[17]</w:t>
          </w:r>
          <w:r w:rsidR="00170387" w:rsidRPr="002F39F4">
            <w:rPr>
              <w:highlight w:val="lightGray"/>
            </w:rPr>
            <w:fldChar w:fldCharType="end"/>
          </w:r>
        </w:sdtContent>
      </w:sdt>
      <w:r w:rsidR="00170387" w:rsidRPr="002F39F4">
        <w:rPr>
          <w:highlight w:val="lightGray"/>
        </w:rPr>
        <w:t xml:space="preserve"> and </w:t>
      </w:r>
      <w:sdt>
        <w:sdtPr>
          <w:rPr>
            <w:highlight w:val="lightGray"/>
          </w:rPr>
          <w:id w:val="1538551547"/>
          <w:citation/>
        </w:sdtPr>
        <w:sdtEndPr/>
        <w:sdtContent>
          <w:r w:rsidR="00170387" w:rsidRPr="002F39F4">
            <w:rPr>
              <w:highlight w:val="lightGray"/>
            </w:rPr>
            <w:fldChar w:fldCharType="begin"/>
          </w:r>
          <w:r w:rsidR="00170387" w:rsidRPr="002F39F4">
            <w:rPr>
              <w:highlight w:val="lightGray"/>
              <w:lang w:val="en-US"/>
            </w:rPr>
            <w:instrText xml:space="preserve"> CITATION 19_1528r5 \l 1033 </w:instrText>
          </w:r>
          <w:r w:rsidR="00170387" w:rsidRPr="002F39F4">
            <w:rPr>
              <w:highlight w:val="lightGray"/>
            </w:rPr>
            <w:fldChar w:fldCharType="separate"/>
          </w:r>
          <w:r w:rsidR="00860E27" w:rsidRPr="00860E27">
            <w:rPr>
              <w:noProof/>
              <w:highlight w:val="lightGray"/>
              <w:lang w:val="en-US"/>
            </w:rPr>
            <w:t>[105]</w:t>
          </w:r>
          <w:r w:rsidR="00170387" w:rsidRPr="002F39F4">
            <w:rPr>
              <w:highlight w:val="lightGray"/>
            </w:rPr>
            <w:fldChar w:fldCharType="end"/>
          </w:r>
        </w:sdtContent>
      </w:sdt>
      <w:r w:rsidR="00170387" w:rsidRPr="002F39F4">
        <w:rPr>
          <w:highlight w:val="lightGray"/>
        </w:rPr>
        <w:t>]</w:t>
      </w:r>
    </w:p>
    <w:p w14:paraId="0F34AE14" w14:textId="77777777" w:rsidR="002D0455" w:rsidRPr="002F39F4" w:rsidRDefault="002D0455" w:rsidP="002D0455">
      <w:pPr>
        <w:jc w:val="both"/>
        <w:rPr>
          <w:szCs w:val="22"/>
          <w:highlight w:val="lightGray"/>
        </w:rPr>
      </w:pPr>
    </w:p>
    <w:p w14:paraId="6B18B2D3" w14:textId="2389CF12" w:rsidR="002D0455" w:rsidRPr="002F39F4" w:rsidRDefault="000D63D5" w:rsidP="002D0455">
      <w:pPr>
        <w:jc w:val="both"/>
        <w:rPr>
          <w:szCs w:val="22"/>
          <w:highlight w:val="lightGray"/>
        </w:rPr>
      </w:pPr>
      <w:r w:rsidRPr="002F39F4">
        <w:rPr>
          <w:szCs w:val="22"/>
          <w:highlight w:val="lightGray"/>
        </w:rPr>
        <w:t>N</w:t>
      </w:r>
      <w:r w:rsidR="002D0455" w:rsidRPr="002F39F4">
        <w:rPr>
          <w:szCs w:val="22"/>
          <w:highlight w:val="lightGray"/>
        </w:rPr>
        <w:t>ot every STA operating in PS mode in a non-AP MLD is required to receive the beacon frames periodically</w:t>
      </w:r>
      <w:r w:rsidRPr="002F39F4">
        <w:rPr>
          <w:szCs w:val="22"/>
          <w:highlight w:val="lightGray"/>
        </w:rPr>
        <w:t>.</w:t>
      </w:r>
    </w:p>
    <w:p w14:paraId="2D91263D" w14:textId="4F3B47AC" w:rsidR="002D0455" w:rsidRPr="002F39F4" w:rsidRDefault="002D0455" w:rsidP="00DF7E01">
      <w:pPr>
        <w:pStyle w:val="ListParagraph"/>
        <w:numPr>
          <w:ilvl w:val="0"/>
          <w:numId w:val="70"/>
        </w:numPr>
        <w:jc w:val="both"/>
        <w:rPr>
          <w:szCs w:val="22"/>
          <w:highlight w:val="lightGray"/>
        </w:rPr>
      </w:pPr>
      <w:r w:rsidRPr="002F39F4">
        <w:rPr>
          <w:szCs w:val="22"/>
          <w:highlight w:val="lightGray"/>
        </w:rPr>
        <w:t>This is an exemption besides the existing ones, such as individual TWT agreement, WNM sleep mode and NonTIM mode</w:t>
      </w:r>
      <w:r w:rsidR="004272BB" w:rsidRPr="002F39F4">
        <w:rPr>
          <w:szCs w:val="22"/>
          <w:highlight w:val="lightGray"/>
        </w:rPr>
        <w:t>.</w:t>
      </w:r>
    </w:p>
    <w:p w14:paraId="41D18C53" w14:textId="5F97BC5F" w:rsidR="00427A6E" w:rsidRPr="002F39F4" w:rsidRDefault="00427A6E" w:rsidP="002D0455">
      <w:pPr>
        <w:jc w:val="both"/>
        <w:rPr>
          <w:szCs w:val="22"/>
          <w:highlight w:val="lightGray"/>
        </w:rPr>
      </w:pPr>
      <w:r w:rsidRPr="002F39F4">
        <w:rPr>
          <w:szCs w:val="22"/>
          <w:highlight w:val="lightGray"/>
        </w:rPr>
        <w:t xml:space="preserve">[Motion 112, #SP55, </w:t>
      </w:r>
      <w:sdt>
        <w:sdtPr>
          <w:rPr>
            <w:szCs w:val="22"/>
            <w:highlight w:val="lightGray"/>
          </w:rPr>
          <w:id w:val="728496816"/>
          <w:citation/>
        </w:sdtPr>
        <w:sdtEndPr/>
        <w:sdtContent>
          <w:r w:rsidR="002136B7" w:rsidRPr="002F39F4">
            <w:rPr>
              <w:szCs w:val="22"/>
              <w:highlight w:val="lightGray"/>
            </w:rPr>
            <w:fldChar w:fldCharType="begin"/>
          </w:r>
          <w:r w:rsidR="002136B7" w:rsidRPr="002F39F4">
            <w:rPr>
              <w:szCs w:val="22"/>
              <w:highlight w:val="lightGray"/>
              <w:lang w:val="en-US"/>
            </w:rPr>
            <w:instrText xml:space="preserve"> CITATION 19_1755r4 \l 1033 </w:instrText>
          </w:r>
          <w:r w:rsidR="002136B7" w:rsidRPr="002F39F4">
            <w:rPr>
              <w:szCs w:val="22"/>
              <w:highlight w:val="lightGray"/>
            </w:rPr>
            <w:fldChar w:fldCharType="separate"/>
          </w:r>
          <w:r w:rsidR="00860E27" w:rsidRPr="00860E27">
            <w:rPr>
              <w:noProof/>
              <w:szCs w:val="22"/>
              <w:highlight w:val="lightGray"/>
              <w:lang w:val="en-US"/>
            </w:rPr>
            <w:t>[9]</w:t>
          </w:r>
          <w:r w:rsidR="002136B7" w:rsidRPr="002F39F4">
            <w:rPr>
              <w:szCs w:val="22"/>
              <w:highlight w:val="lightGray"/>
            </w:rPr>
            <w:fldChar w:fldCharType="end"/>
          </w:r>
        </w:sdtContent>
      </w:sdt>
      <w:r w:rsidR="002136B7" w:rsidRPr="002F39F4">
        <w:rPr>
          <w:szCs w:val="22"/>
          <w:highlight w:val="lightGray"/>
        </w:rPr>
        <w:t xml:space="preserve"> and </w:t>
      </w:r>
      <w:sdt>
        <w:sdtPr>
          <w:rPr>
            <w:szCs w:val="22"/>
            <w:highlight w:val="lightGray"/>
          </w:rPr>
          <w:id w:val="-2113667944"/>
          <w:citation/>
        </w:sdtPr>
        <w:sdtEndPr/>
        <w:sdtContent>
          <w:r w:rsidR="003D0C46" w:rsidRPr="002F39F4">
            <w:rPr>
              <w:szCs w:val="22"/>
              <w:highlight w:val="lightGray"/>
            </w:rPr>
            <w:fldChar w:fldCharType="begin"/>
          </w:r>
          <w:r w:rsidR="003D0C46" w:rsidRPr="002F39F4">
            <w:rPr>
              <w:szCs w:val="22"/>
              <w:highlight w:val="lightGray"/>
              <w:lang w:val="en-US"/>
            </w:rPr>
            <w:instrText xml:space="preserve"> CITATION 19_1988r2 \l 1033 </w:instrText>
          </w:r>
          <w:r w:rsidR="003D0C46" w:rsidRPr="002F39F4">
            <w:rPr>
              <w:szCs w:val="22"/>
              <w:highlight w:val="lightGray"/>
            </w:rPr>
            <w:fldChar w:fldCharType="separate"/>
          </w:r>
          <w:r w:rsidR="00860E27" w:rsidRPr="00860E27">
            <w:rPr>
              <w:noProof/>
              <w:szCs w:val="22"/>
              <w:highlight w:val="lightGray"/>
              <w:lang w:val="en-US"/>
            </w:rPr>
            <w:t>[125]</w:t>
          </w:r>
          <w:r w:rsidR="003D0C46" w:rsidRPr="002F39F4">
            <w:rPr>
              <w:szCs w:val="22"/>
              <w:highlight w:val="lightGray"/>
            </w:rPr>
            <w:fldChar w:fldCharType="end"/>
          </w:r>
        </w:sdtContent>
      </w:sdt>
      <w:r w:rsidR="003D0C46" w:rsidRPr="002F39F4">
        <w:rPr>
          <w:szCs w:val="22"/>
          <w:highlight w:val="lightGray"/>
        </w:rPr>
        <w:t>]</w:t>
      </w:r>
    </w:p>
    <w:p w14:paraId="64B6B238" w14:textId="77777777" w:rsidR="00D826C6" w:rsidRPr="002F39F4" w:rsidRDefault="00D826C6" w:rsidP="002D0455">
      <w:pPr>
        <w:jc w:val="both"/>
        <w:rPr>
          <w:szCs w:val="22"/>
          <w:highlight w:val="lightGray"/>
        </w:rPr>
      </w:pPr>
    </w:p>
    <w:p w14:paraId="30A6139F" w14:textId="6FD80200" w:rsidR="00D826C6" w:rsidRPr="002F39F4" w:rsidRDefault="00FE2029" w:rsidP="00D826C6">
      <w:pPr>
        <w:jc w:val="both"/>
        <w:rPr>
          <w:szCs w:val="22"/>
          <w:highlight w:val="lightGray"/>
        </w:rPr>
      </w:pPr>
      <w:r w:rsidRPr="002F39F4">
        <w:rPr>
          <w:szCs w:val="22"/>
          <w:highlight w:val="lightGray"/>
        </w:rPr>
        <w:t>A</w:t>
      </w:r>
      <w:r w:rsidR="00D826C6" w:rsidRPr="002F39F4">
        <w:rPr>
          <w:szCs w:val="22"/>
          <w:highlight w:val="lightGray"/>
        </w:rPr>
        <w:t>n AP in an AP MLD shall provide BSS specific parameters update indication for one or more other APs in the same AP MLD</w:t>
      </w:r>
      <w:r w:rsidR="0030227B" w:rsidRPr="002F39F4">
        <w:rPr>
          <w:szCs w:val="22"/>
          <w:highlight w:val="lightGray"/>
        </w:rPr>
        <w:t>.</w:t>
      </w:r>
    </w:p>
    <w:p w14:paraId="14DCA76A" w14:textId="67ABF073" w:rsidR="00D826C6" w:rsidRPr="002F39F4" w:rsidRDefault="00D826C6" w:rsidP="00DF7E01">
      <w:pPr>
        <w:pStyle w:val="ListParagraph"/>
        <w:numPr>
          <w:ilvl w:val="0"/>
          <w:numId w:val="74"/>
        </w:numPr>
        <w:jc w:val="both"/>
        <w:rPr>
          <w:szCs w:val="22"/>
          <w:highlight w:val="lightGray"/>
        </w:rPr>
      </w:pPr>
      <w:r w:rsidRPr="002F39F4">
        <w:rPr>
          <w:szCs w:val="22"/>
          <w:highlight w:val="lightGray"/>
        </w:rPr>
        <w:t>The detail for BSS specific parameters update indication is TBD</w:t>
      </w:r>
      <w:r w:rsidR="0030227B" w:rsidRPr="002F39F4">
        <w:rPr>
          <w:szCs w:val="22"/>
          <w:highlight w:val="lightGray"/>
        </w:rPr>
        <w:t>.</w:t>
      </w:r>
    </w:p>
    <w:p w14:paraId="7B4496C8" w14:textId="642BE4D6" w:rsidR="00290005" w:rsidRPr="002F39F4" w:rsidRDefault="00290005" w:rsidP="00D826C6">
      <w:pPr>
        <w:jc w:val="both"/>
        <w:rPr>
          <w:szCs w:val="22"/>
          <w:highlight w:val="lightGray"/>
        </w:rPr>
      </w:pPr>
      <w:r w:rsidRPr="002F39F4">
        <w:rPr>
          <w:szCs w:val="22"/>
          <w:highlight w:val="lightGray"/>
        </w:rPr>
        <w:t xml:space="preserve">[Motion 115, #SP59, </w:t>
      </w:r>
      <w:sdt>
        <w:sdtPr>
          <w:rPr>
            <w:szCs w:val="22"/>
            <w:highlight w:val="lightGray"/>
          </w:rPr>
          <w:id w:val="-1815949539"/>
          <w:citation/>
        </w:sdtPr>
        <w:sdtEndPr/>
        <w:sdtContent>
          <w:r w:rsidR="00BC5120" w:rsidRPr="002F39F4">
            <w:rPr>
              <w:szCs w:val="22"/>
              <w:highlight w:val="lightGray"/>
            </w:rPr>
            <w:fldChar w:fldCharType="begin"/>
          </w:r>
          <w:r w:rsidR="00BC5120" w:rsidRPr="002F39F4">
            <w:rPr>
              <w:szCs w:val="22"/>
              <w:highlight w:val="lightGray"/>
              <w:lang w:val="en-US"/>
            </w:rPr>
            <w:instrText xml:space="preserve"> CITATION 19_1755r5 \l 1033 </w:instrText>
          </w:r>
          <w:r w:rsidR="00BC5120" w:rsidRPr="002F39F4">
            <w:rPr>
              <w:szCs w:val="22"/>
              <w:highlight w:val="lightGray"/>
            </w:rPr>
            <w:fldChar w:fldCharType="separate"/>
          </w:r>
          <w:r w:rsidR="00860E27" w:rsidRPr="00860E27">
            <w:rPr>
              <w:noProof/>
              <w:szCs w:val="22"/>
              <w:highlight w:val="lightGray"/>
              <w:lang w:val="en-US"/>
            </w:rPr>
            <w:t>[7]</w:t>
          </w:r>
          <w:r w:rsidR="00BC5120" w:rsidRPr="002F39F4">
            <w:rPr>
              <w:szCs w:val="22"/>
              <w:highlight w:val="lightGray"/>
            </w:rPr>
            <w:fldChar w:fldCharType="end"/>
          </w:r>
        </w:sdtContent>
      </w:sdt>
      <w:r w:rsidR="00BC5120" w:rsidRPr="002F39F4">
        <w:rPr>
          <w:szCs w:val="22"/>
          <w:highlight w:val="lightGray"/>
        </w:rPr>
        <w:t xml:space="preserve"> and</w:t>
      </w:r>
      <w:r w:rsidR="00F34803" w:rsidRPr="002F39F4">
        <w:rPr>
          <w:szCs w:val="22"/>
          <w:highlight w:val="lightGray"/>
        </w:rPr>
        <w:t xml:space="preserve"> </w:t>
      </w:r>
      <w:sdt>
        <w:sdtPr>
          <w:rPr>
            <w:szCs w:val="22"/>
            <w:highlight w:val="lightGray"/>
          </w:rPr>
          <w:id w:val="2562928"/>
          <w:citation/>
        </w:sdtPr>
        <w:sdtEndPr/>
        <w:sdtContent>
          <w:r w:rsidR="00F34803" w:rsidRPr="002F39F4">
            <w:rPr>
              <w:szCs w:val="22"/>
              <w:highlight w:val="lightGray"/>
            </w:rPr>
            <w:fldChar w:fldCharType="begin"/>
          </w:r>
          <w:r w:rsidR="00F34803" w:rsidRPr="002F39F4">
            <w:rPr>
              <w:szCs w:val="22"/>
              <w:highlight w:val="lightGray"/>
              <w:lang w:val="en-US"/>
            </w:rPr>
            <w:instrText xml:space="preserve"> CITATION 19_1988r3 \l 1033 </w:instrText>
          </w:r>
          <w:r w:rsidR="00F34803" w:rsidRPr="002F39F4">
            <w:rPr>
              <w:szCs w:val="22"/>
              <w:highlight w:val="lightGray"/>
            </w:rPr>
            <w:fldChar w:fldCharType="separate"/>
          </w:r>
          <w:r w:rsidR="00860E27" w:rsidRPr="00860E27">
            <w:rPr>
              <w:noProof/>
              <w:szCs w:val="22"/>
              <w:highlight w:val="lightGray"/>
              <w:lang w:val="en-US"/>
            </w:rPr>
            <w:t>[126]</w:t>
          </w:r>
          <w:r w:rsidR="00F34803" w:rsidRPr="002F39F4">
            <w:rPr>
              <w:szCs w:val="22"/>
              <w:highlight w:val="lightGray"/>
            </w:rPr>
            <w:fldChar w:fldCharType="end"/>
          </w:r>
        </w:sdtContent>
      </w:sdt>
      <w:r w:rsidR="00F34803" w:rsidRPr="002F39F4">
        <w:rPr>
          <w:szCs w:val="22"/>
          <w:highlight w:val="lightGray"/>
        </w:rPr>
        <w:t>]</w:t>
      </w:r>
    </w:p>
    <w:p w14:paraId="31F5A56B" w14:textId="77777777" w:rsidR="00A852A7" w:rsidRPr="002F39F4" w:rsidRDefault="00A852A7" w:rsidP="00D826C6">
      <w:pPr>
        <w:jc w:val="both"/>
        <w:rPr>
          <w:szCs w:val="22"/>
          <w:highlight w:val="lightGray"/>
        </w:rPr>
      </w:pPr>
    </w:p>
    <w:p w14:paraId="178AE0D6" w14:textId="66A014EF" w:rsidR="00A852A7" w:rsidRPr="002F39F4" w:rsidRDefault="0030227B" w:rsidP="00A852A7">
      <w:pPr>
        <w:jc w:val="both"/>
        <w:rPr>
          <w:szCs w:val="22"/>
          <w:highlight w:val="lightGray"/>
        </w:rPr>
      </w:pPr>
      <w:r w:rsidRPr="002F39F4">
        <w:rPr>
          <w:szCs w:val="22"/>
          <w:highlight w:val="lightGray"/>
        </w:rPr>
        <w:t xml:space="preserve">Individual </w:t>
      </w:r>
      <w:r w:rsidR="00A852A7" w:rsidRPr="002F39F4">
        <w:rPr>
          <w:szCs w:val="22"/>
          <w:highlight w:val="lightGray"/>
        </w:rPr>
        <w:t>TWT agreement(s) could be set up on a setup link for more than one setup link</w:t>
      </w:r>
      <w:r w:rsidRPr="002F39F4">
        <w:rPr>
          <w:szCs w:val="22"/>
          <w:highlight w:val="lightGray"/>
        </w:rPr>
        <w:t xml:space="preserve">. </w:t>
      </w:r>
    </w:p>
    <w:p w14:paraId="71DFABC0" w14:textId="125AD490" w:rsidR="007164C3" w:rsidRPr="002F39F4" w:rsidRDefault="007164C3" w:rsidP="007164C3">
      <w:pPr>
        <w:jc w:val="both"/>
        <w:rPr>
          <w:szCs w:val="22"/>
          <w:highlight w:val="lightGray"/>
        </w:rPr>
      </w:pPr>
      <w:r w:rsidRPr="002F39F4">
        <w:rPr>
          <w:szCs w:val="22"/>
          <w:highlight w:val="lightGray"/>
        </w:rPr>
        <w:t xml:space="preserve">[Motion 115, #SP60, </w:t>
      </w:r>
      <w:sdt>
        <w:sdtPr>
          <w:rPr>
            <w:szCs w:val="22"/>
            <w:highlight w:val="lightGray"/>
          </w:rPr>
          <w:id w:val="-231624630"/>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860E27" w:rsidRPr="00860E27">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2013873945"/>
          <w:citation/>
        </w:sdtPr>
        <w:sdtEndPr/>
        <w:sdtContent>
          <w:r w:rsidRPr="002F39F4">
            <w:rPr>
              <w:szCs w:val="22"/>
              <w:highlight w:val="lightGray"/>
            </w:rPr>
            <w:fldChar w:fldCharType="begin"/>
          </w:r>
          <w:r w:rsidRPr="002F39F4">
            <w:rPr>
              <w:szCs w:val="22"/>
              <w:highlight w:val="lightGray"/>
              <w:lang w:val="en-US"/>
            </w:rPr>
            <w:instrText xml:space="preserve"> CITATION 19_1988r3 \l 1033 </w:instrText>
          </w:r>
          <w:r w:rsidRPr="002F39F4">
            <w:rPr>
              <w:szCs w:val="22"/>
              <w:highlight w:val="lightGray"/>
            </w:rPr>
            <w:fldChar w:fldCharType="separate"/>
          </w:r>
          <w:r w:rsidR="00860E27" w:rsidRPr="00860E27">
            <w:rPr>
              <w:noProof/>
              <w:szCs w:val="22"/>
              <w:highlight w:val="lightGray"/>
              <w:lang w:val="en-US"/>
            </w:rPr>
            <w:t>[126]</w:t>
          </w:r>
          <w:r w:rsidRPr="002F39F4">
            <w:rPr>
              <w:szCs w:val="22"/>
              <w:highlight w:val="lightGray"/>
            </w:rPr>
            <w:fldChar w:fldCharType="end"/>
          </w:r>
        </w:sdtContent>
      </w:sdt>
      <w:r w:rsidRPr="002F39F4">
        <w:rPr>
          <w:szCs w:val="22"/>
          <w:highlight w:val="lightGray"/>
        </w:rPr>
        <w:t>]</w:t>
      </w:r>
    </w:p>
    <w:p w14:paraId="1CEE367D" w14:textId="77777777" w:rsidR="001F05F1" w:rsidRPr="002F39F4" w:rsidRDefault="001F05F1" w:rsidP="00A852A7">
      <w:pPr>
        <w:jc w:val="both"/>
        <w:rPr>
          <w:szCs w:val="22"/>
          <w:highlight w:val="lightGray"/>
        </w:rPr>
      </w:pPr>
    </w:p>
    <w:p w14:paraId="5725A864" w14:textId="01E764B3" w:rsidR="00413680" w:rsidRPr="002F39F4" w:rsidRDefault="00413680" w:rsidP="007164C3">
      <w:pPr>
        <w:jc w:val="both"/>
        <w:rPr>
          <w:szCs w:val="22"/>
          <w:highlight w:val="lightGray"/>
          <w:lang w:val="en-US"/>
        </w:rPr>
      </w:pPr>
      <w:r w:rsidRPr="002F39F4">
        <w:rPr>
          <w:szCs w:val="22"/>
          <w:highlight w:val="lightGray"/>
          <w:lang w:val="en-US"/>
        </w:rPr>
        <w:t xml:space="preserve">A bit in a partial virtual bitmap of a TIM element that corresponds to a non-AP MLD is set to 1 if any individually addressed BUs for the non-AP MLD are buffered by the AP MLD. </w:t>
      </w:r>
    </w:p>
    <w:p w14:paraId="5FCC7642" w14:textId="33EF1CC9" w:rsidR="003203E9" w:rsidRPr="00C50812" w:rsidRDefault="003203E9" w:rsidP="003203E9">
      <w:pPr>
        <w:jc w:val="both"/>
        <w:rPr>
          <w:szCs w:val="22"/>
        </w:rPr>
      </w:pPr>
      <w:r w:rsidRPr="002F39F4">
        <w:rPr>
          <w:szCs w:val="22"/>
          <w:highlight w:val="lightGray"/>
        </w:rPr>
        <w:t xml:space="preserve">[Motion 115, #SP61, </w:t>
      </w:r>
      <w:sdt>
        <w:sdtPr>
          <w:rPr>
            <w:szCs w:val="22"/>
            <w:highlight w:val="lightGray"/>
          </w:rPr>
          <w:id w:val="-1596479263"/>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860E27" w:rsidRPr="00860E27">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w:t>
      </w:r>
      <w:r w:rsidR="00C50812" w:rsidRPr="002F39F4">
        <w:rPr>
          <w:szCs w:val="22"/>
          <w:highlight w:val="lightGray"/>
        </w:rPr>
        <w:t xml:space="preserve"> </w:t>
      </w:r>
      <w:sdt>
        <w:sdtPr>
          <w:rPr>
            <w:szCs w:val="22"/>
            <w:highlight w:val="lightGray"/>
          </w:rPr>
          <w:id w:val="1615322636"/>
          <w:citation/>
        </w:sdtPr>
        <w:sdtEndPr/>
        <w:sdtContent>
          <w:r w:rsidR="00C50812" w:rsidRPr="002F39F4">
            <w:rPr>
              <w:szCs w:val="22"/>
              <w:highlight w:val="lightGray"/>
            </w:rPr>
            <w:fldChar w:fldCharType="begin"/>
          </w:r>
          <w:r w:rsidR="00C50812" w:rsidRPr="002F39F4">
            <w:rPr>
              <w:szCs w:val="22"/>
              <w:highlight w:val="lightGray"/>
              <w:lang w:val="en-US"/>
            </w:rPr>
            <w:instrText xml:space="preserve"> CITATION 20_0066r3 \l 1033 </w:instrText>
          </w:r>
          <w:r w:rsidR="00C50812" w:rsidRPr="002F39F4">
            <w:rPr>
              <w:szCs w:val="22"/>
              <w:highlight w:val="lightGray"/>
            </w:rPr>
            <w:fldChar w:fldCharType="separate"/>
          </w:r>
          <w:r w:rsidR="00860E27" w:rsidRPr="00860E27">
            <w:rPr>
              <w:noProof/>
              <w:szCs w:val="22"/>
              <w:highlight w:val="lightGray"/>
              <w:lang w:val="en-US"/>
            </w:rPr>
            <w:t>[127]</w:t>
          </w:r>
          <w:r w:rsidR="00C50812" w:rsidRPr="002F39F4">
            <w:rPr>
              <w:szCs w:val="22"/>
              <w:highlight w:val="lightGray"/>
            </w:rPr>
            <w:fldChar w:fldCharType="end"/>
          </w:r>
        </w:sdtContent>
      </w:sdt>
      <w:r w:rsidRPr="002F39F4">
        <w:rPr>
          <w:szCs w:val="22"/>
          <w:highlight w:val="lightGray"/>
        </w:rPr>
        <w:t>]</w:t>
      </w:r>
    </w:p>
    <w:p w14:paraId="2787298E" w14:textId="0A08CF13" w:rsidR="00413680" w:rsidRPr="00C50812" w:rsidRDefault="00413680" w:rsidP="00413680">
      <w:pPr>
        <w:jc w:val="both"/>
        <w:rPr>
          <w:b/>
        </w:rPr>
      </w:pPr>
    </w:p>
    <w:p w14:paraId="616D5E0F" w14:textId="20353A5A" w:rsidR="002C7713" w:rsidRPr="002F39F4" w:rsidRDefault="002C7713" w:rsidP="007164C3">
      <w:pPr>
        <w:jc w:val="both"/>
        <w:rPr>
          <w:szCs w:val="22"/>
          <w:highlight w:val="lightGray"/>
        </w:rPr>
      </w:pPr>
      <w:r w:rsidRPr="002F39F4">
        <w:rPr>
          <w:szCs w:val="22"/>
          <w:highlight w:val="lightGray"/>
        </w:rPr>
        <w:t>When a non-AP MLD made a multi-link setup with an AP MLD, one AID is assigned to the non-AP MLD across all links</w:t>
      </w:r>
      <w:r w:rsidR="0030227B" w:rsidRPr="002F39F4">
        <w:rPr>
          <w:szCs w:val="22"/>
          <w:highlight w:val="lightGray"/>
        </w:rPr>
        <w:t>.</w:t>
      </w:r>
      <w:r w:rsidRPr="002F39F4">
        <w:rPr>
          <w:szCs w:val="22"/>
          <w:highlight w:val="lightGray"/>
        </w:rPr>
        <w:t xml:space="preserve"> </w:t>
      </w:r>
    </w:p>
    <w:p w14:paraId="7B0D12B3" w14:textId="740CABBE" w:rsidR="00C50812" w:rsidRPr="002F39F4" w:rsidRDefault="00C50812" w:rsidP="00C50812">
      <w:pPr>
        <w:jc w:val="both"/>
        <w:rPr>
          <w:szCs w:val="22"/>
          <w:highlight w:val="lightGray"/>
        </w:rPr>
      </w:pPr>
      <w:r w:rsidRPr="002F39F4">
        <w:rPr>
          <w:szCs w:val="22"/>
          <w:highlight w:val="lightGray"/>
        </w:rPr>
        <w:t xml:space="preserve">[Motion 115, #SP62, </w:t>
      </w:r>
      <w:sdt>
        <w:sdtPr>
          <w:rPr>
            <w:szCs w:val="22"/>
            <w:highlight w:val="lightGray"/>
          </w:rPr>
          <w:id w:val="489296031"/>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860E27" w:rsidRPr="00860E27">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82291206"/>
          <w:citation/>
        </w:sdtPr>
        <w:sdtEndPr/>
        <w:sdtContent>
          <w:r w:rsidRPr="002F39F4">
            <w:rPr>
              <w:szCs w:val="22"/>
              <w:highlight w:val="lightGray"/>
            </w:rPr>
            <w:fldChar w:fldCharType="begin"/>
          </w:r>
          <w:r w:rsidRPr="002F39F4">
            <w:rPr>
              <w:szCs w:val="22"/>
              <w:highlight w:val="lightGray"/>
              <w:lang w:val="en-US"/>
            </w:rPr>
            <w:instrText xml:space="preserve"> CITATION 20_0066r3 \l 1033 </w:instrText>
          </w:r>
          <w:r w:rsidRPr="002F39F4">
            <w:rPr>
              <w:szCs w:val="22"/>
              <w:highlight w:val="lightGray"/>
            </w:rPr>
            <w:fldChar w:fldCharType="separate"/>
          </w:r>
          <w:r w:rsidR="00860E27" w:rsidRPr="00860E27">
            <w:rPr>
              <w:noProof/>
              <w:szCs w:val="22"/>
              <w:highlight w:val="lightGray"/>
              <w:lang w:val="en-US"/>
            </w:rPr>
            <w:t>[127]</w:t>
          </w:r>
          <w:r w:rsidRPr="002F39F4">
            <w:rPr>
              <w:szCs w:val="22"/>
              <w:highlight w:val="lightGray"/>
            </w:rPr>
            <w:fldChar w:fldCharType="end"/>
          </w:r>
        </w:sdtContent>
      </w:sdt>
      <w:r w:rsidRPr="002F39F4">
        <w:rPr>
          <w:szCs w:val="22"/>
          <w:highlight w:val="lightGray"/>
        </w:rPr>
        <w:t>]</w:t>
      </w:r>
    </w:p>
    <w:p w14:paraId="66DB9597" w14:textId="77777777" w:rsidR="006534C7" w:rsidRPr="002F39F4" w:rsidRDefault="006534C7" w:rsidP="002C7713">
      <w:pPr>
        <w:jc w:val="both"/>
        <w:rPr>
          <w:szCs w:val="22"/>
          <w:highlight w:val="lightGray"/>
        </w:rPr>
      </w:pPr>
    </w:p>
    <w:p w14:paraId="32908BFA" w14:textId="4756E332" w:rsidR="006534C7" w:rsidRPr="002F39F4" w:rsidRDefault="0030227B" w:rsidP="006534C7">
      <w:pPr>
        <w:jc w:val="both"/>
        <w:rPr>
          <w:szCs w:val="22"/>
          <w:highlight w:val="lightGray"/>
        </w:rPr>
      </w:pPr>
      <w:r w:rsidRPr="002F39F4">
        <w:rPr>
          <w:szCs w:val="22"/>
          <w:highlight w:val="lightGray"/>
        </w:rPr>
        <w:t>802.11be</w:t>
      </w:r>
      <w:r w:rsidR="006534C7" w:rsidRPr="002F39F4">
        <w:rPr>
          <w:szCs w:val="22"/>
          <w:highlight w:val="lightGray"/>
        </w:rPr>
        <w:t xml:space="preserve"> support</w:t>
      </w:r>
      <w:r w:rsidRPr="002F39F4">
        <w:rPr>
          <w:szCs w:val="22"/>
          <w:highlight w:val="lightGray"/>
        </w:rPr>
        <w:t>s</w:t>
      </w:r>
      <w:r w:rsidR="006534C7" w:rsidRPr="002F39F4">
        <w:rPr>
          <w:szCs w:val="22"/>
          <w:highlight w:val="lightGray"/>
        </w:rPr>
        <w:t xml:space="preserve">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of the reported AP is occurred</w:t>
      </w:r>
      <w:r w:rsidR="00732B06" w:rsidRPr="002F39F4">
        <w:rPr>
          <w:szCs w:val="22"/>
          <w:highlight w:val="lightGray"/>
        </w:rPr>
        <w:t>.</w:t>
      </w:r>
    </w:p>
    <w:p w14:paraId="6E56C77D" w14:textId="77777777" w:rsidR="006534C7" w:rsidRPr="002F39F4" w:rsidRDefault="006534C7" w:rsidP="00DF7E01">
      <w:pPr>
        <w:pStyle w:val="ListParagraph"/>
        <w:numPr>
          <w:ilvl w:val="0"/>
          <w:numId w:val="80"/>
        </w:numPr>
        <w:jc w:val="both"/>
        <w:rPr>
          <w:szCs w:val="22"/>
          <w:highlight w:val="lightGray"/>
        </w:rPr>
      </w:pPr>
      <w:r w:rsidRPr="002F39F4">
        <w:rPr>
          <w:szCs w:val="22"/>
          <w:highlight w:val="lightGray"/>
        </w:rPr>
        <w:t>The signaling of the Change Sequence field is TBD.</w:t>
      </w:r>
    </w:p>
    <w:p w14:paraId="5769478F" w14:textId="72810C19" w:rsidR="006534C7" w:rsidRPr="002F39F4" w:rsidRDefault="006534C7" w:rsidP="00DF7E01">
      <w:pPr>
        <w:pStyle w:val="ListParagraph"/>
        <w:numPr>
          <w:ilvl w:val="0"/>
          <w:numId w:val="80"/>
        </w:numPr>
        <w:jc w:val="both"/>
        <w:rPr>
          <w:szCs w:val="22"/>
          <w:highlight w:val="lightGray"/>
        </w:rPr>
      </w:pPr>
      <w:r w:rsidRPr="002F39F4">
        <w:rPr>
          <w:szCs w:val="22"/>
          <w:highlight w:val="lightGray"/>
        </w:rPr>
        <w:t xml:space="preserve">The critical updates are defined in 11.2.3.15 </w:t>
      </w:r>
      <w:r w:rsidR="00CD2389" w:rsidRPr="002F39F4">
        <w:rPr>
          <w:szCs w:val="22"/>
          <w:highlight w:val="lightGray"/>
        </w:rPr>
        <w:t>(</w:t>
      </w:r>
      <w:r w:rsidRPr="002F39F4">
        <w:rPr>
          <w:szCs w:val="22"/>
          <w:highlight w:val="lightGray"/>
        </w:rPr>
        <w:t>TIM Broadcast</w:t>
      </w:r>
      <w:r w:rsidR="00CD2389" w:rsidRPr="002F39F4">
        <w:rPr>
          <w:szCs w:val="22"/>
          <w:highlight w:val="lightGray"/>
        </w:rPr>
        <w:t>)</w:t>
      </w:r>
      <w:r w:rsidRPr="002F39F4">
        <w:rPr>
          <w:szCs w:val="22"/>
          <w:highlight w:val="lightGray"/>
        </w:rPr>
        <w:t xml:space="preserve"> and the additional update can be added if needed.</w:t>
      </w:r>
      <w:r w:rsidR="003D0C46" w:rsidRPr="002F39F4">
        <w:rPr>
          <w:szCs w:val="22"/>
          <w:highlight w:val="lightGray"/>
        </w:rPr>
        <w:t xml:space="preserve"> </w:t>
      </w:r>
    </w:p>
    <w:p w14:paraId="012A7D84" w14:textId="66779366" w:rsidR="00C50812" w:rsidRPr="002F39F4" w:rsidRDefault="00C50812" w:rsidP="00C50812">
      <w:pPr>
        <w:jc w:val="both"/>
        <w:rPr>
          <w:szCs w:val="22"/>
          <w:highlight w:val="lightGray"/>
        </w:rPr>
      </w:pPr>
      <w:r w:rsidRPr="002F39F4">
        <w:rPr>
          <w:szCs w:val="22"/>
          <w:highlight w:val="lightGray"/>
        </w:rPr>
        <w:t xml:space="preserve">[Motion 115, #SP77, </w:t>
      </w:r>
      <w:sdt>
        <w:sdtPr>
          <w:rPr>
            <w:szCs w:val="22"/>
            <w:highlight w:val="lightGray"/>
          </w:rPr>
          <w:id w:val="332735049"/>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860E27" w:rsidRPr="00860E27">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w:t>
      </w:r>
      <w:r w:rsidR="00D67BC1" w:rsidRPr="002F39F4">
        <w:rPr>
          <w:szCs w:val="22"/>
          <w:highlight w:val="lightGray"/>
        </w:rPr>
        <w:t xml:space="preserve"> </w:t>
      </w:r>
      <w:sdt>
        <w:sdtPr>
          <w:rPr>
            <w:szCs w:val="22"/>
            <w:highlight w:val="lightGray"/>
          </w:rPr>
          <w:id w:val="-1773702268"/>
          <w:citation/>
        </w:sdtPr>
        <w:sdtEndPr/>
        <w:sdtContent>
          <w:r w:rsidR="00D67BC1" w:rsidRPr="002F39F4">
            <w:rPr>
              <w:szCs w:val="22"/>
              <w:highlight w:val="lightGray"/>
            </w:rPr>
            <w:fldChar w:fldCharType="begin"/>
          </w:r>
          <w:r w:rsidR="00D67BC1" w:rsidRPr="002F39F4">
            <w:rPr>
              <w:szCs w:val="22"/>
              <w:highlight w:val="lightGray"/>
              <w:lang w:val="en-US"/>
            </w:rPr>
            <w:instrText xml:space="preserve"> CITATION 20_0337r2 \l 1033 </w:instrText>
          </w:r>
          <w:r w:rsidR="00D67BC1" w:rsidRPr="002F39F4">
            <w:rPr>
              <w:szCs w:val="22"/>
              <w:highlight w:val="lightGray"/>
            </w:rPr>
            <w:fldChar w:fldCharType="separate"/>
          </w:r>
          <w:r w:rsidR="00860E27" w:rsidRPr="00860E27">
            <w:rPr>
              <w:noProof/>
              <w:szCs w:val="22"/>
              <w:highlight w:val="lightGray"/>
              <w:lang w:val="en-US"/>
            </w:rPr>
            <w:t>[128]</w:t>
          </w:r>
          <w:r w:rsidR="00D67BC1" w:rsidRPr="002F39F4">
            <w:rPr>
              <w:szCs w:val="22"/>
              <w:highlight w:val="lightGray"/>
            </w:rPr>
            <w:fldChar w:fldCharType="end"/>
          </w:r>
        </w:sdtContent>
      </w:sdt>
      <w:r w:rsidR="00D67BC1" w:rsidRPr="002F39F4">
        <w:rPr>
          <w:szCs w:val="22"/>
          <w:highlight w:val="lightGray"/>
        </w:rPr>
        <w:t>]</w:t>
      </w:r>
    </w:p>
    <w:p w14:paraId="06B82D4F" w14:textId="77777777" w:rsidR="00732B06" w:rsidRPr="002F39F4" w:rsidRDefault="00732B06" w:rsidP="006534C7">
      <w:pPr>
        <w:jc w:val="both"/>
        <w:rPr>
          <w:szCs w:val="22"/>
          <w:highlight w:val="lightGray"/>
        </w:rPr>
      </w:pPr>
    </w:p>
    <w:p w14:paraId="4F9B8E48" w14:textId="77777777" w:rsidR="00055E79" w:rsidRDefault="00055E79">
      <w:pPr>
        <w:rPr>
          <w:szCs w:val="22"/>
          <w:highlight w:val="lightGray"/>
        </w:rPr>
      </w:pPr>
      <w:r>
        <w:rPr>
          <w:szCs w:val="22"/>
          <w:highlight w:val="lightGray"/>
        </w:rPr>
        <w:br w:type="page"/>
      </w:r>
    </w:p>
    <w:p w14:paraId="060F48A8" w14:textId="196194F1" w:rsidR="00673C15" w:rsidRPr="002F39F4" w:rsidRDefault="00673C15" w:rsidP="00D67BC1">
      <w:pPr>
        <w:jc w:val="both"/>
        <w:rPr>
          <w:szCs w:val="22"/>
          <w:highlight w:val="lightGray"/>
        </w:rPr>
      </w:pPr>
      <w:r w:rsidRPr="002F39F4">
        <w:rPr>
          <w:szCs w:val="22"/>
          <w:highlight w:val="lightGray"/>
        </w:rPr>
        <w:lastRenderedPageBreak/>
        <w:t>The MLD Max Idle Period of an AP MLD applies at the MLD level and not at the STA level</w:t>
      </w:r>
      <w:r w:rsidR="00CD2389" w:rsidRPr="002F39F4">
        <w:rPr>
          <w:szCs w:val="22"/>
          <w:highlight w:val="lightGray"/>
        </w:rPr>
        <w:t>.</w:t>
      </w:r>
      <w:r w:rsidRPr="002F39F4">
        <w:rPr>
          <w:szCs w:val="22"/>
          <w:highlight w:val="lightGray"/>
        </w:rPr>
        <w:t xml:space="preserve">  </w:t>
      </w:r>
    </w:p>
    <w:p w14:paraId="1363158C" w14:textId="5ACA5536" w:rsidR="00673C15" w:rsidRPr="002F39F4" w:rsidRDefault="00673C15" w:rsidP="00D67BC1">
      <w:pPr>
        <w:jc w:val="both"/>
        <w:rPr>
          <w:szCs w:val="22"/>
          <w:highlight w:val="lightGray"/>
        </w:rPr>
      </w:pPr>
      <w:r w:rsidRPr="002F39F4">
        <w:rPr>
          <w:szCs w:val="22"/>
          <w:highlight w:val="lightGray"/>
        </w:rPr>
        <w:t>The MLD Max Idle Period of an AP MLD indicates, for a non-AP MLD, the time period during which a non-AP MLD can be inactive (i.e.</w:t>
      </w:r>
      <w:r w:rsidR="00CD2389" w:rsidRPr="002F39F4">
        <w:rPr>
          <w:szCs w:val="22"/>
          <w:highlight w:val="lightGray"/>
        </w:rPr>
        <w:t>,</w:t>
      </w:r>
      <w:r w:rsidRPr="002F39F4">
        <w:rPr>
          <w:szCs w:val="22"/>
          <w:highlight w:val="lightGray"/>
        </w:rPr>
        <w:t xml:space="preserve"> refrain from transmitting frames to the AP MLD on any of the setup links) without the Multi-link setup to be torn down</w:t>
      </w:r>
      <w:r w:rsidR="00CD2389" w:rsidRPr="002F39F4">
        <w:rPr>
          <w:szCs w:val="22"/>
          <w:highlight w:val="lightGray"/>
        </w:rPr>
        <w:t>.</w:t>
      </w:r>
      <w:r w:rsidRPr="002F39F4">
        <w:rPr>
          <w:szCs w:val="22"/>
          <w:highlight w:val="lightGray"/>
        </w:rPr>
        <w:t xml:space="preserve"> </w:t>
      </w:r>
    </w:p>
    <w:p w14:paraId="5B3E5E65" w14:textId="57CA9EE6" w:rsidR="00673C15" w:rsidRPr="002F39F4" w:rsidRDefault="00673C15" w:rsidP="00D67BC1">
      <w:pPr>
        <w:jc w:val="both"/>
        <w:rPr>
          <w:szCs w:val="22"/>
          <w:highlight w:val="lightGray"/>
        </w:rPr>
      </w:pPr>
      <w:r w:rsidRPr="002F39F4">
        <w:rPr>
          <w:szCs w:val="22"/>
          <w:highlight w:val="lightGray"/>
        </w:rPr>
        <w:t>A non-AP MLD is considered inactive if none of the APs of the AP MLD have received a Data frame, PS-Poll frame, or Management frame (protected or unprotected) of a frame exchange sequence initiated by a STA from the non-AP MLD for a time period greater than or equal to the time specified by the MLD Max Idle Period of the AP MLD</w:t>
      </w:r>
      <w:r w:rsidR="00CD2389" w:rsidRPr="002F39F4">
        <w:rPr>
          <w:szCs w:val="22"/>
          <w:highlight w:val="lightGray"/>
        </w:rPr>
        <w:t>.</w:t>
      </w:r>
      <w:r w:rsidRPr="002F39F4">
        <w:rPr>
          <w:szCs w:val="22"/>
          <w:highlight w:val="lightGray"/>
        </w:rPr>
        <w:t xml:space="preserve">  </w:t>
      </w:r>
    </w:p>
    <w:p w14:paraId="3FD9F4CE" w14:textId="44C1A6A7" w:rsidR="00673C15" w:rsidRPr="002F39F4" w:rsidRDefault="00673C15" w:rsidP="00D67BC1">
      <w:pPr>
        <w:jc w:val="both"/>
        <w:rPr>
          <w:szCs w:val="22"/>
          <w:highlight w:val="lightGray"/>
        </w:rPr>
      </w:pPr>
      <w:r w:rsidRPr="002F39F4">
        <w:rPr>
          <w:szCs w:val="22"/>
          <w:highlight w:val="lightGray"/>
        </w:rPr>
        <w:t>If the non-AP MLD is inactive for a duration greater than the MLD Max Idle Period, then the AP MLD may tear down the multi-link setup for that non-AP MLD</w:t>
      </w:r>
      <w:r w:rsidR="00CD2389" w:rsidRPr="002F39F4">
        <w:rPr>
          <w:szCs w:val="22"/>
          <w:highlight w:val="lightGray"/>
        </w:rPr>
        <w:t>.</w:t>
      </w:r>
      <w:r w:rsidRPr="002F39F4">
        <w:rPr>
          <w:szCs w:val="22"/>
          <w:highlight w:val="lightGray"/>
        </w:rPr>
        <w:t xml:space="preserve"> </w:t>
      </w:r>
    </w:p>
    <w:p w14:paraId="32F74B13" w14:textId="5181A16A" w:rsidR="00D67BC1" w:rsidRPr="007164C3" w:rsidRDefault="00D67BC1" w:rsidP="00D67BC1">
      <w:pPr>
        <w:jc w:val="both"/>
        <w:rPr>
          <w:szCs w:val="22"/>
        </w:rPr>
      </w:pPr>
      <w:r w:rsidRPr="002F39F4">
        <w:rPr>
          <w:szCs w:val="22"/>
          <w:highlight w:val="lightGray"/>
        </w:rPr>
        <w:t xml:space="preserve">[Motion 115, #SP100, </w:t>
      </w:r>
      <w:sdt>
        <w:sdtPr>
          <w:rPr>
            <w:szCs w:val="22"/>
            <w:highlight w:val="lightGray"/>
          </w:rPr>
          <w:id w:val="767895223"/>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860E27" w:rsidRPr="00860E27">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673070696"/>
          <w:citation/>
        </w:sdtPr>
        <w:sdtEndPr/>
        <w:sdtContent>
          <w:r w:rsidRPr="002F39F4">
            <w:rPr>
              <w:szCs w:val="22"/>
              <w:highlight w:val="lightGray"/>
            </w:rPr>
            <w:fldChar w:fldCharType="begin"/>
          </w:r>
          <w:r w:rsidRPr="002F39F4">
            <w:rPr>
              <w:szCs w:val="22"/>
              <w:highlight w:val="lightGray"/>
              <w:lang w:val="en-US"/>
            </w:rPr>
            <w:instrText xml:space="preserve"> CITATION 20_0392r2 \l 1033 </w:instrText>
          </w:r>
          <w:r w:rsidRPr="002F39F4">
            <w:rPr>
              <w:szCs w:val="22"/>
              <w:highlight w:val="lightGray"/>
            </w:rPr>
            <w:fldChar w:fldCharType="separate"/>
          </w:r>
          <w:r w:rsidR="00860E27" w:rsidRPr="00860E27">
            <w:rPr>
              <w:noProof/>
              <w:szCs w:val="22"/>
              <w:highlight w:val="lightGray"/>
              <w:lang w:val="en-US"/>
            </w:rPr>
            <w:t>[129]</w:t>
          </w:r>
          <w:r w:rsidRPr="002F39F4">
            <w:rPr>
              <w:szCs w:val="22"/>
              <w:highlight w:val="lightGray"/>
            </w:rPr>
            <w:fldChar w:fldCharType="end"/>
          </w:r>
        </w:sdtContent>
      </w:sdt>
      <w:r w:rsidRPr="002F39F4">
        <w:rPr>
          <w:szCs w:val="22"/>
          <w:highlight w:val="lightGray"/>
        </w:rPr>
        <w:t>]</w:t>
      </w:r>
    </w:p>
    <w:p w14:paraId="7F053634" w14:textId="1940E297" w:rsidR="003B4592" w:rsidRPr="00C30359" w:rsidRDefault="003B4592" w:rsidP="00365E0E">
      <w:pPr>
        <w:pStyle w:val="Heading2"/>
        <w:spacing w:after="60"/>
        <w:jc w:val="both"/>
        <w:rPr>
          <w:u w:val="none"/>
        </w:rPr>
      </w:pPr>
      <w:bookmarkStart w:id="1137" w:name="_Toc47082070"/>
      <w:r w:rsidRPr="00C30359">
        <w:rPr>
          <w:u w:val="none"/>
        </w:rPr>
        <w:t xml:space="preserve">Multi-link group addressed </w:t>
      </w:r>
      <w:r w:rsidR="006647C0" w:rsidRPr="006647C0">
        <w:rPr>
          <w:highlight w:val="yellow"/>
          <w:u w:val="none"/>
        </w:rPr>
        <w:t>frame</w:t>
      </w:r>
      <w:r w:rsidRPr="00C30359">
        <w:rPr>
          <w:u w:val="none"/>
        </w:rPr>
        <w:t xml:space="preserve"> delivery</w:t>
      </w:r>
      <w:bookmarkEnd w:id="1137"/>
    </w:p>
    <w:p w14:paraId="3C4E3437" w14:textId="02390A72" w:rsidR="009B7C58" w:rsidRPr="002F39F4" w:rsidRDefault="009B7C58" w:rsidP="00812210">
      <w:pPr>
        <w:jc w:val="both"/>
        <w:rPr>
          <w:szCs w:val="22"/>
          <w:highlight w:val="lightGray"/>
        </w:rPr>
      </w:pPr>
      <w:r w:rsidRPr="002F39F4">
        <w:rPr>
          <w:szCs w:val="22"/>
          <w:highlight w:val="lightGray"/>
        </w:rPr>
        <w:t>For R1, each AP affiliated with an STR AP MLD shall follow the baseline rules for scheduling Beacon frame transmissions</w:t>
      </w:r>
      <w:r w:rsidR="003E3ECC" w:rsidRPr="002F39F4">
        <w:rPr>
          <w:szCs w:val="22"/>
          <w:highlight w:val="lightGray"/>
        </w:rPr>
        <w:t>.</w:t>
      </w:r>
      <w:r w:rsidR="00812210" w:rsidRPr="002F39F4">
        <w:rPr>
          <w:szCs w:val="22"/>
          <w:highlight w:val="lightGray"/>
        </w:rPr>
        <w:t xml:space="preserve"> </w:t>
      </w:r>
    </w:p>
    <w:p w14:paraId="5E65F898" w14:textId="44B8B240" w:rsidR="00707FD9" w:rsidRDefault="00707FD9" w:rsidP="004A5FB2">
      <w:pPr>
        <w:jc w:val="both"/>
        <w:rPr>
          <w:szCs w:val="22"/>
        </w:rPr>
      </w:pPr>
      <w:r w:rsidRPr="002F39F4">
        <w:rPr>
          <w:szCs w:val="22"/>
          <w:highlight w:val="lightGray"/>
        </w:rPr>
        <w:t xml:space="preserve">[Motion 112, #SP37, </w:t>
      </w:r>
      <w:sdt>
        <w:sdtPr>
          <w:rPr>
            <w:szCs w:val="22"/>
            <w:highlight w:val="lightGray"/>
          </w:rPr>
          <w:id w:val="1871721575"/>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5575E8" w:rsidRPr="002F39F4">
        <w:rPr>
          <w:szCs w:val="22"/>
          <w:highlight w:val="lightGray"/>
        </w:rPr>
        <w:t xml:space="preserve"> </w:t>
      </w:r>
      <w:sdt>
        <w:sdtPr>
          <w:rPr>
            <w:szCs w:val="22"/>
            <w:highlight w:val="lightGray"/>
          </w:rPr>
          <w:id w:val="-352962250"/>
          <w:citation/>
        </w:sdtPr>
        <w:sdtEndPr/>
        <w:sdtContent>
          <w:r w:rsidR="005575E8" w:rsidRPr="002F39F4">
            <w:rPr>
              <w:szCs w:val="22"/>
              <w:highlight w:val="lightGray"/>
            </w:rPr>
            <w:fldChar w:fldCharType="begin"/>
          </w:r>
          <w:r w:rsidR="005575E8" w:rsidRPr="002F39F4">
            <w:rPr>
              <w:szCs w:val="22"/>
              <w:highlight w:val="lightGray"/>
              <w:lang w:val="en-US"/>
            </w:rPr>
            <w:instrText xml:space="preserve"> CITATION 20_0442r1 \l 1033 </w:instrText>
          </w:r>
          <w:r w:rsidR="005575E8" w:rsidRPr="002F39F4">
            <w:rPr>
              <w:szCs w:val="22"/>
              <w:highlight w:val="lightGray"/>
            </w:rPr>
            <w:fldChar w:fldCharType="separate"/>
          </w:r>
          <w:r w:rsidR="00860E27" w:rsidRPr="00860E27">
            <w:rPr>
              <w:noProof/>
              <w:szCs w:val="22"/>
              <w:highlight w:val="lightGray"/>
              <w:lang w:val="en-US"/>
            </w:rPr>
            <w:t>[130]</w:t>
          </w:r>
          <w:r w:rsidR="005575E8" w:rsidRPr="002F39F4">
            <w:rPr>
              <w:szCs w:val="22"/>
              <w:highlight w:val="lightGray"/>
            </w:rPr>
            <w:fldChar w:fldCharType="end"/>
          </w:r>
        </w:sdtContent>
      </w:sdt>
      <w:r w:rsidR="005575E8" w:rsidRPr="002F39F4">
        <w:rPr>
          <w:szCs w:val="22"/>
          <w:highlight w:val="lightGray"/>
        </w:rPr>
        <w:t>]</w:t>
      </w:r>
    </w:p>
    <w:p w14:paraId="3CC6DB8A" w14:textId="77777777" w:rsidR="006647C0" w:rsidRDefault="006647C0" w:rsidP="004A5FB2">
      <w:pPr>
        <w:jc w:val="both"/>
        <w:rPr>
          <w:szCs w:val="22"/>
        </w:rPr>
      </w:pPr>
    </w:p>
    <w:p w14:paraId="67BD873E" w14:textId="77777777" w:rsidR="006647C0" w:rsidRPr="00301A06" w:rsidRDefault="006647C0" w:rsidP="006647C0">
      <w:pPr>
        <w:jc w:val="both"/>
        <w:rPr>
          <w:highlight w:val="yellow"/>
        </w:rPr>
      </w:pPr>
      <w:r w:rsidRPr="00301A06">
        <w:rPr>
          <w:b/>
          <w:szCs w:val="22"/>
          <w:highlight w:val="yellow"/>
        </w:rPr>
        <w:t>Straw poll #155</w:t>
      </w:r>
    </w:p>
    <w:p w14:paraId="6CFA36EE" w14:textId="77777777" w:rsidR="006647C0" w:rsidRPr="00301A06" w:rsidRDefault="006647C0" w:rsidP="006647C0">
      <w:pPr>
        <w:rPr>
          <w:color w:val="000000" w:themeColor="text1"/>
          <w:highlight w:val="yellow"/>
        </w:rPr>
      </w:pPr>
      <w:r w:rsidRPr="00301A06">
        <w:rPr>
          <w:color w:val="000000" w:themeColor="text1"/>
          <w:highlight w:val="yellow"/>
        </w:rPr>
        <w:t xml:space="preserve">Do you support the following group addressed frames delivery mechanism in R1? </w:t>
      </w:r>
    </w:p>
    <w:p w14:paraId="561A2765" w14:textId="77777777" w:rsidR="006647C0" w:rsidRPr="00301A06" w:rsidRDefault="006647C0" w:rsidP="006647C0">
      <w:pPr>
        <w:pStyle w:val="ListParagraph"/>
        <w:numPr>
          <w:ilvl w:val="0"/>
          <w:numId w:val="140"/>
        </w:numPr>
        <w:jc w:val="both"/>
        <w:rPr>
          <w:color w:val="000000" w:themeColor="text1"/>
          <w:highlight w:val="yellow"/>
        </w:rPr>
      </w:pPr>
      <w:r w:rsidRPr="00301A06">
        <w:rPr>
          <w:color w:val="000000" w:themeColor="text1"/>
          <w:highlight w:val="yellow"/>
        </w:rPr>
        <w:t xml:space="preserve">An AP MLD should not cause a STA affiliated to a non-STR non-AP MLD to transmit an MPDU that overlaps with group addressed frames in a constrained link if another STA affiliated to the same non-STR non-AP MLD is expected to be receiving group addressed frames.  </w:t>
      </w:r>
      <w:r w:rsidRPr="00301A06">
        <w:rPr>
          <w:b/>
          <w:i/>
          <w:szCs w:val="22"/>
          <w:highlight w:val="yellow"/>
        </w:rPr>
        <w:t>[#SP155]</w:t>
      </w:r>
    </w:p>
    <w:p w14:paraId="44662CED" w14:textId="77777777" w:rsidR="006647C0" w:rsidRPr="00D3215B" w:rsidRDefault="006647C0" w:rsidP="006647C0">
      <w:pPr>
        <w:jc w:val="both"/>
      </w:pPr>
      <w:r w:rsidRPr="00301A06">
        <w:rPr>
          <w:szCs w:val="22"/>
          <w:highlight w:val="yellow"/>
        </w:rPr>
        <w:t>[</w:t>
      </w:r>
      <w:r w:rsidRPr="00301A06">
        <w:rPr>
          <w:highlight w:val="yellow"/>
        </w:rPr>
        <w:t xml:space="preserve">20/0672r0 (Group addressed frame transmission in constrained multi-link operation follow-up, Yongho Seok, MediaTek), SP#1, </w:t>
      </w:r>
      <w:r w:rsidRPr="00301A06">
        <w:rPr>
          <w:szCs w:val="22"/>
          <w:highlight w:val="yellow"/>
        </w:rPr>
        <w:t>Y/N/A: 39/1/26]</w:t>
      </w:r>
    </w:p>
    <w:p w14:paraId="74EDBA40" w14:textId="1D705466" w:rsidR="005A427F" w:rsidRPr="00F5728F" w:rsidRDefault="005A427F" w:rsidP="00365E0E">
      <w:pPr>
        <w:pStyle w:val="Heading2"/>
        <w:spacing w:after="60"/>
        <w:jc w:val="both"/>
        <w:rPr>
          <w:u w:val="none"/>
        </w:rPr>
      </w:pPr>
      <w:bookmarkStart w:id="1138" w:name="_Toc47082071"/>
      <w:r w:rsidRPr="00F5728F">
        <w:rPr>
          <w:u w:val="none"/>
        </w:rPr>
        <w:t>Multi-link channel access</w:t>
      </w:r>
      <w:bookmarkEnd w:id="1138"/>
      <w:r w:rsidR="0060632C" w:rsidRPr="00F5728F">
        <w:rPr>
          <w:u w:val="none"/>
        </w:rPr>
        <w:t xml:space="preserve"> </w:t>
      </w:r>
    </w:p>
    <w:p w14:paraId="24B2D953" w14:textId="43642033" w:rsidR="000A1FC6" w:rsidRPr="002F39F4" w:rsidRDefault="000A1FC6" w:rsidP="00812210">
      <w:pPr>
        <w:ind w:left="360" w:hanging="360"/>
        <w:jc w:val="both"/>
        <w:rPr>
          <w:szCs w:val="22"/>
          <w:highlight w:val="lightGray"/>
        </w:rPr>
      </w:pPr>
      <w:r w:rsidRPr="002F39F4">
        <w:rPr>
          <w:szCs w:val="22"/>
          <w:highlight w:val="lightGray"/>
        </w:rPr>
        <w:t>An MLD AP may offer differentiated quality of service over different links</w:t>
      </w:r>
      <w:r w:rsidR="003E3ECC" w:rsidRPr="002F39F4">
        <w:rPr>
          <w:szCs w:val="22"/>
          <w:highlight w:val="lightGray"/>
        </w:rPr>
        <w:t>.</w:t>
      </w:r>
    </w:p>
    <w:p w14:paraId="430D9DF5" w14:textId="3E94DDCA" w:rsidR="005575E8" w:rsidRPr="002F39F4" w:rsidRDefault="005575E8" w:rsidP="000A1FC6">
      <w:pPr>
        <w:jc w:val="both"/>
        <w:rPr>
          <w:szCs w:val="22"/>
          <w:highlight w:val="lightGray"/>
        </w:rPr>
      </w:pPr>
      <w:r w:rsidRPr="002F39F4">
        <w:rPr>
          <w:szCs w:val="22"/>
          <w:highlight w:val="lightGray"/>
        </w:rPr>
        <w:t xml:space="preserve">[Motion 112, #SP49, </w:t>
      </w:r>
      <w:sdt>
        <w:sdtPr>
          <w:rPr>
            <w:szCs w:val="22"/>
            <w:highlight w:val="lightGray"/>
          </w:rPr>
          <w:id w:val="577870692"/>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5C28ED" w:rsidRPr="002F39F4">
        <w:rPr>
          <w:szCs w:val="22"/>
          <w:highlight w:val="lightGray"/>
        </w:rPr>
        <w:t xml:space="preserve"> </w:t>
      </w:r>
      <w:sdt>
        <w:sdtPr>
          <w:rPr>
            <w:szCs w:val="22"/>
            <w:highlight w:val="lightGray"/>
          </w:rPr>
          <w:id w:val="-1949387170"/>
          <w:citation/>
        </w:sdtPr>
        <w:sdtEndPr/>
        <w:sdtContent>
          <w:r w:rsidR="005C28ED" w:rsidRPr="002F39F4">
            <w:rPr>
              <w:szCs w:val="22"/>
              <w:highlight w:val="lightGray"/>
            </w:rPr>
            <w:fldChar w:fldCharType="begin"/>
          </w:r>
          <w:r w:rsidR="005C28ED" w:rsidRPr="002F39F4">
            <w:rPr>
              <w:szCs w:val="22"/>
              <w:highlight w:val="lightGray"/>
              <w:lang w:val="en-US"/>
            </w:rPr>
            <w:instrText xml:space="preserve"> CITATION 20_0408r4 \l 1033 </w:instrText>
          </w:r>
          <w:r w:rsidR="005C28ED" w:rsidRPr="002F39F4">
            <w:rPr>
              <w:szCs w:val="22"/>
              <w:highlight w:val="lightGray"/>
            </w:rPr>
            <w:fldChar w:fldCharType="separate"/>
          </w:r>
          <w:r w:rsidR="00860E27" w:rsidRPr="00860E27">
            <w:rPr>
              <w:noProof/>
              <w:szCs w:val="22"/>
              <w:highlight w:val="lightGray"/>
              <w:lang w:val="en-US"/>
            </w:rPr>
            <w:t>[131]</w:t>
          </w:r>
          <w:r w:rsidR="005C28ED" w:rsidRPr="002F39F4">
            <w:rPr>
              <w:szCs w:val="22"/>
              <w:highlight w:val="lightGray"/>
            </w:rPr>
            <w:fldChar w:fldCharType="end"/>
          </w:r>
        </w:sdtContent>
      </w:sdt>
      <w:r w:rsidR="005C28ED" w:rsidRPr="002F39F4">
        <w:rPr>
          <w:szCs w:val="22"/>
          <w:highlight w:val="lightGray"/>
        </w:rPr>
        <w:t>]</w:t>
      </w:r>
    </w:p>
    <w:p w14:paraId="754A0E69" w14:textId="77777777" w:rsidR="000A1FC6" w:rsidRPr="002F39F4" w:rsidRDefault="000A1FC6" w:rsidP="005162D7">
      <w:pPr>
        <w:jc w:val="both"/>
        <w:rPr>
          <w:highlight w:val="lightGray"/>
        </w:rPr>
      </w:pPr>
    </w:p>
    <w:p w14:paraId="3517B9C5" w14:textId="5FE393EE" w:rsidR="005162D7" w:rsidRPr="002F39F4" w:rsidRDefault="00FF7833" w:rsidP="005162D7">
      <w:pPr>
        <w:jc w:val="both"/>
        <w:rPr>
          <w:highlight w:val="lightGray"/>
        </w:rPr>
      </w:pPr>
      <w:r w:rsidRPr="002F39F4">
        <w:rPr>
          <w:highlight w:val="lightGray"/>
        </w:rPr>
        <w:t>802.</w:t>
      </w:r>
      <w:r w:rsidR="005162D7" w:rsidRPr="002F39F4">
        <w:rPr>
          <w:highlight w:val="lightGray"/>
        </w:rPr>
        <w:t>11be shall allow the following asynchronous multi-link channel access:</w:t>
      </w:r>
    </w:p>
    <w:p w14:paraId="6A3E9C7F" w14:textId="77777777" w:rsidR="005162D7" w:rsidRPr="002F39F4" w:rsidRDefault="005162D7" w:rsidP="00486858">
      <w:pPr>
        <w:pStyle w:val="ListParagraph"/>
        <w:numPr>
          <w:ilvl w:val="0"/>
          <w:numId w:val="6"/>
        </w:numPr>
        <w:jc w:val="both"/>
        <w:rPr>
          <w:highlight w:val="lightGray"/>
        </w:rPr>
      </w:pPr>
      <w:r w:rsidRPr="002F39F4">
        <w:rPr>
          <w:highlight w:val="lightGray"/>
        </w:rPr>
        <w:t>Each of STAs belonging to a MLD performs a channel access over their links independently in order to transmit frames.</w:t>
      </w:r>
    </w:p>
    <w:p w14:paraId="7F069D7B" w14:textId="77777777" w:rsidR="005162D7" w:rsidRPr="002F39F4" w:rsidRDefault="005162D7" w:rsidP="00486858">
      <w:pPr>
        <w:pStyle w:val="ListParagraph"/>
        <w:numPr>
          <w:ilvl w:val="0"/>
          <w:numId w:val="6"/>
        </w:numPr>
        <w:jc w:val="both"/>
        <w:rPr>
          <w:highlight w:val="lightGray"/>
        </w:rPr>
      </w:pPr>
      <w:r w:rsidRPr="002F39F4">
        <w:rPr>
          <w:highlight w:val="lightGray"/>
        </w:rPr>
        <w:t>Downlink and uplink frames can be transmitted simultaneously over the multiple links.</w:t>
      </w:r>
    </w:p>
    <w:p w14:paraId="3BD486B9" w14:textId="77777777" w:rsidR="005162D7" w:rsidRPr="002F39F4" w:rsidRDefault="005162D7" w:rsidP="005162D7">
      <w:pPr>
        <w:jc w:val="both"/>
        <w:rPr>
          <w:highlight w:val="lightGray"/>
        </w:rPr>
      </w:pPr>
      <w:r w:rsidRPr="002F39F4">
        <w:rPr>
          <w:highlight w:val="lightGray"/>
        </w:rPr>
        <w:t xml:space="preserve">[Motion 20, </w:t>
      </w:r>
      <w:sdt>
        <w:sdtPr>
          <w:rPr>
            <w:highlight w:val="lightGray"/>
          </w:rPr>
          <w:id w:val="-1495097437"/>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860E27" w:rsidRPr="00860E27">
            <w:rPr>
              <w:noProof/>
              <w:highlight w:val="lightGray"/>
              <w:lang w:val="en-US"/>
            </w:rPr>
            <w:t>[3]</w:t>
          </w:r>
          <w:r w:rsidRPr="002F39F4">
            <w:rPr>
              <w:highlight w:val="lightGray"/>
            </w:rPr>
            <w:fldChar w:fldCharType="end"/>
          </w:r>
        </w:sdtContent>
      </w:sdt>
      <w:r w:rsidRPr="002F39F4">
        <w:rPr>
          <w:highlight w:val="lightGray"/>
        </w:rPr>
        <w:t xml:space="preserve"> and </w:t>
      </w:r>
      <w:sdt>
        <w:sdtPr>
          <w:rPr>
            <w:highlight w:val="lightGray"/>
          </w:rPr>
          <w:id w:val="-1130161369"/>
          <w:citation/>
        </w:sdtPr>
        <w:sdtEndPr/>
        <w:sdtContent>
          <w:r w:rsidRPr="002F39F4">
            <w:rPr>
              <w:highlight w:val="lightGray"/>
            </w:rPr>
            <w:fldChar w:fldCharType="begin"/>
          </w:r>
          <w:r w:rsidRPr="002F39F4">
            <w:rPr>
              <w:highlight w:val="lightGray"/>
              <w:lang w:val="en-US"/>
            </w:rPr>
            <w:instrText xml:space="preserve"> CITATION 19_1144r6 \l 1033 </w:instrText>
          </w:r>
          <w:r w:rsidRPr="002F39F4">
            <w:rPr>
              <w:highlight w:val="lightGray"/>
            </w:rPr>
            <w:fldChar w:fldCharType="separate"/>
          </w:r>
          <w:r w:rsidR="00860E27" w:rsidRPr="00860E27">
            <w:rPr>
              <w:noProof/>
              <w:highlight w:val="lightGray"/>
              <w:lang w:val="en-US"/>
            </w:rPr>
            <w:t>[132]</w:t>
          </w:r>
          <w:r w:rsidRPr="002F39F4">
            <w:rPr>
              <w:highlight w:val="lightGray"/>
            </w:rPr>
            <w:fldChar w:fldCharType="end"/>
          </w:r>
        </w:sdtContent>
      </w:sdt>
      <w:r w:rsidRPr="002F39F4">
        <w:rPr>
          <w:highlight w:val="lightGray"/>
        </w:rPr>
        <w:t>]</w:t>
      </w:r>
    </w:p>
    <w:p w14:paraId="6341379A" w14:textId="77777777" w:rsidR="002912EA" w:rsidRPr="002F39F4" w:rsidRDefault="002912EA" w:rsidP="005162D7">
      <w:pPr>
        <w:jc w:val="both"/>
        <w:rPr>
          <w:highlight w:val="lightGray"/>
        </w:rPr>
      </w:pPr>
    </w:p>
    <w:p w14:paraId="57FF0B53" w14:textId="5262D6EF" w:rsidR="002912EA" w:rsidRPr="002F39F4" w:rsidRDefault="002912EA" w:rsidP="002912EA">
      <w:pPr>
        <w:jc w:val="both"/>
        <w:rPr>
          <w:highlight w:val="lightGray"/>
        </w:rPr>
      </w:pPr>
      <w:r w:rsidRPr="002F39F4">
        <w:rPr>
          <w:highlight w:val="lightGray"/>
        </w:rPr>
        <w:t>802.11be shall allow a MLD that has constraints to simultaneously transmit and receive on a pair of links to operate over this pair of links.</w:t>
      </w:r>
    </w:p>
    <w:p w14:paraId="6E625D12" w14:textId="77777777" w:rsidR="002912EA" w:rsidRPr="002F39F4" w:rsidRDefault="002912EA" w:rsidP="00486858">
      <w:pPr>
        <w:pStyle w:val="ListParagraph"/>
        <w:numPr>
          <w:ilvl w:val="0"/>
          <w:numId w:val="13"/>
        </w:numPr>
        <w:jc w:val="both"/>
        <w:rPr>
          <w:highlight w:val="lightGray"/>
        </w:rPr>
      </w:pPr>
      <w:r w:rsidRPr="002F39F4">
        <w:rPr>
          <w:highlight w:val="lightGray"/>
        </w:rPr>
        <w:t>Signaling of these constraints is TBD</w:t>
      </w:r>
      <w:r w:rsidR="0064308E" w:rsidRPr="002F39F4">
        <w:rPr>
          <w:highlight w:val="lightGray"/>
        </w:rPr>
        <w:t>.</w:t>
      </w:r>
    </w:p>
    <w:p w14:paraId="4E996749" w14:textId="77777777" w:rsidR="002912EA" w:rsidRPr="002F39F4" w:rsidRDefault="002912EA" w:rsidP="002912EA">
      <w:pPr>
        <w:jc w:val="both"/>
        <w:rPr>
          <w:highlight w:val="lightGray"/>
        </w:rPr>
      </w:pPr>
      <w:r w:rsidRPr="002F39F4">
        <w:rPr>
          <w:highlight w:val="lightGray"/>
        </w:rPr>
        <w:t>[Mot</w:t>
      </w:r>
      <w:r w:rsidR="00CC21DA" w:rsidRPr="002F39F4">
        <w:rPr>
          <w:highlight w:val="lightGray"/>
        </w:rPr>
        <w:t>i</w:t>
      </w:r>
      <w:r w:rsidRPr="002F39F4">
        <w:rPr>
          <w:highlight w:val="lightGray"/>
        </w:rPr>
        <w:t xml:space="preserve">on 46, </w:t>
      </w:r>
      <w:sdt>
        <w:sdtPr>
          <w:rPr>
            <w:highlight w:val="lightGray"/>
          </w:rPr>
          <w:id w:val="-303464102"/>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860E27" w:rsidRPr="00860E27">
            <w:rPr>
              <w:noProof/>
              <w:highlight w:val="lightGray"/>
              <w:lang w:val="en-US"/>
            </w:rPr>
            <w:t>[3]</w:t>
          </w:r>
          <w:r w:rsidRPr="002F39F4">
            <w:rPr>
              <w:highlight w:val="lightGray"/>
            </w:rPr>
            <w:fldChar w:fldCharType="end"/>
          </w:r>
        </w:sdtContent>
      </w:sdt>
      <w:r w:rsidRPr="002F39F4">
        <w:rPr>
          <w:highlight w:val="lightGray"/>
        </w:rPr>
        <w:t xml:space="preserve"> and </w:t>
      </w:r>
      <w:sdt>
        <w:sdtPr>
          <w:rPr>
            <w:highlight w:val="lightGray"/>
          </w:rPr>
          <w:id w:val="-412470517"/>
          <w:citation/>
        </w:sdtPr>
        <w:sdtEndPr/>
        <w:sdtContent>
          <w:r w:rsidRPr="002F39F4">
            <w:rPr>
              <w:highlight w:val="lightGray"/>
            </w:rPr>
            <w:fldChar w:fldCharType="begin"/>
          </w:r>
          <w:r w:rsidRPr="002F39F4">
            <w:rPr>
              <w:highlight w:val="lightGray"/>
              <w:lang w:val="en-US"/>
            </w:rPr>
            <w:instrText xml:space="preserve"> CITATION 19_1405r7 \l 1033 </w:instrText>
          </w:r>
          <w:r w:rsidRPr="002F39F4">
            <w:rPr>
              <w:highlight w:val="lightGray"/>
            </w:rPr>
            <w:fldChar w:fldCharType="separate"/>
          </w:r>
          <w:r w:rsidR="00860E27" w:rsidRPr="00860E27">
            <w:rPr>
              <w:noProof/>
              <w:highlight w:val="lightGray"/>
              <w:lang w:val="en-US"/>
            </w:rPr>
            <w:t>[133]</w:t>
          </w:r>
          <w:r w:rsidRPr="002F39F4">
            <w:rPr>
              <w:highlight w:val="lightGray"/>
            </w:rPr>
            <w:fldChar w:fldCharType="end"/>
          </w:r>
        </w:sdtContent>
      </w:sdt>
      <w:r w:rsidRPr="002F39F4">
        <w:rPr>
          <w:highlight w:val="lightGray"/>
        </w:rPr>
        <w:t>]</w:t>
      </w:r>
    </w:p>
    <w:p w14:paraId="6E1C3D26" w14:textId="77777777" w:rsidR="006D79CA" w:rsidRPr="002F39F4" w:rsidRDefault="006D79CA" w:rsidP="002912EA">
      <w:pPr>
        <w:jc w:val="both"/>
        <w:rPr>
          <w:highlight w:val="lightGray"/>
        </w:rPr>
      </w:pPr>
    </w:p>
    <w:p w14:paraId="059E62E4" w14:textId="09EF19DC" w:rsidR="006D79CA" w:rsidRPr="002F39F4" w:rsidRDefault="00812210" w:rsidP="00876FEB">
      <w:pPr>
        <w:ind w:left="360" w:hanging="360"/>
        <w:rPr>
          <w:highlight w:val="lightGray"/>
          <w:lang w:val="en-US"/>
        </w:rPr>
      </w:pPr>
      <w:r w:rsidRPr="002F39F4">
        <w:rPr>
          <w:highlight w:val="lightGray"/>
          <w:lang w:val="en-US"/>
        </w:rPr>
        <w:t>802.11be supports the following cases in R1:</w:t>
      </w:r>
    </w:p>
    <w:p w14:paraId="28447B3A" w14:textId="77777777" w:rsidR="006D79CA" w:rsidRPr="002F39F4" w:rsidRDefault="006D79CA" w:rsidP="00DF7E01">
      <w:pPr>
        <w:pStyle w:val="ListParagraph"/>
        <w:numPr>
          <w:ilvl w:val="0"/>
          <w:numId w:val="48"/>
        </w:numPr>
        <w:rPr>
          <w:highlight w:val="lightGray"/>
          <w:lang w:val="en-US"/>
        </w:rPr>
      </w:pPr>
      <w:r w:rsidRPr="002F39F4">
        <w:rPr>
          <w:highlight w:val="lightGray"/>
          <w:lang w:val="en-US"/>
        </w:rPr>
        <w:t>STR AP MLD with STR non-AP MLD</w:t>
      </w:r>
    </w:p>
    <w:p w14:paraId="663834F6" w14:textId="77777777" w:rsidR="006D79CA" w:rsidRPr="002F39F4" w:rsidRDefault="006D79CA" w:rsidP="00DF7E01">
      <w:pPr>
        <w:pStyle w:val="ListParagraph"/>
        <w:numPr>
          <w:ilvl w:val="0"/>
          <w:numId w:val="48"/>
        </w:numPr>
        <w:rPr>
          <w:highlight w:val="lightGray"/>
          <w:lang w:val="en-US"/>
        </w:rPr>
      </w:pPr>
      <w:r w:rsidRPr="002F39F4">
        <w:rPr>
          <w:highlight w:val="lightGray"/>
          <w:lang w:val="en-US"/>
        </w:rPr>
        <w:t>STR AP MLD with non-STR non-AP MLD</w:t>
      </w:r>
    </w:p>
    <w:p w14:paraId="1554B9DB" w14:textId="707CAA2F" w:rsidR="006D79CA" w:rsidRPr="002F39F4" w:rsidRDefault="006D79CA" w:rsidP="00DF7E01">
      <w:pPr>
        <w:pStyle w:val="ListParagraph"/>
        <w:numPr>
          <w:ilvl w:val="0"/>
          <w:numId w:val="48"/>
        </w:numPr>
        <w:rPr>
          <w:highlight w:val="lightGray"/>
          <w:lang w:val="en-US"/>
        </w:rPr>
      </w:pPr>
      <w:r w:rsidRPr="002F39F4">
        <w:rPr>
          <w:highlight w:val="lightGray"/>
          <w:lang w:val="en-US"/>
        </w:rPr>
        <w:t>Note: All the other cases are TBD.</w:t>
      </w:r>
    </w:p>
    <w:p w14:paraId="78A1B261" w14:textId="270D8A7C" w:rsidR="005C28ED" w:rsidRPr="00F5728F" w:rsidRDefault="005C28ED" w:rsidP="006D79CA">
      <w:pPr>
        <w:jc w:val="both"/>
        <w:rPr>
          <w:szCs w:val="22"/>
        </w:rPr>
      </w:pPr>
      <w:r w:rsidRPr="002F39F4">
        <w:rPr>
          <w:highlight w:val="lightGray"/>
        </w:rPr>
        <w:t xml:space="preserve">[Motion 111, #SP0611-30, </w:t>
      </w:r>
      <w:sdt>
        <w:sdtPr>
          <w:rPr>
            <w:szCs w:val="22"/>
            <w:highlight w:val="lightGray"/>
          </w:rPr>
          <w:id w:val="1274125926"/>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146429554"/>
          <w:citation/>
        </w:sdtPr>
        <w:sdtEndPr/>
        <w:sdtContent>
          <w:r w:rsidRPr="002F39F4">
            <w:rPr>
              <w:szCs w:val="22"/>
              <w:highlight w:val="lightGray"/>
            </w:rPr>
            <w:fldChar w:fldCharType="begin"/>
          </w:r>
          <w:r w:rsidRPr="002F39F4">
            <w:rPr>
              <w:szCs w:val="22"/>
              <w:highlight w:val="lightGray"/>
              <w:lang w:val="en-US"/>
            </w:rPr>
            <w:instrText xml:space="preserve"> CITATION 20_0026r4 \l 1033 </w:instrText>
          </w:r>
          <w:r w:rsidRPr="002F39F4">
            <w:rPr>
              <w:szCs w:val="22"/>
              <w:highlight w:val="lightGray"/>
            </w:rPr>
            <w:fldChar w:fldCharType="separate"/>
          </w:r>
          <w:r w:rsidR="00860E27" w:rsidRPr="00860E27">
            <w:rPr>
              <w:noProof/>
              <w:szCs w:val="22"/>
              <w:highlight w:val="lightGray"/>
              <w:lang w:val="en-US"/>
            </w:rPr>
            <w:t>[134]</w:t>
          </w:r>
          <w:r w:rsidRPr="002F39F4">
            <w:rPr>
              <w:szCs w:val="22"/>
              <w:highlight w:val="lightGray"/>
            </w:rPr>
            <w:fldChar w:fldCharType="end"/>
          </w:r>
        </w:sdtContent>
      </w:sdt>
      <w:r w:rsidRPr="002F39F4">
        <w:rPr>
          <w:szCs w:val="22"/>
          <w:highlight w:val="lightGray"/>
        </w:rPr>
        <w:t>]</w:t>
      </w:r>
    </w:p>
    <w:p w14:paraId="68FDD7FD" w14:textId="77777777" w:rsidR="00A05353" w:rsidRDefault="00A05353" w:rsidP="006D79CA">
      <w:pPr>
        <w:jc w:val="both"/>
        <w:rPr>
          <w:szCs w:val="22"/>
          <w:highlight w:val="lightGray"/>
        </w:rPr>
      </w:pPr>
    </w:p>
    <w:p w14:paraId="284CF137" w14:textId="77777777" w:rsidR="00F22B7D" w:rsidRDefault="00F22B7D">
      <w:pPr>
        <w:rPr>
          <w:b/>
          <w:szCs w:val="22"/>
          <w:highlight w:val="yellow"/>
        </w:rPr>
      </w:pPr>
      <w:r>
        <w:rPr>
          <w:b/>
          <w:szCs w:val="22"/>
          <w:highlight w:val="yellow"/>
        </w:rPr>
        <w:br w:type="page"/>
      </w:r>
    </w:p>
    <w:p w14:paraId="07B0CEB8" w14:textId="4E2A38A2" w:rsidR="00BB706E" w:rsidRPr="002F39F4" w:rsidRDefault="00812210" w:rsidP="00BB706E">
      <w:pPr>
        <w:jc w:val="both"/>
        <w:rPr>
          <w:highlight w:val="lightGray"/>
          <w:lang w:val="en-US"/>
        </w:rPr>
      </w:pPr>
      <w:r w:rsidRPr="002F39F4">
        <w:rPr>
          <w:highlight w:val="lightGray"/>
          <w:lang w:val="en-US"/>
        </w:rPr>
        <w:lastRenderedPageBreak/>
        <w:t>802.11be</w:t>
      </w:r>
      <w:r w:rsidR="00BB706E" w:rsidRPr="002F39F4">
        <w:rPr>
          <w:highlight w:val="lightGray"/>
          <w:lang w:val="en-US"/>
        </w:rPr>
        <w:t xml:space="preserve"> support</w:t>
      </w:r>
      <w:r w:rsidRPr="002F39F4">
        <w:rPr>
          <w:highlight w:val="lightGray"/>
          <w:lang w:val="en-US"/>
        </w:rPr>
        <w:t>s</w:t>
      </w:r>
      <w:r w:rsidR="00BB706E" w:rsidRPr="002F39F4">
        <w:rPr>
          <w:highlight w:val="lightGray"/>
          <w:lang w:val="en-US"/>
        </w:rPr>
        <w:t xml:space="preserve"> the following PPDU transmission restriction for the constrained multi-link operation</w:t>
      </w:r>
      <w:r w:rsidR="008F5920" w:rsidRPr="002F39F4">
        <w:rPr>
          <w:highlight w:val="lightGray"/>
          <w:lang w:val="en-US"/>
        </w:rPr>
        <w:t>:</w:t>
      </w:r>
      <w:r w:rsidR="00BB706E" w:rsidRPr="002F39F4">
        <w:rPr>
          <w:highlight w:val="lightGray"/>
          <w:lang w:val="en-US"/>
        </w:rPr>
        <w:t xml:space="preserve"> </w:t>
      </w:r>
    </w:p>
    <w:p w14:paraId="24F72DA1" w14:textId="77777777" w:rsidR="00BB706E" w:rsidRPr="002F39F4" w:rsidRDefault="00BB706E" w:rsidP="00DF7E01">
      <w:pPr>
        <w:pStyle w:val="ListParagraph"/>
        <w:numPr>
          <w:ilvl w:val="0"/>
          <w:numId w:val="48"/>
        </w:numPr>
        <w:jc w:val="both"/>
        <w:rPr>
          <w:highlight w:val="lightGray"/>
          <w:lang w:val="en-US"/>
        </w:rPr>
      </w:pPr>
      <w:r w:rsidRPr="002F39F4">
        <w:rPr>
          <w:highlight w:val="lightGray"/>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399E4996" w14:textId="6FBC65CD" w:rsidR="00BB706E" w:rsidRPr="002F39F4" w:rsidRDefault="00BB706E" w:rsidP="00DF7E01">
      <w:pPr>
        <w:pStyle w:val="ListParagraph"/>
        <w:numPr>
          <w:ilvl w:val="1"/>
          <w:numId w:val="48"/>
        </w:numPr>
        <w:jc w:val="both"/>
        <w:rPr>
          <w:highlight w:val="lightGray"/>
          <w:lang w:val="en-US"/>
        </w:rPr>
      </w:pPr>
      <w:r w:rsidRPr="002F39F4">
        <w:rPr>
          <w:highlight w:val="lightGray"/>
          <w:lang w:val="en-US"/>
        </w:rPr>
        <w:t>Where the reference of the ending time of the PPDU is TBD.</w:t>
      </w:r>
    </w:p>
    <w:p w14:paraId="2AFA01D4" w14:textId="35484324" w:rsidR="00E854B1" w:rsidRDefault="00E854B1" w:rsidP="00BB706E">
      <w:pPr>
        <w:jc w:val="both"/>
        <w:rPr>
          <w:szCs w:val="22"/>
          <w:highlight w:val="lightGray"/>
        </w:rPr>
      </w:pPr>
      <w:r w:rsidRPr="002F39F4">
        <w:rPr>
          <w:highlight w:val="lightGray"/>
        </w:rPr>
        <w:t xml:space="preserve">[Motion 111, #SP0611-31, </w:t>
      </w:r>
      <w:sdt>
        <w:sdtPr>
          <w:rPr>
            <w:szCs w:val="22"/>
            <w:highlight w:val="lightGray"/>
          </w:rPr>
          <w:id w:val="-2096392694"/>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712766752"/>
          <w:citation/>
        </w:sdtPr>
        <w:sdtEndPr/>
        <w:sdtContent>
          <w:r w:rsidRPr="002F39F4">
            <w:rPr>
              <w:szCs w:val="22"/>
              <w:highlight w:val="lightGray"/>
            </w:rPr>
            <w:fldChar w:fldCharType="begin"/>
          </w:r>
          <w:r w:rsidRPr="002F39F4">
            <w:rPr>
              <w:szCs w:val="22"/>
              <w:highlight w:val="lightGray"/>
              <w:lang w:val="en-US"/>
            </w:rPr>
            <w:instrText xml:space="preserve"> CITATION 19_1305r4 \l 1033 </w:instrText>
          </w:r>
          <w:r w:rsidRPr="002F39F4">
            <w:rPr>
              <w:szCs w:val="22"/>
              <w:highlight w:val="lightGray"/>
            </w:rPr>
            <w:fldChar w:fldCharType="separate"/>
          </w:r>
          <w:r w:rsidR="00860E27" w:rsidRPr="00860E27">
            <w:rPr>
              <w:noProof/>
              <w:szCs w:val="22"/>
              <w:highlight w:val="lightGray"/>
              <w:lang w:val="en-US"/>
            </w:rPr>
            <w:t>[135]</w:t>
          </w:r>
          <w:r w:rsidRPr="002F39F4">
            <w:rPr>
              <w:szCs w:val="22"/>
              <w:highlight w:val="lightGray"/>
            </w:rPr>
            <w:fldChar w:fldCharType="end"/>
          </w:r>
        </w:sdtContent>
      </w:sdt>
      <w:r w:rsidRPr="002F39F4">
        <w:rPr>
          <w:szCs w:val="22"/>
          <w:highlight w:val="lightGray"/>
        </w:rPr>
        <w:t>]</w:t>
      </w:r>
    </w:p>
    <w:p w14:paraId="62FD3A62" w14:textId="22DBEE4F" w:rsidR="005111E4" w:rsidRPr="005111E4" w:rsidRDefault="005111E4" w:rsidP="005111E4">
      <w:pPr>
        <w:jc w:val="both"/>
        <w:rPr>
          <w:b/>
          <w:i/>
          <w:color w:val="FF0000"/>
          <w:szCs w:val="22"/>
        </w:rPr>
      </w:pPr>
      <w:r w:rsidRPr="005111E4">
        <w:rPr>
          <w:b/>
          <w:i/>
          <w:color w:val="FF0000"/>
          <w:szCs w:val="22"/>
        </w:rPr>
        <w:t>Editor’s note:  If Straw Poll #152 is passed, then the approved text of Motion 111, #SP0611-31 will be replaced by the text below.</w:t>
      </w:r>
    </w:p>
    <w:p w14:paraId="415F1135" w14:textId="35F8D606" w:rsidR="001170CD" w:rsidRPr="005111E4" w:rsidRDefault="005111E4" w:rsidP="001170CD">
      <w:pPr>
        <w:jc w:val="both"/>
        <w:rPr>
          <w:highlight w:val="yellow"/>
        </w:rPr>
      </w:pPr>
      <w:r w:rsidRPr="005111E4">
        <w:rPr>
          <w:b/>
          <w:szCs w:val="22"/>
          <w:highlight w:val="yellow"/>
        </w:rPr>
        <w:t>Straw poll #152</w:t>
      </w:r>
    </w:p>
    <w:p w14:paraId="71CDD22C" w14:textId="77777777" w:rsidR="001170CD" w:rsidRPr="005111E4" w:rsidRDefault="001170CD" w:rsidP="001170CD">
      <w:pPr>
        <w:jc w:val="both"/>
        <w:rPr>
          <w:highlight w:val="yellow"/>
        </w:rPr>
      </w:pPr>
      <w:r w:rsidRPr="005111E4">
        <w:rPr>
          <w:bCs/>
          <w:highlight w:val="yellow"/>
        </w:rPr>
        <w:t>Do you support to amend the SFD texts as the following?</w:t>
      </w:r>
    </w:p>
    <w:p w14:paraId="0004D6BA" w14:textId="77777777" w:rsidR="001170CD" w:rsidRPr="005111E4" w:rsidRDefault="001170CD" w:rsidP="001170CD">
      <w:pPr>
        <w:pStyle w:val="ListParagraph"/>
        <w:numPr>
          <w:ilvl w:val="0"/>
          <w:numId w:val="140"/>
        </w:numPr>
        <w:jc w:val="both"/>
        <w:rPr>
          <w:highlight w:val="yellow"/>
        </w:rPr>
      </w:pPr>
      <w:r w:rsidRPr="005111E4">
        <w:rPr>
          <w:highlight w:val="yellow"/>
        </w:rPr>
        <w:t xml:space="preserve">802.11be supports the following PPDU transmission restriction for the constrained multi-link operation: </w:t>
      </w:r>
    </w:p>
    <w:p w14:paraId="54AE510C" w14:textId="77777777" w:rsidR="001170CD" w:rsidRPr="005111E4" w:rsidRDefault="001170CD" w:rsidP="001170CD">
      <w:pPr>
        <w:pStyle w:val="ListParagraph"/>
        <w:numPr>
          <w:ilvl w:val="1"/>
          <w:numId w:val="140"/>
        </w:numPr>
        <w:jc w:val="both"/>
        <w:rPr>
          <w:highlight w:val="yellow"/>
        </w:rPr>
      </w:pPr>
      <w:r w:rsidRPr="005111E4">
        <w:rPr>
          <w:highlight w:val="yellow"/>
        </w:rPr>
        <w:t xml:space="preserve">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or equal to </w:t>
      </w:r>
      <w:r w:rsidRPr="005111E4">
        <w:rPr>
          <w:highlight w:val="yellow"/>
          <w:lang w:val="el-GR"/>
        </w:rPr>
        <w:t>8 μ</w:t>
      </w:r>
      <w:r w:rsidRPr="005111E4">
        <w:rPr>
          <w:highlight w:val="yellow"/>
        </w:rPr>
        <w:t>s ((aSIFSTime + aSignalExtension)/2).</w:t>
      </w:r>
    </w:p>
    <w:p w14:paraId="15DCE4F1" w14:textId="44633EBD" w:rsidR="005111E4" w:rsidRPr="005111E4" w:rsidRDefault="001170CD" w:rsidP="005111E4">
      <w:pPr>
        <w:pStyle w:val="ListParagraph"/>
        <w:numPr>
          <w:ilvl w:val="2"/>
          <w:numId w:val="140"/>
        </w:numPr>
        <w:jc w:val="both"/>
        <w:rPr>
          <w:highlight w:val="yellow"/>
        </w:rPr>
      </w:pPr>
      <w:r w:rsidRPr="005111E4">
        <w:rPr>
          <w:highlight w:val="yellow"/>
        </w:rPr>
        <w:t>Where the reference of the ending time of the PPDU is not including the Signal Extension field.</w:t>
      </w:r>
      <w:r w:rsidR="005111E4" w:rsidRPr="005111E4">
        <w:rPr>
          <w:highlight w:val="yellow"/>
        </w:rPr>
        <w:t xml:space="preserve">  </w:t>
      </w:r>
      <w:r w:rsidR="005111E4" w:rsidRPr="005111E4">
        <w:rPr>
          <w:b/>
          <w:i/>
          <w:szCs w:val="22"/>
          <w:highlight w:val="yellow"/>
        </w:rPr>
        <w:t>[#SP152]</w:t>
      </w:r>
    </w:p>
    <w:p w14:paraId="0BDDF8EA" w14:textId="1A53A963" w:rsidR="001170CD" w:rsidRPr="005111E4" w:rsidRDefault="005111E4" w:rsidP="001170CD">
      <w:pPr>
        <w:jc w:val="both"/>
      </w:pPr>
      <w:r w:rsidRPr="005111E4">
        <w:rPr>
          <w:szCs w:val="22"/>
          <w:highlight w:val="yellow"/>
        </w:rPr>
        <w:t>[</w:t>
      </w:r>
      <w:r w:rsidRPr="005111E4">
        <w:rPr>
          <w:highlight w:val="yellow"/>
        </w:rPr>
        <w:t xml:space="preserve">20/0670r1 (Synchronous Multi-link Operation Follow-up, Yongho Seok, MediaTek), SP#1, </w:t>
      </w:r>
      <w:r w:rsidR="001170CD" w:rsidRPr="005111E4">
        <w:rPr>
          <w:szCs w:val="22"/>
          <w:highlight w:val="yellow"/>
        </w:rPr>
        <w:t>Approved with unanimous consent</w:t>
      </w:r>
      <w:r w:rsidRPr="005111E4">
        <w:rPr>
          <w:szCs w:val="22"/>
          <w:highlight w:val="yellow"/>
        </w:rPr>
        <w:t>]</w:t>
      </w:r>
    </w:p>
    <w:p w14:paraId="0ACAEF25" w14:textId="77777777" w:rsidR="001170CD" w:rsidRDefault="001170CD" w:rsidP="00BB706E">
      <w:pPr>
        <w:jc w:val="both"/>
        <w:rPr>
          <w:highlight w:val="lightGray"/>
        </w:rPr>
      </w:pPr>
    </w:p>
    <w:p w14:paraId="3A384F0F" w14:textId="544A9316" w:rsidR="00BE6533" w:rsidRPr="00BE6533" w:rsidRDefault="00BE6533" w:rsidP="00BE6533">
      <w:pPr>
        <w:jc w:val="both"/>
        <w:rPr>
          <w:highlight w:val="yellow"/>
        </w:rPr>
      </w:pPr>
      <w:r w:rsidRPr="00BE6533">
        <w:rPr>
          <w:b/>
          <w:szCs w:val="22"/>
          <w:highlight w:val="yellow"/>
        </w:rPr>
        <w:t>Straw poll #153</w:t>
      </w:r>
    </w:p>
    <w:p w14:paraId="1D3DD43C" w14:textId="77777777" w:rsidR="00BE6533" w:rsidRPr="00BE6533" w:rsidRDefault="00BE6533" w:rsidP="00BE6533">
      <w:pPr>
        <w:jc w:val="both"/>
        <w:rPr>
          <w:highlight w:val="yellow"/>
        </w:rPr>
      </w:pPr>
      <w:r w:rsidRPr="00BE6533">
        <w:rPr>
          <w:highlight w:val="yellow"/>
        </w:rPr>
        <w:t xml:space="preserve">Do you support the following Trigger frame transmission rule in the MLO? </w:t>
      </w:r>
    </w:p>
    <w:p w14:paraId="6803B6D8" w14:textId="77777777" w:rsidR="00BE6533" w:rsidRPr="00BE6533" w:rsidRDefault="00BE6533" w:rsidP="00BE6533">
      <w:pPr>
        <w:pStyle w:val="ListParagraph"/>
        <w:numPr>
          <w:ilvl w:val="0"/>
          <w:numId w:val="140"/>
        </w:numPr>
        <w:jc w:val="both"/>
        <w:rPr>
          <w:highlight w:val="yellow"/>
        </w:rPr>
      </w:pPr>
      <w:r w:rsidRPr="00BE6533">
        <w:rPr>
          <w:highlight w:val="yellow"/>
        </w:rPr>
        <w:t xml:space="preserve">An AP in the AP MLD shall not send a Trigger frame with the CS Required subfield set to 1 to a STA in a non-STR non-AP MLD, when at least one PPDU from other STAs affiliated to the same non-STR non-AP MLD is scheduled for transmission before (aSIFSTime + aSignalExtention – aRxTxTurnaroundTime) has expired after the PPDU containing the Trigger frame. </w:t>
      </w:r>
    </w:p>
    <w:p w14:paraId="718A6D62" w14:textId="77777777" w:rsidR="00BE6533" w:rsidRPr="00BE6533" w:rsidRDefault="00BE6533" w:rsidP="00BE6533">
      <w:pPr>
        <w:pStyle w:val="ListParagraph"/>
        <w:numPr>
          <w:ilvl w:val="1"/>
          <w:numId w:val="140"/>
        </w:numPr>
        <w:jc w:val="both"/>
        <w:rPr>
          <w:highlight w:val="yellow"/>
        </w:rPr>
      </w:pPr>
      <w:r w:rsidRPr="00BE6533">
        <w:rPr>
          <w:highlight w:val="yellow"/>
        </w:rPr>
        <w:t xml:space="preserve">Note– In the above, aRxTxTurnaroundTime is 4 μs. </w:t>
      </w:r>
    </w:p>
    <w:p w14:paraId="75B55DD6" w14:textId="18D7332B" w:rsidR="00BE6533" w:rsidRPr="00BE6533" w:rsidRDefault="00BE6533" w:rsidP="00BE6533">
      <w:pPr>
        <w:pStyle w:val="ListParagraph"/>
        <w:numPr>
          <w:ilvl w:val="1"/>
          <w:numId w:val="140"/>
        </w:numPr>
        <w:jc w:val="both"/>
        <w:rPr>
          <w:highlight w:val="yellow"/>
        </w:rPr>
      </w:pPr>
      <w:r w:rsidRPr="00BE6533">
        <w:rPr>
          <w:highlight w:val="yellow"/>
        </w:rPr>
        <w:t xml:space="preserve">Note– The ending time of a first PPDU that carrying a frame soliciting an immediate response frame cannot be earlier more than aRxTxTurnaroundTime of the ending time of a second PPDU containing a Trigger frame with the CS Required subfield set to 1. Note– The AP STA still follows the CS Required rule defined in 802.11ax spec.  </w:t>
      </w:r>
      <w:r w:rsidRPr="00BE6533">
        <w:rPr>
          <w:b/>
          <w:i/>
          <w:szCs w:val="22"/>
          <w:highlight w:val="yellow"/>
        </w:rPr>
        <w:t>[#SP153]</w:t>
      </w:r>
    </w:p>
    <w:p w14:paraId="7041E155" w14:textId="18861218" w:rsidR="00BE6533" w:rsidRPr="00BE6533" w:rsidRDefault="00BE6533" w:rsidP="00BE6533">
      <w:pPr>
        <w:jc w:val="both"/>
      </w:pPr>
      <w:r w:rsidRPr="00BE6533">
        <w:rPr>
          <w:szCs w:val="22"/>
          <w:highlight w:val="yellow"/>
        </w:rPr>
        <w:t>[</w:t>
      </w:r>
      <w:r w:rsidRPr="00BE6533">
        <w:rPr>
          <w:highlight w:val="yellow"/>
        </w:rPr>
        <w:t xml:space="preserve">20/0671r1 (Multi-link Triggered Uplink Access Follow-up, Yongho Seok, MediaTek), SP#1, </w:t>
      </w:r>
      <w:r w:rsidRPr="00BE6533">
        <w:rPr>
          <w:szCs w:val="22"/>
          <w:highlight w:val="yellow"/>
        </w:rPr>
        <w:t>Y/N/A: 42/11/39]</w:t>
      </w:r>
    </w:p>
    <w:p w14:paraId="6D3E5598" w14:textId="77777777" w:rsidR="00BE6533" w:rsidRDefault="00BE6533" w:rsidP="00BB706E">
      <w:pPr>
        <w:jc w:val="both"/>
        <w:rPr>
          <w:highlight w:val="lightGray"/>
        </w:rPr>
      </w:pPr>
    </w:p>
    <w:p w14:paraId="1C94AFB2" w14:textId="77777777" w:rsidR="004D6178" w:rsidRDefault="004D6178">
      <w:pPr>
        <w:rPr>
          <w:b/>
          <w:szCs w:val="22"/>
          <w:highlight w:val="yellow"/>
        </w:rPr>
      </w:pPr>
      <w:r>
        <w:rPr>
          <w:b/>
          <w:szCs w:val="22"/>
          <w:highlight w:val="yellow"/>
        </w:rPr>
        <w:br w:type="page"/>
      </w:r>
    </w:p>
    <w:p w14:paraId="5B846285" w14:textId="0E34D9D0" w:rsidR="005E447A" w:rsidRPr="005E447A" w:rsidRDefault="005E447A" w:rsidP="005E447A">
      <w:pPr>
        <w:jc w:val="both"/>
        <w:rPr>
          <w:highlight w:val="yellow"/>
        </w:rPr>
      </w:pPr>
      <w:r w:rsidRPr="005E447A">
        <w:rPr>
          <w:b/>
          <w:szCs w:val="22"/>
          <w:highlight w:val="yellow"/>
        </w:rPr>
        <w:lastRenderedPageBreak/>
        <w:t>Straw poll #154</w:t>
      </w:r>
    </w:p>
    <w:p w14:paraId="00C47557" w14:textId="77777777" w:rsidR="005E447A" w:rsidRPr="005E447A" w:rsidRDefault="005E447A" w:rsidP="005E447A">
      <w:pPr>
        <w:rPr>
          <w:highlight w:val="yellow"/>
        </w:rPr>
      </w:pPr>
      <w:r w:rsidRPr="005E447A">
        <w:rPr>
          <w:highlight w:val="yellow"/>
        </w:rPr>
        <w:t>Do you support the following Trigger frame transmission rule in the MLO in R1?</w:t>
      </w:r>
    </w:p>
    <w:p w14:paraId="2AF5B365" w14:textId="23F23362" w:rsidR="005E447A" w:rsidRPr="005E447A" w:rsidRDefault="005E447A" w:rsidP="005E447A">
      <w:pPr>
        <w:pStyle w:val="ListParagraph"/>
        <w:numPr>
          <w:ilvl w:val="0"/>
          <w:numId w:val="140"/>
        </w:numPr>
        <w:jc w:val="both"/>
        <w:rPr>
          <w:highlight w:val="yellow"/>
        </w:rPr>
      </w:pPr>
      <w:r w:rsidRPr="005E447A">
        <w:rPr>
          <w:highlight w:val="yellow"/>
        </w:rPr>
        <w:t xml:space="preserve">When an AP MLD triggers simultaneously TB PPDUs from more than one STAs affiliated to the same non-STR non-AP MLD and allows the frames in the TB PPDUs to solicit control response frames from the AP MLD, then the UL Length subfield values in the soliciting Trigger frames shall be set to the same value. </w:t>
      </w:r>
      <w:r w:rsidRPr="005E447A">
        <w:rPr>
          <w:b/>
          <w:i/>
          <w:szCs w:val="22"/>
          <w:highlight w:val="yellow"/>
        </w:rPr>
        <w:t>[#SP154]</w:t>
      </w:r>
    </w:p>
    <w:p w14:paraId="59FAA5CA" w14:textId="6AAE4B72" w:rsidR="005E447A" w:rsidRDefault="005E447A" w:rsidP="005E447A">
      <w:pPr>
        <w:jc w:val="both"/>
        <w:rPr>
          <w:szCs w:val="22"/>
        </w:rPr>
      </w:pPr>
      <w:r w:rsidRPr="005E447A">
        <w:rPr>
          <w:szCs w:val="22"/>
          <w:highlight w:val="yellow"/>
        </w:rPr>
        <w:t>[</w:t>
      </w:r>
      <w:r w:rsidRPr="005E447A">
        <w:rPr>
          <w:highlight w:val="yellow"/>
        </w:rPr>
        <w:t xml:space="preserve">20/0671r1 (Multi-link Triggered Uplink Access Follow-up, Yongho Seok, MediaTek), SP#2, </w:t>
      </w:r>
      <w:r w:rsidRPr="005E447A">
        <w:rPr>
          <w:szCs w:val="22"/>
          <w:highlight w:val="yellow"/>
        </w:rPr>
        <w:t>Y/N/A: 43/11/31]</w:t>
      </w:r>
    </w:p>
    <w:p w14:paraId="74162D85" w14:textId="77777777" w:rsidR="005E447A" w:rsidRDefault="005E447A" w:rsidP="00BB706E">
      <w:pPr>
        <w:jc w:val="both"/>
        <w:rPr>
          <w:highlight w:val="lightGray"/>
        </w:rPr>
      </w:pPr>
    </w:p>
    <w:p w14:paraId="18D9C1E2" w14:textId="1324FBDC" w:rsidR="00921067" w:rsidRPr="002F39F4" w:rsidRDefault="008A069D" w:rsidP="00921067">
      <w:pPr>
        <w:jc w:val="both"/>
        <w:rPr>
          <w:szCs w:val="22"/>
          <w:highlight w:val="lightGray"/>
          <w:lang w:val="en-US"/>
        </w:rPr>
      </w:pPr>
      <w:r w:rsidRPr="002F39F4">
        <w:rPr>
          <w:szCs w:val="22"/>
          <w:highlight w:val="lightGray"/>
          <w:lang w:val="en-US"/>
        </w:rPr>
        <w:t>802.11be</w:t>
      </w:r>
      <w:r w:rsidR="00921067" w:rsidRPr="002F39F4">
        <w:rPr>
          <w:szCs w:val="22"/>
          <w:highlight w:val="lightGray"/>
          <w:lang w:val="en-US"/>
        </w:rPr>
        <w:t xml:space="preserve"> support</w:t>
      </w:r>
      <w:r w:rsidRPr="002F39F4">
        <w:rPr>
          <w:szCs w:val="22"/>
          <w:highlight w:val="lightGray"/>
          <w:lang w:val="en-US"/>
        </w:rPr>
        <w:t>s</w:t>
      </w:r>
      <w:r w:rsidR="00921067" w:rsidRPr="002F39F4">
        <w:rPr>
          <w:szCs w:val="22"/>
          <w:highlight w:val="lightGray"/>
          <w:lang w:val="en-US"/>
        </w:rPr>
        <w:t xml:space="preserve"> the following constrained multi-link operation</w:t>
      </w:r>
      <w:r w:rsidR="001A0EC2" w:rsidRPr="002F39F4">
        <w:rPr>
          <w:szCs w:val="22"/>
          <w:highlight w:val="lightGray"/>
          <w:lang w:val="en-US"/>
        </w:rPr>
        <w:t>:</w:t>
      </w:r>
    </w:p>
    <w:p w14:paraId="74EFC44E" w14:textId="6E96002C" w:rsidR="00921067" w:rsidRPr="002F39F4" w:rsidRDefault="00921067" w:rsidP="00486858">
      <w:pPr>
        <w:pStyle w:val="ListParagraph"/>
        <w:numPr>
          <w:ilvl w:val="0"/>
          <w:numId w:val="13"/>
        </w:numPr>
        <w:jc w:val="both"/>
        <w:rPr>
          <w:szCs w:val="22"/>
          <w:highlight w:val="lightGray"/>
          <w:lang w:val="en-US"/>
        </w:rPr>
      </w:pPr>
      <w:r w:rsidRPr="002F39F4">
        <w:rPr>
          <w:szCs w:val="22"/>
          <w:highlight w:val="lightGray"/>
          <w:lang w:val="en-US"/>
        </w:rPr>
        <w:t xml:space="preserve">When a STA in a non-STR MLD receives an RTS addressed to itself, if the NAV of the STA indicates idle but another STA in the same MLD is either a TXOP holder or a TXOP responder, the STA may not respond with a CTS frame. </w:t>
      </w:r>
    </w:p>
    <w:p w14:paraId="1EEBAD28" w14:textId="381D1619" w:rsidR="001170CD" w:rsidRDefault="001A0EC2" w:rsidP="00921067">
      <w:pPr>
        <w:jc w:val="both"/>
      </w:pPr>
      <w:r w:rsidRPr="002F39F4">
        <w:rPr>
          <w:highlight w:val="lightGray"/>
        </w:rPr>
        <w:t>[Motion 111, #SP0611-32,</w:t>
      </w:r>
      <w:r w:rsidR="005240F1" w:rsidRPr="002F39F4">
        <w:rPr>
          <w:highlight w:val="lightGray"/>
        </w:rPr>
        <w:t xml:space="preserve"> </w:t>
      </w:r>
      <w:sdt>
        <w:sdtPr>
          <w:rPr>
            <w:szCs w:val="22"/>
            <w:highlight w:val="lightGray"/>
          </w:rPr>
          <w:id w:val="-909995659"/>
          <w:citation/>
        </w:sdtPr>
        <w:sdtEndPr/>
        <w:sdtContent>
          <w:r w:rsidR="005240F1" w:rsidRPr="002F39F4">
            <w:rPr>
              <w:szCs w:val="22"/>
              <w:highlight w:val="lightGray"/>
            </w:rPr>
            <w:fldChar w:fldCharType="begin"/>
          </w:r>
          <w:r w:rsidR="005240F1" w:rsidRPr="002F39F4">
            <w:rPr>
              <w:szCs w:val="22"/>
              <w:highlight w:val="lightGray"/>
              <w:lang w:val="en-US"/>
            </w:rPr>
            <w:instrText xml:space="preserve"> CITATION 19_1755r4 \l 1033 </w:instrText>
          </w:r>
          <w:r w:rsidR="005240F1" w:rsidRPr="002F39F4">
            <w:rPr>
              <w:szCs w:val="22"/>
              <w:highlight w:val="lightGray"/>
            </w:rPr>
            <w:fldChar w:fldCharType="separate"/>
          </w:r>
          <w:r w:rsidR="00860E27" w:rsidRPr="00860E27">
            <w:rPr>
              <w:noProof/>
              <w:szCs w:val="22"/>
              <w:highlight w:val="lightGray"/>
              <w:lang w:val="en-US"/>
            </w:rPr>
            <w:t>[9]</w:t>
          </w:r>
          <w:r w:rsidR="005240F1" w:rsidRPr="002F39F4">
            <w:rPr>
              <w:szCs w:val="22"/>
              <w:highlight w:val="lightGray"/>
            </w:rPr>
            <w:fldChar w:fldCharType="end"/>
          </w:r>
        </w:sdtContent>
      </w:sdt>
      <w:r w:rsidR="005240F1" w:rsidRPr="002F39F4">
        <w:rPr>
          <w:szCs w:val="22"/>
          <w:highlight w:val="lightGray"/>
        </w:rPr>
        <w:t xml:space="preserve"> and</w:t>
      </w:r>
      <w:r w:rsidRPr="002F39F4">
        <w:rPr>
          <w:highlight w:val="lightGray"/>
        </w:rPr>
        <w:t xml:space="preserve"> </w:t>
      </w:r>
      <w:sdt>
        <w:sdtPr>
          <w:rPr>
            <w:highlight w:val="lightGray"/>
          </w:rPr>
          <w:id w:val="1703366610"/>
          <w:citation/>
        </w:sdtPr>
        <w:sdtEndPr/>
        <w:sdtContent>
          <w:r w:rsidR="005240F1" w:rsidRPr="002F39F4">
            <w:rPr>
              <w:highlight w:val="lightGray"/>
            </w:rPr>
            <w:fldChar w:fldCharType="begin"/>
          </w:r>
          <w:r w:rsidR="005240F1" w:rsidRPr="002F39F4">
            <w:rPr>
              <w:highlight w:val="lightGray"/>
              <w:lang w:val="en-US"/>
            </w:rPr>
            <w:instrText xml:space="preserve"> CITATION 19_1959r1 \l 1033 </w:instrText>
          </w:r>
          <w:r w:rsidR="005240F1" w:rsidRPr="002F39F4">
            <w:rPr>
              <w:highlight w:val="lightGray"/>
            </w:rPr>
            <w:fldChar w:fldCharType="separate"/>
          </w:r>
          <w:r w:rsidR="00860E27" w:rsidRPr="00860E27">
            <w:rPr>
              <w:noProof/>
              <w:highlight w:val="lightGray"/>
              <w:lang w:val="en-US"/>
            </w:rPr>
            <w:t>[136]</w:t>
          </w:r>
          <w:r w:rsidR="005240F1" w:rsidRPr="002F39F4">
            <w:rPr>
              <w:highlight w:val="lightGray"/>
            </w:rPr>
            <w:fldChar w:fldCharType="end"/>
          </w:r>
        </w:sdtContent>
      </w:sdt>
      <w:r w:rsidR="005240F1" w:rsidRPr="002F39F4">
        <w:rPr>
          <w:highlight w:val="lightGray"/>
        </w:rPr>
        <w:t>]</w:t>
      </w:r>
    </w:p>
    <w:p w14:paraId="2A17D75F" w14:textId="77777777" w:rsidR="0004766E" w:rsidRPr="00C30359" w:rsidRDefault="0004766E" w:rsidP="00365E0E">
      <w:pPr>
        <w:pStyle w:val="Heading2"/>
        <w:spacing w:after="60"/>
        <w:rPr>
          <w:u w:val="none"/>
          <w:lang w:val="en-US" w:eastAsia="ko-KR"/>
        </w:rPr>
      </w:pPr>
      <w:bookmarkStart w:id="1139" w:name="_Toc47082072"/>
      <w:r w:rsidRPr="00C30359">
        <w:rPr>
          <w:u w:val="none"/>
          <w:lang w:val="en-US" w:eastAsia="ko-KR"/>
        </w:rPr>
        <w:t>Multi-BSSID</w:t>
      </w:r>
      <w:bookmarkEnd w:id="1139"/>
    </w:p>
    <w:p w14:paraId="05F35A8A" w14:textId="24AEF0FE" w:rsidR="0004766E" w:rsidRPr="002F39F4" w:rsidRDefault="008A069D" w:rsidP="0004766E">
      <w:pPr>
        <w:jc w:val="both"/>
        <w:rPr>
          <w:szCs w:val="22"/>
          <w:highlight w:val="lightGray"/>
        </w:rPr>
      </w:pPr>
      <w:r w:rsidRPr="002F39F4">
        <w:rPr>
          <w:szCs w:val="22"/>
          <w:highlight w:val="lightGray"/>
        </w:rPr>
        <w:t>A</w:t>
      </w:r>
      <w:r w:rsidR="0004766E" w:rsidRPr="002F39F4">
        <w:rPr>
          <w:szCs w:val="22"/>
          <w:highlight w:val="lightGray"/>
        </w:rPr>
        <w:t>n AP of an AP MLD can correspond to a transmitted BSSID or a nontransmitted BSSID in a multiple BSSID set on a link</w:t>
      </w:r>
      <w:r w:rsidRPr="002F39F4">
        <w:rPr>
          <w:szCs w:val="22"/>
          <w:highlight w:val="lightGray"/>
        </w:rPr>
        <w:t>.</w:t>
      </w:r>
      <w:r w:rsidRPr="002F39F4">
        <w:rPr>
          <w:b/>
          <w:i/>
          <w:highlight w:val="lightGray"/>
        </w:rPr>
        <w:t xml:space="preserve"> </w:t>
      </w:r>
    </w:p>
    <w:p w14:paraId="5A1D4D78" w14:textId="2B9CB6BA" w:rsidR="005240F1" w:rsidRPr="002F39F4" w:rsidRDefault="005240F1" w:rsidP="0004766E">
      <w:pPr>
        <w:jc w:val="both"/>
        <w:rPr>
          <w:szCs w:val="22"/>
          <w:highlight w:val="lightGray"/>
        </w:rPr>
      </w:pPr>
      <w:r w:rsidRPr="002F39F4">
        <w:rPr>
          <w:highlight w:val="lightGray"/>
        </w:rPr>
        <w:t xml:space="preserve">[Motion 112, #SP34, </w:t>
      </w:r>
      <w:sdt>
        <w:sdtPr>
          <w:rPr>
            <w:szCs w:val="22"/>
            <w:highlight w:val="lightGray"/>
          </w:rPr>
          <w:id w:val="733665578"/>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FA0E22" w:rsidRPr="002F39F4">
        <w:rPr>
          <w:szCs w:val="22"/>
          <w:highlight w:val="lightGray"/>
        </w:rPr>
        <w:t xml:space="preserve"> </w:t>
      </w:r>
      <w:sdt>
        <w:sdtPr>
          <w:rPr>
            <w:szCs w:val="22"/>
            <w:highlight w:val="lightGray"/>
          </w:rPr>
          <w:id w:val="-1410531178"/>
          <w:citation/>
        </w:sdtPr>
        <w:sdtEndPr/>
        <w:sdtContent>
          <w:r w:rsidR="00FA0E22" w:rsidRPr="002F39F4">
            <w:rPr>
              <w:szCs w:val="22"/>
              <w:highlight w:val="lightGray"/>
            </w:rPr>
            <w:fldChar w:fldCharType="begin"/>
          </w:r>
          <w:r w:rsidR="00FA0E22" w:rsidRPr="002F39F4">
            <w:rPr>
              <w:szCs w:val="22"/>
              <w:highlight w:val="lightGray"/>
              <w:lang w:val="en-US"/>
            </w:rPr>
            <w:instrText xml:space="preserve"> CITATION 20_0358r1 \l 1033 </w:instrText>
          </w:r>
          <w:r w:rsidR="00FA0E22" w:rsidRPr="002F39F4">
            <w:rPr>
              <w:szCs w:val="22"/>
              <w:highlight w:val="lightGray"/>
            </w:rPr>
            <w:fldChar w:fldCharType="separate"/>
          </w:r>
          <w:r w:rsidR="00860E27" w:rsidRPr="00860E27">
            <w:rPr>
              <w:noProof/>
              <w:szCs w:val="22"/>
              <w:highlight w:val="lightGray"/>
              <w:lang w:val="en-US"/>
            </w:rPr>
            <w:t>[137]</w:t>
          </w:r>
          <w:r w:rsidR="00FA0E22" w:rsidRPr="002F39F4">
            <w:rPr>
              <w:szCs w:val="22"/>
              <w:highlight w:val="lightGray"/>
            </w:rPr>
            <w:fldChar w:fldCharType="end"/>
          </w:r>
        </w:sdtContent>
      </w:sdt>
      <w:r w:rsidR="00FA0E22" w:rsidRPr="002F39F4">
        <w:rPr>
          <w:szCs w:val="22"/>
          <w:highlight w:val="lightGray"/>
        </w:rPr>
        <w:t>]</w:t>
      </w:r>
    </w:p>
    <w:p w14:paraId="657BE15C" w14:textId="77777777" w:rsidR="0004766E" w:rsidRPr="002F39F4" w:rsidRDefault="0004766E" w:rsidP="0004766E">
      <w:pPr>
        <w:jc w:val="both"/>
        <w:rPr>
          <w:b/>
          <w:i/>
          <w:highlight w:val="lightGray"/>
        </w:rPr>
      </w:pPr>
    </w:p>
    <w:p w14:paraId="1FC8EC2F" w14:textId="4FEED4BB" w:rsidR="0004766E" w:rsidRPr="002F39F4" w:rsidRDefault="0004766E" w:rsidP="0004766E">
      <w:pPr>
        <w:jc w:val="both"/>
        <w:rPr>
          <w:szCs w:val="22"/>
          <w:highlight w:val="lightGray"/>
        </w:rPr>
      </w:pPr>
      <w:r w:rsidRPr="002F39F4">
        <w:rPr>
          <w:szCs w:val="22"/>
          <w:highlight w:val="lightGray"/>
        </w:rPr>
        <w:t>APs belonging to the same multiple BSSID set cannot be part of the same AP MLD</w:t>
      </w:r>
      <w:r w:rsidR="008A069D" w:rsidRPr="002F39F4">
        <w:rPr>
          <w:szCs w:val="22"/>
          <w:highlight w:val="lightGray"/>
        </w:rPr>
        <w:t>.</w:t>
      </w:r>
    </w:p>
    <w:p w14:paraId="7A19784D" w14:textId="44CE7298" w:rsidR="0004766E" w:rsidRPr="002F39F4" w:rsidRDefault="0004766E" w:rsidP="00DF7E01">
      <w:pPr>
        <w:pStyle w:val="ListParagraph"/>
        <w:numPr>
          <w:ilvl w:val="0"/>
          <w:numId w:val="64"/>
        </w:numPr>
        <w:jc w:val="both"/>
        <w:rPr>
          <w:szCs w:val="22"/>
          <w:highlight w:val="lightGray"/>
        </w:rPr>
      </w:pPr>
      <w:r w:rsidRPr="002F39F4">
        <w:rPr>
          <w:szCs w:val="22"/>
          <w:highlight w:val="lightGray"/>
        </w:rPr>
        <w:t>Note: APs within a multiple BSSID set are, by definition, operating on the same channel</w:t>
      </w:r>
      <w:r w:rsidR="004272BB" w:rsidRPr="002F39F4">
        <w:rPr>
          <w:szCs w:val="22"/>
          <w:highlight w:val="lightGray"/>
        </w:rPr>
        <w:t>.</w:t>
      </w:r>
    </w:p>
    <w:p w14:paraId="794C98C5" w14:textId="74B29A7B" w:rsidR="00FA0E22" w:rsidRPr="002F39F4" w:rsidRDefault="00FA0E22" w:rsidP="00FA0E22">
      <w:pPr>
        <w:jc w:val="both"/>
        <w:rPr>
          <w:szCs w:val="22"/>
          <w:highlight w:val="lightGray"/>
        </w:rPr>
      </w:pPr>
      <w:r w:rsidRPr="002F39F4">
        <w:rPr>
          <w:highlight w:val="lightGray"/>
        </w:rPr>
        <w:t xml:space="preserve">[Motion 112, #SP35, </w:t>
      </w:r>
      <w:sdt>
        <w:sdtPr>
          <w:rPr>
            <w:szCs w:val="22"/>
            <w:highlight w:val="lightGray"/>
          </w:rPr>
          <w:id w:val="1406807462"/>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804076753"/>
          <w:citation/>
        </w:sdtPr>
        <w:sdtEndPr/>
        <w:sdtContent>
          <w:r w:rsidRPr="002F39F4">
            <w:rPr>
              <w:szCs w:val="22"/>
              <w:highlight w:val="lightGray"/>
            </w:rPr>
            <w:fldChar w:fldCharType="begin"/>
          </w:r>
          <w:r w:rsidRPr="002F39F4">
            <w:rPr>
              <w:szCs w:val="22"/>
              <w:highlight w:val="lightGray"/>
              <w:lang w:val="en-US"/>
            </w:rPr>
            <w:instrText xml:space="preserve"> CITATION 20_0358r1 \l 1033 </w:instrText>
          </w:r>
          <w:r w:rsidRPr="002F39F4">
            <w:rPr>
              <w:szCs w:val="22"/>
              <w:highlight w:val="lightGray"/>
            </w:rPr>
            <w:fldChar w:fldCharType="separate"/>
          </w:r>
          <w:r w:rsidR="00860E27" w:rsidRPr="00860E27">
            <w:rPr>
              <w:noProof/>
              <w:szCs w:val="22"/>
              <w:highlight w:val="lightGray"/>
              <w:lang w:val="en-US"/>
            </w:rPr>
            <w:t>[137]</w:t>
          </w:r>
          <w:r w:rsidRPr="002F39F4">
            <w:rPr>
              <w:szCs w:val="22"/>
              <w:highlight w:val="lightGray"/>
            </w:rPr>
            <w:fldChar w:fldCharType="end"/>
          </w:r>
        </w:sdtContent>
      </w:sdt>
      <w:r w:rsidRPr="002F39F4">
        <w:rPr>
          <w:szCs w:val="22"/>
          <w:highlight w:val="lightGray"/>
        </w:rPr>
        <w:t>]</w:t>
      </w:r>
    </w:p>
    <w:p w14:paraId="7432D36B" w14:textId="77777777" w:rsidR="00A623C0" w:rsidRPr="002F39F4" w:rsidRDefault="00A623C0" w:rsidP="00FA0E22">
      <w:pPr>
        <w:jc w:val="both"/>
        <w:rPr>
          <w:szCs w:val="22"/>
          <w:highlight w:val="lightGray"/>
        </w:rPr>
      </w:pPr>
    </w:p>
    <w:p w14:paraId="6E4FF982" w14:textId="77777777" w:rsidR="00A623C0" w:rsidRPr="002F39F4" w:rsidRDefault="00A623C0" w:rsidP="00A623C0">
      <w:pPr>
        <w:jc w:val="both"/>
        <w:rPr>
          <w:szCs w:val="22"/>
          <w:highlight w:val="lightGray"/>
          <w:lang w:val="en-US"/>
        </w:rPr>
      </w:pPr>
      <w:r w:rsidRPr="002F39F4">
        <w:rPr>
          <w:szCs w:val="22"/>
          <w:highlight w:val="lightGray"/>
          <w:lang w:val="en-US"/>
        </w:rPr>
        <w:t>APs belonging to the same co-hosted BSSID set cannot be part of the same AP MLD.</w:t>
      </w:r>
    </w:p>
    <w:p w14:paraId="0D23E8CA" w14:textId="77777777" w:rsidR="00A623C0" w:rsidRPr="002F39F4" w:rsidRDefault="00A623C0" w:rsidP="00A623C0">
      <w:pPr>
        <w:pStyle w:val="ListParagraph"/>
        <w:numPr>
          <w:ilvl w:val="0"/>
          <w:numId w:val="64"/>
        </w:numPr>
        <w:jc w:val="both"/>
        <w:rPr>
          <w:szCs w:val="22"/>
          <w:highlight w:val="lightGray"/>
          <w:lang w:val="en-US"/>
        </w:rPr>
      </w:pPr>
      <w:r w:rsidRPr="002F39F4">
        <w:rPr>
          <w:szCs w:val="22"/>
          <w:highlight w:val="lightGray"/>
          <w:lang w:val="en-US"/>
        </w:rPr>
        <w:t>Note: APs within a co-hosted BSSID set are, by definition, operating on the same channel.</w:t>
      </w:r>
    </w:p>
    <w:p w14:paraId="35A64AE6" w14:textId="77777777" w:rsidR="00A623C0" w:rsidRPr="002F39F4" w:rsidRDefault="00A623C0" w:rsidP="00A623C0">
      <w:pPr>
        <w:jc w:val="both"/>
        <w:rPr>
          <w:szCs w:val="22"/>
          <w:highlight w:val="lightGray"/>
        </w:rPr>
      </w:pPr>
      <w:r w:rsidRPr="002F39F4">
        <w:rPr>
          <w:highlight w:val="lightGray"/>
        </w:rPr>
        <w:t xml:space="preserve">[Motion 112, #SP36, </w:t>
      </w:r>
      <w:sdt>
        <w:sdtPr>
          <w:rPr>
            <w:szCs w:val="22"/>
            <w:highlight w:val="lightGray"/>
          </w:rPr>
          <w:id w:val="1032930234"/>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742710610"/>
          <w:citation/>
        </w:sdtPr>
        <w:sdtEndPr/>
        <w:sdtContent>
          <w:r w:rsidRPr="002F39F4">
            <w:rPr>
              <w:szCs w:val="22"/>
              <w:highlight w:val="lightGray"/>
            </w:rPr>
            <w:fldChar w:fldCharType="begin"/>
          </w:r>
          <w:r w:rsidRPr="002F39F4">
            <w:rPr>
              <w:szCs w:val="22"/>
              <w:highlight w:val="lightGray"/>
              <w:lang w:val="en-US"/>
            </w:rPr>
            <w:instrText xml:space="preserve"> CITATION 20_0358r1 \l 1033 </w:instrText>
          </w:r>
          <w:r w:rsidRPr="002F39F4">
            <w:rPr>
              <w:szCs w:val="22"/>
              <w:highlight w:val="lightGray"/>
            </w:rPr>
            <w:fldChar w:fldCharType="separate"/>
          </w:r>
          <w:r w:rsidR="00860E27" w:rsidRPr="00860E27">
            <w:rPr>
              <w:noProof/>
              <w:szCs w:val="22"/>
              <w:highlight w:val="lightGray"/>
              <w:lang w:val="en-US"/>
            </w:rPr>
            <w:t>[137]</w:t>
          </w:r>
          <w:r w:rsidRPr="002F39F4">
            <w:rPr>
              <w:szCs w:val="22"/>
              <w:highlight w:val="lightGray"/>
            </w:rPr>
            <w:fldChar w:fldCharType="end"/>
          </w:r>
        </w:sdtContent>
      </w:sdt>
      <w:r w:rsidRPr="002F39F4">
        <w:rPr>
          <w:szCs w:val="22"/>
          <w:highlight w:val="lightGray"/>
        </w:rPr>
        <w:t>]</w:t>
      </w:r>
    </w:p>
    <w:p w14:paraId="47943844" w14:textId="77777777" w:rsidR="00A623C0" w:rsidRPr="002F39F4" w:rsidRDefault="00A623C0" w:rsidP="00A623C0">
      <w:pPr>
        <w:jc w:val="both"/>
        <w:rPr>
          <w:b/>
          <w:i/>
          <w:highlight w:val="lightGray"/>
        </w:rPr>
      </w:pPr>
    </w:p>
    <w:p w14:paraId="1C3F52F6" w14:textId="77777777" w:rsidR="00A623C0" w:rsidRPr="002F39F4" w:rsidRDefault="00A623C0" w:rsidP="00A623C0">
      <w:pPr>
        <w:jc w:val="both"/>
        <w:rPr>
          <w:szCs w:val="22"/>
          <w:highlight w:val="lightGray"/>
        </w:rPr>
      </w:pPr>
      <w:r w:rsidRPr="002F39F4">
        <w:rPr>
          <w:szCs w:val="22"/>
          <w:highlight w:val="lightGray"/>
        </w:rPr>
        <w:t xml:space="preserve">802.11be supports that each AP of an AP MLD is independently configured to operate as transmitted or nontransmitted BSSID of a multiple BSSID set or as an AP of a co-hosted BSSID set or not part of either a multiple BSSID set or co-hosted BSSID set.  </w:t>
      </w:r>
    </w:p>
    <w:p w14:paraId="445E5B11" w14:textId="77777777" w:rsidR="00A623C0" w:rsidRPr="004E4D1B" w:rsidRDefault="00A623C0" w:rsidP="00A623C0">
      <w:pPr>
        <w:jc w:val="both"/>
        <w:rPr>
          <w:szCs w:val="22"/>
        </w:rPr>
      </w:pPr>
      <w:r w:rsidRPr="002F39F4">
        <w:rPr>
          <w:highlight w:val="lightGray"/>
        </w:rPr>
        <w:t xml:space="preserve">[Motion 112, #SP50, </w:t>
      </w:r>
      <w:sdt>
        <w:sdtPr>
          <w:rPr>
            <w:szCs w:val="22"/>
            <w:highlight w:val="lightGray"/>
          </w:rPr>
          <w:id w:val="1976171990"/>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152438712"/>
          <w:citation/>
        </w:sdtPr>
        <w:sdtEndPr/>
        <w:sdtContent>
          <w:r w:rsidRPr="002F39F4">
            <w:rPr>
              <w:szCs w:val="22"/>
              <w:highlight w:val="lightGray"/>
            </w:rPr>
            <w:fldChar w:fldCharType="begin"/>
          </w:r>
          <w:r w:rsidRPr="002F39F4">
            <w:rPr>
              <w:szCs w:val="22"/>
              <w:highlight w:val="lightGray"/>
              <w:lang w:val="en-US"/>
            </w:rPr>
            <w:instrText xml:space="preserve"> CITATION 20_0358r3 \l 1033 </w:instrText>
          </w:r>
          <w:r w:rsidRPr="002F39F4">
            <w:rPr>
              <w:szCs w:val="22"/>
              <w:highlight w:val="lightGray"/>
            </w:rPr>
            <w:fldChar w:fldCharType="separate"/>
          </w:r>
          <w:r w:rsidR="00860E27" w:rsidRPr="00860E27">
            <w:rPr>
              <w:noProof/>
              <w:szCs w:val="22"/>
              <w:highlight w:val="lightGray"/>
              <w:lang w:val="en-US"/>
            </w:rPr>
            <w:t>[138]</w:t>
          </w:r>
          <w:r w:rsidRPr="002F39F4">
            <w:rPr>
              <w:szCs w:val="22"/>
              <w:highlight w:val="lightGray"/>
            </w:rPr>
            <w:fldChar w:fldCharType="end"/>
          </w:r>
        </w:sdtContent>
      </w:sdt>
      <w:r w:rsidRPr="002F39F4">
        <w:rPr>
          <w:szCs w:val="22"/>
          <w:highlight w:val="lightGray"/>
        </w:rPr>
        <w:t>]</w:t>
      </w:r>
    </w:p>
    <w:p w14:paraId="4ABCD0D5" w14:textId="4C666419" w:rsidR="000A4C13" w:rsidRPr="000504C7" w:rsidRDefault="000A4C13" w:rsidP="000A4C13">
      <w:pPr>
        <w:pStyle w:val="Heading2"/>
        <w:spacing w:after="60"/>
        <w:rPr>
          <w:highlight w:val="yellow"/>
          <w:u w:val="none"/>
          <w:lang w:val="en-US" w:eastAsia="ko-KR"/>
        </w:rPr>
      </w:pPr>
      <w:bookmarkStart w:id="1140" w:name="_Toc47082073"/>
      <w:r w:rsidRPr="000504C7">
        <w:rPr>
          <w:highlight w:val="yellow"/>
          <w:u w:val="none"/>
          <w:lang w:val="en-US" w:eastAsia="ko-KR"/>
        </w:rPr>
        <w:t>Quality of service for latency sensitive traffic</w:t>
      </w:r>
      <w:bookmarkEnd w:id="1140"/>
    </w:p>
    <w:p w14:paraId="1A8FAFEC" w14:textId="77777777" w:rsidR="00853579" w:rsidRPr="00D4528B" w:rsidRDefault="00853579" w:rsidP="00853579">
      <w:pPr>
        <w:jc w:val="both"/>
        <w:rPr>
          <w:szCs w:val="22"/>
          <w:highlight w:val="green"/>
        </w:rPr>
      </w:pPr>
      <w:r w:rsidRPr="00D4528B">
        <w:rPr>
          <w:b/>
          <w:szCs w:val="22"/>
          <w:highlight w:val="green"/>
        </w:rPr>
        <w:t>Straw poll #110</w:t>
      </w:r>
    </w:p>
    <w:p w14:paraId="155C9FF1" w14:textId="650D17CD" w:rsidR="00853579" w:rsidRPr="00D4528B" w:rsidRDefault="00853579" w:rsidP="00853579">
      <w:pPr>
        <w:jc w:val="both"/>
        <w:rPr>
          <w:szCs w:val="22"/>
          <w:highlight w:val="green"/>
        </w:rPr>
      </w:pPr>
      <w:del w:id="1141" w:author="Edward Au" w:date="2020-07-23T14:05:00Z">
        <w:r w:rsidRPr="00D4528B" w:rsidDel="00442B80">
          <w:rPr>
            <w:szCs w:val="22"/>
            <w:highlight w:val="green"/>
          </w:rPr>
          <w:delText>Do you</w:delText>
        </w:r>
      </w:del>
      <w:ins w:id="1142" w:author="Edward Au" w:date="2020-07-23T14:05:00Z">
        <w:r w:rsidR="00442B80" w:rsidRPr="00D4528B">
          <w:rPr>
            <w:szCs w:val="22"/>
            <w:highlight w:val="green"/>
          </w:rPr>
          <w:t>802.11be</w:t>
        </w:r>
      </w:ins>
      <w:r w:rsidRPr="00D4528B">
        <w:rPr>
          <w:szCs w:val="22"/>
          <w:highlight w:val="green"/>
        </w:rPr>
        <w:t xml:space="preserve"> support</w:t>
      </w:r>
      <w:ins w:id="1143" w:author="Edward Au" w:date="2020-07-23T14:05:00Z">
        <w:r w:rsidR="00442B80" w:rsidRPr="00D4528B">
          <w:rPr>
            <w:szCs w:val="22"/>
            <w:highlight w:val="green"/>
          </w:rPr>
          <w:t>s</w:t>
        </w:r>
      </w:ins>
      <w:r w:rsidRPr="00D4528B">
        <w:rPr>
          <w:szCs w:val="22"/>
          <w:highlight w:val="green"/>
        </w:rPr>
        <w:t xml:space="preserve"> to define a mechanism so that an EHT AP MLD can provide information about traffic conditions of each link (e.g., DL transmit Delay, BSS load)</w:t>
      </w:r>
      <w:ins w:id="1144" w:author="Edward Au" w:date="2020-07-23T14:05:00Z">
        <w:r w:rsidR="00A548F6" w:rsidRPr="00D4528B">
          <w:rPr>
            <w:szCs w:val="22"/>
            <w:highlight w:val="green"/>
          </w:rPr>
          <w:t>.</w:t>
        </w:r>
      </w:ins>
      <w:del w:id="1145" w:author="Edward Au" w:date="2020-07-23T14:05:00Z">
        <w:r w:rsidRPr="00D4528B" w:rsidDel="00A548F6">
          <w:rPr>
            <w:szCs w:val="22"/>
            <w:highlight w:val="green"/>
          </w:rPr>
          <w:delText>?</w:delText>
        </w:r>
      </w:del>
    </w:p>
    <w:p w14:paraId="1D70A4AA" w14:textId="77777777" w:rsidR="00853579" w:rsidRPr="00D4528B" w:rsidRDefault="00853579" w:rsidP="00853579">
      <w:pPr>
        <w:pStyle w:val="ListParagraph"/>
        <w:numPr>
          <w:ilvl w:val="0"/>
          <w:numId w:val="106"/>
        </w:numPr>
        <w:jc w:val="both"/>
        <w:rPr>
          <w:szCs w:val="22"/>
          <w:highlight w:val="green"/>
        </w:rPr>
      </w:pPr>
      <w:r w:rsidRPr="00D4528B">
        <w:rPr>
          <w:szCs w:val="22"/>
          <w:highlight w:val="green"/>
        </w:rPr>
        <w:t xml:space="preserve">Signaling details is TBD.  </w:t>
      </w:r>
      <w:r w:rsidRPr="00D4528B">
        <w:rPr>
          <w:b/>
          <w:i/>
          <w:szCs w:val="22"/>
          <w:highlight w:val="green"/>
        </w:rPr>
        <w:t>[#SP110]</w:t>
      </w:r>
    </w:p>
    <w:p w14:paraId="0569C582" w14:textId="77777777" w:rsidR="00853579" w:rsidRDefault="00853579" w:rsidP="00853579">
      <w:pPr>
        <w:jc w:val="both"/>
        <w:rPr>
          <w:szCs w:val="22"/>
        </w:rPr>
      </w:pPr>
      <w:r w:rsidRPr="00D4528B">
        <w:rPr>
          <w:szCs w:val="22"/>
          <w:highlight w:val="green"/>
        </w:rPr>
        <w:t>[20/0105r6 (Link Latency Statistics of Multi-band Operations in EHT, Frank Hsu, MediaTek), SP#1, Y/N/A: 36/12/29]</w:t>
      </w:r>
    </w:p>
    <w:p w14:paraId="42BC6365" w14:textId="77777777" w:rsidR="004D6178" w:rsidRDefault="004D6178">
      <w:pPr>
        <w:rPr>
          <w:rFonts w:ascii="Arial" w:hAnsi="Arial"/>
          <w:b/>
          <w:sz w:val="28"/>
          <w:highlight w:val="yellow"/>
          <w:lang w:val="en-US" w:eastAsia="ko-KR"/>
        </w:rPr>
      </w:pPr>
      <w:r>
        <w:rPr>
          <w:highlight w:val="yellow"/>
          <w:lang w:val="en-US" w:eastAsia="ko-KR"/>
        </w:rPr>
        <w:br w:type="page"/>
      </w:r>
    </w:p>
    <w:p w14:paraId="0A2EAB3E" w14:textId="5886B436" w:rsidR="00DA02EF" w:rsidRPr="000504C7" w:rsidRDefault="00DA02EF" w:rsidP="00DA02EF">
      <w:pPr>
        <w:pStyle w:val="Heading2"/>
        <w:spacing w:after="60"/>
        <w:rPr>
          <w:highlight w:val="yellow"/>
          <w:u w:val="none"/>
          <w:lang w:val="en-US" w:eastAsia="ko-KR"/>
        </w:rPr>
      </w:pPr>
      <w:bookmarkStart w:id="1146" w:name="_Toc47082074"/>
      <w:r>
        <w:rPr>
          <w:highlight w:val="yellow"/>
          <w:u w:val="none"/>
          <w:lang w:val="en-US" w:eastAsia="ko-KR"/>
        </w:rPr>
        <w:lastRenderedPageBreak/>
        <w:t>Multi-link single radio operation</w:t>
      </w:r>
      <w:bookmarkEnd w:id="1146"/>
    </w:p>
    <w:p w14:paraId="57016410" w14:textId="77777777" w:rsidR="00EC7DDB" w:rsidRPr="00D4528B" w:rsidRDefault="00EC7DDB" w:rsidP="00EC7DDB">
      <w:pPr>
        <w:jc w:val="both"/>
        <w:rPr>
          <w:szCs w:val="22"/>
          <w:highlight w:val="green"/>
        </w:rPr>
      </w:pPr>
      <w:r w:rsidRPr="00D4528B">
        <w:rPr>
          <w:b/>
          <w:szCs w:val="22"/>
          <w:highlight w:val="green"/>
        </w:rPr>
        <w:t>Straw poll #118</w:t>
      </w:r>
    </w:p>
    <w:p w14:paraId="6B689286" w14:textId="383A0D69" w:rsidR="00EC7DDB" w:rsidRPr="00D4528B" w:rsidRDefault="00EC7DDB" w:rsidP="00EC7DDB">
      <w:pPr>
        <w:rPr>
          <w:szCs w:val="22"/>
          <w:highlight w:val="green"/>
          <w:lang w:val="en-US" w:eastAsia="ko-KR"/>
        </w:rPr>
      </w:pPr>
      <w:r w:rsidRPr="00D4528B">
        <w:rPr>
          <w:bCs/>
          <w:szCs w:val="22"/>
          <w:highlight w:val="green"/>
          <w:lang w:val="en-US" w:eastAsia="ko-KR"/>
        </w:rPr>
        <w:t>Do you agree to define the following?</w:t>
      </w:r>
    </w:p>
    <w:p w14:paraId="25CA2148" w14:textId="77777777" w:rsidR="00EC7DDB" w:rsidRPr="00D4528B" w:rsidRDefault="00EC7DDB" w:rsidP="00EC7DDB">
      <w:pPr>
        <w:pStyle w:val="ListParagraph"/>
        <w:numPr>
          <w:ilvl w:val="0"/>
          <w:numId w:val="114"/>
        </w:numPr>
        <w:rPr>
          <w:szCs w:val="22"/>
          <w:highlight w:val="green"/>
          <w:lang w:val="en-US" w:eastAsia="ko-KR"/>
        </w:rPr>
      </w:pPr>
      <w:r w:rsidRPr="00D4528B">
        <w:rPr>
          <w:szCs w:val="22"/>
          <w:highlight w:val="green"/>
          <w:lang w:val="en-US" w:eastAsia="ko-KR"/>
        </w:rPr>
        <w:t xml:space="preserve">Single-link/radio (TBD) non-AP MLD: A non-AP MLD that supports operation on more than one link but can only listen, receive, or transmit frames on one link at a time.  </w:t>
      </w:r>
      <w:r w:rsidRPr="00D4528B">
        <w:rPr>
          <w:b/>
          <w:i/>
          <w:szCs w:val="22"/>
          <w:highlight w:val="green"/>
        </w:rPr>
        <w:t>[#SP118]</w:t>
      </w:r>
    </w:p>
    <w:p w14:paraId="566B91B5" w14:textId="77777777" w:rsidR="00EC7DDB" w:rsidRPr="00D4528B" w:rsidRDefault="00EC7DDB" w:rsidP="00EC7DDB">
      <w:pPr>
        <w:jc w:val="both"/>
        <w:rPr>
          <w:szCs w:val="22"/>
          <w:highlight w:val="green"/>
        </w:rPr>
      </w:pPr>
      <w:r w:rsidRPr="00D4528B">
        <w:rPr>
          <w:szCs w:val="22"/>
          <w:highlight w:val="green"/>
        </w:rPr>
        <w:t>[19/1943r8 (Multi-link Management, Taewon Song, LGE), SP#3, Y/N/A: 53/12/40]</w:t>
      </w:r>
    </w:p>
    <w:p w14:paraId="1F30D980" w14:textId="7F59A336" w:rsidR="00A548F6" w:rsidRPr="00D4528B" w:rsidRDefault="00A548F6" w:rsidP="00A548F6">
      <w:pPr>
        <w:jc w:val="both"/>
        <w:rPr>
          <w:b/>
          <w:i/>
          <w:color w:val="FF0000"/>
          <w:szCs w:val="22"/>
          <w:highlight w:val="green"/>
        </w:rPr>
      </w:pPr>
      <w:r w:rsidRPr="00D4528B">
        <w:rPr>
          <w:b/>
          <w:i/>
          <w:color w:val="FF0000"/>
          <w:szCs w:val="22"/>
          <w:highlight w:val="green"/>
        </w:rPr>
        <w:t xml:space="preserve">Editor’s note:  If Straw Poll </w:t>
      </w:r>
      <w:r w:rsidR="00420169" w:rsidRPr="00D4528B">
        <w:rPr>
          <w:b/>
          <w:i/>
          <w:color w:val="FF0000"/>
          <w:szCs w:val="22"/>
          <w:highlight w:val="green"/>
        </w:rPr>
        <w:t>#12</w:t>
      </w:r>
      <w:r w:rsidR="001170CD">
        <w:rPr>
          <w:b/>
          <w:i/>
          <w:color w:val="FF0000"/>
          <w:szCs w:val="22"/>
          <w:highlight w:val="green"/>
        </w:rPr>
        <w:t>5</w:t>
      </w:r>
      <w:r w:rsidRPr="00D4528B">
        <w:rPr>
          <w:b/>
          <w:i/>
          <w:color w:val="FF0000"/>
          <w:szCs w:val="22"/>
          <w:highlight w:val="green"/>
        </w:rPr>
        <w:t xml:space="preserve"> is passed, then the text of </w:t>
      </w:r>
      <w:r w:rsidR="00420169" w:rsidRPr="00D4528B">
        <w:rPr>
          <w:b/>
          <w:i/>
          <w:color w:val="FF0000"/>
          <w:szCs w:val="22"/>
          <w:highlight w:val="green"/>
        </w:rPr>
        <w:t>Straw Poll #118</w:t>
      </w:r>
      <w:r w:rsidRPr="00D4528B">
        <w:rPr>
          <w:b/>
          <w:i/>
          <w:color w:val="FF0000"/>
          <w:szCs w:val="22"/>
          <w:highlight w:val="green"/>
        </w:rPr>
        <w:t xml:space="preserve"> will be replaced by the text below.</w:t>
      </w:r>
    </w:p>
    <w:p w14:paraId="5F56D664" w14:textId="77777777" w:rsidR="00EC7DDB" w:rsidRPr="00D4528B" w:rsidRDefault="00EC7DDB" w:rsidP="00EC7DDB">
      <w:pPr>
        <w:jc w:val="both"/>
        <w:rPr>
          <w:b/>
          <w:szCs w:val="22"/>
          <w:highlight w:val="green"/>
        </w:rPr>
      </w:pPr>
      <w:r w:rsidRPr="00D4528B">
        <w:rPr>
          <w:b/>
          <w:szCs w:val="22"/>
          <w:highlight w:val="green"/>
        </w:rPr>
        <w:t>Straw poll #125</w:t>
      </w:r>
    </w:p>
    <w:p w14:paraId="216BAF4B" w14:textId="6A9A7C18" w:rsidR="00EC7DDB" w:rsidRPr="00D4528B" w:rsidDel="00682700" w:rsidRDefault="00EC7DDB" w:rsidP="00EC7DDB">
      <w:pPr>
        <w:jc w:val="both"/>
        <w:rPr>
          <w:del w:id="1147" w:author="Edward Au" w:date="2020-07-23T14:08:00Z"/>
          <w:bCs/>
          <w:highlight w:val="green"/>
        </w:rPr>
      </w:pPr>
      <w:del w:id="1148" w:author="Edward Au" w:date="2020-07-23T14:08:00Z">
        <w:r w:rsidRPr="00D4528B" w:rsidDel="00682700">
          <w:rPr>
            <w:bCs/>
            <w:highlight w:val="green"/>
          </w:rPr>
          <w:delText>Do you agree to revise the SP text as follows?</w:delText>
        </w:r>
      </w:del>
    </w:p>
    <w:p w14:paraId="3B30987A" w14:textId="28BEE484" w:rsidR="00EC7DDB" w:rsidRPr="00D4528B" w:rsidDel="00682700" w:rsidRDefault="00EC7DDB" w:rsidP="00EC7DDB">
      <w:pPr>
        <w:pStyle w:val="ListParagraph"/>
        <w:numPr>
          <w:ilvl w:val="0"/>
          <w:numId w:val="119"/>
        </w:numPr>
        <w:jc w:val="both"/>
        <w:rPr>
          <w:del w:id="1149" w:author="Edward Au" w:date="2020-07-23T14:08:00Z"/>
          <w:szCs w:val="22"/>
          <w:highlight w:val="green"/>
        </w:rPr>
      </w:pPr>
      <w:del w:id="1150" w:author="Edward Au" w:date="2020-07-23T14:08:00Z">
        <w:r w:rsidRPr="00D4528B" w:rsidDel="00682700">
          <w:rPr>
            <w:highlight w:val="green"/>
          </w:rPr>
          <w:delText>[SP#118]</w:delText>
        </w:r>
      </w:del>
    </w:p>
    <w:p w14:paraId="52565E0E" w14:textId="77777777" w:rsidR="00EC7DDB" w:rsidRPr="00D4528B" w:rsidRDefault="00EC7DDB">
      <w:pPr>
        <w:ind w:left="360"/>
        <w:jc w:val="both"/>
        <w:rPr>
          <w:b/>
          <w:szCs w:val="22"/>
          <w:highlight w:val="green"/>
        </w:rPr>
        <w:pPrChange w:id="1151" w:author="Edward Au" w:date="2020-07-23T14:08:00Z">
          <w:pPr>
            <w:pStyle w:val="ListParagraph"/>
            <w:numPr>
              <w:ilvl w:val="1"/>
              <w:numId w:val="119"/>
            </w:numPr>
            <w:ind w:left="1440" w:hanging="360"/>
            <w:jc w:val="both"/>
          </w:pPr>
        </w:pPrChange>
      </w:pPr>
      <w:r w:rsidRPr="00D4528B">
        <w:rPr>
          <w:highlight w:val="green"/>
        </w:rPr>
        <w:t>Single-link/radio (TBD) non-AP MLD: A non-AP MLD that supports operation on more than one link but can only receive, or transmit frames on one link at a time.</w:t>
      </w:r>
      <w:r w:rsidRPr="00D4528B">
        <w:rPr>
          <w:b/>
          <w:szCs w:val="22"/>
          <w:highlight w:val="green"/>
        </w:rPr>
        <w:t xml:space="preserve"> </w:t>
      </w:r>
      <w:r w:rsidRPr="00D4528B">
        <w:rPr>
          <w:b/>
          <w:i/>
          <w:szCs w:val="22"/>
          <w:highlight w:val="green"/>
        </w:rPr>
        <w:t>[#SP125]</w:t>
      </w:r>
    </w:p>
    <w:p w14:paraId="566321D7" w14:textId="77777777" w:rsidR="00EC7DDB" w:rsidRPr="0055439B" w:rsidRDefault="00EC7DDB" w:rsidP="00EC7DDB">
      <w:pPr>
        <w:jc w:val="both"/>
        <w:rPr>
          <w:szCs w:val="22"/>
        </w:rPr>
      </w:pPr>
      <w:r w:rsidRPr="00D4528B">
        <w:rPr>
          <w:szCs w:val="22"/>
          <w:highlight w:val="green"/>
        </w:rPr>
        <w:t>[19/1943r9 (Multi-link Management, Taewon Song, LGE), SP#4, Y/N/A: 46/6/23]</w:t>
      </w:r>
    </w:p>
    <w:p w14:paraId="00F07BE5" w14:textId="77777777" w:rsidR="00EC7DDB" w:rsidRPr="00EC7DDB" w:rsidRDefault="00EC7DDB" w:rsidP="00DA02EF">
      <w:pPr>
        <w:jc w:val="both"/>
        <w:rPr>
          <w:b/>
          <w:szCs w:val="22"/>
        </w:rPr>
      </w:pPr>
    </w:p>
    <w:p w14:paraId="556ACBC5" w14:textId="689E4D6A" w:rsidR="00DA02EF" w:rsidRPr="00D4528B" w:rsidRDefault="00DA02EF" w:rsidP="00DA02EF">
      <w:pPr>
        <w:jc w:val="both"/>
        <w:rPr>
          <w:b/>
          <w:szCs w:val="22"/>
          <w:highlight w:val="green"/>
        </w:rPr>
      </w:pPr>
      <w:r w:rsidRPr="00D4528B">
        <w:rPr>
          <w:b/>
          <w:szCs w:val="22"/>
          <w:highlight w:val="green"/>
        </w:rPr>
        <w:t>Straw poll #126</w:t>
      </w:r>
    </w:p>
    <w:p w14:paraId="37716CB7" w14:textId="08AE3B2E" w:rsidR="00DA02EF" w:rsidRPr="00D4528B" w:rsidRDefault="00DA02EF" w:rsidP="00DA02EF">
      <w:pPr>
        <w:jc w:val="both"/>
        <w:rPr>
          <w:szCs w:val="22"/>
          <w:highlight w:val="green"/>
        </w:rPr>
      </w:pPr>
      <w:del w:id="1152" w:author="Edward Au" w:date="2020-07-23T14:08:00Z">
        <w:r w:rsidRPr="00D4528B" w:rsidDel="00682700">
          <w:rPr>
            <w:szCs w:val="22"/>
            <w:highlight w:val="green"/>
          </w:rPr>
          <w:delText>Do you</w:delText>
        </w:r>
      </w:del>
      <w:ins w:id="1153" w:author="Edward Au" w:date="2020-07-23T14:08:00Z">
        <w:r w:rsidR="00682700" w:rsidRPr="00D4528B">
          <w:rPr>
            <w:szCs w:val="22"/>
            <w:highlight w:val="green"/>
          </w:rPr>
          <w:t>802.11be</w:t>
        </w:r>
      </w:ins>
      <w:r w:rsidRPr="00D4528B">
        <w:rPr>
          <w:szCs w:val="22"/>
          <w:highlight w:val="green"/>
        </w:rPr>
        <w:t xml:space="preserve"> support</w:t>
      </w:r>
      <w:ins w:id="1154" w:author="Edward Au" w:date="2020-07-23T14:08:00Z">
        <w:r w:rsidR="00682700" w:rsidRPr="00D4528B">
          <w:rPr>
            <w:szCs w:val="22"/>
            <w:highlight w:val="green"/>
          </w:rPr>
          <w:t>s</w:t>
        </w:r>
      </w:ins>
      <w:r w:rsidRPr="00D4528B">
        <w:rPr>
          <w:szCs w:val="22"/>
          <w:highlight w:val="green"/>
        </w:rPr>
        <w:t xml:space="preserve"> the multi-link operation for a non-AP MLD that is defined as follows to be included in R1</w:t>
      </w:r>
      <w:ins w:id="1155" w:author="Edward Au" w:date="2020-07-23T14:08:00Z">
        <w:r w:rsidR="00682700" w:rsidRPr="00D4528B">
          <w:rPr>
            <w:szCs w:val="22"/>
            <w:highlight w:val="green"/>
          </w:rPr>
          <w:t>.</w:t>
        </w:r>
      </w:ins>
      <w:del w:id="1156" w:author="Edward Au" w:date="2020-07-23T14:08:00Z">
        <w:r w:rsidRPr="00D4528B" w:rsidDel="00682700">
          <w:rPr>
            <w:szCs w:val="22"/>
            <w:highlight w:val="green"/>
          </w:rPr>
          <w:delText>?</w:delText>
        </w:r>
      </w:del>
    </w:p>
    <w:p w14:paraId="15648505" w14:textId="5AFC4B61" w:rsidR="00DA02EF" w:rsidRPr="00D4528B" w:rsidRDefault="00DA02EF" w:rsidP="00DA02EF">
      <w:pPr>
        <w:pStyle w:val="ListParagraph"/>
        <w:numPr>
          <w:ilvl w:val="0"/>
          <w:numId w:val="119"/>
        </w:numPr>
        <w:jc w:val="both"/>
        <w:rPr>
          <w:szCs w:val="22"/>
          <w:highlight w:val="green"/>
        </w:rPr>
      </w:pPr>
      <w:r w:rsidRPr="00D4528B">
        <w:rPr>
          <w:szCs w:val="22"/>
          <w:highlight w:val="green"/>
        </w:rPr>
        <w:t>A non-AP MLD that can: 1) transmit or receive data/management frames to another MLD on one link at a time, and 2) listening on one or more links</w:t>
      </w:r>
      <w:ins w:id="1157" w:author="Edward Au" w:date="2020-07-23T14:08:00Z">
        <w:r w:rsidR="00682700" w:rsidRPr="00D4528B">
          <w:rPr>
            <w:szCs w:val="22"/>
            <w:highlight w:val="green"/>
          </w:rPr>
          <w:t>.</w:t>
        </w:r>
      </w:ins>
    </w:p>
    <w:p w14:paraId="4C4FD0CE" w14:textId="4A0C64B8" w:rsidR="00DA02EF" w:rsidRPr="00D4528B" w:rsidRDefault="00DA02EF" w:rsidP="00DA02EF">
      <w:pPr>
        <w:pStyle w:val="ListParagraph"/>
        <w:numPr>
          <w:ilvl w:val="1"/>
          <w:numId w:val="119"/>
        </w:numPr>
        <w:jc w:val="both"/>
        <w:rPr>
          <w:szCs w:val="22"/>
          <w:highlight w:val="green"/>
        </w:rPr>
      </w:pPr>
      <w:r w:rsidRPr="00D4528B">
        <w:rPr>
          <w:szCs w:val="22"/>
          <w:highlight w:val="green"/>
        </w:rPr>
        <w:t>The “listening” operation includes CCA as well as receiving initial control messages (e.g., RTS/MU-RTS)</w:t>
      </w:r>
      <w:ins w:id="1158" w:author="Edward Au" w:date="2020-07-23T14:08:00Z">
        <w:r w:rsidR="00682700" w:rsidRPr="00D4528B">
          <w:rPr>
            <w:szCs w:val="22"/>
            <w:highlight w:val="green"/>
          </w:rPr>
          <w:t>.</w:t>
        </w:r>
      </w:ins>
    </w:p>
    <w:p w14:paraId="2D0A4D52" w14:textId="347D6F5D" w:rsidR="00DA02EF" w:rsidRPr="00D4528B" w:rsidRDefault="00DA02EF" w:rsidP="00DA02EF">
      <w:pPr>
        <w:pStyle w:val="ListParagraph"/>
        <w:numPr>
          <w:ilvl w:val="1"/>
          <w:numId w:val="119"/>
        </w:numPr>
        <w:jc w:val="both"/>
        <w:rPr>
          <w:szCs w:val="22"/>
          <w:highlight w:val="green"/>
        </w:rPr>
      </w:pPr>
      <w:r w:rsidRPr="00D4528B">
        <w:rPr>
          <w:szCs w:val="22"/>
          <w:highlight w:val="green"/>
        </w:rPr>
        <w:t>The initial control message may have one or more additional limitations: spatial stream, MCS (data rate), PPDU type, frame type</w:t>
      </w:r>
      <w:ins w:id="1159" w:author="Edward Au" w:date="2020-07-23T14:08:00Z">
        <w:r w:rsidR="00682700" w:rsidRPr="00D4528B">
          <w:rPr>
            <w:szCs w:val="22"/>
            <w:highlight w:val="green"/>
          </w:rPr>
          <w:t>.</w:t>
        </w:r>
      </w:ins>
    </w:p>
    <w:p w14:paraId="3B29C7F4" w14:textId="48CB947C" w:rsidR="00DA02EF" w:rsidRPr="00D4528B" w:rsidRDefault="00DA02EF" w:rsidP="00DA02EF">
      <w:pPr>
        <w:pStyle w:val="ListParagraph"/>
        <w:numPr>
          <w:ilvl w:val="1"/>
          <w:numId w:val="119"/>
        </w:numPr>
        <w:jc w:val="both"/>
        <w:rPr>
          <w:szCs w:val="22"/>
          <w:highlight w:val="green"/>
        </w:rPr>
      </w:pPr>
      <w:r w:rsidRPr="00D4528B">
        <w:rPr>
          <w:szCs w:val="22"/>
          <w:highlight w:val="green"/>
        </w:rPr>
        <w:t>Link switch delay may be indicated by the non-AP MLD</w:t>
      </w:r>
      <w:ins w:id="1160" w:author="Edward Au" w:date="2020-07-23T14:08:00Z">
        <w:r w:rsidR="00682700" w:rsidRPr="00D4528B">
          <w:rPr>
            <w:szCs w:val="22"/>
            <w:highlight w:val="green"/>
          </w:rPr>
          <w:t>.</w:t>
        </w:r>
      </w:ins>
      <w:r w:rsidRPr="00D4528B">
        <w:rPr>
          <w:szCs w:val="22"/>
          <w:highlight w:val="green"/>
        </w:rPr>
        <w:t xml:space="preserve"> </w:t>
      </w:r>
      <w:r w:rsidRPr="00D4528B">
        <w:rPr>
          <w:b/>
          <w:i/>
          <w:szCs w:val="22"/>
          <w:highlight w:val="green"/>
        </w:rPr>
        <w:t>[#SP126]</w:t>
      </w:r>
    </w:p>
    <w:p w14:paraId="19AFFAEE" w14:textId="0ABB7909" w:rsidR="00DA02EF" w:rsidRPr="00EC7DDB" w:rsidRDefault="00DA02EF" w:rsidP="00DA02EF">
      <w:pPr>
        <w:jc w:val="both"/>
        <w:rPr>
          <w:szCs w:val="22"/>
        </w:rPr>
      </w:pPr>
      <w:r w:rsidRPr="00D4528B">
        <w:rPr>
          <w:szCs w:val="22"/>
          <w:highlight w:val="green"/>
        </w:rPr>
        <w:t>[20/0562r7 (Enhanced multi-link single radio operation, Minyoung Park, Intel), SP#2, Y/N/A: 52/2/26]</w:t>
      </w:r>
    </w:p>
    <w:p w14:paraId="73AC2935" w14:textId="77777777" w:rsidR="005115F0" w:rsidRPr="0020305D" w:rsidRDefault="005115F0" w:rsidP="00486858">
      <w:pPr>
        <w:pStyle w:val="Heading1"/>
        <w:numPr>
          <w:ilvl w:val="0"/>
          <w:numId w:val="1"/>
        </w:numPr>
        <w:tabs>
          <w:tab w:val="left" w:pos="450"/>
        </w:tabs>
        <w:ind w:left="0" w:firstLine="0"/>
        <w:jc w:val="both"/>
        <w:rPr>
          <w:u w:val="none"/>
        </w:rPr>
      </w:pPr>
      <w:bookmarkStart w:id="1161" w:name="_Toc47082075"/>
      <w:r>
        <w:rPr>
          <w:u w:val="none"/>
        </w:rPr>
        <w:t>Multi-band and multichannel aggregation and operation</w:t>
      </w:r>
      <w:bookmarkEnd w:id="1161"/>
      <w:r>
        <w:rPr>
          <w:u w:val="none"/>
        </w:rPr>
        <w:t xml:space="preserve"> </w:t>
      </w:r>
    </w:p>
    <w:p w14:paraId="2EB5DC4D" w14:textId="77777777"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162" w:name="_Toc30876631"/>
      <w:bookmarkStart w:id="1163" w:name="_Toc30876684"/>
      <w:bookmarkStart w:id="1164" w:name="_Toc30876972"/>
      <w:bookmarkStart w:id="1165" w:name="_Toc30895003"/>
      <w:bookmarkStart w:id="1166" w:name="_Toc30895512"/>
      <w:bookmarkStart w:id="1167" w:name="_Toc30897870"/>
      <w:bookmarkStart w:id="1168" w:name="_Toc30899297"/>
      <w:bookmarkStart w:id="1169" w:name="_Toc30915807"/>
      <w:bookmarkStart w:id="1170" w:name="_Toc30915869"/>
      <w:bookmarkStart w:id="1171" w:name="_Toc31918195"/>
      <w:bookmarkStart w:id="1172" w:name="_Toc36716527"/>
      <w:bookmarkStart w:id="1173" w:name="_Toc36723289"/>
      <w:bookmarkStart w:id="1174" w:name="_Toc36723371"/>
      <w:bookmarkStart w:id="1175" w:name="_Toc36723504"/>
      <w:bookmarkStart w:id="1176" w:name="_Toc36842557"/>
      <w:bookmarkStart w:id="1177" w:name="_Toc36842639"/>
      <w:bookmarkStart w:id="1178" w:name="_Toc37257584"/>
      <w:bookmarkStart w:id="1179" w:name="_Toc37438261"/>
      <w:bookmarkStart w:id="1180" w:name="_Toc37771529"/>
      <w:bookmarkStart w:id="1181" w:name="_Toc37771847"/>
      <w:bookmarkStart w:id="1182" w:name="_Toc37928382"/>
      <w:bookmarkStart w:id="1183" w:name="_Toc38110500"/>
      <w:bookmarkStart w:id="1184" w:name="_Toc38110682"/>
      <w:bookmarkStart w:id="1185" w:name="_Toc38110776"/>
      <w:bookmarkStart w:id="1186" w:name="_Toc38381675"/>
      <w:bookmarkStart w:id="1187" w:name="_Toc38381769"/>
      <w:bookmarkStart w:id="1188" w:name="_Toc38382154"/>
      <w:bookmarkStart w:id="1189" w:name="_Toc38440407"/>
      <w:bookmarkStart w:id="1190" w:name="_Toc38621990"/>
      <w:bookmarkStart w:id="1191" w:name="_Toc38622087"/>
      <w:bookmarkStart w:id="1192" w:name="_Toc38622578"/>
      <w:bookmarkStart w:id="1193" w:name="_Toc38792497"/>
      <w:bookmarkStart w:id="1194" w:name="_Toc38792598"/>
      <w:bookmarkStart w:id="1195" w:name="_Toc38792769"/>
      <w:bookmarkStart w:id="1196" w:name="_Toc38967147"/>
      <w:bookmarkStart w:id="1197" w:name="_Toc38968698"/>
      <w:bookmarkStart w:id="1198" w:name="_Toc38969984"/>
      <w:bookmarkStart w:id="1199" w:name="_Toc38970598"/>
      <w:bookmarkStart w:id="1200" w:name="_Toc39074939"/>
      <w:bookmarkStart w:id="1201" w:name="_Toc39137760"/>
      <w:bookmarkStart w:id="1202" w:name="_Toc39140453"/>
      <w:bookmarkStart w:id="1203" w:name="_Toc39140688"/>
      <w:bookmarkStart w:id="1204" w:name="_Toc39143885"/>
      <w:bookmarkStart w:id="1205" w:name="_Toc39225329"/>
      <w:bookmarkStart w:id="1206" w:name="_Toc39229677"/>
      <w:bookmarkStart w:id="1207" w:name="_Toc39230275"/>
      <w:bookmarkStart w:id="1208" w:name="_Toc39230938"/>
      <w:bookmarkStart w:id="1209" w:name="_Toc39231077"/>
      <w:bookmarkStart w:id="1210" w:name="_Toc39597157"/>
      <w:bookmarkStart w:id="1211" w:name="_Toc39598136"/>
      <w:bookmarkStart w:id="1212" w:name="_Toc39600350"/>
      <w:bookmarkStart w:id="1213" w:name="_Toc39674567"/>
      <w:bookmarkStart w:id="1214" w:name="_Toc39827050"/>
      <w:bookmarkStart w:id="1215" w:name="_Toc39845592"/>
      <w:bookmarkStart w:id="1216" w:name="_Toc39846352"/>
      <w:bookmarkStart w:id="1217" w:name="_Toc39847821"/>
      <w:bookmarkStart w:id="1218" w:name="_Toc39847966"/>
      <w:bookmarkStart w:id="1219" w:name="_Toc39848089"/>
      <w:bookmarkStart w:id="1220" w:name="_Toc39848420"/>
      <w:bookmarkStart w:id="1221" w:name="_Toc40028544"/>
      <w:bookmarkStart w:id="1222" w:name="_Toc40028982"/>
      <w:bookmarkStart w:id="1223" w:name="_Toc40217748"/>
      <w:bookmarkStart w:id="1224" w:name="_Toc40274940"/>
      <w:bookmarkStart w:id="1225" w:name="_Toc40275138"/>
      <w:bookmarkStart w:id="1226" w:name="_Toc40277227"/>
      <w:bookmarkStart w:id="1227" w:name="_Toc40433563"/>
      <w:bookmarkStart w:id="1228" w:name="_Toc40814798"/>
      <w:bookmarkStart w:id="1229" w:name="_Toc40817270"/>
      <w:bookmarkStart w:id="1230" w:name="_Toc41050338"/>
      <w:bookmarkStart w:id="1231" w:name="_Toc41060244"/>
      <w:bookmarkStart w:id="1232" w:name="_Toc41388409"/>
      <w:bookmarkStart w:id="1233" w:name="_Toc41388620"/>
      <w:bookmarkStart w:id="1234" w:name="_Toc41669206"/>
      <w:bookmarkStart w:id="1235" w:name="_Toc41670059"/>
      <w:bookmarkStart w:id="1236" w:name="_Toc41670183"/>
      <w:bookmarkStart w:id="1237" w:name="_Toc41671015"/>
      <w:bookmarkStart w:id="1238" w:name="_Toc41671879"/>
      <w:bookmarkStart w:id="1239" w:name="_Toc41910024"/>
      <w:bookmarkStart w:id="1240" w:name="_Toc42180174"/>
      <w:bookmarkStart w:id="1241" w:name="_Toc42180617"/>
      <w:bookmarkStart w:id="1242" w:name="_Toc42187787"/>
      <w:bookmarkStart w:id="1243" w:name="_Toc42188625"/>
      <w:bookmarkStart w:id="1244" w:name="_Toc42541672"/>
      <w:bookmarkStart w:id="1245" w:name="_Toc42541801"/>
      <w:bookmarkStart w:id="1246" w:name="_Toc42545079"/>
      <w:bookmarkStart w:id="1247" w:name="_Toc42806640"/>
      <w:bookmarkStart w:id="1248" w:name="_Toc43114345"/>
      <w:bookmarkStart w:id="1249" w:name="_Toc43115121"/>
      <w:bookmarkStart w:id="1250" w:name="_Toc43117373"/>
      <w:bookmarkStart w:id="1251" w:name="_Toc43117512"/>
      <w:bookmarkStart w:id="1252" w:name="_Toc43285838"/>
      <w:bookmarkStart w:id="1253" w:name="_Toc43303896"/>
      <w:bookmarkStart w:id="1254" w:name="_Toc43316324"/>
      <w:bookmarkStart w:id="1255" w:name="_Toc43317126"/>
      <w:bookmarkStart w:id="1256" w:name="_Toc43319747"/>
      <w:bookmarkStart w:id="1257" w:name="_Toc43722198"/>
      <w:bookmarkStart w:id="1258" w:name="_Toc43722552"/>
      <w:bookmarkStart w:id="1259" w:name="_Toc43724501"/>
      <w:bookmarkStart w:id="1260" w:name="_Toc43724649"/>
      <w:bookmarkStart w:id="1261" w:name="_Toc44163601"/>
      <w:bookmarkStart w:id="1262" w:name="_Toc44164286"/>
      <w:bookmarkStart w:id="1263" w:name="_Toc44164429"/>
      <w:bookmarkStart w:id="1264" w:name="_Toc44455345"/>
      <w:bookmarkStart w:id="1265" w:name="_Toc44456125"/>
      <w:bookmarkStart w:id="1266" w:name="_Toc45046525"/>
      <w:bookmarkStart w:id="1267" w:name="_Toc45047434"/>
      <w:bookmarkStart w:id="1268" w:name="_Toc45049010"/>
      <w:bookmarkStart w:id="1269" w:name="_Toc45122417"/>
      <w:bookmarkStart w:id="1270" w:name="_Toc45196131"/>
      <w:bookmarkStart w:id="1271" w:name="_Toc45196291"/>
      <w:bookmarkStart w:id="1272" w:name="_Toc45400597"/>
      <w:bookmarkStart w:id="1273" w:name="_Toc45788449"/>
      <w:bookmarkStart w:id="1274" w:name="_Toc45881573"/>
      <w:bookmarkStart w:id="1275" w:name="_Toc45881879"/>
      <w:bookmarkStart w:id="1276" w:name="_Toc45984237"/>
      <w:bookmarkStart w:id="1277" w:name="_Toc46137818"/>
      <w:bookmarkStart w:id="1278" w:name="_Toc46147422"/>
      <w:bookmarkStart w:id="1279" w:name="_Toc46147732"/>
      <w:bookmarkStart w:id="1280" w:name="_Toc46148163"/>
      <w:bookmarkStart w:id="1281" w:name="_Toc46148322"/>
      <w:bookmarkStart w:id="1282" w:name="_Toc46161393"/>
      <w:bookmarkStart w:id="1283" w:name="_Toc46406664"/>
      <w:bookmarkStart w:id="1284" w:name="_Toc46406837"/>
      <w:bookmarkStart w:id="1285" w:name="_Toc46479966"/>
      <w:bookmarkStart w:id="1286" w:name="_Toc46578575"/>
      <w:bookmarkStart w:id="1287" w:name="_Toc46578810"/>
      <w:bookmarkStart w:id="1288" w:name="_Toc46828971"/>
      <w:bookmarkStart w:id="1289" w:name="_Toc46912500"/>
      <w:bookmarkStart w:id="1290" w:name="_Toc46913858"/>
      <w:bookmarkStart w:id="1291" w:name="_Toc46933858"/>
      <w:bookmarkStart w:id="1292" w:name="_Toc46935727"/>
      <w:bookmarkStart w:id="1293" w:name="_Toc47081910"/>
      <w:bookmarkStart w:id="1294" w:name="_Toc47082076"/>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14:paraId="11D14E2B" w14:textId="77777777" w:rsidR="005115F0" w:rsidRPr="00B872F3" w:rsidRDefault="005115F0" w:rsidP="00365E0E">
      <w:pPr>
        <w:pStyle w:val="Heading2"/>
        <w:spacing w:after="60"/>
        <w:jc w:val="both"/>
        <w:rPr>
          <w:u w:val="none"/>
        </w:rPr>
      </w:pPr>
      <w:bookmarkStart w:id="1295" w:name="_Toc47082077"/>
      <w:r w:rsidRPr="00B872F3">
        <w:rPr>
          <w:u w:val="none"/>
        </w:rPr>
        <w:t>General</w:t>
      </w:r>
      <w:bookmarkEnd w:id="1295"/>
    </w:p>
    <w:p w14:paraId="25B07315" w14:textId="77777777" w:rsidR="005115F0" w:rsidRDefault="005115F0" w:rsidP="005115F0">
      <w:pPr>
        <w:jc w:val="both"/>
      </w:pPr>
      <w:r>
        <w:t>This section describes features related to multi-band and multichannel aggregation and operation</w:t>
      </w:r>
      <w:r w:rsidR="00E043BF">
        <w:t>.</w:t>
      </w:r>
    </w:p>
    <w:p w14:paraId="7D3BAD97" w14:textId="77777777" w:rsidR="00E043BF" w:rsidRPr="00B872F3" w:rsidRDefault="00E043BF" w:rsidP="00365E0E">
      <w:pPr>
        <w:pStyle w:val="Heading2"/>
        <w:spacing w:after="60"/>
        <w:jc w:val="both"/>
        <w:rPr>
          <w:u w:val="none"/>
        </w:rPr>
      </w:pPr>
      <w:bookmarkStart w:id="1296" w:name="_Toc47082078"/>
      <w:r>
        <w:rPr>
          <w:u w:val="none"/>
        </w:rPr>
        <w:t>Feature #1</w:t>
      </w:r>
      <w:bookmarkEnd w:id="1296"/>
    </w:p>
    <w:p w14:paraId="757F6633" w14:textId="77777777" w:rsidR="00E043BF" w:rsidRDefault="00E043BF" w:rsidP="00E043BF">
      <w:pPr>
        <w:jc w:val="both"/>
      </w:pPr>
      <w:r>
        <w:t>Description for feature #1</w:t>
      </w:r>
    </w:p>
    <w:p w14:paraId="3380A58B" w14:textId="77777777" w:rsidR="00B973B9" w:rsidRPr="0020305D" w:rsidRDefault="00B973B9" w:rsidP="00486858">
      <w:pPr>
        <w:pStyle w:val="Heading1"/>
        <w:numPr>
          <w:ilvl w:val="0"/>
          <w:numId w:val="1"/>
        </w:numPr>
        <w:tabs>
          <w:tab w:val="left" w:pos="450"/>
        </w:tabs>
        <w:ind w:left="0" w:firstLine="0"/>
        <w:jc w:val="both"/>
        <w:rPr>
          <w:u w:val="none"/>
        </w:rPr>
      </w:pPr>
      <w:bookmarkStart w:id="1297" w:name="_Toc47082079"/>
      <w:r>
        <w:rPr>
          <w:u w:val="none"/>
        </w:rPr>
        <w:t>Spatial stream and MIMO protocol enhancement</w:t>
      </w:r>
      <w:bookmarkEnd w:id="1297"/>
      <w:r>
        <w:rPr>
          <w:u w:val="none"/>
        </w:rPr>
        <w:t xml:space="preserve"> </w:t>
      </w:r>
    </w:p>
    <w:p w14:paraId="695B9871" w14:textId="77777777"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298" w:name="_Toc14316280"/>
      <w:bookmarkStart w:id="1299" w:name="_Toc14316792"/>
      <w:bookmarkStart w:id="1300" w:name="_Toc14350451"/>
      <w:bookmarkStart w:id="1301" w:name="_Toc21520595"/>
      <w:bookmarkStart w:id="1302" w:name="_Toc21520638"/>
      <w:bookmarkStart w:id="1303" w:name="_Toc21520687"/>
      <w:bookmarkStart w:id="1304" w:name="_Toc21543271"/>
      <w:bookmarkStart w:id="1305" w:name="_Toc21543479"/>
      <w:bookmarkStart w:id="1306" w:name="_Toc24703007"/>
      <w:bookmarkStart w:id="1307" w:name="_Toc24704617"/>
      <w:bookmarkStart w:id="1308" w:name="_Toc24704722"/>
      <w:bookmarkStart w:id="1309" w:name="_Toc24705212"/>
      <w:bookmarkStart w:id="1310" w:name="_Toc24780859"/>
      <w:bookmarkStart w:id="1311" w:name="_Toc24781759"/>
      <w:bookmarkStart w:id="1312" w:name="_Toc24782459"/>
      <w:bookmarkStart w:id="1313" w:name="_Toc24802036"/>
      <w:bookmarkStart w:id="1314" w:name="_Toc24805232"/>
      <w:bookmarkStart w:id="1315" w:name="_Toc24806219"/>
      <w:bookmarkStart w:id="1316" w:name="_Toc24806945"/>
      <w:bookmarkStart w:id="1317" w:name="_Toc24891624"/>
      <w:bookmarkStart w:id="1318" w:name="_Toc24891945"/>
      <w:bookmarkStart w:id="1319" w:name="_Toc24891991"/>
      <w:bookmarkStart w:id="1320" w:name="_Toc24892628"/>
      <w:bookmarkStart w:id="1321" w:name="_Toc24893242"/>
      <w:bookmarkStart w:id="1322" w:name="_Toc24893774"/>
      <w:bookmarkStart w:id="1323" w:name="_Toc24894165"/>
      <w:bookmarkStart w:id="1324" w:name="_Toc24894650"/>
      <w:bookmarkStart w:id="1325" w:name="_Toc25752114"/>
      <w:bookmarkStart w:id="1326" w:name="_Toc30867922"/>
      <w:bookmarkStart w:id="1327" w:name="_Toc30869205"/>
      <w:bookmarkStart w:id="1328" w:name="_Toc30876635"/>
      <w:bookmarkStart w:id="1329" w:name="_Toc30876688"/>
      <w:bookmarkStart w:id="1330" w:name="_Toc30876976"/>
      <w:bookmarkStart w:id="1331" w:name="_Toc30895007"/>
      <w:bookmarkStart w:id="1332" w:name="_Toc30895516"/>
      <w:bookmarkStart w:id="1333" w:name="_Toc30897874"/>
      <w:bookmarkStart w:id="1334" w:name="_Toc30899301"/>
      <w:bookmarkStart w:id="1335" w:name="_Toc30915811"/>
      <w:bookmarkStart w:id="1336" w:name="_Toc30915873"/>
      <w:bookmarkStart w:id="1337" w:name="_Toc31918199"/>
      <w:bookmarkStart w:id="1338" w:name="_Toc36716531"/>
      <w:bookmarkStart w:id="1339" w:name="_Toc36723293"/>
      <w:bookmarkStart w:id="1340" w:name="_Toc36723375"/>
      <w:bookmarkStart w:id="1341" w:name="_Toc36723508"/>
      <w:bookmarkStart w:id="1342" w:name="_Toc36842561"/>
      <w:bookmarkStart w:id="1343" w:name="_Toc36842643"/>
      <w:bookmarkStart w:id="1344" w:name="_Toc37257588"/>
      <w:bookmarkStart w:id="1345" w:name="_Toc37438265"/>
      <w:bookmarkStart w:id="1346" w:name="_Toc37771533"/>
      <w:bookmarkStart w:id="1347" w:name="_Toc37771851"/>
      <w:bookmarkStart w:id="1348" w:name="_Toc37928386"/>
      <w:bookmarkStart w:id="1349" w:name="_Toc38110504"/>
      <w:bookmarkStart w:id="1350" w:name="_Toc38110686"/>
      <w:bookmarkStart w:id="1351" w:name="_Toc38110780"/>
      <w:bookmarkStart w:id="1352" w:name="_Toc38381679"/>
      <w:bookmarkStart w:id="1353" w:name="_Toc38381773"/>
      <w:bookmarkStart w:id="1354" w:name="_Toc38382158"/>
      <w:bookmarkStart w:id="1355" w:name="_Toc38440411"/>
      <w:bookmarkStart w:id="1356" w:name="_Toc38621994"/>
      <w:bookmarkStart w:id="1357" w:name="_Toc38622091"/>
      <w:bookmarkStart w:id="1358" w:name="_Toc38622582"/>
      <w:bookmarkStart w:id="1359" w:name="_Toc38792501"/>
      <w:bookmarkStart w:id="1360" w:name="_Toc38792602"/>
      <w:bookmarkStart w:id="1361" w:name="_Toc38792773"/>
      <w:bookmarkStart w:id="1362" w:name="_Toc38967151"/>
      <w:bookmarkStart w:id="1363" w:name="_Toc38968702"/>
      <w:bookmarkStart w:id="1364" w:name="_Toc38969988"/>
      <w:bookmarkStart w:id="1365" w:name="_Toc38970602"/>
      <w:bookmarkStart w:id="1366" w:name="_Toc39074943"/>
      <w:bookmarkStart w:id="1367" w:name="_Toc39137764"/>
      <w:bookmarkStart w:id="1368" w:name="_Toc39140457"/>
      <w:bookmarkStart w:id="1369" w:name="_Toc39140692"/>
      <w:bookmarkStart w:id="1370" w:name="_Toc39143889"/>
      <w:bookmarkStart w:id="1371" w:name="_Toc39225333"/>
      <w:bookmarkStart w:id="1372" w:name="_Toc39229681"/>
      <w:bookmarkStart w:id="1373" w:name="_Toc39230279"/>
      <w:bookmarkStart w:id="1374" w:name="_Toc39230942"/>
      <w:bookmarkStart w:id="1375" w:name="_Toc39231081"/>
      <w:bookmarkStart w:id="1376" w:name="_Toc39597161"/>
      <w:bookmarkStart w:id="1377" w:name="_Toc39598140"/>
      <w:bookmarkStart w:id="1378" w:name="_Toc39600354"/>
      <w:bookmarkStart w:id="1379" w:name="_Toc39674571"/>
      <w:bookmarkStart w:id="1380" w:name="_Toc39827054"/>
      <w:bookmarkStart w:id="1381" w:name="_Toc39845596"/>
      <w:bookmarkStart w:id="1382" w:name="_Toc39846356"/>
      <w:bookmarkStart w:id="1383" w:name="_Toc39847825"/>
      <w:bookmarkStart w:id="1384" w:name="_Toc39847970"/>
      <w:bookmarkStart w:id="1385" w:name="_Toc39848093"/>
      <w:bookmarkStart w:id="1386" w:name="_Toc39848424"/>
      <w:bookmarkStart w:id="1387" w:name="_Toc40028548"/>
      <w:bookmarkStart w:id="1388" w:name="_Toc40028986"/>
      <w:bookmarkStart w:id="1389" w:name="_Toc40217752"/>
      <w:bookmarkStart w:id="1390" w:name="_Toc40274944"/>
      <w:bookmarkStart w:id="1391" w:name="_Toc40275142"/>
      <w:bookmarkStart w:id="1392" w:name="_Toc40277231"/>
      <w:bookmarkStart w:id="1393" w:name="_Toc40433567"/>
      <w:bookmarkStart w:id="1394" w:name="_Toc40814802"/>
      <w:bookmarkStart w:id="1395" w:name="_Toc40817274"/>
      <w:bookmarkStart w:id="1396" w:name="_Toc41050342"/>
      <w:bookmarkStart w:id="1397" w:name="_Toc41060248"/>
      <w:bookmarkStart w:id="1398" w:name="_Toc41388413"/>
      <w:bookmarkStart w:id="1399" w:name="_Toc41388624"/>
      <w:bookmarkStart w:id="1400" w:name="_Toc41669210"/>
      <w:bookmarkStart w:id="1401" w:name="_Toc41670063"/>
      <w:bookmarkStart w:id="1402" w:name="_Toc41670187"/>
      <w:bookmarkStart w:id="1403" w:name="_Toc41671019"/>
      <w:bookmarkStart w:id="1404" w:name="_Toc41671883"/>
      <w:bookmarkStart w:id="1405" w:name="_Toc41910028"/>
      <w:bookmarkStart w:id="1406" w:name="_Toc42180178"/>
      <w:bookmarkStart w:id="1407" w:name="_Toc42180621"/>
      <w:bookmarkStart w:id="1408" w:name="_Toc42187791"/>
      <w:bookmarkStart w:id="1409" w:name="_Toc42188629"/>
      <w:bookmarkStart w:id="1410" w:name="_Toc42541676"/>
      <w:bookmarkStart w:id="1411" w:name="_Toc42541805"/>
      <w:bookmarkStart w:id="1412" w:name="_Toc42545083"/>
      <w:bookmarkStart w:id="1413" w:name="_Toc42806644"/>
      <w:bookmarkStart w:id="1414" w:name="_Toc43114349"/>
      <w:bookmarkStart w:id="1415" w:name="_Toc43115125"/>
      <w:bookmarkStart w:id="1416" w:name="_Toc43117377"/>
      <w:bookmarkStart w:id="1417" w:name="_Toc43117516"/>
      <w:bookmarkStart w:id="1418" w:name="_Toc43285842"/>
      <w:bookmarkStart w:id="1419" w:name="_Toc43303900"/>
      <w:bookmarkStart w:id="1420" w:name="_Toc43316328"/>
      <w:bookmarkStart w:id="1421" w:name="_Toc43317130"/>
      <w:bookmarkStart w:id="1422" w:name="_Toc43319751"/>
      <w:bookmarkStart w:id="1423" w:name="_Toc43722202"/>
      <w:bookmarkStart w:id="1424" w:name="_Toc43722556"/>
      <w:bookmarkStart w:id="1425" w:name="_Toc43724505"/>
      <w:bookmarkStart w:id="1426" w:name="_Toc43724653"/>
      <w:bookmarkStart w:id="1427" w:name="_Toc44163605"/>
      <w:bookmarkStart w:id="1428" w:name="_Toc44164290"/>
      <w:bookmarkStart w:id="1429" w:name="_Toc44164433"/>
      <w:bookmarkStart w:id="1430" w:name="_Toc44455349"/>
      <w:bookmarkStart w:id="1431" w:name="_Toc44456129"/>
      <w:bookmarkStart w:id="1432" w:name="_Toc45046529"/>
      <w:bookmarkStart w:id="1433" w:name="_Toc45047438"/>
      <w:bookmarkStart w:id="1434" w:name="_Toc45049014"/>
      <w:bookmarkStart w:id="1435" w:name="_Toc45122421"/>
      <w:bookmarkStart w:id="1436" w:name="_Toc45196135"/>
      <w:bookmarkStart w:id="1437" w:name="_Toc45196295"/>
      <w:bookmarkStart w:id="1438" w:name="_Toc45400601"/>
      <w:bookmarkStart w:id="1439" w:name="_Toc45788453"/>
      <w:bookmarkStart w:id="1440" w:name="_Toc45881577"/>
      <w:bookmarkStart w:id="1441" w:name="_Toc45881883"/>
      <w:bookmarkStart w:id="1442" w:name="_Toc45984241"/>
      <w:bookmarkStart w:id="1443" w:name="_Toc46137822"/>
      <w:bookmarkStart w:id="1444" w:name="_Toc46147426"/>
      <w:bookmarkStart w:id="1445" w:name="_Toc46147736"/>
      <w:bookmarkStart w:id="1446" w:name="_Toc46148167"/>
      <w:bookmarkStart w:id="1447" w:name="_Toc46148326"/>
      <w:bookmarkStart w:id="1448" w:name="_Toc46161397"/>
      <w:bookmarkStart w:id="1449" w:name="_Toc46406668"/>
      <w:bookmarkStart w:id="1450" w:name="_Toc46406841"/>
      <w:bookmarkStart w:id="1451" w:name="_Toc46479970"/>
      <w:bookmarkStart w:id="1452" w:name="_Toc46578579"/>
      <w:bookmarkStart w:id="1453" w:name="_Toc46578814"/>
      <w:bookmarkStart w:id="1454" w:name="_Toc46828975"/>
      <w:bookmarkStart w:id="1455" w:name="_Toc46912504"/>
      <w:bookmarkStart w:id="1456" w:name="_Toc46913862"/>
      <w:bookmarkStart w:id="1457" w:name="_Toc46933862"/>
      <w:bookmarkStart w:id="1458" w:name="_Toc46935731"/>
      <w:bookmarkStart w:id="1459" w:name="_Toc47081914"/>
      <w:bookmarkStart w:id="1460" w:name="_Toc47082080"/>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p>
    <w:p w14:paraId="79F403CF" w14:textId="77777777" w:rsidR="00B973B9" w:rsidRPr="00B872F3" w:rsidRDefault="00B973B9" w:rsidP="00365E0E">
      <w:pPr>
        <w:pStyle w:val="Heading2"/>
        <w:spacing w:after="60"/>
        <w:jc w:val="both"/>
        <w:rPr>
          <w:u w:val="none"/>
        </w:rPr>
      </w:pPr>
      <w:bookmarkStart w:id="1461" w:name="_Toc47082081"/>
      <w:r w:rsidRPr="00B872F3">
        <w:rPr>
          <w:u w:val="none"/>
        </w:rPr>
        <w:t>General</w:t>
      </w:r>
      <w:bookmarkEnd w:id="1461"/>
    </w:p>
    <w:p w14:paraId="21431775" w14:textId="77777777" w:rsidR="00B973B9" w:rsidRDefault="00B973B9" w:rsidP="002A0425">
      <w:pPr>
        <w:jc w:val="both"/>
      </w:pPr>
      <w:r>
        <w:t>This section describes features related to 16 spatial stream operation and MIMO protocol enhancement.</w:t>
      </w:r>
    </w:p>
    <w:p w14:paraId="25E7B5B4" w14:textId="34233C69" w:rsidR="00B973B9" w:rsidRPr="00B872F3" w:rsidRDefault="00AC7FD3" w:rsidP="00365E0E">
      <w:pPr>
        <w:pStyle w:val="Heading2"/>
        <w:spacing w:after="60"/>
        <w:jc w:val="both"/>
        <w:rPr>
          <w:u w:val="none"/>
        </w:rPr>
      </w:pPr>
      <w:bookmarkStart w:id="1462" w:name="_Toc47082082"/>
      <w:r>
        <w:rPr>
          <w:u w:val="none"/>
        </w:rPr>
        <w:t>16 spatial stream operation</w:t>
      </w:r>
      <w:bookmarkEnd w:id="1462"/>
    </w:p>
    <w:p w14:paraId="453277D5" w14:textId="77777777" w:rsidR="00B973B9" w:rsidRPr="002F39F4" w:rsidRDefault="00F64E57" w:rsidP="002A0425">
      <w:pPr>
        <w:jc w:val="both"/>
        <w:rPr>
          <w:highlight w:val="lightGray"/>
        </w:rPr>
      </w:pPr>
      <w:r w:rsidRPr="002F39F4">
        <w:rPr>
          <w:highlight w:val="lightGray"/>
        </w:rPr>
        <w:t>802.</w:t>
      </w:r>
      <w:r w:rsidR="00AC7FD3" w:rsidRPr="002F39F4">
        <w:rPr>
          <w:highlight w:val="lightGray"/>
        </w:rPr>
        <w:t>11be supports a maximum of 16 spatial streams (total across all the scheduled STAs) for MU-MIMO.</w:t>
      </w:r>
    </w:p>
    <w:p w14:paraId="3C2BFE1F" w14:textId="77777777" w:rsidR="00AC7FD3" w:rsidRPr="002F39F4" w:rsidRDefault="00AC7FD3" w:rsidP="002A0425">
      <w:pPr>
        <w:jc w:val="both"/>
        <w:rPr>
          <w:highlight w:val="lightGray"/>
        </w:rPr>
      </w:pPr>
      <w:r w:rsidRPr="002F39F4">
        <w:rPr>
          <w:highlight w:val="lightGray"/>
        </w:rPr>
        <w:t xml:space="preserve">[Motion 65, </w:t>
      </w:r>
      <w:sdt>
        <w:sdtPr>
          <w:rPr>
            <w:highlight w:val="lightGray"/>
          </w:rPr>
          <w:id w:val="834807642"/>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840763079"/>
          <w:citation/>
        </w:sdtPr>
        <w:sdtEndPr/>
        <w:sdtContent>
          <w:r w:rsidR="0007035A" w:rsidRPr="002F39F4">
            <w:rPr>
              <w:highlight w:val="lightGray"/>
            </w:rPr>
            <w:fldChar w:fldCharType="begin"/>
          </w:r>
          <w:r w:rsidR="0007035A" w:rsidRPr="002F39F4">
            <w:rPr>
              <w:highlight w:val="lightGray"/>
              <w:lang w:val="en-US"/>
            </w:rPr>
            <w:instrText xml:space="preserve"> CITATION 19_1877r1 \l 1033 </w:instrText>
          </w:r>
          <w:r w:rsidR="0007035A" w:rsidRPr="002F39F4">
            <w:rPr>
              <w:highlight w:val="lightGray"/>
            </w:rPr>
            <w:fldChar w:fldCharType="separate"/>
          </w:r>
          <w:r w:rsidR="00860E27" w:rsidRPr="00860E27">
            <w:rPr>
              <w:noProof/>
              <w:highlight w:val="lightGray"/>
              <w:lang w:val="en-US"/>
            </w:rPr>
            <w:t>[139]</w:t>
          </w:r>
          <w:r w:rsidR="0007035A" w:rsidRPr="002F39F4">
            <w:rPr>
              <w:highlight w:val="lightGray"/>
            </w:rPr>
            <w:fldChar w:fldCharType="end"/>
          </w:r>
        </w:sdtContent>
      </w:sdt>
      <w:r w:rsidR="0007035A" w:rsidRPr="002F39F4">
        <w:rPr>
          <w:highlight w:val="lightGray"/>
        </w:rPr>
        <w:t>]</w:t>
      </w:r>
    </w:p>
    <w:p w14:paraId="7EC0B9A2" w14:textId="77777777" w:rsidR="0007035A" w:rsidRPr="002F39F4" w:rsidRDefault="0007035A" w:rsidP="002A0425">
      <w:pPr>
        <w:jc w:val="both"/>
        <w:rPr>
          <w:highlight w:val="lightGray"/>
        </w:rPr>
      </w:pPr>
    </w:p>
    <w:p w14:paraId="429E7BE7" w14:textId="77777777" w:rsidR="0007035A" w:rsidRPr="002F39F4" w:rsidRDefault="00F64E57" w:rsidP="002A0425">
      <w:pPr>
        <w:jc w:val="both"/>
        <w:rPr>
          <w:highlight w:val="lightGray"/>
        </w:rPr>
      </w:pPr>
      <w:r w:rsidRPr="002F39F4">
        <w:rPr>
          <w:highlight w:val="lightGray"/>
        </w:rPr>
        <w:t>802.</w:t>
      </w:r>
      <w:r w:rsidR="000C18A0" w:rsidRPr="002F39F4">
        <w:rPr>
          <w:highlight w:val="lightGray"/>
        </w:rPr>
        <w:t>11be defines a maximum of 16 spatial streams for SU-MIMO.</w:t>
      </w:r>
    </w:p>
    <w:p w14:paraId="55043717" w14:textId="77777777" w:rsidR="000C18A0" w:rsidRPr="002F39F4" w:rsidRDefault="000C18A0" w:rsidP="000C18A0">
      <w:pPr>
        <w:jc w:val="both"/>
        <w:rPr>
          <w:highlight w:val="lightGray"/>
        </w:rPr>
      </w:pPr>
      <w:r w:rsidRPr="002F39F4">
        <w:rPr>
          <w:highlight w:val="lightGray"/>
        </w:rPr>
        <w:t xml:space="preserve">[Motion 66, </w:t>
      </w:r>
      <w:sdt>
        <w:sdtPr>
          <w:rPr>
            <w:highlight w:val="lightGray"/>
          </w:rPr>
          <w:id w:val="-117378188"/>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382135596"/>
          <w:citation/>
        </w:sdtPr>
        <w:sdtEndPr/>
        <w:sdtContent>
          <w:r w:rsidRPr="002F39F4">
            <w:rPr>
              <w:highlight w:val="lightGray"/>
            </w:rPr>
            <w:fldChar w:fldCharType="begin"/>
          </w:r>
          <w:r w:rsidRPr="002F39F4">
            <w:rPr>
              <w:highlight w:val="lightGray"/>
              <w:lang w:val="en-US"/>
            </w:rPr>
            <w:instrText xml:space="preserve"> CITATION 19_1877r1 \l 1033 </w:instrText>
          </w:r>
          <w:r w:rsidRPr="002F39F4">
            <w:rPr>
              <w:highlight w:val="lightGray"/>
            </w:rPr>
            <w:fldChar w:fldCharType="separate"/>
          </w:r>
          <w:r w:rsidR="00860E27" w:rsidRPr="00860E27">
            <w:rPr>
              <w:noProof/>
              <w:highlight w:val="lightGray"/>
              <w:lang w:val="en-US"/>
            </w:rPr>
            <w:t>[139]</w:t>
          </w:r>
          <w:r w:rsidRPr="002F39F4">
            <w:rPr>
              <w:highlight w:val="lightGray"/>
            </w:rPr>
            <w:fldChar w:fldCharType="end"/>
          </w:r>
        </w:sdtContent>
      </w:sdt>
      <w:r w:rsidRPr="002F39F4">
        <w:rPr>
          <w:highlight w:val="lightGray"/>
        </w:rPr>
        <w:t>]</w:t>
      </w:r>
    </w:p>
    <w:p w14:paraId="1DC255F5" w14:textId="77777777" w:rsidR="004F5BA0" w:rsidRPr="002F39F4" w:rsidRDefault="004F5BA0" w:rsidP="000C18A0">
      <w:pPr>
        <w:jc w:val="both"/>
        <w:rPr>
          <w:highlight w:val="lightGray"/>
        </w:rPr>
      </w:pPr>
    </w:p>
    <w:p w14:paraId="17BE3BEA" w14:textId="77777777" w:rsidR="004D6178" w:rsidRDefault="004D6178">
      <w:pPr>
        <w:rPr>
          <w:bCs/>
          <w:highlight w:val="lightGray"/>
        </w:rPr>
      </w:pPr>
      <w:r>
        <w:rPr>
          <w:bCs/>
          <w:highlight w:val="lightGray"/>
        </w:rPr>
        <w:br w:type="page"/>
      </w:r>
    </w:p>
    <w:p w14:paraId="166BD998" w14:textId="7AA14418" w:rsidR="004F5BA0" w:rsidRPr="002F39F4" w:rsidRDefault="004F5BA0" w:rsidP="004F5BA0">
      <w:pPr>
        <w:jc w:val="both"/>
        <w:rPr>
          <w:bCs/>
          <w:highlight w:val="lightGray"/>
        </w:rPr>
      </w:pPr>
      <w:r w:rsidRPr="002F39F4">
        <w:rPr>
          <w:bCs/>
          <w:highlight w:val="lightGray"/>
        </w:rPr>
        <w:lastRenderedPageBreak/>
        <w:t xml:space="preserve">For an EHT MU-MIMO transmission, the maximum number of </w:t>
      </w:r>
      <w:r w:rsidR="003E3ECC" w:rsidRPr="002F39F4">
        <w:rPr>
          <w:bCs/>
          <w:highlight w:val="lightGray"/>
        </w:rPr>
        <w:t xml:space="preserve">spatial streams </w:t>
      </w:r>
      <w:r w:rsidRPr="002F39F4">
        <w:rPr>
          <w:bCs/>
          <w:highlight w:val="lightGray"/>
        </w:rPr>
        <w:t>allocated to each MU-MIMO scheduled non-AP STA</w:t>
      </w:r>
      <w:r w:rsidR="00784DBB" w:rsidRPr="002F39F4">
        <w:rPr>
          <w:bCs/>
          <w:highlight w:val="lightGray"/>
        </w:rPr>
        <w:t xml:space="preserve"> is limited</w:t>
      </w:r>
      <w:r w:rsidRPr="002F39F4">
        <w:rPr>
          <w:bCs/>
          <w:highlight w:val="lightGray"/>
        </w:rPr>
        <w:t xml:space="preserve"> to 4</w:t>
      </w:r>
      <w:r w:rsidR="00784DBB" w:rsidRPr="002F39F4">
        <w:rPr>
          <w:bCs/>
          <w:highlight w:val="lightGray"/>
        </w:rPr>
        <w:t>.</w:t>
      </w:r>
      <w:r w:rsidR="003D5AE1" w:rsidRPr="002F39F4">
        <w:rPr>
          <w:highlight w:val="lightGray"/>
        </w:rPr>
        <w:t xml:space="preserve"> </w:t>
      </w:r>
    </w:p>
    <w:p w14:paraId="5CD2F339" w14:textId="2BF15339" w:rsidR="004E4D1B" w:rsidRPr="00F5728F" w:rsidRDefault="004E4D1B" w:rsidP="004F5BA0">
      <w:pPr>
        <w:jc w:val="both"/>
        <w:rPr>
          <w:b/>
          <w:i/>
        </w:rPr>
      </w:pPr>
      <w:r w:rsidRPr="002F39F4">
        <w:rPr>
          <w:highlight w:val="lightGray"/>
        </w:rPr>
        <w:t xml:space="preserve">[Motion 112, #SP15, </w:t>
      </w:r>
      <w:sdt>
        <w:sdtPr>
          <w:rPr>
            <w:highlight w:val="lightGray"/>
          </w:rPr>
          <w:id w:val="1126742886"/>
          <w:citation/>
        </w:sdtPr>
        <w:sdtEndPr/>
        <w:sdtContent>
          <w:r w:rsidR="0049617B" w:rsidRPr="002F39F4">
            <w:rPr>
              <w:highlight w:val="lightGray"/>
            </w:rPr>
            <w:fldChar w:fldCharType="begin"/>
          </w:r>
          <w:r w:rsidR="0049617B" w:rsidRPr="002F39F4">
            <w:rPr>
              <w:highlight w:val="lightGray"/>
              <w:lang w:val="en-US"/>
            </w:rPr>
            <w:instrText xml:space="preserve"> CITATION 19_1755r4 \l 1033 </w:instrText>
          </w:r>
          <w:r w:rsidR="0049617B" w:rsidRPr="002F39F4">
            <w:rPr>
              <w:highlight w:val="lightGray"/>
            </w:rPr>
            <w:fldChar w:fldCharType="separate"/>
          </w:r>
          <w:r w:rsidR="00860E27" w:rsidRPr="00860E27">
            <w:rPr>
              <w:noProof/>
              <w:highlight w:val="lightGray"/>
              <w:lang w:val="en-US"/>
            </w:rPr>
            <w:t>[9]</w:t>
          </w:r>
          <w:r w:rsidR="0049617B" w:rsidRPr="002F39F4">
            <w:rPr>
              <w:highlight w:val="lightGray"/>
            </w:rPr>
            <w:fldChar w:fldCharType="end"/>
          </w:r>
        </w:sdtContent>
      </w:sdt>
      <w:r w:rsidR="0049617B" w:rsidRPr="002F39F4">
        <w:rPr>
          <w:highlight w:val="lightGray"/>
        </w:rPr>
        <w:t xml:space="preserve"> and </w:t>
      </w:r>
      <w:sdt>
        <w:sdtPr>
          <w:rPr>
            <w:highlight w:val="lightGray"/>
          </w:rPr>
          <w:id w:val="-1498181013"/>
          <w:citation/>
        </w:sdtPr>
        <w:sdtEndPr/>
        <w:sdtContent>
          <w:r w:rsidR="006925CC" w:rsidRPr="002F39F4">
            <w:rPr>
              <w:highlight w:val="lightGray"/>
            </w:rPr>
            <w:fldChar w:fldCharType="begin"/>
          </w:r>
          <w:r w:rsidR="006925CC" w:rsidRPr="002F39F4">
            <w:rPr>
              <w:highlight w:val="lightGray"/>
              <w:lang w:val="en-US"/>
            </w:rPr>
            <w:instrText xml:space="preserve"> CITATION 20_0067r1 \l 1033 </w:instrText>
          </w:r>
          <w:r w:rsidR="006925CC" w:rsidRPr="002F39F4">
            <w:rPr>
              <w:highlight w:val="lightGray"/>
            </w:rPr>
            <w:fldChar w:fldCharType="separate"/>
          </w:r>
          <w:r w:rsidR="00860E27" w:rsidRPr="00860E27">
            <w:rPr>
              <w:noProof/>
              <w:highlight w:val="lightGray"/>
              <w:lang w:val="en-US"/>
            </w:rPr>
            <w:t>[140]</w:t>
          </w:r>
          <w:r w:rsidR="006925CC" w:rsidRPr="002F39F4">
            <w:rPr>
              <w:highlight w:val="lightGray"/>
            </w:rPr>
            <w:fldChar w:fldCharType="end"/>
          </w:r>
        </w:sdtContent>
      </w:sdt>
      <w:r w:rsidR="006925CC" w:rsidRPr="002F39F4">
        <w:rPr>
          <w:highlight w:val="lightGray"/>
        </w:rPr>
        <w:t>]</w:t>
      </w:r>
    </w:p>
    <w:p w14:paraId="5F9B4835" w14:textId="77777777" w:rsidR="000923AA" w:rsidRPr="00F5728F" w:rsidRDefault="000923AA" w:rsidP="004F5BA0">
      <w:pPr>
        <w:jc w:val="both"/>
        <w:rPr>
          <w:b/>
          <w:i/>
        </w:rPr>
      </w:pPr>
    </w:p>
    <w:p w14:paraId="1CE8845C" w14:textId="5F5D4466" w:rsidR="000923AA" w:rsidRPr="002F39F4" w:rsidRDefault="00784DBB" w:rsidP="000923AA">
      <w:pPr>
        <w:jc w:val="both"/>
        <w:rPr>
          <w:szCs w:val="22"/>
          <w:highlight w:val="lightGray"/>
        </w:rPr>
      </w:pPr>
      <w:r w:rsidRPr="002F39F4">
        <w:rPr>
          <w:szCs w:val="22"/>
          <w:highlight w:val="lightGray"/>
        </w:rPr>
        <w:t>T</w:t>
      </w:r>
      <w:r w:rsidR="000923AA" w:rsidRPr="002F39F4">
        <w:rPr>
          <w:szCs w:val="22"/>
          <w:highlight w:val="lightGray"/>
        </w:rPr>
        <w:t>he max</w:t>
      </w:r>
      <w:r w:rsidRPr="002F39F4">
        <w:rPr>
          <w:szCs w:val="22"/>
          <w:highlight w:val="lightGray"/>
        </w:rPr>
        <w:t>imum</w:t>
      </w:r>
      <w:r w:rsidR="000923AA" w:rsidRPr="002F39F4">
        <w:rPr>
          <w:szCs w:val="22"/>
          <w:highlight w:val="lightGray"/>
        </w:rPr>
        <w:t xml:space="preserve"> number of users that can be spatially multiplexed in EHT for DL transmissions is 8 per RU/MRU</w:t>
      </w:r>
      <w:r w:rsidRPr="002F39F4">
        <w:rPr>
          <w:szCs w:val="22"/>
          <w:highlight w:val="lightGray"/>
        </w:rPr>
        <w:t>.</w:t>
      </w:r>
    </w:p>
    <w:p w14:paraId="1F2A911E" w14:textId="1F2AFA2A" w:rsidR="000923AA" w:rsidRPr="002F39F4" w:rsidRDefault="000923AA" w:rsidP="00DF7E01">
      <w:pPr>
        <w:pStyle w:val="ListParagraph"/>
        <w:numPr>
          <w:ilvl w:val="0"/>
          <w:numId w:val="66"/>
        </w:numPr>
        <w:jc w:val="both"/>
        <w:rPr>
          <w:szCs w:val="22"/>
          <w:highlight w:val="lightGray"/>
        </w:rPr>
      </w:pPr>
      <w:r w:rsidRPr="002F39F4">
        <w:rPr>
          <w:szCs w:val="22"/>
          <w:highlight w:val="lightGray"/>
        </w:rPr>
        <w:t xml:space="preserve">Applicable to all transmission modes in </w:t>
      </w:r>
      <w:r w:rsidR="00784DBB" w:rsidRPr="002F39F4">
        <w:rPr>
          <w:szCs w:val="22"/>
          <w:highlight w:val="lightGray"/>
        </w:rPr>
        <w:t>802.</w:t>
      </w:r>
      <w:r w:rsidRPr="002F39F4">
        <w:rPr>
          <w:szCs w:val="22"/>
          <w:highlight w:val="lightGray"/>
        </w:rPr>
        <w:t>11be</w:t>
      </w:r>
      <w:r w:rsidR="004272BB" w:rsidRPr="002F39F4">
        <w:rPr>
          <w:szCs w:val="22"/>
          <w:highlight w:val="lightGray"/>
        </w:rPr>
        <w:t>.</w:t>
      </w:r>
    </w:p>
    <w:p w14:paraId="66C77328" w14:textId="4B469577" w:rsidR="0049617B" w:rsidRDefault="0049617B" w:rsidP="0049617B">
      <w:pPr>
        <w:jc w:val="both"/>
        <w:rPr>
          <w:b/>
          <w:i/>
        </w:rPr>
      </w:pPr>
      <w:r w:rsidRPr="002F39F4">
        <w:rPr>
          <w:highlight w:val="lightGray"/>
        </w:rPr>
        <w:t xml:space="preserve">[Motion 112, #SP47, </w:t>
      </w:r>
      <w:sdt>
        <w:sdtPr>
          <w:rPr>
            <w:highlight w:val="lightGray"/>
          </w:rPr>
          <w:id w:val="1642770155"/>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860E27" w:rsidRPr="00860E27">
            <w:rPr>
              <w:noProof/>
              <w:highlight w:val="lightGray"/>
              <w:lang w:val="en-US"/>
            </w:rPr>
            <w:t>[9]</w:t>
          </w:r>
          <w:r w:rsidRPr="002F39F4">
            <w:rPr>
              <w:highlight w:val="lightGray"/>
            </w:rPr>
            <w:fldChar w:fldCharType="end"/>
          </w:r>
        </w:sdtContent>
      </w:sdt>
      <w:r w:rsidRPr="002F39F4">
        <w:rPr>
          <w:highlight w:val="lightGray"/>
        </w:rPr>
        <w:t xml:space="preserve"> and </w:t>
      </w:r>
      <w:sdt>
        <w:sdtPr>
          <w:rPr>
            <w:highlight w:val="lightGray"/>
          </w:rPr>
          <w:id w:val="885763877"/>
          <w:citation/>
        </w:sdtPr>
        <w:sdtEndPr/>
        <w:sdtContent>
          <w:r w:rsidR="009C71EE" w:rsidRPr="002F39F4">
            <w:rPr>
              <w:highlight w:val="lightGray"/>
            </w:rPr>
            <w:fldChar w:fldCharType="begin"/>
          </w:r>
          <w:r w:rsidR="009C71EE" w:rsidRPr="002F39F4">
            <w:rPr>
              <w:highlight w:val="lightGray"/>
              <w:lang w:val="en-US"/>
            </w:rPr>
            <w:instrText xml:space="preserve"> CITATION 20_767r0 \l 1033 </w:instrText>
          </w:r>
          <w:r w:rsidR="009C71EE" w:rsidRPr="002F39F4">
            <w:rPr>
              <w:highlight w:val="lightGray"/>
            </w:rPr>
            <w:fldChar w:fldCharType="separate"/>
          </w:r>
          <w:r w:rsidR="00860E27" w:rsidRPr="00860E27">
            <w:rPr>
              <w:noProof/>
              <w:highlight w:val="lightGray"/>
              <w:lang w:val="en-US"/>
            </w:rPr>
            <w:t>[141]</w:t>
          </w:r>
          <w:r w:rsidR="009C71EE" w:rsidRPr="002F39F4">
            <w:rPr>
              <w:highlight w:val="lightGray"/>
            </w:rPr>
            <w:fldChar w:fldCharType="end"/>
          </w:r>
        </w:sdtContent>
      </w:sdt>
      <w:r w:rsidR="009C71EE" w:rsidRPr="002F39F4">
        <w:rPr>
          <w:highlight w:val="lightGray"/>
        </w:rPr>
        <w:t>]</w:t>
      </w:r>
    </w:p>
    <w:p w14:paraId="1760DC73" w14:textId="77777777" w:rsidR="005F5114" w:rsidRPr="0020305D" w:rsidRDefault="005F5114" w:rsidP="00486858">
      <w:pPr>
        <w:pStyle w:val="Heading1"/>
        <w:numPr>
          <w:ilvl w:val="0"/>
          <w:numId w:val="1"/>
        </w:numPr>
        <w:tabs>
          <w:tab w:val="left" w:pos="450"/>
        </w:tabs>
        <w:ind w:left="0" w:firstLine="0"/>
        <w:jc w:val="both"/>
        <w:rPr>
          <w:u w:val="none"/>
        </w:rPr>
      </w:pPr>
      <w:bookmarkStart w:id="1463" w:name="_Toc47082083"/>
      <w:r>
        <w:rPr>
          <w:u w:val="none"/>
        </w:rPr>
        <w:t xml:space="preserve">Multi-AP </w:t>
      </w:r>
      <w:r w:rsidR="00D221B4">
        <w:rPr>
          <w:u w:val="none"/>
        </w:rPr>
        <w:t>operation</w:t>
      </w:r>
      <w:bookmarkEnd w:id="1463"/>
    </w:p>
    <w:p w14:paraId="79F5D747" w14:textId="77777777"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464" w:name="_Toc14316284"/>
      <w:bookmarkStart w:id="1465" w:name="_Toc14316796"/>
      <w:bookmarkStart w:id="1466" w:name="_Toc14350455"/>
      <w:bookmarkStart w:id="1467" w:name="_Toc21520599"/>
      <w:bookmarkStart w:id="1468" w:name="_Toc21520642"/>
      <w:bookmarkStart w:id="1469" w:name="_Toc21520691"/>
      <w:bookmarkStart w:id="1470" w:name="_Toc21543275"/>
      <w:bookmarkStart w:id="1471" w:name="_Toc21543483"/>
      <w:bookmarkStart w:id="1472" w:name="_Toc24703011"/>
      <w:bookmarkStart w:id="1473" w:name="_Toc24704621"/>
      <w:bookmarkStart w:id="1474" w:name="_Toc24704726"/>
      <w:bookmarkStart w:id="1475" w:name="_Toc24705216"/>
      <w:bookmarkStart w:id="1476" w:name="_Toc24780863"/>
      <w:bookmarkStart w:id="1477" w:name="_Toc24781763"/>
      <w:bookmarkStart w:id="1478" w:name="_Toc24782463"/>
      <w:bookmarkStart w:id="1479" w:name="_Toc24802040"/>
      <w:bookmarkStart w:id="1480" w:name="_Toc24805236"/>
      <w:bookmarkStart w:id="1481" w:name="_Toc24806223"/>
      <w:bookmarkStart w:id="1482" w:name="_Toc24806949"/>
      <w:bookmarkStart w:id="1483" w:name="_Toc24891628"/>
      <w:bookmarkStart w:id="1484" w:name="_Toc24891949"/>
      <w:bookmarkStart w:id="1485" w:name="_Toc24891995"/>
      <w:bookmarkStart w:id="1486" w:name="_Toc24892632"/>
      <w:bookmarkStart w:id="1487" w:name="_Toc24893246"/>
      <w:bookmarkStart w:id="1488" w:name="_Toc24893778"/>
      <w:bookmarkStart w:id="1489" w:name="_Toc24894169"/>
      <w:bookmarkStart w:id="1490" w:name="_Toc24894654"/>
      <w:bookmarkStart w:id="1491" w:name="_Toc25752118"/>
      <w:bookmarkStart w:id="1492" w:name="_Toc30867926"/>
      <w:bookmarkStart w:id="1493" w:name="_Toc30869209"/>
      <w:bookmarkStart w:id="1494" w:name="_Toc30876639"/>
      <w:bookmarkStart w:id="1495" w:name="_Toc30876692"/>
      <w:bookmarkStart w:id="1496" w:name="_Toc30876980"/>
      <w:bookmarkStart w:id="1497" w:name="_Toc30895011"/>
      <w:bookmarkStart w:id="1498" w:name="_Toc30895520"/>
      <w:bookmarkStart w:id="1499" w:name="_Toc30897878"/>
      <w:bookmarkStart w:id="1500" w:name="_Toc30899305"/>
      <w:bookmarkStart w:id="1501" w:name="_Toc30915815"/>
      <w:bookmarkStart w:id="1502" w:name="_Toc30915877"/>
      <w:bookmarkStart w:id="1503" w:name="_Toc31918203"/>
      <w:bookmarkStart w:id="1504" w:name="_Toc36716535"/>
      <w:bookmarkStart w:id="1505" w:name="_Toc36723297"/>
      <w:bookmarkStart w:id="1506" w:name="_Toc36723379"/>
      <w:bookmarkStart w:id="1507" w:name="_Toc36723512"/>
      <w:bookmarkStart w:id="1508" w:name="_Toc36842565"/>
      <w:bookmarkStart w:id="1509" w:name="_Toc36842647"/>
      <w:bookmarkStart w:id="1510" w:name="_Toc37257592"/>
      <w:bookmarkStart w:id="1511" w:name="_Toc37438269"/>
      <w:bookmarkStart w:id="1512" w:name="_Toc37771537"/>
      <w:bookmarkStart w:id="1513" w:name="_Toc37771855"/>
      <w:bookmarkStart w:id="1514" w:name="_Toc37928390"/>
      <w:bookmarkStart w:id="1515" w:name="_Toc38110508"/>
      <w:bookmarkStart w:id="1516" w:name="_Toc38110690"/>
      <w:bookmarkStart w:id="1517" w:name="_Toc38110784"/>
      <w:bookmarkStart w:id="1518" w:name="_Toc38381683"/>
      <w:bookmarkStart w:id="1519" w:name="_Toc38381777"/>
      <w:bookmarkStart w:id="1520" w:name="_Toc38382162"/>
      <w:bookmarkStart w:id="1521" w:name="_Toc38440415"/>
      <w:bookmarkStart w:id="1522" w:name="_Toc38621998"/>
      <w:bookmarkStart w:id="1523" w:name="_Toc38622095"/>
      <w:bookmarkStart w:id="1524" w:name="_Toc38622586"/>
      <w:bookmarkStart w:id="1525" w:name="_Toc38792505"/>
      <w:bookmarkStart w:id="1526" w:name="_Toc38792606"/>
      <w:bookmarkStart w:id="1527" w:name="_Toc38792777"/>
      <w:bookmarkStart w:id="1528" w:name="_Toc38967155"/>
      <w:bookmarkStart w:id="1529" w:name="_Toc38968706"/>
      <w:bookmarkStart w:id="1530" w:name="_Toc38969992"/>
      <w:bookmarkStart w:id="1531" w:name="_Toc38970606"/>
      <w:bookmarkStart w:id="1532" w:name="_Toc39074947"/>
      <w:bookmarkStart w:id="1533" w:name="_Toc39137768"/>
      <w:bookmarkStart w:id="1534" w:name="_Toc39140461"/>
      <w:bookmarkStart w:id="1535" w:name="_Toc39140696"/>
      <w:bookmarkStart w:id="1536" w:name="_Toc39143893"/>
      <w:bookmarkStart w:id="1537" w:name="_Toc39225337"/>
      <w:bookmarkStart w:id="1538" w:name="_Toc39229685"/>
      <w:bookmarkStart w:id="1539" w:name="_Toc39230283"/>
      <w:bookmarkStart w:id="1540" w:name="_Toc39230946"/>
      <w:bookmarkStart w:id="1541" w:name="_Toc39231085"/>
      <w:bookmarkStart w:id="1542" w:name="_Toc39597165"/>
      <w:bookmarkStart w:id="1543" w:name="_Toc39598144"/>
      <w:bookmarkStart w:id="1544" w:name="_Toc39600358"/>
      <w:bookmarkStart w:id="1545" w:name="_Toc39674575"/>
      <w:bookmarkStart w:id="1546" w:name="_Toc39827058"/>
      <w:bookmarkStart w:id="1547" w:name="_Toc39845600"/>
      <w:bookmarkStart w:id="1548" w:name="_Toc39846360"/>
      <w:bookmarkStart w:id="1549" w:name="_Toc39847829"/>
      <w:bookmarkStart w:id="1550" w:name="_Toc39847974"/>
      <w:bookmarkStart w:id="1551" w:name="_Toc39848097"/>
      <w:bookmarkStart w:id="1552" w:name="_Toc39848428"/>
      <w:bookmarkStart w:id="1553" w:name="_Toc40028552"/>
      <w:bookmarkStart w:id="1554" w:name="_Toc40028990"/>
      <w:bookmarkStart w:id="1555" w:name="_Toc40217756"/>
      <w:bookmarkStart w:id="1556" w:name="_Toc40274948"/>
      <w:bookmarkStart w:id="1557" w:name="_Toc40275146"/>
      <w:bookmarkStart w:id="1558" w:name="_Toc40277235"/>
      <w:bookmarkStart w:id="1559" w:name="_Toc40433571"/>
      <w:bookmarkStart w:id="1560" w:name="_Toc40814806"/>
      <w:bookmarkStart w:id="1561" w:name="_Toc40817278"/>
      <w:bookmarkStart w:id="1562" w:name="_Toc41050346"/>
      <w:bookmarkStart w:id="1563" w:name="_Toc41060252"/>
      <w:bookmarkStart w:id="1564" w:name="_Toc41388417"/>
      <w:bookmarkStart w:id="1565" w:name="_Toc41388628"/>
      <w:bookmarkStart w:id="1566" w:name="_Toc41669214"/>
      <w:bookmarkStart w:id="1567" w:name="_Toc41670067"/>
      <w:bookmarkStart w:id="1568" w:name="_Toc41670191"/>
      <w:bookmarkStart w:id="1569" w:name="_Toc41671023"/>
      <w:bookmarkStart w:id="1570" w:name="_Toc41671887"/>
      <w:bookmarkStart w:id="1571" w:name="_Toc41910032"/>
      <w:bookmarkStart w:id="1572" w:name="_Toc42180182"/>
      <w:bookmarkStart w:id="1573" w:name="_Toc42180625"/>
      <w:bookmarkStart w:id="1574" w:name="_Toc42187795"/>
      <w:bookmarkStart w:id="1575" w:name="_Toc42188633"/>
      <w:bookmarkStart w:id="1576" w:name="_Toc42541680"/>
      <w:bookmarkStart w:id="1577" w:name="_Toc42541809"/>
      <w:bookmarkStart w:id="1578" w:name="_Toc42545087"/>
      <w:bookmarkStart w:id="1579" w:name="_Toc42806648"/>
      <w:bookmarkStart w:id="1580" w:name="_Toc43114353"/>
      <w:bookmarkStart w:id="1581" w:name="_Toc43115129"/>
      <w:bookmarkStart w:id="1582" w:name="_Toc43117381"/>
      <w:bookmarkStart w:id="1583" w:name="_Toc43117520"/>
      <w:bookmarkStart w:id="1584" w:name="_Toc43285846"/>
      <w:bookmarkStart w:id="1585" w:name="_Toc43303904"/>
      <w:bookmarkStart w:id="1586" w:name="_Toc43316332"/>
      <w:bookmarkStart w:id="1587" w:name="_Toc43317134"/>
      <w:bookmarkStart w:id="1588" w:name="_Toc43319755"/>
      <w:bookmarkStart w:id="1589" w:name="_Toc43722206"/>
      <w:bookmarkStart w:id="1590" w:name="_Toc43722560"/>
      <w:bookmarkStart w:id="1591" w:name="_Toc43724509"/>
      <w:bookmarkStart w:id="1592" w:name="_Toc43724657"/>
      <w:bookmarkStart w:id="1593" w:name="_Toc44163609"/>
      <w:bookmarkStart w:id="1594" w:name="_Toc44164294"/>
      <w:bookmarkStart w:id="1595" w:name="_Toc44164437"/>
      <w:bookmarkStart w:id="1596" w:name="_Toc44455353"/>
      <w:bookmarkStart w:id="1597" w:name="_Toc44456133"/>
      <w:bookmarkStart w:id="1598" w:name="_Toc45046533"/>
      <w:bookmarkStart w:id="1599" w:name="_Toc45047442"/>
      <w:bookmarkStart w:id="1600" w:name="_Toc45049018"/>
      <w:bookmarkStart w:id="1601" w:name="_Toc45122425"/>
      <w:bookmarkStart w:id="1602" w:name="_Toc45196139"/>
      <w:bookmarkStart w:id="1603" w:name="_Toc45196299"/>
      <w:bookmarkStart w:id="1604" w:name="_Toc45400605"/>
      <w:bookmarkStart w:id="1605" w:name="_Toc45788457"/>
      <w:bookmarkStart w:id="1606" w:name="_Toc45881581"/>
      <w:bookmarkStart w:id="1607" w:name="_Toc45881887"/>
      <w:bookmarkStart w:id="1608" w:name="_Toc45984245"/>
      <w:bookmarkStart w:id="1609" w:name="_Toc46137826"/>
      <w:bookmarkStart w:id="1610" w:name="_Toc46147430"/>
      <w:bookmarkStart w:id="1611" w:name="_Toc46147740"/>
      <w:bookmarkStart w:id="1612" w:name="_Toc46148171"/>
      <w:bookmarkStart w:id="1613" w:name="_Toc46148330"/>
      <w:bookmarkStart w:id="1614" w:name="_Toc46161401"/>
      <w:bookmarkStart w:id="1615" w:name="_Toc46406672"/>
      <w:bookmarkStart w:id="1616" w:name="_Toc46406845"/>
      <w:bookmarkStart w:id="1617" w:name="_Toc46479974"/>
      <w:bookmarkStart w:id="1618" w:name="_Toc46578583"/>
      <w:bookmarkStart w:id="1619" w:name="_Toc46578818"/>
      <w:bookmarkStart w:id="1620" w:name="_Toc46828979"/>
      <w:bookmarkStart w:id="1621" w:name="_Toc46912508"/>
      <w:bookmarkStart w:id="1622" w:name="_Toc46913866"/>
      <w:bookmarkStart w:id="1623" w:name="_Toc46933866"/>
      <w:bookmarkStart w:id="1624" w:name="_Toc46935735"/>
      <w:bookmarkStart w:id="1625" w:name="_Toc47081918"/>
      <w:bookmarkStart w:id="1626" w:name="_Toc47082084"/>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p>
    <w:p w14:paraId="6750C523" w14:textId="77777777" w:rsidR="005F5114" w:rsidRPr="00B872F3" w:rsidRDefault="005F5114" w:rsidP="00365E0E">
      <w:pPr>
        <w:pStyle w:val="Heading2"/>
        <w:spacing w:after="60"/>
        <w:jc w:val="both"/>
        <w:rPr>
          <w:u w:val="none"/>
        </w:rPr>
      </w:pPr>
      <w:bookmarkStart w:id="1627" w:name="_Toc47082085"/>
      <w:r w:rsidRPr="00B872F3">
        <w:rPr>
          <w:u w:val="none"/>
        </w:rPr>
        <w:t>General</w:t>
      </w:r>
      <w:bookmarkEnd w:id="1627"/>
    </w:p>
    <w:p w14:paraId="20A7C3C8" w14:textId="77777777" w:rsidR="005F5114" w:rsidRDefault="005F5114" w:rsidP="002A0425">
      <w:pPr>
        <w:jc w:val="both"/>
      </w:pPr>
      <w:r>
        <w:t xml:space="preserve">This section describes features related to multi-AP </w:t>
      </w:r>
      <w:r w:rsidR="00D221B4">
        <w:t>operation</w:t>
      </w:r>
      <w:r>
        <w:t>.</w:t>
      </w:r>
    </w:p>
    <w:p w14:paraId="5F0E90FE" w14:textId="77777777" w:rsidR="00325F7D" w:rsidRPr="00B872F3" w:rsidRDefault="00325F7D" w:rsidP="00365E0E">
      <w:pPr>
        <w:pStyle w:val="Heading2"/>
        <w:spacing w:after="60"/>
        <w:jc w:val="both"/>
        <w:rPr>
          <w:u w:val="none"/>
        </w:rPr>
      </w:pPr>
      <w:bookmarkStart w:id="1628" w:name="_Toc47082086"/>
      <w:r>
        <w:rPr>
          <w:u w:val="none"/>
        </w:rPr>
        <w:t>Setup</w:t>
      </w:r>
      <w:bookmarkEnd w:id="1628"/>
    </w:p>
    <w:p w14:paraId="4CDD4919" w14:textId="77777777" w:rsidR="00F03645" w:rsidRPr="002F39F4" w:rsidRDefault="00F03645" w:rsidP="00F03645">
      <w:pPr>
        <w:jc w:val="both"/>
        <w:rPr>
          <w:highlight w:val="lightGray"/>
        </w:rPr>
      </w:pPr>
      <w:r w:rsidRPr="002F39F4">
        <w:rPr>
          <w:highlight w:val="lightGray"/>
        </w:rPr>
        <w:t>An EHT AP supporting the Multi-AP coordination can send a frame (e.g., Beacon or other management frame) including capabilities of Multi-AP transmission schemes.</w:t>
      </w:r>
    </w:p>
    <w:p w14:paraId="604A2257" w14:textId="77777777" w:rsidR="00325F7D" w:rsidRPr="002F39F4" w:rsidRDefault="00397703" w:rsidP="00F03645">
      <w:pPr>
        <w:jc w:val="both"/>
        <w:rPr>
          <w:highlight w:val="lightGray"/>
        </w:rPr>
      </w:pPr>
      <w:r w:rsidRPr="002F39F4">
        <w:rPr>
          <w:highlight w:val="lightGray"/>
        </w:rPr>
        <w:t xml:space="preserve">NOTE – </w:t>
      </w:r>
      <w:r w:rsidR="00F03645" w:rsidRPr="002F39F4">
        <w:rPr>
          <w:highlight w:val="lightGray"/>
        </w:rPr>
        <w:t>Multi-AP transmission schemes are TBD (e.g., Coordinated OFDMA)</w:t>
      </w:r>
      <w:r w:rsidRPr="002F39F4">
        <w:rPr>
          <w:highlight w:val="lightGray"/>
        </w:rPr>
        <w:t>.</w:t>
      </w:r>
    </w:p>
    <w:p w14:paraId="171450C7" w14:textId="77777777" w:rsidR="00F03645" w:rsidRPr="002F39F4" w:rsidRDefault="00F03645" w:rsidP="00F03645">
      <w:pPr>
        <w:jc w:val="both"/>
        <w:rPr>
          <w:highlight w:val="lightGray"/>
        </w:rPr>
      </w:pPr>
      <w:r w:rsidRPr="002F39F4">
        <w:rPr>
          <w:highlight w:val="lightGray"/>
        </w:rPr>
        <w:t xml:space="preserve">[Motion 72, </w:t>
      </w:r>
      <w:sdt>
        <w:sdtPr>
          <w:rPr>
            <w:highlight w:val="lightGray"/>
          </w:rPr>
          <w:id w:val="784776604"/>
          <w:citation/>
        </w:sdtPr>
        <w:sdtEndPr/>
        <w:sdtContent>
          <w:r w:rsidR="00397703" w:rsidRPr="002F39F4">
            <w:rPr>
              <w:highlight w:val="lightGray"/>
            </w:rPr>
            <w:fldChar w:fldCharType="begin"/>
          </w:r>
          <w:r w:rsidR="00397703" w:rsidRPr="002F39F4">
            <w:rPr>
              <w:highlight w:val="lightGray"/>
              <w:lang w:val="en-US"/>
            </w:rPr>
            <w:instrText xml:space="preserve"> CITATION 19_1755r2 \l 1033 </w:instrText>
          </w:r>
          <w:r w:rsidR="00397703" w:rsidRPr="002F39F4">
            <w:rPr>
              <w:highlight w:val="lightGray"/>
            </w:rPr>
            <w:fldChar w:fldCharType="separate"/>
          </w:r>
          <w:r w:rsidR="00860E27" w:rsidRPr="00860E27">
            <w:rPr>
              <w:noProof/>
              <w:highlight w:val="lightGray"/>
              <w:lang w:val="en-US"/>
            </w:rPr>
            <w:t>[17]</w:t>
          </w:r>
          <w:r w:rsidR="00397703" w:rsidRPr="002F39F4">
            <w:rPr>
              <w:highlight w:val="lightGray"/>
            </w:rPr>
            <w:fldChar w:fldCharType="end"/>
          </w:r>
        </w:sdtContent>
      </w:sdt>
      <w:r w:rsidR="00397703" w:rsidRPr="002F39F4">
        <w:rPr>
          <w:highlight w:val="lightGray"/>
        </w:rPr>
        <w:t xml:space="preserve"> and </w:t>
      </w:r>
      <w:sdt>
        <w:sdtPr>
          <w:rPr>
            <w:highlight w:val="lightGray"/>
          </w:rPr>
          <w:id w:val="690578092"/>
          <w:citation/>
        </w:sdtPr>
        <w:sdtEndPr/>
        <w:sdtContent>
          <w:r w:rsidR="00731923" w:rsidRPr="002F39F4">
            <w:rPr>
              <w:highlight w:val="lightGray"/>
            </w:rPr>
            <w:fldChar w:fldCharType="begin"/>
          </w:r>
          <w:r w:rsidR="00731923" w:rsidRPr="002F39F4">
            <w:rPr>
              <w:highlight w:val="lightGray"/>
              <w:lang w:val="en-US"/>
            </w:rPr>
            <w:instrText xml:space="preserve"> CITATION 19_1895r2 \l 1033 </w:instrText>
          </w:r>
          <w:r w:rsidR="00731923" w:rsidRPr="002F39F4">
            <w:rPr>
              <w:highlight w:val="lightGray"/>
            </w:rPr>
            <w:fldChar w:fldCharType="separate"/>
          </w:r>
          <w:r w:rsidR="00860E27" w:rsidRPr="00860E27">
            <w:rPr>
              <w:noProof/>
              <w:highlight w:val="lightGray"/>
              <w:lang w:val="en-US"/>
            </w:rPr>
            <w:t>[142]</w:t>
          </w:r>
          <w:r w:rsidR="00731923" w:rsidRPr="002F39F4">
            <w:rPr>
              <w:highlight w:val="lightGray"/>
            </w:rPr>
            <w:fldChar w:fldCharType="end"/>
          </w:r>
        </w:sdtContent>
      </w:sdt>
      <w:r w:rsidR="00731923" w:rsidRPr="002F39F4">
        <w:rPr>
          <w:highlight w:val="lightGray"/>
        </w:rPr>
        <w:t>]</w:t>
      </w:r>
    </w:p>
    <w:p w14:paraId="016BAEB9" w14:textId="77777777" w:rsidR="00A95AB4" w:rsidRPr="002F39F4" w:rsidRDefault="00A95AB4" w:rsidP="00F03645">
      <w:pPr>
        <w:jc w:val="both"/>
        <w:rPr>
          <w:highlight w:val="lightGray"/>
        </w:rPr>
      </w:pPr>
    </w:p>
    <w:p w14:paraId="1B1AAD2D" w14:textId="77777777" w:rsidR="00A95AB4" w:rsidRPr="002F39F4" w:rsidRDefault="00A95AB4" w:rsidP="00A95AB4">
      <w:pPr>
        <w:jc w:val="both"/>
        <w:rPr>
          <w:highlight w:val="lightGray"/>
        </w:rPr>
      </w:pPr>
      <w:r w:rsidRPr="002F39F4">
        <w:rPr>
          <w:highlight w:val="lightGray"/>
        </w:rPr>
        <w:t>An EHT AP which obtains a TXOP and initiates the Multi-AP coordination is the Sharing AP.</w:t>
      </w:r>
    </w:p>
    <w:p w14:paraId="69725324" w14:textId="77777777" w:rsidR="00A95AB4" w:rsidRPr="002F39F4" w:rsidRDefault="00A95AB4" w:rsidP="00A95AB4">
      <w:pPr>
        <w:jc w:val="both"/>
        <w:rPr>
          <w:highlight w:val="lightGray"/>
        </w:rPr>
      </w:pPr>
      <w:r w:rsidRPr="002F39F4">
        <w:rPr>
          <w:highlight w:val="lightGray"/>
        </w:rPr>
        <w:t>An EHT AP which is coordinated for the Multi-AP transmission by the Sharing AP is the Shared AP.</w:t>
      </w:r>
    </w:p>
    <w:p w14:paraId="61EC6F78" w14:textId="77777777" w:rsidR="00A95AB4" w:rsidRPr="002F39F4" w:rsidRDefault="00A95AB4" w:rsidP="00A95AB4">
      <w:pPr>
        <w:jc w:val="both"/>
        <w:rPr>
          <w:highlight w:val="lightGray"/>
        </w:rPr>
      </w:pPr>
      <w:r w:rsidRPr="002F39F4">
        <w:rPr>
          <w:highlight w:val="lightGray"/>
        </w:rPr>
        <w:t>NOTE – The name of the Sharing AP and the Shared AP can be modified.</w:t>
      </w:r>
    </w:p>
    <w:p w14:paraId="467D3997" w14:textId="77777777" w:rsidR="00A95AB4" w:rsidRDefault="00A95AB4" w:rsidP="00A95AB4">
      <w:pPr>
        <w:jc w:val="both"/>
      </w:pPr>
      <w:r w:rsidRPr="002F39F4">
        <w:rPr>
          <w:highlight w:val="lightGray"/>
        </w:rPr>
        <w:t xml:space="preserve">[Motion 73, </w:t>
      </w:r>
      <w:sdt>
        <w:sdtPr>
          <w:rPr>
            <w:highlight w:val="lightGray"/>
          </w:rPr>
          <w:id w:val="-1905588465"/>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84892689"/>
          <w:citation/>
        </w:sdtPr>
        <w:sdtEndPr/>
        <w:sdtContent>
          <w:r w:rsidRPr="002F39F4">
            <w:rPr>
              <w:highlight w:val="lightGray"/>
            </w:rPr>
            <w:fldChar w:fldCharType="begin"/>
          </w:r>
          <w:r w:rsidRPr="002F39F4">
            <w:rPr>
              <w:highlight w:val="lightGray"/>
              <w:lang w:val="en-US"/>
            </w:rPr>
            <w:instrText xml:space="preserve"> CITATION 19_1895r2 \l 1033 </w:instrText>
          </w:r>
          <w:r w:rsidRPr="002F39F4">
            <w:rPr>
              <w:highlight w:val="lightGray"/>
            </w:rPr>
            <w:fldChar w:fldCharType="separate"/>
          </w:r>
          <w:r w:rsidR="00860E27" w:rsidRPr="00860E27">
            <w:rPr>
              <w:noProof/>
              <w:highlight w:val="lightGray"/>
              <w:lang w:val="en-US"/>
            </w:rPr>
            <w:t>[142]</w:t>
          </w:r>
          <w:r w:rsidRPr="002F39F4">
            <w:rPr>
              <w:highlight w:val="lightGray"/>
            </w:rPr>
            <w:fldChar w:fldCharType="end"/>
          </w:r>
        </w:sdtContent>
      </w:sdt>
      <w:r w:rsidRPr="002F39F4">
        <w:rPr>
          <w:highlight w:val="lightGray"/>
        </w:rPr>
        <w:t>]</w:t>
      </w:r>
    </w:p>
    <w:p w14:paraId="3838FCAA" w14:textId="77777777" w:rsidR="0074586E" w:rsidRDefault="0074586E" w:rsidP="0074586E">
      <w:pPr>
        <w:jc w:val="both"/>
      </w:pPr>
    </w:p>
    <w:p w14:paraId="7D41E0DE" w14:textId="12C6E797" w:rsidR="0074586E" w:rsidRPr="00D4528B" w:rsidRDefault="0074586E" w:rsidP="0074586E">
      <w:pPr>
        <w:jc w:val="both"/>
        <w:rPr>
          <w:szCs w:val="22"/>
          <w:highlight w:val="green"/>
        </w:rPr>
      </w:pPr>
      <w:r w:rsidRPr="00D4528B">
        <w:rPr>
          <w:b/>
          <w:szCs w:val="22"/>
          <w:highlight w:val="green"/>
        </w:rPr>
        <w:t>Straw poll #113</w:t>
      </w:r>
    </w:p>
    <w:p w14:paraId="635CA00E" w14:textId="035768CE" w:rsidR="0074586E" w:rsidRPr="00D4528B" w:rsidRDefault="0074586E" w:rsidP="0074586E">
      <w:pPr>
        <w:jc w:val="both"/>
        <w:rPr>
          <w:szCs w:val="22"/>
          <w:highlight w:val="green"/>
        </w:rPr>
      </w:pPr>
      <w:del w:id="1629" w:author="Edward Au" w:date="2020-07-23T14:08:00Z">
        <w:r w:rsidRPr="00D4528B" w:rsidDel="00682700">
          <w:rPr>
            <w:szCs w:val="22"/>
            <w:highlight w:val="green"/>
          </w:rPr>
          <w:delText>Do you</w:delText>
        </w:r>
      </w:del>
      <w:ins w:id="1630" w:author="Edward Au" w:date="2020-07-23T14:08:00Z">
        <w:r w:rsidR="00682700" w:rsidRPr="00D4528B">
          <w:rPr>
            <w:szCs w:val="22"/>
            <w:highlight w:val="green"/>
          </w:rPr>
          <w:t>802.11be</w:t>
        </w:r>
      </w:ins>
      <w:r w:rsidRPr="00D4528B">
        <w:rPr>
          <w:szCs w:val="22"/>
          <w:highlight w:val="green"/>
        </w:rPr>
        <w:t xml:space="preserve"> support</w:t>
      </w:r>
      <w:ins w:id="1631" w:author="Edward Au" w:date="2020-07-23T14:09:00Z">
        <w:r w:rsidR="00682700" w:rsidRPr="00D4528B">
          <w:rPr>
            <w:szCs w:val="22"/>
            <w:highlight w:val="green"/>
          </w:rPr>
          <w:t>s</w:t>
        </w:r>
      </w:ins>
      <w:r w:rsidRPr="00D4528B">
        <w:rPr>
          <w:szCs w:val="22"/>
          <w:highlight w:val="green"/>
        </w:rPr>
        <w:t xml:space="preserve"> the following:</w:t>
      </w:r>
    </w:p>
    <w:p w14:paraId="73751937" w14:textId="32F6128E" w:rsidR="0074586E" w:rsidRPr="00D4528B" w:rsidRDefault="0074586E" w:rsidP="0074586E">
      <w:pPr>
        <w:pStyle w:val="ListParagraph"/>
        <w:numPr>
          <w:ilvl w:val="0"/>
          <w:numId w:val="108"/>
        </w:numPr>
        <w:jc w:val="both"/>
        <w:rPr>
          <w:szCs w:val="22"/>
          <w:highlight w:val="green"/>
        </w:rPr>
      </w:pPr>
      <w:r w:rsidRPr="00D4528B">
        <w:rPr>
          <w:szCs w:val="22"/>
          <w:highlight w:val="green"/>
        </w:rPr>
        <w:t>Sharing AP and Shared AP may not have the same primary 20 MHz channel</w:t>
      </w:r>
      <w:ins w:id="1632" w:author="Edward Au" w:date="2020-07-23T14:09:00Z">
        <w:r w:rsidR="00682700" w:rsidRPr="00D4528B">
          <w:rPr>
            <w:szCs w:val="22"/>
            <w:highlight w:val="green"/>
          </w:rPr>
          <w:t>.</w:t>
        </w:r>
      </w:ins>
    </w:p>
    <w:p w14:paraId="6E5554E7" w14:textId="1DF342F5" w:rsidR="0074586E" w:rsidRPr="00D4528B" w:rsidRDefault="0074586E" w:rsidP="0074586E">
      <w:pPr>
        <w:pStyle w:val="ListParagraph"/>
        <w:numPr>
          <w:ilvl w:val="0"/>
          <w:numId w:val="108"/>
        </w:numPr>
        <w:jc w:val="both"/>
        <w:rPr>
          <w:szCs w:val="22"/>
          <w:highlight w:val="green"/>
        </w:rPr>
      </w:pPr>
      <w:r w:rsidRPr="00D4528B">
        <w:rPr>
          <w:szCs w:val="22"/>
          <w:highlight w:val="green"/>
        </w:rPr>
        <w:t>The primary 20 MHz channel of the shared AP shall be within the BSS operating channel width of the sharing AP</w:t>
      </w:r>
      <w:ins w:id="1633" w:author="Edward Au" w:date="2020-07-23T14:09:00Z">
        <w:r w:rsidR="00682700" w:rsidRPr="00D4528B">
          <w:rPr>
            <w:szCs w:val="22"/>
            <w:highlight w:val="green"/>
          </w:rPr>
          <w:t>.</w:t>
        </w:r>
      </w:ins>
    </w:p>
    <w:p w14:paraId="5AA720EC" w14:textId="60EBA012" w:rsidR="0074586E" w:rsidRPr="00D4528B" w:rsidRDefault="0074586E" w:rsidP="0074586E">
      <w:pPr>
        <w:pStyle w:val="ListParagraph"/>
        <w:numPr>
          <w:ilvl w:val="0"/>
          <w:numId w:val="108"/>
        </w:numPr>
        <w:jc w:val="both"/>
        <w:rPr>
          <w:szCs w:val="22"/>
          <w:highlight w:val="green"/>
        </w:rPr>
      </w:pPr>
      <w:r w:rsidRPr="00D4528B">
        <w:rPr>
          <w:szCs w:val="22"/>
          <w:highlight w:val="green"/>
        </w:rPr>
        <w:t>The primary 20 MHz channel of the sharing AP shall be within the BSS operating channel width of the shared AP</w:t>
      </w:r>
      <w:ins w:id="1634" w:author="Edward Au" w:date="2020-07-23T14:09:00Z">
        <w:r w:rsidR="00682700" w:rsidRPr="00D4528B">
          <w:rPr>
            <w:szCs w:val="22"/>
            <w:highlight w:val="green"/>
          </w:rPr>
          <w:t>.</w:t>
        </w:r>
      </w:ins>
      <w:r w:rsidRPr="00D4528B">
        <w:rPr>
          <w:szCs w:val="22"/>
          <w:highlight w:val="green"/>
        </w:rPr>
        <w:t xml:space="preserve"> </w:t>
      </w:r>
      <w:r w:rsidRPr="00D4528B">
        <w:rPr>
          <w:b/>
          <w:i/>
          <w:szCs w:val="22"/>
          <w:highlight w:val="green"/>
        </w:rPr>
        <w:t>[#SP113]</w:t>
      </w:r>
    </w:p>
    <w:p w14:paraId="58A6D314" w14:textId="77777777" w:rsidR="0074586E" w:rsidRPr="00D4528B" w:rsidRDefault="0074586E" w:rsidP="0074586E">
      <w:pPr>
        <w:jc w:val="both"/>
        <w:rPr>
          <w:szCs w:val="22"/>
          <w:highlight w:val="green"/>
        </w:rPr>
      </w:pPr>
      <w:r w:rsidRPr="00D4528B">
        <w:rPr>
          <w:szCs w:val="22"/>
          <w:highlight w:val="green"/>
        </w:rPr>
        <w:t>[20/0560r0 (Multi-AP Configuration and Resource Allocation, Po-Kai Huang, Intel), SP#1, Y/N/A: 58/11/34]</w:t>
      </w:r>
    </w:p>
    <w:p w14:paraId="12FC7BD6" w14:textId="77777777" w:rsidR="0074586E" w:rsidRPr="00D4528B" w:rsidRDefault="0074586E" w:rsidP="0074586E">
      <w:pPr>
        <w:jc w:val="both"/>
        <w:rPr>
          <w:szCs w:val="22"/>
          <w:highlight w:val="green"/>
        </w:rPr>
      </w:pPr>
    </w:p>
    <w:p w14:paraId="7B2784D9" w14:textId="77777777" w:rsidR="0074586E" w:rsidRPr="00D4528B" w:rsidRDefault="0074586E" w:rsidP="0074586E">
      <w:pPr>
        <w:jc w:val="both"/>
        <w:rPr>
          <w:szCs w:val="22"/>
          <w:highlight w:val="green"/>
        </w:rPr>
      </w:pPr>
      <w:r w:rsidRPr="00D4528B">
        <w:rPr>
          <w:b/>
          <w:szCs w:val="22"/>
          <w:highlight w:val="green"/>
        </w:rPr>
        <w:t>Straw poll #114</w:t>
      </w:r>
    </w:p>
    <w:p w14:paraId="36207D4E" w14:textId="57BAE801" w:rsidR="0074586E" w:rsidRPr="00D4528B" w:rsidDel="00682700" w:rsidRDefault="0074586E" w:rsidP="0074586E">
      <w:pPr>
        <w:jc w:val="both"/>
        <w:rPr>
          <w:del w:id="1635" w:author="Edward Au" w:date="2020-07-23T14:09:00Z"/>
          <w:szCs w:val="22"/>
          <w:highlight w:val="green"/>
        </w:rPr>
      </w:pPr>
      <w:del w:id="1636" w:author="Edward Au" w:date="2020-07-23T14:09:00Z">
        <w:r w:rsidRPr="00D4528B" w:rsidDel="00682700">
          <w:rPr>
            <w:szCs w:val="22"/>
            <w:highlight w:val="green"/>
          </w:rPr>
          <w:delText>Do you</w:delText>
        </w:r>
      </w:del>
      <w:ins w:id="1637" w:author="Edward Au" w:date="2020-07-23T14:09:00Z">
        <w:r w:rsidR="00682700" w:rsidRPr="00D4528B">
          <w:rPr>
            <w:szCs w:val="22"/>
            <w:highlight w:val="green"/>
          </w:rPr>
          <w:t>802.11be</w:t>
        </w:r>
      </w:ins>
      <w:r w:rsidRPr="00D4528B">
        <w:rPr>
          <w:szCs w:val="22"/>
          <w:highlight w:val="green"/>
        </w:rPr>
        <w:t xml:space="preserve"> support</w:t>
      </w:r>
      <w:ins w:id="1638" w:author="Edward Au" w:date="2020-07-23T14:09:00Z">
        <w:r w:rsidR="00682700" w:rsidRPr="00D4528B">
          <w:rPr>
            <w:szCs w:val="22"/>
            <w:highlight w:val="green"/>
          </w:rPr>
          <w:t>s</w:t>
        </w:r>
      </w:ins>
      <w:r w:rsidRPr="00D4528B">
        <w:rPr>
          <w:szCs w:val="22"/>
          <w:highlight w:val="green"/>
        </w:rPr>
        <w:t xml:space="preserve"> defining the modes of AP coordination that share frequency resources with one or more APs within the AP candidate set only for</w:t>
      </w:r>
      <w:ins w:id="1639" w:author="Edward Au" w:date="2020-07-23T14:09:00Z">
        <w:r w:rsidR="00682700" w:rsidRPr="00D4528B">
          <w:rPr>
            <w:szCs w:val="22"/>
            <w:highlight w:val="green"/>
          </w:rPr>
          <w:t xml:space="preserve"> </w:t>
        </w:r>
      </w:ins>
      <w:del w:id="1640" w:author="Edward Au" w:date="2020-07-23T14:09:00Z">
        <w:r w:rsidRPr="00D4528B" w:rsidDel="00682700">
          <w:rPr>
            <w:szCs w:val="22"/>
            <w:highlight w:val="green"/>
          </w:rPr>
          <w:delText>:</w:delText>
        </w:r>
      </w:del>
    </w:p>
    <w:p w14:paraId="1773F893" w14:textId="6F4D3B62" w:rsidR="0074586E" w:rsidRPr="00D4528B" w:rsidRDefault="0074586E">
      <w:pPr>
        <w:jc w:val="both"/>
        <w:rPr>
          <w:highlight w:val="green"/>
        </w:rPr>
        <w:pPrChange w:id="1641" w:author="Edward Au" w:date="2020-07-23T14:09:00Z">
          <w:pPr>
            <w:pStyle w:val="ListParagraph"/>
            <w:numPr>
              <w:numId w:val="109"/>
            </w:numPr>
            <w:ind w:hanging="360"/>
            <w:jc w:val="both"/>
          </w:pPr>
        </w:pPrChange>
      </w:pPr>
      <w:r w:rsidRPr="00D4528B">
        <w:rPr>
          <w:highlight w:val="green"/>
        </w:rPr>
        <w:t>20 MHz channels allocated by a sharing AP to a shared AP within the BSS operating channel of the shared AP</w:t>
      </w:r>
      <w:ins w:id="1642" w:author="Edward Au" w:date="2020-07-23T14:09:00Z">
        <w:r w:rsidR="00682700" w:rsidRPr="00D4528B">
          <w:rPr>
            <w:highlight w:val="green"/>
          </w:rPr>
          <w:t>.</w:t>
        </w:r>
      </w:ins>
    </w:p>
    <w:p w14:paraId="5713CDB5" w14:textId="426EDF95" w:rsidR="0074586E" w:rsidRPr="00D4528B" w:rsidRDefault="0074586E" w:rsidP="0074586E">
      <w:pPr>
        <w:pStyle w:val="ListParagraph"/>
        <w:numPr>
          <w:ilvl w:val="0"/>
          <w:numId w:val="109"/>
        </w:numPr>
        <w:jc w:val="both"/>
        <w:rPr>
          <w:szCs w:val="22"/>
          <w:highlight w:val="green"/>
        </w:rPr>
      </w:pPr>
      <w:r w:rsidRPr="00D4528B">
        <w:rPr>
          <w:szCs w:val="22"/>
          <w:highlight w:val="green"/>
        </w:rPr>
        <w:t>Note: 20 MHz channels allocated by a sharing AP within the 20 MHz channels on which the sharing AP gained channel access</w:t>
      </w:r>
      <w:ins w:id="1643" w:author="Edward Au" w:date="2020-07-23T14:09:00Z">
        <w:r w:rsidR="00682700" w:rsidRPr="00D4528B">
          <w:rPr>
            <w:szCs w:val="22"/>
            <w:highlight w:val="green"/>
          </w:rPr>
          <w:t>.</w:t>
        </w:r>
      </w:ins>
      <w:r w:rsidRPr="00D4528B">
        <w:rPr>
          <w:szCs w:val="22"/>
          <w:highlight w:val="green"/>
        </w:rPr>
        <w:t xml:space="preserve"> </w:t>
      </w:r>
      <w:r w:rsidRPr="00D4528B">
        <w:rPr>
          <w:b/>
          <w:i/>
          <w:szCs w:val="22"/>
          <w:highlight w:val="green"/>
        </w:rPr>
        <w:t>[#SP114]</w:t>
      </w:r>
    </w:p>
    <w:p w14:paraId="73BB7244" w14:textId="277112AA" w:rsidR="0074586E" w:rsidRPr="0074586E" w:rsidRDefault="0074586E" w:rsidP="00A95AB4">
      <w:pPr>
        <w:jc w:val="both"/>
        <w:rPr>
          <w:szCs w:val="22"/>
        </w:rPr>
      </w:pPr>
      <w:r w:rsidRPr="00D4528B">
        <w:rPr>
          <w:szCs w:val="22"/>
          <w:highlight w:val="green"/>
        </w:rPr>
        <w:t>[20/0560r0 (Multi-AP Configuration and Resource Allocation, Po-Kai Huang, Intel), SP#2, Y/N/A: 50/7/43]</w:t>
      </w:r>
    </w:p>
    <w:p w14:paraId="4D173E61" w14:textId="62A1D707" w:rsidR="005F5114" w:rsidRPr="00B872F3" w:rsidRDefault="00325F7D" w:rsidP="00365E0E">
      <w:pPr>
        <w:pStyle w:val="Heading2"/>
        <w:spacing w:after="60"/>
        <w:jc w:val="both"/>
        <w:rPr>
          <w:u w:val="none"/>
        </w:rPr>
      </w:pPr>
      <w:bookmarkStart w:id="1644" w:name="_Toc47082087"/>
      <w:r>
        <w:rPr>
          <w:u w:val="none"/>
        </w:rPr>
        <w:t>Channel</w:t>
      </w:r>
      <w:r w:rsidR="00E34D21">
        <w:rPr>
          <w:u w:val="none"/>
        </w:rPr>
        <w:t xml:space="preserve"> s</w:t>
      </w:r>
      <w:r w:rsidR="009A7173">
        <w:rPr>
          <w:u w:val="none"/>
        </w:rPr>
        <w:t>ounding</w:t>
      </w:r>
      <w:bookmarkEnd w:id="1644"/>
    </w:p>
    <w:p w14:paraId="0FC0F7FE" w14:textId="77777777" w:rsidR="00003A37" w:rsidRPr="002F39F4" w:rsidRDefault="00CF2520" w:rsidP="002A0425">
      <w:pPr>
        <w:jc w:val="both"/>
        <w:rPr>
          <w:highlight w:val="lightGray"/>
        </w:rPr>
      </w:pPr>
      <w:r w:rsidRPr="002F39F4">
        <w:rPr>
          <w:highlight w:val="lightGray"/>
        </w:rPr>
        <w:t>802.</w:t>
      </w:r>
      <w:r w:rsidR="00003A37" w:rsidRPr="002F39F4">
        <w:rPr>
          <w:highlight w:val="lightGray"/>
        </w:rPr>
        <w:t>11be shall provide a joint NDP sounding scheme as optional mode for multiple-AP systems.</w:t>
      </w:r>
    </w:p>
    <w:p w14:paraId="78F67C33" w14:textId="77777777" w:rsidR="0055150C" w:rsidRPr="002F39F4" w:rsidRDefault="00003A37" w:rsidP="00486858">
      <w:pPr>
        <w:pStyle w:val="ListParagraph"/>
        <w:numPr>
          <w:ilvl w:val="0"/>
          <w:numId w:val="4"/>
        </w:numPr>
        <w:jc w:val="both"/>
        <w:rPr>
          <w:highlight w:val="lightGray"/>
        </w:rPr>
      </w:pPr>
      <w:r w:rsidRPr="002F39F4">
        <w:rPr>
          <w:highlight w:val="lightGray"/>
        </w:rPr>
        <w:t>Sequential sounding scheme that each AP transmits NDP independently and sequentially without overlapped sounding period of each AP can also be used in multi-AP systems.</w:t>
      </w:r>
    </w:p>
    <w:p w14:paraId="2307A1D2" w14:textId="77777777" w:rsidR="0055150C" w:rsidRPr="002F39F4" w:rsidRDefault="0055150C" w:rsidP="002A0425">
      <w:pPr>
        <w:pStyle w:val="ListParagraph"/>
        <w:ind w:left="0"/>
        <w:jc w:val="both"/>
        <w:rPr>
          <w:highlight w:val="lightGray"/>
        </w:rPr>
      </w:pPr>
      <w:r w:rsidRPr="002F39F4">
        <w:rPr>
          <w:highlight w:val="lightGray"/>
        </w:rPr>
        <w:t xml:space="preserve">[Motion </w:t>
      </w:r>
      <w:r w:rsidR="001E0F6D" w:rsidRPr="002F39F4">
        <w:rPr>
          <w:highlight w:val="lightGray"/>
        </w:rPr>
        <w:t xml:space="preserve">14, </w:t>
      </w:r>
      <w:sdt>
        <w:sdtPr>
          <w:rPr>
            <w:highlight w:val="lightGray"/>
          </w:rPr>
          <w:id w:val="1536387663"/>
          <w:citation/>
        </w:sdtPr>
        <w:sdtEndPr/>
        <w:sdtContent>
          <w:r w:rsidR="001E0F6D" w:rsidRPr="002F39F4">
            <w:rPr>
              <w:highlight w:val="lightGray"/>
            </w:rPr>
            <w:fldChar w:fldCharType="begin"/>
          </w:r>
          <w:r w:rsidR="001E0F6D" w:rsidRPr="002F39F4">
            <w:rPr>
              <w:highlight w:val="lightGray"/>
              <w:lang w:val="en-US"/>
            </w:rPr>
            <w:instrText xml:space="preserve"> CITATION 19_1755r1 \l 1033 </w:instrText>
          </w:r>
          <w:r w:rsidR="001E0F6D" w:rsidRPr="002F39F4">
            <w:rPr>
              <w:highlight w:val="lightGray"/>
            </w:rPr>
            <w:fldChar w:fldCharType="separate"/>
          </w:r>
          <w:r w:rsidR="00860E27" w:rsidRPr="00860E27">
            <w:rPr>
              <w:noProof/>
              <w:highlight w:val="lightGray"/>
              <w:lang w:val="en-US"/>
            </w:rPr>
            <w:t>[3]</w:t>
          </w:r>
          <w:r w:rsidR="001E0F6D" w:rsidRPr="002F39F4">
            <w:rPr>
              <w:highlight w:val="lightGray"/>
            </w:rPr>
            <w:fldChar w:fldCharType="end"/>
          </w:r>
        </w:sdtContent>
      </w:sdt>
      <w:r w:rsidR="001E0F6D" w:rsidRPr="002F39F4">
        <w:rPr>
          <w:highlight w:val="lightGray"/>
        </w:rPr>
        <w:t xml:space="preserve"> and </w:t>
      </w:r>
      <w:sdt>
        <w:sdtPr>
          <w:rPr>
            <w:highlight w:val="lightGray"/>
          </w:rPr>
          <w:id w:val="-803918060"/>
          <w:citation/>
        </w:sdtPr>
        <w:sdtEndPr/>
        <w:sdtContent>
          <w:r w:rsidR="001E0F6D" w:rsidRPr="002F39F4">
            <w:rPr>
              <w:highlight w:val="lightGray"/>
            </w:rPr>
            <w:fldChar w:fldCharType="begin"/>
          </w:r>
          <w:r w:rsidR="009A4898" w:rsidRPr="002F39F4">
            <w:rPr>
              <w:highlight w:val="lightGray"/>
              <w:lang w:val="en-US"/>
            </w:rPr>
            <w:instrText xml:space="preserve">CITATION 19_1593r3 \l 1033 </w:instrText>
          </w:r>
          <w:r w:rsidR="001E0F6D" w:rsidRPr="002F39F4">
            <w:rPr>
              <w:highlight w:val="lightGray"/>
            </w:rPr>
            <w:fldChar w:fldCharType="separate"/>
          </w:r>
          <w:r w:rsidR="00860E27" w:rsidRPr="00860E27">
            <w:rPr>
              <w:noProof/>
              <w:highlight w:val="lightGray"/>
              <w:lang w:val="en-US"/>
            </w:rPr>
            <w:t>[143]</w:t>
          </w:r>
          <w:r w:rsidR="001E0F6D" w:rsidRPr="002F39F4">
            <w:rPr>
              <w:highlight w:val="lightGray"/>
            </w:rPr>
            <w:fldChar w:fldCharType="end"/>
          </w:r>
        </w:sdtContent>
      </w:sdt>
      <w:r w:rsidRPr="002F39F4">
        <w:rPr>
          <w:highlight w:val="lightGray"/>
        </w:rPr>
        <w:t>]</w:t>
      </w:r>
    </w:p>
    <w:p w14:paraId="76D7C157" w14:textId="77777777" w:rsidR="00E34D21" w:rsidRPr="002F39F4" w:rsidRDefault="00E34D21" w:rsidP="002A0425">
      <w:pPr>
        <w:pStyle w:val="ListParagraph"/>
        <w:ind w:left="0"/>
        <w:jc w:val="both"/>
        <w:rPr>
          <w:highlight w:val="lightGray"/>
        </w:rPr>
      </w:pPr>
    </w:p>
    <w:p w14:paraId="4E210E75" w14:textId="77777777" w:rsidR="00E34D21" w:rsidRPr="002F39F4" w:rsidRDefault="00095072" w:rsidP="002A0425">
      <w:pPr>
        <w:pStyle w:val="ListParagraph"/>
        <w:ind w:left="0"/>
        <w:jc w:val="both"/>
        <w:rPr>
          <w:highlight w:val="lightGray"/>
        </w:rPr>
      </w:pPr>
      <w:r w:rsidRPr="002F39F4">
        <w:rPr>
          <w:highlight w:val="lightGray"/>
        </w:rPr>
        <w:lastRenderedPageBreak/>
        <w:t>Joint NDP sounding scheme for multi-AP system with less or equal to total 8 antennas at AP has all antennas active on all LTF tones and uses 802.11ax P matrix across OFDM symbols.</w:t>
      </w:r>
    </w:p>
    <w:p w14:paraId="65346F0D" w14:textId="77777777" w:rsidR="00C23953" w:rsidRPr="002F39F4" w:rsidRDefault="00C23953" w:rsidP="002A0425">
      <w:pPr>
        <w:pStyle w:val="ListParagraph"/>
        <w:ind w:left="0"/>
        <w:jc w:val="both"/>
        <w:rPr>
          <w:highlight w:val="lightGray"/>
        </w:rPr>
      </w:pPr>
      <w:r w:rsidRPr="002F39F4">
        <w:rPr>
          <w:highlight w:val="lightGray"/>
        </w:rPr>
        <w:t>[Motion 1</w:t>
      </w:r>
      <w:r w:rsidR="00FA0005" w:rsidRPr="002F39F4">
        <w:rPr>
          <w:highlight w:val="lightGray"/>
        </w:rPr>
        <w:t>5</w:t>
      </w:r>
      <w:r w:rsidRPr="002F39F4">
        <w:rPr>
          <w:highlight w:val="lightGray"/>
        </w:rPr>
        <w:t xml:space="preserve">, </w:t>
      </w:r>
      <w:sdt>
        <w:sdtPr>
          <w:rPr>
            <w:highlight w:val="lightGray"/>
          </w:rPr>
          <w:id w:val="1278602710"/>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860E27" w:rsidRPr="00860E27">
            <w:rPr>
              <w:noProof/>
              <w:highlight w:val="lightGray"/>
              <w:lang w:val="en-US"/>
            </w:rPr>
            <w:t>[3]</w:t>
          </w:r>
          <w:r w:rsidRPr="002F39F4">
            <w:rPr>
              <w:highlight w:val="lightGray"/>
            </w:rPr>
            <w:fldChar w:fldCharType="end"/>
          </w:r>
        </w:sdtContent>
      </w:sdt>
      <w:r w:rsidRPr="002F39F4">
        <w:rPr>
          <w:highlight w:val="lightGray"/>
        </w:rPr>
        <w:t xml:space="preserve"> and </w:t>
      </w:r>
      <w:sdt>
        <w:sdtPr>
          <w:rPr>
            <w:highlight w:val="lightGray"/>
          </w:rPr>
          <w:id w:val="-2069564417"/>
          <w:citation/>
        </w:sdtPr>
        <w:sdtEndPr/>
        <w:sdtContent>
          <w:r w:rsidRPr="002F39F4">
            <w:rPr>
              <w:highlight w:val="lightGray"/>
            </w:rPr>
            <w:fldChar w:fldCharType="begin"/>
          </w:r>
          <w:r w:rsidR="009A4898" w:rsidRPr="002F39F4">
            <w:rPr>
              <w:highlight w:val="lightGray"/>
              <w:lang w:val="en-US"/>
            </w:rPr>
            <w:instrText xml:space="preserve">CITATION 19_1593r3 \l 1033 </w:instrText>
          </w:r>
          <w:r w:rsidRPr="002F39F4">
            <w:rPr>
              <w:highlight w:val="lightGray"/>
            </w:rPr>
            <w:fldChar w:fldCharType="separate"/>
          </w:r>
          <w:r w:rsidR="00860E27" w:rsidRPr="00860E27">
            <w:rPr>
              <w:noProof/>
              <w:highlight w:val="lightGray"/>
              <w:lang w:val="en-US"/>
            </w:rPr>
            <w:t>[143]</w:t>
          </w:r>
          <w:r w:rsidRPr="002F39F4">
            <w:rPr>
              <w:highlight w:val="lightGray"/>
            </w:rPr>
            <w:fldChar w:fldCharType="end"/>
          </w:r>
        </w:sdtContent>
      </w:sdt>
      <w:r w:rsidRPr="002F39F4">
        <w:rPr>
          <w:highlight w:val="lightGray"/>
        </w:rPr>
        <w:t>]</w:t>
      </w:r>
    </w:p>
    <w:p w14:paraId="279529AE" w14:textId="77777777" w:rsidR="005B3BB6" w:rsidRPr="002F39F4" w:rsidRDefault="005B3BB6" w:rsidP="002A0425">
      <w:pPr>
        <w:pStyle w:val="ListParagraph"/>
        <w:ind w:left="0"/>
        <w:jc w:val="both"/>
        <w:rPr>
          <w:highlight w:val="lightGray"/>
        </w:rPr>
      </w:pPr>
    </w:p>
    <w:p w14:paraId="05C97C2E" w14:textId="08FE1AD0" w:rsidR="00A57693" w:rsidRPr="002F39F4" w:rsidRDefault="00353ED3" w:rsidP="00A57693">
      <w:pPr>
        <w:jc w:val="both"/>
        <w:rPr>
          <w:szCs w:val="22"/>
          <w:highlight w:val="lightGray"/>
          <w:lang w:val="en-US"/>
        </w:rPr>
      </w:pPr>
      <w:r w:rsidRPr="002F39F4">
        <w:rPr>
          <w:szCs w:val="22"/>
          <w:highlight w:val="lightGray"/>
          <w:lang w:val="en-US"/>
        </w:rPr>
        <w:t>M</w:t>
      </w:r>
      <w:r w:rsidR="00A57693" w:rsidRPr="002F39F4">
        <w:rPr>
          <w:szCs w:val="22"/>
          <w:highlight w:val="lightGray"/>
          <w:lang w:val="en-US"/>
        </w:rPr>
        <w:t xml:space="preserve">ultiple APs can sequentially use an </w:t>
      </w:r>
      <w:r w:rsidR="00784DBB" w:rsidRPr="002F39F4">
        <w:rPr>
          <w:szCs w:val="22"/>
          <w:highlight w:val="lightGray"/>
          <w:lang w:val="en-US"/>
        </w:rPr>
        <w:t>802.</w:t>
      </w:r>
      <w:r w:rsidR="00A57693" w:rsidRPr="002F39F4">
        <w:rPr>
          <w:szCs w:val="22"/>
          <w:highlight w:val="lightGray"/>
          <w:lang w:val="en-US"/>
        </w:rPr>
        <w:t>11ax-like sounding sequence to collect CSI from the in-BSS STAs and OBSS STAs</w:t>
      </w:r>
      <w:r w:rsidRPr="002F39F4">
        <w:rPr>
          <w:szCs w:val="22"/>
          <w:highlight w:val="lightGray"/>
          <w:lang w:val="en-US"/>
        </w:rPr>
        <w:t>.</w:t>
      </w:r>
    </w:p>
    <w:p w14:paraId="1DADA4CA" w14:textId="38382758" w:rsidR="00A57693" w:rsidRPr="002F39F4" w:rsidRDefault="001202A0" w:rsidP="00A57693">
      <w:pPr>
        <w:pStyle w:val="ListParagraph"/>
        <w:numPr>
          <w:ilvl w:val="0"/>
          <w:numId w:val="28"/>
        </w:numPr>
        <w:jc w:val="both"/>
        <w:rPr>
          <w:szCs w:val="22"/>
          <w:highlight w:val="lightGray"/>
          <w:lang w:val="en-US"/>
        </w:rPr>
      </w:pPr>
      <w:r w:rsidRPr="002F39F4">
        <w:rPr>
          <w:szCs w:val="22"/>
          <w:highlight w:val="lightGray"/>
          <w:lang w:val="en-US"/>
        </w:rPr>
        <w:t xml:space="preserve">The </w:t>
      </w:r>
      <w:r w:rsidR="00A57693" w:rsidRPr="002F39F4">
        <w:rPr>
          <w:szCs w:val="22"/>
          <w:highlight w:val="lightGray"/>
          <w:lang w:val="en-US"/>
        </w:rPr>
        <w:t>sounding sequence</w:t>
      </w:r>
      <w:r w:rsidRPr="002F39F4">
        <w:rPr>
          <w:szCs w:val="22"/>
          <w:highlight w:val="lightGray"/>
          <w:lang w:val="en-US"/>
        </w:rPr>
        <w:t xml:space="preserve"> of each AP</w:t>
      </w:r>
      <w:r w:rsidR="00A57693" w:rsidRPr="002F39F4">
        <w:rPr>
          <w:szCs w:val="22"/>
          <w:highlight w:val="lightGray"/>
          <w:lang w:val="en-US"/>
        </w:rPr>
        <w:t xml:space="preserve"> is similar to the </w:t>
      </w:r>
      <w:r w:rsidR="008C6850" w:rsidRPr="002F39F4">
        <w:rPr>
          <w:szCs w:val="22"/>
          <w:highlight w:val="lightGray"/>
          <w:lang w:val="en-US"/>
        </w:rPr>
        <w:t>802.</w:t>
      </w:r>
      <w:r w:rsidR="00A57693" w:rsidRPr="002F39F4">
        <w:rPr>
          <w:szCs w:val="22"/>
          <w:highlight w:val="lightGray"/>
          <w:lang w:val="en-US"/>
        </w:rPr>
        <w:t>11ax sounding protocol with multiple STAs (NDPA + NDP + BFRP TF + CSI report).</w:t>
      </w:r>
      <w:r w:rsidR="007952DE" w:rsidRPr="002F39F4">
        <w:rPr>
          <w:b/>
          <w:i/>
          <w:szCs w:val="22"/>
          <w:highlight w:val="lightGray"/>
          <w:lang w:val="en-US"/>
        </w:rPr>
        <w:t xml:space="preserve"> </w:t>
      </w:r>
    </w:p>
    <w:p w14:paraId="14043587" w14:textId="5D4A334F" w:rsidR="009C71EE" w:rsidRPr="002F39F4" w:rsidRDefault="009C71EE" w:rsidP="00A57693">
      <w:pPr>
        <w:jc w:val="both"/>
        <w:rPr>
          <w:b/>
          <w:i/>
          <w:szCs w:val="22"/>
          <w:highlight w:val="lightGray"/>
          <w:lang w:val="en-US"/>
        </w:rPr>
      </w:pPr>
      <w:r w:rsidRPr="002F39F4">
        <w:rPr>
          <w:szCs w:val="22"/>
          <w:highlight w:val="lightGray"/>
          <w:lang w:val="en-US"/>
        </w:rPr>
        <w:t xml:space="preserve">[Motion 112, #SP18, </w:t>
      </w:r>
      <w:sdt>
        <w:sdtPr>
          <w:rPr>
            <w:szCs w:val="22"/>
            <w:highlight w:val="lightGray"/>
            <w:lang w:val="en-US"/>
          </w:rPr>
          <w:id w:val="1789385997"/>
          <w:citation/>
        </w:sdtPr>
        <w:sdtEndPr/>
        <w:sdtContent>
          <w:r w:rsidR="007952DE" w:rsidRPr="002F39F4">
            <w:rPr>
              <w:szCs w:val="22"/>
              <w:highlight w:val="lightGray"/>
              <w:lang w:val="en-US"/>
            </w:rPr>
            <w:fldChar w:fldCharType="begin"/>
          </w:r>
          <w:r w:rsidR="007952DE" w:rsidRPr="002F39F4">
            <w:rPr>
              <w:szCs w:val="22"/>
              <w:highlight w:val="lightGray"/>
              <w:lang w:val="en-US"/>
            </w:rPr>
            <w:instrText xml:space="preserve"> CITATION 19_1755r4 \l 1033 </w:instrText>
          </w:r>
          <w:r w:rsidR="007952DE" w:rsidRPr="002F39F4">
            <w:rPr>
              <w:szCs w:val="22"/>
              <w:highlight w:val="lightGray"/>
              <w:lang w:val="en-US"/>
            </w:rPr>
            <w:fldChar w:fldCharType="separate"/>
          </w:r>
          <w:r w:rsidR="00860E27" w:rsidRPr="00860E27">
            <w:rPr>
              <w:noProof/>
              <w:szCs w:val="22"/>
              <w:highlight w:val="lightGray"/>
              <w:lang w:val="en-US"/>
            </w:rPr>
            <w:t>[9]</w:t>
          </w:r>
          <w:r w:rsidR="007952DE" w:rsidRPr="002F39F4">
            <w:rPr>
              <w:szCs w:val="22"/>
              <w:highlight w:val="lightGray"/>
              <w:lang w:val="en-US"/>
            </w:rPr>
            <w:fldChar w:fldCharType="end"/>
          </w:r>
        </w:sdtContent>
      </w:sdt>
      <w:r w:rsidR="007952DE" w:rsidRPr="002F39F4">
        <w:rPr>
          <w:szCs w:val="22"/>
          <w:highlight w:val="lightGray"/>
          <w:lang w:val="en-US"/>
        </w:rPr>
        <w:t xml:space="preserve"> and </w:t>
      </w:r>
      <w:sdt>
        <w:sdtPr>
          <w:rPr>
            <w:szCs w:val="22"/>
            <w:highlight w:val="lightGray"/>
            <w:lang w:val="en-US"/>
          </w:rPr>
          <w:id w:val="1021591734"/>
          <w:citation/>
        </w:sdtPr>
        <w:sdtEndPr/>
        <w:sdtContent>
          <w:r w:rsidR="007952DE" w:rsidRPr="002F39F4">
            <w:rPr>
              <w:szCs w:val="22"/>
              <w:highlight w:val="lightGray"/>
              <w:lang w:val="en-US"/>
            </w:rPr>
            <w:fldChar w:fldCharType="begin"/>
          </w:r>
          <w:r w:rsidR="007952DE" w:rsidRPr="002F39F4">
            <w:rPr>
              <w:szCs w:val="22"/>
              <w:highlight w:val="lightGray"/>
              <w:lang w:val="en-US"/>
            </w:rPr>
            <w:instrText xml:space="preserve"> CITATION 20_0123r0 \l 1033 </w:instrText>
          </w:r>
          <w:r w:rsidR="007952DE" w:rsidRPr="002F39F4">
            <w:rPr>
              <w:szCs w:val="22"/>
              <w:highlight w:val="lightGray"/>
              <w:lang w:val="en-US"/>
            </w:rPr>
            <w:fldChar w:fldCharType="separate"/>
          </w:r>
          <w:r w:rsidR="00860E27" w:rsidRPr="00860E27">
            <w:rPr>
              <w:noProof/>
              <w:szCs w:val="22"/>
              <w:highlight w:val="lightGray"/>
              <w:lang w:val="en-US"/>
            </w:rPr>
            <w:t>[144]</w:t>
          </w:r>
          <w:r w:rsidR="007952DE" w:rsidRPr="002F39F4">
            <w:rPr>
              <w:szCs w:val="22"/>
              <w:highlight w:val="lightGray"/>
              <w:lang w:val="en-US"/>
            </w:rPr>
            <w:fldChar w:fldCharType="end"/>
          </w:r>
        </w:sdtContent>
      </w:sdt>
      <w:r w:rsidR="007952DE" w:rsidRPr="002F39F4">
        <w:rPr>
          <w:szCs w:val="22"/>
          <w:highlight w:val="lightGray"/>
          <w:lang w:val="en-US"/>
        </w:rPr>
        <w:t>]</w:t>
      </w:r>
    </w:p>
    <w:p w14:paraId="376535B0" w14:textId="77777777" w:rsidR="00A57693" w:rsidRPr="002F39F4" w:rsidRDefault="00A57693" w:rsidP="00A57693">
      <w:pPr>
        <w:jc w:val="both"/>
        <w:rPr>
          <w:szCs w:val="22"/>
          <w:highlight w:val="lightGray"/>
        </w:rPr>
      </w:pPr>
    </w:p>
    <w:p w14:paraId="0B2D64D7" w14:textId="0BD5A612" w:rsidR="00405729" w:rsidRPr="002F39F4" w:rsidRDefault="00405729" w:rsidP="00405729">
      <w:pPr>
        <w:jc w:val="both"/>
        <w:rPr>
          <w:szCs w:val="22"/>
          <w:highlight w:val="lightGray"/>
          <w:lang w:val="en-US"/>
        </w:rPr>
      </w:pPr>
      <w:r w:rsidRPr="002F39F4">
        <w:rPr>
          <w:szCs w:val="22"/>
          <w:highlight w:val="lightGray"/>
          <w:lang w:val="en-US"/>
        </w:rPr>
        <w:t>In sequential channel sounding sequence for multi-AP, the NDPA frame and BFRP TF frame will include ID info for OBSS STA</w:t>
      </w:r>
      <w:r w:rsidR="00FD7CB4" w:rsidRPr="002F39F4">
        <w:rPr>
          <w:szCs w:val="22"/>
          <w:highlight w:val="lightGray"/>
          <w:lang w:val="en-US"/>
        </w:rPr>
        <w:t>.</w:t>
      </w:r>
    </w:p>
    <w:p w14:paraId="67824CB1" w14:textId="03C1196E" w:rsidR="00405729" w:rsidRPr="002F39F4" w:rsidRDefault="00405729" w:rsidP="00405729">
      <w:pPr>
        <w:pStyle w:val="ListParagraph"/>
        <w:numPr>
          <w:ilvl w:val="0"/>
          <w:numId w:val="28"/>
        </w:numPr>
        <w:jc w:val="both"/>
        <w:rPr>
          <w:szCs w:val="22"/>
          <w:highlight w:val="lightGray"/>
        </w:rPr>
      </w:pPr>
      <w:r w:rsidRPr="002F39F4">
        <w:rPr>
          <w:szCs w:val="22"/>
          <w:highlight w:val="lightGray"/>
          <w:lang w:val="en-US"/>
        </w:rPr>
        <w:t>The details of the NDPA, BFRP TF and the ID info are TBD.</w:t>
      </w:r>
      <w:r w:rsidR="007952DE" w:rsidRPr="002F39F4">
        <w:rPr>
          <w:b/>
          <w:i/>
          <w:szCs w:val="22"/>
          <w:highlight w:val="lightGray"/>
          <w:lang w:val="en-US"/>
        </w:rPr>
        <w:t xml:space="preserve"> </w:t>
      </w:r>
    </w:p>
    <w:p w14:paraId="0B044DAF" w14:textId="62EFFBEB" w:rsidR="007952DE" w:rsidRDefault="007952DE" w:rsidP="007952DE">
      <w:pPr>
        <w:jc w:val="both"/>
        <w:rPr>
          <w:szCs w:val="22"/>
          <w:lang w:val="en-US"/>
        </w:rPr>
      </w:pPr>
      <w:r w:rsidRPr="002F39F4">
        <w:rPr>
          <w:szCs w:val="22"/>
          <w:highlight w:val="lightGray"/>
          <w:lang w:val="en-US"/>
        </w:rPr>
        <w:t xml:space="preserve">[Motion 112, #SP19, </w:t>
      </w:r>
      <w:sdt>
        <w:sdtPr>
          <w:rPr>
            <w:szCs w:val="22"/>
            <w:highlight w:val="lightGray"/>
            <w:lang w:val="en-US"/>
          </w:rPr>
          <w:id w:val="-1589463132"/>
          <w:citation/>
        </w:sdtPr>
        <w:sdtEndPr/>
        <w:sdtContent>
          <w:r w:rsidRPr="002F39F4">
            <w:rPr>
              <w:szCs w:val="22"/>
              <w:highlight w:val="lightGray"/>
              <w:lang w:val="en-US"/>
            </w:rPr>
            <w:fldChar w:fldCharType="begin"/>
          </w:r>
          <w:r w:rsidRPr="002F39F4">
            <w:rPr>
              <w:szCs w:val="22"/>
              <w:highlight w:val="lightGray"/>
              <w:lang w:val="en-US"/>
            </w:rPr>
            <w:instrText xml:space="preserve"> CITATION 19_1755r4 \l 1033 </w:instrText>
          </w:r>
          <w:r w:rsidRPr="002F39F4">
            <w:rPr>
              <w:szCs w:val="22"/>
              <w:highlight w:val="lightGray"/>
              <w:lang w:val="en-US"/>
            </w:rPr>
            <w:fldChar w:fldCharType="separate"/>
          </w:r>
          <w:r w:rsidR="00860E27" w:rsidRPr="00860E27">
            <w:rPr>
              <w:noProof/>
              <w:szCs w:val="22"/>
              <w:highlight w:val="lightGray"/>
              <w:lang w:val="en-US"/>
            </w:rPr>
            <w:t>[9]</w:t>
          </w:r>
          <w:r w:rsidRPr="002F39F4">
            <w:rPr>
              <w:szCs w:val="22"/>
              <w:highlight w:val="lightGray"/>
              <w:lang w:val="en-US"/>
            </w:rPr>
            <w:fldChar w:fldCharType="end"/>
          </w:r>
        </w:sdtContent>
      </w:sdt>
      <w:r w:rsidRPr="002F39F4">
        <w:rPr>
          <w:szCs w:val="22"/>
          <w:highlight w:val="lightGray"/>
          <w:lang w:val="en-US"/>
        </w:rPr>
        <w:t xml:space="preserve"> and </w:t>
      </w:r>
      <w:sdt>
        <w:sdtPr>
          <w:rPr>
            <w:szCs w:val="22"/>
            <w:highlight w:val="lightGray"/>
            <w:lang w:val="en-US"/>
          </w:rPr>
          <w:id w:val="2104837454"/>
          <w:citation/>
        </w:sdtPr>
        <w:sdtEndPr/>
        <w:sdtContent>
          <w:r w:rsidRPr="002F39F4">
            <w:rPr>
              <w:szCs w:val="22"/>
              <w:highlight w:val="lightGray"/>
              <w:lang w:val="en-US"/>
            </w:rPr>
            <w:fldChar w:fldCharType="begin"/>
          </w:r>
          <w:r w:rsidRPr="002F39F4">
            <w:rPr>
              <w:szCs w:val="22"/>
              <w:highlight w:val="lightGray"/>
              <w:lang w:val="en-US"/>
            </w:rPr>
            <w:instrText xml:space="preserve"> CITATION 20_0123r0 \l 1033 </w:instrText>
          </w:r>
          <w:r w:rsidRPr="002F39F4">
            <w:rPr>
              <w:szCs w:val="22"/>
              <w:highlight w:val="lightGray"/>
              <w:lang w:val="en-US"/>
            </w:rPr>
            <w:fldChar w:fldCharType="separate"/>
          </w:r>
          <w:r w:rsidR="00860E27" w:rsidRPr="00860E27">
            <w:rPr>
              <w:noProof/>
              <w:szCs w:val="22"/>
              <w:highlight w:val="lightGray"/>
              <w:lang w:val="en-US"/>
            </w:rPr>
            <w:t>[144]</w:t>
          </w:r>
          <w:r w:rsidRPr="002F39F4">
            <w:rPr>
              <w:szCs w:val="22"/>
              <w:highlight w:val="lightGray"/>
              <w:lang w:val="en-US"/>
            </w:rPr>
            <w:fldChar w:fldCharType="end"/>
          </w:r>
        </w:sdtContent>
      </w:sdt>
      <w:r w:rsidRPr="002F39F4">
        <w:rPr>
          <w:szCs w:val="22"/>
          <w:highlight w:val="lightGray"/>
          <w:lang w:val="en-US"/>
        </w:rPr>
        <w:t>]</w:t>
      </w:r>
    </w:p>
    <w:p w14:paraId="37206BEC" w14:textId="77777777" w:rsidR="00E96DDF" w:rsidRDefault="00E96DDF" w:rsidP="007952DE">
      <w:pPr>
        <w:jc w:val="both"/>
        <w:rPr>
          <w:szCs w:val="22"/>
          <w:lang w:val="en-US"/>
        </w:rPr>
      </w:pPr>
    </w:p>
    <w:p w14:paraId="1C1014FD" w14:textId="7E26583C" w:rsidR="00E96DDF" w:rsidRPr="00D4528B" w:rsidRDefault="00E96DDF" w:rsidP="00E96DDF">
      <w:pPr>
        <w:jc w:val="both"/>
        <w:rPr>
          <w:szCs w:val="22"/>
          <w:highlight w:val="green"/>
        </w:rPr>
      </w:pPr>
      <w:r w:rsidRPr="00D4528B">
        <w:rPr>
          <w:b/>
          <w:szCs w:val="22"/>
          <w:highlight w:val="green"/>
        </w:rPr>
        <w:t>Straw poll #119</w:t>
      </w:r>
    </w:p>
    <w:p w14:paraId="5AF34EF0" w14:textId="376D2180" w:rsidR="00E96DDF" w:rsidRPr="00D4528B" w:rsidRDefault="00E96DDF" w:rsidP="00E96DDF">
      <w:pPr>
        <w:jc w:val="both"/>
        <w:rPr>
          <w:highlight w:val="green"/>
        </w:rPr>
      </w:pPr>
      <w:r w:rsidRPr="00D4528B">
        <w:rPr>
          <w:highlight w:val="green"/>
        </w:rPr>
        <w:t xml:space="preserve">In sequential channel sounding sequence for multi-AP, </w:t>
      </w:r>
      <w:del w:id="1645" w:author="Edward Au" w:date="2020-07-23T14:09:00Z">
        <w:r w:rsidRPr="00D4528B" w:rsidDel="00682700">
          <w:rPr>
            <w:highlight w:val="green"/>
          </w:rPr>
          <w:delText>do you</w:delText>
        </w:r>
      </w:del>
      <w:ins w:id="1646" w:author="Edward Au" w:date="2020-07-23T14:09:00Z">
        <w:r w:rsidR="00682700" w:rsidRPr="00D4528B">
          <w:rPr>
            <w:highlight w:val="green"/>
          </w:rPr>
          <w:t>802.11be</w:t>
        </w:r>
      </w:ins>
      <w:r w:rsidRPr="00D4528B">
        <w:rPr>
          <w:highlight w:val="green"/>
        </w:rPr>
        <w:t xml:space="preserve"> support</w:t>
      </w:r>
      <w:ins w:id="1647" w:author="Edward Au" w:date="2020-07-23T14:09:00Z">
        <w:r w:rsidR="00682700" w:rsidRPr="00D4528B">
          <w:rPr>
            <w:highlight w:val="green"/>
          </w:rPr>
          <w:t>s</w:t>
        </w:r>
        <w:r w:rsidR="006047E7" w:rsidRPr="00D4528B">
          <w:rPr>
            <w:highlight w:val="green"/>
          </w:rPr>
          <w:t xml:space="preserve"> the following</w:t>
        </w:r>
      </w:ins>
      <w:r w:rsidRPr="00D4528B">
        <w:rPr>
          <w:highlight w:val="green"/>
        </w:rPr>
        <w:t>:</w:t>
      </w:r>
    </w:p>
    <w:p w14:paraId="432823E1" w14:textId="6639F822" w:rsidR="00E96DDF" w:rsidRPr="00D4528B" w:rsidRDefault="00E96DDF" w:rsidP="001519DC">
      <w:pPr>
        <w:pStyle w:val="ListParagraph"/>
        <w:numPr>
          <w:ilvl w:val="0"/>
          <w:numId w:val="115"/>
        </w:numPr>
        <w:jc w:val="both"/>
        <w:rPr>
          <w:highlight w:val="green"/>
        </w:rPr>
      </w:pPr>
      <w:r w:rsidRPr="00D4528B">
        <w:rPr>
          <w:highlight w:val="green"/>
        </w:rPr>
        <w:t xml:space="preserve">STA can process the NDPA frame and the BFRP Trigger frame received from </w:t>
      </w:r>
      <w:ins w:id="1648" w:author="Edward Au" w:date="2020-07-23T14:10:00Z">
        <w:r w:rsidR="00D96652" w:rsidRPr="00D4528B">
          <w:rPr>
            <w:highlight w:val="green"/>
          </w:rPr>
          <w:t xml:space="preserve">the </w:t>
        </w:r>
      </w:ins>
      <w:r w:rsidRPr="00D4528B">
        <w:rPr>
          <w:highlight w:val="green"/>
        </w:rPr>
        <w:t>OBSS AP</w:t>
      </w:r>
      <w:ins w:id="1649" w:author="Edward Au" w:date="2020-07-23T14:09:00Z">
        <w:r w:rsidR="00D96652" w:rsidRPr="00D4528B">
          <w:rPr>
            <w:highlight w:val="green"/>
          </w:rPr>
          <w:t>.</w:t>
        </w:r>
      </w:ins>
    </w:p>
    <w:p w14:paraId="75F54EA5" w14:textId="3F5E0D3F" w:rsidR="00E96DDF" w:rsidRPr="00D4528B" w:rsidRDefault="00E96DDF" w:rsidP="001519DC">
      <w:pPr>
        <w:pStyle w:val="ListParagraph"/>
        <w:numPr>
          <w:ilvl w:val="0"/>
          <w:numId w:val="115"/>
        </w:numPr>
        <w:jc w:val="both"/>
        <w:rPr>
          <w:highlight w:val="green"/>
        </w:rPr>
      </w:pPr>
      <w:r w:rsidRPr="00D4528B">
        <w:rPr>
          <w:highlight w:val="green"/>
        </w:rPr>
        <w:t xml:space="preserve">If polled by the BFRP trigger frame from </w:t>
      </w:r>
      <w:ins w:id="1650" w:author="Edward Au" w:date="2020-07-23T14:10:00Z">
        <w:r w:rsidR="00D96652" w:rsidRPr="00D4528B">
          <w:rPr>
            <w:highlight w:val="green"/>
          </w:rPr>
          <w:t xml:space="preserve">the </w:t>
        </w:r>
      </w:ins>
      <w:r w:rsidRPr="00D4528B">
        <w:rPr>
          <w:highlight w:val="green"/>
        </w:rPr>
        <w:t xml:space="preserve">OBSS AP, the STA responds with the corresponding channel state information (CSI) to </w:t>
      </w:r>
      <w:ins w:id="1651" w:author="Edward Au" w:date="2020-07-23T14:10:00Z">
        <w:r w:rsidR="00D96652" w:rsidRPr="00D4528B">
          <w:rPr>
            <w:highlight w:val="green"/>
          </w:rPr>
          <w:t xml:space="preserve">the </w:t>
        </w:r>
      </w:ins>
      <w:r w:rsidRPr="00D4528B">
        <w:rPr>
          <w:highlight w:val="green"/>
        </w:rPr>
        <w:t>OBSS AP</w:t>
      </w:r>
    </w:p>
    <w:p w14:paraId="0C2DEAAB" w14:textId="268D2BB8" w:rsidR="00E96DDF" w:rsidRPr="00D4528B" w:rsidRDefault="00E96DDF" w:rsidP="00E96DDF">
      <w:pPr>
        <w:jc w:val="both"/>
        <w:rPr>
          <w:highlight w:val="green"/>
        </w:rPr>
      </w:pPr>
      <w:r w:rsidRPr="00D4528B">
        <w:rPr>
          <w:highlight w:val="green"/>
        </w:rPr>
        <w:t xml:space="preserve">Note 1: </w:t>
      </w:r>
      <w:del w:id="1652" w:author="Edward Au" w:date="2020-07-23T14:10:00Z">
        <w:r w:rsidRPr="00D4528B" w:rsidDel="00D96652">
          <w:rPr>
            <w:highlight w:val="green"/>
          </w:rPr>
          <w:delText>the d</w:delText>
        </w:r>
      </w:del>
      <w:ins w:id="1653" w:author="Edward Au" w:date="2020-07-23T14:10:00Z">
        <w:r w:rsidR="00D96652" w:rsidRPr="00D4528B">
          <w:rPr>
            <w:highlight w:val="green"/>
          </w:rPr>
          <w:t>D</w:t>
        </w:r>
      </w:ins>
      <w:r w:rsidRPr="00D4528B">
        <w:rPr>
          <w:highlight w:val="green"/>
        </w:rPr>
        <w:t xml:space="preserve">etails of </w:t>
      </w:r>
      <w:ins w:id="1654" w:author="Edward Au" w:date="2020-07-23T14:10:00Z">
        <w:r w:rsidR="00D96652" w:rsidRPr="00D4528B">
          <w:rPr>
            <w:highlight w:val="green"/>
          </w:rPr>
          <w:t xml:space="preserve">the </w:t>
        </w:r>
      </w:ins>
      <w:r w:rsidRPr="00D4528B">
        <w:rPr>
          <w:highlight w:val="green"/>
        </w:rPr>
        <w:t>CSI report are TBD.</w:t>
      </w:r>
      <w:r w:rsidRPr="00D4528B">
        <w:rPr>
          <w:highlight w:val="green"/>
        </w:rPr>
        <w:cr/>
        <w:t xml:space="preserve">Note 2: </w:t>
      </w:r>
      <w:del w:id="1655" w:author="Edward Au" w:date="2020-07-23T14:10:00Z">
        <w:r w:rsidRPr="00D4528B" w:rsidDel="00D96652">
          <w:rPr>
            <w:highlight w:val="green"/>
          </w:rPr>
          <w:delText xml:space="preserve">the </w:delText>
        </w:r>
      </w:del>
      <w:ins w:id="1656" w:author="Edward Au" w:date="2020-07-23T14:10:00Z">
        <w:r w:rsidR="00D96652" w:rsidRPr="00D4528B">
          <w:rPr>
            <w:highlight w:val="green"/>
          </w:rPr>
          <w:t xml:space="preserve">The </w:t>
        </w:r>
      </w:ins>
      <w:r w:rsidRPr="00D4528B">
        <w:rPr>
          <w:highlight w:val="green"/>
        </w:rPr>
        <w:t>OBSS AP belongs to the multi-AP set serving the STA and the details regarding formulation of the multi-AP set are TBD.</w:t>
      </w:r>
      <w:r w:rsidRPr="00D4528B">
        <w:rPr>
          <w:highlight w:val="green"/>
        </w:rPr>
        <w:cr/>
        <w:t xml:space="preserve">Note 3: This feature is for R2. </w:t>
      </w:r>
      <w:r w:rsidRPr="00D4528B">
        <w:rPr>
          <w:b/>
          <w:i/>
          <w:szCs w:val="22"/>
          <w:highlight w:val="green"/>
        </w:rPr>
        <w:t>[#SP119]</w:t>
      </w:r>
    </w:p>
    <w:p w14:paraId="11CF86CA" w14:textId="7291F41F" w:rsidR="00E96DDF" w:rsidRPr="00E96DDF" w:rsidRDefault="00E96DDF" w:rsidP="00E96DDF">
      <w:pPr>
        <w:jc w:val="both"/>
        <w:rPr>
          <w:szCs w:val="22"/>
        </w:rPr>
      </w:pPr>
      <w:r w:rsidRPr="00D4528B">
        <w:rPr>
          <w:szCs w:val="22"/>
          <w:highlight w:val="green"/>
        </w:rPr>
        <w:t>[20/0123r2 (Channel Sounding for Multi-AP CBF, Feng Jiang, Intel), SP#3, Y/N/A: 65/3/67]</w:t>
      </w:r>
    </w:p>
    <w:p w14:paraId="425EB4FF" w14:textId="77777777" w:rsidR="002150AB" w:rsidRPr="00B872F3" w:rsidRDefault="002150AB" w:rsidP="00365E0E">
      <w:pPr>
        <w:pStyle w:val="Heading2"/>
        <w:spacing w:after="60"/>
        <w:jc w:val="both"/>
        <w:rPr>
          <w:u w:val="none"/>
        </w:rPr>
      </w:pPr>
      <w:bookmarkStart w:id="1657" w:name="_Toc47082088"/>
      <w:r>
        <w:rPr>
          <w:u w:val="none"/>
        </w:rPr>
        <w:t xml:space="preserve">Coordinated </w:t>
      </w:r>
      <w:r w:rsidR="00681624">
        <w:rPr>
          <w:u w:val="none"/>
        </w:rPr>
        <w:t>transmission</w:t>
      </w:r>
      <w:bookmarkEnd w:id="1657"/>
    </w:p>
    <w:p w14:paraId="465263FE" w14:textId="77777777" w:rsidR="000D0536" w:rsidRPr="002F39F4" w:rsidRDefault="00602C8B" w:rsidP="000D0536">
      <w:pPr>
        <w:jc w:val="both"/>
        <w:rPr>
          <w:highlight w:val="lightGray"/>
        </w:rPr>
      </w:pPr>
      <w:r w:rsidRPr="002F39F4">
        <w:rPr>
          <w:highlight w:val="lightGray"/>
        </w:rPr>
        <w:t>11be shall define a mechanism to determine whether an AP is part of an AP candidate set and can participate as a shared AP in coordinated AP transmission initiated by a sharing AP.</w:t>
      </w:r>
    </w:p>
    <w:p w14:paraId="61D2DA71" w14:textId="77777777" w:rsidR="00602C8B" w:rsidRPr="002F39F4" w:rsidRDefault="00602C8B" w:rsidP="000D0536">
      <w:pPr>
        <w:jc w:val="both"/>
        <w:rPr>
          <w:highlight w:val="lightGray"/>
        </w:rPr>
      </w:pPr>
      <w:r w:rsidRPr="002F39F4">
        <w:rPr>
          <w:highlight w:val="lightGray"/>
        </w:rPr>
        <w:t>[Motion 5</w:t>
      </w:r>
      <w:r w:rsidR="00AA099B" w:rsidRPr="002F39F4">
        <w:rPr>
          <w:highlight w:val="lightGray"/>
        </w:rPr>
        <w:t>5</w:t>
      </w:r>
      <w:r w:rsidRPr="002F39F4">
        <w:rPr>
          <w:highlight w:val="lightGray"/>
        </w:rPr>
        <w:t xml:space="preserve">, </w:t>
      </w:r>
      <w:sdt>
        <w:sdtPr>
          <w:rPr>
            <w:highlight w:val="lightGray"/>
          </w:rPr>
          <w:id w:val="1641607263"/>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835576689"/>
          <w:citation/>
        </w:sdtPr>
        <w:sdtEndPr/>
        <w:sdtContent>
          <w:r w:rsidR="000A6B4B" w:rsidRPr="002F39F4">
            <w:rPr>
              <w:highlight w:val="lightGray"/>
            </w:rPr>
            <w:fldChar w:fldCharType="begin"/>
          </w:r>
          <w:r w:rsidR="000A6B4B" w:rsidRPr="002F39F4">
            <w:rPr>
              <w:highlight w:val="lightGray"/>
              <w:lang w:val="en-US"/>
            </w:rPr>
            <w:instrText xml:space="preserve"> CITATION 19_1931r2 \l 1033 </w:instrText>
          </w:r>
          <w:r w:rsidR="000A6B4B" w:rsidRPr="002F39F4">
            <w:rPr>
              <w:highlight w:val="lightGray"/>
            </w:rPr>
            <w:fldChar w:fldCharType="separate"/>
          </w:r>
          <w:r w:rsidR="00860E27" w:rsidRPr="00860E27">
            <w:rPr>
              <w:noProof/>
              <w:highlight w:val="lightGray"/>
              <w:lang w:val="en-US"/>
            </w:rPr>
            <w:t>[145]</w:t>
          </w:r>
          <w:r w:rsidR="000A6B4B" w:rsidRPr="002F39F4">
            <w:rPr>
              <w:highlight w:val="lightGray"/>
            </w:rPr>
            <w:fldChar w:fldCharType="end"/>
          </w:r>
        </w:sdtContent>
      </w:sdt>
      <w:r w:rsidR="000A6B4B" w:rsidRPr="002F39F4">
        <w:rPr>
          <w:highlight w:val="lightGray"/>
        </w:rPr>
        <w:t>]</w:t>
      </w:r>
    </w:p>
    <w:p w14:paraId="711312B7" w14:textId="77777777" w:rsidR="000D0536" w:rsidRPr="002F39F4" w:rsidRDefault="000D0536" w:rsidP="002A0425">
      <w:pPr>
        <w:pStyle w:val="ListParagraph"/>
        <w:ind w:left="0"/>
        <w:jc w:val="both"/>
        <w:rPr>
          <w:highlight w:val="lightGray"/>
        </w:rPr>
      </w:pPr>
    </w:p>
    <w:p w14:paraId="03C1E561" w14:textId="650BC081" w:rsidR="00491B62" w:rsidRPr="002F39F4" w:rsidRDefault="00491B62" w:rsidP="00491B62">
      <w:pPr>
        <w:pStyle w:val="ListParagraph"/>
        <w:ind w:left="0"/>
        <w:jc w:val="both"/>
        <w:rPr>
          <w:highlight w:val="lightGray"/>
        </w:rPr>
      </w:pPr>
      <w:r w:rsidRPr="002F39F4">
        <w:rPr>
          <w:highlight w:val="lightGray"/>
        </w:rPr>
        <w:t>Define a procedure for an AP to share its frequency/time resources of an obtained TXOP with a set of APs</w:t>
      </w:r>
      <w:r w:rsidR="004272BB" w:rsidRPr="002F39F4">
        <w:rPr>
          <w:highlight w:val="lightGray"/>
        </w:rPr>
        <w:t>.</w:t>
      </w:r>
    </w:p>
    <w:p w14:paraId="4089671F" w14:textId="77777777" w:rsidR="00491B62" w:rsidRPr="002F39F4" w:rsidRDefault="00491B62" w:rsidP="00486858">
      <w:pPr>
        <w:pStyle w:val="ListParagraph"/>
        <w:numPr>
          <w:ilvl w:val="0"/>
          <w:numId w:val="4"/>
        </w:numPr>
        <w:jc w:val="both"/>
        <w:rPr>
          <w:highlight w:val="lightGray"/>
        </w:rPr>
      </w:pPr>
      <w:r w:rsidRPr="002F39F4">
        <w:rPr>
          <w:highlight w:val="lightGray"/>
        </w:rPr>
        <w:t>Set of APs is TBD.</w:t>
      </w:r>
    </w:p>
    <w:p w14:paraId="7245E288" w14:textId="77777777" w:rsidR="00491B62" w:rsidRPr="002F39F4" w:rsidRDefault="00491B62" w:rsidP="00491B62">
      <w:pPr>
        <w:jc w:val="both"/>
        <w:rPr>
          <w:highlight w:val="lightGray"/>
        </w:rPr>
      </w:pPr>
      <w:r w:rsidRPr="002F39F4">
        <w:rPr>
          <w:highlight w:val="lightGray"/>
        </w:rPr>
        <w:t xml:space="preserve">[Motion 56, </w:t>
      </w:r>
      <w:sdt>
        <w:sdtPr>
          <w:rPr>
            <w:highlight w:val="lightGray"/>
          </w:rPr>
          <w:id w:val="404263778"/>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495763619"/>
          <w:citation/>
        </w:sdtPr>
        <w:sdtEndPr/>
        <w:sdtContent>
          <w:r w:rsidRPr="002F39F4">
            <w:rPr>
              <w:highlight w:val="lightGray"/>
            </w:rPr>
            <w:fldChar w:fldCharType="begin"/>
          </w:r>
          <w:r w:rsidRPr="002F39F4">
            <w:rPr>
              <w:highlight w:val="lightGray"/>
              <w:lang w:val="en-US"/>
            </w:rPr>
            <w:instrText xml:space="preserve"> CITATION 19_1582r2 \l 1033 </w:instrText>
          </w:r>
          <w:r w:rsidRPr="002F39F4">
            <w:rPr>
              <w:highlight w:val="lightGray"/>
            </w:rPr>
            <w:fldChar w:fldCharType="separate"/>
          </w:r>
          <w:r w:rsidR="00860E27" w:rsidRPr="00860E27">
            <w:rPr>
              <w:noProof/>
              <w:highlight w:val="lightGray"/>
              <w:lang w:val="en-US"/>
            </w:rPr>
            <w:t>[146]</w:t>
          </w:r>
          <w:r w:rsidRPr="002F39F4">
            <w:rPr>
              <w:highlight w:val="lightGray"/>
            </w:rPr>
            <w:fldChar w:fldCharType="end"/>
          </w:r>
        </w:sdtContent>
      </w:sdt>
      <w:r w:rsidRPr="002F39F4">
        <w:rPr>
          <w:highlight w:val="lightGray"/>
        </w:rPr>
        <w:t>]</w:t>
      </w:r>
    </w:p>
    <w:p w14:paraId="7E10662D" w14:textId="77777777" w:rsidR="00491B62" w:rsidRPr="002F39F4" w:rsidRDefault="00491B62" w:rsidP="00491B62">
      <w:pPr>
        <w:pStyle w:val="ListParagraph"/>
        <w:ind w:left="0"/>
        <w:jc w:val="both"/>
        <w:rPr>
          <w:highlight w:val="lightGray"/>
        </w:rPr>
      </w:pPr>
    </w:p>
    <w:p w14:paraId="562CC668" w14:textId="77777777" w:rsidR="00491B62" w:rsidRPr="002F39F4" w:rsidRDefault="00491B62" w:rsidP="00491B62">
      <w:pPr>
        <w:pStyle w:val="ListParagraph"/>
        <w:ind w:left="0"/>
        <w:jc w:val="both"/>
        <w:rPr>
          <w:highlight w:val="lightGray"/>
        </w:rPr>
      </w:pPr>
      <w:r w:rsidRPr="002F39F4">
        <w:rPr>
          <w:highlight w:val="lightGray"/>
        </w:rPr>
        <w:t>An AP that intends to use the resource (i.e., frequency or time) shared by another AP shall be able to indicate its resource needs to the AP that shared the resource.</w:t>
      </w:r>
    </w:p>
    <w:p w14:paraId="0EC45994" w14:textId="77777777" w:rsidR="00491B62" w:rsidRPr="002F39F4" w:rsidRDefault="00491B62" w:rsidP="00491B62">
      <w:pPr>
        <w:pStyle w:val="ListParagraph"/>
        <w:ind w:left="0"/>
        <w:jc w:val="both"/>
        <w:rPr>
          <w:highlight w:val="lightGray"/>
        </w:rPr>
      </w:pPr>
      <w:r w:rsidRPr="002F39F4">
        <w:rPr>
          <w:highlight w:val="lightGray"/>
        </w:rPr>
        <w:t xml:space="preserve">[Motion 53, </w:t>
      </w:r>
      <w:sdt>
        <w:sdtPr>
          <w:rPr>
            <w:highlight w:val="lightGray"/>
          </w:rPr>
          <w:id w:val="404042236"/>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20303932"/>
          <w:citation/>
        </w:sdtPr>
        <w:sdtEndPr/>
        <w:sdtContent>
          <w:r w:rsidRPr="002F39F4">
            <w:rPr>
              <w:highlight w:val="lightGray"/>
            </w:rPr>
            <w:fldChar w:fldCharType="begin"/>
          </w:r>
          <w:r w:rsidRPr="002F39F4">
            <w:rPr>
              <w:highlight w:val="lightGray"/>
              <w:lang w:val="en-US"/>
            </w:rPr>
            <w:instrText xml:space="preserve"> CITATION 19_1788r1 \l 1033 </w:instrText>
          </w:r>
          <w:r w:rsidRPr="002F39F4">
            <w:rPr>
              <w:highlight w:val="lightGray"/>
            </w:rPr>
            <w:fldChar w:fldCharType="separate"/>
          </w:r>
          <w:r w:rsidR="00860E27" w:rsidRPr="00860E27">
            <w:rPr>
              <w:noProof/>
              <w:highlight w:val="lightGray"/>
              <w:lang w:val="en-US"/>
            </w:rPr>
            <w:t>[147]</w:t>
          </w:r>
          <w:r w:rsidRPr="002F39F4">
            <w:rPr>
              <w:highlight w:val="lightGray"/>
            </w:rPr>
            <w:fldChar w:fldCharType="end"/>
          </w:r>
        </w:sdtContent>
      </w:sdt>
      <w:r w:rsidRPr="002F39F4">
        <w:rPr>
          <w:highlight w:val="lightGray"/>
        </w:rPr>
        <w:t>]</w:t>
      </w:r>
    </w:p>
    <w:p w14:paraId="1DAD356B" w14:textId="77777777" w:rsidR="00A73476" w:rsidRPr="002F39F4" w:rsidRDefault="00A73476" w:rsidP="00491B62">
      <w:pPr>
        <w:pStyle w:val="ListParagraph"/>
        <w:ind w:left="0"/>
        <w:jc w:val="both"/>
        <w:rPr>
          <w:highlight w:val="lightGray"/>
        </w:rPr>
      </w:pPr>
    </w:p>
    <w:p w14:paraId="18E71B9F" w14:textId="3C0F0B47" w:rsidR="00723D91" w:rsidRPr="002F39F4" w:rsidRDefault="004C7716" w:rsidP="004C7716">
      <w:pPr>
        <w:jc w:val="both"/>
        <w:rPr>
          <w:szCs w:val="22"/>
          <w:highlight w:val="lightGray"/>
          <w:lang w:val="en-US"/>
        </w:rPr>
      </w:pPr>
      <w:r w:rsidRPr="002F39F4">
        <w:rPr>
          <w:szCs w:val="22"/>
          <w:highlight w:val="lightGray"/>
          <w:lang w:val="en-US"/>
        </w:rPr>
        <w:t xml:space="preserve">In all modes of operation wherein an AP shares its frequency/time resource of an obtained TXOP with a set of </w:t>
      </w:r>
      <w:r w:rsidR="004272BB" w:rsidRPr="002F39F4">
        <w:rPr>
          <w:szCs w:val="22"/>
          <w:highlight w:val="lightGray"/>
          <w:lang w:val="en-US"/>
        </w:rPr>
        <w:t>APs:</w:t>
      </w:r>
    </w:p>
    <w:p w14:paraId="751B5CC1" w14:textId="21717294" w:rsidR="004C7716" w:rsidRPr="002F39F4" w:rsidRDefault="004C7716" w:rsidP="00486858">
      <w:pPr>
        <w:pStyle w:val="ListParagraph"/>
        <w:numPr>
          <w:ilvl w:val="0"/>
          <w:numId w:val="4"/>
        </w:numPr>
        <w:jc w:val="both"/>
        <w:rPr>
          <w:szCs w:val="22"/>
          <w:highlight w:val="lightGray"/>
          <w:lang w:val="en-US"/>
        </w:rPr>
      </w:pPr>
      <w:r w:rsidRPr="002F39F4">
        <w:rPr>
          <w:szCs w:val="22"/>
          <w:highlight w:val="lightGray"/>
          <w:lang w:val="en-US"/>
        </w:rPr>
        <w:t xml:space="preserve">Define a mechanism for the sharing AP to optionally solicit feedback from one or more APs from the AP candidate set to learn the resource needs and the </w:t>
      </w:r>
      <w:r w:rsidR="00FD632A" w:rsidRPr="002F39F4">
        <w:rPr>
          <w:szCs w:val="22"/>
          <w:highlight w:val="lightGray"/>
          <w:lang w:val="en-US"/>
        </w:rPr>
        <w:t xml:space="preserve">intent </w:t>
      </w:r>
      <w:r w:rsidRPr="002F39F4">
        <w:rPr>
          <w:szCs w:val="22"/>
          <w:highlight w:val="lightGray"/>
          <w:lang w:val="en-US"/>
        </w:rPr>
        <w:t>to participate in a coordinated AP transmission.</w:t>
      </w:r>
      <w:r w:rsidR="000916DE" w:rsidRPr="002F39F4">
        <w:rPr>
          <w:b/>
          <w:i/>
          <w:highlight w:val="lightGray"/>
        </w:rPr>
        <w:t xml:space="preserve"> </w:t>
      </w:r>
    </w:p>
    <w:p w14:paraId="7292B7F9" w14:textId="0149C38D" w:rsidR="0099008E" w:rsidRPr="002F39F4" w:rsidRDefault="0099008E" w:rsidP="004C7716">
      <w:pPr>
        <w:jc w:val="both"/>
        <w:rPr>
          <w:szCs w:val="22"/>
          <w:highlight w:val="lightGray"/>
          <w:lang w:val="en-US"/>
        </w:rPr>
      </w:pPr>
      <w:r w:rsidRPr="002F39F4">
        <w:rPr>
          <w:szCs w:val="22"/>
          <w:highlight w:val="lightGray"/>
          <w:lang w:val="en-US" w:eastAsia="ko-KR"/>
        </w:rPr>
        <w:t xml:space="preserve">[Motion 111, #SP0611-33, </w:t>
      </w:r>
      <w:sdt>
        <w:sdtPr>
          <w:rPr>
            <w:szCs w:val="22"/>
            <w:highlight w:val="lightGray"/>
            <w:lang w:val="en-US" w:eastAsia="ko-KR"/>
          </w:rPr>
          <w:id w:val="-282276439"/>
          <w:citation/>
        </w:sdtPr>
        <w:sdtEndPr/>
        <w:sdtContent>
          <w:r w:rsidR="00547F9F" w:rsidRPr="002F39F4">
            <w:rPr>
              <w:szCs w:val="22"/>
              <w:highlight w:val="lightGray"/>
              <w:lang w:val="en-US" w:eastAsia="ko-KR"/>
            </w:rPr>
            <w:fldChar w:fldCharType="begin"/>
          </w:r>
          <w:r w:rsidR="00547F9F" w:rsidRPr="002F39F4">
            <w:rPr>
              <w:szCs w:val="22"/>
              <w:highlight w:val="lightGray"/>
              <w:lang w:val="en-US" w:eastAsia="ko-KR"/>
            </w:rPr>
            <w:instrText xml:space="preserve"> CITATION 19_1755r4 \l 1033 </w:instrText>
          </w:r>
          <w:r w:rsidR="00547F9F" w:rsidRPr="002F39F4">
            <w:rPr>
              <w:szCs w:val="22"/>
              <w:highlight w:val="lightGray"/>
              <w:lang w:val="en-US" w:eastAsia="ko-KR"/>
            </w:rPr>
            <w:fldChar w:fldCharType="separate"/>
          </w:r>
          <w:r w:rsidR="00860E27" w:rsidRPr="00860E27">
            <w:rPr>
              <w:noProof/>
              <w:szCs w:val="22"/>
              <w:highlight w:val="lightGray"/>
              <w:lang w:val="en-US" w:eastAsia="ko-KR"/>
            </w:rPr>
            <w:t>[9]</w:t>
          </w:r>
          <w:r w:rsidR="00547F9F" w:rsidRPr="002F39F4">
            <w:rPr>
              <w:szCs w:val="22"/>
              <w:highlight w:val="lightGray"/>
              <w:lang w:val="en-US" w:eastAsia="ko-KR"/>
            </w:rPr>
            <w:fldChar w:fldCharType="end"/>
          </w:r>
        </w:sdtContent>
      </w:sdt>
      <w:r w:rsidR="00547F9F" w:rsidRPr="002F39F4">
        <w:rPr>
          <w:szCs w:val="22"/>
          <w:highlight w:val="lightGray"/>
          <w:lang w:val="en-US" w:eastAsia="ko-KR"/>
        </w:rPr>
        <w:t xml:space="preserve"> and </w:t>
      </w:r>
      <w:sdt>
        <w:sdtPr>
          <w:rPr>
            <w:szCs w:val="22"/>
            <w:highlight w:val="lightGray"/>
            <w:lang w:val="en-US" w:eastAsia="ko-KR"/>
          </w:rPr>
          <w:id w:val="1202054094"/>
          <w:citation/>
        </w:sdtPr>
        <w:sdtEndPr/>
        <w:sdtContent>
          <w:r w:rsidR="00EA50F5" w:rsidRPr="002F39F4">
            <w:rPr>
              <w:szCs w:val="22"/>
              <w:highlight w:val="lightGray"/>
              <w:lang w:val="en-US" w:eastAsia="ko-KR"/>
            </w:rPr>
            <w:fldChar w:fldCharType="begin"/>
          </w:r>
          <w:r w:rsidR="00EA50F5" w:rsidRPr="002F39F4">
            <w:rPr>
              <w:szCs w:val="22"/>
              <w:highlight w:val="lightGray"/>
              <w:lang w:val="en-US" w:eastAsia="ko-KR"/>
            </w:rPr>
            <w:instrText xml:space="preserve"> CITATION 19_1582r2 \l 1033 </w:instrText>
          </w:r>
          <w:r w:rsidR="00EA50F5" w:rsidRPr="002F39F4">
            <w:rPr>
              <w:szCs w:val="22"/>
              <w:highlight w:val="lightGray"/>
              <w:lang w:val="en-US" w:eastAsia="ko-KR"/>
            </w:rPr>
            <w:fldChar w:fldCharType="separate"/>
          </w:r>
          <w:r w:rsidR="00860E27" w:rsidRPr="00860E27">
            <w:rPr>
              <w:noProof/>
              <w:szCs w:val="22"/>
              <w:highlight w:val="lightGray"/>
              <w:lang w:val="en-US" w:eastAsia="ko-KR"/>
            </w:rPr>
            <w:t>[146]</w:t>
          </w:r>
          <w:r w:rsidR="00EA50F5" w:rsidRPr="002F39F4">
            <w:rPr>
              <w:szCs w:val="22"/>
              <w:highlight w:val="lightGray"/>
              <w:lang w:val="en-US" w:eastAsia="ko-KR"/>
            </w:rPr>
            <w:fldChar w:fldCharType="end"/>
          </w:r>
        </w:sdtContent>
      </w:sdt>
      <w:r w:rsidR="00EA50F5" w:rsidRPr="002F39F4">
        <w:rPr>
          <w:szCs w:val="22"/>
          <w:highlight w:val="lightGray"/>
          <w:lang w:val="en-US" w:eastAsia="ko-KR"/>
        </w:rPr>
        <w:t>]</w:t>
      </w:r>
    </w:p>
    <w:p w14:paraId="79674854" w14:textId="77777777" w:rsidR="004C7716" w:rsidRPr="002F39F4" w:rsidRDefault="004C7716" w:rsidP="004C7716">
      <w:pPr>
        <w:jc w:val="both"/>
        <w:rPr>
          <w:szCs w:val="22"/>
          <w:highlight w:val="lightGray"/>
          <w:lang w:val="en-US"/>
        </w:rPr>
      </w:pPr>
    </w:p>
    <w:p w14:paraId="0A4EB44E" w14:textId="1AEF7836" w:rsidR="004C7716" w:rsidRPr="002F39F4" w:rsidRDefault="004C7716" w:rsidP="004C7716">
      <w:pPr>
        <w:jc w:val="both"/>
        <w:rPr>
          <w:szCs w:val="22"/>
          <w:highlight w:val="lightGray"/>
          <w:lang w:val="en-US"/>
        </w:rPr>
      </w:pPr>
      <w:r w:rsidRPr="002F39F4">
        <w:rPr>
          <w:szCs w:val="22"/>
          <w:highlight w:val="lightGray"/>
          <w:lang w:val="en-US"/>
        </w:rPr>
        <w:t>In all modes of operation wherein an AP shares its frequency resource with a set of APs, the AP shall share its frequency resource in multiples of 20</w:t>
      </w:r>
      <w:r w:rsidR="00607BDC" w:rsidRPr="002F39F4">
        <w:rPr>
          <w:szCs w:val="22"/>
          <w:highlight w:val="lightGray"/>
          <w:lang w:val="en-US"/>
        </w:rPr>
        <w:t xml:space="preserve"> </w:t>
      </w:r>
      <w:r w:rsidRPr="002F39F4">
        <w:rPr>
          <w:szCs w:val="22"/>
          <w:highlight w:val="lightGray"/>
          <w:lang w:val="en-US"/>
        </w:rPr>
        <w:t>MHz channels with a set of APs in an obtained TXOP</w:t>
      </w:r>
      <w:r w:rsidR="00E2638B" w:rsidRPr="002F39F4">
        <w:rPr>
          <w:szCs w:val="22"/>
          <w:highlight w:val="lightGray"/>
          <w:lang w:val="en-US"/>
        </w:rPr>
        <w:t>.</w:t>
      </w:r>
    </w:p>
    <w:p w14:paraId="0867DC7F" w14:textId="37819178" w:rsidR="004C7716" w:rsidRPr="002F39F4" w:rsidRDefault="004C7716" w:rsidP="00486858">
      <w:pPr>
        <w:pStyle w:val="ListParagraph"/>
        <w:numPr>
          <w:ilvl w:val="0"/>
          <w:numId w:val="4"/>
        </w:numPr>
        <w:jc w:val="both"/>
        <w:rPr>
          <w:szCs w:val="22"/>
          <w:highlight w:val="lightGray"/>
          <w:lang w:val="en-US"/>
        </w:rPr>
      </w:pPr>
      <w:r w:rsidRPr="002F39F4">
        <w:rPr>
          <w:szCs w:val="22"/>
          <w:highlight w:val="lightGray"/>
          <w:lang w:val="en-US"/>
        </w:rPr>
        <w:t>PPDU format of the transmission on the shared resource is TBD</w:t>
      </w:r>
      <w:r w:rsidR="004539FB" w:rsidRPr="002F39F4">
        <w:rPr>
          <w:szCs w:val="22"/>
          <w:highlight w:val="lightGray"/>
          <w:lang w:val="en-US"/>
        </w:rPr>
        <w:t>.</w:t>
      </w:r>
    </w:p>
    <w:p w14:paraId="038C42BB" w14:textId="459D64B4" w:rsidR="00EA50F5" w:rsidRPr="002F39F4" w:rsidRDefault="00EA50F5" w:rsidP="00EA50F5">
      <w:pPr>
        <w:jc w:val="both"/>
        <w:rPr>
          <w:szCs w:val="22"/>
          <w:highlight w:val="lightGray"/>
          <w:lang w:val="en-US"/>
        </w:rPr>
      </w:pPr>
      <w:r w:rsidRPr="002F39F4">
        <w:rPr>
          <w:szCs w:val="22"/>
          <w:highlight w:val="lightGray"/>
          <w:lang w:val="en-US" w:eastAsia="ko-KR"/>
        </w:rPr>
        <w:t xml:space="preserve">[Motion 111, #SP0611-34, </w:t>
      </w:r>
      <w:sdt>
        <w:sdtPr>
          <w:rPr>
            <w:szCs w:val="22"/>
            <w:highlight w:val="lightGray"/>
            <w:lang w:val="en-US" w:eastAsia="ko-KR"/>
          </w:rPr>
          <w:id w:val="898015396"/>
          <w:citation/>
        </w:sdtPr>
        <w:sdtEndPr/>
        <w:sdtContent>
          <w:r w:rsidRPr="002F39F4">
            <w:rPr>
              <w:szCs w:val="22"/>
              <w:highlight w:val="lightGray"/>
              <w:lang w:val="en-US" w:eastAsia="ko-KR"/>
            </w:rPr>
            <w:fldChar w:fldCharType="begin"/>
          </w:r>
          <w:r w:rsidRPr="002F39F4">
            <w:rPr>
              <w:szCs w:val="22"/>
              <w:highlight w:val="lightGray"/>
              <w:lang w:val="en-US" w:eastAsia="ko-KR"/>
            </w:rPr>
            <w:instrText xml:space="preserve"> CITATION 19_1755r4 \l 1033 </w:instrText>
          </w:r>
          <w:r w:rsidRPr="002F39F4">
            <w:rPr>
              <w:szCs w:val="22"/>
              <w:highlight w:val="lightGray"/>
              <w:lang w:val="en-US" w:eastAsia="ko-KR"/>
            </w:rPr>
            <w:fldChar w:fldCharType="separate"/>
          </w:r>
          <w:r w:rsidR="00860E27" w:rsidRPr="00860E27">
            <w:rPr>
              <w:noProof/>
              <w:szCs w:val="22"/>
              <w:highlight w:val="lightGray"/>
              <w:lang w:val="en-US" w:eastAsia="ko-KR"/>
            </w:rPr>
            <w:t>[9]</w:t>
          </w:r>
          <w:r w:rsidRPr="002F39F4">
            <w:rPr>
              <w:szCs w:val="22"/>
              <w:highlight w:val="lightGray"/>
              <w:lang w:val="en-US" w:eastAsia="ko-KR"/>
            </w:rPr>
            <w:fldChar w:fldCharType="end"/>
          </w:r>
        </w:sdtContent>
      </w:sdt>
      <w:r w:rsidRPr="002F39F4">
        <w:rPr>
          <w:szCs w:val="22"/>
          <w:highlight w:val="lightGray"/>
          <w:lang w:val="en-US" w:eastAsia="ko-KR"/>
        </w:rPr>
        <w:t xml:space="preserve"> and </w:t>
      </w:r>
      <w:sdt>
        <w:sdtPr>
          <w:rPr>
            <w:szCs w:val="22"/>
            <w:highlight w:val="lightGray"/>
            <w:lang w:val="en-US" w:eastAsia="ko-KR"/>
          </w:rPr>
          <w:id w:val="164211713"/>
          <w:citation/>
        </w:sdtPr>
        <w:sdtEndPr/>
        <w:sdtContent>
          <w:r w:rsidRPr="002F39F4">
            <w:rPr>
              <w:szCs w:val="22"/>
              <w:highlight w:val="lightGray"/>
              <w:lang w:val="en-US" w:eastAsia="ko-KR"/>
            </w:rPr>
            <w:fldChar w:fldCharType="begin"/>
          </w:r>
          <w:r w:rsidRPr="002F39F4">
            <w:rPr>
              <w:szCs w:val="22"/>
              <w:highlight w:val="lightGray"/>
              <w:lang w:val="en-US" w:eastAsia="ko-KR"/>
            </w:rPr>
            <w:instrText xml:space="preserve"> CITATION 19_1582r2 \l 1033 </w:instrText>
          </w:r>
          <w:r w:rsidRPr="002F39F4">
            <w:rPr>
              <w:szCs w:val="22"/>
              <w:highlight w:val="lightGray"/>
              <w:lang w:val="en-US" w:eastAsia="ko-KR"/>
            </w:rPr>
            <w:fldChar w:fldCharType="separate"/>
          </w:r>
          <w:r w:rsidR="00860E27" w:rsidRPr="00860E27">
            <w:rPr>
              <w:noProof/>
              <w:szCs w:val="22"/>
              <w:highlight w:val="lightGray"/>
              <w:lang w:val="en-US" w:eastAsia="ko-KR"/>
            </w:rPr>
            <w:t>[146]</w:t>
          </w:r>
          <w:r w:rsidRPr="002F39F4">
            <w:rPr>
              <w:szCs w:val="22"/>
              <w:highlight w:val="lightGray"/>
              <w:lang w:val="en-US" w:eastAsia="ko-KR"/>
            </w:rPr>
            <w:fldChar w:fldCharType="end"/>
          </w:r>
        </w:sdtContent>
      </w:sdt>
      <w:r w:rsidRPr="002F39F4">
        <w:rPr>
          <w:szCs w:val="22"/>
          <w:highlight w:val="lightGray"/>
          <w:lang w:val="en-US" w:eastAsia="ko-KR"/>
        </w:rPr>
        <w:t>]</w:t>
      </w:r>
    </w:p>
    <w:p w14:paraId="293ED045" w14:textId="77777777" w:rsidR="00EA50F5" w:rsidRPr="002F39F4" w:rsidRDefault="00EA50F5" w:rsidP="004C7716">
      <w:pPr>
        <w:jc w:val="both"/>
        <w:rPr>
          <w:szCs w:val="22"/>
          <w:highlight w:val="lightGray"/>
          <w:lang w:val="en-US"/>
        </w:rPr>
      </w:pPr>
    </w:p>
    <w:p w14:paraId="29445716" w14:textId="77777777" w:rsidR="004D6178" w:rsidRDefault="004D6178">
      <w:pPr>
        <w:rPr>
          <w:highlight w:val="lightGray"/>
        </w:rPr>
      </w:pPr>
      <w:r>
        <w:rPr>
          <w:highlight w:val="lightGray"/>
        </w:rPr>
        <w:br w:type="page"/>
      </w:r>
    </w:p>
    <w:p w14:paraId="13051AA1" w14:textId="5DD0AB31" w:rsidR="00A73476" w:rsidRPr="002F39F4" w:rsidRDefault="00A73476" w:rsidP="00491B62">
      <w:pPr>
        <w:pStyle w:val="ListParagraph"/>
        <w:ind w:left="0"/>
        <w:jc w:val="both"/>
        <w:rPr>
          <w:highlight w:val="lightGray"/>
        </w:rPr>
      </w:pPr>
      <w:r w:rsidRPr="002F39F4">
        <w:rPr>
          <w:highlight w:val="lightGray"/>
        </w:rPr>
        <w:lastRenderedPageBreak/>
        <w:t>Coordinated OFDMA is supported in 11be, and in a coordinated OFDMA, both DL OFDMA and its corresponding UL OFDMA acknowledgement are allowed.</w:t>
      </w:r>
    </w:p>
    <w:p w14:paraId="45DB515A" w14:textId="77777777" w:rsidR="00A73476" w:rsidRPr="00F5728F" w:rsidRDefault="00A73476" w:rsidP="00491B62">
      <w:pPr>
        <w:pStyle w:val="ListParagraph"/>
        <w:ind w:left="0"/>
        <w:jc w:val="both"/>
      </w:pPr>
      <w:r w:rsidRPr="002F39F4">
        <w:rPr>
          <w:highlight w:val="lightGray"/>
        </w:rPr>
        <w:t xml:space="preserve">[Motion 60, </w:t>
      </w:r>
      <w:sdt>
        <w:sdtPr>
          <w:rPr>
            <w:highlight w:val="lightGray"/>
          </w:rPr>
          <w:id w:val="1532682567"/>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08479911"/>
          <w:citation/>
        </w:sdtPr>
        <w:sdtEndPr/>
        <w:sdtContent>
          <w:r w:rsidR="00CD2675" w:rsidRPr="002F39F4">
            <w:rPr>
              <w:highlight w:val="lightGray"/>
            </w:rPr>
            <w:fldChar w:fldCharType="begin"/>
          </w:r>
          <w:r w:rsidR="00CD2675" w:rsidRPr="002F39F4">
            <w:rPr>
              <w:highlight w:val="lightGray"/>
              <w:lang w:val="en-US"/>
            </w:rPr>
            <w:instrText xml:space="preserve"> CITATION 19_1919r3 \l 1033 </w:instrText>
          </w:r>
          <w:r w:rsidR="00CD2675" w:rsidRPr="002F39F4">
            <w:rPr>
              <w:highlight w:val="lightGray"/>
            </w:rPr>
            <w:fldChar w:fldCharType="separate"/>
          </w:r>
          <w:r w:rsidR="00860E27" w:rsidRPr="00860E27">
            <w:rPr>
              <w:noProof/>
              <w:highlight w:val="lightGray"/>
              <w:lang w:val="en-US"/>
            </w:rPr>
            <w:t>[148]</w:t>
          </w:r>
          <w:r w:rsidR="00CD2675" w:rsidRPr="002F39F4">
            <w:rPr>
              <w:highlight w:val="lightGray"/>
            </w:rPr>
            <w:fldChar w:fldCharType="end"/>
          </w:r>
        </w:sdtContent>
      </w:sdt>
      <w:r w:rsidR="00CD2675" w:rsidRPr="002F39F4">
        <w:rPr>
          <w:highlight w:val="lightGray"/>
        </w:rPr>
        <w:t>]</w:t>
      </w:r>
    </w:p>
    <w:p w14:paraId="09CCD2C0" w14:textId="77777777" w:rsidR="00C77A9C" w:rsidRPr="00F5728F" w:rsidRDefault="00C77A9C" w:rsidP="00365E0E">
      <w:pPr>
        <w:pStyle w:val="Heading2"/>
        <w:spacing w:after="60"/>
        <w:jc w:val="both"/>
        <w:rPr>
          <w:u w:val="none"/>
        </w:rPr>
      </w:pPr>
      <w:bookmarkStart w:id="1658" w:name="_Toc47082089"/>
      <w:r w:rsidRPr="00F5728F">
        <w:rPr>
          <w:u w:val="none"/>
        </w:rPr>
        <w:t>Other Multi-AP coordination schemes</w:t>
      </w:r>
      <w:bookmarkEnd w:id="1658"/>
    </w:p>
    <w:p w14:paraId="11BDB631" w14:textId="18B62466" w:rsidR="00205676" w:rsidRPr="002F39F4" w:rsidRDefault="00784DBB" w:rsidP="00205676">
      <w:pPr>
        <w:jc w:val="both"/>
        <w:rPr>
          <w:color w:val="171717" w:themeColor="background2" w:themeShade="1A"/>
          <w:szCs w:val="22"/>
          <w:highlight w:val="lightGray"/>
          <w:lang w:val="en-US"/>
        </w:rPr>
      </w:pPr>
      <w:r w:rsidRPr="002F39F4">
        <w:rPr>
          <w:color w:val="171717" w:themeColor="background2" w:themeShade="1A"/>
          <w:szCs w:val="22"/>
          <w:highlight w:val="lightGray"/>
          <w:lang w:val="sv-SE"/>
        </w:rPr>
        <w:t>802.11be</w:t>
      </w:r>
      <w:r w:rsidR="00205676" w:rsidRPr="002F39F4">
        <w:rPr>
          <w:color w:val="171717" w:themeColor="background2" w:themeShade="1A"/>
          <w:szCs w:val="22"/>
          <w:highlight w:val="lightGray"/>
          <w:lang w:val="sv-SE"/>
        </w:rPr>
        <w:t xml:space="preserve"> support</w:t>
      </w:r>
      <w:r w:rsidRPr="002F39F4">
        <w:rPr>
          <w:color w:val="171717" w:themeColor="background2" w:themeShade="1A"/>
          <w:szCs w:val="22"/>
          <w:highlight w:val="lightGray"/>
          <w:lang w:val="sv-SE"/>
        </w:rPr>
        <w:t>s</w:t>
      </w:r>
      <w:r w:rsidR="00205676" w:rsidRPr="002F39F4">
        <w:rPr>
          <w:color w:val="171717" w:themeColor="background2" w:themeShade="1A"/>
          <w:szCs w:val="22"/>
          <w:highlight w:val="lightGray"/>
          <w:lang w:val="sv-SE"/>
        </w:rPr>
        <w:t xml:space="preserve"> introduc</w:t>
      </w:r>
      <w:r w:rsidRPr="002F39F4">
        <w:rPr>
          <w:color w:val="171717" w:themeColor="background2" w:themeShade="1A"/>
          <w:szCs w:val="22"/>
          <w:highlight w:val="lightGray"/>
          <w:lang w:val="sv-SE"/>
        </w:rPr>
        <w:t>ing</w:t>
      </w:r>
      <w:r w:rsidR="00205676" w:rsidRPr="002F39F4">
        <w:rPr>
          <w:color w:val="171717" w:themeColor="background2" w:themeShade="1A"/>
          <w:szCs w:val="22"/>
          <w:highlight w:val="lightGray"/>
          <w:lang w:val="sv-SE"/>
        </w:rPr>
        <w:t xml:space="preserve"> a coordinated spatial reuse operation in </w:t>
      </w:r>
      <w:r w:rsidR="004539FB" w:rsidRPr="002F39F4">
        <w:rPr>
          <w:color w:val="171717" w:themeColor="background2" w:themeShade="1A"/>
          <w:szCs w:val="22"/>
          <w:highlight w:val="lightGray"/>
          <w:lang w:val="sv-SE"/>
        </w:rPr>
        <w:t>802.11</w:t>
      </w:r>
      <w:r w:rsidR="00E2638B" w:rsidRPr="002F39F4">
        <w:rPr>
          <w:color w:val="171717" w:themeColor="background2" w:themeShade="1A"/>
          <w:szCs w:val="22"/>
          <w:highlight w:val="lightGray"/>
          <w:lang w:val="sv-SE"/>
        </w:rPr>
        <w:t>be.</w:t>
      </w:r>
    </w:p>
    <w:p w14:paraId="3603303F" w14:textId="54C0ABDB" w:rsidR="00205676" w:rsidRPr="002F39F4" w:rsidRDefault="00205676" w:rsidP="003557D5">
      <w:pPr>
        <w:pStyle w:val="ListParagraph"/>
        <w:numPr>
          <w:ilvl w:val="0"/>
          <w:numId w:val="4"/>
        </w:numPr>
        <w:jc w:val="both"/>
        <w:rPr>
          <w:color w:val="171717" w:themeColor="background2" w:themeShade="1A"/>
          <w:szCs w:val="22"/>
          <w:highlight w:val="lightGray"/>
          <w:lang w:val="en-US"/>
        </w:rPr>
      </w:pPr>
      <w:r w:rsidRPr="002F39F4">
        <w:rPr>
          <w:color w:val="171717" w:themeColor="background2" w:themeShade="1A"/>
          <w:szCs w:val="22"/>
          <w:highlight w:val="lightGray"/>
          <w:lang w:val="sv-SE"/>
        </w:rPr>
        <w:t>Whether it is in R1 or R2 is TBD.</w:t>
      </w:r>
      <w:r w:rsidR="00FD7CB4" w:rsidRPr="002F39F4">
        <w:rPr>
          <w:b/>
          <w:i/>
          <w:highlight w:val="lightGray"/>
        </w:rPr>
        <w:t xml:space="preserve"> </w:t>
      </w:r>
    </w:p>
    <w:p w14:paraId="4951F6B2" w14:textId="77BB1F61" w:rsidR="003557D5" w:rsidRPr="002F39F4" w:rsidRDefault="003557D5" w:rsidP="00205676">
      <w:pPr>
        <w:jc w:val="both"/>
        <w:rPr>
          <w:color w:val="171717" w:themeColor="background2" w:themeShade="1A"/>
          <w:szCs w:val="22"/>
          <w:highlight w:val="lightGray"/>
          <w:lang w:val="en-US"/>
        </w:rPr>
      </w:pPr>
      <w:r w:rsidRPr="002F39F4">
        <w:rPr>
          <w:highlight w:val="lightGray"/>
        </w:rPr>
        <w:t xml:space="preserve">[Motion 111, #SP0611-35, </w:t>
      </w:r>
      <w:sdt>
        <w:sdtPr>
          <w:rPr>
            <w:highlight w:val="lightGray"/>
          </w:rPr>
          <w:id w:val="-1046058903"/>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860E27" w:rsidRPr="00860E27">
            <w:rPr>
              <w:noProof/>
              <w:highlight w:val="lightGray"/>
              <w:lang w:val="en-US"/>
            </w:rPr>
            <w:t>[9]</w:t>
          </w:r>
          <w:r w:rsidRPr="002F39F4">
            <w:rPr>
              <w:highlight w:val="lightGray"/>
            </w:rPr>
            <w:fldChar w:fldCharType="end"/>
          </w:r>
        </w:sdtContent>
      </w:sdt>
      <w:r w:rsidRPr="002F39F4">
        <w:rPr>
          <w:highlight w:val="lightGray"/>
        </w:rPr>
        <w:t xml:space="preserve"> and </w:t>
      </w:r>
      <w:sdt>
        <w:sdtPr>
          <w:rPr>
            <w:highlight w:val="lightGray"/>
          </w:rPr>
          <w:id w:val="1840973889"/>
          <w:citation/>
        </w:sdtPr>
        <w:sdtEndPr/>
        <w:sdtContent>
          <w:r w:rsidRPr="002F39F4">
            <w:rPr>
              <w:highlight w:val="lightGray"/>
            </w:rPr>
            <w:fldChar w:fldCharType="begin"/>
          </w:r>
          <w:r w:rsidRPr="002F39F4">
            <w:rPr>
              <w:highlight w:val="lightGray"/>
              <w:lang w:val="en-US"/>
            </w:rPr>
            <w:instrText xml:space="preserve"> CITATION 20_0033r1 \l 1033 </w:instrText>
          </w:r>
          <w:r w:rsidRPr="002F39F4">
            <w:rPr>
              <w:highlight w:val="lightGray"/>
            </w:rPr>
            <w:fldChar w:fldCharType="separate"/>
          </w:r>
          <w:r w:rsidR="00860E27" w:rsidRPr="00860E27">
            <w:rPr>
              <w:noProof/>
              <w:highlight w:val="lightGray"/>
              <w:lang w:val="en-US"/>
            </w:rPr>
            <w:t>[149]</w:t>
          </w:r>
          <w:r w:rsidRPr="002F39F4">
            <w:rPr>
              <w:highlight w:val="lightGray"/>
            </w:rPr>
            <w:fldChar w:fldCharType="end"/>
          </w:r>
        </w:sdtContent>
      </w:sdt>
      <w:r w:rsidRPr="002F39F4">
        <w:rPr>
          <w:highlight w:val="lightGray"/>
        </w:rPr>
        <w:t>]</w:t>
      </w:r>
    </w:p>
    <w:p w14:paraId="5256D873" w14:textId="77777777" w:rsidR="00205676" w:rsidRPr="002F39F4" w:rsidRDefault="00205676" w:rsidP="00491B62">
      <w:pPr>
        <w:pStyle w:val="ListParagraph"/>
        <w:ind w:left="0"/>
        <w:jc w:val="both"/>
        <w:rPr>
          <w:highlight w:val="lightGray"/>
        </w:rPr>
      </w:pPr>
    </w:p>
    <w:p w14:paraId="68BAA4D8" w14:textId="3F15B87E" w:rsidR="000A2797" w:rsidRPr="002F39F4" w:rsidRDefault="00784DBB" w:rsidP="000A2797">
      <w:pPr>
        <w:jc w:val="both"/>
        <w:rPr>
          <w:szCs w:val="22"/>
          <w:highlight w:val="lightGray"/>
          <w:lang w:val="en-US"/>
        </w:rPr>
      </w:pPr>
      <w:r w:rsidRPr="002F39F4">
        <w:rPr>
          <w:szCs w:val="22"/>
          <w:highlight w:val="lightGray"/>
          <w:lang w:val="en-US"/>
        </w:rPr>
        <w:t>802.11be</w:t>
      </w:r>
      <w:r w:rsidR="000A2797" w:rsidRPr="002F39F4">
        <w:rPr>
          <w:szCs w:val="22"/>
          <w:highlight w:val="lightGray"/>
          <w:lang w:val="en-US"/>
        </w:rPr>
        <w:t xml:space="preserve"> support</w:t>
      </w:r>
      <w:r w:rsidRPr="002F39F4">
        <w:rPr>
          <w:szCs w:val="22"/>
          <w:highlight w:val="lightGray"/>
          <w:lang w:val="en-US"/>
        </w:rPr>
        <w:t>s</w:t>
      </w:r>
      <w:r w:rsidR="000A2797" w:rsidRPr="002F39F4">
        <w:rPr>
          <w:szCs w:val="22"/>
          <w:highlight w:val="lightGray"/>
          <w:lang w:val="en-US"/>
        </w:rPr>
        <w:t xml:space="preserve"> adding to </w:t>
      </w:r>
      <w:r w:rsidR="00607BDC" w:rsidRPr="002F39F4">
        <w:rPr>
          <w:szCs w:val="22"/>
          <w:highlight w:val="lightGray"/>
          <w:lang w:val="en-US"/>
        </w:rPr>
        <w:t>802.</w:t>
      </w:r>
      <w:r w:rsidR="000A2797" w:rsidRPr="002F39F4">
        <w:rPr>
          <w:szCs w:val="22"/>
          <w:highlight w:val="lightGray"/>
          <w:lang w:val="en-US"/>
        </w:rPr>
        <w:t xml:space="preserve">11be SFD </w:t>
      </w:r>
      <w:r w:rsidRPr="002F39F4">
        <w:rPr>
          <w:szCs w:val="22"/>
          <w:highlight w:val="lightGray"/>
          <w:lang w:val="en-US"/>
        </w:rPr>
        <w:t>“</w:t>
      </w:r>
      <w:r w:rsidR="000A2797" w:rsidRPr="002F39F4">
        <w:rPr>
          <w:szCs w:val="22"/>
          <w:highlight w:val="lightGray"/>
          <w:lang w:val="en-US"/>
        </w:rPr>
        <w:t xml:space="preserve">Joint </w:t>
      </w:r>
      <w:r w:rsidR="00E2638B" w:rsidRPr="002F39F4">
        <w:rPr>
          <w:szCs w:val="22"/>
          <w:highlight w:val="lightGray"/>
          <w:lang w:val="en-US"/>
        </w:rPr>
        <w:t xml:space="preserve">transmission </w:t>
      </w:r>
      <w:r w:rsidR="000A2797" w:rsidRPr="002F39F4">
        <w:rPr>
          <w:szCs w:val="22"/>
          <w:highlight w:val="lightGray"/>
          <w:lang w:val="en-US"/>
        </w:rPr>
        <w:t>for single and multi user</w:t>
      </w:r>
      <w:r w:rsidRPr="002F39F4">
        <w:rPr>
          <w:szCs w:val="22"/>
          <w:highlight w:val="lightGray"/>
          <w:lang w:val="en-US"/>
        </w:rPr>
        <w:t>”</w:t>
      </w:r>
      <w:r w:rsidR="000A2797" w:rsidRPr="002F39F4">
        <w:rPr>
          <w:szCs w:val="22"/>
          <w:highlight w:val="lightGray"/>
          <w:lang w:val="en-US"/>
        </w:rPr>
        <w:t xml:space="preserve"> under the multi-AP topic</w:t>
      </w:r>
      <w:r w:rsidR="00CF16E7" w:rsidRPr="002F39F4">
        <w:rPr>
          <w:szCs w:val="22"/>
          <w:highlight w:val="lightGray"/>
          <w:lang w:val="en-US"/>
        </w:rPr>
        <w:t>.</w:t>
      </w:r>
      <w:r w:rsidR="00FD7CB4" w:rsidRPr="002F39F4">
        <w:rPr>
          <w:b/>
          <w:i/>
          <w:highlight w:val="lightGray"/>
        </w:rPr>
        <w:t xml:space="preserve"> </w:t>
      </w:r>
    </w:p>
    <w:p w14:paraId="5B52CFFA" w14:textId="4D4B9CF6" w:rsidR="000A2797" w:rsidRPr="002F39F4" w:rsidRDefault="000A2797" w:rsidP="00486858">
      <w:pPr>
        <w:pStyle w:val="ListParagraph"/>
        <w:numPr>
          <w:ilvl w:val="0"/>
          <w:numId w:val="4"/>
        </w:numPr>
        <w:jc w:val="both"/>
        <w:rPr>
          <w:szCs w:val="22"/>
          <w:highlight w:val="lightGray"/>
          <w:lang w:val="en-US"/>
        </w:rPr>
      </w:pPr>
      <w:r w:rsidRPr="002F39F4">
        <w:rPr>
          <w:szCs w:val="22"/>
          <w:highlight w:val="lightGray"/>
          <w:lang w:val="en-US"/>
        </w:rPr>
        <w:t xml:space="preserve">Note: this feature is for </w:t>
      </w:r>
      <w:r w:rsidR="00E2638B" w:rsidRPr="002F39F4">
        <w:rPr>
          <w:szCs w:val="22"/>
          <w:highlight w:val="lightGray"/>
          <w:lang w:val="en-US"/>
        </w:rPr>
        <w:t>R</w:t>
      </w:r>
      <w:r w:rsidRPr="002F39F4">
        <w:rPr>
          <w:szCs w:val="22"/>
          <w:highlight w:val="lightGray"/>
          <w:lang w:val="en-US"/>
        </w:rPr>
        <w:t>2</w:t>
      </w:r>
    </w:p>
    <w:p w14:paraId="7F45CA6D" w14:textId="70F5787C" w:rsidR="003557D5" w:rsidRPr="002F39F4" w:rsidRDefault="003557D5" w:rsidP="003557D5">
      <w:pPr>
        <w:jc w:val="both"/>
        <w:rPr>
          <w:color w:val="171717" w:themeColor="background2" w:themeShade="1A"/>
          <w:szCs w:val="22"/>
          <w:highlight w:val="lightGray"/>
          <w:lang w:val="en-US"/>
        </w:rPr>
      </w:pPr>
      <w:r w:rsidRPr="002F39F4">
        <w:rPr>
          <w:highlight w:val="lightGray"/>
        </w:rPr>
        <w:t xml:space="preserve">[Motion 111, #SP0611-36, </w:t>
      </w:r>
      <w:sdt>
        <w:sdtPr>
          <w:rPr>
            <w:highlight w:val="lightGray"/>
          </w:rPr>
          <w:id w:val="440192824"/>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860E27" w:rsidRPr="00860E27">
            <w:rPr>
              <w:noProof/>
              <w:highlight w:val="lightGray"/>
              <w:lang w:val="en-US"/>
            </w:rPr>
            <w:t>[9]</w:t>
          </w:r>
          <w:r w:rsidRPr="002F39F4">
            <w:rPr>
              <w:highlight w:val="lightGray"/>
            </w:rPr>
            <w:fldChar w:fldCharType="end"/>
          </w:r>
        </w:sdtContent>
      </w:sdt>
      <w:r w:rsidRPr="002F39F4">
        <w:rPr>
          <w:highlight w:val="lightGray"/>
        </w:rPr>
        <w:t xml:space="preserve"> and </w:t>
      </w:r>
      <w:sdt>
        <w:sdtPr>
          <w:rPr>
            <w:highlight w:val="lightGray"/>
          </w:rPr>
          <w:id w:val="171385157"/>
          <w:citation/>
        </w:sdtPr>
        <w:sdtEndPr/>
        <w:sdtContent>
          <w:r w:rsidRPr="002F39F4">
            <w:rPr>
              <w:highlight w:val="lightGray"/>
            </w:rPr>
            <w:fldChar w:fldCharType="begin"/>
          </w:r>
          <w:r w:rsidRPr="002F39F4">
            <w:rPr>
              <w:highlight w:val="lightGray"/>
              <w:lang w:val="en-US"/>
            </w:rPr>
            <w:instrText xml:space="preserve"> CITATION 20_0071r1 \l 1033 </w:instrText>
          </w:r>
          <w:r w:rsidRPr="002F39F4">
            <w:rPr>
              <w:highlight w:val="lightGray"/>
            </w:rPr>
            <w:fldChar w:fldCharType="separate"/>
          </w:r>
          <w:r w:rsidR="00860E27" w:rsidRPr="00860E27">
            <w:rPr>
              <w:noProof/>
              <w:highlight w:val="lightGray"/>
              <w:lang w:val="en-US"/>
            </w:rPr>
            <w:t>[150]</w:t>
          </w:r>
          <w:r w:rsidRPr="002F39F4">
            <w:rPr>
              <w:highlight w:val="lightGray"/>
            </w:rPr>
            <w:fldChar w:fldCharType="end"/>
          </w:r>
        </w:sdtContent>
      </w:sdt>
      <w:r w:rsidRPr="002F39F4">
        <w:rPr>
          <w:highlight w:val="lightGray"/>
        </w:rPr>
        <w:t>]</w:t>
      </w:r>
    </w:p>
    <w:p w14:paraId="40188E8B" w14:textId="77777777" w:rsidR="006E2453" w:rsidRPr="002F39F4" w:rsidRDefault="006E2453" w:rsidP="000A2797">
      <w:pPr>
        <w:jc w:val="both"/>
        <w:rPr>
          <w:szCs w:val="22"/>
          <w:highlight w:val="lightGray"/>
          <w:lang w:val="en-US"/>
        </w:rPr>
      </w:pPr>
    </w:p>
    <w:p w14:paraId="5D4A1D46" w14:textId="12FC1D30" w:rsidR="006E2453" w:rsidRPr="002F39F4" w:rsidRDefault="00784DBB" w:rsidP="006E2453">
      <w:pPr>
        <w:jc w:val="both"/>
        <w:rPr>
          <w:szCs w:val="22"/>
          <w:highlight w:val="lightGray"/>
          <w:lang w:val="en-US"/>
        </w:rPr>
      </w:pPr>
      <w:r w:rsidRPr="002F39F4">
        <w:rPr>
          <w:szCs w:val="22"/>
          <w:highlight w:val="lightGray"/>
          <w:lang w:val="en-US"/>
        </w:rPr>
        <w:t>802.11be</w:t>
      </w:r>
      <w:r w:rsidR="006E2453" w:rsidRPr="002F39F4">
        <w:rPr>
          <w:szCs w:val="22"/>
          <w:highlight w:val="lightGray"/>
          <w:lang w:val="en-US"/>
        </w:rPr>
        <w:t xml:space="preserve"> support</w:t>
      </w:r>
      <w:r w:rsidRPr="002F39F4">
        <w:rPr>
          <w:szCs w:val="22"/>
          <w:highlight w:val="lightGray"/>
          <w:lang w:val="en-US"/>
        </w:rPr>
        <w:t>s</w:t>
      </w:r>
      <w:r w:rsidR="006E2453" w:rsidRPr="002F39F4">
        <w:rPr>
          <w:szCs w:val="22"/>
          <w:highlight w:val="lightGray"/>
          <w:lang w:val="en-US"/>
        </w:rPr>
        <w:t xml:space="preserve"> adding “Multi-AP Coordinated BF” to 802.11be SFD as one of the multi-AP coordination schemes</w:t>
      </w:r>
      <w:r w:rsidRPr="002F39F4">
        <w:rPr>
          <w:szCs w:val="22"/>
          <w:highlight w:val="lightGray"/>
          <w:lang w:val="en-US"/>
        </w:rPr>
        <w:t>.</w:t>
      </w:r>
    </w:p>
    <w:p w14:paraId="7F51EC8E" w14:textId="0927BF84" w:rsidR="006E2453" w:rsidRPr="002F39F4" w:rsidRDefault="004539FB" w:rsidP="006E2453">
      <w:pPr>
        <w:jc w:val="both"/>
        <w:rPr>
          <w:szCs w:val="22"/>
          <w:highlight w:val="lightGray"/>
          <w:lang w:val="en-US"/>
        </w:rPr>
      </w:pPr>
      <w:r w:rsidRPr="002F39F4">
        <w:rPr>
          <w:szCs w:val="22"/>
          <w:highlight w:val="lightGray"/>
          <w:lang w:val="en-US"/>
        </w:rPr>
        <w:t>Note: This feature is for R</w:t>
      </w:r>
      <w:r w:rsidR="006E2453" w:rsidRPr="002F39F4">
        <w:rPr>
          <w:szCs w:val="22"/>
          <w:highlight w:val="lightGray"/>
          <w:lang w:val="en-US"/>
        </w:rPr>
        <w:t>2</w:t>
      </w:r>
      <w:r w:rsidR="00C16C6F" w:rsidRPr="002F39F4">
        <w:rPr>
          <w:szCs w:val="22"/>
          <w:highlight w:val="lightGray"/>
          <w:lang w:val="en-US"/>
        </w:rPr>
        <w:t>.</w:t>
      </w:r>
    </w:p>
    <w:p w14:paraId="6140F0A2" w14:textId="7FFF335E" w:rsidR="003F04E2" w:rsidRPr="00F5728F" w:rsidRDefault="003F04E2" w:rsidP="006E2453">
      <w:pPr>
        <w:jc w:val="both"/>
        <w:rPr>
          <w:szCs w:val="22"/>
          <w:lang w:val="en-US"/>
        </w:rPr>
      </w:pPr>
      <w:r w:rsidRPr="002F39F4">
        <w:rPr>
          <w:szCs w:val="22"/>
          <w:highlight w:val="lightGray"/>
          <w:lang w:val="en-US"/>
        </w:rPr>
        <w:t xml:space="preserve">[Motion 112, #SP17, </w:t>
      </w:r>
      <w:sdt>
        <w:sdtPr>
          <w:rPr>
            <w:highlight w:val="lightGray"/>
          </w:rPr>
          <w:id w:val="1075239652"/>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860E27" w:rsidRPr="00860E27">
            <w:rPr>
              <w:noProof/>
              <w:highlight w:val="lightGray"/>
              <w:lang w:val="en-US"/>
            </w:rPr>
            <w:t>[9]</w:t>
          </w:r>
          <w:r w:rsidRPr="002F39F4">
            <w:rPr>
              <w:highlight w:val="lightGray"/>
            </w:rPr>
            <w:fldChar w:fldCharType="end"/>
          </w:r>
        </w:sdtContent>
      </w:sdt>
      <w:r w:rsidRPr="002F39F4">
        <w:rPr>
          <w:highlight w:val="lightGray"/>
        </w:rPr>
        <w:t xml:space="preserve"> and</w:t>
      </w:r>
      <w:r w:rsidR="00C16C6F" w:rsidRPr="002F39F4">
        <w:rPr>
          <w:highlight w:val="lightGray"/>
        </w:rPr>
        <w:t xml:space="preserve"> </w:t>
      </w:r>
      <w:sdt>
        <w:sdtPr>
          <w:rPr>
            <w:highlight w:val="lightGray"/>
          </w:rPr>
          <w:id w:val="1659804702"/>
          <w:citation/>
        </w:sdtPr>
        <w:sdtEndPr/>
        <w:sdtContent>
          <w:r w:rsidR="00C16C6F" w:rsidRPr="002F39F4">
            <w:rPr>
              <w:highlight w:val="lightGray"/>
            </w:rPr>
            <w:fldChar w:fldCharType="begin"/>
          </w:r>
          <w:r w:rsidR="00C16C6F" w:rsidRPr="002F39F4">
            <w:rPr>
              <w:highlight w:val="lightGray"/>
              <w:lang w:val="en-US"/>
            </w:rPr>
            <w:instrText xml:space="preserve"> CITATION 20_0099r1 \l 1033 </w:instrText>
          </w:r>
          <w:r w:rsidR="00C16C6F" w:rsidRPr="002F39F4">
            <w:rPr>
              <w:highlight w:val="lightGray"/>
            </w:rPr>
            <w:fldChar w:fldCharType="separate"/>
          </w:r>
          <w:r w:rsidR="00860E27" w:rsidRPr="00860E27">
            <w:rPr>
              <w:noProof/>
              <w:highlight w:val="lightGray"/>
              <w:lang w:val="en-US"/>
            </w:rPr>
            <w:t>[151]</w:t>
          </w:r>
          <w:r w:rsidR="00C16C6F" w:rsidRPr="002F39F4">
            <w:rPr>
              <w:highlight w:val="lightGray"/>
            </w:rPr>
            <w:fldChar w:fldCharType="end"/>
          </w:r>
        </w:sdtContent>
      </w:sdt>
      <w:r w:rsidR="00C16C6F" w:rsidRPr="002F39F4">
        <w:rPr>
          <w:highlight w:val="lightGray"/>
        </w:rPr>
        <w:t>]</w:t>
      </w:r>
    </w:p>
    <w:p w14:paraId="7BC4A5F1" w14:textId="77777777" w:rsidR="005F5114" w:rsidRPr="00F5728F" w:rsidRDefault="008615E6" w:rsidP="00486858">
      <w:pPr>
        <w:pStyle w:val="Heading1"/>
        <w:numPr>
          <w:ilvl w:val="0"/>
          <w:numId w:val="1"/>
        </w:numPr>
        <w:tabs>
          <w:tab w:val="left" w:pos="450"/>
        </w:tabs>
        <w:ind w:left="0" w:firstLine="0"/>
        <w:jc w:val="both"/>
        <w:rPr>
          <w:u w:val="none"/>
        </w:rPr>
      </w:pPr>
      <w:bookmarkStart w:id="1659" w:name="_Toc47082090"/>
      <w:r w:rsidRPr="00F5728F">
        <w:rPr>
          <w:u w:val="none"/>
        </w:rPr>
        <w:t>Link adaptation and retransmission protocols</w:t>
      </w:r>
      <w:bookmarkEnd w:id="1659"/>
    </w:p>
    <w:p w14:paraId="421EF654" w14:textId="77777777" w:rsidR="005F5114" w:rsidRPr="00F5728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660" w:name="_Toc14316288"/>
      <w:bookmarkStart w:id="1661" w:name="_Toc14316800"/>
      <w:bookmarkStart w:id="1662" w:name="_Toc14350459"/>
      <w:bookmarkStart w:id="1663" w:name="_Toc21520603"/>
      <w:bookmarkStart w:id="1664" w:name="_Toc21520646"/>
      <w:bookmarkStart w:id="1665" w:name="_Toc21520695"/>
      <w:bookmarkStart w:id="1666" w:name="_Toc21543279"/>
      <w:bookmarkStart w:id="1667" w:name="_Toc21543487"/>
      <w:bookmarkStart w:id="1668" w:name="_Toc24703015"/>
      <w:bookmarkStart w:id="1669" w:name="_Toc24704625"/>
      <w:bookmarkStart w:id="1670" w:name="_Toc24704730"/>
      <w:bookmarkStart w:id="1671" w:name="_Toc24705220"/>
      <w:bookmarkStart w:id="1672" w:name="_Toc24780867"/>
      <w:bookmarkStart w:id="1673" w:name="_Toc24781767"/>
      <w:bookmarkStart w:id="1674" w:name="_Toc24782467"/>
      <w:bookmarkStart w:id="1675" w:name="_Toc24802044"/>
      <w:bookmarkStart w:id="1676" w:name="_Toc24805240"/>
      <w:bookmarkStart w:id="1677" w:name="_Toc24806227"/>
      <w:bookmarkStart w:id="1678" w:name="_Toc24806953"/>
      <w:bookmarkStart w:id="1679" w:name="_Toc24891632"/>
      <w:bookmarkStart w:id="1680" w:name="_Toc24891953"/>
      <w:bookmarkStart w:id="1681" w:name="_Toc24891999"/>
      <w:bookmarkStart w:id="1682" w:name="_Toc24892636"/>
      <w:bookmarkStart w:id="1683" w:name="_Toc24893250"/>
      <w:bookmarkStart w:id="1684" w:name="_Toc24893782"/>
      <w:bookmarkStart w:id="1685" w:name="_Toc24894173"/>
      <w:bookmarkStart w:id="1686" w:name="_Toc24894658"/>
      <w:bookmarkStart w:id="1687" w:name="_Toc25752122"/>
      <w:bookmarkStart w:id="1688" w:name="_Toc30867930"/>
      <w:bookmarkStart w:id="1689" w:name="_Toc30869214"/>
      <w:bookmarkStart w:id="1690" w:name="_Toc30876644"/>
      <w:bookmarkStart w:id="1691" w:name="_Toc30876697"/>
      <w:bookmarkStart w:id="1692" w:name="_Toc30876986"/>
      <w:bookmarkStart w:id="1693" w:name="_Toc30895017"/>
      <w:bookmarkStart w:id="1694" w:name="_Toc30895526"/>
      <w:bookmarkStart w:id="1695" w:name="_Toc30897884"/>
      <w:bookmarkStart w:id="1696" w:name="_Toc30899311"/>
      <w:bookmarkStart w:id="1697" w:name="_Toc30915821"/>
      <w:bookmarkStart w:id="1698" w:name="_Toc30915883"/>
      <w:bookmarkStart w:id="1699" w:name="_Toc31918209"/>
      <w:bookmarkStart w:id="1700" w:name="_Toc36716541"/>
      <w:bookmarkStart w:id="1701" w:name="_Toc36723303"/>
      <w:bookmarkStart w:id="1702" w:name="_Toc36723385"/>
      <w:bookmarkStart w:id="1703" w:name="_Toc36723518"/>
      <w:bookmarkStart w:id="1704" w:name="_Toc36842571"/>
      <w:bookmarkStart w:id="1705" w:name="_Toc36842653"/>
      <w:bookmarkStart w:id="1706" w:name="_Toc37257598"/>
      <w:bookmarkStart w:id="1707" w:name="_Toc37438275"/>
      <w:bookmarkStart w:id="1708" w:name="_Toc37771543"/>
      <w:bookmarkStart w:id="1709" w:name="_Toc37771861"/>
      <w:bookmarkStart w:id="1710" w:name="_Toc37928396"/>
      <w:bookmarkStart w:id="1711" w:name="_Toc38110514"/>
      <w:bookmarkStart w:id="1712" w:name="_Toc38110696"/>
      <w:bookmarkStart w:id="1713" w:name="_Toc38110790"/>
      <w:bookmarkStart w:id="1714" w:name="_Toc38381689"/>
      <w:bookmarkStart w:id="1715" w:name="_Toc38381783"/>
      <w:bookmarkStart w:id="1716" w:name="_Toc38382168"/>
      <w:bookmarkStart w:id="1717" w:name="_Toc38440421"/>
      <w:bookmarkStart w:id="1718" w:name="_Toc38622004"/>
      <w:bookmarkStart w:id="1719" w:name="_Toc38622101"/>
      <w:bookmarkStart w:id="1720" w:name="_Toc38622592"/>
      <w:bookmarkStart w:id="1721" w:name="_Toc38792511"/>
      <w:bookmarkStart w:id="1722" w:name="_Toc38792612"/>
      <w:bookmarkStart w:id="1723" w:name="_Toc38792783"/>
      <w:bookmarkStart w:id="1724" w:name="_Toc38967161"/>
      <w:bookmarkStart w:id="1725" w:name="_Toc38968712"/>
      <w:bookmarkStart w:id="1726" w:name="_Toc38969998"/>
      <w:bookmarkStart w:id="1727" w:name="_Toc38970612"/>
      <w:bookmarkStart w:id="1728" w:name="_Toc39074953"/>
      <w:bookmarkStart w:id="1729" w:name="_Toc39137774"/>
      <w:bookmarkStart w:id="1730" w:name="_Toc39140467"/>
      <w:bookmarkStart w:id="1731" w:name="_Toc39140702"/>
      <w:bookmarkStart w:id="1732" w:name="_Toc39143899"/>
      <w:bookmarkStart w:id="1733" w:name="_Toc39225344"/>
      <w:bookmarkStart w:id="1734" w:name="_Toc39229692"/>
      <w:bookmarkStart w:id="1735" w:name="_Toc39230290"/>
      <w:bookmarkStart w:id="1736" w:name="_Toc39230953"/>
      <w:bookmarkStart w:id="1737" w:name="_Toc39231092"/>
      <w:bookmarkStart w:id="1738" w:name="_Toc39597172"/>
      <w:bookmarkStart w:id="1739" w:name="_Toc39598151"/>
      <w:bookmarkStart w:id="1740" w:name="_Toc39600365"/>
      <w:bookmarkStart w:id="1741" w:name="_Toc39674582"/>
      <w:bookmarkStart w:id="1742" w:name="_Toc39827065"/>
      <w:bookmarkStart w:id="1743" w:name="_Toc39845607"/>
      <w:bookmarkStart w:id="1744" w:name="_Toc39846367"/>
      <w:bookmarkStart w:id="1745" w:name="_Toc39847836"/>
      <w:bookmarkStart w:id="1746" w:name="_Toc39847981"/>
      <w:bookmarkStart w:id="1747" w:name="_Toc39848104"/>
      <w:bookmarkStart w:id="1748" w:name="_Toc39848435"/>
      <w:bookmarkStart w:id="1749" w:name="_Toc40028559"/>
      <w:bookmarkStart w:id="1750" w:name="_Toc40028997"/>
      <w:bookmarkStart w:id="1751" w:name="_Toc40217763"/>
      <w:bookmarkStart w:id="1752" w:name="_Toc40274955"/>
      <w:bookmarkStart w:id="1753" w:name="_Toc40275153"/>
      <w:bookmarkStart w:id="1754" w:name="_Toc40277242"/>
      <w:bookmarkStart w:id="1755" w:name="_Toc40433578"/>
      <w:bookmarkStart w:id="1756" w:name="_Toc40814813"/>
      <w:bookmarkStart w:id="1757" w:name="_Toc40817285"/>
      <w:bookmarkStart w:id="1758" w:name="_Toc41050353"/>
      <w:bookmarkStart w:id="1759" w:name="_Toc41060259"/>
      <w:bookmarkStart w:id="1760" w:name="_Toc41388424"/>
      <w:bookmarkStart w:id="1761" w:name="_Toc41388635"/>
      <w:bookmarkStart w:id="1762" w:name="_Toc41669221"/>
      <w:bookmarkStart w:id="1763" w:name="_Toc41670074"/>
      <w:bookmarkStart w:id="1764" w:name="_Toc41670198"/>
      <w:bookmarkStart w:id="1765" w:name="_Toc41671030"/>
      <w:bookmarkStart w:id="1766" w:name="_Toc41671894"/>
      <w:bookmarkStart w:id="1767" w:name="_Toc41910039"/>
      <w:bookmarkStart w:id="1768" w:name="_Toc42180189"/>
      <w:bookmarkStart w:id="1769" w:name="_Toc42180632"/>
      <w:bookmarkStart w:id="1770" w:name="_Toc42187802"/>
      <w:bookmarkStart w:id="1771" w:name="_Toc42188640"/>
      <w:bookmarkStart w:id="1772" w:name="_Toc42541687"/>
      <w:bookmarkStart w:id="1773" w:name="_Toc42541816"/>
      <w:bookmarkStart w:id="1774" w:name="_Toc42545094"/>
      <w:bookmarkStart w:id="1775" w:name="_Toc42806655"/>
      <w:bookmarkStart w:id="1776" w:name="_Toc43114360"/>
      <w:bookmarkStart w:id="1777" w:name="_Toc43115136"/>
      <w:bookmarkStart w:id="1778" w:name="_Toc43117388"/>
      <w:bookmarkStart w:id="1779" w:name="_Toc43117527"/>
      <w:bookmarkStart w:id="1780" w:name="_Toc43285853"/>
      <w:bookmarkStart w:id="1781" w:name="_Toc43303911"/>
      <w:bookmarkStart w:id="1782" w:name="_Toc43316339"/>
      <w:bookmarkStart w:id="1783" w:name="_Toc43317141"/>
      <w:bookmarkStart w:id="1784" w:name="_Toc43319762"/>
      <w:bookmarkStart w:id="1785" w:name="_Toc43722213"/>
      <w:bookmarkStart w:id="1786" w:name="_Toc43722567"/>
      <w:bookmarkStart w:id="1787" w:name="_Toc43724516"/>
      <w:bookmarkStart w:id="1788" w:name="_Toc43724664"/>
      <w:bookmarkStart w:id="1789" w:name="_Toc44163616"/>
      <w:bookmarkStart w:id="1790" w:name="_Toc44164301"/>
      <w:bookmarkStart w:id="1791" w:name="_Toc44164444"/>
      <w:bookmarkStart w:id="1792" w:name="_Toc44455360"/>
      <w:bookmarkStart w:id="1793" w:name="_Toc44456140"/>
      <w:bookmarkStart w:id="1794" w:name="_Toc45046540"/>
      <w:bookmarkStart w:id="1795" w:name="_Toc45047449"/>
      <w:bookmarkStart w:id="1796" w:name="_Toc45049025"/>
      <w:bookmarkStart w:id="1797" w:name="_Toc45122432"/>
      <w:bookmarkStart w:id="1798" w:name="_Toc45196146"/>
      <w:bookmarkStart w:id="1799" w:name="_Toc45196306"/>
      <w:bookmarkStart w:id="1800" w:name="_Toc45400612"/>
      <w:bookmarkStart w:id="1801" w:name="_Toc45788464"/>
      <w:bookmarkStart w:id="1802" w:name="_Toc45881588"/>
      <w:bookmarkStart w:id="1803" w:name="_Toc45881894"/>
      <w:bookmarkStart w:id="1804" w:name="_Toc45984252"/>
      <w:bookmarkStart w:id="1805" w:name="_Toc46137833"/>
      <w:bookmarkStart w:id="1806" w:name="_Toc46147437"/>
      <w:bookmarkStart w:id="1807" w:name="_Toc46147747"/>
      <w:bookmarkStart w:id="1808" w:name="_Toc46148178"/>
      <w:bookmarkStart w:id="1809" w:name="_Toc46148337"/>
      <w:bookmarkStart w:id="1810" w:name="_Toc46161408"/>
      <w:bookmarkStart w:id="1811" w:name="_Toc46406679"/>
      <w:bookmarkStart w:id="1812" w:name="_Toc46406852"/>
      <w:bookmarkStart w:id="1813" w:name="_Toc46479981"/>
      <w:bookmarkStart w:id="1814" w:name="_Toc46578590"/>
      <w:bookmarkStart w:id="1815" w:name="_Toc46578825"/>
      <w:bookmarkStart w:id="1816" w:name="_Toc46828986"/>
      <w:bookmarkStart w:id="1817" w:name="_Toc46912515"/>
      <w:bookmarkStart w:id="1818" w:name="_Toc46913873"/>
      <w:bookmarkStart w:id="1819" w:name="_Toc46933873"/>
      <w:bookmarkStart w:id="1820" w:name="_Toc46935742"/>
      <w:bookmarkStart w:id="1821" w:name="_Toc47081925"/>
      <w:bookmarkStart w:id="1822" w:name="_Toc47082091"/>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p>
    <w:p w14:paraId="38DCBE05" w14:textId="77777777" w:rsidR="005F5114" w:rsidRPr="00F5728F" w:rsidRDefault="005F5114" w:rsidP="00365E0E">
      <w:pPr>
        <w:pStyle w:val="Heading2"/>
        <w:spacing w:after="60"/>
        <w:jc w:val="both"/>
        <w:rPr>
          <w:u w:val="none"/>
        </w:rPr>
      </w:pPr>
      <w:bookmarkStart w:id="1823" w:name="_Toc47082092"/>
      <w:r w:rsidRPr="00F5728F">
        <w:rPr>
          <w:u w:val="none"/>
        </w:rPr>
        <w:t>General</w:t>
      </w:r>
      <w:bookmarkEnd w:id="1823"/>
    </w:p>
    <w:p w14:paraId="0772A6ED" w14:textId="77777777" w:rsidR="005F5114" w:rsidRPr="00F5728F" w:rsidRDefault="005F5114" w:rsidP="002A0425">
      <w:pPr>
        <w:jc w:val="both"/>
      </w:pPr>
      <w:r w:rsidRPr="00F5728F">
        <w:t xml:space="preserve">This section describes features related to </w:t>
      </w:r>
      <w:r w:rsidR="008615E6" w:rsidRPr="00F5728F">
        <w:t>enhanced link adaptation and retransmission protocols</w:t>
      </w:r>
      <w:r w:rsidRPr="00F5728F">
        <w:t>.</w:t>
      </w:r>
    </w:p>
    <w:p w14:paraId="547A9528" w14:textId="77777777" w:rsidR="005F5114" w:rsidRPr="00F5728F" w:rsidRDefault="005F5114" w:rsidP="00365E0E">
      <w:pPr>
        <w:pStyle w:val="Heading2"/>
        <w:spacing w:after="60"/>
        <w:jc w:val="both"/>
        <w:rPr>
          <w:u w:val="none"/>
        </w:rPr>
      </w:pPr>
      <w:bookmarkStart w:id="1824" w:name="_Toc47082093"/>
      <w:r w:rsidRPr="00F5728F">
        <w:rPr>
          <w:u w:val="none"/>
        </w:rPr>
        <w:t>Feature #1</w:t>
      </w:r>
      <w:bookmarkEnd w:id="1824"/>
    </w:p>
    <w:p w14:paraId="7DB90F2C" w14:textId="77777777" w:rsidR="005F5114" w:rsidRPr="00F5728F" w:rsidRDefault="005F5114" w:rsidP="002A0425">
      <w:pPr>
        <w:jc w:val="both"/>
      </w:pPr>
      <w:r w:rsidRPr="00F5728F">
        <w:t>Description for feature #1</w:t>
      </w:r>
    </w:p>
    <w:p w14:paraId="3F87FD8D" w14:textId="77777777" w:rsidR="009260A0" w:rsidRPr="00F5728F" w:rsidRDefault="009260A0" w:rsidP="00486858">
      <w:pPr>
        <w:pStyle w:val="Heading1"/>
        <w:numPr>
          <w:ilvl w:val="0"/>
          <w:numId w:val="1"/>
        </w:numPr>
        <w:tabs>
          <w:tab w:val="left" w:pos="450"/>
        </w:tabs>
        <w:ind w:left="0" w:firstLine="0"/>
        <w:jc w:val="both"/>
        <w:rPr>
          <w:u w:val="none"/>
        </w:rPr>
      </w:pPr>
      <w:bookmarkStart w:id="1825" w:name="_Toc47082094"/>
      <w:r w:rsidRPr="00F5728F">
        <w:rPr>
          <w:u w:val="none"/>
        </w:rPr>
        <w:t>Low latency</w:t>
      </w:r>
      <w:bookmarkEnd w:id="1825"/>
    </w:p>
    <w:p w14:paraId="5F16D9B8" w14:textId="77777777"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826" w:name="_Toc14316292"/>
      <w:bookmarkStart w:id="1827" w:name="_Toc14316804"/>
      <w:bookmarkStart w:id="1828" w:name="_Toc14350463"/>
      <w:bookmarkStart w:id="1829" w:name="_Toc21520607"/>
      <w:bookmarkStart w:id="1830" w:name="_Toc21520650"/>
      <w:bookmarkStart w:id="1831" w:name="_Toc21520699"/>
      <w:bookmarkStart w:id="1832" w:name="_Toc21543283"/>
      <w:bookmarkStart w:id="1833" w:name="_Toc21543491"/>
      <w:bookmarkStart w:id="1834" w:name="_Toc24703019"/>
      <w:bookmarkStart w:id="1835" w:name="_Toc24704629"/>
      <w:bookmarkStart w:id="1836" w:name="_Toc24704734"/>
      <w:bookmarkStart w:id="1837" w:name="_Toc24705224"/>
      <w:bookmarkStart w:id="1838" w:name="_Toc24780871"/>
      <w:bookmarkStart w:id="1839" w:name="_Toc24781771"/>
      <w:bookmarkStart w:id="1840" w:name="_Toc24782471"/>
      <w:bookmarkStart w:id="1841" w:name="_Toc24802048"/>
      <w:bookmarkStart w:id="1842" w:name="_Toc24805244"/>
      <w:bookmarkStart w:id="1843" w:name="_Toc24806231"/>
      <w:bookmarkStart w:id="1844" w:name="_Toc24806957"/>
      <w:bookmarkStart w:id="1845" w:name="_Toc24891636"/>
      <w:bookmarkStart w:id="1846" w:name="_Toc24891957"/>
      <w:bookmarkStart w:id="1847" w:name="_Toc24892003"/>
      <w:bookmarkStart w:id="1848" w:name="_Toc24892640"/>
      <w:bookmarkStart w:id="1849" w:name="_Toc24893254"/>
      <w:bookmarkStart w:id="1850" w:name="_Toc24893786"/>
      <w:bookmarkStart w:id="1851" w:name="_Toc24894177"/>
      <w:bookmarkStart w:id="1852" w:name="_Toc24894662"/>
      <w:bookmarkStart w:id="1853" w:name="_Toc25752126"/>
      <w:bookmarkStart w:id="1854" w:name="_Toc30867934"/>
      <w:bookmarkStart w:id="1855" w:name="_Toc30869218"/>
      <w:bookmarkStart w:id="1856" w:name="_Toc30876648"/>
      <w:bookmarkStart w:id="1857" w:name="_Toc30876701"/>
      <w:bookmarkStart w:id="1858" w:name="_Toc30876990"/>
      <w:bookmarkStart w:id="1859" w:name="_Toc30895021"/>
      <w:bookmarkStart w:id="1860" w:name="_Toc30895530"/>
      <w:bookmarkStart w:id="1861" w:name="_Toc30897888"/>
      <w:bookmarkStart w:id="1862" w:name="_Toc30899315"/>
      <w:bookmarkStart w:id="1863" w:name="_Toc30915825"/>
      <w:bookmarkStart w:id="1864" w:name="_Toc30915887"/>
      <w:bookmarkStart w:id="1865" w:name="_Toc31918213"/>
      <w:bookmarkStart w:id="1866" w:name="_Toc36716545"/>
      <w:bookmarkStart w:id="1867" w:name="_Toc36723307"/>
      <w:bookmarkStart w:id="1868" w:name="_Toc36723389"/>
      <w:bookmarkStart w:id="1869" w:name="_Toc36723522"/>
      <w:bookmarkStart w:id="1870" w:name="_Toc36842575"/>
      <w:bookmarkStart w:id="1871" w:name="_Toc36842657"/>
      <w:bookmarkStart w:id="1872" w:name="_Toc37257602"/>
      <w:bookmarkStart w:id="1873" w:name="_Toc37438279"/>
      <w:bookmarkStart w:id="1874" w:name="_Toc37771547"/>
      <w:bookmarkStart w:id="1875" w:name="_Toc37771865"/>
      <w:bookmarkStart w:id="1876" w:name="_Toc37928400"/>
      <w:bookmarkStart w:id="1877" w:name="_Toc38110518"/>
      <w:bookmarkStart w:id="1878" w:name="_Toc38110700"/>
      <w:bookmarkStart w:id="1879" w:name="_Toc38110794"/>
      <w:bookmarkStart w:id="1880" w:name="_Toc38381693"/>
      <w:bookmarkStart w:id="1881" w:name="_Toc38381787"/>
      <w:bookmarkStart w:id="1882" w:name="_Toc38382172"/>
      <w:bookmarkStart w:id="1883" w:name="_Toc38440425"/>
      <w:bookmarkStart w:id="1884" w:name="_Toc38622008"/>
      <w:bookmarkStart w:id="1885" w:name="_Toc38622105"/>
      <w:bookmarkStart w:id="1886" w:name="_Toc38622596"/>
      <w:bookmarkStart w:id="1887" w:name="_Toc38792515"/>
      <w:bookmarkStart w:id="1888" w:name="_Toc38792616"/>
      <w:bookmarkStart w:id="1889" w:name="_Toc38792787"/>
      <w:bookmarkStart w:id="1890" w:name="_Toc38967165"/>
      <w:bookmarkStart w:id="1891" w:name="_Toc38968716"/>
      <w:bookmarkStart w:id="1892" w:name="_Toc38970002"/>
      <w:bookmarkStart w:id="1893" w:name="_Toc38970616"/>
      <w:bookmarkStart w:id="1894" w:name="_Toc39074957"/>
      <w:bookmarkStart w:id="1895" w:name="_Toc39137778"/>
      <w:bookmarkStart w:id="1896" w:name="_Toc39140471"/>
      <w:bookmarkStart w:id="1897" w:name="_Toc39140706"/>
      <w:bookmarkStart w:id="1898" w:name="_Toc39143903"/>
      <w:bookmarkStart w:id="1899" w:name="_Toc39225348"/>
      <w:bookmarkStart w:id="1900" w:name="_Toc39229696"/>
      <w:bookmarkStart w:id="1901" w:name="_Toc39230294"/>
      <w:bookmarkStart w:id="1902" w:name="_Toc39230957"/>
      <w:bookmarkStart w:id="1903" w:name="_Toc39231096"/>
      <w:bookmarkStart w:id="1904" w:name="_Toc39597176"/>
      <w:bookmarkStart w:id="1905" w:name="_Toc39598155"/>
      <w:bookmarkStart w:id="1906" w:name="_Toc39600369"/>
      <w:bookmarkStart w:id="1907" w:name="_Toc39674586"/>
      <w:bookmarkStart w:id="1908" w:name="_Toc39827069"/>
      <w:bookmarkStart w:id="1909" w:name="_Toc39845611"/>
      <w:bookmarkStart w:id="1910" w:name="_Toc39846371"/>
      <w:bookmarkStart w:id="1911" w:name="_Toc39847840"/>
      <w:bookmarkStart w:id="1912" w:name="_Toc39847985"/>
      <w:bookmarkStart w:id="1913" w:name="_Toc39848108"/>
      <w:bookmarkStart w:id="1914" w:name="_Toc39848439"/>
      <w:bookmarkStart w:id="1915" w:name="_Toc40028563"/>
      <w:bookmarkStart w:id="1916" w:name="_Toc40029001"/>
      <w:bookmarkStart w:id="1917" w:name="_Toc40217767"/>
      <w:bookmarkStart w:id="1918" w:name="_Toc40274959"/>
      <w:bookmarkStart w:id="1919" w:name="_Toc40275157"/>
      <w:bookmarkStart w:id="1920" w:name="_Toc40277246"/>
      <w:bookmarkStart w:id="1921" w:name="_Toc40433582"/>
      <w:bookmarkStart w:id="1922" w:name="_Toc40814817"/>
      <w:bookmarkStart w:id="1923" w:name="_Toc40817289"/>
      <w:bookmarkStart w:id="1924" w:name="_Toc41050357"/>
      <w:bookmarkStart w:id="1925" w:name="_Toc41060263"/>
      <w:bookmarkStart w:id="1926" w:name="_Toc41388428"/>
      <w:bookmarkStart w:id="1927" w:name="_Toc41388639"/>
      <w:bookmarkStart w:id="1928" w:name="_Toc41669225"/>
      <w:bookmarkStart w:id="1929" w:name="_Toc41670078"/>
      <w:bookmarkStart w:id="1930" w:name="_Toc41670202"/>
      <w:bookmarkStart w:id="1931" w:name="_Toc41671034"/>
      <w:bookmarkStart w:id="1932" w:name="_Toc41671898"/>
      <w:bookmarkStart w:id="1933" w:name="_Toc41910043"/>
      <w:bookmarkStart w:id="1934" w:name="_Toc42180193"/>
      <w:bookmarkStart w:id="1935" w:name="_Toc42180636"/>
      <w:bookmarkStart w:id="1936" w:name="_Toc42187806"/>
      <w:bookmarkStart w:id="1937" w:name="_Toc42188644"/>
      <w:bookmarkStart w:id="1938" w:name="_Toc42541691"/>
      <w:bookmarkStart w:id="1939" w:name="_Toc42541820"/>
      <w:bookmarkStart w:id="1940" w:name="_Toc42545098"/>
      <w:bookmarkStart w:id="1941" w:name="_Toc42806659"/>
      <w:bookmarkStart w:id="1942" w:name="_Toc43114364"/>
      <w:bookmarkStart w:id="1943" w:name="_Toc43115140"/>
      <w:bookmarkStart w:id="1944" w:name="_Toc43117392"/>
      <w:bookmarkStart w:id="1945" w:name="_Toc43117531"/>
      <w:bookmarkStart w:id="1946" w:name="_Toc43285857"/>
      <w:bookmarkStart w:id="1947" w:name="_Toc43303915"/>
      <w:bookmarkStart w:id="1948" w:name="_Toc43316343"/>
      <w:bookmarkStart w:id="1949" w:name="_Toc43317145"/>
      <w:bookmarkStart w:id="1950" w:name="_Toc43319766"/>
      <w:bookmarkStart w:id="1951" w:name="_Toc43722217"/>
      <w:bookmarkStart w:id="1952" w:name="_Toc43722571"/>
      <w:bookmarkStart w:id="1953" w:name="_Toc43724520"/>
      <w:bookmarkStart w:id="1954" w:name="_Toc43724668"/>
      <w:bookmarkStart w:id="1955" w:name="_Toc44163620"/>
      <w:bookmarkStart w:id="1956" w:name="_Toc44164305"/>
      <w:bookmarkStart w:id="1957" w:name="_Toc44164448"/>
      <w:bookmarkStart w:id="1958" w:name="_Toc44455364"/>
      <w:bookmarkStart w:id="1959" w:name="_Toc44456144"/>
      <w:bookmarkStart w:id="1960" w:name="_Toc45046544"/>
      <w:bookmarkStart w:id="1961" w:name="_Toc45047453"/>
      <w:bookmarkStart w:id="1962" w:name="_Toc45049029"/>
      <w:bookmarkStart w:id="1963" w:name="_Toc45122436"/>
      <w:bookmarkStart w:id="1964" w:name="_Toc45196150"/>
      <w:bookmarkStart w:id="1965" w:name="_Toc45196310"/>
      <w:bookmarkStart w:id="1966" w:name="_Toc45400616"/>
      <w:bookmarkStart w:id="1967" w:name="_Toc45788468"/>
      <w:bookmarkStart w:id="1968" w:name="_Toc45881592"/>
      <w:bookmarkStart w:id="1969" w:name="_Toc45881898"/>
      <w:bookmarkStart w:id="1970" w:name="_Toc45984256"/>
      <w:bookmarkStart w:id="1971" w:name="_Toc46137837"/>
      <w:bookmarkStart w:id="1972" w:name="_Toc46147441"/>
      <w:bookmarkStart w:id="1973" w:name="_Toc46147751"/>
      <w:bookmarkStart w:id="1974" w:name="_Toc46148182"/>
      <w:bookmarkStart w:id="1975" w:name="_Toc46148341"/>
      <w:bookmarkStart w:id="1976" w:name="_Toc46161412"/>
      <w:bookmarkStart w:id="1977" w:name="_Toc46406683"/>
      <w:bookmarkStart w:id="1978" w:name="_Toc46406856"/>
      <w:bookmarkStart w:id="1979" w:name="_Toc46479985"/>
      <w:bookmarkStart w:id="1980" w:name="_Toc46578594"/>
      <w:bookmarkStart w:id="1981" w:name="_Toc46578829"/>
      <w:bookmarkStart w:id="1982" w:name="_Toc46828990"/>
      <w:bookmarkStart w:id="1983" w:name="_Toc46912519"/>
      <w:bookmarkStart w:id="1984" w:name="_Toc46913877"/>
      <w:bookmarkStart w:id="1985" w:name="_Toc46933877"/>
      <w:bookmarkStart w:id="1986" w:name="_Toc46935746"/>
      <w:bookmarkStart w:id="1987" w:name="_Toc47081929"/>
      <w:bookmarkStart w:id="1988" w:name="_Toc4708209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p>
    <w:p w14:paraId="0AAB5D56" w14:textId="77777777" w:rsidR="009260A0" w:rsidRPr="00B872F3" w:rsidRDefault="009260A0" w:rsidP="00365E0E">
      <w:pPr>
        <w:pStyle w:val="Heading2"/>
        <w:spacing w:after="60"/>
        <w:jc w:val="both"/>
        <w:rPr>
          <w:u w:val="none"/>
        </w:rPr>
      </w:pPr>
      <w:bookmarkStart w:id="1989" w:name="_Toc47082096"/>
      <w:r w:rsidRPr="00B872F3">
        <w:rPr>
          <w:u w:val="none"/>
        </w:rPr>
        <w:t>General</w:t>
      </w:r>
      <w:bookmarkEnd w:id="1989"/>
    </w:p>
    <w:p w14:paraId="6B285886" w14:textId="77777777" w:rsidR="009260A0" w:rsidRDefault="009260A0" w:rsidP="002A0425">
      <w:pPr>
        <w:jc w:val="both"/>
      </w:pPr>
      <w:r>
        <w:t>This section describes features related to low latency.</w:t>
      </w:r>
    </w:p>
    <w:p w14:paraId="05D8F3EF" w14:textId="77777777" w:rsidR="009260A0" w:rsidRPr="00B872F3" w:rsidRDefault="009260A0" w:rsidP="00365E0E">
      <w:pPr>
        <w:pStyle w:val="Heading2"/>
        <w:spacing w:after="60"/>
        <w:jc w:val="both"/>
        <w:rPr>
          <w:u w:val="none"/>
        </w:rPr>
      </w:pPr>
      <w:bookmarkStart w:id="1990" w:name="_Toc47082097"/>
      <w:r>
        <w:rPr>
          <w:u w:val="none"/>
        </w:rPr>
        <w:t>Feature #1</w:t>
      </w:r>
      <w:bookmarkEnd w:id="1990"/>
    </w:p>
    <w:p w14:paraId="6F12D6FC" w14:textId="2552865D" w:rsidR="00CB4732" w:rsidRDefault="009260A0" w:rsidP="002A0425">
      <w:pPr>
        <w:jc w:val="both"/>
      </w:pPr>
      <w:r>
        <w:t>Description for feature #1</w:t>
      </w:r>
    </w:p>
    <w:p w14:paraId="14025489" w14:textId="4B09D70A" w:rsidR="00741AC0" w:rsidRPr="0083228B" w:rsidRDefault="00741AC0" w:rsidP="00741AC0">
      <w:pPr>
        <w:pStyle w:val="Heading1"/>
        <w:rPr>
          <w:u w:val="none"/>
        </w:rPr>
      </w:pPr>
      <w:bookmarkStart w:id="1991" w:name="_Toc47082098"/>
      <w:r w:rsidRPr="0083228B">
        <w:rPr>
          <w:u w:val="none"/>
        </w:rPr>
        <w:t>Frame Format</w:t>
      </w:r>
      <w:bookmarkEnd w:id="1991"/>
    </w:p>
    <w:p w14:paraId="5443E089" w14:textId="2B31B5A8" w:rsidR="00741AC0" w:rsidRDefault="00741AC0" w:rsidP="00741AC0">
      <w:pPr>
        <w:pStyle w:val="Heading2"/>
        <w:spacing w:after="60"/>
        <w:rPr>
          <w:u w:val="none"/>
        </w:rPr>
      </w:pPr>
      <w:bookmarkStart w:id="1992" w:name="_Toc47082099"/>
      <w:r w:rsidRPr="0083228B">
        <w:rPr>
          <w:u w:val="none"/>
        </w:rPr>
        <w:t>General</w:t>
      </w:r>
      <w:bookmarkEnd w:id="1992"/>
    </w:p>
    <w:p w14:paraId="37BA219D" w14:textId="39BC5F84" w:rsidR="00037CAF" w:rsidRDefault="00037CAF" w:rsidP="00037CAF">
      <w:pPr>
        <w:jc w:val="both"/>
      </w:pPr>
      <w:r>
        <w:t>This section describes features related to frame format.</w:t>
      </w:r>
    </w:p>
    <w:p w14:paraId="6B8CD60C" w14:textId="3B77C1AF" w:rsidR="00741AC0" w:rsidRPr="0083228B" w:rsidRDefault="00741AC0" w:rsidP="00741AC0">
      <w:pPr>
        <w:pStyle w:val="Heading2"/>
        <w:spacing w:after="60"/>
        <w:rPr>
          <w:u w:val="none"/>
        </w:rPr>
      </w:pPr>
      <w:bookmarkStart w:id="1993" w:name="_Toc47082100"/>
      <w:r w:rsidRPr="0083228B">
        <w:rPr>
          <w:u w:val="none"/>
        </w:rPr>
        <w:t>EHT Operation Element</w:t>
      </w:r>
      <w:bookmarkEnd w:id="1993"/>
    </w:p>
    <w:p w14:paraId="7B4CA060" w14:textId="77777777" w:rsidR="00741AC0" w:rsidRPr="002F39F4" w:rsidRDefault="00741AC0" w:rsidP="00741AC0">
      <w:pPr>
        <w:jc w:val="both"/>
        <w:rPr>
          <w:szCs w:val="22"/>
          <w:highlight w:val="lightGray"/>
          <w:lang w:val="en-US"/>
        </w:rPr>
      </w:pPr>
      <w:r w:rsidRPr="002F39F4">
        <w:rPr>
          <w:szCs w:val="22"/>
          <w:highlight w:val="lightGray"/>
          <w:lang w:val="en-US"/>
        </w:rPr>
        <w:t>802.11be supports defining an EHT Operation element with the following fields to indicate 320/160+160 MHz BSS bandwidth:</w:t>
      </w:r>
    </w:p>
    <w:p w14:paraId="45B16A20" w14:textId="77777777" w:rsidR="00741AC0" w:rsidRPr="002F39F4" w:rsidRDefault="00741AC0" w:rsidP="00741AC0">
      <w:pPr>
        <w:pStyle w:val="ListParagraph"/>
        <w:numPr>
          <w:ilvl w:val="0"/>
          <w:numId w:val="31"/>
        </w:numPr>
        <w:jc w:val="both"/>
        <w:rPr>
          <w:szCs w:val="22"/>
          <w:highlight w:val="lightGray"/>
          <w:lang w:val="en-US"/>
        </w:rPr>
      </w:pPr>
      <w:r w:rsidRPr="002F39F4">
        <w:rPr>
          <w:szCs w:val="22"/>
          <w:highlight w:val="lightGray"/>
          <w:lang w:val="en-US"/>
        </w:rPr>
        <w:t xml:space="preserve">Channel Width field </w:t>
      </w:r>
    </w:p>
    <w:p w14:paraId="42413327" w14:textId="77777777" w:rsidR="00741AC0" w:rsidRPr="002F39F4" w:rsidRDefault="00741AC0" w:rsidP="00741AC0">
      <w:pPr>
        <w:pStyle w:val="ListParagraph"/>
        <w:numPr>
          <w:ilvl w:val="0"/>
          <w:numId w:val="31"/>
        </w:numPr>
        <w:jc w:val="both"/>
        <w:rPr>
          <w:szCs w:val="22"/>
          <w:highlight w:val="lightGray"/>
          <w:lang w:val="en-US"/>
        </w:rPr>
      </w:pPr>
      <w:r w:rsidRPr="002F39F4">
        <w:rPr>
          <w:szCs w:val="22"/>
          <w:highlight w:val="lightGray"/>
          <w:lang w:val="en-US"/>
        </w:rPr>
        <w:t xml:space="preserve">CCFS field </w:t>
      </w:r>
    </w:p>
    <w:p w14:paraId="5A543DBA" w14:textId="77777777" w:rsidR="00741AC0" w:rsidRPr="002F39F4" w:rsidRDefault="00741AC0" w:rsidP="00741AC0">
      <w:pPr>
        <w:jc w:val="both"/>
        <w:rPr>
          <w:highlight w:val="lightGray"/>
          <w:lang w:val="en-US" w:eastAsia="ko-KR"/>
        </w:rPr>
      </w:pPr>
      <w:r w:rsidRPr="002F39F4">
        <w:rPr>
          <w:highlight w:val="lightGray"/>
        </w:rPr>
        <w:t xml:space="preserve">[Motion 111, #SP0611-25, </w:t>
      </w:r>
      <w:sdt>
        <w:sdtPr>
          <w:rPr>
            <w:highlight w:val="lightGray"/>
            <w:lang w:val="en-US" w:eastAsia="ko-KR"/>
          </w:rPr>
          <w:id w:val="1100838423"/>
          <w:citation/>
        </w:sdtPr>
        <w:sdtEndPr/>
        <w:sdtContent>
          <w:r w:rsidRPr="002F39F4">
            <w:rPr>
              <w:highlight w:val="lightGray"/>
              <w:lang w:val="en-US" w:eastAsia="ko-KR"/>
            </w:rPr>
            <w:fldChar w:fldCharType="begin"/>
          </w:r>
          <w:r w:rsidRPr="002F39F4">
            <w:rPr>
              <w:highlight w:val="lightGray"/>
              <w:lang w:val="en-US" w:eastAsia="ko-KR"/>
            </w:rPr>
            <w:instrText xml:space="preserve"> CITATION 19_1755r4 \l 1033 </w:instrText>
          </w:r>
          <w:r w:rsidRPr="002F39F4">
            <w:rPr>
              <w:highlight w:val="lightGray"/>
              <w:lang w:val="en-US" w:eastAsia="ko-KR"/>
            </w:rPr>
            <w:fldChar w:fldCharType="separate"/>
          </w:r>
          <w:r w:rsidR="00860E27" w:rsidRPr="00860E27">
            <w:rPr>
              <w:noProof/>
              <w:highlight w:val="lightGray"/>
              <w:lang w:val="en-US" w:eastAsia="ko-KR"/>
            </w:rPr>
            <w:t>[9]</w:t>
          </w:r>
          <w:r w:rsidRPr="002F39F4">
            <w:rPr>
              <w:highlight w:val="lightGray"/>
              <w:lang w:val="en-US" w:eastAsia="ko-KR"/>
            </w:rPr>
            <w:fldChar w:fldCharType="end"/>
          </w:r>
        </w:sdtContent>
      </w:sdt>
      <w:r w:rsidRPr="002F39F4">
        <w:rPr>
          <w:highlight w:val="lightGray"/>
          <w:lang w:val="en-US" w:eastAsia="ko-KR"/>
        </w:rPr>
        <w:t xml:space="preserve"> and </w:t>
      </w:r>
      <w:sdt>
        <w:sdtPr>
          <w:rPr>
            <w:highlight w:val="lightGray"/>
            <w:lang w:val="en-US" w:eastAsia="ko-KR"/>
          </w:rPr>
          <w:id w:val="669374564"/>
          <w:citation/>
        </w:sdtPr>
        <w:sdtEndPr/>
        <w:sdtContent>
          <w:r w:rsidRPr="002F39F4">
            <w:rPr>
              <w:highlight w:val="lightGray"/>
              <w:lang w:val="en-US" w:eastAsia="ko-KR"/>
            </w:rPr>
            <w:fldChar w:fldCharType="begin"/>
          </w:r>
          <w:r w:rsidRPr="002F39F4">
            <w:rPr>
              <w:highlight w:val="lightGray"/>
              <w:lang w:val="en-US" w:eastAsia="ko-KR"/>
            </w:rPr>
            <w:instrText xml:space="preserve"> CITATION 20_0384r1 \l 1033 </w:instrText>
          </w:r>
          <w:r w:rsidRPr="002F39F4">
            <w:rPr>
              <w:highlight w:val="lightGray"/>
              <w:lang w:val="en-US" w:eastAsia="ko-KR"/>
            </w:rPr>
            <w:fldChar w:fldCharType="separate"/>
          </w:r>
          <w:r w:rsidR="00860E27" w:rsidRPr="00860E27">
            <w:rPr>
              <w:noProof/>
              <w:highlight w:val="lightGray"/>
              <w:lang w:val="en-US" w:eastAsia="ko-KR"/>
            </w:rPr>
            <w:t>[152]</w:t>
          </w:r>
          <w:r w:rsidRPr="002F39F4">
            <w:rPr>
              <w:highlight w:val="lightGray"/>
              <w:lang w:val="en-US" w:eastAsia="ko-KR"/>
            </w:rPr>
            <w:fldChar w:fldCharType="end"/>
          </w:r>
        </w:sdtContent>
      </w:sdt>
      <w:r w:rsidRPr="002F39F4">
        <w:rPr>
          <w:highlight w:val="lightGray"/>
          <w:lang w:val="en-US" w:eastAsia="ko-KR"/>
        </w:rPr>
        <w:t>]</w:t>
      </w:r>
    </w:p>
    <w:p w14:paraId="6CD0EB40" w14:textId="77777777" w:rsidR="00741AC0" w:rsidRPr="002F39F4" w:rsidRDefault="00741AC0" w:rsidP="00741AC0">
      <w:pPr>
        <w:jc w:val="both"/>
        <w:rPr>
          <w:highlight w:val="lightGray"/>
          <w:lang w:val="en-US" w:eastAsia="ko-KR"/>
        </w:rPr>
      </w:pPr>
    </w:p>
    <w:p w14:paraId="25DDD88F" w14:textId="581AD507" w:rsidR="00741AC0" w:rsidRPr="002F39F4" w:rsidRDefault="00741AC0" w:rsidP="00741AC0">
      <w:pPr>
        <w:jc w:val="both"/>
        <w:rPr>
          <w:szCs w:val="22"/>
          <w:highlight w:val="lightGray"/>
          <w:lang w:val="en-US"/>
        </w:rPr>
      </w:pPr>
      <w:r w:rsidRPr="002F39F4">
        <w:rPr>
          <w:szCs w:val="22"/>
          <w:highlight w:val="lightGray"/>
          <w:lang w:val="en-US"/>
        </w:rPr>
        <w:lastRenderedPageBreak/>
        <w:t xml:space="preserve">802.11be supports that in 6 GHz band, an EHT AP may announce different BSS operating bandwidth to non-EHT STAs than the BSS operating bandwidth it announces to EHT STAs when EHT BW covers disallowed 20 MHz channels and/or when the announced EHT BW is not supported by non-EHT amendments. The advertised BSS operating bandwidth to EHT STA shall include the advertised BSS operating bandwidth to non-EHT STA. </w:t>
      </w:r>
    </w:p>
    <w:p w14:paraId="4AC9A56A" w14:textId="77777777" w:rsidR="00741AC0" w:rsidRDefault="00741AC0" w:rsidP="00741AC0">
      <w:pPr>
        <w:jc w:val="both"/>
        <w:rPr>
          <w:highlight w:val="lightGray"/>
          <w:lang w:val="en-US" w:eastAsia="ko-KR"/>
        </w:rPr>
      </w:pPr>
      <w:r w:rsidRPr="002F39F4">
        <w:rPr>
          <w:szCs w:val="22"/>
          <w:highlight w:val="lightGray"/>
        </w:rPr>
        <w:t xml:space="preserve">[Motion 112, #SP53, </w:t>
      </w:r>
      <w:sdt>
        <w:sdtPr>
          <w:rPr>
            <w:highlight w:val="lightGray"/>
            <w:lang w:val="en-US" w:eastAsia="ko-KR"/>
          </w:rPr>
          <w:id w:val="-955792581"/>
          <w:citation/>
        </w:sdtPr>
        <w:sdtEndPr/>
        <w:sdtContent>
          <w:r w:rsidRPr="002F39F4">
            <w:rPr>
              <w:highlight w:val="lightGray"/>
              <w:lang w:val="en-US" w:eastAsia="ko-KR"/>
            </w:rPr>
            <w:fldChar w:fldCharType="begin"/>
          </w:r>
          <w:r w:rsidRPr="002F39F4">
            <w:rPr>
              <w:highlight w:val="lightGray"/>
              <w:lang w:val="en-US" w:eastAsia="ko-KR"/>
            </w:rPr>
            <w:instrText xml:space="preserve"> CITATION 19_1755r4 \l 1033 </w:instrText>
          </w:r>
          <w:r w:rsidRPr="002F39F4">
            <w:rPr>
              <w:highlight w:val="lightGray"/>
              <w:lang w:val="en-US" w:eastAsia="ko-KR"/>
            </w:rPr>
            <w:fldChar w:fldCharType="separate"/>
          </w:r>
          <w:r w:rsidR="00860E27" w:rsidRPr="00860E27">
            <w:rPr>
              <w:noProof/>
              <w:highlight w:val="lightGray"/>
              <w:lang w:val="en-US" w:eastAsia="ko-KR"/>
            </w:rPr>
            <w:t>[9]</w:t>
          </w:r>
          <w:r w:rsidRPr="002F39F4">
            <w:rPr>
              <w:highlight w:val="lightGray"/>
              <w:lang w:val="en-US" w:eastAsia="ko-KR"/>
            </w:rPr>
            <w:fldChar w:fldCharType="end"/>
          </w:r>
        </w:sdtContent>
      </w:sdt>
      <w:r w:rsidRPr="002F39F4">
        <w:rPr>
          <w:highlight w:val="lightGray"/>
          <w:lang w:val="en-US" w:eastAsia="ko-KR"/>
        </w:rPr>
        <w:t xml:space="preserve"> and </w:t>
      </w:r>
      <w:sdt>
        <w:sdtPr>
          <w:rPr>
            <w:highlight w:val="lightGray"/>
            <w:lang w:val="en-US" w:eastAsia="ko-KR"/>
          </w:rPr>
          <w:id w:val="-1189132049"/>
          <w:citation/>
        </w:sdtPr>
        <w:sdtEndPr/>
        <w:sdtContent>
          <w:r w:rsidRPr="002F39F4">
            <w:rPr>
              <w:highlight w:val="lightGray"/>
              <w:lang w:val="en-US" w:eastAsia="ko-KR"/>
            </w:rPr>
            <w:fldChar w:fldCharType="begin"/>
          </w:r>
          <w:r w:rsidRPr="002F39F4">
            <w:rPr>
              <w:highlight w:val="lightGray"/>
              <w:lang w:val="en-US" w:eastAsia="ko-KR"/>
            </w:rPr>
            <w:instrText xml:space="preserve"> CITATION 20_0398r3 \l 1033 </w:instrText>
          </w:r>
          <w:r w:rsidRPr="002F39F4">
            <w:rPr>
              <w:highlight w:val="lightGray"/>
              <w:lang w:val="en-US" w:eastAsia="ko-KR"/>
            </w:rPr>
            <w:fldChar w:fldCharType="separate"/>
          </w:r>
          <w:r w:rsidR="00860E27" w:rsidRPr="00860E27">
            <w:rPr>
              <w:noProof/>
              <w:highlight w:val="lightGray"/>
              <w:lang w:val="en-US" w:eastAsia="ko-KR"/>
            </w:rPr>
            <w:t>[153]</w:t>
          </w:r>
          <w:r w:rsidRPr="002F39F4">
            <w:rPr>
              <w:highlight w:val="lightGray"/>
              <w:lang w:val="en-US" w:eastAsia="ko-KR"/>
            </w:rPr>
            <w:fldChar w:fldCharType="end"/>
          </w:r>
        </w:sdtContent>
      </w:sdt>
      <w:r w:rsidRPr="002F39F4">
        <w:rPr>
          <w:highlight w:val="lightGray"/>
          <w:lang w:val="en-US" w:eastAsia="ko-KR"/>
        </w:rPr>
        <w:t>]</w:t>
      </w:r>
    </w:p>
    <w:p w14:paraId="5B9BA778" w14:textId="77777777" w:rsidR="00D00DA7" w:rsidRDefault="00D00DA7" w:rsidP="00741AC0">
      <w:pPr>
        <w:jc w:val="both"/>
        <w:rPr>
          <w:highlight w:val="lightGray"/>
          <w:lang w:val="en-US" w:eastAsia="ko-KR"/>
        </w:rPr>
      </w:pPr>
    </w:p>
    <w:p w14:paraId="39CE4FDA" w14:textId="706CA2DD" w:rsidR="00D00DA7" w:rsidRPr="00D4528B" w:rsidRDefault="00D00DA7" w:rsidP="00D00DA7">
      <w:pPr>
        <w:jc w:val="both"/>
        <w:rPr>
          <w:szCs w:val="22"/>
          <w:highlight w:val="green"/>
        </w:rPr>
      </w:pPr>
      <w:r w:rsidRPr="00D4528B">
        <w:rPr>
          <w:b/>
          <w:szCs w:val="22"/>
          <w:highlight w:val="green"/>
        </w:rPr>
        <w:t>Straw poll #127</w:t>
      </w:r>
    </w:p>
    <w:p w14:paraId="3ADA41C2" w14:textId="274A3045" w:rsidR="00D00DA7" w:rsidRPr="00D4528B" w:rsidRDefault="00D00DA7" w:rsidP="00D00DA7">
      <w:pPr>
        <w:jc w:val="both"/>
        <w:rPr>
          <w:szCs w:val="22"/>
          <w:highlight w:val="green"/>
        </w:rPr>
      </w:pPr>
      <w:del w:id="1994" w:author="Edward Au" w:date="2020-07-23T14:10:00Z">
        <w:r w:rsidRPr="00D4528B" w:rsidDel="00D96652">
          <w:rPr>
            <w:szCs w:val="22"/>
            <w:highlight w:val="green"/>
          </w:rPr>
          <w:delText>Do you agree that a</w:delText>
        </w:r>
      </w:del>
      <w:ins w:id="1995" w:author="Edward Au" w:date="2020-07-23T14:10:00Z">
        <w:r w:rsidR="00D96652" w:rsidRPr="00D4528B">
          <w:rPr>
            <w:szCs w:val="22"/>
            <w:highlight w:val="green"/>
          </w:rPr>
          <w:t>A</w:t>
        </w:r>
      </w:ins>
      <w:r w:rsidRPr="00D4528B">
        <w:rPr>
          <w:szCs w:val="22"/>
          <w:highlight w:val="green"/>
        </w:rPr>
        <w:t>ll APs that are part of the same MLD as a non-transmitted BSSID and that are collocated with the non-transmitted BSSID shall be reported in the RNR element that is included in the beacons and the broadcast probe responses transmitted by the transmitted BSSID that is in the same Multiple BSSID set as the non-transmitted BSSID</w:t>
      </w:r>
      <w:del w:id="1996" w:author="Edward Au" w:date="2020-07-23T14:10:00Z">
        <w:r w:rsidRPr="00D4528B" w:rsidDel="00D96652">
          <w:rPr>
            <w:szCs w:val="22"/>
            <w:highlight w:val="green"/>
          </w:rPr>
          <w:delText>?</w:delText>
        </w:r>
      </w:del>
      <w:ins w:id="1997" w:author="Edward Au" w:date="2020-07-23T14:10:00Z">
        <w:r w:rsidR="00D96652" w:rsidRPr="00D4528B">
          <w:rPr>
            <w:szCs w:val="22"/>
            <w:highlight w:val="green"/>
          </w:rPr>
          <w:t>.</w:t>
        </w:r>
      </w:ins>
    </w:p>
    <w:p w14:paraId="0671143A" w14:textId="1C4472BB" w:rsidR="00D00DA7" w:rsidRPr="00D4528B" w:rsidRDefault="00D00DA7" w:rsidP="00D00DA7">
      <w:pPr>
        <w:jc w:val="both"/>
        <w:rPr>
          <w:szCs w:val="22"/>
          <w:highlight w:val="green"/>
        </w:rPr>
      </w:pPr>
      <w:del w:id="1998" w:author="Edward Au" w:date="2020-07-23T14:11:00Z">
        <w:r w:rsidRPr="00D4528B" w:rsidDel="00D96652">
          <w:rPr>
            <w:szCs w:val="22"/>
            <w:highlight w:val="green"/>
          </w:rPr>
          <w:delText>Do you agree that i</w:delText>
        </w:r>
      </w:del>
      <w:ins w:id="1999" w:author="Edward Au" w:date="2020-07-23T14:11:00Z">
        <w:r w:rsidR="00D96652" w:rsidRPr="00D4528B">
          <w:rPr>
            <w:szCs w:val="22"/>
            <w:highlight w:val="green"/>
          </w:rPr>
          <w:t>I</w:t>
        </w:r>
      </w:ins>
      <w:r w:rsidRPr="00D4528B">
        <w:rPr>
          <w:szCs w:val="22"/>
          <w:highlight w:val="green"/>
        </w:rPr>
        <w:t>f a reporting AP is part of an AP MLD and is in the same collocated set as APs affiliated with another AP MLD for which there are no affiliated APs operating on the same channel as the reporting AP, each AP of the other AP MLD shall be reported in the RNR element that is included in the beacons and the broadcast probe responses transmitted by the reporting AP if at least one AP of the other AP MLD is in the same multiple BSSID set as an AP affiliated with the AP MLD of the reporting AP, unless the APs of the other AP MLDs are already reported in beacons and the broadcast probe responses transmitted by an AP in the same collocated set as the reporting AP on the same channel as the reporting AP</w:t>
      </w:r>
      <w:ins w:id="2000" w:author="Edward Au" w:date="2020-07-23T14:11:00Z">
        <w:r w:rsidR="000A3F38" w:rsidRPr="00D4528B">
          <w:rPr>
            <w:szCs w:val="22"/>
            <w:highlight w:val="green"/>
          </w:rPr>
          <w:t>.</w:t>
        </w:r>
      </w:ins>
      <w:del w:id="2001" w:author="Edward Au" w:date="2020-07-23T14:11:00Z">
        <w:r w:rsidRPr="00D4528B" w:rsidDel="000A3F38">
          <w:rPr>
            <w:szCs w:val="22"/>
            <w:highlight w:val="green"/>
          </w:rPr>
          <w:delText>?</w:delText>
        </w:r>
      </w:del>
      <w:r w:rsidRPr="00D4528B">
        <w:rPr>
          <w:szCs w:val="22"/>
          <w:highlight w:val="green"/>
        </w:rPr>
        <w:t xml:space="preserve"> </w:t>
      </w:r>
      <w:r w:rsidRPr="00D4528B">
        <w:rPr>
          <w:b/>
          <w:i/>
          <w:szCs w:val="22"/>
          <w:highlight w:val="green"/>
        </w:rPr>
        <w:t>[#SP127]</w:t>
      </w:r>
    </w:p>
    <w:p w14:paraId="137FE93A" w14:textId="0A7B006A" w:rsidR="00D00DA7" w:rsidRPr="00D00DA7" w:rsidRDefault="00D00DA7" w:rsidP="00D00DA7">
      <w:pPr>
        <w:jc w:val="both"/>
        <w:rPr>
          <w:szCs w:val="22"/>
        </w:rPr>
      </w:pPr>
      <w:r w:rsidRPr="00D4528B">
        <w:rPr>
          <w:szCs w:val="22"/>
          <w:highlight w:val="green"/>
        </w:rPr>
        <w:t>[20/0398r3 (EHT BSS with wider bandwidth, Liwen Chu, NXP), SP#1 extension, Approved with unanimous consent]</w:t>
      </w:r>
    </w:p>
    <w:p w14:paraId="2D23104B" w14:textId="57BD8401" w:rsidR="00D00DA7" w:rsidRPr="005E0A73" w:rsidRDefault="00D00DA7" w:rsidP="00D00DA7">
      <w:pPr>
        <w:jc w:val="both"/>
        <w:rPr>
          <w:b/>
          <w:i/>
          <w:szCs w:val="22"/>
        </w:rPr>
      </w:pPr>
      <w:r w:rsidRPr="005E0A73">
        <w:rPr>
          <w:b/>
          <w:szCs w:val="22"/>
        </w:rPr>
        <w:t xml:space="preserve"> </w:t>
      </w:r>
    </w:p>
    <w:p w14:paraId="69B8AAF6" w14:textId="77777777" w:rsidR="00741AC0" w:rsidRPr="002F39F4" w:rsidRDefault="00741AC0" w:rsidP="00741AC0">
      <w:pPr>
        <w:jc w:val="both"/>
        <w:rPr>
          <w:szCs w:val="22"/>
          <w:highlight w:val="lightGray"/>
        </w:rPr>
      </w:pPr>
      <w:r w:rsidRPr="002F39F4">
        <w:rPr>
          <w:szCs w:val="22"/>
          <w:highlight w:val="lightGray"/>
        </w:rPr>
        <w:t>802.11be supports defining an EHT operation element to indicate the channel configuration for EHT STA, which does not need to combine with the indication of CCFS0 and CCFS1 in HE operation elements at 6 GHz.</w:t>
      </w:r>
    </w:p>
    <w:p w14:paraId="6C83832B" w14:textId="77777777" w:rsidR="00741AC0" w:rsidRDefault="00741AC0" w:rsidP="00741AC0">
      <w:pPr>
        <w:jc w:val="both"/>
        <w:rPr>
          <w:lang w:val="en-US" w:eastAsia="ko-KR"/>
        </w:rPr>
      </w:pPr>
      <w:r w:rsidRPr="002F39F4">
        <w:rPr>
          <w:szCs w:val="22"/>
          <w:highlight w:val="lightGray"/>
        </w:rPr>
        <w:t xml:space="preserve">[Motion 112, #SP54, </w:t>
      </w:r>
      <w:sdt>
        <w:sdtPr>
          <w:rPr>
            <w:highlight w:val="lightGray"/>
            <w:lang w:val="en-US" w:eastAsia="ko-KR"/>
          </w:rPr>
          <w:id w:val="-1348248624"/>
          <w:citation/>
        </w:sdtPr>
        <w:sdtEndPr/>
        <w:sdtContent>
          <w:r w:rsidRPr="002F39F4">
            <w:rPr>
              <w:highlight w:val="lightGray"/>
              <w:lang w:val="en-US" w:eastAsia="ko-KR"/>
            </w:rPr>
            <w:fldChar w:fldCharType="begin"/>
          </w:r>
          <w:r w:rsidRPr="002F39F4">
            <w:rPr>
              <w:highlight w:val="lightGray"/>
              <w:lang w:val="en-US" w:eastAsia="ko-KR"/>
            </w:rPr>
            <w:instrText xml:space="preserve"> CITATION 19_1755r4 \l 1033 </w:instrText>
          </w:r>
          <w:r w:rsidRPr="002F39F4">
            <w:rPr>
              <w:highlight w:val="lightGray"/>
              <w:lang w:val="en-US" w:eastAsia="ko-KR"/>
            </w:rPr>
            <w:fldChar w:fldCharType="separate"/>
          </w:r>
          <w:r w:rsidR="00860E27" w:rsidRPr="00860E27">
            <w:rPr>
              <w:noProof/>
              <w:highlight w:val="lightGray"/>
              <w:lang w:val="en-US" w:eastAsia="ko-KR"/>
            </w:rPr>
            <w:t>[9]</w:t>
          </w:r>
          <w:r w:rsidRPr="002F39F4">
            <w:rPr>
              <w:highlight w:val="lightGray"/>
              <w:lang w:val="en-US" w:eastAsia="ko-KR"/>
            </w:rPr>
            <w:fldChar w:fldCharType="end"/>
          </w:r>
        </w:sdtContent>
      </w:sdt>
      <w:r w:rsidRPr="002F39F4">
        <w:rPr>
          <w:highlight w:val="lightGray"/>
          <w:lang w:val="en-US" w:eastAsia="ko-KR"/>
        </w:rPr>
        <w:t xml:space="preserve"> and </w:t>
      </w:r>
      <w:sdt>
        <w:sdtPr>
          <w:rPr>
            <w:highlight w:val="lightGray"/>
            <w:lang w:val="en-US" w:eastAsia="ko-KR"/>
          </w:rPr>
          <w:id w:val="-1365358326"/>
          <w:citation/>
        </w:sdtPr>
        <w:sdtEndPr/>
        <w:sdtContent>
          <w:r w:rsidRPr="002F39F4">
            <w:rPr>
              <w:highlight w:val="lightGray"/>
              <w:lang w:val="en-US" w:eastAsia="ko-KR"/>
            </w:rPr>
            <w:fldChar w:fldCharType="begin"/>
          </w:r>
          <w:r w:rsidRPr="002F39F4">
            <w:rPr>
              <w:highlight w:val="lightGray"/>
              <w:lang w:val="en-US" w:eastAsia="ko-KR"/>
            </w:rPr>
            <w:instrText xml:space="preserve"> CITATION 20_0680r0 \l 1033 </w:instrText>
          </w:r>
          <w:r w:rsidRPr="002F39F4">
            <w:rPr>
              <w:highlight w:val="lightGray"/>
              <w:lang w:val="en-US" w:eastAsia="ko-KR"/>
            </w:rPr>
            <w:fldChar w:fldCharType="separate"/>
          </w:r>
          <w:r w:rsidR="00860E27" w:rsidRPr="00860E27">
            <w:rPr>
              <w:noProof/>
              <w:highlight w:val="lightGray"/>
              <w:lang w:val="en-US" w:eastAsia="ko-KR"/>
            </w:rPr>
            <w:t>[154]</w:t>
          </w:r>
          <w:r w:rsidRPr="002F39F4">
            <w:rPr>
              <w:highlight w:val="lightGray"/>
              <w:lang w:val="en-US" w:eastAsia="ko-KR"/>
            </w:rPr>
            <w:fldChar w:fldCharType="end"/>
          </w:r>
        </w:sdtContent>
      </w:sdt>
      <w:r w:rsidRPr="002F39F4">
        <w:rPr>
          <w:highlight w:val="lightGray"/>
          <w:lang w:val="en-US" w:eastAsia="ko-KR"/>
        </w:rPr>
        <w:t>]</w:t>
      </w:r>
    </w:p>
    <w:p w14:paraId="703A30A0" w14:textId="37FF841D" w:rsidR="006A7BDD" w:rsidRPr="0083228B" w:rsidRDefault="006A7BDD" w:rsidP="006A7BDD">
      <w:pPr>
        <w:pStyle w:val="Heading1"/>
        <w:rPr>
          <w:u w:val="none"/>
        </w:rPr>
      </w:pPr>
      <w:bookmarkStart w:id="2002" w:name="_Toc47082101"/>
      <w:r>
        <w:rPr>
          <w:u w:val="none"/>
        </w:rPr>
        <w:t>Security</w:t>
      </w:r>
      <w:bookmarkEnd w:id="2002"/>
    </w:p>
    <w:p w14:paraId="794315BE" w14:textId="77777777" w:rsidR="006A7BDD" w:rsidRPr="009D01CC" w:rsidRDefault="006A7BDD" w:rsidP="006A7BDD">
      <w:pPr>
        <w:pStyle w:val="Heading2"/>
        <w:spacing w:after="60"/>
        <w:rPr>
          <w:highlight w:val="yellow"/>
          <w:u w:val="none"/>
        </w:rPr>
      </w:pPr>
      <w:bookmarkStart w:id="2003" w:name="_Toc47082102"/>
      <w:r w:rsidRPr="009D01CC">
        <w:rPr>
          <w:highlight w:val="yellow"/>
          <w:u w:val="none"/>
        </w:rPr>
        <w:t>General</w:t>
      </w:r>
      <w:bookmarkEnd w:id="2003"/>
    </w:p>
    <w:p w14:paraId="1DA61A01" w14:textId="3200EB38" w:rsidR="006A7BDD" w:rsidRPr="009D01CC" w:rsidRDefault="006A7BDD" w:rsidP="006A7BDD">
      <w:pPr>
        <w:jc w:val="both"/>
        <w:rPr>
          <w:highlight w:val="yellow"/>
        </w:rPr>
      </w:pPr>
      <w:r w:rsidRPr="009D01CC">
        <w:rPr>
          <w:highlight w:val="yellow"/>
        </w:rPr>
        <w:t>This section describes features related to security.</w:t>
      </w:r>
    </w:p>
    <w:p w14:paraId="4D3EDC3E" w14:textId="77777777" w:rsidR="006A7BDD" w:rsidRPr="009D01CC" w:rsidRDefault="006A7BDD" w:rsidP="007177FC">
      <w:pPr>
        <w:jc w:val="both"/>
        <w:rPr>
          <w:szCs w:val="22"/>
          <w:highlight w:val="yellow"/>
        </w:rPr>
      </w:pPr>
    </w:p>
    <w:p w14:paraId="38BFECB0" w14:textId="162B4F42" w:rsidR="009D01CC" w:rsidRPr="00D4528B" w:rsidRDefault="009D01CC" w:rsidP="009D01CC">
      <w:pPr>
        <w:jc w:val="both"/>
        <w:rPr>
          <w:szCs w:val="22"/>
          <w:highlight w:val="green"/>
        </w:rPr>
      </w:pPr>
      <w:r w:rsidRPr="00D4528B">
        <w:rPr>
          <w:b/>
          <w:szCs w:val="22"/>
          <w:highlight w:val="green"/>
        </w:rPr>
        <w:t>Straw poll #130</w:t>
      </w:r>
    </w:p>
    <w:p w14:paraId="79372463" w14:textId="26AB49C6" w:rsidR="009D01CC" w:rsidRPr="00D4528B" w:rsidDel="000A3F38" w:rsidRDefault="009D01CC" w:rsidP="009D01CC">
      <w:pPr>
        <w:jc w:val="both"/>
        <w:rPr>
          <w:del w:id="2004" w:author="Edward Au" w:date="2020-07-23T14:11:00Z"/>
          <w:szCs w:val="22"/>
          <w:highlight w:val="green"/>
        </w:rPr>
      </w:pPr>
      <w:del w:id="2005" w:author="Edward Au" w:date="2020-07-23T14:11:00Z">
        <w:r w:rsidRPr="00D4528B" w:rsidDel="000A3F38">
          <w:rPr>
            <w:b/>
            <w:bCs/>
            <w:highlight w:val="green"/>
          </w:rPr>
          <w:delText>Do you agree to add to the 11be SFD the following:</w:delText>
        </w:r>
      </w:del>
    </w:p>
    <w:p w14:paraId="097F03F1" w14:textId="003C90C1" w:rsidR="009D01CC" w:rsidRPr="00D4528B" w:rsidRDefault="009D01CC">
      <w:pPr>
        <w:jc w:val="both"/>
        <w:rPr>
          <w:szCs w:val="22"/>
          <w:highlight w:val="green"/>
        </w:rPr>
        <w:pPrChange w:id="2006" w:author="Edward Au" w:date="2020-07-23T14:11:00Z">
          <w:pPr>
            <w:pStyle w:val="ListParagraph"/>
            <w:numPr>
              <w:numId w:val="119"/>
            </w:numPr>
            <w:ind w:hanging="360"/>
            <w:jc w:val="both"/>
          </w:pPr>
        </w:pPrChange>
      </w:pPr>
      <w:del w:id="2007" w:author="Edward Au" w:date="2020-07-23T14:11:00Z">
        <w:r w:rsidRPr="00D4528B" w:rsidDel="000A3F38">
          <w:rPr>
            <w:highlight w:val="green"/>
          </w:rPr>
          <w:delText xml:space="preserve">an </w:delText>
        </w:r>
      </w:del>
      <w:ins w:id="2008" w:author="Edward Au" w:date="2020-07-23T14:11:00Z">
        <w:r w:rsidR="000A3F38" w:rsidRPr="00D4528B">
          <w:rPr>
            <w:highlight w:val="green"/>
          </w:rPr>
          <w:t xml:space="preserve">An </w:t>
        </w:r>
      </w:ins>
      <w:r w:rsidRPr="00D4528B">
        <w:rPr>
          <w:highlight w:val="green"/>
        </w:rPr>
        <w:t>EHT RSNA STA shall support GCMP-256</w:t>
      </w:r>
      <w:del w:id="2009" w:author="Edward Au" w:date="2020-07-23T14:11:00Z">
        <w:r w:rsidRPr="00D4528B" w:rsidDel="000A3F38">
          <w:rPr>
            <w:highlight w:val="green"/>
          </w:rPr>
          <w:delText>?</w:delText>
        </w:r>
        <w:r w:rsidRPr="00D4528B" w:rsidDel="000A3F38">
          <w:rPr>
            <w:szCs w:val="22"/>
            <w:highlight w:val="green"/>
          </w:rPr>
          <w:delText xml:space="preserve"> </w:delText>
        </w:r>
      </w:del>
      <w:ins w:id="2010" w:author="Edward Au" w:date="2020-07-23T14:11:00Z">
        <w:r w:rsidR="000A3F38" w:rsidRPr="00D4528B">
          <w:rPr>
            <w:highlight w:val="green"/>
          </w:rPr>
          <w:t>.</w:t>
        </w:r>
        <w:r w:rsidR="000A3F38" w:rsidRPr="00D4528B">
          <w:rPr>
            <w:szCs w:val="22"/>
            <w:highlight w:val="green"/>
          </w:rPr>
          <w:t xml:space="preserve"> </w:t>
        </w:r>
      </w:ins>
      <w:r w:rsidRPr="00D4528B">
        <w:rPr>
          <w:b/>
          <w:i/>
          <w:szCs w:val="22"/>
          <w:highlight w:val="green"/>
        </w:rPr>
        <w:t>[#SP130]</w:t>
      </w:r>
    </w:p>
    <w:p w14:paraId="4FA1A2BC" w14:textId="519DC2A2" w:rsidR="009D01CC" w:rsidRPr="009D01CC" w:rsidRDefault="009D01CC" w:rsidP="009D01CC">
      <w:pPr>
        <w:jc w:val="both"/>
        <w:rPr>
          <w:szCs w:val="22"/>
        </w:rPr>
      </w:pPr>
      <w:r w:rsidRPr="00D4528B">
        <w:rPr>
          <w:szCs w:val="22"/>
          <w:highlight w:val="green"/>
        </w:rPr>
        <w:t>[20/0866r0 (GCMP for 11be, Laurent Cariou, Intel), SP#1, Y/N/A: 34/2/32]</w:t>
      </w:r>
    </w:p>
    <w:bookmarkStart w:id="2011" w:name="_Toc47082103"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14:paraId="40CE8678" w14:textId="77777777" w:rsidR="00532D36" w:rsidRPr="00FB5BD0" w:rsidRDefault="00532D36">
          <w:pPr>
            <w:pStyle w:val="Heading1"/>
            <w:rPr>
              <w:u w:val="none"/>
            </w:rPr>
          </w:pPr>
          <w:r w:rsidRPr="00FB5BD0">
            <w:rPr>
              <w:u w:val="none"/>
            </w:rPr>
            <w:t>Bibliography</w:t>
          </w:r>
          <w:bookmarkEnd w:id="2011"/>
        </w:p>
        <w:sdt>
          <w:sdtPr>
            <w:rPr>
              <w:b w:val="0"/>
            </w:rPr>
            <w:id w:val="111145805"/>
            <w:bibliography/>
          </w:sdtPr>
          <w:sdtEndPr>
            <w:rPr>
              <w:b/>
            </w:rPr>
          </w:sdtEndPr>
          <w:sdtContent>
            <w:p w14:paraId="275B1A0E" w14:textId="77777777" w:rsidR="00860E27" w:rsidRDefault="00532D36" w:rsidP="00FB5BD0">
              <w:pPr>
                <w:pStyle w:val="Heading1"/>
                <w:numPr>
                  <w:ilvl w:val="0"/>
                  <w:numId w:val="0"/>
                </w:numPr>
                <w:ind w:left="432"/>
                <w:rPr>
                  <w:rFonts w:ascii="Times New Roman" w:hAnsi="Times New Roman"/>
                  <w:b w:val="0"/>
                  <w:noProof/>
                  <w:sz w:val="20"/>
                  <w:u w:val="none"/>
                  <w:lang w:val="en-US"/>
                </w:rPr>
              </w:pPr>
              <w:r>
                <w:rPr>
                  <w:rFonts w:ascii="Times New Roman" w:hAnsi="Times New Roman"/>
                  <w:b w:val="0"/>
                  <w:sz w:val="22"/>
                  <w:u w:val="none"/>
                </w:rPr>
                <w:fldChar w:fldCharType="begin"/>
              </w:r>
              <w:r>
                <w:instrText xml:space="preserve"> BIBLIOGRAPHY </w:instrText>
              </w:r>
              <w:r>
                <w:rPr>
                  <w:rFonts w:ascii="Times New Roman" w:hAnsi="Times New Roman"/>
                  <w:b w:val="0"/>
                  <w:sz w:val="22"/>
                  <w:u w:val="none"/>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52"/>
                <w:gridCol w:w="8808"/>
              </w:tblGrid>
              <w:tr w:rsidR="00860E27" w14:paraId="0555D098" w14:textId="77777777">
                <w:trPr>
                  <w:divId w:val="441999719"/>
                  <w:tblCellSpacing w:w="15" w:type="dxa"/>
                </w:trPr>
                <w:tc>
                  <w:tcPr>
                    <w:tcW w:w="50" w:type="pct"/>
                    <w:hideMark/>
                  </w:tcPr>
                  <w:p w14:paraId="4D37CF12" w14:textId="77777777" w:rsidR="00860E27" w:rsidRDefault="00860E27">
                    <w:pPr>
                      <w:pStyle w:val="Bibliography"/>
                      <w:rPr>
                        <w:noProof/>
                        <w:sz w:val="24"/>
                        <w:szCs w:val="24"/>
                      </w:rPr>
                    </w:pPr>
                    <w:r>
                      <w:rPr>
                        <w:noProof/>
                      </w:rPr>
                      <w:t xml:space="preserve">[1] </w:t>
                    </w:r>
                  </w:p>
                </w:tc>
                <w:tc>
                  <w:tcPr>
                    <w:tcW w:w="0" w:type="auto"/>
                    <w:hideMark/>
                  </w:tcPr>
                  <w:p w14:paraId="710FC718" w14:textId="77777777" w:rsidR="00860E27" w:rsidRDefault="00860E27">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860E27" w14:paraId="11CCA4CA" w14:textId="77777777">
                <w:trPr>
                  <w:divId w:val="441999719"/>
                  <w:tblCellSpacing w:w="15" w:type="dxa"/>
                </w:trPr>
                <w:tc>
                  <w:tcPr>
                    <w:tcW w:w="50" w:type="pct"/>
                    <w:hideMark/>
                  </w:tcPr>
                  <w:p w14:paraId="483007D9" w14:textId="77777777" w:rsidR="00860E27" w:rsidRDefault="00860E27">
                    <w:pPr>
                      <w:pStyle w:val="Bibliography"/>
                      <w:rPr>
                        <w:noProof/>
                      </w:rPr>
                    </w:pPr>
                    <w:r>
                      <w:rPr>
                        <w:noProof/>
                      </w:rPr>
                      <w:t xml:space="preserve">[2] </w:t>
                    </w:r>
                  </w:p>
                </w:tc>
                <w:tc>
                  <w:tcPr>
                    <w:tcW w:w="0" w:type="auto"/>
                    <w:hideMark/>
                  </w:tcPr>
                  <w:p w14:paraId="75A9E53F" w14:textId="77777777" w:rsidR="00860E27" w:rsidRDefault="00860E27">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860E27" w14:paraId="1FC50F64" w14:textId="77777777">
                <w:trPr>
                  <w:divId w:val="441999719"/>
                  <w:tblCellSpacing w:w="15" w:type="dxa"/>
                </w:trPr>
                <w:tc>
                  <w:tcPr>
                    <w:tcW w:w="50" w:type="pct"/>
                    <w:hideMark/>
                  </w:tcPr>
                  <w:p w14:paraId="72DA9972" w14:textId="77777777" w:rsidR="00860E27" w:rsidRDefault="00860E27">
                    <w:pPr>
                      <w:pStyle w:val="Bibliography"/>
                      <w:rPr>
                        <w:noProof/>
                      </w:rPr>
                    </w:pPr>
                    <w:r>
                      <w:rPr>
                        <w:noProof/>
                      </w:rPr>
                      <w:t xml:space="preserve">[3] </w:t>
                    </w:r>
                  </w:p>
                </w:tc>
                <w:tc>
                  <w:tcPr>
                    <w:tcW w:w="0" w:type="auto"/>
                    <w:hideMark/>
                  </w:tcPr>
                  <w:p w14:paraId="473D8FDE" w14:textId="77777777" w:rsidR="00860E27" w:rsidRDefault="00860E27">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860E27" w14:paraId="545E755D" w14:textId="77777777">
                <w:trPr>
                  <w:divId w:val="441999719"/>
                  <w:tblCellSpacing w:w="15" w:type="dxa"/>
                </w:trPr>
                <w:tc>
                  <w:tcPr>
                    <w:tcW w:w="50" w:type="pct"/>
                    <w:hideMark/>
                  </w:tcPr>
                  <w:p w14:paraId="65EC3DB3" w14:textId="77777777" w:rsidR="00860E27" w:rsidRDefault="00860E27">
                    <w:pPr>
                      <w:pStyle w:val="Bibliography"/>
                      <w:rPr>
                        <w:noProof/>
                      </w:rPr>
                    </w:pPr>
                    <w:r>
                      <w:rPr>
                        <w:noProof/>
                      </w:rPr>
                      <w:t xml:space="preserve">[4] </w:t>
                    </w:r>
                  </w:p>
                </w:tc>
                <w:tc>
                  <w:tcPr>
                    <w:tcW w:w="0" w:type="auto"/>
                    <w:hideMark/>
                  </w:tcPr>
                  <w:p w14:paraId="3307FC15" w14:textId="77777777" w:rsidR="00860E27" w:rsidRDefault="00860E27">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860E27" w14:paraId="1FF34921" w14:textId="77777777">
                <w:trPr>
                  <w:divId w:val="441999719"/>
                  <w:tblCellSpacing w:w="15" w:type="dxa"/>
                </w:trPr>
                <w:tc>
                  <w:tcPr>
                    <w:tcW w:w="50" w:type="pct"/>
                    <w:hideMark/>
                  </w:tcPr>
                  <w:p w14:paraId="46C9526B" w14:textId="77777777" w:rsidR="00860E27" w:rsidRDefault="00860E27">
                    <w:pPr>
                      <w:pStyle w:val="Bibliography"/>
                      <w:rPr>
                        <w:noProof/>
                      </w:rPr>
                    </w:pPr>
                    <w:r>
                      <w:rPr>
                        <w:noProof/>
                      </w:rPr>
                      <w:t xml:space="preserve">[5] </w:t>
                    </w:r>
                  </w:p>
                </w:tc>
                <w:tc>
                  <w:tcPr>
                    <w:tcW w:w="0" w:type="auto"/>
                    <w:hideMark/>
                  </w:tcPr>
                  <w:p w14:paraId="346BA059" w14:textId="77777777" w:rsidR="00860E27" w:rsidRDefault="00860E27">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860E27" w14:paraId="7ACEB965" w14:textId="77777777">
                <w:trPr>
                  <w:divId w:val="441999719"/>
                  <w:tblCellSpacing w:w="15" w:type="dxa"/>
                </w:trPr>
                <w:tc>
                  <w:tcPr>
                    <w:tcW w:w="50" w:type="pct"/>
                    <w:hideMark/>
                  </w:tcPr>
                  <w:p w14:paraId="534945D0" w14:textId="77777777" w:rsidR="00860E27" w:rsidRDefault="00860E27">
                    <w:pPr>
                      <w:pStyle w:val="Bibliography"/>
                      <w:rPr>
                        <w:noProof/>
                      </w:rPr>
                    </w:pPr>
                    <w:r>
                      <w:rPr>
                        <w:noProof/>
                      </w:rPr>
                      <w:t xml:space="preserve">[6] </w:t>
                    </w:r>
                  </w:p>
                </w:tc>
                <w:tc>
                  <w:tcPr>
                    <w:tcW w:w="0" w:type="auto"/>
                    <w:hideMark/>
                  </w:tcPr>
                  <w:p w14:paraId="3D0819B3" w14:textId="77777777" w:rsidR="00860E27" w:rsidRDefault="00860E27">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860E27" w14:paraId="00F9EDE6" w14:textId="77777777">
                <w:trPr>
                  <w:divId w:val="441999719"/>
                  <w:tblCellSpacing w:w="15" w:type="dxa"/>
                </w:trPr>
                <w:tc>
                  <w:tcPr>
                    <w:tcW w:w="50" w:type="pct"/>
                    <w:hideMark/>
                  </w:tcPr>
                  <w:p w14:paraId="67AB61EF" w14:textId="77777777" w:rsidR="00860E27" w:rsidRDefault="00860E27">
                    <w:pPr>
                      <w:pStyle w:val="Bibliography"/>
                      <w:rPr>
                        <w:noProof/>
                      </w:rPr>
                    </w:pPr>
                    <w:r>
                      <w:rPr>
                        <w:noProof/>
                      </w:rPr>
                      <w:t xml:space="preserve">[7] </w:t>
                    </w:r>
                  </w:p>
                </w:tc>
                <w:tc>
                  <w:tcPr>
                    <w:tcW w:w="0" w:type="auto"/>
                    <w:hideMark/>
                  </w:tcPr>
                  <w:p w14:paraId="34D8EC9C" w14:textId="77777777" w:rsidR="00860E27" w:rsidRDefault="00860E27">
                    <w:pPr>
                      <w:pStyle w:val="Bibliography"/>
                      <w:rPr>
                        <w:noProof/>
                      </w:rPr>
                    </w:pPr>
                    <w:r>
                      <w:rPr>
                        <w:noProof/>
                      </w:rPr>
                      <w:t xml:space="preserve">TGbe, “Compendium of motions related to the contents of the TGbe specification framework document,” </w:t>
                    </w:r>
                    <w:r>
                      <w:rPr>
                        <w:i/>
                        <w:iCs/>
                        <w:noProof/>
                      </w:rPr>
                      <w:t xml:space="preserve">19/1755r5, </w:t>
                    </w:r>
                    <w:r>
                      <w:rPr>
                        <w:noProof/>
                      </w:rPr>
                      <w:t xml:space="preserve">July 2020. </w:t>
                    </w:r>
                  </w:p>
                </w:tc>
              </w:tr>
              <w:tr w:rsidR="00860E27" w14:paraId="7A566857" w14:textId="77777777">
                <w:trPr>
                  <w:divId w:val="441999719"/>
                  <w:tblCellSpacing w:w="15" w:type="dxa"/>
                </w:trPr>
                <w:tc>
                  <w:tcPr>
                    <w:tcW w:w="50" w:type="pct"/>
                    <w:hideMark/>
                  </w:tcPr>
                  <w:p w14:paraId="0F284023" w14:textId="77777777" w:rsidR="00860E27" w:rsidRDefault="00860E27">
                    <w:pPr>
                      <w:pStyle w:val="Bibliography"/>
                      <w:rPr>
                        <w:noProof/>
                      </w:rPr>
                    </w:pPr>
                    <w:r>
                      <w:rPr>
                        <w:noProof/>
                      </w:rPr>
                      <w:lastRenderedPageBreak/>
                      <w:t xml:space="preserve">[8] </w:t>
                    </w:r>
                  </w:p>
                </w:tc>
                <w:tc>
                  <w:tcPr>
                    <w:tcW w:w="0" w:type="auto"/>
                    <w:hideMark/>
                  </w:tcPr>
                  <w:p w14:paraId="16313F4F" w14:textId="77777777" w:rsidR="00860E27" w:rsidRDefault="00860E27">
                    <w:pPr>
                      <w:pStyle w:val="Bibliography"/>
                      <w:rPr>
                        <w:noProof/>
                      </w:rPr>
                    </w:pPr>
                    <w:r>
                      <w:rPr>
                        <w:noProof/>
                      </w:rPr>
                      <w:t xml:space="preserve">Ron Porat (Broadcom), “Tone plan related corrections,” </w:t>
                    </w:r>
                    <w:r>
                      <w:rPr>
                        <w:i/>
                        <w:iCs/>
                        <w:noProof/>
                      </w:rPr>
                      <w:t xml:space="preserve">20/0955r1, </w:t>
                    </w:r>
                    <w:r>
                      <w:rPr>
                        <w:noProof/>
                      </w:rPr>
                      <w:t xml:space="preserve">June 2020. </w:t>
                    </w:r>
                  </w:p>
                </w:tc>
              </w:tr>
              <w:tr w:rsidR="00860E27" w14:paraId="4286C056" w14:textId="77777777">
                <w:trPr>
                  <w:divId w:val="441999719"/>
                  <w:tblCellSpacing w:w="15" w:type="dxa"/>
                </w:trPr>
                <w:tc>
                  <w:tcPr>
                    <w:tcW w:w="50" w:type="pct"/>
                    <w:hideMark/>
                  </w:tcPr>
                  <w:p w14:paraId="5FEDC15C" w14:textId="77777777" w:rsidR="00860E27" w:rsidRDefault="00860E27">
                    <w:pPr>
                      <w:pStyle w:val="Bibliography"/>
                      <w:rPr>
                        <w:noProof/>
                      </w:rPr>
                    </w:pPr>
                    <w:r>
                      <w:rPr>
                        <w:noProof/>
                      </w:rPr>
                      <w:t xml:space="preserve">[9] </w:t>
                    </w:r>
                  </w:p>
                </w:tc>
                <w:tc>
                  <w:tcPr>
                    <w:tcW w:w="0" w:type="auto"/>
                    <w:hideMark/>
                  </w:tcPr>
                  <w:p w14:paraId="3F1FD04C" w14:textId="77777777" w:rsidR="00860E27" w:rsidRDefault="00860E27">
                    <w:pPr>
                      <w:pStyle w:val="Bibliography"/>
                      <w:rPr>
                        <w:noProof/>
                      </w:rPr>
                    </w:pPr>
                    <w:r>
                      <w:rPr>
                        <w:noProof/>
                      </w:rPr>
                      <w:t xml:space="preserve">TGbe, “Compendium of motions related to the contents of the TGbe specification framework document,” </w:t>
                    </w:r>
                    <w:r>
                      <w:rPr>
                        <w:i/>
                        <w:iCs/>
                        <w:noProof/>
                      </w:rPr>
                      <w:t xml:space="preserve">19/1755r4, </w:t>
                    </w:r>
                    <w:r>
                      <w:rPr>
                        <w:noProof/>
                      </w:rPr>
                      <w:t xml:space="preserve">June 2020. </w:t>
                    </w:r>
                  </w:p>
                </w:tc>
              </w:tr>
              <w:tr w:rsidR="00860E27" w14:paraId="6BEF435C" w14:textId="77777777">
                <w:trPr>
                  <w:divId w:val="441999719"/>
                  <w:tblCellSpacing w:w="15" w:type="dxa"/>
                </w:trPr>
                <w:tc>
                  <w:tcPr>
                    <w:tcW w:w="50" w:type="pct"/>
                    <w:hideMark/>
                  </w:tcPr>
                  <w:p w14:paraId="468D7D15" w14:textId="77777777" w:rsidR="00860E27" w:rsidRDefault="00860E27">
                    <w:pPr>
                      <w:pStyle w:val="Bibliography"/>
                      <w:rPr>
                        <w:noProof/>
                      </w:rPr>
                    </w:pPr>
                    <w:r>
                      <w:rPr>
                        <w:noProof/>
                      </w:rPr>
                      <w:t xml:space="preserve">[10] </w:t>
                    </w:r>
                  </w:p>
                </w:tc>
                <w:tc>
                  <w:tcPr>
                    <w:tcW w:w="0" w:type="auto"/>
                    <w:hideMark/>
                  </w:tcPr>
                  <w:p w14:paraId="3D04604D" w14:textId="77777777" w:rsidR="00860E27" w:rsidRDefault="00860E27">
                    <w:pPr>
                      <w:pStyle w:val="Bibliography"/>
                      <w:rPr>
                        <w:noProof/>
                      </w:rPr>
                    </w:pPr>
                    <w:r>
                      <w:rPr>
                        <w:noProof/>
                      </w:rPr>
                      <w:t xml:space="preserve">Ron Porat (Broadcom), “80MHz OFDMA tone plan,” </w:t>
                    </w:r>
                    <w:r>
                      <w:rPr>
                        <w:i/>
                        <w:iCs/>
                        <w:noProof/>
                      </w:rPr>
                      <w:t xml:space="preserve">20/0666r2, </w:t>
                    </w:r>
                    <w:r>
                      <w:rPr>
                        <w:noProof/>
                      </w:rPr>
                      <w:t xml:space="preserve">May 2020. </w:t>
                    </w:r>
                  </w:p>
                </w:tc>
              </w:tr>
              <w:tr w:rsidR="00860E27" w14:paraId="6F7A2D72" w14:textId="77777777">
                <w:trPr>
                  <w:divId w:val="441999719"/>
                  <w:tblCellSpacing w:w="15" w:type="dxa"/>
                </w:trPr>
                <w:tc>
                  <w:tcPr>
                    <w:tcW w:w="50" w:type="pct"/>
                    <w:hideMark/>
                  </w:tcPr>
                  <w:p w14:paraId="54F81502" w14:textId="77777777" w:rsidR="00860E27" w:rsidRDefault="00860E27">
                    <w:pPr>
                      <w:pStyle w:val="Bibliography"/>
                      <w:rPr>
                        <w:noProof/>
                      </w:rPr>
                    </w:pPr>
                    <w:r>
                      <w:rPr>
                        <w:noProof/>
                      </w:rPr>
                      <w:t xml:space="preserve">[11] </w:t>
                    </w:r>
                  </w:p>
                </w:tc>
                <w:tc>
                  <w:tcPr>
                    <w:tcW w:w="0" w:type="auto"/>
                    <w:hideMark/>
                  </w:tcPr>
                  <w:p w14:paraId="4C4ADFD8" w14:textId="77777777" w:rsidR="00860E27" w:rsidRDefault="00860E27">
                    <w:pPr>
                      <w:pStyle w:val="Bibliography"/>
                      <w:rPr>
                        <w:noProof/>
                      </w:rPr>
                    </w:pPr>
                    <w:r>
                      <w:rPr>
                        <w:noProof/>
                      </w:rPr>
                      <w:t xml:space="preserve">Sigurd Schelstraete (Quantenna/ON Semiconductor), “240 MHz channelization,” </w:t>
                    </w:r>
                    <w:r>
                      <w:rPr>
                        <w:i/>
                        <w:iCs/>
                        <w:noProof/>
                      </w:rPr>
                      <w:t xml:space="preserve">20/0479r0, </w:t>
                    </w:r>
                    <w:r>
                      <w:rPr>
                        <w:noProof/>
                      </w:rPr>
                      <w:t xml:space="preserve">March 2020. </w:t>
                    </w:r>
                  </w:p>
                </w:tc>
              </w:tr>
              <w:tr w:rsidR="00860E27" w14:paraId="35E00681" w14:textId="77777777">
                <w:trPr>
                  <w:divId w:val="441999719"/>
                  <w:tblCellSpacing w:w="15" w:type="dxa"/>
                </w:trPr>
                <w:tc>
                  <w:tcPr>
                    <w:tcW w:w="50" w:type="pct"/>
                    <w:hideMark/>
                  </w:tcPr>
                  <w:p w14:paraId="3D2E4F4C" w14:textId="77777777" w:rsidR="00860E27" w:rsidRDefault="00860E27">
                    <w:pPr>
                      <w:pStyle w:val="Bibliography"/>
                      <w:rPr>
                        <w:noProof/>
                      </w:rPr>
                    </w:pPr>
                    <w:r>
                      <w:rPr>
                        <w:noProof/>
                      </w:rPr>
                      <w:t xml:space="preserve">[12] </w:t>
                    </w:r>
                  </w:p>
                </w:tc>
                <w:tc>
                  <w:tcPr>
                    <w:tcW w:w="0" w:type="auto"/>
                    <w:hideMark/>
                  </w:tcPr>
                  <w:p w14:paraId="34A4EB34" w14:textId="77777777" w:rsidR="00860E27" w:rsidRDefault="00860E27">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860E27" w14:paraId="379FFDE8" w14:textId="77777777">
                <w:trPr>
                  <w:divId w:val="441999719"/>
                  <w:tblCellSpacing w:w="15" w:type="dxa"/>
                </w:trPr>
                <w:tc>
                  <w:tcPr>
                    <w:tcW w:w="50" w:type="pct"/>
                    <w:hideMark/>
                  </w:tcPr>
                  <w:p w14:paraId="6E6649D1" w14:textId="77777777" w:rsidR="00860E27" w:rsidRDefault="00860E27">
                    <w:pPr>
                      <w:pStyle w:val="Bibliography"/>
                      <w:rPr>
                        <w:noProof/>
                      </w:rPr>
                    </w:pPr>
                    <w:r>
                      <w:rPr>
                        <w:noProof/>
                      </w:rPr>
                      <w:t xml:space="preserve">[13] </w:t>
                    </w:r>
                  </w:p>
                </w:tc>
                <w:tc>
                  <w:tcPr>
                    <w:tcW w:w="0" w:type="auto"/>
                    <w:hideMark/>
                  </w:tcPr>
                  <w:p w14:paraId="652AD7A7" w14:textId="77777777" w:rsidR="00860E27" w:rsidRDefault="00860E27">
                    <w:pPr>
                      <w:pStyle w:val="Bibliography"/>
                      <w:rPr>
                        <w:noProof/>
                      </w:rPr>
                    </w:pPr>
                    <w:r>
                      <w:rPr>
                        <w:noProof/>
                      </w:rPr>
                      <w:t xml:space="preserve">Ron Porat (Broadcom), “Mandatory larger BW support,” </w:t>
                    </w:r>
                    <w:r>
                      <w:rPr>
                        <w:i/>
                        <w:iCs/>
                        <w:noProof/>
                      </w:rPr>
                      <w:t xml:space="preserve">20/0796r1, </w:t>
                    </w:r>
                    <w:r>
                      <w:rPr>
                        <w:noProof/>
                      </w:rPr>
                      <w:t xml:space="preserve">June 2020. </w:t>
                    </w:r>
                  </w:p>
                </w:tc>
              </w:tr>
              <w:tr w:rsidR="00860E27" w14:paraId="367ABBA1" w14:textId="77777777">
                <w:trPr>
                  <w:divId w:val="441999719"/>
                  <w:tblCellSpacing w:w="15" w:type="dxa"/>
                </w:trPr>
                <w:tc>
                  <w:tcPr>
                    <w:tcW w:w="50" w:type="pct"/>
                    <w:hideMark/>
                  </w:tcPr>
                  <w:p w14:paraId="0FDC77C3" w14:textId="77777777" w:rsidR="00860E27" w:rsidRDefault="00860E27">
                    <w:pPr>
                      <w:pStyle w:val="Bibliography"/>
                      <w:rPr>
                        <w:noProof/>
                      </w:rPr>
                    </w:pPr>
                    <w:r>
                      <w:rPr>
                        <w:noProof/>
                      </w:rPr>
                      <w:t xml:space="preserve">[14] </w:t>
                    </w:r>
                  </w:p>
                </w:tc>
                <w:tc>
                  <w:tcPr>
                    <w:tcW w:w="0" w:type="auto"/>
                    <w:hideMark/>
                  </w:tcPr>
                  <w:p w14:paraId="17EB3C73" w14:textId="77777777" w:rsidR="00860E27" w:rsidRDefault="00860E27">
                    <w:pPr>
                      <w:pStyle w:val="Bibliography"/>
                      <w:rPr>
                        <w:noProof/>
                      </w:rPr>
                    </w:pPr>
                    <w:r>
                      <w:rPr>
                        <w:noProof/>
                      </w:rPr>
                      <w:t xml:space="preserve">Rui Cao (NXP), “Aggregated PPDU for large BW,” </w:t>
                    </w:r>
                    <w:r>
                      <w:rPr>
                        <w:i/>
                        <w:iCs/>
                        <w:noProof/>
                      </w:rPr>
                      <w:t xml:space="preserve">20/0693r1, </w:t>
                    </w:r>
                    <w:r>
                      <w:rPr>
                        <w:noProof/>
                      </w:rPr>
                      <w:t xml:space="preserve">May 2020. </w:t>
                    </w:r>
                  </w:p>
                </w:tc>
              </w:tr>
              <w:tr w:rsidR="00860E27" w14:paraId="3BEE3CE2" w14:textId="77777777">
                <w:trPr>
                  <w:divId w:val="441999719"/>
                  <w:tblCellSpacing w:w="15" w:type="dxa"/>
                </w:trPr>
                <w:tc>
                  <w:tcPr>
                    <w:tcW w:w="50" w:type="pct"/>
                    <w:hideMark/>
                  </w:tcPr>
                  <w:p w14:paraId="1D7CDDA4" w14:textId="77777777" w:rsidR="00860E27" w:rsidRDefault="00860E27">
                    <w:pPr>
                      <w:pStyle w:val="Bibliography"/>
                      <w:rPr>
                        <w:noProof/>
                      </w:rPr>
                    </w:pPr>
                    <w:r>
                      <w:rPr>
                        <w:noProof/>
                      </w:rPr>
                      <w:t xml:space="preserve">[15] </w:t>
                    </w:r>
                  </w:p>
                </w:tc>
                <w:tc>
                  <w:tcPr>
                    <w:tcW w:w="0" w:type="auto"/>
                    <w:hideMark/>
                  </w:tcPr>
                  <w:p w14:paraId="5A4FA15C" w14:textId="77777777" w:rsidR="00860E27" w:rsidRDefault="00860E27">
                    <w:pPr>
                      <w:pStyle w:val="Bibliography"/>
                      <w:rPr>
                        <w:noProof/>
                      </w:rPr>
                    </w:pPr>
                    <w:r>
                      <w:rPr>
                        <w:noProof/>
                      </w:rPr>
                      <w:t xml:space="preserve">Junghoon Suh (Huawei), “Small size MRU with different MCS and BCC,” </w:t>
                    </w:r>
                    <w:r>
                      <w:rPr>
                        <w:i/>
                        <w:iCs/>
                        <w:noProof/>
                      </w:rPr>
                      <w:t xml:space="preserve">20/0470r1, </w:t>
                    </w:r>
                    <w:r>
                      <w:rPr>
                        <w:noProof/>
                      </w:rPr>
                      <w:t xml:space="preserve">April 2020. </w:t>
                    </w:r>
                  </w:p>
                </w:tc>
              </w:tr>
              <w:tr w:rsidR="00860E27" w14:paraId="3220E25E" w14:textId="77777777">
                <w:trPr>
                  <w:divId w:val="441999719"/>
                  <w:tblCellSpacing w:w="15" w:type="dxa"/>
                </w:trPr>
                <w:tc>
                  <w:tcPr>
                    <w:tcW w:w="50" w:type="pct"/>
                    <w:hideMark/>
                  </w:tcPr>
                  <w:p w14:paraId="3DA28A9C" w14:textId="77777777" w:rsidR="00860E27" w:rsidRDefault="00860E27">
                    <w:pPr>
                      <w:pStyle w:val="Bibliography"/>
                      <w:rPr>
                        <w:noProof/>
                      </w:rPr>
                    </w:pPr>
                    <w:r>
                      <w:rPr>
                        <w:noProof/>
                      </w:rPr>
                      <w:t xml:space="preserve">[16] </w:t>
                    </w:r>
                  </w:p>
                </w:tc>
                <w:tc>
                  <w:tcPr>
                    <w:tcW w:w="0" w:type="auto"/>
                    <w:hideMark/>
                  </w:tcPr>
                  <w:p w14:paraId="1FAC5AB7" w14:textId="77777777" w:rsidR="00860E27" w:rsidRDefault="00860E27">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860E27" w14:paraId="501059CA" w14:textId="77777777">
                <w:trPr>
                  <w:divId w:val="441999719"/>
                  <w:tblCellSpacing w:w="15" w:type="dxa"/>
                </w:trPr>
                <w:tc>
                  <w:tcPr>
                    <w:tcW w:w="50" w:type="pct"/>
                    <w:hideMark/>
                  </w:tcPr>
                  <w:p w14:paraId="3298F95B" w14:textId="77777777" w:rsidR="00860E27" w:rsidRDefault="00860E27">
                    <w:pPr>
                      <w:pStyle w:val="Bibliography"/>
                      <w:rPr>
                        <w:noProof/>
                      </w:rPr>
                    </w:pPr>
                    <w:r>
                      <w:rPr>
                        <w:noProof/>
                      </w:rPr>
                      <w:t xml:space="preserve">[17] </w:t>
                    </w:r>
                  </w:p>
                </w:tc>
                <w:tc>
                  <w:tcPr>
                    <w:tcW w:w="0" w:type="auto"/>
                    <w:hideMark/>
                  </w:tcPr>
                  <w:p w14:paraId="31A2DD4B" w14:textId="77777777" w:rsidR="00860E27" w:rsidRDefault="00860E27">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860E27" w14:paraId="56A7FAFF" w14:textId="77777777">
                <w:trPr>
                  <w:divId w:val="441999719"/>
                  <w:tblCellSpacing w:w="15" w:type="dxa"/>
                </w:trPr>
                <w:tc>
                  <w:tcPr>
                    <w:tcW w:w="50" w:type="pct"/>
                    <w:hideMark/>
                  </w:tcPr>
                  <w:p w14:paraId="1E518888" w14:textId="77777777" w:rsidR="00860E27" w:rsidRDefault="00860E27">
                    <w:pPr>
                      <w:pStyle w:val="Bibliography"/>
                      <w:rPr>
                        <w:noProof/>
                      </w:rPr>
                    </w:pPr>
                    <w:r>
                      <w:rPr>
                        <w:noProof/>
                      </w:rPr>
                      <w:t xml:space="preserve">[18] </w:t>
                    </w:r>
                  </w:p>
                </w:tc>
                <w:tc>
                  <w:tcPr>
                    <w:tcW w:w="0" w:type="auto"/>
                    <w:hideMark/>
                  </w:tcPr>
                  <w:p w14:paraId="38EF7D55" w14:textId="77777777" w:rsidR="00860E27" w:rsidRDefault="00860E27">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860E27" w14:paraId="5C1D3D6B" w14:textId="77777777">
                <w:trPr>
                  <w:divId w:val="441999719"/>
                  <w:tblCellSpacing w:w="15" w:type="dxa"/>
                </w:trPr>
                <w:tc>
                  <w:tcPr>
                    <w:tcW w:w="50" w:type="pct"/>
                    <w:hideMark/>
                  </w:tcPr>
                  <w:p w14:paraId="0554EFAB" w14:textId="77777777" w:rsidR="00860E27" w:rsidRDefault="00860E27">
                    <w:pPr>
                      <w:pStyle w:val="Bibliography"/>
                      <w:rPr>
                        <w:noProof/>
                      </w:rPr>
                    </w:pPr>
                    <w:r>
                      <w:rPr>
                        <w:noProof/>
                      </w:rPr>
                      <w:t xml:space="preserve">[19] </w:t>
                    </w:r>
                  </w:p>
                </w:tc>
                <w:tc>
                  <w:tcPr>
                    <w:tcW w:w="0" w:type="auto"/>
                    <w:hideMark/>
                  </w:tcPr>
                  <w:p w14:paraId="267B1D3C" w14:textId="77777777" w:rsidR="00860E27" w:rsidRDefault="00860E27">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860E27" w14:paraId="527D377C" w14:textId="77777777">
                <w:trPr>
                  <w:divId w:val="441999719"/>
                  <w:tblCellSpacing w:w="15" w:type="dxa"/>
                </w:trPr>
                <w:tc>
                  <w:tcPr>
                    <w:tcW w:w="50" w:type="pct"/>
                    <w:hideMark/>
                  </w:tcPr>
                  <w:p w14:paraId="68CA1BAB" w14:textId="77777777" w:rsidR="00860E27" w:rsidRDefault="00860E27">
                    <w:pPr>
                      <w:pStyle w:val="Bibliography"/>
                      <w:rPr>
                        <w:noProof/>
                      </w:rPr>
                    </w:pPr>
                    <w:r>
                      <w:rPr>
                        <w:noProof/>
                      </w:rPr>
                      <w:t xml:space="preserve">[20] </w:t>
                    </w:r>
                  </w:p>
                </w:tc>
                <w:tc>
                  <w:tcPr>
                    <w:tcW w:w="0" w:type="auto"/>
                    <w:hideMark/>
                  </w:tcPr>
                  <w:p w14:paraId="2C945B3E" w14:textId="77777777" w:rsidR="00860E27" w:rsidRDefault="00860E27">
                    <w:pPr>
                      <w:pStyle w:val="Bibliography"/>
                      <w:rPr>
                        <w:noProof/>
                      </w:rPr>
                    </w:pPr>
                    <w:r>
                      <w:rPr>
                        <w:noProof/>
                      </w:rPr>
                      <w:t xml:space="preserve">Ross Yu (Huawei), “BCC interleaver parameters for multiple RU,” </w:t>
                    </w:r>
                    <w:r>
                      <w:rPr>
                        <w:i/>
                        <w:iCs/>
                        <w:noProof/>
                      </w:rPr>
                      <w:t xml:space="preserve">20/0773r2, </w:t>
                    </w:r>
                    <w:r>
                      <w:rPr>
                        <w:noProof/>
                      </w:rPr>
                      <w:t xml:space="preserve">June 2020. </w:t>
                    </w:r>
                  </w:p>
                </w:tc>
              </w:tr>
              <w:tr w:rsidR="00860E27" w14:paraId="29CC1F92" w14:textId="77777777">
                <w:trPr>
                  <w:divId w:val="441999719"/>
                  <w:tblCellSpacing w:w="15" w:type="dxa"/>
                </w:trPr>
                <w:tc>
                  <w:tcPr>
                    <w:tcW w:w="50" w:type="pct"/>
                    <w:hideMark/>
                  </w:tcPr>
                  <w:p w14:paraId="28C66159" w14:textId="77777777" w:rsidR="00860E27" w:rsidRDefault="00860E27">
                    <w:pPr>
                      <w:pStyle w:val="Bibliography"/>
                      <w:rPr>
                        <w:noProof/>
                      </w:rPr>
                    </w:pPr>
                    <w:r>
                      <w:rPr>
                        <w:noProof/>
                      </w:rPr>
                      <w:t xml:space="preserve">[21] </w:t>
                    </w:r>
                  </w:p>
                </w:tc>
                <w:tc>
                  <w:tcPr>
                    <w:tcW w:w="0" w:type="auto"/>
                    <w:hideMark/>
                  </w:tcPr>
                  <w:p w14:paraId="5D9149E1" w14:textId="77777777" w:rsidR="00860E27" w:rsidRDefault="00860E27">
                    <w:pPr>
                      <w:pStyle w:val="Bibliography"/>
                      <w:rPr>
                        <w:noProof/>
                      </w:rPr>
                    </w:pPr>
                    <w:r>
                      <w:rPr>
                        <w:noProof/>
                      </w:rPr>
                      <w:t xml:space="preserve">Ron Porat (Broadcom), “Small RU combinations,” </w:t>
                    </w:r>
                    <w:r>
                      <w:rPr>
                        <w:i/>
                        <w:iCs/>
                        <w:noProof/>
                      </w:rPr>
                      <w:t xml:space="preserve">20/0667r1, </w:t>
                    </w:r>
                    <w:r>
                      <w:rPr>
                        <w:noProof/>
                      </w:rPr>
                      <w:t xml:space="preserve">April 2020. </w:t>
                    </w:r>
                  </w:p>
                </w:tc>
              </w:tr>
              <w:tr w:rsidR="00860E27" w14:paraId="308EE4D3" w14:textId="77777777">
                <w:trPr>
                  <w:divId w:val="441999719"/>
                  <w:tblCellSpacing w:w="15" w:type="dxa"/>
                </w:trPr>
                <w:tc>
                  <w:tcPr>
                    <w:tcW w:w="50" w:type="pct"/>
                    <w:hideMark/>
                  </w:tcPr>
                  <w:p w14:paraId="16E3EDEC" w14:textId="77777777" w:rsidR="00860E27" w:rsidRDefault="00860E27">
                    <w:pPr>
                      <w:pStyle w:val="Bibliography"/>
                      <w:rPr>
                        <w:noProof/>
                      </w:rPr>
                    </w:pPr>
                    <w:r>
                      <w:rPr>
                        <w:noProof/>
                      </w:rPr>
                      <w:t xml:space="preserve">[22] </w:t>
                    </w:r>
                  </w:p>
                </w:tc>
                <w:tc>
                  <w:tcPr>
                    <w:tcW w:w="0" w:type="auto"/>
                    <w:hideMark/>
                  </w:tcPr>
                  <w:p w14:paraId="412B2DF5" w14:textId="77777777" w:rsidR="00860E27" w:rsidRDefault="00860E27">
                    <w:pPr>
                      <w:pStyle w:val="Bibliography"/>
                      <w:rPr>
                        <w:noProof/>
                      </w:rPr>
                    </w:pPr>
                    <w:r>
                      <w:rPr>
                        <w:noProof/>
                      </w:rPr>
                      <w:t xml:space="preserve">Ron Porat (Broadcom), “Mandatory M-RU support,” </w:t>
                    </w:r>
                    <w:r>
                      <w:rPr>
                        <w:i/>
                        <w:iCs/>
                        <w:noProof/>
                      </w:rPr>
                      <w:t xml:space="preserve">20/0791r5, </w:t>
                    </w:r>
                    <w:r>
                      <w:rPr>
                        <w:noProof/>
                      </w:rPr>
                      <w:t xml:space="preserve">June 2020. </w:t>
                    </w:r>
                  </w:p>
                </w:tc>
              </w:tr>
              <w:tr w:rsidR="00860E27" w14:paraId="6FB78F61" w14:textId="77777777">
                <w:trPr>
                  <w:divId w:val="441999719"/>
                  <w:tblCellSpacing w:w="15" w:type="dxa"/>
                </w:trPr>
                <w:tc>
                  <w:tcPr>
                    <w:tcW w:w="50" w:type="pct"/>
                    <w:hideMark/>
                  </w:tcPr>
                  <w:p w14:paraId="74ED3DCD" w14:textId="77777777" w:rsidR="00860E27" w:rsidRDefault="00860E27">
                    <w:pPr>
                      <w:pStyle w:val="Bibliography"/>
                      <w:rPr>
                        <w:noProof/>
                      </w:rPr>
                    </w:pPr>
                    <w:r>
                      <w:rPr>
                        <w:noProof/>
                      </w:rPr>
                      <w:t xml:space="preserve">[23] </w:t>
                    </w:r>
                  </w:p>
                </w:tc>
                <w:tc>
                  <w:tcPr>
                    <w:tcW w:w="0" w:type="auto"/>
                    <w:hideMark/>
                  </w:tcPr>
                  <w:p w14:paraId="4C68E8CB" w14:textId="77777777" w:rsidR="00860E27" w:rsidRDefault="00860E27">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860E27" w14:paraId="752F7436" w14:textId="77777777">
                <w:trPr>
                  <w:divId w:val="441999719"/>
                  <w:tblCellSpacing w:w="15" w:type="dxa"/>
                </w:trPr>
                <w:tc>
                  <w:tcPr>
                    <w:tcW w:w="50" w:type="pct"/>
                    <w:hideMark/>
                  </w:tcPr>
                  <w:p w14:paraId="7004820F" w14:textId="77777777" w:rsidR="00860E27" w:rsidRDefault="00860E27">
                    <w:pPr>
                      <w:pStyle w:val="Bibliography"/>
                      <w:rPr>
                        <w:noProof/>
                      </w:rPr>
                    </w:pPr>
                    <w:r>
                      <w:rPr>
                        <w:noProof/>
                      </w:rPr>
                      <w:t xml:space="preserve">[24] </w:t>
                    </w:r>
                  </w:p>
                </w:tc>
                <w:tc>
                  <w:tcPr>
                    <w:tcW w:w="0" w:type="auto"/>
                    <w:hideMark/>
                  </w:tcPr>
                  <w:p w14:paraId="77FE632C" w14:textId="77777777" w:rsidR="00860E27" w:rsidRDefault="00860E27">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860E27" w14:paraId="5781084D" w14:textId="77777777">
                <w:trPr>
                  <w:divId w:val="441999719"/>
                  <w:tblCellSpacing w:w="15" w:type="dxa"/>
                </w:trPr>
                <w:tc>
                  <w:tcPr>
                    <w:tcW w:w="50" w:type="pct"/>
                    <w:hideMark/>
                  </w:tcPr>
                  <w:p w14:paraId="388A24BE" w14:textId="77777777" w:rsidR="00860E27" w:rsidRDefault="00860E27">
                    <w:pPr>
                      <w:pStyle w:val="Bibliography"/>
                      <w:rPr>
                        <w:noProof/>
                      </w:rPr>
                    </w:pPr>
                    <w:r>
                      <w:rPr>
                        <w:noProof/>
                      </w:rPr>
                      <w:t xml:space="preserve">[25] </w:t>
                    </w:r>
                  </w:p>
                </w:tc>
                <w:tc>
                  <w:tcPr>
                    <w:tcW w:w="0" w:type="auto"/>
                    <w:hideMark/>
                  </w:tcPr>
                  <w:p w14:paraId="26B060DF" w14:textId="77777777" w:rsidR="00860E27" w:rsidRDefault="00860E27">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860E27" w14:paraId="1F97E69B" w14:textId="77777777">
                <w:trPr>
                  <w:divId w:val="441999719"/>
                  <w:tblCellSpacing w:w="15" w:type="dxa"/>
                </w:trPr>
                <w:tc>
                  <w:tcPr>
                    <w:tcW w:w="50" w:type="pct"/>
                    <w:hideMark/>
                  </w:tcPr>
                  <w:p w14:paraId="0C286225" w14:textId="77777777" w:rsidR="00860E27" w:rsidRDefault="00860E27">
                    <w:pPr>
                      <w:pStyle w:val="Bibliography"/>
                      <w:rPr>
                        <w:noProof/>
                      </w:rPr>
                    </w:pPr>
                    <w:r>
                      <w:rPr>
                        <w:noProof/>
                      </w:rPr>
                      <w:t xml:space="preserve">[26] </w:t>
                    </w:r>
                  </w:p>
                </w:tc>
                <w:tc>
                  <w:tcPr>
                    <w:tcW w:w="0" w:type="auto"/>
                    <w:hideMark/>
                  </w:tcPr>
                  <w:p w14:paraId="0449D5B3" w14:textId="77777777" w:rsidR="00860E27" w:rsidRDefault="00860E27">
                    <w:pPr>
                      <w:pStyle w:val="Bibliography"/>
                      <w:rPr>
                        <w:noProof/>
                      </w:rPr>
                    </w:pPr>
                    <w:r>
                      <w:rPr>
                        <w:noProof/>
                      </w:rPr>
                      <w:t xml:space="preserve">Jianhan Liu (MediaTek), “MRU support in 11be,” </w:t>
                    </w:r>
                    <w:r>
                      <w:rPr>
                        <w:i/>
                        <w:iCs/>
                        <w:noProof/>
                      </w:rPr>
                      <w:t xml:space="preserve">20/0793r2, </w:t>
                    </w:r>
                    <w:r>
                      <w:rPr>
                        <w:noProof/>
                      </w:rPr>
                      <w:t xml:space="preserve">June 2020. </w:t>
                    </w:r>
                  </w:p>
                </w:tc>
              </w:tr>
              <w:tr w:rsidR="00860E27" w14:paraId="54C0C6AF" w14:textId="77777777">
                <w:trPr>
                  <w:divId w:val="441999719"/>
                  <w:tblCellSpacing w:w="15" w:type="dxa"/>
                </w:trPr>
                <w:tc>
                  <w:tcPr>
                    <w:tcW w:w="50" w:type="pct"/>
                    <w:hideMark/>
                  </w:tcPr>
                  <w:p w14:paraId="21769317" w14:textId="77777777" w:rsidR="00860E27" w:rsidRDefault="00860E27">
                    <w:pPr>
                      <w:pStyle w:val="Bibliography"/>
                      <w:rPr>
                        <w:noProof/>
                      </w:rPr>
                    </w:pPr>
                    <w:r>
                      <w:rPr>
                        <w:noProof/>
                      </w:rPr>
                      <w:t xml:space="preserve">[27] </w:t>
                    </w:r>
                  </w:p>
                </w:tc>
                <w:tc>
                  <w:tcPr>
                    <w:tcW w:w="0" w:type="auto"/>
                    <w:hideMark/>
                  </w:tcPr>
                  <w:p w14:paraId="5CF59778" w14:textId="77777777" w:rsidR="00860E27" w:rsidRDefault="00860E27">
                    <w:pPr>
                      <w:pStyle w:val="Bibliography"/>
                      <w:rPr>
                        <w:noProof/>
                      </w:rPr>
                    </w:pPr>
                    <w:r>
                      <w:rPr>
                        <w:noProof/>
                      </w:rPr>
                      <w:t xml:space="preserve">Bin Tian (Qualcomm), “Thoughts on RU aggregation and interleaving,” </w:t>
                    </w:r>
                    <w:r>
                      <w:rPr>
                        <w:i/>
                        <w:iCs/>
                        <w:noProof/>
                      </w:rPr>
                      <w:t xml:space="preserve">20/0394r1, </w:t>
                    </w:r>
                    <w:r>
                      <w:rPr>
                        <w:noProof/>
                      </w:rPr>
                      <w:t xml:space="preserve">March 2020. </w:t>
                    </w:r>
                  </w:p>
                </w:tc>
              </w:tr>
              <w:tr w:rsidR="00860E27" w14:paraId="7ACD71FD" w14:textId="77777777">
                <w:trPr>
                  <w:divId w:val="441999719"/>
                  <w:tblCellSpacing w:w="15" w:type="dxa"/>
                </w:trPr>
                <w:tc>
                  <w:tcPr>
                    <w:tcW w:w="50" w:type="pct"/>
                    <w:hideMark/>
                  </w:tcPr>
                  <w:p w14:paraId="02931D97" w14:textId="77777777" w:rsidR="00860E27" w:rsidRDefault="00860E27">
                    <w:pPr>
                      <w:pStyle w:val="Bibliography"/>
                      <w:rPr>
                        <w:noProof/>
                      </w:rPr>
                    </w:pPr>
                    <w:r>
                      <w:rPr>
                        <w:noProof/>
                      </w:rPr>
                      <w:t xml:space="preserve">[28] </w:t>
                    </w:r>
                  </w:p>
                </w:tc>
                <w:tc>
                  <w:tcPr>
                    <w:tcW w:w="0" w:type="auto"/>
                    <w:hideMark/>
                  </w:tcPr>
                  <w:p w14:paraId="60E2E08D" w14:textId="77777777" w:rsidR="00860E27" w:rsidRDefault="00860E27">
                    <w:pPr>
                      <w:pStyle w:val="Bibliography"/>
                      <w:rPr>
                        <w:noProof/>
                      </w:rPr>
                    </w:pPr>
                    <w:r>
                      <w:rPr>
                        <w:noProof/>
                      </w:rPr>
                      <w:t xml:space="preserve">Jianhan Liu (MediaTek), “Segment parser and tone interleaver for 11be,” </w:t>
                    </w:r>
                    <w:r>
                      <w:rPr>
                        <w:i/>
                        <w:iCs/>
                        <w:noProof/>
                      </w:rPr>
                      <w:t xml:space="preserve">20/0440r1, </w:t>
                    </w:r>
                    <w:r>
                      <w:rPr>
                        <w:noProof/>
                      </w:rPr>
                      <w:t xml:space="preserve">March 2020. </w:t>
                    </w:r>
                  </w:p>
                </w:tc>
              </w:tr>
              <w:tr w:rsidR="00860E27" w14:paraId="29303D44" w14:textId="77777777">
                <w:trPr>
                  <w:divId w:val="441999719"/>
                  <w:tblCellSpacing w:w="15" w:type="dxa"/>
                </w:trPr>
                <w:tc>
                  <w:tcPr>
                    <w:tcW w:w="50" w:type="pct"/>
                    <w:hideMark/>
                  </w:tcPr>
                  <w:p w14:paraId="369AF5EA" w14:textId="77777777" w:rsidR="00860E27" w:rsidRDefault="00860E27">
                    <w:pPr>
                      <w:pStyle w:val="Bibliography"/>
                      <w:rPr>
                        <w:noProof/>
                      </w:rPr>
                    </w:pPr>
                    <w:r>
                      <w:rPr>
                        <w:noProof/>
                      </w:rPr>
                      <w:t xml:space="preserve">[29] </w:t>
                    </w:r>
                  </w:p>
                </w:tc>
                <w:tc>
                  <w:tcPr>
                    <w:tcW w:w="0" w:type="auto"/>
                    <w:hideMark/>
                  </w:tcPr>
                  <w:p w14:paraId="71D8E759" w14:textId="77777777" w:rsidR="00860E27" w:rsidRDefault="00860E27">
                    <w:pPr>
                      <w:pStyle w:val="Bibliography"/>
                      <w:rPr>
                        <w:noProof/>
                      </w:rPr>
                    </w:pPr>
                    <w:r>
                      <w:rPr>
                        <w:noProof/>
                      </w:rPr>
                      <w:t xml:space="preserve">Tianyu Wu (Apple), “Discussions on multi-RU aggregation,” </w:t>
                    </w:r>
                    <w:r>
                      <w:rPr>
                        <w:i/>
                        <w:iCs/>
                        <w:noProof/>
                      </w:rPr>
                      <w:t xml:space="preserve">20/0495r1, </w:t>
                    </w:r>
                    <w:r>
                      <w:rPr>
                        <w:noProof/>
                      </w:rPr>
                      <w:t xml:space="preserve">March 2020. </w:t>
                    </w:r>
                  </w:p>
                </w:tc>
              </w:tr>
              <w:tr w:rsidR="00860E27" w14:paraId="67CB837F" w14:textId="77777777">
                <w:trPr>
                  <w:divId w:val="441999719"/>
                  <w:tblCellSpacing w:w="15" w:type="dxa"/>
                </w:trPr>
                <w:tc>
                  <w:tcPr>
                    <w:tcW w:w="50" w:type="pct"/>
                    <w:hideMark/>
                  </w:tcPr>
                  <w:p w14:paraId="3AAB1DF7" w14:textId="77777777" w:rsidR="00860E27" w:rsidRDefault="00860E27">
                    <w:pPr>
                      <w:pStyle w:val="Bibliography"/>
                      <w:rPr>
                        <w:noProof/>
                      </w:rPr>
                    </w:pPr>
                    <w:r>
                      <w:rPr>
                        <w:noProof/>
                      </w:rPr>
                      <w:t xml:space="preserve">[30] </w:t>
                    </w:r>
                  </w:p>
                </w:tc>
                <w:tc>
                  <w:tcPr>
                    <w:tcW w:w="0" w:type="auto"/>
                    <w:hideMark/>
                  </w:tcPr>
                  <w:p w14:paraId="51A9526A" w14:textId="77777777" w:rsidR="00860E27" w:rsidRDefault="00860E27">
                    <w:pPr>
                      <w:pStyle w:val="Bibliography"/>
                      <w:rPr>
                        <w:noProof/>
                      </w:rPr>
                    </w:pPr>
                    <w:r>
                      <w:rPr>
                        <w:noProof/>
                      </w:rPr>
                      <w:t xml:space="preserve">Jianhan Liu (MediaTek), “Update on segment parser and tone interleaver for 11be,” </w:t>
                    </w:r>
                    <w:r>
                      <w:rPr>
                        <w:i/>
                        <w:iCs/>
                        <w:noProof/>
                      </w:rPr>
                      <w:t xml:space="preserve">20/0579r3, </w:t>
                    </w:r>
                    <w:r>
                      <w:rPr>
                        <w:noProof/>
                      </w:rPr>
                      <w:t xml:space="preserve">April 2020. </w:t>
                    </w:r>
                  </w:p>
                </w:tc>
              </w:tr>
              <w:tr w:rsidR="00860E27" w14:paraId="48237BA2" w14:textId="77777777">
                <w:trPr>
                  <w:divId w:val="441999719"/>
                  <w:tblCellSpacing w:w="15" w:type="dxa"/>
                </w:trPr>
                <w:tc>
                  <w:tcPr>
                    <w:tcW w:w="50" w:type="pct"/>
                    <w:hideMark/>
                  </w:tcPr>
                  <w:p w14:paraId="05809AEC" w14:textId="77777777" w:rsidR="00860E27" w:rsidRDefault="00860E27">
                    <w:pPr>
                      <w:pStyle w:val="Bibliography"/>
                      <w:rPr>
                        <w:noProof/>
                      </w:rPr>
                    </w:pPr>
                    <w:r>
                      <w:rPr>
                        <w:noProof/>
                      </w:rPr>
                      <w:t xml:space="preserve">[31] </w:t>
                    </w:r>
                  </w:p>
                </w:tc>
                <w:tc>
                  <w:tcPr>
                    <w:tcW w:w="0" w:type="auto"/>
                    <w:hideMark/>
                  </w:tcPr>
                  <w:p w14:paraId="31C405E9" w14:textId="77777777" w:rsidR="00860E27" w:rsidRDefault="00860E27">
                    <w:pPr>
                      <w:pStyle w:val="Bibliography"/>
                      <w:rPr>
                        <w:noProof/>
                      </w:rPr>
                    </w:pPr>
                    <w:r>
                      <w:rPr>
                        <w:noProof/>
                      </w:rPr>
                      <w:t xml:space="preserve">Jianhan Liu (MediaTek), “On TBD segment parser and tone interleaver for specific MRU,” </w:t>
                    </w:r>
                    <w:r>
                      <w:rPr>
                        <w:i/>
                        <w:iCs/>
                        <w:noProof/>
                      </w:rPr>
                      <w:t xml:space="preserve">20/0789r1, </w:t>
                    </w:r>
                    <w:r>
                      <w:rPr>
                        <w:noProof/>
                      </w:rPr>
                      <w:t xml:space="preserve">May 2020. </w:t>
                    </w:r>
                  </w:p>
                </w:tc>
              </w:tr>
              <w:tr w:rsidR="00860E27" w14:paraId="1F03F112" w14:textId="77777777">
                <w:trPr>
                  <w:divId w:val="441999719"/>
                  <w:tblCellSpacing w:w="15" w:type="dxa"/>
                </w:trPr>
                <w:tc>
                  <w:tcPr>
                    <w:tcW w:w="50" w:type="pct"/>
                    <w:hideMark/>
                  </w:tcPr>
                  <w:p w14:paraId="144AD457" w14:textId="77777777" w:rsidR="00860E27" w:rsidRDefault="00860E27">
                    <w:pPr>
                      <w:pStyle w:val="Bibliography"/>
                      <w:rPr>
                        <w:noProof/>
                      </w:rPr>
                    </w:pPr>
                    <w:r>
                      <w:rPr>
                        <w:noProof/>
                      </w:rPr>
                      <w:t xml:space="preserve">[32] </w:t>
                    </w:r>
                  </w:p>
                </w:tc>
                <w:tc>
                  <w:tcPr>
                    <w:tcW w:w="0" w:type="auto"/>
                    <w:hideMark/>
                  </w:tcPr>
                  <w:p w14:paraId="15C0C2F5" w14:textId="77777777" w:rsidR="00860E27" w:rsidRDefault="00860E27">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860E27" w14:paraId="3B366C25" w14:textId="77777777">
                <w:trPr>
                  <w:divId w:val="441999719"/>
                  <w:tblCellSpacing w:w="15" w:type="dxa"/>
                </w:trPr>
                <w:tc>
                  <w:tcPr>
                    <w:tcW w:w="50" w:type="pct"/>
                    <w:hideMark/>
                  </w:tcPr>
                  <w:p w14:paraId="7543FEA0" w14:textId="77777777" w:rsidR="00860E27" w:rsidRDefault="00860E27">
                    <w:pPr>
                      <w:pStyle w:val="Bibliography"/>
                      <w:rPr>
                        <w:noProof/>
                      </w:rPr>
                    </w:pPr>
                    <w:r>
                      <w:rPr>
                        <w:noProof/>
                      </w:rPr>
                      <w:t xml:space="preserve">[33] </w:t>
                    </w:r>
                  </w:p>
                </w:tc>
                <w:tc>
                  <w:tcPr>
                    <w:tcW w:w="0" w:type="auto"/>
                    <w:hideMark/>
                  </w:tcPr>
                  <w:p w14:paraId="4C8C3E14" w14:textId="77777777" w:rsidR="00860E27" w:rsidRDefault="00860E27">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860E27" w14:paraId="5DA9B268" w14:textId="77777777">
                <w:trPr>
                  <w:divId w:val="441999719"/>
                  <w:tblCellSpacing w:w="15" w:type="dxa"/>
                </w:trPr>
                <w:tc>
                  <w:tcPr>
                    <w:tcW w:w="50" w:type="pct"/>
                    <w:hideMark/>
                  </w:tcPr>
                  <w:p w14:paraId="31DF89FB" w14:textId="77777777" w:rsidR="00860E27" w:rsidRDefault="00860E27">
                    <w:pPr>
                      <w:pStyle w:val="Bibliography"/>
                      <w:rPr>
                        <w:noProof/>
                      </w:rPr>
                    </w:pPr>
                    <w:r>
                      <w:rPr>
                        <w:noProof/>
                      </w:rPr>
                      <w:t xml:space="preserve">[34] </w:t>
                    </w:r>
                  </w:p>
                </w:tc>
                <w:tc>
                  <w:tcPr>
                    <w:tcW w:w="0" w:type="auto"/>
                    <w:hideMark/>
                  </w:tcPr>
                  <w:p w14:paraId="67BD210C" w14:textId="77777777" w:rsidR="00860E27" w:rsidRDefault="00860E27">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860E27" w14:paraId="3689DCC2" w14:textId="77777777">
                <w:trPr>
                  <w:divId w:val="441999719"/>
                  <w:tblCellSpacing w:w="15" w:type="dxa"/>
                </w:trPr>
                <w:tc>
                  <w:tcPr>
                    <w:tcW w:w="50" w:type="pct"/>
                    <w:hideMark/>
                  </w:tcPr>
                  <w:p w14:paraId="522E32F2" w14:textId="77777777" w:rsidR="00860E27" w:rsidRDefault="00860E27">
                    <w:pPr>
                      <w:pStyle w:val="Bibliography"/>
                      <w:rPr>
                        <w:noProof/>
                      </w:rPr>
                    </w:pPr>
                    <w:r>
                      <w:rPr>
                        <w:noProof/>
                      </w:rPr>
                      <w:t xml:space="preserve">[35] </w:t>
                    </w:r>
                  </w:p>
                </w:tc>
                <w:tc>
                  <w:tcPr>
                    <w:tcW w:w="0" w:type="auto"/>
                    <w:hideMark/>
                  </w:tcPr>
                  <w:p w14:paraId="51654EB8" w14:textId="77777777" w:rsidR="00860E27" w:rsidRDefault="00860E27">
                    <w:pPr>
                      <w:pStyle w:val="Bibliography"/>
                      <w:rPr>
                        <w:noProof/>
                      </w:rPr>
                    </w:pPr>
                    <w:r>
                      <w:rPr>
                        <w:noProof/>
                      </w:rPr>
                      <w:t xml:space="preserve">Eunsung Park (LGE), “Phase rotation proposal follow-up,” </w:t>
                    </w:r>
                    <w:r>
                      <w:rPr>
                        <w:i/>
                        <w:iCs/>
                        <w:noProof/>
                      </w:rPr>
                      <w:t xml:space="preserve">20/0699r0, </w:t>
                    </w:r>
                    <w:r>
                      <w:rPr>
                        <w:noProof/>
                      </w:rPr>
                      <w:t xml:space="preserve">May 2020. </w:t>
                    </w:r>
                  </w:p>
                </w:tc>
              </w:tr>
              <w:tr w:rsidR="00860E27" w14:paraId="2CF0C795" w14:textId="77777777">
                <w:trPr>
                  <w:divId w:val="441999719"/>
                  <w:tblCellSpacing w:w="15" w:type="dxa"/>
                </w:trPr>
                <w:tc>
                  <w:tcPr>
                    <w:tcW w:w="50" w:type="pct"/>
                    <w:hideMark/>
                  </w:tcPr>
                  <w:p w14:paraId="61E6D83D" w14:textId="77777777" w:rsidR="00860E27" w:rsidRDefault="00860E27">
                    <w:pPr>
                      <w:pStyle w:val="Bibliography"/>
                      <w:rPr>
                        <w:noProof/>
                      </w:rPr>
                    </w:pPr>
                    <w:r>
                      <w:rPr>
                        <w:noProof/>
                      </w:rPr>
                      <w:t xml:space="preserve">[36] </w:t>
                    </w:r>
                  </w:p>
                </w:tc>
                <w:tc>
                  <w:tcPr>
                    <w:tcW w:w="0" w:type="auto"/>
                    <w:hideMark/>
                  </w:tcPr>
                  <w:p w14:paraId="70028D39" w14:textId="77777777" w:rsidR="00860E27" w:rsidRDefault="00860E27">
                    <w:pPr>
                      <w:pStyle w:val="Bibliography"/>
                      <w:rPr>
                        <w:noProof/>
                      </w:rPr>
                    </w:pPr>
                    <w:r>
                      <w:rPr>
                        <w:noProof/>
                      </w:rPr>
                      <w:t xml:space="preserve">Eunsung Park (LGE), “Phase rotation proposal follow-up,” </w:t>
                    </w:r>
                    <w:r>
                      <w:rPr>
                        <w:i/>
                        <w:iCs/>
                        <w:noProof/>
                      </w:rPr>
                      <w:t xml:space="preserve">20/0699r1, </w:t>
                    </w:r>
                    <w:r>
                      <w:rPr>
                        <w:noProof/>
                      </w:rPr>
                      <w:t xml:space="preserve">May 2020. </w:t>
                    </w:r>
                  </w:p>
                </w:tc>
              </w:tr>
              <w:tr w:rsidR="00860E27" w14:paraId="56957116" w14:textId="77777777">
                <w:trPr>
                  <w:divId w:val="441999719"/>
                  <w:tblCellSpacing w:w="15" w:type="dxa"/>
                </w:trPr>
                <w:tc>
                  <w:tcPr>
                    <w:tcW w:w="50" w:type="pct"/>
                    <w:hideMark/>
                  </w:tcPr>
                  <w:p w14:paraId="2C256CFB" w14:textId="77777777" w:rsidR="00860E27" w:rsidRDefault="00860E27">
                    <w:pPr>
                      <w:pStyle w:val="Bibliography"/>
                      <w:rPr>
                        <w:noProof/>
                      </w:rPr>
                    </w:pPr>
                    <w:r>
                      <w:rPr>
                        <w:noProof/>
                      </w:rPr>
                      <w:t xml:space="preserve">[37] </w:t>
                    </w:r>
                  </w:p>
                </w:tc>
                <w:tc>
                  <w:tcPr>
                    <w:tcW w:w="0" w:type="auto"/>
                    <w:hideMark/>
                  </w:tcPr>
                  <w:p w14:paraId="32D2A875" w14:textId="77777777" w:rsidR="00860E27" w:rsidRDefault="00860E27">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860E27" w14:paraId="31894192" w14:textId="77777777">
                <w:trPr>
                  <w:divId w:val="441999719"/>
                  <w:tblCellSpacing w:w="15" w:type="dxa"/>
                </w:trPr>
                <w:tc>
                  <w:tcPr>
                    <w:tcW w:w="50" w:type="pct"/>
                    <w:hideMark/>
                  </w:tcPr>
                  <w:p w14:paraId="3E203800" w14:textId="77777777" w:rsidR="00860E27" w:rsidRDefault="00860E27">
                    <w:pPr>
                      <w:pStyle w:val="Bibliography"/>
                      <w:rPr>
                        <w:noProof/>
                      </w:rPr>
                    </w:pPr>
                    <w:r>
                      <w:rPr>
                        <w:noProof/>
                      </w:rPr>
                      <w:t xml:space="preserve">[38] </w:t>
                    </w:r>
                  </w:p>
                </w:tc>
                <w:tc>
                  <w:tcPr>
                    <w:tcW w:w="0" w:type="auto"/>
                    <w:hideMark/>
                  </w:tcPr>
                  <w:p w14:paraId="75113E20" w14:textId="77777777" w:rsidR="00860E27" w:rsidRDefault="00860E27">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860E27" w14:paraId="08624CAD" w14:textId="77777777">
                <w:trPr>
                  <w:divId w:val="441999719"/>
                  <w:tblCellSpacing w:w="15" w:type="dxa"/>
                </w:trPr>
                <w:tc>
                  <w:tcPr>
                    <w:tcW w:w="50" w:type="pct"/>
                    <w:hideMark/>
                  </w:tcPr>
                  <w:p w14:paraId="79A53FE6" w14:textId="77777777" w:rsidR="00860E27" w:rsidRDefault="00860E27">
                    <w:pPr>
                      <w:pStyle w:val="Bibliography"/>
                      <w:rPr>
                        <w:noProof/>
                      </w:rPr>
                    </w:pPr>
                    <w:r>
                      <w:rPr>
                        <w:noProof/>
                      </w:rPr>
                      <w:t xml:space="preserve">[39] </w:t>
                    </w:r>
                  </w:p>
                </w:tc>
                <w:tc>
                  <w:tcPr>
                    <w:tcW w:w="0" w:type="auto"/>
                    <w:hideMark/>
                  </w:tcPr>
                  <w:p w14:paraId="53914DCB" w14:textId="77777777" w:rsidR="00860E27" w:rsidRDefault="00860E27">
                    <w:pPr>
                      <w:pStyle w:val="Bibliography"/>
                      <w:rPr>
                        <w:noProof/>
                      </w:rPr>
                    </w:pPr>
                    <w:r>
                      <w:rPr>
                        <w:noProof/>
                      </w:rPr>
                      <w:t xml:space="preserve">Dongguk Lim (LGE), “11be PPDU format,” </w:t>
                    </w:r>
                    <w:r>
                      <w:rPr>
                        <w:i/>
                        <w:iCs/>
                        <w:noProof/>
                      </w:rPr>
                      <w:t xml:space="preserve">20/0019r4, </w:t>
                    </w:r>
                    <w:r>
                      <w:rPr>
                        <w:noProof/>
                      </w:rPr>
                      <w:t xml:space="preserve">May 2020. </w:t>
                    </w:r>
                  </w:p>
                </w:tc>
              </w:tr>
              <w:tr w:rsidR="00860E27" w14:paraId="4AAA8AA6" w14:textId="77777777">
                <w:trPr>
                  <w:divId w:val="441999719"/>
                  <w:tblCellSpacing w:w="15" w:type="dxa"/>
                </w:trPr>
                <w:tc>
                  <w:tcPr>
                    <w:tcW w:w="50" w:type="pct"/>
                    <w:hideMark/>
                  </w:tcPr>
                  <w:p w14:paraId="3E2439DA" w14:textId="77777777" w:rsidR="00860E27" w:rsidRDefault="00860E27">
                    <w:pPr>
                      <w:pStyle w:val="Bibliography"/>
                      <w:rPr>
                        <w:noProof/>
                      </w:rPr>
                    </w:pPr>
                    <w:r>
                      <w:rPr>
                        <w:noProof/>
                      </w:rPr>
                      <w:t xml:space="preserve">[40] </w:t>
                    </w:r>
                  </w:p>
                </w:tc>
                <w:tc>
                  <w:tcPr>
                    <w:tcW w:w="0" w:type="auto"/>
                    <w:hideMark/>
                  </w:tcPr>
                  <w:p w14:paraId="0ECC3218" w14:textId="77777777" w:rsidR="00860E27" w:rsidRDefault="00860E27">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860E27" w14:paraId="3F7021EF" w14:textId="77777777">
                <w:trPr>
                  <w:divId w:val="441999719"/>
                  <w:tblCellSpacing w:w="15" w:type="dxa"/>
                </w:trPr>
                <w:tc>
                  <w:tcPr>
                    <w:tcW w:w="50" w:type="pct"/>
                    <w:hideMark/>
                  </w:tcPr>
                  <w:p w14:paraId="0B95EA89" w14:textId="77777777" w:rsidR="00860E27" w:rsidRDefault="00860E27">
                    <w:pPr>
                      <w:pStyle w:val="Bibliography"/>
                      <w:rPr>
                        <w:noProof/>
                      </w:rPr>
                    </w:pPr>
                    <w:r>
                      <w:rPr>
                        <w:noProof/>
                      </w:rPr>
                      <w:t xml:space="preserve">[41] </w:t>
                    </w:r>
                  </w:p>
                </w:tc>
                <w:tc>
                  <w:tcPr>
                    <w:tcW w:w="0" w:type="auto"/>
                    <w:hideMark/>
                  </w:tcPr>
                  <w:p w14:paraId="11533049" w14:textId="77777777" w:rsidR="00860E27" w:rsidRDefault="00860E27">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860E27" w14:paraId="779C1D4B" w14:textId="77777777">
                <w:trPr>
                  <w:divId w:val="441999719"/>
                  <w:tblCellSpacing w:w="15" w:type="dxa"/>
                </w:trPr>
                <w:tc>
                  <w:tcPr>
                    <w:tcW w:w="50" w:type="pct"/>
                    <w:hideMark/>
                  </w:tcPr>
                  <w:p w14:paraId="4BD29741" w14:textId="77777777" w:rsidR="00860E27" w:rsidRDefault="00860E27">
                    <w:pPr>
                      <w:pStyle w:val="Bibliography"/>
                      <w:rPr>
                        <w:noProof/>
                      </w:rPr>
                    </w:pPr>
                    <w:r>
                      <w:rPr>
                        <w:noProof/>
                      </w:rPr>
                      <w:t xml:space="preserve">[42] </w:t>
                    </w:r>
                  </w:p>
                </w:tc>
                <w:tc>
                  <w:tcPr>
                    <w:tcW w:w="0" w:type="auto"/>
                    <w:hideMark/>
                  </w:tcPr>
                  <w:p w14:paraId="690172C0" w14:textId="77777777" w:rsidR="00860E27" w:rsidRDefault="00860E27">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860E27" w14:paraId="7295A8BF" w14:textId="77777777">
                <w:trPr>
                  <w:divId w:val="441999719"/>
                  <w:tblCellSpacing w:w="15" w:type="dxa"/>
                </w:trPr>
                <w:tc>
                  <w:tcPr>
                    <w:tcW w:w="50" w:type="pct"/>
                    <w:hideMark/>
                  </w:tcPr>
                  <w:p w14:paraId="3B1CB584" w14:textId="77777777" w:rsidR="00860E27" w:rsidRDefault="00860E27">
                    <w:pPr>
                      <w:pStyle w:val="Bibliography"/>
                      <w:rPr>
                        <w:noProof/>
                      </w:rPr>
                    </w:pPr>
                    <w:r>
                      <w:rPr>
                        <w:noProof/>
                      </w:rPr>
                      <w:t xml:space="preserve">[43] </w:t>
                    </w:r>
                  </w:p>
                </w:tc>
                <w:tc>
                  <w:tcPr>
                    <w:tcW w:w="0" w:type="auto"/>
                    <w:hideMark/>
                  </w:tcPr>
                  <w:p w14:paraId="576C58C0" w14:textId="77777777" w:rsidR="00860E27" w:rsidRDefault="00860E27">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860E27" w14:paraId="6A42C7ED" w14:textId="77777777">
                <w:trPr>
                  <w:divId w:val="441999719"/>
                  <w:tblCellSpacing w:w="15" w:type="dxa"/>
                </w:trPr>
                <w:tc>
                  <w:tcPr>
                    <w:tcW w:w="50" w:type="pct"/>
                    <w:hideMark/>
                  </w:tcPr>
                  <w:p w14:paraId="72778FE9" w14:textId="77777777" w:rsidR="00860E27" w:rsidRDefault="00860E27">
                    <w:pPr>
                      <w:pStyle w:val="Bibliography"/>
                      <w:rPr>
                        <w:noProof/>
                      </w:rPr>
                    </w:pPr>
                    <w:r>
                      <w:rPr>
                        <w:noProof/>
                      </w:rPr>
                      <w:t xml:space="preserve">[44] </w:t>
                    </w:r>
                  </w:p>
                </w:tc>
                <w:tc>
                  <w:tcPr>
                    <w:tcW w:w="0" w:type="auto"/>
                    <w:hideMark/>
                  </w:tcPr>
                  <w:p w14:paraId="6FD8C677" w14:textId="77777777" w:rsidR="00860E27" w:rsidRDefault="00860E27">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860E27" w14:paraId="0ECFFAD4" w14:textId="77777777">
                <w:trPr>
                  <w:divId w:val="441999719"/>
                  <w:tblCellSpacing w:w="15" w:type="dxa"/>
                </w:trPr>
                <w:tc>
                  <w:tcPr>
                    <w:tcW w:w="50" w:type="pct"/>
                    <w:hideMark/>
                  </w:tcPr>
                  <w:p w14:paraId="1EFCC350" w14:textId="77777777" w:rsidR="00860E27" w:rsidRDefault="00860E27">
                    <w:pPr>
                      <w:pStyle w:val="Bibliography"/>
                      <w:rPr>
                        <w:noProof/>
                      </w:rPr>
                    </w:pPr>
                    <w:r>
                      <w:rPr>
                        <w:noProof/>
                      </w:rPr>
                      <w:lastRenderedPageBreak/>
                      <w:t xml:space="preserve">[45] </w:t>
                    </w:r>
                  </w:p>
                </w:tc>
                <w:tc>
                  <w:tcPr>
                    <w:tcW w:w="0" w:type="auto"/>
                    <w:hideMark/>
                  </w:tcPr>
                  <w:p w14:paraId="61DDA356" w14:textId="77777777" w:rsidR="00860E27" w:rsidRDefault="00860E27">
                    <w:pPr>
                      <w:pStyle w:val="Bibliography"/>
                      <w:rPr>
                        <w:noProof/>
                      </w:rPr>
                    </w:pPr>
                    <w:r>
                      <w:rPr>
                        <w:noProof/>
                      </w:rPr>
                      <w:t xml:space="preserve">Wook Bong Lee (Samsung), “SU PPDU SIG contents considerations,” </w:t>
                    </w:r>
                    <w:r>
                      <w:rPr>
                        <w:i/>
                        <w:iCs/>
                        <w:noProof/>
                      </w:rPr>
                      <w:t xml:space="preserve">20/0285r5, </w:t>
                    </w:r>
                    <w:r>
                      <w:rPr>
                        <w:noProof/>
                      </w:rPr>
                      <w:t xml:space="preserve">April 2020. </w:t>
                    </w:r>
                  </w:p>
                </w:tc>
              </w:tr>
              <w:tr w:rsidR="00860E27" w14:paraId="69109A42" w14:textId="77777777">
                <w:trPr>
                  <w:divId w:val="441999719"/>
                  <w:tblCellSpacing w:w="15" w:type="dxa"/>
                </w:trPr>
                <w:tc>
                  <w:tcPr>
                    <w:tcW w:w="50" w:type="pct"/>
                    <w:hideMark/>
                  </w:tcPr>
                  <w:p w14:paraId="5BD64FA9" w14:textId="77777777" w:rsidR="00860E27" w:rsidRDefault="00860E27">
                    <w:pPr>
                      <w:pStyle w:val="Bibliography"/>
                      <w:rPr>
                        <w:noProof/>
                      </w:rPr>
                    </w:pPr>
                    <w:r>
                      <w:rPr>
                        <w:noProof/>
                      </w:rPr>
                      <w:t xml:space="preserve">[46] </w:t>
                    </w:r>
                  </w:p>
                </w:tc>
                <w:tc>
                  <w:tcPr>
                    <w:tcW w:w="0" w:type="auto"/>
                    <w:hideMark/>
                  </w:tcPr>
                  <w:p w14:paraId="47BAEC86" w14:textId="77777777" w:rsidR="00860E27" w:rsidRDefault="00860E27">
                    <w:pPr>
                      <w:pStyle w:val="Bibliography"/>
                      <w:rPr>
                        <w:noProof/>
                      </w:rPr>
                    </w:pPr>
                    <w:r>
                      <w:rPr>
                        <w:noProof/>
                      </w:rPr>
                      <w:t xml:space="preserve">Wook Bong Lee (Samsung), “Further discussion on bandwidth and puncturing information,” </w:t>
                    </w:r>
                    <w:r>
                      <w:rPr>
                        <w:i/>
                        <w:iCs/>
                        <w:noProof/>
                      </w:rPr>
                      <w:t xml:space="preserve">20/0606r2, </w:t>
                    </w:r>
                    <w:r>
                      <w:rPr>
                        <w:noProof/>
                      </w:rPr>
                      <w:t xml:space="preserve">May 2020. </w:t>
                    </w:r>
                  </w:p>
                </w:tc>
              </w:tr>
              <w:tr w:rsidR="00860E27" w14:paraId="64A77C32" w14:textId="77777777">
                <w:trPr>
                  <w:divId w:val="441999719"/>
                  <w:tblCellSpacing w:w="15" w:type="dxa"/>
                </w:trPr>
                <w:tc>
                  <w:tcPr>
                    <w:tcW w:w="50" w:type="pct"/>
                    <w:hideMark/>
                  </w:tcPr>
                  <w:p w14:paraId="3CFABE0D" w14:textId="77777777" w:rsidR="00860E27" w:rsidRDefault="00860E27">
                    <w:pPr>
                      <w:pStyle w:val="Bibliography"/>
                      <w:rPr>
                        <w:noProof/>
                      </w:rPr>
                    </w:pPr>
                    <w:r>
                      <w:rPr>
                        <w:noProof/>
                      </w:rPr>
                      <w:t xml:space="preserve">[47] </w:t>
                    </w:r>
                  </w:p>
                </w:tc>
                <w:tc>
                  <w:tcPr>
                    <w:tcW w:w="0" w:type="auto"/>
                    <w:hideMark/>
                  </w:tcPr>
                  <w:p w14:paraId="7A59DE06" w14:textId="77777777" w:rsidR="00860E27" w:rsidRDefault="00860E27">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860E27" w14:paraId="25C8479C" w14:textId="77777777">
                <w:trPr>
                  <w:divId w:val="441999719"/>
                  <w:tblCellSpacing w:w="15" w:type="dxa"/>
                </w:trPr>
                <w:tc>
                  <w:tcPr>
                    <w:tcW w:w="50" w:type="pct"/>
                    <w:hideMark/>
                  </w:tcPr>
                  <w:p w14:paraId="08547949" w14:textId="77777777" w:rsidR="00860E27" w:rsidRDefault="00860E27">
                    <w:pPr>
                      <w:pStyle w:val="Bibliography"/>
                      <w:rPr>
                        <w:noProof/>
                      </w:rPr>
                    </w:pPr>
                    <w:r>
                      <w:rPr>
                        <w:noProof/>
                      </w:rPr>
                      <w:t xml:space="preserve">[48] </w:t>
                    </w:r>
                  </w:p>
                </w:tc>
                <w:tc>
                  <w:tcPr>
                    <w:tcW w:w="0" w:type="auto"/>
                    <w:hideMark/>
                  </w:tcPr>
                  <w:p w14:paraId="2BBDA74F" w14:textId="77777777" w:rsidR="00860E27" w:rsidRDefault="00860E27">
                    <w:pPr>
                      <w:pStyle w:val="Bibliography"/>
                      <w:rPr>
                        <w:noProof/>
                      </w:rPr>
                    </w:pPr>
                    <w:r>
                      <w:rPr>
                        <w:noProof/>
                      </w:rPr>
                      <w:t xml:space="preserve">Dongguk Lim (LGE), “11be PPDU format,” </w:t>
                    </w:r>
                    <w:r>
                      <w:rPr>
                        <w:i/>
                        <w:iCs/>
                        <w:noProof/>
                      </w:rPr>
                      <w:t xml:space="preserve">20/0019r3, </w:t>
                    </w:r>
                    <w:r>
                      <w:rPr>
                        <w:noProof/>
                      </w:rPr>
                      <w:t xml:space="preserve">April 2020. </w:t>
                    </w:r>
                  </w:p>
                </w:tc>
              </w:tr>
              <w:tr w:rsidR="00860E27" w14:paraId="180D7F5D" w14:textId="77777777">
                <w:trPr>
                  <w:divId w:val="441999719"/>
                  <w:tblCellSpacing w:w="15" w:type="dxa"/>
                </w:trPr>
                <w:tc>
                  <w:tcPr>
                    <w:tcW w:w="50" w:type="pct"/>
                    <w:hideMark/>
                  </w:tcPr>
                  <w:p w14:paraId="0F6FF135" w14:textId="77777777" w:rsidR="00860E27" w:rsidRDefault="00860E27">
                    <w:pPr>
                      <w:pStyle w:val="Bibliography"/>
                      <w:rPr>
                        <w:noProof/>
                      </w:rPr>
                    </w:pPr>
                    <w:r>
                      <w:rPr>
                        <w:noProof/>
                      </w:rPr>
                      <w:t xml:space="preserve">[49] </w:t>
                    </w:r>
                  </w:p>
                </w:tc>
                <w:tc>
                  <w:tcPr>
                    <w:tcW w:w="0" w:type="auto"/>
                    <w:hideMark/>
                  </w:tcPr>
                  <w:p w14:paraId="5485474F" w14:textId="77777777" w:rsidR="00860E27" w:rsidRDefault="00860E27">
                    <w:pPr>
                      <w:pStyle w:val="Bibliography"/>
                      <w:rPr>
                        <w:noProof/>
                      </w:rPr>
                    </w:pPr>
                    <w:r>
                      <w:rPr>
                        <w:noProof/>
                      </w:rPr>
                      <w:t xml:space="preserve">Dongguk Lim (LGE), “Signaling of preamble puncturing in SU transmission,” </w:t>
                    </w:r>
                    <w:r>
                      <w:rPr>
                        <w:i/>
                        <w:iCs/>
                        <w:noProof/>
                      </w:rPr>
                      <w:t xml:space="preserve">20/0524r2, </w:t>
                    </w:r>
                    <w:r>
                      <w:rPr>
                        <w:noProof/>
                      </w:rPr>
                      <w:t xml:space="preserve">April 2020. </w:t>
                    </w:r>
                  </w:p>
                </w:tc>
              </w:tr>
              <w:tr w:rsidR="00860E27" w14:paraId="49E66FA3" w14:textId="77777777">
                <w:trPr>
                  <w:divId w:val="441999719"/>
                  <w:tblCellSpacing w:w="15" w:type="dxa"/>
                </w:trPr>
                <w:tc>
                  <w:tcPr>
                    <w:tcW w:w="50" w:type="pct"/>
                    <w:hideMark/>
                  </w:tcPr>
                  <w:p w14:paraId="58DBC835" w14:textId="77777777" w:rsidR="00860E27" w:rsidRDefault="00860E27">
                    <w:pPr>
                      <w:pStyle w:val="Bibliography"/>
                      <w:rPr>
                        <w:noProof/>
                      </w:rPr>
                    </w:pPr>
                    <w:r>
                      <w:rPr>
                        <w:noProof/>
                      </w:rPr>
                      <w:t xml:space="preserve">[50] </w:t>
                    </w:r>
                  </w:p>
                </w:tc>
                <w:tc>
                  <w:tcPr>
                    <w:tcW w:w="0" w:type="auto"/>
                    <w:hideMark/>
                  </w:tcPr>
                  <w:p w14:paraId="029C86A7" w14:textId="77777777" w:rsidR="00860E27" w:rsidRDefault="00860E27">
                    <w:pPr>
                      <w:pStyle w:val="Bibliography"/>
                      <w:rPr>
                        <w:noProof/>
                      </w:rPr>
                    </w:pPr>
                    <w:r>
                      <w:rPr>
                        <w:noProof/>
                      </w:rPr>
                      <w:t xml:space="preserve">Ross Yu (Huawei), “Multi-segment EHT-SIG design discussion,” </w:t>
                    </w:r>
                    <w:r>
                      <w:rPr>
                        <w:i/>
                        <w:iCs/>
                        <w:noProof/>
                      </w:rPr>
                      <w:t xml:space="preserve">20/0545r1, </w:t>
                    </w:r>
                    <w:r>
                      <w:rPr>
                        <w:noProof/>
                      </w:rPr>
                      <w:t xml:space="preserve">April 2020. </w:t>
                    </w:r>
                  </w:p>
                </w:tc>
              </w:tr>
              <w:tr w:rsidR="00860E27" w14:paraId="28CAF8E6" w14:textId="77777777">
                <w:trPr>
                  <w:divId w:val="441999719"/>
                  <w:tblCellSpacing w:w="15" w:type="dxa"/>
                </w:trPr>
                <w:tc>
                  <w:tcPr>
                    <w:tcW w:w="50" w:type="pct"/>
                    <w:hideMark/>
                  </w:tcPr>
                  <w:p w14:paraId="2855982F" w14:textId="77777777" w:rsidR="00860E27" w:rsidRDefault="00860E27">
                    <w:pPr>
                      <w:pStyle w:val="Bibliography"/>
                      <w:rPr>
                        <w:noProof/>
                      </w:rPr>
                    </w:pPr>
                    <w:r>
                      <w:rPr>
                        <w:noProof/>
                      </w:rPr>
                      <w:t xml:space="preserve">[51] </w:t>
                    </w:r>
                  </w:p>
                </w:tc>
                <w:tc>
                  <w:tcPr>
                    <w:tcW w:w="0" w:type="auto"/>
                    <w:hideMark/>
                  </w:tcPr>
                  <w:p w14:paraId="76BC16FE" w14:textId="77777777" w:rsidR="00860E27" w:rsidRDefault="00860E27">
                    <w:pPr>
                      <w:pStyle w:val="Bibliography"/>
                      <w:rPr>
                        <w:noProof/>
                      </w:rPr>
                    </w:pPr>
                    <w:r>
                      <w:rPr>
                        <w:noProof/>
                      </w:rPr>
                      <w:t xml:space="preserve">Sameer Vermani (Qualcomm), “U-SIG structure and preamble processing,” </w:t>
                    </w:r>
                    <w:r>
                      <w:rPr>
                        <w:i/>
                        <w:iCs/>
                        <w:noProof/>
                      </w:rPr>
                      <w:t xml:space="preserve">20/0380r0, </w:t>
                    </w:r>
                    <w:r>
                      <w:rPr>
                        <w:noProof/>
                      </w:rPr>
                      <w:t xml:space="preserve">March 2020. </w:t>
                    </w:r>
                  </w:p>
                </w:tc>
              </w:tr>
              <w:tr w:rsidR="00860E27" w14:paraId="246E037B" w14:textId="77777777">
                <w:trPr>
                  <w:divId w:val="441999719"/>
                  <w:tblCellSpacing w:w="15" w:type="dxa"/>
                </w:trPr>
                <w:tc>
                  <w:tcPr>
                    <w:tcW w:w="50" w:type="pct"/>
                    <w:hideMark/>
                  </w:tcPr>
                  <w:p w14:paraId="0DBB5551" w14:textId="77777777" w:rsidR="00860E27" w:rsidRDefault="00860E27">
                    <w:pPr>
                      <w:pStyle w:val="Bibliography"/>
                      <w:rPr>
                        <w:noProof/>
                      </w:rPr>
                    </w:pPr>
                    <w:r>
                      <w:rPr>
                        <w:noProof/>
                      </w:rPr>
                      <w:t xml:space="preserve">[52] </w:t>
                    </w:r>
                  </w:p>
                </w:tc>
                <w:tc>
                  <w:tcPr>
                    <w:tcW w:w="0" w:type="auto"/>
                    <w:hideMark/>
                  </w:tcPr>
                  <w:p w14:paraId="66C4BC05" w14:textId="77777777" w:rsidR="00860E27" w:rsidRDefault="00860E27">
                    <w:pPr>
                      <w:pStyle w:val="Bibliography"/>
                      <w:rPr>
                        <w:noProof/>
                      </w:rPr>
                    </w:pPr>
                    <w:r>
                      <w:rPr>
                        <w:noProof/>
                      </w:rPr>
                      <w:t xml:space="preserve">Dongguk Lim (LGE), “Evaluation of signaling overhead for EHT-SIG,” </w:t>
                    </w:r>
                    <w:r>
                      <w:rPr>
                        <w:i/>
                        <w:iCs/>
                        <w:noProof/>
                      </w:rPr>
                      <w:t xml:space="preserve">20/0738r2, </w:t>
                    </w:r>
                    <w:r>
                      <w:rPr>
                        <w:noProof/>
                      </w:rPr>
                      <w:t xml:space="preserve">May 2020. </w:t>
                    </w:r>
                  </w:p>
                </w:tc>
              </w:tr>
              <w:tr w:rsidR="00860E27" w14:paraId="31DAA895" w14:textId="77777777">
                <w:trPr>
                  <w:divId w:val="441999719"/>
                  <w:tblCellSpacing w:w="15" w:type="dxa"/>
                </w:trPr>
                <w:tc>
                  <w:tcPr>
                    <w:tcW w:w="50" w:type="pct"/>
                    <w:hideMark/>
                  </w:tcPr>
                  <w:p w14:paraId="2B883C3C" w14:textId="77777777" w:rsidR="00860E27" w:rsidRDefault="00860E27">
                    <w:pPr>
                      <w:pStyle w:val="Bibliography"/>
                      <w:rPr>
                        <w:noProof/>
                      </w:rPr>
                    </w:pPr>
                    <w:r>
                      <w:rPr>
                        <w:noProof/>
                      </w:rPr>
                      <w:t xml:space="preserve">[53] </w:t>
                    </w:r>
                  </w:p>
                </w:tc>
                <w:tc>
                  <w:tcPr>
                    <w:tcW w:w="0" w:type="auto"/>
                    <w:hideMark/>
                  </w:tcPr>
                  <w:p w14:paraId="247B8644" w14:textId="77777777" w:rsidR="00860E27" w:rsidRDefault="00860E27">
                    <w:pPr>
                      <w:pStyle w:val="Bibliography"/>
                      <w:rPr>
                        <w:noProof/>
                      </w:rPr>
                    </w:pPr>
                    <w:r>
                      <w:rPr>
                        <w:noProof/>
                      </w:rPr>
                      <w:t xml:space="preserve">Dongguk Lim (LGE), “Signaling of RU allocation in 11be,” </w:t>
                    </w:r>
                    <w:r>
                      <w:rPr>
                        <w:i/>
                        <w:iCs/>
                        <w:noProof/>
                      </w:rPr>
                      <w:t xml:space="preserve">20/0652r0, </w:t>
                    </w:r>
                    <w:r>
                      <w:rPr>
                        <w:noProof/>
                      </w:rPr>
                      <w:t xml:space="preserve">April 2020. </w:t>
                    </w:r>
                  </w:p>
                </w:tc>
              </w:tr>
              <w:tr w:rsidR="00860E27" w14:paraId="0FB1B321" w14:textId="77777777">
                <w:trPr>
                  <w:divId w:val="441999719"/>
                  <w:tblCellSpacing w:w="15" w:type="dxa"/>
                </w:trPr>
                <w:tc>
                  <w:tcPr>
                    <w:tcW w:w="50" w:type="pct"/>
                    <w:hideMark/>
                  </w:tcPr>
                  <w:p w14:paraId="2C8239B7" w14:textId="77777777" w:rsidR="00860E27" w:rsidRDefault="00860E27">
                    <w:pPr>
                      <w:pStyle w:val="Bibliography"/>
                      <w:rPr>
                        <w:noProof/>
                      </w:rPr>
                    </w:pPr>
                    <w:r>
                      <w:rPr>
                        <w:noProof/>
                      </w:rPr>
                      <w:t xml:space="preserve">[54] </w:t>
                    </w:r>
                  </w:p>
                </w:tc>
                <w:tc>
                  <w:tcPr>
                    <w:tcW w:w="0" w:type="auto"/>
                    <w:hideMark/>
                  </w:tcPr>
                  <w:p w14:paraId="1AECF64D" w14:textId="77777777" w:rsidR="00860E27" w:rsidRDefault="00860E27">
                    <w:pPr>
                      <w:pStyle w:val="Bibliography"/>
                      <w:rPr>
                        <w:noProof/>
                      </w:rPr>
                    </w:pPr>
                    <w:r>
                      <w:rPr>
                        <w:noProof/>
                      </w:rPr>
                      <w:t xml:space="preserve">Ross Yu (Huawei), “Further discussion on RU allocation subfield in EHT-SIG,” </w:t>
                    </w:r>
                    <w:r>
                      <w:rPr>
                        <w:i/>
                        <w:iCs/>
                        <w:noProof/>
                      </w:rPr>
                      <w:t xml:space="preserve">20/0609r3, </w:t>
                    </w:r>
                    <w:r>
                      <w:rPr>
                        <w:noProof/>
                      </w:rPr>
                      <w:t xml:space="preserve">May 2020. </w:t>
                    </w:r>
                  </w:p>
                </w:tc>
              </w:tr>
              <w:tr w:rsidR="00860E27" w14:paraId="7C131CEB" w14:textId="77777777">
                <w:trPr>
                  <w:divId w:val="441999719"/>
                  <w:tblCellSpacing w:w="15" w:type="dxa"/>
                </w:trPr>
                <w:tc>
                  <w:tcPr>
                    <w:tcW w:w="50" w:type="pct"/>
                    <w:hideMark/>
                  </w:tcPr>
                  <w:p w14:paraId="2F31B395" w14:textId="77777777" w:rsidR="00860E27" w:rsidRDefault="00860E27">
                    <w:pPr>
                      <w:pStyle w:val="Bibliography"/>
                      <w:rPr>
                        <w:noProof/>
                      </w:rPr>
                    </w:pPr>
                    <w:r>
                      <w:rPr>
                        <w:noProof/>
                      </w:rPr>
                      <w:t xml:space="preserve">[55] </w:t>
                    </w:r>
                  </w:p>
                </w:tc>
                <w:tc>
                  <w:tcPr>
                    <w:tcW w:w="0" w:type="auto"/>
                    <w:hideMark/>
                  </w:tcPr>
                  <w:p w14:paraId="20C3369E" w14:textId="77777777" w:rsidR="00860E27" w:rsidRDefault="00860E27">
                    <w:pPr>
                      <w:pStyle w:val="Bibliography"/>
                      <w:rPr>
                        <w:noProof/>
                      </w:rPr>
                    </w:pPr>
                    <w:r>
                      <w:rPr>
                        <w:noProof/>
                      </w:rPr>
                      <w:t xml:space="preserve">Dongguk Lim (LGE), “Signaling of RU allocation follow-up,” </w:t>
                    </w:r>
                    <w:r>
                      <w:rPr>
                        <w:i/>
                        <w:iCs/>
                        <w:noProof/>
                      </w:rPr>
                      <w:t xml:space="preserve">20/0798r1, </w:t>
                    </w:r>
                    <w:r>
                      <w:rPr>
                        <w:noProof/>
                      </w:rPr>
                      <w:t xml:space="preserve">May 2020. </w:t>
                    </w:r>
                  </w:p>
                </w:tc>
              </w:tr>
              <w:tr w:rsidR="00860E27" w14:paraId="56D7B727" w14:textId="77777777">
                <w:trPr>
                  <w:divId w:val="441999719"/>
                  <w:tblCellSpacing w:w="15" w:type="dxa"/>
                </w:trPr>
                <w:tc>
                  <w:tcPr>
                    <w:tcW w:w="50" w:type="pct"/>
                    <w:hideMark/>
                  </w:tcPr>
                  <w:p w14:paraId="04495531" w14:textId="77777777" w:rsidR="00860E27" w:rsidRDefault="00860E27">
                    <w:pPr>
                      <w:pStyle w:val="Bibliography"/>
                      <w:rPr>
                        <w:noProof/>
                      </w:rPr>
                    </w:pPr>
                    <w:r>
                      <w:rPr>
                        <w:noProof/>
                      </w:rPr>
                      <w:t xml:space="preserve">[56] </w:t>
                    </w:r>
                  </w:p>
                </w:tc>
                <w:tc>
                  <w:tcPr>
                    <w:tcW w:w="0" w:type="auto"/>
                    <w:hideMark/>
                  </w:tcPr>
                  <w:p w14:paraId="0C55E8FC" w14:textId="77777777" w:rsidR="00860E27" w:rsidRDefault="00860E27">
                    <w:pPr>
                      <w:pStyle w:val="Bibliography"/>
                      <w:rPr>
                        <w:noProof/>
                      </w:rPr>
                    </w:pPr>
                    <w:r>
                      <w:rPr>
                        <w:noProof/>
                      </w:rPr>
                      <w:t xml:space="preserve">Dongguk Lim (LGE), “Management of RU allocation field,” </w:t>
                    </w:r>
                    <w:r>
                      <w:rPr>
                        <w:i/>
                        <w:iCs/>
                        <w:noProof/>
                      </w:rPr>
                      <w:t xml:space="preserve">20/0839r1, </w:t>
                    </w:r>
                    <w:r>
                      <w:rPr>
                        <w:noProof/>
                      </w:rPr>
                      <w:t xml:space="preserve">June 2020. </w:t>
                    </w:r>
                  </w:p>
                </w:tc>
              </w:tr>
              <w:tr w:rsidR="00860E27" w14:paraId="7545C16D" w14:textId="77777777">
                <w:trPr>
                  <w:divId w:val="441999719"/>
                  <w:tblCellSpacing w:w="15" w:type="dxa"/>
                </w:trPr>
                <w:tc>
                  <w:tcPr>
                    <w:tcW w:w="50" w:type="pct"/>
                    <w:hideMark/>
                  </w:tcPr>
                  <w:p w14:paraId="2C9A486F" w14:textId="77777777" w:rsidR="00860E27" w:rsidRDefault="00860E27">
                    <w:pPr>
                      <w:pStyle w:val="Bibliography"/>
                      <w:rPr>
                        <w:noProof/>
                      </w:rPr>
                    </w:pPr>
                    <w:r>
                      <w:rPr>
                        <w:noProof/>
                      </w:rPr>
                      <w:t xml:space="preserve">[57] </w:t>
                    </w:r>
                  </w:p>
                </w:tc>
                <w:tc>
                  <w:tcPr>
                    <w:tcW w:w="0" w:type="auto"/>
                    <w:hideMark/>
                  </w:tcPr>
                  <w:p w14:paraId="35D98811" w14:textId="77777777" w:rsidR="00860E27" w:rsidRDefault="00860E27">
                    <w:pPr>
                      <w:pStyle w:val="Bibliography"/>
                      <w:rPr>
                        <w:noProof/>
                      </w:rPr>
                    </w:pPr>
                    <w:r>
                      <w:rPr>
                        <w:noProof/>
                      </w:rPr>
                      <w:t xml:space="preserve">Ross Yu (Huawei), “Further discussion on RU allocation subfield in EHT-SIG,” </w:t>
                    </w:r>
                    <w:r>
                      <w:rPr>
                        <w:i/>
                        <w:iCs/>
                        <w:noProof/>
                      </w:rPr>
                      <w:t xml:space="preserve">20/0609r7, </w:t>
                    </w:r>
                    <w:r>
                      <w:rPr>
                        <w:noProof/>
                      </w:rPr>
                      <w:t xml:space="preserve">June 2020. </w:t>
                    </w:r>
                  </w:p>
                </w:tc>
              </w:tr>
              <w:tr w:rsidR="00860E27" w14:paraId="7CBA7F5A" w14:textId="77777777">
                <w:trPr>
                  <w:divId w:val="441999719"/>
                  <w:tblCellSpacing w:w="15" w:type="dxa"/>
                </w:trPr>
                <w:tc>
                  <w:tcPr>
                    <w:tcW w:w="50" w:type="pct"/>
                    <w:hideMark/>
                  </w:tcPr>
                  <w:p w14:paraId="101A56DB" w14:textId="77777777" w:rsidR="00860E27" w:rsidRDefault="00860E27">
                    <w:pPr>
                      <w:pStyle w:val="Bibliography"/>
                      <w:rPr>
                        <w:noProof/>
                      </w:rPr>
                    </w:pPr>
                    <w:r>
                      <w:rPr>
                        <w:noProof/>
                      </w:rPr>
                      <w:t xml:space="preserve">[58] </w:t>
                    </w:r>
                  </w:p>
                </w:tc>
                <w:tc>
                  <w:tcPr>
                    <w:tcW w:w="0" w:type="auto"/>
                    <w:hideMark/>
                  </w:tcPr>
                  <w:p w14:paraId="5D82C488" w14:textId="77777777" w:rsidR="00860E27" w:rsidRDefault="00860E27">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860E27" w14:paraId="56C1DB4C" w14:textId="77777777">
                <w:trPr>
                  <w:divId w:val="441999719"/>
                  <w:tblCellSpacing w:w="15" w:type="dxa"/>
                </w:trPr>
                <w:tc>
                  <w:tcPr>
                    <w:tcW w:w="50" w:type="pct"/>
                    <w:hideMark/>
                  </w:tcPr>
                  <w:p w14:paraId="19B499C2" w14:textId="77777777" w:rsidR="00860E27" w:rsidRDefault="00860E27">
                    <w:pPr>
                      <w:pStyle w:val="Bibliography"/>
                      <w:rPr>
                        <w:noProof/>
                      </w:rPr>
                    </w:pPr>
                    <w:r>
                      <w:rPr>
                        <w:noProof/>
                      </w:rPr>
                      <w:t xml:space="preserve">[59] </w:t>
                    </w:r>
                  </w:p>
                </w:tc>
                <w:tc>
                  <w:tcPr>
                    <w:tcW w:w="0" w:type="auto"/>
                    <w:hideMark/>
                  </w:tcPr>
                  <w:p w14:paraId="407B56E8" w14:textId="77777777" w:rsidR="00860E27" w:rsidRDefault="00860E27">
                    <w:pPr>
                      <w:pStyle w:val="Bibliography"/>
                      <w:rPr>
                        <w:noProof/>
                      </w:rPr>
                    </w:pPr>
                    <w:r>
                      <w:rPr>
                        <w:noProof/>
                      </w:rPr>
                      <w:t xml:space="preserve">Dongguk Lim (LGE), “Consideration for EHT-SIG transmission,” </w:t>
                    </w:r>
                    <w:r>
                      <w:rPr>
                        <w:i/>
                        <w:iCs/>
                        <w:noProof/>
                      </w:rPr>
                      <w:t xml:space="preserve">20/0020r3, </w:t>
                    </w:r>
                    <w:r>
                      <w:rPr>
                        <w:noProof/>
                      </w:rPr>
                      <w:t xml:space="preserve">April 2020. </w:t>
                    </w:r>
                  </w:p>
                </w:tc>
              </w:tr>
              <w:tr w:rsidR="00860E27" w14:paraId="39344DFA" w14:textId="77777777">
                <w:trPr>
                  <w:divId w:val="441999719"/>
                  <w:tblCellSpacing w:w="15" w:type="dxa"/>
                </w:trPr>
                <w:tc>
                  <w:tcPr>
                    <w:tcW w:w="50" w:type="pct"/>
                    <w:hideMark/>
                  </w:tcPr>
                  <w:p w14:paraId="6606C45B" w14:textId="77777777" w:rsidR="00860E27" w:rsidRDefault="00860E27">
                    <w:pPr>
                      <w:pStyle w:val="Bibliography"/>
                      <w:rPr>
                        <w:noProof/>
                      </w:rPr>
                    </w:pPr>
                    <w:r>
                      <w:rPr>
                        <w:noProof/>
                      </w:rPr>
                      <w:t xml:space="preserve">[60] </w:t>
                    </w:r>
                  </w:p>
                </w:tc>
                <w:tc>
                  <w:tcPr>
                    <w:tcW w:w="0" w:type="auto"/>
                    <w:hideMark/>
                  </w:tcPr>
                  <w:p w14:paraId="2CA7B76B" w14:textId="77777777" w:rsidR="00860E27" w:rsidRDefault="00860E27">
                    <w:pPr>
                      <w:pStyle w:val="Bibliography"/>
                      <w:rPr>
                        <w:noProof/>
                      </w:rPr>
                    </w:pPr>
                    <w:r>
                      <w:rPr>
                        <w:noProof/>
                      </w:rPr>
                      <w:t xml:space="preserve">Jianhan Liu (MediaTek), “Further discussions on efficient EHT preamble,” </w:t>
                    </w:r>
                    <w:r>
                      <w:rPr>
                        <w:i/>
                        <w:iCs/>
                        <w:noProof/>
                      </w:rPr>
                      <w:t xml:space="preserve">20/0605r0, </w:t>
                    </w:r>
                    <w:r>
                      <w:rPr>
                        <w:noProof/>
                      </w:rPr>
                      <w:t xml:space="preserve">April 2020. </w:t>
                    </w:r>
                  </w:p>
                </w:tc>
              </w:tr>
              <w:tr w:rsidR="00860E27" w14:paraId="6DD17592" w14:textId="77777777">
                <w:trPr>
                  <w:divId w:val="441999719"/>
                  <w:tblCellSpacing w:w="15" w:type="dxa"/>
                </w:trPr>
                <w:tc>
                  <w:tcPr>
                    <w:tcW w:w="50" w:type="pct"/>
                    <w:hideMark/>
                  </w:tcPr>
                  <w:p w14:paraId="26A03BF3" w14:textId="77777777" w:rsidR="00860E27" w:rsidRDefault="00860E27">
                    <w:pPr>
                      <w:pStyle w:val="Bibliography"/>
                      <w:rPr>
                        <w:noProof/>
                      </w:rPr>
                    </w:pPr>
                    <w:r>
                      <w:rPr>
                        <w:noProof/>
                      </w:rPr>
                      <w:t xml:space="preserve">[61] </w:t>
                    </w:r>
                  </w:p>
                </w:tc>
                <w:tc>
                  <w:tcPr>
                    <w:tcW w:w="0" w:type="auto"/>
                    <w:hideMark/>
                  </w:tcPr>
                  <w:p w14:paraId="6C28A1BB" w14:textId="77777777" w:rsidR="00860E27" w:rsidRDefault="00860E27">
                    <w:pPr>
                      <w:pStyle w:val="Bibliography"/>
                      <w:rPr>
                        <w:noProof/>
                      </w:rPr>
                    </w:pPr>
                    <w:r>
                      <w:rPr>
                        <w:noProof/>
                      </w:rPr>
                      <w:t xml:space="preserve">Eunsung Park (LGE), “Consideration on EHT-STF,” </w:t>
                    </w:r>
                    <w:r>
                      <w:rPr>
                        <w:i/>
                        <w:iCs/>
                        <w:noProof/>
                      </w:rPr>
                      <w:t xml:space="preserve">20/0585r0, </w:t>
                    </w:r>
                    <w:r>
                      <w:rPr>
                        <w:noProof/>
                      </w:rPr>
                      <w:t xml:space="preserve">April 2020. </w:t>
                    </w:r>
                  </w:p>
                </w:tc>
              </w:tr>
              <w:tr w:rsidR="00860E27" w14:paraId="6B2C223C" w14:textId="77777777">
                <w:trPr>
                  <w:divId w:val="441999719"/>
                  <w:tblCellSpacing w:w="15" w:type="dxa"/>
                </w:trPr>
                <w:tc>
                  <w:tcPr>
                    <w:tcW w:w="50" w:type="pct"/>
                    <w:hideMark/>
                  </w:tcPr>
                  <w:p w14:paraId="17985EF3" w14:textId="77777777" w:rsidR="00860E27" w:rsidRDefault="00860E27">
                    <w:pPr>
                      <w:pStyle w:val="Bibliography"/>
                      <w:rPr>
                        <w:noProof/>
                      </w:rPr>
                    </w:pPr>
                    <w:r>
                      <w:rPr>
                        <w:noProof/>
                      </w:rPr>
                      <w:t xml:space="preserve">[62] </w:t>
                    </w:r>
                  </w:p>
                </w:tc>
                <w:tc>
                  <w:tcPr>
                    <w:tcW w:w="0" w:type="auto"/>
                    <w:hideMark/>
                  </w:tcPr>
                  <w:p w14:paraId="4B7F3BF6" w14:textId="77777777" w:rsidR="00860E27" w:rsidRDefault="00860E27">
                    <w:pPr>
                      <w:pStyle w:val="Bibliography"/>
                      <w:rPr>
                        <w:noProof/>
                      </w:rPr>
                    </w:pPr>
                    <w:r>
                      <w:rPr>
                        <w:noProof/>
                      </w:rPr>
                      <w:t xml:space="preserve">Eunsung Park (LGE), “EHT-STF sequences,” </w:t>
                    </w:r>
                    <w:r>
                      <w:rPr>
                        <w:i/>
                        <w:iCs/>
                        <w:noProof/>
                      </w:rPr>
                      <w:t xml:space="preserve">20/0782r2, </w:t>
                    </w:r>
                    <w:r>
                      <w:rPr>
                        <w:noProof/>
                      </w:rPr>
                      <w:t xml:space="preserve">June 2020. </w:t>
                    </w:r>
                  </w:p>
                </w:tc>
              </w:tr>
              <w:tr w:rsidR="00860E27" w14:paraId="36C8A7C3" w14:textId="77777777">
                <w:trPr>
                  <w:divId w:val="441999719"/>
                  <w:tblCellSpacing w:w="15" w:type="dxa"/>
                </w:trPr>
                <w:tc>
                  <w:tcPr>
                    <w:tcW w:w="50" w:type="pct"/>
                    <w:hideMark/>
                  </w:tcPr>
                  <w:p w14:paraId="172A37C8" w14:textId="77777777" w:rsidR="00860E27" w:rsidRDefault="00860E27">
                    <w:pPr>
                      <w:pStyle w:val="Bibliography"/>
                      <w:rPr>
                        <w:noProof/>
                      </w:rPr>
                    </w:pPr>
                    <w:r>
                      <w:rPr>
                        <w:noProof/>
                      </w:rPr>
                      <w:t xml:space="preserve">[63] </w:t>
                    </w:r>
                  </w:p>
                </w:tc>
                <w:tc>
                  <w:tcPr>
                    <w:tcW w:w="0" w:type="auto"/>
                    <w:hideMark/>
                  </w:tcPr>
                  <w:p w14:paraId="49AAC15B" w14:textId="77777777" w:rsidR="00860E27" w:rsidRDefault="00860E27">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860E27" w14:paraId="230BE29B" w14:textId="77777777">
                <w:trPr>
                  <w:divId w:val="441999719"/>
                  <w:tblCellSpacing w:w="15" w:type="dxa"/>
                </w:trPr>
                <w:tc>
                  <w:tcPr>
                    <w:tcW w:w="50" w:type="pct"/>
                    <w:hideMark/>
                  </w:tcPr>
                  <w:p w14:paraId="4AD8A64D" w14:textId="77777777" w:rsidR="00860E27" w:rsidRDefault="00860E27">
                    <w:pPr>
                      <w:pStyle w:val="Bibliography"/>
                      <w:rPr>
                        <w:noProof/>
                      </w:rPr>
                    </w:pPr>
                    <w:r>
                      <w:rPr>
                        <w:noProof/>
                      </w:rPr>
                      <w:t xml:space="preserve">[64] </w:t>
                    </w:r>
                  </w:p>
                </w:tc>
                <w:tc>
                  <w:tcPr>
                    <w:tcW w:w="0" w:type="auto"/>
                    <w:hideMark/>
                  </w:tcPr>
                  <w:p w14:paraId="7470B63B" w14:textId="77777777" w:rsidR="00860E27" w:rsidRDefault="00860E27">
                    <w:pPr>
                      <w:pStyle w:val="Bibliography"/>
                      <w:rPr>
                        <w:noProof/>
                      </w:rPr>
                    </w:pPr>
                    <w:r>
                      <w:rPr>
                        <w:noProof/>
                      </w:rPr>
                      <w:t xml:space="preserve">Dandan Liang (Huawei), “EHT-LTFs design for wideband,” </w:t>
                    </w:r>
                    <w:r>
                      <w:rPr>
                        <w:i/>
                        <w:iCs/>
                        <w:noProof/>
                      </w:rPr>
                      <w:t xml:space="preserve">20/0117r1, </w:t>
                    </w:r>
                    <w:r>
                      <w:rPr>
                        <w:noProof/>
                      </w:rPr>
                      <w:t xml:space="preserve">January 2020. </w:t>
                    </w:r>
                  </w:p>
                </w:tc>
              </w:tr>
              <w:tr w:rsidR="00860E27" w14:paraId="1F38362D" w14:textId="77777777">
                <w:trPr>
                  <w:divId w:val="441999719"/>
                  <w:tblCellSpacing w:w="15" w:type="dxa"/>
                </w:trPr>
                <w:tc>
                  <w:tcPr>
                    <w:tcW w:w="50" w:type="pct"/>
                    <w:hideMark/>
                  </w:tcPr>
                  <w:p w14:paraId="1A0120D0" w14:textId="77777777" w:rsidR="00860E27" w:rsidRDefault="00860E27">
                    <w:pPr>
                      <w:pStyle w:val="Bibliography"/>
                      <w:rPr>
                        <w:noProof/>
                      </w:rPr>
                    </w:pPr>
                    <w:r>
                      <w:rPr>
                        <w:noProof/>
                      </w:rPr>
                      <w:t xml:space="preserve">[65] </w:t>
                    </w:r>
                  </w:p>
                </w:tc>
                <w:tc>
                  <w:tcPr>
                    <w:tcW w:w="0" w:type="auto"/>
                    <w:hideMark/>
                  </w:tcPr>
                  <w:p w14:paraId="3854907F" w14:textId="77777777" w:rsidR="00860E27" w:rsidRDefault="00860E27">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860E27" w14:paraId="7B1110D6" w14:textId="77777777">
                <w:trPr>
                  <w:divId w:val="441999719"/>
                  <w:tblCellSpacing w:w="15" w:type="dxa"/>
                </w:trPr>
                <w:tc>
                  <w:tcPr>
                    <w:tcW w:w="50" w:type="pct"/>
                    <w:hideMark/>
                  </w:tcPr>
                  <w:p w14:paraId="4A830E40" w14:textId="77777777" w:rsidR="00860E27" w:rsidRDefault="00860E27">
                    <w:pPr>
                      <w:pStyle w:val="Bibliography"/>
                      <w:rPr>
                        <w:noProof/>
                      </w:rPr>
                    </w:pPr>
                    <w:r>
                      <w:rPr>
                        <w:noProof/>
                      </w:rPr>
                      <w:t xml:space="preserve">[66] </w:t>
                    </w:r>
                  </w:p>
                </w:tc>
                <w:tc>
                  <w:tcPr>
                    <w:tcW w:w="0" w:type="auto"/>
                    <w:hideMark/>
                  </w:tcPr>
                  <w:p w14:paraId="20C6860B" w14:textId="77777777" w:rsidR="00860E27" w:rsidRDefault="00860E27">
                    <w:pPr>
                      <w:pStyle w:val="Bibliography"/>
                      <w:rPr>
                        <w:noProof/>
                      </w:rPr>
                    </w:pPr>
                    <w:r>
                      <w:rPr>
                        <w:noProof/>
                      </w:rPr>
                      <w:t xml:space="preserve">Jinyoung Chun (LGE), “Consideration on EHT-LTF,” </w:t>
                    </w:r>
                    <w:r>
                      <w:rPr>
                        <w:i/>
                        <w:iCs/>
                        <w:noProof/>
                      </w:rPr>
                      <w:t xml:space="preserve">20/0608r0, </w:t>
                    </w:r>
                    <w:r>
                      <w:rPr>
                        <w:noProof/>
                      </w:rPr>
                      <w:t xml:space="preserve">April 2020. </w:t>
                    </w:r>
                  </w:p>
                </w:tc>
              </w:tr>
              <w:tr w:rsidR="00860E27" w14:paraId="7C59F22D" w14:textId="77777777">
                <w:trPr>
                  <w:divId w:val="441999719"/>
                  <w:tblCellSpacing w:w="15" w:type="dxa"/>
                </w:trPr>
                <w:tc>
                  <w:tcPr>
                    <w:tcW w:w="50" w:type="pct"/>
                    <w:hideMark/>
                  </w:tcPr>
                  <w:p w14:paraId="58BFCE76" w14:textId="77777777" w:rsidR="00860E27" w:rsidRDefault="00860E27">
                    <w:pPr>
                      <w:pStyle w:val="Bibliography"/>
                      <w:rPr>
                        <w:noProof/>
                      </w:rPr>
                    </w:pPr>
                    <w:r>
                      <w:rPr>
                        <w:noProof/>
                      </w:rPr>
                      <w:t xml:space="preserve">[67] </w:t>
                    </w:r>
                  </w:p>
                </w:tc>
                <w:tc>
                  <w:tcPr>
                    <w:tcW w:w="0" w:type="auto"/>
                    <w:hideMark/>
                  </w:tcPr>
                  <w:p w14:paraId="51607449" w14:textId="77777777" w:rsidR="00860E27" w:rsidRDefault="00860E27">
                    <w:pPr>
                      <w:pStyle w:val="Bibliography"/>
                      <w:rPr>
                        <w:noProof/>
                      </w:rPr>
                    </w:pPr>
                    <w:r>
                      <w:rPr>
                        <w:noProof/>
                      </w:rPr>
                      <w:t xml:space="preserve">Sameer Vermani (Qualcomm), “P-matrix based LTFs for EHT,” </w:t>
                    </w:r>
                    <w:r>
                      <w:rPr>
                        <w:i/>
                        <w:iCs/>
                        <w:noProof/>
                      </w:rPr>
                      <w:t xml:space="preserve">20/0382r0, </w:t>
                    </w:r>
                    <w:r>
                      <w:rPr>
                        <w:noProof/>
                      </w:rPr>
                      <w:t xml:space="preserve">March 2020. </w:t>
                    </w:r>
                  </w:p>
                </w:tc>
              </w:tr>
              <w:tr w:rsidR="00860E27" w14:paraId="74319D9B" w14:textId="77777777">
                <w:trPr>
                  <w:divId w:val="441999719"/>
                  <w:tblCellSpacing w:w="15" w:type="dxa"/>
                </w:trPr>
                <w:tc>
                  <w:tcPr>
                    <w:tcW w:w="50" w:type="pct"/>
                    <w:hideMark/>
                  </w:tcPr>
                  <w:p w14:paraId="21ACAA80" w14:textId="77777777" w:rsidR="00860E27" w:rsidRDefault="00860E27">
                    <w:pPr>
                      <w:pStyle w:val="Bibliography"/>
                      <w:rPr>
                        <w:noProof/>
                      </w:rPr>
                    </w:pPr>
                    <w:r>
                      <w:rPr>
                        <w:noProof/>
                      </w:rPr>
                      <w:t xml:space="preserve">[68] </w:t>
                    </w:r>
                  </w:p>
                </w:tc>
                <w:tc>
                  <w:tcPr>
                    <w:tcW w:w="0" w:type="auto"/>
                    <w:hideMark/>
                  </w:tcPr>
                  <w:p w14:paraId="7815B79B" w14:textId="77777777" w:rsidR="00860E27" w:rsidRDefault="00860E27">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860E27" w14:paraId="13D80E5A" w14:textId="77777777">
                <w:trPr>
                  <w:divId w:val="441999719"/>
                  <w:tblCellSpacing w:w="15" w:type="dxa"/>
                </w:trPr>
                <w:tc>
                  <w:tcPr>
                    <w:tcW w:w="50" w:type="pct"/>
                    <w:hideMark/>
                  </w:tcPr>
                  <w:p w14:paraId="2E783D85" w14:textId="77777777" w:rsidR="00860E27" w:rsidRDefault="00860E27">
                    <w:pPr>
                      <w:pStyle w:val="Bibliography"/>
                      <w:rPr>
                        <w:noProof/>
                      </w:rPr>
                    </w:pPr>
                    <w:r>
                      <w:rPr>
                        <w:noProof/>
                      </w:rPr>
                      <w:t xml:space="preserve">[69] </w:t>
                    </w:r>
                  </w:p>
                </w:tc>
                <w:tc>
                  <w:tcPr>
                    <w:tcW w:w="0" w:type="auto"/>
                    <w:hideMark/>
                  </w:tcPr>
                  <w:p w14:paraId="55DCD4AF" w14:textId="77777777" w:rsidR="00860E27" w:rsidRDefault="00860E27">
                    <w:pPr>
                      <w:pStyle w:val="Bibliography"/>
                      <w:rPr>
                        <w:noProof/>
                      </w:rPr>
                    </w:pPr>
                    <w:r>
                      <w:rPr>
                        <w:noProof/>
                      </w:rPr>
                      <w:t xml:space="preserve">Sigurd Schelstraete (Quantenna/ON Semiconductor), “4096 QAM Straw Polls,” </w:t>
                    </w:r>
                    <w:r>
                      <w:rPr>
                        <w:i/>
                        <w:iCs/>
                        <w:noProof/>
                      </w:rPr>
                      <w:t xml:space="preserve">20/0480r0, </w:t>
                    </w:r>
                    <w:r>
                      <w:rPr>
                        <w:noProof/>
                      </w:rPr>
                      <w:t xml:space="preserve">March 2020. </w:t>
                    </w:r>
                  </w:p>
                </w:tc>
              </w:tr>
              <w:tr w:rsidR="00860E27" w14:paraId="40FC9823" w14:textId="77777777">
                <w:trPr>
                  <w:divId w:val="441999719"/>
                  <w:tblCellSpacing w:w="15" w:type="dxa"/>
                </w:trPr>
                <w:tc>
                  <w:tcPr>
                    <w:tcW w:w="50" w:type="pct"/>
                    <w:hideMark/>
                  </w:tcPr>
                  <w:p w14:paraId="62AB3ED4" w14:textId="77777777" w:rsidR="00860E27" w:rsidRDefault="00860E27">
                    <w:pPr>
                      <w:pStyle w:val="Bibliography"/>
                      <w:rPr>
                        <w:noProof/>
                      </w:rPr>
                    </w:pPr>
                    <w:r>
                      <w:rPr>
                        <w:noProof/>
                      </w:rPr>
                      <w:t xml:space="preserve">[70] </w:t>
                    </w:r>
                  </w:p>
                </w:tc>
                <w:tc>
                  <w:tcPr>
                    <w:tcW w:w="0" w:type="auto"/>
                    <w:hideMark/>
                  </w:tcPr>
                  <w:p w14:paraId="5E962454" w14:textId="77777777" w:rsidR="00860E27" w:rsidRDefault="00860E27">
                    <w:pPr>
                      <w:pStyle w:val="Bibliography"/>
                      <w:rPr>
                        <w:noProof/>
                      </w:rPr>
                    </w:pPr>
                    <w:r>
                      <w:rPr>
                        <w:noProof/>
                      </w:rPr>
                      <w:t xml:space="preserve">Qinghua Li (Intel), “Tx EVM requirement for 4k QAM,” </w:t>
                    </w:r>
                    <w:r>
                      <w:rPr>
                        <w:i/>
                        <w:iCs/>
                        <w:noProof/>
                      </w:rPr>
                      <w:t xml:space="preserve">20/0456r0, </w:t>
                    </w:r>
                    <w:r>
                      <w:rPr>
                        <w:noProof/>
                      </w:rPr>
                      <w:t xml:space="preserve">March 2020. </w:t>
                    </w:r>
                  </w:p>
                </w:tc>
              </w:tr>
              <w:tr w:rsidR="00860E27" w14:paraId="24369EE9" w14:textId="77777777">
                <w:trPr>
                  <w:divId w:val="441999719"/>
                  <w:tblCellSpacing w:w="15" w:type="dxa"/>
                </w:trPr>
                <w:tc>
                  <w:tcPr>
                    <w:tcW w:w="50" w:type="pct"/>
                    <w:hideMark/>
                  </w:tcPr>
                  <w:p w14:paraId="35654697" w14:textId="77777777" w:rsidR="00860E27" w:rsidRDefault="00860E27">
                    <w:pPr>
                      <w:pStyle w:val="Bibliography"/>
                      <w:rPr>
                        <w:noProof/>
                      </w:rPr>
                    </w:pPr>
                    <w:r>
                      <w:rPr>
                        <w:noProof/>
                      </w:rPr>
                      <w:t xml:space="preserve">[71] </w:t>
                    </w:r>
                  </w:p>
                </w:tc>
                <w:tc>
                  <w:tcPr>
                    <w:tcW w:w="0" w:type="auto"/>
                    <w:hideMark/>
                  </w:tcPr>
                  <w:p w14:paraId="0951DA76" w14:textId="77777777" w:rsidR="00860E27" w:rsidRDefault="00860E27">
                    <w:pPr>
                      <w:pStyle w:val="Bibliography"/>
                      <w:rPr>
                        <w:noProof/>
                      </w:rPr>
                    </w:pPr>
                    <w:r>
                      <w:rPr>
                        <w:noProof/>
                      </w:rPr>
                      <w:t xml:space="preserve">Xiaogang Chen (Intel), “EHT PPDU scrambler,” </w:t>
                    </w:r>
                    <w:r>
                      <w:rPr>
                        <w:i/>
                        <w:iCs/>
                        <w:noProof/>
                      </w:rPr>
                      <w:t xml:space="preserve">20/0563r1, </w:t>
                    </w:r>
                    <w:r>
                      <w:rPr>
                        <w:noProof/>
                      </w:rPr>
                      <w:t xml:space="preserve">April 2020. </w:t>
                    </w:r>
                  </w:p>
                </w:tc>
              </w:tr>
              <w:tr w:rsidR="00860E27" w14:paraId="64B30DE8" w14:textId="77777777">
                <w:trPr>
                  <w:divId w:val="441999719"/>
                  <w:tblCellSpacing w:w="15" w:type="dxa"/>
                </w:trPr>
                <w:tc>
                  <w:tcPr>
                    <w:tcW w:w="50" w:type="pct"/>
                    <w:hideMark/>
                  </w:tcPr>
                  <w:p w14:paraId="5E7B1367" w14:textId="77777777" w:rsidR="00860E27" w:rsidRDefault="00860E27">
                    <w:pPr>
                      <w:pStyle w:val="Bibliography"/>
                      <w:rPr>
                        <w:noProof/>
                      </w:rPr>
                    </w:pPr>
                    <w:r>
                      <w:rPr>
                        <w:noProof/>
                      </w:rPr>
                      <w:t xml:space="preserve">[72] </w:t>
                    </w:r>
                  </w:p>
                </w:tc>
                <w:tc>
                  <w:tcPr>
                    <w:tcW w:w="0" w:type="auto"/>
                    <w:hideMark/>
                  </w:tcPr>
                  <w:p w14:paraId="32A4508D" w14:textId="77777777" w:rsidR="00860E27" w:rsidRDefault="00860E27">
                    <w:pPr>
                      <w:pStyle w:val="Bibliography"/>
                      <w:rPr>
                        <w:noProof/>
                      </w:rPr>
                    </w:pPr>
                    <w:r>
                      <w:rPr>
                        <w:noProof/>
                      </w:rPr>
                      <w:t xml:space="preserve">Jinyoung Chun (LGE), “Pilot subcarriers for new tone plan,” </w:t>
                    </w:r>
                    <w:r>
                      <w:rPr>
                        <w:i/>
                        <w:iCs/>
                        <w:noProof/>
                      </w:rPr>
                      <w:t xml:space="preserve">20/0838r3, </w:t>
                    </w:r>
                    <w:r>
                      <w:rPr>
                        <w:noProof/>
                      </w:rPr>
                      <w:t xml:space="preserve">June 2020. </w:t>
                    </w:r>
                  </w:p>
                </w:tc>
              </w:tr>
              <w:tr w:rsidR="00860E27" w14:paraId="09D4DA9F" w14:textId="77777777">
                <w:trPr>
                  <w:divId w:val="441999719"/>
                  <w:tblCellSpacing w:w="15" w:type="dxa"/>
                </w:trPr>
                <w:tc>
                  <w:tcPr>
                    <w:tcW w:w="50" w:type="pct"/>
                    <w:hideMark/>
                  </w:tcPr>
                  <w:p w14:paraId="44297192" w14:textId="77777777" w:rsidR="00860E27" w:rsidRDefault="00860E27">
                    <w:pPr>
                      <w:pStyle w:val="Bibliography"/>
                      <w:rPr>
                        <w:noProof/>
                      </w:rPr>
                    </w:pPr>
                    <w:r>
                      <w:rPr>
                        <w:noProof/>
                      </w:rPr>
                      <w:t xml:space="preserve">[73] </w:t>
                    </w:r>
                  </w:p>
                </w:tc>
                <w:tc>
                  <w:tcPr>
                    <w:tcW w:w="0" w:type="auto"/>
                    <w:hideMark/>
                  </w:tcPr>
                  <w:p w14:paraId="04F6C449" w14:textId="77777777" w:rsidR="00860E27" w:rsidRDefault="00860E27">
                    <w:pPr>
                      <w:pStyle w:val="Bibliography"/>
                      <w:rPr>
                        <w:noProof/>
                      </w:rPr>
                    </w:pPr>
                    <w:r>
                      <w:rPr>
                        <w:noProof/>
                      </w:rPr>
                      <w:t xml:space="preserve">Jinyoung Chun (LGE), “Pilot subcarriers for new tone plan,” </w:t>
                    </w:r>
                    <w:r>
                      <w:rPr>
                        <w:i/>
                        <w:iCs/>
                        <w:noProof/>
                      </w:rPr>
                      <w:t xml:space="preserve">20/0838r2, </w:t>
                    </w:r>
                    <w:r>
                      <w:rPr>
                        <w:noProof/>
                      </w:rPr>
                      <w:t xml:space="preserve">June 2020. </w:t>
                    </w:r>
                  </w:p>
                </w:tc>
              </w:tr>
              <w:tr w:rsidR="00860E27" w14:paraId="3EB0A2AE" w14:textId="77777777">
                <w:trPr>
                  <w:divId w:val="441999719"/>
                  <w:tblCellSpacing w:w="15" w:type="dxa"/>
                </w:trPr>
                <w:tc>
                  <w:tcPr>
                    <w:tcW w:w="50" w:type="pct"/>
                    <w:hideMark/>
                  </w:tcPr>
                  <w:p w14:paraId="45D3BEC8" w14:textId="77777777" w:rsidR="00860E27" w:rsidRDefault="00860E27">
                    <w:pPr>
                      <w:pStyle w:val="Bibliography"/>
                      <w:rPr>
                        <w:noProof/>
                      </w:rPr>
                    </w:pPr>
                    <w:r>
                      <w:rPr>
                        <w:noProof/>
                      </w:rPr>
                      <w:t xml:space="preserve">[74] </w:t>
                    </w:r>
                  </w:p>
                </w:tc>
                <w:tc>
                  <w:tcPr>
                    <w:tcW w:w="0" w:type="auto"/>
                    <w:hideMark/>
                  </w:tcPr>
                  <w:p w14:paraId="674AE143" w14:textId="77777777" w:rsidR="00860E27" w:rsidRDefault="00860E27">
                    <w:pPr>
                      <w:pStyle w:val="Bibliography"/>
                      <w:rPr>
                        <w:noProof/>
                      </w:rPr>
                    </w:pPr>
                    <w:r>
                      <w:rPr>
                        <w:noProof/>
                      </w:rPr>
                      <w:t xml:space="preserve">Wook Bong Lee (Samsung), “Further discussion on feedback overhead reduction,” </w:t>
                    </w:r>
                    <w:r>
                      <w:rPr>
                        <w:i/>
                        <w:iCs/>
                        <w:noProof/>
                      </w:rPr>
                      <w:t xml:space="preserve">19/1495r2, </w:t>
                    </w:r>
                    <w:r>
                      <w:rPr>
                        <w:noProof/>
                      </w:rPr>
                      <w:t xml:space="preserve">March 2020. </w:t>
                    </w:r>
                  </w:p>
                </w:tc>
              </w:tr>
              <w:tr w:rsidR="00860E27" w14:paraId="506C958E" w14:textId="77777777">
                <w:trPr>
                  <w:divId w:val="441999719"/>
                  <w:tblCellSpacing w:w="15" w:type="dxa"/>
                </w:trPr>
                <w:tc>
                  <w:tcPr>
                    <w:tcW w:w="50" w:type="pct"/>
                    <w:hideMark/>
                  </w:tcPr>
                  <w:p w14:paraId="195DB0CD" w14:textId="77777777" w:rsidR="00860E27" w:rsidRDefault="00860E27">
                    <w:pPr>
                      <w:pStyle w:val="Bibliography"/>
                      <w:rPr>
                        <w:noProof/>
                      </w:rPr>
                    </w:pPr>
                    <w:r>
                      <w:rPr>
                        <w:noProof/>
                      </w:rPr>
                      <w:t xml:space="preserve">[75] </w:t>
                    </w:r>
                  </w:p>
                </w:tc>
                <w:tc>
                  <w:tcPr>
                    <w:tcW w:w="0" w:type="auto"/>
                    <w:hideMark/>
                  </w:tcPr>
                  <w:p w14:paraId="3A5455CE" w14:textId="77777777" w:rsidR="00860E27" w:rsidRDefault="00860E27">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860E27" w14:paraId="508D28FA" w14:textId="77777777">
                <w:trPr>
                  <w:divId w:val="441999719"/>
                  <w:tblCellSpacing w:w="15" w:type="dxa"/>
                </w:trPr>
                <w:tc>
                  <w:tcPr>
                    <w:tcW w:w="50" w:type="pct"/>
                    <w:hideMark/>
                  </w:tcPr>
                  <w:p w14:paraId="70B23AA1" w14:textId="77777777" w:rsidR="00860E27" w:rsidRDefault="00860E27">
                    <w:pPr>
                      <w:pStyle w:val="Bibliography"/>
                      <w:rPr>
                        <w:noProof/>
                      </w:rPr>
                    </w:pPr>
                    <w:r>
                      <w:rPr>
                        <w:noProof/>
                      </w:rPr>
                      <w:t xml:space="preserve">[76] </w:t>
                    </w:r>
                  </w:p>
                </w:tc>
                <w:tc>
                  <w:tcPr>
                    <w:tcW w:w="0" w:type="auto"/>
                    <w:hideMark/>
                  </w:tcPr>
                  <w:p w14:paraId="00802EB9" w14:textId="77777777" w:rsidR="00860E27" w:rsidRDefault="00860E27">
                    <w:pPr>
                      <w:pStyle w:val="Bibliography"/>
                      <w:rPr>
                        <w:noProof/>
                      </w:rPr>
                    </w:pPr>
                    <w:r>
                      <w:rPr>
                        <w:noProof/>
                      </w:rPr>
                      <w:t xml:space="preserve">Dibakar Das (Intel), “EHT direct link transmission,” </w:t>
                    </w:r>
                    <w:r>
                      <w:rPr>
                        <w:i/>
                        <w:iCs/>
                        <w:noProof/>
                      </w:rPr>
                      <w:t xml:space="preserve">19/1604r1, </w:t>
                    </w:r>
                    <w:r>
                      <w:rPr>
                        <w:noProof/>
                      </w:rPr>
                      <w:t xml:space="preserve">January 2020. </w:t>
                    </w:r>
                  </w:p>
                </w:tc>
              </w:tr>
              <w:tr w:rsidR="00860E27" w14:paraId="0D06BE44" w14:textId="77777777">
                <w:trPr>
                  <w:divId w:val="441999719"/>
                  <w:tblCellSpacing w:w="15" w:type="dxa"/>
                </w:trPr>
                <w:tc>
                  <w:tcPr>
                    <w:tcW w:w="50" w:type="pct"/>
                    <w:hideMark/>
                  </w:tcPr>
                  <w:p w14:paraId="5269DA62" w14:textId="77777777" w:rsidR="00860E27" w:rsidRDefault="00860E27">
                    <w:pPr>
                      <w:pStyle w:val="Bibliography"/>
                      <w:rPr>
                        <w:noProof/>
                      </w:rPr>
                    </w:pPr>
                    <w:r>
                      <w:rPr>
                        <w:noProof/>
                      </w:rPr>
                      <w:t xml:space="preserve">[77] </w:t>
                    </w:r>
                  </w:p>
                </w:tc>
                <w:tc>
                  <w:tcPr>
                    <w:tcW w:w="0" w:type="auto"/>
                    <w:hideMark/>
                  </w:tcPr>
                  <w:p w14:paraId="41EBC58E" w14:textId="77777777" w:rsidR="00860E27" w:rsidRDefault="00860E27">
                    <w:pPr>
                      <w:pStyle w:val="Bibliography"/>
                      <w:rPr>
                        <w:noProof/>
                      </w:rPr>
                    </w:pPr>
                    <w:r>
                      <w:rPr>
                        <w:noProof/>
                      </w:rPr>
                      <w:t xml:space="preserve">Liwen Chu (NXP), “Protection with more than 160MHz PPDU and puncture operation,” </w:t>
                    </w:r>
                    <w:r>
                      <w:rPr>
                        <w:i/>
                        <w:iCs/>
                        <w:noProof/>
                      </w:rPr>
                      <w:t xml:space="preserve">20/0062r0, </w:t>
                    </w:r>
                    <w:r>
                      <w:rPr>
                        <w:noProof/>
                      </w:rPr>
                      <w:t xml:space="preserve">January 2020. </w:t>
                    </w:r>
                  </w:p>
                </w:tc>
              </w:tr>
              <w:tr w:rsidR="00860E27" w14:paraId="07A45FC5" w14:textId="77777777">
                <w:trPr>
                  <w:divId w:val="441999719"/>
                  <w:tblCellSpacing w:w="15" w:type="dxa"/>
                </w:trPr>
                <w:tc>
                  <w:tcPr>
                    <w:tcW w:w="50" w:type="pct"/>
                    <w:hideMark/>
                  </w:tcPr>
                  <w:p w14:paraId="56BDFCD6" w14:textId="77777777" w:rsidR="00860E27" w:rsidRDefault="00860E27">
                    <w:pPr>
                      <w:pStyle w:val="Bibliography"/>
                      <w:rPr>
                        <w:noProof/>
                      </w:rPr>
                    </w:pPr>
                    <w:r>
                      <w:rPr>
                        <w:noProof/>
                      </w:rPr>
                      <w:t xml:space="preserve">[78] </w:t>
                    </w:r>
                  </w:p>
                </w:tc>
                <w:tc>
                  <w:tcPr>
                    <w:tcW w:w="0" w:type="auto"/>
                    <w:hideMark/>
                  </w:tcPr>
                  <w:p w14:paraId="5199782E" w14:textId="77777777" w:rsidR="00860E27" w:rsidRDefault="00860E27">
                    <w:pPr>
                      <w:pStyle w:val="Bibliography"/>
                      <w:rPr>
                        <w:noProof/>
                      </w:rPr>
                    </w:pPr>
                    <w:r>
                      <w:rPr>
                        <w:noProof/>
                      </w:rPr>
                      <w:t xml:space="preserve">Yongho Seok (MediaTek), “EHT RTS and CTS procedure,” </w:t>
                    </w:r>
                    <w:r>
                      <w:rPr>
                        <w:i/>
                        <w:iCs/>
                        <w:noProof/>
                      </w:rPr>
                      <w:t xml:space="preserve">19/2125r2, </w:t>
                    </w:r>
                    <w:r>
                      <w:rPr>
                        <w:noProof/>
                      </w:rPr>
                      <w:t xml:space="preserve">March 2020. </w:t>
                    </w:r>
                  </w:p>
                </w:tc>
              </w:tr>
              <w:tr w:rsidR="00860E27" w14:paraId="67E29D4B" w14:textId="77777777">
                <w:trPr>
                  <w:divId w:val="441999719"/>
                  <w:tblCellSpacing w:w="15" w:type="dxa"/>
                </w:trPr>
                <w:tc>
                  <w:tcPr>
                    <w:tcW w:w="50" w:type="pct"/>
                    <w:hideMark/>
                  </w:tcPr>
                  <w:p w14:paraId="47FAC0FD" w14:textId="77777777" w:rsidR="00860E27" w:rsidRDefault="00860E27">
                    <w:pPr>
                      <w:pStyle w:val="Bibliography"/>
                      <w:rPr>
                        <w:noProof/>
                      </w:rPr>
                    </w:pPr>
                    <w:r>
                      <w:rPr>
                        <w:noProof/>
                      </w:rPr>
                      <w:lastRenderedPageBreak/>
                      <w:t xml:space="preserve">[79] </w:t>
                    </w:r>
                  </w:p>
                </w:tc>
                <w:tc>
                  <w:tcPr>
                    <w:tcW w:w="0" w:type="auto"/>
                    <w:hideMark/>
                  </w:tcPr>
                  <w:p w14:paraId="79CA7B21" w14:textId="77777777" w:rsidR="00860E27" w:rsidRDefault="00860E27">
                    <w:pPr>
                      <w:pStyle w:val="Bibliography"/>
                      <w:rPr>
                        <w:noProof/>
                      </w:rPr>
                    </w:pPr>
                    <w:r>
                      <w:rPr>
                        <w:noProof/>
                      </w:rPr>
                      <w:t xml:space="preserve">Yunbo Li (Huawei), “Bandwidth indication of 320MHz for non-HT and non-HT duplicate frames,” </w:t>
                    </w:r>
                    <w:r>
                      <w:rPr>
                        <w:i/>
                        <w:iCs/>
                        <w:noProof/>
                      </w:rPr>
                      <w:t xml:space="preserve">20/0616r0, </w:t>
                    </w:r>
                    <w:r>
                      <w:rPr>
                        <w:noProof/>
                      </w:rPr>
                      <w:t xml:space="preserve">April 2020. </w:t>
                    </w:r>
                  </w:p>
                </w:tc>
              </w:tr>
              <w:tr w:rsidR="00860E27" w14:paraId="55B1C90E" w14:textId="77777777">
                <w:trPr>
                  <w:divId w:val="441999719"/>
                  <w:tblCellSpacing w:w="15" w:type="dxa"/>
                </w:trPr>
                <w:tc>
                  <w:tcPr>
                    <w:tcW w:w="50" w:type="pct"/>
                    <w:hideMark/>
                  </w:tcPr>
                  <w:p w14:paraId="7BB92D45" w14:textId="77777777" w:rsidR="00860E27" w:rsidRDefault="00860E27">
                    <w:pPr>
                      <w:pStyle w:val="Bibliography"/>
                      <w:rPr>
                        <w:noProof/>
                      </w:rPr>
                    </w:pPr>
                    <w:r>
                      <w:rPr>
                        <w:noProof/>
                      </w:rPr>
                      <w:t xml:space="preserve">[80] </w:t>
                    </w:r>
                  </w:p>
                </w:tc>
                <w:tc>
                  <w:tcPr>
                    <w:tcW w:w="0" w:type="auto"/>
                    <w:hideMark/>
                  </w:tcPr>
                  <w:p w14:paraId="0A0AA6E8" w14:textId="77777777" w:rsidR="00860E27" w:rsidRDefault="00860E27">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860E27" w14:paraId="0D297150" w14:textId="77777777">
                <w:trPr>
                  <w:divId w:val="441999719"/>
                  <w:tblCellSpacing w:w="15" w:type="dxa"/>
                </w:trPr>
                <w:tc>
                  <w:tcPr>
                    <w:tcW w:w="50" w:type="pct"/>
                    <w:hideMark/>
                  </w:tcPr>
                  <w:p w14:paraId="207AEF76" w14:textId="77777777" w:rsidR="00860E27" w:rsidRDefault="00860E27">
                    <w:pPr>
                      <w:pStyle w:val="Bibliography"/>
                      <w:rPr>
                        <w:noProof/>
                      </w:rPr>
                    </w:pPr>
                    <w:r>
                      <w:rPr>
                        <w:noProof/>
                      </w:rPr>
                      <w:t xml:space="preserve">[81] </w:t>
                    </w:r>
                  </w:p>
                </w:tc>
                <w:tc>
                  <w:tcPr>
                    <w:tcW w:w="0" w:type="auto"/>
                    <w:hideMark/>
                  </w:tcPr>
                  <w:p w14:paraId="27413F63" w14:textId="77777777" w:rsidR="00860E27" w:rsidRDefault="00860E27">
                    <w:pPr>
                      <w:pStyle w:val="Bibliography"/>
                      <w:rPr>
                        <w:noProof/>
                      </w:rPr>
                    </w:pPr>
                    <w:r>
                      <w:rPr>
                        <w:noProof/>
                      </w:rPr>
                      <w:t xml:space="preserve">Subir Das (Perspecta Labs), “Priority access support options for NS/EP serveices,” </w:t>
                    </w:r>
                    <w:r>
                      <w:rPr>
                        <w:i/>
                        <w:iCs/>
                        <w:noProof/>
                      </w:rPr>
                      <w:t xml:space="preserve">20/0463r3, </w:t>
                    </w:r>
                    <w:r>
                      <w:rPr>
                        <w:noProof/>
                      </w:rPr>
                      <w:t xml:space="preserve">June 2020. </w:t>
                    </w:r>
                  </w:p>
                </w:tc>
              </w:tr>
              <w:tr w:rsidR="00860E27" w14:paraId="7837FEFC" w14:textId="77777777">
                <w:trPr>
                  <w:divId w:val="441999719"/>
                  <w:tblCellSpacing w:w="15" w:type="dxa"/>
                </w:trPr>
                <w:tc>
                  <w:tcPr>
                    <w:tcW w:w="50" w:type="pct"/>
                    <w:hideMark/>
                  </w:tcPr>
                  <w:p w14:paraId="09ECD452" w14:textId="77777777" w:rsidR="00860E27" w:rsidRDefault="00860E27">
                    <w:pPr>
                      <w:pStyle w:val="Bibliography"/>
                      <w:rPr>
                        <w:noProof/>
                      </w:rPr>
                    </w:pPr>
                    <w:r>
                      <w:rPr>
                        <w:noProof/>
                      </w:rPr>
                      <w:t xml:space="preserve">[82] </w:t>
                    </w:r>
                  </w:p>
                </w:tc>
                <w:tc>
                  <w:tcPr>
                    <w:tcW w:w="0" w:type="auto"/>
                    <w:hideMark/>
                  </w:tcPr>
                  <w:p w14:paraId="5D9A017D" w14:textId="77777777" w:rsidR="00860E27" w:rsidRDefault="00860E27">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860E27" w14:paraId="3FF43952" w14:textId="77777777">
                <w:trPr>
                  <w:divId w:val="441999719"/>
                  <w:tblCellSpacing w:w="15" w:type="dxa"/>
                </w:trPr>
                <w:tc>
                  <w:tcPr>
                    <w:tcW w:w="50" w:type="pct"/>
                    <w:hideMark/>
                  </w:tcPr>
                  <w:p w14:paraId="173DFCF0" w14:textId="77777777" w:rsidR="00860E27" w:rsidRDefault="00860E27">
                    <w:pPr>
                      <w:pStyle w:val="Bibliography"/>
                      <w:rPr>
                        <w:noProof/>
                      </w:rPr>
                    </w:pPr>
                    <w:r>
                      <w:rPr>
                        <w:noProof/>
                      </w:rPr>
                      <w:t xml:space="preserve">[83] </w:t>
                    </w:r>
                  </w:p>
                </w:tc>
                <w:tc>
                  <w:tcPr>
                    <w:tcW w:w="0" w:type="auto"/>
                    <w:hideMark/>
                  </w:tcPr>
                  <w:p w14:paraId="401D5289" w14:textId="77777777" w:rsidR="00860E27" w:rsidRDefault="00860E27">
                    <w:pPr>
                      <w:pStyle w:val="Bibliography"/>
                      <w:rPr>
                        <w:noProof/>
                      </w:rPr>
                    </w:pPr>
                    <w:r>
                      <w:rPr>
                        <w:noProof/>
                      </w:rPr>
                      <w:t xml:space="preserve">Abhishek Patil (Qualcomm), “MLO: discovery and beacon-bloating,” </w:t>
                    </w:r>
                    <w:r>
                      <w:rPr>
                        <w:i/>
                        <w:iCs/>
                        <w:noProof/>
                      </w:rPr>
                      <w:t xml:space="preserve">20/0356r3, </w:t>
                    </w:r>
                    <w:r>
                      <w:rPr>
                        <w:noProof/>
                      </w:rPr>
                      <w:t xml:space="preserve">June 2020. </w:t>
                    </w:r>
                  </w:p>
                </w:tc>
              </w:tr>
              <w:tr w:rsidR="00860E27" w14:paraId="75254AC0" w14:textId="77777777">
                <w:trPr>
                  <w:divId w:val="441999719"/>
                  <w:tblCellSpacing w:w="15" w:type="dxa"/>
                </w:trPr>
                <w:tc>
                  <w:tcPr>
                    <w:tcW w:w="50" w:type="pct"/>
                    <w:hideMark/>
                  </w:tcPr>
                  <w:p w14:paraId="1747D9AE" w14:textId="77777777" w:rsidR="00860E27" w:rsidRDefault="00860E27">
                    <w:pPr>
                      <w:pStyle w:val="Bibliography"/>
                      <w:rPr>
                        <w:noProof/>
                      </w:rPr>
                    </w:pPr>
                    <w:r>
                      <w:rPr>
                        <w:noProof/>
                      </w:rPr>
                      <w:t xml:space="preserve">[84] </w:t>
                    </w:r>
                  </w:p>
                </w:tc>
                <w:tc>
                  <w:tcPr>
                    <w:tcW w:w="0" w:type="auto"/>
                    <w:hideMark/>
                  </w:tcPr>
                  <w:p w14:paraId="3A76A85A" w14:textId="77777777" w:rsidR="00860E27" w:rsidRDefault="00860E27">
                    <w:pPr>
                      <w:pStyle w:val="Bibliography"/>
                      <w:rPr>
                        <w:noProof/>
                      </w:rPr>
                    </w:pPr>
                    <w:r>
                      <w:rPr>
                        <w:noProof/>
                      </w:rPr>
                      <w:t xml:space="preserve">Laurent Cariou (Intel), “Multi-link discovery part 1,” </w:t>
                    </w:r>
                    <w:r>
                      <w:rPr>
                        <w:i/>
                        <w:iCs/>
                        <w:noProof/>
                      </w:rPr>
                      <w:t xml:space="preserve">20/0389r2, </w:t>
                    </w:r>
                    <w:r>
                      <w:rPr>
                        <w:noProof/>
                      </w:rPr>
                      <w:t xml:space="preserve">June 2020. </w:t>
                    </w:r>
                  </w:p>
                </w:tc>
              </w:tr>
              <w:tr w:rsidR="00860E27" w14:paraId="4201267D" w14:textId="77777777">
                <w:trPr>
                  <w:divId w:val="441999719"/>
                  <w:tblCellSpacing w:w="15" w:type="dxa"/>
                </w:trPr>
                <w:tc>
                  <w:tcPr>
                    <w:tcW w:w="50" w:type="pct"/>
                    <w:hideMark/>
                  </w:tcPr>
                  <w:p w14:paraId="32B1A196" w14:textId="77777777" w:rsidR="00860E27" w:rsidRDefault="00860E27">
                    <w:pPr>
                      <w:pStyle w:val="Bibliography"/>
                      <w:rPr>
                        <w:noProof/>
                      </w:rPr>
                    </w:pPr>
                    <w:r>
                      <w:rPr>
                        <w:noProof/>
                      </w:rPr>
                      <w:t xml:space="preserve">[85] </w:t>
                    </w:r>
                  </w:p>
                </w:tc>
                <w:tc>
                  <w:tcPr>
                    <w:tcW w:w="0" w:type="auto"/>
                    <w:hideMark/>
                  </w:tcPr>
                  <w:p w14:paraId="6390B874" w14:textId="77777777" w:rsidR="00860E27" w:rsidRDefault="00860E27">
                    <w:pPr>
                      <w:pStyle w:val="Bibliography"/>
                      <w:rPr>
                        <w:noProof/>
                      </w:rPr>
                    </w:pPr>
                    <w:r>
                      <w:rPr>
                        <w:noProof/>
                      </w:rPr>
                      <w:t xml:space="preserve">Laurent Cariou (Intel), “Multi-link discovery part 2,” </w:t>
                    </w:r>
                    <w:r>
                      <w:rPr>
                        <w:i/>
                        <w:iCs/>
                        <w:noProof/>
                      </w:rPr>
                      <w:t xml:space="preserve">20/0390r3, </w:t>
                    </w:r>
                    <w:r>
                      <w:rPr>
                        <w:noProof/>
                      </w:rPr>
                      <w:t xml:space="preserve">June 2020. </w:t>
                    </w:r>
                  </w:p>
                </w:tc>
              </w:tr>
              <w:tr w:rsidR="00860E27" w14:paraId="62511996" w14:textId="77777777">
                <w:trPr>
                  <w:divId w:val="441999719"/>
                  <w:tblCellSpacing w:w="15" w:type="dxa"/>
                </w:trPr>
                <w:tc>
                  <w:tcPr>
                    <w:tcW w:w="50" w:type="pct"/>
                    <w:hideMark/>
                  </w:tcPr>
                  <w:p w14:paraId="412E55EA" w14:textId="77777777" w:rsidR="00860E27" w:rsidRDefault="00860E27">
                    <w:pPr>
                      <w:pStyle w:val="Bibliography"/>
                      <w:rPr>
                        <w:noProof/>
                      </w:rPr>
                    </w:pPr>
                    <w:r>
                      <w:rPr>
                        <w:noProof/>
                      </w:rPr>
                      <w:t xml:space="preserve">[86] </w:t>
                    </w:r>
                  </w:p>
                </w:tc>
                <w:tc>
                  <w:tcPr>
                    <w:tcW w:w="0" w:type="auto"/>
                    <w:hideMark/>
                  </w:tcPr>
                  <w:p w14:paraId="29A2B6F2" w14:textId="77777777" w:rsidR="00860E27" w:rsidRDefault="00860E27">
                    <w:pPr>
                      <w:pStyle w:val="Bibliography"/>
                      <w:rPr>
                        <w:noProof/>
                      </w:rPr>
                    </w:pPr>
                    <w:r>
                      <w:rPr>
                        <w:noProof/>
                      </w:rPr>
                      <w:t xml:space="preserve">Po-Kai Huang (Intel), “MLD MAC address and WM address,” </w:t>
                    </w:r>
                    <w:r>
                      <w:rPr>
                        <w:i/>
                        <w:iCs/>
                        <w:noProof/>
                      </w:rPr>
                      <w:t xml:space="preserve">20/0054r3, </w:t>
                    </w:r>
                    <w:r>
                      <w:rPr>
                        <w:noProof/>
                      </w:rPr>
                      <w:t xml:space="preserve">March 2020. </w:t>
                    </w:r>
                  </w:p>
                </w:tc>
              </w:tr>
              <w:tr w:rsidR="00860E27" w14:paraId="249651E9" w14:textId="77777777">
                <w:trPr>
                  <w:divId w:val="441999719"/>
                  <w:tblCellSpacing w:w="15" w:type="dxa"/>
                </w:trPr>
                <w:tc>
                  <w:tcPr>
                    <w:tcW w:w="50" w:type="pct"/>
                    <w:hideMark/>
                  </w:tcPr>
                  <w:p w14:paraId="5C4F67C2" w14:textId="77777777" w:rsidR="00860E27" w:rsidRDefault="00860E27">
                    <w:pPr>
                      <w:pStyle w:val="Bibliography"/>
                      <w:rPr>
                        <w:noProof/>
                      </w:rPr>
                    </w:pPr>
                    <w:r>
                      <w:rPr>
                        <w:noProof/>
                      </w:rPr>
                      <w:t xml:space="preserve">[87] </w:t>
                    </w:r>
                  </w:p>
                </w:tc>
                <w:tc>
                  <w:tcPr>
                    <w:tcW w:w="0" w:type="auto"/>
                    <w:hideMark/>
                  </w:tcPr>
                  <w:p w14:paraId="6D4C5644" w14:textId="77777777" w:rsidR="00860E27" w:rsidRDefault="00860E27">
                    <w:pPr>
                      <w:pStyle w:val="Bibliography"/>
                      <w:rPr>
                        <w:noProof/>
                      </w:rPr>
                    </w:pPr>
                    <w:r>
                      <w:rPr>
                        <w:noProof/>
                      </w:rPr>
                      <w:t xml:space="preserve">Xiaofei Wang (InterDigital), “Follow up discussion on multi-link operations,” </w:t>
                    </w:r>
                    <w:r>
                      <w:rPr>
                        <w:i/>
                        <w:iCs/>
                        <w:noProof/>
                      </w:rPr>
                      <w:t xml:space="preserve">20/0119r2, </w:t>
                    </w:r>
                    <w:r>
                      <w:rPr>
                        <w:noProof/>
                      </w:rPr>
                      <w:t xml:space="preserve">May 2020. </w:t>
                    </w:r>
                  </w:p>
                </w:tc>
              </w:tr>
              <w:tr w:rsidR="00860E27" w14:paraId="609D67A9" w14:textId="77777777">
                <w:trPr>
                  <w:divId w:val="441999719"/>
                  <w:tblCellSpacing w:w="15" w:type="dxa"/>
                </w:trPr>
                <w:tc>
                  <w:tcPr>
                    <w:tcW w:w="50" w:type="pct"/>
                    <w:hideMark/>
                  </w:tcPr>
                  <w:p w14:paraId="35D11E01" w14:textId="77777777" w:rsidR="00860E27" w:rsidRDefault="00860E27">
                    <w:pPr>
                      <w:pStyle w:val="Bibliography"/>
                      <w:rPr>
                        <w:noProof/>
                      </w:rPr>
                    </w:pPr>
                    <w:r>
                      <w:rPr>
                        <w:noProof/>
                      </w:rPr>
                      <w:t xml:space="preserve">[88] </w:t>
                    </w:r>
                  </w:p>
                </w:tc>
                <w:tc>
                  <w:tcPr>
                    <w:tcW w:w="0" w:type="auto"/>
                    <w:hideMark/>
                  </w:tcPr>
                  <w:p w14:paraId="3278D558" w14:textId="77777777" w:rsidR="00860E27" w:rsidRDefault="00860E27">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860E27" w14:paraId="66C9E120" w14:textId="77777777">
                <w:trPr>
                  <w:divId w:val="441999719"/>
                  <w:tblCellSpacing w:w="15" w:type="dxa"/>
                </w:trPr>
                <w:tc>
                  <w:tcPr>
                    <w:tcW w:w="50" w:type="pct"/>
                    <w:hideMark/>
                  </w:tcPr>
                  <w:p w14:paraId="119E9E4E" w14:textId="77777777" w:rsidR="00860E27" w:rsidRDefault="00860E27">
                    <w:pPr>
                      <w:pStyle w:val="Bibliography"/>
                      <w:rPr>
                        <w:noProof/>
                      </w:rPr>
                    </w:pPr>
                    <w:r>
                      <w:rPr>
                        <w:noProof/>
                      </w:rPr>
                      <w:t xml:space="preserve">[89] </w:t>
                    </w:r>
                  </w:p>
                </w:tc>
                <w:tc>
                  <w:tcPr>
                    <w:tcW w:w="0" w:type="auto"/>
                    <w:hideMark/>
                  </w:tcPr>
                  <w:p w14:paraId="0D2BDCFF" w14:textId="77777777" w:rsidR="00860E27" w:rsidRDefault="00860E27">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860E27" w14:paraId="421E1FF9" w14:textId="77777777">
                <w:trPr>
                  <w:divId w:val="441999719"/>
                  <w:tblCellSpacing w:w="15" w:type="dxa"/>
                </w:trPr>
                <w:tc>
                  <w:tcPr>
                    <w:tcW w:w="50" w:type="pct"/>
                    <w:hideMark/>
                  </w:tcPr>
                  <w:p w14:paraId="69CE7532" w14:textId="77777777" w:rsidR="00860E27" w:rsidRDefault="00860E27">
                    <w:pPr>
                      <w:pStyle w:val="Bibliography"/>
                      <w:rPr>
                        <w:noProof/>
                      </w:rPr>
                    </w:pPr>
                    <w:r>
                      <w:rPr>
                        <w:noProof/>
                      </w:rPr>
                      <w:t xml:space="preserve">[90] </w:t>
                    </w:r>
                  </w:p>
                </w:tc>
                <w:tc>
                  <w:tcPr>
                    <w:tcW w:w="0" w:type="auto"/>
                    <w:hideMark/>
                  </w:tcPr>
                  <w:p w14:paraId="3072E092" w14:textId="77777777" w:rsidR="00860E27" w:rsidRDefault="00860E27">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860E27" w14:paraId="397BD7C9" w14:textId="77777777">
                <w:trPr>
                  <w:divId w:val="441999719"/>
                  <w:tblCellSpacing w:w="15" w:type="dxa"/>
                </w:trPr>
                <w:tc>
                  <w:tcPr>
                    <w:tcW w:w="50" w:type="pct"/>
                    <w:hideMark/>
                  </w:tcPr>
                  <w:p w14:paraId="18BD729E" w14:textId="77777777" w:rsidR="00860E27" w:rsidRDefault="00860E27">
                    <w:pPr>
                      <w:pStyle w:val="Bibliography"/>
                      <w:rPr>
                        <w:noProof/>
                      </w:rPr>
                    </w:pPr>
                    <w:r>
                      <w:rPr>
                        <w:noProof/>
                      </w:rPr>
                      <w:t xml:space="preserve">[91] </w:t>
                    </w:r>
                  </w:p>
                </w:tc>
                <w:tc>
                  <w:tcPr>
                    <w:tcW w:w="0" w:type="auto"/>
                    <w:hideMark/>
                  </w:tcPr>
                  <w:p w14:paraId="36E2E51A" w14:textId="77777777" w:rsidR="00860E27" w:rsidRDefault="00860E27">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860E27" w14:paraId="0B0282BA" w14:textId="77777777">
                <w:trPr>
                  <w:divId w:val="441999719"/>
                  <w:tblCellSpacing w:w="15" w:type="dxa"/>
                </w:trPr>
                <w:tc>
                  <w:tcPr>
                    <w:tcW w:w="50" w:type="pct"/>
                    <w:hideMark/>
                  </w:tcPr>
                  <w:p w14:paraId="5F11FC7B" w14:textId="77777777" w:rsidR="00860E27" w:rsidRDefault="00860E27">
                    <w:pPr>
                      <w:pStyle w:val="Bibliography"/>
                      <w:rPr>
                        <w:noProof/>
                      </w:rPr>
                    </w:pPr>
                    <w:r>
                      <w:rPr>
                        <w:noProof/>
                      </w:rPr>
                      <w:t xml:space="preserve">[92] </w:t>
                    </w:r>
                  </w:p>
                </w:tc>
                <w:tc>
                  <w:tcPr>
                    <w:tcW w:w="0" w:type="auto"/>
                    <w:hideMark/>
                  </w:tcPr>
                  <w:p w14:paraId="500FD8F1" w14:textId="77777777" w:rsidR="00860E27" w:rsidRDefault="00860E27">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860E27" w14:paraId="46945CF1" w14:textId="77777777">
                <w:trPr>
                  <w:divId w:val="441999719"/>
                  <w:tblCellSpacing w:w="15" w:type="dxa"/>
                </w:trPr>
                <w:tc>
                  <w:tcPr>
                    <w:tcW w:w="50" w:type="pct"/>
                    <w:hideMark/>
                  </w:tcPr>
                  <w:p w14:paraId="7A5DBFA1" w14:textId="77777777" w:rsidR="00860E27" w:rsidRDefault="00860E27">
                    <w:pPr>
                      <w:pStyle w:val="Bibliography"/>
                      <w:rPr>
                        <w:noProof/>
                      </w:rPr>
                    </w:pPr>
                    <w:r>
                      <w:rPr>
                        <w:noProof/>
                      </w:rPr>
                      <w:t xml:space="preserve">[93] </w:t>
                    </w:r>
                  </w:p>
                </w:tc>
                <w:tc>
                  <w:tcPr>
                    <w:tcW w:w="0" w:type="auto"/>
                    <w:hideMark/>
                  </w:tcPr>
                  <w:p w14:paraId="798D8E2D" w14:textId="77777777" w:rsidR="00860E27" w:rsidRDefault="00860E27">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860E27" w14:paraId="45018AF4" w14:textId="77777777">
                <w:trPr>
                  <w:divId w:val="441999719"/>
                  <w:tblCellSpacing w:w="15" w:type="dxa"/>
                </w:trPr>
                <w:tc>
                  <w:tcPr>
                    <w:tcW w:w="50" w:type="pct"/>
                    <w:hideMark/>
                  </w:tcPr>
                  <w:p w14:paraId="44BE687C" w14:textId="77777777" w:rsidR="00860E27" w:rsidRDefault="00860E27">
                    <w:pPr>
                      <w:pStyle w:val="Bibliography"/>
                      <w:rPr>
                        <w:noProof/>
                      </w:rPr>
                    </w:pPr>
                    <w:r>
                      <w:rPr>
                        <w:noProof/>
                      </w:rPr>
                      <w:t xml:space="preserve">[94] </w:t>
                    </w:r>
                  </w:p>
                </w:tc>
                <w:tc>
                  <w:tcPr>
                    <w:tcW w:w="0" w:type="auto"/>
                    <w:hideMark/>
                  </w:tcPr>
                  <w:p w14:paraId="57BB3C34" w14:textId="77777777" w:rsidR="00860E27" w:rsidRDefault="00860E27">
                    <w:pPr>
                      <w:pStyle w:val="Bibliography"/>
                      <w:rPr>
                        <w:noProof/>
                      </w:rPr>
                    </w:pPr>
                    <w:r>
                      <w:rPr>
                        <w:noProof/>
                      </w:rPr>
                      <w:t xml:space="preserve">Insun Jang (LGE), “Indication of multi-link Information,” </w:t>
                    </w:r>
                    <w:r>
                      <w:rPr>
                        <w:i/>
                        <w:iCs/>
                        <w:noProof/>
                      </w:rPr>
                      <w:t xml:space="preserve">20/0028r5, </w:t>
                    </w:r>
                    <w:r>
                      <w:rPr>
                        <w:noProof/>
                      </w:rPr>
                      <w:t xml:space="preserve">June 2020. </w:t>
                    </w:r>
                  </w:p>
                </w:tc>
              </w:tr>
              <w:tr w:rsidR="00860E27" w14:paraId="7FBD2E38" w14:textId="77777777">
                <w:trPr>
                  <w:divId w:val="441999719"/>
                  <w:tblCellSpacing w:w="15" w:type="dxa"/>
                </w:trPr>
                <w:tc>
                  <w:tcPr>
                    <w:tcW w:w="50" w:type="pct"/>
                    <w:hideMark/>
                  </w:tcPr>
                  <w:p w14:paraId="673C9A57" w14:textId="77777777" w:rsidR="00860E27" w:rsidRDefault="00860E27">
                    <w:pPr>
                      <w:pStyle w:val="Bibliography"/>
                      <w:rPr>
                        <w:noProof/>
                      </w:rPr>
                    </w:pPr>
                    <w:r>
                      <w:rPr>
                        <w:noProof/>
                      </w:rPr>
                      <w:t xml:space="preserve">[95] </w:t>
                    </w:r>
                  </w:p>
                </w:tc>
                <w:tc>
                  <w:tcPr>
                    <w:tcW w:w="0" w:type="auto"/>
                    <w:hideMark/>
                  </w:tcPr>
                  <w:p w14:paraId="1AF9E46F" w14:textId="77777777" w:rsidR="00860E27" w:rsidRDefault="00860E27">
                    <w:pPr>
                      <w:pStyle w:val="Bibliography"/>
                      <w:rPr>
                        <w:noProof/>
                      </w:rPr>
                    </w:pPr>
                    <w:r>
                      <w:rPr>
                        <w:noProof/>
                      </w:rPr>
                      <w:t xml:space="preserve">Abhishek Patil (Qualcomm), “MLO: BSS color,” </w:t>
                    </w:r>
                    <w:r>
                      <w:rPr>
                        <w:i/>
                        <w:iCs/>
                        <w:noProof/>
                      </w:rPr>
                      <w:t xml:space="preserve">20/0314r1, </w:t>
                    </w:r>
                    <w:r>
                      <w:rPr>
                        <w:noProof/>
                      </w:rPr>
                      <w:t xml:space="preserve">May 2020. </w:t>
                    </w:r>
                  </w:p>
                </w:tc>
              </w:tr>
              <w:tr w:rsidR="00860E27" w14:paraId="7017906F" w14:textId="77777777">
                <w:trPr>
                  <w:divId w:val="441999719"/>
                  <w:tblCellSpacing w:w="15" w:type="dxa"/>
                </w:trPr>
                <w:tc>
                  <w:tcPr>
                    <w:tcW w:w="50" w:type="pct"/>
                    <w:hideMark/>
                  </w:tcPr>
                  <w:p w14:paraId="17A30784" w14:textId="77777777" w:rsidR="00860E27" w:rsidRDefault="00860E27">
                    <w:pPr>
                      <w:pStyle w:val="Bibliography"/>
                      <w:rPr>
                        <w:noProof/>
                      </w:rPr>
                    </w:pPr>
                    <w:r>
                      <w:rPr>
                        <w:noProof/>
                      </w:rPr>
                      <w:t xml:space="preserve">[96] </w:t>
                    </w:r>
                  </w:p>
                </w:tc>
                <w:tc>
                  <w:tcPr>
                    <w:tcW w:w="0" w:type="auto"/>
                    <w:hideMark/>
                  </w:tcPr>
                  <w:p w14:paraId="64641F74" w14:textId="77777777" w:rsidR="00860E27" w:rsidRDefault="00860E27">
                    <w:pPr>
                      <w:pStyle w:val="Bibliography"/>
                      <w:rPr>
                        <w:noProof/>
                      </w:rPr>
                    </w:pPr>
                    <w:r>
                      <w:rPr>
                        <w:noProof/>
                      </w:rPr>
                      <w:t xml:space="preserve">Sharan Naribole (Samsung), “MLO constraint indication and operating mode,” </w:t>
                    </w:r>
                    <w:r>
                      <w:rPr>
                        <w:i/>
                        <w:iCs/>
                        <w:noProof/>
                      </w:rPr>
                      <w:t xml:space="preserve">20/0226r5, </w:t>
                    </w:r>
                    <w:r>
                      <w:rPr>
                        <w:noProof/>
                      </w:rPr>
                      <w:t xml:space="preserve">April 2020. </w:t>
                    </w:r>
                  </w:p>
                </w:tc>
              </w:tr>
              <w:tr w:rsidR="00860E27" w14:paraId="4F2FAD9E" w14:textId="77777777">
                <w:trPr>
                  <w:divId w:val="441999719"/>
                  <w:tblCellSpacing w:w="15" w:type="dxa"/>
                </w:trPr>
                <w:tc>
                  <w:tcPr>
                    <w:tcW w:w="50" w:type="pct"/>
                    <w:hideMark/>
                  </w:tcPr>
                  <w:p w14:paraId="530CF6B9" w14:textId="77777777" w:rsidR="00860E27" w:rsidRDefault="00860E27">
                    <w:pPr>
                      <w:pStyle w:val="Bibliography"/>
                      <w:rPr>
                        <w:noProof/>
                      </w:rPr>
                    </w:pPr>
                    <w:r>
                      <w:rPr>
                        <w:noProof/>
                      </w:rPr>
                      <w:t xml:space="preserve">[97] </w:t>
                    </w:r>
                  </w:p>
                </w:tc>
                <w:tc>
                  <w:tcPr>
                    <w:tcW w:w="0" w:type="auto"/>
                    <w:hideMark/>
                  </w:tcPr>
                  <w:p w14:paraId="3361EF8C" w14:textId="77777777" w:rsidR="00860E27" w:rsidRDefault="00860E27">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860E27" w14:paraId="3E351A1D" w14:textId="77777777">
                <w:trPr>
                  <w:divId w:val="441999719"/>
                  <w:tblCellSpacing w:w="15" w:type="dxa"/>
                </w:trPr>
                <w:tc>
                  <w:tcPr>
                    <w:tcW w:w="50" w:type="pct"/>
                    <w:hideMark/>
                  </w:tcPr>
                  <w:p w14:paraId="7324657B" w14:textId="77777777" w:rsidR="00860E27" w:rsidRDefault="00860E27">
                    <w:pPr>
                      <w:pStyle w:val="Bibliography"/>
                      <w:rPr>
                        <w:noProof/>
                      </w:rPr>
                    </w:pPr>
                    <w:r>
                      <w:rPr>
                        <w:noProof/>
                      </w:rPr>
                      <w:t xml:space="preserve">[98] </w:t>
                    </w:r>
                  </w:p>
                </w:tc>
                <w:tc>
                  <w:tcPr>
                    <w:tcW w:w="0" w:type="auto"/>
                    <w:hideMark/>
                  </w:tcPr>
                  <w:p w14:paraId="56560CC7" w14:textId="77777777" w:rsidR="00860E27" w:rsidRDefault="00860E27">
                    <w:pPr>
                      <w:pStyle w:val="Bibliography"/>
                      <w:rPr>
                        <w:noProof/>
                      </w:rPr>
                    </w:pPr>
                    <w:r>
                      <w:rPr>
                        <w:noProof/>
                      </w:rPr>
                      <w:t xml:space="preserve">Po-Kai Huang (Intel), “Multi-link setup follow up II,” </w:t>
                    </w:r>
                    <w:r>
                      <w:rPr>
                        <w:i/>
                        <w:iCs/>
                        <w:noProof/>
                      </w:rPr>
                      <w:t xml:space="preserve">20/0387r3, </w:t>
                    </w:r>
                    <w:r>
                      <w:rPr>
                        <w:noProof/>
                      </w:rPr>
                      <w:t xml:space="preserve">June 2020. </w:t>
                    </w:r>
                  </w:p>
                </w:tc>
              </w:tr>
              <w:tr w:rsidR="00860E27" w14:paraId="5F2224ED" w14:textId="77777777">
                <w:trPr>
                  <w:divId w:val="441999719"/>
                  <w:tblCellSpacing w:w="15" w:type="dxa"/>
                </w:trPr>
                <w:tc>
                  <w:tcPr>
                    <w:tcW w:w="50" w:type="pct"/>
                    <w:hideMark/>
                  </w:tcPr>
                  <w:p w14:paraId="1637B2FD" w14:textId="77777777" w:rsidR="00860E27" w:rsidRDefault="00860E27">
                    <w:pPr>
                      <w:pStyle w:val="Bibliography"/>
                      <w:rPr>
                        <w:noProof/>
                      </w:rPr>
                    </w:pPr>
                    <w:r>
                      <w:rPr>
                        <w:noProof/>
                      </w:rPr>
                      <w:t xml:space="preserve">[99] </w:t>
                    </w:r>
                  </w:p>
                </w:tc>
                <w:tc>
                  <w:tcPr>
                    <w:tcW w:w="0" w:type="auto"/>
                    <w:hideMark/>
                  </w:tcPr>
                  <w:p w14:paraId="71DA4F53" w14:textId="77777777" w:rsidR="00860E27" w:rsidRDefault="00860E27">
                    <w:pPr>
                      <w:pStyle w:val="Bibliography"/>
                      <w:rPr>
                        <w:noProof/>
                      </w:rPr>
                    </w:pPr>
                    <w:r>
                      <w:rPr>
                        <w:noProof/>
                      </w:rPr>
                      <w:t xml:space="preserve">Po-Kai Huang (Intel), “Multi-link security consideration,” </w:t>
                    </w:r>
                    <w:r>
                      <w:rPr>
                        <w:i/>
                        <w:iCs/>
                        <w:noProof/>
                      </w:rPr>
                      <w:t xml:space="preserve">19/1822r4, </w:t>
                    </w:r>
                    <w:r>
                      <w:rPr>
                        <w:noProof/>
                      </w:rPr>
                      <w:t xml:space="preserve">January 2020. </w:t>
                    </w:r>
                  </w:p>
                </w:tc>
              </w:tr>
              <w:tr w:rsidR="00860E27" w14:paraId="0ABA98A4" w14:textId="77777777">
                <w:trPr>
                  <w:divId w:val="441999719"/>
                  <w:tblCellSpacing w:w="15" w:type="dxa"/>
                </w:trPr>
                <w:tc>
                  <w:tcPr>
                    <w:tcW w:w="50" w:type="pct"/>
                    <w:hideMark/>
                  </w:tcPr>
                  <w:p w14:paraId="3BEF8904" w14:textId="77777777" w:rsidR="00860E27" w:rsidRDefault="00860E27">
                    <w:pPr>
                      <w:pStyle w:val="Bibliography"/>
                      <w:rPr>
                        <w:noProof/>
                      </w:rPr>
                    </w:pPr>
                    <w:r>
                      <w:rPr>
                        <w:noProof/>
                      </w:rPr>
                      <w:t xml:space="preserve">[100] </w:t>
                    </w:r>
                  </w:p>
                </w:tc>
                <w:tc>
                  <w:tcPr>
                    <w:tcW w:w="0" w:type="auto"/>
                    <w:hideMark/>
                  </w:tcPr>
                  <w:p w14:paraId="6F682E06" w14:textId="77777777" w:rsidR="00860E27" w:rsidRDefault="00860E27">
                    <w:pPr>
                      <w:pStyle w:val="Bibliography"/>
                      <w:rPr>
                        <w:noProof/>
                      </w:rPr>
                    </w:pPr>
                    <w:r>
                      <w:rPr>
                        <w:noProof/>
                      </w:rPr>
                      <w:t xml:space="preserve">Po-Kai Huang (Intel), “Multi-link security consideration,” </w:t>
                    </w:r>
                    <w:r>
                      <w:rPr>
                        <w:i/>
                        <w:iCs/>
                        <w:noProof/>
                      </w:rPr>
                      <w:t xml:space="preserve">19/1822r7, </w:t>
                    </w:r>
                    <w:r>
                      <w:rPr>
                        <w:noProof/>
                      </w:rPr>
                      <w:t xml:space="preserve">March 2020. </w:t>
                    </w:r>
                  </w:p>
                </w:tc>
              </w:tr>
              <w:tr w:rsidR="00860E27" w14:paraId="1C239945" w14:textId="77777777">
                <w:trPr>
                  <w:divId w:val="441999719"/>
                  <w:tblCellSpacing w:w="15" w:type="dxa"/>
                </w:trPr>
                <w:tc>
                  <w:tcPr>
                    <w:tcW w:w="50" w:type="pct"/>
                    <w:hideMark/>
                  </w:tcPr>
                  <w:p w14:paraId="337E73D1" w14:textId="77777777" w:rsidR="00860E27" w:rsidRDefault="00860E27">
                    <w:pPr>
                      <w:pStyle w:val="Bibliography"/>
                      <w:rPr>
                        <w:noProof/>
                      </w:rPr>
                    </w:pPr>
                    <w:r>
                      <w:rPr>
                        <w:noProof/>
                      </w:rPr>
                      <w:t xml:space="preserve">[101] </w:t>
                    </w:r>
                  </w:p>
                </w:tc>
                <w:tc>
                  <w:tcPr>
                    <w:tcW w:w="0" w:type="auto"/>
                    <w:hideMark/>
                  </w:tcPr>
                  <w:p w14:paraId="152DE129" w14:textId="77777777" w:rsidR="00860E27" w:rsidRDefault="00860E27">
                    <w:pPr>
                      <w:pStyle w:val="Bibliography"/>
                      <w:rPr>
                        <w:noProof/>
                      </w:rPr>
                    </w:pPr>
                    <w:r>
                      <w:rPr>
                        <w:noProof/>
                      </w:rPr>
                      <w:t xml:space="preserve">Po-Kai Huang (Intel), “Multi-link security consideration,” </w:t>
                    </w:r>
                    <w:r>
                      <w:rPr>
                        <w:i/>
                        <w:iCs/>
                        <w:noProof/>
                      </w:rPr>
                      <w:t xml:space="preserve">19/1822r9, </w:t>
                    </w:r>
                    <w:r>
                      <w:rPr>
                        <w:noProof/>
                      </w:rPr>
                      <w:t xml:space="preserve">May 2020. </w:t>
                    </w:r>
                  </w:p>
                </w:tc>
              </w:tr>
              <w:tr w:rsidR="00860E27" w14:paraId="6C5EA8FF" w14:textId="77777777">
                <w:trPr>
                  <w:divId w:val="441999719"/>
                  <w:tblCellSpacing w:w="15" w:type="dxa"/>
                </w:trPr>
                <w:tc>
                  <w:tcPr>
                    <w:tcW w:w="50" w:type="pct"/>
                    <w:hideMark/>
                  </w:tcPr>
                  <w:p w14:paraId="1CBBA876" w14:textId="77777777" w:rsidR="00860E27" w:rsidRDefault="00860E27">
                    <w:pPr>
                      <w:pStyle w:val="Bibliography"/>
                      <w:rPr>
                        <w:noProof/>
                      </w:rPr>
                    </w:pPr>
                    <w:r>
                      <w:rPr>
                        <w:noProof/>
                      </w:rPr>
                      <w:t xml:space="preserve">[102] </w:t>
                    </w:r>
                  </w:p>
                </w:tc>
                <w:tc>
                  <w:tcPr>
                    <w:tcW w:w="0" w:type="auto"/>
                    <w:hideMark/>
                  </w:tcPr>
                  <w:p w14:paraId="663A79C7" w14:textId="77777777" w:rsidR="00860E27" w:rsidRDefault="00860E27">
                    <w:pPr>
                      <w:pStyle w:val="Bibliography"/>
                      <w:rPr>
                        <w:noProof/>
                      </w:rPr>
                    </w:pPr>
                    <w:r>
                      <w:rPr>
                        <w:noProof/>
                      </w:rPr>
                      <w:t xml:space="preserve">Young Hoon Kwon (NXP), “Multi-link association follow up,” </w:t>
                    </w:r>
                    <w:r>
                      <w:rPr>
                        <w:i/>
                        <w:iCs/>
                        <w:noProof/>
                      </w:rPr>
                      <w:t xml:space="preserve">20/0386r4, </w:t>
                    </w:r>
                    <w:r>
                      <w:rPr>
                        <w:noProof/>
                      </w:rPr>
                      <w:t xml:space="preserve">June 2020. </w:t>
                    </w:r>
                  </w:p>
                </w:tc>
              </w:tr>
              <w:tr w:rsidR="00860E27" w14:paraId="233EB66D" w14:textId="77777777">
                <w:trPr>
                  <w:divId w:val="441999719"/>
                  <w:tblCellSpacing w:w="15" w:type="dxa"/>
                </w:trPr>
                <w:tc>
                  <w:tcPr>
                    <w:tcW w:w="50" w:type="pct"/>
                    <w:hideMark/>
                  </w:tcPr>
                  <w:p w14:paraId="06863973" w14:textId="77777777" w:rsidR="00860E27" w:rsidRDefault="00860E27">
                    <w:pPr>
                      <w:pStyle w:val="Bibliography"/>
                      <w:rPr>
                        <w:noProof/>
                      </w:rPr>
                    </w:pPr>
                    <w:r>
                      <w:rPr>
                        <w:noProof/>
                      </w:rPr>
                      <w:t xml:space="preserve">[103] </w:t>
                    </w:r>
                  </w:p>
                </w:tc>
                <w:tc>
                  <w:tcPr>
                    <w:tcW w:w="0" w:type="auto"/>
                    <w:hideMark/>
                  </w:tcPr>
                  <w:p w14:paraId="66569929" w14:textId="77777777" w:rsidR="00860E27" w:rsidRDefault="00860E27">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860E27" w14:paraId="74CA0C26" w14:textId="77777777">
                <w:trPr>
                  <w:divId w:val="441999719"/>
                  <w:tblCellSpacing w:w="15" w:type="dxa"/>
                </w:trPr>
                <w:tc>
                  <w:tcPr>
                    <w:tcW w:w="50" w:type="pct"/>
                    <w:hideMark/>
                  </w:tcPr>
                  <w:p w14:paraId="37E94917" w14:textId="77777777" w:rsidR="00860E27" w:rsidRDefault="00860E27">
                    <w:pPr>
                      <w:pStyle w:val="Bibliography"/>
                      <w:rPr>
                        <w:noProof/>
                      </w:rPr>
                    </w:pPr>
                    <w:r>
                      <w:rPr>
                        <w:noProof/>
                      </w:rPr>
                      <w:t xml:space="preserve">[104] </w:t>
                    </w:r>
                  </w:p>
                </w:tc>
                <w:tc>
                  <w:tcPr>
                    <w:tcW w:w="0" w:type="auto"/>
                    <w:hideMark/>
                  </w:tcPr>
                  <w:p w14:paraId="0BA5DADD" w14:textId="77777777" w:rsidR="00860E27" w:rsidRDefault="00860E27">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860E27" w14:paraId="20317CDD" w14:textId="77777777">
                <w:trPr>
                  <w:divId w:val="441999719"/>
                  <w:tblCellSpacing w:w="15" w:type="dxa"/>
                </w:trPr>
                <w:tc>
                  <w:tcPr>
                    <w:tcW w:w="50" w:type="pct"/>
                    <w:hideMark/>
                  </w:tcPr>
                  <w:p w14:paraId="06411308" w14:textId="77777777" w:rsidR="00860E27" w:rsidRDefault="00860E27">
                    <w:pPr>
                      <w:pStyle w:val="Bibliography"/>
                      <w:rPr>
                        <w:noProof/>
                      </w:rPr>
                    </w:pPr>
                    <w:r>
                      <w:rPr>
                        <w:noProof/>
                      </w:rPr>
                      <w:t xml:space="preserve">[105] </w:t>
                    </w:r>
                  </w:p>
                </w:tc>
                <w:tc>
                  <w:tcPr>
                    <w:tcW w:w="0" w:type="auto"/>
                    <w:hideMark/>
                  </w:tcPr>
                  <w:p w14:paraId="0983CBE3" w14:textId="77777777" w:rsidR="00860E27" w:rsidRDefault="00860E27">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860E27" w14:paraId="75409653" w14:textId="77777777">
                <w:trPr>
                  <w:divId w:val="441999719"/>
                  <w:tblCellSpacing w:w="15" w:type="dxa"/>
                </w:trPr>
                <w:tc>
                  <w:tcPr>
                    <w:tcW w:w="50" w:type="pct"/>
                    <w:hideMark/>
                  </w:tcPr>
                  <w:p w14:paraId="258FE302" w14:textId="77777777" w:rsidR="00860E27" w:rsidRDefault="00860E27">
                    <w:pPr>
                      <w:pStyle w:val="Bibliography"/>
                      <w:rPr>
                        <w:noProof/>
                      </w:rPr>
                    </w:pPr>
                    <w:r>
                      <w:rPr>
                        <w:noProof/>
                      </w:rPr>
                      <w:t xml:space="preserve">[106] </w:t>
                    </w:r>
                  </w:p>
                </w:tc>
                <w:tc>
                  <w:tcPr>
                    <w:tcW w:w="0" w:type="auto"/>
                    <w:hideMark/>
                  </w:tcPr>
                  <w:p w14:paraId="1C048A76" w14:textId="77777777" w:rsidR="00860E27" w:rsidRDefault="00860E27">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860E27" w14:paraId="53ED81B9" w14:textId="77777777">
                <w:trPr>
                  <w:divId w:val="441999719"/>
                  <w:tblCellSpacing w:w="15" w:type="dxa"/>
                </w:trPr>
                <w:tc>
                  <w:tcPr>
                    <w:tcW w:w="50" w:type="pct"/>
                    <w:hideMark/>
                  </w:tcPr>
                  <w:p w14:paraId="49D3D69A" w14:textId="77777777" w:rsidR="00860E27" w:rsidRDefault="00860E27">
                    <w:pPr>
                      <w:pStyle w:val="Bibliography"/>
                      <w:rPr>
                        <w:noProof/>
                      </w:rPr>
                    </w:pPr>
                    <w:r>
                      <w:rPr>
                        <w:noProof/>
                      </w:rPr>
                      <w:t xml:space="preserve">[107] </w:t>
                    </w:r>
                  </w:p>
                </w:tc>
                <w:tc>
                  <w:tcPr>
                    <w:tcW w:w="0" w:type="auto"/>
                    <w:hideMark/>
                  </w:tcPr>
                  <w:p w14:paraId="5EDCB3E0" w14:textId="77777777" w:rsidR="00860E27" w:rsidRDefault="00860E27">
                    <w:pPr>
                      <w:pStyle w:val="Bibliography"/>
                      <w:rPr>
                        <w:noProof/>
                      </w:rPr>
                    </w:pPr>
                    <w:r>
                      <w:rPr>
                        <w:noProof/>
                      </w:rPr>
                      <w:t xml:space="preserve">Yunbo Li (Huawei), “Discussion of More Data subfield for multi-link,” </w:t>
                    </w:r>
                    <w:r>
                      <w:rPr>
                        <w:i/>
                        <w:iCs/>
                        <w:noProof/>
                      </w:rPr>
                      <w:t xml:space="preserve">20/0472r2, </w:t>
                    </w:r>
                    <w:r>
                      <w:rPr>
                        <w:noProof/>
                      </w:rPr>
                      <w:t xml:space="preserve">May 2020. </w:t>
                    </w:r>
                  </w:p>
                </w:tc>
              </w:tr>
              <w:tr w:rsidR="00860E27" w14:paraId="5D1548A5" w14:textId="77777777">
                <w:trPr>
                  <w:divId w:val="441999719"/>
                  <w:tblCellSpacing w:w="15" w:type="dxa"/>
                </w:trPr>
                <w:tc>
                  <w:tcPr>
                    <w:tcW w:w="50" w:type="pct"/>
                    <w:hideMark/>
                  </w:tcPr>
                  <w:p w14:paraId="59967EE1" w14:textId="77777777" w:rsidR="00860E27" w:rsidRDefault="00860E27">
                    <w:pPr>
                      <w:pStyle w:val="Bibliography"/>
                      <w:rPr>
                        <w:noProof/>
                      </w:rPr>
                    </w:pPr>
                    <w:r>
                      <w:rPr>
                        <w:noProof/>
                      </w:rPr>
                      <w:t xml:space="preserve">[108] </w:t>
                    </w:r>
                  </w:p>
                </w:tc>
                <w:tc>
                  <w:tcPr>
                    <w:tcW w:w="0" w:type="auto"/>
                    <w:hideMark/>
                  </w:tcPr>
                  <w:p w14:paraId="7D8E746C" w14:textId="77777777" w:rsidR="00860E27" w:rsidRDefault="00860E27">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860E27" w14:paraId="6970A97A" w14:textId="77777777">
                <w:trPr>
                  <w:divId w:val="441999719"/>
                  <w:tblCellSpacing w:w="15" w:type="dxa"/>
                </w:trPr>
                <w:tc>
                  <w:tcPr>
                    <w:tcW w:w="50" w:type="pct"/>
                    <w:hideMark/>
                  </w:tcPr>
                  <w:p w14:paraId="1490D40F" w14:textId="77777777" w:rsidR="00860E27" w:rsidRDefault="00860E27">
                    <w:pPr>
                      <w:pStyle w:val="Bibliography"/>
                      <w:rPr>
                        <w:noProof/>
                      </w:rPr>
                    </w:pPr>
                    <w:r>
                      <w:rPr>
                        <w:noProof/>
                      </w:rPr>
                      <w:t xml:space="preserve">[109] </w:t>
                    </w:r>
                  </w:p>
                </w:tc>
                <w:tc>
                  <w:tcPr>
                    <w:tcW w:w="0" w:type="auto"/>
                    <w:hideMark/>
                  </w:tcPr>
                  <w:p w14:paraId="13240F6E" w14:textId="77777777" w:rsidR="00860E27" w:rsidRDefault="00860E27">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860E27" w14:paraId="3C9D5AD9" w14:textId="77777777">
                <w:trPr>
                  <w:divId w:val="441999719"/>
                  <w:tblCellSpacing w:w="15" w:type="dxa"/>
                </w:trPr>
                <w:tc>
                  <w:tcPr>
                    <w:tcW w:w="50" w:type="pct"/>
                    <w:hideMark/>
                  </w:tcPr>
                  <w:p w14:paraId="2222A834" w14:textId="77777777" w:rsidR="00860E27" w:rsidRDefault="00860E27">
                    <w:pPr>
                      <w:pStyle w:val="Bibliography"/>
                      <w:rPr>
                        <w:noProof/>
                      </w:rPr>
                    </w:pPr>
                    <w:r>
                      <w:rPr>
                        <w:noProof/>
                      </w:rPr>
                      <w:t xml:space="preserve">[110] </w:t>
                    </w:r>
                  </w:p>
                </w:tc>
                <w:tc>
                  <w:tcPr>
                    <w:tcW w:w="0" w:type="auto"/>
                    <w:hideMark/>
                  </w:tcPr>
                  <w:p w14:paraId="269BA889" w14:textId="77777777" w:rsidR="00860E27" w:rsidRDefault="00860E27">
                    <w:pPr>
                      <w:pStyle w:val="Bibliography"/>
                      <w:rPr>
                        <w:noProof/>
                      </w:rPr>
                    </w:pPr>
                    <w:r>
                      <w:rPr>
                        <w:noProof/>
                      </w:rPr>
                      <w:t xml:space="preserve">Liwen Chu (NXP), “A-MPDU and BA,” </w:t>
                    </w:r>
                    <w:r>
                      <w:rPr>
                        <w:i/>
                        <w:iCs/>
                        <w:noProof/>
                      </w:rPr>
                      <w:t xml:space="preserve">19/1856r3, </w:t>
                    </w:r>
                    <w:r>
                      <w:rPr>
                        <w:noProof/>
                      </w:rPr>
                      <w:t xml:space="preserve">January 2020. </w:t>
                    </w:r>
                  </w:p>
                </w:tc>
              </w:tr>
              <w:tr w:rsidR="00860E27" w14:paraId="519C73B4" w14:textId="77777777">
                <w:trPr>
                  <w:divId w:val="441999719"/>
                  <w:tblCellSpacing w:w="15" w:type="dxa"/>
                </w:trPr>
                <w:tc>
                  <w:tcPr>
                    <w:tcW w:w="50" w:type="pct"/>
                    <w:hideMark/>
                  </w:tcPr>
                  <w:p w14:paraId="7BB310D1" w14:textId="77777777" w:rsidR="00860E27" w:rsidRDefault="00860E27">
                    <w:pPr>
                      <w:pStyle w:val="Bibliography"/>
                      <w:rPr>
                        <w:noProof/>
                      </w:rPr>
                    </w:pPr>
                    <w:r>
                      <w:rPr>
                        <w:noProof/>
                      </w:rPr>
                      <w:t xml:space="preserve">[111] </w:t>
                    </w:r>
                  </w:p>
                </w:tc>
                <w:tc>
                  <w:tcPr>
                    <w:tcW w:w="0" w:type="auto"/>
                    <w:hideMark/>
                  </w:tcPr>
                  <w:p w14:paraId="1F9927E6" w14:textId="77777777" w:rsidR="00860E27" w:rsidRDefault="00860E27">
                    <w:pPr>
                      <w:pStyle w:val="Bibliography"/>
                      <w:rPr>
                        <w:noProof/>
                      </w:rPr>
                    </w:pPr>
                    <w:r>
                      <w:rPr>
                        <w:noProof/>
                      </w:rPr>
                      <w:t xml:space="preserve">Rojan Chitrakar (Panasonic), “Multi-link secured retransmissions,” </w:t>
                    </w:r>
                    <w:r>
                      <w:rPr>
                        <w:i/>
                        <w:iCs/>
                        <w:noProof/>
                      </w:rPr>
                      <w:t xml:space="preserve">20/0434r3, </w:t>
                    </w:r>
                    <w:r>
                      <w:rPr>
                        <w:noProof/>
                      </w:rPr>
                      <w:t xml:space="preserve">June 2020. </w:t>
                    </w:r>
                  </w:p>
                </w:tc>
              </w:tr>
              <w:tr w:rsidR="00860E27" w14:paraId="74153A20" w14:textId="77777777">
                <w:trPr>
                  <w:divId w:val="441999719"/>
                  <w:tblCellSpacing w:w="15" w:type="dxa"/>
                </w:trPr>
                <w:tc>
                  <w:tcPr>
                    <w:tcW w:w="50" w:type="pct"/>
                    <w:hideMark/>
                  </w:tcPr>
                  <w:p w14:paraId="7A0F8F5D" w14:textId="77777777" w:rsidR="00860E27" w:rsidRDefault="00860E27">
                    <w:pPr>
                      <w:pStyle w:val="Bibliography"/>
                      <w:rPr>
                        <w:noProof/>
                      </w:rPr>
                    </w:pPr>
                    <w:r>
                      <w:rPr>
                        <w:noProof/>
                      </w:rPr>
                      <w:t xml:space="preserve">[112] </w:t>
                    </w:r>
                  </w:p>
                </w:tc>
                <w:tc>
                  <w:tcPr>
                    <w:tcW w:w="0" w:type="auto"/>
                    <w:hideMark/>
                  </w:tcPr>
                  <w:p w14:paraId="41FBCDDC" w14:textId="77777777" w:rsidR="00860E27" w:rsidRDefault="00860E27">
                    <w:pPr>
                      <w:pStyle w:val="Bibliography"/>
                      <w:rPr>
                        <w:noProof/>
                      </w:rPr>
                    </w:pPr>
                    <w:r>
                      <w:rPr>
                        <w:noProof/>
                      </w:rPr>
                      <w:t xml:space="preserve">Yongho Seok (MediaTek), “Multi-link BA clarification,” </w:t>
                    </w:r>
                    <w:r>
                      <w:rPr>
                        <w:i/>
                        <w:iCs/>
                        <w:noProof/>
                      </w:rPr>
                      <w:t xml:space="preserve">20/0460r3, </w:t>
                    </w:r>
                    <w:r>
                      <w:rPr>
                        <w:noProof/>
                      </w:rPr>
                      <w:t xml:space="preserve">May 2020. </w:t>
                    </w:r>
                  </w:p>
                </w:tc>
              </w:tr>
              <w:tr w:rsidR="00860E27" w14:paraId="238B7C79" w14:textId="77777777">
                <w:trPr>
                  <w:divId w:val="441999719"/>
                  <w:tblCellSpacing w:w="15" w:type="dxa"/>
                </w:trPr>
                <w:tc>
                  <w:tcPr>
                    <w:tcW w:w="50" w:type="pct"/>
                    <w:hideMark/>
                  </w:tcPr>
                  <w:p w14:paraId="6D63C938" w14:textId="77777777" w:rsidR="00860E27" w:rsidRDefault="00860E27">
                    <w:pPr>
                      <w:pStyle w:val="Bibliography"/>
                      <w:rPr>
                        <w:noProof/>
                      </w:rPr>
                    </w:pPr>
                    <w:r>
                      <w:rPr>
                        <w:noProof/>
                      </w:rPr>
                      <w:t xml:space="preserve">[113] </w:t>
                    </w:r>
                  </w:p>
                </w:tc>
                <w:tc>
                  <w:tcPr>
                    <w:tcW w:w="0" w:type="auto"/>
                    <w:hideMark/>
                  </w:tcPr>
                  <w:p w14:paraId="282B6341" w14:textId="77777777" w:rsidR="00860E27" w:rsidRDefault="00860E27">
                    <w:pPr>
                      <w:pStyle w:val="Bibliography"/>
                      <w:rPr>
                        <w:noProof/>
                      </w:rPr>
                    </w:pPr>
                    <w:r>
                      <w:rPr>
                        <w:noProof/>
                      </w:rPr>
                      <w:t xml:space="preserve">Po-Kai Huang (Intel), “Multi-link BA,” </w:t>
                    </w:r>
                    <w:r>
                      <w:rPr>
                        <w:i/>
                        <w:iCs/>
                        <w:noProof/>
                      </w:rPr>
                      <w:t xml:space="preserve">20/0053r3, </w:t>
                    </w:r>
                    <w:r>
                      <w:rPr>
                        <w:noProof/>
                      </w:rPr>
                      <w:t xml:space="preserve">April 2020. </w:t>
                    </w:r>
                  </w:p>
                </w:tc>
              </w:tr>
              <w:tr w:rsidR="00860E27" w14:paraId="51427333" w14:textId="77777777">
                <w:trPr>
                  <w:divId w:val="441999719"/>
                  <w:tblCellSpacing w:w="15" w:type="dxa"/>
                </w:trPr>
                <w:tc>
                  <w:tcPr>
                    <w:tcW w:w="50" w:type="pct"/>
                    <w:hideMark/>
                  </w:tcPr>
                  <w:p w14:paraId="3932E8DA" w14:textId="77777777" w:rsidR="00860E27" w:rsidRDefault="00860E27">
                    <w:pPr>
                      <w:pStyle w:val="Bibliography"/>
                      <w:rPr>
                        <w:noProof/>
                      </w:rPr>
                    </w:pPr>
                    <w:r>
                      <w:rPr>
                        <w:noProof/>
                      </w:rPr>
                      <w:t xml:space="preserve">[114] </w:t>
                    </w:r>
                  </w:p>
                </w:tc>
                <w:tc>
                  <w:tcPr>
                    <w:tcW w:w="0" w:type="auto"/>
                    <w:hideMark/>
                  </w:tcPr>
                  <w:p w14:paraId="711BC431" w14:textId="77777777" w:rsidR="00860E27" w:rsidRDefault="00860E27">
                    <w:pPr>
                      <w:pStyle w:val="Bibliography"/>
                      <w:rPr>
                        <w:noProof/>
                      </w:rPr>
                    </w:pPr>
                    <w:r>
                      <w:rPr>
                        <w:noProof/>
                      </w:rPr>
                      <w:t xml:space="preserve">Po-Kai Huang (Intel), “Multi-link BA,” </w:t>
                    </w:r>
                    <w:r>
                      <w:rPr>
                        <w:i/>
                        <w:iCs/>
                        <w:noProof/>
                      </w:rPr>
                      <w:t xml:space="preserve">20/0053r4, </w:t>
                    </w:r>
                    <w:r>
                      <w:rPr>
                        <w:noProof/>
                      </w:rPr>
                      <w:t xml:space="preserve">May 2020. </w:t>
                    </w:r>
                  </w:p>
                </w:tc>
              </w:tr>
              <w:tr w:rsidR="00860E27" w14:paraId="17020CA8" w14:textId="77777777">
                <w:trPr>
                  <w:divId w:val="441999719"/>
                  <w:tblCellSpacing w:w="15" w:type="dxa"/>
                </w:trPr>
                <w:tc>
                  <w:tcPr>
                    <w:tcW w:w="50" w:type="pct"/>
                    <w:hideMark/>
                  </w:tcPr>
                  <w:p w14:paraId="7D4A5ED7" w14:textId="77777777" w:rsidR="00860E27" w:rsidRDefault="00860E27">
                    <w:pPr>
                      <w:pStyle w:val="Bibliography"/>
                      <w:rPr>
                        <w:noProof/>
                      </w:rPr>
                    </w:pPr>
                    <w:r>
                      <w:rPr>
                        <w:noProof/>
                      </w:rPr>
                      <w:t xml:space="preserve">[115] </w:t>
                    </w:r>
                  </w:p>
                </w:tc>
                <w:tc>
                  <w:tcPr>
                    <w:tcW w:w="0" w:type="auto"/>
                    <w:hideMark/>
                  </w:tcPr>
                  <w:p w14:paraId="29254CDA" w14:textId="77777777" w:rsidR="00860E27" w:rsidRDefault="00860E27">
                    <w:pPr>
                      <w:pStyle w:val="Bibliography"/>
                      <w:rPr>
                        <w:noProof/>
                      </w:rPr>
                    </w:pPr>
                    <w:r>
                      <w:rPr>
                        <w:noProof/>
                      </w:rPr>
                      <w:t xml:space="preserve">Duncan Ho (Qualcomm), “MLA: BA format,” </w:t>
                    </w:r>
                    <w:r>
                      <w:rPr>
                        <w:i/>
                        <w:iCs/>
                        <w:noProof/>
                      </w:rPr>
                      <w:t xml:space="preserve">20/0441r3, </w:t>
                    </w:r>
                    <w:r>
                      <w:rPr>
                        <w:noProof/>
                      </w:rPr>
                      <w:t xml:space="preserve">April 2020. </w:t>
                    </w:r>
                  </w:p>
                </w:tc>
              </w:tr>
              <w:tr w:rsidR="00860E27" w14:paraId="185CB1A0" w14:textId="77777777">
                <w:trPr>
                  <w:divId w:val="441999719"/>
                  <w:tblCellSpacing w:w="15" w:type="dxa"/>
                </w:trPr>
                <w:tc>
                  <w:tcPr>
                    <w:tcW w:w="50" w:type="pct"/>
                    <w:hideMark/>
                  </w:tcPr>
                  <w:p w14:paraId="44AC4B1E" w14:textId="77777777" w:rsidR="00860E27" w:rsidRDefault="00860E27">
                    <w:pPr>
                      <w:pStyle w:val="Bibliography"/>
                      <w:rPr>
                        <w:noProof/>
                      </w:rPr>
                    </w:pPr>
                    <w:r>
                      <w:rPr>
                        <w:noProof/>
                      </w:rPr>
                      <w:lastRenderedPageBreak/>
                      <w:t xml:space="preserve">[116] </w:t>
                    </w:r>
                  </w:p>
                </w:tc>
                <w:tc>
                  <w:tcPr>
                    <w:tcW w:w="0" w:type="auto"/>
                    <w:hideMark/>
                  </w:tcPr>
                  <w:p w14:paraId="20CA9FAF" w14:textId="77777777" w:rsidR="00860E27" w:rsidRDefault="00860E27">
                    <w:pPr>
                      <w:pStyle w:val="Bibliography"/>
                      <w:rPr>
                        <w:noProof/>
                      </w:rPr>
                    </w:pPr>
                    <w:r>
                      <w:rPr>
                        <w:noProof/>
                      </w:rPr>
                      <w:t xml:space="preserve">Liwen Chu (NXP), “Sequence number and BA operation with large BA buffer size,” </w:t>
                    </w:r>
                    <w:r>
                      <w:rPr>
                        <w:i/>
                        <w:iCs/>
                        <w:noProof/>
                      </w:rPr>
                      <w:t xml:space="preserve">20/0397r4, </w:t>
                    </w:r>
                    <w:r>
                      <w:rPr>
                        <w:noProof/>
                      </w:rPr>
                      <w:t xml:space="preserve">May 2020. </w:t>
                    </w:r>
                  </w:p>
                </w:tc>
              </w:tr>
              <w:tr w:rsidR="00860E27" w14:paraId="3580681D" w14:textId="77777777">
                <w:trPr>
                  <w:divId w:val="441999719"/>
                  <w:tblCellSpacing w:w="15" w:type="dxa"/>
                </w:trPr>
                <w:tc>
                  <w:tcPr>
                    <w:tcW w:w="50" w:type="pct"/>
                    <w:hideMark/>
                  </w:tcPr>
                  <w:p w14:paraId="371711AE" w14:textId="77777777" w:rsidR="00860E27" w:rsidRDefault="00860E27">
                    <w:pPr>
                      <w:pStyle w:val="Bibliography"/>
                      <w:rPr>
                        <w:noProof/>
                      </w:rPr>
                    </w:pPr>
                    <w:r>
                      <w:rPr>
                        <w:noProof/>
                      </w:rPr>
                      <w:t xml:space="preserve">[117] </w:t>
                    </w:r>
                  </w:p>
                </w:tc>
                <w:tc>
                  <w:tcPr>
                    <w:tcW w:w="0" w:type="auto"/>
                    <w:hideMark/>
                  </w:tcPr>
                  <w:p w14:paraId="0B0E0FCA" w14:textId="77777777" w:rsidR="00860E27" w:rsidRDefault="00860E27">
                    <w:pPr>
                      <w:pStyle w:val="Bibliography"/>
                      <w:rPr>
                        <w:noProof/>
                      </w:rPr>
                    </w:pPr>
                    <w:r>
                      <w:rPr>
                        <w:noProof/>
                      </w:rPr>
                      <w:t xml:space="preserve">Liwen Chu (NXP), “BA consideration,” </w:t>
                    </w:r>
                    <w:r>
                      <w:rPr>
                        <w:i/>
                        <w:iCs/>
                        <w:noProof/>
                      </w:rPr>
                      <w:t xml:space="preserve">20/0061r2, </w:t>
                    </w:r>
                    <w:r>
                      <w:rPr>
                        <w:noProof/>
                      </w:rPr>
                      <w:t xml:space="preserve">June 2020. </w:t>
                    </w:r>
                  </w:p>
                </w:tc>
              </w:tr>
              <w:tr w:rsidR="00860E27" w14:paraId="475F8CC2" w14:textId="77777777">
                <w:trPr>
                  <w:divId w:val="441999719"/>
                  <w:tblCellSpacing w:w="15" w:type="dxa"/>
                </w:trPr>
                <w:tc>
                  <w:tcPr>
                    <w:tcW w:w="50" w:type="pct"/>
                    <w:hideMark/>
                  </w:tcPr>
                  <w:p w14:paraId="1A26EF10" w14:textId="77777777" w:rsidR="00860E27" w:rsidRDefault="00860E27">
                    <w:pPr>
                      <w:pStyle w:val="Bibliography"/>
                      <w:rPr>
                        <w:noProof/>
                      </w:rPr>
                    </w:pPr>
                    <w:r>
                      <w:rPr>
                        <w:noProof/>
                      </w:rPr>
                      <w:t xml:space="preserve">[118] </w:t>
                    </w:r>
                  </w:p>
                </w:tc>
                <w:tc>
                  <w:tcPr>
                    <w:tcW w:w="0" w:type="auto"/>
                    <w:hideMark/>
                  </w:tcPr>
                  <w:p w14:paraId="62ADFA13" w14:textId="77777777" w:rsidR="00860E27" w:rsidRDefault="00860E27">
                    <w:pPr>
                      <w:pStyle w:val="Bibliography"/>
                      <w:rPr>
                        <w:noProof/>
                      </w:rPr>
                    </w:pPr>
                    <w:r>
                      <w:rPr>
                        <w:noProof/>
                      </w:rPr>
                      <w:t xml:space="preserve">Abhishek Patil (Qualcomm), “MLO: acknowledgement procedure,” </w:t>
                    </w:r>
                    <w:r>
                      <w:rPr>
                        <w:i/>
                        <w:iCs/>
                        <w:noProof/>
                      </w:rPr>
                      <w:t xml:space="preserve">20/0024r2, </w:t>
                    </w:r>
                    <w:r>
                      <w:rPr>
                        <w:noProof/>
                      </w:rPr>
                      <w:t xml:space="preserve">April 2020. </w:t>
                    </w:r>
                  </w:p>
                </w:tc>
              </w:tr>
              <w:tr w:rsidR="00860E27" w14:paraId="0C3EC903" w14:textId="77777777">
                <w:trPr>
                  <w:divId w:val="441999719"/>
                  <w:tblCellSpacing w:w="15" w:type="dxa"/>
                </w:trPr>
                <w:tc>
                  <w:tcPr>
                    <w:tcW w:w="50" w:type="pct"/>
                    <w:hideMark/>
                  </w:tcPr>
                  <w:p w14:paraId="37A7D0DC" w14:textId="77777777" w:rsidR="00860E27" w:rsidRDefault="00860E27">
                    <w:pPr>
                      <w:pStyle w:val="Bibliography"/>
                      <w:rPr>
                        <w:noProof/>
                      </w:rPr>
                    </w:pPr>
                    <w:r>
                      <w:rPr>
                        <w:noProof/>
                      </w:rPr>
                      <w:t xml:space="preserve">[119] </w:t>
                    </w:r>
                  </w:p>
                </w:tc>
                <w:tc>
                  <w:tcPr>
                    <w:tcW w:w="0" w:type="auto"/>
                    <w:hideMark/>
                  </w:tcPr>
                  <w:p w14:paraId="3C044E5B" w14:textId="77777777" w:rsidR="00860E27" w:rsidRDefault="00860E27">
                    <w:pPr>
                      <w:pStyle w:val="Bibliography"/>
                      <w:rPr>
                        <w:noProof/>
                      </w:rPr>
                    </w:pPr>
                    <w:r>
                      <w:rPr>
                        <w:noProof/>
                      </w:rPr>
                      <w:t xml:space="preserve">Abhishek Patil (Qualcomm), “MLO: acknowledgement procedure,” </w:t>
                    </w:r>
                    <w:r>
                      <w:rPr>
                        <w:i/>
                        <w:iCs/>
                        <w:noProof/>
                      </w:rPr>
                      <w:t xml:space="preserve">20/0024r3, </w:t>
                    </w:r>
                    <w:r>
                      <w:rPr>
                        <w:noProof/>
                      </w:rPr>
                      <w:t xml:space="preserve">May 2020. </w:t>
                    </w:r>
                  </w:p>
                </w:tc>
              </w:tr>
              <w:tr w:rsidR="00860E27" w14:paraId="1063AF55" w14:textId="77777777">
                <w:trPr>
                  <w:divId w:val="441999719"/>
                  <w:tblCellSpacing w:w="15" w:type="dxa"/>
                </w:trPr>
                <w:tc>
                  <w:tcPr>
                    <w:tcW w:w="50" w:type="pct"/>
                    <w:hideMark/>
                  </w:tcPr>
                  <w:p w14:paraId="5FB2244C" w14:textId="77777777" w:rsidR="00860E27" w:rsidRDefault="00860E27">
                    <w:pPr>
                      <w:pStyle w:val="Bibliography"/>
                      <w:rPr>
                        <w:noProof/>
                      </w:rPr>
                    </w:pPr>
                    <w:r>
                      <w:rPr>
                        <w:noProof/>
                      </w:rPr>
                      <w:t xml:space="preserve">[120] </w:t>
                    </w:r>
                  </w:p>
                </w:tc>
                <w:tc>
                  <w:tcPr>
                    <w:tcW w:w="0" w:type="auto"/>
                    <w:hideMark/>
                  </w:tcPr>
                  <w:p w14:paraId="502757E4" w14:textId="77777777" w:rsidR="00860E27" w:rsidRDefault="00860E27">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860E27" w14:paraId="4C1B6C51" w14:textId="77777777">
                <w:trPr>
                  <w:divId w:val="441999719"/>
                  <w:tblCellSpacing w:w="15" w:type="dxa"/>
                </w:trPr>
                <w:tc>
                  <w:tcPr>
                    <w:tcW w:w="50" w:type="pct"/>
                    <w:hideMark/>
                  </w:tcPr>
                  <w:p w14:paraId="5B49F9C3" w14:textId="77777777" w:rsidR="00860E27" w:rsidRDefault="00860E27">
                    <w:pPr>
                      <w:pStyle w:val="Bibliography"/>
                      <w:rPr>
                        <w:noProof/>
                      </w:rPr>
                    </w:pPr>
                    <w:r>
                      <w:rPr>
                        <w:noProof/>
                      </w:rPr>
                      <w:t xml:space="preserve">[121] </w:t>
                    </w:r>
                  </w:p>
                </w:tc>
                <w:tc>
                  <w:tcPr>
                    <w:tcW w:w="0" w:type="auto"/>
                    <w:hideMark/>
                  </w:tcPr>
                  <w:p w14:paraId="3FFF9C49" w14:textId="77777777" w:rsidR="00860E27" w:rsidRDefault="00860E27">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860E27" w14:paraId="6B107039" w14:textId="77777777">
                <w:trPr>
                  <w:divId w:val="441999719"/>
                  <w:tblCellSpacing w:w="15" w:type="dxa"/>
                </w:trPr>
                <w:tc>
                  <w:tcPr>
                    <w:tcW w:w="50" w:type="pct"/>
                    <w:hideMark/>
                  </w:tcPr>
                  <w:p w14:paraId="53174A6C" w14:textId="77777777" w:rsidR="00860E27" w:rsidRDefault="00860E27">
                    <w:pPr>
                      <w:pStyle w:val="Bibliography"/>
                      <w:rPr>
                        <w:noProof/>
                      </w:rPr>
                    </w:pPr>
                    <w:r>
                      <w:rPr>
                        <w:noProof/>
                      </w:rPr>
                      <w:t xml:space="preserve">[122] </w:t>
                    </w:r>
                  </w:p>
                </w:tc>
                <w:tc>
                  <w:tcPr>
                    <w:tcW w:w="0" w:type="auto"/>
                    <w:hideMark/>
                  </w:tcPr>
                  <w:p w14:paraId="3F8EF9C2" w14:textId="77777777" w:rsidR="00860E27" w:rsidRDefault="00860E27">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860E27" w14:paraId="4B9EA27A" w14:textId="77777777">
                <w:trPr>
                  <w:divId w:val="441999719"/>
                  <w:tblCellSpacing w:w="15" w:type="dxa"/>
                </w:trPr>
                <w:tc>
                  <w:tcPr>
                    <w:tcW w:w="50" w:type="pct"/>
                    <w:hideMark/>
                  </w:tcPr>
                  <w:p w14:paraId="70AE385C" w14:textId="77777777" w:rsidR="00860E27" w:rsidRDefault="00860E27">
                    <w:pPr>
                      <w:pStyle w:val="Bibliography"/>
                      <w:rPr>
                        <w:noProof/>
                      </w:rPr>
                    </w:pPr>
                    <w:r>
                      <w:rPr>
                        <w:noProof/>
                      </w:rPr>
                      <w:t xml:space="preserve">[123] </w:t>
                    </w:r>
                  </w:p>
                </w:tc>
                <w:tc>
                  <w:tcPr>
                    <w:tcW w:w="0" w:type="auto"/>
                    <w:hideMark/>
                  </w:tcPr>
                  <w:p w14:paraId="66B512C9" w14:textId="77777777" w:rsidR="00860E27" w:rsidRDefault="00860E27">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860E27" w14:paraId="41A1DF77" w14:textId="77777777">
                <w:trPr>
                  <w:divId w:val="441999719"/>
                  <w:tblCellSpacing w:w="15" w:type="dxa"/>
                </w:trPr>
                <w:tc>
                  <w:tcPr>
                    <w:tcW w:w="50" w:type="pct"/>
                    <w:hideMark/>
                  </w:tcPr>
                  <w:p w14:paraId="1FCC0D05" w14:textId="77777777" w:rsidR="00860E27" w:rsidRDefault="00860E27">
                    <w:pPr>
                      <w:pStyle w:val="Bibliography"/>
                      <w:rPr>
                        <w:noProof/>
                      </w:rPr>
                    </w:pPr>
                    <w:r>
                      <w:rPr>
                        <w:noProof/>
                      </w:rPr>
                      <w:t xml:space="preserve">[124] </w:t>
                    </w:r>
                  </w:p>
                </w:tc>
                <w:tc>
                  <w:tcPr>
                    <w:tcW w:w="0" w:type="auto"/>
                    <w:hideMark/>
                  </w:tcPr>
                  <w:p w14:paraId="721C4577" w14:textId="77777777" w:rsidR="00860E27" w:rsidRDefault="00860E27">
                    <w:pPr>
                      <w:pStyle w:val="Bibliography"/>
                      <w:rPr>
                        <w:noProof/>
                      </w:rPr>
                    </w:pPr>
                    <w:r>
                      <w:rPr>
                        <w:noProof/>
                      </w:rPr>
                      <w:t xml:space="preserve">Ming Gan (Huawei), “BSS parameter update for Multi-link Operation,” </w:t>
                    </w:r>
                    <w:r>
                      <w:rPr>
                        <w:i/>
                        <w:iCs/>
                        <w:noProof/>
                      </w:rPr>
                      <w:t xml:space="preserve">20/0503r2, </w:t>
                    </w:r>
                    <w:r>
                      <w:rPr>
                        <w:noProof/>
                      </w:rPr>
                      <w:t xml:space="preserve">June 2020. </w:t>
                    </w:r>
                  </w:p>
                </w:tc>
              </w:tr>
              <w:tr w:rsidR="00860E27" w14:paraId="65AE24D7" w14:textId="77777777">
                <w:trPr>
                  <w:divId w:val="441999719"/>
                  <w:tblCellSpacing w:w="15" w:type="dxa"/>
                </w:trPr>
                <w:tc>
                  <w:tcPr>
                    <w:tcW w:w="50" w:type="pct"/>
                    <w:hideMark/>
                  </w:tcPr>
                  <w:p w14:paraId="7A06AE2C" w14:textId="77777777" w:rsidR="00860E27" w:rsidRDefault="00860E27">
                    <w:pPr>
                      <w:pStyle w:val="Bibliography"/>
                      <w:rPr>
                        <w:noProof/>
                      </w:rPr>
                    </w:pPr>
                    <w:r>
                      <w:rPr>
                        <w:noProof/>
                      </w:rPr>
                      <w:t xml:space="preserve">[125] </w:t>
                    </w:r>
                  </w:p>
                </w:tc>
                <w:tc>
                  <w:tcPr>
                    <w:tcW w:w="0" w:type="auto"/>
                    <w:hideMark/>
                  </w:tcPr>
                  <w:p w14:paraId="6D54B4EF" w14:textId="77777777" w:rsidR="00860E27" w:rsidRDefault="00860E27">
                    <w:pPr>
                      <w:pStyle w:val="Bibliography"/>
                      <w:rPr>
                        <w:noProof/>
                      </w:rPr>
                    </w:pPr>
                    <w:r>
                      <w:rPr>
                        <w:noProof/>
                      </w:rPr>
                      <w:t xml:space="preserve">Ming Gan (Huawei), “Power save for multi-link,” </w:t>
                    </w:r>
                    <w:r>
                      <w:rPr>
                        <w:i/>
                        <w:iCs/>
                        <w:noProof/>
                      </w:rPr>
                      <w:t xml:space="preserve">19/1988r2, </w:t>
                    </w:r>
                    <w:r>
                      <w:rPr>
                        <w:noProof/>
                      </w:rPr>
                      <w:t xml:space="preserve">May 2020. </w:t>
                    </w:r>
                  </w:p>
                </w:tc>
              </w:tr>
              <w:tr w:rsidR="00860E27" w14:paraId="1AA97AD5" w14:textId="77777777">
                <w:trPr>
                  <w:divId w:val="441999719"/>
                  <w:tblCellSpacing w:w="15" w:type="dxa"/>
                </w:trPr>
                <w:tc>
                  <w:tcPr>
                    <w:tcW w:w="50" w:type="pct"/>
                    <w:hideMark/>
                  </w:tcPr>
                  <w:p w14:paraId="64C83B39" w14:textId="77777777" w:rsidR="00860E27" w:rsidRDefault="00860E27">
                    <w:pPr>
                      <w:pStyle w:val="Bibliography"/>
                      <w:rPr>
                        <w:noProof/>
                      </w:rPr>
                    </w:pPr>
                    <w:r>
                      <w:rPr>
                        <w:noProof/>
                      </w:rPr>
                      <w:t xml:space="preserve">[126] </w:t>
                    </w:r>
                  </w:p>
                </w:tc>
                <w:tc>
                  <w:tcPr>
                    <w:tcW w:w="0" w:type="auto"/>
                    <w:hideMark/>
                  </w:tcPr>
                  <w:p w14:paraId="7094E1DB" w14:textId="77777777" w:rsidR="00860E27" w:rsidRDefault="00860E27">
                    <w:pPr>
                      <w:pStyle w:val="Bibliography"/>
                      <w:rPr>
                        <w:noProof/>
                      </w:rPr>
                    </w:pPr>
                    <w:r>
                      <w:rPr>
                        <w:noProof/>
                      </w:rPr>
                      <w:t xml:space="preserve">Ming Gan (Huawei), “Power save for multi-link,” </w:t>
                    </w:r>
                    <w:r>
                      <w:rPr>
                        <w:i/>
                        <w:iCs/>
                        <w:noProof/>
                      </w:rPr>
                      <w:t xml:space="preserve">19/1988r3, </w:t>
                    </w:r>
                    <w:r>
                      <w:rPr>
                        <w:noProof/>
                      </w:rPr>
                      <w:t xml:space="preserve">June 2020. </w:t>
                    </w:r>
                  </w:p>
                </w:tc>
              </w:tr>
              <w:tr w:rsidR="00860E27" w14:paraId="22B9715E" w14:textId="77777777">
                <w:trPr>
                  <w:divId w:val="441999719"/>
                  <w:tblCellSpacing w:w="15" w:type="dxa"/>
                </w:trPr>
                <w:tc>
                  <w:tcPr>
                    <w:tcW w:w="50" w:type="pct"/>
                    <w:hideMark/>
                  </w:tcPr>
                  <w:p w14:paraId="72DA02FC" w14:textId="77777777" w:rsidR="00860E27" w:rsidRDefault="00860E27">
                    <w:pPr>
                      <w:pStyle w:val="Bibliography"/>
                      <w:rPr>
                        <w:noProof/>
                      </w:rPr>
                    </w:pPr>
                    <w:r>
                      <w:rPr>
                        <w:noProof/>
                      </w:rPr>
                      <w:t xml:space="preserve">[127] </w:t>
                    </w:r>
                  </w:p>
                </w:tc>
                <w:tc>
                  <w:tcPr>
                    <w:tcW w:w="0" w:type="auto"/>
                    <w:hideMark/>
                  </w:tcPr>
                  <w:p w14:paraId="30B173EF" w14:textId="77777777" w:rsidR="00860E27" w:rsidRDefault="00860E27">
                    <w:pPr>
                      <w:pStyle w:val="Bibliography"/>
                      <w:rPr>
                        <w:noProof/>
                      </w:rPr>
                    </w:pPr>
                    <w:r>
                      <w:rPr>
                        <w:noProof/>
                      </w:rPr>
                      <w:t xml:space="preserve">Young Hoon Kwon (NXP), “Multi-link TIM,” </w:t>
                    </w:r>
                    <w:r>
                      <w:rPr>
                        <w:i/>
                        <w:iCs/>
                        <w:noProof/>
                      </w:rPr>
                      <w:t xml:space="preserve">20/0066r3, </w:t>
                    </w:r>
                    <w:r>
                      <w:rPr>
                        <w:noProof/>
                      </w:rPr>
                      <w:t xml:space="preserve">May 2020. </w:t>
                    </w:r>
                  </w:p>
                </w:tc>
              </w:tr>
              <w:tr w:rsidR="00860E27" w14:paraId="7E86031B" w14:textId="77777777">
                <w:trPr>
                  <w:divId w:val="441999719"/>
                  <w:tblCellSpacing w:w="15" w:type="dxa"/>
                </w:trPr>
                <w:tc>
                  <w:tcPr>
                    <w:tcW w:w="50" w:type="pct"/>
                    <w:hideMark/>
                  </w:tcPr>
                  <w:p w14:paraId="3F3ED8F3" w14:textId="77777777" w:rsidR="00860E27" w:rsidRDefault="00860E27">
                    <w:pPr>
                      <w:pStyle w:val="Bibliography"/>
                      <w:rPr>
                        <w:noProof/>
                      </w:rPr>
                    </w:pPr>
                    <w:r>
                      <w:rPr>
                        <w:noProof/>
                      </w:rPr>
                      <w:t xml:space="preserve">[128] </w:t>
                    </w:r>
                  </w:p>
                </w:tc>
                <w:tc>
                  <w:tcPr>
                    <w:tcW w:w="0" w:type="auto"/>
                    <w:hideMark/>
                  </w:tcPr>
                  <w:p w14:paraId="6915A5C9" w14:textId="77777777" w:rsidR="00860E27" w:rsidRDefault="00860E27">
                    <w:pPr>
                      <w:pStyle w:val="Bibliography"/>
                      <w:rPr>
                        <w:noProof/>
                      </w:rPr>
                    </w:pPr>
                    <w:r>
                      <w:rPr>
                        <w:noProof/>
                      </w:rPr>
                      <w:t xml:space="preserve">Yongho Seok (MediaTek), “Multi-link BSS parameter update,” </w:t>
                    </w:r>
                    <w:r>
                      <w:rPr>
                        <w:i/>
                        <w:iCs/>
                        <w:noProof/>
                      </w:rPr>
                      <w:t xml:space="preserve">20/0337r2, </w:t>
                    </w:r>
                    <w:r>
                      <w:rPr>
                        <w:noProof/>
                      </w:rPr>
                      <w:t xml:space="preserve">June 2020. </w:t>
                    </w:r>
                  </w:p>
                </w:tc>
              </w:tr>
              <w:tr w:rsidR="00860E27" w14:paraId="554B212D" w14:textId="77777777">
                <w:trPr>
                  <w:divId w:val="441999719"/>
                  <w:tblCellSpacing w:w="15" w:type="dxa"/>
                </w:trPr>
                <w:tc>
                  <w:tcPr>
                    <w:tcW w:w="50" w:type="pct"/>
                    <w:hideMark/>
                  </w:tcPr>
                  <w:p w14:paraId="76322302" w14:textId="77777777" w:rsidR="00860E27" w:rsidRDefault="00860E27">
                    <w:pPr>
                      <w:pStyle w:val="Bibliography"/>
                      <w:rPr>
                        <w:noProof/>
                      </w:rPr>
                    </w:pPr>
                    <w:r>
                      <w:rPr>
                        <w:noProof/>
                      </w:rPr>
                      <w:t xml:space="preserve">[129] </w:t>
                    </w:r>
                  </w:p>
                </w:tc>
                <w:tc>
                  <w:tcPr>
                    <w:tcW w:w="0" w:type="auto"/>
                    <w:hideMark/>
                  </w:tcPr>
                  <w:p w14:paraId="7C75FBD5" w14:textId="77777777" w:rsidR="00860E27" w:rsidRDefault="00860E27">
                    <w:pPr>
                      <w:pStyle w:val="Bibliography"/>
                      <w:rPr>
                        <w:noProof/>
                      </w:rPr>
                    </w:pPr>
                    <w:r>
                      <w:rPr>
                        <w:noProof/>
                      </w:rPr>
                      <w:t xml:space="preserve">Laurent Cariou (Intel), “MLD max BSS idle period,” </w:t>
                    </w:r>
                    <w:r>
                      <w:rPr>
                        <w:i/>
                        <w:iCs/>
                        <w:noProof/>
                      </w:rPr>
                      <w:t xml:space="preserve">20/0392r2, </w:t>
                    </w:r>
                    <w:r>
                      <w:rPr>
                        <w:noProof/>
                      </w:rPr>
                      <w:t xml:space="preserve">March 2020. </w:t>
                    </w:r>
                  </w:p>
                </w:tc>
              </w:tr>
              <w:tr w:rsidR="00860E27" w14:paraId="22BA243F" w14:textId="77777777">
                <w:trPr>
                  <w:divId w:val="441999719"/>
                  <w:tblCellSpacing w:w="15" w:type="dxa"/>
                </w:trPr>
                <w:tc>
                  <w:tcPr>
                    <w:tcW w:w="50" w:type="pct"/>
                    <w:hideMark/>
                  </w:tcPr>
                  <w:p w14:paraId="3E448C7F" w14:textId="77777777" w:rsidR="00860E27" w:rsidRDefault="00860E27">
                    <w:pPr>
                      <w:pStyle w:val="Bibliography"/>
                      <w:rPr>
                        <w:noProof/>
                      </w:rPr>
                    </w:pPr>
                    <w:r>
                      <w:rPr>
                        <w:noProof/>
                      </w:rPr>
                      <w:t xml:space="preserve">[130] </w:t>
                    </w:r>
                  </w:p>
                </w:tc>
                <w:tc>
                  <w:tcPr>
                    <w:tcW w:w="0" w:type="auto"/>
                    <w:hideMark/>
                  </w:tcPr>
                  <w:p w14:paraId="66CEB31C" w14:textId="77777777" w:rsidR="00860E27" w:rsidRDefault="00860E27">
                    <w:pPr>
                      <w:pStyle w:val="Bibliography"/>
                      <w:rPr>
                        <w:noProof/>
                      </w:rPr>
                    </w:pPr>
                    <w:r>
                      <w:rPr>
                        <w:noProof/>
                      </w:rPr>
                      <w:t xml:space="preserve">Duncan Ho (Qualcomm), “MLA: group addressed frames delivery,” </w:t>
                    </w:r>
                    <w:r>
                      <w:rPr>
                        <w:i/>
                        <w:iCs/>
                        <w:noProof/>
                      </w:rPr>
                      <w:t xml:space="preserve">20/0442r1, </w:t>
                    </w:r>
                    <w:r>
                      <w:rPr>
                        <w:noProof/>
                      </w:rPr>
                      <w:t xml:space="preserve">May 2020. </w:t>
                    </w:r>
                  </w:p>
                </w:tc>
              </w:tr>
              <w:tr w:rsidR="00860E27" w14:paraId="28B3014C" w14:textId="77777777">
                <w:trPr>
                  <w:divId w:val="441999719"/>
                  <w:tblCellSpacing w:w="15" w:type="dxa"/>
                </w:trPr>
                <w:tc>
                  <w:tcPr>
                    <w:tcW w:w="50" w:type="pct"/>
                    <w:hideMark/>
                  </w:tcPr>
                  <w:p w14:paraId="5A0D4E04" w14:textId="77777777" w:rsidR="00860E27" w:rsidRDefault="00860E27">
                    <w:pPr>
                      <w:pStyle w:val="Bibliography"/>
                      <w:rPr>
                        <w:noProof/>
                      </w:rPr>
                    </w:pPr>
                    <w:r>
                      <w:rPr>
                        <w:noProof/>
                      </w:rPr>
                      <w:t xml:space="preserve">[131] </w:t>
                    </w:r>
                  </w:p>
                </w:tc>
                <w:tc>
                  <w:tcPr>
                    <w:tcW w:w="0" w:type="auto"/>
                    <w:hideMark/>
                  </w:tcPr>
                  <w:p w14:paraId="4B76D415" w14:textId="77777777" w:rsidR="00860E27" w:rsidRDefault="00860E27">
                    <w:pPr>
                      <w:pStyle w:val="Bibliography"/>
                      <w:rPr>
                        <w:noProof/>
                      </w:rPr>
                    </w:pPr>
                    <w:r>
                      <w:rPr>
                        <w:noProof/>
                      </w:rPr>
                      <w:t xml:space="preserve">Chunyu Hu (Facebook), “Prioritized EDCA channel access over latency sensitive links in MLO,” </w:t>
                    </w:r>
                    <w:r>
                      <w:rPr>
                        <w:i/>
                        <w:iCs/>
                        <w:noProof/>
                      </w:rPr>
                      <w:t xml:space="preserve">20/0408r4, </w:t>
                    </w:r>
                    <w:r>
                      <w:rPr>
                        <w:noProof/>
                      </w:rPr>
                      <w:t xml:space="preserve">May 2020. </w:t>
                    </w:r>
                  </w:p>
                </w:tc>
              </w:tr>
              <w:tr w:rsidR="00860E27" w14:paraId="18A4F711" w14:textId="77777777">
                <w:trPr>
                  <w:divId w:val="441999719"/>
                  <w:tblCellSpacing w:w="15" w:type="dxa"/>
                </w:trPr>
                <w:tc>
                  <w:tcPr>
                    <w:tcW w:w="50" w:type="pct"/>
                    <w:hideMark/>
                  </w:tcPr>
                  <w:p w14:paraId="76458803" w14:textId="77777777" w:rsidR="00860E27" w:rsidRDefault="00860E27">
                    <w:pPr>
                      <w:pStyle w:val="Bibliography"/>
                      <w:rPr>
                        <w:noProof/>
                      </w:rPr>
                    </w:pPr>
                    <w:r>
                      <w:rPr>
                        <w:noProof/>
                      </w:rPr>
                      <w:t xml:space="preserve">[132] </w:t>
                    </w:r>
                  </w:p>
                </w:tc>
                <w:tc>
                  <w:tcPr>
                    <w:tcW w:w="0" w:type="auto"/>
                    <w:hideMark/>
                  </w:tcPr>
                  <w:p w14:paraId="647FDF43" w14:textId="77777777" w:rsidR="00860E27" w:rsidRDefault="00860E27">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860E27" w14:paraId="141E1A7D" w14:textId="77777777">
                <w:trPr>
                  <w:divId w:val="441999719"/>
                  <w:tblCellSpacing w:w="15" w:type="dxa"/>
                </w:trPr>
                <w:tc>
                  <w:tcPr>
                    <w:tcW w:w="50" w:type="pct"/>
                    <w:hideMark/>
                  </w:tcPr>
                  <w:p w14:paraId="0BA705F8" w14:textId="77777777" w:rsidR="00860E27" w:rsidRDefault="00860E27">
                    <w:pPr>
                      <w:pStyle w:val="Bibliography"/>
                      <w:rPr>
                        <w:noProof/>
                      </w:rPr>
                    </w:pPr>
                    <w:r>
                      <w:rPr>
                        <w:noProof/>
                      </w:rPr>
                      <w:t xml:space="preserve">[133] </w:t>
                    </w:r>
                  </w:p>
                </w:tc>
                <w:tc>
                  <w:tcPr>
                    <w:tcW w:w="0" w:type="auto"/>
                    <w:hideMark/>
                  </w:tcPr>
                  <w:p w14:paraId="219CB6D0" w14:textId="77777777" w:rsidR="00860E27" w:rsidRDefault="00860E27">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860E27" w14:paraId="3FD81C7C" w14:textId="77777777">
                <w:trPr>
                  <w:divId w:val="441999719"/>
                  <w:tblCellSpacing w:w="15" w:type="dxa"/>
                </w:trPr>
                <w:tc>
                  <w:tcPr>
                    <w:tcW w:w="50" w:type="pct"/>
                    <w:hideMark/>
                  </w:tcPr>
                  <w:p w14:paraId="61EAE77A" w14:textId="77777777" w:rsidR="00860E27" w:rsidRDefault="00860E27">
                    <w:pPr>
                      <w:pStyle w:val="Bibliography"/>
                      <w:rPr>
                        <w:noProof/>
                      </w:rPr>
                    </w:pPr>
                    <w:r>
                      <w:rPr>
                        <w:noProof/>
                      </w:rPr>
                      <w:t xml:space="preserve">[134] </w:t>
                    </w:r>
                  </w:p>
                </w:tc>
                <w:tc>
                  <w:tcPr>
                    <w:tcW w:w="0" w:type="auto"/>
                    <w:hideMark/>
                  </w:tcPr>
                  <w:p w14:paraId="0BBF2AC2" w14:textId="77777777" w:rsidR="00860E27" w:rsidRDefault="00860E27">
                    <w:pPr>
                      <w:pStyle w:val="Bibliography"/>
                      <w:rPr>
                        <w:noProof/>
                      </w:rPr>
                    </w:pPr>
                    <w:r>
                      <w:rPr>
                        <w:noProof/>
                      </w:rPr>
                      <w:t xml:space="preserve">Duncan Ho (Qualcomm), “MLO: Sync PPDUs,” </w:t>
                    </w:r>
                    <w:r>
                      <w:rPr>
                        <w:i/>
                        <w:iCs/>
                        <w:noProof/>
                      </w:rPr>
                      <w:t xml:space="preserve">20/0026r4, </w:t>
                    </w:r>
                    <w:r>
                      <w:rPr>
                        <w:noProof/>
                      </w:rPr>
                      <w:t xml:space="preserve">April 2020. </w:t>
                    </w:r>
                  </w:p>
                </w:tc>
              </w:tr>
              <w:tr w:rsidR="00860E27" w14:paraId="6165DAEC" w14:textId="77777777">
                <w:trPr>
                  <w:divId w:val="441999719"/>
                  <w:tblCellSpacing w:w="15" w:type="dxa"/>
                </w:trPr>
                <w:tc>
                  <w:tcPr>
                    <w:tcW w:w="50" w:type="pct"/>
                    <w:hideMark/>
                  </w:tcPr>
                  <w:p w14:paraId="60C989E0" w14:textId="77777777" w:rsidR="00860E27" w:rsidRDefault="00860E27">
                    <w:pPr>
                      <w:pStyle w:val="Bibliography"/>
                      <w:rPr>
                        <w:noProof/>
                      </w:rPr>
                    </w:pPr>
                    <w:r>
                      <w:rPr>
                        <w:noProof/>
                      </w:rPr>
                      <w:t xml:space="preserve">[135] </w:t>
                    </w:r>
                  </w:p>
                </w:tc>
                <w:tc>
                  <w:tcPr>
                    <w:tcW w:w="0" w:type="auto"/>
                    <w:hideMark/>
                  </w:tcPr>
                  <w:p w14:paraId="2EBB457F" w14:textId="77777777" w:rsidR="00860E27" w:rsidRDefault="00860E27">
                    <w:pPr>
                      <w:pStyle w:val="Bibliography"/>
                      <w:rPr>
                        <w:noProof/>
                      </w:rPr>
                    </w:pPr>
                    <w:r>
                      <w:rPr>
                        <w:noProof/>
                      </w:rPr>
                      <w:t xml:space="preserve">Yongho Seok (MediaTek), “Synchronous multi-link operation,” </w:t>
                    </w:r>
                    <w:r>
                      <w:rPr>
                        <w:i/>
                        <w:iCs/>
                        <w:noProof/>
                      </w:rPr>
                      <w:t xml:space="preserve">19/1305r4, </w:t>
                    </w:r>
                    <w:r>
                      <w:rPr>
                        <w:noProof/>
                      </w:rPr>
                      <w:t xml:space="preserve">April 2020. </w:t>
                    </w:r>
                  </w:p>
                </w:tc>
              </w:tr>
              <w:tr w:rsidR="00860E27" w14:paraId="3C5BB965" w14:textId="77777777">
                <w:trPr>
                  <w:divId w:val="441999719"/>
                  <w:tblCellSpacing w:w="15" w:type="dxa"/>
                </w:trPr>
                <w:tc>
                  <w:tcPr>
                    <w:tcW w:w="50" w:type="pct"/>
                    <w:hideMark/>
                  </w:tcPr>
                  <w:p w14:paraId="1B8C7C02" w14:textId="77777777" w:rsidR="00860E27" w:rsidRDefault="00860E27">
                    <w:pPr>
                      <w:pStyle w:val="Bibliography"/>
                      <w:rPr>
                        <w:noProof/>
                      </w:rPr>
                    </w:pPr>
                    <w:r>
                      <w:rPr>
                        <w:noProof/>
                      </w:rPr>
                      <w:t xml:space="preserve">[136] </w:t>
                    </w:r>
                  </w:p>
                </w:tc>
                <w:tc>
                  <w:tcPr>
                    <w:tcW w:w="0" w:type="auto"/>
                    <w:hideMark/>
                  </w:tcPr>
                  <w:p w14:paraId="777E1E42" w14:textId="77777777" w:rsidR="00860E27" w:rsidRDefault="00860E27">
                    <w:pPr>
                      <w:pStyle w:val="Bibliography"/>
                      <w:rPr>
                        <w:noProof/>
                      </w:rPr>
                    </w:pPr>
                    <w:r>
                      <w:rPr>
                        <w:noProof/>
                      </w:rPr>
                      <w:t xml:space="preserve">Yongho Seok (MediaTek), “Constrained multi-link operation,” </w:t>
                    </w:r>
                    <w:r>
                      <w:rPr>
                        <w:i/>
                        <w:iCs/>
                        <w:noProof/>
                      </w:rPr>
                      <w:t xml:space="preserve">19/1959r1, </w:t>
                    </w:r>
                    <w:r>
                      <w:rPr>
                        <w:noProof/>
                      </w:rPr>
                      <w:t xml:space="preserve">March 2020. </w:t>
                    </w:r>
                  </w:p>
                </w:tc>
              </w:tr>
              <w:tr w:rsidR="00860E27" w14:paraId="11565AF9" w14:textId="77777777">
                <w:trPr>
                  <w:divId w:val="441999719"/>
                  <w:tblCellSpacing w:w="15" w:type="dxa"/>
                </w:trPr>
                <w:tc>
                  <w:tcPr>
                    <w:tcW w:w="50" w:type="pct"/>
                    <w:hideMark/>
                  </w:tcPr>
                  <w:p w14:paraId="25E4356E" w14:textId="77777777" w:rsidR="00860E27" w:rsidRDefault="00860E27">
                    <w:pPr>
                      <w:pStyle w:val="Bibliography"/>
                      <w:rPr>
                        <w:noProof/>
                      </w:rPr>
                    </w:pPr>
                    <w:r>
                      <w:rPr>
                        <w:noProof/>
                      </w:rPr>
                      <w:t xml:space="preserve">[137] </w:t>
                    </w:r>
                  </w:p>
                </w:tc>
                <w:tc>
                  <w:tcPr>
                    <w:tcW w:w="0" w:type="auto"/>
                    <w:hideMark/>
                  </w:tcPr>
                  <w:p w14:paraId="3EE2795B" w14:textId="77777777" w:rsidR="00860E27" w:rsidRDefault="00860E27">
                    <w:pPr>
                      <w:pStyle w:val="Bibliography"/>
                      <w:rPr>
                        <w:noProof/>
                      </w:rPr>
                    </w:pPr>
                    <w:r>
                      <w:rPr>
                        <w:noProof/>
                      </w:rPr>
                      <w:t xml:space="preserve">Abhishek Patil (Qualcomm), “Multi-BSSID operation with MLO,” </w:t>
                    </w:r>
                    <w:r>
                      <w:rPr>
                        <w:i/>
                        <w:iCs/>
                        <w:noProof/>
                      </w:rPr>
                      <w:t xml:space="preserve">20/0358r1, </w:t>
                    </w:r>
                    <w:r>
                      <w:rPr>
                        <w:noProof/>
                      </w:rPr>
                      <w:t xml:space="preserve">May 2020. </w:t>
                    </w:r>
                  </w:p>
                </w:tc>
              </w:tr>
              <w:tr w:rsidR="00860E27" w14:paraId="6D33470B" w14:textId="77777777">
                <w:trPr>
                  <w:divId w:val="441999719"/>
                  <w:tblCellSpacing w:w="15" w:type="dxa"/>
                </w:trPr>
                <w:tc>
                  <w:tcPr>
                    <w:tcW w:w="50" w:type="pct"/>
                    <w:hideMark/>
                  </w:tcPr>
                  <w:p w14:paraId="38ECBDCD" w14:textId="77777777" w:rsidR="00860E27" w:rsidRDefault="00860E27">
                    <w:pPr>
                      <w:pStyle w:val="Bibliography"/>
                      <w:rPr>
                        <w:noProof/>
                      </w:rPr>
                    </w:pPr>
                    <w:r>
                      <w:rPr>
                        <w:noProof/>
                      </w:rPr>
                      <w:t xml:space="preserve">[138] </w:t>
                    </w:r>
                  </w:p>
                </w:tc>
                <w:tc>
                  <w:tcPr>
                    <w:tcW w:w="0" w:type="auto"/>
                    <w:hideMark/>
                  </w:tcPr>
                  <w:p w14:paraId="6D3A35EA" w14:textId="77777777" w:rsidR="00860E27" w:rsidRDefault="00860E27">
                    <w:pPr>
                      <w:pStyle w:val="Bibliography"/>
                      <w:rPr>
                        <w:noProof/>
                      </w:rPr>
                    </w:pPr>
                    <w:r>
                      <w:rPr>
                        <w:noProof/>
                      </w:rPr>
                      <w:t xml:space="preserve">Abhishek Patil (Qualcomm), “Multi-BSSID operation with MLO,” </w:t>
                    </w:r>
                    <w:r>
                      <w:rPr>
                        <w:i/>
                        <w:iCs/>
                        <w:noProof/>
                      </w:rPr>
                      <w:t xml:space="preserve">20/0358r3, </w:t>
                    </w:r>
                    <w:r>
                      <w:rPr>
                        <w:noProof/>
                      </w:rPr>
                      <w:t xml:space="preserve">May 2020. </w:t>
                    </w:r>
                  </w:p>
                </w:tc>
              </w:tr>
              <w:tr w:rsidR="00860E27" w14:paraId="4C0F0C18" w14:textId="77777777">
                <w:trPr>
                  <w:divId w:val="441999719"/>
                  <w:tblCellSpacing w:w="15" w:type="dxa"/>
                </w:trPr>
                <w:tc>
                  <w:tcPr>
                    <w:tcW w:w="50" w:type="pct"/>
                    <w:hideMark/>
                  </w:tcPr>
                  <w:p w14:paraId="633966B5" w14:textId="77777777" w:rsidR="00860E27" w:rsidRDefault="00860E27">
                    <w:pPr>
                      <w:pStyle w:val="Bibliography"/>
                      <w:rPr>
                        <w:noProof/>
                      </w:rPr>
                    </w:pPr>
                    <w:r>
                      <w:rPr>
                        <w:noProof/>
                      </w:rPr>
                      <w:t xml:space="preserve">[139] </w:t>
                    </w:r>
                  </w:p>
                </w:tc>
                <w:tc>
                  <w:tcPr>
                    <w:tcW w:w="0" w:type="auto"/>
                    <w:hideMark/>
                  </w:tcPr>
                  <w:p w14:paraId="2C261562" w14:textId="77777777" w:rsidR="00860E27" w:rsidRDefault="00860E27">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860E27" w14:paraId="3B0975B0" w14:textId="77777777">
                <w:trPr>
                  <w:divId w:val="441999719"/>
                  <w:tblCellSpacing w:w="15" w:type="dxa"/>
                </w:trPr>
                <w:tc>
                  <w:tcPr>
                    <w:tcW w:w="50" w:type="pct"/>
                    <w:hideMark/>
                  </w:tcPr>
                  <w:p w14:paraId="784FD719" w14:textId="77777777" w:rsidR="00860E27" w:rsidRDefault="00860E27">
                    <w:pPr>
                      <w:pStyle w:val="Bibliography"/>
                      <w:rPr>
                        <w:noProof/>
                      </w:rPr>
                    </w:pPr>
                    <w:r>
                      <w:rPr>
                        <w:noProof/>
                      </w:rPr>
                      <w:t xml:space="preserve">[140] </w:t>
                    </w:r>
                  </w:p>
                </w:tc>
                <w:tc>
                  <w:tcPr>
                    <w:tcW w:w="0" w:type="auto"/>
                    <w:hideMark/>
                  </w:tcPr>
                  <w:p w14:paraId="29FBC6E1" w14:textId="77777777" w:rsidR="00860E27" w:rsidRDefault="00860E27">
                    <w:pPr>
                      <w:pStyle w:val="Bibliography"/>
                      <w:rPr>
                        <w:noProof/>
                      </w:rPr>
                    </w:pPr>
                    <w:r>
                      <w:rPr>
                        <w:noProof/>
                      </w:rPr>
                      <w:t xml:space="preserve">Junghoon Suh (Huawei), “Restrictions for 16 SS based MU-MIMO scheduling,” </w:t>
                    </w:r>
                    <w:r>
                      <w:rPr>
                        <w:i/>
                        <w:iCs/>
                        <w:noProof/>
                      </w:rPr>
                      <w:t xml:space="preserve">20/0067r1, </w:t>
                    </w:r>
                    <w:r>
                      <w:rPr>
                        <w:noProof/>
                      </w:rPr>
                      <w:t xml:space="preserve">April 2020. </w:t>
                    </w:r>
                  </w:p>
                </w:tc>
              </w:tr>
              <w:tr w:rsidR="00860E27" w14:paraId="4CAAFECD" w14:textId="77777777">
                <w:trPr>
                  <w:divId w:val="441999719"/>
                  <w:tblCellSpacing w:w="15" w:type="dxa"/>
                </w:trPr>
                <w:tc>
                  <w:tcPr>
                    <w:tcW w:w="50" w:type="pct"/>
                    <w:hideMark/>
                  </w:tcPr>
                  <w:p w14:paraId="74F4B381" w14:textId="77777777" w:rsidR="00860E27" w:rsidRDefault="00860E27">
                    <w:pPr>
                      <w:pStyle w:val="Bibliography"/>
                      <w:rPr>
                        <w:noProof/>
                      </w:rPr>
                    </w:pPr>
                    <w:r>
                      <w:rPr>
                        <w:noProof/>
                      </w:rPr>
                      <w:t xml:space="preserve">[141] </w:t>
                    </w:r>
                  </w:p>
                </w:tc>
                <w:tc>
                  <w:tcPr>
                    <w:tcW w:w="0" w:type="auto"/>
                    <w:hideMark/>
                  </w:tcPr>
                  <w:p w14:paraId="6A976282" w14:textId="77777777" w:rsidR="00860E27" w:rsidRDefault="00860E27">
                    <w:pPr>
                      <w:pStyle w:val="Bibliography"/>
                      <w:rPr>
                        <w:noProof/>
                      </w:rPr>
                    </w:pPr>
                    <w:r>
                      <w:rPr>
                        <w:noProof/>
                      </w:rPr>
                      <w:t xml:space="preserve">Ron Porat (Broadcom), “Number of users in MU-MIMO,” </w:t>
                    </w:r>
                    <w:r>
                      <w:rPr>
                        <w:i/>
                        <w:iCs/>
                        <w:noProof/>
                      </w:rPr>
                      <w:t xml:space="preserve">20/0767r0, </w:t>
                    </w:r>
                    <w:r>
                      <w:rPr>
                        <w:noProof/>
                      </w:rPr>
                      <w:t xml:space="preserve">May 2020. </w:t>
                    </w:r>
                  </w:p>
                </w:tc>
              </w:tr>
              <w:tr w:rsidR="00860E27" w14:paraId="6BE5F983" w14:textId="77777777">
                <w:trPr>
                  <w:divId w:val="441999719"/>
                  <w:tblCellSpacing w:w="15" w:type="dxa"/>
                </w:trPr>
                <w:tc>
                  <w:tcPr>
                    <w:tcW w:w="50" w:type="pct"/>
                    <w:hideMark/>
                  </w:tcPr>
                  <w:p w14:paraId="56FDD5B0" w14:textId="77777777" w:rsidR="00860E27" w:rsidRDefault="00860E27">
                    <w:pPr>
                      <w:pStyle w:val="Bibliography"/>
                      <w:rPr>
                        <w:noProof/>
                      </w:rPr>
                    </w:pPr>
                    <w:r>
                      <w:rPr>
                        <w:noProof/>
                      </w:rPr>
                      <w:t xml:space="preserve">[142] </w:t>
                    </w:r>
                  </w:p>
                </w:tc>
                <w:tc>
                  <w:tcPr>
                    <w:tcW w:w="0" w:type="auto"/>
                    <w:hideMark/>
                  </w:tcPr>
                  <w:p w14:paraId="62FBAB42" w14:textId="77777777" w:rsidR="00860E27" w:rsidRDefault="00860E27">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860E27" w14:paraId="419FB14A" w14:textId="77777777">
                <w:trPr>
                  <w:divId w:val="441999719"/>
                  <w:tblCellSpacing w:w="15" w:type="dxa"/>
                </w:trPr>
                <w:tc>
                  <w:tcPr>
                    <w:tcW w:w="50" w:type="pct"/>
                    <w:hideMark/>
                  </w:tcPr>
                  <w:p w14:paraId="70A1FE10" w14:textId="77777777" w:rsidR="00860E27" w:rsidRDefault="00860E27">
                    <w:pPr>
                      <w:pStyle w:val="Bibliography"/>
                      <w:rPr>
                        <w:noProof/>
                      </w:rPr>
                    </w:pPr>
                    <w:r>
                      <w:rPr>
                        <w:noProof/>
                      </w:rPr>
                      <w:t xml:space="preserve">[143] </w:t>
                    </w:r>
                  </w:p>
                </w:tc>
                <w:tc>
                  <w:tcPr>
                    <w:tcW w:w="0" w:type="auto"/>
                    <w:hideMark/>
                  </w:tcPr>
                  <w:p w14:paraId="119CA62C" w14:textId="77777777" w:rsidR="00860E27" w:rsidRDefault="00860E27">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860E27" w14:paraId="6B3D0B62" w14:textId="77777777">
                <w:trPr>
                  <w:divId w:val="441999719"/>
                  <w:tblCellSpacing w:w="15" w:type="dxa"/>
                </w:trPr>
                <w:tc>
                  <w:tcPr>
                    <w:tcW w:w="50" w:type="pct"/>
                    <w:hideMark/>
                  </w:tcPr>
                  <w:p w14:paraId="26612C6A" w14:textId="77777777" w:rsidR="00860E27" w:rsidRDefault="00860E27">
                    <w:pPr>
                      <w:pStyle w:val="Bibliography"/>
                      <w:rPr>
                        <w:noProof/>
                      </w:rPr>
                    </w:pPr>
                    <w:r>
                      <w:rPr>
                        <w:noProof/>
                      </w:rPr>
                      <w:t xml:space="preserve">[144] </w:t>
                    </w:r>
                  </w:p>
                </w:tc>
                <w:tc>
                  <w:tcPr>
                    <w:tcW w:w="0" w:type="auto"/>
                    <w:hideMark/>
                  </w:tcPr>
                  <w:p w14:paraId="78F1B1C0" w14:textId="77777777" w:rsidR="00860E27" w:rsidRDefault="00860E27">
                    <w:pPr>
                      <w:pStyle w:val="Bibliography"/>
                      <w:rPr>
                        <w:noProof/>
                      </w:rPr>
                    </w:pPr>
                    <w:r>
                      <w:rPr>
                        <w:noProof/>
                      </w:rPr>
                      <w:t xml:space="preserve">Feng Jiang (Intel), “Channel sounding for Multi-AP CBF,” </w:t>
                    </w:r>
                    <w:r>
                      <w:rPr>
                        <w:i/>
                        <w:iCs/>
                        <w:noProof/>
                      </w:rPr>
                      <w:t xml:space="preserve">20/0123r0, </w:t>
                    </w:r>
                    <w:r>
                      <w:rPr>
                        <w:noProof/>
                      </w:rPr>
                      <w:t xml:space="preserve">January 2020. </w:t>
                    </w:r>
                  </w:p>
                </w:tc>
              </w:tr>
              <w:tr w:rsidR="00860E27" w14:paraId="43BD498A" w14:textId="77777777">
                <w:trPr>
                  <w:divId w:val="441999719"/>
                  <w:tblCellSpacing w:w="15" w:type="dxa"/>
                </w:trPr>
                <w:tc>
                  <w:tcPr>
                    <w:tcW w:w="50" w:type="pct"/>
                    <w:hideMark/>
                  </w:tcPr>
                  <w:p w14:paraId="1FEA9987" w14:textId="77777777" w:rsidR="00860E27" w:rsidRDefault="00860E27">
                    <w:pPr>
                      <w:pStyle w:val="Bibliography"/>
                      <w:rPr>
                        <w:noProof/>
                      </w:rPr>
                    </w:pPr>
                    <w:r>
                      <w:rPr>
                        <w:noProof/>
                      </w:rPr>
                      <w:t xml:space="preserve">[145] </w:t>
                    </w:r>
                  </w:p>
                </w:tc>
                <w:tc>
                  <w:tcPr>
                    <w:tcW w:w="0" w:type="auto"/>
                    <w:hideMark/>
                  </w:tcPr>
                  <w:p w14:paraId="06108B51" w14:textId="77777777" w:rsidR="00860E27" w:rsidRDefault="00860E27">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860E27" w14:paraId="1531AFA9" w14:textId="77777777">
                <w:trPr>
                  <w:divId w:val="441999719"/>
                  <w:tblCellSpacing w:w="15" w:type="dxa"/>
                </w:trPr>
                <w:tc>
                  <w:tcPr>
                    <w:tcW w:w="50" w:type="pct"/>
                    <w:hideMark/>
                  </w:tcPr>
                  <w:p w14:paraId="4FBB05EE" w14:textId="77777777" w:rsidR="00860E27" w:rsidRDefault="00860E27">
                    <w:pPr>
                      <w:pStyle w:val="Bibliography"/>
                      <w:rPr>
                        <w:noProof/>
                      </w:rPr>
                    </w:pPr>
                    <w:r>
                      <w:rPr>
                        <w:noProof/>
                      </w:rPr>
                      <w:t xml:space="preserve">[146] </w:t>
                    </w:r>
                  </w:p>
                </w:tc>
                <w:tc>
                  <w:tcPr>
                    <w:tcW w:w="0" w:type="auto"/>
                    <w:hideMark/>
                  </w:tcPr>
                  <w:p w14:paraId="54DF4A49" w14:textId="77777777" w:rsidR="00860E27" w:rsidRDefault="00860E27">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860E27" w14:paraId="7FBF4251" w14:textId="77777777">
                <w:trPr>
                  <w:divId w:val="441999719"/>
                  <w:tblCellSpacing w:w="15" w:type="dxa"/>
                </w:trPr>
                <w:tc>
                  <w:tcPr>
                    <w:tcW w:w="50" w:type="pct"/>
                    <w:hideMark/>
                  </w:tcPr>
                  <w:p w14:paraId="2E2C9168" w14:textId="77777777" w:rsidR="00860E27" w:rsidRDefault="00860E27">
                    <w:pPr>
                      <w:pStyle w:val="Bibliography"/>
                      <w:rPr>
                        <w:noProof/>
                      </w:rPr>
                    </w:pPr>
                    <w:r>
                      <w:rPr>
                        <w:noProof/>
                      </w:rPr>
                      <w:t xml:space="preserve">[147] </w:t>
                    </w:r>
                  </w:p>
                </w:tc>
                <w:tc>
                  <w:tcPr>
                    <w:tcW w:w="0" w:type="auto"/>
                    <w:hideMark/>
                  </w:tcPr>
                  <w:p w14:paraId="7ED3004B" w14:textId="77777777" w:rsidR="00860E27" w:rsidRDefault="00860E27">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860E27" w14:paraId="1D1783E6" w14:textId="77777777">
                <w:trPr>
                  <w:divId w:val="441999719"/>
                  <w:tblCellSpacing w:w="15" w:type="dxa"/>
                </w:trPr>
                <w:tc>
                  <w:tcPr>
                    <w:tcW w:w="50" w:type="pct"/>
                    <w:hideMark/>
                  </w:tcPr>
                  <w:p w14:paraId="67600E0A" w14:textId="77777777" w:rsidR="00860E27" w:rsidRDefault="00860E27">
                    <w:pPr>
                      <w:pStyle w:val="Bibliography"/>
                      <w:rPr>
                        <w:noProof/>
                      </w:rPr>
                    </w:pPr>
                    <w:r>
                      <w:rPr>
                        <w:noProof/>
                      </w:rPr>
                      <w:t xml:space="preserve">[148] </w:t>
                    </w:r>
                  </w:p>
                </w:tc>
                <w:tc>
                  <w:tcPr>
                    <w:tcW w:w="0" w:type="auto"/>
                    <w:hideMark/>
                  </w:tcPr>
                  <w:p w14:paraId="6B079622" w14:textId="77777777" w:rsidR="00860E27" w:rsidRDefault="00860E27">
                    <w:pPr>
                      <w:pStyle w:val="Bibliography"/>
                      <w:rPr>
                        <w:noProof/>
                      </w:rPr>
                    </w:pPr>
                    <w:r>
                      <w:rPr>
                        <w:noProof/>
                      </w:rPr>
                      <w:t xml:space="preserve">Liwen Chu (NXP), “Coordinated OFDMA,” </w:t>
                    </w:r>
                    <w:r>
                      <w:rPr>
                        <w:i/>
                        <w:iCs/>
                        <w:noProof/>
                      </w:rPr>
                      <w:t xml:space="preserve">19/1919r3, </w:t>
                    </w:r>
                    <w:r>
                      <w:rPr>
                        <w:noProof/>
                      </w:rPr>
                      <w:t xml:space="preserve">January 2020. </w:t>
                    </w:r>
                  </w:p>
                </w:tc>
              </w:tr>
              <w:tr w:rsidR="00860E27" w14:paraId="3B9EEDAB" w14:textId="77777777">
                <w:trPr>
                  <w:divId w:val="441999719"/>
                  <w:tblCellSpacing w:w="15" w:type="dxa"/>
                </w:trPr>
                <w:tc>
                  <w:tcPr>
                    <w:tcW w:w="50" w:type="pct"/>
                    <w:hideMark/>
                  </w:tcPr>
                  <w:p w14:paraId="2A2BD79D" w14:textId="77777777" w:rsidR="00860E27" w:rsidRDefault="00860E27">
                    <w:pPr>
                      <w:pStyle w:val="Bibliography"/>
                      <w:rPr>
                        <w:noProof/>
                      </w:rPr>
                    </w:pPr>
                    <w:r>
                      <w:rPr>
                        <w:noProof/>
                      </w:rPr>
                      <w:t xml:space="preserve">[149] </w:t>
                    </w:r>
                  </w:p>
                </w:tc>
                <w:tc>
                  <w:tcPr>
                    <w:tcW w:w="0" w:type="auto"/>
                    <w:hideMark/>
                  </w:tcPr>
                  <w:p w14:paraId="6EFB5954" w14:textId="77777777" w:rsidR="00860E27" w:rsidRDefault="00860E27">
                    <w:pPr>
                      <w:pStyle w:val="Bibliography"/>
                      <w:rPr>
                        <w:noProof/>
                      </w:rPr>
                    </w:pPr>
                    <w:r>
                      <w:rPr>
                        <w:noProof/>
                      </w:rPr>
                      <w:t xml:space="preserve">Jason Yuchen Guo (Huawei), “Coordinated spatial reuse operation,” </w:t>
                    </w:r>
                    <w:r>
                      <w:rPr>
                        <w:i/>
                        <w:iCs/>
                        <w:noProof/>
                      </w:rPr>
                      <w:t xml:space="preserve">20/0033r1, </w:t>
                    </w:r>
                    <w:r>
                      <w:rPr>
                        <w:noProof/>
                      </w:rPr>
                      <w:t xml:space="preserve">February 2020. </w:t>
                    </w:r>
                  </w:p>
                </w:tc>
              </w:tr>
              <w:tr w:rsidR="00860E27" w14:paraId="551E255B" w14:textId="77777777">
                <w:trPr>
                  <w:divId w:val="441999719"/>
                  <w:tblCellSpacing w:w="15" w:type="dxa"/>
                </w:trPr>
                <w:tc>
                  <w:tcPr>
                    <w:tcW w:w="50" w:type="pct"/>
                    <w:hideMark/>
                  </w:tcPr>
                  <w:p w14:paraId="5B10803A" w14:textId="77777777" w:rsidR="00860E27" w:rsidRDefault="00860E27">
                    <w:pPr>
                      <w:pStyle w:val="Bibliography"/>
                      <w:rPr>
                        <w:noProof/>
                      </w:rPr>
                    </w:pPr>
                    <w:r>
                      <w:rPr>
                        <w:noProof/>
                      </w:rPr>
                      <w:t xml:space="preserve">[150] </w:t>
                    </w:r>
                  </w:p>
                </w:tc>
                <w:tc>
                  <w:tcPr>
                    <w:tcW w:w="0" w:type="auto"/>
                    <w:hideMark/>
                  </w:tcPr>
                  <w:p w14:paraId="2314195F" w14:textId="77777777" w:rsidR="00860E27" w:rsidRDefault="00860E27">
                    <w:pPr>
                      <w:pStyle w:val="Bibliography"/>
                      <w:rPr>
                        <w:noProof/>
                      </w:rPr>
                    </w:pPr>
                    <w:r>
                      <w:rPr>
                        <w:noProof/>
                      </w:rPr>
                      <w:t xml:space="preserve">Ron Porat (Broadcom), “Joint transmission for 11be,” </w:t>
                    </w:r>
                    <w:r>
                      <w:rPr>
                        <w:i/>
                        <w:iCs/>
                        <w:noProof/>
                      </w:rPr>
                      <w:t xml:space="preserve">20/0071r1, </w:t>
                    </w:r>
                    <w:r>
                      <w:rPr>
                        <w:noProof/>
                      </w:rPr>
                      <w:t xml:space="preserve">April 2020. </w:t>
                    </w:r>
                  </w:p>
                </w:tc>
              </w:tr>
              <w:tr w:rsidR="00860E27" w14:paraId="7CF75422" w14:textId="77777777">
                <w:trPr>
                  <w:divId w:val="441999719"/>
                  <w:tblCellSpacing w:w="15" w:type="dxa"/>
                </w:trPr>
                <w:tc>
                  <w:tcPr>
                    <w:tcW w:w="50" w:type="pct"/>
                    <w:hideMark/>
                  </w:tcPr>
                  <w:p w14:paraId="008BF7B8" w14:textId="77777777" w:rsidR="00860E27" w:rsidRDefault="00860E27">
                    <w:pPr>
                      <w:pStyle w:val="Bibliography"/>
                      <w:rPr>
                        <w:noProof/>
                      </w:rPr>
                    </w:pPr>
                    <w:r>
                      <w:rPr>
                        <w:noProof/>
                      </w:rPr>
                      <w:t xml:space="preserve">[151] </w:t>
                    </w:r>
                  </w:p>
                </w:tc>
                <w:tc>
                  <w:tcPr>
                    <w:tcW w:w="0" w:type="auto"/>
                    <w:hideMark/>
                  </w:tcPr>
                  <w:p w14:paraId="14AAF14A" w14:textId="77777777" w:rsidR="00860E27" w:rsidRDefault="00860E27">
                    <w:pPr>
                      <w:pStyle w:val="Bibliography"/>
                      <w:rPr>
                        <w:noProof/>
                      </w:rPr>
                    </w:pPr>
                    <w:r>
                      <w:rPr>
                        <w:noProof/>
                      </w:rPr>
                      <w:t xml:space="preserve">Roya Doostnejad (Intel), “Coordinated beamforming for 802.11be,” </w:t>
                    </w:r>
                    <w:r>
                      <w:rPr>
                        <w:i/>
                        <w:iCs/>
                        <w:noProof/>
                      </w:rPr>
                      <w:t xml:space="preserve">20/0099r1, </w:t>
                    </w:r>
                    <w:r>
                      <w:rPr>
                        <w:noProof/>
                      </w:rPr>
                      <w:t xml:space="preserve">April 2020. </w:t>
                    </w:r>
                  </w:p>
                </w:tc>
              </w:tr>
              <w:tr w:rsidR="00860E27" w14:paraId="658125B3" w14:textId="77777777">
                <w:trPr>
                  <w:divId w:val="441999719"/>
                  <w:tblCellSpacing w:w="15" w:type="dxa"/>
                </w:trPr>
                <w:tc>
                  <w:tcPr>
                    <w:tcW w:w="50" w:type="pct"/>
                    <w:hideMark/>
                  </w:tcPr>
                  <w:p w14:paraId="3763A728" w14:textId="77777777" w:rsidR="00860E27" w:rsidRDefault="00860E27">
                    <w:pPr>
                      <w:pStyle w:val="Bibliography"/>
                      <w:rPr>
                        <w:noProof/>
                      </w:rPr>
                    </w:pPr>
                    <w:r>
                      <w:rPr>
                        <w:noProof/>
                      </w:rPr>
                      <w:t xml:space="preserve">[152] </w:t>
                    </w:r>
                  </w:p>
                </w:tc>
                <w:tc>
                  <w:tcPr>
                    <w:tcW w:w="0" w:type="auto"/>
                    <w:hideMark/>
                  </w:tcPr>
                  <w:p w14:paraId="05108313" w14:textId="77777777" w:rsidR="00860E27" w:rsidRDefault="00860E27">
                    <w:pPr>
                      <w:pStyle w:val="Bibliography"/>
                      <w:rPr>
                        <w:noProof/>
                      </w:rPr>
                    </w:pPr>
                    <w:r>
                      <w:rPr>
                        <w:noProof/>
                      </w:rPr>
                      <w:t xml:space="preserve">Po-Kai Huang (Intel), “320 MHz BSS configuration,” </w:t>
                    </w:r>
                    <w:r>
                      <w:rPr>
                        <w:i/>
                        <w:iCs/>
                        <w:noProof/>
                      </w:rPr>
                      <w:t xml:space="preserve">20/0384r1, </w:t>
                    </w:r>
                    <w:r>
                      <w:rPr>
                        <w:noProof/>
                      </w:rPr>
                      <w:t xml:space="preserve">March 2020. </w:t>
                    </w:r>
                  </w:p>
                </w:tc>
              </w:tr>
              <w:tr w:rsidR="00860E27" w14:paraId="50876AC8" w14:textId="77777777">
                <w:trPr>
                  <w:divId w:val="441999719"/>
                  <w:tblCellSpacing w:w="15" w:type="dxa"/>
                </w:trPr>
                <w:tc>
                  <w:tcPr>
                    <w:tcW w:w="50" w:type="pct"/>
                    <w:hideMark/>
                  </w:tcPr>
                  <w:p w14:paraId="26902DE7" w14:textId="77777777" w:rsidR="00860E27" w:rsidRDefault="00860E27">
                    <w:pPr>
                      <w:pStyle w:val="Bibliography"/>
                      <w:rPr>
                        <w:noProof/>
                      </w:rPr>
                    </w:pPr>
                    <w:r>
                      <w:rPr>
                        <w:noProof/>
                      </w:rPr>
                      <w:t xml:space="preserve">[153] </w:t>
                    </w:r>
                  </w:p>
                </w:tc>
                <w:tc>
                  <w:tcPr>
                    <w:tcW w:w="0" w:type="auto"/>
                    <w:hideMark/>
                  </w:tcPr>
                  <w:p w14:paraId="043DC3A6" w14:textId="77777777" w:rsidR="00860E27" w:rsidRDefault="00860E27">
                    <w:pPr>
                      <w:pStyle w:val="Bibliography"/>
                      <w:rPr>
                        <w:noProof/>
                      </w:rPr>
                    </w:pPr>
                    <w:r>
                      <w:rPr>
                        <w:noProof/>
                      </w:rPr>
                      <w:t xml:space="preserve">Liwen Chu (NXP), “EHT BSS with wider bandwidth,” </w:t>
                    </w:r>
                    <w:r>
                      <w:rPr>
                        <w:i/>
                        <w:iCs/>
                        <w:noProof/>
                      </w:rPr>
                      <w:t xml:space="preserve">20/0398r3, </w:t>
                    </w:r>
                    <w:r>
                      <w:rPr>
                        <w:noProof/>
                      </w:rPr>
                      <w:t xml:space="preserve">May 2020. </w:t>
                    </w:r>
                  </w:p>
                </w:tc>
              </w:tr>
              <w:tr w:rsidR="00860E27" w14:paraId="17169196" w14:textId="77777777">
                <w:trPr>
                  <w:divId w:val="441999719"/>
                  <w:tblCellSpacing w:w="15" w:type="dxa"/>
                </w:trPr>
                <w:tc>
                  <w:tcPr>
                    <w:tcW w:w="50" w:type="pct"/>
                    <w:hideMark/>
                  </w:tcPr>
                  <w:p w14:paraId="76184C53" w14:textId="77777777" w:rsidR="00860E27" w:rsidRDefault="00860E27">
                    <w:pPr>
                      <w:pStyle w:val="Bibliography"/>
                      <w:rPr>
                        <w:noProof/>
                      </w:rPr>
                    </w:pPr>
                    <w:r>
                      <w:rPr>
                        <w:noProof/>
                      </w:rPr>
                      <w:t xml:space="preserve">[154] </w:t>
                    </w:r>
                  </w:p>
                </w:tc>
                <w:tc>
                  <w:tcPr>
                    <w:tcW w:w="0" w:type="auto"/>
                    <w:hideMark/>
                  </w:tcPr>
                  <w:p w14:paraId="1D350BE8" w14:textId="77777777" w:rsidR="00860E27" w:rsidRDefault="00860E27">
                    <w:pPr>
                      <w:pStyle w:val="Bibliography"/>
                      <w:rPr>
                        <w:noProof/>
                      </w:rPr>
                    </w:pPr>
                    <w:r>
                      <w:rPr>
                        <w:noProof/>
                      </w:rPr>
                      <w:t xml:space="preserve">Guogang Huang (Huawei), “Operating bandwidth indication for EHT BSS,” </w:t>
                    </w:r>
                    <w:r>
                      <w:rPr>
                        <w:i/>
                        <w:iCs/>
                        <w:noProof/>
                      </w:rPr>
                      <w:t xml:space="preserve">20/0680r0, </w:t>
                    </w:r>
                    <w:r>
                      <w:rPr>
                        <w:noProof/>
                      </w:rPr>
                      <w:t xml:space="preserve">April 2020. </w:t>
                    </w:r>
                  </w:p>
                </w:tc>
              </w:tr>
            </w:tbl>
            <w:p w14:paraId="57DBD3D9" w14:textId="77777777" w:rsidR="00860E27" w:rsidRDefault="00860E27">
              <w:pPr>
                <w:divId w:val="441999719"/>
                <w:rPr>
                  <w:noProof/>
                </w:rPr>
              </w:pPr>
            </w:p>
            <w:p w14:paraId="1487BBA9" w14:textId="77777777" w:rsidR="00513F87" w:rsidRDefault="00532D36" w:rsidP="00FB5BD0">
              <w:pPr>
                <w:pStyle w:val="Heading1"/>
                <w:numPr>
                  <w:ilvl w:val="0"/>
                  <w:numId w:val="0"/>
                </w:numPr>
                <w:ind w:left="432"/>
              </w:pPr>
              <w:r>
                <w:rPr>
                  <w:bCs/>
                  <w:noProof/>
                </w:rPr>
                <w:fldChar w:fldCharType="end"/>
              </w:r>
            </w:p>
          </w:sdtContent>
        </w:sdt>
      </w:sdtContent>
    </w:sdt>
    <w:p w14:paraId="3637011C" w14:textId="77777777" w:rsidR="00B20A12" w:rsidRDefault="00B20A12">
      <w:pPr>
        <w:rPr>
          <w:rFonts w:ascii="Arial" w:hAnsi="Arial"/>
          <w:b/>
          <w:sz w:val="32"/>
        </w:rPr>
      </w:pPr>
      <w:r>
        <w:br w:type="page"/>
      </w:r>
    </w:p>
    <w:p w14:paraId="77326A48" w14:textId="77777777" w:rsidR="00FB5BD0" w:rsidRPr="00FB5BD0" w:rsidRDefault="00FB5BD0" w:rsidP="00FB5BD0">
      <w:pPr>
        <w:pStyle w:val="Heading1"/>
        <w:rPr>
          <w:u w:val="none"/>
        </w:rPr>
      </w:pPr>
      <w:bookmarkStart w:id="2012" w:name="_Toc47082104"/>
      <w:r w:rsidRPr="00FB5BD0">
        <w:rPr>
          <w:u w:val="none"/>
        </w:rPr>
        <w:lastRenderedPageBreak/>
        <w:t xml:space="preserve">List of straw polls since </w:t>
      </w:r>
      <w:r w:rsidR="00770BDC">
        <w:rPr>
          <w:u w:val="none"/>
        </w:rPr>
        <w:t>the end of the January 2020 interim</w:t>
      </w:r>
      <w:bookmarkEnd w:id="2012"/>
    </w:p>
    <w:p w14:paraId="64244790" w14:textId="77777777" w:rsidR="00FB5BD0" w:rsidRDefault="00FB5BD0" w:rsidP="00FB5BD0">
      <w:pPr>
        <w:pStyle w:val="Heading2"/>
        <w:rPr>
          <w:u w:val="none"/>
          <w:lang w:val="en-US"/>
        </w:rPr>
      </w:pPr>
      <w:bookmarkStart w:id="2013" w:name="_Toc47082105"/>
      <w:r w:rsidRPr="00FB5BD0">
        <w:rPr>
          <w:u w:val="none"/>
          <w:lang w:val="en-US"/>
        </w:rPr>
        <w:t xml:space="preserve">January </w:t>
      </w:r>
      <w:r w:rsidR="005B7B1E">
        <w:rPr>
          <w:u w:val="none"/>
          <w:lang w:val="en-US"/>
        </w:rPr>
        <w:t>interim</w:t>
      </w:r>
      <w:r w:rsidRPr="00FB5BD0">
        <w:rPr>
          <w:u w:val="none"/>
          <w:lang w:val="en-US"/>
        </w:rPr>
        <w:t xml:space="preserve"> (PHY):  </w:t>
      </w:r>
      <w:r w:rsidR="005B7B1E">
        <w:rPr>
          <w:u w:val="none"/>
          <w:lang w:val="en-US"/>
        </w:rPr>
        <w:t>2</w:t>
      </w:r>
      <w:r w:rsidRPr="00FB5BD0">
        <w:rPr>
          <w:u w:val="none"/>
          <w:lang w:val="en-US"/>
        </w:rPr>
        <w:t xml:space="preserve"> SP</w:t>
      </w:r>
      <w:r w:rsidR="005B7B1E">
        <w:rPr>
          <w:u w:val="none"/>
          <w:lang w:val="en-US"/>
        </w:rPr>
        <w:t>s</w:t>
      </w:r>
      <w:bookmarkEnd w:id="2013"/>
    </w:p>
    <w:p w14:paraId="5EDA3F72" w14:textId="77777777" w:rsidR="005B7B1E" w:rsidRDefault="005B7B1E" w:rsidP="005B7B1E">
      <w:pPr>
        <w:rPr>
          <w:lang w:val="en-US"/>
        </w:rPr>
      </w:pPr>
    </w:p>
    <w:p w14:paraId="75C0D3F9" w14:textId="77777777" w:rsidR="002C02EB" w:rsidRPr="00770BDC" w:rsidRDefault="002C02EB" w:rsidP="005B7B1E">
      <w:pPr>
        <w:rPr>
          <w:b/>
          <w:lang w:val="en-US"/>
        </w:rPr>
      </w:pPr>
      <w:r w:rsidRPr="00770BDC">
        <w:rPr>
          <w:b/>
          <w:lang w:val="en-US"/>
        </w:rPr>
        <w:t>20/0019r1</w:t>
      </w:r>
      <w:r w:rsidR="00770BDC" w:rsidRPr="00770BDC">
        <w:rPr>
          <w:b/>
          <w:lang w:val="en-US"/>
        </w:rPr>
        <w:t xml:space="preserve"> (11be PPDU format, Dongguk Lim, LGE)</w:t>
      </w:r>
    </w:p>
    <w:p w14:paraId="0190F651" w14:textId="77777777" w:rsidR="00770BDC" w:rsidRDefault="00770BDC" w:rsidP="005B7B1E">
      <w:pPr>
        <w:rPr>
          <w:lang w:val="en-US"/>
        </w:rPr>
      </w:pPr>
      <w:r>
        <w:rPr>
          <w:lang w:val="en-US"/>
        </w:rPr>
        <w:br/>
        <w:t>SP#1</w:t>
      </w:r>
    </w:p>
    <w:p w14:paraId="31462278" w14:textId="77777777" w:rsidR="00770BDC" w:rsidRDefault="00770BDC" w:rsidP="005B7B1E">
      <w:pPr>
        <w:rPr>
          <w:lang w:val="en-US"/>
        </w:rPr>
      </w:pPr>
    </w:p>
    <w:p w14:paraId="6AA53367" w14:textId="77777777" w:rsidR="00D127B6" w:rsidRDefault="00D127B6" w:rsidP="00D127B6">
      <w:pPr>
        <w:rPr>
          <w:lang w:val="en-US"/>
        </w:rPr>
      </w:pPr>
      <w:r w:rsidRPr="00D127B6">
        <w:rPr>
          <w:lang w:val="en-US"/>
        </w:rPr>
        <w:t>Do you agree that one PPDU that is sent to multiple u</w:t>
      </w:r>
      <w:r>
        <w:rPr>
          <w:lang w:val="en-US"/>
        </w:rPr>
        <w:t>ser is configured as following?</w:t>
      </w:r>
    </w:p>
    <w:p w14:paraId="5EB1EBA4" w14:textId="77777777" w:rsidR="00D127B6" w:rsidRDefault="00D127B6" w:rsidP="00D127B6">
      <w:pPr>
        <w:pStyle w:val="ListParagraph"/>
        <w:numPr>
          <w:ilvl w:val="0"/>
          <w:numId w:val="4"/>
        </w:numPr>
        <w:rPr>
          <w:lang w:val="en-US"/>
        </w:rPr>
      </w:pPr>
      <w:r w:rsidRPr="00D127B6">
        <w:rPr>
          <w:lang w:val="en-US"/>
        </w:rPr>
        <w:t>L-STF, L-LTF, L-SIG, RL-SIG, U-SIG, EHT-SIG, EHT-STF, EHT-LTF, DATA</w:t>
      </w:r>
    </w:p>
    <w:p w14:paraId="6AA9E66A" w14:textId="77777777" w:rsidR="00D127B6" w:rsidRDefault="00D127B6" w:rsidP="00D127B6">
      <w:pPr>
        <w:pStyle w:val="ListParagraph"/>
        <w:numPr>
          <w:ilvl w:val="0"/>
          <w:numId w:val="4"/>
        </w:numPr>
        <w:rPr>
          <w:lang w:val="en-US"/>
        </w:rPr>
      </w:pPr>
      <w:r>
        <w:rPr>
          <w:lang w:val="en-US"/>
        </w:rPr>
        <w:t>Additional fields are TBD</w:t>
      </w:r>
    </w:p>
    <w:p w14:paraId="12F969AC" w14:textId="77777777" w:rsidR="00D127B6" w:rsidRPr="00D127B6" w:rsidRDefault="00F97A1E" w:rsidP="00D127B6">
      <w:pPr>
        <w:rPr>
          <w:lang w:val="en-US"/>
        </w:rPr>
      </w:pPr>
      <w:r w:rsidRPr="00F97A1E">
        <w:rPr>
          <w:noProof/>
          <w:lang w:val="en-US" w:eastAsia="zh-CN"/>
        </w:rPr>
        <w:drawing>
          <wp:inline distT="0" distB="0" distL="0" distR="0" wp14:anchorId="4482C75D" wp14:editId="68271539">
            <wp:extent cx="5943600" cy="353060"/>
            <wp:effectExtent l="0" t="0" r="0" b="8890"/>
            <wp:docPr id="2"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8"/>
                    <a:stretch>
                      <a:fillRect/>
                    </a:stretch>
                  </pic:blipFill>
                  <pic:spPr>
                    <a:xfrm>
                      <a:off x="0" y="0"/>
                      <a:ext cx="5943600" cy="353060"/>
                    </a:xfrm>
                    <a:prstGeom prst="rect">
                      <a:avLst/>
                    </a:prstGeom>
                  </pic:spPr>
                </pic:pic>
              </a:graphicData>
            </a:graphic>
          </wp:inline>
        </w:drawing>
      </w:r>
    </w:p>
    <w:p w14:paraId="055793F3" w14:textId="77777777" w:rsidR="00D127B6" w:rsidRDefault="00D127B6" w:rsidP="00D127B6">
      <w:pPr>
        <w:rPr>
          <w:lang w:val="en-US"/>
        </w:rPr>
      </w:pPr>
    </w:p>
    <w:p w14:paraId="0BD3880E" w14:textId="77777777" w:rsidR="00D127B6" w:rsidRDefault="00F97A1E" w:rsidP="00D127B6">
      <w:pPr>
        <w:rPr>
          <w:lang w:val="en-US"/>
        </w:rPr>
      </w:pPr>
      <w:r w:rsidRPr="00F97A1E">
        <w:rPr>
          <w:highlight w:val="green"/>
          <w:lang w:val="en-US"/>
        </w:rPr>
        <w:t>Y/N/A: 33/0/1</w:t>
      </w:r>
    </w:p>
    <w:p w14:paraId="4D172C18" w14:textId="77777777" w:rsidR="003E6A4B" w:rsidRDefault="003E6A4B" w:rsidP="00D127B6">
      <w:pPr>
        <w:rPr>
          <w:lang w:val="en-US"/>
        </w:rPr>
      </w:pPr>
    </w:p>
    <w:p w14:paraId="0D03789A" w14:textId="77777777" w:rsidR="001749AD" w:rsidRDefault="001749AD" w:rsidP="00D127B6">
      <w:pPr>
        <w:rPr>
          <w:lang w:val="en-US"/>
        </w:rPr>
      </w:pPr>
    </w:p>
    <w:p w14:paraId="5936644A" w14:textId="77777777" w:rsidR="003E6A4B" w:rsidRDefault="003E6A4B" w:rsidP="00D127B6">
      <w:pPr>
        <w:rPr>
          <w:lang w:val="en-US"/>
        </w:rPr>
      </w:pPr>
      <w:r>
        <w:rPr>
          <w:lang w:val="en-US"/>
        </w:rPr>
        <w:t>SP#2</w:t>
      </w:r>
    </w:p>
    <w:p w14:paraId="16B25B81" w14:textId="77777777" w:rsidR="003E6A4B" w:rsidRDefault="003E6A4B" w:rsidP="003E6A4B">
      <w:pPr>
        <w:rPr>
          <w:lang w:val="en-US"/>
        </w:rPr>
      </w:pPr>
    </w:p>
    <w:p w14:paraId="536D1790" w14:textId="77777777" w:rsidR="003E6A4B" w:rsidRDefault="003E6A4B" w:rsidP="003E6A4B">
      <w:pPr>
        <w:rPr>
          <w:lang w:val="en-US"/>
        </w:rPr>
      </w:pPr>
      <w:r w:rsidRPr="003E6A4B">
        <w:rPr>
          <w:lang w:val="en-US"/>
        </w:rPr>
        <w:t>Do you agree that EHT TB PPDU format is configured as following?</w:t>
      </w:r>
    </w:p>
    <w:p w14:paraId="1B2DD5E4" w14:textId="77777777" w:rsidR="003E6A4B" w:rsidRDefault="003E6A4B" w:rsidP="00DF7E01">
      <w:pPr>
        <w:pStyle w:val="ListParagraph"/>
        <w:numPr>
          <w:ilvl w:val="0"/>
          <w:numId w:val="50"/>
        </w:numPr>
        <w:rPr>
          <w:lang w:val="en-US"/>
        </w:rPr>
      </w:pPr>
      <w:r w:rsidRPr="003E6A4B">
        <w:rPr>
          <w:lang w:val="en-US"/>
        </w:rPr>
        <w:t>EHT TB PPDU consist of L-STF, L-LTF, L-SIG, RL-SIG, U-SIG, EHT-STF, EHT-LTF, DATA</w:t>
      </w:r>
    </w:p>
    <w:p w14:paraId="487358DB" w14:textId="77777777" w:rsidR="003E6A4B" w:rsidRDefault="003E6A4B" w:rsidP="00DF7E01">
      <w:pPr>
        <w:pStyle w:val="ListParagraph"/>
        <w:numPr>
          <w:ilvl w:val="0"/>
          <w:numId w:val="50"/>
        </w:numPr>
        <w:rPr>
          <w:lang w:val="en-US"/>
        </w:rPr>
      </w:pPr>
      <w:r>
        <w:rPr>
          <w:lang w:val="en-US"/>
        </w:rPr>
        <w:t>Additional fields are TBD</w:t>
      </w:r>
    </w:p>
    <w:p w14:paraId="0C2498E9" w14:textId="77777777" w:rsidR="003E6A4B" w:rsidRDefault="003E6A4B" w:rsidP="003E6A4B">
      <w:pPr>
        <w:pStyle w:val="ListParagraph"/>
        <w:rPr>
          <w:lang w:val="en-US"/>
        </w:rPr>
      </w:pPr>
    </w:p>
    <w:p w14:paraId="730AE3D4" w14:textId="77777777" w:rsidR="003E6A4B" w:rsidRDefault="003E6A4B" w:rsidP="003E6A4B">
      <w:pPr>
        <w:rPr>
          <w:lang w:val="en-US"/>
        </w:rPr>
      </w:pPr>
      <w:r w:rsidRPr="003E6A4B">
        <w:rPr>
          <w:highlight w:val="green"/>
          <w:lang w:val="en-US"/>
        </w:rPr>
        <w:t>Y/N/A: 19/2/7</w:t>
      </w:r>
    </w:p>
    <w:p w14:paraId="03D33D45" w14:textId="77777777" w:rsidR="005B7B1E" w:rsidRPr="00FB5BD0" w:rsidRDefault="005B7B1E" w:rsidP="005B7B1E">
      <w:pPr>
        <w:pStyle w:val="Heading2"/>
        <w:rPr>
          <w:u w:val="none"/>
          <w:lang w:val="en-US"/>
        </w:rPr>
      </w:pPr>
      <w:bookmarkStart w:id="2014" w:name="_Toc47082106"/>
      <w:r w:rsidRPr="00FB5BD0">
        <w:rPr>
          <w:u w:val="none"/>
          <w:lang w:val="en-US"/>
        </w:rPr>
        <w:t>January 30 (PHY):  No SP</w:t>
      </w:r>
      <w:bookmarkEnd w:id="2014"/>
    </w:p>
    <w:p w14:paraId="59E24047" w14:textId="77777777" w:rsidR="005B7B1E" w:rsidRPr="009563A4" w:rsidRDefault="005B7B1E" w:rsidP="005B7B1E">
      <w:pPr>
        <w:jc w:val="both"/>
        <w:rPr>
          <w:rFonts w:ascii="Arial" w:hAnsi="Arial" w:cs="Arial"/>
          <w:lang w:val="en-US"/>
        </w:rPr>
      </w:pPr>
    </w:p>
    <w:p w14:paraId="57C8D72E" w14:textId="77777777" w:rsidR="00FB5BD0" w:rsidRPr="004A2466" w:rsidRDefault="00FB5BD0" w:rsidP="00FB5BD0">
      <w:pPr>
        <w:jc w:val="both"/>
        <w:rPr>
          <w:lang w:val="en-US"/>
        </w:rPr>
      </w:pPr>
      <w:r w:rsidRPr="004A2466">
        <w:rPr>
          <w:lang w:val="en-US"/>
        </w:rPr>
        <w:t>No straw polls where conducted.</w:t>
      </w:r>
    </w:p>
    <w:p w14:paraId="4EF3F56C" w14:textId="77777777" w:rsidR="00FB5BD0" w:rsidRPr="004A2466" w:rsidRDefault="00FB5BD0" w:rsidP="00FB5BD0">
      <w:pPr>
        <w:jc w:val="both"/>
        <w:rPr>
          <w:lang w:val="en-US"/>
        </w:rPr>
      </w:pPr>
    </w:p>
    <w:p w14:paraId="001B17CA" w14:textId="77777777" w:rsidR="00FB5BD0" w:rsidRPr="004A2466" w:rsidRDefault="00FB5BD0" w:rsidP="00FB5BD0">
      <w:pPr>
        <w:jc w:val="both"/>
        <w:rPr>
          <w:lang w:val="en-US"/>
        </w:rPr>
      </w:pPr>
      <w:r w:rsidRPr="004A2466">
        <w:rPr>
          <w:lang w:val="en-US"/>
        </w:rPr>
        <w:t>Reference:  11-20-0266-00-00be-11be-phy-ad-hoc-minutes-january-2020</w:t>
      </w:r>
    </w:p>
    <w:p w14:paraId="2A6C54E9" w14:textId="77777777" w:rsidR="00FB5BD0" w:rsidRPr="00FB5BD0" w:rsidRDefault="00FB5BD0" w:rsidP="00FB5BD0">
      <w:pPr>
        <w:pStyle w:val="Heading2"/>
        <w:rPr>
          <w:u w:val="none"/>
          <w:lang w:val="en-US"/>
        </w:rPr>
      </w:pPr>
      <w:bookmarkStart w:id="2015" w:name="_Toc47082107"/>
      <w:r w:rsidRPr="00FB5BD0">
        <w:rPr>
          <w:u w:val="none"/>
          <w:lang w:val="en-US"/>
        </w:rPr>
        <w:t>January 30 (MAC):  No SP</w:t>
      </w:r>
      <w:bookmarkEnd w:id="2015"/>
    </w:p>
    <w:p w14:paraId="19022ECA" w14:textId="77777777" w:rsidR="00FB5BD0" w:rsidRPr="009563A4" w:rsidRDefault="00FB5BD0" w:rsidP="00FB5BD0">
      <w:pPr>
        <w:jc w:val="both"/>
        <w:rPr>
          <w:rFonts w:ascii="Arial" w:hAnsi="Arial" w:cs="Arial"/>
          <w:lang w:val="en-US"/>
        </w:rPr>
      </w:pPr>
    </w:p>
    <w:p w14:paraId="03C9A978" w14:textId="77777777" w:rsidR="00FB5BD0" w:rsidRPr="004A2466" w:rsidRDefault="00FB5BD0" w:rsidP="00FB5BD0">
      <w:pPr>
        <w:jc w:val="both"/>
        <w:rPr>
          <w:lang w:val="en-US"/>
        </w:rPr>
      </w:pPr>
      <w:r w:rsidRPr="004A2466">
        <w:rPr>
          <w:lang w:val="en-US"/>
        </w:rPr>
        <w:t>No straw polls were conducted.</w:t>
      </w:r>
    </w:p>
    <w:p w14:paraId="6A7708E7" w14:textId="77777777" w:rsidR="00FB5BD0" w:rsidRPr="004A2466" w:rsidRDefault="00FB5BD0" w:rsidP="00FB5BD0">
      <w:pPr>
        <w:jc w:val="both"/>
        <w:rPr>
          <w:lang w:val="en-US"/>
        </w:rPr>
      </w:pPr>
    </w:p>
    <w:p w14:paraId="739D7B7A" w14:textId="77777777" w:rsidR="00FB5BD0" w:rsidRPr="004A2466" w:rsidRDefault="00FB5BD0" w:rsidP="00FB5BD0">
      <w:pPr>
        <w:jc w:val="both"/>
        <w:rPr>
          <w:lang w:val="en-US"/>
        </w:rPr>
      </w:pPr>
      <w:r w:rsidRPr="004A2466">
        <w:rPr>
          <w:lang w:val="en-US"/>
        </w:rPr>
        <w:t>Reference:  11-20-0258-00-00be-11be-mac-ad-hoc-teleconference-minutes-jan-2020-to-mar-2020</w:t>
      </w:r>
    </w:p>
    <w:p w14:paraId="7B96F74B" w14:textId="77777777" w:rsidR="00FB5BD0" w:rsidRPr="00FB5BD0" w:rsidRDefault="00FB5BD0" w:rsidP="00FB5BD0">
      <w:pPr>
        <w:pStyle w:val="Heading2"/>
        <w:rPr>
          <w:u w:val="none"/>
          <w:lang w:val="en-US"/>
        </w:rPr>
      </w:pPr>
      <w:bookmarkStart w:id="2016" w:name="_Toc47082108"/>
      <w:r w:rsidRPr="00FB5BD0">
        <w:rPr>
          <w:u w:val="none"/>
          <w:lang w:val="en-US"/>
        </w:rPr>
        <w:t>February 6 (Joint):  No SP</w:t>
      </w:r>
      <w:bookmarkEnd w:id="2016"/>
    </w:p>
    <w:p w14:paraId="699A01BD" w14:textId="77777777" w:rsidR="00FB5BD0" w:rsidRPr="009563A4" w:rsidRDefault="00FB5BD0" w:rsidP="00FB5BD0">
      <w:pPr>
        <w:jc w:val="both"/>
        <w:rPr>
          <w:rFonts w:ascii="Arial" w:hAnsi="Arial" w:cs="Arial"/>
          <w:lang w:val="en-US"/>
        </w:rPr>
      </w:pPr>
    </w:p>
    <w:p w14:paraId="5441957D" w14:textId="77777777" w:rsidR="00FB5BD0" w:rsidRPr="004A2466" w:rsidRDefault="00FB5BD0" w:rsidP="00FB5BD0">
      <w:pPr>
        <w:jc w:val="both"/>
        <w:rPr>
          <w:lang w:val="en-US"/>
        </w:rPr>
      </w:pPr>
      <w:r w:rsidRPr="004A2466">
        <w:rPr>
          <w:lang w:val="en-US"/>
        </w:rPr>
        <w:t>No straw polls were conducted.</w:t>
      </w:r>
    </w:p>
    <w:p w14:paraId="7310B07A" w14:textId="77777777" w:rsidR="00FB5BD0" w:rsidRPr="004A2466" w:rsidRDefault="00FB5BD0" w:rsidP="00FB5BD0">
      <w:pPr>
        <w:jc w:val="both"/>
        <w:rPr>
          <w:lang w:val="en-US"/>
        </w:rPr>
      </w:pPr>
    </w:p>
    <w:p w14:paraId="624F30E1"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13130B9F" w14:textId="77777777" w:rsidR="00FB5BD0" w:rsidRPr="00FB5BD0" w:rsidRDefault="00FB5BD0" w:rsidP="00FB5BD0">
      <w:pPr>
        <w:pStyle w:val="Heading2"/>
        <w:rPr>
          <w:u w:val="none"/>
          <w:lang w:val="en-US"/>
        </w:rPr>
      </w:pPr>
      <w:bookmarkStart w:id="2017" w:name="_Toc47082109"/>
      <w:r w:rsidRPr="00FB5BD0">
        <w:rPr>
          <w:u w:val="none"/>
          <w:lang w:val="en-US"/>
        </w:rPr>
        <w:t>February 13 (Joint):  No SP</w:t>
      </w:r>
      <w:bookmarkEnd w:id="2017"/>
    </w:p>
    <w:p w14:paraId="5CB18B1B" w14:textId="77777777" w:rsidR="00FB5BD0" w:rsidRPr="009563A4" w:rsidRDefault="00FB5BD0" w:rsidP="00FB5BD0">
      <w:pPr>
        <w:jc w:val="both"/>
        <w:rPr>
          <w:rFonts w:ascii="Arial" w:hAnsi="Arial" w:cs="Arial"/>
          <w:lang w:val="en-US"/>
        </w:rPr>
      </w:pPr>
    </w:p>
    <w:p w14:paraId="22327B6E" w14:textId="77777777" w:rsidR="00FB5BD0" w:rsidRPr="004A2466" w:rsidRDefault="00FB5BD0" w:rsidP="00FB5BD0">
      <w:pPr>
        <w:jc w:val="both"/>
        <w:rPr>
          <w:lang w:val="en-US"/>
        </w:rPr>
      </w:pPr>
      <w:r w:rsidRPr="004A2466">
        <w:rPr>
          <w:lang w:val="en-US"/>
        </w:rPr>
        <w:t>No straw polls were conducted.</w:t>
      </w:r>
    </w:p>
    <w:p w14:paraId="05B5DEAA" w14:textId="77777777" w:rsidR="00FB5BD0" w:rsidRPr="004A2466" w:rsidRDefault="00FB5BD0" w:rsidP="00FB5BD0">
      <w:pPr>
        <w:jc w:val="both"/>
        <w:rPr>
          <w:lang w:val="en-US"/>
        </w:rPr>
      </w:pPr>
    </w:p>
    <w:p w14:paraId="2D2BDFF9"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73C207D" w14:textId="77777777" w:rsidR="00FB5BD0" w:rsidRPr="00FB5BD0" w:rsidRDefault="00FB5BD0" w:rsidP="00FB5BD0">
      <w:pPr>
        <w:pStyle w:val="Heading2"/>
        <w:rPr>
          <w:u w:val="none"/>
          <w:lang w:val="en-US"/>
        </w:rPr>
      </w:pPr>
      <w:bookmarkStart w:id="2018" w:name="_Toc47082110"/>
      <w:r w:rsidRPr="00FB5BD0">
        <w:rPr>
          <w:u w:val="none"/>
          <w:lang w:val="en-US"/>
        </w:rPr>
        <w:lastRenderedPageBreak/>
        <w:t>February 20 (MAC):  No SP</w:t>
      </w:r>
      <w:bookmarkEnd w:id="2018"/>
    </w:p>
    <w:p w14:paraId="28B70466" w14:textId="77777777" w:rsidR="00FB5BD0" w:rsidRPr="009563A4" w:rsidRDefault="00FB5BD0" w:rsidP="00FB5BD0">
      <w:pPr>
        <w:jc w:val="both"/>
        <w:rPr>
          <w:rFonts w:ascii="Arial" w:hAnsi="Arial" w:cs="Arial"/>
          <w:lang w:val="en-US"/>
        </w:rPr>
      </w:pPr>
    </w:p>
    <w:p w14:paraId="10307E3F" w14:textId="77777777" w:rsidR="00FB5BD0" w:rsidRPr="004A2466" w:rsidRDefault="00FB5BD0" w:rsidP="00FB5BD0">
      <w:pPr>
        <w:jc w:val="both"/>
        <w:rPr>
          <w:lang w:val="en-US"/>
        </w:rPr>
      </w:pPr>
      <w:r w:rsidRPr="004A2466">
        <w:rPr>
          <w:lang w:val="en-US"/>
        </w:rPr>
        <w:t>No straw polls were conducted.</w:t>
      </w:r>
    </w:p>
    <w:p w14:paraId="2F67EB6A" w14:textId="77777777" w:rsidR="00FB5BD0" w:rsidRPr="004A2466" w:rsidRDefault="00FB5BD0" w:rsidP="00FB5BD0">
      <w:pPr>
        <w:jc w:val="both"/>
        <w:rPr>
          <w:lang w:val="en-US"/>
        </w:rPr>
      </w:pPr>
    </w:p>
    <w:p w14:paraId="40BF01A6" w14:textId="77777777" w:rsidR="00FB5BD0" w:rsidRPr="004A2466" w:rsidRDefault="00FB5BD0" w:rsidP="00FB5BD0">
      <w:pPr>
        <w:jc w:val="both"/>
        <w:rPr>
          <w:lang w:val="en-US"/>
        </w:rPr>
      </w:pPr>
      <w:r w:rsidRPr="004A2466">
        <w:rPr>
          <w:lang w:val="en-US"/>
        </w:rPr>
        <w:t>Reference:  11-20-0258-00-00be-11be-mac-ad-hoc-teleconference-minutes-jan-2020-to-mar-2020</w:t>
      </w:r>
    </w:p>
    <w:p w14:paraId="7AAF035C" w14:textId="77777777" w:rsidR="00FB5BD0" w:rsidRPr="00FB5BD0" w:rsidRDefault="00FB5BD0" w:rsidP="00FB5BD0">
      <w:pPr>
        <w:pStyle w:val="Heading2"/>
        <w:rPr>
          <w:u w:val="none"/>
          <w:lang w:val="en-US"/>
        </w:rPr>
      </w:pPr>
      <w:bookmarkStart w:id="2019" w:name="_Toc47082111"/>
      <w:r w:rsidRPr="00FB5BD0">
        <w:rPr>
          <w:u w:val="none"/>
          <w:lang w:val="en-US"/>
        </w:rPr>
        <w:t>February 27 (Joint):  No SP</w:t>
      </w:r>
      <w:bookmarkEnd w:id="2019"/>
    </w:p>
    <w:p w14:paraId="2720DA42" w14:textId="77777777" w:rsidR="00FB5BD0" w:rsidRPr="009563A4" w:rsidRDefault="00FB5BD0" w:rsidP="00FB5BD0">
      <w:pPr>
        <w:jc w:val="both"/>
        <w:rPr>
          <w:rFonts w:ascii="Arial" w:hAnsi="Arial" w:cs="Arial"/>
          <w:lang w:val="en-US"/>
        </w:rPr>
      </w:pPr>
    </w:p>
    <w:p w14:paraId="3261D6F1" w14:textId="77777777" w:rsidR="00FB5BD0" w:rsidRPr="004A2466" w:rsidRDefault="00FB5BD0" w:rsidP="00FB5BD0">
      <w:pPr>
        <w:jc w:val="both"/>
        <w:rPr>
          <w:lang w:val="en-US"/>
        </w:rPr>
      </w:pPr>
      <w:r w:rsidRPr="004A2466">
        <w:rPr>
          <w:lang w:val="en-US"/>
        </w:rPr>
        <w:t>No straw polls were conducted.</w:t>
      </w:r>
    </w:p>
    <w:p w14:paraId="6E7FA188" w14:textId="77777777" w:rsidR="00FB5BD0" w:rsidRPr="004A2466" w:rsidRDefault="00FB5BD0" w:rsidP="00FB5BD0">
      <w:pPr>
        <w:jc w:val="both"/>
        <w:rPr>
          <w:lang w:val="en-US"/>
        </w:rPr>
      </w:pPr>
    </w:p>
    <w:p w14:paraId="3164D146"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3BD2F71" w14:textId="77777777" w:rsidR="00FB5BD0" w:rsidRPr="005758D1" w:rsidRDefault="00FB5BD0" w:rsidP="005758D1">
      <w:pPr>
        <w:pStyle w:val="Heading2"/>
        <w:rPr>
          <w:u w:val="none"/>
          <w:lang w:val="en-US"/>
        </w:rPr>
      </w:pPr>
      <w:bookmarkStart w:id="2020" w:name="_Toc47082112"/>
      <w:r w:rsidRPr="005758D1">
        <w:rPr>
          <w:u w:val="none"/>
          <w:lang w:val="en-US"/>
        </w:rPr>
        <w:t>March 5 (MAC):  No SP</w:t>
      </w:r>
      <w:bookmarkEnd w:id="2020"/>
    </w:p>
    <w:p w14:paraId="0BD1C0B2" w14:textId="77777777" w:rsidR="00FB5BD0" w:rsidRPr="009563A4" w:rsidRDefault="00FB5BD0" w:rsidP="00FB5BD0">
      <w:pPr>
        <w:jc w:val="both"/>
        <w:rPr>
          <w:rFonts w:ascii="Arial" w:hAnsi="Arial" w:cs="Arial"/>
          <w:lang w:val="en-US"/>
        </w:rPr>
      </w:pPr>
    </w:p>
    <w:p w14:paraId="08DA1A73" w14:textId="77777777" w:rsidR="00FB5BD0" w:rsidRPr="004A2466" w:rsidRDefault="00FB5BD0" w:rsidP="00FB5BD0">
      <w:pPr>
        <w:jc w:val="both"/>
        <w:rPr>
          <w:lang w:val="en-US"/>
        </w:rPr>
      </w:pPr>
      <w:r w:rsidRPr="004A2466">
        <w:rPr>
          <w:lang w:val="en-US"/>
        </w:rPr>
        <w:t>No straw polls were conducted.</w:t>
      </w:r>
    </w:p>
    <w:p w14:paraId="32356094" w14:textId="77777777" w:rsidR="00FB5BD0" w:rsidRPr="004A2466" w:rsidRDefault="00FB5BD0" w:rsidP="00FB5BD0">
      <w:pPr>
        <w:jc w:val="both"/>
        <w:rPr>
          <w:lang w:val="en-US"/>
        </w:rPr>
      </w:pPr>
    </w:p>
    <w:p w14:paraId="44C6ED73" w14:textId="77777777" w:rsidR="00FB5BD0" w:rsidRPr="004A2466" w:rsidRDefault="00FB5BD0" w:rsidP="00FB5BD0">
      <w:pPr>
        <w:jc w:val="both"/>
        <w:rPr>
          <w:lang w:val="en-US"/>
        </w:rPr>
      </w:pPr>
      <w:r w:rsidRPr="004A2466">
        <w:rPr>
          <w:lang w:val="en-US"/>
        </w:rPr>
        <w:t>Reference:  11-20-0258-00-00be-11be-mac-ad-hoc-teleconference-minutes-jan-2020-to-mar-2020</w:t>
      </w:r>
    </w:p>
    <w:p w14:paraId="1E902CE5" w14:textId="77777777" w:rsidR="00FB5BD0" w:rsidRPr="005758D1" w:rsidRDefault="00FB5BD0" w:rsidP="005758D1">
      <w:pPr>
        <w:pStyle w:val="Heading2"/>
        <w:rPr>
          <w:u w:val="none"/>
          <w:lang w:val="en-US"/>
        </w:rPr>
      </w:pPr>
      <w:bookmarkStart w:id="2021" w:name="_Toc47082113"/>
      <w:r w:rsidRPr="005758D1">
        <w:rPr>
          <w:u w:val="none"/>
          <w:lang w:val="en-US"/>
        </w:rPr>
        <w:t>March 13 (MAC):  No SP</w:t>
      </w:r>
      <w:bookmarkEnd w:id="2021"/>
    </w:p>
    <w:p w14:paraId="1C17180C" w14:textId="77777777" w:rsidR="00FB5BD0" w:rsidRPr="009563A4" w:rsidRDefault="00FB5BD0" w:rsidP="00FB5BD0">
      <w:pPr>
        <w:jc w:val="both"/>
        <w:rPr>
          <w:rFonts w:ascii="Arial" w:hAnsi="Arial" w:cs="Arial"/>
          <w:lang w:val="en-US"/>
        </w:rPr>
      </w:pPr>
    </w:p>
    <w:p w14:paraId="3D024972" w14:textId="77777777" w:rsidR="00FB5BD0" w:rsidRPr="004A2466" w:rsidRDefault="00FB5BD0" w:rsidP="00FB5BD0">
      <w:pPr>
        <w:jc w:val="both"/>
        <w:rPr>
          <w:lang w:val="en-US"/>
        </w:rPr>
      </w:pPr>
      <w:r w:rsidRPr="004A2466">
        <w:rPr>
          <w:lang w:val="en-US"/>
        </w:rPr>
        <w:t>No straw polls were conducted.</w:t>
      </w:r>
    </w:p>
    <w:p w14:paraId="1BC86006" w14:textId="77777777" w:rsidR="00FB5BD0" w:rsidRPr="004A2466" w:rsidRDefault="00FB5BD0" w:rsidP="00FB5BD0">
      <w:pPr>
        <w:jc w:val="both"/>
        <w:rPr>
          <w:lang w:val="en-US"/>
        </w:rPr>
      </w:pPr>
    </w:p>
    <w:p w14:paraId="71189633" w14:textId="77777777" w:rsidR="00A20B5E" w:rsidRDefault="00FB5BD0" w:rsidP="00FB5BD0">
      <w:pPr>
        <w:jc w:val="both"/>
        <w:rPr>
          <w:lang w:val="en-US"/>
        </w:rPr>
      </w:pPr>
      <w:r w:rsidRPr="004A2466">
        <w:rPr>
          <w:lang w:val="en-US"/>
        </w:rPr>
        <w:t>Reference:  11-20-0467-01-00be-mac-ad-hoc-teleconference-minutes-march2020-april2020</w:t>
      </w:r>
    </w:p>
    <w:p w14:paraId="5747226E" w14:textId="77777777" w:rsidR="00FB5BD0" w:rsidRPr="005758D1" w:rsidRDefault="00FB5BD0" w:rsidP="005758D1">
      <w:pPr>
        <w:pStyle w:val="Heading2"/>
        <w:rPr>
          <w:u w:val="none"/>
          <w:lang w:val="en-US"/>
        </w:rPr>
      </w:pPr>
      <w:bookmarkStart w:id="2022" w:name="_Toc47082114"/>
      <w:r w:rsidRPr="005758D1">
        <w:rPr>
          <w:u w:val="none"/>
          <w:lang w:val="en-US"/>
        </w:rPr>
        <w:t>March 16 (PHY):  No SP</w:t>
      </w:r>
      <w:bookmarkEnd w:id="2022"/>
    </w:p>
    <w:p w14:paraId="5F00B232" w14:textId="77777777" w:rsidR="00FB5BD0" w:rsidRPr="004A2466" w:rsidRDefault="00FB5BD0" w:rsidP="00FB5BD0">
      <w:pPr>
        <w:jc w:val="both"/>
        <w:rPr>
          <w:lang w:val="en-US"/>
        </w:rPr>
      </w:pPr>
    </w:p>
    <w:p w14:paraId="38C11902" w14:textId="77777777" w:rsidR="00FB5BD0" w:rsidRPr="004A2466" w:rsidRDefault="00FB5BD0" w:rsidP="00FB5BD0">
      <w:pPr>
        <w:jc w:val="both"/>
        <w:rPr>
          <w:lang w:val="en-US"/>
        </w:rPr>
      </w:pPr>
      <w:r w:rsidRPr="004A2466">
        <w:rPr>
          <w:lang w:val="en-US"/>
        </w:rPr>
        <w:t>No straw polls were conducted.</w:t>
      </w:r>
    </w:p>
    <w:p w14:paraId="62E92A55" w14:textId="77777777" w:rsidR="00FB5BD0" w:rsidRPr="004A2466" w:rsidRDefault="00FB5BD0" w:rsidP="00FB5BD0">
      <w:pPr>
        <w:jc w:val="both"/>
        <w:rPr>
          <w:lang w:val="en-US"/>
        </w:rPr>
      </w:pPr>
    </w:p>
    <w:p w14:paraId="2609D918"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62DA3BDE" w14:textId="77777777" w:rsidR="00FB5BD0" w:rsidRPr="005758D1" w:rsidRDefault="00FB5BD0" w:rsidP="005758D1">
      <w:pPr>
        <w:pStyle w:val="Heading2"/>
        <w:rPr>
          <w:u w:val="none"/>
          <w:lang w:val="en-US"/>
        </w:rPr>
      </w:pPr>
      <w:bookmarkStart w:id="2023" w:name="_Toc47082115"/>
      <w:r w:rsidRPr="005758D1">
        <w:rPr>
          <w:u w:val="none"/>
          <w:lang w:val="en-US"/>
        </w:rPr>
        <w:t>March 16 (MAC):  2 SPs</w:t>
      </w:r>
      <w:bookmarkEnd w:id="2023"/>
    </w:p>
    <w:p w14:paraId="69379ECB" w14:textId="77777777" w:rsidR="00FB5BD0" w:rsidRPr="009563A4" w:rsidRDefault="00FB5BD0" w:rsidP="00FB5BD0">
      <w:pPr>
        <w:jc w:val="both"/>
        <w:rPr>
          <w:rFonts w:ascii="Arial" w:hAnsi="Arial" w:cs="Arial"/>
          <w:lang w:val="en-US"/>
        </w:rPr>
      </w:pPr>
    </w:p>
    <w:p w14:paraId="15D3C836" w14:textId="77777777"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14:paraId="78B479C2" w14:textId="77777777" w:rsidR="00FB5BD0" w:rsidRPr="004A2466" w:rsidRDefault="00FB5BD0" w:rsidP="00FB5BD0">
      <w:pPr>
        <w:jc w:val="both"/>
        <w:rPr>
          <w:lang w:val="en-US"/>
        </w:rPr>
      </w:pPr>
    </w:p>
    <w:p w14:paraId="3EB005E2" w14:textId="77777777" w:rsidR="00FB5BD0" w:rsidRPr="004A2466" w:rsidRDefault="00FB5BD0" w:rsidP="00FB5BD0">
      <w:pPr>
        <w:jc w:val="both"/>
        <w:rPr>
          <w:lang w:val="en-US"/>
        </w:rPr>
      </w:pPr>
      <w:r w:rsidRPr="004A2466">
        <w:rPr>
          <w:lang w:val="en-US"/>
        </w:rPr>
        <w:t>SP#2</w:t>
      </w:r>
    </w:p>
    <w:p w14:paraId="01DE7311" w14:textId="77777777" w:rsidR="00FB5BD0" w:rsidRPr="004A2466" w:rsidRDefault="00FB5BD0" w:rsidP="00FB5BD0">
      <w:pPr>
        <w:jc w:val="both"/>
        <w:rPr>
          <w:lang w:val="en-US"/>
        </w:rPr>
      </w:pPr>
    </w:p>
    <w:p w14:paraId="4DF0FCFC" w14:textId="77777777"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14:paraId="31263707" w14:textId="77777777" w:rsidR="00FB5BD0" w:rsidRPr="004A2466" w:rsidRDefault="00FB5BD0" w:rsidP="00FB5BD0">
      <w:pPr>
        <w:jc w:val="both"/>
        <w:rPr>
          <w:lang w:val="en-US"/>
        </w:rPr>
      </w:pPr>
    </w:p>
    <w:p w14:paraId="2219CC1B" w14:textId="77777777" w:rsidR="00FB5BD0" w:rsidRPr="004A2466" w:rsidRDefault="00FB5BD0" w:rsidP="00FB5BD0">
      <w:pPr>
        <w:jc w:val="both"/>
        <w:rPr>
          <w:lang w:val="en-US" w:eastAsia="ko-KR"/>
        </w:rPr>
      </w:pPr>
      <w:r w:rsidRPr="004A2466">
        <w:rPr>
          <w:highlight w:val="green"/>
          <w:lang w:val="en-US" w:eastAsia="ko-KR"/>
        </w:rPr>
        <w:t>Y/N/A/No answer: 35/10/22/15</w:t>
      </w:r>
    </w:p>
    <w:p w14:paraId="52B7E300" w14:textId="77777777" w:rsidR="00FB5BD0" w:rsidRDefault="00FB5BD0" w:rsidP="00FB5BD0">
      <w:pPr>
        <w:jc w:val="both"/>
        <w:rPr>
          <w:lang w:val="en-US"/>
        </w:rPr>
      </w:pPr>
    </w:p>
    <w:p w14:paraId="738C63DE" w14:textId="77777777" w:rsidR="001749AD" w:rsidRPr="004A2466" w:rsidRDefault="001749AD" w:rsidP="00FB5BD0">
      <w:pPr>
        <w:jc w:val="both"/>
        <w:rPr>
          <w:lang w:val="en-US"/>
        </w:rPr>
      </w:pPr>
    </w:p>
    <w:p w14:paraId="6BE038ED" w14:textId="77777777" w:rsidR="00FB5BD0" w:rsidRPr="004A2466" w:rsidRDefault="00FB5BD0" w:rsidP="00FB5BD0">
      <w:pPr>
        <w:jc w:val="both"/>
        <w:rPr>
          <w:b/>
          <w:lang w:val="en-US"/>
        </w:rPr>
      </w:pPr>
      <w:r w:rsidRPr="004A2466">
        <w:rPr>
          <w:b/>
          <w:lang w:val="en-US"/>
        </w:rPr>
        <w:t>20/0054</w:t>
      </w:r>
      <w:r w:rsidR="00E25C91" w:rsidRPr="004A2466">
        <w:rPr>
          <w:b/>
          <w:lang w:val="en-US"/>
        </w:rPr>
        <w:t>r3</w:t>
      </w:r>
      <w:r w:rsidRPr="004A2466">
        <w:rPr>
          <w:b/>
          <w:lang w:val="en-US"/>
        </w:rPr>
        <w:t xml:space="preserve"> (MLD MAC address and WM address, Po-Kai Huang, Intel)</w:t>
      </w:r>
    </w:p>
    <w:p w14:paraId="13F4D0EA" w14:textId="77777777" w:rsidR="00FB5BD0" w:rsidRPr="004A2466" w:rsidRDefault="00FB5BD0" w:rsidP="00FB5BD0">
      <w:pPr>
        <w:jc w:val="both"/>
        <w:rPr>
          <w:lang w:val="en-US"/>
        </w:rPr>
      </w:pPr>
    </w:p>
    <w:p w14:paraId="31FF5B61" w14:textId="77777777" w:rsidR="00FB5BD0" w:rsidRPr="004A2466" w:rsidRDefault="00FB5BD0" w:rsidP="00FB5BD0">
      <w:pPr>
        <w:jc w:val="both"/>
        <w:rPr>
          <w:lang w:val="sv-SE" w:eastAsia="ko-KR"/>
        </w:rPr>
      </w:pPr>
      <w:r w:rsidRPr="004A2466">
        <w:rPr>
          <w:lang w:val="sv-SE" w:eastAsia="ko-KR"/>
        </w:rPr>
        <w:t>SP#1</w:t>
      </w:r>
    </w:p>
    <w:p w14:paraId="2C615ED2" w14:textId="77777777" w:rsidR="00FB5BD0" w:rsidRPr="004A2466" w:rsidRDefault="00FB5BD0" w:rsidP="00FB5BD0">
      <w:pPr>
        <w:jc w:val="both"/>
        <w:rPr>
          <w:b/>
          <w:lang w:val="sv-SE" w:eastAsia="ko-KR"/>
        </w:rPr>
      </w:pPr>
    </w:p>
    <w:p w14:paraId="2E7F7C2D" w14:textId="77777777" w:rsidR="00FB5BD0" w:rsidRPr="004A2466" w:rsidRDefault="00FB5BD0" w:rsidP="00FB5BD0">
      <w:pPr>
        <w:jc w:val="both"/>
        <w:rPr>
          <w:lang w:val="sv-SE" w:eastAsia="ko-KR"/>
        </w:rPr>
      </w:pPr>
      <w:r w:rsidRPr="004A2466">
        <w:rPr>
          <w:lang w:val="sv-SE" w:eastAsia="ko-KR"/>
        </w:rPr>
        <w:t>Do you agree to revise the 11be SFD as follows:</w:t>
      </w:r>
    </w:p>
    <w:p w14:paraId="6BCB94AD" w14:textId="77777777" w:rsidR="00FB5BD0" w:rsidRPr="004A2466" w:rsidRDefault="00FB5BD0" w:rsidP="00FB5BD0">
      <w:pPr>
        <w:jc w:val="both"/>
        <w:rPr>
          <w:lang w:val="sv-SE" w:eastAsia="ko-KR"/>
        </w:rPr>
      </w:pPr>
      <w:r w:rsidRPr="004A2466">
        <w:rPr>
          <w:lang w:val="sv-SE" w:eastAsia="ko-KR"/>
        </w:rPr>
        <w:t>A MLD has a MAC address that singly identifies the MLD management entity.</w:t>
      </w:r>
    </w:p>
    <w:p w14:paraId="7C1391E0" w14:textId="77777777" w:rsidR="00FB5BD0" w:rsidRPr="004A2466" w:rsidRDefault="00FB5BD0" w:rsidP="00FB5BD0">
      <w:pPr>
        <w:jc w:val="both"/>
        <w:rPr>
          <w:b/>
          <w:lang w:val="sv-SE" w:eastAsia="ko-KR"/>
        </w:rPr>
      </w:pPr>
    </w:p>
    <w:p w14:paraId="15D04746" w14:textId="77777777" w:rsidR="00FB5BD0" w:rsidRPr="004A2466" w:rsidRDefault="00FB5BD0" w:rsidP="00FB5BD0">
      <w:pPr>
        <w:jc w:val="both"/>
        <w:rPr>
          <w:lang w:val="en-US" w:eastAsia="ko-KR"/>
        </w:rPr>
      </w:pPr>
      <w:r w:rsidRPr="004A2466">
        <w:rPr>
          <w:highlight w:val="green"/>
          <w:lang w:val="en-US" w:eastAsia="ko-KR"/>
        </w:rPr>
        <w:t>Y/N/A/No answer: 42/3/17/19</w:t>
      </w:r>
    </w:p>
    <w:p w14:paraId="724AF682" w14:textId="77777777" w:rsidR="00FB5BD0" w:rsidRPr="004A2466" w:rsidRDefault="00FB5BD0" w:rsidP="00FB5BD0">
      <w:pPr>
        <w:jc w:val="both"/>
        <w:rPr>
          <w:lang w:val="en-US" w:eastAsia="ko-KR"/>
        </w:rPr>
      </w:pPr>
    </w:p>
    <w:p w14:paraId="40DFCE44" w14:textId="77777777" w:rsidR="00FB5BD0" w:rsidRPr="004A2466" w:rsidRDefault="00FB5BD0" w:rsidP="00FB5BD0">
      <w:pPr>
        <w:jc w:val="both"/>
        <w:rPr>
          <w:lang w:val="en-US" w:eastAsia="ko-KR"/>
        </w:rPr>
      </w:pPr>
      <w:r w:rsidRPr="004A2466">
        <w:rPr>
          <w:lang w:val="en-US" w:eastAsia="ko-KR"/>
        </w:rPr>
        <w:lastRenderedPageBreak/>
        <w:t>Reference:  11-20-0511-01-00be-minutes-for-tgbe-mac-ad-hoc-teleconferences-march-and-may-2020</w:t>
      </w:r>
    </w:p>
    <w:p w14:paraId="64F8D60D" w14:textId="77777777" w:rsidR="00FB5BD0" w:rsidRPr="005758D1" w:rsidRDefault="00FB5BD0" w:rsidP="005758D1">
      <w:pPr>
        <w:pStyle w:val="Heading2"/>
        <w:rPr>
          <w:u w:val="none"/>
          <w:lang w:val="en-US"/>
        </w:rPr>
      </w:pPr>
      <w:bookmarkStart w:id="2024" w:name="_Toc47082116"/>
      <w:r w:rsidRPr="005758D1">
        <w:rPr>
          <w:u w:val="none"/>
          <w:lang w:val="en-US"/>
        </w:rPr>
        <w:t>March 18 (PHY):  5 SPs</w:t>
      </w:r>
      <w:bookmarkEnd w:id="2024"/>
    </w:p>
    <w:p w14:paraId="39389846" w14:textId="77777777" w:rsidR="00FB5BD0" w:rsidRPr="009563A4" w:rsidRDefault="00FB5BD0" w:rsidP="00FB5BD0">
      <w:pPr>
        <w:jc w:val="both"/>
        <w:rPr>
          <w:rFonts w:ascii="Arial" w:hAnsi="Arial" w:cs="Arial"/>
          <w:lang w:val="en-US"/>
        </w:rPr>
      </w:pPr>
    </w:p>
    <w:p w14:paraId="4B369051" w14:textId="77777777"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Eunsung Park, LG Electronics)</w:t>
      </w:r>
    </w:p>
    <w:p w14:paraId="074B59EE" w14:textId="77777777" w:rsidR="00FB5BD0" w:rsidRPr="004A2466" w:rsidRDefault="00FB5BD0" w:rsidP="00FB5BD0">
      <w:pPr>
        <w:jc w:val="both"/>
        <w:rPr>
          <w:lang w:val="en-US"/>
        </w:rPr>
      </w:pPr>
    </w:p>
    <w:p w14:paraId="70C5C584" w14:textId="77777777" w:rsidR="00FB5BD0" w:rsidRPr="004A2466" w:rsidRDefault="00FB5BD0" w:rsidP="00FB5BD0">
      <w:pPr>
        <w:jc w:val="both"/>
        <w:rPr>
          <w:lang w:val="en-US"/>
        </w:rPr>
      </w:pPr>
      <w:r w:rsidRPr="004A2466">
        <w:rPr>
          <w:lang w:val="en-US"/>
        </w:rPr>
        <w:t>SP#1</w:t>
      </w:r>
    </w:p>
    <w:p w14:paraId="6E3752C9" w14:textId="77777777" w:rsidR="00FB5BD0" w:rsidRPr="004A2466" w:rsidRDefault="00FB5BD0" w:rsidP="00FB5BD0">
      <w:pPr>
        <w:jc w:val="both"/>
        <w:rPr>
          <w:lang w:val="en-US"/>
        </w:rPr>
      </w:pPr>
    </w:p>
    <w:p w14:paraId="5B6FD058" w14:textId="77777777" w:rsidR="00FB5BD0" w:rsidRPr="004A2466" w:rsidRDefault="00FB5BD0" w:rsidP="00FB5BD0">
      <w:pPr>
        <w:jc w:val="both"/>
        <w:rPr>
          <w:lang w:val="en-US"/>
        </w:rPr>
      </w:pPr>
      <w:r w:rsidRPr="004A2466">
        <w:rPr>
          <w:lang w:val="en-US"/>
        </w:rPr>
        <w:t>Do you agree to add the following text to the TGbe SFD?</w:t>
      </w:r>
    </w:p>
    <w:p w14:paraId="6B98AC63" w14:textId="77777777"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14:paraId="5B1A4BCC" w14:textId="77777777" w:rsidR="00FB5BD0" w:rsidRPr="004A2466" w:rsidRDefault="00FB5BD0" w:rsidP="00FB5BD0">
      <w:pPr>
        <w:jc w:val="both"/>
        <w:rPr>
          <w:lang w:val="en-US"/>
        </w:rPr>
      </w:pPr>
    </w:p>
    <w:p w14:paraId="1ADAB870" w14:textId="77777777" w:rsidR="00FB5BD0" w:rsidRPr="004A2466" w:rsidRDefault="00FB5BD0" w:rsidP="00FB5BD0">
      <w:pPr>
        <w:jc w:val="both"/>
        <w:rPr>
          <w:lang w:val="en-US"/>
        </w:rPr>
      </w:pPr>
      <w:r w:rsidRPr="004A2466">
        <w:rPr>
          <w:highlight w:val="red"/>
          <w:lang w:val="en-US"/>
        </w:rPr>
        <w:t>Y/N/A: 26/24/10</w:t>
      </w:r>
    </w:p>
    <w:p w14:paraId="53E266AB" w14:textId="77777777" w:rsidR="00FB5BD0" w:rsidRDefault="00FB5BD0" w:rsidP="00FB5BD0">
      <w:pPr>
        <w:jc w:val="both"/>
        <w:rPr>
          <w:lang w:val="en-US"/>
        </w:rPr>
      </w:pPr>
    </w:p>
    <w:p w14:paraId="2F89A0FD" w14:textId="77777777" w:rsidR="001749AD" w:rsidRPr="004A2466" w:rsidRDefault="001749AD" w:rsidP="00FB5BD0">
      <w:pPr>
        <w:jc w:val="both"/>
        <w:rPr>
          <w:lang w:val="en-US"/>
        </w:rPr>
      </w:pPr>
    </w:p>
    <w:p w14:paraId="4DF1CED8" w14:textId="77777777" w:rsidR="00FB5BD0" w:rsidRPr="004A2466" w:rsidRDefault="00FB5BD0" w:rsidP="00FB5BD0">
      <w:pPr>
        <w:jc w:val="both"/>
        <w:rPr>
          <w:lang w:val="en-US"/>
        </w:rPr>
      </w:pPr>
      <w:r w:rsidRPr="004A2466">
        <w:rPr>
          <w:lang w:val="en-US"/>
        </w:rPr>
        <w:t>SP#2</w:t>
      </w:r>
    </w:p>
    <w:p w14:paraId="50991281" w14:textId="77777777" w:rsidR="00FB5BD0" w:rsidRPr="004A2466" w:rsidRDefault="00FB5BD0" w:rsidP="00FB5BD0">
      <w:pPr>
        <w:jc w:val="both"/>
        <w:rPr>
          <w:lang w:val="en-US"/>
        </w:rPr>
      </w:pPr>
    </w:p>
    <w:p w14:paraId="1B67B722" w14:textId="77777777" w:rsidR="00FB5BD0" w:rsidRPr="004A2466" w:rsidRDefault="00FB5BD0" w:rsidP="00FB5BD0">
      <w:pPr>
        <w:jc w:val="both"/>
        <w:rPr>
          <w:lang w:val="en-US"/>
        </w:rPr>
      </w:pPr>
      <w:r w:rsidRPr="004A2466">
        <w:rPr>
          <w:lang w:val="en-US"/>
        </w:rPr>
        <w:t>Do you agree to add the following text to the TGbe SFD?</w:t>
      </w:r>
    </w:p>
    <w:p w14:paraId="74E945C7" w14:textId="77777777"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14:paraId="3426C680" w14:textId="77777777" w:rsidR="00FB5BD0" w:rsidRPr="004A2466" w:rsidRDefault="00FB5BD0" w:rsidP="00FB5BD0">
      <w:pPr>
        <w:jc w:val="both"/>
        <w:rPr>
          <w:lang w:val="en-US"/>
        </w:rPr>
      </w:pPr>
    </w:p>
    <w:p w14:paraId="4E99E2DB" w14:textId="77777777" w:rsidR="00FB5BD0" w:rsidRPr="004A2466" w:rsidRDefault="00FB5BD0" w:rsidP="00FB5BD0">
      <w:pPr>
        <w:jc w:val="both"/>
        <w:rPr>
          <w:lang w:val="en-US"/>
        </w:rPr>
      </w:pPr>
      <w:r w:rsidRPr="004A2466">
        <w:rPr>
          <w:highlight w:val="red"/>
          <w:lang w:val="en-US"/>
        </w:rPr>
        <w:t>Y/N/A: 20/30/11</w:t>
      </w:r>
    </w:p>
    <w:p w14:paraId="00A0DAE8" w14:textId="77777777" w:rsidR="00FB5BD0" w:rsidRDefault="00FB5BD0" w:rsidP="00FB5BD0">
      <w:pPr>
        <w:jc w:val="both"/>
        <w:rPr>
          <w:lang w:val="en-US"/>
        </w:rPr>
      </w:pPr>
    </w:p>
    <w:p w14:paraId="35FAA69C" w14:textId="77777777" w:rsidR="001749AD" w:rsidRPr="004A2466" w:rsidRDefault="001749AD" w:rsidP="00FB5BD0">
      <w:pPr>
        <w:jc w:val="both"/>
        <w:rPr>
          <w:lang w:val="en-US"/>
        </w:rPr>
      </w:pPr>
    </w:p>
    <w:p w14:paraId="6BD68E94" w14:textId="77777777" w:rsidR="00FB5BD0" w:rsidRPr="004A2466" w:rsidRDefault="00FB5BD0" w:rsidP="00FB5BD0">
      <w:pPr>
        <w:jc w:val="both"/>
        <w:rPr>
          <w:lang w:val="en-US"/>
        </w:rPr>
      </w:pPr>
      <w:r w:rsidRPr="004A2466">
        <w:rPr>
          <w:lang w:val="en-US"/>
        </w:rPr>
        <w:t>SP#3</w:t>
      </w:r>
    </w:p>
    <w:p w14:paraId="2128BC41" w14:textId="77777777" w:rsidR="00FB5BD0" w:rsidRPr="004A2466" w:rsidRDefault="00FB5BD0" w:rsidP="00FB5BD0">
      <w:pPr>
        <w:jc w:val="both"/>
        <w:rPr>
          <w:lang w:val="en-US"/>
        </w:rPr>
      </w:pPr>
    </w:p>
    <w:p w14:paraId="32CAC016" w14:textId="77777777" w:rsidR="00FB5BD0" w:rsidRPr="004A2466" w:rsidRDefault="00FB5BD0" w:rsidP="00FB5BD0">
      <w:pPr>
        <w:jc w:val="both"/>
        <w:rPr>
          <w:lang w:val="en-US"/>
        </w:rPr>
      </w:pPr>
      <w:r w:rsidRPr="004A2466">
        <w:rPr>
          <w:lang w:val="en-US"/>
        </w:rPr>
        <w:t>Do you agree to add the following text to the TGbe SFD?</w:t>
      </w:r>
    </w:p>
    <w:p w14:paraId="2737E7DB" w14:textId="77777777" w:rsidR="00FB5BD0" w:rsidRPr="004A2466" w:rsidRDefault="00FB5BD0" w:rsidP="00FB5BD0">
      <w:pPr>
        <w:jc w:val="both"/>
        <w:rPr>
          <w:lang w:val="en-US"/>
        </w:rPr>
      </w:pPr>
      <w:r w:rsidRPr="004A2466">
        <w:rPr>
          <w:lang w:val="en-US"/>
        </w:rPr>
        <w:t>For the 80MHz non-OFDMA transmission, the following RU combinations are allowed</w:t>
      </w:r>
    </w:p>
    <w:p w14:paraId="26C68A90" w14:textId="77777777" w:rsidR="00FB5BD0" w:rsidRPr="004A2466" w:rsidRDefault="00FB5BD0" w:rsidP="00FB5BD0">
      <w:pPr>
        <w:jc w:val="both"/>
        <w:rPr>
          <w:lang w:val="en-US"/>
        </w:rPr>
      </w:pPr>
      <w:r w:rsidRPr="004A2466">
        <w:rPr>
          <w:lang w:val="en-US"/>
        </w:rPr>
        <w:t>242+242, 4 options</w:t>
      </w:r>
    </w:p>
    <w:p w14:paraId="29BE6D29"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3E660EC3" wp14:editId="6C512D9F">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35"/>
                    <a:stretch>
                      <a:fillRect/>
                    </a:stretch>
                  </pic:blipFill>
                  <pic:spPr>
                    <a:xfrm>
                      <a:off x="0" y="0"/>
                      <a:ext cx="3742763" cy="568400"/>
                    </a:xfrm>
                    <a:prstGeom prst="rect">
                      <a:avLst/>
                    </a:prstGeom>
                  </pic:spPr>
                </pic:pic>
              </a:graphicData>
            </a:graphic>
          </wp:inline>
        </w:drawing>
      </w:r>
    </w:p>
    <w:p w14:paraId="096E963D" w14:textId="77777777" w:rsidR="00FB5BD0" w:rsidRPr="002F707F" w:rsidRDefault="00FB5BD0" w:rsidP="00FB5BD0">
      <w:pPr>
        <w:jc w:val="both"/>
        <w:rPr>
          <w:rFonts w:ascii="Arial" w:hAnsi="Arial" w:cs="Arial"/>
          <w:lang w:val="en-US"/>
        </w:rPr>
      </w:pPr>
      <w:r w:rsidRPr="002F707F">
        <w:rPr>
          <w:rFonts w:ascii="Arial" w:hAnsi="Arial" w:cs="Arial"/>
          <w:lang w:val="en-US"/>
        </w:rPr>
        <w:t xml:space="preserve"> </w:t>
      </w:r>
    </w:p>
    <w:p w14:paraId="72865B8D" w14:textId="77777777" w:rsidR="00FB5BD0" w:rsidRPr="004A2466" w:rsidRDefault="00B473A8" w:rsidP="00FB5BD0">
      <w:pPr>
        <w:jc w:val="both"/>
        <w:rPr>
          <w:lang w:val="en-US"/>
        </w:rPr>
      </w:pPr>
      <w:r>
        <w:rPr>
          <w:highlight w:val="red"/>
          <w:lang w:val="en-US"/>
        </w:rPr>
        <w:t xml:space="preserve">Y/N/A: </w:t>
      </w:r>
      <w:r w:rsidR="00FB5BD0" w:rsidRPr="004A2466">
        <w:rPr>
          <w:highlight w:val="red"/>
          <w:lang w:val="en-US"/>
        </w:rPr>
        <w:t>12/28/16</w:t>
      </w:r>
    </w:p>
    <w:p w14:paraId="277335AC" w14:textId="77777777" w:rsidR="00A20B5E" w:rsidRDefault="00A20B5E" w:rsidP="00FB5BD0">
      <w:pPr>
        <w:jc w:val="both"/>
        <w:rPr>
          <w:lang w:val="en-US"/>
        </w:rPr>
      </w:pPr>
    </w:p>
    <w:p w14:paraId="09DECE4C" w14:textId="77777777" w:rsidR="001749AD" w:rsidRDefault="001749AD" w:rsidP="00FB5BD0">
      <w:pPr>
        <w:jc w:val="both"/>
        <w:rPr>
          <w:lang w:val="en-US"/>
        </w:rPr>
      </w:pPr>
    </w:p>
    <w:p w14:paraId="439CDFAC" w14:textId="77777777" w:rsidR="00FB5BD0" w:rsidRPr="004A2466" w:rsidRDefault="00FB5BD0" w:rsidP="00FB5BD0">
      <w:pPr>
        <w:jc w:val="both"/>
        <w:rPr>
          <w:lang w:val="en-US"/>
        </w:rPr>
      </w:pPr>
      <w:r w:rsidRPr="004A2466">
        <w:rPr>
          <w:lang w:val="en-US"/>
        </w:rPr>
        <w:t>SP#4</w:t>
      </w:r>
    </w:p>
    <w:p w14:paraId="743DADCF" w14:textId="77777777" w:rsidR="00FB5BD0" w:rsidRPr="004A2466" w:rsidRDefault="00FB5BD0" w:rsidP="00FB5BD0">
      <w:pPr>
        <w:jc w:val="both"/>
        <w:rPr>
          <w:lang w:val="en-US"/>
        </w:rPr>
      </w:pPr>
    </w:p>
    <w:p w14:paraId="7D41E6B7" w14:textId="77777777" w:rsidR="00FB5BD0" w:rsidRPr="004A2466" w:rsidRDefault="00FB5BD0" w:rsidP="00FB5BD0">
      <w:pPr>
        <w:jc w:val="both"/>
        <w:rPr>
          <w:lang w:val="en-US"/>
        </w:rPr>
      </w:pPr>
      <w:r w:rsidRPr="004A2466">
        <w:rPr>
          <w:lang w:val="en-US"/>
        </w:rPr>
        <w:t>Do you agree to add the following text to the TGbe SFD?</w:t>
      </w:r>
    </w:p>
    <w:p w14:paraId="643CF8E2" w14:textId="77777777" w:rsidR="00FB5BD0" w:rsidRPr="004A2466" w:rsidRDefault="00FB5BD0" w:rsidP="00FB5BD0">
      <w:pPr>
        <w:jc w:val="both"/>
        <w:rPr>
          <w:lang w:val="en-US"/>
        </w:rPr>
      </w:pPr>
      <w:r w:rsidRPr="004A2466">
        <w:rPr>
          <w:lang w:val="en-US"/>
        </w:rPr>
        <w:t>For the 320MHz non-OFDMA transmission, the following RU combinations are allowed</w:t>
      </w:r>
    </w:p>
    <w:p w14:paraId="1224E06E" w14:textId="77777777" w:rsidR="00FB5BD0" w:rsidRPr="004A2466" w:rsidRDefault="00FB5BD0" w:rsidP="00FB5BD0">
      <w:pPr>
        <w:jc w:val="both"/>
        <w:rPr>
          <w:lang w:val="en-US"/>
        </w:rPr>
      </w:pPr>
      <w:r w:rsidRPr="004A2466">
        <w:rPr>
          <w:lang w:val="en-US"/>
        </w:rPr>
        <w:t>(484)+(484)+(996)+(996), 3 options.</w:t>
      </w:r>
    </w:p>
    <w:p w14:paraId="2BC285C6" w14:textId="77777777" w:rsidR="00FB5BD0" w:rsidRPr="004A2466" w:rsidRDefault="00FB5BD0" w:rsidP="00FB5BD0">
      <w:pPr>
        <w:jc w:val="both"/>
        <w:rPr>
          <w:lang w:val="en-US"/>
        </w:rPr>
      </w:pPr>
      <w:r w:rsidRPr="004A2466">
        <w:rPr>
          <w:lang w:val="en-US"/>
        </w:rPr>
        <w:t>Note that () means the RU used in each 80MHz channel</w:t>
      </w:r>
    </w:p>
    <w:p w14:paraId="6092BE0A" w14:textId="77777777" w:rsidR="00FB5BD0" w:rsidRPr="004A2466" w:rsidRDefault="00FB5BD0" w:rsidP="00FB5BD0">
      <w:pPr>
        <w:jc w:val="both"/>
        <w:rPr>
          <w:lang w:val="en-US"/>
        </w:rPr>
      </w:pPr>
    </w:p>
    <w:p w14:paraId="78917FEA"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0150245A" wp14:editId="7A8F4046">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36"/>
                    <a:stretch>
                      <a:fillRect/>
                    </a:stretch>
                  </pic:blipFill>
                  <pic:spPr>
                    <a:xfrm>
                      <a:off x="0" y="0"/>
                      <a:ext cx="5355806" cy="685115"/>
                    </a:xfrm>
                    <a:prstGeom prst="rect">
                      <a:avLst/>
                    </a:prstGeom>
                  </pic:spPr>
                </pic:pic>
              </a:graphicData>
            </a:graphic>
          </wp:inline>
        </w:drawing>
      </w:r>
    </w:p>
    <w:p w14:paraId="00E51EA3" w14:textId="77777777" w:rsidR="00FB5BD0" w:rsidRPr="002F707F" w:rsidRDefault="00FB5BD0" w:rsidP="00FB5BD0">
      <w:pPr>
        <w:jc w:val="both"/>
        <w:rPr>
          <w:rFonts w:ascii="Arial" w:hAnsi="Arial" w:cs="Arial"/>
          <w:lang w:val="en-US"/>
        </w:rPr>
      </w:pPr>
    </w:p>
    <w:p w14:paraId="70D4F29B" w14:textId="77777777" w:rsidR="00FB5BD0" w:rsidRPr="004A2466" w:rsidRDefault="00FB5BD0" w:rsidP="00FB5BD0">
      <w:pPr>
        <w:jc w:val="both"/>
        <w:rPr>
          <w:lang w:val="en-US"/>
        </w:rPr>
      </w:pPr>
      <w:r w:rsidRPr="004A2466">
        <w:rPr>
          <w:highlight w:val="red"/>
          <w:lang w:val="en-US"/>
        </w:rPr>
        <w:t>Y/N/A: 15/33/12</w:t>
      </w:r>
    </w:p>
    <w:p w14:paraId="346C28A2" w14:textId="77777777" w:rsidR="00FB5BD0" w:rsidRPr="004A2466" w:rsidRDefault="00FB5BD0" w:rsidP="00FB5BD0">
      <w:pPr>
        <w:jc w:val="both"/>
        <w:rPr>
          <w:lang w:val="en-US"/>
        </w:rPr>
      </w:pPr>
    </w:p>
    <w:p w14:paraId="345FABB0" w14:textId="77777777" w:rsidR="001749AD" w:rsidRDefault="001749AD">
      <w:pPr>
        <w:rPr>
          <w:b/>
          <w:lang w:val="en-US"/>
        </w:rPr>
      </w:pPr>
      <w:r>
        <w:rPr>
          <w:b/>
          <w:lang w:val="en-US"/>
        </w:rPr>
        <w:br w:type="page"/>
      </w:r>
    </w:p>
    <w:p w14:paraId="554A5ACC" w14:textId="77777777" w:rsidR="00FB5BD0" w:rsidRPr="004A2466" w:rsidRDefault="00FB5BD0" w:rsidP="00FB5BD0">
      <w:pPr>
        <w:jc w:val="both"/>
        <w:rPr>
          <w:b/>
          <w:lang w:val="en-US"/>
        </w:rPr>
      </w:pPr>
      <w:r w:rsidRPr="004A2466">
        <w:rPr>
          <w:b/>
          <w:lang w:val="en-US"/>
        </w:rPr>
        <w:lastRenderedPageBreak/>
        <w:t>20/0380</w:t>
      </w:r>
      <w:r w:rsidR="00E052AB" w:rsidRPr="004A2466">
        <w:rPr>
          <w:b/>
          <w:lang w:val="en-US"/>
        </w:rPr>
        <w:t>r0</w:t>
      </w:r>
      <w:r w:rsidRPr="004A2466">
        <w:rPr>
          <w:b/>
          <w:lang w:val="en-US"/>
        </w:rPr>
        <w:t xml:space="preserve"> (U-SIG structure and Preamble Processing, Sameer Vermani. Qualcomm)</w:t>
      </w:r>
    </w:p>
    <w:p w14:paraId="208A387A" w14:textId="77777777" w:rsidR="00FB5BD0" w:rsidRPr="004A2466" w:rsidRDefault="00FB5BD0" w:rsidP="00FB5BD0">
      <w:pPr>
        <w:jc w:val="both"/>
        <w:rPr>
          <w:lang w:val="en-US"/>
        </w:rPr>
      </w:pPr>
    </w:p>
    <w:p w14:paraId="71A5572A" w14:textId="77777777" w:rsidR="00FB5BD0" w:rsidRPr="004A2466" w:rsidRDefault="00FB5BD0" w:rsidP="00FB5BD0">
      <w:pPr>
        <w:jc w:val="both"/>
        <w:rPr>
          <w:lang w:val="en-US"/>
        </w:rPr>
      </w:pPr>
      <w:r w:rsidRPr="004A2466">
        <w:rPr>
          <w:lang w:val="en-US"/>
        </w:rPr>
        <w:t>SP</w:t>
      </w:r>
    </w:p>
    <w:p w14:paraId="6F0DE4F6" w14:textId="77777777" w:rsidR="00FB5BD0" w:rsidRPr="004A2466" w:rsidRDefault="00FB5BD0" w:rsidP="00FB5BD0">
      <w:pPr>
        <w:jc w:val="both"/>
        <w:rPr>
          <w:lang w:val="en-US"/>
        </w:rPr>
      </w:pPr>
    </w:p>
    <w:p w14:paraId="03159134" w14:textId="77777777"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14:paraId="6D7037A7" w14:textId="77777777" w:rsidR="00FB5BD0" w:rsidRPr="00F610A5" w:rsidRDefault="00FB5BD0" w:rsidP="00486858">
      <w:pPr>
        <w:pStyle w:val="ListParagraph"/>
        <w:numPr>
          <w:ilvl w:val="0"/>
          <w:numId w:val="4"/>
        </w:numPr>
        <w:jc w:val="both"/>
        <w:rPr>
          <w:lang w:val="en-US"/>
        </w:rPr>
      </w:pPr>
      <w:r w:rsidRPr="00F610A5">
        <w:rPr>
          <w:lang w:val="en-US"/>
        </w:rPr>
        <w:t>No 80MHz segment change is needed while processing L-SIG, U-SIG and EHT-SIG</w:t>
      </w:r>
    </w:p>
    <w:p w14:paraId="0513F19E" w14:textId="77777777" w:rsidR="00FB5BD0" w:rsidRPr="004A2466" w:rsidRDefault="00FB5BD0" w:rsidP="00FB5BD0">
      <w:pPr>
        <w:jc w:val="both"/>
        <w:rPr>
          <w:lang w:val="en-US"/>
        </w:rPr>
      </w:pPr>
    </w:p>
    <w:p w14:paraId="6928ECD3" w14:textId="77777777" w:rsidR="00FB5BD0" w:rsidRPr="004A2466" w:rsidRDefault="00FB5BD0" w:rsidP="00FB5BD0">
      <w:pPr>
        <w:jc w:val="both"/>
        <w:rPr>
          <w:lang w:val="en-US"/>
        </w:rPr>
      </w:pPr>
      <w:r w:rsidRPr="004A2466">
        <w:rPr>
          <w:highlight w:val="green"/>
          <w:lang w:val="en-US"/>
        </w:rPr>
        <w:t>Y/N/A: 31/8/14</w:t>
      </w:r>
    </w:p>
    <w:p w14:paraId="62123DDB" w14:textId="77777777" w:rsidR="00FB5BD0" w:rsidRPr="004A2466" w:rsidRDefault="00FB5BD0" w:rsidP="00FB5BD0">
      <w:pPr>
        <w:jc w:val="both"/>
        <w:rPr>
          <w:lang w:val="en-US"/>
        </w:rPr>
      </w:pPr>
    </w:p>
    <w:p w14:paraId="70DBE747"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3F447E23" w14:textId="77777777" w:rsidR="00FB5BD0" w:rsidRPr="005758D1" w:rsidRDefault="00FB5BD0" w:rsidP="005758D1">
      <w:pPr>
        <w:pStyle w:val="Heading2"/>
        <w:rPr>
          <w:u w:val="none"/>
          <w:lang w:val="en-US"/>
        </w:rPr>
      </w:pPr>
      <w:bookmarkStart w:id="2025" w:name="_Toc47082117"/>
      <w:r w:rsidRPr="005758D1">
        <w:rPr>
          <w:u w:val="none"/>
          <w:lang w:val="en-US"/>
        </w:rPr>
        <w:t>March 18 (MAC):  3 SPs</w:t>
      </w:r>
      <w:bookmarkEnd w:id="2025"/>
    </w:p>
    <w:p w14:paraId="41A7DB8F" w14:textId="77777777" w:rsidR="00FB5BD0" w:rsidRPr="004A2466" w:rsidRDefault="00FB5BD0" w:rsidP="00FB5BD0">
      <w:pPr>
        <w:jc w:val="both"/>
        <w:rPr>
          <w:lang w:val="en-US"/>
        </w:rPr>
      </w:pPr>
    </w:p>
    <w:p w14:paraId="5F9EC46E" w14:textId="77777777"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Dibakar Das, Intel)</w:t>
      </w:r>
    </w:p>
    <w:p w14:paraId="68E294BD" w14:textId="77777777" w:rsidR="00FB5BD0" w:rsidRPr="004A2466" w:rsidRDefault="00FB5BD0" w:rsidP="00FB5BD0">
      <w:pPr>
        <w:jc w:val="both"/>
        <w:rPr>
          <w:lang w:val="en-US"/>
        </w:rPr>
      </w:pPr>
    </w:p>
    <w:p w14:paraId="5770FC43" w14:textId="77777777" w:rsidR="00FB5BD0" w:rsidRPr="004A2466" w:rsidRDefault="00FB5BD0" w:rsidP="00FB5BD0">
      <w:pPr>
        <w:jc w:val="both"/>
        <w:rPr>
          <w:lang w:eastAsia="ko-KR"/>
        </w:rPr>
      </w:pPr>
      <w:r w:rsidRPr="004A2466">
        <w:rPr>
          <w:lang w:eastAsia="ko-KR"/>
        </w:rPr>
        <w:t>SP</w:t>
      </w:r>
    </w:p>
    <w:p w14:paraId="248A7BDF" w14:textId="77777777" w:rsidR="00FB5BD0" w:rsidRPr="004A2466" w:rsidRDefault="00FB5BD0" w:rsidP="00FB5BD0">
      <w:pPr>
        <w:jc w:val="both"/>
        <w:rPr>
          <w:b/>
          <w:lang w:eastAsia="ko-KR"/>
        </w:rPr>
      </w:pPr>
    </w:p>
    <w:p w14:paraId="6FBED235" w14:textId="77777777" w:rsidR="00FB5BD0" w:rsidRPr="004A2466" w:rsidRDefault="00FB5BD0" w:rsidP="00FB5BD0">
      <w:pPr>
        <w:jc w:val="both"/>
        <w:rPr>
          <w:lang w:eastAsia="ko-KR"/>
        </w:rPr>
      </w:pPr>
      <w:r w:rsidRPr="004A2466">
        <w:rPr>
          <w:lang w:eastAsia="ko-KR"/>
        </w:rPr>
        <w:t>Do you agree to add the following to SFD?</w:t>
      </w:r>
    </w:p>
    <w:p w14:paraId="06931DF0" w14:textId="77777777" w:rsidR="00FB5BD0" w:rsidRPr="004A2466" w:rsidRDefault="00FB5BD0" w:rsidP="008B266E">
      <w:pPr>
        <w:pStyle w:val="ListParagraph"/>
        <w:numPr>
          <w:ilvl w:val="0"/>
          <w:numId w:val="4"/>
        </w:numPr>
        <w:jc w:val="both"/>
        <w:rPr>
          <w:lang w:eastAsia="ko-KR"/>
        </w:rPr>
      </w:pPr>
      <w:r w:rsidRPr="004A2466">
        <w:rPr>
          <w:lang w:eastAsia="ko-KR"/>
        </w:rPr>
        <w:t>Do you support that 11be defines a procedure for an AP to share time resource obtained in a TXOP for peer to peer (STA-TO-STA) frame exchanges?</w:t>
      </w:r>
    </w:p>
    <w:p w14:paraId="54F03C34" w14:textId="77777777" w:rsidR="00FB5BD0" w:rsidRPr="004A2466" w:rsidRDefault="00FB5BD0" w:rsidP="00FB5BD0">
      <w:pPr>
        <w:jc w:val="both"/>
        <w:rPr>
          <w:lang w:val="en-US" w:eastAsia="ko-KR"/>
        </w:rPr>
      </w:pPr>
    </w:p>
    <w:p w14:paraId="1F4283B0" w14:textId="77777777" w:rsidR="00FB5BD0" w:rsidRPr="004A2466" w:rsidRDefault="00FB5BD0" w:rsidP="00FB5BD0">
      <w:pPr>
        <w:jc w:val="both"/>
        <w:rPr>
          <w:lang w:val="en-US"/>
        </w:rPr>
      </w:pPr>
      <w:r w:rsidRPr="004A2466">
        <w:rPr>
          <w:highlight w:val="green"/>
          <w:lang w:val="en-US" w:eastAsia="ko-KR"/>
        </w:rPr>
        <w:t>Y/N/A/No answer: 33/11/18/30</w:t>
      </w:r>
    </w:p>
    <w:p w14:paraId="55C2C6E3" w14:textId="77777777" w:rsidR="00FB5BD0" w:rsidRPr="004A2466" w:rsidRDefault="00FB5BD0" w:rsidP="00FB5BD0">
      <w:pPr>
        <w:jc w:val="both"/>
        <w:rPr>
          <w:lang w:val="en-US"/>
        </w:rPr>
      </w:pPr>
    </w:p>
    <w:p w14:paraId="2C54C50A" w14:textId="77777777" w:rsidR="001749AD" w:rsidRDefault="001749AD" w:rsidP="0016041E">
      <w:pPr>
        <w:jc w:val="both"/>
        <w:rPr>
          <w:b/>
          <w:lang w:val="en-US"/>
        </w:rPr>
      </w:pPr>
    </w:p>
    <w:p w14:paraId="4B17CA8D" w14:textId="77777777" w:rsidR="00FB5BD0" w:rsidRPr="004A2466" w:rsidRDefault="00FB5BD0" w:rsidP="0016041E">
      <w:pPr>
        <w:jc w:val="both"/>
        <w:rPr>
          <w:b/>
          <w:lang w:val="en-US"/>
        </w:rPr>
      </w:pPr>
      <w:r w:rsidRPr="004A2466">
        <w:rPr>
          <w:b/>
          <w:lang w:val="en-US"/>
        </w:rPr>
        <w:t>20/0062</w:t>
      </w:r>
      <w:r w:rsidR="00980893" w:rsidRPr="004A2466">
        <w:rPr>
          <w:b/>
          <w:lang w:val="en-US"/>
        </w:rPr>
        <w:t>r0</w:t>
      </w:r>
      <w:r w:rsidRPr="004A2466">
        <w:rPr>
          <w:b/>
          <w:lang w:val="en-US"/>
        </w:rPr>
        <w:t xml:space="preserve"> (Protection with more than 160MHz PPDU and puncture operation, Liwen Chu, NXP)</w:t>
      </w:r>
    </w:p>
    <w:p w14:paraId="6AC26CB8" w14:textId="77777777" w:rsidR="00FB5BD0" w:rsidRPr="004A2466" w:rsidRDefault="00FB5BD0" w:rsidP="0016041E">
      <w:pPr>
        <w:jc w:val="both"/>
        <w:rPr>
          <w:lang w:val="en-US"/>
        </w:rPr>
      </w:pPr>
    </w:p>
    <w:p w14:paraId="3FD1C575" w14:textId="77777777" w:rsidR="00FB5BD0" w:rsidRPr="004A2466" w:rsidRDefault="00FB5BD0" w:rsidP="0016041E">
      <w:pPr>
        <w:jc w:val="both"/>
        <w:rPr>
          <w:lang w:val="en-US"/>
        </w:rPr>
      </w:pPr>
      <w:r w:rsidRPr="004A2466">
        <w:rPr>
          <w:lang w:val="en-US"/>
        </w:rPr>
        <w:t>SP#1</w:t>
      </w:r>
    </w:p>
    <w:p w14:paraId="6D90E195" w14:textId="77777777" w:rsidR="00FB5BD0" w:rsidRPr="004A2466" w:rsidRDefault="00FB5BD0" w:rsidP="0016041E">
      <w:pPr>
        <w:jc w:val="both"/>
        <w:rPr>
          <w:b/>
          <w:lang w:eastAsia="ko-KR"/>
        </w:rPr>
      </w:pPr>
    </w:p>
    <w:p w14:paraId="6A2B074A" w14:textId="77777777" w:rsidR="00FB5BD0" w:rsidRPr="004A2466" w:rsidRDefault="00FB5BD0" w:rsidP="0016041E">
      <w:pPr>
        <w:jc w:val="both"/>
        <w:rPr>
          <w:lang w:eastAsia="ko-KR"/>
        </w:rPr>
      </w:pPr>
      <w:r w:rsidRPr="004A2466">
        <w:rPr>
          <w:lang w:eastAsia="ko-KR"/>
        </w:rPr>
        <w:t>Do you support that 11be defines a MAC mechanism to protect TXOP for PPDUs with &gt;160MHz and/or PPDUs with preamble puncturing?</w:t>
      </w:r>
    </w:p>
    <w:p w14:paraId="0FC38CF5" w14:textId="77777777" w:rsidR="00FB5BD0" w:rsidRPr="004A2466" w:rsidRDefault="00FB5BD0" w:rsidP="0016041E">
      <w:pPr>
        <w:jc w:val="both"/>
        <w:rPr>
          <w:lang w:val="en-US" w:eastAsia="ko-KR"/>
        </w:rPr>
      </w:pPr>
    </w:p>
    <w:p w14:paraId="5C035C22" w14:textId="77777777" w:rsidR="00FB5BD0" w:rsidRPr="004A2466" w:rsidRDefault="00FB5BD0" w:rsidP="0016041E">
      <w:pPr>
        <w:jc w:val="both"/>
        <w:rPr>
          <w:lang w:val="en-US"/>
        </w:rPr>
      </w:pPr>
      <w:r w:rsidRPr="004A2466">
        <w:rPr>
          <w:highlight w:val="green"/>
          <w:lang w:val="en-US" w:eastAsia="ko-KR"/>
        </w:rPr>
        <w:t>Y/N/A/No answer: 41/5/17/31</w:t>
      </w:r>
    </w:p>
    <w:p w14:paraId="07F268FC" w14:textId="77777777" w:rsidR="00FB5BD0" w:rsidRDefault="00FB5BD0" w:rsidP="0016041E">
      <w:pPr>
        <w:jc w:val="both"/>
        <w:rPr>
          <w:lang w:val="en-US"/>
        </w:rPr>
      </w:pPr>
    </w:p>
    <w:p w14:paraId="79B23CD9" w14:textId="77777777" w:rsidR="001749AD" w:rsidRPr="004A2466" w:rsidRDefault="001749AD" w:rsidP="0016041E">
      <w:pPr>
        <w:jc w:val="both"/>
        <w:rPr>
          <w:lang w:val="en-US"/>
        </w:rPr>
      </w:pPr>
    </w:p>
    <w:p w14:paraId="45D53E9A" w14:textId="77777777" w:rsidR="00FB5BD0" w:rsidRPr="004A2466" w:rsidRDefault="003D5D44" w:rsidP="0016041E">
      <w:pPr>
        <w:jc w:val="both"/>
        <w:rPr>
          <w:b/>
          <w:lang w:val="en-US"/>
        </w:rPr>
      </w:pPr>
      <w:r w:rsidRPr="004A2466">
        <w:rPr>
          <w:b/>
          <w:lang w:val="en-US"/>
        </w:rPr>
        <w:t>19</w:t>
      </w:r>
      <w:r w:rsidR="00FB5BD0" w:rsidRPr="004A2466">
        <w:rPr>
          <w:b/>
          <w:lang w:val="en-US"/>
        </w:rPr>
        <w:t>/2125</w:t>
      </w:r>
      <w:r w:rsidRPr="004A2466">
        <w:rPr>
          <w:b/>
          <w:lang w:val="en-US"/>
        </w:rPr>
        <w:t>r2</w:t>
      </w:r>
      <w:r w:rsidR="00FB5BD0" w:rsidRPr="004A2466">
        <w:rPr>
          <w:b/>
          <w:lang w:val="en-US"/>
        </w:rPr>
        <w:t xml:space="preserve"> (EHT RTS and CTS procedure, Yongho Seok, MediaTek)</w:t>
      </w:r>
    </w:p>
    <w:p w14:paraId="20CF77D5" w14:textId="77777777" w:rsidR="00FB5BD0" w:rsidRPr="004A2466" w:rsidRDefault="00FB5BD0" w:rsidP="0016041E">
      <w:pPr>
        <w:jc w:val="both"/>
        <w:rPr>
          <w:lang w:val="en-US"/>
        </w:rPr>
      </w:pPr>
      <w:r w:rsidRPr="004A2466">
        <w:rPr>
          <w:lang w:val="en-US"/>
        </w:rPr>
        <w:br/>
        <w:t>SP#1</w:t>
      </w:r>
    </w:p>
    <w:p w14:paraId="5234F0B5" w14:textId="77777777" w:rsidR="00FB5BD0" w:rsidRPr="004A2466" w:rsidRDefault="00FB5BD0" w:rsidP="0016041E">
      <w:pPr>
        <w:jc w:val="both"/>
        <w:rPr>
          <w:b/>
          <w:lang w:eastAsia="ko-KR"/>
        </w:rPr>
      </w:pPr>
    </w:p>
    <w:p w14:paraId="540330C9" w14:textId="77777777" w:rsidR="00FB5BD0" w:rsidRPr="004A2466" w:rsidRDefault="00FB5BD0" w:rsidP="0016041E">
      <w:pPr>
        <w:jc w:val="both"/>
        <w:rPr>
          <w:lang w:val="en-US"/>
        </w:rPr>
      </w:pPr>
      <w:r w:rsidRPr="004A2466">
        <w:rPr>
          <w:lang w:eastAsia="ko-KR"/>
        </w:rPr>
        <w:t xml:space="preserve">Do you support to transmit the MU-RTS/RTS and CTS frames in a non-HT duplicate PPDU on 20 MHz subchannels which are not punctured? </w:t>
      </w:r>
    </w:p>
    <w:p w14:paraId="1973717A" w14:textId="77777777" w:rsidR="00FB5BD0" w:rsidRPr="004A2466" w:rsidRDefault="00FB5BD0" w:rsidP="0016041E">
      <w:pPr>
        <w:pStyle w:val="ListParagraph"/>
        <w:jc w:val="both"/>
        <w:rPr>
          <w:lang w:eastAsia="ko-KR"/>
        </w:rPr>
      </w:pPr>
    </w:p>
    <w:p w14:paraId="7CD522B8" w14:textId="77777777" w:rsidR="00FB5BD0" w:rsidRPr="004A2466" w:rsidRDefault="00FB5BD0" w:rsidP="0016041E">
      <w:pPr>
        <w:jc w:val="both"/>
        <w:rPr>
          <w:lang w:val="en-US"/>
        </w:rPr>
      </w:pPr>
      <w:r w:rsidRPr="004A2466">
        <w:rPr>
          <w:highlight w:val="green"/>
          <w:lang w:val="en-US" w:eastAsia="ko-KR"/>
        </w:rPr>
        <w:t>Y/N/A/No answer: 35/2/18/26</w:t>
      </w:r>
    </w:p>
    <w:p w14:paraId="17A1DF0A" w14:textId="77777777" w:rsidR="00FB5BD0" w:rsidRPr="004A2466" w:rsidRDefault="00FB5BD0" w:rsidP="0016041E">
      <w:pPr>
        <w:pStyle w:val="ListParagraph"/>
        <w:jc w:val="both"/>
        <w:rPr>
          <w:lang w:val="en-US" w:eastAsia="ko-KR"/>
        </w:rPr>
      </w:pPr>
    </w:p>
    <w:p w14:paraId="37F62F37" w14:textId="77777777" w:rsidR="00FB5BD0" w:rsidRPr="004A2466" w:rsidRDefault="00FB5BD0" w:rsidP="0016041E">
      <w:pPr>
        <w:jc w:val="both"/>
        <w:rPr>
          <w:lang w:val="en-US"/>
        </w:rPr>
      </w:pPr>
      <w:r w:rsidRPr="004A2466">
        <w:rPr>
          <w:lang w:val="en-US"/>
        </w:rPr>
        <w:t>Reference:  11-20-0511-01-00be-minutes-for-tgbe-mac-ad-hoc-teleconferences-march-and-may-2020</w:t>
      </w:r>
    </w:p>
    <w:p w14:paraId="7A7E2DBD" w14:textId="77777777" w:rsidR="001749AD" w:rsidRDefault="001749AD">
      <w:pPr>
        <w:rPr>
          <w:rFonts w:ascii="Arial" w:hAnsi="Arial"/>
          <w:b/>
          <w:sz w:val="28"/>
          <w:lang w:val="en-US"/>
        </w:rPr>
      </w:pPr>
      <w:r>
        <w:rPr>
          <w:lang w:val="en-US"/>
        </w:rPr>
        <w:br w:type="page"/>
      </w:r>
    </w:p>
    <w:p w14:paraId="55ADA6EB" w14:textId="77777777" w:rsidR="00FB5BD0" w:rsidRPr="005758D1" w:rsidRDefault="00FB5BD0" w:rsidP="005758D1">
      <w:pPr>
        <w:pStyle w:val="Heading2"/>
        <w:rPr>
          <w:u w:val="none"/>
          <w:lang w:val="en-US"/>
        </w:rPr>
      </w:pPr>
      <w:bookmarkStart w:id="2026" w:name="_Toc47082118"/>
      <w:r w:rsidRPr="005758D1">
        <w:rPr>
          <w:u w:val="none"/>
          <w:lang w:val="en-US"/>
        </w:rPr>
        <w:lastRenderedPageBreak/>
        <w:t>March 19 (Joint):  4 SPs</w:t>
      </w:r>
      <w:bookmarkEnd w:id="2026"/>
    </w:p>
    <w:p w14:paraId="01E95792" w14:textId="77777777" w:rsidR="00FB5BD0" w:rsidRPr="002F707F" w:rsidRDefault="00FB5BD0" w:rsidP="00FB5BD0">
      <w:pPr>
        <w:rPr>
          <w:rFonts w:ascii="Arial" w:hAnsi="Arial" w:cs="Arial"/>
          <w:lang w:val="en-US"/>
        </w:rPr>
      </w:pPr>
    </w:p>
    <w:p w14:paraId="6FD1397A" w14:textId="77777777" w:rsidR="00FB5BD0"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14:paraId="4896FB6D" w14:textId="77777777" w:rsidR="00532C18" w:rsidRPr="004A2466" w:rsidRDefault="00532C18" w:rsidP="00FB5BD0">
      <w:pPr>
        <w:jc w:val="both"/>
        <w:rPr>
          <w:b/>
          <w:szCs w:val="22"/>
          <w:lang w:val="en-US"/>
        </w:rPr>
      </w:pPr>
    </w:p>
    <w:p w14:paraId="633869F9" w14:textId="77777777" w:rsidR="00FB5BD0" w:rsidRPr="004A2466" w:rsidRDefault="00FB5BD0" w:rsidP="00FB5BD0">
      <w:pPr>
        <w:jc w:val="both"/>
        <w:rPr>
          <w:szCs w:val="22"/>
          <w:lang w:val="en-US"/>
        </w:rPr>
      </w:pPr>
      <w:r w:rsidRPr="004A2466">
        <w:rPr>
          <w:szCs w:val="22"/>
          <w:lang w:val="en-US"/>
        </w:rPr>
        <w:t>SP (new text)</w:t>
      </w:r>
    </w:p>
    <w:p w14:paraId="06466C72" w14:textId="77777777" w:rsidR="00FB5BD0" w:rsidRPr="004A2466" w:rsidRDefault="00FB5BD0" w:rsidP="00FB5BD0">
      <w:pPr>
        <w:jc w:val="both"/>
        <w:rPr>
          <w:szCs w:val="22"/>
          <w:lang w:val="en-US"/>
        </w:rPr>
      </w:pPr>
    </w:p>
    <w:p w14:paraId="56BB15F9" w14:textId="77777777" w:rsidR="00363261"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w:t>
      </w:r>
    </w:p>
    <w:p w14:paraId="6246D303" w14:textId="77777777" w:rsidR="00FB5BD0" w:rsidRPr="00363261" w:rsidRDefault="00FB5BD0" w:rsidP="00486858">
      <w:pPr>
        <w:pStyle w:val="ListParagraph"/>
        <w:numPr>
          <w:ilvl w:val="0"/>
          <w:numId w:val="4"/>
        </w:numPr>
        <w:jc w:val="both"/>
        <w:rPr>
          <w:szCs w:val="22"/>
          <w:lang w:val="en-US"/>
        </w:rPr>
      </w:pPr>
      <w:r w:rsidRPr="00363261">
        <w:rPr>
          <w:szCs w:val="22"/>
          <w:lang w:val="en-US"/>
        </w:rPr>
        <w:t>Define a mechanism for the sharing AP to optionally solicit feedback from one or more APs from the AP candidate set to learn the resource needs and the intend to participate in a coordinated AP transmission.</w:t>
      </w:r>
    </w:p>
    <w:p w14:paraId="521A06F6" w14:textId="77777777" w:rsidR="00FB5BD0" w:rsidRPr="004A2466" w:rsidRDefault="00FB5BD0" w:rsidP="00FB5BD0">
      <w:pPr>
        <w:jc w:val="both"/>
        <w:rPr>
          <w:szCs w:val="22"/>
          <w:lang w:val="en-US"/>
        </w:rPr>
      </w:pPr>
    </w:p>
    <w:p w14:paraId="4B89E249" w14:textId="77777777" w:rsidR="00FB5BD0" w:rsidRPr="004A2466" w:rsidRDefault="00FB5BD0" w:rsidP="00FB5BD0">
      <w:pPr>
        <w:jc w:val="both"/>
        <w:rPr>
          <w:szCs w:val="22"/>
          <w:lang w:val="en-US"/>
        </w:rPr>
      </w:pPr>
      <w:r w:rsidRPr="004A2466">
        <w:rPr>
          <w:szCs w:val="22"/>
          <w:highlight w:val="green"/>
          <w:lang w:val="en-US" w:eastAsia="ko-KR"/>
        </w:rPr>
        <w:t>Y/N/A: 76/7/32</w:t>
      </w:r>
    </w:p>
    <w:p w14:paraId="03BAD8F9" w14:textId="77777777" w:rsidR="00FB5BD0" w:rsidRDefault="00FB5BD0" w:rsidP="00FB5BD0">
      <w:pPr>
        <w:jc w:val="both"/>
        <w:rPr>
          <w:szCs w:val="22"/>
          <w:lang w:val="en-US"/>
        </w:rPr>
      </w:pPr>
    </w:p>
    <w:p w14:paraId="322282C1" w14:textId="77777777" w:rsidR="00494387" w:rsidRPr="004A2466" w:rsidRDefault="00494387" w:rsidP="00FB5BD0">
      <w:pPr>
        <w:jc w:val="both"/>
        <w:rPr>
          <w:szCs w:val="22"/>
          <w:lang w:val="en-US"/>
        </w:rPr>
      </w:pPr>
    </w:p>
    <w:p w14:paraId="70FEE5BA" w14:textId="77777777" w:rsidR="00FB5BD0" w:rsidRPr="004A2466" w:rsidRDefault="00FB5BD0" w:rsidP="00FB5BD0">
      <w:pPr>
        <w:jc w:val="both"/>
        <w:rPr>
          <w:szCs w:val="22"/>
          <w:lang w:val="en-US"/>
        </w:rPr>
      </w:pPr>
      <w:r w:rsidRPr="004A2466">
        <w:rPr>
          <w:szCs w:val="22"/>
          <w:lang w:val="en-US"/>
        </w:rPr>
        <w:t>SP#3</w:t>
      </w:r>
    </w:p>
    <w:p w14:paraId="7DBFF293" w14:textId="77777777" w:rsidR="00FB5BD0" w:rsidRPr="004A2466" w:rsidRDefault="00FB5BD0" w:rsidP="00FB5BD0">
      <w:pPr>
        <w:jc w:val="both"/>
        <w:rPr>
          <w:szCs w:val="22"/>
          <w:lang w:val="en-US"/>
        </w:rPr>
      </w:pPr>
    </w:p>
    <w:p w14:paraId="47C9E1B8" w14:textId="77777777"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14:paraId="26E53479" w14:textId="77777777" w:rsidR="00FB5BD0" w:rsidRPr="007934F1" w:rsidRDefault="00FB5BD0" w:rsidP="00486858">
      <w:pPr>
        <w:pStyle w:val="ListParagraph"/>
        <w:numPr>
          <w:ilvl w:val="0"/>
          <w:numId w:val="4"/>
        </w:numPr>
        <w:jc w:val="both"/>
        <w:rPr>
          <w:szCs w:val="22"/>
          <w:lang w:val="en-US"/>
        </w:rPr>
      </w:pPr>
      <w:r w:rsidRPr="007934F1">
        <w:rPr>
          <w:szCs w:val="22"/>
          <w:lang w:val="en-US"/>
        </w:rPr>
        <w:t>PPDU format of the transmission on the shared resource is TBD</w:t>
      </w:r>
    </w:p>
    <w:p w14:paraId="421ADDA0" w14:textId="77777777" w:rsidR="00FB5BD0" w:rsidRPr="004A2466" w:rsidRDefault="00FB5BD0" w:rsidP="00FB5BD0">
      <w:pPr>
        <w:jc w:val="both"/>
        <w:rPr>
          <w:szCs w:val="22"/>
          <w:lang w:val="sv-SE"/>
        </w:rPr>
      </w:pPr>
    </w:p>
    <w:p w14:paraId="1BB50A89" w14:textId="77777777" w:rsidR="00FB5BD0" w:rsidRPr="004A2466" w:rsidRDefault="00FB5BD0" w:rsidP="00FB5BD0">
      <w:pPr>
        <w:jc w:val="both"/>
        <w:rPr>
          <w:szCs w:val="22"/>
          <w:lang w:val="en-US"/>
        </w:rPr>
      </w:pPr>
      <w:r w:rsidRPr="004A2466">
        <w:rPr>
          <w:szCs w:val="22"/>
          <w:highlight w:val="green"/>
          <w:lang w:val="en-US" w:eastAsia="ko-KR"/>
        </w:rPr>
        <w:t>Y/N/A: 68/12/37</w:t>
      </w:r>
    </w:p>
    <w:p w14:paraId="0B61E138" w14:textId="77777777" w:rsidR="00FB5BD0" w:rsidRDefault="00FB5BD0" w:rsidP="00FB5BD0">
      <w:pPr>
        <w:jc w:val="both"/>
        <w:rPr>
          <w:szCs w:val="22"/>
          <w:lang w:val="sv-SE"/>
        </w:rPr>
      </w:pPr>
    </w:p>
    <w:p w14:paraId="4509E4B4" w14:textId="77777777" w:rsidR="00494387" w:rsidRPr="004A2466" w:rsidRDefault="00494387" w:rsidP="00FB5BD0">
      <w:pPr>
        <w:jc w:val="both"/>
        <w:rPr>
          <w:szCs w:val="22"/>
          <w:lang w:val="sv-SE"/>
        </w:rPr>
      </w:pPr>
    </w:p>
    <w:p w14:paraId="2797B28C" w14:textId="77777777"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14:paraId="01A96095" w14:textId="77777777" w:rsidR="00FB5BD0" w:rsidRPr="004A2466" w:rsidRDefault="00FB5BD0" w:rsidP="00FB5BD0">
      <w:pPr>
        <w:jc w:val="both"/>
        <w:rPr>
          <w:szCs w:val="22"/>
          <w:lang w:val="en-US"/>
        </w:rPr>
      </w:pPr>
      <w:r w:rsidRPr="004A2466">
        <w:rPr>
          <w:szCs w:val="22"/>
          <w:lang w:val="en-US"/>
        </w:rPr>
        <w:br/>
        <w:t>SP</w:t>
      </w:r>
    </w:p>
    <w:p w14:paraId="59EADEB0" w14:textId="77777777" w:rsidR="00FB5BD0" w:rsidRPr="004A2466" w:rsidRDefault="00FB5BD0" w:rsidP="00FB5BD0">
      <w:pPr>
        <w:jc w:val="both"/>
        <w:rPr>
          <w:szCs w:val="22"/>
          <w:lang w:val="en-US"/>
        </w:rPr>
      </w:pPr>
    </w:p>
    <w:p w14:paraId="226DE660" w14:textId="77777777"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14:paraId="6D2BA70C" w14:textId="77777777" w:rsidR="00FB5BD0" w:rsidRPr="007934F1" w:rsidRDefault="00FB5BD0" w:rsidP="00486858">
      <w:pPr>
        <w:pStyle w:val="ListParagraph"/>
        <w:numPr>
          <w:ilvl w:val="0"/>
          <w:numId w:val="4"/>
        </w:numPr>
        <w:jc w:val="both"/>
        <w:rPr>
          <w:szCs w:val="22"/>
          <w:lang w:val="sv-SE"/>
        </w:rPr>
      </w:pPr>
      <w:r w:rsidRPr="007934F1">
        <w:rPr>
          <w:szCs w:val="22"/>
          <w:lang w:val="sv-SE"/>
        </w:rPr>
        <w:t>Note: whether or not delivery of AP candidate set information for coordinated OFDMA transmission is FFS.</w:t>
      </w:r>
    </w:p>
    <w:p w14:paraId="3EB45DB6" w14:textId="77777777" w:rsidR="00FB5BD0" w:rsidRPr="004A2466" w:rsidRDefault="00FB5BD0" w:rsidP="00FB5BD0">
      <w:pPr>
        <w:jc w:val="both"/>
        <w:rPr>
          <w:szCs w:val="22"/>
          <w:lang w:val="en-US"/>
        </w:rPr>
      </w:pPr>
    </w:p>
    <w:p w14:paraId="287BEDC1" w14:textId="77777777" w:rsidR="00FB5BD0" w:rsidRPr="004A2466" w:rsidRDefault="00FB5BD0" w:rsidP="00FB5BD0">
      <w:pPr>
        <w:jc w:val="both"/>
        <w:rPr>
          <w:szCs w:val="22"/>
          <w:lang w:val="en-US"/>
        </w:rPr>
      </w:pPr>
      <w:r w:rsidRPr="004A2466">
        <w:rPr>
          <w:szCs w:val="22"/>
          <w:highlight w:val="red"/>
          <w:lang w:val="en-US" w:eastAsia="ko-KR"/>
        </w:rPr>
        <w:t>Y/N/A: 22/29/46</w:t>
      </w:r>
    </w:p>
    <w:p w14:paraId="355CC866" w14:textId="77777777" w:rsidR="00FB5BD0" w:rsidRDefault="00FB5BD0" w:rsidP="00FB5BD0">
      <w:pPr>
        <w:jc w:val="both"/>
        <w:rPr>
          <w:szCs w:val="22"/>
          <w:lang w:val="en-US"/>
        </w:rPr>
      </w:pPr>
    </w:p>
    <w:p w14:paraId="4380CF3D" w14:textId="77777777" w:rsidR="00494387" w:rsidRPr="004A2466" w:rsidRDefault="00494387" w:rsidP="00FB5BD0">
      <w:pPr>
        <w:jc w:val="both"/>
        <w:rPr>
          <w:szCs w:val="22"/>
          <w:lang w:val="en-US"/>
        </w:rPr>
      </w:pPr>
    </w:p>
    <w:p w14:paraId="3F9B3D5D" w14:textId="77777777" w:rsidR="00FB5BD0" w:rsidRPr="004A2466" w:rsidRDefault="00FB5BD0" w:rsidP="0016041E">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Yuchen Guo, Huawei)</w:t>
      </w:r>
    </w:p>
    <w:p w14:paraId="418DE955" w14:textId="77777777" w:rsidR="00FB5BD0" w:rsidRPr="004A2466" w:rsidRDefault="00FB5BD0" w:rsidP="0016041E">
      <w:pPr>
        <w:jc w:val="both"/>
        <w:rPr>
          <w:szCs w:val="22"/>
          <w:lang w:val="en-US"/>
        </w:rPr>
      </w:pPr>
    </w:p>
    <w:p w14:paraId="7C3D45D4" w14:textId="77777777" w:rsidR="00FB5BD0" w:rsidRPr="004A2466" w:rsidRDefault="00FB5BD0" w:rsidP="0016041E">
      <w:pPr>
        <w:jc w:val="both"/>
        <w:rPr>
          <w:szCs w:val="22"/>
          <w:lang w:val="sv-SE"/>
        </w:rPr>
      </w:pPr>
      <w:r w:rsidRPr="004A2466">
        <w:rPr>
          <w:szCs w:val="22"/>
          <w:lang w:val="sv-SE"/>
        </w:rPr>
        <w:t>SP</w:t>
      </w:r>
    </w:p>
    <w:p w14:paraId="55ACE20E" w14:textId="77777777" w:rsidR="00FB5BD0" w:rsidRPr="004A2466" w:rsidRDefault="00FB5BD0" w:rsidP="0016041E">
      <w:pPr>
        <w:jc w:val="both"/>
        <w:rPr>
          <w:szCs w:val="22"/>
          <w:lang w:val="sv-SE"/>
        </w:rPr>
      </w:pPr>
    </w:p>
    <w:p w14:paraId="64691FA8" w14:textId="77777777" w:rsidR="00FB5BD0" w:rsidRPr="004A2466" w:rsidRDefault="00FB5BD0" w:rsidP="0016041E">
      <w:pPr>
        <w:jc w:val="both"/>
        <w:rPr>
          <w:szCs w:val="22"/>
          <w:lang w:val="en-US"/>
        </w:rPr>
      </w:pPr>
      <w:r w:rsidRPr="004A2466">
        <w:rPr>
          <w:szCs w:val="22"/>
          <w:lang w:val="sv-SE"/>
        </w:rPr>
        <w:t>Do you support to introduce a coordinated spatial reuse operation in TGBe?</w:t>
      </w:r>
    </w:p>
    <w:p w14:paraId="2FF05170" w14:textId="77777777" w:rsidR="00FB5BD0" w:rsidRPr="007934F1" w:rsidRDefault="00FB5BD0" w:rsidP="00486858">
      <w:pPr>
        <w:pStyle w:val="ListParagraph"/>
        <w:numPr>
          <w:ilvl w:val="0"/>
          <w:numId w:val="4"/>
        </w:numPr>
        <w:jc w:val="both"/>
        <w:rPr>
          <w:szCs w:val="22"/>
          <w:lang w:val="en-US"/>
        </w:rPr>
      </w:pPr>
      <w:r w:rsidRPr="007934F1">
        <w:rPr>
          <w:szCs w:val="22"/>
          <w:lang w:val="sv-SE"/>
        </w:rPr>
        <w:t>Whether it is in R1 or R2 is TBD.</w:t>
      </w:r>
    </w:p>
    <w:p w14:paraId="3171149F" w14:textId="77777777" w:rsidR="00FB5BD0" w:rsidRPr="004A2466" w:rsidRDefault="00FB5BD0" w:rsidP="0016041E">
      <w:pPr>
        <w:jc w:val="both"/>
        <w:rPr>
          <w:szCs w:val="22"/>
          <w:lang w:val="sv-SE"/>
        </w:rPr>
      </w:pPr>
    </w:p>
    <w:p w14:paraId="5A30F6EB" w14:textId="77777777" w:rsidR="00FB5BD0" w:rsidRPr="004A2466" w:rsidRDefault="00FB5BD0" w:rsidP="0016041E">
      <w:pPr>
        <w:jc w:val="both"/>
        <w:rPr>
          <w:szCs w:val="22"/>
          <w:lang w:val="en-US"/>
        </w:rPr>
      </w:pPr>
      <w:r w:rsidRPr="004A2466">
        <w:rPr>
          <w:szCs w:val="22"/>
          <w:highlight w:val="green"/>
          <w:lang w:val="en-US" w:eastAsia="ko-KR"/>
        </w:rPr>
        <w:t>Y/N/A: 97/6/25</w:t>
      </w:r>
    </w:p>
    <w:p w14:paraId="237D8970" w14:textId="77777777" w:rsidR="00FB5BD0" w:rsidRPr="004A2466" w:rsidRDefault="00FB5BD0" w:rsidP="0016041E">
      <w:pPr>
        <w:jc w:val="both"/>
        <w:rPr>
          <w:szCs w:val="22"/>
          <w:lang w:val="sv-SE"/>
        </w:rPr>
      </w:pPr>
    </w:p>
    <w:p w14:paraId="220E4F07" w14:textId="77777777" w:rsidR="00FB5BD0" w:rsidRPr="004A2466" w:rsidRDefault="00FB5BD0" w:rsidP="0016041E">
      <w:pPr>
        <w:jc w:val="both"/>
        <w:rPr>
          <w:szCs w:val="22"/>
          <w:lang w:val="sv-SE"/>
        </w:rPr>
      </w:pPr>
      <w:r w:rsidRPr="004A2466">
        <w:rPr>
          <w:szCs w:val="22"/>
          <w:lang w:val="sv-SE"/>
        </w:rPr>
        <w:t>Reference:  11-20-0287-03-00be-telephone-conference-meeting-minutes-february-and-march-2020</w:t>
      </w:r>
    </w:p>
    <w:p w14:paraId="19FA8202" w14:textId="77777777" w:rsidR="00494387" w:rsidRDefault="00494387">
      <w:pPr>
        <w:rPr>
          <w:rFonts w:ascii="Arial" w:hAnsi="Arial"/>
          <w:b/>
          <w:sz w:val="28"/>
          <w:lang w:val="en-US"/>
        </w:rPr>
      </w:pPr>
      <w:r>
        <w:rPr>
          <w:lang w:val="en-US"/>
        </w:rPr>
        <w:br w:type="page"/>
      </w:r>
    </w:p>
    <w:p w14:paraId="3A5A3EA0" w14:textId="77777777" w:rsidR="00FB5BD0" w:rsidRPr="005758D1" w:rsidRDefault="00FB5BD0" w:rsidP="0016041E">
      <w:pPr>
        <w:pStyle w:val="Heading2"/>
        <w:jc w:val="both"/>
        <w:rPr>
          <w:u w:val="none"/>
          <w:lang w:val="en-US"/>
        </w:rPr>
      </w:pPr>
      <w:bookmarkStart w:id="2027" w:name="_Toc47082119"/>
      <w:r w:rsidRPr="005758D1">
        <w:rPr>
          <w:u w:val="none"/>
          <w:lang w:val="en-US"/>
        </w:rPr>
        <w:lastRenderedPageBreak/>
        <w:t>March 23 (PHY):  3 SPs</w:t>
      </w:r>
      <w:bookmarkEnd w:id="2027"/>
    </w:p>
    <w:p w14:paraId="332146EF" w14:textId="77777777" w:rsidR="00FB5BD0" w:rsidRPr="004A2466" w:rsidRDefault="00FB5BD0" w:rsidP="0016041E">
      <w:pPr>
        <w:jc w:val="both"/>
        <w:rPr>
          <w:lang w:val="en-US"/>
        </w:rPr>
      </w:pPr>
    </w:p>
    <w:p w14:paraId="1EAB0B41" w14:textId="77777777" w:rsidR="00FB5BD0" w:rsidRPr="004A2466" w:rsidRDefault="00FB5BD0" w:rsidP="0016041E">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14:paraId="22DB7A95" w14:textId="77777777" w:rsidR="00FB5BD0" w:rsidRPr="004A2466" w:rsidRDefault="00FB5BD0" w:rsidP="0016041E">
      <w:pPr>
        <w:jc w:val="both"/>
        <w:rPr>
          <w:szCs w:val="22"/>
          <w:lang w:val="en-US"/>
        </w:rPr>
      </w:pPr>
    </w:p>
    <w:p w14:paraId="58FA61EC" w14:textId="77777777" w:rsidR="00FB5BD0" w:rsidRPr="004A2466" w:rsidRDefault="00FB5BD0" w:rsidP="0016041E">
      <w:pPr>
        <w:jc w:val="both"/>
        <w:rPr>
          <w:szCs w:val="22"/>
          <w:lang w:val="en-US"/>
        </w:rPr>
      </w:pPr>
      <w:r w:rsidRPr="004A2466">
        <w:rPr>
          <w:szCs w:val="22"/>
          <w:lang w:val="en-US"/>
        </w:rPr>
        <w:t>SP</w:t>
      </w:r>
    </w:p>
    <w:p w14:paraId="188B72A1" w14:textId="77777777" w:rsidR="00FB5BD0" w:rsidRPr="004A2466" w:rsidRDefault="00FB5BD0" w:rsidP="0016041E">
      <w:pPr>
        <w:jc w:val="both"/>
        <w:rPr>
          <w:szCs w:val="22"/>
          <w:lang w:val="en-US"/>
        </w:rPr>
      </w:pPr>
    </w:p>
    <w:p w14:paraId="38B94070" w14:textId="77777777" w:rsidR="00FB5BD0" w:rsidRPr="004A2466" w:rsidRDefault="00FB5BD0" w:rsidP="0016041E">
      <w:pPr>
        <w:jc w:val="both"/>
        <w:rPr>
          <w:szCs w:val="22"/>
          <w:lang w:val="en-US"/>
        </w:rPr>
      </w:pPr>
      <w:r w:rsidRPr="004A2466">
        <w:rPr>
          <w:szCs w:val="22"/>
          <w:lang w:val="en-US"/>
        </w:rPr>
        <w:t>Do you agree that TGbe should consider the use of low complexity erasure codes in the design of the content channels?</w:t>
      </w:r>
    </w:p>
    <w:p w14:paraId="35E9DA23" w14:textId="77777777" w:rsidR="00FB5BD0" w:rsidRPr="004A2466" w:rsidRDefault="00FB5BD0" w:rsidP="00FB5BD0">
      <w:pPr>
        <w:jc w:val="both"/>
        <w:rPr>
          <w:szCs w:val="22"/>
          <w:lang w:val="en-US"/>
        </w:rPr>
      </w:pPr>
    </w:p>
    <w:p w14:paraId="67623532" w14:textId="77777777" w:rsidR="00FB5BD0" w:rsidRPr="004A2466" w:rsidRDefault="00FB5BD0" w:rsidP="00FB5BD0">
      <w:pPr>
        <w:jc w:val="both"/>
        <w:rPr>
          <w:szCs w:val="22"/>
          <w:lang w:val="en-US"/>
        </w:rPr>
      </w:pPr>
      <w:r w:rsidRPr="004A2466">
        <w:rPr>
          <w:szCs w:val="22"/>
          <w:highlight w:val="red"/>
          <w:lang w:val="en-US"/>
        </w:rPr>
        <w:t>Y/N/A: 9/14/22</w:t>
      </w:r>
    </w:p>
    <w:p w14:paraId="3D9FC01E" w14:textId="77777777" w:rsidR="00FB5BD0" w:rsidRDefault="00FB5BD0" w:rsidP="00FB5BD0">
      <w:pPr>
        <w:jc w:val="both"/>
        <w:rPr>
          <w:szCs w:val="22"/>
          <w:lang w:val="en-US"/>
        </w:rPr>
      </w:pPr>
    </w:p>
    <w:p w14:paraId="349A0987" w14:textId="77777777" w:rsidR="00494387" w:rsidRPr="004A2466" w:rsidRDefault="00494387" w:rsidP="00FB5BD0">
      <w:pPr>
        <w:jc w:val="both"/>
        <w:rPr>
          <w:szCs w:val="22"/>
          <w:lang w:val="en-US"/>
        </w:rPr>
      </w:pPr>
    </w:p>
    <w:p w14:paraId="146C5697" w14:textId="77777777"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Vermani, Qualcomm)</w:t>
      </w:r>
    </w:p>
    <w:p w14:paraId="1B428A77" w14:textId="77777777" w:rsidR="00FB5BD0" w:rsidRPr="004A2466" w:rsidRDefault="00FB5BD0" w:rsidP="00FB5BD0">
      <w:pPr>
        <w:jc w:val="both"/>
        <w:rPr>
          <w:szCs w:val="22"/>
          <w:lang w:val="en-US"/>
        </w:rPr>
      </w:pPr>
    </w:p>
    <w:p w14:paraId="62C6C621" w14:textId="77777777" w:rsidR="00FB5BD0" w:rsidRPr="004A2466" w:rsidRDefault="00FB5BD0" w:rsidP="00FB5BD0">
      <w:pPr>
        <w:jc w:val="both"/>
        <w:rPr>
          <w:szCs w:val="22"/>
          <w:lang w:val="en-US"/>
        </w:rPr>
      </w:pPr>
      <w:r w:rsidRPr="004A2466">
        <w:rPr>
          <w:szCs w:val="22"/>
          <w:lang w:val="en-US"/>
        </w:rPr>
        <w:t>SP#2</w:t>
      </w:r>
    </w:p>
    <w:p w14:paraId="7EABC417" w14:textId="77777777" w:rsidR="00FB5BD0" w:rsidRPr="004A2466" w:rsidRDefault="00FB5BD0" w:rsidP="00FB5BD0">
      <w:pPr>
        <w:jc w:val="both"/>
        <w:rPr>
          <w:szCs w:val="22"/>
          <w:lang w:val="en-US"/>
        </w:rPr>
      </w:pPr>
    </w:p>
    <w:p w14:paraId="1E8E99F9" w14:textId="77777777"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14:paraId="5FB5A36C" w14:textId="77777777" w:rsidR="00FB5BD0" w:rsidRPr="007934F1" w:rsidRDefault="00FB5BD0" w:rsidP="00486858">
      <w:pPr>
        <w:pStyle w:val="ListParagraph"/>
        <w:numPr>
          <w:ilvl w:val="0"/>
          <w:numId w:val="4"/>
        </w:numPr>
        <w:jc w:val="both"/>
        <w:rPr>
          <w:szCs w:val="22"/>
          <w:lang w:val="en-US"/>
        </w:rPr>
      </w:pPr>
      <w:r w:rsidRPr="007934F1">
        <w:rPr>
          <w:szCs w:val="22"/>
          <w:lang w:val="en-US"/>
        </w:rPr>
        <w:t>All spatial streams are active during EHT-LTFs on every non-zero LTF tone</w:t>
      </w:r>
    </w:p>
    <w:p w14:paraId="564B4864" w14:textId="77777777" w:rsidR="00FB5BD0" w:rsidRPr="007934F1" w:rsidRDefault="00FB5BD0" w:rsidP="00486858">
      <w:pPr>
        <w:pStyle w:val="ListParagraph"/>
        <w:numPr>
          <w:ilvl w:val="0"/>
          <w:numId w:val="4"/>
        </w:numPr>
        <w:jc w:val="both"/>
        <w:rPr>
          <w:szCs w:val="22"/>
          <w:lang w:val="en-US"/>
        </w:rPr>
      </w:pPr>
      <w:r w:rsidRPr="007934F1">
        <w:rPr>
          <w:szCs w:val="22"/>
          <w:lang w:val="en-US"/>
        </w:rPr>
        <w:t>Applicable to multi-AP transmission modes as well</w:t>
      </w:r>
    </w:p>
    <w:p w14:paraId="2124FC39" w14:textId="77777777" w:rsidR="00FB5BD0" w:rsidRPr="004A2466" w:rsidRDefault="00FB5BD0" w:rsidP="00FB5BD0">
      <w:pPr>
        <w:jc w:val="both"/>
        <w:rPr>
          <w:szCs w:val="22"/>
          <w:lang w:val="en-US"/>
        </w:rPr>
      </w:pPr>
    </w:p>
    <w:p w14:paraId="22ECCCA8" w14:textId="77777777" w:rsidR="00FB5BD0" w:rsidRPr="004A2466" w:rsidRDefault="00FB5BD0" w:rsidP="00FB5BD0">
      <w:pPr>
        <w:jc w:val="both"/>
        <w:rPr>
          <w:szCs w:val="22"/>
          <w:lang w:val="en-US"/>
        </w:rPr>
      </w:pPr>
      <w:r w:rsidRPr="004A2466">
        <w:rPr>
          <w:szCs w:val="22"/>
          <w:highlight w:val="green"/>
          <w:lang w:val="en-US"/>
        </w:rPr>
        <w:t>Y/N/A: 30/0/11</w:t>
      </w:r>
    </w:p>
    <w:p w14:paraId="71741A7A" w14:textId="77777777" w:rsidR="00FB5BD0" w:rsidRDefault="00FB5BD0" w:rsidP="00FB5BD0">
      <w:pPr>
        <w:jc w:val="both"/>
        <w:rPr>
          <w:szCs w:val="22"/>
          <w:lang w:val="en-US"/>
        </w:rPr>
      </w:pPr>
    </w:p>
    <w:p w14:paraId="0E28A52C" w14:textId="77777777" w:rsidR="00D36B4E" w:rsidRPr="004A2466" w:rsidRDefault="00D36B4E" w:rsidP="00FB5BD0">
      <w:pPr>
        <w:jc w:val="both"/>
        <w:rPr>
          <w:szCs w:val="22"/>
          <w:lang w:val="en-US"/>
        </w:rPr>
      </w:pPr>
    </w:p>
    <w:p w14:paraId="48553D5C" w14:textId="77777777" w:rsidR="00FB5BD0" w:rsidRPr="004A2466" w:rsidRDefault="00FB5BD0" w:rsidP="00FB5BD0">
      <w:pPr>
        <w:jc w:val="both"/>
        <w:rPr>
          <w:b/>
          <w:szCs w:val="22"/>
          <w:lang w:val="en-US"/>
        </w:rPr>
      </w:pPr>
      <w:r w:rsidRPr="004A2466">
        <w:rPr>
          <w:b/>
          <w:szCs w:val="22"/>
          <w:lang w:val="en-US"/>
        </w:rPr>
        <w:t>20/0486</w:t>
      </w:r>
      <w:r w:rsidR="00D92700" w:rsidRPr="004A2466">
        <w:rPr>
          <w:b/>
          <w:szCs w:val="22"/>
          <w:lang w:val="en-US"/>
        </w:rPr>
        <w:t>r0</w:t>
      </w:r>
      <w:r w:rsidRPr="004A2466">
        <w:rPr>
          <w:b/>
          <w:szCs w:val="22"/>
          <w:lang w:val="en-US"/>
        </w:rPr>
        <w:t xml:space="preserve"> (Decoupling Channel Training from NSTS, Abhishek Agrawal, Quantenna/ON Semiconductor)</w:t>
      </w:r>
    </w:p>
    <w:p w14:paraId="091FCAFE" w14:textId="77777777" w:rsidR="00FB5BD0" w:rsidRPr="004A2466" w:rsidRDefault="00FB5BD0" w:rsidP="00FB5BD0">
      <w:pPr>
        <w:jc w:val="both"/>
        <w:rPr>
          <w:b/>
          <w:szCs w:val="22"/>
          <w:lang w:val="en-US"/>
        </w:rPr>
      </w:pPr>
    </w:p>
    <w:p w14:paraId="23BB1A36" w14:textId="77777777" w:rsidR="00FB5BD0" w:rsidRPr="004A2466" w:rsidRDefault="00FB5BD0" w:rsidP="00FB5BD0">
      <w:pPr>
        <w:jc w:val="both"/>
        <w:rPr>
          <w:szCs w:val="22"/>
          <w:lang w:val="en-US"/>
        </w:rPr>
      </w:pPr>
      <w:r w:rsidRPr="004A2466">
        <w:rPr>
          <w:szCs w:val="22"/>
          <w:lang w:val="en-US"/>
        </w:rPr>
        <w:t>SP#3</w:t>
      </w:r>
    </w:p>
    <w:p w14:paraId="5BE95C56" w14:textId="77777777" w:rsidR="00FB5BD0" w:rsidRPr="004A2466" w:rsidRDefault="00FB5BD0" w:rsidP="00FB5BD0">
      <w:pPr>
        <w:jc w:val="both"/>
        <w:rPr>
          <w:szCs w:val="22"/>
          <w:lang w:val="en-US"/>
        </w:rPr>
      </w:pPr>
    </w:p>
    <w:p w14:paraId="22883D77" w14:textId="77777777" w:rsidR="00FB5BD0" w:rsidRPr="004A2466" w:rsidRDefault="00FB5BD0" w:rsidP="00FB5BD0">
      <w:pPr>
        <w:jc w:val="both"/>
        <w:rPr>
          <w:szCs w:val="22"/>
          <w:lang w:val="en-US"/>
        </w:rPr>
      </w:pPr>
      <w:r w:rsidRPr="004A2466">
        <w:rPr>
          <w:szCs w:val="22"/>
          <w:lang w:val="en-US"/>
        </w:rPr>
        <w:t>Do you support to optionally allow flexible N</w:t>
      </w:r>
      <w:r w:rsidRPr="00B549BA">
        <w:rPr>
          <w:szCs w:val="22"/>
          <w:vertAlign w:val="subscript"/>
          <w:lang w:val="en-US"/>
        </w:rPr>
        <w:t>EHT-LTF</w:t>
      </w:r>
      <w:r w:rsidRPr="004A2466">
        <w:rPr>
          <w:szCs w:val="22"/>
          <w:lang w:val="en-US"/>
        </w:rPr>
        <w:t xml:space="preserve"> and include N</w:t>
      </w:r>
      <w:r w:rsidRPr="00B549BA">
        <w:rPr>
          <w:szCs w:val="22"/>
          <w:vertAlign w:val="subscript"/>
          <w:lang w:val="en-US"/>
        </w:rPr>
        <w:t>EHT-LTF</w:t>
      </w:r>
      <w:r w:rsidRPr="004A2466">
        <w:rPr>
          <w:szCs w:val="22"/>
          <w:lang w:val="en-US"/>
        </w:rPr>
        <w:t xml:space="preserve"> in EHT packets sent to a single user?</w:t>
      </w:r>
    </w:p>
    <w:p w14:paraId="5FAAB91F" w14:textId="77777777" w:rsidR="00FB5BD0" w:rsidRPr="004A2466" w:rsidRDefault="00FB5BD0" w:rsidP="00FB5BD0">
      <w:pPr>
        <w:jc w:val="both"/>
        <w:rPr>
          <w:szCs w:val="22"/>
          <w:lang w:val="en-US"/>
        </w:rPr>
      </w:pPr>
    </w:p>
    <w:p w14:paraId="338CD1A0" w14:textId="77777777" w:rsidR="00FB5BD0" w:rsidRPr="004A2466" w:rsidRDefault="00FB5BD0" w:rsidP="00FB5BD0">
      <w:pPr>
        <w:jc w:val="both"/>
        <w:rPr>
          <w:szCs w:val="22"/>
          <w:lang w:val="en-US"/>
        </w:rPr>
      </w:pPr>
      <w:r w:rsidRPr="004A2466">
        <w:rPr>
          <w:szCs w:val="22"/>
          <w:highlight w:val="red"/>
          <w:lang w:val="en-US"/>
        </w:rPr>
        <w:t>Y/N/A: 11/12/16</w:t>
      </w:r>
    </w:p>
    <w:p w14:paraId="3C52A82A" w14:textId="77777777" w:rsidR="00FB5BD0" w:rsidRPr="004A2466" w:rsidRDefault="00FB5BD0" w:rsidP="00FB5BD0">
      <w:pPr>
        <w:jc w:val="both"/>
        <w:rPr>
          <w:szCs w:val="22"/>
          <w:lang w:val="en-US"/>
        </w:rPr>
      </w:pPr>
    </w:p>
    <w:p w14:paraId="4A0A2035" w14:textId="77777777" w:rsidR="00A20B5E" w:rsidRDefault="00FB5BD0" w:rsidP="00FB5BD0">
      <w:pPr>
        <w:jc w:val="both"/>
        <w:rPr>
          <w:szCs w:val="22"/>
          <w:lang w:val="en-US"/>
        </w:rPr>
      </w:pPr>
      <w:r w:rsidRPr="004A2466">
        <w:rPr>
          <w:szCs w:val="22"/>
          <w:lang w:val="en-US"/>
        </w:rPr>
        <w:t>Reference:  11-20-0526-01-00be-minutes-for-802-11be-phy-ad-hoc-conf-call-in-march-2020</w:t>
      </w:r>
    </w:p>
    <w:p w14:paraId="01828001" w14:textId="77777777" w:rsidR="00FB5BD0" w:rsidRPr="00494387" w:rsidRDefault="00FB5BD0" w:rsidP="00494387">
      <w:pPr>
        <w:pStyle w:val="Heading2"/>
        <w:jc w:val="both"/>
        <w:rPr>
          <w:u w:val="none"/>
          <w:lang w:val="en-US"/>
        </w:rPr>
      </w:pPr>
      <w:bookmarkStart w:id="2028" w:name="_Toc47082120"/>
      <w:r w:rsidRPr="00494387">
        <w:rPr>
          <w:u w:val="none"/>
          <w:lang w:val="en-US"/>
        </w:rPr>
        <w:t>March 23 (MAC):  1 SP</w:t>
      </w:r>
      <w:bookmarkEnd w:id="2028"/>
    </w:p>
    <w:p w14:paraId="06754550" w14:textId="77777777" w:rsidR="00FB5BD0" w:rsidRPr="009563A4" w:rsidRDefault="00FB5BD0" w:rsidP="00A939E9">
      <w:pPr>
        <w:jc w:val="both"/>
        <w:rPr>
          <w:rFonts w:ascii="Arial" w:hAnsi="Arial" w:cs="Arial"/>
          <w:lang w:val="en-US"/>
        </w:rPr>
      </w:pPr>
    </w:p>
    <w:p w14:paraId="5BF0C236" w14:textId="77777777" w:rsidR="00FB5BD0" w:rsidRPr="000952FE" w:rsidRDefault="00FB5BD0" w:rsidP="00A939E9">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14:paraId="3E578723" w14:textId="77777777" w:rsidR="00FB5BD0" w:rsidRPr="000952FE" w:rsidRDefault="00FB5BD0" w:rsidP="00A939E9">
      <w:pPr>
        <w:jc w:val="both"/>
        <w:rPr>
          <w:szCs w:val="22"/>
          <w:lang w:val="en-US"/>
        </w:rPr>
      </w:pPr>
    </w:p>
    <w:p w14:paraId="3EE82B6C" w14:textId="77777777" w:rsidR="00FB5BD0" w:rsidRPr="004A2466" w:rsidRDefault="00FB5BD0" w:rsidP="00A939E9">
      <w:pPr>
        <w:jc w:val="both"/>
        <w:rPr>
          <w:szCs w:val="22"/>
          <w:lang w:val="en-US"/>
        </w:rPr>
      </w:pPr>
      <w:r w:rsidRPr="004A2466">
        <w:rPr>
          <w:szCs w:val="22"/>
          <w:lang w:val="en-US"/>
        </w:rPr>
        <w:t>SP#1</w:t>
      </w:r>
    </w:p>
    <w:p w14:paraId="6BD6A2AD" w14:textId="77777777" w:rsidR="00FB5BD0" w:rsidRPr="004A2466" w:rsidRDefault="00FB5BD0" w:rsidP="00A939E9">
      <w:pPr>
        <w:jc w:val="both"/>
        <w:rPr>
          <w:szCs w:val="22"/>
          <w:lang w:val="en-US"/>
        </w:rPr>
      </w:pPr>
    </w:p>
    <w:p w14:paraId="242BBBE3" w14:textId="77777777" w:rsidR="00FB5BD0" w:rsidRPr="004A2466" w:rsidRDefault="00FB5BD0" w:rsidP="00A939E9">
      <w:pPr>
        <w:jc w:val="both"/>
        <w:rPr>
          <w:szCs w:val="22"/>
          <w:lang w:val="en-US"/>
        </w:rPr>
      </w:pPr>
      <w:r w:rsidRPr="004A2466">
        <w:rPr>
          <w:szCs w:val="22"/>
          <w:lang w:val="en-US"/>
        </w:rPr>
        <w:t>Do you support to define EHT operation element with the following fields to indicate 320/160+160 MHz BSS bandwidth?</w:t>
      </w:r>
    </w:p>
    <w:p w14:paraId="3CD3C2D0"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Channel Width field </w:t>
      </w:r>
    </w:p>
    <w:p w14:paraId="22E58D1E"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CCFS field </w:t>
      </w:r>
    </w:p>
    <w:p w14:paraId="5B636C6C" w14:textId="77777777" w:rsidR="00FB5BD0" w:rsidRPr="004A2466" w:rsidRDefault="00FB5BD0" w:rsidP="00A939E9">
      <w:pPr>
        <w:jc w:val="both"/>
        <w:rPr>
          <w:szCs w:val="22"/>
          <w:lang w:val="en-US"/>
        </w:rPr>
      </w:pPr>
    </w:p>
    <w:p w14:paraId="104351BD" w14:textId="77777777" w:rsidR="00FB5BD0" w:rsidRPr="004A2466" w:rsidRDefault="00FB5BD0" w:rsidP="00A939E9">
      <w:pPr>
        <w:jc w:val="both"/>
        <w:rPr>
          <w:lang w:val="en-US"/>
        </w:rPr>
      </w:pPr>
      <w:r w:rsidRPr="004A2466">
        <w:rPr>
          <w:highlight w:val="green"/>
          <w:lang w:val="en-US" w:eastAsia="ko-KR"/>
        </w:rPr>
        <w:t>Y/N/A/No answer: 26/3/21/19</w:t>
      </w:r>
    </w:p>
    <w:p w14:paraId="01A385B9" w14:textId="77777777" w:rsidR="00FB5BD0" w:rsidRPr="004A2466" w:rsidRDefault="00FB5BD0" w:rsidP="00A939E9">
      <w:pPr>
        <w:jc w:val="both"/>
        <w:rPr>
          <w:szCs w:val="22"/>
          <w:lang w:val="en-US"/>
        </w:rPr>
      </w:pPr>
    </w:p>
    <w:p w14:paraId="794DB750" w14:textId="77777777" w:rsidR="005758D1" w:rsidRPr="004A2466" w:rsidRDefault="00FB5BD0" w:rsidP="00A939E9">
      <w:pPr>
        <w:jc w:val="both"/>
        <w:rPr>
          <w:szCs w:val="22"/>
          <w:lang w:val="en-US"/>
        </w:rPr>
      </w:pPr>
      <w:r w:rsidRPr="004A2466">
        <w:rPr>
          <w:szCs w:val="22"/>
          <w:lang w:val="en-US"/>
        </w:rPr>
        <w:t>Reference:  11-20-0511-01-00be-minutes-for-tgbe-mac-ad-hoc-teleconferences-march-and-may-2020</w:t>
      </w:r>
    </w:p>
    <w:p w14:paraId="357E5F3E" w14:textId="77777777" w:rsidR="00494387" w:rsidRDefault="00494387">
      <w:pPr>
        <w:rPr>
          <w:rFonts w:ascii="Arial" w:hAnsi="Arial"/>
          <w:b/>
          <w:sz w:val="28"/>
          <w:lang w:val="en-US"/>
        </w:rPr>
      </w:pPr>
      <w:r>
        <w:rPr>
          <w:lang w:val="en-US"/>
        </w:rPr>
        <w:br w:type="page"/>
      </w:r>
    </w:p>
    <w:p w14:paraId="4C18912F" w14:textId="77777777" w:rsidR="00FB5BD0" w:rsidRPr="005758D1" w:rsidRDefault="00FB5BD0" w:rsidP="005758D1">
      <w:pPr>
        <w:pStyle w:val="Heading2"/>
        <w:rPr>
          <w:szCs w:val="22"/>
          <w:u w:val="none"/>
          <w:lang w:val="en-US"/>
        </w:rPr>
      </w:pPr>
      <w:bookmarkStart w:id="2029" w:name="_Toc47082121"/>
      <w:r w:rsidRPr="005758D1">
        <w:rPr>
          <w:u w:val="none"/>
          <w:lang w:val="en-US"/>
        </w:rPr>
        <w:lastRenderedPageBreak/>
        <w:t>March 26 (PHY):  No SP</w:t>
      </w:r>
      <w:bookmarkEnd w:id="2029"/>
    </w:p>
    <w:p w14:paraId="658692BC" w14:textId="77777777" w:rsidR="00FB5BD0" w:rsidRPr="004A2466" w:rsidRDefault="00FB5BD0" w:rsidP="00FB5BD0">
      <w:pPr>
        <w:jc w:val="both"/>
        <w:rPr>
          <w:szCs w:val="22"/>
          <w:lang w:val="en-US"/>
        </w:rPr>
      </w:pPr>
    </w:p>
    <w:p w14:paraId="76B82E41" w14:textId="77777777" w:rsidR="00FB5BD0" w:rsidRPr="004A2466" w:rsidRDefault="00FB5BD0" w:rsidP="00FB5BD0">
      <w:pPr>
        <w:jc w:val="both"/>
        <w:rPr>
          <w:lang w:val="en-US"/>
        </w:rPr>
      </w:pPr>
      <w:r w:rsidRPr="004A2466">
        <w:rPr>
          <w:lang w:val="en-US"/>
        </w:rPr>
        <w:t>No straw polls were conducted.</w:t>
      </w:r>
    </w:p>
    <w:p w14:paraId="12D36C67" w14:textId="77777777" w:rsidR="00FB5BD0" w:rsidRPr="004A2466" w:rsidRDefault="00FB5BD0" w:rsidP="00FB5BD0">
      <w:pPr>
        <w:jc w:val="both"/>
        <w:rPr>
          <w:szCs w:val="22"/>
          <w:lang w:val="en-US"/>
        </w:rPr>
      </w:pPr>
    </w:p>
    <w:p w14:paraId="53F25766" w14:textId="77777777" w:rsidR="00FB5BD0" w:rsidRPr="004A2466" w:rsidRDefault="00FB5BD0" w:rsidP="00FB5BD0">
      <w:pPr>
        <w:jc w:val="both"/>
        <w:rPr>
          <w:szCs w:val="22"/>
          <w:lang w:val="en-US"/>
        </w:rPr>
      </w:pPr>
      <w:r w:rsidRPr="004A2466">
        <w:rPr>
          <w:szCs w:val="22"/>
          <w:lang w:val="en-US"/>
        </w:rPr>
        <w:t>Reference:  11-20-0526-01-00be-minutes-for-802-11be-phy-ad-hoc-conf-call-in-march-2020</w:t>
      </w:r>
    </w:p>
    <w:p w14:paraId="130FD5CD" w14:textId="77777777" w:rsidR="00FB5BD0" w:rsidRPr="005758D1" w:rsidRDefault="00FB5BD0" w:rsidP="005758D1">
      <w:pPr>
        <w:pStyle w:val="Heading2"/>
        <w:rPr>
          <w:u w:val="none"/>
          <w:lang w:val="en-US"/>
        </w:rPr>
      </w:pPr>
      <w:bookmarkStart w:id="2030" w:name="_Toc47082122"/>
      <w:r w:rsidRPr="005758D1">
        <w:rPr>
          <w:u w:val="none"/>
          <w:lang w:val="en-US"/>
        </w:rPr>
        <w:t>March 26 (MAC):  1 SP</w:t>
      </w:r>
      <w:bookmarkEnd w:id="2030"/>
    </w:p>
    <w:p w14:paraId="6189C29B" w14:textId="77777777" w:rsidR="00FB5BD0" w:rsidRDefault="00FB5BD0" w:rsidP="00FB5BD0">
      <w:pPr>
        <w:jc w:val="both"/>
        <w:rPr>
          <w:rFonts w:ascii="Arial" w:hAnsi="Arial" w:cs="Arial"/>
          <w:szCs w:val="22"/>
          <w:lang w:val="en-US"/>
        </w:rPr>
      </w:pPr>
    </w:p>
    <w:p w14:paraId="7CFBA9CB" w14:textId="77777777" w:rsidR="00FB5BD0" w:rsidRPr="004A2466" w:rsidRDefault="00FB5BD0" w:rsidP="00A939E9">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Yongho Seok, MediaTek)</w:t>
      </w:r>
    </w:p>
    <w:p w14:paraId="5DADC9C1" w14:textId="77777777" w:rsidR="00FB5BD0" w:rsidRPr="004A2466" w:rsidRDefault="00FB5BD0" w:rsidP="00A939E9">
      <w:pPr>
        <w:jc w:val="both"/>
        <w:rPr>
          <w:szCs w:val="22"/>
          <w:lang w:val="en-US"/>
        </w:rPr>
      </w:pPr>
    </w:p>
    <w:p w14:paraId="6F21D870" w14:textId="77777777" w:rsidR="00FB5BD0" w:rsidRPr="004A2466" w:rsidRDefault="00FB5BD0" w:rsidP="00A939E9">
      <w:pPr>
        <w:jc w:val="both"/>
        <w:rPr>
          <w:szCs w:val="22"/>
          <w:lang w:val="en-US"/>
        </w:rPr>
      </w:pPr>
      <w:r w:rsidRPr="004A2466">
        <w:rPr>
          <w:szCs w:val="22"/>
          <w:lang w:val="en-US"/>
        </w:rPr>
        <w:t>SP</w:t>
      </w:r>
    </w:p>
    <w:p w14:paraId="00792D0A" w14:textId="77777777" w:rsidR="00FB5BD0" w:rsidRPr="004A2466" w:rsidRDefault="00FB5BD0" w:rsidP="00A939E9">
      <w:pPr>
        <w:jc w:val="both"/>
        <w:rPr>
          <w:szCs w:val="22"/>
          <w:lang w:val="en-US"/>
        </w:rPr>
      </w:pPr>
    </w:p>
    <w:p w14:paraId="43C17EEC" w14:textId="77777777" w:rsidR="00FB5BD0" w:rsidRPr="004A2466" w:rsidRDefault="00FB5BD0" w:rsidP="00A939E9">
      <w:pPr>
        <w:jc w:val="both"/>
        <w:rPr>
          <w:szCs w:val="22"/>
          <w:lang w:val="en-US"/>
        </w:rPr>
      </w:pPr>
      <w:r w:rsidRPr="004A2466">
        <w:rPr>
          <w:szCs w:val="22"/>
          <w:lang w:val="en-US"/>
        </w:rPr>
        <w:t xml:space="preserve">Do you support the following PPDU transmission restriction for the constrained multi-link operation? </w:t>
      </w:r>
    </w:p>
    <w:p w14:paraId="712EF69B" w14:textId="77777777" w:rsidR="00FB5BD0" w:rsidRPr="00F149AC" w:rsidRDefault="00FB5BD0" w:rsidP="00486858">
      <w:pPr>
        <w:pStyle w:val="ListParagraph"/>
        <w:numPr>
          <w:ilvl w:val="0"/>
          <w:numId w:val="32"/>
        </w:numPr>
        <w:jc w:val="both"/>
        <w:rPr>
          <w:szCs w:val="22"/>
          <w:lang w:val="en-US"/>
        </w:rPr>
      </w:pPr>
      <w:r w:rsidRPr="00F149AC">
        <w:rPr>
          <w:szCs w:val="22"/>
          <w:lang w:val="en-US"/>
        </w:rPr>
        <w:t>If an AP MLD intends to align the ending time of the DL PPDUs simultaneously sent on the multiple links, the AP MLD shall ensure that the difference between the ending times of transmitting PPDUs is less than SIFS – margin time.</w:t>
      </w:r>
    </w:p>
    <w:p w14:paraId="31B77991" w14:textId="77777777" w:rsidR="00FB5BD0" w:rsidRPr="00F149AC" w:rsidRDefault="00FB5BD0" w:rsidP="00486858">
      <w:pPr>
        <w:pStyle w:val="ListParagraph"/>
        <w:numPr>
          <w:ilvl w:val="1"/>
          <w:numId w:val="32"/>
        </w:numPr>
        <w:jc w:val="both"/>
        <w:rPr>
          <w:szCs w:val="22"/>
          <w:lang w:val="en-US"/>
        </w:rPr>
      </w:pPr>
      <w:r w:rsidRPr="00F149AC">
        <w:rPr>
          <w:szCs w:val="22"/>
          <w:lang w:val="en-US"/>
        </w:rPr>
        <w:t>Where the reference of the ending time of the PPDU is TBD and the margin time (&lt; SIFS) is TBD.</w:t>
      </w:r>
    </w:p>
    <w:p w14:paraId="66BF80D2" w14:textId="77777777" w:rsidR="00FB5BD0" w:rsidRPr="004A2466" w:rsidRDefault="00FB5BD0" w:rsidP="00A939E9">
      <w:pPr>
        <w:jc w:val="both"/>
        <w:rPr>
          <w:szCs w:val="22"/>
          <w:lang w:val="en-US"/>
        </w:rPr>
      </w:pPr>
    </w:p>
    <w:p w14:paraId="5BBDEDA0" w14:textId="77777777" w:rsidR="00FB5BD0" w:rsidRPr="004A2466" w:rsidRDefault="00FB5BD0" w:rsidP="00A939E9">
      <w:pPr>
        <w:jc w:val="both"/>
        <w:rPr>
          <w:lang w:val="en-US"/>
        </w:rPr>
      </w:pPr>
      <w:r w:rsidRPr="004A2466">
        <w:rPr>
          <w:highlight w:val="red"/>
          <w:lang w:val="en-US" w:eastAsia="ko-KR"/>
        </w:rPr>
        <w:t>Y/N/A/No answer: 29/10/27/20</w:t>
      </w:r>
    </w:p>
    <w:p w14:paraId="2051FE33" w14:textId="77777777" w:rsidR="00FB5BD0" w:rsidRPr="004A2466" w:rsidRDefault="00FB5BD0" w:rsidP="00A939E9">
      <w:pPr>
        <w:jc w:val="both"/>
        <w:rPr>
          <w:szCs w:val="22"/>
          <w:lang w:val="sv-SE"/>
        </w:rPr>
      </w:pPr>
    </w:p>
    <w:p w14:paraId="0491B3A9" w14:textId="77777777" w:rsidR="00FB5BD0" w:rsidRPr="004A2466" w:rsidRDefault="00FB5BD0" w:rsidP="00A939E9">
      <w:pPr>
        <w:jc w:val="both"/>
        <w:rPr>
          <w:szCs w:val="22"/>
          <w:lang w:val="en-US"/>
        </w:rPr>
      </w:pPr>
      <w:r w:rsidRPr="004A2466">
        <w:rPr>
          <w:szCs w:val="22"/>
          <w:lang w:val="en-US"/>
        </w:rPr>
        <w:t>Reference:  11-20-0511-01-00be-minutes-for-tgbe-mac-ad-hoc-teleconferences-march-and-may-2020</w:t>
      </w:r>
    </w:p>
    <w:p w14:paraId="64A618A8" w14:textId="77777777" w:rsidR="00FB5BD0" w:rsidRPr="005758D1" w:rsidRDefault="00FB5BD0" w:rsidP="00A939E9">
      <w:pPr>
        <w:pStyle w:val="Heading2"/>
        <w:jc w:val="both"/>
        <w:rPr>
          <w:u w:val="none"/>
          <w:lang w:val="en-US"/>
        </w:rPr>
      </w:pPr>
      <w:bookmarkStart w:id="2031" w:name="_Toc47082123"/>
      <w:r w:rsidRPr="005758D1">
        <w:rPr>
          <w:u w:val="none"/>
          <w:lang w:val="en-US"/>
        </w:rPr>
        <w:t>March 30 (PHY):  6 SPs</w:t>
      </w:r>
      <w:bookmarkEnd w:id="2031"/>
    </w:p>
    <w:p w14:paraId="530CE30F" w14:textId="77777777" w:rsidR="00FB5BD0" w:rsidRDefault="00FB5BD0" w:rsidP="00FB5BD0">
      <w:pPr>
        <w:jc w:val="both"/>
        <w:rPr>
          <w:rFonts w:ascii="Arial" w:hAnsi="Arial" w:cs="Arial"/>
          <w:szCs w:val="22"/>
          <w:lang w:val="en-US"/>
        </w:rPr>
      </w:pPr>
    </w:p>
    <w:p w14:paraId="306FA438" w14:textId="77777777"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14:paraId="45FBD627" w14:textId="77777777" w:rsidR="00FB5BD0" w:rsidRPr="004A2466" w:rsidRDefault="00FB5BD0" w:rsidP="00FB5BD0">
      <w:pPr>
        <w:jc w:val="both"/>
        <w:rPr>
          <w:szCs w:val="22"/>
          <w:lang w:val="en-US"/>
        </w:rPr>
      </w:pPr>
    </w:p>
    <w:p w14:paraId="69537FE4" w14:textId="77777777" w:rsidR="00FB5BD0" w:rsidRPr="004A2466" w:rsidRDefault="00FB5BD0" w:rsidP="00FB5BD0">
      <w:pPr>
        <w:jc w:val="both"/>
        <w:rPr>
          <w:szCs w:val="22"/>
          <w:lang w:val="en-US"/>
        </w:rPr>
      </w:pPr>
      <w:r w:rsidRPr="004A2466">
        <w:rPr>
          <w:szCs w:val="22"/>
          <w:lang w:val="en-US"/>
        </w:rPr>
        <w:t>SP</w:t>
      </w:r>
      <w:r w:rsidR="003A0ADB">
        <w:rPr>
          <w:szCs w:val="22"/>
          <w:lang w:val="en-US"/>
        </w:rPr>
        <w:t>#</w:t>
      </w:r>
      <w:r w:rsidRPr="004A2466">
        <w:rPr>
          <w:szCs w:val="22"/>
          <w:lang w:val="en-US"/>
        </w:rPr>
        <w:t>1</w:t>
      </w:r>
    </w:p>
    <w:p w14:paraId="435E32FB" w14:textId="77777777" w:rsidR="00FB5BD0" w:rsidRPr="004A2466" w:rsidRDefault="00FB5BD0" w:rsidP="00FB5BD0">
      <w:pPr>
        <w:jc w:val="both"/>
        <w:rPr>
          <w:szCs w:val="22"/>
          <w:lang w:val="en-US"/>
        </w:rPr>
      </w:pPr>
    </w:p>
    <w:p w14:paraId="0FD6A945" w14:textId="77777777" w:rsidR="00FB5BD0" w:rsidRPr="004A2466" w:rsidRDefault="00FB5BD0" w:rsidP="00FB5BD0">
      <w:pPr>
        <w:jc w:val="both"/>
        <w:rPr>
          <w:szCs w:val="22"/>
          <w:lang w:val="en-US"/>
        </w:rPr>
      </w:pPr>
      <w:r w:rsidRPr="004A2466">
        <w:rPr>
          <w:szCs w:val="22"/>
          <w:lang w:val="en-US"/>
        </w:rPr>
        <w:t>Do you support joint interleaving for RU and aggregated RU size &lt;=80 MHz?</w:t>
      </w:r>
    </w:p>
    <w:p w14:paraId="392866A0" w14:textId="77777777" w:rsidR="00FB5BD0" w:rsidRPr="004A2466" w:rsidRDefault="00FB5BD0" w:rsidP="00FB5BD0">
      <w:pPr>
        <w:jc w:val="both"/>
        <w:rPr>
          <w:szCs w:val="22"/>
          <w:lang w:val="en-US"/>
        </w:rPr>
      </w:pPr>
    </w:p>
    <w:p w14:paraId="5DF5E88E" w14:textId="77777777" w:rsidR="00FB5BD0" w:rsidRPr="004A2466" w:rsidRDefault="00B473A8" w:rsidP="00FB5BD0">
      <w:pPr>
        <w:jc w:val="both"/>
        <w:rPr>
          <w:szCs w:val="22"/>
          <w:lang w:val="en-US"/>
        </w:rPr>
      </w:pPr>
      <w:r>
        <w:rPr>
          <w:szCs w:val="22"/>
          <w:highlight w:val="green"/>
          <w:lang w:val="en-US"/>
        </w:rPr>
        <w:t>Y/N/A:</w:t>
      </w:r>
      <w:r w:rsidR="00FB5BD0" w:rsidRPr="004A2466">
        <w:rPr>
          <w:szCs w:val="22"/>
          <w:highlight w:val="green"/>
          <w:lang w:val="en-US"/>
        </w:rPr>
        <w:t xml:space="preserve"> 38/9/11</w:t>
      </w:r>
    </w:p>
    <w:p w14:paraId="3DE78706" w14:textId="77777777" w:rsidR="00FB5BD0" w:rsidRPr="00BC335E" w:rsidRDefault="00FB5BD0" w:rsidP="00FB5BD0">
      <w:pPr>
        <w:jc w:val="both"/>
        <w:rPr>
          <w:szCs w:val="22"/>
          <w:lang w:val="en-US"/>
        </w:rPr>
      </w:pPr>
    </w:p>
    <w:p w14:paraId="7633B92F" w14:textId="77777777" w:rsidR="00FA790C" w:rsidRDefault="00FA790C" w:rsidP="00FB5BD0">
      <w:pPr>
        <w:jc w:val="both"/>
        <w:rPr>
          <w:szCs w:val="22"/>
          <w:lang w:val="en-US"/>
        </w:rPr>
      </w:pPr>
    </w:p>
    <w:p w14:paraId="39542F45"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4</w:t>
      </w:r>
    </w:p>
    <w:p w14:paraId="6DA632D2" w14:textId="77777777" w:rsidR="00FB5BD0" w:rsidRPr="00BC335E" w:rsidRDefault="00FB5BD0" w:rsidP="00FB5BD0">
      <w:pPr>
        <w:jc w:val="both"/>
        <w:rPr>
          <w:szCs w:val="22"/>
          <w:lang w:val="en-US"/>
        </w:rPr>
      </w:pPr>
    </w:p>
    <w:p w14:paraId="1BF88A71" w14:textId="77777777"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14:paraId="28E3D71C" w14:textId="77777777" w:rsidR="00FB5BD0" w:rsidRPr="00BC335E" w:rsidRDefault="00FB5BD0" w:rsidP="00FB5BD0">
      <w:pPr>
        <w:jc w:val="both"/>
        <w:rPr>
          <w:szCs w:val="22"/>
          <w:lang w:val="en-US"/>
        </w:rPr>
      </w:pPr>
    </w:p>
    <w:p w14:paraId="47C020A4" w14:textId="77777777" w:rsidR="00FB5BD0" w:rsidRPr="00BC335E" w:rsidRDefault="00B473A8" w:rsidP="00FB5BD0">
      <w:pPr>
        <w:jc w:val="both"/>
        <w:rPr>
          <w:szCs w:val="22"/>
          <w:lang w:val="en-US"/>
        </w:rPr>
      </w:pPr>
      <w:r>
        <w:rPr>
          <w:szCs w:val="22"/>
          <w:highlight w:val="green"/>
          <w:lang w:val="en-US"/>
        </w:rPr>
        <w:t xml:space="preserve">Y/N/A: </w:t>
      </w:r>
      <w:r w:rsidR="00FB5BD0" w:rsidRPr="00BC335E">
        <w:rPr>
          <w:szCs w:val="22"/>
          <w:highlight w:val="green"/>
          <w:lang w:val="en-US"/>
        </w:rPr>
        <w:t>53/0/8</w:t>
      </w:r>
    </w:p>
    <w:p w14:paraId="30B11AC1" w14:textId="77777777" w:rsidR="00FB5BD0" w:rsidRDefault="00FB5BD0" w:rsidP="00FB5BD0">
      <w:pPr>
        <w:jc w:val="both"/>
        <w:rPr>
          <w:szCs w:val="22"/>
          <w:lang w:val="en-US"/>
        </w:rPr>
      </w:pPr>
    </w:p>
    <w:p w14:paraId="155C3C87" w14:textId="77777777" w:rsidR="00FA790C" w:rsidRPr="00BC335E" w:rsidRDefault="00FA790C" w:rsidP="00FB5BD0">
      <w:pPr>
        <w:jc w:val="both"/>
        <w:rPr>
          <w:szCs w:val="22"/>
          <w:lang w:val="en-US"/>
        </w:rPr>
      </w:pPr>
    </w:p>
    <w:p w14:paraId="0E8AB56D"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2</w:t>
      </w:r>
      <w:r w:rsidR="0093641D">
        <w:rPr>
          <w:szCs w:val="22"/>
          <w:lang w:val="en-US"/>
        </w:rPr>
        <w:t>.1</w:t>
      </w:r>
    </w:p>
    <w:p w14:paraId="7A5EDAC7" w14:textId="77777777" w:rsidR="00FB5BD0" w:rsidRPr="00BC335E" w:rsidRDefault="00FB5BD0" w:rsidP="00FB5BD0">
      <w:pPr>
        <w:jc w:val="both"/>
        <w:rPr>
          <w:szCs w:val="22"/>
          <w:lang w:val="en-US"/>
        </w:rPr>
      </w:pPr>
    </w:p>
    <w:p w14:paraId="23FC0FBD" w14:textId="77777777" w:rsidR="00FB5BD0" w:rsidRPr="00BC335E" w:rsidRDefault="00FB5BD0" w:rsidP="00FB5BD0">
      <w:pPr>
        <w:jc w:val="both"/>
        <w:rPr>
          <w:szCs w:val="22"/>
          <w:lang w:val="en-US"/>
        </w:rPr>
      </w:pPr>
      <w:r w:rsidRPr="00BC335E">
        <w:rPr>
          <w:szCs w:val="22"/>
          <w:lang w:val="en-US"/>
        </w:rPr>
        <w:t xml:space="preserve">Do you support the following LDPC tone mapper parameters:  </w:t>
      </w:r>
    </w:p>
    <w:p w14:paraId="17F47A7D"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RU52+26: D_TM = 4</w:t>
      </w:r>
    </w:p>
    <w:p w14:paraId="190BC310"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RU106+26: D_TM = 6</w:t>
      </w:r>
    </w:p>
    <w:p w14:paraId="7346F262" w14:textId="77777777" w:rsidR="001B663E" w:rsidRPr="001B663E" w:rsidRDefault="001B663E" w:rsidP="00486858">
      <w:pPr>
        <w:pStyle w:val="ListParagraph"/>
        <w:numPr>
          <w:ilvl w:val="0"/>
          <w:numId w:val="32"/>
        </w:numPr>
        <w:jc w:val="both"/>
        <w:rPr>
          <w:szCs w:val="22"/>
          <w:lang w:val="en-US"/>
        </w:rPr>
      </w:pPr>
      <w:r w:rsidRPr="001B663E">
        <w:rPr>
          <w:szCs w:val="22"/>
          <w:lang w:val="en-US"/>
        </w:rPr>
        <w:t>Existing RUs: identical to 11ax</w:t>
      </w:r>
    </w:p>
    <w:p w14:paraId="03CD94F0" w14:textId="77777777" w:rsidR="00FB5BD0" w:rsidRPr="00BC335E" w:rsidRDefault="00FB5BD0" w:rsidP="00FB5BD0">
      <w:pPr>
        <w:jc w:val="both"/>
        <w:rPr>
          <w:szCs w:val="22"/>
          <w:lang w:val="en-US"/>
        </w:rPr>
      </w:pPr>
    </w:p>
    <w:p w14:paraId="00D76E11" w14:textId="77777777" w:rsidR="00FB5BD0" w:rsidRPr="00BC335E" w:rsidRDefault="00B473A8" w:rsidP="00FB5BD0">
      <w:pPr>
        <w:jc w:val="both"/>
        <w:rPr>
          <w:szCs w:val="22"/>
          <w:lang w:val="en-US"/>
        </w:rPr>
      </w:pPr>
      <w:r>
        <w:rPr>
          <w:szCs w:val="22"/>
          <w:highlight w:val="green"/>
          <w:lang w:val="en-US"/>
        </w:rPr>
        <w:t>Y/N/A:</w:t>
      </w:r>
      <w:r w:rsidR="00FB5BD0" w:rsidRPr="00BC335E">
        <w:rPr>
          <w:szCs w:val="22"/>
          <w:highlight w:val="green"/>
          <w:lang w:val="en-US"/>
        </w:rPr>
        <w:t xml:space="preserve"> 54/0/7</w:t>
      </w:r>
    </w:p>
    <w:p w14:paraId="63A64276" w14:textId="77777777" w:rsidR="00FB5BD0" w:rsidRDefault="00FB5BD0" w:rsidP="00FB5BD0">
      <w:pPr>
        <w:jc w:val="both"/>
        <w:rPr>
          <w:szCs w:val="22"/>
          <w:lang w:val="en-US"/>
        </w:rPr>
      </w:pPr>
    </w:p>
    <w:p w14:paraId="7C50A339" w14:textId="77777777" w:rsidR="00FA790C" w:rsidRPr="00915AD4" w:rsidRDefault="00FA790C" w:rsidP="00FB5BD0">
      <w:pPr>
        <w:jc w:val="both"/>
        <w:rPr>
          <w:szCs w:val="22"/>
          <w:lang w:val="en-US"/>
        </w:rPr>
      </w:pPr>
    </w:p>
    <w:p w14:paraId="3C92BEC3" w14:textId="77777777" w:rsidR="00FB5BD0" w:rsidRPr="00915AD4" w:rsidRDefault="00FB5BD0" w:rsidP="00FB5BD0">
      <w:pPr>
        <w:jc w:val="both"/>
        <w:rPr>
          <w:szCs w:val="22"/>
          <w:lang w:val="en-US"/>
        </w:rPr>
      </w:pPr>
      <w:r w:rsidRPr="00915AD4">
        <w:rPr>
          <w:szCs w:val="22"/>
          <w:lang w:val="en-US"/>
        </w:rPr>
        <w:lastRenderedPageBreak/>
        <w:t>SP</w:t>
      </w:r>
      <w:r w:rsidR="003A0ADB">
        <w:rPr>
          <w:szCs w:val="22"/>
          <w:lang w:val="en-US"/>
        </w:rPr>
        <w:t>#</w:t>
      </w:r>
      <w:r w:rsidRPr="00915AD4">
        <w:rPr>
          <w:szCs w:val="22"/>
          <w:lang w:val="en-US"/>
        </w:rPr>
        <w:t>2</w:t>
      </w:r>
      <w:r w:rsidR="0093641D">
        <w:rPr>
          <w:szCs w:val="22"/>
          <w:lang w:val="en-US"/>
        </w:rPr>
        <w:t>.2</w:t>
      </w:r>
    </w:p>
    <w:p w14:paraId="64AD1ED2" w14:textId="77777777" w:rsidR="00FB5BD0" w:rsidRPr="00915AD4" w:rsidRDefault="00FB5BD0" w:rsidP="00FB5BD0">
      <w:pPr>
        <w:jc w:val="both"/>
        <w:rPr>
          <w:szCs w:val="22"/>
          <w:lang w:val="en-US"/>
        </w:rPr>
      </w:pPr>
    </w:p>
    <w:p w14:paraId="60845247" w14:textId="77777777" w:rsidR="00FB5BD0" w:rsidRPr="00915AD4" w:rsidRDefault="00FB5BD0" w:rsidP="00FB5BD0">
      <w:pPr>
        <w:jc w:val="both"/>
        <w:rPr>
          <w:szCs w:val="22"/>
          <w:lang w:val="en-US"/>
        </w:rPr>
      </w:pPr>
      <w:r w:rsidRPr="00915AD4">
        <w:rPr>
          <w:szCs w:val="22"/>
          <w:lang w:val="en-US"/>
        </w:rPr>
        <w:t xml:space="preserve">Do you support the following LDPC tone mapper parameters:  </w:t>
      </w:r>
    </w:p>
    <w:p w14:paraId="4F554E86" w14:textId="77777777" w:rsidR="00FB5BD0" w:rsidRPr="00871EC6" w:rsidRDefault="00FB5BD0" w:rsidP="00DF7E01">
      <w:pPr>
        <w:pStyle w:val="ListParagraph"/>
        <w:numPr>
          <w:ilvl w:val="0"/>
          <w:numId w:val="34"/>
        </w:numPr>
        <w:jc w:val="both"/>
        <w:rPr>
          <w:szCs w:val="22"/>
          <w:lang w:val="en-US"/>
        </w:rPr>
      </w:pPr>
      <w:r w:rsidRPr="00871EC6">
        <w:rPr>
          <w:szCs w:val="22"/>
          <w:lang w:val="en-US"/>
        </w:rPr>
        <w:t xml:space="preserve">for </w:t>
      </w:r>
      <w:r w:rsidR="00871EC6" w:rsidRPr="00871EC6">
        <w:rPr>
          <w:szCs w:val="22"/>
          <w:lang w:val="en-US"/>
        </w:rPr>
        <w:t>RU484+242: D_TM = 18</w:t>
      </w:r>
    </w:p>
    <w:p w14:paraId="16B257A1" w14:textId="77777777" w:rsidR="00FB5BD0" w:rsidRPr="00915AD4" w:rsidRDefault="00FB5BD0" w:rsidP="00FB5BD0">
      <w:pPr>
        <w:jc w:val="both"/>
        <w:rPr>
          <w:szCs w:val="22"/>
          <w:lang w:val="en-US"/>
        </w:rPr>
      </w:pPr>
    </w:p>
    <w:p w14:paraId="52D87302" w14:textId="77777777" w:rsidR="00FB5BD0" w:rsidRPr="00915AD4" w:rsidRDefault="00B473A8" w:rsidP="00FB5BD0">
      <w:pPr>
        <w:jc w:val="both"/>
        <w:rPr>
          <w:szCs w:val="22"/>
          <w:lang w:val="en-US"/>
        </w:rPr>
      </w:pPr>
      <w:r>
        <w:rPr>
          <w:szCs w:val="22"/>
          <w:highlight w:val="green"/>
          <w:lang w:val="en-US"/>
        </w:rPr>
        <w:t xml:space="preserve">Y/N/A: </w:t>
      </w:r>
      <w:r w:rsidR="00FB5BD0" w:rsidRPr="00915AD4">
        <w:rPr>
          <w:szCs w:val="22"/>
          <w:highlight w:val="green"/>
          <w:lang w:val="en-US"/>
        </w:rPr>
        <w:t>53/9/10</w:t>
      </w:r>
    </w:p>
    <w:p w14:paraId="54C1046B" w14:textId="77777777" w:rsidR="00FB5BD0" w:rsidRDefault="00FB5BD0" w:rsidP="00FB5BD0">
      <w:pPr>
        <w:jc w:val="both"/>
        <w:rPr>
          <w:szCs w:val="22"/>
          <w:lang w:val="en-US"/>
        </w:rPr>
      </w:pPr>
    </w:p>
    <w:p w14:paraId="0BD35DE8" w14:textId="77777777" w:rsidR="00FA790C" w:rsidRPr="00915AD4" w:rsidRDefault="00FA790C" w:rsidP="00FB5BD0">
      <w:pPr>
        <w:jc w:val="both"/>
        <w:rPr>
          <w:szCs w:val="22"/>
          <w:lang w:val="en-US"/>
        </w:rPr>
      </w:pPr>
    </w:p>
    <w:p w14:paraId="46C64960" w14:textId="77777777" w:rsidR="00FB5BD0" w:rsidRPr="00455328" w:rsidRDefault="00FB5BD0" w:rsidP="00FB5BD0">
      <w:pPr>
        <w:jc w:val="both"/>
        <w:rPr>
          <w:b/>
          <w:szCs w:val="22"/>
          <w:lang w:val="en-US"/>
        </w:rPr>
      </w:pPr>
      <w:r w:rsidRPr="00455328">
        <w:rPr>
          <w:b/>
          <w:szCs w:val="22"/>
          <w:lang w:val="en-US"/>
        </w:rPr>
        <w:t>20/0440</w:t>
      </w:r>
      <w:r w:rsidR="001B7346" w:rsidRPr="00455328">
        <w:rPr>
          <w:b/>
          <w:szCs w:val="22"/>
          <w:lang w:val="en-US"/>
        </w:rPr>
        <w:t>r1</w:t>
      </w:r>
      <w:r w:rsidRPr="00455328">
        <w:rPr>
          <w:b/>
          <w:szCs w:val="22"/>
          <w:lang w:val="en-US"/>
        </w:rPr>
        <w:t xml:space="preserve"> (Segment Parser and Tone Interleaver for 11be, Jianhan Liu, MediaTek)</w:t>
      </w:r>
    </w:p>
    <w:p w14:paraId="3FF9B547" w14:textId="77777777" w:rsidR="00FB5BD0" w:rsidRPr="00455328" w:rsidRDefault="00FB5BD0" w:rsidP="00FB5BD0">
      <w:pPr>
        <w:jc w:val="both"/>
        <w:rPr>
          <w:szCs w:val="22"/>
          <w:lang w:val="en-US"/>
        </w:rPr>
      </w:pPr>
    </w:p>
    <w:p w14:paraId="69AC309E" w14:textId="77777777" w:rsidR="00FB5BD0" w:rsidRPr="00455328" w:rsidRDefault="00FB5BD0" w:rsidP="00FB5BD0">
      <w:pPr>
        <w:jc w:val="both"/>
        <w:rPr>
          <w:szCs w:val="22"/>
          <w:lang w:val="en-US"/>
        </w:rPr>
      </w:pPr>
      <w:r w:rsidRPr="00455328">
        <w:rPr>
          <w:szCs w:val="22"/>
          <w:lang w:val="en-US"/>
        </w:rPr>
        <w:t>SP</w:t>
      </w:r>
      <w:r w:rsidR="003A0ADB">
        <w:rPr>
          <w:szCs w:val="22"/>
          <w:lang w:val="en-US"/>
        </w:rPr>
        <w:t>#</w:t>
      </w:r>
      <w:r w:rsidRPr="00455328">
        <w:rPr>
          <w:szCs w:val="22"/>
          <w:lang w:val="en-US"/>
        </w:rPr>
        <w:t>1</w:t>
      </w:r>
    </w:p>
    <w:p w14:paraId="0DD216B6" w14:textId="77777777" w:rsidR="00FB5BD0" w:rsidRPr="00455328" w:rsidRDefault="00FB5BD0" w:rsidP="00FB5BD0">
      <w:pPr>
        <w:jc w:val="both"/>
        <w:rPr>
          <w:szCs w:val="22"/>
          <w:lang w:val="en-US"/>
        </w:rPr>
      </w:pPr>
    </w:p>
    <w:p w14:paraId="4FBDFA84" w14:textId="77777777"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14:paraId="46406ED9" w14:textId="77777777" w:rsidR="00FB5BD0" w:rsidRPr="001B663E" w:rsidRDefault="00FB5BD0" w:rsidP="00486858">
      <w:pPr>
        <w:pStyle w:val="ListParagraph"/>
        <w:numPr>
          <w:ilvl w:val="0"/>
          <w:numId w:val="32"/>
        </w:numPr>
        <w:jc w:val="both"/>
        <w:rPr>
          <w:szCs w:val="22"/>
          <w:lang w:val="en-US"/>
        </w:rPr>
      </w:pPr>
      <w:r w:rsidRPr="001B663E">
        <w:rPr>
          <w:szCs w:val="22"/>
          <w:lang w:val="en-US"/>
        </w:rPr>
        <w:t xml:space="preserve">For aggregated RUs and PPDU BW larger than 80MHz, separate LDPC tone mapper is applied in each 80MHz segment. </w:t>
      </w:r>
    </w:p>
    <w:p w14:paraId="30E94CF4" w14:textId="77777777" w:rsidR="00FB5BD0" w:rsidRPr="00455328" w:rsidRDefault="00FB5BD0" w:rsidP="00FB5BD0">
      <w:pPr>
        <w:jc w:val="both"/>
        <w:rPr>
          <w:szCs w:val="22"/>
          <w:lang w:val="en-US"/>
        </w:rPr>
      </w:pPr>
    </w:p>
    <w:p w14:paraId="013A097B" w14:textId="77777777" w:rsidR="00FB5BD0" w:rsidRPr="00455328" w:rsidRDefault="00B473A8" w:rsidP="00FB5BD0">
      <w:pPr>
        <w:jc w:val="both"/>
        <w:rPr>
          <w:szCs w:val="22"/>
          <w:lang w:val="en-US"/>
        </w:rPr>
      </w:pPr>
      <w:r>
        <w:rPr>
          <w:szCs w:val="22"/>
          <w:highlight w:val="green"/>
          <w:lang w:val="en-US"/>
        </w:rPr>
        <w:t xml:space="preserve">Y/N/A: </w:t>
      </w:r>
      <w:r w:rsidR="00FB5BD0" w:rsidRPr="00455328">
        <w:rPr>
          <w:szCs w:val="22"/>
          <w:highlight w:val="green"/>
          <w:lang w:val="en-US"/>
        </w:rPr>
        <w:t>44/8/9</w:t>
      </w:r>
    </w:p>
    <w:p w14:paraId="2A8A692F" w14:textId="77777777" w:rsidR="00FB5BD0" w:rsidRDefault="00FB5BD0" w:rsidP="00FB5BD0">
      <w:pPr>
        <w:jc w:val="both"/>
        <w:rPr>
          <w:szCs w:val="22"/>
          <w:lang w:val="en-US"/>
        </w:rPr>
      </w:pPr>
    </w:p>
    <w:p w14:paraId="1AF1FE14" w14:textId="77777777" w:rsidR="00FA790C" w:rsidRPr="00BC053A" w:rsidRDefault="00FA790C" w:rsidP="00FB5BD0">
      <w:pPr>
        <w:jc w:val="both"/>
        <w:rPr>
          <w:szCs w:val="22"/>
          <w:lang w:val="en-US"/>
        </w:rPr>
      </w:pPr>
    </w:p>
    <w:p w14:paraId="50AD079D" w14:textId="77777777"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Interleaver for 11be, Jianhan Liu, MediaTek)</w:t>
      </w:r>
    </w:p>
    <w:p w14:paraId="1909F907" w14:textId="77777777"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Tianyu Wu, Apple)</w:t>
      </w:r>
    </w:p>
    <w:p w14:paraId="2EA33B64" w14:textId="77777777" w:rsidR="00FB5BD0" w:rsidRPr="00BC053A" w:rsidRDefault="00FB5BD0" w:rsidP="00FB5BD0">
      <w:pPr>
        <w:jc w:val="both"/>
        <w:rPr>
          <w:szCs w:val="22"/>
          <w:lang w:val="en-US"/>
        </w:rPr>
      </w:pPr>
    </w:p>
    <w:p w14:paraId="472A277F" w14:textId="77777777" w:rsidR="00FB5BD0" w:rsidRPr="00BC053A" w:rsidRDefault="00FB5BD0" w:rsidP="00FB5BD0">
      <w:pPr>
        <w:jc w:val="both"/>
        <w:rPr>
          <w:szCs w:val="22"/>
          <w:lang w:val="en-US"/>
        </w:rPr>
      </w:pPr>
      <w:r w:rsidRPr="00BC053A">
        <w:rPr>
          <w:szCs w:val="22"/>
          <w:lang w:val="en-US"/>
        </w:rPr>
        <w:t>Joint SP</w:t>
      </w:r>
      <w:r w:rsidR="003A0ADB">
        <w:rPr>
          <w:szCs w:val="22"/>
          <w:lang w:val="en-US"/>
        </w:rPr>
        <w:t>#</w:t>
      </w:r>
      <w:r w:rsidRPr="00BC053A">
        <w:rPr>
          <w:szCs w:val="22"/>
          <w:lang w:val="en-US"/>
        </w:rPr>
        <w:t>2</w:t>
      </w:r>
    </w:p>
    <w:p w14:paraId="373A0782" w14:textId="77777777" w:rsidR="00FB5BD0" w:rsidRPr="00BC053A" w:rsidRDefault="00FB5BD0" w:rsidP="00FB5BD0">
      <w:pPr>
        <w:jc w:val="both"/>
        <w:rPr>
          <w:szCs w:val="22"/>
          <w:lang w:val="en-US"/>
        </w:rPr>
      </w:pPr>
    </w:p>
    <w:p w14:paraId="483ECDEF" w14:textId="77777777"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14:paraId="2C6F1D25" w14:textId="77777777" w:rsidR="00FB5BD0" w:rsidRPr="00BC053A" w:rsidRDefault="00FB5BD0" w:rsidP="00FB5BD0">
      <w:pPr>
        <w:jc w:val="both"/>
        <w:rPr>
          <w:szCs w:val="22"/>
          <w:lang w:val="en-US"/>
        </w:rPr>
      </w:pPr>
    </w:p>
    <w:p w14:paraId="3DBDEDAE" w14:textId="77777777" w:rsidR="00FB5BD0" w:rsidRPr="00BC053A" w:rsidRDefault="00B473A8" w:rsidP="00FB5BD0">
      <w:pPr>
        <w:jc w:val="both"/>
        <w:rPr>
          <w:szCs w:val="22"/>
          <w:lang w:val="en-US"/>
        </w:rPr>
      </w:pPr>
      <w:r>
        <w:rPr>
          <w:szCs w:val="22"/>
          <w:highlight w:val="green"/>
          <w:lang w:val="en-US"/>
        </w:rPr>
        <w:t xml:space="preserve">Y/N/A: </w:t>
      </w:r>
      <w:r w:rsidR="00FB5BD0" w:rsidRPr="00BC053A">
        <w:rPr>
          <w:szCs w:val="22"/>
          <w:highlight w:val="green"/>
          <w:lang w:val="en-US"/>
        </w:rPr>
        <w:t>48/0/10</w:t>
      </w:r>
    </w:p>
    <w:p w14:paraId="3A5412DD" w14:textId="77777777" w:rsidR="00FB5BD0" w:rsidRPr="00BC053A" w:rsidRDefault="00FB5BD0" w:rsidP="00FB5BD0">
      <w:pPr>
        <w:jc w:val="both"/>
        <w:rPr>
          <w:szCs w:val="22"/>
          <w:lang w:val="en-US"/>
        </w:rPr>
      </w:pPr>
    </w:p>
    <w:p w14:paraId="46647C48" w14:textId="77777777" w:rsidR="00A20B5E" w:rsidRDefault="00FB5BD0" w:rsidP="00D87E45">
      <w:pPr>
        <w:jc w:val="both"/>
        <w:rPr>
          <w:szCs w:val="22"/>
          <w:lang w:val="en-US"/>
        </w:rPr>
      </w:pPr>
      <w:r w:rsidRPr="00BC053A">
        <w:rPr>
          <w:szCs w:val="22"/>
          <w:lang w:val="en-US"/>
        </w:rPr>
        <w:t>Reference:  11-20-0526-01-00be-minutes-for-802-11be-phy-ad-hoc-conf-call-in-march-2020</w:t>
      </w:r>
    </w:p>
    <w:p w14:paraId="1800A163" w14:textId="77777777" w:rsidR="00FB5BD0" w:rsidRPr="00A20B5E" w:rsidRDefault="00FB5BD0" w:rsidP="00A20B5E">
      <w:pPr>
        <w:pStyle w:val="Heading2"/>
        <w:rPr>
          <w:szCs w:val="22"/>
          <w:u w:val="none"/>
          <w:lang w:val="en-US"/>
        </w:rPr>
      </w:pPr>
      <w:bookmarkStart w:id="2032" w:name="_Toc47082124"/>
      <w:r w:rsidRPr="00A20B5E">
        <w:rPr>
          <w:u w:val="none"/>
          <w:lang w:val="en-US"/>
        </w:rPr>
        <w:t xml:space="preserve">March 30 (MAC):  </w:t>
      </w:r>
      <w:r w:rsidR="00A910C4" w:rsidRPr="00A20B5E">
        <w:rPr>
          <w:u w:val="none"/>
          <w:lang w:val="en-US"/>
        </w:rPr>
        <w:t>1 SP</w:t>
      </w:r>
      <w:bookmarkEnd w:id="2032"/>
    </w:p>
    <w:p w14:paraId="6B3C1486" w14:textId="77777777" w:rsidR="00FB5BD0" w:rsidRDefault="00FB5BD0" w:rsidP="00FB5BD0">
      <w:pPr>
        <w:jc w:val="both"/>
        <w:rPr>
          <w:rFonts w:ascii="Arial" w:hAnsi="Arial" w:cs="Arial"/>
          <w:szCs w:val="22"/>
          <w:lang w:val="en-US"/>
        </w:rPr>
      </w:pPr>
    </w:p>
    <w:p w14:paraId="7AEC5668" w14:textId="77777777" w:rsidR="00A910C4" w:rsidRPr="00A910C4" w:rsidRDefault="00A910C4" w:rsidP="00A910C4">
      <w:pPr>
        <w:jc w:val="both"/>
        <w:rPr>
          <w:b/>
          <w:szCs w:val="22"/>
          <w:lang w:val="en-US"/>
        </w:rPr>
      </w:pPr>
      <w:r w:rsidRPr="00A910C4">
        <w:rPr>
          <w:b/>
          <w:szCs w:val="22"/>
          <w:lang w:val="en-US"/>
        </w:rPr>
        <w:t>19/1959r1 (Constrained Multi-Link Operation, Yongho Seok, MediaTek)</w:t>
      </w:r>
    </w:p>
    <w:p w14:paraId="57BBCC31" w14:textId="77777777" w:rsidR="00A910C4" w:rsidRDefault="00A910C4" w:rsidP="00FB5BD0">
      <w:pPr>
        <w:jc w:val="both"/>
        <w:rPr>
          <w:szCs w:val="22"/>
          <w:lang w:val="en-US"/>
        </w:rPr>
      </w:pPr>
    </w:p>
    <w:p w14:paraId="5A9549BE" w14:textId="77777777" w:rsidR="00357598" w:rsidRDefault="00357598" w:rsidP="00FB5BD0">
      <w:pPr>
        <w:jc w:val="both"/>
        <w:rPr>
          <w:szCs w:val="22"/>
          <w:lang w:val="en-US"/>
        </w:rPr>
      </w:pPr>
      <w:r>
        <w:rPr>
          <w:szCs w:val="22"/>
          <w:lang w:val="en-US"/>
        </w:rPr>
        <w:t>SP</w:t>
      </w:r>
    </w:p>
    <w:p w14:paraId="2C3AE4FA" w14:textId="77777777" w:rsidR="00357598" w:rsidRPr="00A910C4" w:rsidRDefault="00357598" w:rsidP="00FB5BD0">
      <w:pPr>
        <w:jc w:val="both"/>
        <w:rPr>
          <w:szCs w:val="22"/>
          <w:lang w:val="en-US"/>
        </w:rPr>
      </w:pPr>
    </w:p>
    <w:p w14:paraId="6A6F1453" w14:textId="77777777" w:rsidR="00A910C4" w:rsidRPr="00A910C4" w:rsidRDefault="00A910C4" w:rsidP="00A910C4">
      <w:pPr>
        <w:jc w:val="both"/>
        <w:rPr>
          <w:szCs w:val="22"/>
          <w:lang w:val="en-US"/>
        </w:rPr>
      </w:pPr>
      <w:r w:rsidRPr="00A910C4">
        <w:rPr>
          <w:szCs w:val="22"/>
          <w:lang w:val="en-US"/>
        </w:rPr>
        <w:t>Do you support the following constrained multi-link operation?</w:t>
      </w:r>
    </w:p>
    <w:p w14:paraId="426B9542" w14:textId="77777777" w:rsidR="00A910C4" w:rsidRPr="00215DE7" w:rsidRDefault="00A910C4" w:rsidP="00486858">
      <w:pPr>
        <w:pStyle w:val="ListParagraph"/>
        <w:numPr>
          <w:ilvl w:val="0"/>
          <w:numId w:val="32"/>
        </w:numPr>
        <w:jc w:val="both"/>
        <w:rPr>
          <w:szCs w:val="22"/>
          <w:lang w:val="en-US"/>
        </w:rPr>
      </w:pPr>
      <w:r w:rsidRPr="00215DE7">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14:paraId="3449EE67" w14:textId="77777777" w:rsidR="00A910C4" w:rsidRPr="00A910C4" w:rsidRDefault="00A910C4" w:rsidP="00A910C4">
      <w:pPr>
        <w:jc w:val="both"/>
        <w:rPr>
          <w:szCs w:val="22"/>
          <w:lang w:val="en-US"/>
        </w:rPr>
      </w:pPr>
    </w:p>
    <w:p w14:paraId="134BAEB3" w14:textId="77777777" w:rsidR="00A910C4" w:rsidRPr="00A910C4" w:rsidRDefault="00A910C4" w:rsidP="00A910C4">
      <w:pPr>
        <w:jc w:val="both"/>
        <w:rPr>
          <w:lang w:val="en-US"/>
        </w:rPr>
      </w:pPr>
      <w:r w:rsidRPr="00A910C4">
        <w:rPr>
          <w:highlight w:val="green"/>
          <w:lang w:val="en-US" w:eastAsia="ko-KR"/>
        </w:rPr>
        <w:t>Y/N/A/No answer: 26/6/35/19</w:t>
      </w:r>
    </w:p>
    <w:p w14:paraId="5979D53A" w14:textId="77777777" w:rsidR="00A910C4" w:rsidRDefault="00A910C4" w:rsidP="00A910C4">
      <w:pPr>
        <w:jc w:val="both"/>
        <w:rPr>
          <w:rFonts w:ascii="Arial" w:hAnsi="Arial" w:cs="Arial"/>
          <w:szCs w:val="22"/>
          <w:lang w:val="en-US"/>
        </w:rPr>
      </w:pPr>
    </w:p>
    <w:p w14:paraId="31F607DC" w14:textId="77777777"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14:paraId="46984B14" w14:textId="77777777" w:rsidR="00FA790C" w:rsidRDefault="00FA790C">
      <w:pPr>
        <w:rPr>
          <w:rFonts w:ascii="Arial" w:hAnsi="Arial"/>
          <w:b/>
          <w:sz w:val="28"/>
          <w:lang w:val="en-US"/>
        </w:rPr>
      </w:pPr>
      <w:r>
        <w:rPr>
          <w:lang w:val="en-US"/>
        </w:rPr>
        <w:br w:type="page"/>
      </w:r>
    </w:p>
    <w:p w14:paraId="5B851508" w14:textId="77777777" w:rsidR="003A49F1" w:rsidRPr="00FD1B4D" w:rsidRDefault="003A49F1" w:rsidP="003A49F1">
      <w:pPr>
        <w:pStyle w:val="Heading2"/>
        <w:rPr>
          <w:u w:val="none"/>
          <w:lang w:val="en-US"/>
        </w:rPr>
      </w:pPr>
      <w:bookmarkStart w:id="2033" w:name="_Toc47082125"/>
      <w:r>
        <w:rPr>
          <w:u w:val="none"/>
          <w:lang w:val="en-US"/>
        </w:rPr>
        <w:lastRenderedPageBreak/>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2033"/>
    </w:p>
    <w:p w14:paraId="1B84BAC9" w14:textId="77777777" w:rsidR="00FB5BD0" w:rsidRDefault="00FB5BD0" w:rsidP="00FB5BD0"/>
    <w:p w14:paraId="4DFE738E" w14:textId="77777777"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r w:rsidRPr="00401361">
        <w:rPr>
          <w:b/>
          <w:szCs w:val="22"/>
          <w:lang w:val="en-US"/>
        </w:rPr>
        <w:t>Rojan Chitrakar</w:t>
      </w:r>
      <w:r>
        <w:rPr>
          <w:b/>
          <w:szCs w:val="22"/>
          <w:lang w:val="en-US"/>
        </w:rPr>
        <w:t>, Panasonic</w:t>
      </w:r>
      <w:r w:rsidR="00357598" w:rsidRPr="00A910C4">
        <w:rPr>
          <w:b/>
          <w:szCs w:val="22"/>
          <w:lang w:val="en-US"/>
        </w:rPr>
        <w:t>)</w:t>
      </w:r>
    </w:p>
    <w:p w14:paraId="35A3F3D1" w14:textId="77777777" w:rsidR="00401361" w:rsidRDefault="00401361" w:rsidP="00357598">
      <w:pPr>
        <w:jc w:val="both"/>
        <w:rPr>
          <w:b/>
          <w:szCs w:val="22"/>
          <w:lang w:val="en-US"/>
        </w:rPr>
      </w:pPr>
    </w:p>
    <w:p w14:paraId="6DCD5B9C" w14:textId="77777777" w:rsidR="00401361" w:rsidRPr="00F40426" w:rsidRDefault="00401361" w:rsidP="00357598">
      <w:pPr>
        <w:jc w:val="both"/>
        <w:rPr>
          <w:szCs w:val="22"/>
          <w:lang w:val="en-US"/>
        </w:rPr>
      </w:pPr>
      <w:r w:rsidRPr="00F40426">
        <w:rPr>
          <w:szCs w:val="22"/>
          <w:lang w:val="en-US"/>
        </w:rPr>
        <w:t>SP</w:t>
      </w:r>
    </w:p>
    <w:p w14:paraId="7A4062D5" w14:textId="77777777" w:rsidR="00401361" w:rsidRPr="00F40426" w:rsidRDefault="00401361" w:rsidP="00357598">
      <w:pPr>
        <w:jc w:val="both"/>
        <w:rPr>
          <w:szCs w:val="22"/>
          <w:lang w:val="en-US"/>
        </w:rPr>
      </w:pPr>
    </w:p>
    <w:p w14:paraId="131C8CA1" w14:textId="77777777" w:rsidR="00F40426" w:rsidRPr="00F40426" w:rsidRDefault="00F40426" w:rsidP="00F40426">
      <w:pPr>
        <w:jc w:val="both"/>
        <w:rPr>
          <w:szCs w:val="22"/>
          <w:lang w:val="en-US"/>
        </w:rPr>
      </w:pPr>
      <w:r w:rsidRPr="00F40426">
        <w:rPr>
          <w:szCs w:val="22"/>
          <w:lang w:val="en-US"/>
        </w:rPr>
        <w:t>Do you support to add the following to the 11be SFD:</w:t>
      </w:r>
    </w:p>
    <w:p w14:paraId="494BAAB8" w14:textId="77777777" w:rsidR="00F40426" w:rsidRPr="00F40426" w:rsidRDefault="00F40426" w:rsidP="00F40426">
      <w:pPr>
        <w:jc w:val="both"/>
        <w:rPr>
          <w:szCs w:val="22"/>
          <w:lang w:val="en-US"/>
        </w:rPr>
      </w:pPr>
      <w:r w:rsidRPr="00F40426">
        <w:rPr>
          <w:szCs w:val="22"/>
          <w:lang w:val="en-US"/>
        </w:rPr>
        <w:t xml:space="preserve">The sharing AP may solicit feedback from one or more APs from the </w:t>
      </w:r>
      <w:r w:rsidR="00A939E9">
        <w:rPr>
          <w:szCs w:val="22"/>
          <w:lang w:val="en-US"/>
        </w:rPr>
        <w:t>A</w:t>
      </w:r>
      <w:r w:rsidRPr="00F40426">
        <w:rPr>
          <w:szCs w:val="22"/>
          <w:lang w:val="en-US"/>
        </w:rPr>
        <w:t>P candidate set to learn the frequency resources preferred for Coordinated OFDMA transmissions.</w:t>
      </w:r>
    </w:p>
    <w:p w14:paraId="76E13174" w14:textId="77777777" w:rsidR="00F40426" w:rsidRPr="00F40426" w:rsidRDefault="00F40426" w:rsidP="00F40426">
      <w:pPr>
        <w:jc w:val="both"/>
        <w:rPr>
          <w:szCs w:val="22"/>
          <w:lang w:val="en-US"/>
        </w:rPr>
      </w:pPr>
      <w:r w:rsidRPr="00F40426">
        <w:rPr>
          <w:szCs w:val="22"/>
          <w:lang w:val="en-US"/>
        </w:rPr>
        <w:t>Note: AP Candidate set is TBD.</w:t>
      </w:r>
    </w:p>
    <w:p w14:paraId="38331C76" w14:textId="77777777" w:rsidR="00F40426" w:rsidRPr="00F40426" w:rsidRDefault="00F40426" w:rsidP="00F40426">
      <w:pPr>
        <w:jc w:val="both"/>
        <w:rPr>
          <w:b/>
          <w:szCs w:val="22"/>
          <w:lang w:val="en-US"/>
        </w:rPr>
      </w:pPr>
    </w:p>
    <w:p w14:paraId="1BD7B54F" w14:textId="77777777" w:rsidR="00401361" w:rsidRDefault="00F40426" w:rsidP="00F40426">
      <w:pPr>
        <w:jc w:val="both"/>
        <w:rPr>
          <w:szCs w:val="22"/>
          <w:lang w:val="en-US"/>
        </w:rPr>
      </w:pPr>
      <w:r w:rsidRPr="00F40426">
        <w:rPr>
          <w:szCs w:val="22"/>
          <w:highlight w:val="red"/>
          <w:lang w:val="en-US"/>
        </w:rPr>
        <w:t>Y/N/A: 38/28/53</w:t>
      </w:r>
    </w:p>
    <w:p w14:paraId="3D535464" w14:textId="77777777" w:rsidR="00F40426" w:rsidRDefault="00F40426" w:rsidP="00F40426">
      <w:pPr>
        <w:jc w:val="both"/>
        <w:rPr>
          <w:szCs w:val="22"/>
          <w:lang w:val="en-US"/>
        </w:rPr>
      </w:pPr>
    </w:p>
    <w:p w14:paraId="40D95F1D" w14:textId="77777777" w:rsidR="00FA790C" w:rsidRDefault="00FA790C" w:rsidP="00F40426">
      <w:pPr>
        <w:jc w:val="both"/>
        <w:rPr>
          <w:szCs w:val="22"/>
          <w:lang w:val="en-US"/>
        </w:rPr>
      </w:pPr>
    </w:p>
    <w:p w14:paraId="6E22ACC1" w14:textId="77777777" w:rsidR="00F40426" w:rsidRPr="000A2797" w:rsidRDefault="00F40426" w:rsidP="00F40426">
      <w:pPr>
        <w:jc w:val="both"/>
        <w:rPr>
          <w:b/>
          <w:szCs w:val="22"/>
          <w:lang w:val="en-US"/>
        </w:rPr>
      </w:pPr>
      <w:r w:rsidRPr="000A2797">
        <w:rPr>
          <w:b/>
          <w:szCs w:val="22"/>
          <w:lang w:val="en-US"/>
        </w:rPr>
        <w:t>20</w:t>
      </w:r>
      <w:r w:rsidR="00261B2F" w:rsidRPr="000A2797">
        <w:rPr>
          <w:b/>
          <w:szCs w:val="22"/>
          <w:lang w:val="en-US"/>
        </w:rPr>
        <w:t>/0071r1 (Joint Transmission for 11be, Ron Porat, Broadcom)</w:t>
      </w:r>
    </w:p>
    <w:p w14:paraId="434A646B" w14:textId="77777777" w:rsidR="00261B2F" w:rsidRDefault="00261B2F" w:rsidP="00F40426">
      <w:pPr>
        <w:jc w:val="both"/>
        <w:rPr>
          <w:szCs w:val="22"/>
          <w:lang w:val="en-US"/>
        </w:rPr>
      </w:pPr>
    </w:p>
    <w:p w14:paraId="17FB43E6" w14:textId="77777777" w:rsidR="00261B2F" w:rsidRDefault="00261B2F" w:rsidP="00F40426">
      <w:pPr>
        <w:jc w:val="both"/>
        <w:rPr>
          <w:szCs w:val="22"/>
          <w:lang w:val="en-US"/>
        </w:rPr>
      </w:pPr>
      <w:r>
        <w:rPr>
          <w:szCs w:val="22"/>
          <w:lang w:val="en-US"/>
        </w:rPr>
        <w:t>SP</w:t>
      </w:r>
    </w:p>
    <w:p w14:paraId="1D689F08" w14:textId="77777777" w:rsidR="00261B2F" w:rsidRDefault="00261B2F" w:rsidP="00F40426">
      <w:pPr>
        <w:jc w:val="both"/>
        <w:rPr>
          <w:szCs w:val="22"/>
          <w:lang w:val="en-US"/>
        </w:rPr>
      </w:pPr>
    </w:p>
    <w:p w14:paraId="51A9AC87" w14:textId="77777777" w:rsidR="000A2797" w:rsidRPr="000A2797" w:rsidRDefault="000A2797" w:rsidP="000A2797">
      <w:pPr>
        <w:jc w:val="both"/>
        <w:rPr>
          <w:szCs w:val="22"/>
          <w:lang w:val="en-US"/>
        </w:rPr>
      </w:pPr>
      <w:r w:rsidRPr="000A2797">
        <w:rPr>
          <w:szCs w:val="22"/>
          <w:lang w:val="en-US"/>
        </w:rPr>
        <w:t>Do you support adding to 11be SFD Joint Transmission for single and multi user under the multi-AP topic?</w:t>
      </w:r>
    </w:p>
    <w:p w14:paraId="754CA0D7" w14:textId="77777777" w:rsidR="000A2797" w:rsidRPr="00215DE7" w:rsidRDefault="000A2797" w:rsidP="00486858">
      <w:pPr>
        <w:pStyle w:val="ListParagraph"/>
        <w:numPr>
          <w:ilvl w:val="0"/>
          <w:numId w:val="32"/>
        </w:numPr>
        <w:jc w:val="both"/>
        <w:rPr>
          <w:szCs w:val="22"/>
          <w:lang w:val="en-US"/>
        </w:rPr>
      </w:pPr>
      <w:r w:rsidRPr="00215DE7">
        <w:rPr>
          <w:szCs w:val="22"/>
          <w:lang w:val="en-US"/>
        </w:rPr>
        <w:t>Note: this feature is for rel. 2</w:t>
      </w:r>
    </w:p>
    <w:p w14:paraId="17C3443B" w14:textId="77777777" w:rsidR="000A2797" w:rsidRPr="000A2797" w:rsidRDefault="000A2797" w:rsidP="000A2797">
      <w:pPr>
        <w:jc w:val="both"/>
        <w:rPr>
          <w:szCs w:val="22"/>
          <w:lang w:val="en-US"/>
        </w:rPr>
      </w:pPr>
    </w:p>
    <w:p w14:paraId="391D431B" w14:textId="77777777" w:rsidR="00261B2F" w:rsidRDefault="000A2797" w:rsidP="000A2797">
      <w:pPr>
        <w:jc w:val="both"/>
        <w:rPr>
          <w:szCs w:val="22"/>
          <w:lang w:val="en-US"/>
        </w:rPr>
      </w:pPr>
      <w:r w:rsidRPr="000A2797">
        <w:rPr>
          <w:szCs w:val="22"/>
          <w:highlight w:val="green"/>
          <w:lang w:val="en-US"/>
        </w:rPr>
        <w:t>Y/N/A: 89/10/28</w:t>
      </w:r>
    </w:p>
    <w:p w14:paraId="32A43B13" w14:textId="77777777" w:rsidR="00D87E45" w:rsidRDefault="00D87E45" w:rsidP="000A2797">
      <w:pPr>
        <w:jc w:val="both"/>
        <w:rPr>
          <w:szCs w:val="22"/>
          <w:lang w:val="en-US"/>
        </w:rPr>
      </w:pPr>
    </w:p>
    <w:p w14:paraId="617B20B1" w14:textId="77777777" w:rsidR="00D87E45"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p w14:paraId="4BA20981" w14:textId="77777777" w:rsidR="009B0D15" w:rsidRPr="005758D1" w:rsidRDefault="009B0D15" w:rsidP="009B0D15">
      <w:pPr>
        <w:pStyle w:val="Heading2"/>
        <w:rPr>
          <w:u w:val="none"/>
          <w:lang w:val="en-US"/>
        </w:rPr>
      </w:pPr>
      <w:bookmarkStart w:id="2034" w:name="_Toc47082126"/>
      <w:r>
        <w:rPr>
          <w:u w:val="none"/>
          <w:lang w:val="en-US"/>
        </w:rPr>
        <w:t xml:space="preserve">April 6 (PHY):  </w:t>
      </w:r>
      <w:r w:rsidR="00C143D2">
        <w:rPr>
          <w:u w:val="none"/>
          <w:lang w:val="en-US"/>
        </w:rPr>
        <w:t>8</w:t>
      </w:r>
      <w:r w:rsidRPr="005758D1">
        <w:rPr>
          <w:u w:val="none"/>
          <w:lang w:val="en-US"/>
        </w:rPr>
        <w:t xml:space="preserve"> SPs</w:t>
      </w:r>
      <w:bookmarkEnd w:id="2034"/>
    </w:p>
    <w:p w14:paraId="22538696" w14:textId="77777777" w:rsidR="009B0D15" w:rsidRDefault="009B0D15" w:rsidP="000A2797">
      <w:pPr>
        <w:jc w:val="both"/>
        <w:rPr>
          <w:szCs w:val="22"/>
          <w:lang w:val="en-US"/>
        </w:rPr>
      </w:pPr>
    </w:p>
    <w:p w14:paraId="795EF178" w14:textId="77777777" w:rsidR="00496287" w:rsidRPr="00455328" w:rsidRDefault="00496287" w:rsidP="00496287">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A6285A6" w14:textId="77777777" w:rsidR="00C143D2" w:rsidRDefault="00C143D2" w:rsidP="000A2797">
      <w:pPr>
        <w:jc w:val="both"/>
        <w:rPr>
          <w:szCs w:val="22"/>
          <w:lang w:val="en-US"/>
        </w:rPr>
      </w:pPr>
    </w:p>
    <w:p w14:paraId="40AE114A" w14:textId="77777777" w:rsidR="00831D59" w:rsidRDefault="00831D59" w:rsidP="000A2797">
      <w:pPr>
        <w:jc w:val="both"/>
        <w:rPr>
          <w:szCs w:val="22"/>
          <w:lang w:val="en-US"/>
        </w:rPr>
      </w:pPr>
      <w:r>
        <w:rPr>
          <w:szCs w:val="22"/>
          <w:lang w:val="en-US"/>
        </w:rPr>
        <w:t>SP</w:t>
      </w:r>
      <w:r w:rsidR="003A0ADB">
        <w:rPr>
          <w:szCs w:val="22"/>
          <w:lang w:val="en-US"/>
        </w:rPr>
        <w:t>#1</w:t>
      </w:r>
    </w:p>
    <w:p w14:paraId="70DA1182" w14:textId="77777777" w:rsidR="00831D59" w:rsidRDefault="00831D59" w:rsidP="000A2797">
      <w:pPr>
        <w:jc w:val="both"/>
        <w:rPr>
          <w:szCs w:val="22"/>
          <w:lang w:val="en-US"/>
        </w:rPr>
      </w:pPr>
    </w:p>
    <w:p w14:paraId="78DE88F5" w14:textId="77777777" w:rsidR="00831D59" w:rsidRPr="00831D59" w:rsidRDefault="00831D59" w:rsidP="00831D59">
      <w:pPr>
        <w:jc w:val="both"/>
        <w:rPr>
          <w:szCs w:val="22"/>
          <w:lang w:val="en-US"/>
        </w:rPr>
      </w:pPr>
      <w:r w:rsidRPr="00831D59">
        <w:rPr>
          <w:szCs w:val="22"/>
          <w:lang w:val="en-US"/>
        </w:rPr>
        <w:t>Do you agree with allowing information in U-SIG to vary from one 80MHz to the next in an EHT PPDU of bandwidth &gt;80MHz?</w:t>
      </w:r>
    </w:p>
    <w:p w14:paraId="0C390C07" w14:textId="77777777" w:rsidR="00831D59" w:rsidRPr="008B5A70" w:rsidRDefault="00831D59" w:rsidP="00486858">
      <w:pPr>
        <w:pStyle w:val="ListParagraph"/>
        <w:numPr>
          <w:ilvl w:val="0"/>
          <w:numId w:val="32"/>
        </w:numPr>
        <w:jc w:val="both"/>
        <w:rPr>
          <w:szCs w:val="22"/>
          <w:lang w:val="en-US"/>
        </w:rPr>
      </w:pPr>
      <w:r w:rsidRPr="008B5A70">
        <w:rPr>
          <w:szCs w:val="22"/>
          <w:lang w:val="en-US"/>
        </w:rPr>
        <w:t>Notes:</w:t>
      </w:r>
    </w:p>
    <w:p w14:paraId="038F271D" w14:textId="77777777" w:rsidR="008B5A70" w:rsidRDefault="00831D59" w:rsidP="00486858">
      <w:pPr>
        <w:pStyle w:val="ListParagraph"/>
        <w:numPr>
          <w:ilvl w:val="1"/>
          <w:numId w:val="32"/>
        </w:numPr>
        <w:jc w:val="both"/>
        <w:rPr>
          <w:szCs w:val="22"/>
          <w:lang w:val="en-US"/>
        </w:rPr>
      </w:pPr>
      <w:r w:rsidRPr="008B5A70">
        <w:rPr>
          <w:szCs w:val="22"/>
          <w:lang w:val="en-US"/>
        </w:rPr>
        <w:t>Each STA still needs to decode only one 80MHz segment in U-SIG</w:t>
      </w:r>
    </w:p>
    <w:p w14:paraId="25DC2A5A" w14:textId="77777777" w:rsidR="00831D59" w:rsidRPr="008B5A70" w:rsidRDefault="00831D59" w:rsidP="00486858">
      <w:pPr>
        <w:pStyle w:val="ListParagraph"/>
        <w:numPr>
          <w:ilvl w:val="1"/>
          <w:numId w:val="32"/>
        </w:numPr>
        <w:jc w:val="both"/>
        <w:rPr>
          <w:szCs w:val="22"/>
          <w:lang w:val="en-US"/>
        </w:rPr>
      </w:pPr>
      <w:r w:rsidRPr="008B5A70">
        <w:rPr>
          <w:szCs w:val="22"/>
          <w:lang w:val="en-US"/>
        </w:rPr>
        <w:t>Within each 80MHz, U-SIG is still duplicated in every non-punctured 20MHz</w:t>
      </w:r>
    </w:p>
    <w:p w14:paraId="0A51759F" w14:textId="77777777" w:rsidR="00831D59" w:rsidRDefault="00831D59" w:rsidP="00831D59">
      <w:pPr>
        <w:jc w:val="both"/>
        <w:rPr>
          <w:szCs w:val="22"/>
          <w:lang w:val="en-US"/>
        </w:rPr>
      </w:pPr>
    </w:p>
    <w:p w14:paraId="721A0DB4" w14:textId="77777777" w:rsidR="00FE7E27" w:rsidRDefault="00B473A8" w:rsidP="00FE7E27">
      <w:pPr>
        <w:tabs>
          <w:tab w:val="left" w:pos="7075"/>
        </w:tabs>
      </w:pPr>
      <w:r>
        <w:rPr>
          <w:highlight w:val="red"/>
        </w:rPr>
        <w:t xml:space="preserve">Y/N/A: </w:t>
      </w:r>
      <w:r w:rsidR="00FE7E27" w:rsidRPr="002F6EBE">
        <w:rPr>
          <w:highlight w:val="red"/>
        </w:rPr>
        <w:t>25/15/15</w:t>
      </w:r>
      <w:r w:rsidR="00FE7E27">
        <w:t xml:space="preserve"> </w:t>
      </w:r>
    </w:p>
    <w:p w14:paraId="6C8CB464" w14:textId="77777777" w:rsidR="00831D59" w:rsidRDefault="00831D59" w:rsidP="00831D59">
      <w:pPr>
        <w:jc w:val="both"/>
        <w:rPr>
          <w:szCs w:val="22"/>
          <w:lang w:val="en-US"/>
        </w:rPr>
      </w:pPr>
    </w:p>
    <w:p w14:paraId="6CF13FDC" w14:textId="77777777" w:rsidR="00FA790C" w:rsidRDefault="00FA790C" w:rsidP="00831D59">
      <w:pPr>
        <w:jc w:val="both"/>
        <w:rPr>
          <w:szCs w:val="22"/>
          <w:lang w:val="en-US"/>
        </w:rPr>
      </w:pPr>
    </w:p>
    <w:p w14:paraId="7E2BCB89" w14:textId="77777777" w:rsidR="00FE7E27" w:rsidRPr="00455328" w:rsidRDefault="00FE7E27" w:rsidP="00FE7E27">
      <w:pPr>
        <w:jc w:val="both"/>
        <w:rPr>
          <w:b/>
          <w:szCs w:val="22"/>
          <w:lang w:val="en-US"/>
        </w:rPr>
      </w:pPr>
      <w:r>
        <w:rPr>
          <w:b/>
          <w:szCs w:val="22"/>
          <w:lang w:val="en-US"/>
        </w:rPr>
        <w:t>20/0439r0</w:t>
      </w:r>
      <w:r w:rsidRPr="00455328">
        <w:rPr>
          <w:b/>
          <w:szCs w:val="22"/>
          <w:lang w:val="en-US"/>
        </w:rPr>
        <w:t xml:space="preserve"> (</w:t>
      </w:r>
      <w:r w:rsidRPr="00FE7E27">
        <w:rPr>
          <w:b/>
          <w:szCs w:val="22"/>
          <w:lang w:val="en-US"/>
        </w:rPr>
        <w:t>Efficient EHT Preamble Design</w:t>
      </w:r>
      <w:r w:rsidRPr="00455328">
        <w:rPr>
          <w:b/>
          <w:szCs w:val="22"/>
          <w:lang w:val="en-US"/>
        </w:rPr>
        <w:t xml:space="preserve">, </w:t>
      </w:r>
      <w:r>
        <w:rPr>
          <w:b/>
          <w:szCs w:val="22"/>
          <w:lang w:val="en-US"/>
        </w:rPr>
        <w:t>Jianhan Liu, MediaTek</w:t>
      </w:r>
      <w:r w:rsidRPr="00455328">
        <w:rPr>
          <w:b/>
          <w:szCs w:val="22"/>
          <w:lang w:val="en-US"/>
        </w:rPr>
        <w:t>)</w:t>
      </w:r>
    </w:p>
    <w:p w14:paraId="712C4745" w14:textId="77777777" w:rsidR="00FE7E27" w:rsidRDefault="00FE7E27" w:rsidP="00FE7E27">
      <w:pPr>
        <w:jc w:val="both"/>
        <w:rPr>
          <w:szCs w:val="22"/>
          <w:lang w:val="en-US"/>
        </w:rPr>
      </w:pPr>
    </w:p>
    <w:p w14:paraId="4AB70FB0" w14:textId="77777777" w:rsidR="00FE7E27" w:rsidRDefault="00FE7E27" w:rsidP="00FE7E27">
      <w:pPr>
        <w:jc w:val="both"/>
        <w:rPr>
          <w:szCs w:val="22"/>
          <w:lang w:val="en-US"/>
        </w:rPr>
      </w:pPr>
      <w:r>
        <w:rPr>
          <w:szCs w:val="22"/>
          <w:lang w:val="en-US"/>
        </w:rPr>
        <w:t>SP</w:t>
      </w:r>
      <w:r w:rsidR="003A0ADB">
        <w:rPr>
          <w:szCs w:val="22"/>
          <w:lang w:val="en-US"/>
        </w:rPr>
        <w:t>#</w:t>
      </w:r>
      <w:r>
        <w:rPr>
          <w:szCs w:val="22"/>
          <w:lang w:val="en-US"/>
        </w:rPr>
        <w:t>2</w:t>
      </w:r>
    </w:p>
    <w:p w14:paraId="6BE1A2E2" w14:textId="77777777" w:rsidR="00FE7E27" w:rsidRDefault="00FE7E27" w:rsidP="00FE7E27">
      <w:pPr>
        <w:jc w:val="both"/>
        <w:rPr>
          <w:szCs w:val="22"/>
          <w:lang w:val="en-US"/>
        </w:rPr>
      </w:pPr>
    </w:p>
    <w:p w14:paraId="4A32B109" w14:textId="77777777" w:rsidR="001957E6" w:rsidRPr="001957E6" w:rsidRDefault="001957E6" w:rsidP="001957E6">
      <w:pPr>
        <w:jc w:val="both"/>
        <w:rPr>
          <w:szCs w:val="22"/>
          <w:lang w:val="en-US"/>
        </w:rPr>
      </w:pPr>
      <w:r w:rsidRPr="001957E6">
        <w:rPr>
          <w:szCs w:val="22"/>
          <w:lang w:val="en-US"/>
        </w:rPr>
        <w:t>Do you agree that EHT-SIG may carry different content in each 80MHz?</w:t>
      </w:r>
    </w:p>
    <w:p w14:paraId="15BE86B5" w14:textId="77777777" w:rsidR="001957E6" w:rsidRPr="008B5A70" w:rsidRDefault="001957E6" w:rsidP="00486858">
      <w:pPr>
        <w:pStyle w:val="ListParagraph"/>
        <w:numPr>
          <w:ilvl w:val="0"/>
          <w:numId w:val="32"/>
        </w:numPr>
        <w:jc w:val="both"/>
        <w:rPr>
          <w:szCs w:val="22"/>
          <w:lang w:val="en-US"/>
        </w:rPr>
      </w:pPr>
      <w:r w:rsidRPr="008B5A70">
        <w:rPr>
          <w:szCs w:val="22"/>
          <w:lang w:val="en-US"/>
        </w:rPr>
        <w:t>For PPDU BW larger than 80MHz.</w:t>
      </w:r>
    </w:p>
    <w:p w14:paraId="49427876" w14:textId="77777777" w:rsidR="00FE7E27" w:rsidRPr="008B5A70" w:rsidRDefault="001957E6" w:rsidP="00486858">
      <w:pPr>
        <w:pStyle w:val="ListParagraph"/>
        <w:numPr>
          <w:ilvl w:val="0"/>
          <w:numId w:val="32"/>
        </w:numPr>
        <w:jc w:val="both"/>
        <w:rPr>
          <w:szCs w:val="22"/>
          <w:lang w:val="en-US"/>
        </w:rPr>
      </w:pPr>
      <w:r w:rsidRPr="008B5A70">
        <w:rPr>
          <w:szCs w:val="22"/>
          <w:lang w:val="en-US"/>
        </w:rPr>
        <w:t>SST operation using TWT is one applicable scenario, other scenarios are TBD.</w:t>
      </w:r>
    </w:p>
    <w:p w14:paraId="1614353D" w14:textId="77777777" w:rsidR="00831D59" w:rsidRDefault="00831D59" w:rsidP="00831D59">
      <w:pPr>
        <w:jc w:val="both"/>
        <w:rPr>
          <w:szCs w:val="22"/>
          <w:lang w:val="en-US"/>
        </w:rPr>
      </w:pPr>
    </w:p>
    <w:p w14:paraId="204B2DFE" w14:textId="77777777" w:rsidR="001957E6" w:rsidRDefault="00B473A8" w:rsidP="00831D59">
      <w:pPr>
        <w:jc w:val="both"/>
        <w:rPr>
          <w:szCs w:val="22"/>
          <w:lang w:val="en-US"/>
        </w:rPr>
      </w:pPr>
      <w:r>
        <w:rPr>
          <w:szCs w:val="22"/>
          <w:highlight w:val="red"/>
          <w:lang w:val="en-US"/>
        </w:rPr>
        <w:t xml:space="preserve">Y/N/A: </w:t>
      </w:r>
      <w:r w:rsidR="001957E6" w:rsidRPr="001957E6">
        <w:rPr>
          <w:szCs w:val="22"/>
          <w:highlight w:val="red"/>
          <w:lang w:val="en-US"/>
        </w:rPr>
        <w:t>35/15/10</w:t>
      </w:r>
    </w:p>
    <w:p w14:paraId="7F303206" w14:textId="77777777" w:rsidR="001957E6" w:rsidRDefault="001957E6" w:rsidP="00831D59">
      <w:pPr>
        <w:jc w:val="both"/>
        <w:rPr>
          <w:szCs w:val="22"/>
          <w:lang w:val="en-US"/>
        </w:rPr>
      </w:pPr>
    </w:p>
    <w:p w14:paraId="76FC1EB1" w14:textId="77777777" w:rsidR="00FA790C" w:rsidRDefault="00FA790C" w:rsidP="00831D59">
      <w:pPr>
        <w:jc w:val="both"/>
        <w:rPr>
          <w:szCs w:val="22"/>
          <w:lang w:val="en-US"/>
        </w:rPr>
      </w:pPr>
    </w:p>
    <w:p w14:paraId="413258B9" w14:textId="77777777" w:rsidR="00FA790C" w:rsidRDefault="00FA790C">
      <w:pPr>
        <w:rPr>
          <w:szCs w:val="22"/>
          <w:lang w:val="en-US"/>
        </w:rPr>
      </w:pPr>
      <w:r>
        <w:rPr>
          <w:szCs w:val="22"/>
          <w:lang w:val="en-US"/>
        </w:rPr>
        <w:br w:type="page"/>
      </w:r>
    </w:p>
    <w:p w14:paraId="438284C1" w14:textId="77777777" w:rsidR="004377E8" w:rsidRDefault="001957E6" w:rsidP="004377E8">
      <w:pPr>
        <w:jc w:val="both"/>
        <w:rPr>
          <w:szCs w:val="22"/>
          <w:lang w:val="en-US"/>
        </w:rPr>
      </w:pPr>
      <w:r>
        <w:rPr>
          <w:szCs w:val="22"/>
          <w:lang w:val="en-US"/>
        </w:rPr>
        <w:lastRenderedPageBreak/>
        <w:t>SP2 (modified text)</w:t>
      </w:r>
    </w:p>
    <w:p w14:paraId="012BA7E6" w14:textId="77777777" w:rsidR="004377E8" w:rsidRDefault="004377E8" w:rsidP="004377E8">
      <w:pPr>
        <w:jc w:val="both"/>
        <w:rPr>
          <w:szCs w:val="22"/>
          <w:lang w:val="en-US"/>
        </w:rPr>
      </w:pPr>
    </w:p>
    <w:p w14:paraId="02D4D67C" w14:textId="77777777" w:rsidR="004377E8" w:rsidRPr="004377E8" w:rsidRDefault="004377E8" w:rsidP="004377E8">
      <w:pPr>
        <w:jc w:val="both"/>
        <w:rPr>
          <w:szCs w:val="22"/>
          <w:lang w:val="en-US"/>
        </w:rPr>
      </w:pPr>
      <w:r w:rsidRPr="004377E8">
        <w:rPr>
          <w:bCs/>
          <w:lang w:val="en-US"/>
        </w:rPr>
        <w:t>Do you agree that EHT-SIG may carry different content in each 80MHz?</w:t>
      </w:r>
    </w:p>
    <w:p w14:paraId="3A3501CE" w14:textId="77777777" w:rsidR="004377E8" w:rsidRPr="008B5A70" w:rsidRDefault="004377E8" w:rsidP="00DF7E01">
      <w:pPr>
        <w:pStyle w:val="ListParagraph"/>
        <w:numPr>
          <w:ilvl w:val="0"/>
          <w:numId w:val="36"/>
        </w:numPr>
        <w:jc w:val="both"/>
        <w:rPr>
          <w:bCs/>
          <w:lang w:val="en-US"/>
        </w:rPr>
      </w:pPr>
      <w:r w:rsidRPr="008B5A70">
        <w:rPr>
          <w:bCs/>
          <w:lang w:val="en-US"/>
        </w:rPr>
        <w:t>For PPDU BW larger than 80MHz.</w:t>
      </w:r>
    </w:p>
    <w:p w14:paraId="1E930800" w14:textId="77777777" w:rsidR="004377E8" w:rsidRDefault="004377E8" w:rsidP="004377E8">
      <w:pPr>
        <w:tabs>
          <w:tab w:val="left" w:pos="7075"/>
        </w:tabs>
        <w:ind w:left="360"/>
        <w:rPr>
          <w:lang w:val="en-US"/>
        </w:rPr>
      </w:pPr>
    </w:p>
    <w:p w14:paraId="09A6B029" w14:textId="77777777" w:rsidR="004377E8" w:rsidRDefault="00B473A8" w:rsidP="004377E8">
      <w:pPr>
        <w:tabs>
          <w:tab w:val="left" w:pos="7075"/>
        </w:tabs>
      </w:pPr>
      <w:r>
        <w:rPr>
          <w:highlight w:val="red"/>
        </w:rPr>
        <w:t xml:space="preserve">Y/N/A: </w:t>
      </w:r>
      <w:r w:rsidR="004377E8">
        <w:rPr>
          <w:highlight w:val="red"/>
        </w:rPr>
        <w:t>35/</w:t>
      </w:r>
      <w:r w:rsidR="004377E8" w:rsidRPr="002F6EBE">
        <w:rPr>
          <w:highlight w:val="red"/>
        </w:rPr>
        <w:t>15/1</w:t>
      </w:r>
      <w:r w:rsidR="004377E8">
        <w:rPr>
          <w:highlight w:val="red"/>
        </w:rPr>
        <w:t>0</w:t>
      </w:r>
      <w:r w:rsidR="004377E8">
        <w:t xml:space="preserve"> </w:t>
      </w:r>
    </w:p>
    <w:p w14:paraId="5AC0C54C" w14:textId="77777777" w:rsidR="001957E6" w:rsidRDefault="001957E6" w:rsidP="00831D59">
      <w:pPr>
        <w:jc w:val="both"/>
        <w:rPr>
          <w:szCs w:val="22"/>
        </w:rPr>
      </w:pPr>
    </w:p>
    <w:p w14:paraId="305DDB7D" w14:textId="77777777" w:rsidR="00FA790C" w:rsidRPr="004377E8" w:rsidRDefault="00FA790C" w:rsidP="00831D59">
      <w:pPr>
        <w:jc w:val="both"/>
        <w:rPr>
          <w:szCs w:val="22"/>
        </w:rPr>
      </w:pPr>
    </w:p>
    <w:p w14:paraId="1BBA0CF3" w14:textId="77777777" w:rsidR="003C0639" w:rsidRPr="00455328" w:rsidRDefault="003C0639" w:rsidP="003C0639">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B8F8524" w14:textId="77777777" w:rsidR="003C0639" w:rsidRDefault="003C0639" w:rsidP="003C0639">
      <w:pPr>
        <w:jc w:val="both"/>
        <w:rPr>
          <w:szCs w:val="22"/>
          <w:lang w:val="en-US"/>
        </w:rPr>
      </w:pPr>
    </w:p>
    <w:p w14:paraId="5BF39F20" w14:textId="77777777" w:rsidR="003C0639" w:rsidRDefault="003C0639" w:rsidP="003C0639">
      <w:pPr>
        <w:jc w:val="both"/>
        <w:rPr>
          <w:szCs w:val="22"/>
          <w:lang w:val="en-US"/>
        </w:rPr>
      </w:pPr>
      <w:r>
        <w:rPr>
          <w:szCs w:val="22"/>
          <w:lang w:val="en-US"/>
        </w:rPr>
        <w:t>SP#1 (modified text)</w:t>
      </w:r>
    </w:p>
    <w:p w14:paraId="2C2C81CB" w14:textId="77777777" w:rsidR="00E83952" w:rsidRPr="00E83952" w:rsidRDefault="00E83952" w:rsidP="00E83952">
      <w:pPr>
        <w:jc w:val="both"/>
        <w:rPr>
          <w:szCs w:val="22"/>
          <w:lang w:val="en-US"/>
        </w:rPr>
      </w:pPr>
      <w:r w:rsidRPr="00E83952">
        <w:rPr>
          <w:szCs w:val="22"/>
          <w:lang w:val="en-US"/>
        </w:rPr>
        <w:t>Do you agree with allowing information in U-SIG to vary from one 80MHz to the next in an EHT PPDU of bandwidth &gt;80MHz?</w:t>
      </w:r>
    </w:p>
    <w:p w14:paraId="427C0331" w14:textId="77777777" w:rsidR="00E83952" w:rsidRPr="001852CA" w:rsidRDefault="00E83952" w:rsidP="00DF7E01">
      <w:pPr>
        <w:pStyle w:val="ListParagraph"/>
        <w:numPr>
          <w:ilvl w:val="0"/>
          <w:numId w:val="36"/>
        </w:numPr>
        <w:jc w:val="both"/>
        <w:rPr>
          <w:szCs w:val="22"/>
          <w:lang w:val="en-US"/>
        </w:rPr>
      </w:pPr>
      <w:r w:rsidRPr="001852CA">
        <w:rPr>
          <w:szCs w:val="22"/>
          <w:lang w:val="en-US"/>
        </w:rPr>
        <w:t>Notes:</w:t>
      </w:r>
    </w:p>
    <w:p w14:paraId="2A933C5A" w14:textId="77777777" w:rsidR="00E83952" w:rsidRPr="001852CA" w:rsidRDefault="00E83952" w:rsidP="00DF7E01">
      <w:pPr>
        <w:pStyle w:val="ListParagraph"/>
        <w:numPr>
          <w:ilvl w:val="1"/>
          <w:numId w:val="36"/>
        </w:numPr>
        <w:jc w:val="both"/>
        <w:rPr>
          <w:szCs w:val="22"/>
          <w:lang w:val="en-US"/>
        </w:rPr>
      </w:pPr>
      <w:r w:rsidRPr="001852CA">
        <w:rPr>
          <w:szCs w:val="22"/>
          <w:lang w:val="en-US"/>
        </w:rPr>
        <w:t>Each STA still needs to decode only one 80MHz segment in U-SIG</w:t>
      </w:r>
    </w:p>
    <w:p w14:paraId="6D7F2275" w14:textId="77777777" w:rsidR="00E83952" w:rsidRPr="001852CA" w:rsidRDefault="00E83952" w:rsidP="00DF7E01">
      <w:pPr>
        <w:pStyle w:val="ListParagraph"/>
        <w:numPr>
          <w:ilvl w:val="1"/>
          <w:numId w:val="36"/>
        </w:numPr>
        <w:jc w:val="both"/>
        <w:rPr>
          <w:szCs w:val="22"/>
          <w:lang w:val="en-US"/>
        </w:rPr>
      </w:pPr>
      <w:r w:rsidRPr="001852CA">
        <w:rPr>
          <w:szCs w:val="22"/>
          <w:lang w:val="en-US"/>
        </w:rPr>
        <w:t>Within each 80MHz, U-SIG is still duplicated in every non-punctured 20MHz</w:t>
      </w:r>
    </w:p>
    <w:p w14:paraId="4159D392" w14:textId="77777777" w:rsidR="003C0639" w:rsidRPr="001852CA" w:rsidRDefault="00E83952" w:rsidP="00DF7E01">
      <w:pPr>
        <w:pStyle w:val="ListParagraph"/>
        <w:numPr>
          <w:ilvl w:val="1"/>
          <w:numId w:val="36"/>
        </w:numPr>
        <w:jc w:val="both"/>
        <w:rPr>
          <w:szCs w:val="22"/>
          <w:lang w:val="en-US"/>
        </w:rPr>
      </w:pPr>
      <w:r w:rsidRPr="001852CA">
        <w:rPr>
          <w:szCs w:val="22"/>
          <w:lang w:val="en-US"/>
        </w:rPr>
        <w:t>SST operation using TWT is one potential applicable scenario, other scenarios are TBD (Needs MAC discussion).</w:t>
      </w:r>
    </w:p>
    <w:p w14:paraId="2E1665A0" w14:textId="77777777" w:rsidR="001957E6" w:rsidRDefault="001957E6" w:rsidP="00831D59">
      <w:pPr>
        <w:jc w:val="both"/>
        <w:rPr>
          <w:szCs w:val="22"/>
          <w:lang w:val="en-US"/>
        </w:rPr>
      </w:pPr>
    </w:p>
    <w:p w14:paraId="2C457FF2" w14:textId="77777777" w:rsidR="00E37F6E" w:rsidRDefault="00B473A8" w:rsidP="00E37F6E">
      <w:pPr>
        <w:tabs>
          <w:tab w:val="left" w:pos="7075"/>
        </w:tabs>
      </w:pPr>
      <w:r>
        <w:rPr>
          <w:highlight w:val="green"/>
        </w:rPr>
        <w:t xml:space="preserve">Y/N/A: </w:t>
      </w:r>
      <w:r w:rsidR="00DF6BDD" w:rsidRPr="00B651CB">
        <w:rPr>
          <w:highlight w:val="green"/>
        </w:rPr>
        <w:t>34</w:t>
      </w:r>
      <w:r w:rsidR="00DF6BDD">
        <w:rPr>
          <w:highlight w:val="green"/>
        </w:rPr>
        <w:t>/</w:t>
      </w:r>
      <w:r w:rsidR="00DF6BDD" w:rsidRPr="00B651CB">
        <w:rPr>
          <w:highlight w:val="green"/>
        </w:rPr>
        <w:t>8/16</w:t>
      </w:r>
      <w:r w:rsidR="00DF6BDD">
        <w:t xml:space="preserve"> </w:t>
      </w:r>
    </w:p>
    <w:p w14:paraId="014A3212" w14:textId="77777777" w:rsidR="00E37F6E" w:rsidRDefault="00E37F6E" w:rsidP="00E37F6E">
      <w:pPr>
        <w:tabs>
          <w:tab w:val="left" w:pos="7075"/>
        </w:tabs>
      </w:pPr>
    </w:p>
    <w:p w14:paraId="166F9723" w14:textId="77777777" w:rsidR="00FA790C" w:rsidRDefault="00FA790C" w:rsidP="00E37F6E">
      <w:pPr>
        <w:tabs>
          <w:tab w:val="left" w:pos="7075"/>
        </w:tabs>
      </w:pPr>
    </w:p>
    <w:p w14:paraId="5205CED7" w14:textId="77777777" w:rsidR="00E37F6E" w:rsidRPr="0004536B" w:rsidRDefault="00E37F6E" w:rsidP="00E37F6E">
      <w:pPr>
        <w:tabs>
          <w:tab w:val="left" w:pos="7075"/>
        </w:tabs>
        <w:rPr>
          <w:b/>
        </w:rPr>
      </w:pPr>
      <w:r w:rsidRPr="0004536B">
        <w:rPr>
          <w:b/>
        </w:rPr>
        <w:t>20/0545r1 (</w:t>
      </w:r>
      <w:r w:rsidR="0004536B" w:rsidRPr="0004536B">
        <w:rPr>
          <w:b/>
        </w:rPr>
        <w:t>Multi-segment EHT-SIG design discussion, Ross Yu, Huawei)</w:t>
      </w:r>
    </w:p>
    <w:p w14:paraId="43DCEB21" w14:textId="77777777" w:rsidR="0004536B" w:rsidRDefault="0004536B" w:rsidP="00E37F6E">
      <w:pPr>
        <w:tabs>
          <w:tab w:val="left" w:pos="7075"/>
        </w:tabs>
      </w:pPr>
    </w:p>
    <w:p w14:paraId="0D352B0E" w14:textId="77777777" w:rsidR="0004536B" w:rsidRDefault="0004536B" w:rsidP="00E37F6E">
      <w:pPr>
        <w:tabs>
          <w:tab w:val="left" w:pos="7075"/>
        </w:tabs>
      </w:pPr>
      <w:r>
        <w:t>SP#3</w:t>
      </w:r>
    </w:p>
    <w:p w14:paraId="4BC1784D" w14:textId="77777777" w:rsidR="0004536B" w:rsidRDefault="0004536B" w:rsidP="00E37F6E">
      <w:pPr>
        <w:tabs>
          <w:tab w:val="left" w:pos="7075"/>
        </w:tabs>
      </w:pPr>
    </w:p>
    <w:p w14:paraId="5830EEFF" w14:textId="77777777" w:rsidR="0004536B" w:rsidRDefault="0004536B" w:rsidP="00E450DC">
      <w:pPr>
        <w:tabs>
          <w:tab w:val="left" w:pos="7075"/>
        </w:tabs>
        <w:jc w:val="both"/>
      </w:pPr>
      <w:r>
        <w:t>Do you agree that the following indication shall be the same considering symbol alignment within each segment from PHY point of view, if the fields are present in U-SIG:</w:t>
      </w:r>
    </w:p>
    <w:p w14:paraId="684DA259" w14:textId="77777777" w:rsidR="004D23C1" w:rsidRDefault="0004536B" w:rsidP="00DF7E01">
      <w:pPr>
        <w:pStyle w:val="ListParagraph"/>
        <w:numPr>
          <w:ilvl w:val="0"/>
          <w:numId w:val="38"/>
        </w:numPr>
        <w:tabs>
          <w:tab w:val="left" w:pos="7075"/>
        </w:tabs>
      </w:pPr>
      <w:r>
        <w:t xml:space="preserve">Number of EHT-SIG symbols </w:t>
      </w:r>
    </w:p>
    <w:p w14:paraId="055A17E3" w14:textId="77777777" w:rsidR="004D23C1" w:rsidRDefault="0004536B" w:rsidP="00DF7E01">
      <w:pPr>
        <w:pStyle w:val="ListParagraph"/>
        <w:numPr>
          <w:ilvl w:val="0"/>
          <w:numId w:val="38"/>
        </w:numPr>
        <w:tabs>
          <w:tab w:val="left" w:pos="7075"/>
        </w:tabs>
      </w:pPr>
      <w:r>
        <w:t xml:space="preserve">GI+EHT-LTF Size </w:t>
      </w:r>
    </w:p>
    <w:p w14:paraId="6C5313FD" w14:textId="77777777" w:rsidR="004D23C1" w:rsidRDefault="0004536B" w:rsidP="00DF7E01">
      <w:pPr>
        <w:pStyle w:val="ListParagraph"/>
        <w:numPr>
          <w:ilvl w:val="0"/>
          <w:numId w:val="38"/>
        </w:numPr>
        <w:tabs>
          <w:tab w:val="left" w:pos="7075"/>
        </w:tabs>
      </w:pPr>
      <w:r>
        <w:t>Number of EHT-LTF symbols</w:t>
      </w:r>
    </w:p>
    <w:p w14:paraId="4A32B769" w14:textId="77777777" w:rsidR="0004536B" w:rsidRDefault="0004536B" w:rsidP="00DF7E01">
      <w:pPr>
        <w:pStyle w:val="ListParagraph"/>
        <w:numPr>
          <w:ilvl w:val="0"/>
          <w:numId w:val="38"/>
        </w:numPr>
        <w:tabs>
          <w:tab w:val="left" w:pos="7075"/>
        </w:tabs>
      </w:pPr>
      <w:r>
        <w:t>PE related parameters</w:t>
      </w:r>
    </w:p>
    <w:p w14:paraId="16B32392" w14:textId="77777777" w:rsidR="0004536B" w:rsidRDefault="0004536B" w:rsidP="00E37F6E">
      <w:pPr>
        <w:tabs>
          <w:tab w:val="left" w:pos="7075"/>
        </w:tabs>
      </w:pPr>
    </w:p>
    <w:p w14:paraId="71684525" w14:textId="77777777" w:rsidR="0004536B" w:rsidRDefault="00B473A8" w:rsidP="0004536B">
      <w:pPr>
        <w:tabs>
          <w:tab w:val="left" w:pos="7075"/>
        </w:tabs>
      </w:pPr>
      <w:r>
        <w:rPr>
          <w:highlight w:val="green"/>
        </w:rPr>
        <w:t xml:space="preserve">Y/N/A: </w:t>
      </w:r>
      <w:r w:rsidR="0004536B" w:rsidRPr="009C3881">
        <w:rPr>
          <w:highlight w:val="green"/>
        </w:rPr>
        <w:t>40/6/12</w:t>
      </w:r>
      <w:r w:rsidR="0004536B">
        <w:t xml:space="preserve"> </w:t>
      </w:r>
    </w:p>
    <w:p w14:paraId="4831839E" w14:textId="77777777" w:rsidR="0004536B" w:rsidRDefault="0004536B" w:rsidP="00E37F6E">
      <w:pPr>
        <w:tabs>
          <w:tab w:val="left" w:pos="7075"/>
        </w:tabs>
      </w:pPr>
    </w:p>
    <w:p w14:paraId="2E9322E2" w14:textId="77777777" w:rsidR="00FA790C" w:rsidRDefault="00FA790C" w:rsidP="00E37F6E">
      <w:pPr>
        <w:tabs>
          <w:tab w:val="left" w:pos="7075"/>
        </w:tabs>
        <w:rPr>
          <w:b/>
        </w:rPr>
      </w:pPr>
    </w:p>
    <w:p w14:paraId="5DAE13D0" w14:textId="77777777" w:rsidR="0004536B" w:rsidRPr="00FA3DA5" w:rsidRDefault="001234A3" w:rsidP="00E37F6E">
      <w:pPr>
        <w:tabs>
          <w:tab w:val="left" w:pos="7075"/>
        </w:tabs>
        <w:rPr>
          <w:b/>
        </w:rPr>
      </w:pPr>
      <w:r w:rsidRPr="00FA3DA5">
        <w:rPr>
          <w:b/>
        </w:rPr>
        <w:t>20/0524r2</w:t>
      </w:r>
      <w:r w:rsidR="00FA3DA5" w:rsidRPr="00FA3DA5">
        <w:rPr>
          <w:b/>
        </w:rPr>
        <w:t xml:space="preserve"> (Signaling of preamble puncturing in SU transmission, Dongguk Lim, LGE)</w:t>
      </w:r>
    </w:p>
    <w:p w14:paraId="7A3AF8FC" w14:textId="77777777" w:rsidR="00FA3DA5" w:rsidRDefault="00FA3DA5" w:rsidP="00E37F6E">
      <w:pPr>
        <w:tabs>
          <w:tab w:val="left" w:pos="7075"/>
        </w:tabs>
      </w:pPr>
    </w:p>
    <w:p w14:paraId="436EE75D" w14:textId="77777777" w:rsidR="00FA3DA5" w:rsidRDefault="00FA3DA5" w:rsidP="00E37F6E">
      <w:pPr>
        <w:tabs>
          <w:tab w:val="left" w:pos="7075"/>
        </w:tabs>
      </w:pPr>
      <w:r>
        <w:t>SP</w:t>
      </w:r>
    </w:p>
    <w:p w14:paraId="10AEB288" w14:textId="77777777" w:rsidR="00FA3DA5" w:rsidRDefault="00FA3DA5" w:rsidP="00E37F6E">
      <w:pPr>
        <w:tabs>
          <w:tab w:val="left" w:pos="7075"/>
        </w:tabs>
      </w:pPr>
    </w:p>
    <w:p w14:paraId="1903B36C" w14:textId="77777777" w:rsidR="00FA3DA5" w:rsidRDefault="00FA3DA5" w:rsidP="00E450DC">
      <w:pPr>
        <w:tabs>
          <w:tab w:val="left" w:pos="7075"/>
        </w:tabs>
        <w:jc w:val="both"/>
        <w:rPr>
          <w:lang w:val="en-US"/>
        </w:rPr>
      </w:pPr>
      <w:r w:rsidRPr="00FA3DA5">
        <w:rPr>
          <w:lang w:val="en-US"/>
        </w:rPr>
        <w:t>Do you agree that EHT-SIG field included in EHT-PPDU sent to a single user is duplicated per 20MHz in BW?</w:t>
      </w:r>
    </w:p>
    <w:p w14:paraId="3E06E990" w14:textId="77777777" w:rsidR="00FC4926" w:rsidRDefault="00FC4926" w:rsidP="00E37F6E">
      <w:pPr>
        <w:tabs>
          <w:tab w:val="left" w:pos="7075"/>
        </w:tabs>
        <w:rPr>
          <w:lang w:val="en-US"/>
        </w:rPr>
      </w:pPr>
    </w:p>
    <w:p w14:paraId="2A3AFD0D" w14:textId="77777777" w:rsidR="00FC4926" w:rsidRDefault="00B473A8" w:rsidP="00FC4926">
      <w:pPr>
        <w:tabs>
          <w:tab w:val="left" w:pos="7075"/>
        </w:tabs>
      </w:pPr>
      <w:r>
        <w:rPr>
          <w:highlight w:val="red"/>
        </w:rPr>
        <w:t xml:space="preserve">Y/N/A: </w:t>
      </w:r>
      <w:r w:rsidR="00FC4926">
        <w:rPr>
          <w:highlight w:val="red"/>
        </w:rPr>
        <w:t>12/29</w:t>
      </w:r>
      <w:r w:rsidR="00FC4926" w:rsidRPr="002F6EBE">
        <w:rPr>
          <w:highlight w:val="red"/>
        </w:rPr>
        <w:t>/</w:t>
      </w:r>
      <w:r w:rsidR="00FC4926">
        <w:rPr>
          <w:highlight w:val="red"/>
        </w:rPr>
        <w:t xml:space="preserve">17 </w:t>
      </w:r>
      <w:r w:rsidR="00FC4926">
        <w:t xml:space="preserve"> </w:t>
      </w:r>
    </w:p>
    <w:p w14:paraId="340A96FE" w14:textId="77777777" w:rsidR="00FC4926" w:rsidRDefault="00FC4926" w:rsidP="00E37F6E">
      <w:pPr>
        <w:tabs>
          <w:tab w:val="left" w:pos="7075"/>
        </w:tabs>
      </w:pPr>
    </w:p>
    <w:p w14:paraId="154F5BC1" w14:textId="77777777" w:rsidR="00FA790C" w:rsidRPr="00FC4926" w:rsidRDefault="00FA790C" w:rsidP="00E37F6E">
      <w:pPr>
        <w:tabs>
          <w:tab w:val="left" w:pos="7075"/>
        </w:tabs>
      </w:pPr>
    </w:p>
    <w:p w14:paraId="207FA78C" w14:textId="77777777" w:rsidR="00FA790C" w:rsidRDefault="00FA790C">
      <w:pPr>
        <w:rPr>
          <w:b/>
        </w:rPr>
      </w:pPr>
      <w:r>
        <w:rPr>
          <w:b/>
        </w:rPr>
        <w:br w:type="page"/>
      </w:r>
    </w:p>
    <w:p w14:paraId="5C4B74AF" w14:textId="77777777" w:rsidR="00FA3DA5" w:rsidRPr="004A100E" w:rsidRDefault="00B473A8" w:rsidP="00E37F6E">
      <w:pPr>
        <w:tabs>
          <w:tab w:val="left" w:pos="7075"/>
        </w:tabs>
        <w:rPr>
          <w:b/>
        </w:rPr>
      </w:pPr>
      <w:r w:rsidRPr="004A100E">
        <w:rPr>
          <w:b/>
        </w:rPr>
        <w:lastRenderedPageBreak/>
        <w:t>20/0285r</w:t>
      </w:r>
      <w:r w:rsidR="004A100E" w:rsidRPr="004A100E">
        <w:rPr>
          <w:b/>
        </w:rPr>
        <w:t>5</w:t>
      </w:r>
      <w:r w:rsidRPr="004A100E">
        <w:rPr>
          <w:b/>
        </w:rPr>
        <w:t xml:space="preserve"> (</w:t>
      </w:r>
      <w:r w:rsidR="004A100E" w:rsidRPr="004A100E">
        <w:rPr>
          <w:b/>
        </w:rPr>
        <w:t>SU PPDU SIG Contents Considerations, Wook Bong Lee, Samsung)</w:t>
      </w:r>
    </w:p>
    <w:p w14:paraId="55C83AB6" w14:textId="77777777" w:rsidR="004A100E" w:rsidRDefault="004A100E" w:rsidP="00E37F6E">
      <w:pPr>
        <w:tabs>
          <w:tab w:val="left" w:pos="7075"/>
        </w:tabs>
      </w:pPr>
    </w:p>
    <w:p w14:paraId="7D81297C" w14:textId="77777777" w:rsidR="004A100E" w:rsidRDefault="004A100E" w:rsidP="00E37F6E">
      <w:pPr>
        <w:tabs>
          <w:tab w:val="left" w:pos="7075"/>
        </w:tabs>
      </w:pPr>
      <w:r>
        <w:t>SP</w:t>
      </w:r>
      <w:r w:rsidR="00196DC0">
        <w:t>#1</w:t>
      </w:r>
    </w:p>
    <w:p w14:paraId="5F21844A" w14:textId="77777777" w:rsidR="007E7940" w:rsidRDefault="007E7940" w:rsidP="007E7940">
      <w:pPr>
        <w:tabs>
          <w:tab w:val="left" w:pos="7075"/>
        </w:tabs>
      </w:pPr>
    </w:p>
    <w:p w14:paraId="23DCE9AB" w14:textId="77777777" w:rsidR="007E7940" w:rsidRDefault="007E7940" w:rsidP="007E7940">
      <w:pPr>
        <w:tabs>
          <w:tab w:val="left" w:pos="7075"/>
        </w:tabs>
      </w:pPr>
      <w:r>
        <w:t>Do you support following in 11be?</w:t>
      </w:r>
    </w:p>
    <w:p w14:paraId="6CFD1657" w14:textId="77777777" w:rsidR="007E7940" w:rsidRDefault="007E7940" w:rsidP="00DF7E01">
      <w:pPr>
        <w:pStyle w:val="ListParagraph"/>
        <w:numPr>
          <w:ilvl w:val="0"/>
          <w:numId w:val="40"/>
        </w:numPr>
        <w:tabs>
          <w:tab w:val="left" w:pos="7075"/>
        </w:tabs>
      </w:pPr>
      <w:r>
        <w:t>Preamble of primary 20MHz channel shall not be punctured in any PPDU (Except TB PPDU)</w:t>
      </w:r>
    </w:p>
    <w:p w14:paraId="444F03E9" w14:textId="77777777" w:rsidR="007E7940" w:rsidRDefault="007E7940" w:rsidP="007E7940">
      <w:pPr>
        <w:tabs>
          <w:tab w:val="left" w:pos="7075"/>
        </w:tabs>
      </w:pPr>
    </w:p>
    <w:p w14:paraId="2655E8AC" w14:textId="77777777" w:rsidR="003E0CA7" w:rsidRDefault="007E7940" w:rsidP="003E0CA7">
      <w:pPr>
        <w:tabs>
          <w:tab w:val="left" w:pos="7075"/>
        </w:tabs>
      </w:pPr>
      <w:r w:rsidRPr="007E7940">
        <w:rPr>
          <w:highlight w:val="green"/>
        </w:rPr>
        <w:t>Y/N/A: 45/1/10</w:t>
      </w:r>
      <w:r>
        <w:t xml:space="preserve">  </w:t>
      </w:r>
    </w:p>
    <w:p w14:paraId="48CBDEF5" w14:textId="77777777" w:rsidR="003E0CA7" w:rsidRDefault="003E0CA7" w:rsidP="003E0CA7">
      <w:pPr>
        <w:tabs>
          <w:tab w:val="left" w:pos="7075"/>
        </w:tabs>
      </w:pPr>
    </w:p>
    <w:p w14:paraId="503539FD" w14:textId="77777777" w:rsidR="00FA790C" w:rsidRDefault="00FA790C" w:rsidP="003E0CA7">
      <w:pPr>
        <w:tabs>
          <w:tab w:val="left" w:pos="7075"/>
        </w:tabs>
      </w:pPr>
    </w:p>
    <w:p w14:paraId="24FE88B6" w14:textId="77777777" w:rsidR="003E0CA7" w:rsidRDefault="003E0CA7" w:rsidP="003E0CA7">
      <w:pPr>
        <w:tabs>
          <w:tab w:val="left" w:pos="7075"/>
        </w:tabs>
      </w:pPr>
      <w:r>
        <w:t>SP</w:t>
      </w:r>
      <w:r w:rsidR="00196DC0">
        <w:t>#3</w:t>
      </w:r>
    </w:p>
    <w:p w14:paraId="53CF73E0" w14:textId="77777777" w:rsidR="003E0CA7" w:rsidRDefault="003E0CA7" w:rsidP="003E0CA7">
      <w:pPr>
        <w:tabs>
          <w:tab w:val="left" w:pos="7075"/>
        </w:tabs>
      </w:pPr>
    </w:p>
    <w:p w14:paraId="589D3655" w14:textId="77777777" w:rsidR="003E0CA7" w:rsidRPr="007E05C7" w:rsidRDefault="003E0CA7" w:rsidP="00E450DC">
      <w:pPr>
        <w:tabs>
          <w:tab w:val="left" w:pos="7075"/>
        </w:tabs>
        <w:jc w:val="both"/>
      </w:pPr>
      <w:r w:rsidRPr="007E05C7">
        <w:rPr>
          <w:bCs/>
          <w:szCs w:val="22"/>
          <w:lang w:val="en-US"/>
        </w:rPr>
        <w:t>Do you agree to have STA-ID related information in the EHT PPDU preamble sent to a single user and multiple users?</w:t>
      </w:r>
      <w:r w:rsidRPr="007E05C7">
        <w:rPr>
          <w:szCs w:val="22"/>
          <w:lang w:val="en-US"/>
        </w:rPr>
        <w:t xml:space="preserve">  </w:t>
      </w:r>
      <w:r w:rsidRPr="007E05C7">
        <w:rPr>
          <w:bCs/>
          <w:szCs w:val="22"/>
          <w:lang w:val="en-US"/>
        </w:rPr>
        <w:t>TB PPDU is TBD.</w:t>
      </w:r>
    </w:p>
    <w:p w14:paraId="223A528B" w14:textId="77777777" w:rsidR="003E0CA7" w:rsidRPr="009C5054" w:rsidRDefault="003E0CA7" w:rsidP="003E0CA7">
      <w:pPr>
        <w:tabs>
          <w:tab w:val="left" w:pos="7075"/>
        </w:tabs>
        <w:ind w:left="360"/>
        <w:rPr>
          <w:lang w:val="en-US"/>
        </w:rPr>
      </w:pPr>
    </w:p>
    <w:p w14:paraId="327D550C" w14:textId="77777777" w:rsidR="003E0CA7" w:rsidRDefault="003E0CA7" w:rsidP="003E0CA7">
      <w:pPr>
        <w:tabs>
          <w:tab w:val="left" w:pos="7075"/>
        </w:tabs>
      </w:pPr>
      <w:r>
        <w:rPr>
          <w:highlight w:val="green"/>
        </w:rPr>
        <w:t xml:space="preserve">Y/N/A: </w:t>
      </w:r>
      <w:r w:rsidRPr="00FE39A8">
        <w:rPr>
          <w:highlight w:val="green"/>
        </w:rPr>
        <w:t>4</w:t>
      </w:r>
      <w:r>
        <w:rPr>
          <w:highlight w:val="green"/>
        </w:rPr>
        <w:t>2/2</w:t>
      </w:r>
      <w:r w:rsidRPr="00FE39A8">
        <w:rPr>
          <w:highlight w:val="green"/>
        </w:rPr>
        <w:t>/1</w:t>
      </w:r>
      <w:r>
        <w:rPr>
          <w:highlight w:val="green"/>
        </w:rPr>
        <w:t>3</w:t>
      </w:r>
      <w:r w:rsidRPr="00FE39A8">
        <w:rPr>
          <w:highlight w:val="green"/>
        </w:rPr>
        <w:t xml:space="preserve"> </w:t>
      </w:r>
      <w:r>
        <w:t xml:space="preserve"> </w:t>
      </w:r>
    </w:p>
    <w:p w14:paraId="0D3469D4" w14:textId="77777777" w:rsidR="00CD3B3F" w:rsidRDefault="00CD3B3F" w:rsidP="003E0CA7">
      <w:pPr>
        <w:tabs>
          <w:tab w:val="left" w:pos="7075"/>
        </w:tabs>
      </w:pPr>
    </w:p>
    <w:p w14:paraId="2ECCB3E5" w14:textId="77777777" w:rsidR="00CD3B3F" w:rsidRDefault="00CD3B3F" w:rsidP="003E0CA7">
      <w:pPr>
        <w:tabs>
          <w:tab w:val="left" w:pos="7075"/>
        </w:tabs>
      </w:pPr>
      <w:r>
        <w:t>Reference:</w:t>
      </w:r>
      <w:r w:rsidR="003C6A72">
        <w:t xml:space="preserve">  </w:t>
      </w:r>
      <w:r w:rsidR="003C6A72" w:rsidRPr="003C6A72">
        <w:t>11-20-0587-00-00be-minutes-april-phy-cc</w:t>
      </w:r>
    </w:p>
    <w:p w14:paraId="7E1E35C6" w14:textId="77777777" w:rsidR="002F69D6" w:rsidRPr="005758D1" w:rsidRDefault="002F69D6" w:rsidP="002F69D6">
      <w:pPr>
        <w:pStyle w:val="Heading2"/>
        <w:rPr>
          <w:u w:val="none"/>
          <w:lang w:val="en-US"/>
        </w:rPr>
      </w:pPr>
      <w:bookmarkStart w:id="2035" w:name="_Toc47082127"/>
      <w:r>
        <w:rPr>
          <w:u w:val="none"/>
          <w:lang w:val="en-US"/>
        </w:rPr>
        <w:t>April 6 (MAC):  0</w:t>
      </w:r>
      <w:r w:rsidRPr="005758D1">
        <w:rPr>
          <w:u w:val="none"/>
          <w:lang w:val="en-US"/>
        </w:rPr>
        <w:t xml:space="preserve"> </w:t>
      </w:r>
      <w:r>
        <w:rPr>
          <w:u w:val="none"/>
          <w:lang w:val="en-US"/>
        </w:rPr>
        <w:t>SP</w:t>
      </w:r>
      <w:bookmarkEnd w:id="2035"/>
    </w:p>
    <w:p w14:paraId="6801E81C" w14:textId="77777777" w:rsidR="002F69D6" w:rsidRDefault="002F69D6" w:rsidP="000A2797">
      <w:pPr>
        <w:jc w:val="both"/>
        <w:rPr>
          <w:szCs w:val="22"/>
          <w:lang w:val="en-US"/>
        </w:rPr>
      </w:pPr>
    </w:p>
    <w:p w14:paraId="2C326BB1" w14:textId="77777777" w:rsidR="002F69D6" w:rsidRPr="004A2466" w:rsidRDefault="002F69D6" w:rsidP="002F69D6">
      <w:pPr>
        <w:jc w:val="both"/>
        <w:rPr>
          <w:lang w:val="en-US"/>
        </w:rPr>
      </w:pPr>
      <w:r w:rsidRPr="004A2466">
        <w:rPr>
          <w:lang w:val="en-US"/>
        </w:rPr>
        <w:t>No straw polls were conducted.</w:t>
      </w:r>
    </w:p>
    <w:p w14:paraId="255A1FE6" w14:textId="77777777" w:rsidR="002F69D6" w:rsidRPr="004A2466" w:rsidRDefault="002F69D6" w:rsidP="002F69D6">
      <w:pPr>
        <w:jc w:val="both"/>
        <w:rPr>
          <w:lang w:val="en-US"/>
        </w:rPr>
      </w:pPr>
    </w:p>
    <w:p w14:paraId="0D866FAF" w14:textId="77777777" w:rsidR="002F69D6" w:rsidRPr="004A2466" w:rsidRDefault="002F69D6" w:rsidP="002F69D6">
      <w:pPr>
        <w:jc w:val="both"/>
        <w:rPr>
          <w:lang w:val="en-US"/>
        </w:rPr>
      </w:pPr>
      <w:r w:rsidRPr="004A2466">
        <w:rPr>
          <w:lang w:val="en-US"/>
        </w:rPr>
        <w:t xml:space="preserve">Reference:  </w:t>
      </w:r>
      <w:r w:rsidRPr="002F69D6">
        <w:rPr>
          <w:lang w:val="en-US"/>
        </w:rPr>
        <w:t>11-20-0511-03-00be-minutes-for-tgbe-mac-ad-hoc-teleconferences-march-and-may-2020</w:t>
      </w:r>
    </w:p>
    <w:p w14:paraId="797737BB" w14:textId="77777777" w:rsidR="004D23C1" w:rsidRPr="005758D1" w:rsidRDefault="004D23C1" w:rsidP="004D23C1">
      <w:pPr>
        <w:pStyle w:val="Heading2"/>
        <w:rPr>
          <w:u w:val="none"/>
          <w:lang w:val="en-US"/>
        </w:rPr>
      </w:pPr>
      <w:bookmarkStart w:id="2036" w:name="_Toc47082128"/>
      <w:r>
        <w:rPr>
          <w:u w:val="none"/>
          <w:lang w:val="en-US"/>
        </w:rPr>
        <w:t xml:space="preserve">April 9 (PHY):  </w:t>
      </w:r>
      <w:r w:rsidR="00791EC4">
        <w:rPr>
          <w:u w:val="none"/>
          <w:lang w:val="en-US"/>
        </w:rPr>
        <w:t>6</w:t>
      </w:r>
      <w:r w:rsidRPr="005758D1">
        <w:rPr>
          <w:u w:val="none"/>
          <w:lang w:val="en-US"/>
        </w:rPr>
        <w:t xml:space="preserve"> SPs</w:t>
      </w:r>
      <w:bookmarkEnd w:id="2036"/>
    </w:p>
    <w:p w14:paraId="6DA1F2BF" w14:textId="77777777" w:rsidR="004D23C1" w:rsidRDefault="004D23C1" w:rsidP="000A2797">
      <w:pPr>
        <w:jc w:val="both"/>
        <w:rPr>
          <w:szCs w:val="22"/>
          <w:lang w:val="en-US"/>
        </w:rPr>
      </w:pPr>
    </w:p>
    <w:p w14:paraId="78EA864A" w14:textId="77777777" w:rsidR="004D23C1" w:rsidRPr="00BA5A26" w:rsidRDefault="00267E3C" w:rsidP="000A2797">
      <w:pPr>
        <w:jc w:val="both"/>
        <w:rPr>
          <w:b/>
          <w:szCs w:val="22"/>
          <w:lang w:val="en-US"/>
        </w:rPr>
      </w:pPr>
      <w:r w:rsidRPr="00BA5A26">
        <w:rPr>
          <w:b/>
          <w:szCs w:val="22"/>
          <w:lang w:val="en-US"/>
        </w:rPr>
        <w:t>20/0483r2 (Preamble Puncturing for PPDUs Transmitted to Multiple STAs, Oded Redlich, Huawei)</w:t>
      </w:r>
    </w:p>
    <w:p w14:paraId="582EBD4B" w14:textId="77777777" w:rsidR="00267E3C" w:rsidRDefault="00267E3C" w:rsidP="000A2797">
      <w:pPr>
        <w:jc w:val="both"/>
        <w:rPr>
          <w:szCs w:val="22"/>
          <w:lang w:val="en-US"/>
        </w:rPr>
      </w:pPr>
    </w:p>
    <w:p w14:paraId="1420BC31" w14:textId="77777777" w:rsidR="00BA5A26" w:rsidRDefault="00267E3C" w:rsidP="00BA5A26">
      <w:pPr>
        <w:jc w:val="both"/>
        <w:rPr>
          <w:szCs w:val="22"/>
          <w:lang w:val="en-US"/>
        </w:rPr>
      </w:pPr>
      <w:r>
        <w:rPr>
          <w:szCs w:val="22"/>
          <w:lang w:val="en-US"/>
        </w:rPr>
        <w:t>SP</w:t>
      </w:r>
      <w:r w:rsidR="0000712F">
        <w:rPr>
          <w:szCs w:val="22"/>
          <w:lang w:val="en-US"/>
        </w:rPr>
        <w:t>#</w:t>
      </w:r>
      <w:r w:rsidR="00BA5A26">
        <w:rPr>
          <w:szCs w:val="22"/>
          <w:lang w:val="en-US"/>
        </w:rPr>
        <w:t>1</w:t>
      </w:r>
    </w:p>
    <w:p w14:paraId="46E06464" w14:textId="77777777" w:rsidR="00BA5A26" w:rsidRDefault="00BA5A26" w:rsidP="00BA5A26">
      <w:pPr>
        <w:jc w:val="both"/>
        <w:rPr>
          <w:szCs w:val="22"/>
          <w:lang w:val="en-US"/>
        </w:rPr>
      </w:pPr>
    </w:p>
    <w:p w14:paraId="297819D6" w14:textId="77777777" w:rsidR="00BA5A26" w:rsidRPr="00BA5A26" w:rsidRDefault="00BA5A26" w:rsidP="00BA5A26">
      <w:pPr>
        <w:jc w:val="both"/>
        <w:rPr>
          <w:bCs/>
          <w:lang w:val="en-US"/>
        </w:rPr>
      </w:pPr>
      <w:r w:rsidRPr="00BA5A26">
        <w:rPr>
          <w:bCs/>
          <w:lang w:val="en-US"/>
        </w:rPr>
        <w:t>Do you agree to allow puncturing structure 1001 in a given 80MHz segment for OFDMA PPDUs transmitted to STAs operating at BW&gt;=80MHz?</w:t>
      </w:r>
    </w:p>
    <w:p w14:paraId="7F83E17B" w14:textId="77777777" w:rsidR="00BA5A26" w:rsidRDefault="00BA5A26" w:rsidP="00DF7E01">
      <w:pPr>
        <w:pStyle w:val="ListParagraph"/>
        <w:numPr>
          <w:ilvl w:val="0"/>
          <w:numId w:val="40"/>
        </w:numPr>
        <w:jc w:val="both"/>
        <w:rPr>
          <w:bCs/>
          <w:lang w:val="en-US"/>
        </w:rPr>
      </w:pPr>
      <w:r w:rsidRPr="00BA5A26">
        <w:rPr>
          <w:bCs/>
          <w:lang w:val="en-US"/>
        </w:rPr>
        <w:t>Assuming 2 content channels are used</w:t>
      </w:r>
    </w:p>
    <w:p w14:paraId="016E3B7A" w14:textId="77777777" w:rsidR="00BA5A26" w:rsidRDefault="00BA5A26" w:rsidP="00DF7E01">
      <w:pPr>
        <w:pStyle w:val="ListParagraph"/>
        <w:numPr>
          <w:ilvl w:val="0"/>
          <w:numId w:val="40"/>
        </w:numPr>
        <w:jc w:val="both"/>
        <w:rPr>
          <w:bCs/>
          <w:lang w:val="en-US"/>
        </w:rPr>
      </w:pPr>
      <w:r w:rsidRPr="00BA5A26">
        <w:rPr>
          <w:bCs/>
          <w:lang w:val="en-US"/>
        </w:rPr>
        <w:t>Puncturing signaling may be different for different 80MHz channels</w:t>
      </w:r>
    </w:p>
    <w:p w14:paraId="7CEC5A4F" w14:textId="77777777" w:rsidR="00BA5A26" w:rsidRPr="00BA5A26" w:rsidRDefault="00BA5A26" w:rsidP="00DF7E01">
      <w:pPr>
        <w:pStyle w:val="ListParagraph"/>
        <w:numPr>
          <w:ilvl w:val="0"/>
          <w:numId w:val="40"/>
        </w:numPr>
        <w:jc w:val="both"/>
        <w:rPr>
          <w:bCs/>
          <w:lang w:val="en-US"/>
        </w:rPr>
      </w:pPr>
      <w:r w:rsidRPr="00BA5A26">
        <w:rPr>
          <w:bCs/>
          <w:lang w:val="en-US"/>
        </w:rPr>
        <w:t>In 802.11ax in such cases the BW drops to 20MHz</w:t>
      </w:r>
    </w:p>
    <w:p w14:paraId="1251823D" w14:textId="77777777" w:rsidR="00BA5A26" w:rsidRDefault="00BA5A26" w:rsidP="000A2797">
      <w:pPr>
        <w:jc w:val="both"/>
        <w:rPr>
          <w:szCs w:val="22"/>
          <w:lang w:val="en-US"/>
        </w:rPr>
      </w:pPr>
    </w:p>
    <w:p w14:paraId="5BFE0EA3" w14:textId="77777777" w:rsidR="00BA5A26" w:rsidRDefault="00BA5A26" w:rsidP="00BA5A26">
      <w:pPr>
        <w:tabs>
          <w:tab w:val="left" w:pos="7075"/>
        </w:tabs>
      </w:pPr>
      <w:r>
        <w:rPr>
          <w:highlight w:val="red"/>
        </w:rPr>
        <w:t>Y/N/A: 31</w:t>
      </w:r>
      <w:r w:rsidR="0000712F">
        <w:rPr>
          <w:highlight w:val="red"/>
        </w:rPr>
        <w:t>/</w:t>
      </w:r>
      <w:r w:rsidRPr="002F6EBE">
        <w:rPr>
          <w:highlight w:val="red"/>
        </w:rPr>
        <w:t>1</w:t>
      </w:r>
      <w:r>
        <w:rPr>
          <w:highlight w:val="red"/>
        </w:rPr>
        <w:t>3</w:t>
      </w:r>
      <w:r w:rsidRPr="002F6EBE">
        <w:rPr>
          <w:highlight w:val="red"/>
        </w:rPr>
        <w:t>/1</w:t>
      </w:r>
      <w:r>
        <w:rPr>
          <w:highlight w:val="red"/>
        </w:rPr>
        <w:t>6</w:t>
      </w:r>
      <w:r>
        <w:t xml:space="preserve"> </w:t>
      </w:r>
    </w:p>
    <w:p w14:paraId="3C84710F" w14:textId="77777777" w:rsidR="00BA5A26" w:rsidRDefault="00BA5A26" w:rsidP="000A2797">
      <w:pPr>
        <w:jc w:val="both"/>
        <w:rPr>
          <w:szCs w:val="22"/>
        </w:rPr>
      </w:pPr>
    </w:p>
    <w:p w14:paraId="3FF2313A" w14:textId="77777777" w:rsidR="00FA790C" w:rsidRDefault="00FA790C" w:rsidP="000A2797">
      <w:pPr>
        <w:jc w:val="both"/>
        <w:rPr>
          <w:szCs w:val="22"/>
        </w:rPr>
      </w:pPr>
    </w:p>
    <w:p w14:paraId="495763AC" w14:textId="77777777" w:rsidR="00BA5A26" w:rsidRDefault="00BA5A26" w:rsidP="000A2797">
      <w:pPr>
        <w:jc w:val="both"/>
        <w:rPr>
          <w:szCs w:val="22"/>
        </w:rPr>
      </w:pPr>
      <w:r>
        <w:rPr>
          <w:szCs w:val="22"/>
        </w:rPr>
        <w:t>SP</w:t>
      </w:r>
      <w:r w:rsidR="0000712F">
        <w:rPr>
          <w:szCs w:val="22"/>
        </w:rPr>
        <w:t>#</w:t>
      </w:r>
      <w:r>
        <w:rPr>
          <w:szCs w:val="22"/>
        </w:rPr>
        <w:t>2</w:t>
      </w:r>
    </w:p>
    <w:p w14:paraId="3897A303" w14:textId="77777777" w:rsidR="00BA5A26" w:rsidRDefault="00BA5A26" w:rsidP="000A2797">
      <w:pPr>
        <w:jc w:val="both"/>
        <w:rPr>
          <w:szCs w:val="22"/>
        </w:rPr>
      </w:pPr>
    </w:p>
    <w:p w14:paraId="2C5588A7" w14:textId="77777777" w:rsidR="00BA5A26" w:rsidRDefault="00BA5A26" w:rsidP="00BA5A26">
      <w:pPr>
        <w:jc w:val="both"/>
        <w:rPr>
          <w:szCs w:val="22"/>
          <w:lang w:val="en-US"/>
        </w:rPr>
      </w:pPr>
      <w:r w:rsidRPr="00BA5A26">
        <w:rPr>
          <w:szCs w:val="22"/>
          <w:lang w:val="en-US"/>
        </w:rPr>
        <w:t>Do you agree to allow puncturing structure 1010 in a given 80MHz segment for OFDMA PPDUs transmitted to STAs operating at BW&gt;=80MHz?</w:t>
      </w:r>
    </w:p>
    <w:p w14:paraId="68682AFC" w14:textId="77777777" w:rsidR="00BA5A26" w:rsidRDefault="00BA5A26" w:rsidP="00DF7E01">
      <w:pPr>
        <w:pStyle w:val="ListParagraph"/>
        <w:numPr>
          <w:ilvl w:val="0"/>
          <w:numId w:val="41"/>
        </w:numPr>
        <w:jc w:val="both"/>
        <w:rPr>
          <w:szCs w:val="22"/>
          <w:lang w:val="en-US"/>
        </w:rPr>
      </w:pPr>
      <w:r w:rsidRPr="00BA5A26">
        <w:rPr>
          <w:szCs w:val="22"/>
          <w:lang w:val="en-US"/>
        </w:rPr>
        <w:t>Assuming 2 content channels are used (Signaling TBD)</w:t>
      </w:r>
    </w:p>
    <w:p w14:paraId="7F45E7D9" w14:textId="77777777" w:rsidR="00BA5A26" w:rsidRDefault="00BA5A26" w:rsidP="00DF7E01">
      <w:pPr>
        <w:pStyle w:val="ListParagraph"/>
        <w:numPr>
          <w:ilvl w:val="0"/>
          <w:numId w:val="41"/>
        </w:numPr>
        <w:jc w:val="both"/>
        <w:rPr>
          <w:szCs w:val="22"/>
          <w:lang w:val="en-US"/>
        </w:rPr>
      </w:pPr>
      <w:r w:rsidRPr="00BA5A26">
        <w:rPr>
          <w:szCs w:val="22"/>
          <w:lang w:val="en-US"/>
        </w:rPr>
        <w:t>Puncturing signaling may be different for different 80MHz channels</w:t>
      </w:r>
    </w:p>
    <w:p w14:paraId="37DC7C06" w14:textId="77777777" w:rsidR="0000712F" w:rsidRDefault="00BA5A26" w:rsidP="00DF7E01">
      <w:pPr>
        <w:pStyle w:val="ListParagraph"/>
        <w:numPr>
          <w:ilvl w:val="0"/>
          <w:numId w:val="41"/>
        </w:numPr>
        <w:jc w:val="both"/>
        <w:rPr>
          <w:szCs w:val="22"/>
          <w:lang w:val="en-US"/>
        </w:rPr>
      </w:pPr>
      <w:r w:rsidRPr="00BA5A26">
        <w:rPr>
          <w:szCs w:val="22"/>
          <w:lang w:val="en-US"/>
        </w:rPr>
        <w:t>In 802.11ax in such cases the BW drops to 20MHz</w:t>
      </w:r>
    </w:p>
    <w:p w14:paraId="208EC654" w14:textId="77777777" w:rsidR="0000712F" w:rsidRDefault="0000712F" w:rsidP="0000712F">
      <w:pPr>
        <w:pStyle w:val="ListParagraph"/>
        <w:ind w:left="0"/>
        <w:jc w:val="both"/>
        <w:rPr>
          <w:szCs w:val="22"/>
          <w:lang w:val="en-US"/>
        </w:rPr>
      </w:pPr>
    </w:p>
    <w:p w14:paraId="205B3752" w14:textId="77777777" w:rsidR="0000712F" w:rsidRPr="0000712F" w:rsidRDefault="0000712F" w:rsidP="0000712F">
      <w:pPr>
        <w:pStyle w:val="ListParagraph"/>
        <w:ind w:left="0"/>
        <w:jc w:val="both"/>
        <w:rPr>
          <w:szCs w:val="22"/>
          <w:lang w:val="en-US"/>
        </w:rPr>
      </w:pPr>
      <w:r>
        <w:rPr>
          <w:highlight w:val="red"/>
        </w:rPr>
        <w:t>Y/N/A: 1</w:t>
      </w:r>
      <w:r w:rsidRPr="0000712F">
        <w:rPr>
          <w:highlight w:val="red"/>
        </w:rPr>
        <w:t>7</w:t>
      </w:r>
      <w:r>
        <w:rPr>
          <w:highlight w:val="red"/>
        </w:rPr>
        <w:t>/</w:t>
      </w:r>
      <w:r w:rsidRPr="0000712F">
        <w:rPr>
          <w:highlight w:val="red"/>
        </w:rPr>
        <w:t>34/9</w:t>
      </w:r>
      <w:r>
        <w:t xml:space="preserve"> </w:t>
      </w:r>
    </w:p>
    <w:p w14:paraId="6665FE1B" w14:textId="77777777" w:rsidR="0000712F" w:rsidRDefault="0000712F" w:rsidP="0000712F">
      <w:pPr>
        <w:jc w:val="both"/>
        <w:rPr>
          <w:szCs w:val="22"/>
        </w:rPr>
      </w:pPr>
    </w:p>
    <w:p w14:paraId="71D25049" w14:textId="77777777" w:rsidR="00EE0058" w:rsidRDefault="00EE0058">
      <w:pPr>
        <w:rPr>
          <w:szCs w:val="22"/>
        </w:rPr>
      </w:pPr>
      <w:r>
        <w:rPr>
          <w:szCs w:val="22"/>
        </w:rPr>
        <w:br w:type="page"/>
      </w:r>
    </w:p>
    <w:p w14:paraId="2C5EF1BD" w14:textId="77777777" w:rsidR="0000712F" w:rsidRDefault="0000712F" w:rsidP="0000712F">
      <w:pPr>
        <w:jc w:val="both"/>
        <w:rPr>
          <w:szCs w:val="22"/>
        </w:rPr>
      </w:pPr>
      <w:r>
        <w:rPr>
          <w:szCs w:val="22"/>
        </w:rPr>
        <w:lastRenderedPageBreak/>
        <w:t>SP#3</w:t>
      </w:r>
    </w:p>
    <w:p w14:paraId="516CA4D1" w14:textId="77777777" w:rsidR="00BE5C8B" w:rsidRDefault="00BE5C8B" w:rsidP="00BE5C8B">
      <w:pPr>
        <w:jc w:val="both"/>
        <w:rPr>
          <w:szCs w:val="22"/>
        </w:rPr>
      </w:pPr>
    </w:p>
    <w:p w14:paraId="4FFBD8DD" w14:textId="77777777" w:rsidR="00BE5C8B" w:rsidRPr="00BE5C8B" w:rsidRDefault="00BE5C8B" w:rsidP="00BE5C8B">
      <w:pPr>
        <w:jc w:val="both"/>
        <w:rPr>
          <w:szCs w:val="22"/>
        </w:rPr>
      </w:pPr>
      <w:r w:rsidRPr="00BE5C8B">
        <w:rPr>
          <w:szCs w:val="22"/>
        </w:rPr>
        <w:t>Do you agree that U-SIG may include puncturing signaling/info about both 80MHz channels within each 160MHz channel?</w:t>
      </w:r>
    </w:p>
    <w:p w14:paraId="0BBB888E" w14:textId="77777777" w:rsidR="00BE5C8B" w:rsidRDefault="00BE5C8B" w:rsidP="00DF7E01">
      <w:pPr>
        <w:pStyle w:val="ListParagraph"/>
        <w:numPr>
          <w:ilvl w:val="0"/>
          <w:numId w:val="42"/>
        </w:numPr>
        <w:jc w:val="both"/>
        <w:rPr>
          <w:szCs w:val="22"/>
        </w:rPr>
      </w:pPr>
      <w:r w:rsidRPr="00BE5C8B">
        <w:rPr>
          <w:szCs w:val="22"/>
        </w:rPr>
        <w:t>Will be used only by devices that can decode pre-EHT on 160MHz</w:t>
      </w:r>
    </w:p>
    <w:p w14:paraId="34726323" w14:textId="77777777" w:rsidR="00BE5C8B" w:rsidRDefault="00BE5C8B" w:rsidP="00DF7E01">
      <w:pPr>
        <w:pStyle w:val="ListParagraph"/>
        <w:numPr>
          <w:ilvl w:val="0"/>
          <w:numId w:val="42"/>
        </w:numPr>
        <w:jc w:val="both"/>
        <w:rPr>
          <w:szCs w:val="22"/>
        </w:rPr>
      </w:pPr>
      <w:r w:rsidRPr="00BE5C8B">
        <w:rPr>
          <w:szCs w:val="22"/>
          <w:u w:val="single"/>
        </w:rPr>
        <w:t>Will NOT</w:t>
      </w:r>
      <w:r w:rsidRPr="00BE5C8B">
        <w:rPr>
          <w:szCs w:val="22"/>
        </w:rPr>
        <w:t xml:space="preserve"> affect the operation of STAs that decode pre-EHT on 80MHz</w:t>
      </w:r>
    </w:p>
    <w:p w14:paraId="23520E5B" w14:textId="77777777" w:rsidR="00BE5C8B" w:rsidRDefault="00BE5C8B" w:rsidP="00DF7E01">
      <w:pPr>
        <w:pStyle w:val="ListParagraph"/>
        <w:numPr>
          <w:ilvl w:val="0"/>
          <w:numId w:val="42"/>
        </w:numPr>
        <w:jc w:val="both"/>
        <w:rPr>
          <w:szCs w:val="22"/>
        </w:rPr>
      </w:pPr>
      <w:r w:rsidRPr="00BE5C8B">
        <w:rPr>
          <w:szCs w:val="22"/>
        </w:rPr>
        <w:t>Applicable for BW=160,320MHz. For BW=240MHz applicable for P160 only</w:t>
      </w:r>
    </w:p>
    <w:p w14:paraId="1DFD8E54" w14:textId="77777777" w:rsidR="0000712F" w:rsidRPr="00BE5C8B" w:rsidRDefault="00BE5C8B" w:rsidP="00DF7E01">
      <w:pPr>
        <w:pStyle w:val="ListParagraph"/>
        <w:numPr>
          <w:ilvl w:val="0"/>
          <w:numId w:val="42"/>
        </w:numPr>
        <w:jc w:val="both"/>
        <w:rPr>
          <w:szCs w:val="22"/>
        </w:rPr>
      </w:pPr>
      <w:r w:rsidRPr="00BE5C8B">
        <w:rPr>
          <w:szCs w:val="22"/>
        </w:rPr>
        <w:t>Signaling content is TBD</w:t>
      </w:r>
    </w:p>
    <w:p w14:paraId="2349FB1E" w14:textId="77777777" w:rsidR="0000712F" w:rsidRDefault="0000712F" w:rsidP="0000712F">
      <w:pPr>
        <w:jc w:val="both"/>
        <w:rPr>
          <w:szCs w:val="22"/>
        </w:rPr>
      </w:pPr>
    </w:p>
    <w:p w14:paraId="68337621" w14:textId="77777777" w:rsidR="00BE5C8B" w:rsidRDefault="00BE5C8B" w:rsidP="00BE5C8B">
      <w:pPr>
        <w:tabs>
          <w:tab w:val="left" w:pos="7075"/>
        </w:tabs>
      </w:pPr>
      <w:r>
        <w:rPr>
          <w:highlight w:val="red"/>
        </w:rPr>
        <w:t>Y/N/A: 16/30</w:t>
      </w:r>
      <w:r w:rsidRPr="002F6EBE">
        <w:rPr>
          <w:highlight w:val="red"/>
        </w:rPr>
        <w:t>/</w:t>
      </w:r>
      <w:r>
        <w:rPr>
          <w:highlight w:val="red"/>
        </w:rPr>
        <w:t>10</w:t>
      </w:r>
      <w:r>
        <w:t xml:space="preserve"> </w:t>
      </w:r>
    </w:p>
    <w:p w14:paraId="1947ADBA" w14:textId="77777777" w:rsidR="00BE5C8B" w:rsidRDefault="00BE5C8B" w:rsidP="0000712F">
      <w:pPr>
        <w:jc w:val="both"/>
        <w:rPr>
          <w:szCs w:val="22"/>
        </w:rPr>
      </w:pPr>
    </w:p>
    <w:p w14:paraId="6DE074F6" w14:textId="77777777" w:rsidR="00FA790C" w:rsidRDefault="00FA790C" w:rsidP="0000712F">
      <w:pPr>
        <w:jc w:val="both"/>
        <w:rPr>
          <w:szCs w:val="22"/>
        </w:rPr>
      </w:pPr>
    </w:p>
    <w:p w14:paraId="56F3EAA4" w14:textId="77777777" w:rsidR="00BE5C8B" w:rsidRPr="003017AF" w:rsidRDefault="00BE5C8B" w:rsidP="0000712F">
      <w:pPr>
        <w:jc w:val="both"/>
        <w:rPr>
          <w:b/>
          <w:szCs w:val="22"/>
        </w:rPr>
      </w:pPr>
      <w:r w:rsidRPr="003017AF">
        <w:rPr>
          <w:b/>
          <w:szCs w:val="22"/>
        </w:rPr>
        <w:t>20/285</w:t>
      </w:r>
      <w:r w:rsidR="00DA7108" w:rsidRPr="003017AF">
        <w:rPr>
          <w:b/>
          <w:szCs w:val="22"/>
        </w:rPr>
        <w:t>r5 (SU PPDU SIG Contents Considerations, Wook Bong Lee, Samsung)</w:t>
      </w:r>
    </w:p>
    <w:p w14:paraId="667D775C" w14:textId="77777777" w:rsidR="00734C34" w:rsidRDefault="00734C34" w:rsidP="0000712F">
      <w:pPr>
        <w:jc w:val="both"/>
        <w:rPr>
          <w:szCs w:val="22"/>
        </w:rPr>
      </w:pPr>
    </w:p>
    <w:p w14:paraId="7658DFD5" w14:textId="77777777" w:rsidR="003017AF" w:rsidRDefault="003017AF" w:rsidP="0000712F">
      <w:pPr>
        <w:jc w:val="both"/>
        <w:rPr>
          <w:szCs w:val="22"/>
        </w:rPr>
      </w:pPr>
      <w:r>
        <w:rPr>
          <w:szCs w:val="22"/>
        </w:rPr>
        <w:t>SP#2</w:t>
      </w:r>
    </w:p>
    <w:p w14:paraId="4A8FDF4C" w14:textId="77777777" w:rsidR="003017AF" w:rsidRDefault="003017AF" w:rsidP="003017AF">
      <w:pPr>
        <w:tabs>
          <w:tab w:val="left" w:pos="7075"/>
        </w:tabs>
        <w:rPr>
          <w:rFonts w:eastAsiaTheme="minorEastAsia"/>
          <w:bCs/>
        </w:rPr>
      </w:pPr>
    </w:p>
    <w:p w14:paraId="0C763643" w14:textId="77777777" w:rsidR="003017AF" w:rsidRDefault="003017AF" w:rsidP="00026627">
      <w:pPr>
        <w:tabs>
          <w:tab w:val="left" w:pos="7075"/>
        </w:tabs>
        <w:jc w:val="both"/>
        <w:rPr>
          <w:bCs/>
        </w:rPr>
      </w:pPr>
      <w:r w:rsidRPr="003017AF">
        <w:rPr>
          <w:rFonts w:eastAsiaTheme="minorEastAsia"/>
          <w:bCs/>
        </w:rPr>
        <w:t xml:space="preserve">Do you support that U-SIG in each 80MHz shall carry puncturing channel info for at-least the specific 80MHz where it is transmitted? </w:t>
      </w:r>
    </w:p>
    <w:p w14:paraId="2E0C5F0A" w14:textId="77777777" w:rsidR="003017AF" w:rsidRDefault="003017AF" w:rsidP="00DF7E01">
      <w:pPr>
        <w:pStyle w:val="ListParagraph"/>
        <w:numPr>
          <w:ilvl w:val="0"/>
          <w:numId w:val="43"/>
        </w:numPr>
        <w:tabs>
          <w:tab w:val="left" w:pos="7075"/>
        </w:tabs>
        <w:jc w:val="both"/>
        <w:rPr>
          <w:bCs/>
        </w:rPr>
      </w:pPr>
      <w:r w:rsidRPr="003017AF">
        <w:rPr>
          <w:bCs/>
        </w:rPr>
        <w:t>Note: Within each 80MHz segment, U-SIG is duplica</w:t>
      </w:r>
      <w:r>
        <w:rPr>
          <w:bCs/>
        </w:rPr>
        <w:t>ted in every non-punctured 20MHz</w:t>
      </w:r>
    </w:p>
    <w:p w14:paraId="2BA6CD0A" w14:textId="77777777" w:rsidR="003017AF" w:rsidRDefault="003017AF" w:rsidP="00DF7E01">
      <w:pPr>
        <w:pStyle w:val="ListParagraph"/>
        <w:numPr>
          <w:ilvl w:val="0"/>
          <w:numId w:val="43"/>
        </w:numPr>
        <w:tabs>
          <w:tab w:val="left" w:pos="7075"/>
        </w:tabs>
        <w:jc w:val="both"/>
        <w:rPr>
          <w:bCs/>
        </w:rPr>
      </w:pPr>
      <w:r w:rsidRPr="003017AF">
        <w:rPr>
          <w:bCs/>
        </w:rPr>
        <w:t>Whether BW/Puncturing info can be different for different 80MHz is TB</w:t>
      </w:r>
      <w:r>
        <w:rPr>
          <w:bCs/>
        </w:rPr>
        <w:t>D</w:t>
      </w:r>
    </w:p>
    <w:p w14:paraId="3914BA45" w14:textId="77777777" w:rsidR="003017AF" w:rsidRPr="003017AF" w:rsidRDefault="00476051" w:rsidP="00DF7E01">
      <w:pPr>
        <w:pStyle w:val="ListParagraph"/>
        <w:numPr>
          <w:ilvl w:val="0"/>
          <w:numId w:val="43"/>
        </w:numPr>
        <w:tabs>
          <w:tab w:val="left" w:pos="7075"/>
        </w:tabs>
        <w:jc w:val="both"/>
        <w:rPr>
          <w:bCs/>
        </w:rPr>
      </w:pPr>
      <w:r>
        <w:rPr>
          <w:bCs/>
        </w:rPr>
        <w:t>Whether BW and puncturing info</w:t>
      </w:r>
      <w:r w:rsidR="003017AF" w:rsidRPr="003017AF">
        <w:rPr>
          <w:bCs/>
        </w:rPr>
        <w:t xml:space="preserve"> in U-SIG are carried as a combined or a separate field is TBD </w:t>
      </w:r>
    </w:p>
    <w:p w14:paraId="6B3AC766" w14:textId="77777777" w:rsidR="00DA7108" w:rsidRDefault="00DA7108" w:rsidP="003017AF">
      <w:pPr>
        <w:jc w:val="both"/>
        <w:rPr>
          <w:szCs w:val="22"/>
        </w:rPr>
      </w:pPr>
    </w:p>
    <w:p w14:paraId="49008831" w14:textId="77777777" w:rsidR="003017AF" w:rsidRDefault="003017AF" w:rsidP="003017AF">
      <w:pPr>
        <w:tabs>
          <w:tab w:val="left" w:pos="7075"/>
        </w:tabs>
      </w:pPr>
      <w:r>
        <w:rPr>
          <w:highlight w:val="green"/>
        </w:rPr>
        <w:t xml:space="preserve">Y/N/A: </w:t>
      </w:r>
      <w:r w:rsidRPr="0088127C">
        <w:rPr>
          <w:highlight w:val="green"/>
        </w:rPr>
        <w:t>42/9/6</w:t>
      </w:r>
      <w:r>
        <w:t xml:space="preserve"> </w:t>
      </w:r>
    </w:p>
    <w:p w14:paraId="3475AE9F" w14:textId="77777777" w:rsidR="003017AF" w:rsidRDefault="003017AF" w:rsidP="003017AF">
      <w:pPr>
        <w:jc w:val="both"/>
        <w:rPr>
          <w:szCs w:val="22"/>
        </w:rPr>
      </w:pPr>
    </w:p>
    <w:p w14:paraId="21B8D60A" w14:textId="77777777" w:rsidR="00FA790C" w:rsidRDefault="00FA790C" w:rsidP="003017AF">
      <w:pPr>
        <w:jc w:val="both"/>
        <w:rPr>
          <w:szCs w:val="22"/>
        </w:rPr>
      </w:pPr>
    </w:p>
    <w:p w14:paraId="4AF81406" w14:textId="77777777" w:rsidR="006042B2" w:rsidRPr="006042B2" w:rsidRDefault="006042B2" w:rsidP="003017AF">
      <w:pPr>
        <w:jc w:val="both"/>
        <w:rPr>
          <w:b/>
          <w:szCs w:val="22"/>
        </w:rPr>
      </w:pPr>
      <w:r w:rsidRPr="006042B2">
        <w:rPr>
          <w:b/>
          <w:szCs w:val="22"/>
        </w:rPr>
        <w:t>20/0524r2 (Signaling of preamble puncturing in SU transmission, Dongguk Lim, LGE)</w:t>
      </w:r>
    </w:p>
    <w:p w14:paraId="2A251494" w14:textId="77777777" w:rsidR="006042B2" w:rsidRDefault="006042B2" w:rsidP="003017AF">
      <w:pPr>
        <w:jc w:val="both"/>
        <w:rPr>
          <w:szCs w:val="22"/>
        </w:rPr>
      </w:pPr>
    </w:p>
    <w:p w14:paraId="6B9348E8" w14:textId="77777777" w:rsidR="006042B2" w:rsidRDefault="006042B2" w:rsidP="003017AF">
      <w:pPr>
        <w:jc w:val="both"/>
        <w:rPr>
          <w:szCs w:val="22"/>
        </w:rPr>
      </w:pPr>
      <w:r>
        <w:rPr>
          <w:szCs w:val="22"/>
        </w:rPr>
        <w:t>SP</w:t>
      </w:r>
      <w:r w:rsidR="007C754D">
        <w:rPr>
          <w:szCs w:val="22"/>
        </w:rPr>
        <w:t>#</w:t>
      </w:r>
      <w:r>
        <w:rPr>
          <w:szCs w:val="22"/>
        </w:rPr>
        <w:t>2</w:t>
      </w:r>
    </w:p>
    <w:p w14:paraId="0C60CFA4" w14:textId="77777777" w:rsidR="006042B2" w:rsidRDefault="006042B2" w:rsidP="003017AF">
      <w:pPr>
        <w:jc w:val="both"/>
        <w:rPr>
          <w:szCs w:val="22"/>
        </w:rPr>
      </w:pPr>
    </w:p>
    <w:p w14:paraId="790A74A8" w14:textId="77777777" w:rsidR="00BD3943" w:rsidRPr="00BD3943" w:rsidRDefault="00BD3943" w:rsidP="00BD3943">
      <w:pPr>
        <w:tabs>
          <w:tab w:val="left" w:pos="7075"/>
        </w:tabs>
        <w:jc w:val="both"/>
        <w:rPr>
          <w:bCs/>
        </w:rPr>
      </w:pPr>
      <w:r w:rsidRPr="00BD3943">
        <w:rPr>
          <w:rFonts w:eastAsiaTheme="minorEastAsia"/>
          <w:bCs/>
        </w:rPr>
        <w:t>Do you agree that a subfield for preamble puncturing pattern information</w:t>
      </w:r>
      <w:r w:rsidRPr="00BD3943">
        <w:rPr>
          <w:bCs/>
        </w:rPr>
        <w:t xml:space="preserve"> separate from the BW</w:t>
      </w:r>
      <w:r w:rsidRPr="00BD3943">
        <w:rPr>
          <w:rFonts w:eastAsiaTheme="minorEastAsia"/>
          <w:bCs/>
        </w:rPr>
        <w:t xml:space="preserve"> </w:t>
      </w:r>
      <w:r w:rsidRPr="00BD3943">
        <w:rPr>
          <w:bCs/>
        </w:rPr>
        <w:t xml:space="preserve">field </w:t>
      </w:r>
      <w:r w:rsidRPr="00BD3943">
        <w:rPr>
          <w:rFonts w:eastAsiaTheme="minorEastAsia"/>
          <w:bCs/>
        </w:rPr>
        <w:t>is included in U-SIG</w:t>
      </w:r>
      <w:r w:rsidRPr="00BD3943">
        <w:rPr>
          <w:bCs/>
        </w:rPr>
        <w:t xml:space="preserve"> and/or </w:t>
      </w:r>
      <w:r w:rsidRPr="00BD3943">
        <w:rPr>
          <w:rFonts w:eastAsiaTheme="minorEastAsia"/>
          <w:bCs/>
        </w:rPr>
        <w:t>EHT-SIG for the 11be PPDU transmitted to a single user?</w:t>
      </w:r>
    </w:p>
    <w:p w14:paraId="212A4612" w14:textId="77777777" w:rsidR="006042B2" w:rsidRDefault="006042B2" w:rsidP="003017AF">
      <w:pPr>
        <w:jc w:val="both"/>
        <w:rPr>
          <w:szCs w:val="22"/>
        </w:rPr>
      </w:pPr>
    </w:p>
    <w:p w14:paraId="6DCEEFE3" w14:textId="77777777" w:rsidR="00CF4D88" w:rsidRDefault="00CF4D88" w:rsidP="00CF4D88">
      <w:pPr>
        <w:tabs>
          <w:tab w:val="left" w:pos="7075"/>
        </w:tabs>
      </w:pPr>
      <w:r>
        <w:rPr>
          <w:highlight w:val="green"/>
        </w:rPr>
        <w:t>Y/N/A: 36</w:t>
      </w:r>
      <w:r w:rsidRPr="0088127C">
        <w:rPr>
          <w:highlight w:val="green"/>
        </w:rPr>
        <w:t>/</w:t>
      </w:r>
      <w:r>
        <w:rPr>
          <w:highlight w:val="green"/>
        </w:rPr>
        <w:t>4</w:t>
      </w:r>
      <w:r w:rsidRPr="0088127C">
        <w:rPr>
          <w:highlight w:val="green"/>
        </w:rPr>
        <w:t>/</w:t>
      </w:r>
      <w:r>
        <w:rPr>
          <w:highlight w:val="green"/>
        </w:rPr>
        <w:t>14</w:t>
      </w:r>
      <w:r>
        <w:t xml:space="preserve"> </w:t>
      </w:r>
    </w:p>
    <w:p w14:paraId="36D5BF04" w14:textId="77777777" w:rsidR="00CF4D88" w:rsidRDefault="00CF4D88" w:rsidP="003017AF">
      <w:pPr>
        <w:jc w:val="both"/>
        <w:rPr>
          <w:szCs w:val="22"/>
        </w:rPr>
      </w:pPr>
    </w:p>
    <w:p w14:paraId="410DD77E" w14:textId="77777777" w:rsidR="00FA790C" w:rsidRDefault="00FA790C" w:rsidP="003017AF">
      <w:pPr>
        <w:jc w:val="both"/>
        <w:rPr>
          <w:szCs w:val="22"/>
        </w:rPr>
      </w:pPr>
    </w:p>
    <w:p w14:paraId="4B10CAD9" w14:textId="77777777" w:rsidR="007C754D" w:rsidRDefault="007C754D" w:rsidP="003017AF">
      <w:pPr>
        <w:jc w:val="both"/>
        <w:rPr>
          <w:szCs w:val="22"/>
        </w:rPr>
      </w:pPr>
      <w:r>
        <w:rPr>
          <w:szCs w:val="22"/>
        </w:rPr>
        <w:t>SP#3</w:t>
      </w:r>
    </w:p>
    <w:p w14:paraId="5E42CB02" w14:textId="77777777" w:rsidR="007C754D" w:rsidRDefault="007C754D" w:rsidP="003017AF">
      <w:pPr>
        <w:jc w:val="both"/>
        <w:rPr>
          <w:szCs w:val="22"/>
        </w:rPr>
      </w:pPr>
    </w:p>
    <w:p w14:paraId="4373064F" w14:textId="77777777" w:rsidR="0003756E" w:rsidRDefault="0003756E" w:rsidP="0003756E">
      <w:pPr>
        <w:tabs>
          <w:tab w:val="left" w:pos="7075"/>
        </w:tabs>
        <w:jc w:val="both"/>
        <w:rPr>
          <w:rFonts w:eastAsiaTheme="minorEastAsia"/>
          <w:bCs/>
        </w:rPr>
      </w:pPr>
      <w:r w:rsidRPr="0003756E">
        <w:rPr>
          <w:rFonts w:eastAsiaTheme="minorEastAsia"/>
          <w:bCs/>
        </w:rPr>
        <w:t>Which option do you prefer to configure the preamble puncturing information</w:t>
      </w:r>
      <w:r w:rsidRPr="0003756E">
        <w:rPr>
          <w:bCs/>
        </w:rPr>
        <w:t xml:space="preserve"> for transmission to a single user</w:t>
      </w:r>
      <w:r w:rsidRPr="0003756E">
        <w:rPr>
          <w:rFonts w:eastAsiaTheme="minorEastAsia"/>
          <w:bCs/>
        </w:rPr>
        <w:t>?</w:t>
      </w:r>
    </w:p>
    <w:p w14:paraId="2EC5E4D5" w14:textId="77777777" w:rsidR="0003756E" w:rsidRDefault="0003756E" w:rsidP="00DF7E01">
      <w:pPr>
        <w:pStyle w:val="ListParagraph"/>
        <w:numPr>
          <w:ilvl w:val="0"/>
          <w:numId w:val="44"/>
        </w:numPr>
        <w:tabs>
          <w:tab w:val="left" w:pos="7075"/>
        </w:tabs>
        <w:jc w:val="both"/>
        <w:rPr>
          <w:bCs/>
        </w:rPr>
      </w:pPr>
      <w:r w:rsidRPr="0003756E">
        <w:rPr>
          <w:bCs/>
        </w:rPr>
        <w:t>Approach. 1: BW field includes some puncturing informatio</w:t>
      </w:r>
      <w:r>
        <w:rPr>
          <w:bCs/>
        </w:rPr>
        <w:t>n</w:t>
      </w:r>
    </w:p>
    <w:p w14:paraId="78E89AF0" w14:textId="77777777" w:rsidR="0003756E" w:rsidRDefault="0003756E" w:rsidP="00DF7E01">
      <w:pPr>
        <w:pStyle w:val="ListParagraph"/>
        <w:numPr>
          <w:ilvl w:val="0"/>
          <w:numId w:val="44"/>
        </w:numPr>
        <w:tabs>
          <w:tab w:val="left" w:pos="7075"/>
        </w:tabs>
        <w:jc w:val="both"/>
        <w:rPr>
          <w:bCs/>
        </w:rPr>
      </w:pPr>
      <w:r w:rsidRPr="0003756E">
        <w:rPr>
          <w:bCs/>
        </w:rPr>
        <w:t xml:space="preserve">Approach. 2: BW field doesn’t include puncturing information. Puncturing information is a separate field. </w:t>
      </w:r>
    </w:p>
    <w:p w14:paraId="0E8CE80B" w14:textId="77777777" w:rsidR="0003756E" w:rsidRPr="0003756E" w:rsidRDefault="0003756E" w:rsidP="00DF7E01">
      <w:pPr>
        <w:pStyle w:val="ListParagraph"/>
        <w:numPr>
          <w:ilvl w:val="0"/>
          <w:numId w:val="44"/>
        </w:numPr>
        <w:tabs>
          <w:tab w:val="left" w:pos="7075"/>
        </w:tabs>
        <w:jc w:val="both"/>
        <w:rPr>
          <w:bCs/>
        </w:rPr>
      </w:pPr>
      <w:r w:rsidRPr="0003756E">
        <w:rPr>
          <w:bCs/>
        </w:rPr>
        <w:t xml:space="preserve">Abs </w:t>
      </w:r>
    </w:p>
    <w:p w14:paraId="4EAEB567" w14:textId="77777777" w:rsidR="004B23B2" w:rsidRDefault="004B23B2" w:rsidP="004B23B2">
      <w:pPr>
        <w:tabs>
          <w:tab w:val="left" w:pos="7075"/>
        </w:tabs>
        <w:rPr>
          <w:highlight w:val="cyan"/>
        </w:rPr>
      </w:pPr>
    </w:p>
    <w:p w14:paraId="1F720E3B" w14:textId="77777777" w:rsidR="004B23B2" w:rsidRDefault="004B23B2" w:rsidP="004B23B2">
      <w:pPr>
        <w:tabs>
          <w:tab w:val="left" w:pos="7075"/>
        </w:tabs>
      </w:pPr>
      <w:r w:rsidRPr="004941AB">
        <w:rPr>
          <w:highlight w:val="cyan"/>
        </w:rPr>
        <w:t>Y/N/A:  17/30/10</w:t>
      </w:r>
      <w:r>
        <w:t xml:space="preserve"> </w:t>
      </w:r>
    </w:p>
    <w:p w14:paraId="7598B0CB" w14:textId="77777777" w:rsidR="004B23B2" w:rsidRDefault="004B23B2" w:rsidP="003017AF">
      <w:pPr>
        <w:jc w:val="both"/>
        <w:rPr>
          <w:szCs w:val="22"/>
        </w:rPr>
      </w:pPr>
    </w:p>
    <w:p w14:paraId="7DC340E5" w14:textId="77777777" w:rsidR="00791EC4" w:rsidRDefault="00791EC4" w:rsidP="003017AF">
      <w:pPr>
        <w:jc w:val="both"/>
        <w:rPr>
          <w:szCs w:val="22"/>
        </w:rPr>
      </w:pPr>
      <w:r>
        <w:rPr>
          <w:szCs w:val="22"/>
        </w:rPr>
        <w:t xml:space="preserve">Reference:  </w:t>
      </w:r>
      <w:r w:rsidRPr="00791EC4">
        <w:rPr>
          <w:szCs w:val="22"/>
        </w:rPr>
        <w:t>11-20-0587-01-00be-minutes-april-phy-cc</w:t>
      </w:r>
    </w:p>
    <w:p w14:paraId="469D99C9" w14:textId="77777777" w:rsidR="00791EC4" w:rsidRPr="005758D1" w:rsidRDefault="00791EC4" w:rsidP="00791EC4">
      <w:pPr>
        <w:pStyle w:val="Heading2"/>
        <w:rPr>
          <w:u w:val="none"/>
          <w:lang w:val="en-US"/>
        </w:rPr>
      </w:pPr>
      <w:bookmarkStart w:id="2037" w:name="_Toc47082129"/>
      <w:r>
        <w:rPr>
          <w:u w:val="none"/>
          <w:lang w:val="en-US"/>
        </w:rPr>
        <w:t>April 9 (MAC):  0</w:t>
      </w:r>
      <w:r w:rsidRPr="005758D1">
        <w:rPr>
          <w:u w:val="none"/>
          <w:lang w:val="en-US"/>
        </w:rPr>
        <w:t xml:space="preserve"> </w:t>
      </w:r>
      <w:r>
        <w:rPr>
          <w:u w:val="none"/>
          <w:lang w:val="en-US"/>
        </w:rPr>
        <w:t>SP</w:t>
      </w:r>
      <w:bookmarkEnd w:id="2037"/>
    </w:p>
    <w:p w14:paraId="272192F5" w14:textId="77777777" w:rsidR="00791EC4" w:rsidRDefault="00791EC4" w:rsidP="00791EC4">
      <w:pPr>
        <w:jc w:val="both"/>
        <w:rPr>
          <w:szCs w:val="22"/>
          <w:lang w:val="en-US"/>
        </w:rPr>
      </w:pPr>
    </w:p>
    <w:p w14:paraId="4E0F79CD" w14:textId="77777777" w:rsidR="00791EC4" w:rsidRPr="004A2466" w:rsidRDefault="00791EC4" w:rsidP="00791EC4">
      <w:pPr>
        <w:jc w:val="both"/>
        <w:rPr>
          <w:lang w:val="en-US"/>
        </w:rPr>
      </w:pPr>
      <w:r w:rsidRPr="004A2466">
        <w:rPr>
          <w:lang w:val="en-US"/>
        </w:rPr>
        <w:t>No straw polls were conducted.</w:t>
      </w:r>
    </w:p>
    <w:p w14:paraId="42C07B2C" w14:textId="77777777" w:rsidR="00791EC4" w:rsidRPr="004A2466" w:rsidRDefault="00791EC4" w:rsidP="00791EC4">
      <w:pPr>
        <w:jc w:val="both"/>
        <w:rPr>
          <w:lang w:val="en-US"/>
        </w:rPr>
      </w:pPr>
    </w:p>
    <w:p w14:paraId="6D422EAF" w14:textId="77777777" w:rsidR="00791EC4" w:rsidRDefault="00791EC4" w:rsidP="00791EC4">
      <w:pPr>
        <w:jc w:val="both"/>
        <w:rPr>
          <w:lang w:val="en-US"/>
        </w:rPr>
      </w:pPr>
      <w:r w:rsidRPr="004A2466">
        <w:rPr>
          <w:lang w:val="en-US"/>
        </w:rPr>
        <w:t xml:space="preserve">Reference:  </w:t>
      </w:r>
      <w:r w:rsidR="00EC2CD2" w:rsidRPr="00EC2CD2">
        <w:rPr>
          <w:lang w:val="en-US"/>
        </w:rPr>
        <w:t>11-20-0511-04-00be-minutes-for-tgbe-mac-ad-hoc-teleconferences-march-and-may-2020</w:t>
      </w:r>
    </w:p>
    <w:p w14:paraId="1F05D867" w14:textId="77777777" w:rsidR="00EC2CD2" w:rsidRPr="005758D1" w:rsidRDefault="00EC2CD2" w:rsidP="00EC2CD2">
      <w:pPr>
        <w:pStyle w:val="Heading2"/>
        <w:rPr>
          <w:u w:val="none"/>
          <w:lang w:val="en-US"/>
        </w:rPr>
      </w:pPr>
      <w:bookmarkStart w:id="2038" w:name="_Toc47082130"/>
      <w:r>
        <w:rPr>
          <w:u w:val="none"/>
          <w:lang w:val="en-US"/>
        </w:rPr>
        <w:lastRenderedPageBreak/>
        <w:t xml:space="preserve">April 13 (PHY):  </w:t>
      </w:r>
      <w:r w:rsidR="00C17A65">
        <w:rPr>
          <w:u w:val="none"/>
          <w:lang w:val="en-US"/>
        </w:rPr>
        <w:t>8</w:t>
      </w:r>
      <w:r w:rsidRPr="005758D1">
        <w:rPr>
          <w:u w:val="none"/>
          <w:lang w:val="en-US"/>
        </w:rPr>
        <w:t xml:space="preserve"> SPs</w:t>
      </w:r>
      <w:bookmarkEnd w:id="2038"/>
    </w:p>
    <w:p w14:paraId="3E4B9F64" w14:textId="77777777" w:rsidR="00EC2CD2" w:rsidRDefault="00EC2CD2" w:rsidP="00791EC4">
      <w:pPr>
        <w:jc w:val="both"/>
        <w:rPr>
          <w:lang w:val="en-US"/>
        </w:rPr>
      </w:pPr>
    </w:p>
    <w:p w14:paraId="762E8D1A" w14:textId="77777777" w:rsidR="0036779A" w:rsidRPr="005F544C" w:rsidRDefault="0036779A" w:rsidP="000D7CD2">
      <w:pPr>
        <w:jc w:val="both"/>
        <w:rPr>
          <w:b/>
          <w:szCs w:val="22"/>
        </w:rPr>
      </w:pPr>
      <w:r w:rsidRPr="005F544C">
        <w:rPr>
          <w:b/>
          <w:szCs w:val="22"/>
        </w:rPr>
        <w:t>19/1495r2 (</w:t>
      </w:r>
      <w:r w:rsidR="005F544C" w:rsidRPr="005F544C">
        <w:rPr>
          <w:b/>
          <w:szCs w:val="22"/>
        </w:rPr>
        <w:t>Further Discussion on Feedback Overhead Reduction, Wook Bong Lee, Samsung)</w:t>
      </w:r>
    </w:p>
    <w:p w14:paraId="72E80D1D" w14:textId="77777777" w:rsidR="005F544C" w:rsidRDefault="005F544C" w:rsidP="000D7CD2">
      <w:pPr>
        <w:jc w:val="both"/>
        <w:rPr>
          <w:szCs w:val="22"/>
        </w:rPr>
      </w:pPr>
    </w:p>
    <w:p w14:paraId="4B4BF650" w14:textId="77777777" w:rsidR="00AA4076" w:rsidRDefault="00AA4076" w:rsidP="00AA4076">
      <w:pPr>
        <w:jc w:val="both"/>
        <w:rPr>
          <w:szCs w:val="22"/>
        </w:rPr>
      </w:pPr>
      <w:r>
        <w:rPr>
          <w:szCs w:val="22"/>
        </w:rPr>
        <w:t>SP</w:t>
      </w:r>
      <w:r w:rsidR="00954B12">
        <w:rPr>
          <w:szCs w:val="22"/>
        </w:rPr>
        <w:t>#1</w:t>
      </w:r>
    </w:p>
    <w:p w14:paraId="3C3540BE" w14:textId="77777777" w:rsidR="00AA4076" w:rsidRDefault="00AA4076" w:rsidP="00AA4076">
      <w:pPr>
        <w:jc w:val="both"/>
        <w:rPr>
          <w:szCs w:val="22"/>
        </w:rPr>
      </w:pPr>
    </w:p>
    <w:p w14:paraId="62017F28" w14:textId="77777777" w:rsidR="00AA4076" w:rsidRPr="00AA4076" w:rsidRDefault="00AA4076" w:rsidP="0026361C">
      <w:pPr>
        <w:jc w:val="both"/>
        <w:rPr>
          <w:bCs/>
        </w:rPr>
      </w:pPr>
      <w:r w:rsidRPr="00AA4076">
        <w:rPr>
          <w:bCs/>
        </w:rPr>
        <w:t>Do you support to define a compressed beamforming feedback in 11be for following cases?</w:t>
      </w:r>
    </w:p>
    <w:p w14:paraId="6E77FBF8" w14:textId="77777777" w:rsidR="00AA4076" w:rsidRPr="00AA4076" w:rsidRDefault="00AA4076" w:rsidP="00DF7E01">
      <w:pPr>
        <w:pStyle w:val="ListParagraph"/>
        <w:numPr>
          <w:ilvl w:val="0"/>
          <w:numId w:val="45"/>
        </w:numPr>
        <w:jc w:val="both"/>
        <w:rPr>
          <w:bCs/>
        </w:rPr>
      </w:pPr>
      <w:r w:rsidRPr="00AA4076">
        <w:rPr>
          <w:bCs/>
        </w:rPr>
        <w:t>Number of streams: 1-16</w:t>
      </w:r>
    </w:p>
    <w:p w14:paraId="0C0A3C27" w14:textId="77777777" w:rsidR="00AA4076" w:rsidRPr="00AA4076" w:rsidRDefault="00AA4076" w:rsidP="00DF7E01">
      <w:pPr>
        <w:pStyle w:val="ListParagraph"/>
        <w:numPr>
          <w:ilvl w:val="0"/>
          <w:numId w:val="45"/>
        </w:numPr>
        <w:jc w:val="both"/>
        <w:rPr>
          <w:bCs/>
        </w:rPr>
      </w:pPr>
      <w:r w:rsidRPr="00AA4076">
        <w:rPr>
          <w:bCs/>
        </w:rPr>
        <w:t>Number of antennas: 2-16</w:t>
      </w:r>
    </w:p>
    <w:p w14:paraId="7FB25CBC" w14:textId="77777777" w:rsidR="005F544C" w:rsidRPr="00AA4076" w:rsidRDefault="00AA4076" w:rsidP="00DF7E01">
      <w:pPr>
        <w:pStyle w:val="ListParagraph"/>
        <w:numPr>
          <w:ilvl w:val="0"/>
          <w:numId w:val="45"/>
        </w:numPr>
        <w:jc w:val="both"/>
        <w:rPr>
          <w:bCs/>
        </w:rPr>
      </w:pPr>
      <w:r w:rsidRPr="00AA4076">
        <w:rPr>
          <w:bCs/>
        </w:rPr>
        <w:t>Note: Compressed beamforming feedback is the same as defined in 11ax except for the new parameter values of Nc and Nr.</w:t>
      </w:r>
    </w:p>
    <w:p w14:paraId="789C9DD1" w14:textId="77777777" w:rsidR="005F544C" w:rsidRDefault="005F544C" w:rsidP="000D7CD2">
      <w:pPr>
        <w:jc w:val="both"/>
        <w:rPr>
          <w:szCs w:val="22"/>
        </w:rPr>
      </w:pPr>
    </w:p>
    <w:p w14:paraId="2B5F4F24" w14:textId="77777777" w:rsidR="00954B12" w:rsidRDefault="00954B12" w:rsidP="00954B12">
      <w:pPr>
        <w:tabs>
          <w:tab w:val="left" w:pos="7075"/>
        </w:tabs>
      </w:pPr>
      <w:r>
        <w:rPr>
          <w:highlight w:val="green"/>
        </w:rPr>
        <w:t>Y/N/A: 51/</w:t>
      </w:r>
      <w:r w:rsidRPr="00B837EB">
        <w:rPr>
          <w:highlight w:val="green"/>
        </w:rPr>
        <w:t>1/10</w:t>
      </w:r>
      <w:r>
        <w:t xml:space="preserve"> </w:t>
      </w:r>
    </w:p>
    <w:p w14:paraId="026BE76E" w14:textId="77777777" w:rsidR="0039783C" w:rsidRDefault="0039783C" w:rsidP="000D7CD2">
      <w:pPr>
        <w:jc w:val="both"/>
        <w:rPr>
          <w:szCs w:val="22"/>
        </w:rPr>
      </w:pPr>
    </w:p>
    <w:p w14:paraId="009A2827" w14:textId="77777777" w:rsidR="007015FB" w:rsidRDefault="007015FB" w:rsidP="000D7CD2">
      <w:pPr>
        <w:jc w:val="both"/>
        <w:rPr>
          <w:szCs w:val="22"/>
        </w:rPr>
      </w:pPr>
    </w:p>
    <w:p w14:paraId="350314B2" w14:textId="77777777" w:rsidR="0039783C" w:rsidRDefault="0039783C" w:rsidP="000D7CD2">
      <w:pPr>
        <w:jc w:val="both"/>
        <w:rPr>
          <w:szCs w:val="22"/>
        </w:rPr>
      </w:pPr>
      <w:r>
        <w:rPr>
          <w:szCs w:val="22"/>
        </w:rPr>
        <w:t>SP#2</w:t>
      </w:r>
    </w:p>
    <w:p w14:paraId="523DC7CD" w14:textId="77777777" w:rsidR="0039783C" w:rsidRDefault="0039783C" w:rsidP="000D7CD2">
      <w:pPr>
        <w:jc w:val="both"/>
        <w:rPr>
          <w:szCs w:val="22"/>
        </w:rPr>
      </w:pPr>
    </w:p>
    <w:p w14:paraId="2726D3AF" w14:textId="77777777" w:rsidR="0039783C" w:rsidRDefault="0039783C" w:rsidP="0039783C">
      <w:pPr>
        <w:jc w:val="both"/>
        <w:rPr>
          <w:szCs w:val="22"/>
        </w:rPr>
      </w:pPr>
      <w:r w:rsidRPr="0039783C">
        <w:rPr>
          <w:szCs w:val="22"/>
        </w:rPr>
        <w:t>Do you support to define a mechanism to reduce the explicit beamforming feedback overhead for 9-16 antennas in 11be compared to the compressed beamforming feedback defined in 19.3.12.3.6 of 802.11-2016?</w:t>
      </w:r>
    </w:p>
    <w:p w14:paraId="1793B865" w14:textId="77777777" w:rsidR="0039783C" w:rsidRDefault="0039783C" w:rsidP="00DF7E01">
      <w:pPr>
        <w:pStyle w:val="ListParagraph"/>
        <w:numPr>
          <w:ilvl w:val="0"/>
          <w:numId w:val="46"/>
        </w:numPr>
        <w:jc w:val="both"/>
        <w:rPr>
          <w:szCs w:val="22"/>
        </w:rPr>
      </w:pPr>
      <w:r w:rsidRPr="0039783C">
        <w:rPr>
          <w:szCs w:val="22"/>
        </w:rPr>
        <w:t>Focusing on MU-MIMO feedback with maximum 4 streams</w:t>
      </w:r>
    </w:p>
    <w:p w14:paraId="1915A9AD" w14:textId="77777777" w:rsidR="0039783C" w:rsidRPr="0039783C" w:rsidRDefault="0039783C" w:rsidP="00DF7E01">
      <w:pPr>
        <w:pStyle w:val="ListParagraph"/>
        <w:numPr>
          <w:ilvl w:val="0"/>
          <w:numId w:val="46"/>
        </w:numPr>
        <w:jc w:val="both"/>
        <w:rPr>
          <w:szCs w:val="22"/>
        </w:rPr>
      </w:pPr>
      <w:r w:rsidRPr="0039783C">
        <w:rPr>
          <w:szCs w:val="22"/>
        </w:rPr>
        <w:t>SU case TBD</w:t>
      </w:r>
    </w:p>
    <w:p w14:paraId="6F1B010D" w14:textId="77777777" w:rsidR="0039783C" w:rsidRDefault="0039783C" w:rsidP="000D7CD2">
      <w:pPr>
        <w:jc w:val="both"/>
        <w:rPr>
          <w:szCs w:val="22"/>
        </w:rPr>
      </w:pPr>
    </w:p>
    <w:p w14:paraId="7A043A31" w14:textId="77777777" w:rsidR="0039783C" w:rsidRPr="009D4BBF" w:rsidRDefault="0039783C" w:rsidP="0039783C">
      <w:pPr>
        <w:tabs>
          <w:tab w:val="left" w:pos="7075"/>
        </w:tabs>
      </w:pPr>
      <w:r>
        <w:rPr>
          <w:highlight w:val="red"/>
        </w:rPr>
        <w:t>Y/N/A: 22/23</w:t>
      </w:r>
      <w:r w:rsidRPr="002F6EBE">
        <w:rPr>
          <w:highlight w:val="red"/>
        </w:rPr>
        <w:t>/</w:t>
      </w:r>
      <w:r>
        <w:rPr>
          <w:highlight w:val="red"/>
        </w:rPr>
        <w:t>18</w:t>
      </w:r>
      <w:r>
        <w:t xml:space="preserve"> </w:t>
      </w:r>
    </w:p>
    <w:p w14:paraId="0F396E5A" w14:textId="77777777" w:rsidR="0039783C" w:rsidRDefault="0039783C" w:rsidP="000D7CD2">
      <w:pPr>
        <w:jc w:val="both"/>
        <w:rPr>
          <w:szCs w:val="22"/>
        </w:rPr>
      </w:pPr>
    </w:p>
    <w:p w14:paraId="294B329C" w14:textId="77777777" w:rsidR="007015FB" w:rsidRDefault="007015FB" w:rsidP="000D7CD2">
      <w:pPr>
        <w:jc w:val="both"/>
        <w:rPr>
          <w:szCs w:val="22"/>
        </w:rPr>
      </w:pPr>
    </w:p>
    <w:p w14:paraId="44E16230" w14:textId="77777777" w:rsidR="0039783C" w:rsidRPr="00946A4C" w:rsidRDefault="0039783C" w:rsidP="000D7CD2">
      <w:pPr>
        <w:jc w:val="both"/>
        <w:rPr>
          <w:b/>
          <w:szCs w:val="22"/>
        </w:rPr>
      </w:pPr>
      <w:r w:rsidRPr="00946A4C">
        <w:rPr>
          <w:b/>
          <w:szCs w:val="22"/>
        </w:rPr>
        <w:t>20/0065r3 (</w:t>
      </w:r>
      <w:r w:rsidR="00946A4C" w:rsidRPr="00946A4C">
        <w:rPr>
          <w:b/>
          <w:szCs w:val="22"/>
        </w:rPr>
        <w:t>Implicit Sounding Scheme, Lily Yunping Lyu, Huawei)</w:t>
      </w:r>
    </w:p>
    <w:p w14:paraId="1580AB46" w14:textId="77777777" w:rsidR="00946A4C" w:rsidRDefault="00946A4C" w:rsidP="000D7CD2">
      <w:pPr>
        <w:jc w:val="both"/>
        <w:rPr>
          <w:szCs w:val="22"/>
        </w:rPr>
      </w:pPr>
    </w:p>
    <w:p w14:paraId="04375C1F" w14:textId="77777777" w:rsidR="00946A4C" w:rsidRDefault="00946A4C" w:rsidP="000D7CD2">
      <w:pPr>
        <w:jc w:val="both"/>
        <w:rPr>
          <w:szCs w:val="22"/>
        </w:rPr>
      </w:pPr>
      <w:r>
        <w:rPr>
          <w:szCs w:val="22"/>
        </w:rPr>
        <w:t>SP#1</w:t>
      </w:r>
    </w:p>
    <w:p w14:paraId="5AD5D3DF" w14:textId="77777777" w:rsidR="0039783C" w:rsidRDefault="0039783C" w:rsidP="000D7CD2">
      <w:pPr>
        <w:jc w:val="both"/>
        <w:rPr>
          <w:szCs w:val="22"/>
        </w:rPr>
      </w:pPr>
    </w:p>
    <w:p w14:paraId="582DFE35" w14:textId="77777777" w:rsidR="002A74FC" w:rsidRPr="002A74FC" w:rsidRDefault="002A74FC" w:rsidP="002A74FC">
      <w:pPr>
        <w:tabs>
          <w:tab w:val="left" w:pos="7075"/>
        </w:tabs>
        <w:rPr>
          <w:rFonts w:eastAsiaTheme="minorEastAsia"/>
          <w:bCs/>
        </w:rPr>
      </w:pPr>
      <w:r w:rsidRPr="002A74FC">
        <w:rPr>
          <w:rFonts w:eastAsiaTheme="minorEastAsia"/>
          <w:bCs/>
        </w:rPr>
        <w:t>Do you support to investigate implicit sounding as an optional mode in TGbe (for R2)?</w:t>
      </w:r>
    </w:p>
    <w:p w14:paraId="777E1C2E" w14:textId="77777777" w:rsidR="00946A4C" w:rsidRDefault="00946A4C" w:rsidP="000D7CD2">
      <w:pPr>
        <w:jc w:val="both"/>
        <w:rPr>
          <w:szCs w:val="22"/>
        </w:rPr>
      </w:pPr>
    </w:p>
    <w:p w14:paraId="3C0C0440" w14:textId="77777777" w:rsidR="00793A4F" w:rsidRDefault="00793A4F" w:rsidP="00793A4F">
      <w:pPr>
        <w:tabs>
          <w:tab w:val="left" w:pos="7075"/>
        </w:tabs>
      </w:pPr>
      <w:r>
        <w:rPr>
          <w:highlight w:val="green"/>
        </w:rPr>
        <w:t>Y/N/A: 47</w:t>
      </w:r>
      <w:r w:rsidRPr="0088127C">
        <w:rPr>
          <w:highlight w:val="green"/>
        </w:rPr>
        <w:t>/</w:t>
      </w:r>
      <w:r>
        <w:rPr>
          <w:highlight w:val="green"/>
        </w:rPr>
        <w:t>8</w:t>
      </w:r>
      <w:r w:rsidRPr="0088127C">
        <w:rPr>
          <w:highlight w:val="green"/>
        </w:rPr>
        <w:t>/</w:t>
      </w:r>
      <w:r>
        <w:rPr>
          <w:highlight w:val="green"/>
        </w:rPr>
        <w:t xml:space="preserve">10   </w:t>
      </w:r>
      <w:r>
        <w:t xml:space="preserve"> </w:t>
      </w:r>
    </w:p>
    <w:p w14:paraId="340BE8B0" w14:textId="77777777" w:rsidR="002A74FC" w:rsidRDefault="002A74FC" w:rsidP="000D7CD2">
      <w:pPr>
        <w:jc w:val="both"/>
        <w:rPr>
          <w:szCs w:val="22"/>
        </w:rPr>
      </w:pPr>
    </w:p>
    <w:p w14:paraId="47EA6ED2" w14:textId="77777777" w:rsidR="007015FB" w:rsidRDefault="007015FB" w:rsidP="000D7CD2">
      <w:pPr>
        <w:jc w:val="both"/>
        <w:rPr>
          <w:szCs w:val="22"/>
        </w:rPr>
      </w:pPr>
    </w:p>
    <w:p w14:paraId="07AA41B0" w14:textId="77777777" w:rsidR="00793A4F" w:rsidRPr="00C42577" w:rsidRDefault="00793A4F" w:rsidP="000D7CD2">
      <w:pPr>
        <w:jc w:val="both"/>
        <w:rPr>
          <w:b/>
          <w:szCs w:val="22"/>
        </w:rPr>
      </w:pPr>
      <w:r w:rsidRPr="00C42577">
        <w:rPr>
          <w:b/>
          <w:szCs w:val="22"/>
        </w:rPr>
        <w:t>20/0019r3 (</w:t>
      </w:r>
      <w:r w:rsidR="00C42577" w:rsidRPr="00C42577">
        <w:rPr>
          <w:b/>
          <w:szCs w:val="22"/>
        </w:rPr>
        <w:t>11be PPDU format, Dongguk Lim, LGE)</w:t>
      </w:r>
    </w:p>
    <w:p w14:paraId="29A6B6C9" w14:textId="77777777" w:rsidR="002A74FC" w:rsidRDefault="002A74FC" w:rsidP="000D7CD2">
      <w:pPr>
        <w:jc w:val="both"/>
        <w:rPr>
          <w:szCs w:val="22"/>
        </w:rPr>
      </w:pPr>
    </w:p>
    <w:p w14:paraId="7BBEF92F" w14:textId="77777777" w:rsidR="00BD0F93" w:rsidRDefault="00BD0F93" w:rsidP="000D7CD2">
      <w:pPr>
        <w:jc w:val="both"/>
        <w:rPr>
          <w:szCs w:val="22"/>
        </w:rPr>
      </w:pPr>
      <w:r>
        <w:rPr>
          <w:szCs w:val="22"/>
        </w:rPr>
        <w:t>SP#1</w:t>
      </w:r>
    </w:p>
    <w:p w14:paraId="686A7ACE" w14:textId="77777777" w:rsidR="00BD0F93" w:rsidRDefault="00BD0F93" w:rsidP="000D7CD2">
      <w:pPr>
        <w:jc w:val="both"/>
        <w:rPr>
          <w:szCs w:val="22"/>
        </w:rPr>
      </w:pPr>
    </w:p>
    <w:p w14:paraId="57F61F0E" w14:textId="77777777" w:rsidR="00EA5AE8" w:rsidRDefault="00EA5AE8" w:rsidP="00EA5AE8">
      <w:pPr>
        <w:tabs>
          <w:tab w:val="left" w:pos="7075"/>
        </w:tabs>
        <w:rPr>
          <w:rFonts w:eastAsiaTheme="minorEastAsia"/>
          <w:bCs/>
        </w:rPr>
      </w:pPr>
      <w:r w:rsidRPr="00EA5AE8">
        <w:rPr>
          <w:rFonts w:eastAsiaTheme="minorEastAsia"/>
          <w:bCs/>
        </w:rPr>
        <w:t>Do you agree to add the following into the 11be SFD?</w:t>
      </w:r>
    </w:p>
    <w:p w14:paraId="18123D58" w14:textId="77777777" w:rsidR="00EA5AE8" w:rsidRDefault="00EA5AE8" w:rsidP="00DF7E01">
      <w:pPr>
        <w:pStyle w:val="ListParagraph"/>
        <w:numPr>
          <w:ilvl w:val="0"/>
          <w:numId w:val="47"/>
        </w:numPr>
        <w:tabs>
          <w:tab w:val="left" w:pos="7075"/>
        </w:tabs>
        <w:jc w:val="both"/>
        <w:rPr>
          <w:rFonts w:eastAsiaTheme="minorEastAsia"/>
          <w:bCs/>
        </w:rPr>
      </w:pPr>
      <w:r w:rsidRPr="00EA5AE8">
        <w:rPr>
          <w:rFonts w:eastAsiaTheme="minorEastAsia"/>
          <w:bCs/>
        </w:rPr>
        <w:t>The following subfields exist in U-SIG and/or EHT-SIG of an EHT PPDU sent to single user:</w:t>
      </w:r>
    </w:p>
    <w:p w14:paraId="0EC829F8"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LDPC Extra symbol</w:t>
      </w:r>
    </w:p>
    <w:p w14:paraId="2FFED022"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Beamformed</w:t>
      </w:r>
    </w:p>
    <w:p w14:paraId="5D83754D"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Pre-FEC padding factor</w:t>
      </w:r>
    </w:p>
    <w:p w14:paraId="1737F9B8" w14:textId="77777777" w:rsidR="00EA5AE8" w:rsidRP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PE Disambiguity</w:t>
      </w:r>
    </w:p>
    <w:p w14:paraId="5973CD27" w14:textId="77777777" w:rsidR="00C42577" w:rsidRDefault="00C42577" w:rsidP="000D7CD2">
      <w:pPr>
        <w:jc w:val="both"/>
        <w:rPr>
          <w:szCs w:val="22"/>
        </w:rPr>
      </w:pPr>
    </w:p>
    <w:p w14:paraId="4A922BAE" w14:textId="77777777" w:rsidR="00C13388" w:rsidRDefault="00C13388" w:rsidP="00C13388">
      <w:pPr>
        <w:tabs>
          <w:tab w:val="left" w:pos="7075"/>
        </w:tabs>
      </w:pPr>
      <w:r>
        <w:rPr>
          <w:highlight w:val="green"/>
        </w:rPr>
        <w:t>Y/N/A: 41</w:t>
      </w:r>
      <w:r w:rsidRPr="0088127C">
        <w:rPr>
          <w:highlight w:val="green"/>
        </w:rPr>
        <w:t>/</w:t>
      </w:r>
      <w:r>
        <w:rPr>
          <w:highlight w:val="green"/>
        </w:rPr>
        <w:t>5</w:t>
      </w:r>
      <w:r w:rsidRPr="0088127C">
        <w:rPr>
          <w:highlight w:val="green"/>
        </w:rPr>
        <w:t>/</w:t>
      </w:r>
      <w:r>
        <w:rPr>
          <w:highlight w:val="green"/>
        </w:rPr>
        <w:t>11</w:t>
      </w:r>
      <w:r>
        <w:t xml:space="preserve"> </w:t>
      </w:r>
    </w:p>
    <w:p w14:paraId="64A29C3C" w14:textId="77777777" w:rsidR="00C13388" w:rsidRDefault="00C13388" w:rsidP="000D7CD2">
      <w:pPr>
        <w:jc w:val="both"/>
        <w:rPr>
          <w:szCs w:val="22"/>
        </w:rPr>
      </w:pPr>
    </w:p>
    <w:p w14:paraId="4D508476" w14:textId="77777777" w:rsidR="00532C18" w:rsidRDefault="00532C18">
      <w:pPr>
        <w:rPr>
          <w:b/>
          <w:szCs w:val="22"/>
        </w:rPr>
      </w:pPr>
      <w:r>
        <w:rPr>
          <w:b/>
          <w:szCs w:val="22"/>
        </w:rPr>
        <w:br w:type="page"/>
      </w:r>
    </w:p>
    <w:p w14:paraId="24F67477" w14:textId="77777777" w:rsidR="00C42577" w:rsidRPr="004A695A" w:rsidRDefault="00773F37" w:rsidP="000D7CD2">
      <w:pPr>
        <w:jc w:val="both"/>
        <w:rPr>
          <w:b/>
          <w:szCs w:val="22"/>
        </w:rPr>
      </w:pPr>
      <w:r w:rsidRPr="004A695A">
        <w:rPr>
          <w:b/>
          <w:szCs w:val="22"/>
        </w:rPr>
        <w:lastRenderedPageBreak/>
        <w:t>20/0020r3 (</w:t>
      </w:r>
      <w:r w:rsidR="004A695A" w:rsidRPr="004A695A">
        <w:rPr>
          <w:b/>
          <w:szCs w:val="22"/>
        </w:rPr>
        <w:t>Consideration for EHT-SIG transmission, Dongguk Lim, LGE)</w:t>
      </w:r>
    </w:p>
    <w:p w14:paraId="1DDECBA7" w14:textId="77777777" w:rsidR="004A695A" w:rsidRDefault="004A695A" w:rsidP="000D7CD2">
      <w:pPr>
        <w:jc w:val="both"/>
        <w:rPr>
          <w:szCs w:val="22"/>
        </w:rPr>
      </w:pPr>
    </w:p>
    <w:p w14:paraId="07379805" w14:textId="77777777" w:rsidR="004A695A" w:rsidRDefault="004A695A" w:rsidP="000D7CD2">
      <w:pPr>
        <w:jc w:val="both"/>
        <w:rPr>
          <w:szCs w:val="22"/>
        </w:rPr>
      </w:pPr>
      <w:r>
        <w:rPr>
          <w:szCs w:val="22"/>
        </w:rPr>
        <w:t>SP#1</w:t>
      </w:r>
    </w:p>
    <w:p w14:paraId="7ACF9CD4" w14:textId="77777777" w:rsidR="00773F37" w:rsidRDefault="00773F37" w:rsidP="000D7CD2">
      <w:pPr>
        <w:jc w:val="both"/>
        <w:rPr>
          <w:szCs w:val="22"/>
        </w:rPr>
      </w:pPr>
    </w:p>
    <w:p w14:paraId="09C066E2" w14:textId="77777777" w:rsidR="004A695A" w:rsidRDefault="004A695A" w:rsidP="004A695A">
      <w:pPr>
        <w:tabs>
          <w:tab w:val="left" w:pos="7075"/>
        </w:tabs>
        <w:jc w:val="both"/>
        <w:rPr>
          <w:rFonts w:eastAsiaTheme="minorEastAsia"/>
          <w:bCs/>
        </w:rPr>
      </w:pPr>
      <w:r w:rsidRPr="004A695A">
        <w:rPr>
          <w:rFonts w:eastAsiaTheme="minorEastAsia"/>
          <w:bCs/>
        </w:rPr>
        <w:t xml:space="preserve">Do you agree that in BW </w:t>
      </w:r>
      <w:r w:rsidRPr="004A695A">
        <w:rPr>
          <w:rFonts w:eastAsiaTheme="minorEastAsia" w:hint="eastAsia"/>
          <w:bCs/>
        </w:rPr>
        <w:t>≤</w:t>
      </w:r>
      <w:r w:rsidRPr="004A695A">
        <w:rPr>
          <w:rFonts w:eastAsiaTheme="minorEastAsia" w:hint="eastAsia"/>
          <w:bCs/>
        </w:rPr>
        <w:t xml:space="preserve"> </w:t>
      </w:r>
      <w:r w:rsidRPr="004A695A">
        <w:rPr>
          <w:rFonts w:eastAsiaTheme="minorEastAsia"/>
          <w:bCs/>
        </w:rPr>
        <w:t>160MHz, the EHT-SIG content channel for Multiple user transmission is configured as following?</w:t>
      </w:r>
    </w:p>
    <w:p w14:paraId="353794F0" w14:textId="77777777" w:rsid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A EHT-SIG content channel is composed of a 20 MHz frequency segment.</w:t>
      </w:r>
    </w:p>
    <w:p w14:paraId="305994CE" w14:textId="77777777" w:rsid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EHT-SIG content channels carry EHT-SIG common information and the user-specific information.</w:t>
      </w:r>
    </w:p>
    <w:p w14:paraId="77AE5F9A" w14:textId="77777777" w:rsidR="004A695A" w:rsidRP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The EHT-SIG field consists of the two EHT-SIG content channels in each 80MHz</w:t>
      </w:r>
    </w:p>
    <w:p w14:paraId="77967CB2" w14:textId="77777777" w:rsidR="004A695A" w:rsidRDefault="004A695A" w:rsidP="004A695A">
      <w:pPr>
        <w:tabs>
          <w:tab w:val="left" w:pos="7075"/>
        </w:tabs>
        <w:ind w:left="720"/>
        <w:jc w:val="both"/>
        <w:rPr>
          <w:rFonts w:eastAsiaTheme="minorEastAsia"/>
          <w:bCs/>
        </w:rPr>
      </w:pPr>
      <w:r w:rsidRPr="004A695A">
        <w:rPr>
          <w:rFonts w:eastAsiaTheme="minorEastAsia"/>
          <w:bCs/>
        </w:rPr>
        <w:t>The content channels (i.e., CC1 and CC2) per each 80MHz may carry different information.</w:t>
      </w:r>
    </w:p>
    <w:p w14:paraId="633AAC47" w14:textId="77777777" w:rsidR="004A695A" w:rsidRPr="004A695A" w:rsidRDefault="004A695A" w:rsidP="00DF7E01">
      <w:pPr>
        <w:pStyle w:val="ListParagraph"/>
        <w:numPr>
          <w:ilvl w:val="1"/>
          <w:numId w:val="47"/>
        </w:numPr>
        <w:tabs>
          <w:tab w:val="left" w:pos="7075"/>
        </w:tabs>
        <w:jc w:val="both"/>
        <w:rPr>
          <w:rFonts w:eastAsiaTheme="minorEastAsia"/>
          <w:bCs/>
        </w:rPr>
      </w:pPr>
      <w:r w:rsidRPr="004A695A">
        <w:rPr>
          <w:rFonts w:eastAsiaTheme="minorEastAsia"/>
          <w:bCs/>
        </w:rPr>
        <w:t xml:space="preserve">Where, SST operation using TWT is one potential applicable scenario, other scenarios are TBD </w:t>
      </w:r>
    </w:p>
    <w:p w14:paraId="5CF0041F" w14:textId="77777777" w:rsidR="00773F37" w:rsidRDefault="00773F37" w:rsidP="000D7CD2">
      <w:pPr>
        <w:jc w:val="both"/>
        <w:rPr>
          <w:szCs w:val="22"/>
        </w:rPr>
      </w:pPr>
    </w:p>
    <w:p w14:paraId="7EDAFB6A" w14:textId="77777777" w:rsidR="0026361C" w:rsidRDefault="0026361C" w:rsidP="0026361C">
      <w:pPr>
        <w:tabs>
          <w:tab w:val="left" w:pos="7075"/>
        </w:tabs>
      </w:pPr>
      <w:r>
        <w:rPr>
          <w:highlight w:val="green"/>
        </w:rPr>
        <w:t>Y/N/A: 42</w:t>
      </w:r>
      <w:r w:rsidRPr="0088127C">
        <w:rPr>
          <w:highlight w:val="green"/>
        </w:rPr>
        <w:t>/</w:t>
      </w:r>
      <w:r>
        <w:rPr>
          <w:highlight w:val="green"/>
        </w:rPr>
        <w:t>3</w:t>
      </w:r>
      <w:r w:rsidRPr="0088127C">
        <w:rPr>
          <w:highlight w:val="green"/>
        </w:rPr>
        <w:t>/</w:t>
      </w:r>
      <w:r>
        <w:rPr>
          <w:highlight w:val="green"/>
        </w:rPr>
        <w:t>6</w:t>
      </w:r>
      <w:r>
        <w:t xml:space="preserve"> </w:t>
      </w:r>
    </w:p>
    <w:p w14:paraId="31EC0FC3" w14:textId="77777777" w:rsidR="0026361C" w:rsidRDefault="0026361C" w:rsidP="000D7CD2">
      <w:pPr>
        <w:jc w:val="both"/>
        <w:rPr>
          <w:szCs w:val="22"/>
        </w:rPr>
      </w:pPr>
    </w:p>
    <w:p w14:paraId="4825883A" w14:textId="77777777" w:rsidR="007015FB" w:rsidRDefault="007015FB" w:rsidP="000D7CD2">
      <w:pPr>
        <w:jc w:val="both"/>
        <w:rPr>
          <w:szCs w:val="22"/>
        </w:rPr>
      </w:pPr>
    </w:p>
    <w:p w14:paraId="62E7F17C" w14:textId="77777777" w:rsidR="00455EF0" w:rsidRDefault="00455EF0" w:rsidP="00455EF0">
      <w:pPr>
        <w:jc w:val="both"/>
        <w:rPr>
          <w:szCs w:val="22"/>
        </w:rPr>
      </w:pPr>
      <w:r>
        <w:rPr>
          <w:szCs w:val="22"/>
        </w:rPr>
        <w:t>SP#3</w:t>
      </w:r>
    </w:p>
    <w:p w14:paraId="772808C5" w14:textId="77777777" w:rsidR="00455EF0" w:rsidRDefault="00455EF0" w:rsidP="00455EF0">
      <w:pPr>
        <w:jc w:val="both"/>
        <w:rPr>
          <w:szCs w:val="22"/>
        </w:rPr>
      </w:pPr>
    </w:p>
    <w:p w14:paraId="55E56EE4" w14:textId="77777777" w:rsidR="00455EF0" w:rsidRPr="00455EF0" w:rsidRDefault="00455EF0" w:rsidP="00455EF0">
      <w:pPr>
        <w:jc w:val="both"/>
        <w:rPr>
          <w:szCs w:val="22"/>
        </w:rPr>
      </w:pPr>
      <w:r w:rsidRPr="00455EF0">
        <w:rPr>
          <w:rFonts w:eastAsiaTheme="minorEastAsia"/>
          <w:bCs/>
        </w:rPr>
        <w:t>Do you agree that 11be STA can recognize th</w:t>
      </w:r>
      <w:r>
        <w:rPr>
          <w:rFonts w:eastAsiaTheme="minorEastAsia"/>
          <w:bCs/>
        </w:rPr>
        <w:t xml:space="preserve">e </w:t>
      </w:r>
      <w:r w:rsidRPr="00455EF0">
        <w:rPr>
          <w:rFonts w:eastAsiaTheme="minorEastAsia"/>
          <w:bCs/>
        </w:rPr>
        <w:t>preamble puncturing pattern it needs by using the BW field and puncturing information of U-SIG and</w:t>
      </w:r>
      <w:r w:rsidR="00363242">
        <w:rPr>
          <w:rFonts w:eastAsiaTheme="minorEastAsia"/>
          <w:bCs/>
        </w:rPr>
        <w:t>/or</w:t>
      </w:r>
      <w:r w:rsidRPr="00455EF0">
        <w:rPr>
          <w:rFonts w:eastAsiaTheme="minorEastAsia"/>
          <w:bCs/>
        </w:rPr>
        <w:t xml:space="preserve"> EHT-SIG field in Multiple user transmission?</w:t>
      </w:r>
    </w:p>
    <w:p w14:paraId="5DDC0E72" w14:textId="77777777" w:rsidR="00455EF0" w:rsidRPr="00455EF0" w:rsidRDefault="00455EF0" w:rsidP="00DF7E01">
      <w:pPr>
        <w:pStyle w:val="ListParagraph"/>
        <w:numPr>
          <w:ilvl w:val="0"/>
          <w:numId w:val="48"/>
        </w:numPr>
        <w:jc w:val="both"/>
        <w:rPr>
          <w:szCs w:val="22"/>
        </w:rPr>
      </w:pPr>
      <w:r w:rsidRPr="00455EF0">
        <w:rPr>
          <w:rFonts w:eastAsiaTheme="minorEastAsia"/>
          <w:bCs/>
        </w:rPr>
        <w:t xml:space="preserve">Details for how to convey the puncturing information is TBD. </w:t>
      </w:r>
    </w:p>
    <w:p w14:paraId="5E2321A6" w14:textId="77777777" w:rsidR="00455EF0" w:rsidRDefault="00455EF0" w:rsidP="000D7CD2">
      <w:pPr>
        <w:jc w:val="both"/>
        <w:rPr>
          <w:szCs w:val="22"/>
        </w:rPr>
      </w:pPr>
    </w:p>
    <w:p w14:paraId="04CECF46" w14:textId="77777777" w:rsidR="00455EF0" w:rsidRDefault="00455EF0" w:rsidP="00455EF0">
      <w:pPr>
        <w:tabs>
          <w:tab w:val="left" w:pos="7075"/>
        </w:tabs>
      </w:pPr>
      <w:r>
        <w:rPr>
          <w:highlight w:val="green"/>
        </w:rPr>
        <w:t>Y/N/A: 33</w:t>
      </w:r>
      <w:r w:rsidRPr="0088127C">
        <w:rPr>
          <w:highlight w:val="green"/>
        </w:rPr>
        <w:t>/</w:t>
      </w:r>
      <w:r>
        <w:rPr>
          <w:highlight w:val="green"/>
        </w:rPr>
        <w:t>2</w:t>
      </w:r>
      <w:r w:rsidRPr="0088127C">
        <w:rPr>
          <w:highlight w:val="green"/>
        </w:rPr>
        <w:t>/</w:t>
      </w:r>
      <w:r>
        <w:rPr>
          <w:highlight w:val="green"/>
        </w:rPr>
        <w:t>24</w:t>
      </w:r>
      <w:r>
        <w:t xml:space="preserve"> </w:t>
      </w:r>
    </w:p>
    <w:p w14:paraId="0CF26E79" w14:textId="77777777" w:rsidR="00455EF0" w:rsidRDefault="00455EF0" w:rsidP="000D7CD2">
      <w:pPr>
        <w:jc w:val="both"/>
        <w:rPr>
          <w:szCs w:val="22"/>
        </w:rPr>
      </w:pPr>
    </w:p>
    <w:p w14:paraId="4B84DAB8" w14:textId="77777777" w:rsidR="007015FB" w:rsidRDefault="007015FB" w:rsidP="000D7CD2">
      <w:pPr>
        <w:jc w:val="both"/>
        <w:rPr>
          <w:szCs w:val="22"/>
        </w:rPr>
      </w:pPr>
    </w:p>
    <w:p w14:paraId="42C7989D" w14:textId="77777777" w:rsidR="00C17A65" w:rsidRDefault="00C17A65" w:rsidP="00C17A65">
      <w:pPr>
        <w:jc w:val="both"/>
        <w:rPr>
          <w:b/>
          <w:szCs w:val="22"/>
        </w:rPr>
      </w:pPr>
      <w:r w:rsidRPr="00C17A65">
        <w:rPr>
          <w:b/>
          <w:szCs w:val="22"/>
        </w:rPr>
        <w:t>20/0479r0 (240 MHz channelization, Sigurd Schelstraete, Quantenna/ON Semiconductor)</w:t>
      </w:r>
    </w:p>
    <w:p w14:paraId="7E369BB8" w14:textId="77777777" w:rsidR="00C17A65" w:rsidRDefault="00C17A65" w:rsidP="00C17A65">
      <w:pPr>
        <w:jc w:val="both"/>
        <w:rPr>
          <w:b/>
          <w:szCs w:val="22"/>
        </w:rPr>
      </w:pPr>
    </w:p>
    <w:p w14:paraId="1000D623" w14:textId="77777777" w:rsidR="00C17A65" w:rsidRPr="00C17A65" w:rsidRDefault="00C17A65" w:rsidP="00C17A65">
      <w:pPr>
        <w:jc w:val="both"/>
        <w:rPr>
          <w:szCs w:val="22"/>
        </w:rPr>
      </w:pPr>
      <w:r w:rsidRPr="00C17A65">
        <w:rPr>
          <w:szCs w:val="22"/>
        </w:rPr>
        <w:t>SP</w:t>
      </w:r>
      <w:r w:rsidR="0065513D">
        <w:rPr>
          <w:szCs w:val="22"/>
        </w:rPr>
        <w:t>#1</w:t>
      </w:r>
    </w:p>
    <w:p w14:paraId="0B23AC99" w14:textId="77777777" w:rsidR="00C17A65" w:rsidRPr="00C17A65" w:rsidRDefault="00C17A65" w:rsidP="00C17A65">
      <w:pPr>
        <w:jc w:val="both"/>
        <w:rPr>
          <w:szCs w:val="22"/>
        </w:rPr>
      </w:pPr>
    </w:p>
    <w:p w14:paraId="72A11FAD" w14:textId="77777777" w:rsidR="00C17A65" w:rsidRPr="00C17A65" w:rsidRDefault="00C17A65" w:rsidP="00C17A65">
      <w:pPr>
        <w:jc w:val="both"/>
        <w:rPr>
          <w:szCs w:val="22"/>
        </w:rPr>
      </w:pPr>
      <w:r w:rsidRPr="00C17A65">
        <w:rPr>
          <w:bCs/>
        </w:rPr>
        <w:t>In 160+80 MHz BSS, should the 160 and 80 MHz be non-adjacent?</w:t>
      </w:r>
    </w:p>
    <w:p w14:paraId="2A493599" w14:textId="77777777" w:rsidR="00C17A65" w:rsidRPr="00C17A65" w:rsidRDefault="00C17A65" w:rsidP="00C17A65">
      <w:pPr>
        <w:tabs>
          <w:tab w:val="left" w:pos="7075"/>
        </w:tabs>
        <w:rPr>
          <w:highlight w:val="green"/>
        </w:rPr>
      </w:pPr>
    </w:p>
    <w:p w14:paraId="5599EAE6" w14:textId="77777777" w:rsidR="00C17A65" w:rsidRPr="00C17A65" w:rsidRDefault="00C17A65" w:rsidP="00C17A65">
      <w:pPr>
        <w:tabs>
          <w:tab w:val="left" w:pos="7075"/>
        </w:tabs>
      </w:pPr>
      <w:r>
        <w:rPr>
          <w:highlight w:val="green"/>
        </w:rPr>
        <w:t xml:space="preserve">Y/N/A: </w:t>
      </w:r>
      <w:r w:rsidRPr="00C17A65">
        <w:rPr>
          <w:highlight w:val="green"/>
        </w:rPr>
        <w:t>25/5/24</w:t>
      </w:r>
      <w:r w:rsidRPr="00C17A65">
        <w:t xml:space="preserve"> </w:t>
      </w:r>
    </w:p>
    <w:p w14:paraId="0CD55BDD" w14:textId="77777777" w:rsidR="00C17A65" w:rsidRDefault="00C17A65" w:rsidP="000D7CD2">
      <w:pPr>
        <w:jc w:val="both"/>
        <w:rPr>
          <w:szCs w:val="22"/>
        </w:rPr>
      </w:pPr>
    </w:p>
    <w:p w14:paraId="7031ECBF" w14:textId="77777777" w:rsidR="007015FB" w:rsidRDefault="007015FB" w:rsidP="000D7CD2">
      <w:pPr>
        <w:jc w:val="both"/>
        <w:rPr>
          <w:szCs w:val="22"/>
        </w:rPr>
      </w:pPr>
    </w:p>
    <w:p w14:paraId="465455D2" w14:textId="77777777" w:rsidR="00C17A65" w:rsidRPr="0065513D" w:rsidRDefault="00C17A65" w:rsidP="000D7CD2">
      <w:pPr>
        <w:jc w:val="both"/>
        <w:rPr>
          <w:b/>
          <w:szCs w:val="22"/>
        </w:rPr>
      </w:pPr>
      <w:r w:rsidRPr="0065513D">
        <w:rPr>
          <w:b/>
          <w:szCs w:val="22"/>
        </w:rPr>
        <w:t>20/0456r0 (</w:t>
      </w:r>
      <w:r w:rsidR="0065513D" w:rsidRPr="0065513D">
        <w:rPr>
          <w:b/>
          <w:szCs w:val="22"/>
        </w:rPr>
        <w:t>Tx EVM Requirement for 4k QAM, Qinghua Li, Intel)</w:t>
      </w:r>
    </w:p>
    <w:p w14:paraId="2C6D2BA3" w14:textId="77777777" w:rsidR="0065513D" w:rsidRDefault="0065513D" w:rsidP="000D7CD2">
      <w:pPr>
        <w:jc w:val="both"/>
        <w:rPr>
          <w:szCs w:val="22"/>
        </w:rPr>
      </w:pPr>
    </w:p>
    <w:p w14:paraId="732FD797" w14:textId="77777777" w:rsidR="000C3FF6" w:rsidRDefault="0065513D" w:rsidP="000C3FF6">
      <w:pPr>
        <w:jc w:val="both"/>
        <w:rPr>
          <w:szCs w:val="22"/>
        </w:rPr>
      </w:pPr>
      <w:r>
        <w:rPr>
          <w:szCs w:val="22"/>
        </w:rPr>
        <w:t>SP#2</w:t>
      </w:r>
    </w:p>
    <w:p w14:paraId="0D6EB1B9" w14:textId="77777777" w:rsidR="000C3FF6" w:rsidRDefault="000C3FF6" w:rsidP="000C3FF6">
      <w:pPr>
        <w:jc w:val="both"/>
        <w:rPr>
          <w:szCs w:val="22"/>
        </w:rPr>
      </w:pPr>
    </w:p>
    <w:p w14:paraId="6AA4AF0A" w14:textId="77777777" w:rsidR="000C3FF6" w:rsidRPr="000C3FF6" w:rsidRDefault="000C3FF6" w:rsidP="000C3FF6">
      <w:pPr>
        <w:jc w:val="both"/>
        <w:rPr>
          <w:szCs w:val="22"/>
        </w:rPr>
      </w:pPr>
      <w:r w:rsidRPr="000C3FF6">
        <w:rPr>
          <w:bCs/>
        </w:rPr>
        <w:t xml:space="preserve">Do you support -38 dB as the Tx EVM requirement for 11be 4k QAM? </w:t>
      </w:r>
    </w:p>
    <w:p w14:paraId="4ADC129C" w14:textId="77777777" w:rsidR="000C3FF6" w:rsidRDefault="000C3FF6" w:rsidP="000C3FF6">
      <w:pPr>
        <w:tabs>
          <w:tab w:val="left" w:pos="7075"/>
        </w:tabs>
        <w:rPr>
          <w:highlight w:val="green"/>
        </w:rPr>
      </w:pPr>
    </w:p>
    <w:p w14:paraId="77C2CDCD" w14:textId="77777777" w:rsidR="000C3FF6" w:rsidRPr="00D51FB2" w:rsidRDefault="000C3FF6" w:rsidP="000C3FF6">
      <w:pPr>
        <w:tabs>
          <w:tab w:val="left" w:pos="7075"/>
        </w:tabs>
      </w:pPr>
      <w:r>
        <w:rPr>
          <w:highlight w:val="red"/>
        </w:rPr>
        <w:t xml:space="preserve">Y/N/A: </w:t>
      </w:r>
      <w:r w:rsidRPr="00931663">
        <w:rPr>
          <w:highlight w:val="red"/>
        </w:rPr>
        <w:t xml:space="preserve">27/12/18 </w:t>
      </w:r>
      <w:r>
        <w:t xml:space="preserve"> </w:t>
      </w:r>
    </w:p>
    <w:p w14:paraId="075E173B" w14:textId="77777777" w:rsidR="000C3FF6" w:rsidRDefault="000C3FF6" w:rsidP="000D7CD2">
      <w:pPr>
        <w:jc w:val="both"/>
        <w:rPr>
          <w:szCs w:val="22"/>
        </w:rPr>
      </w:pPr>
    </w:p>
    <w:p w14:paraId="3FADD952" w14:textId="77777777" w:rsidR="000D7CD2" w:rsidRDefault="000D7CD2" w:rsidP="000D7CD2">
      <w:pPr>
        <w:jc w:val="both"/>
        <w:rPr>
          <w:szCs w:val="22"/>
        </w:rPr>
      </w:pPr>
      <w:r>
        <w:rPr>
          <w:szCs w:val="22"/>
        </w:rPr>
        <w:t xml:space="preserve">Reference:  </w:t>
      </w:r>
      <w:r w:rsidRPr="00791EC4">
        <w:rPr>
          <w:szCs w:val="22"/>
        </w:rPr>
        <w:t>11-20-0587-0</w:t>
      </w:r>
      <w:r w:rsidR="00821D20">
        <w:rPr>
          <w:szCs w:val="22"/>
        </w:rPr>
        <w:t>3</w:t>
      </w:r>
      <w:r w:rsidRPr="00791EC4">
        <w:rPr>
          <w:szCs w:val="22"/>
        </w:rPr>
        <w:t>-00be-minutes-april-phy-cc</w:t>
      </w:r>
    </w:p>
    <w:p w14:paraId="0B77030C" w14:textId="77777777" w:rsidR="008D3C58" w:rsidRPr="005758D1" w:rsidRDefault="008D3C58" w:rsidP="008D3C58">
      <w:pPr>
        <w:pStyle w:val="Heading2"/>
        <w:rPr>
          <w:u w:val="none"/>
          <w:lang w:val="en-US"/>
        </w:rPr>
      </w:pPr>
      <w:bookmarkStart w:id="2039" w:name="_Toc47082131"/>
      <w:r>
        <w:rPr>
          <w:u w:val="none"/>
          <w:lang w:val="en-US"/>
        </w:rPr>
        <w:t>April 13 (MAC):  0</w:t>
      </w:r>
      <w:r w:rsidRPr="005758D1">
        <w:rPr>
          <w:u w:val="none"/>
          <w:lang w:val="en-US"/>
        </w:rPr>
        <w:t xml:space="preserve"> </w:t>
      </w:r>
      <w:r>
        <w:rPr>
          <w:u w:val="none"/>
          <w:lang w:val="en-US"/>
        </w:rPr>
        <w:t>SP</w:t>
      </w:r>
      <w:bookmarkEnd w:id="2039"/>
    </w:p>
    <w:p w14:paraId="6FBC982E" w14:textId="77777777" w:rsidR="008D3C58" w:rsidRDefault="008D3C58" w:rsidP="008D3C58">
      <w:pPr>
        <w:jc w:val="both"/>
        <w:rPr>
          <w:szCs w:val="22"/>
          <w:lang w:val="en-US"/>
        </w:rPr>
      </w:pPr>
    </w:p>
    <w:p w14:paraId="31271F16" w14:textId="77777777" w:rsidR="008D3C58" w:rsidRPr="004A2466" w:rsidRDefault="008D3C58" w:rsidP="008D3C58">
      <w:pPr>
        <w:jc w:val="both"/>
        <w:rPr>
          <w:lang w:val="en-US"/>
        </w:rPr>
      </w:pPr>
      <w:r w:rsidRPr="004A2466">
        <w:rPr>
          <w:lang w:val="en-US"/>
        </w:rPr>
        <w:t>No straw polls were conducted.</w:t>
      </w:r>
    </w:p>
    <w:p w14:paraId="44E06AEE" w14:textId="77777777" w:rsidR="008D3C58" w:rsidRPr="004A2466" w:rsidRDefault="008D3C58" w:rsidP="008D3C58">
      <w:pPr>
        <w:jc w:val="both"/>
        <w:rPr>
          <w:lang w:val="en-US"/>
        </w:rPr>
      </w:pPr>
    </w:p>
    <w:p w14:paraId="7073016D" w14:textId="77777777" w:rsidR="008D3C58" w:rsidRDefault="008D3C58" w:rsidP="008D3C58">
      <w:pPr>
        <w:jc w:val="both"/>
        <w:rPr>
          <w:lang w:val="en-US"/>
        </w:rPr>
      </w:pPr>
      <w:r w:rsidRPr="004A2466">
        <w:rPr>
          <w:lang w:val="en-US"/>
        </w:rPr>
        <w:t xml:space="preserve">Reference:  </w:t>
      </w:r>
      <w:r w:rsidR="00A30F9F" w:rsidRPr="002F69D6">
        <w:rPr>
          <w:lang w:val="en-US"/>
        </w:rPr>
        <w:t>11-20-0511-0</w:t>
      </w:r>
      <w:r w:rsidR="00A30F9F">
        <w:rPr>
          <w:lang w:val="en-US"/>
        </w:rPr>
        <w:t>5</w:t>
      </w:r>
      <w:r w:rsidR="00A30F9F" w:rsidRPr="002F69D6">
        <w:rPr>
          <w:lang w:val="en-US"/>
        </w:rPr>
        <w:t>-00be-minutes-for-tgbe-mac-ad-hoc-teleconferences-march-and-may-2020</w:t>
      </w:r>
    </w:p>
    <w:p w14:paraId="070AB20E" w14:textId="77777777" w:rsidR="007015FB" w:rsidRDefault="007015FB">
      <w:pPr>
        <w:rPr>
          <w:rFonts w:ascii="Arial" w:hAnsi="Arial"/>
          <w:b/>
          <w:sz w:val="28"/>
          <w:lang w:val="en-US"/>
        </w:rPr>
      </w:pPr>
      <w:r>
        <w:rPr>
          <w:lang w:val="en-US"/>
        </w:rPr>
        <w:br w:type="page"/>
      </w:r>
    </w:p>
    <w:p w14:paraId="405D7583" w14:textId="77777777" w:rsidR="000C6E1D" w:rsidRPr="005758D1" w:rsidRDefault="000C6E1D" w:rsidP="000C6E1D">
      <w:pPr>
        <w:pStyle w:val="Heading2"/>
        <w:rPr>
          <w:u w:val="none"/>
          <w:lang w:val="en-US"/>
        </w:rPr>
      </w:pPr>
      <w:bookmarkStart w:id="2040" w:name="_Toc47082132"/>
      <w:r>
        <w:rPr>
          <w:u w:val="none"/>
          <w:lang w:val="en-US"/>
        </w:rPr>
        <w:lastRenderedPageBreak/>
        <w:t>April 16 (Joint):  0</w:t>
      </w:r>
      <w:r w:rsidRPr="005758D1">
        <w:rPr>
          <w:u w:val="none"/>
          <w:lang w:val="en-US"/>
        </w:rPr>
        <w:t xml:space="preserve"> </w:t>
      </w:r>
      <w:r>
        <w:rPr>
          <w:u w:val="none"/>
          <w:lang w:val="en-US"/>
        </w:rPr>
        <w:t>SP</w:t>
      </w:r>
      <w:bookmarkEnd w:id="2040"/>
    </w:p>
    <w:p w14:paraId="5C7205CB" w14:textId="77777777" w:rsidR="000C6E1D" w:rsidRDefault="000C6E1D" w:rsidP="000C6E1D">
      <w:pPr>
        <w:jc w:val="both"/>
        <w:rPr>
          <w:szCs w:val="22"/>
          <w:lang w:val="en-US"/>
        </w:rPr>
      </w:pPr>
    </w:p>
    <w:p w14:paraId="1D552978" w14:textId="77777777" w:rsidR="000C6E1D" w:rsidRPr="004A2466" w:rsidRDefault="000C6E1D" w:rsidP="000C6E1D">
      <w:pPr>
        <w:jc w:val="both"/>
        <w:rPr>
          <w:lang w:val="en-US"/>
        </w:rPr>
      </w:pPr>
      <w:r w:rsidRPr="004A2466">
        <w:rPr>
          <w:lang w:val="en-US"/>
        </w:rPr>
        <w:t>No straw polls were conducted.</w:t>
      </w:r>
    </w:p>
    <w:p w14:paraId="6724A992" w14:textId="77777777" w:rsidR="000C6E1D" w:rsidRPr="004A2466" w:rsidRDefault="000C6E1D" w:rsidP="000C6E1D">
      <w:pPr>
        <w:jc w:val="both"/>
        <w:rPr>
          <w:lang w:val="en-US"/>
        </w:rPr>
      </w:pPr>
    </w:p>
    <w:p w14:paraId="048A4319" w14:textId="77777777" w:rsidR="000C6E1D" w:rsidRDefault="000C6E1D" w:rsidP="000C6E1D">
      <w:pPr>
        <w:jc w:val="both"/>
        <w:rPr>
          <w:lang w:val="en-US"/>
        </w:rPr>
      </w:pPr>
      <w:r w:rsidRPr="004A2466">
        <w:rPr>
          <w:lang w:val="en-US"/>
        </w:rPr>
        <w:t xml:space="preserve">Reference:  </w:t>
      </w:r>
      <w:r w:rsidRPr="000C6E1D">
        <w:rPr>
          <w:lang w:val="en-US"/>
        </w:rPr>
        <w:t>11-20-0570-01-00be-telephone-conference-meeting-minutes-april-2020</w:t>
      </w:r>
    </w:p>
    <w:p w14:paraId="473CCFA0" w14:textId="77777777" w:rsidR="000C6E1D" w:rsidRPr="005758D1" w:rsidRDefault="000C6E1D" w:rsidP="000C6E1D">
      <w:pPr>
        <w:pStyle w:val="Heading2"/>
        <w:rPr>
          <w:u w:val="none"/>
          <w:lang w:val="en-US"/>
        </w:rPr>
      </w:pPr>
      <w:bookmarkStart w:id="2041" w:name="_Toc47082133"/>
      <w:r>
        <w:rPr>
          <w:u w:val="none"/>
          <w:lang w:val="en-US"/>
        </w:rPr>
        <w:t>April 1</w:t>
      </w:r>
      <w:r w:rsidR="00471464">
        <w:rPr>
          <w:u w:val="none"/>
          <w:lang w:val="en-US"/>
        </w:rPr>
        <w:t>7</w:t>
      </w:r>
      <w:r>
        <w:rPr>
          <w:u w:val="none"/>
          <w:lang w:val="en-US"/>
        </w:rPr>
        <w:t xml:space="preserve"> (MAC):  </w:t>
      </w:r>
      <w:r w:rsidR="00734C34">
        <w:rPr>
          <w:u w:val="none"/>
          <w:lang w:val="en-US"/>
        </w:rPr>
        <w:t>9</w:t>
      </w:r>
      <w:r w:rsidRPr="005758D1">
        <w:rPr>
          <w:u w:val="none"/>
          <w:lang w:val="en-US"/>
        </w:rPr>
        <w:t xml:space="preserve"> </w:t>
      </w:r>
      <w:r>
        <w:rPr>
          <w:u w:val="none"/>
          <w:lang w:val="en-US"/>
        </w:rPr>
        <w:t>SPs</w:t>
      </w:r>
      <w:bookmarkEnd w:id="2041"/>
    </w:p>
    <w:p w14:paraId="02F61A26" w14:textId="77777777" w:rsidR="000C6E1D" w:rsidRDefault="000C6E1D" w:rsidP="000C6E1D">
      <w:pPr>
        <w:jc w:val="both"/>
        <w:rPr>
          <w:szCs w:val="22"/>
          <w:lang w:val="en-US"/>
        </w:rPr>
      </w:pPr>
    </w:p>
    <w:p w14:paraId="3655E24C" w14:textId="77777777" w:rsidR="000C6E1D" w:rsidRPr="000C6E1D" w:rsidRDefault="000C6E1D" w:rsidP="000C6E1D">
      <w:pPr>
        <w:jc w:val="both"/>
        <w:rPr>
          <w:b/>
          <w:lang w:val="en-US"/>
        </w:rPr>
      </w:pPr>
      <w:r w:rsidRPr="000C6E1D">
        <w:rPr>
          <w:b/>
          <w:lang w:val="en-US"/>
        </w:rPr>
        <w:t>19/1305r4 (Synchronous Multi-link Operation, Yongho Seok, MediaTek)</w:t>
      </w:r>
    </w:p>
    <w:p w14:paraId="17D743D3" w14:textId="77777777" w:rsidR="000C6E1D" w:rsidRDefault="000C6E1D" w:rsidP="000C6E1D">
      <w:pPr>
        <w:jc w:val="both"/>
        <w:rPr>
          <w:lang w:val="en-US"/>
        </w:rPr>
      </w:pPr>
    </w:p>
    <w:p w14:paraId="3851A156" w14:textId="77777777" w:rsidR="000C6E1D" w:rsidRPr="004A2466" w:rsidRDefault="000C6E1D" w:rsidP="000C6E1D">
      <w:pPr>
        <w:jc w:val="both"/>
        <w:rPr>
          <w:lang w:val="en-US"/>
        </w:rPr>
      </w:pPr>
      <w:r>
        <w:rPr>
          <w:lang w:val="en-US"/>
        </w:rPr>
        <w:t>SP#1</w:t>
      </w:r>
    </w:p>
    <w:p w14:paraId="2EA7361D" w14:textId="77777777" w:rsidR="000C6E1D" w:rsidRDefault="000C6E1D" w:rsidP="000C6E1D">
      <w:pPr>
        <w:jc w:val="both"/>
        <w:rPr>
          <w:lang w:val="en-US"/>
        </w:rPr>
      </w:pPr>
    </w:p>
    <w:p w14:paraId="5FD3B027" w14:textId="77777777" w:rsidR="00E21D5B" w:rsidRDefault="00E21D5B" w:rsidP="00D009A6">
      <w:pPr>
        <w:jc w:val="both"/>
        <w:rPr>
          <w:lang w:val="en-US"/>
        </w:rPr>
      </w:pPr>
      <w:r w:rsidRPr="00E21D5B">
        <w:rPr>
          <w:lang w:val="en-US"/>
        </w:rPr>
        <w:t>Do you support the following PPDU transmission restriction for the con</w:t>
      </w:r>
      <w:r>
        <w:rPr>
          <w:lang w:val="en-US"/>
        </w:rPr>
        <w:t xml:space="preserve">strained multi-link operation? </w:t>
      </w:r>
    </w:p>
    <w:p w14:paraId="5719BC28" w14:textId="77777777" w:rsidR="00E21D5B" w:rsidRDefault="00E21D5B" w:rsidP="00DF7E01">
      <w:pPr>
        <w:pStyle w:val="ListParagraph"/>
        <w:numPr>
          <w:ilvl w:val="0"/>
          <w:numId w:val="48"/>
        </w:numPr>
        <w:jc w:val="both"/>
        <w:rPr>
          <w:lang w:val="en-US"/>
        </w:rPr>
      </w:pPr>
      <w:r w:rsidRPr="00E21D5B">
        <w:rPr>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11542B44" w14:textId="77777777" w:rsidR="000C6E1D" w:rsidRDefault="00E21D5B" w:rsidP="00DF7E01">
      <w:pPr>
        <w:pStyle w:val="ListParagraph"/>
        <w:numPr>
          <w:ilvl w:val="1"/>
          <w:numId w:val="48"/>
        </w:numPr>
        <w:jc w:val="both"/>
        <w:rPr>
          <w:lang w:val="en-US"/>
        </w:rPr>
      </w:pPr>
      <w:r w:rsidRPr="00E21D5B">
        <w:rPr>
          <w:lang w:val="en-US"/>
        </w:rPr>
        <w:t>Where the reference of the ending time of the PPDU is TBD.</w:t>
      </w:r>
    </w:p>
    <w:p w14:paraId="650C9649" w14:textId="77777777" w:rsidR="00E21D5B" w:rsidRDefault="00E21D5B" w:rsidP="00D009A6">
      <w:pPr>
        <w:pStyle w:val="ListParagraph"/>
        <w:jc w:val="both"/>
        <w:rPr>
          <w:lang w:val="en-US"/>
        </w:rPr>
      </w:pPr>
    </w:p>
    <w:p w14:paraId="2EEE4C68" w14:textId="77777777" w:rsidR="00E21D5B" w:rsidRDefault="00E21D5B" w:rsidP="00D009A6">
      <w:pPr>
        <w:tabs>
          <w:tab w:val="left" w:pos="7075"/>
        </w:tabs>
        <w:jc w:val="both"/>
      </w:pPr>
      <w:r w:rsidRPr="00E21D5B">
        <w:rPr>
          <w:highlight w:val="green"/>
        </w:rPr>
        <w:t>Y/N/A/No answer: 50/4/35/10</w:t>
      </w:r>
      <w:r>
        <w:t xml:space="preserve"> </w:t>
      </w:r>
    </w:p>
    <w:p w14:paraId="06F5FC1D" w14:textId="77777777" w:rsidR="00E21D5B" w:rsidRDefault="00E21D5B" w:rsidP="00E21D5B">
      <w:pPr>
        <w:pStyle w:val="ListParagraph"/>
        <w:jc w:val="both"/>
        <w:rPr>
          <w:lang w:val="en-US"/>
        </w:rPr>
      </w:pPr>
    </w:p>
    <w:p w14:paraId="25D59F35" w14:textId="77777777" w:rsidR="007015FB" w:rsidRDefault="007015FB" w:rsidP="00E21D5B">
      <w:pPr>
        <w:pStyle w:val="ListParagraph"/>
        <w:jc w:val="both"/>
        <w:rPr>
          <w:lang w:val="en-US"/>
        </w:rPr>
      </w:pPr>
    </w:p>
    <w:p w14:paraId="0F49705A" w14:textId="77777777" w:rsidR="00E21D5B" w:rsidRPr="00D009A6" w:rsidRDefault="00D009A6" w:rsidP="000C6E1D">
      <w:pPr>
        <w:jc w:val="both"/>
        <w:rPr>
          <w:b/>
          <w:lang w:val="en-US"/>
        </w:rPr>
      </w:pPr>
      <w:r w:rsidRPr="00D009A6">
        <w:rPr>
          <w:b/>
          <w:lang w:val="en-US"/>
        </w:rPr>
        <w:t>20/0026r4 (MLO: Sync PPDUs, Duncan Ho, Qualcomm)</w:t>
      </w:r>
    </w:p>
    <w:p w14:paraId="0F67D3BC" w14:textId="77777777" w:rsidR="00E14B35" w:rsidRDefault="00E14B35" w:rsidP="000C6E1D">
      <w:pPr>
        <w:jc w:val="both"/>
        <w:rPr>
          <w:lang w:val="en-US"/>
        </w:rPr>
      </w:pPr>
    </w:p>
    <w:p w14:paraId="1D329F20" w14:textId="77777777" w:rsidR="00192193" w:rsidRDefault="00192193" w:rsidP="000C6E1D">
      <w:pPr>
        <w:jc w:val="both"/>
        <w:rPr>
          <w:lang w:val="en-US"/>
        </w:rPr>
      </w:pPr>
      <w:r>
        <w:rPr>
          <w:lang w:val="en-US"/>
        </w:rPr>
        <w:t>SP#1</w:t>
      </w:r>
    </w:p>
    <w:p w14:paraId="3A0F6192" w14:textId="77777777" w:rsidR="00192193" w:rsidRDefault="00192193" w:rsidP="000C6E1D">
      <w:pPr>
        <w:jc w:val="both"/>
        <w:rPr>
          <w:lang w:val="en-US"/>
        </w:rPr>
      </w:pPr>
    </w:p>
    <w:p w14:paraId="7B1EFACC" w14:textId="77777777" w:rsidR="00D009A6" w:rsidRDefault="00D009A6" w:rsidP="00D009A6">
      <w:pPr>
        <w:rPr>
          <w:lang w:val="en-US"/>
        </w:rPr>
      </w:pPr>
      <w:r w:rsidRPr="00D009A6">
        <w:rPr>
          <w:lang w:val="en-US"/>
        </w:rPr>
        <w:t>Do you agree to the following?</w:t>
      </w:r>
    </w:p>
    <w:p w14:paraId="6E885F5D" w14:textId="77777777" w:rsidR="00D009A6" w:rsidRPr="00D009A6" w:rsidRDefault="00D009A6" w:rsidP="00DF7E01">
      <w:pPr>
        <w:pStyle w:val="ListParagraph"/>
        <w:numPr>
          <w:ilvl w:val="0"/>
          <w:numId w:val="48"/>
        </w:numPr>
        <w:rPr>
          <w:lang w:val="en-US"/>
        </w:rPr>
      </w:pPr>
      <w:r w:rsidRPr="00D009A6">
        <w:rPr>
          <w:lang w:val="en-US"/>
        </w:rPr>
        <w:t>In R1 of the spec, supporting the following cases:</w:t>
      </w:r>
    </w:p>
    <w:p w14:paraId="00BF6B59" w14:textId="77777777" w:rsidR="00D009A6" w:rsidRPr="00D009A6" w:rsidRDefault="008F288C" w:rsidP="00DF7E01">
      <w:pPr>
        <w:pStyle w:val="ListParagraph"/>
        <w:numPr>
          <w:ilvl w:val="1"/>
          <w:numId w:val="48"/>
        </w:numPr>
        <w:rPr>
          <w:lang w:val="en-US"/>
        </w:rPr>
      </w:pPr>
      <w:r>
        <w:rPr>
          <w:lang w:val="en-US"/>
        </w:rPr>
        <w:t>STR AP M</w:t>
      </w:r>
      <w:r w:rsidR="00D009A6" w:rsidRPr="00D009A6">
        <w:rPr>
          <w:lang w:val="en-US"/>
        </w:rPr>
        <w:t>LD with STR non-AP MLD</w:t>
      </w:r>
    </w:p>
    <w:p w14:paraId="4A85F2D9" w14:textId="77777777" w:rsidR="00D009A6" w:rsidRPr="00D009A6" w:rsidRDefault="00D009A6" w:rsidP="00DF7E01">
      <w:pPr>
        <w:pStyle w:val="ListParagraph"/>
        <w:numPr>
          <w:ilvl w:val="1"/>
          <w:numId w:val="48"/>
        </w:numPr>
        <w:rPr>
          <w:lang w:val="en-US"/>
        </w:rPr>
      </w:pPr>
      <w:r w:rsidRPr="00D009A6">
        <w:rPr>
          <w:lang w:val="en-US"/>
        </w:rPr>
        <w:t>STR AP MLD with non-STR non-AP MLD</w:t>
      </w:r>
    </w:p>
    <w:p w14:paraId="0FC24D8C" w14:textId="77777777" w:rsidR="00E14B35" w:rsidRPr="00D009A6" w:rsidRDefault="00D009A6" w:rsidP="00DF7E01">
      <w:pPr>
        <w:pStyle w:val="ListParagraph"/>
        <w:numPr>
          <w:ilvl w:val="1"/>
          <w:numId w:val="48"/>
        </w:numPr>
        <w:rPr>
          <w:lang w:val="en-US"/>
        </w:rPr>
      </w:pPr>
      <w:r w:rsidRPr="00D009A6">
        <w:rPr>
          <w:lang w:val="en-US"/>
        </w:rPr>
        <w:t>Note: All the other cases are TBD.</w:t>
      </w:r>
    </w:p>
    <w:p w14:paraId="2C25A337" w14:textId="77777777" w:rsidR="00E14B35" w:rsidRDefault="00E14B35" w:rsidP="00D009A6">
      <w:pPr>
        <w:rPr>
          <w:lang w:val="en-US"/>
        </w:rPr>
      </w:pPr>
    </w:p>
    <w:p w14:paraId="3AF34707" w14:textId="77777777" w:rsidR="00E90727" w:rsidRDefault="00E90727" w:rsidP="00E90727">
      <w:pPr>
        <w:tabs>
          <w:tab w:val="left" w:pos="7075"/>
        </w:tabs>
        <w:jc w:val="both"/>
      </w:pPr>
      <w:r w:rsidRPr="00E90727">
        <w:rPr>
          <w:highlight w:val="green"/>
        </w:rPr>
        <w:t>Y/N/A: 71/3/15</w:t>
      </w:r>
      <w:r>
        <w:t xml:space="preserve"> </w:t>
      </w:r>
    </w:p>
    <w:p w14:paraId="21F8AD6A" w14:textId="77777777" w:rsidR="00E90727" w:rsidRDefault="00E90727" w:rsidP="00D009A6"/>
    <w:p w14:paraId="5C217520" w14:textId="77777777" w:rsidR="007015FB" w:rsidRPr="00E90727" w:rsidRDefault="007015FB" w:rsidP="00D009A6"/>
    <w:p w14:paraId="0A97409E" w14:textId="77777777" w:rsidR="00E90727" w:rsidRDefault="00316B38" w:rsidP="00D009A6">
      <w:pPr>
        <w:rPr>
          <w:lang w:val="en-US"/>
        </w:rPr>
      </w:pPr>
      <w:r>
        <w:rPr>
          <w:lang w:val="en-US"/>
        </w:rPr>
        <w:t>SP#2</w:t>
      </w:r>
    </w:p>
    <w:p w14:paraId="6796A7C4" w14:textId="77777777" w:rsidR="007A14D6" w:rsidRDefault="007A14D6" w:rsidP="007A14D6">
      <w:pPr>
        <w:jc w:val="both"/>
        <w:rPr>
          <w:lang w:val="en-US"/>
        </w:rPr>
      </w:pPr>
      <w:r w:rsidRPr="007A14D6">
        <w:rPr>
          <w:lang w:val="en-US"/>
        </w:rPr>
        <w:t>Do you agree to the following?</w:t>
      </w:r>
    </w:p>
    <w:p w14:paraId="19AEF727" w14:textId="77777777" w:rsidR="00316B38" w:rsidRPr="007A14D6" w:rsidRDefault="007A14D6" w:rsidP="00DF7E01">
      <w:pPr>
        <w:pStyle w:val="ListParagraph"/>
        <w:numPr>
          <w:ilvl w:val="0"/>
          <w:numId w:val="49"/>
        </w:numPr>
        <w:jc w:val="both"/>
        <w:rPr>
          <w:lang w:val="en-US"/>
        </w:rPr>
      </w:pPr>
      <w:r w:rsidRPr="007A14D6">
        <w:rPr>
          <w:lang w:val="en-US"/>
        </w:rPr>
        <w:t>An STR AP MLD shall align the end of DL PPDUs that are sent simultaneously on multiple links to the same non-STR non-AP MLD, in such a way that the response to any of the PPDUs will not overlap with any of the DL PPDUs?</w:t>
      </w:r>
    </w:p>
    <w:p w14:paraId="684C4AB0" w14:textId="77777777" w:rsidR="00E90727" w:rsidRDefault="00E90727" w:rsidP="00D009A6">
      <w:pPr>
        <w:rPr>
          <w:lang w:val="en-US"/>
        </w:rPr>
      </w:pPr>
    </w:p>
    <w:p w14:paraId="51DA32A1" w14:textId="77777777" w:rsidR="0037296F" w:rsidRDefault="0037296F" w:rsidP="0037296F">
      <w:pPr>
        <w:tabs>
          <w:tab w:val="left" w:pos="7075"/>
        </w:tabs>
        <w:jc w:val="both"/>
      </w:pPr>
      <w:r w:rsidRPr="0037296F">
        <w:rPr>
          <w:highlight w:val="red"/>
        </w:rPr>
        <w:t>Y/N/A: 41/35/17</w:t>
      </w:r>
      <w:r>
        <w:t xml:space="preserve"> </w:t>
      </w:r>
    </w:p>
    <w:p w14:paraId="3AD52B85" w14:textId="77777777" w:rsidR="0037296F" w:rsidRDefault="0037296F" w:rsidP="00D009A6">
      <w:pPr>
        <w:rPr>
          <w:lang w:val="en-US"/>
        </w:rPr>
      </w:pPr>
    </w:p>
    <w:p w14:paraId="1EF36FC6" w14:textId="77777777" w:rsidR="007015FB" w:rsidRDefault="007015FB" w:rsidP="00D009A6">
      <w:pPr>
        <w:rPr>
          <w:lang w:val="en-US"/>
        </w:rPr>
      </w:pPr>
    </w:p>
    <w:p w14:paraId="7C13CC54" w14:textId="77777777" w:rsidR="007015FB" w:rsidRDefault="007015FB">
      <w:pPr>
        <w:rPr>
          <w:b/>
          <w:lang w:val="en-US"/>
        </w:rPr>
      </w:pPr>
      <w:r>
        <w:rPr>
          <w:b/>
          <w:lang w:val="en-US"/>
        </w:rPr>
        <w:br w:type="page"/>
      </w:r>
    </w:p>
    <w:p w14:paraId="1E92A4B5" w14:textId="77777777" w:rsidR="00F60831" w:rsidRDefault="00F60831" w:rsidP="00D009A6">
      <w:pPr>
        <w:rPr>
          <w:b/>
          <w:lang w:val="en-US"/>
        </w:rPr>
      </w:pPr>
      <w:r w:rsidRPr="00F60831">
        <w:rPr>
          <w:b/>
          <w:lang w:val="en-US"/>
        </w:rPr>
        <w:lastRenderedPageBreak/>
        <w:t>20/0081r3 (MLO-Synch-Transmission, Matthew Fischer, Broadcom)</w:t>
      </w:r>
    </w:p>
    <w:p w14:paraId="7AC586B2" w14:textId="77777777" w:rsidR="00F60831" w:rsidRDefault="00F60831" w:rsidP="00D009A6">
      <w:pPr>
        <w:rPr>
          <w:b/>
          <w:lang w:val="en-US"/>
        </w:rPr>
      </w:pPr>
    </w:p>
    <w:p w14:paraId="06CD5DCB" w14:textId="77777777" w:rsidR="00F60831" w:rsidRDefault="00F60831" w:rsidP="00D009A6">
      <w:pPr>
        <w:rPr>
          <w:lang w:val="en-US"/>
        </w:rPr>
      </w:pPr>
      <w:r w:rsidRPr="00F60831">
        <w:rPr>
          <w:lang w:val="en-US"/>
        </w:rPr>
        <w:t>SP</w:t>
      </w:r>
      <w:r w:rsidR="00B25215">
        <w:rPr>
          <w:lang w:val="en-US"/>
        </w:rPr>
        <w:t>#2</w:t>
      </w:r>
    </w:p>
    <w:p w14:paraId="0F93E36E" w14:textId="77777777" w:rsidR="00B25215" w:rsidRDefault="00B25215" w:rsidP="00D009A6">
      <w:pPr>
        <w:rPr>
          <w:lang w:val="en-US"/>
        </w:rPr>
      </w:pPr>
    </w:p>
    <w:p w14:paraId="3788ACA8" w14:textId="77777777" w:rsidR="00B25215" w:rsidRDefault="00B25215" w:rsidP="00B25215">
      <w:pPr>
        <w:jc w:val="both"/>
      </w:pPr>
      <w:r>
        <w:t>Do you support the inclus</w:t>
      </w:r>
      <w:r w:rsidR="00D75170">
        <w:t>ion of the following in the SFD:</w:t>
      </w:r>
    </w:p>
    <w:p w14:paraId="11547DA1" w14:textId="77777777" w:rsidR="00B25215" w:rsidRPr="00B25215" w:rsidRDefault="00B25215" w:rsidP="00DF7E01">
      <w:pPr>
        <w:pStyle w:val="ListParagraph"/>
        <w:numPr>
          <w:ilvl w:val="0"/>
          <w:numId w:val="49"/>
        </w:numPr>
        <w:jc w:val="both"/>
      </w:pPr>
      <w:r>
        <w:t>802.11be shall define a trigger message that may be transmitted by an AP or a non-AP STA and elicits an SU PPDU, for example, as a means to assist in creating an alignment of PPDU start and or end times on different links</w:t>
      </w:r>
    </w:p>
    <w:p w14:paraId="71643FBC" w14:textId="77777777" w:rsidR="0037296F" w:rsidRDefault="0037296F" w:rsidP="00D009A6">
      <w:pPr>
        <w:rPr>
          <w:lang w:val="en-US"/>
        </w:rPr>
      </w:pPr>
    </w:p>
    <w:p w14:paraId="2DEDFC9E" w14:textId="77777777" w:rsidR="0037296F" w:rsidRDefault="00BE5A61" w:rsidP="00D009A6">
      <w:pPr>
        <w:rPr>
          <w:lang w:val="en-US"/>
        </w:rPr>
      </w:pPr>
      <w:r w:rsidRPr="00BE5A61">
        <w:rPr>
          <w:highlight w:val="red"/>
          <w:lang w:val="en-US"/>
        </w:rPr>
        <w:t>Y/N/A/No answer: 32/36/24/11</w:t>
      </w:r>
    </w:p>
    <w:p w14:paraId="1E0113D7" w14:textId="77777777" w:rsidR="00BE5A61" w:rsidRDefault="00BE5A61" w:rsidP="00D009A6">
      <w:pPr>
        <w:rPr>
          <w:lang w:val="en-US"/>
        </w:rPr>
      </w:pPr>
    </w:p>
    <w:p w14:paraId="2A62DBCD" w14:textId="77777777" w:rsidR="00D2587B" w:rsidRDefault="00D2587B" w:rsidP="00D009A6">
      <w:pPr>
        <w:rPr>
          <w:lang w:val="en-US"/>
        </w:rPr>
      </w:pPr>
    </w:p>
    <w:p w14:paraId="2D96FFE5" w14:textId="77777777" w:rsidR="00BE5A61" w:rsidRPr="00990073" w:rsidRDefault="00990073" w:rsidP="00D009A6">
      <w:pPr>
        <w:rPr>
          <w:b/>
          <w:lang w:val="en-US"/>
        </w:rPr>
      </w:pPr>
      <w:r w:rsidRPr="00990073">
        <w:rPr>
          <w:b/>
          <w:lang w:val="en-US"/>
        </w:rPr>
        <w:t>20/0082r2 (Synchronous-Transmitter-Medium-State-Information, Matthew Fischer, Broadcom)</w:t>
      </w:r>
    </w:p>
    <w:p w14:paraId="14E3C56B" w14:textId="77777777" w:rsidR="00990073" w:rsidRDefault="00990073" w:rsidP="00D009A6">
      <w:pPr>
        <w:rPr>
          <w:lang w:val="en-US"/>
        </w:rPr>
      </w:pPr>
    </w:p>
    <w:p w14:paraId="01194974" w14:textId="77777777" w:rsidR="00990073" w:rsidRDefault="00990073" w:rsidP="00D009A6">
      <w:pPr>
        <w:rPr>
          <w:lang w:val="en-US"/>
        </w:rPr>
      </w:pPr>
      <w:r>
        <w:rPr>
          <w:lang w:val="en-US"/>
        </w:rPr>
        <w:t>SP#0</w:t>
      </w:r>
    </w:p>
    <w:p w14:paraId="4223A7BB" w14:textId="77777777" w:rsidR="00D75170" w:rsidRDefault="00D75170" w:rsidP="00D009A6">
      <w:pPr>
        <w:rPr>
          <w:lang w:val="en-US"/>
        </w:rPr>
      </w:pPr>
    </w:p>
    <w:p w14:paraId="6CE67A70" w14:textId="77777777" w:rsidR="00D75170" w:rsidRDefault="00D75170" w:rsidP="00D75170">
      <w:pPr>
        <w:jc w:val="both"/>
        <w:rPr>
          <w:lang w:val="en-US"/>
        </w:rPr>
      </w:pPr>
      <w:r w:rsidRPr="00D75170">
        <w:rPr>
          <w:lang w:val="en-US"/>
        </w:rPr>
        <w:t>Do you support the inclusion of the following in the SFD:</w:t>
      </w:r>
    </w:p>
    <w:p w14:paraId="60F40742" w14:textId="77777777" w:rsidR="00990073" w:rsidRPr="00D75170" w:rsidRDefault="00D75170" w:rsidP="00DF7E01">
      <w:pPr>
        <w:pStyle w:val="ListParagraph"/>
        <w:numPr>
          <w:ilvl w:val="0"/>
          <w:numId w:val="49"/>
        </w:numPr>
        <w:jc w:val="both"/>
        <w:rPr>
          <w:lang w:val="en-US"/>
        </w:rPr>
      </w:pPr>
      <w:r w:rsidRPr="00D75170">
        <w:rPr>
          <w:lang w:val="en-US"/>
        </w:rPr>
        <w:t>802.11be shall include a mechanism for the exchange of Medium State Information and rules for the use of that information by an NSTR STA</w:t>
      </w:r>
    </w:p>
    <w:p w14:paraId="0CC75076" w14:textId="77777777" w:rsidR="00990073" w:rsidRDefault="00990073" w:rsidP="00D009A6">
      <w:pPr>
        <w:rPr>
          <w:lang w:val="en-US"/>
        </w:rPr>
      </w:pPr>
    </w:p>
    <w:p w14:paraId="55667E68" w14:textId="77777777" w:rsidR="006F3A4C" w:rsidRDefault="006F3A4C" w:rsidP="006F3A4C">
      <w:pPr>
        <w:rPr>
          <w:lang w:val="en-US"/>
        </w:rPr>
      </w:pPr>
      <w:r>
        <w:rPr>
          <w:highlight w:val="red"/>
          <w:lang w:val="en-US"/>
        </w:rPr>
        <w:t>Y/N/A/No answer: 28/38/29/10</w:t>
      </w:r>
    </w:p>
    <w:p w14:paraId="580C36D1" w14:textId="77777777" w:rsidR="00D75170" w:rsidRDefault="00D75170" w:rsidP="00D009A6">
      <w:pPr>
        <w:rPr>
          <w:lang w:val="en-US"/>
        </w:rPr>
      </w:pPr>
    </w:p>
    <w:p w14:paraId="679FE45D" w14:textId="77777777" w:rsidR="00D2587B" w:rsidRDefault="00D2587B" w:rsidP="00D009A6">
      <w:pPr>
        <w:rPr>
          <w:lang w:val="en-US"/>
        </w:rPr>
      </w:pPr>
    </w:p>
    <w:p w14:paraId="7C08A7F6" w14:textId="77777777" w:rsidR="006F3A4C" w:rsidRPr="00A21D8C" w:rsidRDefault="006F3A4C" w:rsidP="00D009A6">
      <w:pPr>
        <w:rPr>
          <w:b/>
          <w:lang w:val="en-US"/>
        </w:rPr>
      </w:pPr>
      <w:r w:rsidRPr="00A21D8C">
        <w:rPr>
          <w:b/>
          <w:lang w:val="en-US"/>
        </w:rPr>
        <w:t>20/0291r1 (</w:t>
      </w:r>
      <w:r w:rsidR="00A21D8C" w:rsidRPr="00A21D8C">
        <w:rPr>
          <w:b/>
          <w:lang w:val="en-US"/>
        </w:rPr>
        <w:t>MLO Async. and Sync. Operation Discussion, Zhou Lan, Broadcom)</w:t>
      </w:r>
    </w:p>
    <w:p w14:paraId="732082F2" w14:textId="77777777" w:rsidR="00A21D8C" w:rsidRDefault="00A21D8C" w:rsidP="00D009A6">
      <w:pPr>
        <w:rPr>
          <w:lang w:val="en-US"/>
        </w:rPr>
      </w:pPr>
    </w:p>
    <w:p w14:paraId="414C8469" w14:textId="77777777" w:rsidR="006F3A4C" w:rsidRDefault="005459D2" w:rsidP="00D009A6">
      <w:pPr>
        <w:rPr>
          <w:lang w:val="en-US"/>
        </w:rPr>
      </w:pPr>
      <w:r>
        <w:rPr>
          <w:lang w:val="en-US"/>
        </w:rPr>
        <w:t>SP#2</w:t>
      </w:r>
    </w:p>
    <w:p w14:paraId="2F808BC8" w14:textId="77777777" w:rsidR="005459D2" w:rsidRDefault="005459D2" w:rsidP="00D009A6">
      <w:pPr>
        <w:rPr>
          <w:lang w:val="en-US"/>
        </w:rPr>
      </w:pPr>
    </w:p>
    <w:p w14:paraId="717F571D" w14:textId="77777777" w:rsidR="005459D2" w:rsidRDefault="005459D2" w:rsidP="00E93797">
      <w:pPr>
        <w:jc w:val="both"/>
        <w:rPr>
          <w:lang w:val="en-US"/>
        </w:rPr>
      </w:pPr>
      <w:r w:rsidRPr="005459D2">
        <w:rPr>
          <w:lang w:val="en-US"/>
        </w:rPr>
        <w:t>Do you agree a mode of MLO operation that supports NON STR NON AP MLD to initiate transmit and receive frames to a NON STR AP MLD concurrently (PPDUs on multiple links overlapping in time domain) on multiple available links and solicit response is not in the scope of R1.  Note-whether to define NON STR AP MLD is TBD</w:t>
      </w:r>
    </w:p>
    <w:p w14:paraId="3D3DDD1C" w14:textId="77777777" w:rsidR="00E93797" w:rsidRDefault="00E93797" w:rsidP="00E93797">
      <w:pPr>
        <w:jc w:val="both"/>
        <w:rPr>
          <w:lang w:val="en-US"/>
        </w:rPr>
      </w:pPr>
    </w:p>
    <w:p w14:paraId="09585278" w14:textId="77777777" w:rsidR="005E70EA" w:rsidRDefault="005E70EA" w:rsidP="005E70EA">
      <w:pPr>
        <w:rPr>
          <w:lang w:val="en-US"/>
        </w:rPr>
      </w:pPr>
      <w:r w:rsidRPr="005E70EA">
        <w:rPr>
          <w:highlight w:val="red"/>
          <w:lang w:val="en-US"/>
        </w:rPr>
        <w:t>Y/N/A/No answer: 39/29/22/14</w:t>
      </w:r>
    </w:p>
    <w:p w14:paraId="1C606A29" w14:textId="77777777" w:rsidR="005E70EA" w:rsidRDefault="005E70EA" w:rsidP="00E93797">
      <w:pPr>
        <w:jc w:val="both"/>
        <w:rPr>
          <w:lang w:val="en-US"/>
        </w:rPr>
      </w:pPr>
    </w:p>
    <w:p w14:paraId="39D572F3" w14:textId="77777777" w:rsidR="00D2587B" w:rsidRDefault="00D2587B" w:rsidP="00E93797">
      <w:pPr>
        <w:jc w:val="both"/>
        <w:rPr>
          <w:lang w:val="en-US"/>
        </w:rPr>
      </w:pPr>
    </w:p>
    <w:p w14:paraId="4CA795C4" w14:textId="77777777" w:rsidR="005E70EA" w:rsidRPr="00BD7C3F" w:rsidRDefault="00BD7C3F" w:rsidP="00E93797">
      <w:pPr>
        <w:jc w:val="both"/>
        <w:rPr>
          <w:b/>
          <w:lang w:val="en-US"/>
        </w:rPr>
      </w:pPr>
      <w:r w:rsidRPr="00BD7C3F">
        <w:rPr>
          <w:b/>
          <w:lang w:val="en-US"/>
        </w:rPr>
        <w:t>20/0329r3 (Group addressed frame transmission in constrained multi-link operation, Yongho Seok, MediaTek)</w:t>
      </w:r>
    </w:p>
    <w:p w14:paraId="5429509A" w14:textId="77777777" w:rsidR="00BD7C3F" w:rsidRDefault="00BD7C3F" w:rsidP="00E93797">
      <w:pPr>
        <w:jc w:val="both"/>
        <w:rPr>
          <w:lang w:val="en-US"/>
        </w:rPr>
      </w:pPr>
    </w:p>
    <w:p w14:paraId="5005F9F6" w14:textId="77777777" w:rsidR="00E93797" w:rsidRDefault="00BD7C3F" w:rsidP="00E93797">
      <w:pPr>
        <w:jc w:val="both"/>
        <w:rPr>
          <w:lang w:val="en-US"/>
        </w:rPr>
      </w:pPr>
      <w:r>
        <w:rPr>
          <w:lang w:val="en-US"/>
        </w:rPr>
        <w:t>SP</w:t>
      </w:r>
    </w:p>
    <w:p w14:paraId="1053404A" w14:textId="77777777" w:rsidR="00BD7C3F" w:rsidRDefault="00BD7C3F" w:rsidP="00E93797">
      <w:pPr>
        <w:jc w:val="both"/>
        <w:rPr>
          <w:lang w:val="en-US"/>
        </w:rPr>
      </w:pPr>
    </w:p>
    <w:p w14:paraId="64D61C44" w14:textId="77777777" w:rsidR="00BD7C3F" w:rsidRDefault="00BD7C3F" w:rsidP="00BD7C3F">
      <w:pPr>
        <w:jc w:val="both"/>
      </w:pPr>
      <w:r>
        <w:t xml:space="preserve">Do you support the following group addressed frames delivery mechanism? </w:t>
      </w:r>
    </w:p>
    <w:p w14:paraId="05073E30" w14:textId="77777777" w:rsidR="00BD7C3F" w:rsidRDefault="00BD7C3F" w:rsidP="00DF7E01">
      <w:pPr>
        <w:pStyle w:val="ListParagraph"/>
        <w:numPr>
          <w:ilvl w:val="0"/>
          <w:numId w:val="49"/>
        </w:numPr>
        <w:jc w:val="both"/>
      </w:pPr>
      <w:r>
        <w:t>The non-STR STA MLD may configure one link with the AP MLD to receive group addressed frames, then during the group addressed delivery in the configured link, then the AP MLD may not schedule frames soliciting an immediate response to this non-STR STA MLD on other links that overlap with group address frame.  NOTE- The condition to signal the configured link is TBD.</w:t>
      </w:r>
    </w:p>
    <w:p w14:paraId="01E976FB" w14:textId="77777777" w:rsidR="00BD7C3F" w:rsidRPr="00BD7C3F" w:rsidRDefault="00BD7C3F" w:rsidP="00BD7C3F">
      <w:pPr>
        <w:jc w:val="both"/>
      </w:pPr>
    </w:p>
    <w:p w14:paraId="74862FDB" w14:textId="77777777" w:rsidR="00EE20CC" w:rsidRDefault="00EE20CC" w:rsidP="00EE20CC">
      <w:pPr>
        <w:rPr>
          <w:lang w:val="en-US"/>
        </w:rPr>
      </w:pPr>
      <w:r>
        <w:rPr>
          <w:highlight w:val="red"/>
          <w:lang w:val="en-US"/>
        </w:rPr>
        <w:t>Y/N/A: 36/21/35</w:t>
      </w:r>
    </w:p>
    <w:p w14:paraId="5AE6D900" w14:textId="77777777" w:rsidR="00AA1E7C" w:rsidRDefault="00AA1E7C" w:rsidP="00EE20CC">
      <w:pPr>
        <w:rPr>
          <w:lang w:val="en-US"/>
        </w:rPr>
      </w:pPr>
    </w:p>
    <w:p w14:paraId="651FA9E4" w14:textId="77777777" w:rsidR="00D2587B" w:rsidRDefault="00D2587B" w:rsidP="00EE20CC">
      <w:pPr>
        <w:rPr>
          <w:lang w:val="en-US"/>
        </w:rPr>
      </w:pPr>
    </w:p>
    <w:p w14:paraId="0AC58851" w14:textId="77777777" w:rsidR="00D2587B" w:rsidRDefault="00D2587B">
      <w:pPr>
        <w:rPr>
          <w:b/>
          <w:lang w:val="en-US"/>
        </w:rPr>
      </w:pPr>
      <w:r>
        <w:rPr>
          <w:b/>
          <w:lang w:val="en-US"/>
        </w:rPr>
        <w:br w:type="page"/>
      </w:r>
    </w:p>
    <w:p w14:paraId="570B41E6" w14:textId="77777777" w:rsidR="00AA1E7C" w:rsidRPr="00E62EDD" w:rsidRDefault="00AA1E7C" w:rsidP="00EE20CC">
      <w:pPr>
        <w:rPr>
          <w:b/>
          <w:lang w:val="en-US"/>
        </w:rPr>
      </w:pPr>
      <w:r w:rsidRPr="00E62EDD">
        <w:rPr>
          <w:b/>
          <w:lang w:val="en-US"/>
        </w:rPr>
        <w:lastRenderedPageBreak/>
        <w:t>20/0414r4 (Method for Handling Constrained MLD, Insun Jang, LGE)</w:t>
      </w:r>
    </w:p>
    <w:p w14:paraId="65EBF06A" w14:textId="77777777" w:rsidR="00AA1E7C" w:rsidRDefault="00AA1E7C" w:rsidP="00EE20CC">
      <w:pPr>
        <w:rPr>
          <w:lang w:val="en-US"/>
        </w:rPr>
      </w:pPr>
    </w:p>
    <w:p w14:paraId="277306E0" w14:textId="77777777" w:rsidR="00AA1E7C" w:rsidRDefault="00AA1E7C" w:rsidP="00EE20CC">
      <w:pPr>
        <w:rPr>
          <w:lang w:val="en-US"/>
        </w:rPr>
      </w:pPr>
      <w:r>
        <w:rPr>
          <w:lang w:val="en-US"/>
        </w:rPr>
        <w:t>SP</w:t>
      </w:r>
      <w:r w:rsidR="006351E6">
        <w:rPr>
          <w:lang w:val="en-US"/>
        </w:rPr>
        <w:t>#1</w:t>
      </w:r>
    </w:p>
    <w:p w14:paraId="02DB763A" w14:textId="77777777" w:rsidR="006351E6" w:rsidRDefault="006351E6" w:rsidP="00EE20CC">
      <w:pPr>
        <w:rPr>
          <w:lang w:val="en-US"/>
        </w:rPr>
      </w:pPr>
    </w:p>
    <w:p w14:paraId="3853410C" w14:textId="77777777" w:rsidR="006351E6" w:rsidRDefault="006351E6" w:rsidP="006351E6">
      <w:pPr>
        <w:jc w:val="both"/>
        <w:rPr>
          <w:lang w:val="en-US"/>
        </w:rPr>
      </w:pPr>
      <w:r w:rsidRPr="006351E6">
        <w:rPr>
          <w:lang w:val="en-US"/>
        </w:rPr>
        <w:t xml:space="preserve">Do you agree that 11be shall define mechanism(s) for enabling a non-AP MLD with constraints to transmit PPDUs overlapping on multiple links? </w:t>
      </w:r>
    </w:p>
    <w:p w14:paraId="6CF3491E" w14:textId="77777777" w:rsidR="006351E6" w:rsidRDefault="006351E6" w:rsidP="00EE20CC">
      <w:pPr>
        <w:rPr>
          <w:lang w:val="en-US"/>
        </w:rPr>
      </w:pPr>
      <w:r w:rsidRPr="006351E6">
        <w:rPr>
          <w:lang w:val="en-US"/>
        </w:rPr>
        <w:t>NOTE: whether it is for R1 or R2 is TBD.</w:t>
      </w:r>
    </w:p>
    <w:p w14:paraId="4C48F9FC" w14:textId="77777777" w:rsidR="00A21D8C" w:rsidRDefault="00A21D8C" w:rsidP="00D009A6">
      <w:pPr>
        <w:rPr>
          <w:lang w:val="en-US"/>
        </w:rPr>
      </w:pPr>
    </w:p>
    <w:p w14:paraId="26AB1C94" w14:textId="77777777" w:rsidR="00E74E00" w:rsidRDefault="00E74E00" w:rsidP="00E74E00">
      <w:pPr>
        <w:rPr>
          <w:lang w:val="en-US"/>
        </w:rPr>
      </w:pPr>
      <w:r w:rsidRPr="00E74E00">
        <w:rPr>
          <w:highlight w:val="red"/>
          <w:lang w:val="en-US"/>
        </w:rPr>
        <w:t>Y/N/A: 37/27/24</w:t>
      </w:r>
    </w:p>
    <w:p w14:paraId="0D74200D" w14:textId="77777777" w:rsidR="006351E6" w:rsidRDefault="006351E6" w:rsidP="00D009A6">
      <w:pPr>
        <w:rPr>
          <w:lang w:val="en-US"/>
        </w:rPr>
      </w:pPr>
    </w:p>
    <w:p w14:paraId="3AFE54BC" w14:textId="77777777" w:rsidR="00D2587B" w:rsidRDefault="00D2587B" w:rsidP="00D009A6">
      <w:pPr>
        <w:rPr>
          <w:lang w:val="en-US"/>
        </w:rPr>
      </w:pPr>
    </w:p>
    <w:p w14:paraId="4A058B1C" w14:textId="77777777" w:rsidR="006351E6" w:rsidRDefault="00E62EDD" w:rsidP="00D009A6">
      <w:pPr>
        <w:rPr>
          <w:b/>
          <w:lang w:val="en-US"/>
        </w:rPr>
      </w:pPr>
      <w:r w:rsidRPr="00E62EDD">
        <w:rPr>
          <w:b/>
          <w:lang w:val="en-US"/>
        </w:rPr>
        <w:t>20/0415r4 (Multi-link Aggregation: Synchronized PPDUs on Multiple Links, Insun Jang</w:t>
      </w:r>
      <w:r>
        <w:rPr>
          <w:b/>
          <w:lang w:val="en-US"/>
        </w:rPr>
        <w:t>, LGE)</w:t>
      </w:r>
    </w:p>
    <w:p w14:paraId="51B690B4" w14:textId="77777777" w:rsidR="00E62EDD" w:rsidRPr="009B00DD" w:rsidRDefault="00E62EDD" w:rsidP="009B00DD">
      <w:pPr>
        <w:jc w:val="both"/>
        <w:rPr>
          <w:lang w:val="en-US"/>
        </w:rPr>
      </w:pPr>
    </w:p>
    <w:p w14:paraId="63DA39EE" w14:textId="77777777" w:rsidR="009B00DD" w:rsidRPr="009B00DD" w:rsidRDefault="009B00DD" w:rsidP="009B00DD">
      <w:pPr>
        <w:jc w:val="both"/>
        <w:rPr>
          <w:lang w:val="en-US"/>
        </w:rPr>
      </w:pPr>
      <w:r w:rsidRPr="009B00DD">
        <w:rPr>
          <w:lang w:val="en-US"/>
        </w:rPr>
        <w:t>Do you agree that 11be shall allow the following multi-link operation?</w:t>
      </w:r>
    </w:p>
    <w:p w14:paraId="45ED58EB" w14:textId="77777777" w:rsidR="00E62EDD" w:rsidRPr="009B00DD" w:rsidRDefault="009B00DD" w:rsidP="00DF7E01">
      <w:pPr>
        <w:pStyle w:val="ListParagraph"/>
        <w:numPr>
          <w:ilvl w:val="0"/>
          <w:numId w:val="49"/>
        </w:numPr>
        <w:jc w:val="both"/>
        <w:rPr>
          <w:lang w:val="en-US"/>
        </w:rPr>
      </w:pPr>
      <w:r w:rsidRPr="009B00DD">
        <w:rPr>
          <w:lang w:val="en-US"/>
        </w:rPr>
        <w:t>When at least one STA of non-AP MLD with constraints transmits a PPDU, the other STA(s) in the non-AP MLD defers (defer) the channel access without performing CCA during the transmission of PPDU</w:t>
      </w:r>
    </w:p>
    <w:p w14:paraId="3D791A12" w14:textId="77777777" w:rsidR="00E74E00" w:rsidRDefault="00E74E00" w:rsidP="00D009A6">
      <w:pPr>
        <w:rPr>
          <w:lang w:val="en-US"/>
        </w:rPr>
      </w:pPr>
    </w:p>
    <w:p w14:paraId="69E9F130" w14:textId="77777777" w:rsidR="00660A7F" w:rsidRDefault="00660A7F" w:rsidP="00660A7F">
      <w:pPr>
        <w:rPr>
          <w:lang w:val="en-US"/>
        </w:rPr>
      </w:pPr>
      <w:r w:rsidRPr="00660A7F">
        <w:rPr>
          <w:highlight w:val="red"/>
          <w:lang w:val="en-US"/>
        </w:rPr>
        <w:t>Y/N/A: 12/52/22</w:t>
      </w:r>
    </w:p>
    <w:p w14:paraId="4ED6B7AC" w14:textId="77777777" w:rsidR="001105F0" w:rsidRDefault="001105F0" w:rsidP="00D009A6">
      <w:pPr>
        <w:rPr>
          <w:lang w:val="en-US"/>
        </w:rPr>
      </w:pPr>
    </w:p>
    <w:p w14:paraId="1E511748" w14:textId="77777777" w:rsidR="00E90727" w:rsidRDefault="000C6E1D" w:rsidP="00791EC4">
      <w:pPr>
        <w:jc w:val="both"/>
        <w:rPr>
          <w:lang w:val="en-US"/>
        </w:rPr>
      </w:pPr>
      <w:r w:rsidRPr="004A2466">
        <w:rPr>
          <w:lang w:val="en-US"/>
        </w:rPr>
        <w:t xml:space="preserve">Reference:  </w:t>
      </w:r>
      <w:r w:rsidRPr="002F69D6">
        <w:rPr>
          <w:lang w:val="en-US"/>
        </w:rPr>
        <w:t>11-20-0511-0</w:t>
      </w:r>
      <w:r w:rsidR="00A017AA">
        <w:rPr>
          <w:lang w:val="en-US"/>
        </w:rPr>
        <w:t>6</w:t>
      </w:r>
      <w:r w:rsidRPr="002F69D6">
        <w:rPr>
          <w:lang w:val="en-US"/>
        </w:rPr>
        <w:t>-00be-minutes-for-tgbe-mac-ad-hoc-teleconferences-march-and-may-2020</w:t>
      </w:r>
    </w:p>
    <w:p w14:paraId="27F6D7CF" w14:textId="77777777" w:rsidR="000753AB" w:rsidRPr="005758D1" w:rsidRDefault="000753AB" w:rsidP="000753AB">
      <w:pPr>
        <w:pStyle w:val="Heading2"/>
        <w:rPr>
          <w:u w:val="none"/>
          <w:lang w:val="en-US"/>
        </w:rPr>
      </w:pPr>
      <w:bookmarkStart w:id="2042" w:name="_Toc47082134"/>
      <w:r>
        <w:rPr>
          <w:u w:val="none"/>
          <w:lang w:val="en-US"/>
        </w:rPr>
        <w:t xml:space="preserve">April 20 (PHY):  </w:t>
      </w:r>
      <w:r w:rsidR="00945932">
        <w:rPr>
          <w:u w:val="none"/>
          <w:lang w:val="en-US"/>
        </w:rPr>
        <w:t>3</w:t>
      </w:r>
      <w:r w:rsidRPr="005758D1">
        <w:rPr>
          <w:u w:val="none"/>
          <w:lang w:val="en-US"/>
        </w:rPr>
        <w:t xml:space="preserve"> </w:t>
      </w:r>
      <w:r>
        <w:rPr>
          <w:u w:val="none"/>
          <w:lang w:val="en-US"/>
        </w:rPr>
        <w:t>SPs</w:t>
      </w:r>
      <w:bookmarkEnd w:id="2042"/>
    </w:p>
    <w:p w14:paraId="43C1F1F2" w14:textId="77777777" w:rsidR="000753AB" w:rsidRDefault="000753AB" w:rsidP="000753AB">
      <w:pPr>
        <w:jc w:val="both"/>
        <w:rPr>
          <w:szCs w:val="22"/>
          <w:lang w:val="en-US"/>
        </w:rPr>
      </w:pPr>
    </w:p>
    <w:p w14:paraId="026BB147" w14:textId="77777777" w:rsidR="000753AB" w:rsidRPr="000C6E1D" w:rsidRDefault="00EF247E" w:rsidP="000753AB">
      <w:pPr>
        <w:jc w:val="both"/>
        <w:rPr>
          <w:b/>
          <w:lang w:val="en-US"/>
        </w:rPr>
      </w:pPr>
      <w:r>
        <w:rPr>
          <w:b/>
          <w:lang w:val="en-US"/>
        </w:rPr>
        <w:t>20</w:t>
      </w:r>
      <w:r w:rsidR="000753AB" w:rsidRPr="000C6E1D">
        <w:rPr>
          <w:b/>
          <w:lang w:val="en-US"/>
        </w:rPr>
        <w:t>/</w:t>
      </w:r>
      <w:r>
        <w:rPr>
          <w:b/>
          <w:lang w:val="en-US"/>
        </w:rPr>
        <w:t>0480r0</w:t>
      </w:r>
      <w:r w:rsidR="000753AB" w:rsidRPr="000C6E1D">
        <w:rPr>
          <w:b/>
          <w:lang w:val="en-US"/>
        </w:rPr>
        <w:t xml:space="preserve"> (</w:t>
      </w:r>
      <w:r w:rsidRPr="00EF247E">
        <w:rPr>
          <w:b/>
          <w:lang w:val="en-US"/>
        </w:rPr>
        <w:t>4096 QAM Straw Polls</w:t>
      </w:r>
      <w:r w:rsidR="000753AB" w:rsidRPr="000C6E1D">
        <w:rPr>
          <w:b/>
          <w:lang w:val="en-US"/>
        </w:rPr>
        <w:t xml:space="preserve">, </w:t>
      </w:r>
      <w:r>
        <w:rPr>
          <w:b/>
          <w:lang w:val="en-US"/>
        </w:rPr>
        <w:t>Sigurd Schelstraete, Quantenna/ON Semiconductor</w:t>
      </w:r>
      <w:r w:rsidR="000753AB" w:rsidRPr="000C6E1D">
        <w:rPr>
          <w:b/>
          <w:lang w:val="en-US"/>
        </w:rPr>
        <w:t>)</w:t>
      </w:r>
    </w:p>
    <w:p w14:paraId="787C9488" w14:textId="77777777" w:rsidR="000753AB" w:rsidRDefault="000753AB" w:rsidP="000753AB">
      <w:pPr>
        <w:jc w:val="both"/>
        <w:rPr>
          <w:lang w:val="en-US"/>
        </w:rPr>
      </w:pPr>
    </w:p>
    <w:p w14:paraId="5E5B17E6" w14:textId="77777777" w:rsidR="00654D3F" w:rsidRDefault="000753AB" w:rsidP="00374471">
      <w:pPr>
        <w:jc w:val="both"/>
        <w:rPr>
          <w:lang w:val="en-US"/>
        </w:rPr>
      </w:pPr>
      <w:r>
        <w:rPr>
          <w:lang w:val="en-US"/>
        </w:rPr>
        <w:t>SP#1</w:t>
      </w:r>
    </w:p>
    <w:p w14:paraId="67B0B216" w14:textId="77777777" w:rsidR="00654D3F" w:rsidRDefault="00654D3F" w:rsidP="00374471">
      <w:pPr>
        <w:jc w:val="both"/>
        <w:rPr>
          <w:lang w:val="en-US"/>
        </w:rPr>
      </w:pPr>
    </w:p>
    <w:p w14:paraId="00ACE68A" w14:textId="77777777" w:rsidR="00654D3F" w:rsidRPr="00654D3F" w:rsidRDefault="00654D3F" w:rsidP="00374471">
      <w:pPr>
        <w:jc w:val="both"/>
        <w:rPr>
          <w:lang w:val="en-US"/>
        </w:rPr>
      </w:pPr>
      <w:r w:rsidRPr="00654D3F">
        <w:rPr>
          <w:bCs/>
        </w:rPr>
        <w:t>Do you support adding the following to 11be SFD?</w:t>
      </w:r>
    </w:p>
    <w:p w14:paraId="0414E8DE" w14:textId="77777777" w:rsidR="00654D3F" w:rsidRPr="00654D3F" w:rsidRDefault="00654D3F" w:rsidP="00DF7E01">
      <w:pPr>
        <w:pStyle w:val="ListParagraph"/>
        <w:numPr>
          <w:ilvl w:val="0"/>
          <w:numId w:val="49"/>
        </w:numPr>
        <w:jc w:val="both"/>
        <w:rPr>
          <w:lang w:val="en-US"/>
        </w:rPr>
      </w:pPr>
      <w:r w:rsidRPr="00654D3F">
        <w:rPr>
          <w:bCs/>
        </w:rPr>
        <w:t>11be shall define 4096 QAM as one of the optionally supported modulations</w:t>
      </w:r>
    </w:p>
    <w:p w14:paraId="313650FC" w14:textId="77777777" w:rsidR="00654D3F" w:rsidRPr="004A2466" w:rsidRDefault="00654D3F" w:rsidP="00374471">
      <w:pPr>
        <w:jc w:val="both"/>
        <w:rPr>
          <w:lang w:val="en-US"/>
        </w:rPr>
      </w:pPr>
    </w:p>
    <w:p w14:paraId="0BCDABB3" w14:textId="77777777" w:rsidR="00654D3F" w:rsidRDefault="00654D3F" w:rsidP="00374471">
      <w:pPr>
        <w:tabs>
          <w:tab w:val="left" w:pos="7075"/>
        </w:tabs>
        <w:jc w:val="both"/>
      </w:pPr>
      <w:r>
        <w:rPr>
          <w:highlight w:val="green"/>
        </w:rPr>
        <w:t>Y/N/A: 54/0</w:t>
      </w:r>
      <w:r w:rsidRPr="004A373F">
        <w:rPr>
          <w:highlight w:val="green"/>
        </w:rPr>
        <w:t>/</w:t>
      </w:r>
      <w:r>
        <w:rPr>
          <w:highlight w:val="green"/>
        </w:rPr>
        <w:t>6</w:t>
      </w:r>
      <w:r>
        <w:t xml:space="preserve"> </w:t>
      </w:r>
    </w:p>
    <w:p w14:paraId="6C40A58A" w14:textId="77777777" w:rsidR="000753AB" w:rsidRDefault="000753AB" w:rsidP="00791EC4">
      <w:pPr>
        <w:jc w:val="both"/>
      </w:pPr>
    </w:p>
    <w:p w14:paraId="071B8779" w14:textId="77777777" w:rsidR="00D2587B" w:rsidRDefault="00D2587B" w:rsidP="00791EC4">
      <w:pPr>
        <w:jc w:val="both"/>
      </w:pPr>
    </w:p>
    <w:p w14:paraId="4628F137" w14:textId="77777777" w:rsidR="00374471" w:rsidRDefault="00374471" w:rsidP="00791EC4">
      <w:pPr>
        <w:jc w:val="both"/>
      </w:pPr>
      <w:r>
        <w:t>SP#2</w:t>
      </w:r>
    </w:p>
    <w:p w14:paraId="2BBAB707" w14:textId="77777777" w:rsidR="00374471" w:rsidRDefault="00374471" w:rsidP="00791EC4">
      <w:pPr>
        <w:jc w:val="both"/>
      </w:pPr>
    </w:p>
    <w:p w14:paraId="350C5E89" w14:textId="77777777" w:rsidR="009B6F5D" w:rsidRDefault="009B6F5D" w:rsidP="009B6F5D">
      <w:pPr>
        <w:jc w:val="both"/>
      </w:pPr>
      <w:r>
        <w:t>Do you support adding the following to 11be SFD?</w:t>
      </w:r>
    </w:p>
    <w:p w14:paraId="36938330" w14:textId="77777777" w:rsidR="009B6F5D" w:rsidRPr="00654D3F" w:rsidRDefault="009B6F5D" w:rsidP="00DF7E01">
      <w:pPr>
        <w:pStyle w:val="ListParagraph"/>
        <w:numPr>
          <w:ilvl w:val="0"/>
          <w:numId w:val="49"/>
        </w:numPr>
        <w:jc w:val="both"/>
      </w:pPr>
      <w:r>
        <w:t>The uniform constellation mapping for 4096 QAM shall be as given in 11-20/0111r0</w:t>
      </w:r>
    </w:p>
    <w:p w14:paraId="541CA4F9" w14:textId="77777777" w:rsidR="000753AB" w:rsidRDefault="000753AB" w:rsidP="00791EC4">
      <w:pPr>
        <w:jc w:val="both"/>
        <w:rPr>
          <w:lang w:val="en-US"/>
        </w:rPr>
      </w:pPr>
    </w:p>
    <w:p w14:paraId="69F1CACF" w14:textId="77777777" w:rsidR="009B6F5D" w:rsidRDefault="009B6F5D" w:rsidP="009B6F5D">
      <w:pPr>
        <w:tabs>
          <w:tab w:val="left" w:pos="7075"/>
        </w:tabs>
      </w:pPr>
      <w:r>
        <w:rPr>
          <w:highlight w:val="green"/>
        </w:rPr>
        <w:t>Y/N/A: 45/0</w:t>
      </w:r>
      <w:r w:rsidRPr="004A373F">
        <w:rPr>
          <w:highlight w:val="green"/>
        </w:rPr>
        <w:t>/1</w:t>
      </w:r>
      <w:r>
        <w:rPr>
          <w:highlight w:val="green"/>
        </w:rPr>
        <w:t>9</w:t>
      </w:r>
      <w:r>
        <w:t xml:space="preserve"> </w:t>
      </w:r>
    </w:p>
    <w:p w14:paraId="7BFE45AE" w14:textId="77777777" w:rsidR="009B6F5D" w:rsidRDefault="009B6F5D" w:rsidP="00791EC4">
      <w:pPr>
        <w:jc w:val="both"/>
      </w:pPr>
    </w:p>
    <w:p w14:paraId="64C42649" w14:textId="77777777" w:rsidR="00D2587B" w:rsidRDefault="00D2587B" w:rsidP="00791EC4">
      <w:pPr>
        <w:jc w:val="both"/>
      </w:pPr>
    </w:p>
    <w:p w14:paraId="53FDA4F2" w14:textId="77777777" w:rsidR="00AE4B4F" w:rsidRPr="00575CC2" w:rsidRDefault="00AE4B4F" w:rsidP="00791EC4">
      <w:pPr>
        <w:jc w:val="both"/>
        <w:rPr>
          <w:b/>
        </w:rPr>
      </w:pPr>
      <w:r w:rsidRPr="00575CC2">
        <w:rPr>
          <w:b/>
        </w:rPr>
        <w:t>20/0565r0 (</w:t>
      </w:r>
      <w:r w:rsidR="00575CC2" w:rsidRPr="00575CC2">
        <w:rPr>
          <w:b/>
        </w:rPr>
        <w:t>Smoothing Indication in 11be, Shimi Shilo, Huawei)</w:t>
      </w:r>
    </w:p>
    <w:p w14:paraId="44ADBD5E" w14:textId="77777777" w:rsidR="00575CC2" w:rsidRPr="00575CC2" w:rsidRDefault="00575CC2" w:rsidP="00791EC4">
      <w:pPr>
        <w:jc w:val="both"/>
        <w:rPr>
          <w:b/>
        </w:rPr>
      </w:pPr>
    </w:p>
    <w:p w14:paraId="584696BD" w14:textId="77777777" w:rsidR="00575CC2" w:rsidRDefault="00575CC2" w:rsidP="00791EC4">
      <w:pPr>
        <w:jc w:val="both"/>
      </w:pPr>
      <w:r>
        <w:t>SP#3</w:t>
      </w:r>
    </w:p>
    <w:p w14:paraId="2711B777" w14:textId="77777777" w:rsidR="00575CC2" w:rsidRDefault="00575CC2" w:rsidP="00791EC4">
      <w:pPr>
        <w:jc w:val="both"/>
      </w:pPr>
    </w:p>
    <w:p w14:paraId="6DB80BCC" w14:textId="77777777" w:rsidR="00575CC2" w:rsidRDefault="00575CC2" w:rsidP="00575CC2">
      <w:pPr>
        <w:jc w:val="both"/>
      </w:pPr>
      <w:r w:rsidRPr="00575CC2">
        <w:t>Do you support indicating within the PHY preamble of 11be if smoothing is recommended to be applied at the receiver for MU-MIMO allocation?</w:t>
      </w:r>
    </w:p>
    <w:p w14:paraId="48A97A75" w14:textId="77777777" w:rsidR="00575CC2" w:rsidRDefault="00575CC2" w:rsidP="00791EC4">
      <w:pPr>
        <w:jc w:val="both"/>
      </w:pPr>
    </w:p>
    <w:p w14:paraId="28CBC355" w14:textId="77777777" w:rsidR="007E2E60" w:rsidRPr="00F37EE7" w:rsidRDefault="007E2E60" w:rsidP="007E2E60">
      <w:pPr>
        <w:tabs>
          <w:tab w:val="left" w:pos="7075"/>
        </w:tabs>
        <w:rPr>
          <w:highlight w:val="red"/>
        </w:rPr>
      </w:pPr>
      <w:r>
        <w:rPr>
          <w:highlight w:val="red"/>
        </w:rPr>
        <w:t>Y/N/A/Need further study</w:t>
      </w:r>
      <w:r w:rsidRPr="00F37EE7">
        <w:rPr>
          <w:highlight w:val="red"/>
        </w:rPr>
        <w:t>:  21</w:t>
      </w:r>
      <w:r>
        <w:rPr>
          <w:highlight w:val="red"/>
        </w:rPr>
        <w:t>/15/6/19</w:t>
      </w:r>
    </w:p>
    <w:p w14:paraId="2C114BC7" w14:textId="77777777" w:rsidR="00AE4B4F" w:rsidRDefault="00AE4B4F" w:rsidP="00791EC4">
      <w:pPr>
        <w:jc w:val="both"/>
      </w:pPr>
    </w:p>
    <w:p w14:paraId="2E94D81A" w14:textId="77777777" w:rsidR="000753AB" w:rsidRDefault="000753AB" w:rsidP="000753AB">
      <w:pPr>
        <w:jc w:val="both"/>
        <w:rPr>
          <w:szCs w:val="22"/>
        </w:rPr>
      </w:pPr>
      <w:r>
        <w:rPr>
          <w:szCs w:val="22"/>
        </w:rPr>
        <w:t xml:space="preserve">Reference:  </w:t>
      </w:r>
      <w:r w:rsidRPr="00791EC4">
        <w:rPr>
          <w:szCs w:val="22"/>
        </w:rPr>
        <w:t>11-20-0587-0</w:t>
      </w:r>
      <w:r>
        <w:rPr>
          <w:szCs w:val="22"/>
        </w:rPr>
        <w:t>4</w:t>
      </w:r>
      <w:r w:rsidRPr="00791EC4">
        <w:rPr>
          <w:szCs w:val="22"/>
        </w:rPr>
        <w:t>-00be-minutes-april-phy-cc</w:t>
      </w:r>
    </w:p>
    <w:p w14:paraId="1F3329E0" w14:textId="77777777" w:rsidR="00337F04" w:rsidRPr="005758D1" w:rsidRDefault="00337F04" w:rsidP="00337F04">
      <w:pPr>
        <w:pStyle w:val="Heading2"/>
        <w:rPr>
          <w:u w:val="none"/>
          <w:lang w:val="en-US"/>
        </w:rPr>
      </w:pPr>
      <w:bookmarkStart w:id="2043" w:name="_Toc47082135"/>
      <w:r>
        <w:rPr>
          <w:u w:val="none"/>
          <w:lang w:val="en-US"/>
        </w:rPr>
        <w:lastRenderedPageBreak/>
        <w:t xml:space="preserve">April 20 (MAC):  </w:t>
      </w:r>
      <w:r w:rsidR="00066082">
        <w:rPr>
          <w:u w:val="none"/>
          <w:lang w:val="en-US"/>
        </w:rPr>
        <w:t>5</w:t>
      </w:r>
      <w:r w:rsidRPr="005758D1">
        <w:rPr>
          <w:u w:val="none"/>
          <w:lang w:val="en-US"/>
        </w:rPr>
        <w:t xml:space="preserve"> </w:t>
      </w:r>
      <w:r>
        <w:rPr>
          <w:u w:val="none"/>
          <w:lang w:val="en-US"/>
        </w:rPr>
        <w:t>SP</w:t>
      </w:r>
      <w:r w:rsidR="00066082">
        <w:rPr>
          <w:u w:val="none"/>
          <w:lang w:val="en-US"/>
        </w:rPr>
        <w:t>s</w:t>
      </w:r>
      <w:bookmarkEnd w:id="2043"/>
    </w:p>
    <w:p w14:paraId="08DA3458" w14:textId="77777777" w:rsidR="00337F04" w:rsidRDefault="00337F04" w:rsidP="00337F04">
      <w:pPr>
        <w:jc w:val="both"/>
        <w:rPr>
          <w:szCs w:val="22"/>
          <w:lang w:val="en-US"/>
        </w:rPr>
      </w:pPr>
    </w:p>
    <w:p w14:paraId="3616CFC3" w14:textId="77777777" w:rsidR="00337F04" w:rsidRPr="00775BAC" w:rsidRDefault="00775BAC" w:rsidP="00775BAC">
      <w:pPr>
        <w:jc w:val="both"/>
        <w:rPr>
          <w:b/>
          <w:lang w:val="en-US"/>
        </w:rPr>
      </w:pPr>
      <w:r>
        <w:rPr>
          <w:b/>
          <w:lang w:val="en-US"/>
        </w:rPr>
        <w:t>19</w:t>
      </w:r>
      <w:r w:rsidR="00337F04" w:rsidRPr="00775BAC">
        <w:rPr>
          <w:b/>
          <w:lang w:val="en-US"/>
        </w:rPr>
        <w:t>/</w:t>
      </w:r>
      <w:r>
        <w:rPr>
          <w:b/>
          <w:lang w:val="en-US"/>
        </w:rPr>
        <w:t>1547r5</w:t>
      </w:r>
      <w:r w:rsidRPr="00775BAC">
        <w:rPr>
          <w:b/>
          <w:lang w:val="en-US"/>
        </w:rPr>
        <w:t xml:space="preserve"> (</w:t>
      </w:r>
      <w:r>
        <w:rPr>
          <w:b/>
          <w:lang w:val="en-US"/>
        </w:rPr>
        <w:t xml:space="preserve">Multi-link operation and channel access </w:t>
      </w:r>
      <w:r w:rsidRPr="00775BAC">
        <w:rPr>
          <w:b/>
          <w:lang w:val="en-US"/>
        </w:rPr>
        <w:t xml:space="preserve">discussion, Kaiying Lu, </w:t>
      </w:r>
      <w:r>
        <w:rPr>
          <w:b/>
          <w:lang w:val="en-US"/>
        </w:rPr>
        <w:t>MediaTek</w:t>
      </w:r>
      <w:r w:rsidRPr="00775BAC">
        <w:rPr>
          <w:b/>
          <w:lang w:val="en-US"/>
        </w:rPr>
        <w:t>)</w:t>
      </w:r>
    </w:p>
    <w:p w14:paraId="242D43BC" w14:textId="77777777" w:rsidR="00775BAC" w:rsidRDefault="00775BAC" w:rsidP="00775BAC">
      <w:pPr>
        <w:jc w:val="both"/>
        <w:rPr>
          <w:lang w:val="en-US"/>
        </w:rPr>
      </w:pPr>
    </w:p>
    <w:p w14:paraId="778C393E" w14:textId="77777777" w:rsidR="00775BAC" w:rsidRDefault="00775BAC" w:rsidP="00775BAC">
      <w:pPr>
        <w:jc w:val="both"/>
        <w:rPr>
          <w:lang w:val="en-US"/>
        </w:rPr>
      </w:pPr>
      <w:r>
        <w:rPr>
          <w:lang w:val="en-US"/>
        </w:rPr>
        <w:t>SP#1</w:t>
      </w:r>
    </w:p>
    <w:p w14:paraId="597CF755" w14:textId="77777777" w:rsidR="00775BAC" w:rsidRDefault="00775BAC" w:rsidP="00775BAC">
      <w:pPr>
        <w:jc w:val="both"/>
        <w:rPr>
          <w:lang w:val="en-US"/>
        </w:rPr>
      </w:pPr>
    </w:p>
    <w:p w14:paraId="2A2962CE" w14:textId="77777777" w:rsidR="00775BAC" w:rsidRDefault="00775BAC" w:rsidP="00775BAC">
      <w:pPr>
        <w:jc w:val="both"/>
        <w:rPr>
          <w:lang w:val="en-US"/>
        </w:rPr>
      </w:pPr>
      <w:r w:rsidRPr="00775BAC">
        <w:rPr>
          <w:lang w:val="en-US"/>
        </w:rPr>
        <w:t xml:space="preserve">Do you support that an AP MLD may transmit Beacon only on a subset of multiple links? </w:t>
      </w:r>
    </w:p>
    <w:p w14:paraId="10C03408" w14:textId="77777777" w:rsidR="00775BAC" w:rsidRDefault="00775BAC" w:rsidP="00DF7E01">
      <w:pPr>
        <w:pStyle w:val="ListParagraph"/>
        <w:numPr>
          <w:ilvl w:val="0"/>
          <w:numId w:val="49"/>
        </w:numPr>
        <w:jc w:val="both"/>
        <w:rPr>
          <w:lang w:val="en-US"/>
        </w:rPr>
      </w:pPr>
      <w:r w:rsidRPr="00775BAC">
        <w:rPr>
          <w:lang w:val="en-US"/>
        </w:rPr>
        <w:t xml:space="preserve">eg. Transmit Beacon on one link of a pair of links </w:t>
      </w:r>
    </w:p>
    <w:p w14:paraId="3898DD6A" w14:textId="77777777" w:rsidR="00775BAC" w:rsidRDefault="00775BAC" w:rsidP="00DF7E01">
      <w:pPr>
        <w:pStyle w:val="ListParagraph"/>
        <w:numPr>
          <w:ilvl w:val="0"/>
          <w:numId w:val="49"/>
        </w:numPr>
        <w:jc w:val="both"/>
        <w:rPr>
          <w:lang w:val="en-US"/>
        </w:rPr>
      </w:pPr>
      <w:r w:rsidRPr="00775BAC">
        <w:rPr>
          <w:lang w:val="en-US"/>
        </w:rPr>
        <w:t xml:space="preserve">How to choose the link to transmit Beacon is TBD. </w:t>
      </w:r>
    </w:p>
    <w:p w14:paraId="5B73026C" w14:textId="77777777" w:rsidR="00775BAC" w:rsidRPr="00775BAC" w:rsidRDefault="00775BAC" w:rsidP="00775BAC">
      <w:pPr>
        <w:jc w:val="both"/>
        <w:rPr>
          <w:lang w:val="en-US"/>
        </w:rPr>
      </w:pPr>
      <w:r w:rsidRPr="00775BAC">
        <w:rPr>
          <w:lang w:val="en-US"/>
        </w:rPr>
        <w:t>Note: when the AP MLD has TX/RX constraints.</w:t>
      </w:r>
    </w:p>
    <w:p w14:paraId="6630DE0C" w14:textId="77777777" w:rsidR="00775BAC" w:rsidRDefault="00775BAC" w:rsidP="00775BAC">
      <w:pPr>
        <w:jc w:val="both"/>
      </w:pPr>
    </w:p>
    <w:p w14:paraId="7BC35303" w14:textId="77777777" w:rsidR="00775BAC" w:rsidRPr="00775BAC" w:rsidRDefault="00775BAC" w:rsidP="00775BAC">
      <w:pPr>
        <w:rPr>
          <w:lang w:eastAsia="ko-KR"/>
        </w:rPr>
      </w:pPr>
      <w:r>
        <w:rPr>
          <w:highlight w:val="red"/>
          <w:lang w:eastAsia="ko-KR"/>
        </w:rPr>
        <w:t>Y/N</w:t>
      </w:r>
      <w:r w:rsidRPr="00775BAC">
        <w:rPr>
          <w:highlight w:val="red"/>
          <w:lang w:eastAsia="ko-KR"/>
        </w:rPr>
        <w:t xml:space="preserve">/A/No answer: </w:t>
      </w:r>
      <w:r w:rsidRPr="00775BAC">
        <w:rPr>
          <w:rFonts w:hint="eastAsia"/>
          <w:highlight w:val="red"/>
          <w:lang w:eastAsia="ko-KR"/>
        </w:rPr>
        <w:t>26/34/13/8</w:t>
      </w:r>
    </w:p>
    <w:p w14:paraId="0F54A66F" w14:textId="77777777" w:rsidR="00775BAC" w:rsidRDefault="00775BAC" w:rsidP="00775BAC">
      <w:pPr>
        <w:jc w:val="both"/>
      </w:pPr>
    </w:p>
    <w:p w14:paraId="3D81AC0B" w14:textId="77777777" w:rsidR="00D2587B" w:rsidRPr="00775BAC" w:rsidRDefault="00D2587B" w:rsidP="00775BAC">
      <w:pPr>
        <w:jc w:val="both"/>
      </w:pPr>
    </w:p>
    <w:p w14:paraId="32B1F2EB" w14:textId="77777777" w:rsidR="00E64A70" w:rsidRDefault="00E64A70" w:rsidP="00E64A70">
      <w:pPr>
        <w:jc w:val="both"/>
        <w:rPr>
          <w:lang w:val="en-US"/>
        </w:rPr>
      </w:pPr>
      <w:r>
        <w:rPr>
          <w:lang w:val="en-US"/>
        </w:rPr>
        <w:t>SP#2</w:t>
      </w:r>
    </w:p>
    <w:p w14:paraId="6FC101CD" w14:textId="77777777" w:rsidR="00E64A70" w:rsidRDefault="00E64A70" w:rsidP="00E64A70">
      <w:pPr>
        <w:jc w:val="both"/>
        <w:rPr>
          <w:lang w:val="en-US"/>
        </w:rPr>
      </w:pPr>
    </w:p>
    <w:p w14:paraId="5A6F0CE8" w14:textId="77777777" w:rsidR="00E64A70" w:rsidRPr="00E64A70" w:rsidRDefault="00E64A70" w:rsidP="00E64A70">
      <w:pPr>
        <w:jc w:val="both"/>
        <w:rPr>
          <w:lang w:val="en-US"/>
        </w:rPr>
      </w:pPr>
      <w:r w:rsidRPr="00363D1A">
        <w:rPr>
          <w:bCs/>
          <w:lang w:val="sv-SE" w:eastAsia="ko-KR"/>
        </w:rPr>
        <w:t>Do you support that an AP MLD is capable to enable or disable a contention based channel access for each STA within a non-AP MLD?</w:t>
      </w:r>
    </w:p>
    <w:p w14:paraId="714F0ECC" w14:textId="77777777" w:rsidR="00E64A70" w:rsidRDefault="00E64A70" w:rsidP="00775BAC">
      <w:pPr>
        <w:jc w:val="both"/>
        <w:rPr>
          <w:lang w:val="sv-SE"/>
        </w:rPr>
      </w:pPr>
    </w:p>
    <w:p w14:paraId="00F7A53E" w14:textId="77777777" w:rsidR="00E64A70" w:rsidRPr="00775BAC" w:rsidRDefault="00E64A70" w:rsidP="00E64A70">
      <w:pPr>
        <w:rPr>
          <w:lang w:eastAsia="ko-KR"/>
        </w:rPr>
      </w:pPr>
      <w:r>
        <w:rPr>
          <w:highlight w:val="red"/>
          <w:lang w:eastAsia="ko-KR"/>
        </w:rPr>
        <w:t>Y/N</w:t>
      </w:r>
      <w:r w:rsidRPr="00775BAC">
        <w:rPr>
          <w:highlight w:val="red"/>
          <w:lang w:eastAsia="ko-KR"/>
        </w:rPr>
        <w:t xml:space="preserve">/A/No answer: </w:t>
      </w:r>
      <w:r>
        <w:rPr>
          <w:rFonts w:hint="eastAsia"/>
          <w:highlight w:val="red"/>
          <w:lang w:eastAsia="ko-KR"/>
        </w:rPr>
        <w:t>28</w:t>
      </w:r>
      <w:r w:rsidRPr="00775BAC">
        <w:rPr>
          <w:rFonts w:hint="eastAsia"/>
          <w:highlight w:val="red"/>
          <w:lang w:eastAsia="ko-KR"/>
        </w:rPr>
        <w:t>/3</w:t>
      </w:r>
      <w:r>
        <w:rPr>
          <w:highlight w:val="red"/>
          <w:lang w:eastAsia="ko-KR"/>
        </w:rPr>
        <w:t>7</w:t>
      </w:r>
      <w:r w:rsidRPr="00775BAC">
        <w:rPr>
          <w:rFonts w:hint="eastAsia"/>
          <w:highlight w:val="red"/>
          <w:lang w:eastAsia="ko-KR"/>
        </w:rPr>
        <w:t>/1</w:t>
      </w:r>
      <w:r>
        <w:rPr>
          <w:highlight w:val="red"/>
          <w:lang w:eastAsia="ko-KR"/>
        </w:rPr>
        <w:t>2</w:t>
      </w:r>
      <w:r w:rsidRPr="00775BAC">
        <w:rPr>
          <w:rFonts w:hint="eastAsia"/>
          <w:highlight w:val="red"/>
          <w:lang w:eastAsia="ko-KR"/>
        </w:rPr>
        <w:t>/</w:t>
      </w:r>
      <w:r>
        <w:rPr>
          <w:highlight w:val="red"/>
          <w:lang w:eastAsia="ko-KR"/>
        </w:rPr>
        <w:t>5</w:t>
      </w:r>
    </w:p>
    <w:p w14:paraId="378AFC30" w14:textId="77777777" w:rsidR="00E64A70" w:rsidRDefault="00E64A70" w:rsidP="00775BAC">
      <w:pPr>
        <w:jc w:val="both"/>
      </w:pPr>
    </w:p>
    <w:p w14:paraId="69F98DE9" w14:textId="77777777" w:rsidR="00D2587B" w:rsidRDefault="00D2587B" w:rsidP="00775BAC">
      <w:pPr>
        <w:jc w:val="both"/>
      </w:pPr>
    </w:p>
    <w:p w14:paraId="25C60C19" w14:textId="77777777" w:rsidR="008A20A6" w:rsidRPr="009C6EF5" w:rsidRDefault="009C6EF5" w:rsidP="00775BAC">
      <w:pPr>
        <w:jc w:val="both"/>
        <w:rPr>
          <w:b/>
        </w:rPr>
      </w:pPr>
      <w:r w:rsidRPr="009C6EF5">
        <w:rPr>
          <w:b/>
        </w:rPr>
        <w:t>20/0026r6 (MLO: Sync PPDUs, Duncan Ho, Qualcomm)</w:t>
      </w:r>
    </w:p>
    <w:p w14:paraId="39CAD680" w14:textId="77777777" w:rsidR="009C6EF5" w:rsidRDefault="009C6EF5" w:rsidP="00775BAC">
      <w:pPr>
        <w:jc w:val="both"/>
      </w:pPr>
    </w:p>
    <w:p w14:paraId="3593C7EA" w14:textId="77777777" w:rsidR="009C6EF5" w:rsidRDefault="009C6EF5" w:rsidP="00775BAC">
      <w:pPr>
        <w:jc w:val="both"/>
      </w:pPr>
      <w:r>
        <w:t>SP#</w:t>
      </w:r>
      <w:r w:rsidR="00537B9B">
        <w:t>3</w:t>
      </w:r>
    </w:p>
    <w:p w14:paraId="01692691" w14:textId="77777777" w:rsidR="009C6EF5" w:rsidRDefault="009C6EF5" w:rsidP="00775BAC">
      <w:pPr>
        <w:jc w:val="both"/>
      </w:pPr>
    </w:p>
    <w:p w14:paraId="39F931E3" w14:textId="77777777" w:rsidR="003F2E64" w:rsidRDefault="00537B9B" w:rsidP="00307227">
      <w:pPr>
        <w:jc w:val="both"/>
        <w:rPr>
          <w:lang w:eastAsia="ko-KR"/>
        </w:rPr>
      </w:pPr>
      <w:r w:rsidRPr="007864D8">
        <w:rPr>
          <w:lang w:eastAsia="ko-KR"/>
        </w:rPr>
        <w:t>Do you agree to the make the following an</w:t>
      </w:r>
      <w:r w:rsidR="003F2E64">
        <w:rPr>
          <w:lang w:eastAsia="ko-KR"/>
        </w:rPr>
        <w:t xml:space="preserve"> optional or mandatory feature?</w:t>
      </w:r>
    </w:p>
    <w:p w14:paraId="27FBA78F" w14:textId="77777777" w:rsidR="00537B9B" w:rsidRDefault="00537B9B" w:rsidP="00DF7E01">
      <w:pPr>
        <w:pStyle w:val="ListParagraph"/>
        <w:numPr>
          <w:ilvl w:val="0"/>
          <w:numId w:val="51"/>
        </w:numPr>
        <w:jc w:val="both"/>
        <w:rPr>
          <w:lang w:eastAsia="ko-KR"/>
        </w:rPr>
      </w:pPr>
      <w:r w:rsidRPr="007864D8">
        <w:rPr>
          <w:lang w:eastAsia="ko-KR"/>
        </w:rPr>
        <w:t>An AP MLD aligns the end of DL PPDUs that are sent simultaneously on multiple links to the same non-STR non-AP MLD, in such a way that the response to any of the PPDUs will not overlap with any of the DL PPDU</w:t>
      </w:r>
      <w:r>
        <w:rPr>
          <w:lang w:eastAsia="ko-KR"/>
        </w:rPr>
        <w:t>s</w:t>
      </w:r>
    </w:p>
    <w:p w14:paraId="7C57F2EF" w14:textId="77777777" w:rsidR="00537B9B" w:rsidRDefault="00537B9B" w:rsidP="00307227">
      <w:pPr>
        <w:jc w:val="both"/>
        <w:rPr>
          <w:lang w:eastAsia="ko-KR"/>
        </w:rPr>
      </w:pPr>
    </w:p>
    <w:p w14:paraId="550FC0CC" w14:textId="77777777" w:rsidR="00537B9B" w:rsidRDefault="00537B9B" w:rsidP="00307227">
      <w:pPr>
        <w:jc w:val="both"/>
        <w:rPr>
          <w:lang w:eastAsia="ko-KR"/>
        </w:rPr>
      </w:pPr>
      <w:r w:rsidRPr="003F2E64">
        <w:rPr>
          <w:highlight w:val="cyan"/>
          <w:lang w:eastAsia="ko-KR"/>
        </w:rPr>
        <w:t>Mandatory</w:t>
      </w:r>
      <w:r w:rsidR="003F2E64" w:rsidRPr="003F2E64">
        <w:rPr>
          <w:highlight w:val="cyan"/>
          <w:lang w:eastAsia="ko-KR"/>
        </w:rPr>
        <w:t>/Optional/Neither/Abstain/No Answer</w:t>
      </w:r>
      <w:r w:rsidRPr="003F2E64">
        <w:rPr>
          <w:highlight w:val="cyan"/>
          <w:lang w:eastAsia="ko-KR"/>
        </w:rPr>
        <w:t>:</w:t>
      </w:r>
      <w:r w:rsidR="003F2E64" w:rsidRPr="003F2E64">
        <w:rPr>
          <w:highlight w:val="cyan"/>
          <w:lang w:eastAsia="ko-KR"/>
        </w:rPr>
        <w:t xml:space="preserve"> </w:t>
      </w:r>
      <w:r w:rsidRPr="003F2E64">
        <w:rPr>
          <w:highlight w:val="cyan"/>
          <w:lang w:eastAsia="ko-KR"/>
        </w:rPr>
        <w:t>29</w:t>
      </w:r>
      <w:r w:rsidR="003F2E64" w:rsidRPr="003F2E64">
        <w:rPr>
          <w:highlight w:val="cyan"/>
          <w:lang w:eastAsia="ko-KR"/>
        </w:rPr>
        <w:t>/6/26/15/8</w:t>
      </w:r>
      <w:r w:rsidRPr="007864D8">
        <w:rPr>
          <w:lang w:eastAsia="ko-KR"/>
        </w:rPr>
        <w:cr/>
      </w:r>
    </w:p>
    <w:p w14:paraId="58642341" w14:textId="77777777" w:rsidR="00D2587B" w:rsidRDefault="00D2587B" w:rsidP="00307227">
      <w:pPr>
        <w:jc w:val="both"/>
      </w:pPr>
    </w:p>
    <w:p w14:paraId="14A969F4" w14:textId="77777777" w:rsidR="003F2E64" w:rsidRPr="00307227" w:rsidRDefault="00331918" w:rsidP="00307227">
      <w:pPr>
        <w:jc w:val="both"/>
        <w:rPr>
          <w:b/>
        </w:rPr>
      </w:pPr>
      <w:r w:rsidRPr="00307227">
        <w:rPr>
          <w:b/>
        </w:rPr>
        <w:t>20/0188r3</w:t>
      </w:r>
      <w:r w:rsidR="009F6786" w:rsidRPr="00307227">
        <w:rPr>
          <w:b/>
        </w:rPr>
        <w:t xml:space="preserve"> (</w:t>
      </w:r>
      <w:r w:rsidRPr="00307227">
        <w:rPr>
          <w:b/>
        </w:rPr>
        <w:t>Multi-link Triggered Uplink Access, Yongho Seok, MediaTek)</w:t>
      </w:r>
    </w:p>
    <w:p w14:paraId="42527A5A" w14:textId="77777777" w:rsidR="00331918" w:rsidRDefault="00331918" w:rsidP="00307227">
      <w:pPr>
        <w:jc w:val="both"/>
      </w:pPr>
    </w:p>
    <w:p w14:paraId="712C97D3" w14:textId="77777777" w:rsidR="00307227" w:rsidRDefault="00307227" w:rsidP="00307227">
      <w:pPr>
        <w:jc w:val="both"/>
      </w:pPr>
      <w:r>
        <w:t>SP#1</w:t>
      </w:r>
    </w:p>
    <w:p w14:paraId="56C95E48" w14:textId="77777777" w:rsidR="00307227" w:rsidRDefault="00307227" w:rsidP="00307227">
      <w:pPr>
        <w:jc w:val="both"/>
      </w:pPr>
    </w:p>
    <w:p w14:paraId="0632C7E7" w14:textId="77777777" w:rsidR="00307227" w:rsidRPr="00307227" w:rsidRDefault="00307227" w:rsidP="00307227">
      <w:pPr>
        <w:jc w:val="both"/>
      </w:pPr>
      <w:r w:rsidRPr="00307227">
        <w:t xml:space="preserve">Do you support the following PPDU transmission restriction in the MLO? </w:t>
      </w:r>
    </w:p>
    <w:p w14:paraId="652B90EE" w14:textId="77777777" w:rsidR="00307227" w:rsidRDefault="00307227" w:rsidP="00DF7E01">
      <w:pPr>
        <w:pStyle w:val="ListParagraph"/>
        <w:numPr>
          <w:ilvl w:val="0"/>
          <w:numId w:val="51"/>
        </w:numPr>
        <w:jc w:val="both"/>
      </w:pPr>
      <w:r w:rsidRPr="00307227">
        <w:t>When an AP MLD aligns the ending time of DL PPDUs, the alignment requirement (i.e., the difference restriction between the ending times of transmitting DL PPDUs) is determined independent of the frame contained in the DL PPDUs.</w:t>
      </w:r>
    </w:p>
    <w:p w14:paraId="5363D426" w14:textId="77777777" w:rsidR="009F6786" w:rsidRDefault="009F6786" w:rsidP="00775BAC">
      <w:pPr>
        <w:jc w:val="both"/>
      </w:pPr>
    </w:p>
    <w:p w14:paraId="37CE9FE7" w14:textId="77777777" w:rsidR="00553301" w:rsidRPr="00775BAC" w:rsidRDefault="00553301" w:rsidP="00553301">
      <w:pPr>
        <w:rPr>
          <w:lang w:eastAsia="ko-KR"/>
        </w:rPr>
      </w:pPr>
      <w:r w:rsidRPr="00553301">
        <w:rPr>
          <w:highlight w:val="red"/>
          <w:lang w:eastAsia="ko-KR"/>
        </w:rPr>
        <w:t xml:space="preserve">Y/N/A/No answer: </w:t>
      </w:r>
      <w:r w:rsidRPr="00553301">
        <w:rPr>
          <w:rFonts w:hint="eastAsia"/>
          <w:highlight w:val="red"/>
          <w:lang w:eastAsia="ko-KR"/>
        </w:rPr>
        <w:t>24/</w:t>
      </w:r>
      <w:r w:rsidRPr="00553301">
        <w:rPr>
          <w:highlight w:val="red"/>
          <w:lang w:eastAsia="ko-KR"/>
        </w:rPr>
        <w:t>22</w:t>
      </w:r>
      <w:r w:rsidRPr="00553301">
        <w:rPr>
          <w:rFonts w:hint="eastAsia"/>
          <w:highlight w:val="red"/>
          <w:lang w:eastAsia="ko-KR"/>
        </w:rPr>
        <w:t>/</w:t>
      </w:r>
      <w:r w:rsidRPr="00553301">
        <w:rPr>
          <w:highlight w:val="red"/>
          <w:lang w:eastAsia="ko-KR"/>
        </w:rPr>
        <w:t>29</w:t>
      </w:r>
      <w:r w:rsidRPr="00553301">
        <w:rPr>
          <w:rFonts w:hint="eastAsia"/>
          <w:highlight w:val="red"/>
          <w:lang w:eastAsia="ko-KR"/>
        </w:rPr>
        <w:t>/</w:t>
      </w:r>
      <w:r w:rsidRPr="00553301">
        <w:rPr>
          <w:highlight w:val="red"/>
          <w:lang w:eastAsia="ko-KR"/>
        </w:rPr>
        <w:t>14</w:t>
      </w:r>
    </w:p>
    <w:p w14:paraId="0CD9428E" w14:textId="77777777" w:rsidR="00553301" w:rsidRDefault="00553301" w:rsidP="00775BAC">
      <w:pPr>
        <w:jc w:val="both"/>
      </w:pPr>
    </w:p>
    <w:p w14:paraId="05DAE8B4" w14:textId="77777777" w:rsidR="00D2587B" w:rsidRDefault="00D2587B" w:rsidP="00775BAC">
      <w:pPr>
        <w:jc w:val="both"/>
      </w:pPr>
    </w:p>
    <w:p w14:paraId="3A1DEDD3" w14:textId="77777777" w:rsidR="00D2587B" w:rsidRDefault="00D2587B">
      <w:pPr>
        <w:rPr>
          <w:b/>
        </w:rPr>
      </w:pPr>
      <w:r>
        <w:rPr>
          <w:b/>
        </w:rPr>
        <w:br w:type="page"/>
      </w:r>
    </w:p>
    <w:p w14:paraId="2939867B" w14:textId="77777777" w:rsidR="00553301" w:rsidRPr="003C75E0" w:rsidRDefault="003C75E0" w:rsidP="00775BAC">
      <w:pPr>
        <w:jc w:val="both"/>
        <w:rPr>
          <w:b/>
        </w:rPr>
      </w:pPr>
      <w:r w:rsidRPr="003C75E0">
        <w:rPr>
          <w:b/>
        </w:rPr>
        <w:lastRenderedPageBreak/>
        <w:t>20/0433r4 (PPDU alignment in STR constrained multi-link, Yunbo Li, Huawei)</w:t>
      </w:r>
    </w:p>
    <w:p w14:paraId="1EE8D375" w14:textId="77777777" w:rsidR="003C75E0" w:rsidRDefault="003C75E0" w:rsidP="00775BAC">
      <w:pPr>
        <w:jc w:val="both"/>
      </w:pPr>
    </w:p>
    <w:p w14:paraId="650500E0" w14:textId="77777777" w:rsidR="008862D3" w:rsidRDefault="008862D3" w:rsidP="00775BAC">
      <w:pPr>
        <w:jc w:val="both"/>
      </w:pPr>
      <w:r>
        <w:t>SP#1</w:t>
      </w:r>
    </w:p>
    <w:p w14:paraId="0BFF7542" w14:textId="77777777" w:rsidR="008862D3" w:rsidRDefault="008862D3" w:rsidP="00775BAC">
      <w:pPr>
        <w:jc w:val="both"/>
      </w:pPr>
    </w:p>
    <w:p w14:paraId="62421D52" w14:textId="77777777" w:rsidR="008862D3" w:rsidRPr="008862D3" w:rsidRDefault="008862D3" w:rsidP="008862D3">
      <w:pPr>
        <w:jc w:val="both"/>
      </w:pPr>
      <w:r w:rsidRPr="008862D3">
        <w:t xml:space="preserve">Do you support below synchronization requirement?  </w:t>
      </w:r>
    </w:p>
    <w:p w14:paraId="1D6BC369" w14:textId="77777777" w:rsidR="008862D3" w:rsidRDefault="008862D3" w:rsidP="00DF7E01">
      <w:pPr>
        <w:pStyle w:val="ListParagraph"/>
        <w:numPr>
          <w:ilvl w:val="0"/>
          <w:numId w:val="51"/>
        </w:numPr>
        <w:jc w:val="both"/>
      </w:pPr>
      <w:r w:rsidRPr="008862D3">
        <w:t>When a MLD1 transmit PPDU1 and PPDU2 in link 1 and link 2 respectively to a MLD2 which is STR constrained, if PPDU1 and PPDU2 has time domain overlapping, then the offset of ending time of PPDU2 compare with ending time of PPDU1 should follows below table</w:t>
      </w:r>
    </w:p>
    <w:p w14:paraId="4A3446D8" w14:textId="77777777" w:rsidR="008862D3" w:rsidRDefault="008862D3" w:rsidP="00DF7E01">
      <w:pPr>
        <w:pStyle w:val="ListParagraph"/>
        <w:numPr>
          <w:ilvl w:val="1"/>
          <w:numId w:val="51"/>
        </w:numPr>
        <w:jc w:val="both"/>
      </w:pPr>
      <w:r w:rsidRPr="008862D3">
        <w:t>T1 = SIFS – TBD value;</w:t>
      </w:r>
    </w:p>
    <w:p w14:paraId="528EB30B" w14:textId="77777777" w:rsidR="009F6786" w:rsidRDefault="008862D3" w:rsidP="00DF7E01">
      <w:pPr>
        <w:pStyle w:val="ListParagraph"/>
        <w:numPr>
          <w:ilvl w:val="1"/>
          <w:numId w:val="51"/>
        </w:numPr>
        <w:jc w:val="both"/>
      </w:pPr>
      <w:r w:rsidRPr="008862D3">
        <w:t>T2 &lt; T1, and the value of T2 is TBD.</w:t>
      </w:r>
    </w:p>
    <w:p w14:paraId="4777A063" w14:textId="77777777" w:rsidR="008862D3" w:rsidRDefault="008862D3" w:rsidP="008862D3">
      <w:pPr>
        <w:jc w:val="center"/>
      </w:pPr>
      <w:r>
        <w:rPr>
          <w:noProof/>
          <w:lang w:val="en-US" w:eastAsia="zh-CN"/>
        </w:rPr>
        <w:drawing>
          <wp:inline distT="0" distB="0" distL="0" distR="0" wp14:anchorId="64A1A461" wp14:editId="282C18A6">
            <wp:extent cx="5365115" cy="1045058"/>
            <wp:effectExtent l="0" t="0" r="6985"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90822" cy="1050065"/>
                    </a:xfrm>
                    <a:prstGeom prst="rect">
                      <a:avLst/>
                    </a:prstGeom>
                    <a:noFill/>
                  </pic:spPr>
                </pic:pic>
              </a:graphicData>
            </a:graphic>
          </wp:inline>
        </w:drawing>
      </w:r>
    </w:p>
    <w:p w14:paraId="5350C550" w14:textId="77777777" w:rsidR="008862D3" w:rsidRDefault="008862D3" w:rsidP="00775BAC">
      <w:pPr>
        <w:jc w:val="both"/>
      </w:pPr>
    </w:p>
    <w:p w14:paraId="5CAE759D" w14:textId="77777777" w:rsidR="008862D3" w:rsidRDefault="008862D3" w:rsidP="008862D3">
      <w:pPr>
        <w:pStyle w:val="ListParagraph"/>
        <w:ind w:left="0"/>
        <w:rPr>
          <w:lang w:val="en-US" w:eastAsia="ko-KR"/>
        </w:rPr>
      </w:pPr>
      <w:r>
        <w:rPr>
          <w:highlight w:val="red"/>
          <w:lang w:val="en-US" w:eastAsia="ko-KR"/>
        </w:rPr>
        <w:t>Y/N</w:t>
      </w:r>
      <w:r w:rsidRPr="00B41882">
        <w:rPr>
          <w:highlight w:val="red"/>
          <w:lang w:val="en-US" w:eastAsia="ko-KR"/>
        </w:rPr>
        <w:t xml:space="preserve">/A/No Answer: </w:t>
      </w:r>
      <w:r w:rsidRPr="00B41882">
        <w:rPr>
          <w:rFonts w:hint="eastAsia"/>
          <w:highlight w:val="red"/>
          <w:lang w:val="en-US" w:eastAsia="ko-KR"/>
        </w:rPr>
        <w:t>31/11/28/13</w:t>
      </w:r>
    </w:p>
    <w:p w14:paraId="2BE2E2ED" w14:textId="77777777" w:rsidR="008862D3" w:rsidRDefault="008862D3" w:rsidP="00775BAC">
      <w:pPr>
        <w:jc w:val="both"/>
        <w:rPr>
          <w:lang w:val="en-US"/>
        </w:rPr>
      </w:pPr>
    </w:p>
    <w:p w14:paraId="3A285E3D" w14:textId="77777777" w:rsidR="00337F04" w:rsidRDefault="00337F04" w:rsidP="00337F04">
      <w:pPr>
        <w:jc w:val="both"/>
        <w:rPr>
          <w:lang w:val="en-US"/>
        </w:rPr>
      </w:pPr>
      <w:r w:rsidRPr="004A2466">
        <w:rPr>
          <w:lang w:val="en-US"/>
        </w:rPr>
        <w:t xml:space="preserve">Reference:  </w:t>
      </w:r>
      <w:r w:rsidRPr="002F69D6">
        <w:rPr>
          <w:lang w:val="en-US"/>
        </w:rPr>
        <w:t>11-20-0511-0</w:t>
      </w:r>
      <w:r>
        <w:rPr>
          <w:lang w:val="en-US"/>
        </w:rPr>
        <w:t>7</w:t>
      </w:r>
      <w:r w:rsidRPr="002F69D6">
        <w:rPr>
          <w:lang w:val="en-US"/>
        </w:rPr>
        <w:t>-00be-minutes-for-tgbe-mac-ad-hoc-teleconferences-march-and-may-2020</w:t>
      </w:r>
    </w:p>
    <w:p w14:paraId="39B41038" w14:textId="77777777" w:rsidR="00F03287" w:rsidRPr="005758D1" w:rsidRDefault="00F03287" w:rsidP="00F03287">
      <w:pPr>
        <w:pStyle w:val="Heading2"/>
        <w:rPr>
          <w:u w:val="none"/>
          <w:lang w:val="en-US"/>
        </w:rPr>
      </w:pPr>
      <w:bookmarkStart w:id="2044" w:name="_Toc47082136"/>
      <w:r>
        <w:rPr>
          <w:u w:val="none"/>
          <w:lang w:val="en-US"/>
        </w:rPr>
        <w:t xml:space="preserve">April 23 (PHY):  </w:t>
      </w:r>
      <w:r w:rsidR="0088300F">
        <w:rPr>
          <w:u w:val="none"/>
          <w:lang w:val="en-US"/>
        </w:rPr>
        <w:t>5</w:t>
      </w:r>
      <w:r w:rsidRPr="005758D1">
        <w:rPr>
          <w:u w:val="none"/>
          <w:lang w:val="en-US"/>
        </w:rPr>
        <w:t xml:space="preserve"> </w:t>
      </w:r>
      <w:r>
        <w:rPr>
          <w:u w:val="none"/>
          <w:lang w:val="en-US"/>
        </w:rPr>
        <w:t>SPs</w:t>
      </w:r>
      <w:bookmarkEnd w:id="2044"/>
    </w:p>
    <w:p w14:paraId="4BDF07D0" w14:textId="77777777" w:rsidR="00F03287" w:rsidRDefault="00F03287" w:rsidP="00791EC4">
      <w:pPr>
        <w:jc w:val="both"/>
      </w:pPr>
    </w:p>
    <w:p w14:paraId="463B9DBD" w14:textId="77777777" w:rsidR="009E5BBA" w:rsidRPr="009E5BBA" w:rsidRDefault="009E5BBA" w:rsidP="00791EC4">
      <w:pPr>
        <w:jc w:val="both"/>
        <w:rPr>
          <w:b/>
        </w:rPr>
      </w:pPr>
      <w:r w:rsidRPr="009E5BBA">
        <w:rPr>
          <w:b/>
        </w:rPr>
        <w:t>20/0605r0 (Further Discussions On Efficient EHT Preamble, Jianhan Liu, MediaTek)</w:t>
      </w:r>
    </w:p>
    <w:p w14:paraId="781F3A11" w14:textId="77777777" w:rsidR="009E5BBA" w:rsidRDefault="009E5BBA" w:rsidP="00791EC4">
      <w:pPr>
        <w:jc w:val="both"/>
      </w:pPr>
    </w:p>
    <w:p w14:paraId="61039948" w14:textId="77777777" w:rsidR="009E5BBA" w:rsidRDefault="009E5BBA" w:rsidP="00791EC4">
      <w:pPr>
        <w:jc w:val="both"/>
      </w:pPr>
      <w:r>
        <w:t>SP#1</w:t>
      </w:r>
    </w:p>
    <w:p w14:paraId="621C49C7" w14:textId="77777777" w:rsidR="009E5BBA" w:rsidRDefault="009E5BBA" w:rsidP="00791EC4">
      <w:pPr>
        <w:jc w:val="both"/>
      </w:pPr>
    </w:p>
    <w:p w14:paraId="72474356" w14:textId="77777777" w:rsidR="009E5BBA" w:rsidRDefault="009E5BBA" w:rsidP="009E5BBA">
      <w:pPr>
        <w:jc w:val="both"/>
      </w:pPr>
      <w:r>
        <w:t>Do you agree that EHT-SIG may carry different content in each 80MHz?</w:t>
      </w:r>
    </w:p>
    <w:p w14:paraId="32EF3799" w14:textId="77777777" w:rsidR="009E5BBA" w:rsidRDefault="009E5BBA" w:rsidP="00DF7E01">
      <w:pPr>
        <w:pStyle w:val="ListParagraph"/>
        <w:numPr>
          <w:ilvl w:val="0"/>
          <w:numId w:val="51"/>
        </w:numPr>
        <w:jc w:val="both"/>
      </w:pPr>
      <w:r>
        <w:t>For PPDU BW larger than 80MHz.</w:t>
      </w:r>
    </w:p>
    <w:p w14:paraId="1E34BE14" w14:textId="77777777" w:rsidR="009E5BBA" w:rsidRDefault="009E5BBA" w:rsidP="00DF7E01">
      <w:pPr>
        <w:pStyle w:val="ListParagraph"/>
        <w:numPr>
          <w:ilvl w:val="0"/>
          <w:numId w:val="51"/>
        </w:numPr>
        <w:jc w:val="both"/>
      </w:pPr>
      <w:r>
        <w:t>SST operation using TWT is one applicable scenario, other scenarios are TBD.</w:t>
      </w:r>
    </w:p>
    <w:p w14:paraId="686CC268" w14:textId="77777777" w:rsidR="009E5BBA" w:rsidRDefault="009E5BBA" w:rsidP="009E5BBA">
      <w:pPr>
        <w:pStyle w:val="ListParagraph"/>
        <w:jc w:val="both"/>
      </w:pPr>
    </w:p>
    <w:p w14:paraId="2F6AF203" w14:textId="77777777" w:rsidR="009E5BBA" w:rsidRDefault="009E5BBA" w:rsidP="009E5BBA">
      <w:pPr>
        <w:tabs>
          <w:tab w:val="left" w:pos="7075"/>
        </w:tabs>
      </w:pPr>
      <w:r>
        <w:rPr>
          <w:highlight w:val="green"/>
        </w:rPr>
        <w:t>Y/N/A: 51/1</w:t>
      </w:r>
      <w:r w:rsidRPr="004A373F">
        <w:rPr>
          <w:highlight w:val="green"/>
        </w:rPr>
        <w:t>/</w:t>
      </w:r>
      <w:r>
        <w:rPr>
          <w:highlight w:val="green"/>
        </w:rPr>
        <w:t>4</w:t>
      </w:r>
      <w:r>
        <w:t xml:space="preserve"> </w:t>
      </w:r>
    </w:p>
    <w:p w14:paraId="34D33BF3" w14:textId="77777777" w:rsidR="006366A0" w:rsidRDefault="006366A0" w:rsidP="006366A0">
      <w:pPr>
        <w:jc w:val="both"/>
        <w:rPr>
          <w:b/>
        </w:rPr>
      </w:pPr>
      <w:r>
        <w:rPr>
          <w:b/>
        </w:rPr>
        <w:t xml:space="preserve">Straw poll #1 </w:t>
      </w:r>
      <w:r w:rsidRPr="006366A0">
        <w:rPr>
          <w:b/>
          <w:i/>
        </w:rPr>
        <w:t>[#SP1]</w:t>
      </w:r>
    </w:p>
    <w:p w14:paraId="26AFB178" w14:textId="77777777" w:rsidR="009E5BBA" w:rsidRDefault="009E5BBA" w:rsidP="009E5BBA">
      <w:pPr>
        <w:pStyle w:val="ListParagraph"/>
        <w:jc w:val="both"/>
      </w:pPr>
    </w:p>
    <w:p w14:paraId="3D381A6A" w14:textId="77777777" w:rsidR="00D2587B" w:rsidRDefault="00D2587B" w:rsidP="009E5BBA">
      <w:pPr>
        <w:pStyle w:val="ListParagraph"/>
        <w:jc w:val="both"/>
      </w:pPr>
    </w:p>
    <w:p w14:paraId="2C5A3BD6" w14:textId="77777777" w:rsidR="00CC5220" w:rsidRPr="009E5BBA" w:rsidRDefault="00CC5220" w:rsidP="00CC5220">
      <w:pPr>
        <w:jc w:val="both"/>
        <w:rPr>
          <w:b/>
        </w:rPr>
      </w:pPr>
      <w:r w:rsidRPr="009E5BBA">
        <w:rPr>
          <w:b/>
        </w:rPr>
        <w:t>20/060</w:t>
      </w:r>
      <w:r>
        <w:rPr>
          <w:b/>
        </w:rPr>
        <w:t>4</w:t>
      </w:r>
      <w:r w:rsidRPr="009E5BBA">
        <w:rPr>
          <w:b/>
        </w:rPr>
        <w:t>r</w:t>
      </w:r>
      <w:r>
        <w:rPr>
          <w:b/>
        </w:rPr>
        <w:t>2</w:t>
      </w:r>
      <w:r w:rsidRPr="009E5BBA">
        <w:rPr>
          <w:b/>
        </w:rPr>
        <w:t xml:space="preserve"> (</w:t>
      </w:r>
      <w:r w:rsidRPr="00CC5220">
        <w:rPr>
          <w:b/>
        </w:rPr>
        <w:t>New Parser Discussion in 11be</w:t>
      </w:r>
      <w:r w:rsidRPr="009E5BBA">
        <w:rPr>
          <w:b/>
        </w:rPr>
        <w:t xml:space="preserve">, </w:t>
      </w:r>
      <w:r>
        <w:rPr>
          <w:b/>
        </w:rPr>
        <w:t>Dandan Liang</w:t>
      </w:r>
      <w:r w:rsidRPr="009E5BBA">
        <w:rPr>
          <w:b/>
        </w:rPr>
        <w:t xml:space="preserve">, </w:t>
      </w:r>
      <w:r>
        <w:rPr>
          <w:b/>
        </w:rPr>
        <w:t>Huawei</w:t>
      </w:r>
      <w:r w:rsidRPr="009E5BBA">
        <w:rPr>
          <w:b/>
        </w:rPr>
        <w:t>)</w:t>
      </w:r>
    </w:p>
    <w:p w14:paraId="1CB646BA" w14:textId="77777777" w:rsidR="00CC5220" w:rsidRDefault="00CC5220" w:rsidP="00CC5220">
      <w:pPr>
        <w:pStyle w:val="ListParagraph"/>
        <w:jc w:val="both"/>
      </w:pPr>
    </w:p>
    <w:p w14:paraId="17C41A13" w14:textId="77777777" w:rsidR="00CC5220" w:rsidRDefault="00CC5220" w:rsidP="00CC5220">
      <w:pPr>
        <w:pStyle w:val="ListParagraph"/>
        <w:ind w:left="0"/>
        <w:jc w:val="both"/>
      </w:pPr>
      <w:r>
        <w:t>SP#1</w:t>
      </w:r>
    </w:p>
    <w:p w14:paraId="59290FD6" w14:textId="77777777" w:rsidR="00CC5220" w:rsidRDefault="00CC5220" w:rsidP="00CC5220">
      <w:pPr>
        <w:pStyle w:val="ListParagraph"/>
        <w:ind w:left="0"/>
        <w:jc w:val="both"/>
      </w:pPr>
    </w:p>
    <w:p w14:paraId="175162C8" w14:textId="77777777" w:rsidR="00CC5220" w:rsidRDefault="00CC5220" w:rsidP="00CC5220">
      <w:pPr>
        <w:pStyle w:val="ListParagraph"/>
        <w:ind w:left="0"/>
        <w:jc w:val="both"/>
      </w:pPr>
      <w:r>
        <w:t>Do you agree that 11be uses RU Parser with the following proportional round robin scheme for RU242+484+996?</w:t>
      </w:r>
    </w:p>
    <w:p w14:paraId="2847448F" w14:textId="77777777" w:rsidR="00CC5220" w:rsidRDefault="00CC5220" w:rsidP="00DF7E01">
      <w:pPr>
        <w:pStyle w:val="ListParagraph"/>
        <w:numPr>
          <w:ilvl w:val="0"/>
          <w:numId w:val="52"/>
        </w:numPr>
        <w:jc w:val="both"/>
      </w:pPr>
      <w:r>
        <w:t>(242+484)+996: 1s:2s:4s</w:t>
      </w:r>
    </w:p>
    <w:p w14:paraId="511DFABD" w14:textId="77777777" w:rsidR="00CC5220" w:rsidRDefault="00CC5220" w:rsidP="00CC5220">
      <w:pPr>
        <w:jc w:val="both"/>
      </w:pPr>
    </w:p>
    <w:p w14:paraId="062907DE" w14:textId="77777777" w:rsidR="00CC5220" w:rsidRDefault="00CC5220" w:rsidP="00CC5220">
      <w:pPr>
        <w:jc w:val="both"/>
      </w:pPr>
      <w:r w:rsidRPr="00CC5220">
        <w:rPr>
          <w:highlight w:val="red"/>
        </w:rPr>
        <w:t>Y/N/A: 11/29/14</w:t>
      </w:r>
    </w:p>
    <w:p w14:paraId="6F1F9601" w14:textId="77777777" w:rsidR="00CC5220" w:rsidRDefault="00CC5220" w:rsidP="00CC5220">
      <w:pPr>
        <w:jc w:val="both"/>
      </w:pPr>
    </w:p>
    <w:p w14:paraId="29CA93B5" w14:textId="77777777" w:rsidR="00D2587B" w:rsidRDefault="00D2587B" w:rsidP="00CC5220">
      <w:pPr>
        <w:jc w:val="both"/>
      </w:pPr>
    </w:p>
    <w:p w14:paraId="5B915D98" w14:textId="77777777" w:rsidR="00D2587B" w:rsidRDefault="00D2587B">
      <w:pPr>
        <w:rPr>
          <w:b/>
        </w:rPr>
      </w:pPr>
      <w:r>
        <w:rPr>
          <w:b/>
        </w:rPr>
        <w:br w:type="page"/>
      </w:r>
    </w:p>
    <w:p w14:paraId="72C07E10" w14:textId="77777777" w:rsidR="00CC5220" w:rsidRPr="007A0452" w:rsidRDefault="007A0452" w:rsidP="00CC5220">
      <w:pPr>
        <w:jc w:val="both"/>
        <w:rPr>
          <w:b/>
        </w:rPr>
      </w:pPr>
      <w:r w:rsidRPr="007A0452">
        <w:rPr>
          <w:b/>
        </w:rPr>
        <w:lastRenderedPageBreak/>
        <w:t>20/0579r3 (update on segment parser and tone interleaver for 11be, Jianhan Liu, MediaTek)</w:t>
      </w:r>
    </w:p>
    <w:p w14:paraId="5DB11097" w14:textId="77777777" w:rsidR="007A0452" w:rsidRDefault="007A0452" w:rsidP="00CC5220">
      <w:pPr>
        <w:jc w:val="both"/>
      </w:pPr>
    </w:p>
    <w:p w14:paraId="6CD65688" w14:textId="77777777" w:rsidR="007A0452" w:rsidRDefault="007A0452" w:rsidP="00CC5220">
      <w:pPr>
        <w:jc w:val="both"/>
      </w:pPr>
      <w:r>
        <w:t>SP#</w:t>
      </w:r>
      <w:r w:rsidR="00D04D84">
        <w:t>1</w:t>
      </w:r>
    </w:p>
    <w:p w14:paraId="75C28BE6" w14:textId="77777777" w:rsidR="007A0452" w:rsidRDefault="007A0452" w:rsidP="00CC5220">
      <w:pPr>
        <w:jc w:val="both"/>
      </w:pPr>
    </w:p>
    <w:p w14:paraId="437DF75B" w14:textId="77777777" w:rsidR="007A0452" w:rsidRDefault="009F42E6" w:rsidP="00CC5220">
      <w:pPr>
        <w:jc w:val="both"/>
      </w:pPr>
      <w:r w:rsidRPr="009F42E6">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C10FA4" w14:paraId="1DDECD3B" w14:textId="77777777" w:rsidTr="001C1E21">
        <w:tc>
          <w:tcPr>
            <w:tcW w:w="1795" w:type="dxa"/>
          </w:tcPr>
          <w:p w14:paraId="52874130" w14:textId="77777777" w:rsidR="00C10FA4" w:rsidRPr="001C1E21" w:rsidRDefault="00C10FA4" w:rsidP="00CC5220">
            <w:pPr>
              <w:jc w:val="both"/>
              <w:rPr>
                <w:b/>
              </w:rPr>
            </w:pPr>
            <w:r w:rsidRPr="001C1E21">
              <w:rPr>
                <w:b/>
              </w:rPr>
              <w:t>RU Aggregation</w:t>
            </w:r>
          </w:p>
        </w:tc>
        <w:tc>
          <w:tcPr>
            <w:tcW w:w="1170" w:type="dxa"/>
          </w:tcPr>
          <w:p w14:paraId="29DCB431" w14:textId="77777777" w:rsidR="00C10FA4" w:rsidRPr="001C1E21" w:rsidRDefault="00C10FA4" w:rsidP="00CC5220">
            <w:pPr>
              <w:jc w:val="both"/>
              <w:rPr>
                <w:b/>
              </w:rPr>
            </w:pPr>
            <w:r w:rsidRPr="001C1E21">
              <w:rPr>
                <w:b/>
              </w:rPr>
              <w:t>Nsd_total</w:t>
            </w:r>
          </w:p>
        </w:tc>
        <w:tc>
          <w:tcPr>
            <w:tcW w:w="3600" w:type="dxa"/>
          </w:tcPr>
          <w:p w14:paraId="12F988E8" w14:textId="77777777" w:rsidR="00C10FA4" w:rsidRPr="001C1E21" w:rsidRDefault="00C10FA4" w:rsidP="00CC5220">
            <w:pPr>
              <w:jc w:val="both"/>
              <w:rPr>
                <w:b/>
              </w:rPr>
            </w:pPr>
            <w:r w:rsidRPr="001C1E21">
              <w:rPr>
                <w:b/>
              </w:rPr>
              <w:t>Proportional Ratio (m1:m2:m3:m4)</w:t>
            </w:r>
          </w:p>
        </w:tc>
        <w:tc>
          <w:tcPr>
            <w:tcW w:w="2785" w:type="dxa"/>
          </w:tcPr>
          <w:p w14:paraId="0A05DC3D" w14:textId="77777777" w:rsidR="00C10FA4" w:rsidRPr="001C1E21" w:rsidRDefault="00C10FA4" w:rsidP="00CC5220">
            <w:pPr>
              <w:jc w:val="both"/>
              <w:rPr>
                <w:b/>
              </w:rPr>
            </w:pPr>
            <w:r w:rsidRPr="001C1E21">
              <w:rPr>
                <w:b/>
              </w:rPr>
              <w:t>Leftover bits (per symbol)</w:t>
            </w:r>
          </w:p>
        </w:tc>
      </w:tr>
      <w:tr w:rsidR="00C10FA4" w14:paraId="2B2E3B02" w14:textId="77777777" w:rsidTr="001C1E21">
        <w:tc>
          <w:tcPr>
            <w:tcW w:w="1795" w:type="dxa"/>
          </w:tcPr>
          <w:p w14:paraId="07740556" w14:textId="77777777" w:rsidR="00C10FA4" w:rsidRDefault="00C10FA4" w:rsidP="001C1E21">
            <w:r>
              <w:t>484+996</w:t>
            </w:r>
          </w:p>
        </w:tc>
        <w:tc>
          <w:tcPr>
            <w:tcW w:w="1170" w:type="dxa"/>
          </w:tcPr>
          <w:p w14:paraId="08FD70DD" w14:textId="77777777" w:rsidR="00C10FA4" w:rsidRDefault="00C10FA4" w:rsidP="001C1E21">
            <w:r>
              <w:t>1448</w:t>
            </w:r>
          </w:p>
        </w:tc>
        <w:tc>
          <w:tcPr>
            <w:tcW w:w="3600" w:type="dxa"/>
          </w:tcPr>
          <w:p w14:paraId="7DDF7FBC" w14:textId="77777777" w:rsidR="00C10FA4" w:rsidRDefault="00C10FA4" w:rsidP="001C1E21">
            <w:r>
              <w:t>1s:2s</w:t>
            </w:r>
          </w:p>
        </w:tc>
        <w:tc>
          <w:tcPr>
            <w:tcW w:w="2785" w:type="dxa"/>
          </w:tcPr>
          <w:p w14:paraId="02344B02" w14:textId="77777777" w:rsidR="00C10FA4" w:rsidRDefault="00C10FA4" w:rsidP="001C1E21">
            <w:r>
              <w:t>44*Nbpscs on ru996</w:t>
            </w:r>
          </w:p>
        </w:tc>
      </w:tr>
      <w:tr w:rsidR="00C10FA4" w14:paraId="15171382" w14:textId="77777777" w:rsidTr="001C1E21">
        <w:tc>
          <w:tcPr>
            <w:tcW w:w="1795" w:type="dxa"/>
          </w:tcPr>
          <w:p w14:paraId="279A86CF" w14:textId="77777777" w:rsidR="00C10FA4" w:rsidRDefault="00C10FA4" w:rsidP="001C1E21">
            <w:r>
              <w:t>484+2*996</w:t>
            </w:r>
          </w:p>
        </w:tc>
        <w:tc>
          <w:tcPr>
            <w:tcW w:w="1170" w:type="dxa"/>
          </w:tcPr>
          <w:p w14:paraId="6E327DD3" w14:textId="77777777" w:rsidR="00C10FA4" w:rsidRDefault="00C10FA4" w:rsidP="001C1E21">
            <w:r>
              <w:t>2428</w:t>
            </w:r>
          </w:p>
        </w:tc>
        <w:tc>
          <w:tcPr>
            <w:tcW w:w="3600" w:type="dxa"/>
          </w:tcPr>
          <w:p w14:paraId="2212048F" w14:textId="77777777" w:rsidR="00C10FA4" w:rsidRDefault="00C10FA4" w:rsidP="001C1E21">
            <w:r>
              <w:t>1s:2s:2s</w:t>
            </w:r>
          </w:p>
        </w:tc>
        <w:tc>
          <w:tcPr>
            <w:tcW w:w="2785" w:type="dxa"/>
          </w:tcPr>
          <w:p w14:paraId="2845B3FF" w14:textId="77777777" w:rsidR="00C10FA4" w:rsidRDefault="00C10FA4" w:rsidP="001C1E21">
            <w:r>
              <w:t>44*Nbpscs on ru996</w:t>
            </w:r>
          </w:p>
        </w:tc>
      </w:tr>
      <w:tr w:rsidR="00C10FA4" w14:paraId="4ABA85E9" w14:textId="77777777" w:rsidTr="001C1E21">
        <w:tc>
          <w:tcPr>
            <w:tcW w:w="1795" w:type="dxa"/>
          </w:tcPr>
          <w:p w14:paraId="31541BD9" w14:textId="77777777" w:rsidR="00C10FA4" w:rsidRDefault="00C10FA4" w:rsidP="001C1E21">
            <w:r>
              <w:t>484+3*996</w:t>
            </w:r>
          </w:p>
        </w:tc>
        <w:tc>
          <w:tcPr>
            <w:tcW w:w="1170" w:type="dxa"/>
          </w:tcPr>
          <w:p w14:paraId="02BD2176" w14:textId="77777777" w:rsidR="00C10FA4" w:rsidRDefault="00C10FA4" w:rsidP="001C1E21">
            <w:r>
              <w:t>3408</w:t>
            </w:r>
          </w:p>
        </w:tc>
        <w:tc>
          <w:tcPr>
            <w:tcW w:w="3600" w:type="dxa"/>
          </w:tcPr>
          <w:p w14:paraId="2CB9663D" w14:textId="77777777" w:rsidR="00C10FA4" w:rsidRDefault="00C10FA4" w:rsidP="001C1E21">
            <w:r>
              <w:t>1s:2s:2s:2s</w:t>
            </w:r>
          </w:p>
        </w:tc>
        <w:tc>
          <w:tcPr>
            <w:tcW w:w="2785" w:type="dxa"/>
          </w:tcPr>
          <w:p w14:paraId="5F93F8BE" w14:textId="77777777" w:rsidR="00C10FA4" w:rsidRDefault="00C10FA4" w:rsidP="001C1E21">
            <w:r>
              <w:t>44*Nbpscs on ru996</w:t>
            </w:r>
          </w:p>
        </w:tc>
      </w:tr>
      <w:tr w:rsidR="00C10FA4" w14:paraId="26625C9C" w14:textId="77777777" w:rsidTr="001C1E21">
        <w:tc>
          <w:tcPr>
            <w:tcW w:w="1795" w:type="dxa"/>
          </w:tcPr>
          <w:p w14:paraId="70B02345" w14:textId="77777777" w:rsidR="00C10FA4" w:rsidRDefault="00C10FA4" w:rsidP="001C1E21">
            <w:r>
              <w:t>2*996</w:t>
            </w:r>
          </w:p>
        </w:tc>
        <w:tc>
          <w:tcPr>
            <w:tcW w:w="1170" w:type="dxa"/>
          </w:tcPr>
          <w:p w14:paraId="3045EFED" w14:textId="77777777" w:rsidR="00C10FA4" w:rsidRDefault="00C10FA4" w:rsidP="001C1E21">
            <w:r>
              <w:t>1960</w:t>
            </w:r>
          </w:p>
        </w:tc>
        <w:tc>
          <w:tcPr>
            <w:tcW w:w="3600" w:type="dxa"/>
          </w:tcPr>
          <w:p w14:paraId="06121345" w14:textId="77777777" w:rsidR="00C10FA4" w:rsidRDefault="00C10FA4" w:rsidP="001C1E21">
            <w:r>
              <w:t>1s:1s</w:t>
            </w:r>
          </w:p>
        </w:tc>
        <w:tc>
          <w:tcPr>
            <w:tcW w:w="2785" w:type="dxa"/>
          </w:tcPr>
          <w:p w14:paraId="7E79EC12" w14:textId="77777777" w:rsidR="00C10FA4" w:rsidRDefault="00C10FA4" w:rsidP="001C1E21">
            <w:r>
              <w:t>0</w:t>
            </w:r>
          </w:p>
        </w:tc>
      </w:tr>
      <w:tr w:rsidR="00C10FA4" w14:paraId="48E99B10" w14:textId="77777777" w:rsidTr="001C1E21">
        <w:tc>
          <w:tcPr>
            <w:tcW w:w="1795" w:type="dxa"/>
          </w:tcPr>
          <w:p w14:paraId="2687A012" w14:textId="77777777" w:rsidR="00C10FA4" w:rsidRDefault="00C10FA4" w:rsidP="001C1E21">
            <w:r>
              <w:t>3*996</w:t>
            </w:r>
          </w:p>
        </w:tc>
        <w:tc>
          <w:tcPr>
            <w:tcW w:w="1170" w:type="dxa"/>
          </w:tcPr>
          <w:p w14:paraId="3C148C62" w14:textId="77777777" w:rsidR="00C10FA4" w:rsidRDefault="00C10FA4" w:rsidP="001C1E21">
            <w:r>
              <w:t>2940</w:t>
            </w:r>
          </w:p>
        </w:tc>
        <w:tc>
          <w:tcPr>
            <w:tcW w:w="3600" w:type="dxa"/>
          </w:tcPr>
          <w:p w14:paraId="7B5A6E21" w14:textId="77777777" w:rsidR="00C10FA4" w:rsidRDefault="00C10FA4" w:rsidP="001C1E21">
            <w:r>
              <w:t>1s:1s:1s</w:t>
            </w:r>
          </w:p>
        </w:tc>
        <w:tc>
          <w:tcPr>
            <w:tcW w:w="2785" w:type="dxa"/>
          </w:tcPr>
          <w:p w14:paraId="573FE2B8" w14:textId="77777777" w:rsidR="00C10FA4" w:rsidRDefault="00C10FA4" w:rsidP="001C1E21">
            <w:r>
              <w:t>0</w:t>
            </w:r>
          </w:p>
        </w:tc>
      </w:tr>
      <w:tr w:rsidR="00C10FA4" w14:paraId="430F3FA5" w14:textId="77777777" w:rsidTr="001C1E21">
        <w:tc>
          <w:tcPr>
            <w:tcW w:w="1795" w:type="dxa"/>
          </w:tcPr>
          <w:p w14:paraId="44EE9612" w14:textId="77777777" w:rsidR="00C10FA4" w:rsidRDefault="00C10FA4" w:rsidP="001C1E21">
            <w:r>
              <w:t>4*996</w:t>
            </w:r>
          </w:p>
        </w:tc>
        <w:tc>
          <w:tcPr>
            <w:tcW w:w="1170" w:type="dxa"/>
          </w:tcPr>
          <w:p w14:paraId="1000018A" w14:textId="77777777" w:rsidR="00C10FA4" w:rsidRDefault="00C10FA4" w:rsidP="001C1E21">
            <w:r>
              <w:t>3920</w:t>
            </w:r>
          </w:p>
        </w:tc>
        <w:tc>
          <w:tcPr>
            <w:tcW w:w="3600" w:type="dxa"/>
          </w:tcPr>
          <w:p w14:paraId="6B47CC2B" w14:textId="77777777" w:rsidR="00C10FA4" w:rsidRDefault="00C10FA4" w:rsidP="001C1E21">
            <w:r>
              <w:t>1s:1s:1s:1s</w:t>
            </w:r>
          </w:p>
        </w:tc>
        <w:tc>
          <w:tcPr>
            <w:tcW w:w="2785" w:type="dxa"/>
          </w:tcPr>
          <w:p w14:paraId="3C7080F0" w14:textId="77777777" w:rsidR="00C10FA4" w:rsidRDefault="00C10FA4" w:rsidP="001C1E21">
            <w:r>
              <w:t>0</w:t>
            </w:r>
          </w:p>
        </w:tc>
      </w:tr>
    </w:tbl>
    <w:p w14:paraId="3B096938" w14:textId="77777777" w:rsidR="009F42E6" w:rsidRDefault="00C10FA4" w:rsidP="00CC522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73165FBC" w14:textId="77777777" w:rsidR="00C10FA4" w:rsidRDefault="00C10FA4" w:rsidP="00CC5220">
      <w:pPr>
        <w:jc w:val="both"/>
      </w:pPr>
    </w:p>
    <w:p w14:paraId="3C6399B2" w14:textId="77777777" w:rsidR="00C10FA4" w:rsidRDefault="00C10FA4" w:rsidP="00C10FA4">
      <w:pPr>
        <w:tabs>
          <w:tab w:val="left" w:pos="7075"/>
        </w:tabs>
      </w:pPr>
      <w:r>
        <w:rPr>
          <w:highlight w:val="green"/>
        </w:rPr>
        <w:t xml:space="preserve">Y/N/A: </w:t>
      </w:r>
      <w:r w:rsidRPr="00986B54">
        <w:rPr>
          <w:highlight w:val="green"/>
        </w:rPr>
        <w:t>43</w:t>
      </w:r>
      <w:r>
        <w:rPr>
          <w:highlight w:val="green"/>
        </w:rPr>
        <w:t>/</w:t>
      </w:r>
      <w:r w:rsidRPr="00986B54">
        <w:rPr>
          <w:highlight w:val="green"/>
        </w:rPr>
        <w:t>1/8</w:t>
      </w:r>
      <w:r>
        <w:t xml:space="preserve"> </w:t>
      </w:r>
    </w:p>
    <w:p w14:paraId="540C18CE" w14:textId="77777777" w:rsidR="00C66D7C" w:rsidRDefault="00C66D7C" w:rsidP="00C66D7C">
      <w:pPr>
        <w:jc w:val="both"/>
        <w:rPr>
          <w:b/>
        </w:rPr>
      </w:pPr>
      <w:r>
        <w:rPr>
          <w:b/>
        </w:rPr>
        <w:t xml:space="preserve">Straw poll #2 </w:t>
      </w:r>
      <w:r w:rsidRPr="006366A0">
        <w:rPr>
          <w:b/>
          <w:i/>
        </w:rPr>
        <w:t>[#SP</w:t>
      </w:r>
      <w:r>
        <w:rPr>
          <w:b/>
          <w:i/>
        </w:rPr>
        <w:t>2</w:t>
      </w:r>
      <w:r w:rsidRPr="006366A0">
        <w:rPr>
          <w:b/>
          <w:i/>
        </w:rPr>
        <w:t>]</w:t>
      </w:r>
    </w:p>
    <w:p w14:paraId="6F207A30" w14:textId="77777777" w:rsidR="00C66D7C" w:rsidRDefault="00C66D7C" w:rsidP="00CC5220">
      <w:pPr>
        <w:jc w:val="both"/>
      </w:pPr>
    </w:p>
    <w:p w14:paraId="4BFC7E18" w14:textId="77777777" w:rsidR="00D2587B" w:rsidRDefault="00D2587B" w:rsidP="00CC5220">
      <w:pPr>
        <w:jc w:val="both"/>
      </w:pPr>
    </w:p>
    <w:p w14:paraId="307E45E5" w14:textId="77777777" w:rsidR="00B57A19" w:rsidRDefault="00D04D84" w:rsidP="00CC5220">
      <w:pPr>
        <w:jc w:val="both"/>
      </w:pPr>
      <w:r>
        <w:t>SP#2</w:t>
      </w:r>
    </w:p>
    <w:p w14:paraId="774C4099" w14:textId="77777777" w:rsidR="00D04D84" w:rsidRDefault="00D04D84" w:rsidP="00CC5220">
      <w:pPr>
        <w:jc w:val="both"/>
      </w:pPr>
    </w:p>
    <w:p w14:paraId="435728B0" w14:textId="77777777" w:rsidR="00312075" w:rsidRDefault="00312075" w:rsidP="00312075">
      <w:pPr>
        <w:jc w:val="both"/>
      </w:pPr>
      <w:r>
        <w:t>Do you agree the same proportional round robin is applied to left-over bits?</w:t>
      </w:r>
    </w:p>
    <w:p w14:paraId="01C0D291" w14:textId="77777777" w:rsidR="00D04D84" w:rsidRDefault="00312075" w:rsidP="00DF7E01">
      <w:pPr>
        <w:pStyle w:val="ListParagraph"/>
        <w:numPr>
          <w:ilvl w:val="0"/>
          <w:numId w:val="52"/>
        </w:numPr>
        <w:jc w:val="both"/>
      </w:pPr>
      <w:r>
        <w:t>The same ratios are used in the entire segment parsing process except the ratios of those already filled segment becomes 0.</w:t>
      </w:r>
    </w:p>
    <w:p w14:paraId="5D5AA3FF" w14:textId="77777777"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59776" behindDoc="0" locked="0" layoutInCell="1" allowOverlap="1" wp14:anchorId="3EBA5200" wp14:editId="0CE89E99">
                <wp:simplePos x="0" y="0"/>
                <wp:positionH relativeFrom="column">
                  <wp:posOffset>0</wp:posOffset>
                </wp:positionH>
                <wp:positionV relativeFrom="paragraph">
                  <wp:posOffset>-635</wp:posOffset>
                </wp:positionV>
                <wp:extent cx="5820508" cy="1072661"/>
                <wp:effectExtent l="0" t="0" r="0" b="0"/>
                <wp:wrapNone/>
                <wp:docPr id="15"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6" name="Picture 16"/>
                          <pic:cNvPicPr>
                            <a:picLocks noChangeAspect="1" noChangeArrowheads="1"/>
                          </pic:cNvPicPr>
                        </pic:nvPicPr>
                        <pic:blipFill>
                          <a:blip r:embed="rId26" cstate="print"/>
                          <a:srcRect/>
                          <a:stretch>
                            <a:fillRect/>
                          </a:stretch>
                        </pic:blipFill>
                        <pic:spPr bwMode="auto">
                          <a:xfrm>
                            <a:off x="0" y="575184"/>
                            <a:ext cx="10753725" cy="238125"/>
                          </a:xfrm>
                          <a:prstGeom prst="rect">
                            <a:avLst/>
                          </a:prstGeom>
                          <a:noFill/>
                          <a:ln w="9525">
                            <a:noFill/>
                            <a:miter lim="800000"/>
                            <a:headEnd/>
                            <a:tailEnd/>
                          </a:ln>
                        </pic:spPr>
                      </pic:pic>
                      <wps:wsp>
                        <wps:cNvPr id="17" name="Straight Connector 17"/>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8" name="Left Brace 18"/>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19" name="TextBox 10"/>
                        <wps:cNvSpPr txBox="1"/>
                        <wps:spPr>
                          <a:xfrm>
                            <a:off x="8061027" y="1121942"/>
                            <a:ext cx="1488873" cy="371220"/>
                          </a:xfrm>
                          <a:prstGeom prst="rect">
                            <a:avLst/>
                          </a:prstGeom>
                          <a:noFill/>
                        </wps:spPr>
                        <wps:txbx>
                          <w:txbxContent>
                            <w:p w14:paraId="7171CB22" w14:textId="77777777" w:rsidR="008011C0" w:rsidRDefault="008011C0" w:rsidP="00312075">
                              <w:pPr>
                                <w:textAlignment w:val="baseline"/>
                              </w:pPr>
                              <w:r>
                                <w:rPr>
                                  <w:rFonts w:cs="Arial"/>
                                  <w:color w:val="FF0000"/>
                                  <w:kern w:val="24"/>
                                  <w:sz w:val="28"/>
                                  <w:szCs w:val="28"/>
                                </w:rPr>
                                <w:t>Leftover bits</w:t>
                              </w:r>
                            </w:p>
                          </w:txbxContent>
                        </wps:txbx>
                        <wps:bodyPr wrap="square" rtlCol="0">
                          <a:noAutofit/>
                        </wps:bodyPr>
                      </wps:wsp>
                      <wps:wsp>
                        <wps:cNvPr id="20" name="TextBox 11"/>
                        <wps:cNvSpPr txBox="1"/>
                        <wps:spPr>
                          <a:xfrm>
                            <a:off x="6509594" y="0"/>
                            <a:ext cx="1050056" cy="390339"/>
                          </a:xfrm>
                          <a:prstGeom prst="rect">
                            <a:avLst/>
                          </a:prstGeom>
                          <a:noFill/>
                        </wps:spPr>
                        <wps:txbx>
                          <w:txbxContent>
                            <w:p w14:paraId="2A53F625" w14:textId="77777777" w:rsidR="008011C0" w:rsidRDefault="008011C0"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1" name="Straight Arrow Connector 21"/>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2" name="Straight Arrow Connector 22"/>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3" name="TextBox 14"/>
                        <wps:cNvSpPr txBox="1"/>
                        <wps:spPr>
                          <a:xfrm>
                            <a:off x="8647827" y="0"/>
                            <a:ext cx="1096611" cy="390339"/>
                          </a:xfrm>
                          <a:prstGeom prst="rect">
                            <a:avLst/>
                          </a:prstGeom>
                          <a:noFill/>
                        </wps:spPr>
                        <wps:txbx>
                          <w:txbxContent>
                            <w:p w14:paraId="6C6E686C" w14:textId="77777777" w:rsidR="008011C0" w:rsidRDefault="008011C0"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24" name="Straight Arrow Connector 24"/>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5" name="Straight Arrow Connector 25"/>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EBA5200" id="_x0000_s1038" style="position:absolute;left:0;text-align:left;margin-left:0;margin-top:-.05pt;width:458.3pt;height:84.45pt;z-index:251659776;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">
                <v:shape id="Picture 16" o:spid="_x0000_s1039"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Kd+PBAAAA2wAAAA8AAABkcnMvZG93bnJldi54bWxET02LwjAQvQv+hzCCF1lTPYh0jSKi6C4i&#10;qMuKt6EZm2IzKU1W67/fCIK3ebzPmcwaW4ob1b5wrGDQT0AQZ04XnCv4Oa4+xiB8QNZYOiYFD/Iw&#10;m7ZbE0y1u/OeboeQixjCPkUFJoQqldJnhiz6vquII3dxtcUQYZ1LXeM9httSDpNkJC0WHBsMVrQw&#10;lF0Pf1bBqrj0tl+98vdsh992aR4nv+O1Ut1OM/8EEagJb/HLvdFx/giev8QD5PQ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Kd+PBAAAA2wAAAA8AAAAAAAAAAAAAAAAAnwIA&#10;AGRycy9kb3ducmV2LnhtbFBLBQYAAAAABAAEAPcAAACNAwAAAAA=&#10;">
                  <v:imagedata r:id="rId27" o:title=""/>
                </v:shape>
                <v:line id="Straight Connector 17" o:spid="_x0000_s1040"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meYcEAAADbAAAADwAAAGRycy9kb3ducmV2LnhtbERPTYvCMBC9L/gfwgje1lQP7lKNIoKL&#10;Fym6Vq9jM7bFZtJtoq3/fiMI3ubxPme26Ewl7tS40rKC0TACQZxZXXKu4PC7/vwG4TyyxsoyKXiQ&#10;g8W89zHDWNuWd3Tf+1yEEHYxKii8r2MpXVaQQTe0NXHgLrYx6ANscqkbbEO4qeQ4iibSYMmhocCa&#10;VgVl1/3NKBgniTldzqM/rbeTPDmmlWx/UqUG/W45BeGp82/xy73RYf4XPH8JB8j5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yZ5hwQAAANsAAAAPAAAAAAAAAAAAAAAA&#10;AKECAABkcnMvZG93bnJldi54bWxQSwUGAAAAAAQABAD5AAAAjwMAAAAA&#10;" strokecolor="#5b9bd5 [3204]" strokeweight="1pt">
                  <v:stroke joinstyle="miter"/>
                </v:line>
                <v:shape id="Left Brace 18" o:spid="_x0000_s1041"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QIysUA&#10;AADbAAAADwAAAGRycy9kb3ducmV2LnhtbESP3WoCQQyF7wXfYYjQuzqrgpTVUVpRW6iKP32AsJPu&#10;Lu5klp2pTt++uSh4l3BOzvkyXybXqBt1ofZsYDTMQBEX3tZcGvi6bJ5fQIWIbLHxTAZ+KcBy0e/N&#10;Mbf+zie6nWOpJIRDjgaqGNtc61BU5DAMfUss2rfvHEZZu1LbDu8S7ho9zrKpdlizNFTY0qqi4nr+&#10;cQbe43ayxrTe2vFx+va5P+zqdN0Z8zRIrzNQkVJ8mP+vP6zgC6z8IgPo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dAjKxQAAANsAAAAPAAAAAAAAAAAAAAAAAJgCAABkcnMv&#10;ZG93bnJldi54bWxQSwUGAAAAAAQABAD1AAAAigMAAAAA&#10;" adj="457" strokecolor="#5b9bd5 [3204]" strokeweight="1pt">
                  <v:stroke joinstyle="miter"/>
                </v:shape>
                <v:shape id="TextBox 10" o:spid="_x0000_s1042"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14:paraId="7171CB22" w14:textId="77777777" w:rsidR="008011C0" w:rsidRDefault="008011C0" w:rsidP="00312075">
                        <w:pPr>
                          <w:textAlignment w:val="baseline"/>
                        </w:pPr>
                        <w:r>
                          <w:rPr>
                            <w:rFonts w:cs="Arial"/>
                            <w:color w:val="FF0000"/>
                            <w:kern w:val="24"/>
                            <w:sz w:val="28"/>
                            <w:szCs w:val="28"/>
                          </w:rPr>
                          <w:t>Leftover bits</w:t>
                        </w:r>
                      </w:p>
                    </w:txbxContent>
                  </v:textbox>
                </v:shape>
                <v:shape id="TextBox 11" o:spid="_x0000_s1043"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14:paraId="2A53F625" w14:textId="77777777" w:rsidR="008011C0" w:rsidRDefault="008011C0"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 id="Straight Arrow Connector 21" o:spid="_x0000_s1044"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R+MQAAADbAAAADwAAAGRycy9kb3ducmV2LnhtbESPQYvCMBSE78L+h/AWvMia2oNIt1FE&#10;WPCwF6sWvD2aZ1ttXkoT2+6/3wiCx2FmvmHSzWga0VPnassKFvMIBHFhdc2lgtPx52sFwnlkjY1l&#10;UvBHDjbrj0mKibYDH6jPfCkChF2CCirv20RKV1Rk0M1tSxy8q+0M+iC7UuoOhwA3jYyjaCkN1hwW&#10;KmxpV1Fxzx5GwS1/ZGN/2a9Oee7a82zIf/trrNT0c9x+g/A0+nf41d5rBfECnl/CD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65H4xAAAANsAAAAPAAAAAAAAAAAA&#10;AAAAAKECAABkcnMvZG93bnJldi54bWxQSwUGAAAAAAQABAD5AAAAkgMAAAAA&#10;" strokecolor="#5b9bd5 [3204]" strokeweight="1pt">
                  <v:stroke endarrow="open" joinstyle="miter"/>
                </v:shape>
                <v:shape id="Straight Arrow Connector 22" o:spid="_x0000_s1045"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o1BsYAAADbAAAADwAAAGRycy9kb3ducmV2LnhtbESPQWvCQBSE74L/YXlCL1I35lA1dRVR&#10;Cm0pgmkPPb5mX7LR7NuQ3Wr677uC4HGYmW+Y5bq3jThT52vHCqaTBARx4XTNlYKvz5fHOQgfkDU2&#10;jknBH3lYr4aDJWbaXfhA5zxUIkLYZ6jAhNBmUvrCkEU/cS1x9ErXWQxRdpXUHV4i3DYyTZInabHm&#10;uGCwpa2h4pT/WgXlT7KV7268K10/+56+fSzMcb9Q6mHUb55BBOrDPXxrv2oFaQrXL/EHyN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6NQbGAAAA2wAAAA8AAAAAAAAA&#10;AAAAAAAAoQIAAGRycy9kb3ducmV2LnhtbFBLBQYAAAAABAAEAPkAAACUAwAAAAA=&#10;" strokecolor="#5b9bd5 [3204]" strokeweight="1pt">
                  <v:stroke endarrow="open" joinstyle="miter"/>
                </v:shape>
                <v:shape id="TextBox 14" o:spid="_x0000_s1046"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14:paraId="6C6E686C" w14:textId="77777777" w:rsidR="008011C0" w:rsidRDefault="008011C0"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24" o:spid="_x0000_s1047"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wyYMQAAADbAAAADwAAAGRycy9kb3ducmV2LnhtbESPQYvCMBSE78L+h/AW9iJrukVEqlFE&#10;EDzsxaqFvT2aZ1ttXkoT2+6/N4LgcZiZb5jlejC16Kh1lWUFP5MIBHFudcWFgtNx9z0H4Tyyxtoy&#10;KfgnB+vVx2iJibY9H6hLfSEChF2CCkrvm0RKl5dk0E1sQxy8i20N+iDbQuoW+wA3tYyjaCYNVhwW&#10;SmxoW1J+S+9GwTW7p0P3t5+fssw153Gf/XaXWKmvz2GzAOFp8O/wq73XCuIp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nDJgxAAAANsAAAAPAAAAAAAAAAAA&#10;AAAAAKECAABkcnMvZG93bnJldi54bWxQSwUGAAAAAAQABAD5AAAAkgMAAAAA&#10;" strokecolor="#5b9bd5 [3204]" strokeweight="1pt">
                  <v:stroke endarrow="open" joinstyle="miter"/>
                </v:shape>
                <v:shape id="Straight Arrow Connector 25" o:spid="_x0000_s1048"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OtcsYAAADbAAAADwAAAGRycy9kb3ducmV2LnhtbESPQWvCQBSE7wX/w/KEXkrdKFRrdBWx&#10;FFoRweihx9fsSzaafRuyW03/vSsUehxm5htmvuxsLS7U+sqxguEgAUGcO11xqeB4eH9+BeEDssba&#10;MSn4JQ/LRe9hjql2V97TJQuliBD2KSowITSplD43ZNEPXEMcvcK1FkOUbSl1i9cIt7UcJclYWqw4&#10;LhhsaG0oP2c/VkHxnazlxj29Fa6bfA0/t1Nz2k2Veux3qxmIQF34D/+1P7SC0Qvcv8Qf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TrXLGAAAA2wAAAA8AAAAAAAAA&#10;AAAAAAAAoQIAAGRycy9kb3ducmV2LnhtbFBLBQYAAAAABAAEAPkAAACUAwAAAAA=&#10;" strokecolor="#5b9bd5 [3204]" strokeweight="1pt">
                  <v:stroke endarrow="open" joinstyle="miter"/>
                </v:shape>
              </v:group>
            </w:pict>
          </mc:Fallback>
        </mc:AlternateContent>
      </w:r>
    </w:p>
    <w:p w14:paraId="795244A1" w14:textId="77777777" w:rsidR="00312075" w:rsidRDefault="00312075" w:rsidP="00312075">
      <w:pPr>
        <w:jc w:val="both"/>
      </w:pPr>
    </w:p>
    <w:p w14:paraId="641FC0E8" w14:textId="77777777" w:rsidR="00312075" w:rsidRDefault="00312075" w:rsidP="00312075">
      <w:pPr>
        <w:jc w:val="both"/>
      </w:pPr>
    </w:p>
    <w:p w14:paraId="31387E31" w14:textId="77777777" w:rsidR="00312075" w:rsidRDefault="00312075" w:rsidP="00312075">
      <w:pPr>
        <w:jc w:val="both"/>
      </w:pPr>
    </w:p>
    <w:p w14:paraId="5F4DE595" w14:textId="77777777" w:rsidR="00312075" w:rsidRDefault="00312075" w:rsidP="00312075">
      <w:pPr>
        <w:jc w:val="both"/>
      </w:pPr>
    </w:p>
    <w:p w14:paraId="4A6D5F6B" w14:textId="77777777" w:rsidR="00312075" w:rsidRDefault="00312075" w:rsidP="00312075">
      <w:pPr>
        <w:jc w:val="both"/>
      </w:pPr>
    </w:p>
    <w:p w14:paraId="60F260FD" w14:textId="77777777" w:rsidR="00312075" w:rsidRDefault="00312075" w:rsidP="00312075">
      <w:pPr>
        <w:jc w:val="both"/>
      </w:pPr>
    </w:p>
    <w:p w14:paraId="4D7FB0F0" w14:textId="77777777" w:rsidR="00312075" w:rsidRDefault="00312075" w:rsidP="00312075">
      <w:pPr>
        <w:tabs>
          <w:tab w:val="left" w:pos="7075"/>
        </w:tabs>
      </w:pPr>
      <w:r>
        <w:rPr>
          <w:highlight w:val="green"/>
        </w:rPr>
        <w:t xml:space="preserve">Y/N/A: </w:t>
      </w:r>
      <w:r w:rsidRPr="00986B54">
        <w:rPr>
          <w:highlight w:val="green"/>
        </w:rPr>
        <w:t>4</w:t>
      </w:r>
      <w:r>
        <w:rPr>
          <w:highlight w:val="green"/>
        </w:rPr>
        <w:t>4/0</w:t>
      </w:r>
      <w:r w:rsidRPr="00986B54">
        <w:rPr>
          <w:highlight w:val="green"/>
        </w:rPr>
        <w:t>/</w:t>
      </w:r>
      <w:r>
        <w:rPr>
          <w:highlight w:val="green"/>
        </w:rPr>
        <w:t>11</w:t>
      </w:r>
      <w:r>
        <w:t xml:space="preserve"> </w:t>
      </w:r>
    </w:p>
    <w:p w14:paraId="36B3B7A9" w14:textId="77777777" w:rsidR="00257845" w:rsidRDefault="00257845" w:rsidP="00257845">
      <w:pPr>
        <w:jc w:val="both"/>
        <w:rPr>
          <w:b/>
        </w:rPr>
      </w:pPr>
      <w:r>
        <w:rPr>
          <w:b/>
        </w:rPr>
        <w:t xml:space="preserve">Straw poll #3 </w:t>
      </w:r>
      <w:r w:rsidRPr="006366A0">
        <w:rPr>
          <w:b/>
          <w:i/>
        </w:rPr>
        <w:t>[#SP</w:t>
      </w:r>
      <w:r>
        <w:rPr>
          <w:b/>
          <w:i/>
        </w:rPr>
        <w:t>3</w:t>
      </w:r>
      <w:r w:rsidRPr="006366A0">
        <w:rPr>
          <w:b/>
          <w:i/>
        </w:rPr>
        <w:t>]</w:t>
      </w:r>
    </w:p>
    <w:p w14:paraId="2799AB62" w14:textId="77777777" w:rsidR="00312075" w:rsidRDefault="00312075" w:rsidP="00312075">
      <w:pPr>
        <w:jc w:val="both"/>
      </w:pPr>
    </w:p>
    <w:p w14:paraId="4D509209" w14:textId="77777777" w:rsidR="00D2587B" w:rsidRDefault="00D2587B" w:rsidP="00312075">
      <w:pPr>
        <w:jc w:val="both"/>
      </w:pPr>
    </w:p>
    <w:p w14:paraId="26FF4F65" w14:textId="77777777" w:rsidR="00E10310" w:rsidRPr="00E10310" w:rsidRDefault="00E10310" w:rsidP="00312075">
      <w:pPr>
        <w:jc w:val="both"/>
        <w:rPr>
          <w:b/>
        </w:rPr>
      </w:pPr>
      <w:r w:rsidRPr="00E10310">
        <w:rPr>
          <w:b/>
        </w:rPr>
        <w:t>20/0603r0 (EHT-SIG Contents for SU transmission, Ross Yu, Huawei)</w:t>
      </w:r>
    </w:p>
    <w:p w14:paraId="2B958D4A" w14:textId="77777777" w:rsidR="00E10310" w:rsidRDefault="00E10310" w:rsidP="00312075">
      <w:pPr>
        <w:jc w:val="both"/>
      </w:pPr>
    </w:p>
    <w:p w14:paraId="235A212F" w14:textId="77777777" w:rsidR="00E10310" w:rsidRDefault="00E10310" w:rsidP="00312075">
      <w:pPr>
        <w:jc w:val="both"/>
      </w:pPr>
      <w:r>
        <w:t>SP#1</w:t>
      </w:r>
    </w:p>
    <w:p w14:paraId="53B7BE9F" w14:textId="77777777" w:rsidR="00E10310" w:rsidRDefault="00E10310" w:rsidP="00312075">
      <w:pPr>
        <w:jc w:val="both"/>
      </w:pPr>
    </w:p>
    <w:p w14:paraId="4B18BC97" w14:textId="77777777" w:rsidR="00D94D9D" w:rsidRDefault="00D94D9D" w:rsidP="00D94D9D">
      <w:pPr>
        <w:rPr>
          <w:bCs/>
          <w:szCs w:val="22"/>
        </w:rPr>
      </w:pPr>
      <w:r w:rsidRPr="00D94D9D">
        <w:rPr>
          <w:bCs/>
          <w:szCs w:val="22"/>
        </w:rPr>
        <w:t>Which option do you prefer regarding EHT-SIG contents for SU transmission when BW&gt;20MHz.?</w:t>
      </w:r>
    </w:p>
    <w:p w14:paraId="0F07DD1A" w14:textId="77777777" w:rsidR="00D94D9D" w:rsidRDefault="00D94D9D" w:rsidP="00DF7E01">
      <w:pPr>
        <w:pStyle w:val="ListParagraph"/>
        <w:numPr>
          <w:ilvl w:val="0"/>
          <w:numId w:val="52"/>
        </w:numPr>
        <w:rPr>
          <w:bCs/>
          <w:szCs w:val="22"/>
        </w:rPr>
      </w:pPr>
      <w:r w:rsidRPr="00D94D9D">
        <w:rPr>
          <w:bCs/>
          <w:szCs w:val="22"/>
        </w:rPr>
        <w:t xml:space="preserve">Opt a: 1111 (CC1 </w:t>
      </w:r>
      <w:r>
        <w:rPr>
          <w:bCs/>
          <w:szCs w:val="22"/>
        </w:rPr>
        <w:t>and CC2 have the same contents)</w:t>
      </w:r>
    </w:p>
    <w:p w14:paraId="3BB9E5AB" w14:textId="77777777" w:rsidR="00D94D9D" w:rsidRDefault="00D94D9D" w:rsidP="00DF7E01">
      <w:pPr>
        <w:pStyle w:val="ListParagraph"/>
        <w:numPr>
          <w:ilvl w:val="0"/>
          <w:numId w:val="52"/>
        </w:numPr>
        <w:rPr>
          <w:bCs/>
          <w:szCs w:val="22"/>
        </w:rPr>
      </w:pPr>
      <w:r w:rsidRPr="00D94D9D">
        <w:rPr>
          <w:bCs/>
          <w:szCs w:val="22"/>
        </w:rPr>
        <w:t>Opt b: 1212 (CC1 and CC2 have different contents)</w:t>
      </w:r>
    </w:p>
    <w:p w14:paraId="65ACA5F0" w14:textId="77777777" w:rsidR="00D94D9D" w:rsidRDefault="00D94D9D" w:rsidP="00DF7E01">
      <w:pPr>
        <w:pStyle w:val="ListParagraph"/>
        <w:numPr>
          <w:ilvl w:val="0"/>
          <w:numId w:val="52"/>
        </w:numPr>
        <w:rPr>
          <w:bCs/>
          <w:szCs w:val="22"/>
        </w:rPr>
      </w:pPr>
      <w:r>
        <w:rPr>
          <w:bCs/>
          <w:szCs w:val="22"/>
        </w:rPr>
        <w:t>Neither</w:t>
      </w:r>
    </w:p>
    <w:p w14:paraId="2B66D9B5" w14:textId="77777777" w:rsidR="00D94D9D" w:rsidRPr="00D94D9D" w:rsidRDefault="00D94D9D" w:rsidP="00DF7E01">
      <w:pPr>
        <w:pStyle w:val="ListParagraph"/>
        <w:numPr>
          <w:ilvl w:val="0"/>
          <w:numId w:val="52"/>
        </w:numPr>
        <w:rPr>
          <w:bCs/>
          <w:szCs w:val="22"/>
        </w:rPr>
      </w:pPr>
      <w:r w:rsidRPr="00D94D9D">
        <w:rPr>
          <w:bCs/>
          <w:szCs w:val="22"/>
        </w:rPr>
        <w:t>Abstain</w:t>
      </w:r>
    </w:p>
    <w:p w14:paraId="23BAAF5A" w14:textId="77777777" w:rsidR="00E10310" w:rsidRDefault="00E10310" w:rsidP="00312075">
      <w:pPr>
        <w:jc w:val="both"/>
      </w:pPr>
    </w:p>
    <w:p w14:paraId="4BE5C4D2" w14:textId="77777777" w:rsidR="00591711" w:rsidRPr="00591711" w:rsidRDefault="00591711" w:rsidP="00591711">
      <w:pPr>
        <w:tabs>
          <w:tab w:val="left" w:pos="7075"/>
        </w:tabs>
        <w:rPr>
          <w:highlight w:val="cyan"/>
        </w:rPr>
      </w:pPr>
      <w:r w:rsidRPr="00591711">
        <w:rPr>
          <w:highlight w:val="cyan"/>
        </w:rPr>
        <w:t>Opt a/Opt b/Neither/Abstain: 18/12/0/21</w:t>
      </w:r>
    </w:p>
    <w:p w14:paraId="48BC7DD0" w14:textId="77777777" w:rsidR="00591711" w:rsidRDefault="00591711" w:rsidP="00312075">
      <w:pPr>
        <w:jc w:val="both"/>
      </w:pPr>
    </w:p>
    <w:p w14:paraId="02336005" w14:textId="77777777" w:rsidR="00802F10" w:rsidRDefault="00802F10" w:rsidP="00312075">
      <w:pPr>
        <w:jc w:val="both"/>
      </w:pPr>
      <w:r>
        <w:t xml:space="preserve">Reference:  </w:t>
      </w:r>
      <w:r w:rsidRPr="00802F10">
        <w:t>11-20-0587-05-00be-minutes-april-phy-cc</w:t>
      </w:r>
    </w:p>
    <w:p w14:paraId="07F74FED" w14:textId="77777777" w:rsidR="00D2587B" w:rsidRDefault="00D2587B">
      <w:pPr>
        <w:rPr>
          <w:rFonts w:ascii="Arial" w:hAnsi="Arial"/>
          <w:b/>
          <w:sz w:val="28"/>
          <w:lang w:val="en-US"/>
        </w:rPr>
      </w:pPr>
      <w:r>
        <w:rPr>
          <w:lang w:val="en-US"/>
        </w:rPr>
        <w:br w:type="page"/>
      </w:r>
    </w:p>
    <w:p w14:paraId="35C1DBBE" w14:textId="77777777" w:rsidR="0088300F" w:rsidRPr="005758D1" w:rsidRDefault="0088300F" w:rsidP="0088300F">
      <w:pPr>
        <w:pStyle w:val="Heading2"/>
        <w:rPr>
          <w:u w:val="none"/>
          <w:lang w:val="en-US"/>
        </w:rPr>
      </w:pPr>
      <w:bookmarkStart w:id="2045" w:name="_Toc47082137"/>
      <w:r>
        <w:rPr>
          <w:u w:val="none"/>
          <w:lang w:val="en-US"/>
        </w:rPr>
        <w:lastRenderedPageBreak/>
        <w:t xml:space="preserve">April 23 (MAC):  </w:t>
      </w:r>
      <w:r w:rsidR="00E51DEA">
        <w:rPr>
          <w:u w:val="none"/>
          <w:lang w:val="en-US"/>
        </w:rPr>
        <w:t>5</w:t>
      </w:r>
      <w:r w:rsidRPr="005758D1">
        <w:rPr>
          <w:u w:val="none"/>
          <w:lang w:val="en-US"/>
        </w:rPr>
        <w:t xml:space="preserve"> </w:t>
      </w:r>
      <w:r>
        <w:rPr>
          <w:u w:val="none"/>
          <w:lang w:val="en-US"/>
        </w:rPr>
        <w:t>SPs</w:t>
      </w:r>
      <w:bookmarkEnd w:id="2045"/>
    </w:p>
    <w:p w14:paraId="6917CBAC" w14:textId="77777777" w:rsidR="0088300F" w:rsidRDefault="0088300F" w:rsidP="0088300F">
      <w:pPr>
        <w:jc w:val="both"/>
      </w:pPr>
    </w:p>
    <w:p w14:paraId="50ED773A" w14:textId="77777777" w:rsidR="0088300F" w:rsidRDefault="0088300F" w:rsidP="0088300F">
      <w:pPr>
        <w:jc w:val="both"/>
        <w:rPr>
          <w:b/>
        </w:rPr>
      </w:pPr>
      <w:r w:rsidRPr="009E5BBA">
        <w:rPr>
          <w:b/>
        </w:rPr>
        <w:t>20/</w:t>
      </w:r>
      <w:r>
        <w:rPr>
          <w:b/>
        </w:rPr>
        <w:t>0487r5 (</w:t>
      </w:r>
      <w:r w:rsidRPr="0088300F">
        <w:rPr>
          <w:b/>
        </w:rPr>
        <w:t>Multiple Link Operation Follow Up</w:t>
      </w:r>
      <w:r>
        <w:rPr>
          <w:b/>
        </w:rPr>
        <w:t>, Liwen Chu, NXP)</w:t>
      </w:r>
    </w:p>
    <w:p w14:paraId="4103BB92" w14:textId="77777777" w:rsidR="0088300F" w:rsidRDefault="0088300F" w:rsidP="0088300F">
      <w:pPr>
        <w:jc w:val="both"/>
        <w:rPr>
          <w:b/>
        </w:rPr>
      </w:pPr>
    </w:p>
    <w:p w14:paraId="473F9F2A" w14:textId="77777777" w:rsidR="0088300F" w:rsidRPr="0088300F" w:rsidRDefault="0088300F" w:rsidP="0088300F">
      <w:pPr>
        <w:jc w:val="both"/>
      </w:pPr>
      <w:r w:rsidRPr="0088300F">
        <w:t>SP</w:t>
      </w:r>
      <w:r>
        <w:t>#1</w:t>
      </w:r>
    </w:p>
    <w:p w14:paraId="6EC9E0E7" w14:textId="77777777" w:rsidR="0088300F" w:rsidRDefault="0088300F" w:rsidP="00312075">
      <w:pPr>
        <w:jc w:val="both"/>
      </w:pPr>
    </w:p>
    <w:p w14:paraId="51C5E52B" w14:textId="77777777" w:rsidR="006013F9" w:rsidRDefault="004F3ABA" w:rsidP="00312075">
      <w:pPr>
        <w:jc w:val="both"/>
      </w:pPr>
      <w:r w:rsidRPr="004F3ABA">
        <w:t xml:space="preserve">Do you support that in non-STR STA MLD, the simultaneous transmission in two links through backoff in one link (link 1) and enhanced PIFS idle/busy check in another link (link 2) is allowed: </w:t>
      </w:r>
    </w:p>
    <w:p w14:paraId="2FF58826" w14:textId="77777777" w:rsidR="006013F9" w:rsidRDefault="004F3ABA" w:rsidP="00DF7E01">
      <w:pPr>
        <w:pStyle w:val="ListParagraph"/>
        <w:numPr>
          <w:ilvl w:val="0"/>
          <w:numId w:val="53"/>
        </w:numPr>
        <w:jc w:val="both"/>
      </w:pPr>
      <w:r w:rsidRPr="004F3ABA">
        <w:t xml:space="preserve">NAV checking in primary 20MHz channel of link2 besides PIFS checking in other secondary channels of link2, </w:t>
      </w:r>
    </w:p>
    <w:p w14:paraId="7974F85C" w14:textId="77777777" w:rsidR="0088300F" w:rsidRDefault="004F3ABA" w:rsidP="00DF7E01">
      <w:pPr>
        <w:pStyle w:val="ListParagraph"/>
        <w:numPr>
          <w:ilvl w:val="0"/>
          <w:numId w:val="53"/>
        </w:numPr>
        <w:jc w:val="both"/>
      </w:pPr>
      <w:r w:rsidRPr="004F3ABA">
        <w:t>The further method to guarantee fairness is TBD.</w:t>
      </w:r>
    </w:p>
    <w:p w14:paraId="1768EA78" w14:textId="77777777" w:rsidR="006013F9" w:rsidRDefault="006013F9" w:rsidP="006013F9">
      <w:pPr>
        <w:jc w:val="both"/>
      </w:pPr>
    </w:p>
    <w:p w14:paraId="2EF7B99D" w14:textId="77777777" w:rsidR="006013F9" w:rsidRDefault="003E6299" w:rsidP="006013F9">
      <w:pPr>
        <w:jc w:val="both"/>
      </w:pPr>
      <w:r w:rsidRPr="003E6299">
        <w:rPr>
          <w:highlight w:val="red"/>
        </w:rPr>
        <w:t>Y/N/A/No answer: 19/26/27/14</w:t>
      </w:r>
    </w:p>
    <w:p w14:paraId="70988277" w14:textId="77777777" w:rsidR="00237624" w:rsidRDefault="00237624" w:rsidP="006013F9">
      <w:pPr>
        <w:jc w:val="both"/>
      </w:pPr>
    </w:p>
    <w:p w14:paraId="25D2058B" w14:textId="77777777" w:rsidR="000D3057" w:rsidRDefault="000D3057" w:rsidP="006013F9">
      <w:pPr>
        <w:jc w:val="both"/>
      </w:pPr>
    </w:p>
    <w:p w14:paraId="052B7825" w14:textId="77777777" w:rsidR="00237624" w:rsidRDefault="00237624" w:rsidP="006013F9">
      <w:pPr>
        <w:jc w:val="both"/>
        <w:rPr>
          <w:lang w:val="en-US"/>
        </w:rPr>
      </w:pPr>
      <w:r w:rsidRPr="00237624">
        <w:rPr>
          <w:lang w:val="en-US"/>
        </w:rPr>
        <w:t>SP</w:t>
      </w:r>
      <w:r>
        <w:rPr>
          <w:lang w:val="en-US"/>
        </w:rPr>
        <w:t>#2</w:t>
      </w:r>
      <w:r w:rsidRPr="00237624">
        <w:rPr>
          <w:lang w:val="en-US"/>
        </w:rPr>
        <w:t xml:space="preserve"> </w:t>
      </w:r>
    </w:p>
    <w:p w14:paraId="6FACE454" w14:textId="77777777" w:rsidR="00237624" w:rsidRDefault="00237624" w:rsidP="006013F9">
      <w:pPr>
        <w:jc w:val="both"/>
        <w:rPr>
          <w:lang w:val="en-US"/>
        </w:rPr>
      </w:pPr>
    </w:p>
    <w:p w14:paraId="56C04FE4" w14:textId="77777777" w:rsidR="00237624" w:rsidRDefault="00237624" w:rsidP="006013F9">
      <w:pPr>
        <w:jc w:val="both"/>
        <w:rPr>
          <w:lang w:val="en-US"/>
        </w:rPr>
      </w:pPr>
      <w:r w:rsidRPr="00237624">
        <w:rPr>
          <w:lang w:val="en-US"/>
        </w:rPr>
        <w:t>Do you support to define a mode that when doing simultaneous frame exch</w:t>
      </w:r>
      <w:r>
        <w:rPr>
          <w:lang w:val="en-US"/>
        </w:rPr>
        <w:t xml:space="preserve">anges with STA MLD without STR </w:t>
      </w:r>
      <w:r w:rsidRPr="00237624">
        <w:rPr>
          <w:lang w:val="en-US"/>
        </w:rPr>
        <w:t xml:space="preserve">capability, the inter-frame space between the ending time of the short responding PPDU and the starting time of the following soliciting PPDU may be more than SIFS and no more than TBD time? </w:t>
      </w:r>
    </w:p>
    <w:p w14:paraId="2AC5D4E4" w14:textId="77777777" w:rsidR="003E6299" w:rsidRDefault="00237624" w:rsidP="00DF7E01">
      <w:pPr>
        <w:pStyle w:val="ListParagraph"/>
        <w:numPr>
          <w:ilvl w:val="0"/>
          <w:numId w:val="54"/>
        </w:numPr>
        <w:jc w:val="both"/>
        <w:rPr>
          <w:lang w:val="en-US"/>
        </w:rPr>
      </w:pPr>
      <w:r w:rsidRPr="00237624">
        <w:rPr>
          <w:lang w:val="en-US"/>
        </w:rPr>
        <w:t>Note: it may be required to do ED sensing when the IFS is longer than SIFS according to EU regulation.</w:t>
      </w:r>
    </w:p>
    <w:p w14:paraId="0284FA5C" w14:textId="77777777" w:rsidR="00237624" w:rsidRDefault="00237624" w:rsidP="00237624">
      <w:pPr>
        <w:jc w:val="both"/>
        <w:rPr>
          <w:lang w:val="en-US"/>
        </w:rPr>
      </w:pPr>
    </w:p>
    <w:p w14:paraId="4285527F" w14:textId="77777777" w:rsidR="00237624" w:rsidRDefault="00237624" w:rsidP="00237624">
      <w:pPr>
        <w:jc w:val="both"/>
      </w:pPr>
      <w:r w:rsidRPr="00237624">
        <w:rPr>
          <w:highlight w:val="red"/>
        </w:rPr>
        <w:t>Y/N/A/No answer: 12/36/33/16</w:t>
      </w:r>
    </w:p>
    <w:p w14:paraId="0FBA9906" w14:textId="77777777" w:rsidR="00237624" w:rsidRDefault="00237624" w:rsidP="00237624">
      <w:pPr>
        <w:jc w:val="both"/>
        <w:rPr>
          <w:lang w:val="en-US"/>
        </w:rPr>
      </w:pPr>
    </w:p>
    <w:p w14:paraId="048D3F38" w14:textId="77777777" w:rsidR="000D3057" w:rsidRDefault="000D3057" w:rsidP="00237624">
      <w:pPr>
        <w:jc w:val="both"/>
        <w:rPr>
          <w:lang w:val="en-US"/>
        </w:rPr>
      </w:pPr>
    </w:p>
    <w:p w14:paraId="39BEF81F" w14:textId="77777777" w:rsidR="00237624" w:rsidRPr="00D761B1" w:rsidRDefault="00B57783" w:rsidP="00237624">
      <w:pPr>
        <w:jc w:val="both"/>
        <w:rPr>
          <w:b/>
          <w:lang w:val="en-US"/>
        </w:rPr>
      </w:pPr>
      <w:r>
        <w:rPr>
          <w:b/>
          <w:lang w:val="en-US"/>
        </w:rPr>
        <w:t>20/0226r5</w:t>
      </w:r>
      <w:r w:rsidR="00D761B1" w:rsidRPr="00D761B1">
        <w:rPr>
          <w:b/>
          <w:lang w:val="en-US"/>
        </w:rPr>
        <w:t xml:space="preserve"> (MLO Constraint Indication and Operating Mode, Sharan Naribole, Samsung)</w:t>
      </w:r>
    </w:p>
    <w:p w14:paraId="6E41A09D" w14:textId="77777777" w:rsidR="00D761B1" w:rsidRDefault="00D761B1" w:rsidP="00237624">
      <w:pPr>
        <w:jc w:val="both"/>
        <w:rPr>
          <w:lang w:val="en-US"/>
        </w:rPr>
      </w:pPr>
    </w:p>
    <w:p w14:paraId="66BBA1B1" w14:textId="77777777" w:rsidR="0031054D" w:rsidRDefault="0031054D" w:rsidP="00237624">
      <w:pPr>
        <w:jc w:val="both"/>
      </w:pPr>
      <w:r>
        <w:t>SP#1</w:t>
      </w:r>
    </w:p>
    <w:p w14:paraId="4736EA7A" w14:textId="77777777" w:rsidR="0031054D" w:rsidRDefault="0031054D" w:rsidP="00237624">
      <w:pPr>
        <w:jc w:val="both"/>
      </w:pPr>
    </w:p>
    <w:p w14:paraId="20CE28BB" w14:textId="77777777" w:rsidR="0031054D" w:rsidRDefault="00D761B1" w:rsidP="00237624">
      <w:pPr>
        <w:jc w:val="both"/>
      </w:pPr>
      <w:r w:rsidRPr="00D761B1">
        <w:t xml:space="preserve">Do you support the addition of the following text to TGbe SFD? </w:t>
      </w:r>
    </w:p>
    <w:p w14:paraId="1FFD62AE" w14:textId="77777777" w:rsidR="0031054D" w:rsidRDefault="00D761B1" w:rsidP="00DF7E01">
      <w:pPr>
        <w:pStyle w:val="ListParagraph"/>
        <w:numPr>
          <w:ilvl w:val="0"/>
          <w:numId w:val="54"/>
        </w:numPr>
        <w:jc w:val="both"/>
      </w:pPr>
      <w:r w:rsidRPr="00D761B1">
        <w:t xml:space="preserve">A non-AP MLD may update its ability to perform simultaneous transmission and reception on a pair of setup links after multi-link setup. </w:t>
      </w:r>
    </w:p>
    <w:p w14:paraId="56BF7165" w14:textId="77777777" w:rsidR="0031054D" w:rsidRDefault="00D761B1" w:rsidP="00DF7E01">
      <w:pPr>
        <w:pStyle w:val="ListParagraph"/>
        <w:numPr>
          <w:ilvl w:val="1"/>
          <w:numId w:val="54"/>
        </w:numPr>
        <w:jc w:val="both"/>
      </w:pPr>
      <w:r w:rsidRPr="00D761B1">
        <w:t>This update for any pair of setup links can be announced by n</w:t>
      </w:r>
      <w:r w:rsidR="0031054D">
        <w:t>on-AP MLD on any enabled link.</w:t>
      </w:r>
    </w:p>
    <w:p w14:paraId="096E14C6" w14:textId="77777777" w:rsidR="0031054D" w:rsidRDefault="00D761B1" w:rsidP="0031054D">
      <w:pPr>
        <w:jc w:val="both"/>
      </w:pPr>
      <w:r w:rsidRPr="00D761B1">
        <w:t xml:space="preserve">NOTE – Specific signaling for update indication is TBD </w:t>
      </w:r>
    </w:p>
    <w:p w14:paraId="5F1FA4AD" w14:textId="77777777" w:rsidR="00D761B1" w:rsidRDefault="00D761B1" w:rsidP="0031054D">
      <w:pPr>
        <w:jc w:val="both"/>
      </w:pPr>
      <w:r w:rsidRPr="00D761B1">
        <w:t>NOTE - Limitations on dynamic updating is TBD</w:t>
      </w:r>
    </w:p>
    <w:p w14:paraId="5BFD7C41" w14:textId="77777777" w:rsidR="00451131" w:rsidRDefault="00451131" w:rsidP="0031054D">
      <w:pPr>
        <w:jc w:val="both"/>
      </w:pPr>
    </w:p>
    <w:p w14:paraId="2694A9AC" w14:textId="77777777" w:rsidR="00451131" w:rsidRDefault="00451131" w:rsidP="0031054D">
      <w:pPr>
        <w:jc w:val="both"/>
      </w:pPr>
      <w:r w:rsidRPr="00451131">
        <w:rPr>
          <w:highlight w:val="green"/>
        </w:rPr>
        <w:t>Y/N/A/No answer: 43/7/29/19</w:t>
      </w:r>
    </w:p>
    <w:p w14:paraId="303E0014" w14:textId="77777777" w:rsidR="00451131" w:rsidRPr="00257845" w:rsidRDefault="00257845" w:rsidP="0031054D">
      <w:pPr>
        <w:jc w:val="both"/>
        <w:rPr>
          <w:b/>
        </w:rPr>
      </w:pPr>
      <w:r>
        <w:rPr>
          <w:b/>
        </w:rPr>
        <w:t xml:space="preserve">Straw poll #4 </w:t>
      </w:r>
      <w:r w:rsidRPr="006366A0">
        <w:rPr>
          <w:b/>
          <w:i/>
        </w:rPr>
        <w:t>[#SP</w:t>
      </w:r>
      <w:r>
        <w:rPr>
          <w:b/>
          <w:i/>
        </w:rPr>
        <w:t>4</w:t>
      </w:r>
      <w:r w:rsidRPr="006366A0">
        <w:rPr>
          <w:b/>
          <w:i/>
        </w:rPr>
        <w:t>]</w:t>
      </w:r>
    </w:p>
    <w:p w14:paraId="5595DBE0" w14:textId="77777777" w:rsidR="00257845" w:rsidRDefault="00257845" w:rsidP="0031054D">
      <w:pPr>
        <w:jc w:val="both"/>
      </w:pPr>
    </w:p>
    <w:p w14:paraId="71210DB1" w14:textId="77777777" w:rsidR="000D3057" w:rsidRDefault="000D3057" w:rsidP="0031054D">
      <w:pPr>
        <w:jc w:val="both"/>
      </w:pPr>
    </w:p>
    <w:p w14:paraId="1C174008" w14:textId="77777777" w:rsidR="000D3057" w:rsidRDefault="000D3057">
      <w:pPr>
        <w:rPr>
          <w:b/>
        </w:rPr>
      </w:pPr>
      <w:r>
        <w:rPr>
          <w:b/>
        </w:rPr>
        <w:br w:type="page"/>
      </w:r>
    </w:p>
    <w:p w14:paraId="430028C8" w14:textId="77777777" w:rsidR="005F0B86" w:rsidRPr="00BE1B60" w:rsidRDefault="00BE1B60" w:rsidP="0031054D">
      <w:pPr>
        <w:jc w:val="both"/>
        <w:rPr>
          <w:b/>
        </w:rPr>
      </w:pPr>
      <w:r w:rsidRPr="00BE1B60">
        <w:rPr>
          <w:b/>
        </w:rPr>
        <w:lastRenderedPageBreak/>
        <w:t>20/0433r5 (PPDU alignment in STR constrained multi-link, Yunbo Li, Huawei)</w:t>
      </w:r>
    </w:p>
    <w:p w14:paraId="78294B22" w14:textId="77777777" w:rsidR="00BE1B60" w:rsidRDefault="00BE1B60" w:rsidP="0031054D">
      <w:pPr>
        <w:jc w:val="both"/>
      </w:pPr>
    </w:p>
    <w:p w14:paraId="63344652" w14:textId="77777777" w:rsidR="00BE1B60" w:rsidRDefault="00BE1B60" w:rsidP="0031054D">
      <w:pPr>
        <w:jc w:val="both"/>
      </w:pPr>
      <w:r>
        <w:t>SP</w:t>
      </w:r>
    </w:p>
    <w:p w14:paraId="677A9213" w14:textId="77777777" w:rsidR="005765B8" w:rsidRDefault="005765B8" w:rsidP="0031054D">
      <w:pPr>
        <w:jc w:val="both"/>
      </w:pPr>
    </w:p>
    <w:p w14:paraId="6442DE62" w14:textId="77777777" w:rsidR="005765B8" w:rsidRDefault="005765B8" w:rsidP="005765B8">
      <w:pPr>
        <w:jc w:val="both"/>
        <w:rPr>
          <w:lang w:val="en-US"/>
        </w:rPr>
      </w:pPr>
      <w:r w:rsidRPr="005765B8">
        <w:rPr>
          <w:lang w:val="en-US"/>
        </w:rPr>
        <w:t>Do you support below</w:t>
      </w:r>
      <w:r>
        <w:rPr>
          <w:lang w:val="en-US"/>
        </w:rPr>
        <w:t xml:space="preserve"> synchronization requirement?  </w:t>
      </w:r>
    </w:p>
    <w:p w14:paraId="745A3CA0" w14:textId="77777777" w:rsidR="005765B8" w:rsidRDefault="005765B8" w:rsidP="00DF7E01">
      <w:pPr>
        <w:pStyle w:val="ListParagraph"/>
        <w:numPr>
          <w:ilvl w:val="0"/>
          <w:numId w:val="54"/>
        </w:numPr>
        <w:jc w:val="both"/>
        <w:rPr>
          <w:lang w:val="en-US"/>
        </w:rPr>
      </w:pPr>
      <w:r w:rsidRPr="005765B8">
        <w:rPr>
          <w:lang w:val="en-US"/>
        </w:rPr>
        <w:t>When a MLD1 transmit PPDU1 and PPDU2 in link 1 and link 2 respectively to a MLD2 which is STR constrained, if PPDU1 and PPDU2 has time domain overlapping, then the offset of ending time of PPDU2 compare with ending time of PPDU1 should follow below table</w:t>
      </w:r>
    </w:p>
    <w:p w14:paraId="44D4BCF6" w14:textId="77777777" w:rsidR="005765B8" w:rsidRDefault="005765B8" w:rsidP="00DF7E01">
      <w:pPr>
        <w:pStyle w:val="ListParagraph"/>
        <w:numPr>
          <w:ilvl w:val="1"/>
          <w:numId w:val="54"/>
        </w:numPr>
        <w:jc w:val="both"/>
        <w:rPr>
          <w:lang w:val="en-US"/>
        </w:rPr>
      </w:pPr>
      <w:r w:rsidRPr="005765B8">
        <w:rPr>
          <w:lang w:val="en-US"/>
        </w:rPr>
        <w:t>T1 = SIFS – non-negative TBD value;</w:t>
      </w:r>
    </w:p>
    <w:p w14:paraId="30620681" w14:textId="77777777" w:rsidR="005765B8" w:rsidRPr="005765B8" w:rsidRDefault="005765B8" w:rsidP="00DF7E01">
      <w:pPr>
        <w:pStyle w:val="ListParagraph"/>
        <w:numPr>
          <w:ilvl w:val="1"/>
          <w:numId w:val="54"/>
        </w:numPr>
        <w:jc w:val="both"/>
        <w:rPr>
          <w:lang w:val="en-US"/>
        </w:rPr>
      </w:pPr>
      <w:r w:rsidRPr="005765B8">
        <w:rPr>
          <w:lang w:val="en-US"/>
        </w:rPr>
        <w:t>0&lt; T2 &lt; T1, and the value of T2 is TBD.</w:t>
      </w:r>
    </w:p>
    <w:p w14:paraId="3BA0543C" w14:textId="77777777" w:rsidR="005765B8" w:rsidRDefault="005765B8" w:rsidP="005765B8">
      <w:pPr>
        <w:jc w:val="right"/>
      </w:pPr>
      <w:r>
        <w:rPr>
          <w:noProof/>
          <w:lang w:val="en-US" w:eastAsia="zh-CN"/>
        </w:rPr>
        <w:drawing>
          <wp:inline distT="0" distB="0" distL="0" distR="0" wp14:anchorId="531909D4" wp14:editId="029AF757">
            <wp:extent cx="5553947" cy="1039585"/>
            <wp:effectExtent l="0" t="0" r="8890" b="8255"/>
            <wp:docPr id="3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38"/>
                    <a:stretch>
                      <a:fillRect/>
                    </a:stretch>
                  </pic:blipFill>
                  <pic:spPr>
                    <a:xfrm>
                      <a:off x="0" y="0"/>
                      <a:ext cx="5587784" cy="1045919"/>
                    </a:xfrm>
                    <a:prstGeom prst="rect">
                      <a:avLst/>
                    </a:prstGeom>
                  </pic:spPr>
                </pic:pic>
              </a:graphicData>
            </a:graphic>
          </wp:inline>
        </w:drawing>
      </w:r>
    </w:p>
    <w:p w14:paraId="10CC65AE" w14:textId="77777777" w:rsidR="005765B8" w:rsidRDefault="005765B8" w:rsidP="0031054D">
      <w:pPr>
        <w:jc w:val="both"/>
      </w:pPr>
    </w:p>
    <w:p w14:paraId="0C657C8F" w14:textId="77777777" w:rsidR="005765B8" w:rsidRDefault="005765B8" w:rsidP="005765B8">
      <w:pPr>
        <w:jc w:val="both"/>
      </w:pPr>
      <w:r w:rsidRPr="005765B8">
        <w:rPr>
          <w:highlight w:val="red"/>
        </w:rPr>
        <w:t>Y/N/A/No answer: 37/16/28/15</w:t>
      </w:r>
    </w:p>
    <w:p w14:paraId="2C684434" w14:textId="77777777" w:rsidR="005765B8" w:rsidRDefault="005765B8" w:rsidP="0031054D">
      <w:pPr>
        <w:jc w:val="both"/>
      </w:pPr>
    </w:p>
    <w:p w14:paraId="370D58F5" w14:textId="77777777" w:rsidR="000D3057" w:rsidRDefault="000D3057" w:rsidP="0031054D">
      <w:pPr>
        <w:jc w:val="both"/>
      </w:pPr>
    </w:p>
    <w:p w14:paraId="161A6F38" w14:textId="77777777" w:rsidR="005765B8" w:rsidRPr="00EE7ED2" w:rsidRDefault="00EA6241" w:rsidP="0031054D">
      <w:pPr>
        <w:jc w:val="both"/>
        <w:rPr>
          <w:b/>
        </w:rPr>
      </w:pPr>
      <w:r w:rsidRPr="00EE7ED2">
        <w:rPr>
          <w:b/>
        </w:rPr>
        <w:t>20/0329r</w:t>
      </w:r>
      <w:r w:rsidR="00EE7ED2" w:rsidRPr="00EE7ED2">
        <w:rPr>
          <w:b/>
        </w:rPr>
        <w:t>6 (Group addressed frame transmission in constrained multi-link operation, Yongho Seok, Mediatek)</w:t>
      </w:r>
    </w:p>
    <w:p w14:paraId="0F298460" w14:textId="77777777" w:rsidR="00EE7ED2" w:rsidRDefault="00EE7ED2" w:rsidP="0031054D">
      <w:pPr>
        <w:jc w:val="both"/>
      </w:pPr>
    </w:p>
    <w:p w14:paraId="46C7FFDC" w14:textId="77777777" w:rsidR="00EE7ED2" w:rsidRDefault="00EE7ED2" w:rsidP="0031054D">
      <w:pPr>
        <w:jc w:val="both"/>
      </w:pPr>
      <w:r>
        <w:t>SP#2</w:t>
      </w:r>
    </w:p>
    <w:p w14:paraId="01AF827A" w14:textId="77777777" w:rsidR="00EE7ED2" w:rsidRDefault="00EE7ED2" w:rsidP="00EE7ED2">
      <w:pPr>
        <w:jc w:val="both"/>
      </w:pPr>
      <w:r>
        <w:t xml:space="preserve">Do you support the following group addressed frames delivery mechanism? </w:t>
      </w:r>
    </w:p>
    <w:p w14:paraId="452D36D8" w14:textId="77777777" w:rsidR="00EE7ED2" w:rsidRDefault="00EE7ED2" w:rsidP="00DF7E01">
      <w:pPr>
        <w:pStyle w:val="ListParagraph"/>
        <w:numPr>
          <w:ilvl w:val="0"/>
          <w:numId w:val="54"/>
        </w:numPr>
        <w:jc w:val="both"/>
      </w:pPr>
      <w:r>
        <w:t>The non-STR non-AP MLD may configure one link with the AP MLD to receive non-GCR group addressed frames, then during the non-GCR group addressed delivery in the configured link, then the AP MLD and non-STR non-AP MLD may not schedule frames soliciting an immediate response to each other on other links that overlap with the non-GCR group address frames.</w:t>
      </w:r>
    </w:p>
    <w:p w14:paraId="729DE2F8" w14:textId="77777777" w:rsidR="005765B8" w:rsidRDefault="005765B8" w:rsidP="0031054D">
      <w:pPr>
        <w:jc w:val="both"/>
      </w:pPr>
    </w:p>
    <w:p w14:paraId="2E194785" w14:textId="77777777" w:rsidR="00EE7ED2" w:rsidRDefault="00EE7ED2" w:rsidP="00EE7ED2">
      <w:pPr>
        <w:jc w:val="both"/>
      </w:pPr>
      <w:r w:rsidRPr="00EE7ED2">
        <w:rPr>
          <w:highlight w:val="red"/>
        </w:rPr>
        <w:t>Y/N/A/No answer: 26/15/37/20</w:t>
      </w:r>
    </w:p>
    <w:p w14:paraId="1AD983DF" w14:textId="77777777" w:rsidR="005765B8" w:rsidRDefault="005765B8" w:rsidP="0031054D">
      <w:pPr>
        <w:jc w:val="both"/>
      </w:pPr>
    </w:p>
    <w:p w14:paraId="25A4D196" w14:textId="77777777" w:rsidR="005F0B86" w:rsidRDefault="00505A11" w:rsidP="0031054D">
      <w:pPr>
        <w:jc w:val="both"/>
      </w:pPr>
      <w:r>
        <w:t xml:space="preserve">Reference:  </w:t>
      </w:r>
      <w:r w:rsidRPr="00505A11">
        <w:t>11-20-0511-08-00be-minutes-for-tgbe-mac-ad-hoc-teleconferences-march-and-may-2020</w:t>
      </w:r>
    </w:p>
    <w:p w14:paraId="3F093D96" w14:textId="77777777" w:rsidR="005336FE" w:rsidRPr="005758D1" w:rsidRDefault="005336FE" w:rsidP="005336FE">
      <w:pPr>
        <w:pStyle w:val="Heading2"/>
        <w:rPr>
          <w:u w:val="none"/>
          <w:lang w:val="en-US"/>
        </w:rPr>
      </w:pPr>
      <w:bookmarkStart w:id="2046" w:name="_Toc47082138"/>
      <w:r>
        <w:rPr>
          <w:u w:val="none"/>
          <w:lang w:val="en-US"/>
        </w:rPr>
        <w:t xml:space="preserve">April 24 (MAC):  </w:t>
      </w:r>
      <w:r w:rsidR="009304AF">
        <w:rPr>
          <w:u w:val="none"/>
          <w:lang w:val="en-US"/>
        </w:rPr>
        <w:t>3</w:t>
      </w:r>
      <w:r w:rsidRPr="005758D1">
        <w:rPr>
          <w:u w:val="none"/>
          <w:lang w:val="en-US"/>
        </w:rPr>
        <w:t xml:space="preserve"> </w:t>
      </w:r>
      <w:r>
        <w:rPr>
          <w:u w:val="none"/>
          <w:lang w:val="en-US"/>
        </w:rPr>
        <w:t>SPs</w:t>
      </w:r>
      <w:bookmarkEnd w:id="2046"/>
    </w:p>
    <w:p w14:paraId="608C7204" w14:textId="77777777" w:rsidR="005336FE" w:rsidRDefault="005336FE" w:rsidP="005336FE">
      <w:pPr>
        <w:jc w:val="both"/>
      </w:pPr>
    </w:p>
    <w:p w14:paraId="06FEEB15" w14:textId="77777777" w:rsidR="005336FE" w:rsidRDefault="005336FE" w:rsidP="005336FE">
      <w:pPr>
        <w:jc w:val="both"/>
        <w:rPr>
          <w:b/>
        </w:rPr>
      </w:pPr>
      <w:r>
        <w:rPr>
          <w:b/>
        </w:rPr>
        <w:t>20</w:t>
      </w:r>
      <w:r w:rsidR="00171DCA">
        <w:rPr>
          <w:b/>
        </w:rPr>
        <w:t>/0024r2</w:t>
      </w:r>
      <w:r w:rsidR="006C2F76">
        <w:rPr>
          <w:b/>
        </w:rPr>
        <w:t xml:space="preserve"> (</w:t>
      </w:r>
      <w:r w:rsidR="006C2F76" w:rsidRPr="006C2F76">
        <w:rPr>
          <w:b/>
        </w:rPr>
        <w:t>MLO: Acknowledgement procedure</w:t>
      </w:r>
      <w:r w:rsidR="006C2F76">
        <w:rPr>
          <w:b/>
        </w:rPr>
        <w:t xml:space="preserve">, </w:t>
      </w:r>
      <w:r w:rsidR="006C2F76" w:rsidRPr="006C2F76">
        <w:rPr>
          <w:b/>
        </w:rPr>
        <w:t>Abhishek Patil</w:t>
      </w:r>
      <w:r w:rsidR="006C2F76">
        <w:rPr>
          <w:b/>
        </w:rPr>
        <w:t>, Qualcomm)</w:t>
      </w:r>
    </w:p>
    <w:p w14:paraId="7C8D401E" w14:textId="77777777" w:rsidR="00171DCA" w:rsidRDefault="00171DCA" w:rsidP="005336FE">
      <w:pPr>
        <w:jc w:val="both"/>
        <w:rPr>
          <w:b/>
        </w:rPr>
      </w:pPr>
    </w:p>
    <w:p w14:paraId="51E1C7A4" w14:textId="77777777" w:rsidR="00171DCA" w:rsidRPr="00171DCA" w:rsidRDefault="00171DCA" w:rsidP="005336FE">
      <w:pPr>
        <w:jc w:val="both"/>
      </w:pPr>
      <w:r w:rsidRPr="00171DCA">
        <w:t>SP#1</w:t>
      </w:r>
    </w:p>
    <w:p w14:paraId="5DB4CB73" w14:textId="77777777" w:rsidR="006C2F76" w:rsidRDefault="006C2F76" w:rsidP="0031054D">
      <w:pPr>
        <w:jc w:val="both"/>
      </w:pPr>
    </w:p>
    <w:p w14:paraId="7BEDD1B1" w14:textId="77777777" w:rsidR="006C2F76" w:rsidRDefault="006C2F76" w:rsidP="0031054D">
      <w:pPr>
        <w:jc w:val="both"/>
      </w:pPr>
      <w:r w:rsidRPr="006C2F76">
        <w:t xml:space="preserve">Do you support that the 802.11be amendment shall define mechanism for multi-link operation that enables the following: </w:t>
      </w:r>
    </w:p>
    <w:p w14:paraId="6D92681D" w14:textId="77777777" w:rsidR="005336FE" w:rsidRDefault="006C2F76" w:rsidP="00DF7E01">
      <w:pPr>
        <w:pStyle w:val="ListParagraph"/>
        <w:numPr>
          <w:ilvl w:val="0"/>
          <w:numId w:val="54"/>
        </w:numPr>
        <w:jc w:val="both"/>
      </w:pPr>
      <w:r w:rsidRPr="006C2F76">
        <w:t>A STA of a recipient MLD shall provide receive status for MPDUs received on the link that it is operating on and may provide (if available) information on successful reception of MPDUs received by another STA of that MLD</w:t>
      </w:r>
    </w:p>
    <w:p w14:paraId="24B10145" w14:textId="77777777" w:rsidR="005336FE" w:rsidRDefault="005336FE" w:rsidP="0031054D">
      <w:pPr>
        <w:jc w:val="both"/>
      </w:pPr>
    </w:p>
    <w:p w14:paraId="358A7ABA" w14:textId="77777777" w:rsidR="00A17961" w:rsidRDefault="006C2F76" w:rsidP="006366A0">
      <w:pPr>
        <w:jc w:val="both"/>
      </w:pPr>
      <w:r w:rsidRPr="006C2F76">
        <w:rPr>
          <w:highlight w:val="green"/>
        </w:rPr>
        <w:t>Y/N/A/No answer: 48/5/23/8</w:t>
      </w:r>
    </w:p>
    <w:p w14:paraId="1C92F010" w14:textId="77777777" w:rsidR="00A17961" w:rsidRPr="00257845" w:rsidRDefault="00A17961" w:rsidP="00A17961">
      <w:pPr>
        <w:jc w:val="both"/>
        <w:rPr>
          <w:b/>
        </w:rPr>
      </w:pPr>
      <w:r>
        <w:rPr>
          <w:b/>
        </w:rPr>
        <w:t xml:space="preserve">Straw poll #5 </w:t>
      </w:r>
      <w:r w:rsidRPr="006366A0">
        <w:rPr>
          <w:b/>
          <w:i/>
        </w:rPr>
        <w:t>[#SP</w:t>
      </w:r>
      <w:r>
        <w:rPr>
          <w:b/>
          <w:i/>
        </w:rPr>
        <w:t>5</w:t>
      </w:r>
      <w:r w:rsidRPr="006366A0">
        <w:rPr>
          <w:b/>
          <w:i/>
        </w:rPr>
        <w:t>]</w:t>
      </w:r>
    </w:p>
    <w:p w14:paraId="4C105C05" w14:textId="77777777" w:rsidR="00EE0058" w:rsidRPr="006366A0" w:rsidRDefault="00EE0058" w:rsidP="006366A0">
      <w:pPr>
        <w:jc w:val="both"/>
      </w:pPr>
      <w:r>
        <w:rPr>
          <w:b/>
        </w:rPr>
        <w:br w:type="page"/>
      </w:r>
    </w:p>
    <w:p w14:paraId="2AA70D3A" w14:textId="77777777" w:rsidR="006C2F76" w:rsidRDefault="006C2F76" w:rsidP="006C2F76">
      <w:pPr>
        <w:jc w:val="both"/>
        <w:rPr>
          <w:b/>
        </w:rPr>
      </w:pPr>
      <w:r>
        <w:rPr>
          <w:b/>
        </w:rPr>
        <w:lastRenderedPageBreak/>
        <w:t>20/0053r</w:t>
      </w:r>
      <w:r w:rsidR="007737BE">
        <w:rPr>
          <w:b/>
        </w:rPr>
        <w:t>3</w:t>
      </w:r>
      <w:r>
        <w:rPr>
          <w:b/>
        </w:rPr>
        <w:t xml:space="preserve"> (</w:t>
      </w:r>
      <w:r w:rsidRPr="006C2F76">
        <w:rPr>
          <w:b/>
        </w:rPr>
        <w:t>Multi-link BA</w:t>
      </w:r>
      <w:r>
        <w:rPr>
          <w:b/>
        </w:rPr>
        <w:t>, Po-Kai Huang, Intel)</w:t>
      </w:r>
    </w:p>
    <w:p w14:paraId="65B322A4" w14:textId="77777777" w:rsidR="006C2F76" w:rsidRDefault="006C2F76" w:rsidP="0031054D">
      <w:pPr>
        <w:jc w:val="both"/>
      </w:pPr>
    </w:p>
    <w:p w14:paraId="2444CCBD" w14:textId="77777777" w:rsidR="006C2F76" w:rsidRDefault="006C2F76" w:rsidP="0031054D">
      <w:pPr>
        <w:jc w:val="both"/>
      </w:pPr>
      <w:r>
        <w:t>SP#1</w:t>
      </w:r>
    </w:p>
    <w:p w14:paraId="7E6F3C5B" w14:textId="77777777" w:rsidR="007737BE" w:rsidRDefault="007737BE" w:rsidP="0031054D">
      <w:pPr>
        <w:jc w:val="both"/>
      </w:pPr>
    </w:p>
    <w:p w14:paraId="0C6B7D20" w14:textId="77777777" w:rsidR="005034E5" w:rsidRDefault="005034E5" w:rsidP="0031054D">
      <w:pPr>
        <w:jc w:val="both"/>
      </w:pPr>
      <w:r w:rsidRPr="005034E5">
        <w:t>Do you support that for each block ack agreement between two MLDs, there exists one transmit buffer control to submit MPDUs f</w:t>
      </w:r>
      <w:r>
        <w:t xml:space="preserve">or transmission across links? </w:t>
      </w:r>
    </w:p>
    <w:p w14:paraId="12ABF717" w14:textId="77777777" w:rsidR="005034E5" w:rsidRDefault="005034E5" w:rsidP="00DF7E01">
      <w:pPr>
        <w:pStyle w:val="ListParagraph"/>
        <w:numPr>
          <w:ilvl w:val="0"/>
          <w:numId w:val="54"/>
        </w:numPr>
        <w:jc w:val="both"/>
      </w:pPr>
      <w:r w:rsidRPr="005034E5">
        <w:t>TBD for separate transmit buffer control</w:t>
      </w:r>
    </w:p>
    <w:p w14:paraId="6A32E540" w14:textId="77777777" w:rsidR="007737BE" w:rsidRDefault="007737BE" w:rsidP="0031054D">
      <w:pPr>
        <w:jc w:val="both"/>
      </w:pPr>
    </w:p>
    <w:p w14:paraId="3D91B56C" w14:textId="77777777" w:rsidR="005034E5" w:rsidRDefault="005034E5" w:rsidP="005034E5">
      <w:pPr>
        <w:jc w:val="both"/>
      </w:pPr>
      <w:r w:rsidRPr="005B5C86">
        <w:rPr>
          <w:highlight w:val="green"/>
        </w:rPr>
        <w:t>Y/N/A/No answer: 48/1/41/7</w:t>
      </w:r>
    </w:p>
    <w:p w14:paraId="19E9BCAA" w14:textId="77777777" w:rsidR="006C2F76" w:rsidRPr="005C52A6" w:rsidRDefault="005C52A6" w:rsidP="0031054D">
      <w:pPr>
        <w:jc w:val="both"/>
        <w:rPr>
          <w:b/>
        </w:rPr>
      </w:pPr>
      <w:r>
        <w:rPr>
          <w:b/>
        </w:rPr>
        <w:t xml:space="preserve">Straw poll #6 </w:t>
      </w:r>
      <w:r w:rsidRPr="006366A0">
        <w:rPr>
          <w:b/>
          <w:i/>
        </w:rPr>
        <w:t>[#SP</w:t>
      </w:r>
      <w:r>
        <w:rPr>
          <w:b/>
          <w:i/>
        </w:rPr>
        <w:t>6</w:t>
      </w:r>
      <w:r w:rsidRPr="006366A0">
        <w:rPr>
          <w:b/>
          <w:i/>
        </w:rPr>
        <w:t>]</w:t>
      </w:r>
    </w:p>
    <w:p w14:paraId="36F783B9" w14:textId="77777777" w:rsidR="005C52A6" w:rsidRDefault="005C52A6" w:rsidP="0031054D">
      <w:pPr>
        <w:jc w:val="both"/>
      </w:pPr>
    </w:p>
    <w:p w14:paraId="5085325D" w14:textId="77777777" w:rsidR="000D3057" w:rsidRDefault="000D3057" w:rsidP="0031054D">
      <w:pPr>
        <w:jc w:val="both"/>
      </w:pPr>
    </w:p>
    <w:p w14:paraId="20E9F1AE" w14:textId="77777777" w:rsidR="005336FE" w:rsidRDefault="00A37979" w:rsidP="0031054D">
      <w:pPr>
        <w:jc w:val="both"/>
      </w:pPr>
      <w:r>
        <w:t>SP#2</w:t>
      </w:r>
    </w:p>
    <w:p w14:paraId="49E95629" w14:textId="77777777" w:rsidR="00A37979" w:rsidRDefault="00A37979" w:rsidP="0031054D">
      <w:pPr>
        <w:jc w:val="both"/>
      </w:pPr>
    </w:p>
    <w:p w14:paraId="179B3458" w14:textId="77777777" w:rsidR="00A37979" w:rsidRDefault="00A37979" w:rsidP="0031054D">
      <w:pPr>
        <w:jc w:val="both"/>
        <w:rPr>
          <w:lang w:val="en-US"/>
        </w:rPr>
      </w:pPr>
      <w:r w:rsidRPr="00A37979">
        <w:rPr>
          <w:lang w:val="en-US"/>
        </w:rPr>
        <w:t>Do you support to extend the negotiated Block Ack buffer size to be smaller than or equal to 1024 and define 512-bits and 1024-bits BA bitmap in R1?</w:t>
      </w:r>
    </w:p>
    <w:p w14:paraId="3833D874" w14:textId="77777777" w:rsidR="00A37979" w:rsidRDefault="00A37979" w:rsidP="0031054D">
      <w:pPr>
        <w:jc w:val="both"/>
        <w:rPr>
          <w:lang w:val="en-US"/>
        </w:rPr>
      </w:pPr>
    </w:p>
    <w:p w14:paraId="3803B4BB" w14:textId="77777777" w:rsidR="00A37979" w:rsidRDefault="00A37979" w:rsidP="00A37979">
      <w:pPr>
        <w:jc w:val="both"/>
      </w:pPr>
      <w:r w:rsidRPr="00A37979">
        <w:rPr>
          <w:highlight w:val="green"/>
        </w:rPr>
        <w:t>Y/N/A/No answer: 45/0/43/9</w:t>
      </w:r>
    </w:p>
    <w:p w14:paraId="01393491" w14:textId="77777777" w:rsidR="005C52A6" w:rsidRPr="005C52A6" w:rsidRDefault="005C52A6" w:rsidP="005C52A6">
      <w:pPr>
        <w:jc w:val="both"/>
        <w:rPr>
          <w:b/>
        </w:rPr>
      </w:pPr>
      <w:r>
        <w:rPr>
          <w:b/>
        </w:rPr>
        <w:t xml:space="preserve">Straw poll #7 </w:t>
      </w:r>
      <w:r w:rsidRPr="006366A0">
        <w:rPr>
          <w:b/>
          <w:i/>
        </w:rPr>
        <w:t>[#SP</w:t>
      </w:r>
      <w:r>
        <w:rPr>
          <w:b/>
          <w:i/>
        </w:rPr>
        <w:t>7</w:t>
      </w:r>
      <w:r w:rsidRPr="006366A0">
        <w:rPr>
          <w:b/>
          <w:i/>
        </w:rPr>
        <w:t>]</w:t>
      </w:r>
    </w:p>
    <w:p w14:paraId="0AA24EDC" w14:textId="77777777" w:rsidR="00A37979" w:rsidRDefault="00A37979" w:rsidP="0031054D">
      <w:pPr>
        <w:jc w:val="both"/>
      </w:pPr>
    </w:p>
    <w:p w14:paraId="0FB7F989" w14:textId="77777777" w:rsidR="005336FE" w:rsidRDefault="005336FE" w:rsidP="005336FE">
      <w:pPr>
        <w:jc w:val="both"/>
      </w:pPr>
      <w:r>
        <w:t>Reference:  11-20-0511-09</w:t>
      </w:r>
      <w:r w:rsidRPr="00505A11">
        <w:t>-00be-minutes-for-tgbe-mac-ad-hoc-teleconferences-march-and-may-2020</w:t>
      </w:r>
    </w:p>
    <w:p w14:paraId="1FECB0CF" w14:textId="77777777" w:rsidR="001B220F" w:rsidRPr="005758D1" w:rsidRDefault="001B220F" w:rsidP="001B220F">
      <w:pPr>
        <w:pStyle w:val="Heading2"/>
        <w:rPr>
          <w:u w:val="none"/>
          <w:lang w:val="en-US"/>
        </w:rPr>
      </w:pPr>
      <w:bookmarkStart w:id="2047" w:name="_Toc47082139"/>
      <w:r>
        <w:rPr>
          <w:u w:val="none"/>
          <w:lang w:val="en-US"/>
        </w:rPr>
        <w:t xml:space="preserve">April 27 (PHY):  </w:t>
      </w:r>
      <w:r w:rsidR="00E10ADC">
        <w:rPr>
          <w:u w:val="none"/>
          <w:lang w:val="en-US"/>
        </w:rPr>
        <w:t>12</w:t>
      </w:r>
      <w:r w:rsidRPr="005758D1">
        <w:rPr>
          <w:u w:val="none"/>
          <w:lang w:val="en-US"/>
        </w:rPr>
        <w:t xml:space="preserve"> </w:t>
      </w:r>
      <w:r>
        <w:rPr>
          <w:u w:val="none"/>
          <w:lang w:val="en-US"/>
        </w:rPr>
        <w:t>SPs</w:t>
      </w:r>
      <w:bookmarkEnd w:id="2047"/>
    </w:p>
    <w:p w14:paraId="5647C196" w14:textId="77777777" w:rsidR="001B220F" w:rsidRDefault="001B220F" w:rsidP="005336FE">
      <w:pPr>
        <w:jc w:val="both"/>
      </w:pPr>
    </w:p>
    <w:p w14:paraId="19DA8B85" w14:textId="77777777" w:rsidR="009A0EB7" w:rsidRPr="009A0EB7" w:rsidRDefault="009A0EB7" w:rsidP="005336FE">
      <w:pPr>
        <w:jc w:val="both"/>
        <w:rPr>
          <w:b/>
        </w:rPr>
      </w:pPr>
      <w:r w:rsidRPr="009A0EB7">
        <w:rPr>
          <w:b/>
        </w:rPr>
        <w:t>20/0578r0 (On RU Allocation Singling in EHT-SIG, Jianhan Liu, MediaTek)</w:t>
      </w:r>
    </w:p>
    <w:p w14:paraId="70273E63" w14:textId="77777777" w:rsidR="009A0EB7" w:rsidRDefault="009A0EB7" w:rsidP="005336FE">
      <w:pPr>
        <w:jc w:val="both"/>
      </w:pPr>
    </w:p>
    <w:p w14:paraId="2C914A56" w14:textId="77777777" w:rsidR="001B220F" w:rsidRDefault="009A0EB7" w:rsidP="005336FE">
      <w:pPr>
        <w:jc w:val="both"/>
      </w:pPr>
      <w:r>
        <w:t>SP#1</w:t>
      </w:r>
    </w:p>
    <w:p w14:paraId="5CDD8E25" w14:textId="77777777" w:rsidR="009A0EB7" w:rsidRDefault="009A0EB7" w:rsidP="009A0EB7">
      <w:pPr>
        <w:jc w:val="both"/>
      </w:pPr>
    </w:p>
    <w:p w14:paraId="3AA31787" w14:textId="77777777" w:rsidR="009A0EB7" w:rsidRDefault="009A0EB7" w:rsidP="009A0EB7">
      <w:pPr>
        <w:jc w:val="both"/>
      </w:pPr>
      <w:r>
        <w:t>Which option do you prefer to EHT-SIG RU allocation signaling (not for 11be SFD)?</w:t>
      </w:r>
    </w:p>
    <w:p w14:paraId="1DCA7A13" w14:textId="77777777" w:rsidR="009A0EB7" w:rsidRDefault="009A0EB7" w:rsidP="00DF7E01">
      <w:pPr>
        <w:pStyle w:val="ListParagraph"/>
        <w:numPr>
          <w:ilvl w:val="0"/>
          <w:numId w:val="54"/>
        </w:numPr>
        <w:jc w:val="both"/>
      </w:pPr>
      <w:r>
        <w:t>Option 1: 11ax HE-SIGB Common Field-based schemes</w:t>
      </w:r>
    </w:p>
    <w:p w14:paraId="7BB9F12F" w14:textId="77777777" w:rsidR="009A0EB7" w:rsidRDefault="009A0EB7" w:rsidP="00DF7E01">
      <w:pPr>
        <w:pStyle w:val="ListParagraph"/>
        <w:numPr>
          <w:ilvl w:val="0"/>
          <w:numId w:val="54"/>
        </w:numPr>
        <w:jc w:val="both"/>
      </w:pPr>
      <w:r>
        <w:t xml:space="preserve">Option 2: New Self-contained schemes based on RU allocation being sent in per-user field. </w:t>
      </w:r>
    </w:p>
    <w:p w14:paraId="27668073" w14:textId="77777777" w:rsidR="009A0EB7" w:rsidRDefault="009A0EB7" w:rsidP="009A0EB7">
      <w:pPr>
        <w:jc w:val="both"/>
      </w:pPr>
      <w:r>
        <w:t>Note: for information only – Not for SFD.</w:t>
      </w:r>
    </w:p>
    <w:p w14:paraId="225A96AB" w14:textId="77777777" w:rsidR="009A0EB7" w:rsidRDefault="009A0EB7" w:rsidP="005336FE">
      <w:pPr>
        <w:jc w:val="both"/>
      </w:pPr>
    </w:p>
    <w:p w14:paraId="0852DE43" w14:textId="77777777" w:rsidR="009A0EB7" w:rsidRDefault="00167126" w:rsidP="009A0EB7">
      <w:pPr>
        <w:tabs>
          <w:tab w:val="left" w:pos="7075"/>
        </w:tabs>
      </w:pPr>
      <w:r>
        <w:rPr>
          <w:highlight w:val="cyan"/>
        </w:rPr>
        <w:t>Option 1</w:t>
      </w:r>
      <w:r w:rsidR="009A0EB7" w:rsidRPr="00167126">
        <w:rPr>
          <w:highlight w:val="cyan"/>
        </w:rPr>
        <w:t>/</w:t>
      </w:r>
      <w:r>
        <w:rPr>
          <w:highlight w:val="cyan"/>
        </w:rPr>
        <w:t>Option 2</w:t>
      </w:r>
      <w:r w:rsidR="009A0EB7" w:rsidRPr="00167126">
        <w:rPr>
          <w:highlight w:val="cyan"/>
        </w:rPr>
        <w:t>/A</w:t>
      </w:r>
      <w:r>
        <w:rPr>
          <w:highlight w:val="cyan"/>
        </w:rPr>
        <w:t>bsent</w:t>
      </w:r>
      <w:r w:rsidR="009A0EB7" w:rsidRPr="00167126">
        <w:rPr>
          <w:highlight w:val="cyan"/>
        </w:rPr>
        <w:t>: 38/22/2</w:t>
      </w:r>
      <w:r w:rsidR="009A0EB7">
        <w:t xml:space="preserve"> </w:t>
      </w:r>
    </w:p>
    <w:p w14:paraId="6E257665" w14:textId="77777777" w:rsidR="009A0EB7" w:rsidRDefault="009A0EB7" w:rsidP="005336FE">
      <w:pPr>
        <w:jc w:val="both"/>
      </w:pPr>
    </w:p>
    <w:p w14:paraId="2E3BFA87" w14:textId="77777777" w:rsidR="000D3057" w:rsidRDefault="000D3057" w:rsidP="005336FE">
      <w:pPr>
        <w:jc w:val="both"/>
      </w:pPr>
    </w:p>
    <w:p w14:paraId="4E06CE01" w14:textId="77777777" w:rsidR="00167126" w:rsidRPr="00306F1D" w:rsidRDefault="00306F1D" w:rsidP="005336FE">
      <w:pPr>
        <w:jc w:val="both"/>
        <w:rPr>
          <w:b/>
        </w:rPr>
      </w:pPr>
      <w:r w:rsidRPr="00306F1D">
        <w:rPr>
          <w:b/>
        </w:rPr>
        <w:t>20/0585r0 (Consideration on EHT-STF, Eunsung Park, LGE)</w:t>
      </w:r>
    </w:p>
    <w:p w14:paraId="7619E8B5" w14:textId="77777777" w:rsidR="00306F1D" w:rsidRDefault="00306F1D" w:rsidP="005336FE">
      <w:pPr>
        <w:jc w:val="both"/>
      </w:pPr>
    </w:p>
    <w:p w14:paraId="5B015A9E" w14:textId="77777777" w:rsidR="00306F1D" w:rsidRDefault="00306F1D" w:rsidP="005336FE">
      <w:pPr>
        <w:jc w:val="both"/>
      </w:pPr>
      <w:r>
        <w:t>SP#1</w:t>
      </w:r>
    </w:p>
    <w:p w14:paraId="5DFE4AC5" w14:textId="77777777" w:rsidR="009A0EB7" w:rsidRDefault="009A0EB7" w:rsidP="005336FE">
      <w:pPr>
        <w:jc w:val="both"/>
      </w:pPr>
    </w:p>
    <w:p w14:paraId="7F874C91" w14:textId="77777777" w:rsidR="00306F1D" w:rsidRDefault="00306F1D" w:rsidP="00306F1D">
      <w:pPr>
        <w:jc w:val="both"/>
      </w:pPr>
      <w:r>
        <w:t>Do you agree to add the following text to the TGbe SFD?</w:t>
      </w:r>
    </w:p>
    <w:p w14:paraId="04915130" w14:textId="77777777" w:rsidR="00306F1D" w:rsidRDefault="00306F1D" w:rsidP="00DF7E01">
      <w:pPr>
        <w:pStyle w:val="ListParagraph"/>
        <w:numPr>
          <w:ilvl w:val="0"/>
          <w:numId w:val="55"/>
        </w:numPr>
        <w:jc w:val="both"/>
      </w:pPr>
      <w:r>
        <w:t>EHT PPDU has EHT-STF immediately after EHT-SIG</w:t>
      </w:r>
    </w:p>
    <w:p w14:paraId="55E45150" w14:textId="77777777" w:rsidR="009A0EB7" w:rsidRDefault="00306F1D" w:rsidP="00DF7E01">
      <w:pPr>
        <w:pStyle w:val="ListParagraph"/>
        <w:numPr>
          <w:ilvl w:val="1"/>
          <w:numId w:val="55"/>
        </w:numPr>
        <w:jc w:val="both"/>
      </w:pPr>
      <w:r>
        <w:t>If EHT PPDU doesn’t have EHT-SIG, EHT-STF is positioned immediately after U-SIG</w:t>
      </w:r>
    </w:p>
    <w:p w14:paraId="331050B7" w14:textId="77777777" w:rsidR="00306F1D" w:rsidRDefault="00306F1D" w:rsidP="005336FE">
      <w:pPr>
        <w:jc w:val="both"/>
      </w:pPr>
    </w:p>
    <w:p w14:paraId="13F5507A" w14:textId="77777777" w:rsidR="003F6677" w:rsidRDefault="003F6677" w:rsidP="003F6677">
      <w:pPr>
        <w:rPr>
          <w:szCs w:val="22"/>
        </w:rPr>
      </w:pPr>
      <w:r>
        <w:rPr>
          <w:highlight w:val="green"/>
        </w:rPr>
        <w:t>Y/N/A: 52/0</w:t>
      </w:r>
      <w:r w:rsidRPr="009C4289">
        <w:rPr>
          <w:highlight w:val="green"/>
        </w:rPr>
        <w:t>/</w:t>
      </w:r>
      <w:r>
        <w:rPr>
          <w:highlight w:val="green"/>
        </w:rPr>
        <w:t>6</w:t>
      </w:r>
    </w:p>
    <w:p w14:paraId="451D238C" w14:textId="77777777" w:rsidR="003F6677" w:rsidRPr="00A626F8" w:rsidRDefault="00A626F8" w:rsidP="005336FE">
      <w:pPr>
        <w:jc w:val="both"/>
        <w:rPr>
          <w:b/>
        </w:rPr>
      </w:pPr>
      <w:r>
        <w:rPr>
          <w:b/>
        </w:rPr>
        <w:t xml:space="preserve">Straw poll #8 </w:t>
      </w:r>
      <w:r w:rsidRPr="006366A0">
        <w:rPr>
          <w:b/>
          <w:i/>
        </w:rPr>
        <w:t>[#SP</w:t>
      </w:r>
      <w:r>
        <w:rPr>
          <w:b/>
          <w:i/>
        </w:rPr>
        <w:t>8</w:t>
      </w:r>
      <w:r w:rsidRPr="006366A0">
        <w:rPr>
          <w:b/>
          <w:i/>
        </w:rPr>
        <w:t>]</w:t>
      </w:r>
    </w:p>
    <w:p w14:paraId="09E999CA" w14:textId="77777777" w:rsidR="00A626F8" w:rsidRDefault="00A626F8" w:rsidP="005336FE">
      <w:pPr>
        <w:jc w:val="both"/>
      </w:pPr>
    </w:p>
    <w:p w14:paraId="61BD8B62" w14:textId="77777777" w:rsidR="000D3057" w:rsidRDefault="000D3057" w:rsidP="005336FE">
      <w:pPr>
        <w:jc w:val="both"/>
      </w:pPr>
    </w:p>
    <w:p w14:paraId="3F9926DD" w14:textId="77777777" w:rsidR="000D3057" w:rsidRDefault="000D3057">
      <w:pPr>
        <w:rPr>
          <w:bCs/>
          <w:szCs w:val="22"/>
        </w:rPr>
      </w:pPr>
      <w:r>
        <w:rPr>
          <w:bCs/>
          <w:szCs w:val="22"/>
        </w:rPr>
        <w:br w:type="page"/>
      </w:r>
    </w:p>
    <w:p w14:paraId="7174B437" w14:textId="77777777" w:rsidR="00D338D1" w:rsidRDefault="00D338D1" w:rsidP="00E75DE3">
      <w:pPr>
        <w:rPr>
          <w:bCs/>
          <w:szCs w:val="22"/>
        </w:rPr>
      </w:pPr>
      <w:r>
        <w:rPr>
          <w:bCs/>
          <w:szCs w:val="22"/>
        </w:rPr>
        <w:lastRenderedPageBreak/>
        <w:t>SP#2</w:t>
      </w:r>
    </w:p>
    <w:p w14:paraId="25328A35" w14:textId="77777777" w:rsidR="00D338D1" w:rsidRDefault="00D338D1" w:rsidP="00E75DE3">
      <w:pPr>
        <w:rPr>
          <w:bCs/>
          <w:szCs w:val="22"/>
        </w:rPr>
      </w:pPr>
    </w:p>
    <w:p w14:paraId="1EECE035" w14:textId="77777777" w:rsidR="00E75DE3" w:rsidRDefault="00E75DE3" w:rsidP="00E75DE3">
      <w:pPr>
        <w:rPr>
          <w:szCs w:val="22"/>
        </w:rPr>
      </w:pPr>
      <w:r w:rsidRPr="00E75DE3">
        <w:rPr>
          <w:bCs/>
          <w:szCs w:val="22"/>
        </w:rPr>
        <w:t>Do you agree to add the following text to the TGbe SFD?</w:t>
      </w:r>
    </w:p>
    <w:p w14:paraId="006219A4" w14:textId="77777777" w:rsidR="00E75DE3" w:rsidRDefault="00E75DE3" w:rsidP="00DF7E01">
      <w:pPr>
        <w:pStyle w:val="ListParagraph"/>
        <w:numPr>
          <w:ilvl w:val="0"/>
          <w:numId w:val="55"/>
        </w:numPr>
        <w:rPr>
          <w:szCs w:val="22"/>
        </w:rPr>
      </w:pPr>
      <w:r w:rsidRPr="00E75DE3">
        <w:rPr>
          <w:szCs w:val="22"/>
        </w:rPr>
        <w:t>802.11be supports 1x EHT-STF and 2x EHT-STF</w:t>
      </w:r>
    </w:p>
    <w:p w14:paraId="4E7E4786" w14:textId="77777777" w:rsidR="00E75DE3" w:rsidRDefault="00E75DE3" w:rsidP="00DF7E01">
      <w:pPr>
        <w:pStyle w:val="ListParagraph"/>
        <w:numPr>
          <w:ilvl w:val="1"/>
          <w:numId w:val="55"/>
        </w:numPr>
        <w:rPr>
          <w:szCs w:val="22"/>
        </w:rPr>
      </w:pPr>
      <w:r w:rsidRPr="00E75DE3">
        <w:rPr>
          <w:szCs w:val="22"/>
        </w:rPr>
        <w:t>1x EHT-STF is used in EHT SU/MU PPDU</w:t>
      </w:r>
    </w:p>
    <w:p w14:paraId="5D8ABA31" w14:textId="77777777" w:rsidR="00E75DE3" w:rsidRDefault="00E75DE3" w:rsidP="00DF7E01">
      <w:pPr>
        <w:pStyle w:val="ListParagraph"/>
        <w:numPr>
          <w:ilvl w:val="2"/>
          <w:numId w:val="55"/>
        </w:numPr>
        <w:rPr>
          <w:szCs w:val="22"/>
        </w:rPr>
      </w:pPr>
      <w:r w:rsidRPr="00E75DE3">
        <w:rPr>
          <w:szCs w:val="22"/>
        </w:rPr>
        <w:t>Whether SU and MU PPDU format is the same is TBD</w:t>
      </w:r>
    </w:p>
    <w:p w14:paraId="2E15E236" w14:textId="77777777" w:rsidR="00E75DE3" w:rsidRDefault="00E75DE3" w:rsidP="00DF7E01">
      <w:pPr>
        <w:pStyle w:val="ListParagraph"/>
        <w:numPr>
          <w:ilvl w:val="1"/>
          <w:numId w:val="55"/>
        </w:numPr>
        <w:rPr>
          <w:szCs w:val="22"/>
        </w:rPr>
      </w:pPr>
      <w:r w:rsidRPr="00E75DE3">
        <w:rPr>
          <w:szCs w:val="22"/>
        </w:rPr>
        <w:t>2x EHT-STF is used in EHT TB PPDU</w:t>
      </w:r>
    </w:p>
    <w:p w14:paraId="1894077D" w14:textId="77777777" w:rsidR="00E75DE3" w:rsidRPr="00E75DE3" w:rsidRDefault="00E75DE3" w:rsidP="00DF7E01">
      <w:pPr>
        <w:pStyle w:val="ListParagraph"/>
        <w:numPr>
          <w:ilvl w:val="1"/>
          <w:numId w:val="55"/>
        </w:numPr>
        <w:rPr>
          <w:szCs w:val="22"/>
        </w:rPr>
      </w:pPr>
      <w:r w:rsidRPr="00E75DE3">
        <w:rPr>
          <w:szCs w:val="22"/>
        </w:rPr>
        <w:t>TBD for any new EHT PPDU formats</w:t>
      </w:r>
    </w:p>
    <w:p w14:paraId="01F00009" w14:textId="77777777" w:rsidR="00E75DE3" w:rsidRPr="00B02C85" w:rsidRDefault="00E75DE3" w:rsidP="00E75DE3"/>
    <w:p w14:paraId="6F3E0088" w14:textId="77777777" w:rsidR="00E75DE3" w:rsidRDefault="00E75DE3" w:rsidP="00E75DE3">
      <w:pPr>
        <w:rPr>
          <w:szCs w:val="22"/>
        </w:rPr>
      </w:pPr>
      <w:r>
        <w:rPr>
          <w:highlight w:val="green"/>
        </w:rPr>
        <w:t>Y/N/A: 51/1</w:t>
      </w:r>
      <w:r w:rsidRPr="00785E6B">
        <w:rPr>
          <w:highlight w:val="green"/>
        </w:rPr>
        <w:t>/</w:t>
      </w:r>
      <w:r>
        <w:rPr>
          <w:highlight w:val="green"/>
        </w:rPr>
        <w:t>8</w:t>
      </w:r>
    </w:p>
    <w:p w14:paraId="38A74224" w14:textId="77777777" w:rsidR="00E75DE3" w:rsidRPr="00A626F8" w:rsidRDefault="00A626F8" w:rsidP="005336FE">
      <w:pPr>
        <w:jc w:val="both"/>
        <w:rPr>
          <w:b/>
        </w:rPr>
      </w:pPr>
      <w:r>
        <w:rPr>
          <w:b/>
        </w:rPr>
        <w:t xml:space="preserve">Straw poll #9 </w:t>
      </w:r>
      <w:r w:rsidRPr="006366A0">
        <w:rPr>
          <w:b/>
          <w:i/>
        </w:rPr>
        <w:t>[#SP</w:t>
      </w:r>
      <w:r>
        <w:rPr>
          <w:b/>
          <w:i/>
        </w:rPr>
        <w:t>9</w:t>
      </w:r>
      <w:r w:rsidRPr="006366A0">
        <w:rPr>
          <w:b/>
          <w:i/>
        </w:rPr>
        <w:t>]</w:t>
      </w:r>
    </w:p>
    <w:p w14:paraId="03A13CAB" w14:textId="77777777" w:rsidR="00A626F8" w:rsidRDefault="00A626F8" w:rsidP="005336FE">
      <w:pPr>
        <w:jc w:val="both"/>
      </w:pPr>
    </w:p>
    <w:p w14:paraId="5BA11A93" w14:textId="77777777" w:rsidR="000D3057" w:rsidRDefault="000D3057" w:rsidP="005336FE">
      <w:pPr>
        <w:jc w:val="both"/>
      </w:pPr>
    </w:p>
    <w:p w14:paraId="4E856AEB" w14:textId="77777777" w:rsidR="00D338D1" w:rsidRDefault="00D338D1" w:rsidP="00D338D1">
      <w:pPr>
        <w:jc w:val="both"/>
      </w:pPr>
      <w:r>
        <w:t>SP#3</w:t>
      </w:r>
    </w:p>
    <w:p w14:paraId="6F639A53" w14:textId="77777777" w:rsidR="00D338D1" w:rsidRDefault="00D338D1" w:rsidP="00D338D1">
      <w:pPr>
        <w:jc w:val="both"/>
      </w:pPr>
    </w:p>
    <w:p w14:paraId="5B246400" w14:textId="77777777" w:rsidR="00D338D1" w:rsidRDefault="00D338D1" w:rsidP="00D338D1">
      <w:pPr>
        <w:jc w:val="both"/>
      </w:pPr>
      <w:r w:rsidRPr="00D338D1">
        <w:rPr>
          <w:bCs/>
          <w:szCs w:val="22"/>
        </w:rPr>
        <w:t>Do you agree to add the following text to the TGbe SFD?</w:t>
      </w:r>
    </w:p>
    <w:p w14:paraId="1E1D4BF6" w14:textId="77777777" w:rsidR="00D338D1" w:rsidRPr="00D338D1" w:rsidRDefault="00D338D1" w:rsidP="00DF7E01">
      <w:pPr>
        <w:pStyle w:val="ListParagraph"/>
        <w:numPr>
          <w:ilvl w:val="0"/>
          <w:numId w:val="55"/>
        </w:numPr>
        <w:jc w:val="both"/>
      </w:pPr>
      <w:r w:rsidRPr="00D338D1">
        <w:rPr>
          <w:bCs/>
          <w:szCs w:val="22"/>
        </w:rPr>
        <w:t>802.11be reuses 1x HE-STF and 2x HE-STF in 20/40/80/160/80+80 MHz PPDU</w:t>
      </w:r>
    </w:p>
    <w:p w14:paraId="64F7EEC9" w14:textId="77777777" w:rsidR="00D338D1" w:rsidRPr="00B02C85" w:rsidRDefault="00D338D1" w:rsidP="00D338D1"/>
    <w:p w14:paraId="16908DBB" w14:textId="77777777" w:rsidR="00D338D1" w:rsidRDefault="00D338D1" w:rsidP="00D338D1">
      <w:pPr>
        <w:rPr>
          <w:szCs w:val="22"/>
        </w:rPr>
      </w:pPr>
      <w:r>
        <w:rPr>
          <w:highlight w:val="green"/>
        </w:rPr>
        <w:t>Y/N/A: 51/0</w:t>
      </w:r>
      <w:r w:rsidRPr="00785E6B">
        <w:rPr>
          <w:highlight w:val="green"/>
        </w:rPr>
        <w:t>/</w:t>
      </w:r>
      <w:r>
        <w:rPr>
          <w:highlight w:val="green"/>
        </w:rPr>
        <w:t>8</w:t>
      </w:r>
    </w:p>
    <w:p w14:paraId="429A0A50" w14:textId="77777777" w:rsidR="00D338D1" w:rsidRPr="00A626F8" w:rsidRDefault="00A626F8" w:rsidP="00A626F8">
      <w:pPr>
        <w:jc w:val="both"/>
        <w:rPr>
          <w:b/>
        </w:rPr>
      </w:pPr>
      <w:r>
        <w:rPr>
          <w:b/>
        </w:rPr>
        <w:t xml:space="preserve">Straw poll #10 </w:t>
      </w:r>
      <w:r w:rsidRPr="006366A0">
        <w:rPr>
          <w:b/>
          <w:i/>
        </w:rPr>
        <w:t>[#SP</w:t>
      </w:r>
      <w:r>
        <w:rPr>
          <w:b/>
          <w:i/>
        </w:rPr>
        <w:t>10</w:t>
      </w:r>
      <w:r w:rsidRPr="006366A0">
        <w:rPr>
          <w:b/>
          <w:i/>
        </w:rPr>
        <w:t>]</w:t>
      </w:r>
    </w:p>
    <w:p w14:paraId="2A8A6E90" w14:textId="77777777" w:rsidR="00A626F8" w:rsidRDefault="00A626F8" w:rsidP="00D338D1">
      <w:pPr>
        <w:rPr>
          <w:szCs w:val="22"/>
        </w:rPr>
      </w:pPr>
    </w:p>
    <w:p w14:paraId="1BC05970" w14:textId="77777777" w:rsidR="000D3057" w:rsidRDefault="000D3057" w:rsidP="00D338D1">
      <w:pPr>
        <w:rPr>
          <w:szCs w:val="22"/>
        </w:rPr>
      </w:pPr>
    </w:p>
    <w:p w14:paraId="3D33F055" w14:textId="77777777" w:rsidR="00D338D1" w:rsidRPr="007362D6" w:rsidRDefault="003851D9" w:rsidP="00D338D1">
      <w:pPr>
        <w:rPr>
          <w:b/>
          <w:szCs w:val="22"/>
        </w:rPr>
      </w:pPr>
      <w:r w:rsidRPr="007362D6">
        <w:rPr>
          <w:b/>
          <w:szCs w:val="22"/>
        </w:rPr>
        <w:t>20/0608r0 (Consideration on EHT-LTF, Jinyoung Chun, LGE)</w:t>
      </w:r>
    </w:p>
    <w:p w14:paraId="0C97D422" w14:textId="77777777" w:rsidR="003851D9" w:rsidRDefault="003851D9" w:rsidP="00D338D1">
      <w:pPr>
        <w:rPr>
          <w:szCs w:val="22"/>
        </w:rPr>
      </w:pPr>
    </w:p>
    <w:p w14:paraId="37B1DB5E" w14:textId="77777777" w:rsidR="007362D6" w:rsidRDefault="003851D9" w:rsidP="00D338D1">
      <w:pPr>
        <w:rPr>
          <w:szCs w:val="22"/>
        </w:rPr>
      </w:pPr>
      <w:r>
        <w:rPr>
          <w:szCs w:val="22"/>
        </w:rPr>
        <w:t>SP#1</w:t>
      </w:r>
    </w:p>
    <w:p w14:paraId="3D3975C6" w14:textId="77777777" w:rsidR="007362D6" w:rsidRDefault="007362D6" w:rsidP="00D338D1">
      <w:pPr>
        <w:rPr>
          <w:szCs w:val="22"/>
        </w:rPr>
      </w:pPr>
    </w:p>
    <w:p w14:paraId="6067F17D" w14:textId="77777777" w:rsidR="003851D9" w:rsidRDefault="007362D6" w:rsidP="007362D6">
      <w:pPr>
        <w:jc w:val="both"/>
        <w:rPr>
          <w:szCs w:val="22"/>
        </w:rPr>
      </w:pPr>
      <w:r w:rsidRPr="007362D6">
        <w:rPr>
          <w:szCs w:val="22"/>
        </w:rPr>
        <w:t>Do you support to reuse 1/2/4x HE-LTF sequences for 1/2/4x EHT-LTF sequences in 20/40/80MHz PPDU transmission?</w:t>
      </w:r>
    </w:p>
    <w:p w14:paraId="0EA829F8" w14:textId="77777777" w:rsidR="00D338D1" w:rsidRDefault="00D338D1" w:rsidP="005336FE">
      <w:pPr>
        <w:jc w:val="both"/>
      </w:pPr>
    </w:p>
    <w:p w14:paraId="645ED599" w14:textId="77777777" w:rsidR="007362D6" w:rsidRDefault="007362D6" w:rsidP="007362D6">
      <w:r>
        <w:rPr>
          <w:highlight w:val="green"/>
        </w:rPr>
        <w:t>Y/N/A: 51/0</w:t>
      </w:r>
      <w:r w:rsidRPr="009C4289">
        <w:rPr>
          <w:highlight w:val="green"/>
        </w:rPr>
        <w:t>/</w:t>
      </w:r>
      <w:r>
        <w:rPr>
          <w:highlight w:val="green"/>
        </w:rPr>
        <w:t>9</w:t>
      </w:r>
    </w:p>
    <w:p w14:paraId="25354BDD" w14:textId="77777777" w:rsidR="00384BDD" w:rsidRPr="00A626F8" w:rsidRDefault="00384BDD" w:rsidP="00384BDD">
      <w:pPr>
        <w:jc w:val="both"/>
        <w:rPr>
          <w:b/>
        </w:rPr>
      </w:pPr>
      <w:r>
        <w:rPr>
          <w:b/>
        </w:rPr>
        <w:t xml:space="preserve">Straw poll #11 </w:t>
      </w:r>
      <w:r w:rsidRPr="006366A0">
        <w:rPr>
          <w:b/>
          <w:i/>
        </w:rPr>
        <w:t>[#SP</w:t>
      </w:r>
      <w:r>
        <w:rPr>
          <w:b/>
          <w:i/>
        </w:rPr>
        <w:t>1</w:t>
      </w:r>
      <w:r w:rsidR="00FE652E">
        <w:rPr>
          <w:b/>
          <w:i/>
        </w:rPr>
        <w:t>1</w:t>
      </w:r>
      <w:r w:rsidRPr="006366A0">
        <w:rPr>
          <w:b/>
          <w:i/>
        </w:rPr>
        <w:t>]</w:t>
      </w:r>
    </w:p>
    <w:p w14:paraId="08AC2BBD" w14:textId="77777777" w:rsidR="00384BDD" w:rsidRDefault="00384BDD" w:rsidP="005336FE">
      <w:pPr>
        <w:jc w:val="both"/>
      </w:pPr>
    </w:p>
    <w:p w14:paraId="5016ABF4" w14:textId="77777777" w:rsidR="000D3057" w:rsidRDefault="000D3057" w:rsidP="005336FE">
      <w:pPr>
        <w:jc w:val="both"/>
      </w:pPr>
    </w:p>
    <w:p w14:paraId="10CF959F" w14:textId="77777777" w:rsidR="006F63FE" w:rsidRPr="006F63FE" w:rsidRDefault="006F4F6A" w:rsidP="005336FE">
      <w:pPr>
        <w:jc w:val="both"/>
        <w:rPr>
          <w:b/>
        </w:rPr>
      </w:pPr>
      <w:r w:rsidRPr="006F63FE">
        <w:rPr>
          <w:b/>
        </w:rPr>
        <w:t>20/0470r1 (</w:t>
      </w:r>
      <w:r w:rsidR="006F63FE" w:rsidRPr="006F63FE">
        <w:rPr>
          <w:b/>
        </w:rPr>
        <w:t>Small Size MRU with Different MCS and BCC, Junghoon Suh, Huawei)</w:t>
      </w:r>
    </w:p>
    <w:p w14:paraId="06ABB069" w14:textId="77777777" w:rsidR="003F6677" w:rsidRDefault="006F63FE" w:rsidP="005336FE">
      <w:pPr>
        <w:jc w:val="both"/>
      </w:pPr>
      <w:r>
        <w:br/>
        <w:t>SP#1</w:t>
      </w:r>
    </w:p>
    <w:p w14:paraId="039B4FBD" w14:textId="77777777" w:rsidR="006F63FE" w:rsidRDefault="006F63FE" w:rsidP="005336FE">
      <w:pPr>
        <w:jc w:val="both"/>
      </w:pPr>
    </w:p>
    <w:p w14:paraId="784EC3D9" w14:textId="77777777" w:rsidR="006F63FE" w:rsidRDefault="006F63FE" w:rsidP="00401459">
      <w:pPr>
        <w:jc w:val="both"/>
        <w:rPr>
          <w:bCs/>
        </w:rPr>
      </w:pPr>
      <w:r w:rsidRPr="006F63FE">
        <w:rPr>
          <w:bCs/>
        </w:rPr>
        <w:t>Do you agree that, for a single RU less than or equal to 242 tones (i.e. RU26, RU52, RU106, RU242)</w:t>
      </w:r>
      <w:r>
        <w:rPr>
          <w:bCs/>
        </w:rPr>
        <w:t>, the BCC can be supported?</w:t>
      </w:r>
    </w:p>
    <w:p w14:paraId="00BC52E6" w14:textId="77777777" w:rsidR="006F63FE" w:rsidRDefault="006F63FE" w:rsidP="00DF7E01">
      <w:pPr>
        <w:pStyle w:val="ListParagraph"/>
        <w:numPr>
          <w:ilvl w:val="0"/>
          <w:numId w:val="55"/>
        </w:numPr>
        <w:rPr>
          <w:bCs/>
        </w:rPr>
      </w:pPr>
      <w:r w:rsidRPr="006F63FE">
        <w:rPr>
          <w:bCs/>
        </w:rPr>
        <w:t>Mandatory or Optional for BCC, TBD</w:t>
      </w:r>
    </w:p>
    <w:p w14:paraId="53C4E6CB" w14:textId="77777777" w:rsidR="006F63FE" w:rsidRPr="006F63FE" w:rsidRDefault="006F63FE" w:rsidP="00DF7E01">
      <w:pPr>
        <w:pStyle w:val="ListParagraph"/>
        <w:numPr>
          <w:ilvl w:val="0"/>
          <w:numId w:val="55"/>
        </w:numPr>
        <w:rPr>
          <w:bCs/>
        </w:rPr>
      </w:pPr>
      <w:r w:rsidRPr="006F63FE">
        <w:rPr>
          <w:bCs/>
        </w:rPr>
        <w:t xml:space="preserve">Only for MCS0 to 9. </w:t>
      </w:r>
      <w:r w:rsidRPr="006F63FE">
        <w:rPr>
          <w:rFonts w:ascii="SimSun" w:eastAsia="SimSun" w:hAnsi="SimSun" w:cs="SimSun"/>
          <w:bCs/>
        </w:rPr>
        <w:t xml:space="preserve"> </w:t>
      </w:r>
    </w:p>
    <w:p w14:paraId="43D6DE27" w14:textId="77777777" w:rsidR="006F63FE" w:rsidRPr="006F63FE" w:rsidRDefault="006F63FE" w:rsidP="00DF7E01">
      <w:pPr>
        <w:pStyle w:val="ListParagraph"/>
        <w:numPr>
          <w:ilvl w:val="0"/>
          <w:numId w:val="55"/>
        </w:numPr>
        <w:rPr>
          <w:bCs/>
        </w:rPr>
      </w:pPr>
      <w:r w:rsidRPr="006F63FE">
        <w:rPr>
          <w:bCs/>
        </w:rPr>
        <w:t>Only for NSS &lt;=4</w:t>
      </w:r>
    </w:p>
    <w:p w14:paraId="25154C65" w14:textId="77777777" w:rsidR="006F63FE" w:rsidRPr="009C5054" w:rsidRDefault="006F63FE" w:rsidP="006F63FE">
      <w:pPr>
        <w:tabs>
          <w:tab w:val="left" w:pos="7075"/>
        </w:tabs>
      </w:pPr>
    </w:p>
    <w:p w14:paraId="3D208A72" w14:textId="77777777" w:rsidR="006F63FE" w:rsidRDefault="006F63FE" w:rsidP="006F63FE">
      <w:pPr>
        <w:tabs>
          <w:tab w:val="left" w:pos="7075"/>
        </w:tabs>
      </w:pPr>
      <w:r>
        <w:rPr>
          <w:highlight w:val="green"/>
        </w:rPr>
        <w:t>Y/N/A: 49/</w:t>
      </w:r>
      <w:r w:rsidRPr="00393929">
        <w:rPr>
          <w:highlight w:val="green"/>
        </w:rPr>
        <w:t>2/</w:t>
      </w:r>
      <w:r>
        <w:rPr>
          <w:highlight w:val="green"/>
        </w:rPr>
        <w:t>13</w:t>
      </w:r>
      <w:r>
        <w:t xml:space="preserve"> </w:t>
      </w:r>
    </w:p>
    <w:p w14:paraId="246C0365" w14:textId="77777777" w:rsidR="006F63FE" w:rsidRDefault="006F63FE" w:rsidP="005336FE">
      <w:pPr>
        <w:jc w:val="both"/>
      </w:pPr>
    </w:p>
    <w:p w14:paraId="5ECAF435" w14:textId="77777777" w:rsidR="000D3057" w:rsidRDefault="000D3057" w:rsidP="005336FE">
      <w:pPr>
        <w:jc w:val="both"/>
      </w:pPr>
    </w:p>
    <w:p w14:paraId="2B079023" w14:textId="77777777" w:rsidR="000D3057" w:rsidRDefault="000D3057">
      <w:r>
        <w:br w:type="page"/>
      </w:r>
    </w:p>
    <w:p w14:paraId="5C31645B" w14:textId="77777777" w:rsidR="009072C0" w:rsidRDefault="00401459" w:rsidP="005336FE">
      <w:pPr>
        <w:jc w:val="both"/>
      </w:pPr>
      <w:r>
        <w:lastRenderedPageBreak/>
        <w:t>SP#1a</w:t>
      </w:r>
    </w:p>
    <w:p w14:paraId="6DE3E87F" w14:textId="77777777" w:rsidR="00401459" w:rsidRDefault="00401459" w:rsidP="005336FE">
      <w:pPr>
        <w:jc w:val="both"/>
      </w:pPr>
    </w:p>
    <w:p w14:paraId="5B5B507D" w14:textId="77777777" w:rsidR="00401459" w:rsidRDefault="00401459" w:rsidP="00401459">
      <w:pPr>
        <w:jc w:val="both"/>
        <w:rPr>
          <w:bCs/>
        </w:rPr>
      </w:pPr>
      <w:r w:rsidRPr="00401459">
        <w:rPr>
          <w:bCs/>
        </w:rPr>
        <w:t>Do you agree that, for a single RU less than or equal to 242 tones (i.e. RU26, RU52, RU106, RU242), the BCC can be supported?</w:t>
      </w:r>
    </w:p>
    <w:p w14:paraId="592BAB18" w14:textId="77777777" w:rsidR="00401459" w:rsidRDefault="00401459" w:rsidP="00DF7E01">
      <w:pPr>
        <w:pStyle w:val="ListParagraph"/>
        <w:numPr>
          <w:ilvl w:val="0"/>
          <w:numId w:val="56"/>
        </w:numPr>
        <w:jc w:val="both"/>
        <w:rPr>
          <w:bCs/>
        </w:rPr>
      </w:pPr>
      <w:r w:rsidRPr="00401459">
        <w:rPr>
          <w:bCs/>
        </w:rPr>
        <w:t>Mandatory or Optional for BCC, TBD</w:t>
      </w:r>
    </w:p>
    <w:p w14:paraId="7B4F8FD5" w14:textId="77777777" w:rsidR="00401459" w:rsidRPr="00401459" w:rsidRDefault="00401459" w:rsidP="00DF7E01">
      <w:pPr>
        <w:pStyle w:val="ListParagraph"/>
        <w:numPr>
          <w:ilvl w:val="0"/>
          <w:numId w:val="56"/>
        </w:numPr>
        <w:jc w:val="both"/>
        <w:rPr>
          <w:bCs/>
        </w:rPr>
      </w:pPr>
      <w:r w:rsidRPr="00401459">
        <w:rPr>
          <w:bCs/>
        </w:rPr>
        <w:t>Only for MCS0 to 9 (with or without DCM – if defined in 11be)</w:t>
      </w:r>
      <w:r w:rsidRPr="00401459">
        <w:rPr>
          <w:rFonts w:ascii="SimSun" w:eastAsia="SimSun" w:hAnsi="SimSun" w:cs="SimSun"/>
          <w:bCs/>
        </w:rPr>
        <w:t xml:space="preserve"> </w:t>
      </w:r>
    </w:p>
    <w:p w14:paraId="364DCF99" w14:textId="77777777" w:rsidR="00401459" w:rsidRPr="00401459" w:rsidRDefault="00401459" w:rsidP="00DF7E01">
      <w:pPr>
        <w:pStyle w:val="ListParagraph"/>
        <w:numPr>
          <w:ilvl w:val="0"/>
          <w:numId w:val="56"/>
        </w:numPr>
        <w:jc w:val="both"/>
        <w:rPr>
          <w:bCs/>
        </w:rPr>
      </w:pPr>
      <w:r w:rsidRPr="00401459">
        <w:rPr>
          <w:bCs/>
        </w:rPr>
        <w:t>Only for NSS &lt;=4</w:t>
      </w:r>
    </w:p>
    <w:p w14:paraId="6221E5BD" w14:textId="77777777" w:rsidR="00401459" w:rsidRPr="009C5054" w:rsidRDefault="00401459" w:rsidP="00401459">
      <w:pPr>
        <w:tabs>
          <w:tab w:val="left" w:pos="7075"/>
        </w:tabs>
      </w:pPr>
    </w:p>
    <w:p w14:paraId="4977769A" w14:textId="77777777" w:rsidR="00401459" w:rsidRDefault="00401459" w:rsidP="00401459">
      <w:pPr>
        <w:tabs>
          <w:tab w:val="left" w:pos="7075"/>
        </w:tabs>
      </w:pPr>
      <w:r>
        <w:rPr>
          <w:highlight w:val="green"/>
        </w:rPr>
        <w:t>Y/N/A: 37</w:t>
      </w:r>
      <w:r w:rsidR="00A90230">
        <w:rPr>
          <w:highlight w:val="green"/>
        </w:rPr>
        <w:t>/</w:t>
      </w:r>
      <w:r>
        <w:rPr>
          <w:highlight w:val="green"/>
        </w:rPr>
        <w:t>6</w:t>
      </w:r>
      <w:r w:rsidRPr="00393929">
        <w:rPr>
          <w:highlight w:val="green"/>
        </w:rPr>
        <w:t>/</w:t>
      </w:r>
      <w:r>
        <w:rPr>
          <w:highlight w:val="green"/>
        </w:rPr>
        <w:t>14</w:t>
      </w:r>
      <w:r>
        <w:t xml:space="preserve"> </w:t>
      </w:r>
    </w:p>
    <w:p w14:paraId="070DBDDA" w14:textId="77777777" w:rsidR="00401459" w:rsidRDefault="00401459" w:rsidP="005336FE">
      <w:pPr>
        <w:jc w:val="both"/>
      </w:pPr>
    </w:p>
    <w:p w14:paraId="353907BF" w14:textId="77777777" w:rsidR="000D3057" w:rsidRDefault="000D3057" w:rsidP="005336FE">
      <w:pPr>
        <w:jc w:val="both"/>
      </w:pPr>
    </w:p>
    <w:p w14:paraId="67EB0306" w14:textId="77777777" w:rsidR="006076B5" w:rsidRDefault="006076B5" w:rsidP="005336FE">
      <w:pPr>
        <w:jc w:val="both"/>
      </w:pPr>
      <w:r>
        <w:t>SP#2</w:t>
      </w:r>
    </w:p>
    <w:p w14:paraId="3DDFF8D0" w14:textId="77777777" w:rsidR="006076B5" w:rsidRDefault="006076B5" w:rsidP="005336FE">
      <w:pPr>
        <w:jc w:val="both"/>
      </w:pPr>
    </w:p>
    <w:p w14:paraId="54591229" w14:textId="77777777" w:rsidR="006076B5" w:rsidRDefault="006076B5" w:rsidP="006076B5">
      <w:pPr>
        <w:jc w:val="both"/>
        <w:rPr>
          <w:bCs/>
        </w:rPr>
      </w:pPr>
      <w:r w:rsidRPr="006076B5">
        <w:rPr>
          <w:bCs/>
        </w:rPr>
        <w:t>Do you agree that, for the combined multiple RU with the combined RU size less than 242 tones, the BCC can be supported?</w:t>
      </w:r>
    </w:p>
    <w:p w14:paraId="781A9D7C" w14:textId="77777777" w:rsidR="006076B5" w:rsidRDefault="006076B5" w:rsidP="00DF7E01">
      <w:pPr>
        <w:pStyle w:val="ListParagraph"/>
        <w:numPr>
          <w:ilvl w:val="0"/>
          <w:numId w:val="57"/>
        </w:numPr>
        <w:rPr>
          <w:bCs/>
        </w:rPr>
      </w:pPr>
      <w:r w:rsidRPr="006076B5">
        <w:rPr>
          <w:bCs/>
        </w:rPr>
        <w:t>Mandatory or Optional for BCC, TBD</w:t>
      </w:r>
    </w:p>
    <w:p w14:paraId="3018A226" w14:textId="77777777" w:rsidR="006076B5" w:rsidRPr="006076B5" w:rsidRDefault="006076B5" w:rsidP="00DF7E01">
      <w:pPr>
        <w:pStyle w:val="ListParagraph"/>
        <w:numPr>
          <w:ilvl w:val="0"/>
          <w:numId w:val="57"/>
        </w:numPr>
        <w:rPr>
          <w:bCs/>
        </w:rPr>
      </w:pPr>
      <w:r w:rsidRPr="006076B5">
        <w:rPr>
          <w:bCs/>
        </w:rPr>
        <w:t>Only for modulation up to 256QAM (with or without DCM – if defined in 11be)</w:t>
      </w:r>
      <w:r w:rsidRPr="006076B5">
        <w:rPr>
          <w:rFonts w:ascii="SimSun" w:eastAsia="SimSun" w:hAnsi="SimSun" w:cs="SimSun"/>
          <w:bCs/>
        </w:rPr>
        <w:t xml:space="preserve"> </w:t>
      </w:r>
    </w:p>
    <w:p w14:paraId="3C114846" w14:textId="77777777" w:rsidR="006076B5" w:rsidRPr="006076B5" w:rsidRDefault="006076B5" w:rsidP="00DF7E01">
      <w:pPr>
        <w:pStyle w:val="ListParagraph"/>
        <w:numPr>
          <w:ilvl w:val="0"/>
          <w:numId w:val="57"/>
        </w:numPr>
        <w:rPr>
          <w:bCs/>
        </w:rPr>
      </w:pPr>
      <w:r w:rsidRPr="006076B5">
        <w:rPr>
          <w:bCs/>
        </w:rPr>
        <w:t>Only for NSS &lt;=4</w:t>
      </w:r>
    </w:p>
    <w:p w14:paraId="7E0E6F4E" w14:textId="77777777" w:rsidR="006076B5" w:rsidRPr="009C5054" w:rsidRDefault="006076B5" w:rsidP="006076B5">
      <w:pPr>
        <w:tabs>
          <w:tab w:val="left" w:pos="7075"/>
        </w:tabs>
      </w:pPr>
    </w:p>
    <w:p w14:paraId="0AD1074A" w14:textId="77777777" w:rsidR="006076B5" w:rsidRDefault="006076B5" w:rsidP="006076B5">
      <w:pPr>
        <w:tabs>
          <w:tab w:val="left" w:pos="7075"/>
        </w:tabs>
      </w:pPr>
      <w:r>
        <w:rPr>
          <w:highlight w:val="green"/>
        </w:rPr>
        <w:t>Y/N/A: 41/1</w:t>
      </w:r>
      <w:r w:rsidRPr="00393929">
        <w:rPr>
          <w:highlight w:val="green"/>
        </w:rPr>
        <w:t>2/</w:t>
      </w:r>
      <w:r>
        <w:rPr>
          <w:highlight w:val="green"/>
        </w:rPr>
        <w:t>10</w:t>
      </w:r>
      <w:r>
        <w:t xml:space="preserve"> </w:t>
      </w:r>
    </w:p>
    <w:p w14:paraId="1011506B" w14:textId="77777777" w:rsidR="00FE652E" w:rsidRPr="00A626F8" w:rsidRDefault="00FE652E" w:rsidP="00FE652E">
      <w:pPr>
        <w:jc w:val="both"/>
        <w:rPr>
          <w:b/>
        </w:rPr>
      </w:pPr>
      <w:r>
        <w:rPr>
          <w:b/>
        </w:rPr>
        <w:t xml:space="preserve">Straw poll #12 </w:t>
      </w:r>
      <w:r w:rsidRPr="006366A0">
        <w:rPr>
          <w:b/>
          <w:i/>
        </w:rPr>
        <w:t>[#SP</w:t>
      </w:r>
      <w:r>
        <w:rPr>
          <w:b/>
          <w:i/>
        </w:rPr>
        <w:t>12</w:t>
      </w:r>
      <w:r w:rsidRPr="006366A0">
        <w:rPr>
          <w:b/>
          <w:i/>
        </w:rPr>
        <w:t>]</w:t>
      </w:r>
    </w:p>
    <w:p w14:paraId="0346C4A2" w14:textId="77777777" w:rsidR="00FE652E" w:rsidRDefault="00FE652E" w:rsidP="006076B5">
      <w:pPr>
        <w:tabs>
          <w:tab w:val="left" w:pos="7075"/>
        </w:tabs>
      </w:pPr>
    </w:p>
    <w:p w14:paraId="4CF23153" w14:textId="77777777" w:rsidR="000D3057" w:rsidRDefault="000D3057" w:rsidP="006076B5">
      <w:pPr>
        <w:tabs>
          <w:tab w:val="left" w:pos="7075"/>
        </w:tabs>
      </w:pPr>
    </w:p>
    <w:p w14:paraId="025B1905" w14:textId="77777777" w:rsidR="009072C0" w:rsidRDefault="004C5856" w:rsidP="005336FE">
      <w:pPr>
        <w:jc w:val="both"/>
      </w:pPr>
      <w:r>
        <w:t>SP#1b</w:t>
      </w:r>
    </w:p>
    <w:p w14:paraId="7BDB9374" w14:textId="77777777" w:rsidR="009877D3" w:rsidRDefault="009877D3" w:rsidP="005336FE">
      <w:pPr>
        <w:jc w:val="both"/>
      </w:pPr>
    </w:p>
    <w:p w14:paraId="31B4C3A7" w14:textId="77777777" w:rsidR="009877D3" w:rsidRDefault="009877D3" w:rsidP="00D54912">
      <w:pPr>
        <w:jc w:val="both"/>
        <w:rPr>
          <w:bCs/>
        </w:rPr>
      </w:pPr>
      <w:r w:rsidRPr="009877D3">
        <w:rPr>
          <w:bCs/>
        </w:rPr>
        <w:t>Do you agree that, for a single RU less than or equal to 242 tones (i.e. RU26, RU52, RU106, RU242), the BCC can be supported?</w:t>
      </w:r>
    </w:p>
    <w:p w14:paraId="7EC2A778" w14:textId="77777777" w:rsidR="009877D3" w:rsidRDefault="009877D3" w:rsidP="00DF7E01">
      <w:pPr>
        <w:pStyle w:val="ListParagraph"/>
        <w:numPr>
          <w:ilvl w:val="0"/>
          <w:numId w:val="58"/>
        </w:numPr>
        <w:rPr>
          <w:bCs/>
        </w:rPr>
      </w:pPr>
      <w:r w:rsidRPr="009877D3">
        <w:rPr>
          <w:bCs/>
        </w:rPr>
        <w:t>Mandatory or Optional for BCC, TBD</w:t>
      </w:r>
    </w:p>
    <w:p w14:paraId="0C9FA394" w14:textId="77777777" w:rsidR="009877D3" w:rsidRPr="009877D3" w:rsidRDefault="009877D3" w:rsidP="00DF7E01">
      <w:pPr>
        <w:pStyle w:val="ListParagraph"/>
        <w:numPr>
          <w:ilvl w:val="0"/>
          <w:numId w:val="58"/>
        </w:numPr>
        <w:rPr>
          <w:bCs/>
        </w:rPr>
      </w:pPr>
      <w:r w:rsidRPr="009877D3">
        <w:rPr>
          <w:bCs/>
        </w:rPr>
        <w:t>Only for modulation up to 256QAM (with or without DCM – if defined in 11be)</w:t>
      </w:r>
      <w:r w:rsidRPr="009877D3">
        <w:rPr>
          <w:rFonts w:ascii="SimSun" w:eastAsia="SimSun" w:hAnsi="SimSun" w:cs="SimSun"/>
          <w:bCs/>
        </w:rPr>
        <w:t xml:space="preserve"> </w:t>
      </w:r>
    </w:p>
    <w:p w14:paraId="63531757" w14:textId="77777777" w:rsidR="009877D3" w:rsidRPr="009877D3" w:rsidRDefault="009877D3" w:rsidP="00DF7E01">
      <w:pPr>
        <w:pStyle w:val="ListParagraph"/>
        <w:numPr>
          <w:ilvl w:val="0"/>
          <w:numId w:val="58"/>
        </w:numPr>
        <w:rPr>
          <w:bCs/>
        </w:rPr>
      </w:pPr>
      <w:r w:rsidRPr="009877D3">
        <w:rPr>
          <w:bCs/>
        </w:rPr>
        <w:t>Only for NSS &lt;=4</w:t>
      </w:r>
    </w:p>
    <w:p w14:paraId="05B355C0" w14:textId="77777777" w:rsidR="009877D3" w:rsidRPr="009C5054" w:rsidRDefault="009877D3" w:rsidP="009877D3">
      <w:pPr>
        <w:tabs>
          <w:tab w:val="left" w:pos="7075"/>
        </w:tabs>
      </w:pPr>
    </w:p>
    <w:p w14:paraId="4BED64DD" w14:textId="77777777" w:rsidR="009877D3" w:rsidRDefault="009877D3" w:rsidP="009877D3">
      <w:pPr>
        <w:tabs>
          <w:tab w:val="left" w:pos="7075"/>
        </w:tabs>
      </w:pPr>
      <w:r>
        <w:rPr>
          <w:highlight w:val="green"/>
        </w:rPr>
        <w:t>Y/N/A: 48/3</w:t>
      </w:r>
      <w:r w:rsidRPr="00393929">
        <w:rPr>
          <w:highlight w:val="green"/>
        </w:rPr>
        <w:t>/</w:t>
      </w:r>
      <w:r>
        <w:rPr>
          <w:highlight w:val="green"/>
        </w:rPr>
        <w:t>12</w:t>
      </w:r>
      <w:r>
        <w:t xml:space="preserve"> </w:t>
      </w:r>
    </w:p>
    <w:p w14:paraId="6D436260" w14:textId="77777777" w:rsidR="00FE652E" w:rsidRPr="00FE652E" w:rsidRDefault="00FE652E" w:rsidP="00FE652E">
      <w:pPr>
        <w:jc w:val="both"/>
        <w:rPr>
          <w:b/>
        </w:rPr>
      </w:pPr>
      <w:r>
        <w:rPr>
          <w:b/>
        </w:rPr>
        <w:t xml:space="preserve">Straw poll #13 </w:t>
      </w:r>
      <w:r w:rsidRPr="006366A0">
        <w:rPr>
          <w:b/>
          <w:i/>
        </w:rPr>
        <w:t>[#SP</w:t>
      </w:r>
      <w:r>
        <w:rPr>
          <w:b/>
          <w:i/>
        </w:rPr>
        <w:t>13</w:t>
      </w:r>
      <w:r w:rsidRPr="006366A0">
        <w:rPr>
          <w:b/>
          <w:i/>
        </w:rPr>
        <w:t>]</w:t>
      </w:r>
    </w:p>
    <w:p w14:paraId="4D21F2E3" w14:textId="77777777" w:rsidR="004C5856" w:rsidRDefault="004C5856" w:rsidP="005336FE">
      <w:pPr>
        <w:jc w:val="both"/>
      </w:pPr>
    </w:p>
    <w:p w14:paraId="2A6FCB9A" w14:textId="77777777" w:rsidR="000D3057" w:rsidRDefault="000D3057" w:rsidP="005336FE">
      <w:pPr>
        <w:jc w:val="both"/>
      </w:pPr>
    </w:p>
    <w:p w14:paraId="1DE2A452" w14:textId="77777777" w:rsidR="00D54912" w:rsidRDefault="00300A71" w:rsidP="005336FE">
      <w:pPr>
        <w:jc w:val="both"/>
      </w:pPr>
      <w:r>
        <w:t>SP#3</w:t>
      </w:r>
    </w:p>
    <w:p w14:paraId="1AC69B4F" w14:textId="77777777" w:rsidR="00300A71" w:rsidRDefault="00300A71" w:rsidP="005336FE">
      <w:pPr>
        <w:jc w:val="both"/>
      </w:pPr>
    </w:p>
    <w:p w14:paraId="5040DE0B" w14:textId="77777777" w:rsidR="00300A71" w:rsidRDefault="00300A71" w:rsidP="00300A71">
      <w:pPr>
        <w:jc w:val="both"/>
        <w:rPr>
          <w:bCs/>
        </w:rPr>
      </w:pPr>
      <w:r w:rsidRPr="00300A71">
        <w:rPr>
          <w:bCs/>
          <w:lang w:val="en-CA"/>
        </w:rPr>
        <w:t>In case of small size MRU transmission, do you support to apply a common BCC encoder and joint bit Interleaver for the combined RU?</w:t>
      </w:r>
    </w:p>
    <w:p w14:paraId="63933C9D" w14:textId="77777777" w:rsidR="00300A71" w:rsidRPr="009C5054" w:rsidRDefault="00300A71" w:rsidP="00300A71">
      <w:pPr>
        <w:tabs>
          <w:tab w:val="left" w:pos="7075"/>
        </w:tabs>
      </w:pPr>
    </w:p>
    <w:p w14:paraId="22892D1A" w14:textId="77777777" w:rsidR="00300A71" w:rsidRDefault="00300A71" w:rsidP="00300A71">
      <w:pPr>
        <w:tabs>
          <w:tab w:val="left" w:pos="7075"/>
        </w:tabs>
      </w:pPr>
      <w:r>
        <w:rPr>
          <w:highlight w:val="green"/>
        </w:rPr>
        <w:t>Y/N/A: 60/0</w:t>
      </w:r>
      <w:r w:rsidRPr="00393929">
        <w:rPr>
          <w:highlight w:val="green"/>
        </w:rPr>
        <w:t>/</w:t>
      </w:r>
      <w:r>
        <w:rPr>
          <w:highlight w:val="green"/>
        </w:rPr>
        <w:t>3</w:t>
      </w:r>
      <w:r>
        <w:t xml:space="preserve"> </w:t>
      </w:r>
    </w:p>
    <w:p w14:paraId="0393FEAA" w14:textId="77777777" w:rsidR="008C4A98" w:rsidRPr="008C4A98" w:rsidRDefault="008C4A98" w:rsidP="008C4A98">
      <w:pPr>
        <w:jc w:val="both"/>
        <w:rPr>
          <w:b/>
        </w:rPr>
      </w:pPr>
      <w:r>
        <w:rPr>
          <w:b/>
        </w:rPr>
        <w:t xml:space="preserve">Straw poll #14 </w:t>
      </w:r>
      <w:r w:rsidRPr="006366A0">
        <w:rPr>
          <w:b/>
          <w:i/>
        </w:rPr>
        <w:t>[#SP</w:t>
      </w:r>
      <w:r>
        <w:rPr>
          <w:b/>
          <w:i/>
        </w:rPr>
        <w:t>14</w:t>
      </w:r>
      <w:r w:rsidRPr="006366A0">
        <w:rPr>
          <w:b/>
          <w:i/>
        </w:rPr>
        <w:t>]</w:t>
      </w:r>
    </w:p>
    <w:p w14:paraId="5F9D666B" w14:textId="77777777" w:rsidR="00D54912" w:rsidRDefault="00D54912" w:rsidP="005336FE">
      <w:pPr>
        <w:jc w:val="both"/>
      </w:pPr>
    </w:p>
    <w:p w14:paraId="346F0C96" w14:textId="77777777" w:rsidR="000D3057" w:rsidRDefault="000D3057" w:rsidP="005336FE">
      <w:pPr>
        <w:jc w:val="both"/>
      </w:pPr>
    </w:p>
    <w:p w14:paraId="234297AF" w14:textId="77777777" w:rsidR="00F605C6" w:rsidRPr="00F605C6" w:rsidRDefault="00F605C6" w:rsidP="005336FE">
      <w:pPr>
        <w:jc w:val="both"/>
        <w:rPr>
          <w:b/>
        </w:rPr>
      </w:pPr>
      <w:r w:rsidRPr="00F605C6">
        <w:rPr>
          <w:b/>
        </w:rPr>
        <w:t>20/0067r1 (Restrictions for 16 SS based MU-MIMO Scheduling, Junghoon Suh, Huawei)</w:t>
      </w:r>
    </w:p>
    <w:p w14:paraId="4CC1C919" w14:textId="77777777" w:rsidR="00F605C6" w:rsidRDefault="00F605C6" w:rsidP="005336FE">
      <w:pPr>
        <w:jc w:val="both"/>
      </w:pPr>
    </w:p>
    <w:p w14:paraId="414CAA96" w14:textId="77777777" w:rsidR="00F605C6" w:rsidRDefault="00F605C6" w:rsidP="005336FE">
      <w:pPr>
        <w:jc w:val="both"/>
      </w:pPr>
      <w:r>
        <w:t>SP#1</w:t>
      </w:r>
    </w:p>
    <w:p w14:paraId="3539028D" w14:textId="77777777" w:rsidR="00F605C6" w:rsidRDefault="00F605C6" w:rsidP="00F605C6">
      <w:pPr>
        <w:jc w:val="both"/>
        <w:rPr>
          <w:bCs/>
        </w:rPr>
      </w:pPr>
    </w:p>
    <w:p w14:paraId="6723AEB1" w14:textId="77777777" w:rsidR="00F605C6" w:rsidRPr="00F605C6" w:rsidRDefault="00F605C6" w:rsidP="00F605C6">
      <w:pPr>
        <w:jc w:val="both"/>
        <w:rPr>
          <w:bCs/>
        </w:rPr>
      </w:pPr>
      <w:r w:rsidRPr="00F605C6">
        <w:rPr>
          <w:bCs/>
        </w:rPr>
        <w:t>For an EHT MU-MIMO transmission, do you agree to limit the maximum number of Spatial Streams allocated to each MU-MIMO scheduled non-AP STA to 4?</w:t>
      </w:r>
    </w:p>
    <w:p w14:paraId="5EF1A37A" w14:textId="77777777" w:rsidR="00F605C6" w:rsidRPr="009C5054" w:rsidRDefault="00F605C6" w:rsidP="00F605C6">
      <w:pPr>
        <w:tabs>
          <w:tab w:val="left" w:pos="7075"/>
        </w:tabs>
      </w:pPr>
    </w:p>
    <w:p w14:paraId="77195DBA" w14:textId="77777777" w:rsidR="00F605C6" w:rsidRDefault="00F605C6" w:rsidP="00F605C6">
      <w:pPr>
        <w:tabs>
          <w:tab w:val="left" w:pos="7075"/>
        </w:tabs>
      </w:pPr>
      <w:r>
        <w:rPr>
          <w:highlight w:val="green"/>
        </w:rPr>
        <w:t>Y/N/A: 56/1</w:t>
      </w:r>
      <w:r w:rsidRPr="00393929">
        <w:rPr>
          <w:highlight w:val="green"/>
        </w:rPr>
        <w:t>/</w:t>
      </w:r>
      <w:r>
        <w:rPr>
          <w:highlight w:val="green"/>
        </w:rPr>
        <w:t>9</w:t>
      </w:r>
      <w:r>
        <w:t xml:space="preserve"> </w:t>
      </w:r>
    </w:p>
    <w:p w14:paraId="232DA3AE" w14:textId="77777777" w:rsidR="009A40F3" w:rsidRPr="009A40F3" w:rsidRDefault="009A40F3" w:rsidP="009A40F3">
      <w:pPr>
        <w:jc w:val="both"/>
        <w:rPr>
          <w:b/>
        </w:rPr>
      </w:pPr>
      <w:r>
        <w:rPr>
          <w:b/>
        </w:rPr>
        <w:t xml:space="preserve">Straw poll #15 </w:t>
      </w:r>
      <w:r w:rsidRPr="006366A0">
        <w:rPr>
          <w:b/>
          <w:i/>
        </w:rPr>
        <w:t>[#SP</w:t>
      </w:r>
      <w:r>
        <w:rPr>
          <w:b/>
          <w:i/>
        </w:rPr>
        <w:t>15</w:t>
      </w:r>
      <w:r w:rsidRPr="006366A0">
        <w:rPr>
          <w:b/>
          <w:i/>
        </w:rPr>
        <w:t>]</w:t>
      </w:r>
    </w:p>
    <w:p w14:paraId="28ED0E79" w14:textId="77777777" w:rsidR="00F605C6" w:rsidRDefault="00F605C6" w:rsidP="005336FE">
      <w:pPr>
        <w:jc w:val="both"/>
      </w:pPr>
    </w:p>
    <w:p w14:paraId="2950FDA4" w14:textId="77777777" w:rsidR="00F605C6" w:rsidRPr="00E10ADC" w:rsidRDefault="00E10ADC" w:rsidP="005336FE">
      <w:pPr>
        <w:jc w:val="both"/>
        <w:rPr>
          <w:b/>
        </w:rPr>
      </w:pPr>
      <w:r w:rsidRPr="00E10ADC">
        <w:rPr>
          <w:b/>
        </w:rPr>
        <w:t>20/0563r1 (EHT PPDU Scrambler, Xiaogang Chen, Intel)</w:t>
      </w:r>
    </w:p>
    <w:p w14:paraId="231F5392" w14:textId="77777777" w:rsidR="00E10ADC" w:rsidRDefault="00E10ADC" w:rsidP="005336FE">
      <w:pPr>
        <w:jc w:val="both"/>
      </w:pPr>
    </w:p>
    <w:p w14:paraId="03D5DD76" w14:textId="77777777" w:rsidR="00E10ADC" w:rsidRDefault="00E10ADC" w:rsidP="00E10ADC">
      <w:pPr>
        <w:jc w:val="both"/>
      </w:pPr>
      <w:r>
        <w:t>SP#1</w:t>
      </w:r>
    </w:p>
    <w:p w14:paraId="3E9DAE0A" w14:textId="77777777" w:rsidR="00E10ADC" w:rsidRDefault="00E10ADC" w:rsidP="00E10ADC">
      <w:pPr>
        <w:jc w:val="both"/>
      </w:pPr>
    </w:p>
    <w:p w14:paraId="422A9BFC" w14:textId="77777777" w:rsidR="00E10ADC" w:rsidRDefault="00E10ADC" w:rsidP="00E10ADC">
      <w:pPr>
        <w:jc w:val="both"/>
      </w:pPr>
      <w:r>
        <w:t>Do you agree to use the following generator polynomial to generate the PPDU synchronous scrambler for EHT PPDU?</w:t>
      </w:r>
    </w:p>
    <w:p w14:paraId="77AEF107" w14:textId="77777777" w:rsidR="00E10ADC" w:rsidRDefault="00E16699" w:rsidP="00E10ADC">
      <w:pPr>
        <w:jc w:val="both"/>
      </w:pPr>
      <m:oMathPara>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11</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9</m:t>
              </m:r>
            </m:sup>
          </m:sSup>
          <m:r>
            <w:rPr>
              <w:rFonts w:ascii="Cambria Math" w:hAnsi="Cambria Math"/>
            </w:rPr>
            <m:t>+1</m:t>
          </m:r>
        </m:oMath>
      </m:oMathPara>
    </w:p>
    <w:p w14:paraId="0D619B9F" w14:textId="77777777" w:rsidR="00E10ADC" w:rsidRDefault="00E10ADC" w:rsidP="00E10ADC">
      <w:pPr>
        <w:jc w:val="both"/>
      </w:pPr>
      <w:r>
        <w:t>•</w:t>
      </w:r>
      <w:r>
        <w:tab/>
        <w:t>The 11 bits used for the scrambler initialization are randomly assigned by the transmitter.</w:t>
      </w:r>
    </w:p>
    <w:p w14:paraId="749BE2D3" w14:textId="77777777" w:rsidR="00E10ADC" w:rsidRDefault="00E10ADC" w:rsidP="00E10ADC">
      <w:pPr>
        <w:jc w:val="both"/>
      </w:pPr>
      <w:r>
        <w:t>•</w:t>
      </w:r>
      <w:r>
        <w:tab/>
        <w:t>The polarity of the pilot subcarrier is derived from the same sequence as 11ax.</w:t>
      </w:r>
    </w:p>
    <w:p w14:paraId="1B599E1C" w14:textId="77777777" w:rsidR="00F605C6" w:rsidRDefault="00F605C6" w:rsidP="005336FE">
      <w:pPr>
        <w:jc w:val="both"/>
      </w:pPr>
    </w:p>
    <w:p w14:paraId="5813498C" w14:textId="77777777" w:rsidR="00E16699" w:rsidRDefault="00E16699" w:rsidP="00E16699">
      <w:pPr>
        <w:tabs>
          <w:tab w:val="left" w:pos="7075"/>
        </w:tabs>
      </w:pPr>
      <w:r>
        <w:rPr>
          <w:highlight w:val="green"/>
        </w:rPr>
        <w:t>Y/N/A: 36/12</w:t>
      </w:r>
      <w:r w:rsidRPr="00393929">
        <w:rPr>
          <w:highlight w:val="green"/>
        </w:rPr>
        <w:t>/</w:t>
      </w:r>
      <w:r>
        <w:rPr>
          <w:highlight w:val="green"/>
        </w:rPr>
        <w:t>12</w:t>
      </w:r>
      <w:r>
        <w:t xml:space="preserve"> </w:t>
      </w:r>
    </w:p>
    <w:p w14:paraId="76F97498" w14:textId="77777777" w:rsidR="00E10ADC" w:rsidRPr="009A40F3" w:rsidRDefault="009A40F3" w:rsidP="005336FE">
      <w:pPr>
        <w:jc w:val="both"/>
        <w:rPr>
          <w:b/>
        </w:rPr>
      </w:pPr>
      <w:r>
        <w:rPr>
          <w:b/>
        </w:rPr>
        <w:t xml:space="preserve">Straw poll #16 </w:t>
      </w:r>
      <w:r w:rsidRPr="006366A0">
        <w:rPr>
          <w:b/>
          <w:i/>
        </w:rPr>
        <w:t>[#SP</w:t>
      </w:r>
      <w:r>
        <w:rPr>
          <w:b/>
          <w:i/>
        </w:rPr>
        <w:t>16</w:t>
      </w:r>
      <w:r w:rsidRPr="006366A0">
        <w:rPr>
          <w:b/>
          <w:i/>
        </w:rPr>
        <w:t>]</w:t>
      </w:r>
    </w:p>
    <w:p w14:paraId="5AFAEB45" w14:textId="77777777" w:rsidR="009A40F3" w:rsidRDefault="009A40F3" w:rsidP="005336FE">
      <w:pPr>
        <w:jc w:val="both"/>
      </w:pPr>
    </w:p>
    <w:p w14:paraId="6720A03D" w14:textId="77777777" w:rsidR="001B220F" w:rsidRDefault="001B220F" w:rsidP="005336FE">
      <w:pPr>
        <w:jc w:val="both"/>
      </w:pPr>
      <w:r>
        <w:t xml:space="preserve">Reference:  </w:t>
      </w:r>
      <w:r w:rsidRPr="001B220F">
        <w:t>11-20-0587-06-00be-minutes-april-phy-cc</w:t>
      </w:r>
    </w:p>
    <w:p w14:paraId="69B02CC2" w14:textId="77777777" w:rsidR="001B220F" w:rsidRPr="005758D1" w:rsidRDefault="001B220F" w:rsidP="001B220F">
      <w:pPr>
        <w:pStyle w:val="Heading2"/>
        <w:rPr>
          <w:u w:val="none"/>
          <w:lang w:val="en-US"/>
        </w:rPr>
      </w:pPr>
      <w:bookmarkStart w:id="2048" w:name="_Toc47082140"/>
      <w:r>
        <w:rPr>
          <w:u w:val="none"/>
          <w:lang w:val="en-US"/>
        </w:rPr>
        <w:t xml:space="preserve">April 27 (MAC):  </w:t>
      </w:r>
      <w:r w:rsidR="00F7735F">
        <w:rPr>
          <w:u w:val="none"/>
          <w:lang w:val="en-US"/>
        </w:rPr>
        <w:t>2</w:t>
      </w:r>
      <w:r w:rsidRPr="005758D1">
        <w:rPr>
          <w:u w:val="none"/>
          <w:lang w:val="en-US"/>
        </w:rPr>
        <w:t xml:space="preserve"> </w:t>
      </w:r>
      <w:r>
        <w:rPr>
          <w:u w:val="none"/>
          <w:lang w:val="en-US"/>
        </w:rPr>
        <w:t>SPs</w:t>
      </w:r>
      <w:bookmarkEnd w:id="2048"/>
    </w:p>
    <w:p w14:paraId="26B1FE32" w14:textId="77777777" w:rsidR="001B220F" w:rsidRDefault="001B220F" w:rsidP="001B220F">
      <w:pPr>
        <w:jc w:val="both"/>
      </w:pPr>
    </w:p>
    <w:p w14:paraId="15719756" w14:textId="77777777" w:rsidR="001B220F" w:rsidRPr="00F7735F" w:rsidRDefault="00F7735F" w:rsidP="001B220F">
      <w:pPr>
        <w:jc w:val="both"/>
        <w:rPr>
          <w:b/>
        </w:rPr>
      </w:pPr>
      <w:r w:rsidRPr="00F7735F">
        <w:rPr>
          <w:b/>
        </w:rPr>
        <w:t>20/0055r2 (Multi-link block ack architecture, Rojan Chitrakar, Panasonic)</w:t>
      </w:r>
    </w:p>
    <w:p w14:paraId="41C7898C" w14:textId="77777777" w:rsidR="00F7735F" w:rsidRDefault="00F7735F" w:rsidP="001B220F">
      <w:pPr>
        <w:jc w:val="both"/>
      </w:pPr>
    </w:p>
    <w:p w14:paraId="1EF48864" w14:textId="77777777" w:rsidR="00F7735F" w:rsidRDefault="00F7735F" w:rsidP="001B220F">
      <w:pPr>
        <w:jc w:val="both"/>
      </w:pPr>
      <w:r>
        <w:t>SP#1</w:t>
      </w:r>
    </w:p>
    <w:p w14:paraId="26213793" w14:textId="77777777" w:rsidR="00F7735F" w:rsidRDefault="00F7735F" w:rsidP="001B220F">
      <w:pPr>
        <w:jc w:val="both"/>
      </w:pPr>
    </w:p>
    <w:p w14:paraId="635DD4AC" w14:textId="77777777" w:rsidR="00203169" w:rsidRDefault="00203169" w:rsidP="00203169">
      <w:pPr>
        <w:jc w:val="both"/>
      </w:pPr>
      <w:r>
        <w:t>Do you support to add the following to the 11be SFD:</w:t>
      </w:r>
    </w:p>
    <w:p w14:paraId="21B4B542" w14:textId="77777777" w:rsidR="00203169" w:rsidRDefault="00203169" w:rsidP="00203169">
      <w:pPr>
        <w:jc w:val="both"/>
      </w:pPr>
      <w:r>
        <w:t>Different scoreboard sizes may be negotiated for different links of an MLD during negotiation of a block ack agreement for a TID that may be transmitted over one or more links.</w:t>
      </w:r>
    </w:p>
    <w:p w14:paraId="2C9A7899" w14:textId="77777777" w:rsidR="00203169" w:rsidRDefault="00203169" w:rsidP="00203169">
      <w:pPr>
        <w:jc w:val="both"/>
      </w:pPr>
    </w:p>
    <w:p w14:paraId="3D115455" w14:textId="77777777" w:rsidR="00203169" w:rsidRDefault="00203169" w:rsidP="00203169">
      <w:pPr>
        <w:jc w:val="both"/>
      </w:pPr>
      <w:r w:rsidRPr="00203169">
        <w:rPr>
          <w:highlight w:val="red"/>
        </w:rPr>
        <w:t>Y/N/A/No Answer: 14/22/34/17</w:t>
      </w:r>
    </w:p>
    <w:p w14:paraId="5CDD170C" w14:textId="77777777" w:rsidR="001B220F" w:rsidRDefault="001B220F" w:rsidP="001B220F">
      <w:pPr>
        <w:jc w:val="both"/>
      </w:pPr>
    </w:p>
    <w:p w14:paraId="28C9FCDB" w14:textId="77777777" w:rsidR="000D3057" w:rsidRDefault="000D3057" w:rsidP="001B220F">
      <w:pPr>
        <w:jc w:val="both"/>
      </w:pPr>
    </w:p>
    <w:p w14:paraId="67F61AB3" w14:textId="77777777" w:rsidR="00203169" w:rsidRDefault="00203169" w:rsidP="001B220F">
      <w:pPr>
        <w:jc w:val="both"/>
      </w:pPr>
      <w:r>
        <w:t>SP#2</w:t>
      </w:r>
    </w:p>
    <w:p w14:paraId="676B2742" w14:textId="77777777" w:rsidR="00203169" w:rsidRDefault="00203169" w:rsidP="001B220F">
      <w:pPr>
        <w:jc w:val="both"/>
      </w:pPr>
    </w:p>
    <w:p w14:paraId="14CDEDD7" w14:textId="77777777" w:rsidR="00AB2A09" w:rsidRDefault="00AB2A09" w:rsidP="00AB2A09">
      <w:pPr>
        <w:jc w:val="both"/>
      </w:pPr>
      <w:r>
        <w:t>Do you support to add the following to the 11be SFD:</w:t>
      </w:r>
    </w:p>
    <w:p w14:paraId="3B2A02EF" w14:textId="77777777" w:rsidR="00203169" w:rsidRDefault="00AB2A09" w:rsidP="00AB2A09">
      <w:pPr>
        <w:jc w:val="both"/>
      </w:pPr>
      <w:r>
        <w:t>An MLD may maintain a common scoreboard to record the receipt status of MPDUs of a TID received via different links?</w:t>
      </w:r>
    </w:p>
    <w:p w14:paraId="55BF5CA5" w14:textId="77777777" w:rsidR="00AB2A09" w:rsidRDefault="00AB2A09" w:rsidP="001B220F">
      <w:pPr>
        <w:jc w:val="both"/>
      </w:pPr>
    </w:p>
    <w:p w14:paraId="29520D45" w14:textId="77777777" w:rsidR="00AB2A09" w:rsidRDefault="00AB2A09" w:rsidP="00AB2A09">
      <w:pPr>
        <w:jc w:val="both"/>
      </w:pPr>
      <w:r w:rsidRPr="00AB2A09">
        <w:rPr>
          <w:highlight w:val="red"/>
        </w:rPr>
        <w:t>Y/N/A/No Answer: 16/15/43/21</w:t>
      </w:r>
    </w:p>
    <w:p w14:paraId="4BD3D60D" w14:textId="77777777" w:rsidR="00AB2A09" w:rsidRDefault="00AB2A09" w:rsidP="001B220F">
      <w:pPr>
        <w:jc w:val="both"/>
      </w:pPr>
    </w:p>
    <w:p w14:paraId="18C77D3A" w14:textId="77777777" w:rsidR="001B220F" w:rsidRDefault="001B220F" w:rsidP="001B220F">
      <w:pPr>
        <w:jc w:val="both"/>
      </w:pPr>
      <w:r>
        <w:t>Reference:  11-20-0511-10</w:t>
      </w:r>
      <w:r w:rsidRPr="00505A11">
        <w:t>-00be-minutes-for-tgbe-mac-ad-hoc-teleconferences-march-and-may-2020</w:t>
      </w:r>
    </w:p>
    <w:p w14:paraId="381BDF01" w14:textId="77777777" w:rsidR="00F00537" w:rsidRPr="005758D1" w:rsidRDefault="00F00537" w:rsidP="000A31FC">
      <w:pPr>
        <w:pStyle w:val="Heading2"/>
        <w:rPr>
          <w:u w:val="none"/>
          <w:lang w:val="en-US"/>
        </w:rPr>
      </w:pPr>
      <w:bookmarkStart w:id="2049" w:name="_Toc47082141"/>
      <w:r>
        <w:rPr>
          <w:u w:val="none"/>
          <w:lang w:val="en-US"/>
        </w:rPr>
        <w:t xml:space="preserve">April 30 (Joint):  </w:t>
      </w:r>
      <w:r w:rsidR="000A31FC">
        <w:rPr>
          <w:u w:val="none"/>
          <w:lang w:val="en-US"/>
        </w:rPr>
        <w:t>3</w:t>
      </w:r>
      <w:r w:rsidRPr="005758D1">
        <w:rPr>
          <w:u w:val="none"/>
          <w:lang w:val="en-US"/>
        </w:rPr>
        <w:t xml:space="preserve"> </w:t>
      </w:r>
      <w:r>
        <w:rPr>
          <w:u w:val="none"/>
          <w:lang w:val="en-US"/>
        </w:rPr>
        <w:t>SPs</w:t>
      </w:r>
      <w:r w:rsidR="000A31FC">
        <w:rPr>
          <w:u w:val="none"/>
          <w:lang w:val="en-US"/>
        </w:rPr>
        <w:t xml:space="preserve"> on requests for candidate SFD texts</w:t>
      </w:r>
      <w:bookmarkEnd w:id="2049"/>
    </w:p>
    <w:p w14:paraId="20470767" w14:textId="77777777" w:rsidR="00F00537" w:rsidRDefault="00F00537" w:rsidP="001B220F">
      <w:pPr>
        <w:jc w:val="both"/>
      </w:pPr>
    </w:p>
    <w:p w14:paraId="5FF3AC52" w14:textId="77777777" w:rsidR="00F00537" w:rsidRPr="00F00537" w:rsidRDefault="00F00537" w:rsidP="001B220F">
      <w:pPr>
        <w:jc w:val="both"/>
        <w:rPr>
          <w:b/>
        </w:rPr>
      </w:pPr>
      <w:r w:rsidRPr="00F00537">
        <w:rPr>
          <w:b/>
          <w:szCs w:val="22"/>
          <w:lang w:val="en-US"/>
        </w:rPr>
        <w:t>20/0394r1 (Thoughts on RU Aggregation and Interleaving, Bin Tian, Qualcomm)</w:t>
      </w:r>
    </w:p>
    <w:p w14:paraId="22269E95" w14:textId="77777777" w:rsidR="00F00537" w:rsidRDefault="00F00537" w:rsidP="00F00537">
      <w:pPr>
        <w:jc w:val="both"/>
        <w:rPr>
          <w:szCs w:val="22"/>
          <w:lang w:val="en-US"/>
        </w:rPr>
      </w:pPr>
    </w:p>
    <w:p w14:paraId="3E9E76F9" w14:textId="77777777" w:rsidR="00F00537" w:rsidRDefault="00F00537" w:rsidP="00F00537">
      <w:pPr>
        <w:jc w:val="both"/>
        <w:rPr>
          <w:szCs w:val="22"/>
          <w:lang w:val="en-US"/>
        </w:rPr>
      </w:pPr>
      <w:r>
        <w:rPr>
          <w:szCs w:val="22"/>
          <w:lang w:val="en-US"/>
        </w:rPr>
        <w:t>Modified SP#1</w:t>
      </w:r>
    </w:p>
    <w:p w14:paraId="6046F4D0" w14:textId="77777777" w:rsidR="00F00537" w:rsidRDefault="00F00537" w:rsidP="00F00537">
      <w:pPr>
        <w:jc w:val="both"/>
        <w:rPr>
          <w:szCs w:val="22"/>
          <w:lang w:val="en-US"/>
        </w:rPr>
      </w:pPr>
    </w:p>
    <w:p w14:paraId="1D2ABEE9" w14:textId="77777777" w:rsidR="00F00537" w:rsidRPr="00F00537" w:rsidRDefault="00F00537" w:rsidP="00F00537">
      <w:pPr>
        <w:jc w:val="both"/>
        <w:rPr>
          <w:szCs w:val="22"/>
          <w:lang w:val="en-US"/>
        </w:rPr>
      </w:pPr>
      <w:r w:rsidRPr="00F00537">
        <w:rPr>
          <w:szCs w:val="22"/>
          <w:lang w:val="en-US"/>
        </w:rPr>
        <w:t>Do you support joint interleaving for BCC and joint tone mapper for LDPC for RU and aggregated RU size &lt;=80 MHz?</w:t>
      </w:r>
    </w:p>
    <w:p w14:paraId="0BEAA0FA" w14:textId="77777777" w:rsidR="00F00537" w:rsidRDefault="00F00537" w:rsidP="00F00537">
      <w:pPr>
        <w:jc w:val="both"/>
        <w:rPr>
          <w:szCs w:val="22"/>
          <w:lang w:val="en-US"/>
        </w:rPr>
      </w:pPr>
    </w:p>
    <w:p w14:paraId="432E505E" w14:textId="77777777" w:rsidR="00F00537" w:rsidRDefault="006E2453" w:rsidP="00F00537">
      <w:pPr>
        <w:jc w:val="both"/>
        <w:rPr>
          <w:szCs w:val="22"/>
          <w:lang w:val="en-US"/>
        </w:rPr>
      </w:pPr>
      <w:r>
        <w:rPr>
          <w:szCs w:val="22"/>
          <w:highlight w:val="green"/>
          <w:lang w:val="en-US"/>
        </w:rPr>
        <w:t>Y/N/A/No answer:</w:t>
      </w:r>
      <w:r w:rsidR="00F00537" w:rsidRPr="00F00537">
        <w:rPr>
          <w:szCs w:val="22"/>
          <w:highlight w:val="green"/>
          <w:lang w:val="en-US"/>
        </w:rPr>
        <w:t xml:space="preserve"> 64/6/62/23</w:t>
      </w:r>
    </w:p>
    <w:p w14:paraId="62CDECCE" w14:textId="77777777" w:rsidR="00942FE6" w:rsidRPr="00F00537" w:rsidRDefault="00942FE6" w:rsidP="00F00537">
      <w:pPr>
        <w:jc w:val="both"/>
        <w:rPr>
          <w:szCs w:val="22"/>
          <w:lang w:val="en-US"/>
        </w:rPr>
      </w:pPr>
    </w:p>
    <w:p w14:paraId="11027FB1" w14:textId="77777777" w:rsidR="000D3057" w:rsidRDefault="000D3057">
      <w:pPr>
        <w:rPr>
          <w:b/>
          <w:lang w:val="en-US"/>
        </w:rPr>
      </w:pPr>
      <w:r>
        <w:rPr>
          <w:b/>
          <w:lang w:val="en-US"/>
        </w:rPr>
        <w:br w:type="page"/>
      </w:r>
    </w:p>
    <w:p w14:paraId="27E96F83" w14:textId="77777777" w:rsidR="006419E4" w:rsidRPr="004A2466" w:rsidRDefault="006419E4" w:rsidP="006419E4">
      <w:pPr>
        <w:jc w:val="both"/>
        <w:rPr>
          <w:b/>
          <w:lang w:val="en-US"/>
        </w:rPr>
      </w:pPr>
      <w:r w:rsidRPr="004A2466">
        <w:rPr>
          <w:b/>
          <w:lang w:val="en-US"/>
        </w:rPr>
        <w:lastRenderedPageBreak/>
        <w:t>19/1604r1 (EHT Direct Link Transmission, Dibakar Das, Intel)</w:t>
      </w:r>
    </w:p>
    <w:p w14:paraId="4167AFA2" w14:textId="77777777" w:rsidR="006419E4" w:rsidRDefault="006419E4" w:rsidP="001B220F">
      <w:pPr>
        <w:jc w:val="both"/>
        <w:rPr>
          <w:lang w:val="en-US"/>
        </w:rPr>
      </w:pPr>
    </w:p>
    <w:p w14:paraId="41C9B8C9" w14:textId="77777777" w:rsidR="006419E4" w:rsidRDefault="006419E4" w:rsidP="001B220F">
      <w:pPr>
        <w:jc w:val="both"/>
        <w:rPr>
          <w:lang w:val="en-US"/>
        </w:rPr>
      </w:pPr>
      <w:r>
        <w:rPr>
          <w:lang w:val="en-US"/>
        </w:rPr>
        <w:t>Modified SP</w:t>
      </w:r>
    </w:p>
    <w:p w14:paraId="72C2D62D" w14:textId="77777777" w:rsidR="006419E4" w:rsidRDefault="006419E4" w:rsidP="001B220F">
      <w:pPr>
        <w:jc w:val="both"/>
        <w:rPr>
          <w:lang w:val="en-US"/>
        </w:rPr>
      </w:pPr>
    </w:p>
    <w:p w14:paraId="379F706A" w14:textId="77777777" w:rsidR="006419E4" w:rsidRPr="006419E4" w:rsidRDefault="006419E4" w:rsidP="006419E4">
      <w:pPr>
        <w:jc w:val="both"/>
        <w:rPr>
          <w:lang w:val="en-US"/>
        </w:rPr>
      </w:pPr>
      <w:r w:rsidRPr="006419E4">
        <w:rPr>
          <w:lang w:val="en-US"/>
        </w:rPr>
        <w:t>Do you agree to add the following to SFD?</w:t>
      </w:r>
    </w:p>
    <w:p w14:paraId="7AA853EB" w14:textId="77777777" w:rsidR="008B266E" w:rsidRDefault="006419E4" w:rsidP="00DF7E01">
      <w:pPr>
        <w:pStyle w:val="ListParagraph"/>
        <w:numPr>
          <w:ilvl w:val="0"/>
          <w:numId w:val="59"/>
        </w:numPr>
        <w:jc w:val="both"/>
        <w:rPr>
          <w:lang w:val="en-US"/>
        </w:rPr>
      </w:pPr>
      <w:r w:rsidRPr="008B266E">
        <w:rPr>
          <w:lang w:val="en-US"/>
        </w:rPr>
        <w:t>Do you support that 11be defines a procedure for an AP to share time resource obtained in a TXOP for peer to peer (STA-TO-STA) frame exchanges?</w:t>
      </w:r>
    </w:p>
    <w:p w14:paraId="26A84E2A" w14:textId="77777777" w:rsidR="006419E4" w:rsidRPr="008B266E" w:rsidRDefault="00D97798" w:rsidP="00DF7E01">
      <w:pPr>
        <w:pStyle w:val="ListParagraph"/>
        <w:numPr>
          <w:ilvl w:val="1"/>
          <w:numId w:val="59"/>
        </w:numPr>
        <w:jc w:val="both"/>
        <w:rPr>
          <w:lang w:val="en-US"/>
        </w:rPr>
      </w:pPr>
      <w:r>
        <w:rPr>
          <w:lang w:val="en-US"/>
        </w:rPr>
        <w:t xml:space="preserve">Whether it is in </w:t>
      </w:r>
      <w:r w:rsidR="008B266E" w:rsidRPr="008B266E">
        <w:rPr>
          <w:lang w:val="en-US"/>
        </w:rPr>
        <w:t>R1 or R2 is TBD.</w:t>
      </w:r>
    </w:p>
    <w:p w14:paraId="21CB7B66" w14:textId="77777777" w:rsidR="006419E4" w:rsidRDefault="006419E4" w:rsidP="006419E4">
      <w:pPr>
        <w:jc w:val="both"/>
        <w:rPr>
          <w:lang w:val="en-US"/>
        </w:rPr>
      </w:pPr>
    </w:p>
    <w:p w14:paraId="1649BF3D" w14:textId="77777777" w:rsidR="00B05AF2" w:rsidRDefault="00B05AF2" w:rsidP="006419E4">
      <w:pPr>
        <w:jc w:val="both"/>
        <w:rPr>
          <w:lang w:val="en-US"/>
        </w:rPr>
      </w:pPr>
      <w:r w:rsidRPr="00B05AF2">
        <w:rPr>
          <w:highlight w:val="green"/>
          <w:lang w:val="en-US"/>
        </w:rPr>
        <w:t>Passed with unanimous consent</w:t>
      </w:r>
    </w:p>
    <w:p w14:paraId="263A5011" w14:textId="77777777" w:rsidR="00B05AF2" w:rsidRDefault="00B05AF2" w:rsidP="006419E4">
      <w:pPr>
        <w:jc w:val="both"/>
        <w:rPr>
          <w:lang w:val="en-US"/>
        </w:rPr>
      </w:pPr>
    </w:p>
    <w:p w14:paraId="261E6BE7" w14:textId="77777777" w:rsidR="000D3057" w:rsidRPr="006419E4" w:rsidRDefault="000D3057" w:rsidP="006419E4">
      <w:pPr>
        <w:jc w:val="both"/>
        <w:rPr>
          <w:lang w:val="en-US"/>
        </w:rPr>
      </w:pPr>
    </w:p>
    <w:p w14:paraId="781E3A95" w14:textId="77777777" w:rsidR="000A31FC" w:rsidRPr="004A2466" w:rsidRDefault="000A31FC" w:rsidP="000A31FC">
      <w:pPr>
        <w:jc w:val="both"/>
        <w:rPr>
          <w:b/>
          <w:lang w:val="en-US"/>
        </w:rPr>
      </w:pPr>
      <w:r w:rsidRPr="004A2466">
        <w:rPr>
          <w:b/>
          <w:lang w:val="en-US"/>
        </w:rPr>
        <w:t>20/0380r0 (U-SIG structure and Preamble Processing, Sameer Vermani. Qualcomm)</w:t>
      </w:r>
    </w:p>
    <w:p w14:paraId="3ABA52C7" w14:textId="77777777" w:rsidR="000A31FC" w:rsidRPr="004A2466" w:rsidRDefault="000A31FC" w:rsidP="000A31FC">
      <w:pPr>
        <w:jc w:val="both"/>
        <w:rPr>
          <w:lang w:val="en-US"/>
        </w:rPr>
      </w:pPr>
    </w:p>
    <w:p w14:paraId="19065E75" w14:textId="77777777" w:rsidR="000A31FC" w:rsidRPr="004A2466" w:rsidRDefault="000A31FC" w:rsidP="000A31FC">
      <w:pPr>
        <w:jc w:val="both"/>
        <w:rPr>
          <w:lang w:val="en-US"/>
        </w:rPr>
      </w:pPr>
      <w:r w:rsidRPr="004A2466">
        <w:rPr>
          <w:lang w:val="en-US"/>
        </w:rPr>
        <w:t>SP</w:t>
      </w:r>
      <w:r>
        <w:rPr>
          <w:lang w:val="en-US"/>
        </w:rPr>
        <w:t xml:space="preserve"> to keep existing text in the SFD</w:t>
      </w:r>
    </w:p>
    <w:p w14:paraId="246270E4" w14:textId="77777777" w:rsidR="006419E4" w:rsidRDefault="006419E4" w:rsidP="001B220F">
      <w:pPr>
        <w:jc w:val="both"/>
        <w:rPr>
          <w:lang w:val="en-US"/>
        </w:rPr>
      </w:pPr>
    </w:p>
    <w:p w14:paraId="6F91B21E" w14:textId="77777777" w:rsidR="000A31FC" w:rsidRPr="000A31FC" w:rsidRDefault="000A31FC" w:rsidP="000A31FC">
      <w:pPr>
        <w:jc w:val="both"/>
        <w:rPr>
          <w:lang w:val="en-US"/>
        </w:rPr>
      </w:pPr>
      <w:r w:rsidRPr="000A31FC">
        <w:rPr>
          <w:lang w:val="en-US"/>
        </w:rPr>
        <w:t>Do you agree that a STA only needs to process up to one 80MHz segment of the pre-EHT preamble (up-to and including EHT-SIG) to get all the assignment information for itself?</w:t>
      </w:r>
    </w:p>
    <w:p w14:paraId="436B1A31" w14:textId="77777777" w:rsidR="000A31FC" w:rsidRPr="000A31FC" w:rsidRDefault="000A31FC" w:rsidP="000A31FC">
      <w:pPr>
        <w:pStyle w:val="ListParagraph"/>
        <w:numPr>
          <w:ilvl w:val="0"/>
          <w:numId w:val="28"/>
        </w:numPr>
        <w:jc w:val="both"/>
        <w:rPr>
          <w:lang w:val="en-US"/>
        </w:rPr>
      </w:pPr>
      <w:r w:rsidRPr="000A31FC">
        <w:rPr>
          <w:lang w:val="en-US"/>
        </w:rPr>
        <w:t>No 80MHz segment change is needed while processing L-SIG, U-SIG and EHT-SIG</w:t>
      </w:r>
    </w:p>
    <w:p w14:paraId="7ED895D9" w14:textId="77777777" w:rsidR="000A31FC" w:rsidRPr="000A31FC" w:rsidRDefault="000A31FC" w:rsidP="000A31FC">
      <w:pPr>
        <w:jc w:val="both"/>
        <w:rPr>
          <w:lang w:val="en-US"/>
        </w:rPr>
      </w:pPr>
    </w:p>
    <w:p w14:paraId="55F9B40C" w14:textId="77777777" w:rsidR="000A31FC" w:rsidRPr="000A31FC" w:rsidRDefault="000A31FC" w:rsidP="000A31FC">
      <w:pPr>
        <w:jc w:val="both"/>
        <w:rPr>
          <w:lang w:val="en-US"/>
        </w:rPr>
      </w:pPr>
      <w:r w:rsidRPr="00C464AD">
        <w:rPr>
          <w:highlight w:val="green"/>
          <w:lang w:val="en-US"/>
        </w:rPr>
        <w:t>Passed with unanimous consent to keep the existing text</w:t>
      </w:r>
    </w:p>
    <w:p w14:paraId="677D00E8" w14:textId="77777777" w:rsidR="000A31FC" w:rsidRDefault="000A31FC" w:rsidP="000A31FC">
      <w:pPr>
        <w:jc w:val="both"/>
        <w:rPr>
          <w:szCs w:val="22"/>
          <w:lang w:val="en-US"/>
        </w:rPr>
      </w:pPr>
    </w:p>
    <w:p w14:paraId="4198A83C" w14:textId="77777777" w:rsidR="00771DAA" w:rsidRDefault="00771DAA" w:rsidP="000A31FC">
      <w:pPr>
        <w:jc w:val="both"/>
        <w:rPr>
          <w:szCs w:val="22"/>
          <w:lang w:val="en-US"/>
        </w:rPr>
      </w:pPr>
      <w:r>
        <w:rPr>
          <w:szCs w:val="22"/>
          <w:lang w:val="en-US"/>
        </w:rPr>
        <w:t xml:space="preserve">Reference:  </w:t>
      </w:r>
      <w:r w:rsidRPr="00771DAA">
        <w:rPr>
          <w:szCs w:val="22"/>
          <w:lang w:val="en-US"/>
        </w:rPr>
        <w:t>11-20-0570-02-00be-telephone-conference-meeting-minutes-april-2020</w:t>
      </w:r>
    </w:p>
    <w:p w14:paraId="187AEB7A" w14:textId="77777777" w:rsidR="0010798E" w:rsidRPr="005758D1" w:rsidRDefault="0010798E" w:rsidP="0010798E">
      <w:pPr>
        <w:pStyle w:val="Heading2"/>
        <w:rPr>
          <w:u w:val="none"/>
          <w:lang w:val="en-US"/>
        </w:rPr>
      </w:pPr>
      <w:bookmarkStart w:id="2050" w:name="_Toc47082142"/>
      <w:r>
        <w:rPr>
          <w:u w:val="none"/>
          <w:lang w:val="en-US"/>
        </w:rPr>
        <w:t xml:space="preserve">April 30 (Joint):  </w:t>
      </w:r>
      <w:r w:rsidR="00387946">
        <w:rPr>
          <w:u w:val="none"/>
          <w:lang w:val="en-US"/>
        </w:rPr>
        <w:t>3</w:t>
      </w:r>
      <w:r w:rsidRPr="005758D1">
        <w:rPr>
          <w:u w:val="none"/>
          <w:lang w:val="en-US"/>
        </w:rPr>
        <w:t xml:space="preserve"> </w:t>
      </w:r>
      <w:r>
        <w:rPr>
          <w:u w:val="none"/>
          <w:lang w:val="en-US"/>
        </w:rPr>
        <w:t>SPs</w:t>
      </w:r>
      <w:bookmarkEnd w:id="2050"/>
      <w:r>
        <w:rPr>
          <w:u w:val="none"/>
          <w:lang w:val="en-US"/>
        </w:rPr>
        <w:t xml:space="preserve"> </w:t>
      </w:r>
    </w:p>
    <w:p w14:paraId="3EA86D74" w14:textId="77777777" w:rsidR="0010798E" w:rsidRDefault="0010798E" w:rsidP="000A31FC">
      <w:pPr>
        <w:jc w:val="both"/>
        <w:rPr>
          <w:szCs w:val="22"/>
          <w:lang w:val="en-US"/>
        </w:rPr>
      </w:pPr>
    </w:p>
    <w:p w14:paraId="5E7BD594" w14:textId="77777777" w:rsidR="0010798E" w:rsidRPr="0010798E" w:rsidRDefault="0010798E" w:rsidP="000A31FC">
      <w:pPr>
        <w:jc w:val="both"/>
        <w:rPr>
          <w:b/>
          <w:szCs w:val="22"/>
          <w:lang w:val="en-US"/>
        </w:rPr>
      </w:pPr>
      <w:r w:rsidRPr="0010798E">
        <w:rPr>
          <w:b/>
          <w:szCs w:val="22"/>
          <w:lang w:val="en-US"/>
        </w:rPr>
        <w:t>20/0099r1 (Coordinated Beamforming for 802.11be, Roya Doostnejad, Intel)</w:t>
      </w:r>
    </w:p>
    <w:p w14:paraId="4FBD71D2" w14:textId="77777777" w:rsidR="0010798E" w:rsidRDefault="0010798E" w:rsidP="000A31FC">
      <w:pPr>
        <w:jc w:val="both"/>
        <w:rPr>
          <w:szCs w:val="22"/>
          <w:lang w:val="en-US"/>
        </w:rPr>
      </w:pPr>
    </w:p>
    <w:p w14:paraId="31C46413" w14:textId="77777777" w:rsidR="0010798E" w:rsidRDefault="0010798E" w:rsidP="000A31FC">
      <w:pPr>
        <w:jc w:val="both"/>
        <w:rPr>
          <w:szCs w:val="22"/>
          <w:lang w:val="en-US"/>
        </w:rPr>
      </w:pPr>
      <w:r>
        <w:rPr>
          <w:szCs w:val="22"/>
          <w:lang w:val="en-US"/>
        </w:rPr>
        <w:t>SP</w:t>
      </w:r>
    </w:p>
    <w:p w14:paraId="563FFE20" w14:textId="77777777" w:rsidR="0010798E" w:rsidRDefault="0010798E" w:rsidP="000A31FC">
      <w:pPr>
        <w:jc w:val="both"/>
        <w:rPr>
          <w:szCs w:val="22"/>
          <w:lang w:val="en-US"/>
        </w:rPr>
      </w:pPr>
    </w:p>
    <w:p w14:paraId="7004E791" w14:textId="77777777" w:rsidR="00963CAB" w:rsidRPr="00963CAB" w:rsidRDefault="00963CAB" w:rsidP="00963CAB">
      <w:pPr>
        <w:jc w:val="both"/>
        <w:rPr>
          <w:szCs w:val="22"/>
          <w:lang w:val="en-US"/>
        </w:rPr>
      </w:pPr>
      <w:r w:rsidRPr="00963CAB">
        <w:rPr>
          <w:szCs w:val="22"/>
          <w:lang w:val="en-US"/>
        </w:rPr>
        <w:t>Do you support adding “Multi-AP Coordinated BF” to 802.11be SFD as one of the multi-AP coordination schemes?</w:t>
      </w:r>
    </w:p>
    <w:p w14:paraId="07348CA2" w14:textId="77777777" w:rsidR="0010798E" w:rsidRDefault="00963CAB" w:rsidP="00963CAB">
      <w:pPr>
        <w:jc w:val="both"/>
        <w:rPr>
          <w:szCs w:val="22"/>
          <w:lang w:val="en-US"/>
        </w:rPr>
      </w:pPr>
      <w:r w:rsidRPr="00963CAB">
        <w:rPr>
          <w:szCs w:val="22"/>
          <w:lang w:val="en-US"/>
        </w:rPr>
        <w:t>Note: This feature is for rel. 2</w:t>
      </w:r>
    </w:p>
    <w:p w14:paraId="0603C626" w14:textId="77777777" w:rsidR="00963CAB" w:rsidRDefault="00963CAB" w:rsidP="00963CAB">
      <w:pPr>
        <w:jc w:val="both"/>
        <w:rPr>
          <w:szCs w:val="22"/>
          <w:lang w:val="en-US"/>
        </w:rPr>
      </w:pPr>
    </w:p>
    <w:p w14:paraId="59D5421F" w14:textId="77777777" w:rsidR="00963CAB" w:rsidRDefault="006E2453" w:rsidP="00963CAB">
      <w:pPr>
        <w:jc w:val="both"/>
        <w:rPr>
          <w:szCs w:val="22"/>
          <w:lang w:val="en-US"/>
        </w:rPr>
      </w:pPr>
      <w:r w:rsidRPr="006E2453">
        <w:rPr>
          <w:szCs w:val="22"/>
          <w:highlight w:val="green"/>
          <w:lang w:val="en-US"/>
        </w:rPr>
        <w:t>Y/N/A/No answer: 88/1/41/26</w:t>
      </w:r>
    </w:p>
    <w:p w14:paraId="65568071" w14:textId="77777777" w:rsidR="00963CAB" w:rsidRPr="00942FE6" w:rsidRDefault="00942FE6" w:rsidP="00963CAB">
      <w:pPr>
        <w:jc w:val="both"/>
        <w:rPr>
          <w:b/>
        </w:rPr>
      </w:pPr>
      <w:r>
        <w:rPr>
          <w:b/>
        </w:rPr>
        <w:t xml:space="preserve">Straw poll #17 </w:t>
      </w:r>
      <w:r w:rsidRPr="006366A0">
        <w:rPr>
          <w:b/>
          <w:i/>
        </w:rPr>
        <w:t>[#SP</w:t>
      </w:r>
      <w:r>
        <w:rPr>
          <w:b/>
          <w:i/>
        </w:rPr>
        <w:t>17</w:t>
      </w:r>
      <w:r w:rsidRPr="006366A0">
        <w:rPr>
          <w:b/>
          <w:i/>
        </w:rPr>
        <w:t>]</w:t>
      </w:r>
    </w:p>
    <w:p w14:paraId="428A5F72" w14:textId="77777777" w:rsidR="00942FE6" w:rsidRDefault="00942FE6" w:rsidP="00963CAB">
      <w:pPr>
        <w:jc w:val="both"/>
        <w:rPr>
          <w:szCs w:val="22"/>
          <w:lang w:val="en-US"/>
        </w:rPr>
      </w:pPr>
    </w:p>
    <w:p w14:paraId="517C5D92" w14:textId="77777777" w:rsidR="000D3057" w:rsidRDefault="000D3057" w:rsidP="00963CAB">
      <w:pPr>
        <w:jc w:val="both"/>
        <w:rPr>
          <w:szCs w:val="22"/>
          <w:lang w:val="en-US"/>
        </w:rPr>
      </w:pPr>
    </w:p>
    <w:p w14:paraId="2B1E9CFB" w14:textId="77777777" w:rsidR="00C77A9C" w:rsidRPr="00687D47" w:rsidRDefault="00687D47" w:rsidP="00963CAB">
      <w:pPr>
        <w:jc w:val="both"/>
        <w:rPr>
          <w:b/>
          <w:szCs w:val="22"/>
          <w:lang w:val="en-US"/>
        </w:rPr>
      </w:pPr>
      <w:r w:rsidRPr="00687D47">
        <w:rPr>
          <w:b/>
          <w:szCs w:val="22"/>
          <w:lang w:val="en-US"/>
        </w:rPr>
        <w:t>20/0123r0 (Channel Sounding for Multi-AP CBF, Feng Jiang, Intel)</w:t>
      </w:r>
    </w:p>
    <w:p w14:paraId="50791516" w14:textId="77777777" w:rsidR="00687D47" w:rsidRDefault="00687D47" w:rsidP="00963CAB">
      <w:pPr>
        <w:jc w:val="both"/>
        <w:rPr>
          <w:szCs w:val="22"/>
          <w:lang w:val="en-US"/>
        </w:rPr>
      </w:pPr>
    </w:p>
    <w:p w14:paraId="502AC6E8" w14:textId="77777777" w:rsidR="00640D75" w:rsidRDefault="00687D47" w:rsidP="00640D75">
      <w:pPr>
        <w:jc w:val="both"/>
        <w:rPr>
          <w:szCs w:val="22"/>
          <w:lang w:val="en-US"/>
        </w:rPr>
      </w:pPr>
      <w:r>
        <w:rPr>
          <w:szCs w:val="22"/>
          <w:lang w:val="en-US"/>
        </w:rPr>
        <w:t>SP</w:t>
      </w:r>
      <w:r w:rsidR="00387946">
        <w:rPr>
          <w:szCs w:val="22"/>
          <w:lang w:val="en-US"/>
        </w:rPr>
        <w:t>#1</w:t>
      </w:r>
    </w:p>
    <w:p w14:paraId="141D8AED" w14:textId="77777777" w:rsidR="00640D75" w:rsidRPr="00405729" w:rsidRDefault="00640D75" w:rsidP="00640D75">
      <w:pPr>
        <w:jc w:val="both"/>
        <w:rPr>
          <w:szCs w:val="22"/>
          <w:lang w:val="en-US"/>
        </w:rPr>
      </w:pPr>
    </w:p>
    <w:p w14:paraId="4C675501" w14:textId="77777777" w:rsidR="00640D75" w:rsidRPr="00405729" w:rsidRDefault="00640D75" w:rsidP="00640D75">
      <w:pPr>
        <w:jc w:val="both"/>
        <w:rPr>
          <w:szCs w:val="22"/>
          <w:lang w:val="en-US"/>
        </w:rPr>
      </w:pPr>
      <w:r w:rsidRPr="00405729">
        <w:rPr>
          <w:szCs w:val="22"/>
          <w:lang w:val="en-US"/>
        </w:rPr>
        <w:t xml:space="preserve">Do you support that multiple APs can sequentially use an 11ax-like sounding sequence to collect CSI from the in-BSS STAs and OBSS STAs? </w:t>
      </w:r>
    </w:p>
    <w:p w14:paraId="3334D5F7" w14:textId="77777777" w:rsidR="00640D75" w:rsidRPr="00405729" w:rsidRDefault="00640D75" w:rsidP="00640D75">
      <w:pPr>
        <w:pStyle w:val="ListParagraph"/>
        <w:numPr>
          <w:ilvl w:val="0"/>
          <w:numId w:val="28"/>
        </w:numPr>
        <w:jc w:val="both"/>
        <w:rPr>
          <w:szCs w:val="22"/>
          <w:lang w:val="en-US"/>
        </w:rPr>
      </w:pPr>
      <w:r w:rsidRPr="00405729">
        <w:rPr>
          <w:szCs w:val="22"/>
          <w:lang w:val="en-US"/>
        </w:rPr>
        <w:t>Each AP’s sounding sequence is similar to the 11ax sounding protocol with multiple STAs (NDPA + NDP + BFRP TF + CSI report).</w:t>
      </w:r>
    </w:p>
    <w:p w14:paraId="0D012CF7" w14:textId="77777777" w:rsidR="00687D47" w:rsidRPr="00047C7B" w:rsidRDefault="00687D47" w:rsidP="00963CAB">
      <w:pPr>
        <w:jc w:val="both"/>
        <w:rPr>
          <w:szCs w:val="22"/>
          <w:lang w:val="en-US"/>
        </w:rPr>
      </w:pPr>
    </w:p>
    <w:p w14:paraId="0126B71B" w14:textId="77777777" w:rsidR="00640D75" w:rsidRPr="00047C7B" w:rsidRDefault="00640D75" w:rsidP="00640D75">
      <w:pPr>
        <w:jc w:val="both"/>
        <w:rPr>
          <w:szCs w:val="22"/>
          <w:lang w:val="en-US"/>
        </w:rPr>
      </w:pPr>
      <w:r w:rsidRPr="00047C7B">
        <w:rPr>
          <w:szCs w:val="22"/>
          <w:highlight w:val="green"/>
          <w:lang w:val="en-US"/>
        </w:rPr>
        <w:t>Y/N/A/No answer: 8</w:t>
      </w:r>
      <w:r w:rsidR="00977E26" w:rsidRPr="00047C7B">
        <w:rPr>
          <w:szCs w:val="22"/>
          <w:highlight w:val="green"/>
          <w:lang w:val="en-US"/>
        </w:rPr>
        <w:t>1</w:t>
      </w:r>
      <w:r w:rsidRPr="00047C7B">
        <w:rPr>
          <w:szCs w:val="22"/>
          <w:highlight w:val="green"/>
          <w:lang w:val="en-US"/>
        </w:rPr>
        <w:t>/</w:t>
      </w:r>
      <w:r w:rsidR="00977E26" w:rsidRPr="00047C7B">
        <w:rPr>
          <w:szCs w:val="22"/>
          <w:highlight w:val="green"/>
          <w:lang w:val="en-US"/>
        </w:rPr>
        <w:t>4</w:t>
      </w:r>
      <w:r w:rsidRPr="00047C7B">
        <w:rPr>
          <w:szCs w:val="22"/>
          <w:highlight w:val="green"/>
          <w:lang w:val="en-US"/>
        </w:rPr>
        <w:t>/</w:t>
      </w:r>
      <w:r w:rsidR="00977E26" w:rsidRPr="00047C7B">
        <w:rPr>
          <w:szCs w:val="22"/>
          <w:highlight w:val="green"/>
          <w:lang w:val="en-US"/>
        </w:rPr>
        <w:t>43</w:t>
      </w:r>
      <w:r w:rsidRPr="00047C7B">
        <w:rPr>
          <w:szCs w:val="22"/>
          <w:highlight w:val="green"/>
          <w:lang w:val="en-US"/>
        </w:rPr>
        <w:t>/</w:t>
      </w:r>
      <w:r w:rsidR="00977E26" w:rsidRPr="00047C7B">
        <w:rPr>
          <w:szCs w:val="22"/>
          <w:highlight w:val="green"/>
          <w:lang w:val="en-US"/>
        </w:rPr>
        <w:t>30</w:t>
      </w:r>
    </w:p>
    <w:p w14:paraId="454B4333" w14:textId="77777777" w:rsidR="00640D75" w:rsidRPr="005669BD" w:rsidRDefault="005669BD" w:rsidP="00963CAB">
      <w:pPr>
        <w:jc w:val="both"/>
        <w:rPr>
          <w:b/>
        </w:rPr>
      </w:pPr>
      <w:r>
        <w:rPr>
          <w:b/>
        </w:rPr>
        <w:t xml:space="preserve">Straw poll #18 </w:t>
      </w:r>
      <w:r w:rsidRPr="006366A0">
        <w:rPr>
          <w:b/>
          <w:i/>
        </w:rPr>
        <w:t>[#SP</w:t>
      </w:r>
      <w:r>
        <w:rPr>
          <w:b/>
          <w:i/>
        </w:rPr>
        <w:t>18</w:t>
      </w:r>
      <w:r w:rsidRPr="006366A0">
        <w:rPr>
          <w:b/>
          <w:i/>
        </w:rPr>
        <w:t>]</w:t>
      </w:r>
    </w:p>
    <w:p w14:paraId="735DE4CD" w14:textId="77777777" w:rsidR="005669BD" w:rsidRPr="00047C7B" w:rsidRDefault="005669BD" w:rsidP="00963CAB">
      <w:pPr>
        <w:jc w:val="both"/>
        <w:rPr>
          <w:szCs w:val="22"/>
        </w:rPr>
      </w:pPr>
    </w:p>
    <w:p w14:paraId="741F79A4" w14:textId="77777777" w:rsidR="000D3057" w:rsidRDefault="000D3057">
      <w:pPr>
        <w:rPr>
          <w:szCs w:val="22"/>
        </w:rPr>
      </w:pPr>
      <w:r>
        <w:rPr>
          <w:szCs w:val="22"/>
        </w:rPr>
        <w:br w:type="page"/>
      </w:r>
    </w:p>
    <w:p w14:paraId="768A7B71" w14:textId="77777777" w:rsidR="00387946" w:rsidRPr="00047C7B" w:rsidRDefault="00387946" w:rsidP="00387946">
      <w:pPr>
        <w:jc w:val="both"/>
        <w:rPr>
          <w:szCs w:val="22"/>
        </w:rPr>
      </w:pPr>
      <w:r w:rsidRPr="00047C7B">
        <w:rPr>
          <w:szCs w:val="22"/>
        </w:rPr>
        <w:lastRenderedPageBreak/>
        <w:t>SP#2</w:t>
      </w:r>
    </w:p>
    <w:p w14:paraId="39AE896C" w14:textId="77777777" w:rsidR="00387946" w:rsidRPr="00047C7B" w:rsidRDefault="00387946" w:rsidP="00387946">
      <w:pPr>
        <w:jc w:val="both"/>
        <w:rPr>
          <w:szCs w:val="22"/>
        </w:rPr>
      </w:pPr>
    </w:p>
    <w:p w14:paraId="77DAD94F" w14:textId="77777777" w:rsidR="00387946" w:rsidRPr="00047C7B" w:rsidRDefault="00387946" w:rsidP="00387946">
      <w:pPr>
        <w:jc w:val="both"/>
        <w:rPr>
          <w:szCs w:val="22"/>
          <w:lang w:val="en-US"/>
        </w:rPr>
      </w:pPr>
      <w:r w:rsidRPr="00047C7B">
        <w:rPr>
          <w:szCs w:val="22"/>
          <w:lang w:val="en-US"/>
        </w:rPr>
        <w:t xml:space="preserve">In sequential channel sounding sequence for multi-AP, do you support that the NDPA frame and BFRP TF frame will include ID info for OBSS STA? </w:t>
      </w:r>
    </w:p>
    <w:p w14:paraId="21CFAD2D" w14:textId="77777777" w:rsidR="00387946" w:rsidRPr="00047C7B" w:rsidRDefault="00387946" w:rsidP="00387946">
      <w:pPr>
        <w:pStyle w:val="ListParagraph"/>
        <w:numPr>
          <w:ilvl w:val="0"/>
          <w:numId w:val="28"/>
        </w:numPr>
        <w:jc w:val="both"/>
        <w:rPr>
          <w:szCs w:val="22"/>
        </w:rPr>
      </w:pPr>
      <w:r w:rsidRPr="00047C7B">
        <w:rPr>
          <w:szCs w:val="22"/>
          <w:lang w:val="en-US"/>
        </w:rPr>
        <w:t>The details of the NDPA, BFRP TF and the ID info are TBD.</w:t>
      </w:r>
    </w:p>
    <w:p w14:paraId="37336C64" w14:textId="77777777" w:rsidR="00387946" w:rsidRPr="00047C7B" w:rsidRDefault="00387946" w:rsidP="00387946">
      <w:pPr>
        <w:pStyle w:val="ListParagraph"/>
        <w:ind w:left="360"/>
        <w:rPr>
          <w:szCs w:val="22"/>
        </w:rPr>
      </w:pPr>
    </w:p>
    <w:p w14:paraId="4AD21863" w14:textId="77777777" w:rsidR="00387946" w:rsidRPr="00047C7B" w:rsidRDefault="00387946" w:rsidP="00387946">
      <w:pPr>
        <w:jc w:val="both"/>
        <w:rPr>
          <w:szCs w:val="22"/>
          <w:lang w:val="en-US"/>
        </w:rPr>
      </w:pPr>
      <w:r w:rsidRPr="00047C7B">
        <w:rPr>
          <w:szCs w:val="22"/>
          <w:highlight w:val="green"/>
          <w:lang w:val="en-US"/>
        </w:rPr>
        <w:t>Y/N/A/No answer: 75/9/45/26</w:t>
      </w:r>
    </w:p>
    <w:p w14:paraId="78FE628E" w14:textId="77777777" w:rsidR="005669BD" w:rsidRPr="00942FE6" w:rsidRDefault="005669BD" w:rsidP="005669BD">
      <w:pPr>
        <w:jc w:val="both"/>
        <w:rPr>
          <w:b/>
        </w:rPr>
      </w:pPr>
      <w:r>
        <w:rPr>
          <w:b/>
        </w:rPr>
        <w:t xml:space="preserve">Straw poll #19 </w:t>
      </w:r>
      <w:r w:rsidRPr="006366A0">
        <w:rPr>
          <w:b/>
          <w:i/>
        </w:rPr>
        <w:t>[#SP</w:t>
      </w:r>
      <w:r>
        <w:rPr>
          <w:b/>
          <w:i/>
        </w:rPr>
        <w:t>19</w:t>
      </w:r>
      <w:r w:rsidRPr="006366A0">
        <w:rPr>
          <w:b/>
          <w:i/>
        </w:rPr>
        <w:t>]</w:t>
      </w:r>
    </w:p>
    <w:p w14:paraId="5217E48F" w14:textId="77777777" w:rsidR="005669BD" w:rsidRPr="00047C7B" w:rsidRDefault="005669BD" w:rsidP="00387946">
      <w:pPr>
        <w:pStyle w:val="ListParagraph"/>
        <w:ind w:left="360"/>
        <w:rPr>
          <w:szCs w:val="22"/>
          <w:lang w:val="en-US"/>
        </w:rPr>
      </w:pPr>
    </w:p>
    <w:p w14:paraId="79A82F44" w14:textId="77777777" w:rsidR="00387946" w:rsidRDefault="00387946" w:rsidP="00387946">
      <w:pPr>
        <w:jc w:val="both"/>
        <w:rPr>
          <w:szCs w:val="22"/>
          <w:lang w:val="en-US"/>
        </w:rPr>
      </w:pPr>
      <w:r w:rsidRPr="00047C7B">
        <w:rPr>
          <w:szCs w:val="22"/>
          <w:lang w:val="en-US"/>
        </w:rPr>
        <w:t>Reference:  11-20-0570-02-00be-telephone-conference-meeting-minutes-april-2020</w:t>
      </w:r>
    </w:p>
    <w:p w14:paraId="442A446E" w14:textId="77777777" w:rsidR="00EC1252" w:rsidRPr="005758D1" w:rsidRDefault="00EC1252" w:rsidP="00EC1252">
      <w:pPr>
        <w:pStyle w:val="Heading2"/>
        <w:rPr>
          <w:u w:val="none"/>
          <w:lang w:val="en-US"/>
        </w:rPr>
      </w:pPr>
      <w:bookmarkStart w:id="2051" w:name="_Toc47082143"/>
      <w:r>
        <w:rPr>
          <w:u w:val="none"/>
          <w:lang w:val="en-US"/>
        </w:rPr>
        <w:t>May 4 (PHY):  3</w:t>
      </w:r>
      <w:r w:rsidRPr="005758D1">
        <w:rPr>
          <w:u w:val="none"/>
          <w:lang w:val="en-US"/>
        </w:rPr>
        <w:t xml:space="preserve"> </w:t>
      </w:r>
      <w:r>
        <w:rPr>
          <w:u w:val="none"/>
          <w:lang w:val="en-US"/>
        </w:rPr>
        <w:t>SPs</w:t>
      </w:r>
      <w:bookmarkEnd w:id="2051"/>
      <w:r>
        <w:rPr>
          <w:u w:val="none"/>
          <w:lang w:val="en-US"/>
        </w:rPr>
        <w:t xml:space="preserve"> </w:t>
      </w:r>
    </w:p>
    <w:p w14:paraId="24900C33" w14:textId="77777777" w:rsidR="00EC1252" w:rsidRDefault="00EC1252" w:rsidP="00EC1252">
      <w:pPr>
        <w:jc w:val="both"/>
        <w:rPr>
          <w:szCs w:val="22"/>
          <w:lang w:val="en-US"/>
        </w:rPr>
      </w:pPr>
    </w:p>
    <w:p w14:paraId="4530CB02" w14:textId="77777777" w:rsidR="00EC1252" w:rsidRPr="00AA2BB2" w:rsidRDefault="001B1A9F" w:rsidP="00AA2BB2">
      <w:pPr>
        <w:rPr>
          <w:szCs w:val="22"/>
          <w:lang w:val="en-US"/>
        </w:rPr>
      </w:pPr>
      <w:r>
        <w:rPr>
          <w:b/>
          <w:szCs w:val="22"/>
          <w:lang w:val="en-US"/>
        </w:rPr>
        <w:t>20/0456</w:t>
      </w:r>
      <w:r w:rsidR="00AA2BB2">
        <w:rPr>
          <w:b/>
          <w:szCs w:val="22"/>
          <w:lang w:val="en-US"/>
        </w:rPr>
        <w:t>r0 (</w:t>
      </w:r>
      <w:r w:rsidR="00AA2BB2" w:rsidRPr="00AA2BB2">
        <w:rPr>
          <w:b/>
          <w:szCs w:val="22"/>
          <w:lang w:val="en-US"/>
        </w:rPr>
        <w:t>Tx EVM Requirement for 4k QAM</w:t>
      </w:r>
      <w:r w:rsidR="00AA2BB2">
        <w:rPr>
          <w:b/>
          <w:szCs w:val="22"/>
          <w:lang w:val="en-US"/>
        </w:rPr>
        <w:t xml:space="preserve">, </w:t>
      </w:r>
      <w:r w:rsidR="00AA2BB2" w:rsidRPr="00AA2BB2">
        <w:rPr>
          <w:b/>
          <w:szCs w:val="22"/>
          <w:lang w:val="en-US"/>
        </w:rPr>
        <w:t>Qinghua Li</w:t>
      </w:r>
      <w:r w:rsidR="00AA2BB2">
        <w:rPr>
          <w:b/>
          <w:szCs w:val="22"/>
          <w:lang w:val="en-US"/>
        </w:rPr>
        <w:t>, Intel)</w:t>
      </w:r>
      <w:r w:rsidR="00AA2BB2">
        <w:rPr>
          <w:b/>
          <w:szCs w:val="22"/>
          <w:lang w:val="en-US"/>
        </w:rPr>
        <w:br/>
      </w:r>
      <w:r w:rsidR="00AA2BB2">
        <w:rPr>
          <w:b/>
          <w:szCs w:val="22"/>
          <w:lang w:val="en-US"/>
        </w:rPr>
        <w:br/>
      </w:r>
      <w:r w:rsidR="00AA2BB2" w:rsidRPr="00AA2BB2">
        <w:rPr>
          <w:szCs w:val="22"/>
          <w:lang w:val="en-US"/>
        </w:rPr>
        <w:t>SP#1</w:t>
      </w:r>
    </w:p>
    <w:p w14:paraId="7BE8D454" w14:textId="77777777" w:rsidR="00AA2BB2" w:rsidRPr="0010798E" w:rsidRDefault="00AA2BB2" w:rsidP="00EC1252">
      <w:pPr>
        <w:jc w:val="both"/>
        <w:rPr>
          <w:b/>
          <w:szCs w:val="22"/>
          <w:lang w:val="en-US"/>
        </w:rPr>
      </w:pPr>
    </w:p>
    <w:p w14:paraId="2E269B18" w14:textId="77777777" w:rsidR="00EC1252" w:rsidRDefault="00AA2BB2" w:rsidP="00387946">
      <w:pPr>
        <w:jc w:val="both"/>
        <w:rPr>
          <w:szCs w:val="22"/>
          <w:lang w:val="en-US"/>
        </w:rPr>
      </w:pPr>
      <w:r w:rsidRPr="00AA2BB2">
        <w:rPr>
          <w:szCs w:val="22"/>
          <w:lang w:val="en-US"/>
        </w:rPr>
        <w:t>Do you support -38 dB as the Tx EVM requirement for 11be 4k QAM?</w:t>
      </w:r>
    </w:p>
    <w:p w14:paraId="1A18B5DF" w14:textId="77777777" w:rsidR="00AA2BB2" w:rsidRDefault="00AA2BB2" w:rsidP="00387946">
      <w:pPr>
        <w:jc w:val="both"/>
        <w:rPr>
          <w:szCs w:val="22"/>
          <w:lang w:val="en-US"/>
        </w:rPr>
      </w:pPr>
    </w:p>
    <w:p w14:paraId="4105F0CC" w14:textId="77777777" w:rsidR="00AA2BB2" w:rsidRPr="00047C7B" w:rsidRDefault="00AA2BB2" w:rsidP="00AA2BB2">
      <w:pPr>
        <w:jc w:val="both"/>
        <w:rPr>
          <w:szCs w:val="22"/>
          <w:lang w:val="en-US"/>
        </w:rPr>
      </w:pPr>
      <w:r w:rsidRPr="00AA2BB2">
        <w:rPr>
          <w:szCs w:val="22"/>
          <w:highlight w:val="green"/>
          <w:lang w:val="en-US"/>
        </w:rPr>
        <w:t>Y/N/A: 32/0/11</w:t>
      </w:r>
    </w:p>
    <w:p w14:paraId="1BF39236" w14:textId="77777777" w:rsidR="00E20D32" w:rsidRPr="00942FE6" w:rsidRDefault="00E20D32" w:rsidP="00E20D32">
      <w:pPr>
        <w:jc w:val="both"/>
        <w:rPr>
          <w:b/>
        </w:rPr>
      </w:pPr>
      <w:r>
        <w:rPr>
          <w:b/>
        </w:rPr>
        <w:t xml:space="preserve">Straw poll #20 </w:t>
      </w:r>
      <w:r w:rsidRPr="006366A0">
        <w:rPr>
          <w:b/>
          <w:i/>
        </w:rPr>
        <w:t>[#SP</w:t>
      </w:r>
      <w:r>
        <w:rPr>
          <w:b/>
          <w:i/>
        </w:rPr>
        <w:t>20</w:t>
      </w:r>
      <w:r w:rsidRPr="006366A0">
        <w:rPr>
          <w:b/>
          <w:i/>
        </w:rPr>
        <w:t>]</w:t>
      </w:r>
    </w:p>
    <w:p w14:paraId="6A3CDBC2" w14:textId="77777777" w:rsidR="00AA2BB2" w:rsidRDefault="00AA2BB2" w:rsidP="00387946">
      <w:pPr>
        <w:jc w:val="both"/>
        <w:rPr>
          <w:szCs w:val="22"/>
          <w:lang w:val="en-US"/>
        </w:rPr>
      </w:pPr>
    </w:p>
    <w:p w14:paraId="3BC79FE2" w14:textId="77777777" w:rsidR="00024783" w:rsidRDefault="00024783" w:rsidP="00387946">
      <w:pPr>
        <w:jc w:val="both"/>
        <w:rPr>
          <w:szCs w:val="22"/>
          <w:lang w:val="en-US"/>
        </w:rPr>
      </w:pPr>
    </w:p>
    <w:p w14:paraId="744D64FC" w14:textId="77777777" w:rsidR="00AA2BB2" w:rsidRPr="00024783" w:rsidRDefault="00024783" w:rsidP="00387946">
      <w:pPr>
        <w:jc w:val="both"/>
        <w:rPr>
          <w:b/>
          <w:szCs w:val="22"/>
        </w:rPr>
      </w:pPr>
      <w:r w:rsidRPr="00024783">
        <w:rPr>
          <w:b/>
          <w:szCs w:val="22"/>
        </w:rPr>
        <w:t>20/0667r1 (Small RU Combinations, Ron Porat, Broadcom)</w:t>
      </w:r>
    </w:p>
    <w:p w14:paraId="5828071D" w14:textId="77777777" w:rsidR="00024783" w:rsidRDefault="00024783" w:rsidP="00387946">
      <w:pPr>
        <w:jc w:val="both"/>
        <w:rPr>
          <w:szCs w:val="22"/>
        </w:rPr>
      </w:pPr>
    </w:p>
    <w:p w14:paraId="12A5CF36" w14:textId="77777777" w:rsidR="00024783" w:rsidRDefault="00024783" w:rsidP="00387946">
      <w:pPr>
        <w:jc w:val="both"/>
        <w:rPr>
          <w:szCs w:val="22"/>
        </w:rPr>
      </w:pPr>
      <w:r>
        <w:rPr>
          <w:szCs w:val="22"/>
        </w:rPr>
        <w:t>SP#1</w:t>
      </w:r>
    </w:p>
    <w:p w14:paraId="7E0AFEC4" w14:textId="77777777" w:rsidR="00024783" w:rsidRDefault="00024783" w:rsidP="00387946">
      <w:pPr>
        <w:jc w:val="both"/>
        <w:rPr>
          <w:szCs w:val="22"/>
        </w:rPr>
      </w:pPr>
    </w:p>
    <w:p w14:paraId="06DC8F3B" w14:textId="77777777" w:rsidR="00D24F09" w:rsidRDefault="00D24F09" w:rsidP="00387946">
      <w:pPr>
        <w:jc w:val="both"/>
        <w:rPr>
          <w:szCs w:val="22"/>
        </w:rPr>
      </w:pPr>
      <w:r w:rsidRPr="00D24F09">
        <w:rPr>
          <w:szCs w:val="22"/>
        </w:rPr>
        <w:t>Do you support the following 106+26 combinations as shown in orange for each 80MHz segment in 80,</w:t>
      </w:r>
      <w:r>
        <w:rPr>
          <w:szCs w:val="22"/>
        </w:rPr>
        <w:t xml:space="preserve"> </w:t>
      </w:r>
      <w:r w:rsidRPr="00D24F09">
        <w:rPr>
          <w:szCs w:val="22"/>
        </w:rPr>
        <w:t>160,</w:t>
      </w:r>
      <w:r>
        <w:rPr>
          <w:szCs w:val="22"/>
        </w:rPr>
        <w:t xml:space="preserve"> </w:t>
      </w:r>
      <w:r w:rsidRPr="00D24F09">
        <w:rPr>
          <w:szCs w:val="22"/>
        </w:rPr>
        <w:t>240 and 320MHz BW?</w:t>
      </w:r>
    </w:p>
    <w:p w14:paraId="566F7ECF" w14:textId="77777777" w:rsidR="00D24F09" w:rsidRDefault="00D24F09" w:rsidP="00387946">
      <w:pPr>
        <w:jc w:val="both"/>
        <w:rPr>
          <w:szCs w:val="22"/>
        </w:rPr>
      </w:pPr>
    </w:p>
    <w:p w14:paraId="0E60A3C5" w14:textId="77777777" w:rsidR="00D24F09" w:rsidRDefault="00397ABF" w:rsidP="00387946">
      <w:pPr>
        <w:jc w:val="both"/>
        <w:rPr>
          <w:szCs w:val="22"/>
        </w:rPr>
      </w:pPr>
      <w:r w:rsidRPr="005442A3">
        <w:rPr>
          <w:noProof/>
          <w:lang w:val="en-US" w:eastAsia="zh-CN"/>
        </w:rPr>
        <w:drawing>
          <wp:inline distT="0" distB="0" distL="0" distR="0" wp14:anchorId="0E0F789C" wp14:editId="0292AE67">
            <wp:extent cx="5943600" cy="1125628"/>
            <wp:effectExtent l="0" t="0" r="0" b="0"/>
            <wp:docPr id="11"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39" cstate="print"/>
                    <a:stretch>
                      <a:fillRect/>
                    </a:stretch>
                  </pic:blipFill>
                  <pic:spPr>
                    <a:xfrm>
                      <a:off x="0" y="0"/>
                      <a:ext cx="5943600" cy="1125628"/>
                    </a:xfrm>
                    <a:prstGeom prst="rect">
                      <a:avLst/>
                    </a:prstGeom>
                  </pic:spPr>
                </pic:pic>
              </a:graphicData>
            </a:graphic>
          </wp:inline>
        </w:drawing>
      </w:r>
    </w:p>
    <w:p w14:paraId="2C776481" w14:textId="77777777" w:rsidR="00D24F09" w:rsidRDefault="00D24F09" w:rsidP="00387946">
      <w:pPr>
        <w:jc w:val="both"/>
        <w:rPr>
          <w:szCs w:val="22"/>
        </w:rPr>
      </w:pPr>
    </w:p>
    <w:p w14:paraId="7B577B95" w14:textId="77777777" w:rsidR="00397ABF" w:rsidRPr="00047C7B" w:rsidRDefault="00397ABF" w:rsidP="00397ABF">
      <w:pPr>
        <w:jc w:val="both"/>
        <w:rPr>
          <w:szCs w:val="22"/>
          <w:lang w:val="en-US"/>
        </w:rPr>
      </w:pPr>
      <w:r w:rsidRPr="00790589">
        <w:rPr>
          <w:szCs w:val="22"/>
          <w:highlight w:val="green"/>
          <w:lang w:val="en-US"/>
        </w:rPr>
        <w:t>Y/N/A: 35/7/10</w:t>
      </w:r>
    </w:p>
    <w:p w14:paraId="662CF159" w14:textId="77777777" w:rsidR="00397ABF" w:rsidRPr="00942FE6" w:rsidRDefault="00397ABF" w:rsidP="00397ABF">
      <w:pPr>
        <w:jc w:val="both"/>
        <w:rPr>
          <w:b/>
        </w:rPr>
      </w:pPr>
      <w:r>
        <w:rPr>
          <w:b/>
        </w:rPr>
        <w:t xml:space="preserve">Straw poll #21 </w:t>
      </w:r>
      <w:r w:rsidRPr="006366A0">
        <w:rPr>
          <w:b/>
          <w:i/>
        </w:rPr>
        <w:t>[#SP</w:t>
      </w:r>
      <w:r>
        <w:rPr>
          <w:b/>
          <w:i/>
        </w:rPr>
        <w:t>21</w:t>
      </w:r>
      <w:r w:rsidRPr="006366A0">
        <w:rPr>
          <w:b/>
          <w:i/>
        </w:rPr>
        <w:t>]</w:t>
      </w:r>
    </w:p>
    <w:p w14:paraId="6533C4A9" w14:textId="77777777" w:rsidR="00D24F09" w:rsidRDefault="00D24F09" w:rsidP="00387946">
      <w:pPr>
        <w:jc w:val="both"/>
        <w:rPr>
          <w:szCs w:val="22"/>
        </w:rPr>
      </w:pPr>
    </w:p>
    <w:p w14:paraId="0E0C85BA" w14:textId="77777777" w:rsidR="004E5829" w:rsidRDefault="004E5829" w:rsidP="00387946">
      <w:pPr>
        <w:jc w:val="both"/>
        <w:rPr>
          <w:szCs w:val="22"/>
        </w:rPr>
      </w:pPr>
    </w:p>
    <w:p w14:paraId="1172ED7D" w14:textId="77777777" w:rsidR="00EA4DF0" w:rsidRPr="00EA4DF0" w:rsidRDefault="004E5829" w:rsidP="00387946">
      <w:pPr>
        <w:jc w:val="both"/>
        <w:rPr>
          <w:b/>
          <w:szCs w:val="22"/>
        </w:rPr>
      </w:pPr>
      <w:r w:rsidRPr="00EA4DF0">
        <w:rPr>
          <w:b/>
          <w:szCs w:val="22"/>
        </w:rPr>
        <w:t>20/0686r0 (</w:t>
      </w:r>
      <w:r w:rsidR="00EA4DF0" w:rsidRPr="00EA4DF0">
        <w:rPr>
          <w:b/>
          <w:szCs w:val="22"/>
        </w:rPr>
        <w:t>Considerations on the Scrambler design for 11be, Chenchen Liu, Huawei)</w:t>
      </w:r>
    </w:p>
    <w:p w14:paraId="010DA1BE" w14:textId="77777777" w:rsidR="004E5829" w:rsidRDefault="00EA4DF0" w:rsidP="00387946">
      <w:pPr>
        <w:jc w:val="both"/>
        <w:rPr>
          <w:szCs w:val="22"/>
        </w:rPr>
      </w:pPr>
      <w:r>
        <w:rPr>
          <w:szCs w:val="22"/>
        </w:rPr>
        <w:br/>
        <w:t>SP#1</w:t>
      </w:r>
    </w:p>
    <w:p w14:paraId="03029486" w14:textId="77777777" w:rsidR="00C32DA2" w:rsidRDefault="00C32DA2" w:rsidP="00C32DA2">
      <w:pPr>
        <w:jc w:val="both"/>
        <w:rPr>
          <w:szCs w:val="22"/>
        </w:rPr>
      </w:pPr>
    </w:p>
    <w:p w14:paraId="15088963" w14:textId="77777777" w:rsidR="00C32DA2" w:rsidRDefault="00C32DA2" w:rsidP="00C32DA2">
      <w:pPr>
        <w:jc w:val="both"/>
        <w:rPr>
          <w:szCs w:val="22"/>
        </w:rPr>
      </w:pPr>
      <w:r w:rsidRPr="00C32DA2">
        <w:rPr>
          <w:szCs w:val="22"/>
        </w:rPr>
        <w:t>Do you agree to use higher degree scrambler only for user with large RU</w:t>
      </w:r>
      <w:r>
        <w:rPr>
          <w:szCs w:val="22"/>
        </w:rPr>
        <w:t xml:space="preserve"> size and high MCS in EHT PPDU?</w:t>
      </w:r>
    </w:p>
    <w:p w14:paraId="038B5C7E" w14:textId="77777777" w:rsidR="00C32DA2" w:rsidRDefault="00C32DA2" w:rsidP="00C32DA2">
      <w:pPr>
        <w:pStyle w:val="ListParagraph"/>
        <w:numPr>
          <w:ilvl w:val="0"/>
          <w:numId w:val="28"/>
        </w:numPr>
        <w:jc w:val="both"/>
        <w:rPr>
          <w:szCs w:val="22"/>
        </w:rPr>
      </w:pPr>
      <w:r w:rsidRPr="00C32DA2">
        <w:rPr>
          <w:szCs w:val="22"/>
        </w:rPr>
        <w:t>The exact high degree scrambler is TBD</w:t>
      </w:r>
    </w:p>
    <w:p w14:paraId="1467F779" w14:textId="77777777" w:rsidR="00C32DA2" w:rsidRDefault="00C32DA2" w:rsidP="00C32DA2">
      <w:pPr>
        <w:pStyle w:val="ListParagraph"/>
        <w:numPr>
          <w:ilvl w:val="0"/>
          <w:numId w:val="28"/>
        </w:numPr>
        <w:jc w:val="both"/>
        <w:rPr>
          <w:szCs w:val="22"/>
        </w:rPr>
      </w:pPr>
      <w:r w:rsidRPr="00C32DA2">
        <w:rPr>
          <w:szCs w:val="22"/>
        </w:rPr>
        <w:t>The condition when the high degree scrambler should be used is TBD</w:t>
      </w:r>
    </w:p>
    <w:p w14:paraId="738DA6CC" w14:textId="77777777" w:rsidR="00C32DA2" w:rsidRDefault="00C32DA2" w:rsidP="00C32DA2">
      <w:pPr>
        <w:jc w:val="both"/>
        <w:rPr>
          <w:szCs w:val="22"/>
        </w:rPr>
      </w:pPr>
    </w:p>
    <w:p w14:paraId="1C44CD65" w14:textId="77777777" w:rsidR="00C32DA2" w:rsidRDefault="00C32DA2" w:rsidP="00C32DA2">
      <w:pPr>
        <w:tabs>
          <w:tab w:val="left" w:pos="7075"/>
        </w:tabs>
      </w:pPr>
      <w:r>
        <w:rPr>
          <w:highlight w:val="red"/>
        </w:rPr>
        <w:t>Y/N/A: 11/31</w:t>
      </w:r>
      <w:r w:rsidRPr="00473C30">
        <w:rPr>
          <w:highlight w:val="red"/>
        </w:rPr>
        <w:t>/</w:t>
      </w:r>
      <w:r>
        <w:rPr>
          <w:highlight w:val="red"/>
        </w:rPr>
        <w:t>7</w:t>
      </w:r>
      <w:r>
        <w:t xml:space="preserve"> </w:t>
      </w:r>
    </w:p>
    <w:p w14:paraId="16885F81" w14:textId="77777777" w:rsidR="00C32DA2" w:rsidRDefault="00C32DA2" w:rsidP="00C32DA2">
      <w:pPr>
        <w:jc w:val="both"/>
        <w:rPr>
          <w:szCs w:val="22"/>
        </w:rPr>
      </w:pPr>
    </w:p>
    <w:p w14:paraId="08C49A1B" w14:textId="77777777" w:rsidR="00664989" w:rsidRDefault="00C32DA2" w:rsidP="00C32DA2">
      <w:pPr>
        <w:jc w:val="both"/>
        <w:rPr>
          <w:szCs w:val="22"/>
        </w:rPr>
      </w:pPr>
      <w:r>
        <w:rPr>
          <w:szCs w:val="22"/>
        </w:rPr>
        <w:t xml:space="preserve">Reference:  </w:t>
      </w:r>
      <w:r w:rsidR="00532E5C" w:rsidRPr="00532E5C">
        <w:rPr>
          <w:szCs w:val="22"/>
        </w:rPr>
        <w:t>11-20-0708-00-00be-minutes-for-tgbe-phy-ad-hoc-cc-march-to-may-2020</w:t>
      </w:r>
    </w:p>
    <w:p w14:paraId="7958A0CC" w14:textId="77777777" w:rsidR="00664989" w:rsidRPr="005758D1" w:rsidRDefault="00664989" w:rsidP="00664989">
      <w:pPr>
        <w:pStyle w:val="Heading2"/>
        <w:rPr>
          <w:u w:val="none"/>
          <w:lang w:val="en-US"/>
        </w:rPr>
      </w:pPr>
      <w:bookmarkStart w:id="2052" w:name="_Toc47082144"/>
      <w:r>
        <w:rPr>
          <w:u w:val="none"/>
          <w:lang w:val="en-US"/>
        </w:rPr>
        <w:lastRenderedPageBreak/>
        <w:t>May 4 (MAC</w:t>
      </w:r>
      <w:r w:rsidR="000536C0">
        <w:rPr>
          <w:u w:val="none"/>
          <w:lang w:val="en-US"/>
        </w:rPr>
        <w:t>):  8</w:t>
      </w:r>
      <w:r w:rsidRPr="005758D1">
        <w:rPr>
          <w:u w:val="none"/>
          <w:lang w:val="en-US"/>
        </w:rPr>
        <w:t xml:space="preserve"> </w:t>
      </w:r>
      <w:r>
        <w:rPr>
          <w:u w:val="none"/>
          <w:lang w:val="en-US"/>
        </w:rPr>
        <w:t>SPs</w:t>
      </w:r>
      <w:bookmarkEnd w:id="2052"/>
      <w:r>
        <w:rPr>
          <w:u w:val="none"/>
          <w:lang w:val="en-US"/>
        </w:rPr>
        <w:t xml:space="preserve"> </w:t>
      </w:r>
    </w:p>
    <w:p w14:paraId="581DABA4" w14:textId="77777777" w:rsidR="00C32DA2" w:rsidRDefault="00C32DA2" w:rsidP="00C32DA2">
      <w:pPr>
        <w:jc w:val="both"/>
        <w:rPr>
          <w:szCs w:val="22"/>
        </w:rPr>
      </w:pPr>
    </w:p>
    <w:p w14:paraId="054EA466" w14:textId="77777777" w:rsidR="000536C0" w:rsidRPr="000536C0" w:rsidRDefault="000536C0" w:rsidP="00C32DA2">
      <w:pPr>
        <w:jc w:val="both"/>
        <w:rPr>
          <w:b/>
          <w:szCs w:val="22"/>
        </w:rPr>
      </w:pPr>
      <w:r w:rsidRPr="000536C0">
        <w:rPr>
          <w:b/>
          <w:szCs w:val="22"/>
        </w:rPr>
        <w:t>20/0441r3 (MLA: BA Format, Duncan Ho, Qualcomm)</w:t>
      </w:r>
    </w:p>
    <w:p w14:paraId="35058D29" w14:textId="77777777" w:rsidR="001328B1" w:rsidRDefault="000536C0" w:rsidP="00C32DA2">
      <w:pPr>
        <w:jc w:val="both"/>
        <w:rPr>
          <w:szCs w:val="22"/>
        </w:rPr>
      </w:pPr>
      <w:r>
        <w:rPr>
          <w:szCs w:val="22"/>
        </w:rPr>
        <w:br/>
        <w:t>SP#3</w:t>
      </w:r>
    </w:p>
    <w:p w14:paraId="310528E6" w14:textId="77777777" w:rsidR="000536C0" w:rsidRDefault="000536C0" w:rsidP="00C32DA2">
      <w:pPr>
        <w:jc w:val="both"/>
        <w:rPr>
          <w:szCs w:val="22"/>
        </w:rPr>
      </w:pPr>
    </w:p>
    <w:p w14:paraId="2DFED294" w14:textId="77777777" w:rsidR="000536C0" w:rsidRDefault="000536C0" w:rsidP="000536C0">
      <w:pPr>
        <w:jc w:val="both"/>
        <w:rPr>
          <w:szCs w:val="22"/>
          <w:lang w:val="en-US"/>
        </w:rPr>
      </w:pPr>
      <w:r w:rsidRPr="000536C0">
        <w:rPr>
          <w:szCs w:val="22"/>
          <w:lang w:val="en-US"/>
        </w:rPr>
        <w:t>Do yo</w:t>
      </w:r>
      <w:r>
        <w:rPr>
          <w:szCs w:val="22"/>
          <w:lang w:val="en-US"/>
        </w:rPr>
        <w:t>u agree to add to the TGbe SFD:</w:t>
      </w:r>
    </w:p>
    <w:p w14:paraId="23E13522" w14:textId="77777777" w:rsidR="000536C0" w:rsidRDefault="000536C0" w:rsidP="00DF7E01">
      <w:pPr>
        <w:pStyle w:val="ListParagraph"/>
        <w:numPr>
          <w:ilvl w:val="0"/>
          <w:numId w:val="62"/>
        </w:numPr>
        <w:jc w:val="both"/>
        <w:rPr>
          <w:szCs w:val="22"/>
          <w:lang w:val="en-US"/>
        </w:rPr>
      </w:pPr>
      <w:r w:rsidRPr="000536C0">
        <w:rPr>
          <w:szCs w:val="22"/>
          <w:lang w:val="en-US"/>
        </w:rPr>
        <w:t>For a M-BlockAck frame, add support for 512/1024 bitmap lengths by:</w:t>
      </w:r>
    </w:p>
    <w:p w14:paraId="11C02A21" w14:textId="77777777" w:rsidR="000536C0" w:rsidRDefault="000536C0" w:rsidP="00DF7E01">
      <w:pPr>
        <w:pStyle w:val="ListParagraph"/>
        <w:numPr>
          <w:ilvl w:val="1"/>
          <w:numId w:val="62"/>
        </w:numPr>
        <w:jc w:val="both"/>
        <w:rPr>
          <w:szCs w:val="22"/>
          <w:lang w:val="en-US"/>
        </w:rPr>
      </w:pPr>
      <w:r w:rsidRPr="000536C0">
        <w:rPr>
          <w:szCs w:val="22"/>
          <w:lang w:val="en-US"/>
        </w:rPr>
        <w:t>Including new BA Bitmap lengths (of 512 and 1024 bits), where the length of the BA Bitmap field is signaled in the Per AID TID Info field addressed to an EHT STA</w:t>
      </w:r>
    </w:p>
    <w:p w14:paraId="141CE020" w14:textId="77777777" w:rsidR="000536C0" w:rsidRPr="000536C0" w:rsidRDefault="000536C0" w:rsidP="00DF7E01">
      <w:pPr>
        <w:pStyle w:val="ListParagraph"/>
        <w:numPr>
          <w:ilvl w:val="1"/>
          <w:numId w:val="62"/>
        </w:numPr>
        <w:jc w:val="both"/>
        <w:rPr>
          <w:szCs w:val="22"/>
          <w:lang w:val="en-US"/>
        </w:rPr>
      </w:pPr>
      <w:r w:rsidRPr="000536C0">
        <w:rPr>
          <w:szCs w:val="22"/>
          <w:lang w:val="en-US"/>
        </w:rPr>
        <w:t>The M-BA frame containing these Per AID TID Info fields is not sent as a response to an HE TB PPDU generated by at least one HE STA.</w:t>
      </w:r>
    </w:p>
    <w:p w14:paraId="32CEDE94" w14:textId="77777777" w:rsidR="001328B1" w:rsidRDefault="001328B1" w:rsidP="00C32DA2">
      <w:pPr>
        <w:jc w:val="both"/>
        <w:rPr>
          <w:szCs w:val="22"/>
        </w:rPr>
      </w:pPr>
    </w:p>
    <w:p w14:paraId="453D9B06" w14:textId="77777777" w:rsidR="000536C0" w:rsidRPr="000536C0" w:rsidRDefault="000536C0" w:rsidP="000536C0">
      <w:pPr>
        <w:rPr>
          <w:highlight w:val="green"/>
          <w:lang w:eastAsia="ko-KR"/>
        </w:rPr>
      </w:pPr>
      <w:r w:rsidRPr="000536C0">
        <w:rPr>
          <w:highlight w:val="green"/>
          <w:lang w:eastAsia="ko-KR"/>
        </w:rPr>
        <w:t>Y/N/A/No answer: 36/1/35/6</w:t>
      </w:r>
    </w:p>
    <w:p w14:paraId="6771050D" w14:textId="77777777" w:rsidR="000536C0" w:rsidRPr="00942FE6" w:rsidRDefault="000536C0" w:rsidP="000536C0">
      <w:pPr>
        <w:jc w:val="both"/>
        <w:rPr>
          <w:b/>
        </w:rPr>
      </w:pPr>
      <w:r>
        <w:rPr>
          <w:b/>
        </w:rPr>
        <w:t xml:space="preserve">Straw poll #22 </w:t>
      </w:r>
      <w:r w:rsidRPr="006366A0">
        <w:rPr>
          <w:b/>
          <w:i/>
        </w:rPr>
        <w:t>[#SP</w:t>
      </w:r>
      <w:r>
        <w:rPr>
          <w:b/>
          <w:i/>
        </w:rPr>
        <w:t>22</w:t>
      </w:r>
      <w:r w:rsidRPr="006366A0">
        <w:rPr>
          <w:b/>
          <w:i/>
        </w:rPr>
        <w:t>]</w:t>
      </w:r>
    </w:p>
    <w:p w14:paraId="75DBB5B0" w14:textId="77777777" w:rsidR="000536C0" w:rsidRDefault="000536C0" w:rsidP="00C32DA2">
      <w:pPr>
        <w:jc w:val="both"/>
        <w:rPr>
          <w:szCs w:val="22"/>
        </w:rPr>
      </w:pPr>
    </w:p>
    <w:p w14:paraId="08D60558" w14:textId="77777777" w:rsidR="001328B1" w:rsidRDefault="001328B1" w:rsidP="00C32DA2">
      <w:pPr>
        <w:jc w:val="both"/>
        <w:rPr>
          <w:szCs w:val="22"/>
        </w:rPr>
      </w:pPr>
    </w:p>
    <w:p w14:paraId="1597C3BC" w14:textId="77777777" w:rsidR="003F0DE6" w:rsidRDefault="003F0DE6" w:rsidP="00C32DA2">
      <w:pPr>
        <w:jc w:val="both"/>
        <w:rPr>
          <w:szCs w:val="22"/>
        </w:rPr>
      </w:pPr>
      <w:r>
        <w:rPr>
          <w:szCs w:val="22"/>
        </w:rPr>
        <w:t>SP#2</w:t>
      </w:r>
    </w:p>
    <w:p w14:paraId="7A3CB0B3" w14:textId="77777777" w:rsidR="003F0DE6" w:rsidRDefault="003F0DE6" w:rsidP="00C32DA2">
      <w:pPr>
        <w:jc w:val="both"/>
        <w:rPr>
          <w:szCs w:val="22"/>
        </w:rPr>
      </w:pPr>
    </w:p>
    <w:p w14:paraId="0553C615" w14:textId="77777777" w:rsidR="00FB6212" w:rsidRDefault="00FB6212" w:rsidP="00FB6212">
      <w:pPr>
        <w:jc w:val="both"/>
        <w:rPr>
          <w:szCs w:val="22"/>
        </w:rPr>
      </w:pPr>
      <w:r w:rsidRPr="00FB6212">
        <w:rPr>
          <w:szCs w:val="22"/>
        </w:rPr>
        <w:t>Do yo</w:t>
      </w:r>
      <w:r>
        <w:rPr>
          <w:szCs w:val="22"/>
        </w:rPr>
        <w:t>u agree to add to the TGbe SFD:</w:t>
      </w:r>
    </w:p>
    <w:p w14:paraId="79E2BB43" w14:textId="77777777" w:rsidR="00FB6212" w:rsidRPr="00FB6212" w:rsidRDefault="00FB6212" w:rsidP="00DF7E01">
      <w:pPr>
        <w:pStyle w:val="ListParagraph"/>
        <w:numPr>
          <w:ilvl w:val="0"/>
          <w:numId w:val="62"/>
        </w:numPr>
        <w:jc w:val="both"/>
        <w:rPr>
          <w:szCs w:val="22"/>
        </w:rPr>
      </w:pPr>
      <w:r w:rsidRPr="00FB6212">
        <w:rPr>
          <w:szCs w:val="22"/>
        </w:rPr>
        <w:t>For a Compressed BlockAck frame, use some of the reserved values of the Fragment Number field of the BlockAck frame to indicate the added bitmap lengths (512 and 1024).</w:t>
      </w:r>
    </w:p>
    <w:p w14:paraId="0A36FCEB" w14:textId="77777777" w:rsidR="00FB6212" w:rsidRDefault="00FB6212" w:rsidP="00FB6212">
      <w:pPr>
        <w:jc w:val="both"/>
        <w:rPr>
          <w:szCs w:val="22"/>
        </w:rPr>
      </w:pPr>
    </w:p>
    <w:p w14:paraId="7A917558" w14:textId="77777777" w:rsidR="003F0DE6" w:rsidRDefault="00FB6212" w:rsidP="00FB6212">
      <w:pPr>
        <w:jc w:val="both"/>
        <w:rPr>
          <w:szCs w:val="22"/>
        </w:rPr>
      </w:pPr>
      <w:r w:rsidRPr="00FB6212">
        <w:rPr>
          <w:szCs w:val="22"/>
          <w:highlight w:val="green"/>
        </w:rPr>
        <w:t>Y/N/A/No answer: 46/0/29/5</w:t>
      </w:r>
    </w:p>
    <w:p w14:paraId="394FB717" w14:textId="77777777" w:rsidR="00FB6212" w:rsidRPr="00942FE6" w:rsidRDefault="00FB6212" w:rsidP="00FB6212">
      <w:pPr>
        <w:jc w:val="both"/>
        <w:rPr>
          <w:b/>
        </w:rPr>
      </w:pPr>
      <w:r>
        <w:rPr>
          <w:b/>
        </w:rPr>
        <w:t xml:space="preserve">Straw poll #23 </w:t>
      </w:r>
      <w:r w:rsidRPr="006366A0">
        <w:rPr>
          <w:b/>
          <w:i/>
        </w:rPr>
        <w:t>[#SP</w:t>
      </w:r>
      <w:r>
        <w:rPr>
          <w:b/>
          <w:i/>
        </w:rPr>
        <w:t>23</w:t>
      </w:r>
      <w:r w:rsidRPr="006366A0">
        <w:rPr>
          <w:b/>
          <w:i/>
        </w:rPr>
        <w:t>]</w:t>
      </w:r>
    </w:p>
    <w:p w14:paraId="422FCC97" w14:textId="77777777" w:rsidR="003F0DE6" w:rsidRDefault="003F0DE6" w:rsidP="00C32DA2">
      <w:pPr>
        <w:jc w:val="both"/>
        <w:rPr>
          <w:szCs w:val="22"/>
        </w:rPr>
      </w:pPr>
    </w:p>
    <w:p w14:paraId="3EC89186" w14:textId="77777777" w:rsidR="00FB6212" w:rsidRDefault="00FB6212" w:rsidP="00C32DA2">
      <w:pPr>
        <w:jc w:val="both"/>
        <w:rPr>
          <w:szCs w:val="22"/>
        </w:rPr>
      </w:pPr>
    </w:p>
    <w:p w14:paraId="2F83A543" w14:textId="77777777" w:rsidR="00EE3E02" w:rsidRPr="00EE3E02" w:rsidRDefault="00EE3E02" w:rsidP="00C32DA2">
      <w:pPr>
        <w:jc w:val="both"/>
        <w:rPr>
          <w:b/>
          <w:szCs w:val="22"/>
        </w:rPr>
      </w:pPr>
      <w:r w:rsidRPr="00EE3E02">
        <w:rPr>
          <w:b/>
          <w:szCs w:val="22"/>
        </w:rPr>
        <w:t>20/0122r4 (A BAR Variant For Multi-Link Operation, Chunyu Hu, Facebook)</w:t>
      </w:r>
    </w:p>
    <w:p w14:paraId="6867BE2C" w14:textId="77777777" w:rsidR="00EE3E02" w:rsidRDefault="00EE3E02" w:rsidP="00C32DA2">
      <w:pPr>
        <w:jc w:val="both"/>
        <w:rPr>
          <w:szCs w:val="22"/>
        </w:rPr>
      </w:pPr>
    </w:p>
    <w:p w14:paraId="6EF79F15" w14:textId="77777777" w:rsidR="00EE3E02" w:rsidRDefault="00EE3E02" w:rsidP="00C32DA2">
      <w:pPr>
        <w:jc w:val="both"/>
        <w:rPr>
          <w:szCs w:val="22"/>
        </w:rPr>
      </w:pPr>
      <w:r>
        <w:rPr>
          <w:szCs w:val="22"/>
        </w:rPr>
        <w:t>SP#1</w:t>
      </w:r>
    </w:p>
    <w:p w14:paraId="2C9EE78F" w14:textId="77777777" w:rsidR="00EE3E02" w:rsidRDefault="00EE3E02" w:rsidP="00C32DA2">
      <w:pPr>
        <w:jc w:val="both"/>
        <w:rPr>
          <w:szCs w:val="22"/>
        </w:rPr>
      </w:pPr>
    </w:p>
    <w:p w14:paraId="67262766" w14:textId="77777777" w:rsidR="00EE3E02" w:rsidRDefault="00EE3E02" w:rsidP="00C32DA2">
      <w:pPr>
        <w:jc w:val="both"/>
        <w:rPr>
          <w:szCs w:val="22"/>
        </w:rPr>
      </w:pPr>
      <w:r w:rsidRPr="00EE3E02">
        <w:rPr>
          <w:szCs w:val="22"/>
        </w:rPr>
        <w:t>Do you agree to define a new type of BAR used in the multi-link operation that can be used to notify the A-MPDU responder that it has skipped a range of sequence numbers and/or a subset of sequence numbers, and that the responder shall not move its BA window as result?</w:t>
      </w:r>
    </w:p>
    <w:p w14:paraId="3DC254B6" w14:textId="77777777" w:rsidR="00EE3E02" w:rsidRDefault="00EE3E02" w:rsidP="00C32DA2">
      <w:pPr>
        <w:jc w:val="both"/>
        <w:rPr>
          <w:szCs w:val="22"/>
        </w:rPr>
      </w:pPr>
    </w:p>
    <w:p w14:paraId="6338B018" w14:textId="77777777" w:rsidR="00EE3E02" w:rsidRDefault="003D27B9" w:rsidP="00C32DA2">
      <w:pPr>
        <w:jc w:val="both"/>
        <w:rPr>
          <w:szCs w:val="22"/>
        </w:rPr>
      </w:pPr>
      <w:r w:rsidRPr="003D27B9">
        <w:rPr>
          <w:szCs w:val="22"/>
          <w:highlight w:val="red"/>
        </w:rPr>
        <w:t>Y/N/A/No answer: 5/44/26/13</w:t>
      </w:r>
    </w:p>
    <w:p w14:paraId="10C86ABA" w14:textId="77777777" w:rsidR="00FB6212" w:rsidRDefault="00FB6212" w:rsidP="00C32DA2">
      <w:pPr>
        <w:jc w:val="both"/>
        <w:rPr>
          <w:szCs w:val="22"/>
        </w:rPr>
      </w:pPr>
    </w:p>
    <w:p w14:paraId="73B32B86" w14:textId="77777777" w:rsidR="003D27B9" w:rsidRDefault="003D27B9" w:rsidP="00C32DA2">
      <w:pPr>
        <w:jc w:val="both"/>
        <w:rPr>
          <w:szCs w:val="22"/>
        </w:rPr>
      </w:pPr>
    </w:p>
    <w:p w14:paraId="3B99983C" w14:textId="77777777" w:rsidR="003D27B9" w:rsidRPr="00422E7D" w:rsidRDefault="00422E7D" w:rsidP="00C32DA2">
      <w:pPr>
        <w:jc w:val="both"/>
        <w:rPr>
          <w:b/>
          <w:szCs w:val="22"/>
        </w:rPr>
      </w:pPr>
      <w:r w:rsidRPr="00422E7D">
        <w:rPr>
          <w:b/>
          <w:szCs w:val="22"/>
        </w:rPr>
        <w:t>20/0397r4 (Sequence number and BA operation with large BA buffer size, Liwen Chu, NXP)</w:t>
      </w:r>
    </w:p>
    <w:p w14:paraId="0E7206A6" w14:textId="77777777" w:rsidR="00422E7D" w:rsidRDefault="00422E7D" w:rsidP="00C32DA2">
      <w:pPr>
        <w:jc w:val="both"/>
        <w:rPr>
          <w:szCs w:val="22"/>
        </w:rPr>
      </w:pPr>
    </w:p>
    <w:p w14:paraId="4775C168" w14:textId="77777777" w:rsidR="00422E7D" w:rsidRDefault="00422E7D" w:rsidP="00C32DA2">
      <w:pPr>
        <w:jc w:val="both"/>
        <w:rPr>
          <w:szCs w:val="22"/>
        </w:rPr>
      </w:pPr>
      <w:r>
        <w:rPr>
          <w:szCs w:val="22"/>
        </w:rPr>
        <w:t>SP#1</w:t>
      </w:r>
    </w:p>
    <w:p w14:paraId="0B8987FA" w14:textId="77777777" w:rsidR="00422E7D" w:rsidRDefault="00422E7D" w:rsidP="00C32DA2">
      <w:pPr>
        <w:jc w:val="both"/>
        <w:rPr>
          <w:szCs w:val="22"/>
        </w:rPr>
      </w:pPr>
    </w:p>
    <w:p w14:paraId="36324974" w14:textId="77777777" w:rsidR="00E17B10" w:rsidRDefault="00E17B10" w:rsidP="00C32DA2">
      <w:pPr>
        <w:jc w:val="both"/>
        <w:rPr>
          <w:szCs w:val="22"/>
        </w:rPr>
      </w:pPr>
      <w:r w:rsidRPr="00E17B10">
        <w:rPr>
          <w:szCs w:val="22"/>
        </w:rPr>
        <w:t>Do you support to use B3 equal to 1, B2 B1 equal to 0 and B0 equal to 0 in Fragment Number field to indicate 512 BA bitmap length and to use B3 equal to 1, B2 B1 equal to 0 and B0 equal to 1 in Fragment Number field to indicate 1024 BA bitmap length in compressed BA and multi-STA BA?</w:t>
      </w:r>
    </w:p>
    <w:p w14:paraId="4238B37E" w14:textId="77777777" w:rsidR="00E17B10" w:rsidRDefault="00E17B10" w:rsidP="00C32DA2">
      <w:pPr>
        <w:jc w:val="both"/>
        <w:rPr>
          <w:szCs w:val="22"/>
        </w:rPr>
      </w:pPr>
    </w:p>
    <w:p w14:paraId="144AC623" w14:textId="77777777" w:rsidR="00E17B10" w:rsidRDefault="00F4472A" w:rsidP="00C32DA2">
      <w:pPr>
        <w:jc w:val="both"/>
        <w:rPr>
          <w:szCs w:val="22"/>
        </w:rPr>
      </w:pPr>
      <w:r w:rsidRPr="00F4472A">
        <w:rPr>
          <w:szCs w:val="22"/>
          <w:highlight w:val="green"/>
        </w:rPr>
        <w:t>Approved with unanimous consent</w:t>
      </w:r>
    </w:p>
    <w:p w14:paraId="139FECA2" w14:textId="77777777" w:rsidR="006D11B8" w:rsidRPr="00942FE6" w:rsidRDefault="006D11B8" w:rsidP="006D11B8">
      <w:pPr>
        <w:jc w:val="both"/>
        <w:rPr>
          <w:b/>
        </w:rPr>
      </w:pPr>
      <w:r>
        <w:rPr>
          <w:b/>
        </w:rPr>
        <w:t xml:space="preserve">Straw poll #24 </w:t>
      </w:r>
      <w:r w:rsidRPr="006366A0">
        <w:rPr>
          <w:b/>
          <w:i/>
        </w:rPr>
        <w:t>[#SP</w:t>
      </w:r>
      <w:r>
        <w:rPr>
          <w:b/>
          <w:i/>
        </w:rPr>
        <w:t>24</w:t>
      </w:r>
      <w:r w:rsidRPr="006366A0">
        <w:rPr>
          <w:b/>
          <w:i/>
        </w:rPr>
        <w:t>]</w:t>
      </w:r>
    </w:p>
    <w:p w14:paraId="7945B400" w14:textId="77777777" w:rsidR="00E17B10" w:rsidRDefault="00E17B10" w:rsidP="00C32DA2">
      <w:pPr>
        <w:jc w:val="both"/>
        <w:rPr>
          <w:szCs w:val="22"/>
        </w:rPr>
      </w:pPr>
    </w:p>
    <w:p w14:paraId="02176A33" w14:textId="77777777" w:rsidR="00705CC7" w:rsidRDefault="00705CC7">
      <w:pPr>
        <w:rPr>
          <w:szCs w:val="22"/>
        </w:rPr>
      </w:pPr>
      <w:r>
        <w:rPr>
          <w:szCs w:val="22"/>
        </w:rPr>
        <w:br w:type="page"/>
      </w:r>
    </w:p>
    <w:p w14:paraId="5751E64A" w14:textId="77777777" w:rsidR="003C440C" w:rsidRDefault="003C440C" w:rsidP="00C32DA2">
      <w:pPr>
        <w:jc w:val="both"/>
        <w:rPr>
          <w:szCs w:val="22"/>
        </w:rPr>
      </w:pPr>
      <w:r w:rsidRPr="003C440C">
        <w:rPr>
          <w:b/>
          <w:szCs w:val="22"/>
        </w:rPr>
        <w:lastRenderedPageBreak/>
        <w:t>20/0053r4, (Multi-link BA, Po-Kai Huang, Intel)</w:t>
      </w:r>
    </w:p>
    <w:p w14:paraId="7BFC94D3" w14:textId="77777777" w:rsidR="00422E7D" w:rsidRDefault="003C440C" w:rsidP="00C32DA2">
      <w:pPr>
        <w:jc w:val="both"/>
        <w:rPr>
          <w:szCs w:val="22"/>
        </w:rPr>
      </w:pPr>
      <w:r>
        <w:rPr>
          <w:szCs w:val="22"/>
        </w:rPr>
        <w:br/>
        <w:t>SP#3</w:t>
      </w:r>
    </w:p>
    <w:p w14:paraId="23E661BC" w14:textId="77777777" w:rsidR="003C440C" w:rsidRDefault="003C440C" w:rsidP="00C32DA2">
      <w:pPr>
        <w:jc w:val="both"/>
        <w:rPr>
          <w:szCs w:val="22"/>
        </w:rPr>
      </w:pPr>
    </w:p>
    <w:p w14:paraId="58401F2B" w14:textId="77777777" w:rsidR="003C440C" w:rsidRDefault="003C440C" w:rsidP="00C32DA2">
      <w:pPr>
        <w:jc w:val="both"/>
        <w:rPr>
          <w:szCs w:val="22"/>
        </w:rPr>
      </w:pPr>
      <w:r w:rsidRPr="003C440C">
        <w:rPr>
          <w:szCs w:val="22"/>
        </w:rPr>
        <w:t>Do you support to extend table 26-1 as shown below?</w:t>
      </w:r>
    </w:p>
    <w:tbl>
      <w:tblPr>
        <w:tblStyle w:val="TableGrid"/>
        <w:tblW w:w="0" w:type="auto"/>
        <w:jc w:val="center"/>
        <w:tblLook w:val="04A0" w:firstRow="1" w:lastRow="0" w:firstColumn="1" w:lastColumn="0" w:noHBand="0" w:noVBand="1"/>
      </w:tblPr>
      <w:tblGrid>
        <w:gridCol w:w="2605"/>
        <w:gridCol w:w="2790"/>
        <w:gridCol w:w="2880"/>
      </w:tblGrid>
      <w:tr w:rsidR="00B5102A" w14:paraId="581A6227" w14:textId="77777777" w:rsidTr="00B5102A">
        <w:trPr>
          <w:jc w:val="center"/>
        </w:trPr>
        <w:tc>
          <w:tcPr>
            <w:tcW w:w="2605" w:type="dxa"/>
          </w:tcPr>
          <w:p w14:paraId="2EF8A577" w14:textId="77777777" w:rsidR="00B5102A" w:rsidRPr="001C1E21" w:rsidRDefault="00B5102A" w:rsidP="00916584">
            <w:pPr>
              <w:jc w:val="both"/>
              <w:rPr>
                <w:b/>
              </w:rPr>
            </w:pPr>
            <w:r>
              <w:rPr>
                <w:b/>
              </w:rPr>
              <w:t>Negotiated buffer size</w:t>
            </w:r>
          </w:p>
        </w:tc>
        <w:tc>
          <w:tcPr>
            <w:tcW w:w="2790" w:type="dxa"/>
          </w:tcPr>
          <w:p w14:paraId="13F08ED7" w14:textId="77777777" w:rsidR="00B5102A" w:rsidRPr="001C1E21" w:rsidRDefault="00B5102A" w:rsidP="00916584">
            <w:pPr>
              <w:jc w:val="both"/>
              <w:rPr>
                <w:b/>
              </w:rPr>
            </w:pPr>
            <w:r>
              <w:rPr>
                <w:b/>
              </w:rPr>
              <w:t>Bitmap in compressed BA</w:t>
            </w:r>
          </w:p>
        </w:tc>
        <w:tc>
          <w:tcPr>
            <w:tcW w:w="2880" w:type="dxa"/>
          </w:tcPr>
          <w:p w14:paraId="0EA481F6" w14:textId="77777777" w:rsidR="00B5102A" w:rsidRPr="001C1E21" w:rsidRDefault="00B5102A" w:rsidP="00916584">
            <w:pPr>
              <w:jc w:val="both"/>
              <w:rPr>
                <w:b/>
              </w:rPr>
            </w:pPr>
            <w:r>
              <w:rPr>
                <w:b/>
              </w:rPr>
              <w:t>Bitmap in multi-STA BA</w:t>
            </w:r>
          </w:p>
        </w:tc>
      </w:tr>
      <w:tr w:rsidR="00B5102A" w14:paraId="0D16A67B" w14:textId="77777777" w:rsidTr="00B5102A">
        <w:trPr>
          <w:jc w:val="center"/>
        </w:trPr>
        <w:tc>
          <w:tcPr>
            <w:tcW w:w="2605" w:type="dxa"/>
          </w:tcPr>
          <w:p w14:paraId="07345D52" w14:textId="77777777" w:rsidR="00B5102A" w:rsidRDefault="00B5102A" w:rsidP="00916584">
            <w:r>
              <w:t>1-64</w:t>
            </w:r>
          </w:p>
        </w:tc>
        <w:tc>
          <w:tcPr>
            <w:tcW w:w="2790" w:type="dxa"/>
          </w:tcPr>
          <w:p w14:paraId="7EECBC85" w14:textId="77777777" w:rsidR="00B5102A" w:rsidRDefault="00B5102A" w:rsidP="00916584">
            <w:r>
              <w:t>64</w:t>
            </w:r>
          </w:p>
        </w:tc>
        <w:tc>
          <w:tcPr>
            <w:tcW w:w="2880" w:type="dxa"/>
          </w:tcPr>
          <w:p w14:paraId="5B094130" w14:textId="77777777" w:rsidR="00B5102A" w:rsidRDefault="00B5102A" w:rsidP="00916584">
            <w:r>
              <w:t>32 or 64</w:t>
            </w:r>
          </w:p>
        </w:tc>
      </w:tr>
      <w:tr w:rsidR="00B5102A" w14:paraId="22D410CF" w14:textId="77777777" w:rsidTr="00B5102A">
        <w:trPr>
          <w:jc w:val="center"/>
        </w:trPr>
        <w:tc>
          <w:tcPr>
            <w:tcW w:w="2605" w:type="dxa"/>
          </w:tcPr>
          <w:p w14:paraId="38FD8092" w14:textId="77777777" w:rsidR="00B5102A" w:rsidRDefault="00B5102A" w:rsidP="00916584">
            <w:r>
              <w:t>65-128</w:t>
            </w:r>
          </w:p>
        </w:tc>
        <w:tc>
          <w:tcPr>
            <w:tcW w:w="2790" w:type="dxa"/>
          </w:tcPr>
          <w:p w14:paraId="703A2A3E" w14:textId="77777777" w:rsidR="00B5102A" w:rsidRDefault="00B5102A" w:rsidP="00916584">
            <w:r>
              <w:t>64 or 256</w:t>
            </w:r>
          </w:p>
        </w:tc>
        <w:tc>
          <w:tcPr>
            <w:tcW w:w="2880" w:type="dxa"/>
          </w:tcPr>
          <w:p w14:paraId="02737820" w14:textId="77777777" w:rsidR="00B5102A" w:rsidRDefault="00B5102A" w:rsidP="00916584">
            <w:r>
              <w:t>32, 64, 128</w:t>
            </w:r>
          </w:p>
        </w:tc>
      </w:tr>
      <w:tr w:rsidR="00B5102A" w14:paraId="56B0F25C" w14:textId="77777777" w:rsidTr="00B5102A">
        <w:trPr>
          <w:jc w:val="center"/>
        </w:trPr>
        <w:tc>
          <w:tcPr>
            <w:tcW w:w="2605" w:type="dxa"/>
          </w:tcPr>
          <w:p w14:paraId="3C959CFC" w14:textId="77777777" w:rsidR="00B5102A" w:rsidRDefault="00B5102A" w:rsidP="00916584">
            <w:r>
              <w:t>129-256</w:t>
            </w:r>
          </w:p>
        </w:tc>
        <w:tc>
          <w:tcPr>
            <w:tcW w:w="2790" w:type="dxa"/>
          </w:tcPr>
          <w:p w14:paraId="52B43A79" w14:textId="77777777" w:rsidR="00B5102A" w:rsidRDefault="00B5102A" w:rsidP="00916584">
            <w:r>
              <w:t>64 or 256</w:t>
            </w:r>
          </w:p>
        </w:tc>
        <w:tc>
          <w:tcPr>
            <w:tcW w:w="2880" w:type="dxa"/>
          </w:tcPr>
          <w:p w14:paraId="6734265F" w14:textId="77777777" w:rsidR="00B5102A" w:rsidRDefault="00B5102A" w:rsidP="00916584">
            <w:r>
              <w:t>32, 64, 128, or 256</w:t>
            </w:r>
          </w:p>
        </w:tc>
      </w:tr>
      <w:tr w:rsidR="00B5102A" w14:paraId="125C442E" w14:textId="77777777" w:rsidTr="00B5102A">
        <w:trPr>
          <w:jc w:val="center"/>
        </w:trPr>
        <w:tc>
          <w:tcPr>
            <w:tcW w:w="2605" w:type="dxa"/>
          </w:tcPr>
          <w:p w14:paraId="5D4EAA2F" w14:textId="77777777" w:rsidR="00B5102A" w:rsidRDefault="00B5102A" w:rsidP="00916584">
            <w:r>
              <w:t>257-512</w:t>
            </w:r>
          </w:p>
        </w:tc>
        <w:tc>
          <w:tcPr>
            <w:tcW w:w="2790" w:type="dxa"/>
          </w:tcPr>
          <w:p w14:paraId="2DE3A318" w14:textId="77777777" w:rsidR="00B5102A" w:rsidRDefault="00B5102A" w:rsidP="00916584">
            <w:r>
              <w:t>64 or 256 or 512</w:t>
            </w:r>
          </w:p>
        </w:tc>
        <w:tc>
          <w:tcPr>
            <w:tcW w:w="2880" w:type="dxa"/>
          </w:tcPr>
          <w:p w14:paraId="10F49747" w14:textId="77777777" w:rsidR="00B5102A" w:rsidRDefault="00B5102A" w:rsidP="00916584">
            <w:r>
              <w:t>32, 64, 128, 256, 512</w:t>
            </w:r>
          </w:p>
        </w:tc>
      </w:tr>
      <w:tr w:rsidR="00B5102A" w14:paraId="491C2D38" w14:textId="77777777" w:rsidTr="00B5102A">
        <w:trPr>
          <w:jc w:val="center"/>
        </w:trPr>
        <w:tc>
          <w:tcPr>
            <w:tcW w:w="2605" w:type="dxa"/>
          </w:tcPr>
          <w:p w14:paraId="78B053D4" w14:textId="77777777" w:rsidR="00B5102A" w:rsidRDefault="00B5102A" w:rsidP="00916584">
            <w:r>
              <w:t>513-1024</w:t>
            </w:r>
          </w:p>
        </w:tc>
        <w:tc>
          <w:tcPr>
            <w:tcW w:w="2790" w:type="dxa"/>
          </w:tcPr>
          <w:p w14:paraId="1F8CD1EC" w14:textId="77777777" w:rsidR="00B5102A" w:rsidRDefault="00B5102A" w:rsidP="00916584">
            <w:r>
              <w:t>64 or 256 or 512 or 1024</w:t>
            </w:r>
          </w:p>
        </w:tc>
        <w:tc>
          <w:tcPr>
            <w:tcW w:w="2880" w:type="dxa"/>
          </w:tcPr>
          <w:p w14:paraId="785DFF68" w14:textId="77777777" w:rsidR="00B5102A" w:rsidRDefault="00B5102A" w:rsidP="00916584">
            <w:r>
              <w:t>32, 64, 128, 256, 512, or 1024</w:t>
            </w:r>
          </w:p>
        </w:tc>
      </w:tr>
    </w:tbl>
    <w:p w14:paraId="58FFA1AC" w14:textId="77777777" w:rsidR="003C440C" w:rsidRDefault="003C440C" w:rsidP="00C32DA2">
      <w:pPr>
        <w:jc w:val="both"/>
        <w:rPr>
          <w:szCs w:val="22"/>
        </w:rPr>
      </w:pPr>
    </w:p>
    <w:p w14:paraId="61EA25A4" w14:textId="77777777" w:rsidR="00B5102A" w:rsidRDefault="00B5102A" w:rsidP="00B5102A">
      <w:pPr>
        <w:jc w:val="both"/>
        <w:rPr>
          <w:szCs w:val="22"/>
        </w:rPr>
      </w:pPr>
      <w:r w:rsidRPr="00F4472A">
        <w:rPr>
          <w:szCs w:val="22"/>
          <w:highlight w:val="green"/>
        </w:rPr>
        <w:t>Approved with unanimous consent</w:t>
      </w:r>
    </w:p>
    <w:p w14:paraId="6EB2DC77" w14:textId="77777777" w:rsidR="00B5102A" w:rsidRPr="00942FE6" w:rsidRDefault="00B5102A" w:rsidP="00B5102A">
      <w:pPr>
        <w:jc w:val="both"/>
        <w:rPr>
          <w:b/>
        </w:rPr>
      </w:pPr>
      <w:r>
        <w:rPr>
          <w:b/>
        </w:rPr>
        <w:t xml:space="preserve">Straw poll #25 </w:t>
      </w:r>
      <w:r w:rsidRPr="006366A0">
        <w:rPr>
          <w:b/>
          <w:i/>
        </w:rPr>
        <w:t>[#SP</w:t>
      </w:r>
      <w:r>
        <w:rPr>
          <w:b/>
          <w:i/>
        </w:rPr>
        <w:t>25</w:t>
      </w:r>
      <w:r w:rsidRPr="006366A0">
        <w:rPr>
          <w:b/>
          <w:i/>
        </w:rPr>
        <w:t>]</w:t>
      </w:r>
    </w:p>
    <w:p w14:paraId="5EC0C3E7" w14:textId="77777777" w:rsidR="00B5102A" w:rsidRDefault="00B5102A" w:rsidP="00C32DA2">
      <w:pPr>
        <w:jc w:val="both"/>
        <w:rPr>
          <w:szCs w:val="22"/>
        </w:rPr>
      </w:pPr>
    </w:p>
    <w:p w14:paraId="24286CBB" w14:textId="77777777" w:rsidR="00B5102A" w:rsidRDefault="00B5102A" w:rsidP="00C32DA2">
      <w:pPr>
        <w:jc w:val="both"/>
        <w:rPr>
          <w:szCs w:val="22"/>
        </w:rPr>
      </w:pPr>
    </w:p>
    <w:p w14:paraId="3DE0066B" w14:textId="77777777" w:rsidR="00361B69" w:rsidRPr="00A866BE" w:rsidRDefault="00A866BE" w:rsidP="00C32DA2">
      <w:pPr>
        <w:jc w:val="both"/>
        <w:rPr>
          <w:b/>
          <w:szCs w:val="22"/>
        </w:rPr>
      </w:pPr>
      <w:r w:rsidRPr="00A866BE">
        <w:rPr>
          <w:b/>
          <w:szCs w:val="22"/>
        </w:rPr>
        <w:t>20/0024r</w:t>
      </w:r>
      <w:r w:rsidR="00C43B48">
        <w:rPr>
          <w:b/>
          <w:szCs w:val="22"/>
        </w:rPr>
        <w:t>3</w:t>
      </w:r>
      <w:r w:rsidRPr="00A866BE">
        <w:rPr>
          <w:b/>
          <w:szCs w:val="22"/>
        </w:rPr>
        <w:t xml:space="preserve"> (MLO: Acknowledgement procedure, Abhishek Patil, Qualcomm)</w:t>
      </w:r>
    </w:p>
    <w:p w14:paraId="56631175" w14:textId="77777777" w:rsidR="00A866BE" w:rsidRDefault="00A866BE" w:rsidP="00C32DA2">
      <w:pPr>
        <w:jc w:val="both"/>
        <w:rPr>
          <w:szCs w:val="22"/>
        </w:rPr>
      </w:pPr>
    </w:p>
    <w:p w14:paraId="31A1A67F" w14:textId="77777777" w:rsidR="00A866BE" w:rsidRDefault="004C28E3" w:rsidP="00C32DA2">
      <w:pPr>
        <w:jc w:val="both"/>
        <w:rPr>
          <w:szCs w:val="22"/>
        </w:rPr>
      </w:pPr>
      <w:r>
        <w:rPr>
          <w:szCs w:val="22"/>
        </w:rPr>
        <w:t>SP#2</w:t>
      </w:r>
    </w:p>
    <w:p w14:paraId="217D2CAE" w14:textId="77777777" w:rsidR="004C28E3" w:rsidRDefault="004C28E3" w:rsidP="00C32DA2">
      <w:pPr>
        <w:jc w:val="both"/>
        <w:rPr>
          <w:szCs w:val="22"/>
        </w:rPr>
      </w:pPr>
    </w:p>
    <w:p w14:paraId="5A27E12E" w14:textId="77777777" w:rsidR="004C28E3" w:rsidRPr="004C28E3" w:rsidRDefault="004C28E3" w:rsidP="004C28E3">
      <w:pPr>
        <w:tabs>
          <w:tab w:val="num" w:pos="1160"/>
        </w:tabs>
        <w:jc w:val="both"/>
        <w:rPr>
          <w:lang w:eastAsia="ko-KR"/>
        </w:rPr>
      </w:pPr>
      <w:r w:rsidRPr="004C28E3">
        <w:rPr>
          <w:bCs/>
          <w:lang w:eastAsia="ko-KR"/>
        </w:rPr>
        <w:t>Do you agree that an originator MLD of an BA agreement:</w:t>
      </w:r>
    </w:p>
    <w:p w14:paraId="46F696F9" w14:textId="77777777" w:rsidR="004C28E3" w:rsidRPr="004C28E3" w:rsidRDefault="004C28E3" w:rsidP="00DF7E01">
      <w:pPr>
        <w:pStyle w:val="ListParagraph"/>
        <w:numPr>
          <w:ilvl w:val="0"/>
          <w:numId w:val="62"/>
        </w:numPr>
        <w:tabs>
          <w:tab w:val="num" w:pos="1160"/>
        </w:tabs>
        <w:jc w:val="both"/>
        <w:rPr>
          <w:lang w:eastAsia="ko-KR"/>
        </w:rPr>
      </w:pPr>
      <w:r w:rsidRPr="004C28E3">
        <w:rPr>
          <w:lang w:val="en-US" w:eastAsia="ko-KR"/>
        </w:rPr>
        <w:t>shall update the receive status for an MPDU corresponding to the BA agreement if the received status indicates successful reception.</w:t>
      </w:r>
    </w:p>
    <w:p w14:paraId="7D0AB28F" w14:textId="77777777" w:rsidR="004C28E3" w:rsidRPr="004C28E3" w:rsidRDefault="004C28E3" w:rsidP="00DF7E01">
      <w:pPr>
        <w:pStyle w:val="ListParagraph"/>
        <w:numPr>
          <w:ilvl w:val="0"/>
          <w:numId w:val="62"/>
        </w:numPr>
        <w:tabs>
          <w:tab w:val="num" w:pos="1160"/>
        </w:tabs>
        <w:jc w:val="both"/>
        <w:rPr>
          <w:lang w:eastAsia="ko-KR"/>
        </w:rPr>
      </w:pPr>
      <w:r w:rsidRPr="004C28E3">
        <w:rPr>
          <w:lang w:val="en-US" w:eastAsia="ko-KR"/>
        </w:rPr>
        <w:t>shall not update the receive status for an MPDU corresponding to the BA agreement that has been already positively acknowledged.</w:t>
      </w:r>
    </w:p>
    <w:p w14:paraId="1E710B91" w14:textId="77777777" w:rsidR="004C28E3" w:rsidRPr="004C28E3" w:rsidRDefault="004C28E3" w:rsidP="004C28E3">
      <w:pPr>
        <w:jc w:val="both"/>
        <w:rPr>
          <w:szCs w:val="22"/>
          <w:lang w:val="en-US"/>
        </w:rPr>
      </w:pPr>
    </w:p>
    <w:p w14:paraId="71D577A4" w14:textId="77777777" w:rsidR="00A866BE" w:rsidRDefault="00D14FF7" w:rsidP="00C32DA2">
      <w:pPr>
        <w:jc w:val="both"/>
        <w:rPr>
          <w:szCs w:val="22"/>
        </w:rPr>
      </w:pPr>
      <w:r w:rsidRPr="00D14FF7">
        <w:rPr>
          <w:szCs w:val="22"/>
          <w:highlight w:val="green"/>
        </w:rPr>
        <w:t>Y/N/A/No answer: 34/0/33/13</w:t>
      </w:r>
    </w:p>
    <w:p w14:paraId="255BB0BC" w14:textId="77777777" w:rsidR="008816D8" w:rsidRPr="00942FE6" w:rsidRDefault="008816D8" w:rsidP="008816D8">
      <w:pPr>
        <w:jc w:val="both"/>
        <w:rPr>
          <w:b/>
        </w:rPr>
      </w:pPr>
      <w:r>
        <w:rPr>
          <w:b/>
        </w:rPr>
        <w:t xml:space="preserve">Straw poll #26 </w:t>
      </w:r>
      <w:r w:rsidRPr="006366A0">
        <w:rPr>
          <w:b/>
          <w:i/>
        </w:rPr>
        <w:t>[#SP</w:t>
      </w:r>
      <w:r>
        <w:rPr>
          <w:b/>
          <w:i/>
        </w:rPr>
        <w:t>26</w:t>
      </w:r>
      <w:r w:rsidRPr="006366A0">
        <w:rPr>
          <w:b/>
          <w:i/>
        </w:rPr>
        <w:t>]</w:t>
      </w:r>
    </w:p>
    <w:p w14:paraId="4997F456" w14:textId="77777777" w:rsidR="008816D8" w:rsidRDefault="008816D8" w:rsidP="00C32DA2">
      <w:pPr>
        <w:jc w:val="both"/>
        <w:rPr>
          <w:szCs w:val="22"/>
        </w:rPr>
      </w:pPr>
    </w:p>
    <w:p w14:paraId="6585717D" w14:textId="77777777" w:rsidR="00A866BE" w:rsidRPr="00FF7C76" w:rsidRDefault="00A866BE" w:rsidP="00C32DA2">
      <w:pPr>
        <w:jc w:val="both"/>
        <w:rPr>
          <w:szCs w:val="22"/>
        </w:rPr>
      </w:pPr>
    </w:p>
    <w:p w14:paraId="4B5FB7FA" w14:textId="77777777" w:rsidR="00783378" w:rsidRPr="00FF7C76" w:rsidRDefault="00FF7C76" w:rsidP="00C32DA2">
      <w:pPr>
        <w:jc w:val="both"/>
        <w:rPr>
          <w:b/>
          <w:szCs w:val="22"/>
        </w:rPr>
      </w:pPr>
      <w:r w:rsidRPr="00FF7C76">
        <w:rPr>
          <w:b/>
          <w:szCs w:val="22"/>
        </w:rPr>
        <w:t>20/0432r1 (Bug fix for Acknowledgement rule in multi-link, Yunbo Li, Huawei)</w:t>
      </w:r>
    </w:p>
    <w:p w14:paraId="3221DD6B" w14:textId="77777777" w:rsidR="00FF7C76" w:rsidRDefault="00FF7C76" w:rsidP="00C32DA2">
      <w:pPr>
        <w:jc w:val="both"/>
        <w:rPr>
          <w:szCs w:val="22"/>
        </w:rPr>
      </w:pPr>
    </w:p>
    <w:p w14:paraId="5838256A" w14:textId="77777777" w:rsidR="00FF7C76" w:rsidRDefault="00FF7C76" w:rsidP="00C32DA2">
      <w:pPr>
        <w:jc w:val="both"/>
        <w:rPr>
          <w:szCs w:val="22"/>
        </w:rPr>
      </w:pPr>
      <w:r>
        <w:rPr>
          <w:szCs w:val="22"/>
        </w:rPr>
        <w:t>SP#1</w:t>
      </w:r>
    </w:p>
    <w:p w14:paraId="7D0041A6" w14:textId="77777777" w:rsidR="00FF7C76" w:rsidRDefault="00FF7C76" w:rsidP="00C32DA2">
      <w:pPr>
        <w:jc w:val="both"/>
        <w:rPr>
          <w:szCs w:val="22"/>
        </w:rPr>
      </w:pPr>
    </w:p>
    <w:p w14:paraId="0DE37DF6" w14:textId="77777777" w:rsidR="003071F9" w:rsidRDefault="003071F9" w:rsidP="003071F9">
      <w:pPr>
        <w:jc w:val="both"/>
        <w:rPr>
          <w:szCs w:val="22"/>
          <w:lang w:val="en-US"/>
        </w:rPr>
      </w:pPr>
      <w:r w:rsidRPr="003071F9">
        <w:rPr>
          <w:szCs w:val="22"/>
          <w:lang w:val="en-US"/>
        </w:rPr>
        <w:t>Do you agree to modify acknowledgeme</w:t>
      </w:r>
      <w:r>
        <w:rPr>
          <w:szCs w:val="22"/>
          <w:lang w:val="en-US"/>
        </w:rPr>
        <w:t>nt rule in multi-link as below:</w:t>
      </w:r>
    </w:p>
    <w:p w14:paraId="6B63F532" w14:textId="77777777" w:rsidR="003071F9" w:rsidRDefault="003071F9" w:rsidP="00DF7E01">
      <w:pPr>
        <w:pStyle w:val="ListParagraph"/>
        <w:numPr>
          <w:ilvl w:val="0"/>
          <w:numId w:val="63"/>
        </w:numPr>
        <w:jc w:val="both"/>
        <w:rPr>
          <w:szCs w:val="22"/>
          <w:lang w:val="en-US"/>
        </w:rPr>
      </w:pPr>
      <w:r w:rsidRPr="003071F9">
        <w:rPr>
          <w:szCs w:val="22"/>
          <w:lang w:val="en-US"/>
        </w:rPr>
        <w:t>The receive status of a MSDU or A-MSDU in a QoS Data frames of a TID received on a link shall be signaled on the same link unless at least one of following conditions is true:</w:t>
      </w:r>
    </w:p>
    <w:p w14:paraId="74C26D28" w14:textId="77777777" w:rsidR="003071F9" w:rsidRDefault="003071F9" w:rsidP="00DF7E01">
      <w:pPr>
        <w:pStyle w:val="ListParagraph"/>
        <w:numPr>
          <w:ilvl w:val="1"/>
          <w:numId w:val="63"/>
        </w:numPr>
        <w:jc w:val="both"/>
        <w:rPr>
          <w:szCs w:val="22"/>
          <w:lang w:val="en-US"/>
        </w:rPr>
      </w:pPr>
      <w:r w:rsidRPr="003071F9">
        <w:rPr>
          <w:szCs w:val="22"/>
          <w:lang w:val="en-US"/>
        </w:rPr>
        <w:t>The receive status of the MSDU or A-MSDU has already be signaled in other available link(s) with corresponding bit in the BA be set to 1;</w:t>
      </w:r>
    </w:p>
    <w:p w14:paraId="61E28A3F" w14:textId="77777777" w:rsidR="00783378" w:rsidRDefault="003071F9" w:rsidP="00DF7E01">
      <w:pPr>
        <w:pStyle w:val="ListParagraph"/>
        <w:numPr>
          <w:ilvl w:val="1"/>
          <w:numId w:val="63"/>
        </w:numPr>
        <w:jc w:val="both"/>
        <w:rPr>
          <w:szCs w:val="22"/>
          <w:lang w:val="en-US"/>
        </w:rPr>
      </w:pPr>
      <w:r w:rsidRPr="003071F9">
        <w:rPr>
          <w:szCs w:val="22"/>
          <w:lang w:val="en-US"/>
        </w:rPr>
        <w:t>The corresponding Ack Policy of the MSDU or A-MSDU is set to No Ack.</w:t>
      </w:r>
    </w:p>
    <w:p w14:paraId="4ADE7052" w14:textId="77777777" w:rsidR="003071F9" w:rsidRDefault="003071F9" w:rsidP="003071F9">
      <w:pPr>
        <w:jc w:val="both"/>
        <w:rPr>
          <w:szCs w:val="22"/>
          <w:lang w:val="en-US"/>
        </w:rPr>
      </w:pPr>
    </w:p>
    <w:p w14:paraId="5287E709" w14:textId="77777777" w:rsidR="003071F9" w:rsidRPr="003071F9" w:rsidRDefault="003071F9" w:rsidP="003071F9">
      <w:pPr>
        <w:jc w:val="both"/>
        <w:rPr>
          <w:szCs w:val="22"/>
        </w:rPr>
      </w:pPr>
      <w:r w:rsidRPr="003071F9">
        <w:rPr>
          <w:szCs w:val="22"/>
          <w:highlight w:val="red"/>
        </w:rPr>
        <w:t>Y/N/A/No answer: 15/21/27/18</w:t>
      </w:r>
    </w:p>
    <w:p w14:paraId="42B717AA" w14:textId="77777777" w:rsidR="00783378" w:rsidRDefault="00783378" w:rsidP="00C32DA2">
      <w:pPr>
        <w:jc w:val="both"/>
        <w:rPr>
          <w:szCs w:val="22"/>
        </w:rPr>
      </w:pPr>
    </w:p>
    <w:p w14:paraId="0513B4F8" w14:textId="77777777" w:rsidR="003071F9" w:rsidRDefault="003071F9" w:rsidP="00C32DA2">
      <w:pPr>
        <w:jc w:val="both"/>
        <w:rPr>
          <w:szCs w:val="22"/>
        </w:rPr>
      </w:pPr>
    </w:p>
    <w:p w14:paraId="60124A42" w14:textId="77777777" w:rsidR="003071F9" w:rsidRDefault="003071F9" w:rsidP="0019519A">
      <w:pPr>
        <w:rPr>
          <w:szCs w:val="22"/>
        </w:rPr>
      </w:pPr>
      <w:r w:rsidRPr="0019519A">
        <w:rPr>
          <w:b/>
          <w:szCs w:val="22"/>
        </w:rPr>
        <w:t>20</w:t>
      </w:r>
      <w:r w:rsidR="0019519A" w:rsidRPr="0019519A">
        <w:rPr>
          <w:b/>
          <w:szCs w:val="22"/>
        </w:rPr>
        <w:t>/0460r3 (Multi-link BA Clarification, Yongho Seok, MediaTek)</w:t>
      </w:r>
      <w:r w:rsidR="0019519A" w:rsidRPr="0019519A">
        <w:rPr>
          <w:b/>
          <w:szCs w:val="22"/>
        </w:rPr>
        <w:br/>
      </w:r>
      <w:r w:rsidR="0019519A">
        <w:rPr>
          <w:szCs w:val="22"/>
        </w:rPr>
        <w:br/>
        <w:t>SP#1</w:t>
      </w:r>
    </w:p>
    <w:p w14:paraId="38B7C0B6" w14:textId="77777777" w:rsidR="0019519A" w:rsidRDefault="0019519A" w:rsidP="00C32DA2">
      <w:pPr>
        <w:jc w:val="both"/>
        <w:rPr>
          <w:szCs w:val="22"/>
        </w:rPr>
      </w:pPr>
    </w:p>
    <w:p w14:paraId="7C68CDD2" w14:textId="77777777" w:rsidR="0019519A" w:rsidRDefault="0019519A" w:rsidP="00C32DA2">
      <w:pPr>
        <w:jc w:val="both"/>
        <w:rPr>
          <w:szCs w:val="22"/>
        </w:rPr>
      </w:pPr>
      <w:r w:rsidRPr="0019519A">
        <w:rPr>
          <w:szCs w:val="22"/>
        </w:rPr>
        <w:t>Do you support that, after the BA agreement of a TID between two MLDs, the common reordering buffer of the TID are applied on all setup links?</w:t>
      </w:r>
    </w:p>
    <w:p w14:paraId="5BACEAF9" w14:textId="77777777" w:rsidR="0019519A" w:rsidRDefault="0019519A" w:rsidP="00C32DA2">
      <w:pPr>
        <w:jc w:val="both"/>
        <w:rPr>
          <w:szCs w:val="22"/>
        </w:rPr>
      </w:pPr>
    </w:p>
    <w:p w14:paraId="13BF2BB3" w14:textId="77777777" w:rsidR="0019519A" w:rsidRDefault="0019519A" w:rsidP="0019519A">
      <w:pPr>
        <w:jc w:val="both"/>
        <w:rPr>
          <w:szCs w:val="22"/>
        </w:rPr>
      </w:pPr>
      <w:r w:rsidRPr="00F4472A">
        <w:rPr>
          <w:szCs w:val="22"/>
          <w:highlight w:val="green"/>
        </w:rPr>
        <w:t>Approved with unanimous consent</w:t>
      </w:r>
    </w:p>
    <w:p w14:paraId="27FC3251" w14:textId="77777777" w:rsidR="0019519A" w:rsidRPr="00942FE6" w:rsidRDefault="0019519A" w:rsidP="0019519A">
      <w:pPr>
        <w:jc w:val="both"/>
        <w:rPr>
          <w:b/>
        </w:rPr>
      </w:pPr>
      <w:r>
        <w:rPr>
          <w:b/>
        </w:rPr>
        <w:t xml:space="preserve">Straw poll #27 </w:t>
      </w:r>
      <w:r w:rsidRPr="006366A0">
        <w:rPr>
          <w:b/>
          <w:i/>
        </w:rPr>
        <w:t>[#SP</w:t>
      </w:r>
      <w:r>
        <w:rPr>
          <w:b/>
          <w:i/>
        </w:rPr>
        <w:t>27</w:t>
      </w:r>
      <w:r w:rsidRPr="006366A0">
        <w:rPr>
          <w:b/>
          <w:i/>
        </w:rPr>
        <w:t>]</w:t>
      </w:r>
    </w:p>
    <w:p w14:paraId="1123216C" w14:textId="77777777" w:rsidR="0019519A" w:rsidRDefault="0019519A" w:rsidP="00C32DA2">
      <w:pPr>
        <w:jc w:val="both"/>
        <w:rPr>
          <w:szCs w:val="22"/>
        </w:rPr>
      </w:pPr>
    </w:p>
    <w:p w14:paraId="0BC5F777" w14:textId="77777777" w:rsidR="001328B1" w:rsidRDefault="001328B1" w:rsidP="001328B1">
      <w:pPr>
        <w:jc w:val="both"/>
      </w:pPr>
      <w:r>
        <w:rPr>
          <w:szCs w:val="22"/>
        </w:rPr>
        <w:t xml:space="preserve">Reference:  </w:t>
      </w:r>
      <w:r>
        <w:t>11-20-0511-11</w:t>
      </w:r>
      <w:r w:rsidRPr="00505A11">
        <w:t>-00be-minutes-for-tgbe-mac-ad-hoc-teleconferences-march-and-may-2020</w:t>
      </w:r>
    </w:p>
    <w:p w14:paraId="44B351CB" w14:textId="77777777" w:rsidR="00D814A6" w:rsidRPr="005758D1" w:rsidRDefault="00BD52C4" w:rsidP="00D814A6">
      <w:pPr>
        <w:pStyle w:val="Heading2"/>
        <w:rPr>
          <w:u w:val="none"/>
          <w:lang w:val="en-US"/>
        </w:rPr>
      </w:pPr>
      <w:bookmarkStart w:id="2053" w:name="_Toc47082145"/>
      <w:r>
        <w:rPr>
          <w:u w:val="none"/>
          <w:lang w:val="en-US"/>
        </w:rPr>
        <w:t>May 7 (PHY):  6</w:t>
      </w:r>
      <w:r w:rsidR="00D814A6" w:rsidRPr="005758D1">
        <w:rPr>
          <w:u w:val="none"/>
          <w:lang w:val="en-US"/>
        </w:rPr>
        <w:t xml:space="preserve"> </w:t>
      </w:r>
      <w:r w:rsidR="00D814A6">
        <w:rPr>
          <w:u w:val="none"/>
          <w:lang w:val="en-US"/>
        </w:rPr>
        <w:t>SPs</w:t>
      </w:r>
      <w:bookmarkEnd w:id="2053"/>
      <w:r w:rsidR="00D814A6">
        <w:rPr>
          <w:u w:val="none"/>
          <w:lang w:val="en-US"/>
        </w:rPr>
        <w:t xml:space="preserve"> </w:t>
      </w:r>
    </w:p>
    <w:p w14:paraId="2E55B01D" w14:textId="77777777" w:rsidR="00D814A6" w:rsidRDefault="00D814A6" w:rsidP="00C32DA2">
      <w:pPr>
        <w:jc w:val="both"/>
        <w:rPr>
          <w:szCs w:val="22"/>
        </w:rPr>
      </w:pPr>
    </w:p>
    <w:p w14:paraId="28521A6F" w14:textId="77777777" w:rsidR="00D814A6" w:rsidRPr="00BD52C4" w:rsidRDefault="00BD52C4" w:rsidP="00C32DA2">
      <w:pPr>
        <w:jc w:val="both"/>
        <w:rPr>
          <w:b/>
          <w:szCs w:val="22"/>
        </w:rPr>
      </w:pPr>
      <w:r w:rsidRPr="00BD52C4">
        <w:rPr>
          <w:b/>
          <w:szCs w:val="22"/>
        </w:rPr>
        <w:t>20/0606r2 (Further discussion on bandwidth and puncturing information, Wook Bong Lee, Samsung)</w:t>
      </w:r>
    </w:p>
    <w:p w14:paraId="70CCDC41" w14:textId="77777777" w:rsidR="00BD52C4" w:rsidRDefault="00BD52C4" w:rsidP="00C32DA2">
      <w:pPr>
        <w:jc w:val="both"/>
        <w:rPr>
          <w:szCs w:val="22"/>
        </w:rPr>
      </w:pPr>
    </w:p>
    <w:p w14:paraId="7E2A91D6" w14:textId="77777777" w:rsidR="00BD52C4" w:rsidRDefault="00BD52C4" w:rsidP="00C32DA2">
      <w:pPr>
        <w:jc w:val="both"/>
        <w:rPr>
          <w:szCs w:val="22"/>
        </w:rPr>
      </w:pPr>
      <w:r>
        <w:rPr>
          <w:szCs w:val="22"/>
        </w:rPr>
        <w:t>SP#1</w:t>
      </w:r>
    </w:p>
    <w:p w14:paraId="4229B20F" w14:textId="77777777" w:rsidR="00BD52C4" w:rsidRDefault="00BD52C4" w:rsidP="00C32DA2">
      <w:pPr>
        <w:jc w:val="both"/>
        <w:rPr>
          <w:szCs w:val="22"/>
        </w:rPr>
      </w:pPr>
    </w:p>
    <w:p w14:paraId="54A0B1E7" w14:textId="77777777" w:rsidR="00BD52C4" w:rsidRDefault="008B0768" w:rsidP="00C32DA2">
      <w:pPr>
        <w:jc w:val="both"/>
        <w:rPr>
          <w:szCs w:val="22"/>
        </w:rPr>
      </w:pPr>
      <w:r w:rsidRPr="008B0768">
        <w:rPr>
          <w:szCs w:val="22"/>
        </w:rPr>
        <w:t>Do you agree that 11be signaling in U-SIG for BW/puncturing information in every non-punctured 20MHz of an 80MHz segment shall allow even an OBSS or unassociated device to decode the puncturing pattern of at least the specific 80MHz that contains the 20MHz?</w:t>
      </w:r>
    </w:p>
    <w:p w14:paraId="33D5DD8F" w14:textId="77777777" w:rsidR="00BD52C4" w:rsidRDefault="00BD52C4" w:rsidP="00C32DA2">
      <w:pPr>
        <w:jc w:val="both"/>
        <w:rPr>
          <w:szCs w:val="22"/>
        </w:rPr>
      </w:pPr>
    </w:p>
    <w:p w14:paraId="2EA18D58" w14:textId="77777777" w:rsidR="008B0768" w:rsidRDefault="008B0768" w:rsidP="008B0768">
      <w:pPr>
        <w:tabs>
          <w:tab w:val="left" w:pos="7075"/>
        </w:tabs>
      </w:pPr>
      <w:r>
        <w:rPr>
          <w:highlight w:val="green"/>
        </w:rPr>
        <w:t xml:space="preserve">Y/N/A: </w:t>
      </w:r>
      <w:r w:rsidRPr="00265889">
        <w:rPr>
          <w:highlight w:val="green"/>
        </w:rPr>
        <w:t>3</w:t>
      </w:r>
      <w:r>
        <w:rPr>
          <w:highlight w:val="green"/>
        </w:rPr>
        <w:t>4/1</w:t>
      </w:r>
      <w:r w:rsidRPr="00265889">
        <w:rPr>
          <w:highlight w:val="green"/>
        </w:rPr>
        <w:t>0/</w:t>
      </w:r>
      <w:r>
        <w:rPr>
          <w:highlight w:val="green"/>
        </w:rPr>
        <w:t>8</w:t>
      </w:r>
      <w:r>
        <w:t xml:space="preserve"> </w:t>
      </w:r>
    </w:p>
    <w:p w14:paraId="06B82D02" w14:textId="77777777" w:rsidR="008B0768" w:rsidRPr="00942FE6" w:rsidRDefault="008B0768" w:rsidP="008B0768">
      <w:pPr>
        <w:jc w:val="both"/>
        <w:rPr>
          <w:b/>
        </w:rPr>
      </w:pPr>
      <w:r>
        <w:rPr>
          <w:b/>
        </w:rPr>
        <w:t xml:space="preserve">Straw poll #28 </w:t>
      </w:r>
      <w:r w:rsidRPr="006366A0">
        <w:rPr>
          <w:b/>
          <w:i/>
        </w:rPr>
        <w:t>[#SP</w:t>
      </w:r>
      <w:r>
        <w:rPr>
          <w:b/>
          <w:i/>
        </w:rPr>
        <w:t>28</w:t>
      </w:r>
      <w:r w:rsidRPr="006366A0">
        <w:rPr>
          <w:b/>
          <w:i/>
        </w:rPr>
        <w:t>]</w:t>
      </w:r>
    </w:p>
    <w:p w14:paraId="62A35681" w14:textId="77777777" w:rsidR="00D814A6" w:rsidRDefault="00D814A6" w:rsidP="00C32DA2">
      <w:pPr>
        <w:jc w:val="both"/>
        <w:rPr>
          <w:szCs w:val="22"/>
        </w:rPr>
      </w:pPr>
    </w:p>
    <w:p w14:paraId="2F3A7638" w14:textId="77777777" w:rsidR="008B0768" w:rsidRDefault="008B0768" w:rsidP="00C32DA2">
      <w:pPr>
        <w:jc w:val="both"/>
        <w:rPr>
          <w:szCs w:val="22"/>
        </w:rPr>
      </w:pPr>
    </w:p>
    <w:p w14:paraId="70D616A3" w14:textId="77777777" w:rsidR="008B0768" w:rsidRDefault="008B0768" w:rsidP="00C32DA2">
      <w:pPr>
        <w:jc w:val="both"/>
        <w:rPr>
          <w:szCs w:val="22"/>
        </w:rPr>
      </w:pPr>
      <w:r>
        <w:rPr>
          <w:szCs w:val="22"/>
        </w:rPr>
        <w:t>SP#4</w:t>
      </w:r>
    </w:p>
    <w:p w14:paraId="602F5251" w14:textId="77777777" w:rsidR="008B0768" w:rsidRDefault="008B0768" w:rsidP="00C32DA2">
      <w:pPr>
        <w:jc w:val="both"/>
        <w:rPr>
          <w:szCs w:val="22"/>
        </w:rPr>
      </w:pPr>
    </w:p>
    <w:p w14:paraId="1275C4DF" w14:textId="77777777" w:rsidR="008B0768" w:rsidRDefault="004967D0" w:rsidP="00C32DA2">
      <w:pPr>
        <w:jc w:val="both"/>
        <w:rPr>
          <w:szCs w:val="22"/>
        </w:rPr>
      </w:pPr>
      <w:r w:rsidRPr="004967D0">
        <w:rPr>
          <w:szCs w:val="22"/>
        </w:rPr>
        <w:t>Do you support BW field which doesn’t include puncturing information</w:t>
      </w:r>
      <w:r>
        <w:rPr>
          <w:szCs w:val="22"/>
        </w:rPr>
        <w:t>?</w:t>
      </w:r>
    </w:p>
    <w:p w14:paraId="4B0E5183" w14:textId="77777777" w:rsidR="004967D0" w:rsidRDefault="004967D0" w:rsidP="00C32DA2">
      <w:pPr>
        <w:jc w:val="both"/>
        <w:rPr>
          <w:szCs w:val="22"/>
        </w:rPr>
      </w:pPr>
    </w:p>
    <w:p w14:paraId="7F59F8C2" w14:textId="77777777" w:rsidR="00614D9F" w:rsidRDefault="00614D9F" w:rsidP="00614D9F">
      <w:pPr>
        <w:tabs>
          <w:tab w:val="left" w:pos="7075"/>
        </w:tabs>
      </w:pPr>
      <w:r>
        <w:rPr>
          <w:highlight w:val="green"/>
        </w:rPr>
        <w:t>Y/N/A:</w:t>
      </w:r>
      <w:r w:rsidRPr="00265889">
        <w:rPr>
          <w:highlight w:val="green"/>
        </w:rPr>
        <w:t xml:space="preserve"> </w:t>
      </w:r>
      <w:r>
        <w:rPr>
          <w:highlight w:val="green"/>
        </w:rPr>
        <w:t>44/1</w:t>
      </w:r>
      <w:r w:rsidRPr="00265889">
        <w:rPr>
          <w:highlight w:val="green"/>
        </w:rPr>
        <w:t>0/</w:t>
      </w:r>
      <w:r>
        <w:rPr>
          <w:highlight w:val="green"/>
        </w:rPr>
        <w:t>5</w:t>
      </w:r>
      <w:r>
        <w:t xml:space="preserve"> </w:t>
      </w:r>
    </w:p>
    <w:p w14:paraId="39A93971" w14:textId="77777777" w:rsidR="00614D9F" w:rsidRPr="00942FE6" w:rsidRDefault="00614D9F" w:rsidP="00614D9F">
      <w:pPr>
        <w:jc w:val="both"/>
        <w:rPr>
          <w:b/>
        </w:rPr>
      </w:pPr>
      <w:r>
        <w:rPr>
          <w:b/>
        </w:rPr>
        <w:t xml:space="preserve">Straw poll #29 </w:t>
      </w:r>
      <w:r w:rsidRPr="006366A0">
        <w:rPr>
          <w:b/>
          <w:i/>
        </w:rPr>
        <w:t>[#SP</w:t>
      </w:r>
      <w:r>
        <w:rPr>
          <w:b/>
          <w:i/>
        </w:rPr>
        <w:t>29</w:t>
      </w:r>
      <w:r w:rsidRPr="006366A0">
        <w:rPr>
          <w:b/>
          <w:i/>
        </w:rPr>
        <w:t>]</w:t>
      </w:r>
    </w:p>
    <w:p w14:paraId="2C0D6D68" w14:textId="77777777" w:rsidR="004967D0" w:rsidRDefault="004967D0" w:rsidP="00C32DA2">
      <w:pPr>
        <w:jc w:val="both"/>
        <w:rPr>
          <w:szCs w:val="22"/>
        </w:rPr>
      </w:pPr>
    </w:p>
    <w:p w14:paraId="1A2B01F4" w14:textId="77777777" w:rsidR="004967D0" w:rsidRDefault="004967D0" w:rsidP="00C32DA2">
      <w:pPr>
        <w:jc w:val="both"/>
        <w:rPr>
          <w:szCs w:val="22"/>
        </w:rPr>
      </w:pPr>
    </w:p>
    <w:p w14:paraId="7EF6B8F1" w14:textId="77777777" w:rsidR="00614D9F" w:rsidRPr="00B36E80" w:rsidRDefault="00614D9F" w:rsidP="00C32DA2">
      <w:pPr>
        <w:jc w:val="both"/>
        <w:rPr>
          <w:b/>
          <w:szCs w:val="22"/>
        </w:rPr>
      </w:pPr>
      <w:r w:rsidRPr="00B36E80">
        <w:rPr>
          <w:b/>
          <w:szCs w:val="22"/>
        </w:rPr>
        <w:t>20/0699</w:t>
      </w:r>
      <w:r w:rsidR="00B36E80" w:rsidRPr="00B36E80">
        <w:rPr>
          <w:b/>
          <w:szCs w:val="22"/>
        </w:rPr>
        <w:t>r0 (Phase Rotation Proposal Follow-up, Eunsung Park, LGE)</w:t>
      </w:r>
    </w:p>
    <w:p w14:paraId="5A21E472" w14:textId="77777777" w:rsidR="00B36E80" w:rsidRDefault="00B36E80" w:rsidP="00C32DA2">
      <w:pPr>
        <w:jc w:val="both"/>
        <w:rPr>
          <w:szCs w:val="22"/>
        </w:rPr>
      </w:pPr>
    </w:p>
    <w:p w14:paraId="6145BCA8" w14:textId="77777777" w:rsidR="00B36E80" w:rsidRDefault="00B36E80" w:rsidP="00C32DA2">
      <w:pPr>
        <w:jc w:val="both"/>
        <w:rPr>
          <w:szCs w:val="22"/>
        </w:rPr>
      </w:pPr>
      <w:r>
        <w:rPr>
          <w:szCs w:val="22"/>
        </w:rPr>
        <w:t>SP#1</w:t>
      </w:r>
    </w:p>
    <w:p w14:paraId="4B6371AA" w14:textId="77777777" w:rsidR="00B36E80" w:rsidRDefault="00B36E80" w:rsidP="00C32DA2">
      <w:pPr>
        <w:jc w:val="both"/>
        <w:rPr>
          <w:szCs w:val="22"/>
        </w:rPr>
      </w:pPr>
    </w:p>
    <w:p w14:paraId="410C7188" w14:textId="77777777" w:rsidR="00B36E80" w:rsidRDefault="00B36E80" w:rsidP="00B36E80">
      <w:pPr>
        <w:jc w:val="both"/>
        <w:rPr>
          <w:szCs w:val="22"/>
        </w:rPr>
      </w:pPr>
      <w:r w:rsidRPr="00B36E80">
        <w:rPr>
          <w:szCs w:val="22"/>
        </w:rPr>
        <w:t>Do you agree to add the following text to the TGbe SFD?</w:t>
      </w:r>
    </w:p>
    <w:p w14:paraId="156C4207" w14:textId="77777777" w:rsidR="00B36E80" w:rsidRPr="00B36E80" w:rsidRDefault="00B36E80" w:rsidP="00DF7E01">
      <w:pPr>
        <w:pStyle w:val="ListParagraph"/>
        <w:numPr>
          <w:ilvl w:val="0"/>
          <w:numId w:val="63"/>
        </w:numPr>
        <w:jc w:val="both"/>
        <w:rPr>
          <w:szCs w:val="22"/>
        </w:rPr>
      </w:pPr>
      <w:r w:rsidRPr="00B36E80">
        <w:rPr>
          <w:szCs w:val="22"/>
        </w:rPr>
        <w:t>Phase rotation is applied to legacy preamble, RL-SIG, U-SIG and EHT-SIG in EHT PPDU</w:t>
      </w:r>
    </w:p>
    <w:p w14:paraId="752DD54A" w14:textId="77777777" w:rsidR="00614D9F" w:rsidRDefault="00614D9F" w:rsidP="00C32DA2">
      <w:pPr>
        <w:jc w:val="both"/>
        <w:rPr>
          <w:szCs w:val="22"/>
        </w:rPr>
      </w:pPr>
    </w:p>
    <w:p w14:paraId="7A5C7469" w14:textId="77777777" w:rsidR="00B36E80" w:rsidRDefault="00B36E80" w:rsidP="00B36E80">
      <w:pPr>
        <w:tabs>
          <w:tab w:val="left" w:pos="7075"/>
        </w:tabs>
      </w:pPr>
      <w:r>
        <w:rPr>
          <w:highlight w:val="green"/>
        </w:rPr>
        <w:t>Y/N/A: 48/3</w:t>
      </w:r>
      <w:r w:rsidRPr="00265889">
        <w:rPr>
          <w:highlight w:val="green"/>
        </w:rPr>
        <w:t>/</w:t>
      </w:r>
      <w:r>
        <w:rPr>
          <w:highlight w:val="green"/>
        </w:rPr>
        <w:t>9</w:t>
      </w:r>
      <w:r>
        <w:t xml:space="preserve"> </w:t>
      </w:r>
    </w:p>
    <w:p w14:paraId="47EADC27" w14:textId="77777777" w:rsidR="00B36E80" w:rsidRPr="00942FE6" w:rsidRDefault="00B36E80" w:rsidP="00B36E80">
      <w:pPr>
        <w:jc w:val="both"/>
        <w:rPr>
          <w:b/>
        </w:rPr>
      </w:pPr>
      <w:r>
        <w:rPr>
          <w:b/>
        </w:rPr>
        <w:t xml:space="preserve">Straw poll #30 </w:t>
      </w:r>
      <w:r w:rsidRPr="006366A0">
        <w:rPr>
          <w:b/>
          <w:i/>
        </w:rPr>
        <w:t>[#SP</w:t>
      </w:r>
      <w:r>
        <w:rPr>
          <w:b/>
          <w:i/>
        </w:rPr>
        <w:t>30</w:t>
      </w:r>
      <w:r w:rsidRPr="006366A0">
        <w:rPr>
          <w:b/>
          <w:i/>
        </w:rPr>
        <w:t>]</w:t>
      </w:r>
    </w:p>
    <w:p w14:paraId="180C8F53" w14:textId="77777777" w:rsidR="00B36E80" w:rsidRDefault="00B36E80" w:rsidP="00C32DA2">
      <w:pPr>
        <w:jc w:val="both"/>
        <w:rPr>
          <w:szCs w:val="22"/>
        </w:rPr>
      </w:pPr>
    </w:p>
    <w:p w14:paraId="34E31DBF" w14:textId="77777777" w:rsidR="00B36E80" w:rsidRDefault="00B36E80" w:rsidP="00C32DA2">
      <w:pPr>
        <w:jc w:val="both"/>
        <w:rPr>
          <w:szCs w:val="22"/>
        </w:rPr>
      </w:pPr>
    </w:p>
    <w:p w14:paraId="07F903E1" w14:textId="77777777" w:rsidR="00B36E80" w:rsidRDefault="00B36E80" w:rsidP="00C32DA2">
      <w:pPr>
        <w:jc w:val="both"/>
        <w:rPr>
          <w:szCs w:val="22"/>
        </w:rPr>
      </w:pPr>
      <w:r>
        <w:rPr>
          <w:szCs w:val="22"/>
        </w:rPr>
        <w:t>SP#2</w:t>
      </w:r>
    </w:p>
    <w:p w14:paraId="771679E5" w14:textId="77777777" w:rsidR="00B36E80" w:rsidRDefault="00B36E80" w:rsidP="00C32DA2">
      <w:pPr>
        <w:jc w:val="both"/>
        <w:rPr>
          <w:szCs w:val="22"/>
        </w:rPr>
      </w:pPr>
    </w:p>
    <w:p w14:paraId="344F3802" w14:textId="77777777" w:rsidR="008C6CF7" w:rsidRDefault="008C6CF7" w:rsidP="008C6CF7">
      <w:pPr>
        <w:jc w:val="both"/>
      </w:pPr>
      <w:r w:rsidRPr="008C6CF7">
        <w:rPr>
          <w:bCs/>
        </w:rPr>
        <w:t>Do you agree to define a new phase rotation sequence which is different from the 11ax one for 40/80/160/80+80 MHz PPDU?</w:t>
      </w:r>
    </w:p>
    <w:p w14:paraId="5E247B44" w14:textId="77777777" w:rsidR="008C6CF7" w:rsidRPr="008C6CF7" w:rsidRDefault="008C6CF7" w:rsidP="00DF7E01">
      <w:pPr>
        <w:pStyle w:val="ListParagraph"/>
        <w:numPr>
          <w:ilvl w:val="0"/>
          <w:numId w:val="63"/>
        </w:numPr>
      </w:pPr>
      <w:r w:rsidRPr="008C6CF7">
        <w:t>It is not intended for SFD</w:t>
      </w:r>
    </w:p>
    <w:p w14:paraId="3899D80A" w14:textId="77777777" w:rsidR="008C6CF7" w:rsidRDefault="008C6CF7" w:rsidP="008C6CF7"/>
    <w:p w14:paraId="0101C689" w14:textId="77777777" w:rsidR="008C6CF7" w:rsidRDefault="008C6CF7" w:rsidP="008C6CF7">
      <w:pPr>
        <w:tabs>
          <w:tab w:val="left" w:pos="7075"/>
        </w:tabs>
      </w:pPr>
      <w:r>
        <w:rPr>
          <w:highlight w:val="red"/>
        </w:rPr>
        <w:t>Y/N/A: 7/</w:t>
      </w:r>
      <w:r w:rsidRPr="002A4AFC">
        <w:rPr>
          <w:highlight w:val="red"/>
        </w:rPr>
        <w:t>27/23</w:t>
      </w:r>
      <w:r>
        <w:t xml:space="preserve"> </w:t>
      </w:r>
    </w:p>
    <w:p w14:paraId="3C2A3383" w14:textId="77777777" w:rsidR="008C6CF7" w:rsidRDefault="008C6CF7" w:rsidP="00C32DA2">
      <w:pPr>
        <w:jc w:val="both"/>
        <w:rPr>
          <w:szCs w:val="22"/>
        </w:rPr>
      </w:pPr>
    </w:p>
    <w:p w14:paraId="3A06F5D8" w14:textId="77777777" w:rsidR="008C6CF7" w:rsidRDefault="008C6CF7" w:rsidP="00C32DA2">
      <w:pPr>
        <w:jc w:val="both"/>
        <w:rPr>
          <w:szCs w:val="22"/>
        </w:rPr>
      </w:pPr>
    </w:p>
    <w:p w14:paraId="381228D3" w14:textId="77777777" w:rsidR="008C6CF7" w:rsidRDefault="008C6CF7" w:rsidP="00C32DA2">
      <w:pPr>
        <w:jc w:val="both"/>
        <w:rPr>
          <w:szCs w:val="22"/>
        </w:rPr>
      </w:pPr>
      <w:r>
        <w:rPr>
          <w:szCs w:val="22"/>
        </w:rPr>
        <w:t>SP#3</w:t>
      </w:r>
    </w:p>
    <w:p w14:paraId="2BB4F9D3" w14:textId="77777777" w:rsidR="008C6CF7" w:rsidRDefault="008C6CF7" w:rsidP="00C32DA2">
      <w:pPr>
        <w:jc w:val="both"/>
        <w:rPr>
          <w:szCs w:val="22"/>
        </w:rPr>
      </w:pPr>
    </w:p>
    <w:p w14:paraId="58E0DEF4" w14:textId="77777777" w:rsidR="00C271DA" w:rsidRDefault="00C271DA" w:rsidP="00C271DA">
      <w:pPr>
        <w:rPr>
          <w:bCs/>
        </w:rPr>
      </w:pPr>
      <w:r w:rsidRPr="00C271DA">
        <w:rPr>
          <w:bCs/>
        </w:rPr>
        <w:t>Do you agree to add the following text to the TGbe SFD?</w:t>
      </w:r>
    </w:p>
    <w:p w14:paraId="45D62589" w14:textId="77777777" w:rsidR="00C271DA" w:rsidRPr="00C271DA" w:rsidRDefault="00C271DA" w:rsidP="00DF7E01">
      <w:pPr>
        <w:pStyle w:val="ListParagraph"/>
        <w:numPr>
          <w:ilvl w:val="0"/>
          <w:numId w:val="63"/>
        </w:numPr>
        <w:rPr>
          <w:bCs/>
        </w:rPr>
      </w:pPr>
      <w:r w:rsidRPr="00C271DA">
        <w:rPr>
          <w:bCs/>
        </w:rPr>
        <w:t>11be reuses the phase rotation sequence defined in 11ax for 20/40/80/160/80+80 MHz PPDU</w:t>
      </w:r>
    </w:p>
    <w:p w14:paraId="436ACC04" w14:textId="77777777" w:rsidR="00C271DA" w:rsidRDefault="00C271DA" w:rsidP="00C271DA"/>
    <w:p w14:paraId="732187B9" w14:textId="77777777" w:rsidR="00C271DA" w:rsidRDefault="00C271DA" w:rsidP="00C271DA">
      <w:pPr>
        <w:tabs>
          <w:tab w:val="left" w:pos="7075"/>
        </w:tabs>
      </w:pPr>
      <w:r>
        <w:rPr>
          <w:highlight w:val="green"/>
        </w:rPr>
        <w:t>Y/N/A: 51/3</w:t>
      </w:r>
      <w:r w:rsidRPr="00265889">
        <w:rPr>
          <w:highlight w:val="green"/>
        </w:rPr>
        <w:t>/</w:t>
      </w:r>
      <w:r>
        <w:rPr>
          <w:highlight w:val="green"/>
        </w:rPr>
        <w:t>5</w:t>
      </w:r>
      <w:r>
        <w:t xml:space="preserve"> </w:t>
      </w:r>
    </w:p>
    <w:p w14:paraId="6860AEFA" w14:textId="77777777" w:rsidR="00C271DA" w:rsidRPr="00942FE6" w:rsidRDefault="00C271DA" w:rsidP="00C271DA">
      <w:pPr>
        <w:jc w:val="both"/>
        <w:rPr>
          <w:b/>
        </w:rPr>
      </w:pPr>
      <w:r>
        <w:rPr>
          <w:b/>
        </w:rPr>
        <w:t xml:space="preserve">Straw poll #31 </w:t>
      </w:r>
      <w:r w:rsidRPr="006366A0">
        <w:rPr>
          <w:b/>
          <w:i/>
        </w:rPr>
        <w:t>[#SP</w:t>
      </w:r>
      <w:r>
        <w:rPr>
          <w:b/>
          <w:i/>
        </w:rPr>
        <w:t>31</w:t>
      </w:r>
      <w:r w:rsidRPr="006366A0">
        <w:rPr>
          <w:b/>
          <w:i/>
        </w:rPr>
        <w:t>]</w:t>
      </w:r>
    </w:p>
    <w:p w14:paraId="6025A6E0" w14:textId="77777777" w:rsidR="008C6CF7" w:rsidRDefault="008C6CF7" w:rsidP="00C32DA2">
      <w:pPr>
        <w:jc w:val="both"/>
        <w:rPr>
          <w:szCs w:val="22"/>
        </w:rPr>
      </w:pPr>
    </w:p>
    <w:p w14:paraId="1F7FDB75" w14:textId="77777777" w:rsidR="00F37A27" w:rsidRPr="00466B50" w:rsidRDefault="00F37A27" w:rsidP="00C32DA2">
      <w:pPr>
        <w:jc w:val="both"/>
        <w:rPr>
          <w:b/>
          <w:szCs w:val="22"/>
        </w:rPr>
      </w:pPr>
      <w:r w:rsidRPr="00466B50">
        <w:rPr>
          <w:b/>
          <w:szCs w:val="22"/>
        </w:rPr>
        <w:t>20/0373</w:t>
      </w:r>
      <w:r w:rsidR="00466B50" w:rsidRPr="00466B50">
        <w:rPr>
          <w:b/>
          <w:szCs w:val="22"/>
        </w:rPr>
        <w:t>r1 (RU Allocation Subfield Design for Multi-RU Support, Myeongjin Kim, Samsung)</w:t>
      </w:r>
    </w:p>
    <w:p w14:paraId="0712E98E" w14:textId="77777777" w:rsidR="00466B50" w:rsidRDefault="00466B50" w:rsidP="00C32DA2">
      <w:pPr>
        <w:jc w:val="both"/>
        <w:rPr>
          <w:szCs w:val="22"/>
        </w:rPr>
      </w:pPr>
    </w:p>
    <w:p w14:paraId="7B969C16" w14:textId="77777777" w:rsidR="00466B50" w:rsidRDefault="00466B50" w:rsidP="00C32DA2">
      <w:pPr>
        <w:jc w:val="both"/>
        <w:rPr>
          <w:szCs w:val="22"/>
        </w:rPr>
      </w:pPr>
      <w:r>
        <w:rPr>
          <w:szCs w:val="22"/>
        </w:rPr>
        <w:t>SP#1</w:t>
      </w:r>
    </w:p>
    <w:p w14:paraId="5BEEFE56" w14:textId="77777777" w:rsidR="00F37A27" w:rsidRDefault="00F37A27" w:rsidP="00C32DA2">
      <w:pPr>
        <w:jc w:val="both"/>
        <w:rPr>
          <w:szCs w:val="22"/>
        </w:rPr>
      </w:pPr>
    </w:p>
    <w:p w14:paraId="7AA01D4E" w14:textId="77777777" w:rsidR="00466B50" w:rsidRDefault="00466B50" w:rsidP="00C32DA2">
      <w:pPr>
        <w:jc w:val="both"/>
        <w:rPr>
          <w:szCs w:val="22"/>
        </w:rPr>
      </w:pPr>
      <w:r w:rsidRPr="00466B50">
        <w:rPr>
          <w:szCs w:val="22"/>
        </w:rPr>
        <w:t>Do you agree to the RU allocation signaling in EHT-SIG is based on RU allocation signaling as defined in HE-SIGB of 11ax?</w:t>
      </w:r>
    </w:p>
    <w:p w14:paraId="6B912109" w14:textId="77777777" w:rsidR="00466B50" w:rsidRDefault="00466B50" w:rsidP="00466B50">
      <w:pPr>
        <w:tabs>
          <w:tab w:val="left" w:pos="7075"/>
        </w:tabs>
        <w:rPr>
          <w:highlight w:val="red"/>
        </w:rPr>
      </w:pPr>
    </w:p>
    <w:p w14:paraId="39AD3F18" w14:textId="77777777" w:rsidR="00466B50" w:rsidRDefault="00466B50" w:rsidP="00466B50">
      <w:pPr>
        <w:tabs>
          <w:tab w:val="left" w:pos="7075"/>
        </w:tabs>
      </w:pPr>
      <w:r>
        <w:rPr>
          <w:highlight w:val="red"/>
        </w:rPr>
        <w:t xml:space="preserve">Y/N/A: </w:t>
      </w:r>
      <w:r w:rsidRPr="00BB5FE3">
        <w:rPr>
          <w:highlight w:val="red"/>
        </w:rPr>
        <w:t>35</w:t>
      </w:r>
      <w:r>
        <w:rPr>
          <w:highlight w:val="red"/>
        </w:rPr>
        <w:t>/</w:t>
      </w:r>
      <w:r w:rsidRPr="00BB5FE3">
        <w:rPr>
          <w:highlight w:val="red"/>
        </w:rPr>
        <w:t>13/8</w:t>
      </w:r>
      <w:r>
        <w:t xml:space="preserve"> </w:t>
      </w:r>
    </w:p>
    <w:p w14:paraId="465A5A0E" w14:textId="77777777" w:rsidR="00466B50" w:rsidRDefault="00466B50" w:rsidP="00C32DA2">
      <w:pPr>
        <w:jc w:val="both"/>
        <w:rPr>
          <w:szCs w:val="22"/>
        </w:rPr>
      </w:pPr>
    </w:p>
    <w:p w14:paraId="133D98DD" w14:textId="77777777" w:rsidR="00F37A27" w:rsidRDefault="00F37A27" w:rsidP="00F37A27">
      <w:pPr>
        <w:jc w:val="both"/>
        <w:rPr>
          <w:szCs w:val="22"/>
        </w:rPr>
      </w:pPr>
      <w:r>
        <w:rPr>
          <w:szCs w:val="22"/>
        </w:rPr>
        <w:t xml:space="preserve">Reference:  </w:t>
      </w:r>
      <w:r w:rsidRPr="00532E5C">
        <w:rPr>
          <w:szCs w:val="22"/>
        </w:rPr>
        <w:t>11-20-0708-00-00be-minutes-for-tgbe-phy-ad-hoc-cc-march-to-may-2020</w:t>
      </w:r>
    </w:p>
    <w:p w14:paraId="3D1E1E97" w14:textId="77777777" w:rsidR="00D814A6" w:rsidRPr="005758D1" w:rsidRDefault="00D814A6" w:rsidP="00D814A6">
      <w:pPr>
        <w:pStyle w:val="Heading2"/>
        <w:rPr>
          <w:u w:val="none"/>
          <w:lang w:val="en-US"/>
        </w:rPr>
      </w:pPr>
      <w:bookmarkStart w:id="2054" w:name="_Toc47082146"/>
      <w:r>
        <w:rPr>
          <w:u w:val="none"/>
          <w:lang w:val="en-US"/>
        </w:rPr>
        <w:t xml:space="preserve">May 7 (MAC):  </w:t>
      </w:r>
      <w:r w:rsidR="00B260B7">
        <w:rPr>
          <w:u w:val="none"/>
          <w:lang w:val="en-US"/>
        </w:rPr>
        <w:t>7</w:t>
      </w:r>
      <w:r w:rsidRPr="005758D1">
        <w:rPr>
          <w:u w:val="none"/>
          <w:lang w:val="en-US"/>
        </w:rPr>
        <w:t xml:space="preserve"> </w:t>
      </w:r>
      <w:r>
        <w:rPr>
          <w:u w:val="none"/>
          <w:lang w:val="en-US"/>
        </w:rPr>
        <w:t>SPs</w:t>
      </w:r>
      <w:bookmarkEnd w:id="2054"/>
      <w:r>
        <w:rPr>
          <w:u w:val="none"/>
          <w:lang w:val="en-US"/>
        </w:rPr>
        <w:t xml:space="preserve"> </w:t>
      </w:r>
    </w:p>
    <w:p w14:paraId="47886B8F" w14:textId="77777777" w:rsidR="00D814A6" w:rsidRDefault="00D814A6" w:rsidP="00D814A6">
      <w:pPr>
        <w:jc w:val="both"/>
        <w:rPr>
          <w:szCs w:val="22"/>
        </w:rPr>
      </w:pPr>
    </w:p>
    <w:p w14:paraId="57932B95" w14:textId="77777777" w:rsidR="00B260B7" w:rsidRDefault="00B260B7" w:rsidP="00B260B7">
      <w:pPr>
        <w:rPr>
          <w:szCs w:val="22"/>
        </w:rPr>
      </w:pPr>
      <w:r w:rsidRPr="00B260B7">
        <w:rPr>
          <w:b/>
          <w:szCs w:val="22"/>
        </w:rPr>
        <w:t>20/0136r2 (Virtual Carrier Sense in Multi-Link, Thomas Handte, Sony)</w:t>
      </w:r>
      <w:r w:rsidRPr="00B260B7">
        <w:rPr>
          <w:b/>
          <w:szCs w:val="22"/>
        </w:rPr>
        <w:br/>
      </w:r>
      <w:r>
        <w:rPr>
          <w:szCs w:val="22"/>
        </w:rPr>
        <w:br/>
        <w:t>SP</w:t>
      </w:r>
    </w:p>
    <w:p w14:paraId="43FBDCC7" w14:textId="77777777" w:rsidR="00B260B7" w:rsidRDefault="00B260B7" w:rsidP="00D814A6">
      <w:pPr>
        <w:jc w:val="both"/>
        <w:rPr>
          <w:szCs w:val="22"/>
        </w:rPr>
      </w:pPr>
    </w:p>
    <w:p w14:paraId="30519C7B" w14:textId="77777777" w:rsidR="00B260B7" w:rsidRDefault="00B260B7" w:rsidP="00D814A6">
      <w:pPr>
        <w:jc w:val="both"/>
        <w:rPr>
          <w:szCs w:val="22"/>
        </w:rPr>
      </w:pPr>
      <w:r w:rsidRPr="00B260B7">
        <w:rPr>
          <w:szCs w:val="22"/>
        </w:rPr>
        <w:t xml:space="preserve">Do you support that an AP entity which is part of a AP MLD may transmit network state information of the other AP entities which are part of the same AP MLD? </w:t>
      </w:r>
    </w:p>
    <w:p w14:paraId="45ECDA86" w14:textId="77777777" w:rsidR="00B260B7" w:rsidRDefault="00B260B7" w:rsidP="00DF7E01">
      <w:pPr>
        <w:pStyle w:val="ListParagraph"/>
        <w:numPr>
          <w:ilvl w:val="0"/>
          <w:numId w:val="63"/>
        </w:numPr>
        <w:jc w:val="both"/>
        <w:rPr>
          <w:szCs w:val="22"/>
        </w:rPr>
      </w:pPr>
      <w:r w:rsidRPr="00B260B7">
        <w:rPr>
          <w:szCs w:val="22"/>
        </w:rPr>
        <w:t xml:space="preserve">Note 1: Definition of network state information is TBD </w:t>
      </w:r>
    </w:p>
    <w:p w14:paraId="2A88173B" w14:textId="77777777" w:rsidR="00B260B7" w:rsidRDefault="00B260B7" w:rsidP="00DF7E01">
      <w:pPr>
        <w:pStyle w:val="ListParagraph"/>
        <w:numPr>
          <w:ilvl w:val="0"/>
          <w:numId w:val="63"/>
        </w:numPr>
        <w:jc w:val="both"/>
        <w:rPr>
          <w:szCs w:val="22"/>
        </w:rPr>
      </w:pPr>
      <w:r w:rsidRPr="00B260B7">
        <w:rPr>
          <w:szCs w:val="22"/>
        </w:rPr>
        <w:t>Note 2: R1 or R2 is TBD</w:t>
      </w:r>
    </w:p>
    <w:p w14:paraId="41EFF006" w14:textId="77777777" w:rsidR="00B260B7" w:rsidRDefault="00B260B7" w:rsidP="00B260B7">
      <w:pPr>
        <w:jc w:val="both"/>
        <w:rPr>
          <w:szCs w:val="22"/>
        </w:rPr>
      </w:pPr>
    </w:p>
    <w:p w14:paraId="2CD7FBDC" w14:textId="77777777" w:rsidR="00B260B7" w:rsidRPr="00B260B7" w:rsidRDefault="00C22552" w:rsidP="00B260B7">
      <w:pPr>
        <w:jc w:val="both"/>
        <w:rPr>
          <w:szCs w:val="22"/>
        </w:rPr>
      </w:pPr>
      <w:r w:rsidRPr="00C22552">
        <w:rPr>
          <w:szCs w:val="22"/>
          <w:highlight w:val="red"/>
        </w:rPr>
        <w:t>Y/N/A/No Answer: 32/23/25/19</w:t>
      </w:r>
    </w:p>
    <w:p w14:paraId="74E5ED0D" w14:textId="77777777" w:rsidR="00D814A6" w:rsidRDefault="00D814A6" w:rsidP="00D814A6">
      <w:pPr>
        <w:jc w:val="both"/>
        <w:rPr>
          <w:szCs w:val="22"/>
        </w:rPr>
      </w:pPr>
    </w:p>
    <w:p w14:paraId="33C40C87" w14:textId="77777777" w:rsidR="00C22552" w:rsidRDefault="00C22552" w:rsidP="00D814A6">
      <w:pPr>
        <w:jc w:val="both"/>
        <w:rPr>
          <w:szCs w:val="22"/>
        </w:rPr>
      </w:pPr>
    </w:p>
    <w:p w14:paraId="032153D0" w14:textId="77777777" w:rsidR="00C22552" w:rsidRPr="000701F2" w:rsidRDefault="00C22552" w:rsidP="00D814A6">
      <w:pPr>
        <w:jc w:val="both"/>
        <w:rPr>
          <w:b/>
          <w:szCs w:val="22"/>
        </w:rPr>
      </w:pPr>
      <w:r w:rsidRPr="000701F2">
        <w:rPr>
          <w:b/>
          <w:szCs w:val="22"/>
        </w:rPr>
        <w:t>19/1930r3 (</w:t>
      </w:r>
      <w:r w:rsidR="000701F2" w:rsidRPr="000701F2">
        <w:rPr>
          <w:b/>
          <w:szCs w:val="22"/>
        </w:rPr>
        <w:t>AP assisted Multi-link operation, Dibakar Das, Intel)</w:t>
      </w:r>
    </w:p>
    <w:p w14:paraId="309911F4" w14:textId="77777777" w:rsidR="000701F2" w:rsidRDefault="000701F2" w:rsidP="00D814A6">
      <w:pPr>
        <w:jc w:val="both"/>
        <w:rPr>
          <w:szCs w:val="22"/>
        </w:rPr>
      </w:pPr>
    </w:p>
    <w:p w14:paraId="7B528ABE" w14:textId="77777777" w:rsidR="000701F2" w:rsidRDefault="000701F2" w:rsidP="00D814A6">
      <w:pPr>
        <w:jc w:val="both"/>
        <w:rPr>
          <w:szCs w:val="22"/>
        </w:rPr>
      </w:pPr>
      <w:r>
        <w:rPr>
          <w:szCs w:val="22"/>
        </w:rPr>
        <w:t>SP#1</w:t>
      </w:r>
    </w:p>
    <w:p w14:paraId="28A18858" w14:textId="77777777" w:rsidR="000701F2" w:rsidRDefault="000701F2" w:rsidP="00D814A6">
      <w:pPr>
        <w:jc w:val="both"/>
        <w:rPr>
          <w:szCs w:val="22"/>
        </w:rPr>
      </w:pPr>
    </w:p>
    <w:p w14:paraId="57F87268" w14:textId="77777777" w:rsidR="000F2E8B" w:rsidRDefault="000F2E8B" w:rsidP="000F2E8B">
      <w:pPr>
        <w:jc w:val="both"/>
        <w:rPr>
          <w:szCs w:val="22"/>
        </w:rPr>
      </w:pPr>
      <w:r w:rsidRPr="000F2E8B">
        <w:rPr>
          <w:szCs w:val="22"/>
        </w:rPr>
        <w:t xml:space="preserve">Do you agree that an AP that is part of an AP MLD can transmit the BSS load information of other APs </w:t>
      </w:r>
      <w:r>
        <w:rPr>
          <w:szCs w:val="22"/>
        </w:rPr>
        <w:t>that are part of the same MLD?</w:t>
      </w:r>
    </w:p>
    <w:p w14:paraId="7149E2D5" w14:textId="77777777" w:rsidR="000701F2" w:rsidRPr="000F2E8B" w:rsidRDefault="000F2E8B" w:rsidP="00DF7E01">
      <w:pPr>
        <w:pStyle w:val="ListParagraph"/>
        <w:numPr>
          <w:ilvl w:val="0"/>
          <w:numId w:val="64"/>
        </w:numPr>
        <w:jc w:val="both"/>
        <w:rPr>
          <w:szCs w:val="22"/>
        </w:rPr>
      </w:pPr>
      <w:r w:rsidRPr="000F2E8B">
        <w:rPr>
          <w:szCs w:val="22"/>
        </w:rPr>
        <w:t>whether we use existing or new mechanism is TBD</w:t>
      </w:r>
    </w:p>
    <w:p w14:paraId="3A900A87" w14:textId="77777777" w:rsidR="00C22552" w:rsidRDefault="00C22552" w:rsidP="00D814A6">
      <w:pPr>
        <w:jc w:val="both"/>
        <w:rPr>
          <w:szCs w:val="22"/>
        </w:rPr>
      </w:pPr>
    </w:p>
    <w:p w14:paraId="42F0AE57" w14:textId="77777777" w:rsidR="00C22552" w:rsidRDefault="000F2E8B" w:rsidP="00D814A6">
      <w:pPr>
        <w:jc w:val="both"/>
        <w:rPr>
          <w:szCs w:val="22"/>
        </w:rPr>
      </w:pPr>
      <w:r w:rsidRPr="000F2E8B">
        <w:rPr>
          <w:szCs w:val="22"/>
          <w:highlight w:val="red"/>
        </w:rPr>
        <w:t>Y/N/A/No answer: 38/15/27/17</w:t>
      </w:r>
    </w:p>
    <w:p w14:paraId="265D1C85" w14:textId="77777777" w:rsidR="000F2E8B" w:rsidRDefault="000F2E8B" w:rsidP="00D814A6">
      <w:pPr>
        <w:jc w:val="both"/>
        <w:rPr>
          <w:szCs w:val="22"/>
        </w:rPr>
      </w:pPr>
    </w:p>
    <w:p w14:paraId="5D1BD6C8" w14:textId="77777777" w:rsidR="000F2E8B" w:rsidRDefault="000F2E8B" w:rsidP="00D814A6">
      <w:pPr>
        <w:jc w:val="both"/>
        <w:rPr>
          <w:szCs w:val="22"/>
        </w:rPr>
      </w:pPr>
    </w:p>
    <w:p w14:paraId="100BA6E7" w14:textId="77777777" w:rsidR="000F2E8B" w:rsidRPr="00AC238D" w:rsidRDefault="00AC238D" w:rsidP="00D814A6">
      <w:pPr>
        <w:jc w:val="both"/>
        <w:rPr>
          <w:b/>
          <w:szCs w:val="22"/>
        </w:rPr>
      </w:pPr>
      <w:r w:rsidRPr="00AC238D">
        <w:rPr>
          <w:b/>
          <w:szCs w:val="22"/>
        </w:rPr>
        <w:t>20/0119r2</w:t>
      </w:r>
      <w:r w:rsidR="000F2E8B" w:rsidRPr="00AC238D">
        <w:rPr>
          <w:b/>
          <w:szCs w:val="22"/>
        </w:rPr>
        <w:t xml:space="preserve"> (</w:t>
      </w:r>
      <w:r w:rsidRPr="00AC238D">
        <w:rPr>
          <w:b/>
          <w:szCs w:val="22"/>
        </w:rPr>
        <w:t>Follow Up Discussion on Multi-link Operations, Xiaofei Wang, InterDigital)</w:t>
      </w:r>
    </w:p>
    <w:p w14:paraId="2A0EA324" w14:textId="77777777" w:rsidR="00AC238D" w:rsidRDefault="00AC238D" w:rsidP="00D814A6">
      <w:pPr>
        <w:jc w:val="both"/>
        <w:rPr>
          <w:szCs w:val="22"/>
        </w:rPr>
      </w:pPr>
    </w:p>
    <w:p w14:paraId="0E9570E6" w14:textId="77777777" w:rsidR="00AC238D" w:rsidRDefault="00AC238D" w:rsidP="00D814A6">
      <w:pPr>
        <w:jc w:val="both"/>
        <w:rPr>
          <w:szCs w:val="22"/>
        </w:rPr>
      </w:pPr>
      <w:r>
        <w:rPr>
          <w:szCs w:val="22"/>
        </w:rPr>
        <w:t>SP#2</w:t>
      </w:r>
    </w:p>
    <w:p w14:paraId="1618F2B6" w14:textId="77777777" w:rsidR="00AC238D" w:rsidRDefault="00AC238D" w:rsidP="00D814A6">
      <w:pPr>
        <w:jc w:val="both"/>
        <w:rPr>
          <w:szCs w:val="22"/>
        </w:rPr>
      </w:pPr>
    </w:p>
    <w:p w14:paraId="5623EAB6" w14:textId="77777777" w:rsidR="00130246" w:rsidRPr="00130246" w:rsidRDefault="00130246" w:rsidP="00130246">
      <w:pPr>
        <w:jc w:val="both"/>
        <w:rPr>
          <w:szCs w:val="22"/>
        </w:rPr>
      </w:pPr>
      <w:r w:rsidRPr="00130246">
        <w:rPr>
          <w:szCs w:val="22"/>
        </w:rPr>
        <w:t xml:space="preserve">Do you agree that an EHT MLD shall indicate its MLD MAC </w:t>
      </w:r>
      <w:r w:rsidR="00157FEE">
        <w:rPr>
          <w:szCs w:val="22"/>
        </w:rPr>
        <w:t xml:space="preserve">address during ML setup? </w:t>
      </w:r>
    </w:p>
    <w:p w14:paraId="3AF0239B" w14:textId="77777777" w:rsidR="00130246" w:rsidRDefault="00130246" w:rsidP="00130246">
      <w:pPr>
        <w:jc w:val="both"/>
        <w:rPr>
          <w:szCs w:val="22"/>
        </w:rPr>
      </w:pPr>
    </w:p>
    <w:p w14:paraId="2992C2D5" w14:textId="77777777" w:rsidR="00AC238D" w:rsidRDefault="00130246" w:rsidP="00130246">
      <w:pPr>
        <w:jc w:val="both"/>
        <w:rPr>
          <w:szCs w:val="22"/>
        </w:rPr>
      </w:pPr>
      <w:r w:rsidRPr="00130246">
        <w:rPr>
          <w:szCs w:val="22"/>
          <w:highlight w:val="green"/>
        </w:rPr>
        <w:t>Approved with unanimous consent</w:t>
      </w:r>
    </w:p>
    <w:p w14:paraId="7E4930D4" w14:textId="77777777" w:rsidR="00B742EB" w:rsidRPr="00942FE6" w:rsidRDefault="00B742EB" w:rsidP="00B742EB">
      <w:pPr>
        <w:jc w:val="both"/>
        <w:rPr>
          <w:b/>
        </w:rPr>
      </w:pPr>
      <w:r>
        <w:rPr>
          <w:b/>
        </w:rPr>
        <w:t xml:space="preserve">Straw poll #32 </w:t>
      </w:r>
      <w:r w:rsidRPr="006366A0">
        <w:rPr>
          <w:b/>
          <w:i/>
        </w:rPr>
        <w:t>[#SP</w:t>
      </w:r>
      <w:r>
        <w:rPr>
          <w:b/>
          <w:i/>
        </w:rPr>
        <w:t>32</w:t>
      </w:r>
      <w:r w:rsidRPr="006366A0">
        <w:rPr>
          <w:b/>
          <w:i/>
        </w:rPr>
        <w:t>]</w:t>
      </w:r>
    </w:p>
    <w:p w14:paraId="58E331D8" w14:textId="77777777" w:rsidR="00130246" w:rsidRDefault="00130246" w:rsidP="00130246">
      <w:pPr>
        <w:jc w:val="both"/>
        <w:rPr>
          <w:szCs w:val="22"/>
        </w:rPr>
      </w:pPr>
    </w:p>
    <w:p w14:paraId="1EFC1CFD" w14:textId="77777777" w:rsidR="00130246" w:rsidRDefault="00130246" w:rsidP="00130246">
      <w:pPr>
        <w:jc w:val="both"/>
        <w:rPr>
          <w:szCs w:val="22"/>
        </w:rPr>
      </w:pPr>
    </w:p>
    <w:p w14:paraId="48F0D081" w14:textId="77777777" w:rsidR="005F1622" w:rsidRDefault="005F1622">
      <w:pPr>
        <w:rPr>
          <w:b/>
          <w:szCs w:val="22"/>
        </w:rPr>
      </w:pPr>
      <w:r>
        <w:rPr>
          <w:b/>
          <w:szCs w:val="22"/>
        </w:rPr>
        <w:br w:type="page"/>
      </w:r>
    </w:p>
    <w:p w14:paraId="597BC059" w14:textId="77777777" w:rsidR="00130246" w:rsidRPr="005F1622" w:rsidRDefault="00130246" w:rsidP="005F1622">
      <w:pPr>
        <w:rPr>
          <w:b/>
          <w:szCs w:val="22"/>
        </w:rPr>
      </w:pPr>
      <w:r w:rsidRPr="005F1622">
        <w:rPr>
          <w:b/>
          <w:szCs w:val="22"/>
        </w:rPr>
        <w:lastRenderedPageBreak/>
        <w:t>20/</w:t>
      </w:r>
      <w:r w:rsidR="005F1622" w:rsidRPr="005F1622">
        <w:rPr>
          <w:b/>
          <w:szCs w:val="22"/>
        </w:rPr>
        <w:t>0</w:t>
      </w:r>
      <w:r w:rsidRPr="005F1622">
        <w:rPr>
          <w:b/>
          <w:szCs w:val="22"/>
        </w:rPr>
        <w:t>314</w:t>
      </w:r>
      <w:r w:rsidR="005F1622" w:rsidRPr="005F1622">
        <w:rPr>
          <w:b/>
          <w:szCs w:val="22"/>
        </w:rPr>
        <w:t>r1 (MLO: BSS Color, Abhishek Patil, Qualcomm)</w:t>
      </w:r>
    </w:p>
    <w:p w14:paraId="7B8F0E37" w14:textId="77777777" w:rsidR="005F1622" w:rsidRDefault="005F1622" w:rsidP="005F1622">
      <w:pPr>
        <w:rPr>
          <w:szCs w:val="22"/>
        </w:rPr>
      </w:pPr>
    </w:p>
    <w:p w14:paraId="3A2145CC" w14:textId="77777777" w:rsidR="005F1622" w:rsidRDefault="005F1622" w:rsidP="005F1622">
      <w:pPr>
        <w:rPr>
          <w:szCs w:val="22"/>
        </w:rPr>
      </w:pPr>
      <w:r>
        <w:rPr>
          <w:szCs w:val="22"/>
        </w:rPr>
        <w:t>SP</w:t>
      </w:r>
    </w:p>
    <w:p w14:paraId="297F79A7" w14:textId="77777777" w:rsidR="000F2E8B" w:rsidRDefault="000F2E8B" w:rsidP="00D814A6">
      <w:pPr>
        <w:jc w:val="both"/>
        <w:rPr>
          <w:szCs w:val="22"/>
        </w:rPr>
      </w:pPr>
    </w:p>
    <w:p w14:paraId="1A6ACDA4" w14:textId="77777777" w:rsidR="005F1622" w:rsidRPr="005F1622" w:rsidRDefault="005F1622" w:rsidP="005F1622">
      <w:pPr>
        <w:jc w:val="both"/>
        <w:rPr>
          <w:szCs w:val="22"/>
        </w:rPr>
      </w:pPr>
      <w:r w:rsidRPr="005F1622">
        <w:rPr>
          <w:szCs w:val="22"/>
        </w:rPr>
        <w:t>Do you support that each STA of an MLD may independently select and manage its operational parameters unless specified otherwise in the 11be standard?</w:t>
      </w:r>
    </w:p>
    <w:p w14:paraId="0E5FDB7B" w14:textId="77777777" w:rsidR="005F1622" w:rsidRPr="005F1622" w:rsidRDefault="005F1622" w:rsidP="005F1622">
      <w:pPr>
        <w:jc w:val="both"/>
        <w:rPr>
          <w:szCs w:val="22"/>
        </w:rPr>
      </w:pPr>
    </w:p>
    <w:p w14:paraId="0E73BB6E" w14:textId="77777777" w:rsidR="005F1622" w:rsidRDefault="005F1622" w:rsidP="005F1622">
      <w:pPr>
        <w:jc w:val="both"/>
        <w:rPr>
          <w:szCs w:val="22"/>
        </w:rPr>
      </w:pPr>
      <w:r w:rsidRPr="005F1622">
        <w:rPr>
          <w:szCs w:val="22"/>
          <w:highlight w:val="green"/>
        </w:rPr>
        <w:t>Y/N/A/No answer: 51/8/22/15</w:t>
      </w:r>
    </w:p>
    <w:p w14:paraId="08EA11DA" w14:textId="77777777" w:rsidR="005F1622" w:rsidRPr="00942FE6" w:rsidRDefault="005F1622" w:rsidP="005F1622">
      <w:pPr>
        <w:jc w:val="both"/>
        <w:rPr>
          <w:b/>
        </w:rPr>
      </w:pPr>
      <w:r>
        <w:rPr>
          <w:b/>
        </w:rPr>
        <w:t xml:space="preserve">Straw poll #33 </w:t>
      </w:r>
      <w:r w:rsidRPr="006366A0">
        <w:rPr>
          <w:b/>
          <w:i/>
        </w:rPr>
        <w:t>[#SP</w:t>
      </w:r>
      <w:r>
        <w:rPr>
          <w:b/>
          <w:i/>
        </w:rPr>
        <w:t>33</w:t>
      </w:r>
      <w:r w:rsidRPr="006366A0">
        <w:rPr>
          <w:b/>
          <w:i/>
        </w:rPr>
        <w:t>]</w:t>
      </w:r>
    </w:p>
    <w:p w14:paraId="16BB9617" w14:textId="77777777" w:rsidR="005F1622" w:rsidRDefault="005F1622" w:rsidP="00D814A6">
      <w:pPr>
        <w:jc w:val="both"/>
        <w:rPr>
          <w:szCs w:val="22"/>
        </w:rPr>
      </w:pPr>
    </w:p>
    <w:p w14:paraId="3579A52E" w14:textId="77777777" w:rsidR="001D41C1" w:rsidRDefault="001D41C1" w:rsidP="00D814A6">
      <w:pPr>
        <w:jc w:val="both"/>
        <w:rPr>
          <w:szCs w:val="22"/>
        </w:rPr>
      </w:pPr>
    </w:p>
    <w:p w14:paraId="16C2B1BA" w14:textId="77777777" w:rsidR="00CB5E34" w:rsidRPr="00CB5E34" w:rsidRDefault="001D41C1" w:rsidP="00CB5E34">
      <w:pPr>
        <w:rPr>
          <w:b/>
          <w:szCs w:val="22"/>
        </w:rPr>
      </w:pPr>
      <w:r w:rsidRPr="00CB5E34">
        <w:rPr>
          <w:b/>
          <w:szCs w:val="22"/>
        </w:rPr>
        <w:t>20/0358</w:t>
      </w:r>
      <w:r w:rsidR="00CB5E34" w:rsidRPr="00CB5E34">
        <w:rPr>
          <w:b/>
          <w:szCs w:val="22"/>
        </w:rPr>
        <w:t>r1 (Multi-BSSID Operation with MLO, Abhishek Patil, Qualcomm)</w:t>
      </w:r>
    </w:p>
    <w:p w14:paraId="4628E225" w14:textId="77777777" w:rsidR="001D41C1" w:rsidRDefault="001D41C1" w:rsidP="00D814A6">
      <w:pPr>
        <w:jc w:val="both"/>
        <w:rPr>
          <w:szCs w:val="22"/>
        </w:rPr>
      </w:pPr>
    </w:p>
    <w:p w14:paraId="29787A69" w14:textId="77777777" w:rsidR="001D41C1" w:rsidRDefault="00CB5E34" w:rsidP="00D814A6">
      <w:pPr>
        <w:jc w:val="both"/>
        <w:rPr>
          <w:szCs w:val="22"/>
        </w:rPr>
      </w:pPr>
      <w:r>
        <w:rPr>
          <w:szCs w:val="22"/>
        </w:rPr>
        <w:t>SP#1</w:t>
      </w:r>
    </w:p>
    <w:p w14:paraId="0DFCE73D" w14:textId="77777777" w:rsidR="00CB5E34" w:rsidRDefault="00CB5E34" w:rsidP="00D814A6">
      <w:pPr>
        <w:jc w:val="both"/>
        <w:rPr>
          <w:szCs w:val="22"/>
        </w:rPr>
      </w:pPr>
    </w:p>
    <w:p w14:paraId="3A3FC183" w14:textId="77777777" w:rsidR="00CB5E34" w:rsidRDefault="00CB5E34" w:rsidP="00D814A6">
      <w:pPr>
        <w:jc w:val="both"/>
        <w:rPr>
          <w:szCs w:val="22"/>
        </w:rPr>
      </w:pPr>
      <w:r w:rsidRPr="00CB5E34">
        <w:rPr>
          <w:szCs w:val="22"/>
        </w:rPr>
        <w:t>Do you agree that an AP of an AP MLD can correspond to a transmitted BSSID or a nontransmitted BSSID in a multiple BSSID set on a link?</w:t>
      </w:r>
    </w:p>
    <w:p w14:paraId="3AEF9AD4" w14:textId="77777777" w:rsidR="008924E4" w:rsidRDefault="008924E4" w:rsidP="00D814A6">
      <w:pPr>
        <w:jc w:val="both"/>
        <w:rPr>
          <w:szCs w:val="22"/>
        </w:rPr>
      </w:pPr>
    </w:p>
    <w:p w14:paraId="1513817F" w14:textId="77777777" w:rsidR="00CB5E34" w:rsidRDefault="00CB5E34" w:rsidP="00CB5E34">
      <w:pPr>
        <w:jc w:val="both"/>
        <w:rPr>
          <w:szCs w:val="22"/>
        </w:rPr>
      </w:pPr>
      <w:r w:rsidRPr="00130246">
        <w:rPr>
          <w:szCs w:val="22"/>
          <w:highlight w:val="green"/>
        </w:rPr>
        <w:t>Approved with unanimous consent</w:t>
      </w:r>
    </w:p>
    <w:p w14:paraId="285BADBE" w14:textId="77777777" w:rsidR="00CB5E34" w:rsidRPr="00942FE6" w:rsidRDefault="00CB5E34" w:rsidP="00CB5E34">
      <w:pPr>
        <w:jc w:val="both"/>
        <w:rPr>
          <w:b/>
        </w:rPr>
      </w:pPr>
      <w:r>
        <w:rPr>
          <w:b/>
        </w:rPr>
        <w:t>Straw poll #3</w:t>
      </w:r>
      <w:r w:rsidR="00395F42">
        <w:rPr>
          <w:b/>
        </w:rPr>
        <w:t>4</w:t>
      </w:r>
      <w:r>
        <w:rPr>
          <w:b/>
        </w:rPr>
        <w:t xml:space="preserve"> </w:t>
      </w:r>
      <w:r w:rsidRPr="006366A0">
        <w:rPr>
          <w:b/>
          <w:i/>
        </w:rPr>
        <w:t>[#SP</w:t>
      </w:r>
      <w:r>
        <w:rPr>
          <w:b/>
          <w:i/>
        </w:rPr>
        <w:t>34</w:t>
      </w:r>
      <w:r w:rsidRPr="006366A0">
        <w:rPr>
          <w:b/>
          <w:i/>
        </w:rPr>
        <w:t>]</w:t>
      </w:r>
    </w:p>
    <w:p w14:paraId="60252C3C" w14:textId="77777777" w:rsidR="00CB5E34" w:rsidRDefault="00CB5E34" w:rsidP="00D814A6">
      <w:pPr>
        <w:jc w:val="both"/>
        <w:rPr>
          <w:szCs w:val="22"/>
        </w:rPr>
      </w:pPr>
    </w:p>
    <w:p w14:paraId="0D1EEE50" w14:textId="77777777" w:rsidR="00CB5E34" w:rsidRDefault="00CB5E34" w:rsidP="00D814A6">
      <w:pPr>
        <w:jc w:val="both"/>
        <w:rPr>
          <w:szCs w:val="22"/>
        </w:rPr>
      </w:pPr>
    </w:p>
    <w:p w14:paraId="76A937D8" w14:textId="77777777" w:rsidR="008924E4" w:rsidRDefault="008924E4" w:rsidP="00D814A6">
      <w:pPr>
        <w:jc w:val="both"/>
        <w:rPr>
          <w:szCs w:val="22"/>
        </w:rPr>
      </w:pPr>
      <w:r>
        <w:rPr>
          <w:szCs w:val="22"/>
        </w:rPr>
        <w:t>SP#2</w:t>
      </w:r>
    </w:p>
    <w:p w14:paraId="54D04FEE" w14:textId="77777777" w:rsidR="008924E4" w:rsidRDefault="008924E4" w:rsidP="00D814A6">
      <w:pPr>
        <w:jc w:val="both"/>
        <w:rPr>
          <w:szCs w:val="22"/>
        </w:rPr>
      </w:pPr>
    </w:p>
    <w:p w14:paraId="56973E0B" w14:textId="77777777" w:rsidR="00DB5229" w:rsidRDefault="00DB5229" w:rsidP="00DB5229">
      <w:pPr>
        <w:jc w:val="both"/>
        <w:rPr>
          <w:szCs w:val="22"/>
        </w:rPr>
      </w:pPr>
      <w:r w:rsidRPr="00DB5229">
        <w:rPr>
          <w:szCs w:val="22"/>
        </w:rPr>
        <w:t>Do you agree that APs belonging to the same multiple BSSID set can</w:t>
      </w:r>
      <w:r>
        <w:rPr>
          <w:szCs w:val="22"/>
        </w:rPr>
        <w:t>not be part of the same AP MLD?</w:t>
      </w:r>
    </w:p>
    <w:p w14:paraId="03340B02" w14:textId="77777777" w:rsidR="008924E4" w:rsidRDefault="00DB5229" w:rsidP="00DF7E01">
      <w:pPr>
        <w:pStyle w:val="ListParagraph"/>
        <w:numPr>
          <w:ilvl w:val="0"/>
          <w:numId w:val="64"/>
        </w:numPr>
        <w:jc w:val="both"/>
        <w:rPr>
          <w:szCs w:val="22"/>
        </w:rPr>
      </w:pPr>
      <w:r w:rsidRPr="00DB5229">
        <w:rPr>
          <w:szCs w:val="22"/>
        </w:rPr>
        <w:t>Note: APs within a multiple BSSID set are, by definition, operating on the same channel</w:t>
      </w:r>
    </w:p>
    <w:p w14:paraId="7E970B7D" w14:textId="77777777" w:rsidR="00DB5229" w:rsidRDefault="00DB5229" w:rsidP="00DB5229">
      <w:pPr>
        <w:jc w:val="both"/>
        <w:rPr>
          <w:szCs w:val="22"/>
        </w:rPr>
      </w:pPr>
    </w:p>
    <w:p w14:paraId="03A0AA5C" w14:textId="77777777" w:rsidR="00DB5229" w:rsidRDefault="00DB5229" w:rsidP="00DB5229">
      <w:pPr>
        <w:jc w:val="both"/>
        <w:rPr>
          <w:szCs w:val="22"/>
        </w:rPr>
      </w:pPr>
      <w:r w:rsidRPr="00130246">
        <w:rPr>
          <w:szCs w:val="22"/>
          <w:highlight w:val="green"/>
        </w:rPr>
        <w:t>Approved with unanimous consent</w:t>
      </w:r>
    </w:p>
    <w:p w14:paraId="45B43DD9" w14:textId="77777777" w:rsidR="00DB5229" w:rsidRPr="00942FE6" w:rsidRDefault="00DB5229" w:rsidP="00DB5229">
      <w:pPr>
        <w:jc w:val="both"/>
        <w:rPr>
          <w:b/>
        </w:rPr>
      </w:pPr>
      <w:r>
        <w:rPr>
          <w:b/>
        </w:rPr>
        <w:t xml:space="preserve">Straw poll #35 </w:t>
      </w:r>
      <w:r w:rsidRPr="006366A0">
        <w:rPr>
          <w:b/>
          <w:i/>
        </w:rPr>
        <w:t>[#SP</w:t>
      </w:r>
      <w:r>
        <w:rPr>
          <w:b/>
          <w:i/>
        </w:rPr>
        <w:t>35</w:t>
      </w:r>
      <w:r w:rsidRPr="006366A0">
        <w:rPr>
          <w:b/>
          <w:i/>
        </w:rPr>
        <w:t>]</w:t>
      </w:r>
    </w:p>
    <w:p w14:paraId="2EB5910A" w14:textId="77777777" w:rsidR="00DB5229" w:rsidRDefault="00DB5229" w:rsidP="00DB5229">
      <w:pPr>
        <w:jc w:val="both"/>
        <w:rPr>
          <w:szCs w:val="22"/>
        </w:rPr>
      </w:pPr>
    </w:p>
    <w:p w14:paraId="0689F2FF" w14:textId="77777777" w:rsidR="00844CB0" w:rsidRDefault="00844CB0" w:rsidP="00DB5229">
      <w:pPr>
        <w:jc w:val="both"/>
        <w:rPr>
          <w:szCs w:val="22"/>
        </w:rPr>
      </w:pPr>
    </w:p>
    <w:p w14:paraId="753BC340" w14:textId="77777777" w:rsidR="00844CB0" w:rsidRDefault="00844CB0" w:rsidP="00844CB0">
      <w:pPr>
        <w:jc w:val="both"/>
        <w:rPr>
          <w:szCs w:val="22"/>
        </w:rPr>
      </w:pPr>
      <w:r>
        <w:rPr>
          <w:szCs w:val="22"/>
        </w:rPr>
        <w:t>SP#3</w:t>
      </w:r>
    </w:p>
    <w:p w14:paraId="10BE6B4F" w14:textId="77777777" w:rsidR="00844CB0" w:rsidRDefault="00844CB0" w:rsidP="00DB5229">
      <w:pPr>
        <w:jc w:val="both"/>
        <w:rPr>
          <w:szCs w:val="22"/>
        </w:rPr>
      </w:pPr>
    </w:p>
    <w:p w14:paraId="74276F51" w14:textId="77777777" w:rsidR="00844CB0" w:rsidRDefault="00844CB0" w:rsidP="00844CB0">
      <w:pPr>
        <w:jc w:val="both"/>
        <w:rPr>
          <w:szCs w:val="22"/>
          <w:lang w:val="en-US"/>
        </w:rPr>
      </w:pPr>
      <w:r w:rsidRPr="00844CB0">
        <w:rPr>
          <w:szCs w:val="22"/>
          <w:lang w:val="en-US"/>
        </w:rPr>
        <w:t>Do you agree that APs belonging to the same co-hosted BSSID set can</w:t>
      </w:r>
      <w:r>
        <w:rPr>
          <w:szCs w:val="22"/>
          <w:lang w:val="en-US"/>
        </w:rPr>
        <w:t>not be part of the same AP MLD?</w:t>
      </w:r>
    </w:p>
    <w:p w14:paraId="27E66A6B" w14:textId="77777777" w:rsidR="00844CB0" w:rsidRPr="00844CB0" w:rsidRDefault="00844CB0" w:rsidP="00DF7E01">
      <w:pPr>
        <w:pStyle w:val="ListParagraph"/>
        <w:numPr>
          <w:ilvl w:val="0"/>
          <w:numId w:val="64"/>
        </w:numPr>
        <w:jc w:val="both"/>
        <w:rPr>
          <w:szCs w:val="22"/>
          <w:lang w:val="en-US"/>
        </w:rPr>
      </w:pPr>
      <w:r w:rsidRPr="00844CB0">
        <w:rPr>
          <w:szCs w:val="22"/>
          <w:lang w:val="en-US"/>
        </w:rPr>
        <w:t>Note: APs within a co-hosted BSSID set are, by definition, operating on the same channel</w:t>
      </w:r>
    </w:p>
    <w:p w14:paraId="4D8D453D" w14:textId="77777777" w:rsidR="00844CB0" w:rsidRDefault="00844CB0" w:rsidP="00DB5229">
      <w:pPr>
        <w:jc w:val="both"/>
        <w:rPr>
          <w:szCs w:val="22"/>
        </w:rPr>
      </w:pPr>
    </w:p>
    <w:p w14:paraId="3FA6221B" w14:textId="77777777" w:rsidR="00844CB0" w:rsidRDefault="00844CB0" w:rsidP="00844CB0">
      <w:pPr>
        <w:jc w:val="both"/>
        <w:rPr>
          <w:szCs w:val="22"/>
        </w:rPr>
      </w:pPr>
      <w:r w:rsidRPr="00130246">
        <w:rPr>
          <w:szCs w:val="22"/>
          <w:highlight w:val="green"/>
        </w:rPr>
        <w:t>Approved with unanimous consent</w:t>
      </w:r>
    </w:p>
    <w:p w14:paraId="637743B1" w14:textId="77777777" w:rsidR="00844CB0" w:rsidRPr="00942FE6" w:rsidRDefault="00844CB0" w:rsidP="00844CB0">
      <w:pPr>
        <w:jc w:val="both"/>
        <w:rPr>
          <w:b/>
        </w:rPr>
      </w:pPr>
      <w:r>
        <w:rPr>
          <w:b/>
        </w:rPr>
        <w:t xml:space="preserve">Straw poll #36 </w:t>
      </w:r>
      <w:r w:rsidRPr="006366A0">
        <w:rPr>
          <w:b/>
          <w:i/>
        </w:rPr>
        <w:t>[#SP</w:t>
      </w:r>
      <w:r>
        <w:rPr>
          <w:b/>
          <w:i/>
        </w:rPr>
        <w:t>36</w:t>
      </w:r>
      <w:r w:rsidRPr="006366A0">
        <w:rPr>
          <w:b/>
          <w:i/>
        </w:rPr>
        <w:t>]</w:t>
      </w:r>
    </w:p>
    <w:p w14:paraId="716CCDFE" w14:textId="77777777" w:rsidR="00844CB0" w:rsidRDefault="00844CB0" w:rsidP="00DB5229">
      <w:pPr>
        <w:jc w:val="both"/>
        <w:rPr>
          <w:szCs w:val="22"/>
        </w:rPr>
      </w:pPr>
    </w:p>
    <w:p w14:paraId="76276A4D" w14:textId="77777777" w:rsidR="00F97D56" w:rsidRDefault="00F97D56" w:rsidP="00F97D56">
      <w:pPr>
        <w:jc w:val="both"/>
      </w:pPr>
      <w:r>
        <w:rPr>
          <w:szCs w:val="22"/>
        </w:rPr>
        <w:t xml:space="preserve">Reference:  </w:t>
      </w:r>
      <w:r>
        <w:t>11-20-0511-12</w:t>
      </w:r>
      <w:r w:rsidRPr="00505A11">
        <w:t>-00be-minutes-for-tgbe-mac-ad-hoc-teleconferences-march-and-may-2020</w:t>
      </w:r>
    </w:p>
    <w:p w14:paraId="612614DD" w14:textId="77777777" w:rsidR="00E11A14" w:rsidRPr="005758D1" w:rsidRDefault="00E11A14" w:rsidP="00E11A14">
      <w:pPr>
        <w:pStyle w:val="Heading2"/>
        <w:rPr>
          <w:u w:val="none"/>
          <w:lang w:val="en-US"/>
        </w:rPr>
      </w:pPr>
      <w:bookmarkStart w:id="2055" w:name="_Toc47082147"/>
      <w:r>
        <w:rPr>
          <w:u w:val="none"/>
          <w:lang w:val="en-US"/>
        </w:rPr>
        <w:t>May 8 (MAC):  4</w:t>
      </w:r>
      <w:r w:rsidRPr="005758D1">
        <w:rPr>
          <w:u w:val="none"/>
          <w:lang w:val="en-US"/>
        </w:rPr>
        <w:t xml:space="preserve"> </w:t>
      </w:r>
      <w:r>
        <w:rPr>
          <w:u w:val="none"/>
          <w:lang w:val="en-US"/>
        </w:rPr>
        <w:t>SPs</w:t>
      </w:r>
      <w:bookmarkEnd w:id="2055"/>
      <w:r>
        <w:rPr>
          <w:u w:val="none"/>
          <w:lang w:val="en-US"/>
        </w:rPr>
        <w:t xml:space="preserve"> </w:t>
      </w:r>
    </w:p>
    <w:p w14:paraId="0CFB5D19" w14:textId="77777777" w:rsidR="00E11A14" w:rsidRDefault="00E11A14" w:rsidP="00E11A14">
      <w:pPr>
        <w:jc w:val="both"/>
        <w:rPr>
          <w:szCs w:val="22"/>
        </w:rPr>
      </w:pPr>
    </w:p>
    <w:p w14:paraId="222F3065" w14:textId="77777777" w:rsidR="00E11A14" w:rsidRDefault="00E11A14" w:rsidP="00E11A14">
      <w:pPr>
        <w:rPr>
          <w:szCs w:val="22"/>
        </w:rPr>
      </w:pPr>
      <w:r>
        <w:rPr>
          <w:b/>
          <w:szCs w:val="22"/>
        </w:rPr>
        <w:t>20/0430</w:t>
      </w:r>
      <w:r w:rsidRPr="00B260B7">
        <w:rPr>
          <w:b/>
          <w:szCs w:val="22"/>
        </w:rPr>
        <w:t>r</w:t>
      </w:r>
      <w:r>
        <w:rPr>
          <w:b/>
          <w:szCs w:val="22"/>
        </w:rPr>
        <w:t>3</w:t>
      </w:r>
      <w:r w:rsidRPr="00B260B7">
        <w:rPr>
          <w:b/>
          <w:szCs w:val="22"/>
        </w:rPr>
        <w:t xml:space="preserve"> (</w:t>
      </w:r>
      <w:r w:rsidRPr="00E11A14">
        <w:rPr>
          <w:b/>
          <w:szCs w:val="22"/>
        </w:rPr>
        <w:t>RTS/CTS for multi-link</w:t>
      </w:r>
      <w:r w:rsidRPr="00B260B7">
        <w:rPr>
          <w:b/>
          <w:szCs w:val="22"/>
        </w:rPr>
        <w:t xml:space="preserve">, </w:t>
      </w:r>
      <w:r w:rsidRPr="00E11A14">
        <w:rPr>
          <w:b/>
          <w:szCs w:val="22"/>
        </w:rPr>
        <w:t>Taewon Song</w:t>
      </w:r>
      <w:r>
        <w:rPr>
          <w:b/>
          <w:szCs w:val="22"/>
        </w:rPr>
        <w:t>, LGE</w:t>
      </w:r>
      <w:r w:rsidRPr="00B260B7">
        <w:rPr>
          <w:b/>
          <w:szCs w:val="22"/>
        </w:rPr>
        <w:t>)</w:t>
      </w:r>
      <w:r w:rsidRPr="00B260B7">
        <w:rPr>
          <w:b/>
          <w:szCs w:val="22"/>
        </w:rPr>
        <w:br/>
      </w:r>
    </w:p>
    <w:p w14:paraId="076061E5" w14:textId="77777777" w:rsidR="003171D8" w:rsidRDefault="003171D8" w:rsidP="00E11A14">
      <w:pPr>
        <w:rPr>
          <w:szCs w:val="22"/>
        </w:rPr>
      </w:pPr>
      <w:r>
        <w:rPr>
          <w:szCs w:val="22"/>
        </w:rPr>
        <w:t>SP#1</w:t>
      </w:r>
    </w:p>
    <w:p w14:paraId="17984172" w14:textId="77777777" w:rsidR="003171D8" w:rsidRDefault="003171D8" w:rsidP="00E11A14">
      <w:pPr>
        <w:rPr>
          <w:szCs w:val="22"/>
        </w:rPr>
      </w:pPr>
    </w:p>
    <w:p w14:paraId="47136F2E" w14:textId="77777777" w:rsidR="008F1932" w:rsidRDefault="008F1932" w:rsidP="008F1932">
      <w:pPr>
        <w:rPr>
          <w:szCs w:val="22"/>
        </w:rPr>
      </w:pPr>
      <w:r w:rsidRPr="008F1932">
        <w:rPr>
          <w:szCs w:val="22"/>
        </w:rPr>
        <w:t>A STA may indicate whether each recipient STA commences the transmission of a CTS frame resp</w:t>
      </w:r>
      <w:r>
        <w:rPr>
          <w:szCs w:val="22"/>
        </w:rPr>
        <w:t xml:space="preserve">onse or not via MU-RTS frame. </w:t>
      </w:r>
    </w:p>
    <w:p w14:paraId="4F9D1D77" w14:textId="77777777" w:rsidR="008F1932" w:rsidRPr="008F1932" w:rsidRDefault="008F1932" w:rsidP="00DF7E01">
      <w:pPr>
        <w:pStyle w:val="ListParagraph"/>
        <w:numPr>
          <w:ilvl w:val="0"/>
          <w:numId w:val="64"/>
        </w:numPr>
        <w:rPr>
          <w:szCs w:val="22"/>
        </w:rPr>
      </w:pPr>
      <w:r w:rsidRPr="008F1932">
        <w:rPr>
          <w:szCs w:val="22"/>
        </w:rPr>
        <w:t>A detailed method is TBD.</w:t>
      </w:r>
    </w:p>
    <w:p w14:paraId="59802B55" w14:textId="77777777" w:rsidR="008F1932" w:rsidRDefault="008F1932" w:rsidP="008F1932">
      <w:pPr>
        <w:rPr>
          <w:szCs w:val="22"/>
        </w:rPr>
      </w:pPr>
    </w:p>
    <w:p w14:paraId="250B3233" w14:textId="77777777" w:rsidR="003171D8" w:rsidRDefault="008F1932" w:rsidP="008F1932">
      <w:pPr>
        <w:rPr>
          <w:szCs w:val="22"/>
        </w:rPr>
      </w:pPr>
      <w:r w:rsidRPr="008F1932">
        <w:rPr>
          <w:szCs w:val="22"/>
          <w:highlight w:val="red"/>
        </w:rPr>
        <w:t>Y/N/A/No answer: 14/23/37/7</w:t>
      </w:r>
    </w:p>
    <w:p w14:paraId="39918B98" w14:textId="77777777" w:rsidR="008F1932" w:rsidRDefault="008F1932">
      <w:pPr>
        <w:rPr>
          <w:szCs w:val="22"/>
        </w:rPr>
      </w:pPr>
      <w:r>
        <w:rPr>
          <w:szCs w:val="22"/>
        </w:rPr>
        <w:br w:type="page"/>
      </w:r>
    </w:p>
    <w:p w14:paraId="1FA5217C" w14:textId="77777777" w:rsidR="00E11A14" w:rsidRPr="000A5E23" w:rsidRDefault="000A5E23" w:rsidP="00E11A14">
      <w:pPr>
        <w:rPr>
          <w:b/>
          <w:szCs w:val="22"/>
        </w:rPr>
      </w:pPr>
      <w:r w:rsidRPr="000A5E23">
        <w:rPr>
          <w:b/>
          <w:szCs w:val="22"/>
        </w:rPr>
        <w:lastRenderedPageBreak/>
        <w:t>20/0442r1 (MLA: Group addressed frames delivery, Duncan Ho, Qualcomm)</w:t>
      </w:r>
    </w:p>
    <w:p w14:paraId="1D024EAB" w14:textId="77777777" w:rsidR="000A5E23" w:rsidRDefault="000A5E23" w:rsidP="00E11A14">
      <w:pPr>
        <w:rPr>
          <w:szCs w:val="22"/>
        </w:rPr>
      </w:pPr>
    </w:p>
    <w:p w14:paraId="7C90A792" w14:textId="77777777" w:rsidR="000A5E23" w:rsidRDefault="000A5E23" w:rsidP="00E11A14">
      <w:pPr>
        <w:rPr>
          <w:szCs w:val="22"/>
        </w:rPr>
      </w:pPr>
      <w:r>
        <w:rPr>
          <w:szCs w:val="22"/>
        </w:rPr>
        <w:t>SP#1</w:t>
      </w:r>
    </w:p>
    <w:p w14:paraId="547987BF" w14:textId="77777777" w:rsidR="000A5E23" w:rsidRDefault="000A5E23" w:rsidP="00E11A14">
      <w:pPr>
        <w:rPr>
          <w:szCs w:val="22"/>
        </w:rPr>
      </w:pPr>
    </w:p>
    <w:p w14:paraId="55598007" w14:textId="77777777" w:rsidR="00273199" w:rsidRDefault="00273199" w:rsidP="00273199">
      <w:pPr>
        <w:rPr>
          <w:szCs w:val="22"/>
        </w:rPr>
      </w:pPr>
      <w:r w:rsidRPr="00273199">
        <w:rPr>
          <w:szCs w:val="22"/>
        </w:rPr>
        <w:t>Do you agree to ad</w:t>
      </w:r>
      <w:r>
        <w:rPr>
          <w:szCs w:val="22"/>
        </w:rPr>
        <w:t>d to the TGbe SFD the following:</w:t>
      </w:r>
    </w:p>
    <w:p w14:paraId="65917DFC" w14:textId="77777777" w:rsidR="000A5E23" w:rsidRPr="00273199" w:rsidRDefault="00273199" w:rsidP="00DF7E01">
      <w:pPr>
        <w:pStyle w:val="ListParagraph"/>
        <w:numPr>
          <w:ilvl w:val="0"/>
          <w:numId w:val="64"/>
        </w:numPr>
        <w:rPr>
          <w:szCs w:val="22"/>
        </w:rPr>
      </w:pPr>
      <w:r w:rsidRPr="00273199">
        <w:rPr>
          <w:szCs w:val="22"/>
        </w:rPr>
        <w:t>For R1, each AP affiliated with an STR AP MLD shall follow the baseline rules for scheduling Beacon frame transmissions</w:t>
      </w:r>
    </w:p>
    <w:p w14:paraId="199B068A" w14:textId="77777777" w:rsidR="00E11A14" w:rsidRDefault="00E11A14" w:rsidP="00E11A14">
      <w:pPr>
        <w:rPr>
          <w:szCs w:val="22"/>
        </w:rPr>
      </w:pPr>
    </w:p>
    <w:p w14:paraId="6B569560" w14:textId="77777777" w:rsidR="00273199" w:rsidRDefault="00273199" w:rsidP="00E11A14">
      <w:pPr>
        <w:rPr>
          <w:szCs w:val="22"/>
        </w:rPr>
      </w:pPr>
      <w:r w:rsidRPr="00273199">
        <w:rPr>
          <w:szCs w:val="22"/>
          <w:highlight w:val="green"/>
        </w:rPr>
        <w:t>Y/N/A/No answer: 44/4/32/15</w:t>
      </w:r>
    </w:p>
    <w:p w14:paraId="73AD7B62" w14:textId="77777777" w:rsidR="00273199" w:rsidRPr="00942FE6" w:rsidRDefault="00273199" w:rsidP="00273199">
      <w:pPr>
        <w:jc w:val="both"/>
        <w:rPr>
          <w:b/>
        </w:rPr>
      </w:pPr>
      <w:r>
        <w:rPr>
          <w:b/>
        </w:rPr>
        <w:t xml:space="preserve">Straw poll #37 </w:t>
      </w:r>
      <w:r w:rsidRPr="006366A0">
        <w:rPr>
          <w:b/>
          <w:i/>
        </w:rPr>
        <w:t>[#SP</w:t>
      </w:r>
      <w:r>
        <w:rPr>
          <w:b/>
          <w:i/>
        </w:rPr>
        <w:t>37</w:t>
      </w:r>
      <w:r w:rsidRPr="006366A0">
        <w:rPr>
          <w:b/>
          <w:i/>
        </w:rPr>
        <w:t>]</w:t>
      </w:r>
    </w:p>
    <w:p w14:paraId="61635403" w14:textId="77777777" w:rsidR="00273199" w:rsidRDefault="00273199" w:rsidP="00E11A14">
      <w:pPr>
        <w:rPr>
          <w:szCs w:val="22"/>
        </w:rPr>
      </w:pPr>
    </w:p>
    <w:p w14:paraId="3A9AE935" w14:textId="77777777" w:rsidR="00273199" w:rsidRDefault="00273199" w:rsidP="00E11A14">
      <w:pPr>
        <w:rPr>
          <w:szCs w:val="22"/>
        </w:rPr>
      </w:pPr>
    </w:p>
    <w:p w14:paraId="63F1623B" w14:textId="77777777" w:rsidR="004E0EE7" w:rsidRPr="00C42A1B" w:rsidRDefault="004E0EE7" w:rsidP="00E11A14">
      <w:pPr>
        <w:rPr>
          <w:b/>
          <w:szCs w:val="22"/>
        </w:rPr>
      </w:pPr>
      <w:r w:rsidRPr="00C42A1B">
        <w:rPr>
          <w:b/>
          <w:szCs w:val="22"/>
        </w:rPr>
        <w:t>20/0488r1 (</w:t>
      </w:r>
      <w:r w:rsidR="00C42A1B" w:rsidRPr="00C42A1B">
        <w:rPr>
          <w:b/>
          <w:szCs w:val="22"/>
        </w:rPr>
        <w:t>Multi-link group addressed data delivery, Po-Kai Huang, Intel)</w:t>
      </w:r>
    </w:p>
    <w:p w14:paraId="3E525251" w14:textId="77777777" w:rsidR="00C42A1B" w:rsidRDefault="00C42A1B" w:rsidP="00E11A14">
      <w:pPr>
        <w:rPr>
          <w:szCs w:val="22"/>
        </w:rPr>
      </w:pPr>
    </w:p>
    <w:p w14:paraId="772CC1F1" w14:textId="77777777" w:rsidR="00C42A1B" w:rsidRDefault="00C42A1B" w:rsidP="00E11A14">
      <w:pPr>
        <w:rPr>
          <w:szCs w:val="22"/>
        </w:rPr>
      </w:pPr>
      <w:r>
        <w:rPr>
          <w:szCs w:val="22"/>
        </w:rPr>
        <w:t>SP#1</w:t>
      </w:r>
    </w:p>
    <w:p w14:paraId="0B193690" w14:textId="77777777" w:rsidR="004E0EE7" w:rsidRDefault="004E0EE7" w:rsidP="00E11A14">
      <w:pPr>
        <w:rPr>
          <w:szCs w:val="22"/>
        </w:rPr>
      </w:pPr>
    </w:p>
    <w:p w14:paraId="614ED71A" w14:textId="77777777" w:rsidR="00AB1BCF" w:rsidRPr="00AB1BCF" w:rsidRDefault="00AB1BCF" w:rsidP="00AB1BCF">
      <w:pPr>
        <w:rPr>
          <w:szCs w:val="22"/>
        </w:rPr>
      </w:pPr>
      <w:r w:rsidRPr="00AB1BCF">
        <w:rPr>
          <w:szCs w:val="22"/>
        </w:rPr>
        <w:t>Do you support that different SN space for group addressed data frame are used in different links?</w:t>
      </w:r>
    </w:p>
    <w:p w14:paraId="289EE167" w14:textId="77777777" w:rsidR="00AB1BCF" w:rsidRPr="00AB1BCF" w:rsidRDefault="00AB1BCF" w:rsidP="00AB1BCF">
      <w:pPr>
        <w:rPr>
          <w:szCs w:val="22"/>
        </w:rPr>
      </w:pPr>
    </w:p>
    <w:p w14:paraId="723A07E7" w14:textId="77777777" w:rsidR="00C42A1B" w:rsidRDefault="00AB1BCF" w:rsidP="00AB1BCF">
      <w:pPr>
        <w:rPr>
          <w:szCs w:val="22"/>
        </w:rPr>
      </w:pPr>
      <w:r w:rsidRPr="00AB1BCF">
        <w:rPr>
          <w:szCs w:val="22"/>
          <w:highlight w:val="red"/>
        </w:rPr>
        <w:t>Y/N/A: 21/28/29</w:t>
      </w:r>
    </w:p>
    <w:p w14:paraId="374E20CE" w14:textId="77777777" w:rsidR="00C42A1B" w:rsidRDefault="00C42A1B" w:rsidP="00E11A14">
      <w:pPr>
        <w:rPr>
          <w:szCs w:val="22"/>
        </w:rPr>
      </w:pPr>
    </w:p>
    <w:p w14:paraId="4B4D4A4A" w14:textId="77777777" w:rsidR="00C42A1B" w:rsidRDefault="00C42A1B" w:rsidP="00E11A14">
      <w:pPr>
        <w:rPr>
          <w:szCs w:val="22"/>
        </w:rPr>
      </w:pPr>
    </w:p>
    <w:p w14:paraId="6F27CF59" w14:textId="77777777" w:rsidR="00AB1BCF" w:rsidRDefault="00AB1BCF" w:rsidP="00E11A14">
      <w:pPr>
        <w:rPr>
          <w:szCs w:val="22"/>
        </w:rPr>
      </w:pPr>
      <w:r w:rsidRPr="005D4D69">
        <w:rPr>
          <w:b/>
          <w:szCs w:val="22"/>
        </w:rPr>
        <w:t>20/</w:t>
      </w:r>
      <w:r w:rsidR="00DE50F7" w:rsidRPr="005D4D69">
        <w:rPr>
          <w:b/>
          <w:szCs w:val="22"/>
        </w:rPr>
        <w:t>0054r3 (</w:t>
      </w:r>
      <w:r w:rsidR="005D4D69" w:rsidRPr="005D4D69">
        <w:rPr>
          <w:b/>
          <w:szCs w:val="22"/>
        </w:rPr>
        <w:t>MLD MAC address and WM address, Po-Kai Huang, Intel)</w:t>
      </w:r>
      <w:r w:rsidR="005D4D69" w:rsidRPr="005D4D69">
        <w:rPr>
          <w:b/>
          <w:szCs w:val="22"/>
        </w:rPr>
        <w:br/>
      </w:r>
      <w:r w:rsidR="005D4D69">
        <w:rPr>
          <w:szCs w:val="22"/>
        </w:rPr>
        <w:br/>
        <w:t>SP#</w:t>
      </w:r>
      <w:r w:rsidR="00173F93">
        <w:rPr>
          <w:szCs w:val="22"/>
        </w:rPr>
        <w:t>3</w:t>
      </w:r>
    </w:p>
    <w:p w14:paraId="654A7AB2" w14:textId="77777777" w:rsidR="005D4D69" w:rsidRDefault="005D4D69" w:rsidP="00E11A14">
      <w:pPr>
        <w:rPr>
          <w:szCs w:val="22"/>
        </w:rPr>
      </w:pPr>
    </w:p>
    <w:p w14:paraId="7551F81F" w14:textId="77777777" w:rsidR="005D4D69" w:rsidRDefault="00173F93" w:rsidP="00173F93">
      <w:pPr>
        <w:jc w:val="both"/>
        <w:rPr>
          <w:szCs w:val="22"/>
        </w:rPr>
      </w:pPr>
      <w:r w:rsidRPr="00173F93">
        <w:rPr>
          <w:szCs w:val="22"/>
        </w:rPr>
        <w:t>Do you support that if different affiliated APs of an AP MLD have different MAC addresses, then different affiliated non-AP STAs of a non-AP MLD with more than one affiliated STA have different MAC addresses?</w:t>
      </w:r>
    </w:p>
    <w:p w14:paraId="64A8A7F5" w14:textId="77777777" w:rsidR="00AB1BCF" w:rsidRDefault="00AB1BCF" w:rsidP="00E11A14">
      <w:pPr>
        <w:rPr>
          <w:szCs w:val="22"/>
        </w:rPr>
      </w:pPr>
    </w:p>
    <w:p w14:paraId="35405505" w14:textId="77777777" w:rsidR="00173F93" w:rsidRDefault="00173F93" w:rsidP="00173F93">
      <w:pPr>
        <w:jc w:val="both"/>
        <w:rPr>
          <w:szCs w:val="22"/>
        </w:rPr>
      </w:pPr>
      <w:r w:rsidRPr="00130246">
        <w:rPr>
          <w:szCs w:val="22"/>
          <w:highlight w:val="green"/>
        </w:rPr>
        <w:t>Approved with unanimous consent</w:t>
      </w:r>
    </w:p>
    <w:p w14:paraId="000A73B1" w14:textId="77777777" w:rsidR="00173F93" w:rsidRPr="00942FE6" w:rsidRDefault="00173F93" w:rsidP="00173F93">
      <w:pPr>
        <w:jc w:val="both"/>
        <w:rPr>
          <w:b/>
        </w:rPr>
      </w:pPr>
      <w:r>
        <w:rPr>
          <w:b/>
        </w:rPr>
        <w:t xml:space="preserve">Straw poll #38 </w:t>
      </w:r>
      <w:r w:rsidRPr="006366A0">
        <w:rPr>
          <w:b/>
          <w:i/>
        </w:rPr>
        <w:t>[#SP</w:t>
      </w:r>
      <w:r>
        <w:rPr>
          <w:b/>
          <w:i/>
        </w:rPr>
        <w:t>38</w:t>
      </w:r>
      <w:r w:rsidRPr="006366A0">
        <w:rPr>
          <w:b/>
          <w:i/>
        </w:rPr>
        <w:t>]</w:t>
      </w:r>
    </w:p>
    <w:p w14:paraId="2C04FCBB" w14:textId="77777777" w:rsidR="00173F93" w:rsidRDefault="00173F93" w:rsidP="00E11A14">
      <w:pPr>
        <w:rPr>
          <w:szCs w:val="22"/>
        </w:rPr>
      </w:pPr>
    </w:p>
    <w:p w14:paraId="56606AF3" w14:textId="77777777" w:rsidR="00E11A14" w:rsidRDefault="00E11A14" w:rsidP="00E11A14">
      <w:pPr>
        <w:jc w:val="both"/>
      </w:pPr>
      <w:r>
        <w:rPr>
          <w:szCs w:val="22"/>
        </w:rPr>
        <w:t xml:space="preserve">Reference:  </w:t>
      </w:r>
      <w:r>
        <w:t>11-20-0511-13</w:t>
      </w:r>
      <w:r w:rsidRPr="00505A11">
        <w:t>-00be-minutes-for-tgbe-mac-ad-hoc-teleconferences-march-and-may-2020</w:t>
      </w:r>
    </w:p>
    <w:p w14:paraId="4BF3CBA9" w14:textId="77777777" w:rsidR="00EF289A" w:rsidRPr="005758D1" w:rsidRDefault="00EF289A" w:rsidP="00EF289A">
      <w:pPr>
        <w:pStyle w:val="Heading2"/>
        <w:rPr>
          <w:u w:val="none"/>
          <w:lang w:val="en-US"/>
        </w:rPr>
      </w:pPr>
      <w:bookmarkStart w:id="2056" w:name="_Toc47082148"/>
      <w:r>
        <w:rPr>
          <w:u w:val="none"/>
          <w:lang w:val="en-US"/>
        </w:rPr>
        <w:t>May 11 (PHY):  1</w:t>
      </w:r>
      <w:r w:rsidRPr="005758D1">
        <w:rPr>
          <w:u w:val="none"/>
          <w:lang w:val="en-US"/>
        </w:rPr>
        <w:t xml:space="preserve"> </w:t>
      </w:r>
      <w:r>
        <w:rPr>
          <w:u w:val="none"/>
          <w:lang w:val="en-US"/>
        </w:rPr>
        <w:t>SP</w:t>
      </w:r>
      <w:bookmarkEnd w:id="2056"/>
      <w:r>
        <w:rPr>
          <w:u w:val="none"/>
          <w:lang w:val="en-US"/>
        </w:rPr>
        <w:t xml:space="preserve"> </w:t>
      </w:r>
    </w:p>
    <w:p w14:paraId="62D8F500" w14:textId="77777777" w:rsidR="00EF289A" w:rsidRDefault="00EF289A" w:rsidP="00E11A14">
      <w:pPr>
        <w:rPr>
          <w:szCs w:val="22"/>
        </w:rPr>
      </w:pPr>
    </w:p>
    <w:p w14:paraId="383BDC57" w14:textId="77777777" w:rsidR="00EF289A" w:rsidRPr="007B07BF" w:rsidRDefault="00EF289A" w:rsidP="00E11A14">
      <w:pPr>
        <w:rPr>
          <w:b/>
          <w:szCs w:val="22"/>
        </w:rPr>
      </w:pPr>
      <w:r w:rsidRPr="007B07BF">
        <w:rPr>
          <w:b/>
          <w:szCs w:val="22"/>
        </w:rPr>
        <w:t>20/</w:t>
      </w:r>
      <w:r w:rsidR="00A808D2" w:rsidRPr="007B07BF">
        <w:rPr>
          <w:b/>
          <w:szCs w:val="22"/>
        </w:rPr>
        <w:t>0019r4 (</w:t>
      </w:r>
      <w:r w:rsidR="005A2A79" w:rsidRPr="007B07BF">
        <w:rPr>
          <w:b/>
          <w:szCs w:val="22"/>
        </w:rPr>
        <w:t>11be PPDU format, Dongguk Lim, LGE)</w:t>
      </w:r>
    </w:p>
    <w:p w14:paraId="6B80B930" w14:textId="77777777" w:rsidR="005A2A79" w:rsidRDefault="005A2A79" w:rsidP="00E11A14">
      <w:pPr>
        <w:rPr>
          <w:szCs w:val="22"/>
        </w:rPr>
      </w:pPr>
    </w:p>
    <w:p w14:paraId="444D607F" w14:textId="77777777" w:rsidR="005A2A79" w:rsidRDefault="005A2A79" w:rsidP="00E11A14">
      <w:pPr>
        <w:rPr>
          <w:szCs w:val="22"/>
        </w:rPr>
      </w:pPr>
      <w:r>
        <w:rPr>
          <w:szCs w:val="22"/>
        </w:rPr>
        <w:t>SP#1</w:t>
      </w:r>
    </w:p>
    <w:p w14:paraId="677BBDED" w14:textId="77777777" w:rsidR="005A2A79" w:rsidRDefault="005A2A79" w:rsidP="00E11A14">
      <w:pPr>
        <w:rPr>
          <w:szCs w:val="22"/>
        </w:rPr>
      </w:pPr>
    </w:p>
    <w:p w14:paraId="11322C7B" w14:textId="77777777" w:rsidR="00C165A2" w:rsidRDefault="00C165A2" w:rsidP="00C165A2">
      <w:pPr>
        <w:jc w:val="both"/>
        <w:rPr>
          <w:szCs w:val="22"/>
        </w:rPr>
      </w:pPr>
      <w:r w:rsidRPr="00C165A2">
        <w:rPr>
          <w:szCs w:val="22"/>
        </w:rPr>
        <w:t>Do you agree to add t</w:t>
      </w:r>
      <w:r>
        <w:rPr>
          <w:szCs w:val="22"/>
        </w:rPr>
        <w:t>he following into the 11be SFD?</w:t>
      </w:r>
    </w:p>
    <w:p w14:paraId="4CE11611" w14:textId="77777777" w:rsidR="00C165A2" w:rsidRDefault="00C165A2" w:rsidP="00DF7E01">
      <w:pPr>
        <w:pStyle w:val="ListParagraph"/>
        <w:numPr>
          <w:ilvl w:val="0"/>
          <w:numId w:val="64"/>
        </w:numPr>
        <w:jc w:val="both"/>
        <w:rPr>
          <w:szCs w:val="22"/>
        </w:rPr>
      </w:pPr>
      <w:r w:rsidRPr="00C165A2">
        <w:rPr>
          <w:szCs w:val="22"/>
        </w:rPr>
        <w:t xml:space="preserve">The EHT PPDU sent to a single user has the EHT-SIG field. </w:t>
      </w:r>
    </w:p>
    <w:p w14:paraId="72186A88" w14:textId="77777777" w:rsidR="00C165A2" w:rsidRPr="00C165A2" w:rsidRDefault="00C165A2" w:rsidP="00DF7E01">
      <w:pPr>
        <w:pStyle w:val="ListParagraph"/>
        <w:numPr>
          <w:ilvl w:val="1"/>
          <w:numId w:val="64"/>
        </w:numPr>
        <w:jc w:val="both"/>
        <w:rPr>
          <w:szCs w:val="22"/>
        </w:rPr>
      </w:pPr>
      <w:r w:rsidRPr="00C165A2">
        <w:rPr>
          <w:szCs w:val="22"/>
        </w:rPr>
        <w:t>A subfield that indicates preamble puncturing pattern can be present in the U-SIG and/or EHT-SIG field.</w:t>
      </w:r>
    </w:p>
    <w:p w14:paraId="2DBBD3E0" w14:textId="77777777" w:rsidR="00A808D2" w:rsidRDefault="00A808D2" w:rsidP="00E11A14">
      <w:pPr>
        <w:rPr>
          <w:szCs w:val="22"/>
        </w:rPr>
      </w:pPr>
    </w:p>
    <w:p w14:paraId="19BC0494" w14:textId="77777777" w:rsidR="00E324F2" w:rsidRDefault="00E324F2" w:rsidP="00E324F2">
      <w:pPr>
        <w:tabs>
          <w:tab w:val="left" w:pos="7075"/>
        </w:tabs>
      </w:pPr>
      <w:r>
        <w:rPr>
          <w:highlight w:val="green"/>
        </w:rPr>
        <w:t xml:space="preserve">Y/N/A: </w:t>
      </w:r>
      <w:r w:rsidRPr="00265889">
        <w:rPr>
          <w:highlight w:val="green"/>
        </w:rPr>
        <w:t>3</w:t>
      </w:r>
      <w:r>
        <w:rPr>
          <w:highlight w:val="green"/>
        </w:rPr>
        <w:t>6/</w:t>
      </w:r>
      <w:r w:rsidRPr="00265889">
        <w:rPr>
          <w:highlight w:val="green"/>
        </w:rPr>
        <w:t>0/</w:t>
      </w:r>
      <w:r>
        <w:rPr>
          <w:highlight w:val="green"/>
        </w:rPr>
        <w:t>11</w:t>
      </w:r>
      <w:r>
        <w:t xml:space="preserve"> </w:t>
      </w:r>
    </w:p>
    <w:p w14:paraId="5D087130" w14:textId="77777777" w:rsidR="005500C8" w:rsidRPr="00942FE6" w:rsidRDefault="005500C8" w:rsidP="005500C8">
      <w:pPr>
        <w:jc w:val="both"/>
        <w:rPr>
          <w:b/>
        </w:rPr>
      </w:pPr>
      <w:r>
        <w:rPr>
          <w:b/>
        </w:rPr>
        <w:t xml:space="preserve">Straw poll #39 </w:t>
      </w:r>
      <w:r w:rsidRPr="006366A0">
        <w:rPr>
          <w:b/>
          <w:i/>
        </w:rPr>
        <w:t>[#SP</w:t>
      </w:r>
      <w:r>
        <w:rPr>
          <w:b/>
          <w:i/>
        </w:rPr>
        <w:t>39</w:t>
      </w:r>
      <w:r w:rsidRPr="006366A0">
        <w:rPr>
          <w:b/>
          <w:i/>
        </w:rPr>
        <w:t>]</w:t>
      </w:r>
    </w:p>
    <w:p w14:paraId="27EB2CF5" w14:textId="77777777" w:rsidR="00E324F2" w:rsidRDefault="00E324F2" w:rsidP="00E11A14">
      <w:pPr>
        <w:rPr>
          <w:szCs w:val="22"/>
        </w:rPr>
      </w:pPr>
    </w:p>
    <w:p w14:paraId="042889C6" w14:textId="77777777" w:rsidR="005500C8" w:rsidRDefault="005500C8" w:rsidP="00E11A14">
      <w:pPr>
        <w:rPr>
          <w:szCs w:val="22"/>
        </w:rPr>
      </w:pPr>
      <w:r>
        <w:rPr>
          <w:szCs w:val="22"/>
        </w:rPr>
        <w:t xml:space="preserve">Reference:  </w:t>
      </w:r>
      <w:r w:rsidR="007B07BF" w:rsidRPr="007B07BF">
        <w:rPr>
          <w:szCs w:val="22"/>
        </w:rPr>
        <w:t>11-20-0708-02-00be-minutes-for-tgbe-phy-ad-hoc-cc-march-to-may-2020</w:t>
      </w:r>
    </w:p>
    <w:p w14:paraId="223A3172" w14:textId="77777777" w:rsidR="00683111" w:rsidRDefault="00683111">
      <w:pPr>
        <w:rPr>
          <w:szCs w:val="22"/>
        </w:rPr>
      </w:pPr>
      <w:r>
        <w:rPr>
          <w:szCs w:val="22"/>
        </w:rPr>
        <w:br w:type="page"/>
      </w:r>
    </w:p>
    <w:p w14:paraId="2D87A4F4" w14:textId="77777777" w:rsidR="00683111" w:rsidRPr="005758D1" w:rsidRDefault="00683111" w:rsidP="00683111">
      <w:pPr>
        <w:pStyle w:val="Heading2"/>
        <w:rPr>
          <w:u w:val="none"/>
          <w:lang w:val="en-US"/>
        </w:rPr>
      </w:pPr>
      <w:bookmarkStart w:id="2057" w:name="_Toc47082149"/>
      <w:r>
        <w:rPr>
          <w:u w:val="none"/>
          <w:lang w:val="en-US"/>
        </w:rPr>
        <w:lastRenderedPageBreak/>
        <w:t xml:space="preserve">May 11 (MAC):  </w:t>
      </w:r>
      <w:r w:rsidR="00711B13">
        <w:rPr>
          <w:u w:val="none"/>
          <w:lang w:val="en-US"/>
        </w:rPr>
        <w:t>2</w:t>
      </w:r>
      <w:r w:rsidRPr="005758D1">
        <w:rPr>
          <w:u w:val="none"/>
          <w:lang w:val="en-US"/>
        </w:rPr>
        <w:t xml:space="preserve"> </w:t>
      </w:r>
      <w:r>
        <w:rPr>
          <w:u w:val="none"/>
          <w:lang w:val="en-US"/>
        </w:rPr>
        <w:t>SPs</w:t>
      </w:r>
      <w:bookmarkEnd w:id="2057"/>
      <w:r>
        <w:rPr>
          <w:u w:val="none"/>
          <w:lang w:val="en-US"/>
        </w:rPr>
        <w:t xml:space="preserve"> </w:t>
      </w:r>
    </w:p>
    <w:p w14:paraId="47CFE381" w14:textId="77777777" w:rsidR="00683111" w:rsidRDefault="00683111" w:rsidP="00E11A14">
      <w:pPr>
        <w:rPr>
          <w:szCs w:val="22"/>
        </w:rPr>
      </w:pPr>
    </w:p>
    <w:p w14:paraId="0D57B4EB" w14:textId="77777777" w:rsidR="00683111" w:rsidRDefault="00711B13" w:rsidP="00E11A14">
      <w:pPr>
        <w:rPr>
          <w:szCs w:val="22"/>
        </w:rPr>
      </w:pPr>
      <w:r w:rsidRPr="00711B13">
        <w:rPr>
          <w:b/>
          <w:szCs w:val="22"/>
        </w:rPr>
        <w:t>19/1822r9 (Multi-link security consideration, Po-Kai Huang, Intel)</w:t>
      </w:r>
      <w:r w:rsidRPr="00711B13">
        <w:rPr>
          <w:b/>
          <w:szCs w:val="22"/>
        </w:rPr>
        <w:br/>
      </w:r>
      <w:r>
        <w:rPr>
          <w:szCs w:val="22"/>
        </w:rPr>
        <w:br/>
        <w:t>SP#3</w:t>
      </w:r>
    </w:p>
    <w:p w14:paraId="78C441CE" w14:textId="77777777" w:rsidR="00711B13" w:rsidRDefault="00711B13" w:rsidP="00E11A14">
      <w:pPr>
        <w:rPr>
          <w:szCs w:val="22"/>
        </w:rPr>
      </w:pPr>
    </w:p>
    <w:p w14:paraId="1C1D8302" w14:textId="77777777" w:rsidR="00711B13" w:rsidRDefault="00711B13" w:rsidP="00711B13">
      <w:pPr>
        <w:jc w:val="both"/>
        <w:rPr>
          <w:szCs w:val="22"/>
        </w:rPr>
      </w:pPr>
      <w:r w:rsidRPr="00711B13">
        <w:rPr>
          <w:szCs w:val="22"/>
        </w:rPr>
        <w:t>Between two MLDs, do you support to use the MLD MAC addresses to derive PMK under SAE method and PTK in 11be SFD?</w:t>
      </w:r>
    </w:p>
    <w:p w14:paraId="3337B147" w14:textId="77777777" w:rsidR="00711B13" w:rsidRDefault="00711B13" w:rsidP="00E11A14">
      <w:pPr>
        <w:rPr>
          <w:szCs w:val="22"/>
        </w:rPr>
      </w:pPr>
    </w:p>
    <w:p w14:paraId="7A98CA8E" w14:textId="77777777" w:rsidR="00711B13" w:rsidRDefault="00711B13" w:rsidP="00711B13">
      <w:pPr>
        <w:jc w:val="both"/>
        <w:rPr>
          <w:szCs w:val="22"/>
        </w:rPr>
      </w:pPr>
      <w:r w:rsidRPr="00130246">
        <w:rPr>
          <w:szCs w:val="22"/>
          <w:highlight w:val="green"/>
        </w:rPr>
        <w:t>Approved with unanimous consent</w:t>
      </w:r>
    </w:p>
    <w:p w14:paraId="529F9AA7" w14:textId="77777777" w:rsidR="00711B13" w:rsidRPr="00942FE6" w:rsidRDefault="00711B13" w:rsidP="00711B13">
      <w:pPr>
        <w:jc w:val="both"/>
        <w:rPr>
          <w:b/>
        </w:rPr>
      </w:pPr>
      <w:r>
        <w:rPr>
          <w:b/>
        </w:rPr>
        <w:t xml:space="preserve">Straw poll #40 </w:t>
      </w:r>
      <w:r w:rsidRPr="006366A0">
        <w:rPr>
          <w:b/>
          <w:i/>
        </w:rPr>
        <w:t>[#SP</w:t>
      </w:r>
      <w:r>
        <w:rPr>
          <w:b/>
          <w:i/>
        </w:rPr>
        <w:t>40</w:t>
      </w:r>
      <w:r w:rsidRPr="006366A0">
        <w:rPr>
          <w:b/>
          <w:i/>
        </w:rPr>
        <w:t>]</w:t>
      </w:r>
    </w:p>
    <w:p w14:paraId="4FFCD641" w14:textId="77777777" w:rsidR="00711B13" w:rsidRDefault="00711B13" w:rsidP="00E11A14">
      <w:pPr>
        <w:rPr>
          <w:szCs w:val="22"/>
        </w:rPr>
      </w:pPr>
    </w:p>
    <w:p w14:paraId="31B4506F" w14:textId="77777777" w:rsidR="006C3C2F" w:rsidRDefault="006C3C2F" w:rsidP="00E11A14">
      <w:pPr>
        <w:rPr>
          <w:szCs w:val="22"/>
        </w:rPr>
      </w:pPr>
    </w:p>
    <w:p w14:paraId="6D7E7D7A" w14:textId="77777777" w:rsidR="006C3C2F" w:rsidRPr="006C3C2F" w:rsidRDefault="006C3C2F" w:rsidP="00E11A14">
      <w:pPr>
        <w:rPr>
          <w:b/>
          <w:szCs w:val="22"/>
        </w:rPr>
      </w:pPr>
      <w:r w:rsidRPr="006C3C2F">
        <w:rPr>
          <w:b/>
          <w:szCs w:val="22"/>
        </w:rPr>
        <w:t>20/0069r5 (multi-link communication mode definition, Yonggang Fang, ZTE TX)</w:t>
      </w:r>
    </w:p>
    <w:p w14:paraId="28A09247" w14:textId="77777777" w:rsidR="006C3C2F" w:rsidRDefault="006C3C2F" w:rsidP="00E11A14">
      <w:pPr>
        <w:rPr>
          <w:szCs w:val="22"/>
        </w:rPr>
      </w:pPr>
    </w:p>
    <w:p w14:paraId="3318896E" w14:textId="77777777" w:rsidR="006C3C2F" w:rsidRDefault="006C3C2F" w:rsidP="00E11A14">
      <w:pPr>
        <w:rPr>
          <w:szCs w:val="22"/>
        </w:rPr>
      </w:pPr>
      <w:r>
        <w:rPr>
          <w:szCs w:val="22"/>
        </w:rPr>
        <w:t>SP#1 (modified text)</w:t>
      </w:r>
    </w:p>
    <w:p w14:paraId="4F5D206B" w14:textId="77777777" w:rsidR="006C3C2F" w:rsidRDefault="006C3C2F" w:rsidP="006C3C2F">
      <w:pPr>
        <w:jc w:val="both"/>
        <w:rPr>
          <w:szCs w:val="22"/>
        </w:rPr>
      </w:pPr>
    </w:p>
    <w:p w14:paraId="42B19272" w14:textId="77777777" w:rsidR="006C3C2F" w:rsidRPr="006C3C2F" w:rsidRDefault="006C3C2F" w:rsidP="006C3C2F">
      <w:pPr>
        <w:jc w:val="both"/>
        <w:rPr>
          <w:szCs w:val="22"/>
        </w:rPr>
      </w:pPr>
      <w:r w:rsidRPr="006C3C2F">
        <w:rPr>
          <w:szCs w:val="22"/>
        </w:rPr>
        <w:t>Do you support</w:t>
      </w:r>
      <w:r>
        <w:rPr>
          <w:szCs w:val="22"/>
        </w:rPr>
        <w:t xml:space="preserve"> to define the following in SFD</w:t>
      </w:r>
      <w:r w:rsidRPr="006C3C2F">
        <w:rPr>
          <w:szCs w:val="22"/>
        </w:rPr>
        <w:t xml:space="preserve">?  </w:t>
      </w:r>
    </w:p>
    <w:p w14:paraId="314BF6A2" w14:textId="77777777" w:rsidR="006C3C2F" w:rsidRDefault="006C3C2F" w:rsidP="00DF7E01">
      <w:pPr>
        <w:pStyle w:val="ListParagraph"/>
        <w:numPr>
          <w:ilvl w:val="0"/>
          <w:numId w:val="64"/>
        </w:numPr>
        <w:jc w:val="both"/>
        <w:rPr>
          <w:szCs w:val="22"/>
        </w:rPr>
      </w:pPr>
      <w:r w:rsidRPr="006C3C2F">
        <w:rPr>
          <w:szCs w:val="22"/>
        </w:rPr>
        <w:t xml:space="preserve">STR: simultaneous transmission and reception  </w:t>
      </w:r>
    </w:p>
    <w:p w14:paraId="4A4168D0" w14:textId="77777777" w:rsidR="006C3C2F" w:rsidRDefault="006C3C2F" w:rsidP="00DF7E01">
      <w:pPr>
        <w:pStyle w:val="ListParagraph"/>
        <w:numPr>
          <w:ilvl w:val="0"/>
          <w:numId w:val="64"/>
        </w:numPr>
        <w:jc w:val="both"/>
        <w:rPr>
          <w:szCs w:val="22"/>
        </w:rPr>
      </w:pPr>
      <w:r w:rsidRPr="006C3C2F">
        <w:rPr>
          <w:szCs w:val="22"/>
        </w:rPr>
        <w:t xml:space="preserve">STR Operation: is the operation of which a transmission on one link is independent to (i.e. non-interruptible on) the operation on another link of MLD.  </w:t>
      </w:r>
    </w:p>
    <w:p w14:paraId="4A5EC3BC" w14:textId="77777777" w:rsidR="006C3C2F" w:rsidRDefault="006C3C2F" w:rsidP="00DF7E01">
      <w:pPr>
        <w:pStyle w:val="ListParagraph"/>
        <w:numPr>
          <w:ilvl w:val="0"/>
          <w:numId w:val="64"/>
        </w:numPr>
        <w:jc w:val="both"/>
        <w:rPr>
          <w:szCs w:val="22"/>
        </w:rPr>
      </w:pPr>
      <w:r w:rsidRPr="006C3C2F">
        <w:rPr>
          <w:szCs w:val="22"/>
        </w:rPr>
        <w:t xml:space="preserve">STR-constraint Operation: is the operation on a link may depend on the operation of another link of MLD.  </w:t>
      </w:r>
    </w:p>
    <w:p w14:paraId="3087EAC6" w14:textId="77777777" w:rsidR="006C3C2F" w:rsidRDefault="006C3C2F" w:rsidP="00DF7E01">
      <w:pPr>
        <w:pStyle w:val="ListParagraph"/>
        <w:numPr>
          <w:ilvl w:val="1"/>
          <w:numId w:val="64"/>
        </w:numPr>
        <w:jc w:val="both"/>
        <w:rPr>
          <w:szCs w:val="22"/>
        </w:rPr>
      </w:pPr>
      <w:r w:rsidRPr="006C3C2F">
        <w:rPr>
          <w:szCs w:val="22"/>
        </w:rPr>
        <w:t xml:space="preserve">i.e. a transmission on a link may be constrained if it causes the reception interruption on another link, or a reception on a link may be constrained if a transmission is on anther link of MLD.  </w:t>
      </w:r>
    </w:p>
    <w:p w14:paraId="694681D9" w14:textId="77777777" w:rsidR="006C3C2F" w:rsidRDefault="006C3C2F" w:rsidP="00DF7E01">
      <w:pPr>
        <w:pStyle w:val="ListParagraph"/>
        <w:numPr>
          <w:ilvl w:val="0"/>
          <w:numId w:val="64"/>
        </w:numPr>
        <w:jc w:val="both"/>
        <w:rPr>
          <w:szCs w:val="22"/>
        </w:rPr>
      </w:pPr>
      <w:r w:rsidRPr="006C3C2F">
        <w:rPr>
          <w:szCs w:val="22"/>
        </w:rPr>
        <w:t>STR-constraint links: A pair or group of links are in the STR-constraint Operation.</w:t>
      </w:r>
    </w:p>
    <w:p w14:paraId="50F04C74" w14:textId="77777777" w:rsidR="006C3C2F" w:rsidRDefault="006C3C2F" w:rsidP="006C3C2F">
      <w:pPr>
        <w:jc w:val="both"/>
        <w:rPr>
          <w:szCs w:val="22"/>
        </w:rPr>
      </w:pPr>
    </w:p>
    <w:p w14:paraId="2DB1EA30" w14:textId="77777777" w:rsidR="006C3C2F" w:rsidRDefault="006C3C2F" w:rsidP="006C3C2F">
      <w:pPr>
        <w:jc w:val="both"/>
        <w:rPr>
          <w:szCs w:val="22"/>
        </w:rPr>
      </w:pPr>
      <w:r w:rsidRPr="006C3C2F">
        <w:rPr>
          <w:szCs w:val="22"/>
          <w:highlight w:val="red"/>
        </w:rPr>
        <w:t>Y/N/A: 16/25/29</w:t>
      </w:r>
    </w:p>
    <w:p w14:paraId="1D720A6F" w14:textId="77777777" w:rsidR="006C3C2F" w:rsidRDefault="006C3C2F" w:rsidP="006C3C2F">
      <w:pPr>
        <w:jc w:val="both"/>
        <w:rPr>
          <w:szCs w:val="22"/>
        </w:rPr>
      </w:pPr>
    </w:p>
    <w:p w14:paraId="3B06F361" w14:textId="77777777" w:rsidR="006C3C2F" w:rsidRDefault="006C3C2F" w:rsidP="006C3C2F">
      <w:pPr>
        <w:jc w:val="both"/>
        <w:rPr>
          <w:szCs w:val="22"/>
        </w:rPr>
      </w:pPr>
      <w:r>
        <w:rPr>
          <w:szCs w:val="22"/>
        </w:rPr>
        <w:t>Reference:</w:t>
      </w:r>
      <w:r w:rsidR="00130E3A">
        <w:rPr>
          <w:szCs w:val="22"/>
        </w:rPr>
        <w:t xml:space="preserve">  </w:t>
      </w:r>
      <w:r w:rsidR="00130E3A" w:rsidRPr="00130E3A">
        <w:rPr>
          <w:szCs w:val="22"/>
        </w:rPr>
        <w:t>11-20-0748-00-00be-minutes-for-tgbe-mac-ad-hoc-teleconferences-in-march-and-may-2020</w:t>
      </w:r>
    </w:p>
    <w:p w14:paraId="14B3ACC7" w14:textId="77777777" w:rsidR="00C4565C" w:rsidRPr="005758D1" w:rsidRDefault="00C4565C" w:rsidP="00C4565C">
      <w:pPr>
        <w:pStyle w:val="Heading2"/>
        <w:rPr>
          <w:u w:val="none"/>
          <w:lang w:val="en-US"/>
        </w:rPr>
      </w:pPr>
      <w:bookmarkStart w:id="2058" w:name="_Toc47082150"/>
      <w:r>
        <w:rPr>
          <w:u w:val="none"/>
          <w:lang w:val="en-US"/>
        </w:rPr>
        <w:t xml:space="preserve">May 14 (Joint):  </w:t>
      </w:r>
      <w:r w:rsidR="00570635">
        <w:rPr>
          <w:u w:val="none"/>
          <w:lang w:val="en-US"/>
        </w:rPr>
        <w:t>1</w:t>
      </w:r>
      <w:r w:rsidRPr="005758D1">
        <w:rPr>
          <w:u w:val="none"/>
          <w:lang w:val="en-US"/>
        </w:rPr>
        <w:t xml:space="preserve"> </w:t>
      </w:r>
      <w:r>
        <w:rPr>
          <w:u w:val="none"/>
          <w:lang w:val="en-US"/>
        </w:rPr>
        <w:t>SP</w:t>
      </w:r>
      <w:bookmarkEnd w:id="2058"/>
      <w:r>
        <w:rPr>
          <w:u w:val="none"/>
          <w:lang w:val="en-US"/>
        </w:rPr>
        <w:t xml:space="preserve"> </w:t>
      </w:r>
    </w:p>
    <w:p w14:paraId="4BF80E48" w14:textId="77777777" w:rsidR="00C4565C" w:rsidRDefault="00C4565C" w:rsidP="006C3C2F">
      <w:pPr>
        <w:jc w:val="both"/>
        <w:rPr>
          <w:szCs w:val="22"/>
        </w:rPr>
      </w:pPr>
    </w:p>
    <w:p w14:paraId="0648BEA5" w14:textId="77777777" w:rsidR="00570635" w:rsidRPr="003345B3" w:rsidRDefault="00570635" w:rsidP="006C3C2F">
      <w:pPr>
        <w:jc w:val="both"/>
        <w:rPr>
          <w:b/>
          <w:szCs w:val="22"/>
        </w:rPr>
      </w:pPr>
      <w:r w:rsidRPr="003345B3">
        <w:rPr>
          <w:b/>
          <w:szCs w:val="22"/>
        </w:rPr>
        <w:t xml:space="preserve">20/0416r0 (MRU signaling in trigger frame, Ross </w:t>
      </w:r>
      <w:r w:rsidR="003345B3" w:rsidRPr="003345B3">
        <w:rPr>
          <w:b/>
          <w:szCs w:val="22"/>
        </w:rPr>
        <w:t xml:space="preserve">Jian </w:t>
      </w:r>
      <w:r w:rsidRPr="003345B3">
        <w:rPr>
          <w:b/>
          <w:szCs w:val="22"/>
        </w:rPr>
        <w:t>Yu, Huawei)</w:t>
      </w:r>
    </w:p>
    <w:p w14:paraId="2FC6754B" w14:textId="77777777" w:rsidR="00570635" w:rsidRDefault="00570635" w:rsidP="006C3C2F">
      <w:pPr>
        <w:jc w:val="both"/>
        <w:rPr>
          <w:szCs w:val="22"/>
        </w:rPr>
      </w:pPr>
    </w:p>
    <w:p w14:paraId="6B8E7E4F" w14:textId="77777777" w:rsidR="00570635" w:rsidRDefault="003345B3" w:rsidP="006C3C2F">
      <w:pPr>
        <w:jc w:val="both"/>
        <w:rPr>
          <w:szCs w:val="22"/>
        </w:rPr>
      </w:pPr>
      <w:r>
        <w:rPr>
          <w:szCs w:val="22"/>
        </w:rPr>
        <w:t>SP#2</w:t>
      </w:r>
    </w:p>
    <w:p w14:paraId="54908227" w14:textId="77777777" w:rsidR="003345B3" w:rsidRDefault="003345B3" w:rsidP="006C3C2F">
      <w:pPr>
        <w:jc w:val="both"/>
        <w:rPr>
          <w:szCs w:val="22"/>
        </w:rPr>
      </w:pPr>
    </w:p>
    <w:p w14:paraId="46DDE9E9" w14:textId="77777777" w:rsidR="00121D52" w:rsidRPr="00121D52" w:rsidRDefault="00121D52" w:rsidP="00121D52">
      <w:pPr>
        <w:jc w:val="both"/>
        <w:rPr>
          <w:szCs w:val="22"/>
        </w:rPr>
      </w:pPr>
      <w:r w:rsidRPr="00121D52">
        <w:rPr>
          <w:szCs w:val="22"/>
        </w:rPr>
        <w:t>Which option do you prefer to be used for RU combination indication in the trigger frame+ Non-ofdma mode TBD</w:t>
      </w:r>
    </w:p>
    <w:p w14:paraId="4A635E05" w14:textId="77777777" w:rsidR="00121D52" w:rsidRPr="00121D52" w:rsidRDefault="00121D52" w:rsidP="00121D52">
      <w:pPr>
        <w:jc w:val="both"/>
        <w:rPr>
          <w:szCs w:val="22"/>
        </w:rPr>
      </w:pPr>
      <w:r w:rsidRPr="00121D52">
        <w:rPr>
          <w:szCs w:val="22"/>
        </w:rPr>
        <w:t>A: Option 1, Repeat AID in the User Info field allocated to the same STA</w:t>
      </w:r>
    </w:p>
    <w:p w14:paraId="611ABF81" w14:textId="77777777" w:rsidR="00121D52" w:rsidRPr="00121D52" w:rsidRDefault="00121D52" w:rsidP="00121D52">
      <w:pPr>
        <w:jc w:val="both"/>
        <w:rPr>
          <w:szCs w:val="22"/>
        </w:rPr>
      </w:pPr>
      <w:r w:rsidRPr="00121D52">
        <w:rPr>
          <w:szCs w:val="22"/>
        </w:rPr>
        <w:t>B: Option 2, combination indication in each user info field</w:t>
      </w:r>
    </w:p>
    <w:p w14:paraId="5A31A1F6" w14:textId="77777777" w:rsidR="00121D52" w:rsidRPr="00121D52" w:rsidRDefault="00121D52" w:rsidP="00121D52">
      <w:pPr>
        <w:jc w:val="both"/>
        <w:rPr>
          <w:szCs w:val="22"/>
        </w:rPr>
      </w:pPr>
      <w:r w:rsidRPr="00121D52">
        <w:rPr>
          <w:szCs w:val="22"/>
        </w:rPr>
        <w:t>C: Abstain</w:t>
      </w:r>
    </w:p>
    <w:p w14:paraId="3D1F3C00" w14:textId="77777777" w:rsidR="00121D52" w:rsidRPr="00121D52" w:rsidRDefault="00121D52" w:rsidP="00121D52">
      <w:pPr>
        <w:jc w:val="both"/>
        <w:rPr>
          <w:szCs w:val="22"/>
        </w:rPr>
      </w:pPr>
      <w:r w:rsidRPr="00121D52">
        <w:rPr>
          <w:szCs w:val="22"/>
        </w:rPr>
        <w:t>D: Need more discussion</w:t>
      </w:r>
    </w:p>
    <w:p w14:paraId="724D9979" w14:textId="77777777" w:rsidR="00121D52" w:rsidRDefault="00121D52" w:rsidP="00121D52">
      <w:pPr>
        <w:jc w:val="both"/>
        <w:rPr>
          <w:szCs w:val="22"/>
        </w:rPr>
      </w:pPr>
      <w:r w:rsidRPr="00121D52">
        <w:rPr>
          <w:szCs w:val="22"/>
        </w:rPr>
        <w:t>E: Option 3: Change in the RU Allocation subfield</w:t>
      </w:r>
    </w:p>
    <w:p w14:paraId="2605B01E" w14:textId="77777777" w:rsidR="00121D52" w:rsidRDefault="00121D52" w:rsidP="00121D52">
      <w:pPr>
        <w:jc w:val="both"/>
        <w:rPr>
          <w:szCs w:val="22"/>
        </w:rPr>
      </w:pPr>
    </w:p>
    <w:p w14:paraId="43423DCC" w14:textId="77777777" w:rsidR="00121D52" w:rsidRDefault="00121D52" w:rsidP="00121D52">
      <w:pPr>
        <w:jc w:val="both"/>
        <w:rPr>
          <w:szCs w:val="22"/>
        </w:rPr>
      </w:pPr>
      <w:r w:rsidRPr="00121D52">
        <w:rPr>
          <w:szCs w:val="22"/>
          <w:highlight w:val="cyan"/>
        </w:rPr>
        <w:t>A/B/C/D/E: 14/21/22/41/30/40</w:t>
      </w:r>
    </w:p>
    <w:p w14:paraId="5F499F36" w14:textId="77777777" w:rsidR="00121D52" w:rsidRDefault="00121D52" w:rsidP="00121D52">
      <w:pPr>
        <w:jc w:val="both"/>
        <w:rPr>
          <w:szCs w:val="22"/>
        </w:rPr>
      </w:pPr>
    </w:p>
    <w:p w14:paraId="266DCE3C" w14:textId="77777777" w:rsidR="00121D52" w:rsidRDefault="00121D52" w:rsidP="00121D52">
      <w:pPr>
        <w:jc w:val="both"/>
        <w:rPr>
          <w:szCs w:val="22"/>
        </w:rPr>
      </w:pPr>
      <w:r>
        <w:rPr>
          <w:szCs w:val="22"/>
        </w:rPr>
        <w:t xml:space="preserve">Reference: </w:t>
      </w:r>
      <w:r w:rsidR="003B4B7C">
        <w:rPr>
          <w:szCs w:val="22"/>
        </w:rPr>
        <w:t xml:space="preserve"> </w:t>
      </w:r>
      <w:r w:rsidR="003B4B7C" w:rsidRPr="003B4B7C">
        <w:rPr>
          <w:szCs w:val="22"/>
        </w:rPr>
        <w:t>11-20-0775-00-00be-may-july-tgbe-teleconference-minutes</w:t>
      </w:r>
      <w:r w:rsidR="003B4B7C">
        <w:rPr>
          <w:szCs w:val="22"/>
        </w:rPr>
        <w:t xml:space="preserve"> </w:t>
      </w:r>
    </w:p>
    <w:p w14:paraId="5D8D91B0" w14:textId="77777777" w:rsidR="009B5B1A" w:rsidRDefault="009B5B1A">
      <w:pPr>
        <w:rPr>
          <w:szCs w:val="22"/>
        </w:rPr>
      </w:pPr>
      <w:r>
        <w:rPr>
          <w:szCs w:val="22"/>
        </w:rPr>
        <w:br w:type="page"/>
      </w:r>
    </w:p>
    <w:p w14:paraId="1B1AE821" w14:textId="77777777" w:rsidR="009B5B1A" w:rsidRPr="005758D1" w:rsidRDefault="009B5B1A" w:rsidP="009B5B1A">
      <w:pPr>
        <w:pStyle w:val="Heading2"/>
        <w:rPr>
          <w:u w:val="none"/>
          <w:lang w:val="en-US"/>
        </w:rPr>
      </w:pPr>
      <w:bookmarkStart w:id="2059" w:name="_Toc47082151"/>
      <w:r>
        <w:rPr>
          <w:u w:val="none"/>
          <w:lang w:val="en-US"/>
        </w:rPr>
        <w:lastRenderedPageBreak/>
        <w:t xml:space="preserve">May 18 (PHY):  </w:t>
      </w:r>
      <w:r w:rsidR="005F47A7">
        <w:rPr>
          <w:u w:val="none"/>
          <w:lang w:val="en-US"/>
        </w:rPr>
        <w:t>8</w:t>
      </w:r>
      <w:r w:rsidRPr="005758D1">
        <w:rPr>
          <w:u w:val="none"/>
          <w:lang w:val="en-US"/>
        </w:rPr>
        <w:t xml:space="preserve"> </w:t>
      </w:r>
      <w:r>
        <w:rPr>
          <w:u w:val="none"/>
          <w:lang w:val="en-US"/>
        </w:rPr>
        <w:t>SPs</w:t>
      </w:r>
      <w:bookmarkEnd w:id="2059"/>
      <w:r>
        <w:rPr>
          <w:u w:val="none"/>
          <w:lang w:val="en-US"/>
        </w:rPr>
        <w:t xml:space="preserve"> </w:t>
      </w:r>
    </w:p>
    <w:p w14:paraId="7247EFA2" w14:textId="77777777" w:rsidR="009B5B1A" w:rsidRDefault="009B5B1A" w:rsidP="00121D52">
      <w:pPr>
        <w:jc w:val="both"/>
        <w:rPr>
          <w:szCs w:val="22"/>
        </w:rPr>
      </w:pPr>
    </w:p>
    <w:p w14:paraId="4CC11C27" w14:textId="77777777" w:rsidR="009B5B1A" w:rsidRPr="00224AFE" w:rsidRDefault="009B5B1A" w:rsidP="00121D52">
      <w:pPr>
        <w:jc w:val="both"/>
        <w:rPr>
          <w:b/>
          <w:szCs w:val="22"/>
        </w:rPr>
      </w:pPr>
      <w:r w:rsidRPr="00224AFE">
        <w:rPr>
          <w:b/>
          <w:szCs w:val="22"/>
        </w:rPr>
        <w:t>20/</w:t>
      </w:r>
      <w:r w:rsidR="005F47A7" w:rsidRPr="00224AFE">
        <w:rPr>
          <w:b/>
          <w:szCs w:val="22"/>
        </w:rPr>
        <w:t>0608</w:t>
      </w:r>
      <w:r w:rsidR="00654489" w:rsidRPr="00224AFE">
        <w:rPr>
          <w:b/>
          <w:szCs w:val="22"/>
        </w:rPr>
        <w:t>r0 (Consideration on EHT-LTF, Jinyoung Chun, LGE)</w:t>
      </w:r>
    </w:p>
    <w:p w14:paraId="2761D937" w14:textId="77777777" w:rsidR="00654489" w:rsidRDefault="00654489" w:rsidP="00121D52">
      <w:pPr>
        <w:jc w:val="both"/>
        <w:rPr>
          <w:szCs w:val="22"/>
        </w:rPr>
      </w:pPr>
    </w:p>
    <w:p w14:paraId="6FD6CCAC" w14:textId="77777777" w:rsidR="00654489" w:rsidRDefault="001D7611" w:rsidP="00121D52">
      <w:pPr>
        <w:jc w:val="both"/>
        <w:rPr>
          <w:szCs w:val="22"/>
        </w:rPr>
      </w:pPr>
      <w:r>
        <w:rPr>
          <w:szCs w:val="22"/>
        </w:rPr>
        <w:t>SP#2</w:t>
      </w:r>
    </w:p>
    <w:p w14:paraId="1E76DD72" w14:textId="77777777" w:rsidR="00654489" w:rsidRDefault="00654489" w:rsidP="00121D52">
      <w:pPr>
        <w:jc w:val="both"/>
        <w:rPr>
          <w:szCs w:val="22"/>
        </w:rPr>
      </w:pPr>
    </w:p>
    <w:p w14:paraId="511A14BD" w14:textId="77777777" w:rsidR="00224AFE" w:rsidRPr="00AE0530" w:rsidRDefault="00224AFE" w:rsidP="00121D52">
      <w:pPr>
        <w:jc w:val="both"/>
        <w:rPr>
          <w:szCs w:val="22"/>
        </w:rPr>
      </w:pPr>
      <w:r w:rsidRPr="00AE0530">
        <w:rPr>
          <w:szCs w:val="22"/>
        </w:rPr>
        <w:t>Do you support to reuse 1/2/4x HE-LTF sequences for 1/2/4x EHT-LTF sequences in 80+80/160MHz?</w:t>
      </w:r>
    </w:p>
    <w:p w14:paraId="709A6495" w14:textId="77777777" w:rsidR="00224AFE" w:rsidRDefault="00224AFE" w:rsidP="00121D52">
      <w:pPr>
        <w:jc w:val="both"/>
        <w:rPr>
          <w:szCs w:val="22"/>
        </w:rPr>
      </w:pPr>
    </w:p>
    <w:p w14:paraId="6E11A4BB" w14:textId="77777777" w:rsidR="00F9652C" w:rsidRDefault="00F9652C" w:rsidP="00F9652C">
      <w:r w:rsidRPr="007567AB">
        <w:rPr>
          <w:highlight w:val="green"/>
        </w:rPr>
        <w:t>Y/N/A: 41/0/4</w:t>
      </w:r>
    </w:p>
    <w:p w14:paraId="35E99CD6" w14:textId="77777777" w:rsidR="00F9652C" w:rsidRPr="00942FE6" w:rsidRDefault="00F9652C" w:rsidP="00F9652C">
      <w:pPr>
        <w:jc w:val="both"/>
        <w:rPr>
          <w:b/>
        </w:rPr>
      </w:pPr>
      <w:r>
        <w:rPr>
          <w:b/>
        </w:rPr>
        <w:t xml:space="preserve">Straw poll #41 </w:t>
      </w:r>
      <w:r w:rsidRPr="006366A0">
        <w:rPr>
          <w:b/>
          <w:i/>
        </w:rPr>
        <w:t>[#SP</w:t>
      </w:r>
      <w:r>
        <w:rPr>
          <w:b/>
          <w:i/>
        </w:rPr>
        <w:t>41</w:t>
      </w:r>
      <w:r w:rsidRPr="006366A0">
        <w:rPr>
          <w:b/>
          <w:i/>
        </w:rPr>
        <w:t>]</w:t>
      </w:r>
    </w:p>
    <w:p w14:paraId="5E327DCE" w14:textId="77777777" w:rsidR="00224AFE" w:rsidRDefault="00224AFE" w:rsidP="00121D52">
      <w:pPr>
        <w:jc w:val="both"/>
        <w:rPr>
          <w:szCs w:val="22"/>
        </w:rPr>
      </w:pPr>
    </w:p>
    <w:p w14:paraId="52112D4A" w14:textId="77777777" w:rsidR="00654489" w:rsidRDefault="00654489" w:rsidP="00121D52">
      <w:pPr>
        <w:jc w:val="both"/>
        <w:rPr>
          <w:szCs w:val="22"/>
        </w:rPr>
      </w:pPr>
    </w:p>
    <w:p w14:paraId="78034779" w14:textId="77777777" w:rsidR="001D7611" w:rsidRPr="0075586E" w:rsidRDefault="001D7611" w:rsidP="00121D52">
      <w:pPr>
        <w:jc w:val="both"/>
        <w:rPr>
          <w:b/>
          <w:szCs w:val="22"/>
        </w:rPr>
      </w:pPr>
      <w:r w:rsidRPr="0075586E">
        <w:rPr>
          <w:b/>
          <w:szCs w:val="22"/>
        </w:rPr>
        <w:t>20/0666r2 (</w:t>
      </w:r>
      <w:r w:rsidR="007E2E28" w:rsidRPr="0075586E">
        <w:rPr>
          <w:b/>
          <w:szCs w:val="22"/>
        </w:rPr>
        <w:t>80MHz OFDMA Tone Plan, Ron Porat, Broadcom)</w:t>
      </w:r>
    </w:p>
    <w:p w14:paraId="30D9D3C3" w14:textId="77777777" w:rsidR="007E2E28" w:rsidRDefault="007E2E28" w:rsidP="00121D52">
      <w:pPr>
        <w:jc w:val="both"/>
        <w:rPr>
          <w:szCs w:val="22"/>
        </w:rPr>
      </w:pPr>
    </w:p>
    <w:p w14:paraId="2F9D9B69" w14:textId="77777777" w:rsidR="004A47D3" w:rsidRDefault="004A47D3" w:rsidP="00121D52">
      <w:pPr>
        <w:jc w:val="both"/>
        <w:rPr>
          <w:szCs w:val="22"/>
        </w:rPr>
      </w:pPr>
      <w:r>
        <w:rPr>
          <w:szCs w:val="22"/>
        </w:rPr>
        <w:t>SP#1</w:t>
      </w:r>
    </w:p>
    <w:p w14:paraId="4C5FCE21" w14:textId="77777777" w:rsidR="004A47D3" w:rsidRDefault="004A47D3" w:rsidP="00121D52">
      <w:pPr>
        <w:jc w:val="both"/>
        <w:rPr>
          <w:szCs w:val="22"/>
        </w:rPr>
      </w:pPr>
    </w:p>
    <w:p w14:paraId="1273B0AB" w14:textId="77777777" w:rsidR="0075586E" w:rsidRPr="0075586E" w:rsidRDefault="0075586E" w:rsidP="0075586E">
      <w:pPr>
        <w:jc w:val="both"/>
        <w:rPr>
          <w:szCs w:val="22"/>
        </w:rPr>
      </w:pPr>
      <w:r w:rsidRPr="0075586E">
        <w:rPr>
          <w:szCs w:val="22"/>
        </w:rPr>
        <w:t xml:space="preserve">Do you support the following toneplan for 11be 80 MHz OFDMA? </w:t>
      </w:r>
    </w:p>
    <w:p w14:paraId="7B4D3A14" w14:textId="77777777" w:rsidR="0075586E" w:rsidRPr="0075586E" w:rsidRDefault="0075586E" w:rsidP="00DF7E01">
      <w:pPr>
        <w:pStyle w:val="ListParagraph"/>
        <w:numPr>
          <w:ilvl w:val="0"/>
          <w:numId w:val="65"/>
        </w:numPr>
        <w:jc w:val="both"/>
        <w:rPr>
          <w:szCs w:val="22"/>
        </w:rPr>
      </w:pPr>
      <w:r>
        <w:rPr>
          <w:szCs w:val="22"/>
        </w:rPr>
        <w:t xml:space="preserve">80 MHz OFDMA = </w:t>
      </w:r>
      <w:r w:rsidRPr="0075586E">
        <w:rPr>
          <w:szCs w:val="22"/>
        </w:rPr>
        <w:t>40 MHz DUP, Table 27-8 in 11ax D6 right/left shifted by 256 tones.</w:t>
      </w:r>
    </w:p>
    <w:p w14:paraId="5CBA06AD" w14:textId="77777777" w:rsidR="009B5B1A" w:rsidRDefault="004A47D3" w:rsidP="00121D52">
      <w:pPr>
        <w:jc w:val="both"/>
        <w:rPr>
          <w:szCs w:val="22"/>
        </w:rPr>
      </w:pPr>
      <w:r>
        <w:rPr>
          <w:noProof/>
          <w:szCs w:val="22"/>
          <w:lang w:val="en-US" w:eastAsia="zh-CN"/>
        </w:rPr>
        <w:drawing>
          <wp:inline distT="0" distB="0" distL="0" distR="0" wp14:anchorId="50395299" wp14:editId="4222A5BB">
            <wp:extent cx="5943600" cy="105346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679F0CF6" w14:textId="77777777" w:rsidR="0075586E" w:rsidRDefault="004A47D3" w:rsidP="00DF7E01">
      <w:pPr>
        <w:pStyle w:val="ListParagraph"/>
        <w:numPr>
          <w:ilvl w:val="0"/>
          <w:numId w:val="65"/>
        </w:numPr>
        <w:jc w:val="both"/>
        <w:rPr>
          <w:szCs w:val="22"/>
        </w:rPr>
      </w:pPr>
      <w:r w:rsidRPr="004A47D3">
        <w:rPr>
          <w:szCs w:val="22"/>
        </w:rPr>
        <w:t>Note</w:t>
      </w:r>
    </w:p>
    <w:p w14:paraId="5BC12BB5" w14:textId="77777777" w:rsidR="00B07468" w:rsidRPr="004A47D3" w:rsidRDefault="00B07468" w:rsidP="00DF7E01">
      <w:pPr>
        <w:pStyle w:val="ListParagraph"/>
        <w:numPr>
          <w:ilvl w:val="1"/>
          <w:numId w:val="65"/>
        </w:numPr>
        <w:jc w:val="both"/>
        <w:rPr>
          <w:szCs w:val="22"/>
          <w:lang w:val="en-US"/>
        </w:rPr>
      </w:pPr>
      <w:r w:rsidRPr="004A47D3">
        <w:rPr>
          <w:szCs w:val="22"/>
          <w:lang w:val="en-US"/>
        </w:rPr>
        <w:t>The 80MHz OFDMA design applies to any RU&lt;996 for all modes of transmission, SU, DL MU, TB PPDU, with and without puncturing</w:t>
      </w:r>
    </w:p>
    <w:p w14:paraId="1CB69FA3" w14:textId="77777777" w:rsidR="00B07468" w:rsidRPr="004A47D3" w:rsidRDefault="00B07468" w:rsidP="00DF7E01">
      <w:pPr>
        <w:pStyle w:val="ListParagraph"/>
        <w:numPr>
          <w:ilvl w:val="1"/>
          <w:numId w:val="65"/>
        </w:numPr>
        <w:jc w:val="both"/>
        <w:rPr>
          <w:szCs w:val="22"/>
          <w:lang w:val="en-US"/>
        </w:rPr>
      </w:pPr>
      <w:r w:rsidRPr="004A47D3">
        <w:rPr>
          <w:szCs w:val="22"/>
          <w:lang w:val="en-US"/>
        </w:rPr>
        <w:t xml:space="preserve">Non-OFDMA full BW 80MHz segment uses 996RU design </w:t>
      </w:r>
    </w:p>
    <w:p w14:paraId="251704BC" w14:textId="77777777" w:rsidR="00B07468" w:rsidRPr="004A47D3" w:rsidRDefault="00B07468" w:rsidP="00DF7E01">
      <w:pPr>
        <w:pStyle w:val="ListParagraph"/>
        <w:numPr>
          <w:ilvl w:val="1"/>
          <w:numId w:val="65"/>
        </w:numPr>
        <w:jc w:val="both"/>
        <w:rPr>
          <w:szCs w:val="22"/>
          <w:lang w:val="en-US"/>
        </w:rPr>
      </w:pPr>
      <w:r w:rsidRPr="004A47D3">
        <w:rPr>
          <w:szCs w:val="22"/>
          <w:lang w:val="en-US"/>
        </w:rPr>
        <w:t>Any punctured 80MHz segment uses the OFDMA tone plan</w:t>
      </w:r>
    </w:p>
    <w:p w14:paraId="7F1D75F0" w14:textId="77777777" w:rsidR="00B07468" w:rsidRPr="004A47D3" w:rsidRDefault="00B07468" w:rsidP="00DF7E01">
      <w:pPr>
        <w:pStyle w:val="ListParagraph"/>
        <w:numPr>
          <w:ilvl w:val="1"/>
          <w:numId w:val="65"/>
        </w:numPr>
        <w:jc w:val="both"/>
        <w:rPr>
          <w:szCs w:val="22"/>
          <w:lang w:val="en-US"/>
        </w:rPr>
      </w:pPr>
      <w:r w:rsidRPr="004A47D3">
        <w:rPr>
          <w:szCs w:val="22"/>
          <w:lang w:val="en-US"/>
        </w:rPr>
        <w:t>For each 80MHz segment in 160MHz, 240MHz or 320MHz:  if it’s punctured or used for OFDMA the 80MHz OFDMA tone plan is used, if it’s used for non-OFDMA and non-punctured the 996RU tone plan is used</w:t>
      </w:r>
    </w:p>
    <w:p w14:paraId="284269A1" w14:textId="77777777" w:rsidR="0075586E" w:rsidRDefault="0075586E" w:rsidP="00121D52">
      <w:pPr>
        <w:jc w:val="both"/>
        <w:rPr>
          <w:szCs w:val="22"/>
        </w:rPr>
      </w:pPr>
    </w:p>
    <w:p w14:paraId="16DB1FA1" w14:textId="77777777" w:rsidR="004A47D3" w:rsidRDefault="004A47D3" w:rsidP="004A47D3">
      <w:r w:rsidRPr="00D36E7E">
        <w:rPr>
          <w:highlight w:val="green"/>
        </w:rPr>
        <w:t>Y/N/A: 44/1/5</w:t>
      </w:r>
    </w:p>
    <w:p w14:paraId="6F592AAB" w14:textId="77777777" w:rsidR="004A47D3" w:rsidRPr="00942FE6" w:rsidRDefault="004A47D3" w:rsidP="004A47D3">
      <w:pPr>
        <w:jc w:val="both"/>
        <w:rPr>
          <w:b/>
        </w:rPr>
      </w:pPr>
      <w:r>
        <w:rPr>
          <w:b/>
        </w:rPr>
        <w:t xml:space="preserve">Straw poll #42 </w:t>
      </w:r>
      <w:r w:rsidRPr="006366A0">
        <w:rPr>
          <w:b/>
          <w:i/>
        </w:rPr>
        <w:t>[#SP</w:t>
      </w:r>
      <w:r>
        <w:rPr>
          <w:b/>
          <w:i/>
        </w:rPr>
        <w:t>42</w:t>
      </w:r>
      <w:r w:rsidRPr="006366A0">
        <w:rPr>
          <w:b/>
          <w:i/>
        </w:rPr>
        <w:t>]</w:t>
      </w:r>
    </w:p>
    <w:p w14:paraId="4AC6D164" w14:textId="77777777" w:rsidR="004A47D3" w:rsidRDefault="004A47D3" w:rsidP="00121D52">
      <w:pPr>
        <w:jc w:val="both"/>
        <w:rPr>
          <w:szCs w:val="22"/>
        </w:rPr>
      </w:pPr>
    </w:p>
    <w:p w14:paraId="485BB920" w14:textId="77777777" w:rsidR="0075586E" w:rsidRDefault="0075586E" w:rsidP="00121D52">
      <w:pPr>
        <w:jc w:val="both"/>
        <w:rPr>
          <w:szCs w:val="22"/>
        </w:rPr>
      </w:pPr>
    </w:p>
    <w:p w14:paraId="01D9EBA0" w14:textId="77777777" w:rsidR="0075586E" w:rsidRPr="004A47D3" w:rsidRDefault="004A47D3" w:rsidP="00121D52">
      <w:pPr>
        <w:jc w:val="both"/>
        <w:rPr>
          <w:b/>
          <w:szCs w:val="22"/>
        </w:rPr>
      </w:pPr>
      <w:r w:rsidRPr="004A47D3">
        <w:rPr>
          <w:b/>
          <w:szCs w:val="22"/>
        </w:rPr>
        <w:t>20/0609r3 (Further discussion on RU allocation subfield in EHT-SIG, Ross Jian Yu, Huawei)</w:t>
      </w:r>
    </w:p>
    <w:p w14:paraId="20311B4A" w14:textId="77777777" w:rsidR="004A47D3" w:rsidRDefault="004A47D3" w:rsidP="00121D52">
      <w:pPr>
        <w:jc w:val="both"/>
        <w:rPr>
          <w:szCs w:val="22"/>
        </w:rPr>
      </w:pPr>
    </w:p>
    <w:p w14:paraId="16F0A846" w14:textId="77777777" w:rsidR="004A47D3" w:rsidRDefault="004A47D3" w:rsidP="00121D52">
      <w:pPr>
        <w:jc w:val="both"/>
        <w:rPr>
          <w:szCs w:val="22"/>
        </w:rPr>
      </w:pPr>
      <w:r>
        <w:rPr>
          <w:szCs w:val="22"/>
        </w:rPr>
        <w:t>SP#1</w:t>
      </w:r>
    </w:p>
    <w:p w14:paraId="29744D5D" w14:textId="77777777" w:rsidR="004A47D3" w:rsidRDefault="004A47D3" w:rsidP="00121D52">
      <w:pPr>
        <w:jc w:val="both"/>
        <w:rPr>
          <w:szCs w:val="22"/>
        </w:rPr>
      </w:pPr>
    </w:p>
    <w:p w14:paraId="6DC8AAA5" w14:textId="77777777" w:rsidR="00DB1700" w:rsidRDefault="00DB1700" w:rsidP="00DB1700">
      <w:pPr>
        <w:jc w:val="both"/>
        <w:rPr>
          <w:szCs w:val="22"/>
        </w:rPr>
      </w:pPr>
      <w:r w:rsidRPr="00DB1700">
        <w:rPr>
          <w:szCs w:val="22"/>
        </w:rPr>
        <w:t>Do you agree to add</w:t>
      </w:r>
      <w:r>
        <w:rPr>
          <w:szCs w:val="22"/>
        </w:rPr>
        <w:t xml:space="preserve"> the following to the 11be SFD:</w:t>
      </w:r>
    </w:p>
    <w:p w14:paraId="46476F2E" w14:textId="77777777" w:rsidR="00DB1700" w:rsidRDefault="00DB1700" w:rsidP="00DF7E01">
      <w:pPr>
        <w:pStyle w:val="ListParagraph"/>
        <w:numPr>
          <w:ilvl w:val="0"/>
          <w:numId w:val="65"/>
        </w:numPr>
        <w:jc w:val="both"/>
        <w:rPr>
          <w:szCs w:val="22"/>
        </w:rPr>
      </w:pPr>
      <w:r w:rsidRPr="00DB1700">
        <w:rPr>
          <w:szCs w:val="22"/>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3D811FA3" w14:textId="77777777" w:rsidR="004A47D3" w:rsidRPr="00DB1700" w:rsidRDefault="00DB1700" w:rsidP="00DF7E01">
      <w:pPr>
        <w:pStyle w:val="ListParagraph"/>
        <w:numPr>
          <w:ilvl w:val="1"/>
          <w:numId w:val="65"/>
        </w:numPr>
        <w:jc w:val="both"/>
        <w:rPr>
          <w:szCs w:val="22"/>
        </w:rPr>
      </w:pPr>
      <w:r w:rsidRPr="00DB1700">
        <w:rPr>
          <w:szCs w:val="22"/>
        </w:rPr>
        <w:t>Compressed modes are TBD.</w:t>
      </w:r>
    </w:p>
    <w:p w14:paraId="1DA78795" w14:textId="77777777" w:rsidR="0075586E" w:rsidRDefault="0075586E" w:rsidP="00121D52">
      <w:pPr>
        <w:jc w:val="both"/>
        <w:rPr>
          <w:szCs w:val="22"/>
        </w:rPr>
      </w:pPr>
    </w:p>
    <w:p w14:paraId="3F093107" w14:textId="77777777" w:rsidR="00DB1700" w:rsidRDefault="00DB1700" w:rsidP="00DB1700">
      <w:r w:rsidRPr="00D62DD1">
        <w:rPr>
          <w:highlight w:val="green"/>
        </w:rPr>
        <w:t>Y/N/A: 37/0/8</w:t>
      </w:r>
    </w:p>
    <w:p w14:paraId="5EAAA179" w14:textId="77777777" w:rsidR="00DB1700" w:rsidRPr="00942FE6" w:rsidRDefault="00DB1700" w:rsidP="00DB1700">
      <w:pPr>
        <w:jc w:val="both"/>
        <w:rPr>
          <w:b/>
        </w:rPr>
      </w:pPr>
      <w:r>
        <w:rPr>
          <w:b/>
        </w:rPr>
        <w:t xml:space="preserve">Straw poll #43 </w:t>
      </w:r>
      <w:r w:rsidRPr="006366A0">
        <w:rPr>
          <w:b/>
          <w:i/>
        </w:rPr>
        <w:t>[#SP</w:t>
      </w:r>
      <w:r>
        <w:rPr>
          <w:b/>
          <w:i/>
        </w:rPr>
        <w:t>43</w:t>
      </w:r>
      <w:r w:rsidRPr="006366A0">
        <w:rPr>
          <w:b/>
          <w:i/>
        </w:rPr>
        <w:t>]</w:t>
      </w:r>
    </w:p>
    <w:p w14:paraId="5301872E" w14:textId="77777777" w:rsidR="0075586E" w:rsidRDefault="0075586E" w:rsidP="00121D52">
      <w:pPr>
        <w:jc w:val="both"/>
        <w:rPr>
          <w:szCs w:val="22"/>
        </w:rPr>
      </w:pPr>
    </w:p>
    <w:p w14:paraId="7CABE2F3" w14:textId="77777777" w:rsidR="0081311B" w:rsidRDefault="0081311B">
      <w:pPr>
        <w:rPr>
          <w:szCs w:val="22"/>
        </w:rPr>
      </w:pPr>
      <w:r>
        <w:rPr>
          <w:szCs w:val="22"/>
        </w:rPr>
        <w:br w:type="page"/>
      </w:r>
    </w:p>
    <w:p w14:paraId="692E6C0D" w14:textId="77777777" w:rsidR="0081311B" w:rsidRDefault="0081311B" w:rsidP="0081311B">
      <w:pPr>
        <w:jc w:val="both"/>
        <w:rPr>
          <w:szCs w:val="22"/>
        </w:rPr>
      </w:pPr>
      <w:r>
        <w:rPr>
          <w:szCs w:val="22"/>
        </w:rPr>
        <w:lastRenderedPageBreak/>
        <w:t>SP#3 (modified text)</w:t>
      </w:r>
    </w:p>
    <w:p w14:paraId="34F41E97" w14:textId="77777777" w:rsidR="0081311B" w:rsidRDefault="0081311B" w:rsidP="0081311B">
      <w:pPr>
        <w:jc w:val="both"/>
        <w:rPr>
          <w:szCs w:val="22"/>
        </w:rPr>
      </w:pPr>
    </w:p>
    <w:p w14:paraId="144667F7" w14:textId="77777777" w:rsidR="0081311B" w:rsidRPr="0081311B" w:rsidRDefault="0081311B" w:rsidP="0081311B">
      <w:pPr>
        <w:jc w:val="both"/>
        <w:rPr>
          <w:szCs w:val="22"/>
        </w:rPr>
      </w:pPr>
      <w:r w:rsidRPr="005A5998">
        <w:t>Do you agree that the minimum RU size for EHT to support MU-MIMO shall be 242-tone RU?</w:t>
      </w:r>
    </w:p>
    <w:p w14:paraId="6C0F31CA" w14:textId="77777777" w:rsidR="0081311B" w:rsidRDefault="0081311B" w:rsidP="00121D52">
      <w:pPr>
        <w:jc w:val="both"/>
        <w:rPr>
          <w:szCs w:val="22"/>
        </w:rPr>
      </w:pPr>
    </w:p>
    <w:p w14:paraId="1DF60207" w14:textId="77777777" w:rsidR="0081311B" w:rsidRDefault="0081311B" w:rsidP="0081311B">
      <w:r w:rsidRPr="001504BE">
        <w:rPr>
          <w:highlight w:val="green"/>
        </w:rPr>
        <w:t>Y/N/A: 31/6/13</w:t>
      </w:r>
    </w:p>
    <w:p w14:paraId="01B892E6" w14:textId="77777777" w:rsidR="0081311B" w:rsidRPr="00942FE6" w:rsidRDefault="0081311B" w:rsidP="0081311B">
      <w:pPr>
        <w:jc w:val="both"/>
        <w:rPr>
          <w:b/>
        </w:rPr>
      </w:pPr>
      <w:r>
        <w:rPr>
          <w:b/>
        </w:rPr>
        <w:t xml:space="preserve">Straw poll #44 </w:t>
      </w:r>
      <w:r w:rsidRPr="006366A0">
        <w:rPr>
          <w:b/>
          <w:i/>
        </w:rPr>
        <w:t>[#SP</w:t>
      </w:r>
      <w:r>
        <w:rPr>
          <w:b/>
          <w:i/>
        </w:rPr>
        <w:t>44</w:t>
      </w:r>
      <w:r w:rsidRPr="006366A0">
        <w:rPr>
          <w:b/>
          <w:i/>
        </w:rPr>
        <w:t>]</w:t>
      </w:r>
    </w:p>
    <w:p w14:paraId="20E8388E" w14:textId="77777777" w:rsidR="0081311B" w:rsidRDefault="0081311B" w:rsidP="00121D52">
      <w:pPr>
        <w:jc w:val="both"/>
        <w:rPr>
          <w:szCs w:val="22"/>
        </w:rPr>
      </w:pPr>
    </w:p>
    <w:p w14:paraId="07CE5F82" w14:textId="77777777" w:rsidR="0081311B" w:rsidRDefault="0081311B" w:rsidP="00121D52">
      <w:pPr>
        <w:jc w:val="both"/>
        <w:rPr>
          <w:szCs w:val="22"/>
        </w:rPr>
      </w:pPr>
    </w:p>
    <w:p w14:paraId="1332A006" w14:textId="77777777" w:rsidR="004B5EB4" w:rsidRPr="00B72409" w:rsidRDefault="004B5EB4" w:rsidP="00121D52">
      <w:pPr>
        <w:jc w:val="both"/>
        <w:rPr>
          <w:b/>
          <w:szCs w:val="22"/>
        </w:rPr>
      </w:pPr>
      <w:r w:rsidRPr="00B72409">
        <w:rPr>
          <w:b/>
          <w:szCs w:val="22"/>
        </w:rPr>
        <w:t>20/</w:t>
      </w:r>
      <w:r w:rsidR="00B72409" w:rsidRPr="00B72409">
        <w:rPr>
          <w:b/>
          <w:szCs w:val="22"/>
        </w:rPr>
        <w:t>0652r0 (Signaling of RU allocation in 11be, Dongguk Lim, LGE)</w:t>
      </w:r>
    </w:p>
    <w:p w14:paraId="1831B696" w14:textId="77777777" w:rsidR="00B72409" w:rsidRDefault="00B72409" w:rsidP="00121D52">
      <w:pPr>
        <w:jc w:val="both"/>
        <w:rPr>
          <w:szCs w:val="22"/>
        </w:rPr>
      </w:pPr>
    </w:p>
    <w:p w14:paraId="46365901" w14:textId="77777777" w:rsidR="00B72409" w:rsidRDefault="00164F69" w:rsidP="00121D52">
      <w:pPr>
        <w:jc w:val="both"/>
        <w:rPr>
          <w:szCs w:val="22"/>
        </w:rPr>
      </w:pPr>
      <w:r>
        <w:rPr>
          <w:szCs w:val="22"/>
        </w:rPr>
        <w:t>SP#1</w:t>
      </w:r>
    </w:p>
    <w:p w14:paraId="2E016444" w14:textId="77777777" w:rsidR="00164F69" w:rsidRDefault="00164F69" w:rsidP="00121D52">
      <w:pPr>
        <w:jc w:val="both"/>
        <w:rPr>
          <w:szCs w:val="22"/>
        </w:rPr>
      </w:pPr>
    </w:p>
    <w:p w14:paraId="06704392" w14:textId="77777777" w:rsidR="00164F69" w:rsidRDefault="00BF7A41" w:rsidP="00121D52">
      <w:pPr>
        <w:jc w:val="both"/>
        <w:rPr>
          <w:szCs w:val="22"/>
        </w:rPr>
      </w:pPr>
      <w:r w:rsidRPr="00BF7A41">
        <w:rPr>
          <w:szCs w:val="22"/>
        </w:rPr>
        <w:t>Do you agree that the RU allocation subfield in the EHT-SIG field of an EHT-PPDU sent to multiple users includes the RU allocation for Multiple RUs as well as Single RU?</w:t>
      </w:r>
    </w:p>
    <w:p w14:paraId="1BDCFABA" w14:textId="77777777" w:rsidR="00BF7A41" w:rsidRDefault="00BF7A41" w:rsidP="00121D52">
      <w:pPr>
        <w:jc w:val="both"/>
        <w:rPr>
          <w:szCs w:val="22"/>
        </w:rPr>
      </w:pPr>
    </w:p>
    <w:p w14:paraId="078B7E60" w14:textId="77777777" w:rsidR="00BF7A41" w:rsidRDefault="00BF7A41" w:rsidP="00BF7A41">
      <w:r w:rsidRPr="00160B35">
        <w:rPr>
          <w:highlight w:val="green"/>
        </w:rPr>
        <w:t>Y/N/A: 38/0/10</w:t>
      </w:r>
    </w:p>
    <w:p w14:paraId="0D7BE353" w14:textId="77777777" w:rsidR="00BF7A41" w:rsidRPr="00942FE6" w:rsidRDefault="00BF7A41" w:rsidP="00BF7A41">
      <w:pPr>
        <w:jc w:val="both"/>
        <w:rPr>
          <w:b/>
        </w:rPr>
      </w:pPr>
      <w:r>
        <w:rPr>
          <w:b/>
        </w:rPr>
        <w:t xml:space="preserve">Straw poll #45 </w:t>
      </w:r>
      <w:r w:rsidRPr="006366A0">
        <w:rPr>
          <w:b/>
          <w:i/>
        </w:rPr>
        <w:t>[#SP</w:t>
      </w:r>
      <w:r>
        <w:rPr>
          <w:b/>
          <w:i/>
        </w:rPr>
        <w:t>45</w:t>
      </w:r>
      <w:r w:rsidRPr="006366A0">
        <w:rPr>
          <w:b/>
          <w:i/>
        </w:rPr>
        <w:t>]</w:t>
      </w:r>
    </w:p>
    <w:p w14:paraId="64CC8E57" w14:textId="77777777" w:rsidR="00BF7A41" w:rsidRDefault="00BF7A41" w:rsidP="00121D52">
      <w:pPr>
        <w:jc w:val="both"/>
        <w:rPr>
          <w:szCs w:val="22"/>
        </w:rPr>
      </w:pPr>
    </w:p>
    <w:p w14:paraId="167D795F" w14:textId="77777777" w:rsidR="004B5EB4" w:rsidRDefault="004B5EB4" w:rsidP="00121D52">
      <w:pPr>
        <w:jc w:val="both"/>
        <w:rPr>
          <w:szCs w:val="22"/>
        </w:rPr>
      </w:pPr>
    </w:p>
    <w:p w14:paraId="66A5FC37" w14:textId="77777777" w:rsidR="009343DF" w:rsidRPr="009343DF" w:rsidRDefault="009343DF" w:rsidP="00121D52">
      <w:pPr>
        <w:jc w:val="both"/>
        <w:rPr>
          <w:b/>
          <w:szCs w:val="22"/>
        </w:rPr>
      </w:pPr>
      <w:r w:rsidRPr="009343DF">
        <w:rPr>
          <w:b/>
          <w:szCs w:val="22"/>
        </w:rPr>
        <w:t>20/0738r2 (Evaluation of signaling overhead for EHT-SIG, Dongguk Lim, LGE)</w:t>
      </w:r>
    </w:p>
    <w:p w14:paraId="08C9A77F" w14:textId="77777777" w:rsidR="009343DF" w:rsidRDefault="009343DF" w:rsidP="00121D52">
      <w:pPr>
        <w:jc w:val="both"/>
        <w:rPr>
          <w:szCs w:val="22"/>
        </w:rPr>
      </w:pPr>
    </w:p>
    <w:p w14:paraId="3B2B5AA0" w14:textId="77777777" w:rsidR="00B72191" w:rsidRDefault="00B72191" w:rsidP="00121D52">
      <w:pPr>
        <w:jc w:val="both"/>
        <w:rPr>
          <w:szCs w:val="22"/>
        </w:rPr>
      </w:pPr>
      <w:r>
        <w:rPr>
          <w:szCs w:val="22"/>
        </w:rPr>
        <w:t>SP#1</w:t>
      </w:r>
    </w:p>
    <w:p w14:paraId="09407B67" w14:textId="77777777" w:rsidR="00B72191" w:rsidRDefault="00B72191" w:rsidP="00121D52">
      <w:pPr>
        <w:jc w:val="both"/>
        <w:rPr>
          <w:szCs w:val="22"/>
        </w:rPr>
      </w:pPr>
    </w:p>
    <w:p w14:paraId="09CAD8A4" w14:textId="77777777" w:rsidR="00B72191" w:rsidRPr="00B72191" w:rsidRDefault="00B72191" w:rsidP="00B72191">
      <w:pPr>
        <w:jc w:val="both"/>
        <w:rPr>
          <w:szCs w:val="22"/>
        </w:rPr>
      </w:pPr>
      <w:r w:rsidRPr="00B72191">
        <w:rPr>
          <w:szCs w:val="22"/>
        </w:rPr>
        <w:t xml:space="preserve">Do you agree that N RU allocation subfields are present in an EHT-SIG content channel? </w:t>
      </w:r>
    </w:p>
    <w:p w14:paraId="45E5C439" w14:textId="77777777" w:rsidR="00B72191" w:rsidRDefault="009C64B6" w:rsidP="00DF7E01">
      <w:pPr>
        <w:pStyle w:val="ListParagraph"/>
        <w:numPr>
          <w:ilvl w:val="0"/>
          <w:numId w:val="65"/>
        </w:numPr>
        <w:jc w:val="both"/>
        <w:rPr>
          <w:szCs w:val="22"/>
        </w:rPr>
      </w:pPr>
      <w:r>
        <w:rPr>
          <w:szCs w:val="22"/>
        </w:rPr>
        <w:t xml:space="preserve">Where, </w:t>
      </w:r>
      <w:r w:rsidR="00B72191" w:rsidRPr="00B72191">
        <w:rPr>
          <w:szCs w:val="22"/>
        </w:rPr>
        <w:t xml:space="preserve">N is the number of RU allocation subfield in common field of EHT-SIG content channel. </w:t>
      </w:r>
    </w:p>
    <w:p w14:paraId="1AA5A4D6" w14:textId="77777777" w:rsidR="00B72191" w:rsidRDefault="00B72191" w:rsidP="00DF7E01">
      <w:pPr>
        <w:pStyle w:val="ListParagraph"/>
        <w:numPr>
          <w:ilvl w:val="0"/>
          <w:numId w:val="65"/>
        </w:numPr>
        <w:jc w:val="both"/>
        <w:rPr>
          <w:szCs w:val="22"/>
        </w:rPr>
      </w:pPr>
      <w:r w:rsidRPr="00B72191">
        <w:rPr>
          <w:szCs w:val="22"/>
        </w:rPr>
        <w:t xml:space="preserve">N = 1 if a 20MHz or 40MHz EHT PPDU sent to multiple users is used. </w:t>
      </w:r>
    </w:p>
    <w:p w14:paraId="5FB16F52" w14:textId="77777777" w:rsidR="00B72191" w:rsidRDefault="00B72191" w:rsidP="00DF7E01">
      <w:pPr>
        <w:pStyle w:val="ListParagraph"/>
        <w:numPr>
          <w:ilvl w:val="0"/>
          <w:numId w:val="65"/>
        </w:numPr>
        <w:jc w:val="both"/>
        <w:rPr>
          <w:szCs w:val="22"/>
        </w:rPr>
      </w:pPr>
      <w:r w:rsidRPr="00B72191">
        <w:rPr>
          <w:szCs w:val="22"/>
        </w:rPr>
        <w:t>N = 2 if a 80MHz EHT PPDU sent to multiple users is used.</w:t>
      </w:r>
    </w:p>
    <w:p w14:paraId="350884DE" w14:textId="77777777" w:rsidR="00B72191" w:rsidRDefault="00B72191" w:rsidP="00DF7E01">
      <w:pPr>
        <w:pStyle w:val="ListParagraph"/>
        <w:numPr>
          <w:ilvl w:val="0"/>
          <w:numId w:val="65"/>
        </w:numPr>
        <w:jc w:val="both"/>
        <w:rPr>
          <w:szCs w:val="22"/>
        </w:rPr>
      </w:pPr>
      <w:r w:rsidRPr="00B72191">
        <w:rPr>
          <w:szCs w:val="22"/>
        </w:rPr>
        <w:t xml:space="preserve">N = TBD for other cases. </w:t>
      </w:r>
    </w:p>
    <w:p w14:paraId="22DDF797" w14:textId="77777777" w:rsidR="00B72191" w:rsidRPr="00B72191" w:rsidRDefault="00B72191" w:rsidP="00DF7E01">
      <w:pPr>
        <w:pStyle w:val="ListParagraph"/>
        <w:numPr>
          <w:ilvl w:val="0"/>
          <w:numId w:val="65"/>
        </w:numPr>
        <w:jc w:val="both"/>
        <w:rPr>
          <w:szCs w:val="22"/>
        </w:rPr>
      </w:pPr>
      <w:r w:rsidRPr="00B72191">
        <w:rPr>
          <w:szCs w:val="22"/>
        </w:rPr>
        <w:t xml:space="preserve">The compressed modes are TBD. </w:t>
      </w:r>
    </w:p>
    <w:p w14:paraId="38702583" w14:textId="77777777" w:rsidR="009343DF" w:rsidRDefault="009343DF" w:rsidP="00121D52">
      <w:pPr>
        <w:jc w:val="both"/>
        <w:rPr>
          <w:szCs w:val="22"/>
        </w:rPr>
      </w:pPr>
    </w:p>
    <w:p w14:paraId="415BDB45" w14:textId="77777777" w:rsidR="00B72191" w:rsidRDefault="00B72191" w:rsidP="00B72191">
      <w:r w:rsidRPr="00FD73B6">
        <w:rPr>
          <w:highlight w:val="green"/>
        </w:rPr>
        <w:t>Y/N/A: 38/1/10</w:t>
      </w:r>
    </w:p>
    <w:p w14:paraId="7BF7C73F" w14:textId="77777777" w:rsidR="00B72191" w:rsidRPr="00942FE6" w:rsidRDefault="00B72191" w:rsidP="00B72191">
      <w:pPr>
        <w:jc w:val="both"/>
        <w:rPr>
          <w:b/>
        </w:rPr>
      </w:pPr>
      <w:r>
        <w:rPr>
          <w:b/>
        </w:rPr>
        <w:t xml:space="preserve">Straw poll #46 </w:t>
      </w:r>
      <w:r w:rsidRPr="006366A0">
        <w:rPr>
          <w:b/>
          <w:i/>
        </w:rPr>
        <w:t>[#SP</w:t>
      </w:r>
      <w:r>
        <w:rPr>
          <w:b/>
          <w:i/>
        </w:rPr>
        <w:t>46</w:t>
      </w:r>
      <w:r w:rsidRPr="006366A0">
        <w:rPr>
          <w:b/>
          <w:i/>
        </w:rPr>
        <w:t>]</w:t>
      </w:r>
    </w:p>
    <w:p w14:paraId="6BA3AC47" w14:textId="77777777" w:rsidR="009343DF" w:rsidRDefault="009343DF" w:rsidP="00121D52">
      <w:pPr>
        <w:jc w:val="both"/>
        <w:rPr>
          <w:szCs w:val="22"/>
        </w:rPr>
      </w:pPr>
    </w:p>
    <w:p w14:paraId="01150B52" w14:textId="77777777" w:rsidR="009343DF" w:rsidRDefault="009343DF" w:rsidP="00121D52">
      <w:pPr>
        <w:jc w:val="both"/>
        <w:rPr>
          <w:szCs w:val="22"/>
        </w:rPr>
      </w:pPr>
    </w:p>
    <w:p w14:paraId="1F5FEF14" w14:textId="77777777" w:rsidR="009C64B6" w:rsidRPr="009C64B6" w:rsidRDefault="009C64B6" w:rsidP="00121D52">
      <w:pPr>
        <w:jc w:val="both"/>
        <w:rPr>
          <w:b/>
          <w:szCs w:val="22"/>
        </w:rPr>
      </w:pPr>
      <w:r w:rsidRPr="009C64B6">
        <w:rPr>
          <w:b/>
          <w:szCs w:val="22"/>
        </w:rPr>
        <w:t>20/0767r0 (Number of Users in MU-MIMO, Ron Porat, Broadcom)</w:t>
      </w:r>
    </w:p>
    <w:p w14:paraId="3E63A523" w14:textId="77777777" w:rsidR="009C64B6" w:rsidRDefault="009C64B6" w:rsidP="00121D52">
      <w:pPr>
        <w:jc w:val="both"/>
        <w:rPr>
          <w:szCs w:val="22"/>
        </w:rPr>
      </w:pPr>
    </w:p>
    <w:p w14:paraId="0FC31103" w14:textId="77777777" w:rsidR="009C64B6" w:rsidRDefault="009C64B6" w:rsidP="00121D52">
      <w:pPr>
        <w:jc w:val="both"/>
        <w:rPr>
          <w:szCs w:val="22"/>
        </w:rPr>
      </w:pPr>
      <w:r>
        <w:rPr>
          <w:szCs w:val="22"/>
        </w:rPr>
        <w:t>SP#1</w:t>
      </w:r>
    </w:p>
    <w:p w14:paraId="4970616D" w14:textId="77777777" w:rsidR="009C64B6" w:rsidRDefault="009C64B6" w:rsidP="00121D52">
      <w:pPr>
        <w:jc w:val="both"/>
        <w:rPr>
          <w:szCs w:val="22"/>
        </w:rPr>
      </w:pPr>
    </w:p>
    <w:p w14:paraId="77567B6B" w14:textId="77777777" w:rsidR="00684F34" w:rsidRDefault="00684F34" w:rsidP="00121D52">
      <w:pPr>
        <w:jc w:val="both"/>
        <w:rPr>
          <w:szCs w:val="22"/>
        </w:rPr>
      </w:pPr>
      <w:r w:rsidRPr="00684F34">
        <w:rPr>
          <w:szCs w:val="22"/>
        </w:rPr>
        <w:t>Do you agree that the max number of users that can be spatially multiplexed in EHT for DL transmissions is 8 per RU/MRU?</w:t>
      </w:r>
    </w:p>
    <w:p w14:paraId="4BC9BC7E" w14:textId="77777777" w:rsidR="00684F34" w:rsidRPr="00684F34" w:rsidRDefault="00684F34" w:rsidP="00DF7E01">
      <w:pPr>
        <w:pStyle w:val="ListParagraph"/>
        <w:numPr>
          <w:ilvl w:val="0"/>
          <w:numId w:val="66"/>
        </w:numPr>
        <w:jc w:val="both"/>
        <w:rPr>
          <w:szCs w:val="22"/>
        </w:rPr>
      </w:pPr>
      <w:r w:rsidRPr="00684F34">
        <w:rPr>
          <w:szCs w:val="22"/>
        </w:rPr>
        <w:t>Applicable to all transmission modes in 11be</w:t>
      </w:r>
    </w:p>
    <w:p w14:paraId="15511B19" w14:textId="77777777" w:rsidR="00684F34" w:rsidRDefault="00684F34" w:rsidP="009C64B6">
      <w:pPr>
        <w:jc w:val="both"/>
        <w:rPr>
          <w:b/>
        </w:rPr>
      </w:pPr>
    </w:p>
    <w:p w14:paraId="63894215" w14:textId="77777777" w:rsidR="00684F34" w:rsidRDefault="00684F34" w:rsidP="00684F34">
      <w:pPr>
        <w:rPr>
          <w:szCs w:val="22"/>
        </w:rPr>
      </w:pPr>
      <w:r w:rsidRPr="00D8326D">
        <w:rPr>
          <w:szCs w:val="22"/>
          <w:highlight w:val="green"/>
        </w:rPr>
        <w:t>Y/N/A: 45/1/6</w:t>
      </w:r>
    </w:p>
    <w:p w14:paraId="23B8FBB8" w14:textId="77777777" w:rsidR="009C64B6" w:rsidRPr="00942FE6" w:rsidRDefault="009C64B6" w:rsidP="009C64B6">
      <w:pPr>
        <w:jc w:val="both"/>
        <w:rPr>
          <w:b/>
        </w:rPr>
      </w:pPr>
      <w:r>
        <w:rPr>
          <w:b/>
        </w:rPr>
        <w:t xml:space="preserve">Straw poll #47 </w:t>
      </w:r>
      <w:r w:rsidRPr="006366A0">
        <w:rPr>
          <w:b/>
          <w:i/>
        </w:rPr>
        <w:t>[#SP</w:t>
      </w:r>
      <w:r>
        <w:rPr>
          <w:b/>
          <w:i/>
        </w:rPr>
        <w:t>47</w:t>
      </w:r>
      <w:r w:rsidRPr="006366A0">
        <w:rPr>
          <w:b/>
          <w:i/>
        </w:rPr>
        <w:t>]</w:t>
      </w:r>
    </w:p>
    <w:p w14:paraId="0A9D7E64" w14:textId="77777777" w:rsidR="009C64B6" w:rsidRDefault="009C64B6" w:rsidP="00121D52">
      <w:pPr>
        <w:jc w:val="both"/>
        <w:rPr>
          <w:szCs w:val="22"/>
        </w:rPr>
      </w:pPr>
    </w:p>
    <w:p w14:paraId="57066CD0" w14:textId="77777777" w:rsidR="000923AA" w:rsidRDefault="000923AA" w:rsidP="00121D52">
      <w:pPr>
        <w:jc w:val="both"/>
        <w:rPr>
          <w:szCs w:val="22"/>
        </w:rPr>
      </w:pPr>
    </w:p>
    <w:p w14:paraId="2C894107" w14:textId="77777777" w:rsidR="00743C00" w:rsidRDefault="00743C00">
      <w:pPr>
        <w:rPr>
          <w:b/>
          <w:szCs w:val="22"/>
        </w:rPr>
      </w:pPr>
      <w:r>
        <w:rPr>
          <w:b/>
          <w:szCs w:val="22"/>
        </w:rPr>
        <w:br w:type="page"/>
      </w:r>
    </w:p>
    <w:p w14:paraId="28907EBD" w14:textId="77777777" w:rsidR="00743C00" w:rsidRDefault="000923AA" w:rsidP="00743C00">
      <w:pPr>
        <w:rPr>
          <w:szCs w:val="22"/>
        </w:rPr>
      </w:pPr>
      <w:r w:rsidRPr="00743C00">
        <w:rPr>
          <w:b/>
          <w:szCs w:val="22"/>
        </w:rPr>
        <w:lastRenderedPageBreak/>
        <w:t>20/0693</w:t>
      </w:r>
      <w:r w:rsidR="00743C00" w:rsidRPr="00743C00">
        <w:rPr>
          <w:b/>
          <w:szCs w:val="22"/>
        </w:rPr>
        <w:t>r1 (Aggregated PPDU for Large BW, Rui Cao, NXP)</w:t>
      </w:r>
      <w:r w:rsidR="00743C00" w:rsidRPr="00743C00">
        <w:rPr>
          <w:b/>
          <w:szCs w:val="22"/>
        </w:rPr>
        <w:br/>
      </w:r>
      <w:r w:rsidR="00743C00">
        <w:rPr>
          <w:szCs w:val="22"/>
        </w:rPr>
        <w:br/>
        <w:t>SP#1</w:t>
      </w:r>
    </w:p>
    <w:p w14:paraId="4A5AE04B" w14:textId="77777777" w:rsidR="00743C00" w:rsidRDefault="00743C00" w:rsidP="00121D52">
      <w:pPr>
        <w:jc w:val="both"/>
        <w:rPr>
          <w:szCs w:val="22"/>
        </w:rPr>
      </w:pPr>
    </w:p>
    <w:p w14:paraId="1B5B699A" w14:textId="77777777" w:rsidR="00743C00" w:rsidRPr="00743C00" w:rsidRDefault="00743C00" w:rsidP="00743C00">
      <w:pPr>
        <w:jc w:val="both"/>
        <w:rPr>
          <w:szCs w:val="22"/>
        </w:rPr>
      </w:pPr>
      <w:r w:rsidRPr="00743C00">
        <w:rPr>
          <w:szCs w:val="22"/>
        </w:rPr>
        <w:t>Do you agree to define frequency domain aggregation of aggregated PPDUs for EHT?</w:t>
      </w:r>
    </w:p>
    <w:p w14:paraId="1CEEEFF2" w14:textId="77777777" w:rsidR="005D7BA2" w:rsidRDefault="00743C00" w:rsidP="00DF7E01">
      <w:pPr>
        <w:pStyle w:val="ListParagraph"/>
        <w:numPr>
          <w:ilvl w:val="0"/>
          <w:numId w:val="66"/>
        </w:numPr>
        <w:jc w:val="both"/>
        <w:rPr>
          <w:szCs w:val="22"/>
        </w:rPr>
      </w:pPr>
      <w:r w:rsidRPr="005D7BA2">
        <w:rPr>
          <w:szCs w:val="22"/>
        </w:rPr>
        <w:t>Aggregated PPDU consists of multiple sub-PPDUs.</w:t>
      </w:r>
    </w:p>
    <w:p w14:paraId="1577D6D5" w14:textId="77777777" w:rsidR="005D7BA2" w:rsidRDefault="00743C00" w:rsidP="00DF7E01">
      <w:pPr>
        <w:pStyle w:val="ListParagraph"/>
        <w:numPr>
          <w:ilvl w:val="1"/>
          <w:numId w:val="66"/>
        </w:numPr>
        <w:jc w:val="both"/>
        <w:rPr>
          <w:szCs w:val="22"/>
        </w:rPr>
      </w:pPr>
      <w:r w:rsidRPr="005D7BA2">
        <w:rPr>
          <w:szCs w:val="22"/>
        </w:rPr>
        <w:t>The PPDU format combination limits to EHT and HE.</w:t>
      </w:r>
    </w:p>
    <w:p w14:paraId="31795A88" w14:textId="77777777" w:rsidR="005D7BA2" w:rsidRDefault="005D7BA2" w:rsidP="00DF7E01">
      <w:pPr>
        <w:pStyle w:val="ListParagraph"/>
        <w:numPr>
          <w:ilvl w:val="1"/>
          <w:numId w:val="66"/>
        </w:numPr>
        <w:jc w:val="both"/>
        <w:rPr>
          <w:szCs w:val="22"/>
        </w:rPr>
      </w:pPr>
      <w:r>
        <w:rPr>
          <w:szCs w:val="22"/>
        </w:rPr>
        <w:t>Other combinations are TBD.</w:t>
      </w:r>
    </w:p>
    <w:p w14:paraId="1792F33E" w14:textId="77777777" w:rsidR="005D7BA2" w:rsidRDefault="00743C00" w:rsidP="00DF7E01">
      <w:pPr>
        <w:pStyle w:val="ListParagraph"/>
        <w:numPr>
          <w:ilvl w:val="1"/>
          <w:numId w:val="66"/>
        </w:numPr>
        <w:jc w:val="both"/>
        <w:rPr>
          <w:szCs w:val="22"/>
        </w:rPr>
      </w:pPr>
      <w:r w:rsidRPr="005D7BA2">
        <w:rPr>
          <w:szCs w:val="22"/>
        </w:rPr>
        <w:t>For the PPDU using HE format, the PPDU BW TBD.</w:t>
      </w:r>
    </w:p>
    <w:p w14:paraId="7B8A5136" w14:textId="77777777" w:rsidR="005D7BA2" w:rsidRDefault="00743C00" w:rsidP="00DF7E01">
      <w:pPr>
        <w:pStyle w:val="ListParagraph"/>
        <w:numPr>
          <w:ilvl w:val="1"/>
          <w:numId w:val="66"/>
        </w:numPr>
        <w:jc w:val="both"/>
        <w:rPr>
          <w:szCs w:val="22"/>
        </w:rPr>
      </w:pPr>
      <w:r w:rsidRPr="005D7BA2">
        <w:rPr>
          <w:szCs w:val="22"/>
        </w:rPr>
        <w:t>The number of PPDUs is TBD.</w:t>
      </w:r>
    </w:p>
    <w:p w14:paraId="045A6D98" w14:textId="77777777" w:rsidR="00743C00" w:rsidRPr="005D7BA2" w:rsidRDefault="00743C00" w:rsidP="00DF7E01">
      <w:pPr>
        <w:pStyle w:val="ListParagraph"/>
        <w:numPr>
          <w:ilvl w:val="0"/>
          <w:numId w:val="66"/>
        </w:numPr>
        <w:jc w:val="both"/>
        <w:rPr>
          <w:szCs w:val="22"/>
        </w:rPr>
      </w:pPr>
      <w:r w:rsidRPr="005D7BA2">
        <w:rPr>
          <w:szCs w:val="22"/>
        </w:rPr>
        <w:t>A-PPDU will be R2 feature.</w:t>
      </w:r>
    </w:p>
    <w:p w14:paraId="1C2B2621" w14:textId="77777777" w:rsidR="00743C00" w:rsidRDefault="00743C00" w:rsidP="00121D52">
      <w:pPr>
        <w:jc w:val="both"/>
        <w:rPr>
          <w:szCs w:val="22"/>
        </w:rPr>
      </w:pPr>
    </w:p>
    <w:p w14:paraId="3E628586" w14:textId="77777777" w:rsidR="00400DF3" w:rsidRDefault="00400DF3" w:rsidP="00400DF3">
      <w:pPr>
        <w:rPr>
          <w:szCs w:val="22"/>
        </w:rPr>
      </w:pPr>
      <w:r w:rsidRPr="00A3461A">
        <w:rPr>
          <w:szCs w:val="22"/>
          <w:highlight w:val="green"/>
        </w:rPr>
        <w:t>Y/N/A: 31/0/7</w:t>
      </w:r>
    </w:p>
    <w:p w14:paraId="64A92EBC" w14:textId="77777777" w:rsidR="005D7BA2" w:rsidRPr="00942FE6" w:rsidRDefault="005D7BA2" w:rsidP="005D7BA2">
      <w:pPr>
        <w:jc w:val="both"/>
        <w:rPr>
          <w:b/>
        </w:rPr>
      </w:pPr>
      <w:r>
        <w:rPr>
          <w:b/>
        </w:rPr>
        <w:t xml:space="preserve">Straw poll #48 </w:t>
      </w:r>
      <w:r w:rsidRPr="006366A0">
        <w:rPr>
          <w:b/>
          <w:i/>
        </w:rPr>
        <w:t>[#SP</w:t>
      </w:r>
      <w:r>
        <w:rPr>
          <w:b/>
          <w:i/>
        </w:rPr>
        <w:t>48</w:t>
      </w:r>
      <w:r w:rsidRPr="006366A0">
        <w:rPr>
          <w:b/>
          <w:i/>
        </w:rPr>
        <w:t>]</w:t>
      </w:r>
    </w:p>
    <w:p w14:paraId="4972BFF5" w14:textId="77777777" w:rsidR="005D7BA2" w:rsidRDefault="005D7BA2" w:rsidP="00121D52">
      <w:pPr>
        <w:jc w:val="both"/>
        <w:rPr>
          <w:szCs w:val="22"/>
        </w:rPr>
      </w:pPr>
    </w:p>
    <w:p w14:paraId="523AF5CA" w14:textId="77777777" w:rsidR="009B5B1A" w:rsidRDefault="009B5B1A" w:rsidP="00121D52">
      <w:pPr>
        <w:jc w:val="both"/>
        <w:rPr>
          <w:szCs w:val="22"/>
        </w:rPr>
      </w:pPr>
      <w:r>
        <w:rPr>
          <w:szCs w:val="22"/>
        </w:rPr>
        <w:t xml:space="preserve">Reference:  </w:t>
      </w:r>
      <w:r w:rsidRPr="009B5B1A">
        <w:rPr>
          <w:szCs w:val="22"/>
        </w:rPr>
        <w:t>11-20-0787-00-00be-minutes-802-11-be-phy-ad-hoc-telephone-conferences-may-july-2020</w:t>
      </w:r>
    </w:p>
    <w:p w14:paraId="3AF433C7" w14:textId="77777777" w:rsidR="009B5B1A" w:rsidRPr="005758D1" w:rsidRDefault="00611677" w:rsidP="009B5B1A">
      <w:pPr>
        <w:pStyle w:val="Heading2"/>
        <w:rPr>
          <w:u w:val="none"/>
          <w:lang w:val="en-US"/>
        </w:rPr>
      </w:pPr>
      <w:bookmarkStart w:id="2060" w:name="_Toc47082152"/>
      <w:r>
        <w:rPr>
          <w:u w:val="none"/>
          <w:lang w:val="en-US"/>
        </w:rPr>
        <w:t>May 18 (MAC):  9</w:t>
      </w:r>
      <w:r w:rsidR="009B5B1A" w:rsidRPr="005758D1">
        <w:rPr>
          <w:u w:val="none"/>
          <w:lang w:val="en-US"/>
        </w:rPr>
        <w:t xml:space="preserve"> </w:t>
      </w:r>
      <w:r w:rsidR="009B5B1A">
        <w:rPr>
          <w:u w:val="none"/>
          <w:lang w:val="en-US"/>
        </w:rPr>
        <w:t>SPs</w:t>
      </w:r>
      <w:bookmarkEnd w:id="2060"/>
      <w:r w:rsidR="009B5B1A">
        <w:rPr>
          <w:u w:val="none"/>
          <w:lang w:val="en-US"/>
        </w:rPr>
        <w:t xml:space="preserve"> </w:t>
      </w:r>
    </w:p>
    <w:p w14:paraId="45733AA0" w14:textId="77777777" w:rsidR="009B5B1A" w:rsidRDefault="009B5B1A" w:rsidP="009B5B1A">
      <w:pPr>
        <w:jc w:val="both"/>
        <w:rPr>
          <w:szCs w:val="22"/>
        </w:rPr>
      </w:pPr>
    </w:p>
    <w:p w14:paraId="709CE417" w14:textId="77777777" w:rsidR="009B5B1A" w:rsidRPr="00A707B9" w:rsidRDefault="009B5B1A" w:rsidP="009B5B1A">
      <w:pPr>
        <w:jc w:val="both"/>
        <w:rPr>
          <w:b/>
          <w:szCs w:val="22"/>
        </w:rPr>
      </w:pPr>
      <w:r w:rsidRPr="00A707B9">
        <w:rPr>
          <w:b/>
          <w:szCs w:val="22"/>
        </w:rPr>
        <w:t>20/</w:t>
      </w:r>
      <w:r w:rsidR="00611677" w:rsidRPr="00A707B9">
        <w:rPr>
          <w:b/>
          <w:szCs w:val="22"/>
        </w:rPr>
        <w:t>408r4 (</w:t>
      </w:r>
      <w:r w:rsidR="00A707B9" w:rsidRPr="00A707B9">
        <w:rPr>
          <w:b/>
          <w:szCs w:val="22"/>
        </w:rPr>
        <w:t>Prioritized EDCA Channel Access Over Latency Sensitive Links in MLO, Chunyu Hu, Facebook)</w:t>
      </w:r>
    </w:p>
    <w:p w14:paraId="4DE729A3" w14:textId="77777777" w:rsidR="00A707B9" w:rsidRDefault="00A707B9" w:rsidP="009B5B1A">
      <w:pPr>
        <w:jc w:val="both"/>
        <w:rPr>
          <w:szCs w:val="22"/>
        </w:rPr>
      </w:pPr>
    </w:p>
    <w:p w14:paraId="38351F9E" w14:textId="77777777" w:rsidR="00A75F89" w:rsidRDefault="00A707B9" w:rsidP="00A75F89">
      <w:pPr>
        <w:jc w:val="both"/>
        <w:rPr>
          <w:szCs w:val="22"/>
        </w:rPr>
      </w:pPr>
      <w:r>
        <w:rPr>
          <w:szCs w:val="22"/>
        </w:rPr>
        <w:t>SP#1</w:t>
      </w:r>
    </w:p>
    <w:p w14:paraId="690ABC39" w14:textId="77777777" w:rsidR="00A75F89" w:rsidRDefault="00A75F89" w:rsidP="00A75F89">
      <w:pPr>
        <w:jc w:val="both"/>
        <w:rPr>
          <w:szCs w:val="22"/>
        </w:rPr>
      </w:pPr>
    </w:p>
    <w:p w14:paraId="5BE3D004" w14:textId="77777777" w:rsidR="00A75F89" w:rsidRDefault="00A75F89" w:rsidP="00A75F89">
      <w:pPr>
        <w:jc w:val="both"/>
        <w:rPr>
          <w:szCs w:val="22"/>
        </w:rPr>
      </w:pPr>
      <w:r w:rsidRPr="00A75F89">
        <w:rPr>
          <w:szCs w:val="22"/>
        </w:rPr>
        <w:t xml:space="preserve">Do you support that the TGbe SFD shall include that </w:t>
      </w:r>
    </w:p>
    <w:p w14:paraId="4DB00637" w14:textId="77777777" w:rsidR="00A707B9" w:rsidRPr="00A75F89" w:rsidRDefault="00A75F89" w:rsidP="00DF7E01">
      <w:pPr>
        <w:pStyle w:val="ListParagraph"/>
        <w:numPr>
          <w:ilvl w:val="0"/>
          <w:numId w:val="67"/>
        </w:numPr>
        <w:jc w:val="both"/>
        <w:rPr>
          <w:szCs w:val="22"/>
        </w:rPr>
      </w:pPr>
      <w:r w:rsidRPr="00A75F89">
        <w:rPr>
          <w:szCs w:val="22"/>
        </w:rPr>
        <w:t>An MLD AP may offer differentiated quality of service over different links</w:t>
      </w:r>
    </w:p>
    <w:p w14:paraId="74EB40DF" w14:textId="77777777" w:rsidR="009B5B1A" w:rsidRDefault="009B5B1A" w:rsidP="009B5B1A">
      <w:pPr>
        <w:jc w:val="both"/>
        <w:rPr>
          <w:szCs w:val="22"/>
        </w:rPr>
      </w:pPr>
    </w:p>
    <w:p w14:paraId="0024A380" w14:textId="77777777" w:rsidR="00385EC2" w:rsidRDefault="00385EC2" w:rsidP="009B5B1A">
      <w:pPr>
        <w:jc w:val="both"/>
        <w:rPr>
          <w:szCs w:val="22"/>
        </w:rPr>
      </w:pPr>
      <w:r w:rsidRPr="00385EC2">
        <w:rPr>
          <w:szCs w:val="22"/>
          <w:highlight w:val="green"/>
        </w:rPr>
        <w:t>Y/N/A: 61/8/17</w:t>
      </w:r>
    </w:p>
    <w:p w14:paraId="18A11BFA" w14:textId="77777777" w:rsidR="00385EC2" w:rsidRPr="00942FE6" w:rsidRDefault="00385EC2" w:rsidP="00385EC2">
      <w:pPr>
        <w:jc w:val="both"/>
        <w:rPr>
          <w:b/>
        </w:rPr>
      </w:pPr>
      <w:r>
        <w:rPr>
          <w:b/>
        </w:rPr>
        <w:t xml:space="preserve">Straw poll #49 </w:t>
      </w:r>
      <w:r w:rsidRPr="006366A0">
        <w:rPr>
          <w:b/>
          <w:i/>
        </w:rPr>
        <w:t>[#SP</w:t>
      </w:r>
      <w:r>
        <w:rPr>
          <w:b/>
          <w:i/>
        </w:rPr>
        <w:t>49</w:t>
      </w:r>
      <w:r w:rsidRPr="006366A0">
        <w:rPr>
          <w:b/>
          <w:i/>
        </w:rPr>
        <w:t>]</w:t>
      </w:r>
    </w:p>
    <w:p w14:paraId="77BAFB51" w14:textId="77777777" w:rsidR="00385EC2" w:rsidRDefault="00385EC2" w:rsidP="009B5B1A">
      <w:pPr>
        <w:jc w:val="both"/>
        <w:rPr>
          <w:szCs w:val="22"/>
        </w:rPr>
      </w:pPr>
    </w:p>
    <w:p w14:paraId="5B485528" w14:textId="77777777" w:rsidR="009B5B1A" w:rsidRDefault="009B5B1A" w:rsidP="009B5B1A">
      <w:pPr>
        <w:jc w:val="both"/>
        <w:rPr>
          <w:szCs w:val="22"/>
        </w:rPr>
      </w:pPr>
    </w:p>
    <w:p w14:paraId="00F7BFD1" w14:textId="77777777" w:rsidR="00E7057B" w:rsidRDefault="00E7057B" w:rsidP="009B5B1A">
      <w:pPr>
        <w:jc w:val="both"/>
        <w:rPr>
          <w:szCs w:val="22"/>
        </w:rPr>
      </w:pPr>
      <w:r>
        <w:rPr>
          <w:szCs w:val="22"/>
        </w:rPr>
        <w:t>SP#2</w:t>
      </w:r>
    </w:p>
    <w:p w14:paraId="3B867810" w14:textId="77777777" w:rsidR="00E7057B" w:rsidRDefault="00E7057B" w:rsidP="009B5B1A">
      <w:pPr>
        <w:jc w:val="both"/>
        <w:rPr>
          <w:szCs w:val="22"/>
        </w:rPr>
      </w:pPr>
    </w:p>
    <w:p w14:paraId="30B8CE10" w14:textId="77777777" w:rsidR="009F566B" w:rsidRDefault="009F566B" w:rsidP="009F566B">
      <w:pPr>
        <w:jc w:val="both"/>
        <w:rPr>
          <w:szCs w:val="22"/>
        </w:rPr>
      </w:pPr>
      <w:r w:rsidRPr="009F566B">
        <w:rPr>
          <w:szCs w:val="22"/>
        </w:rPr>
        <w:t>Do you support that the TGbe SFD shall include:</w:t>
      </w:r>
    </w:p>
    <w:p w14:paraId="3CC60F5C" w14:textId="77777777" w:rsidR="009F566B" w:rsidRPr="009F566B" w:rsidRDefault="009F566B" w:rsidP="00DF7E01">
      <w:pPr>
        <w:pStyle w:val="ListParagraph"/>
        <w:numPr>
          <w:ilvl w:val="0"/>
          <w:numId w:val="67"/>
        </w:numPr>
        <w:jc w:val="both"/>
        <w:rPr>
          <w:szCs w:val="22"/>
        </w:rPr>
      </w:pPr>
      <w:r w:rsidRPr="009F566B">
        <w:rPr>
          <w:szCs w:val="22"/>
        </w:rPr>
        <w:t>An optional mechanism of dividing medium time into slots of duration TBD during which prioritized EDCA access operates for specifically allowed STAs</w:t>
      </w:r>
    </w:p>
    <w:p w14:paraId="15480435" w14:textId="77777777" w:rsidR="009F566B" w:rsidRDefault="009F566B" w:rsidP="009F566B">
      <w:pPr>
        <w:jc w:val="both"/>
        <w:rPr>
          <w:szCs w:val="22"/>
        </w:rPr>
      </w:pPr>
    </w:p>
    <w:p w14:paraId="06D6192F" w14:textId="77777777" w:rsidR="009F566B" w:rsidRPr="009F566B" w:rsidRDefault="009F566B" w:rsidP="009F566B">
      <w:pPr>
        <w:jc w:val="both"/>
        <w:rPr>
          <w:szCs w:val="22"/>
        </w:rPr>
      </w:pPr>
      <w:r w:rsidRPr="009F566B">
        <w:rPr>
          <w:szCs w:val="22"/>
          <w:highlight w:val="red"/>
        </w:rPr>
        <w:t>Y/N/A: 15/30/39</w:t>
      </w:r>
    </w:p>
    <w:p w14:paraId="5E90CED4" w14:textId="77777777" w:rsidR="00E7057B" w:rsidRDefault="00E7057B" w:rsidP="009B5B1A">
      <w:pPr>
        <w:jc w:val="both"/>
        <w:rPr>
          <w:szCs w:val="22"/>
        </w:rPr>
      </w:pPr>
    </w:p>
    <w:p w14:paraId="745B820A" w14:textId="77777777" w:rsidR="00E7057B" w:rsidRDefault="00E7057B" w:rsidP="009B5B1A">
      <w:pPr>
        <w:jc w:val="both"/>
        <w:rPr>
          <w:szCs w:val="22"/>
        </w:rPr>
      </w:pPr>
    </w:p>
    <w:p w14:paraId="7598B077" w14:textId="77777777" w:rsidR="009F566B" w:rsidRPr="00D40329" w:rsidRDefault="009F566B" w:rsidP="009B5B1A">
      <w:pPr>
        <w:jc w:val="both"/>
        <w:rPr>
          <w:b/>
          <w:szCs w:val="22"/>
        </w:rPr>
      </w:pPr>
      <w:r w:rsidRPr="00D40329">
        <w:rPr>
          <w:b/>
          <w:szCs w:val="22"/>
        </w:rPr>
        <w:t>20/0358r</w:t>
      </w:r>
      <w:r w:rsidR="005B7FC2" w:rsidRPr="00D40329">
        <w:rPr>
          <w:b/>
          <w:szCs w:val="22"/>
        </w:rPr>
        <w:t>3 (Multi-BSSID Operation with MLO, Abhishek Patil, Qualcomm)</w:t>
      </w:r>
    </w:p>
    <w:p w14:paraId="7DB6C8BA" w14:textId="77777777" w:rsidR="005B7FC2" w:rsidRDefault="005B7FC2" w:rsidP="009B5B1A">
      <w:pPr>
        <w:jc w:val="both"/>
        <w:rPr>
          <w:szCs w:val="22"/>
        </w:rPr>
      </w:pPr>
    </w:p>
    <w:p w14:paraId="683F7F61" w14:textId="77777777" w:rsidR="005B7FC2" w:rsidRDefault="00D40329" w:rsidP="009B5B1A">
      <w:pPr>
        <w:jc w:val="both"/>
        <w:rPr>
          <w:szCs w:val="22"/>
        </w:rPr>
      </w:pPr>
      <w:r>
        <w:rPr>
          <w:szCs w:val="22"/>
        </w:rPr>
        <w:t>SP#4</w:t>
      </w:r>
    </w:p>
    <w:p w14:paraId="67069729" w14:textId="77777777" w:rsidR="00D40329" w:rsidRDefault="00D40329" w:rsidP="009B5B1A">
      <w:pPr>
        <w:jc w:val="both"/>
        <w:rPr>
          <w:szCs w:val="22"/>
        </w:rPr>
      </w:pPr>
    </w:p>
    <w:p w14:paraId="02E1E175" w14:textId="77777777" w:rsidR="00D40329" w:rsidRDefault="00D40329" w:rsidP="009B5B1A">
      <w:pPr>
        <w:jc w:val="both"/>
        <w:rPr>
          <w:szCs w:val="22"/>
        </w:rPr>
      </w:pPr>
      <w:r w:rsidRPr="00D40329">
        <w:rPr>
          <w:szCs w:val="22"/>
        </w:rPr>
        <w:t xml:space="preserve">Do you support that each AP of an AP MLD is independently configured to operate as transmitted or nontransmitted BSSID of a multiple BSSID set or as an AP of a co-hosted BSSID set or not part of either a multiple BSSID set or co-hosted BSSID set?  </w:t>
      </w:r>
    </w:p>
    <w:p w14:paraId="2E92E5A6" w14:textId="77777777" w:rsidR="00D40329" w:rsidRDefault="00D40329" w:rsidP="009B5B1A">
      <w:pPr>
        <w:jc w:val="both"/>
        <w:rPr>
          <w:szCs w:val="22"/>
        </w:rPr>
      </w:pPr>
    </w:p>
    <w:p w14:paraId="5480E839" w14:textId="77777777" w:rsidR="00D40329" w:rsidRDefault="00D40329" w:rsidP="009B5B1A">
      <w:pPr>
        <w:jc w:val="both"/>
        <w:rPr>
          <w:szCs w:val="22"/>
        </w:rPr>
      </w:pPr>
      <w:r w:rsidRPr="00D40329">
        <w:rPr>
          <w:szCs w:val="22"/>
          <w:highlight w:val="green"/>
        </w:rPr>
        <w:t>Y/N/A: 52/2/33</w:t>
      </w:r>
    </w:p>
    <w:p w14:paraId="7059B828" w14:textId="77777777" w:rsidR="00D40329" w:rsidRPr="00942FE6" w:rsidRDefault="00D40329" w:rsidP="00D40329">
      <w:pPr>
        <w:jc w:val="both"/>
        <w:rPr>
          <w:b/>
        </w:rPr>
      </w:pPr>
      <w:r>
        <w:rPr>
          <w:b/>
        </w:rPr>
        <w:t xml:space="preserve">Straw poll #50 </w:t>
      </w:r>
      <w:r w:rsidRPr="006366A0">
        <w:rPr>
          <w:b/>
          <w:i/>
        </w:rPr>
        <w:t>[#SP</w:t>
      </w:r>
      <w:r>
        <w:rPr>
          <w:b/>
          <w:i/>
        </w:rPr>
        <w:t>50</w:t>
      </w:r>
      <w:r w:rsidRPr="006366A0">
        <w:rPr>
          <w:b/>
          <w:i/>
        </w:rPr>
        <w:t>]</w:t>
      </w:r>
    </w:p>
    <w:p w14:paraId="3CFAD47C" w14:textId="77777777" w:rsidR="00D40329" w:rsidRDefault="00D40329">
      <w:pPr>
        <w:rPr>
          <w:szCs w:val="22"/>
        </w:rPr>
      </w:pPr>
      <w:r>
        <w:rPr>
          <w:szCs w:val="22"/>
        </w:rPr>
        <w:br w:type="page"/>
      </w:r>
    </w:p>
    <w:p w14:paraId="7DB67FEC" w14:textId="77777777" w:rsidR="00C61DD1" w:rsidRDefault="00D40329" w:rsidP="00C61DD1">
      <w:pPr>
        <w:rPr>
          <w:szCs w:val="22"/>
        </w:rPr>
      </w:pPr>
      <w:r w:rsidRPr="00C61DD1">
        <w:rPr>
          <w:b/>
          <w:szCs w:val="22"/>
        </w:rPr>
        <w:lastRenderedPageBreak/>
        <w:t>20/0105r</w:t>
      </w:r>
      <w:r w:rsidR="00C61DD1" w:rsidRPr="00C61DD1">
        <w:rPr>
          <w:b/>
          <w:szCs w:val="22"/>
        </w:rPr>
        <w:t>4 (Link Latency Statistics of Multi-band Operations in EHT, Frank Hsu, MediaTek)</w:t>
      </w:r>
      <w:r w:rsidR="00C61DD1" w:rsidRPr="00C61DD1">
        <w:rPr>
          <w:b/>
          <w:szCs w:val="22"/>
        </w:rPr>
        <w:br/>
      </w:r>
      <w:r w:rsidR="00C61DD1">
        <w:rPr>
          <w:szCs w:val="22"/>
        </w:rPr>
        <w:br/>
        <w:t>SP#1</w:t>
      </w:r>
    </w:p>
    <w:p w14:paraId="5D5669A2" w14:textId="77777777" w:rsidR="00C61DD1" w:rsidRDefault="00C61DD1" w:rsidP="00C61DD1">
      <w:pPr>
        <w:rPr>
          <w:szCs w:val="22"/>
        </w:rPr>
      </w:pPr>
    </w:p>
    <w:p w14:paraId="571F5114" w14:textId="77777777" w:rsidR="00C61DD1" w:rsidRDefault="00C61DD1" w:rsidP="00C61DD1">
      <w:pPr>
        <w:jc w:val="both"/>
        <w:rPr>
          <w:szCs w:val="22"/>
        </w:rPr>
      </w:pPr>
      <w:r w:rsidRPr="00C61DD1">
        <w:rPr>
          <w:szCs w:val="22"/>
          <w:lang w:val="en-US"/>
        </w:rPr>
        <w:t>Do you support that EHT AP should provide BSS transmit delay statistics carried in an information element?</w:t>
      </w:r>
    </w:p>
    <w:p w14:paraId="67765550" w14:textId="77777777" w:rsidR="00C61DD1" w:rsidRPr="00C61DD1" w:rsidRDefault="00C61DD1" w:rsidP="00DF7E01">
      <w:pPr>
        <w:pStyle w:val="ListParagraph"/>
        <w:numPr>
          <w:ilvl w:val="0"/>
          <w:numId w:val="67"/>
        </w:numPr>
        <w:rPr>
          <w:szCs w:val="22"/>
        </w:rPr>
      </w:pPr>
      <w:r w:rsidRPr="00C61DD1">
        <w:rPr>
          <w:szCs w:val="22"/>
          <w:lang w:val="en-US"/>
        </w:rPr>
        <w:t xml:space="preserve">Transmit delay statistics details are TBD?  </w:t>
      </w:r>
    </w:p>
    <w:p w14:paraId="41B3D13A" w14:textId="77777777" w:rsidR="00D40329" w:rsidRDefault="00D40329" w:rsidP="009B5B1A">
      <w:pPr>
        <w:jc w:val="both"/>
        <w:rPr>
          <w:szCs w:val="22"/>
        </w:rPr>
      </w:pPr>
    </w:p>
    <w:p w14:paraId="2A6E7EE1" w14:textId="77777777" w:rsidR="00D40329" w:rsidRDefault="00C61DD1" w:rsidP="009B5B1A">
      <w:pPr>
        <w:jc w:val="both"/>
        <w:rPr>
          <w:szCs w:val="22"/>
        </w:rPr>
      </w:pPr>
      <w:r w:rsidRPr="00C61DD1">
        <w:rPr>
          <w:szCs w:val="22"/>
          <w:highlight w:val="red"/>
        </w:rPr>
        <w:t>Y/N/A: 30/25/27</w:t>
      </w:r>
    </w:p>
    <w:p w14:paraId="6C064B49" w14:textId="77777777" w:rsidR="00C61DD1" w:rsidRDefault="00C61DD1" w:rsidP="009B5B1A">
      <w:pPr>
        <w:jc w:val="both"/>
        <w:rPr>
          <w:szCs w:val="22"/>
        </w:rPr>
      </w:pPr>
    </w:p>
    <w:p w14:paraId="48832FA6" w14:textId="77777777" w:rsidR="00C61DD1" w:rsidRDefault="00C61DD1" w:rsidP="009B5B1A">
      <w:pPr>
        <w:jc w:val="both"/>
        <w:rPr>
          <w:szCs w:val="22"/>
        </w:rPr>
      </w:pPr>
    </w:p>
    <w:p w14:paraId="6BC7BE28" w14:textId="77777777" w:rsidR="00C61DD1" w:rsidRDefault="00C61DD1" w:rsidP="009B5B1A">
      <w:pPr>
        <w:jc w:val="both"/>
        <w:rPr>
          <w:szCs w:val="22"/>
        </w:rPr>
      </w:pPr>
      <w:r>
        <w:rPr>
          <w:szCs w:val="22"/>
        </w:rPr>
        <w:t>SP#2</w:t>
      </w:r>
    </w:p>
    <w:p w14:paraId="68D6EFFA" w14:textId="77777777" w:rsidR="00C61DD1" w:rsidRDefault="00C61DD1" w:rsidP="009B5B1A">
      <w:pPr>
        <w:jc w:val="both"/>
        <w:rPr>
          <w:szCs w:val="22"/>
        </w:rPr>
      </w:pPr>
    </w:p>
    <w:p w14:paraId="18C135F2" w14:textId="77777777" w:rsidR="00E41DAE" w:rsidRDefault="00E41DAE" w:rsidP="00E41DAE">
      <w:pPr>
        <w:jc w:val="both"/>
        <w:rPr>
          <w:szCs w:val="22"/>
          <w:lang w:val="en-US"/>
        </w:rPr>
      </w:pPr>
      <w:r w:rsidRPr="00E41DAE">
        <w:rPr>
          <w:szCs w:val="22"/>
          <w:lang w:val="en-US"/>
        </w:rPr>
        <w:t>Do you support that EHT AP MLD should provide transmit delay statistics of each link carried in an information element?</w:t>
      </w:r>
    </w:p>
    <w:p w14:paraId="473F3C83" w14:textId="77777777" w:rsidR="00C61DD1" w:rsidRPr="00E41DAE" w:rsidRDefault="00E41DAE" w:rsidP="00DF7E01">
      <w:pPr>
        <w:pStyle w:val="ListParagraph"/>
        <w:numPr>
          <w:ilvl w:val="0"/>
          <w:numId w:val="67"/>
        </w:numPr>
        <w:jc w:val="both"/>
        <w:rPr>
          <w:szCs w:val="22"/>
          <w:lang w:val="en-US"/>
        </w:rPr>
      </w:pPr>
      <w:r w:rsidRPr="00E41DAE">
        <w:rPr>
          <w:szCs w:val="22"/>
          <w:lang w:val="en-US"/>
        </w:rPr>
        <w:t>Transmit delay statistics details are TBD</w:t>
      </w:r>
    </w:p>
    <w:p w14:paraId="60013EE3" w14:textId="77777777" w:rsidR="00C61DD1" w:rsidRDefault="00C61DD1" w:rsidP="009B5B1A">
      <w:pPr>
        <w:jc w:val="both"/>
        <w:rPr>
          <w:szCs w:val="22"/>
        </w:rPr>
      </w:pPr>
    </w:p>
    <w:p w14:paraId="2AD66761" w14:textId="77777777" w:rsidR="00E41DAE" w:rsidRDefault="00E41DAE" w:rsidP="009B5B1A">
      <w:pPr>
        <w:jc w:val="both"/>
        <w:rPr>
          <w:szCs w:val="22"/>
        </w:rPr>
      </w:pPr>
      <w:r w:rsidRPr="00E41DAE">
        <w:rPr>
          <w:szCs w:val="22"/>
          <w:highlight w:val="red"/>
        </w:rPr>
        <w:t>Y/N/A: 38/24/22</w:t>
      </w:r>
    </w:p>
    <w:p w14:paraId="7E48B0B4" w14:textId="77777777" w:rsidR="00E41DAE" w:rsidRDefault="00E41DAE" w:rsidP="009B5B1A">
      <w:pPr>
        <w:jc w:val="both"/>
        <w:rPr>
          <w:szCs w:val="22"/>
        </w:rPr>
      </w:pPr>
    </w:p>
    <w:p w14:paraId="45AFD9A2" w14:textId="77777777" w:rsidR="00E41DAE" w:rsidRDefault="00E41DAE" w:rsidP="009B5B1A">
      <w:pPr>
        <w:jc w:val="both"/>
        <w:rPr>
          <w:szCs w:val="22"/>
        </w:rPr>
      </w:pPr>
    </w:p>
    <w:p w14:paraId="063CF997" w14:textId="77777777" w:rsidR="00E41DAE" w:rsidRPr="004819CD" w:rsidRDefault="00E41DAE" w:rsidP="009B5B1A">
      <w:pPr>
        <w:jc w:val="both"/>
        <w:rPr>
          <w:b/>
          <w:szCs w:val="22"/>
        </w:rPr>
      </w:pPr>
      <w:r w:rsidRPr="004819CD">
        <w:rPr>
          <w:b/>
          <w:szCs w:val="22"/>
        </w:rPr>
        <w:t>20/0472r</w:t>
      </w:r>
      <w:r w:rsidR="004819CD" w:rsidRPr="004819CD">
        <w:rPr>
          <w:b/>
          <w:szCs w:val="22"/>
        </w:rPr>
        <w:t>2 (Discussion of More Data subfield for multi-link, Yunbo Li, Huawei)</w:t>
      </w:r>
    </w:p>
    <w:p w14:paraId="6C3FD23F" w14:textId="77777777" w:rsidR="004819CD" w:rsidRDefault="004819CD" w:rsidP="009B5B1A">
      <w:pPr>
        <w:jc w:val="both"/>
        <w:rPr>
          <w:szCs w:val="22"/>
        </w:rPr>
      </w:pPr>
    </w:p>
    <w:p w14:paraId="6771A429" w14:textId="77777777" w:rsidR="004819CD" w:rsidRDefault="004819CD" w:rsidP="009B5B1A">
      <w:pPr>
        <w:jc w:val="both"/>
        <w:rPr>
          <w:szCs w:val="22"/>
        </w:rPr>
      </w:pPr>
      <w:r>
        <w:rPr>
          <w:szCs w:val="22"/>
        </w:rPr>
        <w:t>SP#1</w:t>
      </w:r>
    </w:p>
    <w:p w14:paraId="0DB39AAE" w14:textId="77777777" w:rsidR="004819CD" w:rsidRDefault="004819CD" w:rsidP="009B5B1A">
      <w:pPr>
        <w:jc w:val="both"/>
        <w:rPr>
          <w:szCs w:val="22"/>
        </w:rPr>
      </w:pPr>
    </w:p>
    <w:p w14:paraId="3E41BA43" w14:textId="77777777" w:rsidR="004819CD" w:rsidRPr="00D61FBB" w:rsidRDefault="00D61FBB" w:rsidP="009B5B1A">
      <w:pPr>
        <w:jc w:val="both"/>
        <w:rPr>
          <w:szCs w:val="22"/>
          <w:lang w:val="en-US"/>
        </w:rPr>
      </w:pPr>
      <w:r w:rsidRPr="00D61FBB">
        <w:rPr>
          <w:szCs w:val="22"/>
          <w:lang w:val="en-US"/>
        </w:rPr>
        <w:t>Do you support to adjust the setting of More Data subfield to fit MLD scenario?</w:t>
      </w:r>
    </w:p>
    <w:p w14:paraId="7A9366E4" w14:textId="77777777" w:rsidR="0092792E" w:rsidRDefault="0092792E" w:rsidP="009B5B1A">
      <w:pPr>
        <w:jc w:val="both"/>
        <w:rPr>
          <w:szCs w:val="22"/>
        </w:rPr>
      </w:pPr>
    </w:p>
    <w:p w14:paraId="03DF2EC5" w14:textId="77777777" w:rsidR="00E41DAE" w:rsidRDefault="0092792E" w:rsidP="009B5B1A">
      <w:pPr>
        <w:jc w:val="both"/>
        <w:rPr>
          <w:szCs w:val="22"/>
        </w:rPr>
      </w:pPr>
      <w:r w:rsidRPr="0092792E">
        <w:rPr>
          <w:szCs w:val="22"/>
          <w:highlight w:val="green"/>
        </w:rPr>
        <w:t>Y/N/A: 45/8/25</w:t>
      </w:r>
    </w:p>
    <w:p w14:paraId="2411EB73" w14:textId="77777777" w:rsidR="00D61FBB" w:rsidRPr="00942FE6" w:rsidRDefault="00D61FBB" w:rsidP="00D61FBB">
      <w:pPr>
        <w:jc w:val="both"/>
        <w:rPr>
          <w:b/>
        </w:rPr>
      </w:pPr>
      <w:r>
        <w:rPr>
          <w:b/>
        </w:rPr>
        <w:t xml:space="preserve">Straw poll #51 </w:t>
      </w:r>
      <w:r w:rsidRPr="006366A0">
        <w:rPr>
          <w:b/>
          <w:i/>
        </w:rPr>
        <w:t>[#SP</w:t>
      </w:r>
      <w:r>
        <w:rPr>
          <w:b/>
          <w:i/>
        </w:rPr>
        <w:t>51</w:t>
      </w:r>
      <w:r w:rsidRPr="006366A0">
        <w:rPr>
          <w:b/>
          <w:i/>
        </w:rPr>
        <w:t>]</w:t>
      </w:r>
    </w:p>
    <w:p w14:paraId="5E8250E0" w14:textId="77777777" w:rsidR="00D61FBB" w:rsidRDefault="00D61FBB" w:rsidP="009B5B1A">
      <w:pPr>
        <w:jc w:val="both"/>
        <w:rPr>
          <w:szCs w:val="22"/>
        </w:rPr>
      </w:pPr>
    </w:p>
    <w:p w14:paraId="486580C2" w14:textId="77777777" w:rsidR="006A17D0" w:rsidRDefault="006A17D0" w:rsidP="009B5B1A">
      <w:pPr>
        <w:jc w:val="both"/>
        <w:rPr>
          <w:szCs w:val="22"/>
        </w:rPr>
      </w:pPr>
    </w:p>
    <w:p w14:paraId="79097514" w14:textId="77777777" w:rsidR="006A17D0" w:rsidRDefault="006A17D0" w:rsidP="009B5B1A">
      <w:pPr>
        <w:jc w:val="both"/>
        <w:rPr>
          <w:szCs w:val="22"/>
        </w:rPr>
      </w:pPr>
      <w:r>
        <w:rPr>
          <w:szCs w:val="22"/>
        </w:rPr>
        <w:t>SP#2</w:t>
      </w:r>
    </w:p>
    <w:p w14:paraId="7ADD81F7" w14:textId="77777777" w:rsidR="006A17D0" w:rsidRDefault="006A17D0" w:rsidP="009B5B1A">
      <w:pPr>
        <w:jc w:val="both"/>
        <w:rPr>
          <w:szCs w:val="22"/>
        </w:rPr>
      </w:pPr>
    </w:p>
    <w:p w14:paraId="1ECFCAC2" w14:textId="77777777" w:rsidR="002814F3" w:rsidRPr="002814F3" w:rsidRDefault="002814F3" w:rsidP="002814F3">
      <w:pPr>
        <w:jc w:val="both"/>
        <w:rPr>
          <w:szCs w:val="22"/>
        </w:rPr>
      </w:pPr>
      <w:r w:rsidRPr="002814F3">
        <w:rPr>
          <w:szCs w:val="22"/>
        </w:rPr>
        <w:t xml:space="preserve">Do you support below setting of More Data subfield?  </w:t>
      </w:r>
    </w:p>
    <w:p w14:paraId="24A228DA" w14:textId="77777777" w:rsidR="006A17D0" w:rsidRPr="002814F3" w:rsidRDefault="002814F3" w:rsidP="00DF7E01">
      <w:pPr>
        <w:pStyle w:val="ListParagraph"/>
        <w:numPr>
          <w:ilvl w:val="0"/>
          <w:numId w:val="67"/>
        </w:numPr>
        <w:jc w:val="both"/>
        <w:rPr>
          <w:szCs w:val="22"/>
        </w:rPr>
      </w:pPr>
      <w:r w:rsidRPr="002814F3">
        <w:rPr>
          <w:szCs w:val="22"/>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7C060BC2" w14:textId="77777777" w:rsidR="00E41DAE" w:rsidRDefault="00E41DAE" w:rsidP="009B5B1A">
      <w:pPr>
        <w:jc w:val="both"/>
        <w:rPr>
          <w:szCs w:val="22"/>
        </w:rPr>
      </w:pPr>
    </w:p>
    <w:p w14:paraId="0EFE0625" w14:textId="77777777" w:rsidR="002814F3" w:rsidRDefault="002814F3" w:rsidP="002814F3">
      <w:pPr>
        <w:jc w:val="both"/>
        <w:rPr>
          <w:szCs w:val="22"/>
        </w:rPr>
      </w:pPr>
      <w:r>
        <w:rPr>
          <w:szCs w:val="22"/>
          <w:highlight w:val="green"/>
        </w:rPr>
        <w:t>Y/N/A: 43/7</w:t>
      </w:r>
      <w:r w:rsidRPr="0092792E">
        <w:rPr>
          <w:szCs w:val="22"/>
          <w:highlight w:val="green"/>
        </w:rPr>
        <w:t>/2</w:t>
      </w:r>
      <w:r>
        <w:rPr>
          <w:szCs w:val="22"/>
          <w:highlight w:val="green"/>
        </w:rPr>
        <w:t>8</w:t>
      </w:r>
    </w:p>
    <w:p w14:paraId="423E65E0" w14:textId="77777777" w:rsidR="002814F3" w:rsidRPr="00942FE6" w:rsidRDefault="002814F3" w:rsidP="002814F3">
      <w:pPr>
        <w:jc w:val="both"/>
        <w:rPr>
          <w:b/>
        </w:rPr>
      </w:pPr>
      <w:r>
        <w:rPr>
          <w:b/>
        </w:rPr>
        <w:t xml:space="preserve">Straw poll #52 </w:t>
      </w:r>
      <w:r w:rsidRPr="006366A0">
        <w:rPr>
          <w:b/>
          <w:i/>
        </w:rPr>
        <w:t>[#SP</w:t>
      </w:r>
      <w:r>
        <w:rPr>
          <w:b/>
          <w:i/>
        </w:rPr>
        <w:t>52</w:t>
      </w:r>
      <w:r w:rsidRPr="006366A0">
        <w:rPr>
          <w:b/>
          <w:i/>
        </w:rPr>
        <w:t>]</w:t>
      </w:r>
    </w:p>
    <w:p w14:paraId="6ED71132" w14:textId="77777777" w:rsidR="002814F3" w:rsidRDefault="002814F3" w:rsidP="009B5B1A">
      <w:pPr>
        <w:jc w:val="both"/>
        <w:rPr>
          <w:szCs w:val="22"/>
        </w:rPr>
      </w:pPr>
    </w:p>
    <w:p w14:paraId="4BBBAEAA" w14:textId="77777777" w:rsidR="00903696" w:rsidRDefault="00903696" w:rsidP="009B5B1A">
      <w:pPr>
        <w:jc w:val="both"/>
        <w:rPr>
          <w:szCs w:val="22"/>
        </w:rPr>
      </w:pPr>
    </w:p>
    <w:p w14:paraId="7A288134" w14:textId="77777777" w:rsidR="00903696" w:rsidRDefault="00903696" w:rsidP="009B5B1A">
      <w:pPr>
        <w:jc w:val="both"/>
        <w:rPr>
          <w:szCs w:val="22"/>
        </w:rPr>
      </w:pPr>
      <w:r>
        <w:rPr>
          <w:szCs w:val="22"/>
        </w:rPr>
        <w:t>SP#3</w:t>
      </w:r>
    </w:p>
    <w:p w14:paraId="7EF192BC" w14:textId="77777777" w:rsidR="00903696" w:rsidRDefault="00903696" w:rsidP="009B5B1A">
      <w:pPr>
        <w:jc w:val="both"/>
        <w:rPr>
          <w:szCs w:val="22"/>
        </w:rPr>
      </w:pPr>
    </w:p>
    <w:p w14:paraId="14973767" w14:textId="77777777" w:rsidR="00903696" w:rsidRPr="00903696" w:rsidRDefault="00903696" w:rsidP="00903696">
      <w:pPr>
        <w:jc w:val="both"/>
        <w:rPr>
          <w:szCs w:val="22"/>
        </w:rPr>
      </w:pPr>
      <w:r w:rsidRPr="00903696">
        <w:rPr>
          <w:szCs w:val="22"/>
        </w:rPr>
        <w:t xml:space="preserve">Do you support below setting of More Data subfield?  </w:t>
      </w:r>
    </w:p>
    <w:p w14:paraId="08351CB3" w14:textId="77777777" w:rsidR="00903696" w:rsidRPr="00903696" w:rsidRDefault="00903696" w:rsidP="00DF7E01">
      <w:pPr>
        <w:pStyle w:val="ListParagraph"/>
        <w:numPr>
          <w:ilvl w:val="0"/>
          <w:numId w:val="67"/>
        </w:numPr>
        <w:jc w:val="both"/>
        <w:rPr>
          <w:szCs w:val="22"/>
        </w:rPr>
      </w:pPr>
      <w:r w:rsidRPr="00903696">
        <w:rPr>
          <w:szCs w:val="22"/>
        </w:rPr>
        <w:t>A QoS Null frame with More Data subfield sets to 0 may be transmitted in one link to indicate no more additional buffered BU of any TID or management frames that mapping to this link present?</w:t>
      </w:r>
    </w:p>
    <w:p w14:paraId="789AADEE" w14:textId="77777777" w:rsidR="00903696" w:rsidRDefault="00903696" w:rsidP="00903696">
      <w:pPr>
        <w:jc w:val="both"/>
        <w:rPr>
          <w:szCs w:val="22"/>
        </w:rPr>
      </w:pPr>
    </w:p>
    <w:p w14:paraId="610F786C" w14:textId="77777777" w:rsidR="00903696" w:rsidRDefault="00903696" w:rsidP="00903696">
      <w:pPr>
        <w:jc w:val="both"/>
        <w:rPr>
          <w:szCs w:val="22"/>
        </w:rPr>
      </w:pPr>
      <w:r w:rsidRPr="00903696">
        <w:rPr>
          <w:szCs w:val="22"/>
          <w:highlight w:val="red"/>
        </w:rPr>
        <w:t>Y/N/A: 29/16/37</w:t>
      </w:r>
    </w:p>
    <w:p w14:paraId="298BB5E8" w14:textId="77777777" w:rsidR="00903696" w:rsidRDefault="00903696">
      <w:pPr>
        <w:rPr>
          <w:szCs w:val="22"/>
        </w:rPr>
      </w:pPr>
      <w:r>
        <w:rPr>
          <w:szCs w:val="22"/>
        </w:rPr>
        <w:br w:type="page"/>
      </w:r>
    </w:p>
    <w:p w14:paraId="6FCE439E" w14:textId="77777777" w:rsidR="00903696" w:rsidRDefault="00903696" w:rsidP="00D44AE8">
      <w:pPr>
        <w:rPr>
          <w:b/>
          <w:szCs w:val="22"/>
        </w:rPr>
      </w:pPr>
      <w:r w:rsidRPr="00D44AE8">
        <w:rPr>
          <w:b/>
          <w:szCs w:val="22"/>
        </w:rPr>
        <w:lastRenderedPageBreak/>
        <w:t>20/0398r</w:t>
      </w:r>
      <w:r w:rsidR="00D44AE8" w:rsidRPr="00D44AE8">
        <w:rPr>
          <w:b/>
          <w:szCs w:val="22"/>
        </w:rPr>
        <w:t>3 (EHT BSS with wider bandwidth, Liwen Chu, NXP)</w:t>
      </w:r>
      <w:r w:rsidR="00D44AE8" w:rsidRPr="00D44AE8">
        <w:rPr>
          <w:b/>
          <w:szCs w:val="22"/>
        </w:rPr>
        <w:br/>
      </w:r>
      <w:r w:rsidR="00D44AE8" w:rsidRPr="00D44AE8">
        <w:rPr>
          <w:b/>
          <w:szCs w:val="22"/>
        </w:rPr>
        <w:br/>
      </w:r>
      <w:r w:rsidR="00D44AE8">
        <w:rPr>
          <w:b/>
          <w:szCs w:val="22"/>
        </w:rPr>
        <w:t>SP#1</w:t>
      </w:r>
    </w:p>
    <w:p w14:paraId="57050965" w14:textId="77777777" w:rsidR="00D44AE8" w:rsidRDefault="00D44AE8" w:rsidP="00D44AE8">
      <w:pPr>
        <w:rPr>
          <w:b/>
          <w:szCs w:val="22"/>
        </w:rPr>
      </w:pPr>
    </w:p>
    <w:p w14:paraId="7746516A" w14:textId="77777777" w:rsidR="00D44AE8" w:rsidRDefault="00D44AE8" w:rsidP="00D44AE8">
      <w:pPr>
        <w:jc w:val="both"/>
        <w:rPr>
          <w:szCs w:val="22"/>
          <w:lang w:val="en-US"/>
        </w:rPr>
      </w:pPr>
      <w:r w:rsidRPr="00D44AE8">
        <w:rPr>
          <w:szCs w:val="22"/>
          <w:lang w:val="en-US"/>
        </w:rPr>
        <w:t>Do you support that in 6GHz band, an EHT AP may announce different BSS operating bandwidth to non-EHT STAs than the BSS operating bandwidth it announces to EHT STAs when EHT BW covers disallowed 20MHz channels and/or when the announced EHT BW is not supported by non-EHT amendments. The advertised BSS operating bandwidth to EHT STA shall include the advertised BSS operating bandwidth to non-EHT STA?</w:t>
      </w:r>
    </w:p>
    <w:p w14:paraId="5FAE34A9" w14:textId="77777777" w:rsidR="00D44AE8" w:rsidRDefault="00D44AE8" w:rsidP="00D44AE8">
      <w:pPr>
        <w:jc w:val="both"/>
        <w:rPr>
          <w:szCs w:val="22"/>
          <w:lang w:val="en-US"/>
        </w:rPr>
      </w:pPr>
    </w:p>
    <w:p w14:paraId="392719A0" w14:textId="77777777" w:rsidR="00D44AE8" w:rsidRDefault="00D44AE8" w:rsidP="00D44AE8">
      <w:pPr>
        <w:jc w:val="both"/>
        <w:rPr>
          <w:szCs w:val="22"/>
        </w:rPr>
      </w:pPr>
      <w:r w:rsidRPr="00D44AE8">
        <w:rPr>
          <w:szCs w:val="22"/>
          <w:highlight w:val="green"/>
        </w:rPr>
        <w:t>Y/N/A: 31/1/33</w:t>
      </w:r>
    </w:p>
    <w:p w14:paraId="2C0EEDFC" w14:textId="77777777" w:rsidR="00D44AE8" w:rsidRPr="00942FE6" w:rsidRDefault="00D44AE8" w:rsidP="00D44AE8">
      <w:pPr>
        <w:jc w:val="both"/>
        <w:rPr>
          <w:b/>
        </w:rPr>
      </w:pPr>
      <w:r>
        <w:rPr>
          <w:b/>
        </w:rPr>
        <w:t xml:space="preserve">Straw poll #53 </w:t>
      </w:r>
      <w:r w:rsidRPr="006366A0">
        <w:rPr>
          <w:b/>
          <w:i/>
        </w:rPr>
        <w:t>[#SP</w:t>
      </w:r>
      <w:r>
        <w:rPr>
          <w:b/>
          <w:i/>
        </w:rPr>
        <w:t>53</w:t>
      </w:r>
      <w:r w:rsidRPr="006366A0">
        <w:rPr>
          <w:b/>
          <w:i/>
        </w:rPr>
        <w:t>]</w:t>
      </w:r>
    </w:p>
    <w:p w14:paraId="53CCB4BD" w14:textId="77777777" w:rsidR="00D44AE8" w:rsidRPr="00D44AE8" w:rsidRDefault="00D44AE8" w:rsidP="00D44AE8">
      <w:pPr>
        <w:rPr>
          <w:b/>
          <w:szCs w:val="22"/>
        </w:rPr>
      </w:pPr>
    </w:p>
    <w:p w14:paraId="6F3E887B" w14:textId="77777777" w:rsidR="009B5B1A" w:rsidRPr="006C3C2F" w:rsidRDefault="009B5B1A" w:rsidP="009B5B1A">
      <w:pPr>
        <w:jc w:val="both"/>
        <w:rPr>
          <w:szCs w:val="22"/>
        </w:rPr>
      </w:pPr>
      <w:r>
        <w:rPr>
          <w:szCs w:val="22"/>
        </w:rPr>
        <w:t xml:space="preserve">Reference:  </w:t>
      </w:r>
      <w:r w:rsidR="00846A14" w:rsidRPr="00846A14">
        <w:rPr>
          <w:szCs w:val="22"/>
        </w:rPr>
        <w:t>11-20-0777-01-00be-minutes-for-tgbe-mac-ad-hoc-teleconferences-may-and-july-2020</w:t>
      </w:r>
    </w:p>
    <w:p w14:paraId="4D06BE02" w14:textId="77777777" w:rsidR="00AA74AC" w:rsidRPr="005758D1" w:rsidRDefault="00AA74AC" w:rsidP="00AA74AC">
      <w:pPr>
        <w:pStyle w:val="Heading2"/>
        <w:rPr>
          <w:u w:val="none"/>
          <w:lang w:val="en-US"/>
        </w:rPr>
      </w:pPr>
      <w:bookmarkStart w:id="2061" w:name="_Toc47082153"/>
      <w:r>
        <w:rPr>
          <w:u w:val="none"/>
          <w:lang w:val="en-US"/>
        </w:rPr>
        <w:t>May 20 (MAC):  3</w:t>
      </w:r>
      <w:r w:rsidRPr="005758D1">
        <w:rPr>
          <w:u w:val="none"/>
          <w:lang w:val="en-US"/>
        </w:rPr>
        <w:t xml:space="preserve"> </w:t>
      </w:r>
      <w:r>
        <w:rPr>
          <w:u w:val="none"/>
          <w:lang w:val="en-US"/>
        </w:rPr>
        <w:t>SPs</w:t>
      </w:r>
      <w:bookmarkEnd w:id="2061"/>
      <w:r>
        <w:rPr>
          <w:u w:val="none"/>
          <w:lang w:val="en-US"/>
        </w:rPr>
        <w:t xml:space="preserve"> </w:t>
      </w:r>
    </w:p>
    <w:p w14:paraId="16B43F27" w14:textId="77777777" w:rsidR="00AA74AC" w:rsidRDefault="00AA74AC" w:rsidP="00121D52">
      <w:pPr>
        <w:jc w:val="both"/>
        <w:rPr>
          <w:szCs w:val="22"/>
        </w:rPr>
      </w:pPr>
    </w:p>
    <w:p w14:paraId="1BE76847" w14:textId="77777777" w:rsidR="00AA74AC" w:rsidRPr="00AA74AC" w:rsidRDefault="00AA74AC" w:rsidP="00121D52">
      <w:pPr>
        <w:jc w:val="both"/>
        <w:rPr>
          <w:b/>
          <w:szCs w:val="22"/>
        </w:rPr>
      </w:pPr>
      <w:r w:rsidRPr="00AA74AC">
        <w:rPr>
          <w:b/>
          <w:szCs w:val="22"/>
        </w:rPr>
        <w:t>20/0569r1 (11be TXOP protection and coexistence with 11ax, Chunyu Hu, Facebook)</w:t>
      </w:r>
    </w:p>
    <w:p w14:paraId="17982C9C" w14:textId="77777777" w:rsidR="00AA74AC" w:rsidRDefault="00AA74AC" w:rsidP="00121D52">
      <w:pPr>
        <w:jc w:val="both"/>
        <w:rPr>
          <w:szCs w:val="22"/>
        </w:rPr>
      </w:pPr>
    </w:p>
    <w:p w14:paraId="43F414B8" w14:textId="77777777" w:rsidR="008B6A33" w:rsidRDefault="00AA74AC" w:rsidP="008B6A33">
      <w:pPr>
        <w:jc w:val="both"/>
        <w:rPr>
          <w:szCs w:val="22"/>
        </w:rPr>
      </w:pPr>
      <w:r>
        <w:rPr>
          <w:szCs w:val="22"/>
        </w:rPr>
        <w:t>SP#1</w:t>
      </w:r>
    </w:p>
    <w:p w14:paraId="05CBAB97" w14:textId="77777777" w:rsidR="008B6A33" w:rsidRDefault="008B6A33" w:rsidP="008B6A33">
      <w:pPr>
        <w:jc w:val="both"/>
        <w:rPr>
          <w:szCs w:val="22"/>
        </w:rPr>
      </w:pPr>
    </w:p>
    <w:p w14:paraId="7182840A" w14:textId="77777777" w:rsidR="008B6A33" w:rsidRPr="008B6A33" w:rsidRDefault="008B6A33" w:rsidP="008B6A33">
      <w:pPr>
        <w:jc w:val="both"/>
        <w:rPr>
          <w:szCs w:val="22"/>
        </w:rPr>
      </w:pPr>
      <w:r w:rsidRPr="008B6A33">
        <w:rPr>
          <w:szCs w:val="22"/>
        </w:rPr>
        <w:t>Do you support defining new MAC-level mechanism for TXOP protection in 11be as HE capability?</w:t>
      </w:r>
    </w:p>
    <w:p w14:paraId="371058B6" w14:textId="77777777" w:rsidR="008B6A33" w:rsidRDefault="008B6A33" w:rsidP="008B6A33">
      <w:pPr>
        <w:jc w:val="both"/>
        <w:rPr>
          <w:szCs w:val="22"/>
        </w:rPr>
      </w:pPr>
    </w:p>
    <w:p w14:paraId="0928194F" w14:textId="77777777" w:rsidR="008B6A33" w:rsidRDefault="008B6A33" w:rsidP="008B6A33">
      <w:pPr>
        <w:jc w:val="both"/>
        <w:rPr>
          <w:szCs w:val="22"/>
        </w:rPr>
      </w:pPr>
      <w:r w:rsidRPr="008B6A33">
        <w:rPr>
          <w:szCs w:val="22"/>
        </w:rPr>
        <w:t>Notes</w:t>
      </w:r>
    </w:p>
    <w:p w14:paraId="625FA159" w14:textId="77777777" w:rsidR="008B6A33" w:rsidRPr="008B6A33" w:rsidRDefault="008B6A33" w:rsidP="00DF7E01">
      <w:pPr>
        <w:pStyle w:val="ListParagraph"/>
        <w:numPr>
          <w:ilvl w:val="0"/>
          <w:numId w:val="67"/>
        </w:numPr>
        <w:jc w:val="both"/>
        <w:rPr>
          <w:szCs w:val="22"/>
        </w:rPr>
      </w:pPr>
      <w:r w:rsidRPr="008B6A33">
        <w:rPr>
          <w:szCs w:val="22"/>
        </w:rPr>
        <w:t>Examples of MAC-level mechanisms include modified or new RTS, MU-RTS and CTS frames, and NAV set/reset procedures to the extent that they are independent of EHT PHY header</w:t>
      </w:r>
    </w:p>
    <w:p w14:paraId="09BDAF46" w14:textId="77777777" w:rsidR="00AA74AC" w:rsidRPr="008B6A33" w:rsidRDefault="008B6A33" w:rsidP="00DF7E01">
      <w:pPr>
        <w:pStyle w:val="ListParagraph"/>
        <w:numPr>
          <w:ilvl w:val="0"/>
          <w:numId w:val="67"/>
        </w:numPr>
        <w:jc w:val="both"/>
        <w:rPr>
          <w:szCs w:val="22"/>
        </w:rPr>
      </w:pPr>
      <w:r w:rsidRPr="008B6A33">
        <w:rPr>
          <w:szCs w:val="22"/>
        </w:rPr>
        <w:t>A feature can be defined as an HE capability through using bits/fields in HE Capabilities element (9.4.2.247), Extended Capabilities element (9.4.2.26), or similar fields/elements accessible to HE STAs</w:t>
      </w:r>
    </w:p>
    <w:p w14:paraId="4CF9BF09" w14:textId="77777777" w:rsidR="00AA74AC" w:rsidRDefault="00AA74AC" w:rsidP="008B6A33">
      <w:pPr>
        <w:jc w:val="both"/>
        <w:rPr>
          <w:szCs w:val="22"/>
        </w:rPr>
      </w:pPr>
    </w:p>
    <w:p w14:paraId="2422955C" w14:textId="77777777" w:rsidR="008B6A33" w:rsidRPr="00D75370" w:rsidRDefault="008B6A33" w:rsidP="008B6A33">
      <w:pPr>
        <w:jc w:val="both"/>
        <w:rPr>
          <w:szCs w:val="22"/>
        </w:rPr>
      </w:pPr>
      <w:r w:rsidRPr="00D75370">
        <w:rPr>
          <w:szCs w:val="22"/>
          <w:highlight w:val="red"/>
        </w:rPr>
        <w:t>Y/N/A: 17/40/37</w:t>
      </w:r>
    </w:p>
    <w:p w14:paraId="5DC8C323" w14:textId="77777777" w:rsidR="008B6A33" w:rsidRDefault="008B6A33" w:rsidP="00121D52">
      <w:pPr>
        <w:jc w:val="both"/>
        <w:rPr>
          <w:szCs w:val="22"/>
        </w:rPr>
      </w:pPr>
    </w:p>
    <w:p w14:paraId="79F2F1F3" w14:textId="77777777" w:rsidR="008B6A33" w:rsidRDefault="008B6A33" w:rsidP="00121D52">
      <w:pPr>
        <w:jc w:val="both"/>
        <w:rPr>
          <w:szCs w:val="22"/>
        </w:rPr>
      </w:pPr>
    </w:p>
    <w:p w14:paraId="7838E81E" w14:textId="77777777" w:rsidR="008B6A33" w:rsidRDefault="008B6A33" w:rsidP="00121D52">
      <w:pPr>
        <w:jc w:val="both"/>
        <w:rPr>
          <w:szCs w:val="22"/>
        </w:rPr>
      </w:pPr>
      <w:r>
        <w:rPr>
          <w:szCs w:val="22"/>
        </w:rPr>
        <w:t>SP#2</w:t>
      </w:r>
    </w:p>
    <w:p w14:paraId="3A2DB605" w14:textId="77777777" w:rsidR="008B6A33" w:rsidRDefault="008B6A33" w:rsidP="00121D52">
      <w:pPr>
        <w:jc w:val="both"/>
        <w:rPr>
          <w:szCs w:val="22"/>
        </w:rPr>
      </w:pPr>
    </w:p>
    <w:p w14:paraId="06AC9FAF" w14:textId="77777777" w:rsidR="00023D95" w:rsidRPr="00023D95" w:rsidRDefault="00023D95" w:rsidP="00023D95">
      <w:pPr>
        <w:jc w:val="both"/>
        <w:rPr>
          <w:szCs w:val="22"/>
        </w:rPr>
      </w:pPr>
      <w:r w:rsidRPr="00023D95">
        <w:rPr>
          <w:szCs w:val="22"/>
        </w:rPr>
        <w:t>Do you support requiring formats for new RTS, MU-RTS and CTS frames (if defined) to be forward compatible?</w:t>
      </w:r>
    </w:p>
    <w:p w14:paraId="2776A317" w14:textId="77777777" w:rsidR="00023D95" w:rsidRDefault="00023D95" w:rsidP="00023D95">
      <w:pPr>
        <w:jc w:val="both"/>
        <w:rPr>
          <w:szCs w:val="22"/>
        </w:rPr>
      </w:pPr>
    </w:p>
    <w:p w14:paraId="0D5B6AC5" w14:textId="77777777" w:rsidR="00023D95" w:rsidRDefault="00023D95" w:rsidP="00023D95">
      <w:pPr>
        <w:jc w:val="both"/>
        <w:rPr>
          <w:szCs w:val="22"/>
        </w:rPr>
      </w:pPr>
      <w:r w:rsidRPr="00023D95">
        <w:rPr>
          <w:szCs w:val="22"/>
        </w:rPr>
        <w:t>Notes</w:t>
      </w:r>
    </w:p>
    <w:p w14:paraId="071BD100" w14:textId="77777777" w:rsidR="00023D95" w:rsidRDefault="00023D95" w:rsidP="00DF7E01">
      <w:pPr>
        <w:pStyle w:val="ListParagraph"/>
        <w:numPr>
          <w:ilvl w:val="0"/>
          <w:numId w:val="68"/>
        </w:numPr>
        <w:jc w:val="both"/>
        <w:rPr>
          <w:szCs w:val="22"/>
        </w:rPr>
      </w:pPr>
      <w:r w:rsidRPr="00023D95">
        <w:rPr>
          <w:szCs w:val="22"/>
        </w:rPr>
        <w:t>One examples of forward compatibility is using a version field; see 802.11-19-1519/r5 for “forward compatibility” discussion</w:t>
      </w:r>
    </w:p>
    <w:p w14:paraId="512DA0C6" w14:textId="77777777" w:rsidR="00023D95" w:rsidRPr="00023D95" w:rsidRDefault="00023D95" w:rsidP="00DF7E01">
      <w:pPr>
        <w:pStyle w:val="ListParagraph"/>
        <w:numPr>
          <w:ilvl w:val="0"/>
          <w:numId w:val="68"/>
        </w:numPr>
        <w:jc w:val="both"/>
        <w:rPr>
          <w:szCs w:val="22"/>
        </w:rPr>
      </w:pPr>
      <w:r w:rsidRPr="00023D95">
        <w:rPr>
          <w:szCs w:val="22"/>
        </w:rPr>
        <w:t xml:space="preserve">Combination of Straw Polls #1 and #2 means “forward compatibility” to start from 11ax, but for 11ax as optional (capability) </w:t>
      </w:r>
    </w:p>
    <w:p w14:paraId="5E7DB979" w14:textId="77777777" w:rsidR="00023D95" w:rsidRDefault="00023D95" w:rsidP="00023D95">
      <w:pPr>
        <w:jc w:val="both"/>
        <w:rPr>
          <w:szCs w:val="22"/>
        </w:rPr>
      </w:pPr>
    </w:p>
    <w:p w14:paraId="1841463A" w14:textId="77777777" w:rsidR="00023D95" w:rsidRPr="00023D95" w:rsidRDefault="00023D95" w:rsidP="00023D95">
      <w:pPr>
        <w:jc w:val="both"/>
        <w:rPr>
          <w:szCs w:val="22"/>
        </w:rPr>
      </w:pPr>
      <w:r w:rsidRPr="00023D95">
        <w:rPr>
          <w:szCs w:val="22"/>
          <w:highlight w:val="red"/>
        </w:rPr>
        <w:t>Y/N/A: 24/20/40</w:t>
      </w:r>
    </w:p>
    <w:p w14:paraId="1B2FEECC" w14:textId="77777777" w:rsidR="00023D95" w:rsidRDefault="00023D95" w:rsidP="00121D52">
      <w:pPr>
        <w:jc w:val="both"/>
        <w:rPr>
          <w:szCs w:val="22"/>
        </w:rPr>
      </w:pPr>
    </w:p>
    <w:p w14:paraId="18E8C5C7" w14:textId="77777777" w:rsidR="005065D9" w:rsidRDefault="005065D9">
      <w:pPr>
        <w:rPr>
          <w:szCs w:val="22"/>
        </w:rPr>
      </w:pPr>
      <w:r>
        <w:rPr>
          <w:szCs w:val="22"/>
        </w:rPr>
        <w:br w:type="page"/>
      </w:r>
    </w:p>
    <w:p w14:paraId="34F82994" w14:textId="77777777" w:rsidR="00023D95" w:rsidRDefault="00023D95" w:rsidP="00121D52">
      <w:pPr>
        <w:jc w:val="both"/>
        <w:rPr>
          <w:szCs w:val="22"/>
        </w:rPr>
      </w:pPr>
      <w:r>
        <w:rPr>
          <w:szCs w:val="22"/>
        </w:rPr>
        <w:lastRenderedPageBreak/>
        <w:t>SP#3</w:t>
      </w:r>
    </w:p>
    <w:p w14:paraId="2F5FD4C7" w14:textId="77777777" w:rsidR="00023D95" w:rsidRDefault="00023D95" w:rsidP="00121D52">
      <w:pPr>
        <w:jc w:val="both"/>
        <w:rPr>
          <w:szCs w:val="22"/>
        </w:rPr>
      </w:pPr>
    </w:p>
    <w:p w14:paraId="0A72B11C" w14:textId="77777777" w:rsidR="005065D9" w:rsidRPr="005065D9" w:rsidRDefault="005065D9" w:rsidP="005065D9">
      <w:pPr>
        <w:jc w:val="both"/>
        <w:rPr>
          <w:szCs w:val="22"/>
        </w:rPr>
      </w:pPr>
      <w:r w:rsidRPr="005065D9">
        <w:rPr>
          <w:szCs w:val="22"/>
        </w:rPr>
        <w:t>Do you support defining new control frames in 11be using the existing “Control Frame Extension” subtype (6) and using bits 8-11 in Frame Control field?</w:t>
      </w:r>
    </w:p>
    <w:p w14:paraId="6D013857" w14:textId="77777777" w:rsidR="005065D9" w:rsidRDefault="005065D9" w:rsidP="005065D9">
      <w:pPr>
        <w:jc w:val="both"/>
        <w:rPr>
          <w:szCs w:val="22"/>
        </w:rPr>
      </w:pPr>
    </w:p>
    <w:p w14:paraId="62DB5225" w14:textId="77777777" w:rsidR="005065D9" w:rsidRDefault="005065D9" w:rsidP="005065D9">
      <w:pPr>
        <w:jc w:val="both"/>
        <w:rPr>
          <w:szCs w:val="22"/>
        </w:rPr>
      </w:pPr>
      <w:r w:rsidRPr="005065D9">
        <w:rPr>
          <w:szCs w:val="22"/>
        </w:rPr>
        <w:t>Notes</w:t>
      </w:r>
    </w:p>
    <w:p w14:paraId="12EB4F0E" w14:textId="77777777" w:rsidR="005065D9" w:rsidRPr="005065D9" w:rsidRDefault="005065D9" w:rsidP="00DF7E01">
      <w:pPr>
        <w:pStyle w:val="ListParagraph"/>
        <w:numPr>
          <w:ilvl w:val="0"/>
          <w:numId w:val="69"/>
        </w:numPr>
        <w:jc w:val="both"/>
        <w:rPr>
          <w:szCs w:val="22"/>
        </w:rPr>
      </w:pPr>
      <w:r w:rsidRPr="005065D9">
        <w:rPr>
          <w:szCs w:val="22"/>
        </w:rPr>
        <w:t>This means different definitions for control frames under “Control Frame Extension” subtype (6) in 2.4/5/6 GHz and in 60 GHz)</w:t>
      </w:r>
    </w:p>
    <w:p w14:paraId="684477FE" w14:textId="77777777" w:rsidR="005065D9" w:rsidRPr="005065D9" w:rsidRDefault="005065D9" w:rsidP="005065D9">
      <w:pPr>
        <w:jc w:val="both"/>
        <w:rPr>
          <w:szCs w:val="22"/>
        </w:rPr>
      </w:pPr>
    </w:p>
    <w:p w14:paraId="25BC360C" w14:textId="77777777" w:rsidR="005065D9" w:rsidRPr="005065D9" w:rsidRDefault="005065D9" w:rsidP="005065D9">
      <w:pPr>
        <w:jc w:val="both"/>
        <w:rPr>
          <w:szCs w:val="22"/>
        </w:rPr>
      </w:pPr>
      <w:r w:rsidRPr="005065D9">
        <w:rPr>
          <w:szCs w:val="22"/>
          <w:highlight w:val="red"/>
        </w:rPr>
        <w:t>Y/N/A: 10/26/49</w:t>
      </w:r>
    </w:p>
    <w:p w14:paraId="40723DFB" w14:textId="77777777" w:rsidR="005065D9" w:rsidRDefault="005065D9" w:rsidP="00AA74AC">
      <w:pPr>
        <w:jc w:val="both"/>
        <w:rPr>
          <w:szCs w:val="22"/>
        </w:rPr>
      </w:pPr>
    </w:p>
    <w:p w14:paraId="79C094EE" w14:textId="77777777" w:rsidR="00AA74AC" w:rsidRPr="006C3C2F" w:rsidRDefault="00AA74AC" w:rsidP="00AA74AC">
      <w:pPr>
        <w:jc w:val="both"/>
        <w:rPr>
          <w:szCs w:val="22"/>
        </w:rPr>
      </w:pPr>
      <w:r>
        <w:rPr>
          <w:szCs w:val="22"/>
        </w:rPr>
        <w:t xml:space="preserve">Reference:  </w:t>
      </w:r>
      <w:r w:rsidRPr="00846A14">
        <w:rPr>
          <w:szCs w:val="22"/>
        </w:rPr>
        <w:t>11-20-0777-0</w:t>
      </w:r>
      <w:r>
        <w:rPr>
          <w:szCs w:val="22"/>
        </w:rPr>
        <w:t>2</w:t>
      </w:r>
      <w:r w:rsidRPr="00846A14">
        <w:rPr>
          <w:szCs w:val="22"/>
        </w:rPr>
        <w:t>-00be-minutes-for-tgbe-mac-ad-hoc-teleconferences-may-and-july-2020</w:t>
      </w:r>
    </w:p>
    <w:p w14:paraId="6C1E6AFD" w14:textId="77777777" w:rsidR="00067E80" w:rsidRPr="005758D1" w:rsidRDefault="00067E80" w:rsidP="00067E80">
      <w:pPr>
        <w:pStyle w:val="Heading2"/>
        <w:rPr>
          <w:u w:val="none"/>
          <w:lang w:val="en-US"/>
        </w:rPr>
      </w:pPr>
      <w:bookmarkStart w:id="2062" w:name="_Toc47082154"/>
      <w:r>
        <w:rPr>
          <w:u w:val="none"/>
          <w:lang w:val="en-US"/>
        </w:rPr>
        <w:t>May 21 (PHY):  3</w:t>
      </w:r>
      <w:r w:rsidRPr="005758D1">
        <w:rPr>
          <w:u w:val="none"/>
          <w:lang w:val="en-US"/>
        </w:rPr>
        <w:t xml:space="preserve"> </w:t>
      </w:r>
      <w:r>
        <w:rPr>
          <w:u w:val="none"/>
          <w:lang w:val="en-US"/>
        </w:rPr>
        <w:t>SPs</w:t>
      </w:r>
      <w:bookmarkEnd w:id="2062"/>
      <w:r>
        <w:rPr>
          <w:u w:val="none"/>
          <w:lang w:val="en-US"/>
        </w:rPr>
        <w:t xml:space="preserve"> </w:t>
      </w:r>
    </w:p>
    <w:p w14:paraId="65FB67EA" w14:textId="77777777" w:rsidR="00067E80" w:rsidRDefault="00067E80" w:rsidP="00121D52">
      <w:pPr>
        <w:jc w:val="both"/>
        <w:rPr>
          <w:szCs w:val="22"/>
        </w:rPr>
      </w:pPr>
    </w:p>
    <w:p w14:paraId="78CE6D85" w14:textId="77777777" w:rsidR="00C10F11" w:rsidRPr="009A6873" w:rsidRDefault="009A6873" w:rsidP="00121D52">
      <w:pPr>
        <w:jc w:val="both"/>
        <w:rPr>
          <w:b/>
          <w:szCs w:val="22"/>
        </w:rPr>
      </w:pPr>
      <w:r w:rsidRPr="009A6873">
        <w:rPr>
          <w:b/>
          <w:szCs w:val="22"/>
        </w:rPr>
        <w:t>20/0782r0 (EHT-STF Sequences, Eunsung Park, LGE)</w:t>
      </w:r>
    </w:p>
    <w:p w14:paraId="224C8EA4" w14:textId="77777777" w:rsidR="009A6873" w:rsidRDefault="009A6873" w:rsidP="00121D52">
      <w:pPr>
        <w:jc w:val="both"/>
        <w:rPr>
          <w:szCs w:val="22"/>
        </w:rPr>
      </w:pPr>
    </w:p>
    <w:p w14:paraId="6E08DEDA" w14:textId="77777777" w:rsidR="0077465D" w:rsidRDefault="00B0297A" w:rsidP="0077465D">
      <w:pPr>
        <w:jc w:val="both"/>
        <w:rPr>
          <w:szCs w:val="22"/>
        </w:rPr>
      </w:pPr>
      <w:r>
        <w:rPr>
          <w:szCs w:val="22"/>
        </w:rPr>
        <w:t>SP#3</w:t>
      </w:r>
    </w:p>
    <w:p w14:paraId="655A30A7" w14:textId="77777777" w:rsidR="0077465D" w:rsidRDefault="0077465D" w:rsidP="0077465D">
      <w:pPr>
        <w:jc w:val="both"/>
        <w:rPr>
          <w:szCs w:val="22"/>
        </w:rPr>
      </w:pPr>
    </w:p>
    <w:p w14:paraId="50096064" w14:textId="77777777" w:rsidR="0077465D" w:rsidRDefault="0077465D" w:rsidP="0077465D">
      <w:pPr>
        <w:jc w:val="both"/>
        <w:rPr>
          <w:szCs w:val="22"/>
        </w:rPr>
      </w:pPr>
      <w:r w:rsidRPr="0077465D">
        <w:rPr>
          <w:szCs w:val="22"/>
        </w:rPr>
        <w:t>Do you agree to unify the EHT-STF sequence between contiguous and non-contiguous modes for one given BW ind</w:t>
      </w:r>
      <w:r>
        <w:rPr>
          <w:szCs w:val="22"/>
        </w:rPr>
        <w:t>icated in BW subfield in U-SIG?</w:t>
      </w:r>
    </w:p>
    <w:p w14:paraId="12C3C17C" w14:textId="77777777" w:rsidR="0077465D" w:rsidRPr="0077465D" w:rsidRDefault="0077465D" w:rsidP="00DF7E01">
      <w:pPr>
        <w:pStyle w:val="ListParagraph"/>
        <w:numPr>
          <w:ilvl w:val="0"/>
          <w:numId w:val="69"/>
        </w:numPr>
        <w:jc w:val="both"/>
        <w:rPr>
          <w:szCs w:val="22"/>
        </w:rPr>
      </w:pPr>
      <w:r w:rsidRPr="0077465D">
        <w:rPr>
          <w:szCs w:val="22"/>
        </w:rPr>
        <w:t>It is not intended for SFD</w:t>
      </w:r>
    </w:p>
    <w:p w14:paraId="7AE26DC3" w14:textId="77777777" w:rsidR="0077465D" w:rsidRDefault="0077465D" w:rsidP="00121D52">
      <w:pPr>
        <w:jc w:val="both"/>
        <w:rPr>
          <w:szCs w:val="22"/>
        </w:rPr>
      </w:pPr>
    </w:p>
    <w:p w14:paraId="5B99C920" w14:textId="77777777" w:rsidR="00B0297A" w:rsidRDefault="00B0297A" w:rsidP="00B0297A">
      <w:pPr>
        <w:jc w:val="both"/>
        <w:rPr>
          <w:szCs w:val="22"/>
        </w:rPr>
      </w:pPr>
      <w:r w:rsidRPr="0077465D">
        <w:rPr>
          <w:szCs w:val="22"/>
          <w:highlight w:val="cyan"/>
        </w:rPr>
        <w:t>Y/N/A: 34/1/5</w:t>
      </w:r>
    </w:p>
    <w:p w14:paraId="35C5B10F" w14:textId="77777777" w:rsidR="00B0297A" w:rsidRDefault="00B0297A" w:rsidP="00121D52">
      <w:pPr>
        <w:jc w:val="both"/>
        <w:rPr>
          <w:szCs w:val="22"/>
        </w:rPr>
      </w:pPr>
    </w:p>
    <w:p w14:paraId="7C265D85" w14:textId="77777777" w:rsidR="00B0297A" w:rsidRDefault="00B0297A" w:rsidP="00121D52">
      <w:pPr>
        <w:jc w:val="both"/>
        <w:rPr>
          <w:szCs w:val="22"/>
        </w:rPr>
      </w:pPr>
    </w:p>
    <w:p w14:paraId="66DEA5AF" w14:textId="77777777" w:rsidR="0077465D" w:rsidRPr="008336D3" w:rsidRDefault="0077465D" w:rsidP="00121D52">
      <w:pPr>
        <w:jc w:val="both"/>
        <w:rPr>
          <w:b/>
          <w:szCs w:val="22"/>
        </w:rPr>
      </w:pPr>
      <w:r w:rsidRPr="008336D3">
        <w:rPr>
          <w:b/>
          <w:szCs w:val="22"/>
        </w:rPr>
        <w:t>20/0778r0 (</w:t>
      </w:r>
      <w:r w:rsidR="003D3189" w:rsidRPr="008336D3">
        <w:rPr>
          <w:b/>
          <w:szCs w:val="22"/>
        </w:rPr>
        <w:t>MU-MIMO Simplifications for EHT, Sameer Vermani, Qualcomm)</w:t>
      </w:r>
    </w:p>
    <w:p w14:paraId="068719D9" w14:textId="77777777" w:rsidR="003D3189" w:rsidRDefault="003D3189" w:rsidP="00121D52">
      <w:pPr>
        <w:jc w:val="both"/>
        <w:rPr>
          <w:szCs w:val="22"/>
        </w:rPr>
      </w:pPr>
    </w:p>
    <w:p w14:paraId="07F74332" w14:textId="77777777" w:rsidR="008336D3" w:rsidRDefault="008336D3" w:rsidP="008336D3">
      <w:pPr>
        <w:jc w:val="both"/>
        <w:rPr>
          <w:szCs w:val="22"/>
        </w:rPr>
      </w:pPr>
      <w:r>
        <w:rPr>
          <w:szCs w:val="22"/>
        </w:rPr>
        <w:t>SP#1</w:t>
      </w:r>
    </w:p>
    <w:p w14:paraId="33D992D5" w14:textId="77777777" w:rsidR="008336D3" w:rsidRDefault="008336D3" w:rsidP="008336D3">
      <w:pPr>
        <w:jc w:val="both"/>
        <w:rPr>
          <w:szCs w:val="22"/>
        </w:rPr>
      </w:pPr>
    </w:p>
    <w:p w14:paraId="3CE2BBAA" w14:textId="77777777" w:rsidR="008336D3" w:rsidRPr="008336D3" w:rsidRDefault="008336D3" w:rsidP="008336D3">
      <w:pPr>
        <w:jc w:val="both"/>
        <w:rPr>
          <w:szCs w:val="22"/>
        </w:rPr>
      </w:pPr>
      <w:r w:rsidRPr="008336D3">
        <w:rPr>
          <w:bCs/>
          <w:szCs w:val="22"/>
        </w:rPr>
        <w:t>Do you agree that for EHT PPDUs where MU-MIMO is happening on part of the PPDU BW 80MHz is the minimum PPDU BW ?</w:t>
      </w:r>
    </w:p>
    <w:p w14:paraId="61462AC5" w14:textId="77777777" w:rsidR="008336D3" w:rsidRPr="008336D3" w:rsidRDefault="008336D3" w:rsidP="00DF7E01">
      <w:pPr>
        <w:pStyle w:val="ListParagraph"/>
        <w:numPr>
          <w:ilvl w:val="0"/>
          <w:numId w:val="69"/>
        </w:numPr>
        <w:jc w:val="both"/>
        <w:rPr>
          <w:szCs w:val="22"/>
        </w:rPr>
      </w:pPr>
      <w:r w:rsidRPr="008336D3">
        <w:rPr>
          <w:bCs/>
          <w:szCs w:val="22"/>
        </w:rPr>
        <w:t>The limitation is also applicable to the case where the PPDU has multiple MU-MIMO RUs which collectively span the entire PPDU BW</w:t>
      </w:r>
    </w:p>
    <w:p w14:paraId="5BE3A261" w14:textId="77777777" w:rsidR="008336D3" w:rsidRDefault="008336D3" w:rsidP="008336D3">
      <w:pPr>
        <w:rPr>
          <w:bCs/>
          <w:szCs w:val="22"/>
        </w:rPr>
      </w:pPr>
    </w:p>
    <w:p w14:paraId="46D942C6" w14:textId="77777777" w:rsidR="008336D3" w:rsidRDefault="008336D3" w:rsidP="008336D3">
      <w:pPr>
        <w:rPr>
          <w:bCs/>
          <w:szCs w:val="22"/>
        </w:rPr>
      </w:pPr>
      <w:r w:rsidRPr="00593EBB">
        <w:rPr>
          <w:bCs/>
          <w:szCs w:val="22"/>
          <w:highlight w:val="red"/>
        </w:rPr>
        <w:t>Y/N/A: 25/12/10</w:t>
      </w:r>
    </w:p>
    <w:p w14:paraId="17E3701D" w14:textId="77777777" w:rsidR="003D3189" w:rsidRDefault="003D3189" w:rsidP="00121D52">
      <w:pPr>
        <w:jc w:val="both"/>
        <w:rPr>
          <w:szCs w:val="22"/>
        </w:rPr>
      </w:pPr>
    </w:p>
    <w:p w14:paraId="0B50B545" w14:textId="77777777" w:rsidR="00A02F71" w:rsidRDefault="00A02F71" w:rsidP="00121D52">
      <w:pPr>
        <w:jc w:val="both"/>
        <w:rPr>
          <w:szCs w:val="22"/>
        </w:rPr>
      </w:pPr>
    </w:p>
    <w:p w14:paraId="3246DC67" w14:textId="77777777" w:rsidR="00A02F71" w:rsidRPr="00E02AB3" w:rsidRDefault="00A02F71" w:rsidP="00121D52">
      <w:pPr>
        <w:jc w:val="both"/>
        <w:rPr>
          <w:b/>
          <w:szCs w:val="22"/>
        </w:rPr>
      </w:pPr>
      <w:r w:rsidRPr="00E02AB3">
        <w:rPr>
          <w:b/>
          <w:szCs w:val="22"/>
        </w:rPr>
        <w:t>20/0699r1 (</w:t>
      </w:r>
      <w:r w:rsidR="00E02AB3" w:rsidRPr="00E02AB3">
        <w:rPr>
          <w:b/>
          <w:szCs w:val="22"/>
        </w:rPr>
        <w:t>Phase Rotation Proposal Follow-up, Eunsung Park, LGE)</w:t>
      </w:r>
    </w:p>
    <w:p w14:paraId="63822811" w14:textId="77777777" w:rsidR="00E02AB3" w:rsidRDefault="00E02AB3" w:rsidP="00121D52">
      <w:pPr>
        <w:jc w:val="both"/>
        <w:rPr>
          <w:b/>
          <w:szCs w:val="22"/>
        </w:rPr>
      </w:pPr>
    </w:p>
    <w:p w14:paraId="13480D6A" w14:textId="77777777" w:rsidR="00CF41A8" w:rsidRDefault="00E02AB3" w:rsidP="00CF41A8">
      <w:pPr>
        <w:jc w:val="both"/>
        <w:rPr>
          <w:szCs w:val="22"/>
        </w:rPr>
      </w:pPr>
      <w:r>
        <w:rPr>
          <w:szCs w:val="22"/>
        </w:rPr>
        <w:t>SP#7</w:t>
      </w:r>
    </w:p>
    <w:p w14:paraId="4E374AF0" w14:textId="77777777" w:rsidR="00CF41A8" w:rsidRDefault="00CF41A8" w:rsidP="00CF41A8">
      <w:pPr>
        <w:jc w:val="both"/>
        <w:rPr>
          <w:szCs w:val="22"/>
        </w:rPr>
      </w:pPr>
    </w:p>
    <w:p w14:paraId="3A42B234" w14:textId="77777777" w:rsidR="00CF41A8" w:rsidRDefault="00CF41A8" w:rsidP="00CF41A8">
      <w:pPr>
        <w:jc w:val="both"/>
        <w:rPr>
          <w:szCs w:val="22"/>
        </w:rPr>
      </w:pPr>
      <w:r w:rsidRPr="00CF41A8">
        <w:rPr>
          <w:szCs w:val="22"/>
        </w:rPr>
        <w:t>Which phase rotation do you p</w:t>
      </w:r>
      <w:r>
        <w:rPr>
          <w:szCs w:val="22"/>
        </w:rPr>
        <w:t>refer for 320/160+160 MHz PPDU?</w:t>
      </w:r>
    </w:p>
    <w:p w14:paraId="2BBB46A4" w14:textId="77777777" w:rsidR="00CF41A8" w:rsidRDefault="00CF41A8" w:rsidP="00DF7E01">
      <w:pPr>
        <w:pStyle w:val="ListParagraph"/>
        <w:numPr>
          <w:ilvl w:val="0"/>
          <w:numId w:val="69"/>
        </w:numPr>
        <w:jc w:val="both"/>
        <w:rPr>
          <w:szCs w:val="22"/>
        </w:rPr>
      </w:pPr>
      <w:r w:rsidRPr="00CF41A8">
        <w:rPr>
          <w:szCs w:val="22"/>
        </w:rPr>
        <w:t>Option 2: repeating conventional 11ax phase rotation and applying an additional binary coefficient to each 80MHz segment</w:t>
      </w:r>
    </w:p>
    <w:p w14:paraId="4A91BB93" w14:textId="77777777" w:rsidR="00CF41A8" w:rsidRDefault="00CF41A8" w:rsidP="00DF7E01">
      <w:pPr>
        <w:pStyle w:val="ListParagraph"/>
        <w:numPr>
          <w:ilvl w:val="0"/>
          <w:numId w:val="69"/>
        </w:numPr>
        <w:jc w:val="both"/>
        <w:rPr>
          <w:szCs w:val="22"/>
        </w:rPr>
      </w:pPr>
      <w:r w:rsidRPr="00CF41A8">
        <w:rPr>
          <w:szCs w:val="22"/>
        </w:rPr>
        <w:t>Option 4: alternative phase rotation with binary coefficients</w:t>
      </w:r>
    </w:p>
    <w:p w14:paraId="53D5C081" w14:textId="77777777" w:rsidR="00E02AB3" w:rsidRPr="00CF41A8" w:rsidRDefault="00CF41A8" w:rsidP="00DF7E01">
      <w:pPr>
        <w:pStyle w:val="ListParagraph"/>
        <w:numPr>
          <w:ilvl w:val="0"/>
          <w:numId w:val="69"/>
        </w:numPr>
        <w:jc w:val="both"/>
        <w:rPr>
          <w:szCs w:val="22"/>
        </w:rPr>
      </w:pPr>
      <w:r w:rsidRPr="00CF41A8">
        <w:rPr>
          <w:szCs w:val="22"/>
        </w:rPr>
        <w:t>Note: This is not intended for SFD</w:t>
      </w:r>
    </w:p>
    <w:p w14:paraId="4A47075A" w14:textId="77777777" w:rsidR="00CF41A8" w:rsidRDefault="00CF41A8" w:rsidP="00CF41A8">
      <w:pPr>
        <w:jc w:val="both"/>
        <w:rPr>
          <w:szCs w:val="22"/>
        </w:rPr>
      </w:pPr>
    </w:p>
    <w:p w14:paraId="21F1F684" w14:textId="77777777" w:rsidR="00CF41A8" w:rsidRDefault="00CF41A8" w:rsidP="00CF41A8">
      <w:pPr>
        <w:rPr>
          <w:bCs/>
          <w:szCs w:val="22"/>
        </w:rPr>
      </w:pPr>
      <w:r w:rsidRPr="00CF41A8">
        <w:rPr>
          <w:bCs/>
          <w:szCs w:val="22"/>
          <w:highlight w:val="cyan"/>
        </w:rPr>
        <w:t>Option2/Option4/None/Abstain: 15/11/2/12</w:t>
      </w:r>
    </w:p>
    <w:p w14:paraId="5A8AF23B" w14:textId="77777777" w:rsidR="00CF41A8" w:rsidRDefault="00CF41A8" w:rsidP="00CF41A8">
      <w:pPr>
        <w:jc w:val="both"/>
        <w:rPr>
          <w:szCs w:val="22"/>
        </w:rPr>
      </w:pPr>
    </w:p>
    <w:p w14:paraId="1F7B97D4" w14:textId="77777777" w:rsidR="00C10F11" w:rsidRDefault="00C10F11" w:rsidP="00121D52">
      <w:pPr>
        <w:jc w:val="both"/>
        <w:rPr>
          <w:szCs w:val="22"/>
        </w:rPr>
      </w:pPr>
      <w:r>
        <w:rPr>
          <w:szCs w:val="22"/>
        </w:rPr>
        <w:t xml:space="preserve">Reference:  </w:t>
      </w:r>
      <w:r w:rsidRPr="00C10F11">
        <w:rPr>
          <w:szCs w:val="22"/>
        </w:rPr>
        <w:t>11-20-0787-01-00be-minutes-802-11-be-phy-ad-hoc-telephone-conferences-may-july-2020</w:t>
      </w:r>
    </w:p>
    <w:p w14:paraId="637C640C" w14:textId="77777777" w:rsidR="00CF41A8" w:rsidRDefault="00CF41A8">
      <w:pPr>
        <w:rPr>
          <w:szCs w:val="22"/>
        </w:rPr>
      </w:pPr>
      <w:r>
        <w:rPr>
          <w:szCs w:val="22"/>
        </w:rPr>
        <w:br w:type="page"/>
      </w:r>
    </w:p>
    <w:p w14:paraId="36171DDD" w14:textId="77777777" w:rsidR="00CF41A8" w:rsidRPr="005758D1" w:rsidRDefault="00CF41A8" w:rsidP="00CF41A8">
      <w:pPr>
        <w:pStyle w:val="Heading2"/>
        <w:rPr>
          <w:u w:val="none"/>
          <w:lang w:val="en-US"/>
        </w:rPr>
      </w:pPr>
      <w:bookmarkStart w:id="2063" w:name="_Toc47082155"/>
      <w:r>
        <w:rPr>
          <w:u w:val="none"/>
          <w:lang w:val="en-US"/>
        </w:rPr>
        <w:lastRenderedPageBreak/>
        <w:t xml:space="preserve">May 21 (MAC):  </w:t>
      </w:r>
      <w:r w:rsidR="00F45CDC">
        <w:rPr>
          <w:u w:val="none"/>
          <w:lang w:val="en-US"/>
        </w:rPr>
        <w:t>2</w:t>
      </w:r>
      <w:r w:rsidRPr="005758D1">
        <w:rPr>
          <w:u w:val="none"/>
          <w:lang w:val="en-US"/>
        </w:rPr>
        <w:t xml:space="preserve"> </w:t>
      </w:r>
      <w:r>
        <w:rPr>
          <w:u w:val="none"/>
          <w:lang w:val="en-US"/>
        </w:rPr>
        <w:t>SPs</w:t>
      </w:r>
      <w:bookmarkEnd w:id="2063"/>
      <w:r>
        <w:rPr>
          <w:u w:val="none"/>
          <w:lang w:val="en-US"/>
        </w:rPr>
        <w:t xml:space="preserve"> </w:t>
      </w:r>
    </w:p>
    <w:p w14:paraId="2FE18AA4" w14:textId="77777777" w:rsidR="00CF41A8" w:rsidRDefault="00CF41A8" w:rsidP="00121D52">
      <w:pPr>
        <w:jc w:val="both"/>
        <w:rPr>
          <w:szCs w:val="22"/>
        </w:rPr>
      </w:pPr>
    </w:p>
    <w:p w14:paraId="7A9089DF" w14:textId="77777777" w:rsidR="00CF41A8" w:rsidRDefault="00F45CDC" w:rsidP="00F45CDC">
      <w:pPr>
        <w:rPr>
          <w:szCs w:val="22"/>
        </w:rPr>
      </w:pPr>
      <w:r w:rsidRPr="00F45CDC">
        <w:rPr>
          <w:b/>
          <w:szCs w:val="22"/>
        </w:rPr>
        <w:t>20/0680r0 (Operating Bandwidth Indication for EHT BSS, Guogang Huang, Huawei</w:t>
      </w:r>
      <w:r w:rsidR="0077130B">
        <w:rPr>
          <w:b/>
          <w:szCs w:val="22"/>
        </w:rPr>
        <w:t>)</w:t>
      </w:r>
      <w:r w:rsidRPr="00F45CDC">
        <w:rPr>
          <w:b/>
          <w:szCs w:val="22"/>
        </w:rPr>
        <w:br/>
      </w:r>
      <w:r>
        <w:rPr>
          <w:szCs w:val="22"/>
        </w:rPr>
        <w:br/>
        <w:t>SP#1</w:t>
      </w:r>
    </w:p>
    <w:p w14:paraId="1606171E" w14:textId="77777777" w:rsidR="00F45CDC" w:rsidRDefault="00F45CDC" w:rsidP="00121D52">
      <w:pPr>
        <w:jc w:val="both"/>
        <w:rPr>
          <w:szCs w:val="22"/>
        </w:rPr>
      </w:pPr>
    </w:p>
    <w:p w14:paraId="02B18AFB" w14:textId="77777777" w:rsidR="00F45CDC" w:rsidRDefault="00E34F9D" w:rsidP="00121D52">
      <w:pPr>
        <w:jc w:val="both"/>
        <w:rPr>
          <w:szCs w:val="22"/>
        </w:rPr>
      </w:pPr>
      <w:r w:rsidRPr="00E34F9D">
        <w:rPr>
          <w:szCs w:val="22"/>
        </w:rPr>
        <w:t>Do you support to define EHT operation element to indicate the channel configuration for EHT STA, which does not need to combine with the indication of CCFS0 and CCFS1 in HE operation elements at 6 GHz?</w:t>
      </w:r>
    </w:p>
    <w:p w14:paraId="702D71AF" w14:textId="77777777" w:rsidR="00E34F9D" w:rsidRDefault="00E34F9D" w:rsidP="00121D52">
      <w:pPr>
        <w:jc w:val="both"/>
        <w:rPr>
          <w:szCs w:val="22"/>
        </w:rPr>
      </w:pPr>
    </w:p>
    <w:p w14:paraId="1A6F30C1" w14:textId="77777777" w:rsidR="00E34F9D" w:rsidRDefault="00E34F9D" w:rsidP="00E34F9D">
      <w:pPr>
        <w:jc w:val="both"/>
        <w:rPr>
          <w:szCs w:val="22"/>
        </w:rPr>
      </w:pPr>
      <w:r w:rsidRPr="00E34F9D">
        <w:rPr>
          <w:szCs w:val="22"/>
          <w:highlight w:val="green"/>
        </w:rPr>
        <w:t>Approved with unanimous consent</w:t>
      </w:r>
    </w:p>
    <w:p w14:paraId="36AE0EFE" w14:textId="77777777" w:rsidR="00E34F9D" w:rsidRPr="00942FE6" w:rsidRDefault="00E34F9D" w:rsidP="00E34F9D">
      <w:pPr>
        <w:jc w:val="both"/>
        <w:rPr>
          <w:b/>
        </w:rPr>
      </w:pPr>
      <w:r>
        <w:rPr>
          <w:b/>
        </w:rPr>
        <w:t xml:space="preserve">Straw poll #54 </w:t>
      </w:r>
      <w:r w:rsidRPr="006366A0">
        <w:rPr>
          <w:b/>
          <w:i/>
        </w:rPr>
        <w:t>[#SP</w:t>
      </w:r>
      <w:r>
        <w:rPr>
          <w:b/>
          <w:i/>
        </w:rPr>
        <w:t>54</w:t>
      </w:r>
      <w:r w:rsidRPr="006366A0">
        <w:rPr>
          <w:b/>
          <w:i/>
        </w:rPr>
        <w:t>]</w:t>
      </w:r>
    </w:p>
    <w:p w14:paraId="4E81E690" w14:textId="77777777" w:rsidR="00E34F9D" w:rsidRDefault="00E34F9D" w:rsidP="00121D52">
      <w:pPr>
        <w:jc w:val="both"/>
        <w:rPr>
          <w:szCs w:val="22"/>
        </w:rPr>
      </w:pPr>
    </w:p>
    <w:p w14:paraId="6876F64E" w14:textId="77777777" w:rsidR="00910938" w:rsidRDefault="00910938" w:rsidP="00121D52">
      <w:pPr>
        <w:jc w:val="both"/>
        <w:rPr>
          <w:szCs w:val="22"/>
        </w:rPr>
      </w:pPr>
    </w:p>
    <w:p w14:paraId="36D3FFEE" w14:textId="77777777" w:rsidR="00910938" w:rsidRPr="0077130B" w:rsidRDefault="00910938" w:rsidP="00121D52">
      <w:pPr>
        <w:jc w:val="both"/>
        <w:rPr>
          <w:b/>
          <w:szCs w:val="22"/>
        </w:rPr>
      </w:pPr>
      <w:r w:rsidRPr="0077130B">
        <w:rPr>
          <w:b/>
          <w:szCs w:val="22"/>
        </w:rPr>
        <w:t>19/</w:t>
      </w:r>
      <w:r w:rsidR="00740921" w:rsidRPr="0077130B">
        <w:rPr>
          <w:b/>
          <w:szCs w:val="22"/>
        </w:rPr>
        <w:t>1988r</w:t>
      </w:r>
      <w:r w:rsidR="0077130B" w:rsidRPr="0077130B">
        <w:rPr>
          <w:b/>
          <w:szCs w:val="22"/>
        </w:rPr>
        <w:t>2 (Power save for multi-link, Ming Gan, Huawei)</w:t>
      </w:r>
    </w:p>
    <w:p w14:paraId="7E0E0F05" w14:textId="77777777" w:rsidR="0077130B" w:rsidRDefault="0077130B" w:rsidP="00121D52">
      <w:pPr>
        <w:jc w:val="both"/>
        <w:rPr>
          <w:szCs w:val="22"/>
        </w:rPr>
      </w:pPr>
    </w:p>
    <w:p w14:paraId="7C63308B" w14:textId="77777777" w:rsidR="00B33DC6" w:rsidRDefault="00B33DC6" w:rsidP="00B33DC6">
      <w:pPr>
        <w:jc w:val="both"/>
        <w:rPr>
          <w:szCs w:val="22"/>
        </w:rPr>
      </w:pPr>
      <w:r>
        <w:rPr>
          <w:szCs w:val="22"/>
        </w:rPr>
        <w:t>SP#1</w:t>
      </w:r>
    </w:p>
    <w:p w14:paraId="044A3CE9" w14:textId="77777777" w:rsidR="00B33DC6" w:rsidRDefault="00B33DC6" w:rsidP="00B33DC6">
      <w:pPr>
        <w:jc w:val="both"/>
        <w:rPr>
          <w:szCs w:val="22"/>
        </w:rPr>
      </w:pPr>
    </w:p>
    <w:p w14:paraId="2F0F663A" w14:textId="77777777" w:rsidR="00B33DC6" w:rsidRDefault="00B33DC6" w:rsidP="00B33DC6">
      <w:pPr>
        <w:jc w:val="both"/>
        <w:rPr>
          <w:szCs w:val="22"/>
        </w:rPr>
      </w:pPr>
      <w:r w:rsidRPr="00B33DC6">
        <w:rPr>
          <w:szCs w:val="22"/>
        </w:rPr>
        <w:t>Do you agree that not every STA operating in PS mode in a non-AP MLD is required to receive the beacon frames peri</w:t>
      </w:r>
      <w:r>
        <w:rPr>
          <w:szCs w:val="22"/>
        </w:rPr>
        <w:t>odically?</w:t>
      </w:r>
    </w:p>
    <w:p w14:paraId="7CD17FA8" w14:textId="77777777" w:rsidR="0077130B" w:rsidRDefault="00B33DC6" w:rsidP="00DF7E01">
      <w:pPr>
        <w:pStyle w:val="ListParagraph"/>
        <w:numPr>
          <w:ilvl w:val="0"/>
          <w:numId w:val="70"/>
        </w:numPr>
        <w:jc w:val="both"/>
        <w:rPr>
          <w:szCs w:val="22"/>
        </w:rPr>
      </w:pPr>
      <w:r w:rsidRPr="00B33DC6">
        <w:rPr>
          <w:szCs w:val="22"/>
        </w:rPr>
        <w:t>This is an exemption besides the existing ones, such as individual TWT agreement, WNM sleep mode and NonTIM mode</w:t>
      </w:r>
    </w:p>
    <w:p w14:paraId="0C1B3FE7" w14:textId="77777777" w:rsidR="00B33DC6" w:rsidRDefault="00B33DC6" w:rsidP="00B33DC6">
      <w:pPr>
        <w:jc w:val="both"/>
        <w:rPr>
          <w:szCs w:val="22"/>
        </w:rPr>
      </w:pPr>
    </w:p>
    <w:p w14:paraId="0C6F3BBD" w14:textId="77777777" w:rsidR="00B33DC6" w:rsidRDefault="00B33DC6" w:rsidP="00B33DC6">
      <w:pPr>
        <w:jc w:val="both"/>
        <w:rPr>
          <w:szCs w:val="22"/>
        </w:rPr>
      </w:pPr>
      <w:r w:rsidRPr="00B33DC6">
        <w:rPr>
          <w:szCs w:val="22"/>
          <w:highlight w:val="green"/>
        </w:rPr>
        <w:t>Y/N/A: 26/6/40</w:t>
      </w:r>
    </w:p>
    <w:p w14:paraId="22538BB1" w14:textId="77777777" w:rsidR="00B33DC6" w:rsidRPr="00942FE6" w:rsidRDefault="00B33DC6" w:rsidP="00B33DC6">
      <w:pPr>
        <w:jc w:val="both"/>
        <w:rPr>
          <w:b/>
        </w:rPr>
      </w:pPr>
      <w:r>
        <w:rPr>
          <w:b/>
        </w:rPr>
        <w:t xml:space="preserve">Straw poll #55 </w:t>
      </w:r>
      <w:r w:rsidRPr="006366A0">
        <w:rPr>
          <w:b/>
          <w:i/>
        </w:rPr>
        <w:t>[#SP</w:t>
      </w:r>
      <w:r>
        <w:rPr>
          <w:b/>
          <w:i/>
        </w:rPr>
        <w:t>55</w:t>
      </w:r>
      <w:r w:rsidRPr="006366A0">
        <w:rPr>
          <w:b/>
          <w:i/>
        </w:rPr>
        <w:t>]</w:t>
      </w:r>
    </w:p>
    <w:p w14:paraId="7A22CA75" w14:textId="77777777" w:rsidR="00B33DC6" w:rsidRDefault="00B33DC6" w:rsidP="00B33DC6">
      <w:pPr>
        <w:jc w:val="both"/>
        <w:rPr>
          <w:szCs w:val="22"/>
        </w:rPr>
      </w:pPr>
    </w:p>
    <w:p w14:paraId="23BDDD72" w14:textId="77777777" w:rsidR="005C3575" w:rsidRDefault="005C3575" w:rsidP="00B33DC6">
      <w:pPr>
        <w:jc w:val="both"/>
        <w:rPr>
          <w:szCs w:val="22"/>
        </w:rPr>
      </w:pPr>
      <w:r>
        <w:rPr>
          <w:szCs w:val="22"/>
        </w:rPr>
        <w:t xml:space="preserve">Reference:  </w:t>
      </w:r>
      <w:r w:rsidR="00AD2367" w:rsidRPr="00AD2367">
        <w:rPr>
          <w:szCs w:val="22"/>
        </w:rPr>
        <w:t>11-20-0777-03-00be-minutes-for-tgbe-mac-ad-hoc-teleconferences-may-and-july-2020</w:t>
      </w:r>
    </w:p>
    <w:p w14:paraId="45E52A77" w14:textId="77777777" w:rsidR="00F77710" w:rsidRPr="005758D1" w:rsidRDefault="00F77710" w:rsidP="00F77710">
      <w:pPr>
        <w:pStyle w:val="Heading2"/>
        <w:rPr>
          <w:u w:val="none"/>
          <w:lang w:val="en-US"/>
        </w:rPr>
      </w:pPr>
      <w:bookmarkStart w:id="2064" w:name="_Toc47082156"/>
      <w:r>
        <w:rPr>
          <w:u w:val="none"/>
          <w:lang w:val="en-US"/>
        </w:rPr>
        <w:t xml:space="preserve">May 27 (MAC):  </w:t>
      </w:r>
      <w:r w:rsidR="00E87A73">
        <w:rPr>
          <w:u w:val="none"/>
          <w:lang w:val="en-US"/>
        </w:rPr>
        <w:t>1</w:t>
      </w:r>
      <w:r w:rsidRPr="005758D1">
        <w:rPr>
          <w:u w:val="none"/>
          <w:lang w:val="en-US"/>
        </w:rPr>
        <w:t xml:space="preserve"> </w:t>
      </w:r>
      <w:r w:rsidR="00E87A73">
        <w:rPr>
          <w:u w:val="none"/>
          <w:lang w:val="en-US"/>
        </w:rPr>
        <w:t>SP</w:t>
      </w:r>
      <w:bookmarkEnd w:id="2064"/>
    </w:p>
    <w:p w14:paraId="039AFF16" w14:textId="77777777" w:rsidR="00F77710" w:rsidRDefault="00F77710" w:rsidP="00B33DC6">
      <w:pPr>
        <w:jc w:val="both"/>
        <w:rPr>
          <w:szCs w:val="22"/>
        </w:rPr>
      </w:pPr>
    </w:p>
    <w:p w14:paraId="6C389906" w14:textId="77777777" w:rsidR="00F77710" w:rsidRPr="003234E8" w:rsidRDefault="00E87A73" w:rsidP="00B33DC6">
      <w:pPr>
        <w:jc w:val="both"/>
        <w:rPr>
          <w:b/>
          <w:szCs w:val="22"/>
        </w:rPr>
      </w:pPr>
      <w:r w:rsidRPr="003234E8">
        <w:rPr>
          <w:b/>
          <w:szCs w:val="22"/>
        </w:rPr>
        <w:t>20/0070r</w:t>
      </w:r>
      <w:r w:rsidR="003234E8" w:rsidRPr="003234E8">
        <w:rPr>
          <w:b/>
          <w:szCs w:val="22"/>
        </w:rPr>
        <w:t>1</w:t>
      </w:r>
      <w:r w:rsidRPr="003234E8">
        <w:rPr>
          <w:b/>
          <w:szCs w:val="22"/>
        </w:rPr>
        <w:t xml:space="preserve"> (</w:t>
      </w:r>
      <w:r w:rsidR="003234E8" w:rsidRPr="003234E8">
        <w:rPr>
          <w:b/>
          <w:szCs w:val="22"/>
        </w:rPr>
        <w:t>Multi-link power saving operation, Yonggang Fang, ZTE TX)</w:t>
      </w:r>
    </w:p>
    <w:p w14:paraId="5253778F" w14:textId="77777777" w:rsidR="003234E8" w:rsidRDefault="003234E8" w:rsidP="00B33DC6">
      <w:pPr>
        <w:jc w:val="both"/>
        <w:rPr>
          <w:szCs w:val="22"/>
        </w:rPr>
      </w:pPr>
    </w:p>
    <w:p w14:paraId="671E96DE" w14:textId="77777777" w:rsidR="003234E8" w:rsidRDefault="003234E8" w:rsidP="00B33DC6">
      <w:pPr>
        <w:jc w:val="both"/>
        <w:rPr>
          <w:szCs w:val="22"/>
        </w:rPr>
      </w:pPr>
      <w:r>
        <w:rPr>
          <w:szCs w:val="22"/>
        </w:rPr>
        <w:t>SP#1</w:t>
      </w:r>
    </w:p>
    <w:p w14:paraId="1B8EAE66" w14:textId="77777777" w:rsidR="003234E8" w:rsidRDefault="003234E8" w:rsidP="00B33DC6">
      <w:pPr>
        <w:jc w:val="both"/>
        <w:rPr>
          <w:szCs w:val="22"/>
        </w:rPr>
      </w:pPr>
    </w:p>
    <w:p w14:paraId="4BC53A2C" w14:textId="77777777" w:rsidR="003234E8" w:rsidRDefault="003234E8" w:rsidP="003234E8">
      <w:pPr>
        <w:jc w:val="both"/>
        <w:rPr>
          <w:szCs w:val="22"/>
        </w:rPr>
      </w:pPr>
      <w:r w:rsidRPr="003234E8">
        <w:rPr>
          <w:szCs w:val="22"/>
        </w:rPr>
        <w:t xml:space="preserve">Do you support to </w:t>
      </w:r>
      <w:r>
        <w:rPr>
          <w:szCs w:val="22"/>
        </w:rPr>
        <w:t xml:space="preserve">include the following in SFD ? </w:t>
      </w:r>
    </w:p>
    <w:p w14:paraId="68558FE2" w14:textId="77777777" w:rsidR="003234E8" w:rsidRPr="003234E8" w:rsidRDefault="003234E8" w:rsidP="00DF7E01">
      <w:pPr>
        <w:pStyle w:val="ListParagraph"/>
        <w:numPr>
          <w:ilvl w:val="0"/>
          <w:numId w:val="70"/>
        </w:numPr>
        <w:jc w:val="both"/>
        <w:rPr>
          <w:szCs w:val="22"/>
        </w:rPr>
      </w:pPr>
      <w:r w:rsidRPr="003234E8">
        <w:rPr>
          <w:szCs w:val="22"/>
        </w:rPr>
        <w:t xml:space="preserve">A non-AP MLD may negotiate with the associated AP MLD a link as the anchored link for the power saving operation.   </w:t>
      </w:r>
    </w:p>
    <w:p w14:paraId="357DD281" w14:textId="77777777" w:rsidR="00F77710" w:rsidRDefault="00F77710" w:rsidP="00B33DC6">
      <w:pPr>
        <w:jc w:val="both"/>
        <w:rPr>
          <w:szCs w:val="22"/>
        </w:rPr>
      </w:pPr>
    </w:p>
    <w:p w14:paraId="37016CF0" w14:textId="77777777" w:rsidR="00F77710" w:rsidRDefault="003234E8" w:rsidP="00B33DC6">
      <w:pPr>
        <w:jc w:val="both"/>
        <w:rPr>
          <w:szCs w:val="22"/>
        </w:rPr>
      </w:pPr>
      <w:r w:rsidRPr="003234E8">
        <w:rPr>
          <w:szCs w:val="22"/>
          <w:highlight w:val="red"/>
        </w:rPr>
        <w:t>Y/N/A: 13/28/38</w:t>
      </w:r>
    </w:p>
    <w:p w14:paraId="4CBD175E" w14:textId="77777777" w:rsidR="003234E8" w:rsidRDefault="003234E8" w:rsidP="00B33DC6">
      <w:pPr>
        <w:jc w:val="both"/>
        <w:rPr>
          <w:szCs w:val="22"/>
        </w:rPr>
      </w:pPr>
    </w:p>
    <w:p w14:paraId="0D36455F" w14:textId="77777777" w:rsidR="00F77710" w:rsidRDefault="00F77710" w:rsidP="00F77710">
      <w:pPr>
        <w:jc w:val="both"/>
        <w:rPr>
          <w:szCs w:val="22"/>
        </w:rPr>
      </w:pPr>
      <w:r>
        <w:rPr>
          <w:szCs w:val="22"/>
        </w:rPr>
        <w:t xml:space="preserve">Reference:  </w:t>
      </w:r>
      <w:r w:rsidRPr="00AD2367">
        <w:rPr>
          <w:szCs w:val="22"/>
        </w:rPr>
        <w:t>11-20-0777-</w:t>
      </w:r>
      <w:r>
        <w:rPr>
          <w:szCs w:val="22"/>
        </w:rPr>
        <w:t>04</w:t>
      </w:r>
      <w:r w:rsidRPr="00AD2367">
        <w:rPr>
          <w:szCs w:val="22"/>
        </w:rPr>
        <w:t>-00be-minutes-for-tgbe-mac-ad-hoc-teleconferences-may-and-july-2020</w:t>
      </w:r>
    </w:p>
    <w:p w14:paraId="76100747" w14:textId="77777777" w:rsidR="00FB0ED8" w:rsidRDefault="00FB0ED8">
      <w:pPr>
        <w:rPr>
          <w:rFonts w:ascii="Arial" w:hAnsi="Arial"/>
          <w:b/>
          <w:sz w:val="28"/>
          <w:lang w:val="en-US"/>
        </w:rPr>
      </w:pPr>
      <w:r>
        <w:rPr>
          <w:lang w:val="en-US"/>
        </w:rPr>
        <w:br w:type="page"/>
      </w:r>
    </w:p>
    <w:p w14:paraId="5FF430B8" w14:textId="77777777" w:rsidR="00253CCE" w:rsidRPr="005758D1" w:rsidRDefault="00253CCE" w:rsidP="00253CCE">
      <w:pPr>
        <w:pStyle w:val="Heading2"/>
        <w:rPr>
          <w:u w:val="none"/>
          <w:lang w:val="en-US"/>
        </w:rPr>
      </w:pPr>
      <w:bookmarkStart w:id="2065" w:name="_Toc47082157"/>
      <w:r>
        <w:rPr>
          <w:u w:val="none"/>
          <w:lang w:val="en-US"/>
        </w:rPr>
        <w:lastRenderedPageBreak/>
        <w:t xml:space="preserve">May 28 (Joint):  </w:t>
      </w:r>
      <w:r w:rsidR="00B52BAD">
        <w:rPr>
          <w:u w:val="none"/>
          <w:lang w:val="en-US"/>
        </w:rPr>
        <w:t>1</w:t>
      </w:r>
      <w:r w:rsidRPr="005758D1">
        <w:rPr>
          <w:u w:val="none"/>
          <w:lang w:val="en-US"/>
        </w:rPr>
        <w:t xml:space="preserve"> </w:t>
      </w:r>
      <w:r>
        <w:rPr>
          <w:u w:val="none"/>
          <w:lang w:val="en-US"/>
        </w:rPr>
        <w:t>SP</w:t>
      </w:r>
      <w:bookmarkEnd w:id="2065"/>
    </w:p>
    <w:p w14:paraId="35FDDB7C" w14:textId="77777777" w:rsidR="00253CCE" w:rsidRDefault="00253CCE" w:rsidP="00B33DC6">
      <w:pPr>
        <w:jc w:val="both"/>
        <w:rPr>
          <w:szCs w:val="22"/>
        </w:rPr>
      </w:pPr>
    </w:p>
    <w:p w14:paraId="66D9F950" w14:textId="77777777" w:rsidR="00E326DA" w:rsidRPr="007E6CEA" w:rsidRDefault="007E6CEA" w:rsidP="00B33DC6">
      <w:pPr>
        <w:jc w:val="both"/>
        <w:rPr>
          <w:b/>
          <w:szCs w:val="22"/>
        </w:rPr>
      </w:pPr>
      <w:r w:rsidRPr="007E6CEA">
        <w:rPr>
          <w:b/>
          <w:szCs w:val="22"/>
        </w:rPr>
        <w:t>20/0687r0 (R1-R2 discussion for AP coordination, Laurent Cariou, Intel)</w:t>
      </w:r>
    </w:p>
    <w:p w14:paraId="533E6706" w14:textId="77777777" w:rsidR="007E6CEA" w:rsidRDefault="007E6CEA" w:rsidP="00B33DC6">
      <w:pPr>
        <w:jc w:val="both"/>
        <w:rPr>
          <w:szCs w:val="22"/>
        </w:rPr>
      </w:pPr>
    </w:p>
    <w:p w14:paraId="1C033FC7" w14:textId="77777777" w:rsidR="00FB0ED8" w:rsidRDefault="007E6CEA" w:rsidP="00FB0ED8">
      <w:pPr>
        <w:jc w:val="both"/>
        <w:rPr>
          <w:szCs w:val="22"/>
        </w:rPr>
      </w:pPr>
      <w:r>
        <w:rPr>
          <w:szCs w:val="22"/>
        </w:rPr>
        <w:t>SP#1</w:t>
      </w:r>
    </w:p>
    <w:p w14:paraId="43B26CAA" w14:textId="77777777" w:rsidR="00FB0ED8" w:rsidRDefault="00FB0ED8" w:rsidP="00FB0ED8">
      <w:pPr>
        <w:jc w:val="both"/>
        <w:rPr>
          <w:szCs w:val="22"/>
        </w:rPr>
      </w:pPr>
    </w:p>
    <w:p w14:paraId="2EFF9884" w14:textId="77777777" w:rsidR="00FB0ED8" w:rsidRDefault="00FB0ED8" w:rsidP="00FB0ED8">
      <w:pPr>
        <w:jc w:val="both"/>
        <w:rPr>
          <w:color w:val="000000"/>
          <w:szCs w:val="22"/>
        </w:rPr>
      </w:pPr>
      <w:r w:rsidRPr="00EF11AF">
        <w:rPr>
          <w:color w:val="000000"/>
          <w:szCs w:val="22"/>
        </w:rPr>
        <w:t>Do you agree to remove “a low complexity AP coordination feature” from Release 1 features and to change “16 spatial streams, HARQ, Additional multi-AP features (e.g. C-BF, JT), any other potential features in the scope of PAR (e.g. features for Time-sensitive networks)” to “16 spatial streams, HARQ, multi-AP features (e.g. C-BF, JT, C-OFDMA/TDMA, C-SR), any other potential features in the scope of PAR (e.g. features for Time-sensitive networks)” to candidate Release 2 features</w:t>
      </w:r>
    </w:p>
    <w:p w14:paraId="1E8AC2DE" w14:textId="77777777" w:rsidR="00FB0ED8" w:rsidRDefault="00FB0ED8" w:rsidP="00FB0ED8">
      <w:pPr>
        <w:jc w:val="both"/>
        <w:rPr>
          <w:color w:val="000000"/>
          <w:szCs w:val="22"/>
        </w:rPr>
      </w:pPr>
    </w:p>
    <w:p w14:paraId="4C6279FE" w14:textId="77777777" w:rsidR="00FB0ED8" w:rsidRPr="00F04911" w:rsidRDefault="00FB0ED8" w:rsidP="00FB0ED8">
      <w:pPr>
        <w:jc w:val="both"/>
        <w:rPr>
          <w:szCs w:val="22"/>
        </w:rPr>
      </w:pPr>
      <w:r w:rsidRPr="00F04911">
        <w:rPr>
          <w:bCs/>
          <w:color w:val="000000"/>
          <w:szCs w:val="22"/>
          <w:highlight w:val="red"/>
        </w:rPr>
        <w:t>Y/N/A/No answer: 58/55/20/39</w:t>
      </w:r>
    </w:p>
    <w:p w14:paraId="78EED9B7" w14:textId="77777777" w:rsidR="00E326DA" w:rsidRDefault="00E326DA" w:rsidP="00B33DC6">
      <w:pPr>
        <w:jc w:val="both"/>
        <w:rPr>
          <w:szCs w:val="22"/>
        </w:rPr>
      </w:pPr>
      <w:r>
        <w:rPr>
          <w:szCs w:val="22"/>
        </w:rPr>
        <w:br/>
        <w:t xml:space="preserve">Reference:  </w:t>
      </w:r>
      <w:r w:rsidRPr="00E326DA">
        <w:rPr>
          <w:szCs w:val="22"/>
        </w:rPr>
        <w:t>11-20-0775-01-00be-may-july-tgbe-teleconference-minutes</w:t>
      </w:r>
    </w:p>
    <w:p w14:paraId="3F0E3E04" w14:textId="383DFB8E" w:rsidR="000C04B4" w:rsidRPr="005758D1" w:rsidRDefault="000C04B4" w:rsidP="000C04B4">
      <w:pPr>
        <w:pStyle w:val="Heading2"/>
        <w:rPr>
          <w:u w:val="none"/>
          <w:lang w:val="en-US"/>
        </w:rPr>
      </w:pPr>
      <w:bookmarkStart w:id="2066" w:name="_Toc47082158"/>
      <w:r>
        <w:rPr>
          <w:u w:val="none"/>
          <w:lang w:val="en-US"/>
        </w:rPr>
        <w:t>June 1 (PHY):  5</w:t>
      </w:r>
      <w:r w:rsidRPr="005758D1">
        <w:rPr>
          <w:u w:val="none"/>
          <w:lang w:val="en-US"/>
        </w:rPr>
        <w:t xml:space="preserve"> </w:t>
      </w:r>
      <w:r>
        <w:rPr>
          <w:u w:val="none"/>
          <w:lang w:val="en-US"/>
        </w:rPr>
        <w:t>SPs</w:t>
      </w:r>
      <w:bookmarkEnd w:id="2066"/>
    </w:p>
    <w:p w14:paraId="6C47E5A0" w14:textId="77777777" w:rsidR="000C04B4" w:rsidRDefault="000C04B4" w:rsidP="00B33DC6">
      <w:pPr>
        <w:jc w:val="both"/>
        <w:rPr>
          <w:szCs w:val="22"/>
        </w:rPr>
      </w:pPr>
    </w:p>
    <w:p w14:paraId="3CE83560" w14:textId="1F0E9CBE" w:rsidR="000C04B4" w:rsidRPr="000E4A4F" w:rsidRDefault="00300B36" w:rsidP="00B33DC6">
      <w:pPr>
        <w:jc w:val="both"/>
        <w:rPr>
          <w:b/>
          <w:szCs w:val="22"/>
        </w:rPr>
      </w:pPr>
      <w:r w:rsidRPr="000E4A4F">
        <w:rPr>
          <w:b/>
          <w:szCs w:val="22"/>
        </w:rPr>
        <w:t>20/0782</w:t>
      </w:r>
      <w:r w:rsidR="004F0C81" w:rsidRPr="000E4A4F">
        <w:rPr>
          <w:b/>
          <w:szCs w:val="22"/>
        </w:rPr>
        <w:t>r2 (EHT-STF Sequences, Eunsung Park, LGE)</w:t>
      </w:r>
    </w:p>
    <w:p w14:paraId="50DBE5E0" w14:textId="77777777" w:rsidR="004F0C81" w:rsidRDefault="004F0C81" w:rsidP="00B33DC6">
      <w:pPr>
        <w:jc w:val="both"/>
        <w:rPr>
          <w:szCs w:val="22"/>
        </w:rPr>
      </w:pPr>
    </w:p>
    <w:p w14:paraId="714AFAED" w14:textId="6CA2AF0A" w:rsidR="004F0C81" w:rsidRDefault="004F0C81" w:rsidP="00B33DC6">
      <w:pPr>
        <w:jc w:val="both"/>
        <w:rPr>
          <w:szCs w:val="22"/>
        </w:rPr>
      </w:pPr>
      <w:r>
        <w:rPr>
          <w:szCs w:val="22"/>
        </w:rPr>
        <w:t>SP#3</w:t>
      </w:r>
    </w:p>
    <w:p w14:paraId="6C411CF1" w14:textId="77777777" w:rsidR="004F0C81" w:rsidRDefault="004F0C81" w:rsidP="00300B36">
      <w:pPr>
        <w:jc w:val="both"/>
        <w:rPr>
          <w:szCs w:val="22"/>
        </w:rPr>
      </w:pPr>
    </w:p>
    <w:p w14:paraId="5ECA47EE" w14:textId="2118BFE0" w:rsidR="00300B36" w:rsidRPr="00300B36" w:rsidRDefault="00300B36" w:rsidP="00300B36">
      <w:pPr>
        <w:jc w:val="both"/>
        <w:rPr>
          <w:szCs w:val="22"/>
        </w:rPr>
      </w:pPr>
      <w:r w:rsidRPr="00300B36">
        <w:rPr>
          <w:szCs w:val="22"/>
        </w:rPr>
        <w:t>Do you agree to add the following text to the TGbe SFD?</w:t>
      </w:r>
    </w:p>
    <w:p w14:paraId="58C7D2D2" w14:textId="77777777" w:rsidR="00322616" w:rsidRDefault="00300B36" w:rsidP="00DF7E01">
      <w:pPr>
        <w:pStyle w:val="ListParagraph"/>
        <w:numPr>
          <w:ilvl w:val="0"/>
          <w:numId w:val="70"/>
        </w:numPr>
        <w:jc w:val="both"/>
        <w:rPr>
          <w:szCs w:val="22"/>
        </w:rPr>
      </w:pPr>
      <w:r w:rsidRPr="00322616">
        <w:rPr>
          <w:szCs w:val="22"/>
        </w:rPr>
        <w:t>1x and 2x 320/160+160MHz EHT-STF sequences are designed by repeating 1x and 2x 80MH</w:t>
      </w:r>
      <w:r w:rsidR="00322616">
        <w:rPr>
          <w:szCs w:val="22"/>
        </w:rPr>
        <w:t>z HE-STF sequences, respectively</w:t>
      </w:r>
    </w:p>
    <w:p w14:paraId="6E502ED4" w14:textId="04EF9E3B" w:rsidR="00300B36" w:rsidRDefault="00300B36" w:rsidP="00DF7E01">
      <w:pPr>
        <w:pStyle w:val="ListParagraph"/>
        <w:numPr>
          <w:ilvl w:val="1"/>
          <w:numId w:val="70"/>
        </w:numPr>
        <w:jc w:val="both"/>
        <w:rPr>
          <w:szCs w:val="22"/>
        </w:rPr>
      </w:pPr>
      <w:r w:rsidRPr="00322616">
        <w:rPr>
          <w:szCs w:val="22"/>
        </w:rPr>
        <w:t>Additional coefficients for phase rotation are TBD</w:t>
      </w:r>
    </w:p>
    <w:p w14:paraId="2990E5EF" w14:textId="77777777" w:rsidR="00322616" w:rsidRDefault="00322616" w:rsidP="00322616">
      <w:pPr>
        <w:jc w:val="both"/>
        <w:rPr>
          <w:szCs w:val="22"/>
        </w:rPr>
      </w:pPr>
    </w:p>
    <w:p w14:paraId="607945C1" w14:textId="3E7D7A66" w:rsidR="00322616" w:rsidRDefault="00322616" w:rsidP="00322616">
      <w:pPr>
        <w:jc w:val="both"/>
        <w:rPr>
          <w:szCs w:val="22"/>
        </w:rPr>
      </w:pPr>
      <w:r w:rsidRPr="00322616">
        <w:rPr>
          <w:szCs w:val="22"/>
          <w:highlight w:val="green"/>
        </w:rPr>
        <w:t>Y/N/A/No answer: 27/0/14/25</w:t>
      </w:r>
    </w:p>
    <w:p w14:paraId="7999AF76" w14:textId="5D69478C" w:rsidR="00322616" w:rsidRPr="00942FE6" w:rsidRDefault="00322616" w:rsidP="00322616">
      <w:pPr>
        <w:jc w:val="both"/>
        <w:rPr>
          <w:b/>
        </w:rPr>
      </w:pPr>
      <w:r>
        <w:rPr>
          <w:b/>
        </w:rPr>
        <w:t xml:space="preserve">Straw poll #56 </w:t>
      </w:r>
      <w:r w:rsidRPr="006366A0">
        <w:rPr>
          <w:b/>
          <w:i/>
        </w:rPr>
        <w:t>[#SP</w:t>
      </w:r>
      <w:r>
        <w:rPr>
          <w:b/>
          <w:i/>
        </w:rPr>
        <w:t>56</w:t>
      </w:r>
      <w:r w:rsidRPr="006366A0">
        <w:rPr>
          <w:b/>
          <w:i/>
        </w:rPr>
        <w:t>]</w:t>
      </w:r>
    </w:p>
    <w:p w14:paraId="48F01C60" w14:textId="77777777" w:rsidR="00322616" w:rsidRDefault="00322616" w:rsidP="00322616">
      <w:pPr>
        <w:jc w:val="both"/>
        <w:rPr>
          <w:szCs w:val="22"/>
        </w:rPr>
      </w:pPr>
    </w:p>
    <w:p w14:paraId="2CB7AB17" w14:textId="77777777" w:rsidR="000E4A4F" w:rsidRDefault="000E4A4F" w:rsidP="00322616">
      <w:pPr>
        <w:jc w:val="both"/>
        <w:rPr>
          <w:szCs w:val="22"/>
        </w:rPr>
      </w:pPr>
    </w:p>
    <w:p w14:paraId="6E52E050" w14:textId="1D19C7F0" w:rsidR="000E4A4F" w:rsidRPr="00EE5721" w:rsidRDefault="005D1340" w:rsidP="00322616">
      <w:pPr>
        <w:jc w:val="both"/>
        <w:rPr>
          <w:b/>
          <w:szCs w:val="22"/>
        </w:rPr>
      </w:pPr>
      <w:r w:rsidRPr="00EE5721">
        <w:rPr>
          <w:b/>
          <w:szCs w:val="22"/>
        </w:rPr>
        <w:t>20/0651</w:t>
      </w:r>
      <w:r w:rsidR="004A6804" w:rsidRPr="00EE5721">
        <w:rPr>
          <w:b/>
          <w:szCs w:val="22"/>
        </w:rPr>
        <w:t>r2 (Further Thoughts on EHT-LTF PAPR in 802.11be, Genadiy Tsodik, Huawei)</w:t>
      </w:r>
    </w:p>
    <w:p w14:paraId="2718BC70" w14:textId="77777777" w:rsidR="005D1340" w:rsidRDefault="005D1340" w:rsidP="00322616">
      <w:pPr>
        <w:jc w:val="both"/>
        <w:rPr>
          <w:szCs w:val="22"/>
        </w:rPr>
      </w:pPr>
    </w:p>
    <w:p w14:paraId="62E4DDE2" w14:textId="197E4F0D" w:rsidR="003C53D2" w:rsidRDefault="003C53D2" w:rsidP="005D1340">
      <w:pPr>
        <w:jc w:val="both"/>
        <w:rPr>
          <w:szCs w:val="22"/>
        </w:rPr>
      </w:pPr>
      <w:r>
        <w:rPr>
          <w:szCs w:val="22"/>
        </w:rPr>
        <w:t>SP#1</w:t>
      </w:r>
    </w:p>
    <w:p w14:paraId="2AE5CE30" w14:textId="77777777" w:rsidR="003C53D2" w:rsidRDefault="003C53D2" w:rsidP="005D1340">
      <w:pPr>
        <w:jc w:val="both"/>
        <w:rPr>
          <w:szCs w:val="22"/>
        </w:rPr>
      </w:pPr>
    </w:p>
    <w:p w14:paraId="29692E2E" w14:textId="6A107AB2" w:rsidR="005D1340" w:rsidRPr="005D1340" w:rsidRDefault="005D1340" w:rsidP="005D1340">
      <w:pPr>
        <w:jc w:val="both"/>
        <w:rPr>
          <w:szCs w:val="22"/>
        </w:rPr>
      </w:pPr>
      <w:r w:rsidRPr="005D1340">
        <w:rPr>
          <w:szCs w:val="22"/>
        </w:rPr>
        <w:t>Do you support that 802.11be will define a solution which minimizes PAPR of EHT-LTF field in following scenarios?</w:t>
      </w:r>
    </w:p>
    <w:p w14:paraId="1D78242C" w14:textId="77777777" w:rsidR="003C53D2" w:rsidRDefault="005D1340" w:rsidP="00DF7E01">
      <w:pPr>
        <w:pStyle w:val="ListParagraph"/>
        <w:numPr>
          <w:ilvl w:val="0"/>
          <w:numId w:val="70"/>
        </w:numPr>
        <w:jc w:val="both"/>
        <w:rPr>
          <w:szCs w:val="22"/>
        </w:rPr>
      </w:pPr>
      <w:r w:rsidRPr="003C53D2">
        <w:rPr>
          <w:szCs w:val="22"/>
        </w:rPr>
        <w:t>For BW = 80MHz cases mentioned on slide 10</w:t>
      </w:r>
    </w:p>
    <w:p w14:paraId="5C2415DC" w14:textId="251074AB" w:rsidR="005D1340" w:rsidRPr="003C53D2" w:rsidRDefault="005D1340" w:rsidP="00DF7E01">
      <w:pPr>
        <w:pStyle w:val="ListParagraph"/>
        <w:numPr>
          <w:ilvl w:val="0"/>
          <w:numId w:val="70"/>
        </w:numPr>
        <w:jc w:val="both"/>
        <w:rPr>
          <w:szCs w:val="22"/>
        </w:rPr>
      </w:pPr>
      <w:r w:rsidRPr="003C53D2">
        <w:rPr>
          <w:szCs w:val="22"/>
        </w:rPr>
        <w:t>For BW &gt; 80MHz TBD</w:t>
      </w:r>
    </w:p>
    <w:p w14:paraId="4FD2CF21" w14:textId="77777777" w:rsidR="005D1340" w:rsidRDefault="005D1340" w:rsidP="005D1340">
      <w:pPr>
        <w:jc w:val="both"/>
        <w:rPr>
          <w:szCs w:val="22"/>
        </w:rPr>
      </w:pPr>
    </w:p>
    <w:p w14:paraId="6F6777B4" w14:textId="77777777" w:rsidR="005D1340" w:rsidRPr="005D1340" w:rsidRDefault="005D1340" w:rsidP="005D1340">
      <w:pPr>
        <w:jc w:val="both"/>
        <w:rPr>
          <w:szCs w:val="22"/>
        </w:rPr>
      </w:pPr>
      <w:r w:rsidRPr="005D1340">
        <w:rPr>
          <w:szCs w:val="22"/>
        </w:rPr>
        <w:t>Note: For information collection</w:t>
      </w:r>
    </w:p>
    <w:p w14:paraId="2F9CB688" w14:textId="77777777" w:rsidR="005D1340" w:rsidRDefault="005D1340" w:rsidP="005D1340">
      <w:pPr>
        <w:jc w:val="both"/>
        <w:rPr>
          <w:szCs w:val="22"/>
        </w:rPr>
      </w:pPr>
    </w:p>
    <w:p w14:paraId="1552D775" w14:textId="7ABB82AD" w:rsidR="005D1340" w:rsidRDefault="005D1340" w:rsidP="005D1340">
      <w:pPr>
        <w:jc w:val="both"/>
        <w:rPr>
          <w:szCs w:val="22"/>
        </w:rPr>
      </w:pPr>
      <w:r w:rsidRPr="005D1340">
        <w:rPr>
          <w:szCs w:val="22"/>
          <w:highlight w:val="red"/>
        </w:rPr>
        <w:t>Y/N/A/No answer: 15/17/16/18</w:t>
      </w:r>
    </w:p>
    <w:p w14:paraId="21DA07B2" w14:textId="77777777" w:rsidR="005D1340" w:rsidRDefault="005D1340" w:rsidP="005D1340">
      <w:pPr>
        <w:jc w:val="both"/>
        <w:rPr>
          <w:szCs w:val="22"/>
        </w:rPr>
      </w:pPr>
    </w:p>
    <w:p w14:paraId="6AAAD62D" w14:textId="77777777" w:rsidR="00005C08" w:rsidRDefault="00005C08">
      <w:pPr>
        <w:rPr>
          <w:szCs w:val="22"/>
        </w:rPr>
      </w:pPr>
      <w:r>
        <w:rPr>
          <w:szCs w:val="22"/>
        </w:rPr>
        <w:br w:type="page"/>
      </w:r>
    </w:p>
    <w:p w14:paraId="24C8424A" w14:textId="02F42136" w:rsidR="003C53D2" w:rsidRPr="00C70C32" w:rsidRDefault="003C53D2" w:rsidP="005D1340">
      <w:pPr>
        <w:jc w:val="both"/>
        <w:rPr>
          <w:b/>
          <w:szCs w:val="22"/>
        </w:rPr>
      </w:pPr>
      <w:r w:rsidRPr="00C70C32">
        <w:rPr>
          <w:b/>
          <w:szCs w:val="22"/>
        </w:rPr>
        <w:lastRenderedPageBreak/>
        <w:t>20/</w:t>
      </w:r>
      <w:r w:rsidR="00F04911" w:rsidRPr="00C70C32">
        <w:rPr>
          <w:b/>
          <w:szCs w:val="22"/>
        </w:rPr>
        <w:t xml:space="preserve">0798r1 (Signaling of RU allocation follow-up, </w:t>
      </w:r>
      <w:r w:rsidR="00005C08" w:rsidRPr="00C70C32">
        <w:rPr>
          <w:b/>
          <w:szCs w:val="22"/>
        </w:rPr>
        <w:t>Dongguk Lim, LGE)</w:t>
      </w:r>
    </w:p>
    <w:p w14:paraId="3C02CE98" w14:textId="77777777" w:rsidR="00005C08" w:rsidRDefault="00005C08" w:rsidP="005D1340">
      <w:pPr>
        <w:jc w:val="both"/>
        <w:rPr>
          <w:szCs w:val="22"/>
        </w:rPr>
      </w:pPr>
    </w:p>
    <w:p w14:paraId="6690BD06" w14:textId="75100747" w:rsidR="00005C08" w:rsidRDefault="00005C08" w:rsidP="005D1340">
      <w:pPr>
        <w:jc w:val="both"/>
        <w:rPr>
          <w:szCs w:val="22"/>
        </w:rPr>
      </w:pPr>
      <w:r>
        <w:rPr>
          <w:szCs w:val="22"/>
        </w:rPr>
        <w:t>SP#1</w:t>
      </w:r>
    </w:p>
    <w:p w14:paraId="7DBC7052" w14:textId="77777777" w:rsidR="00F04911" w:rsidRDefault="00F04911" w:rsidP="005D1340">
      <w:pPr>
        <w:jc w:val="both"/>
        <w:rPr>
          <w:szCs w:val="22"/>
        </w:rPr>
      </w:pPr>
    </w:p>
    <w:p w14:paraId="23782EDB" w14:textId="240ED38B" w:rsidR="00F04911" w:rsidRPr="00F04911" w:rsidRDefault="00F04911" w:rsidP="00F04911">
      <w:pPr>
        <w:jc w:val="both"/>
        <w:rPr>
          <w:szCs w:val="22"/>
        </w:rPr>
      </w:pPr>
      <w:r w:rsidRPr="00F04911">
        <w:rPr>
          <w:szCs w:val="22"/>
        </w:rPr>
        <w:t>Do you agreed that the RU allocation subfield includes large size of RU aggregation for OFDMA transmission defined in 11be SFD?</w:t>
      </w:r>
    </w:p>
    <w:p w14:paraId="049A03E9" w14:textId="77777777" w:rsidR="007128A5" w:rsidRDefault="00F04911" w:rsidP="00DF7E01">
      <w:pPr>
        <w:pStyle w:val="ListParagraph"/>
        <w:numPr>
          <w:ilvl w:val="0"/>
          <w:numId w:val="71"/>
        </w:numPr>
        <w:jc w:val="both"/>
        <w:rPr>
          <w:szCs w:val="22"/>
        </w:rPr>
      </w:pPr>
      <w:r w:rsidRPr="007128A5">
        <w:rPr>
          <w:szCs w:val="22"/>
        </w:rPr>
        <w:t>For 80MHz</w:t>
      </w:r>
    </w:p>
    <w:p w14:paraId="2CBFD991" w14:textId="77777777" w:rsidR="007128A5" w:rsidRDefault="00F04911" w:rsidP="00DF7E01">
      <w:pPr>
        <w:pStyle w:val="ListParagraph"/>
        <w:numPr>
          <w:ilvl w:val="1"/>
          <w:numId w:val="71"/>
        </w:numPr>
        <w:jc w:val="both"/>
        <w:rPr>
          <w:szCs w:val="22"/>
        </w:rPr>
      </w:pPr>
      <w:r w:rsidRPr="007128A5">
        <w:rPr>
          <w:szCs w:val="22"/>
        </w:rPr>
        <w:t>484 + 242</w:t>
      </w:r>
    </w:p>
    <w:p w14:paraId="5422668E" w14:textId="77777777" w:rsidR="007128A5" w:rsidRDefault="00F04911" w:rsidP="00DF7E01">
      <w:pPr>
        <w:pStyle w:val="ListParagraph"/>
        <w:numPr>
          <w:ilvl w:val="0"/>
          <w:numId w:val="71"/>
        </w:numPr>
        <w:jc w:val="both"/>
        <w:rPr>
          <w:szCs w:val="22"/>
        </w:rPr>
      </w:pPr>
      <w:r w:rsidRPr="007128A5">
        <w:rPr>
          <w:szCs w:val="22"/>
        </w:rPr>
        <w:t>For 160MHz</w:t>
      </w:r>
    </w:p>
    <w:p w14:paraId="312E1D41" w14:textId="77777777" w:rsidR="007128A5" w:rsidRDefault="00F04911" w:rsidP="00DF7E01">
      <w:pPr>
        <w:pStyle w:val="ListParagraph"/>
        <w:numPr>
          <w:ilvl w:val="1"/>
          <w:numId w:val="71"/>
        </w:numPr>
        <w:jc w:val="both"/>
        <w:rPr>
          <w:szCs w:val="22"/>
        </w:rPr>
      </w:pPr>
      <w:r w:rsidRPr="007128A5">
        <w:rPr>
          <w:szCs w:val="22"/>
        </w:rPr>
        <w:t xml:space="preserve">484 + 996  </w:t>
      </w:r>
    </w:p>
    <w:p w14:paraId="60226AC8" w14:textId="77777777" w:rsidR="007128A5" w:rsidRDefault="00F04911" w:rsidP="00DF7E01">
      <w:pPr>
        <w:pStyle w:val="ListParagraph"/>
        <w:numPr>
          <w:ilvl w:val="0"/>
          <w:numId w:val="71"/>
        </w:numPr>
        <w:jc w:val="both"/>
        <w:rPr>
          <w:szCs w:val="22"/>
        </w:rPr>
      </w:pPr>
      <w:r w:rsidRPr="007128A5">
        <w:rPr>
          <w:szCs w:val="22"/>
        </w:rPr>
        <w:t>For 320MHz</w:t>
      </w:r>
    </w:p>
    <w:p w14:paraId="3527EF2B" w14:textId="77777777" w:rsidR="007128A5" w:rsidRDefault="00F04911" w:rsidP="00DF7E01">
      <w:pPr>
        <w:pStyle w:val="ListParagraph"/>
        <w:numPr>
          <w:ilvl w:val="1"/>
          <w:numId w:val="71"/>
        </w:numPr>
        <w:jc w:val="both"/>
        <w:rPr>
          <w:szCs w:val="22"/>
        </w:rPr>
      </w:pPr>
      <w:r w:rsidRPr="007128A5">
        <w:rPr>
          <w:szCs w:val="22"/>
        </w:rPr>
        <w:t xml:space="preserve">3x996  </w:t>
      </w:r>
    </w:p>
    <w:p w14:paraId="6837DCCF" w14:textId="77777777" w:rsidR="007128A5" w:rsidRDefault="00F04911" w:rsidP="00DF7E01">
      <w:pPr>
        <w:pStyle w:val="ListParagraph"/>
        <w:numPr>
          <w:ilvl w:val="0"/>
          <w:numId w:val="71"/>
        </w:numPr>
        <w:jc w:val="both"/>
        <w:rPr>
          <w:szCs w:val="22"/>
        </w:rPr>
      </w:pPr>
      <w:r w:rsidRPr="007128A5">
        <w:rPr>
          <w:szCs w:val="22"/>
        </w:rPr>
        <w:t>Other cases are TBD.</w:t>
      </w:r>
    </w:p>
    <w:p w14:paraId="278D32CB" w14:textId="421EDC92" w:rsidR="00F04911" w:rsidRPr="007128A5" w:rsidRDefault="00F04911" w:rsidP="00DF7E01">
      <w:pPr>
        <w:pStyle w:val="ListParagraph"/>
        <w:numPr>
          <w:ilvl w:val="0"/>
          <w:numId w:val="71"/>
        </w:numPr>
        <w:jc w:val="both"/>
        <w:rPr>
          <w:szCs w:val="22"/>
        </w:rPr>
      </w:pPr>
      <w:r w:rsidRPr="007128A5">
        <w:rPr>
          <w:szCs w:val="22"/>
        </w:rPr>
        <w:t>Note: Specific RU allocation indication is TBD</w:t>
      </w:r>
    </w:p>
    <w:p w14:paraId="4ABE9F36" w14:textId="77777777" w:rsidR="00F04911" w:rsidRDefault="00F04911" w:rsidP="00F04911">
      <w:pPr>
        <w:jc w:val="both"/>
        <w:rPr>
          <w:szCs w:val="22"/>
        </w:rPr>
      </w:pPr>
      <w:r w:rsidRPr="00F04911">
        <w:rPr>
          <w:szCs w:val="22"/>
        </w:rPr>
        <w:t xml:space="preserve">       </w:t>
      </w:r>
    </w:p>
    <w:p w14:paraId="5A3CAD75" w14:textId="73D894A8" w:rsidR="00F04911" w:rsidRDefault="00F04911" w:rsidP="00F04911">
      <w:pPr>
        <w:jc w:val="both"/>
        <w:rPr>
          <w:szCs w:val="22"/>
        </w:rPr>
      </w:pPr>
      <w:r w:rsidRPr="00F04911">
        <w:rPr>
          <w:szCs w:val="22"/>
          <w:highlight w:val="green"/>
        </w:rPr>
        <w:t>Y/N/A/No answer: 30/5/8/22</w:t>
      </w:r>
    </w:p>
    <w:p w14:paraId="182175BF" w14:textId="6E4AF87A" w:rsidR="00F04911" w:rsidRPr="00942FE6" w:rsidRDefault="00F04911" w:rsidP="00F04911">
      <w:pPr>
        <w:jc w:val="both"/>
        <w:rPr>
          <w:b/>
        </w:rPr>
      </w:pPr>
      <w:r>
        <w:rPr>
          <w:b/>
        </w:rPr>
        <w:t xml:space="preserve">Straw poll #57 </w:t>
      </w:r>
      <w:r w:rsidRPr="006366A0">
        <w:rPr>
          <w:b/>
          <w:i/>
        </w:rPr>
        <w:t>[#SP</w:t>
      </w:r>
      <w:r>
        <w:rPr>
          <w:b/>
          <w:i/>
        </w:rPr>
        <w:t>57</w:t>
      </w:r>
      <w:r w:rsidRPr="006366A0">
        <w:rPr>
          <w:b/>
          <w:i/>
        </w:rPr>
        <w:t>]</w:t>
      </w:r>
    </w:p>
    <w:p w14:paraId="33622A78" w14:textId="77777777" w:rsidR="00F04911" w:rsidRDefault="00F04911" w:rsidP="00F04911">
      <w:pPr>
        <w:jc w:val="both"/>
        <w:rPr>
          <w:szCs w:val="22"/>
        </w:rPr>
      </w:pPr>
    </w:p>
    <w:p w14:paraId="4BDEEE07" w14:textId="77777777" w:rsidR="00C70C32" w:rsidRDefault="00C70C32" w:rsidP="00F04911">
      <w:pPr>
        <w:jc w:val="both"/>
        <w:rPr>
          <w:szCs w:val="22"/>
        </w:rPr>
      </w:pPr>
    </w:p>
    <w:p w14:paraId="08E6D7A5" w14:textId="109807FD" w:rsidR="00985821" w:rsidRPr="008B6034" w:rsidRDefault="00985821" w:rsidP="00F04911">
      <w:pPr>
        <w:jc w:val="both"/>
        <w:rPr>
          <w:b/>
          <w:szCs w:val="22"/>
        </w:rPr>
      </w:pPr>
      <w:r w:rsidRPr="008B6034">
        <w:rPr>
          <w:b/>
          <w:szCs w:val="22"/>
        </w:rPr>
        <w:t>20/0609</w:t>
      </w:r>
      <w:r w:rsidR="008B6034" w:rsidRPr="008B6034">
        <w:rPr>
          <w:b/>
          <w:szCs w:val="22"/>
        </w:rPr>
        <w:t>r7 (Further discussion on RU allocation subfield in EHT-SIG, Ross Yu, Huawei)</w:t>
      </w:r>
    </w:p>
    <w:p w14:paraId="073A0D92" w14:textId="77777777" w:rsidR="00985821" w:rsidRDefault="00985821" w:rsidP="00985821">
      <w:pPr>
        <w:jc w:val="both"/>
        <w:rPr>
          <w:szCs w:val="22"/>
        </w:rPr>
      </w:pPr>
    </w:p>
    <w:p w14:paraId="407D5844" w14:textId="326D64C6" w:rsidR="00985821" w:rsidRDefault="00985821" w:rsidP="00985821">
      <w:pPr>
        <w:jc w:val="both"/>
        <w:rPr>
          <w:szCs w:val="22"/>
        </w:rPr>
      </w:pPr>
      <w:r>
        <w:rPr>
          <w:szCs w:val="22"/>
        </w:rPr>
        <w:t>SP#</w:t>
      </w:r>
      <w:r w:rsidR="0040382E">
        <w:rPr>
          <w:szCs w:val="22"/>
        </w:rPr>
        <w:t>3</w:t>
      </w:r>
    </w:p>
    <w:p w14:paraId="4A32F9A3" w14:textId="77777777" w:rsidR="00985821" w:rsidRDefault="00985821" w:rsidP="00985821">
      <w:pPr>
        <w:jc w:val="both"/>
        <w:rPr>
          <w:szCs w:val="22"/>
        </w:rPr>
      </w:pPr>
    </w:p>
    <w:p w14:paraId="44323729" w14:textId="23AFF9DA" w:rsidR="00985821" w:rsidRPr="00985821" w:rsidRDefault="00985821" w:rsidP="00985821">
      <w:pPr>
        <w:jc w:val="both"/>
        <w:rPr>
          <w:szCs w:val="22"/>
        </w:rPr>
      </w:pPr>
      <w:r w:rsidRPr="00985821">
        <w:rPr>
          <w:szCs w:val="22"/>
        </w:rPr>
        <w:t>Do you agree that for RU242, RU484 or RU996, in the RU allocation table, 9 entries per RU size will be used to indicate: contributes 0~8 User fields to the User Specific field in the same EHT-SIG content channel as this RU Allocation subfield?</w:t>
      </w:r>
    </w:p>
    <w:p w14:paraId="557B0306" w14:textId="71D3FF24" w:rsidR="00985821" w:rsidRPr="0040382E" w:rsidRDefault="00985821" w:rsidP="00DF7E01">
      <w:pPr>
        <w:pStyle w:val="ListParagraph"/>
        <w:numPr>
          <w:ilvl w:val="0"/>
          <w:numId w:val="72"/>
        </w:numPr>
        <w:jc w:val="both"/>
        <w:rPr>
          <w:szCs w:val="22"/>
        </w:rPr>
      </w:pPr>
      <w:r w:rsidRPr="0040382E">
        <w:rPr>
          <w:szCs w:val="22"/>
        </w:rPr>
        <w:t>Compressed modes are TBD.</w:t>
      </w:r>
    </w:p>
    <w:p w14:paraId="32AF66E0" w14:textId="77777777" w:rsidR="00985821" w:rsidRDefault="00985821" w:rsidP="00985821">
      <w:pPr>
        <w:jc w:val="both"/>
        <w:rPr>
          <w:szCs w:val="22"/>
        </w:rPr>
      </w:pPr>
    </w:p>
    <w:p w14:paraId="37C0D1DC" w14:textId="37627124" w:rsidR="00985821" w:rsidRDefault="00985821" w:rsidP="00985821">
      <w:pPr>
        <w:jc w:val="both"/>
        <w:rPr>
          <w:szCs w:val="22"/>
        </w:rPr>
      </w:pPr>
      <w:r w:rsidRPr="00985821">
        <w:rPr>
          <w:szCs w:val="22"/>
          <w:highlight w:val="red"/>
        </w:rPr>
        <w:t>Y/N/A/No answer: 24/10/13/19</w:t>
      </w:r>
    </w:p>
    <w:p w14:paraId="6AD59B9C" w14:textId="77777777" w:rsidR="00985821" w:rsidRDefault="00985821" w:rsidP="00985821">
      <w:pPr>
        <w:jc w:val="both"/>
        <w:rPr>
          <w:szCs w:val="22"/>
        </w:rPr>
      </w:pPr>
    </w:p>
    <w:p w14:paraId="100A5DAE" w14:textId="77777777" w:rsidR="00985821" w:rsidRDefault="00985821" w:rsidP="00985821">
      <w:pPr>
        <w:jc w:val="both"/>
        <w:rPr>
          <w:szCs w:val="22"/>
        </w:rPr>
      </w:pPr>
    </w:p>
    <w:p w14:paraId="29BFBE32" w14:textId="0953044F" w:rsidR="0040382E" w:rsidRDefault="0040382E" w:rsidP="00985821">
      <w:pPr>
        <w:jc w:val="both"/>
        <w:rPr>
          <w:szCs w:val="22"/>
        </w:rPr>
      </w:pPr>
      <w:r>
        <w:rPr>
          <w:szCs w:val="22"/>
        </w:rPr>
        <w:t>SP</w:t>
      </w:r>
      <w:r w:rsidR="00AF198F">
        <w:rPr>
          <w:szCs w:val="22"/>
        </w:rPr>
        <w:t>#2</w:t>
      </w:r>
    </w:p>
    <w:p w14:paraId="1D3C0849" w14:textId="77777777" w:rsidR="00AF198F" w:rsidRDefault="00AF198F" w:rsidP="00985821">
      <w:pPr>
        <w:jc w:val="both"/>
        <w:rPr>
          <w:szCs w:val="22"/>
        </w:rPr>
      </w:pPr>
    </w:p>
    <w:p w14:paraId="44010643" w14:textId="7D06C2C6" w:rsidR="00AF198F" w:rsidRDefault="00AF198F" w:rsidP="00985821">
      <w:pPr>
        <w:jc w:val="both"/>
        <w:rPr>
          <w:szCs w:val="22"/>
        </w:rPr>
      </w:pPr>
      <w:r w:rsidRPr="00AF198F">
        <w:rPr>
          <w:szCs w:val="22"/>
        </w:rPr>
        <w:t>Do you agree that the mapping from the TBD-bit RU Allocation subfield to the RU assignment, contains the following entries?</w:t>
      </w:r>
    </w:p>
    <w:p w14:paraId="65DC5258" w14:textId="77777777" w:rsidR="00AF198F" w:rsidRDefault="00AF198F" w:rsidP="00DF7E01">
      <w:pPr>
        <w:pStyle w:val="ListParagraph"/>
        <w:numPr>
          <w:ilvl w:val="0"/>
          <w:numId w:val="72"/>
        </w:numPr>
        <w:jc w:val="both"/>
        <w:rPr>
          <w:szCs w:val="22"/>
        </w:rPr>
      </w:pPr>
      <w:r w:rsidRPr="00AF198F">
        <w:rPr>
          <w:szCs w:val="22"/>
        </w:rPr>
        <w:t>The RUs highlighted in orange means combination.</w:t>
      </w:r>
    </w:p>
    <w:p w14:paraId="4544CF6D" w14:textId="77777777" w:rsidR="00AF198F" w:rsidRDefault="00AF198F" w:rsidP="00DF7E01">
      <w:pPr>
        <w:pStyle w:val="ListParagraph"/>
        <w:numPr>
          <w:ilvl w:val="0"/>
          <w:numId w:val="72"/>
        </w:numPr>
        <w:jc w:val="both"/>
        <w:rPr>
          <w:szCs w:val="22"/>
        </w:rPr>
      </w:pPr>
      <w:r w:rsidRPr="00AF198F">
        <w:rPr>
          <w:szCs w:val="22"/>
        </w:rPr>
        <w:t>Other entries TBD</w:t>
      </w:r>
    </w:p>
    <w:p w14:paraId="5FFCC1A6" w14:textId="7BD674CA" w:rsidR="00AF198F" w:rsidRDefault="00AF198F" w:rsidP="00DF7E01">
      <w:pPr>
        <w:pStyle w:val="ListParagraph"/>
        <w:numPr>
          <w:ilvl w:val="0"/>
          <w:numId w:val="72"/>
        </w:numPr>
        <w:jc w:val="both"/>
        <w:rPr>
          <w:szCs w:val="22"/>
        </w:rPr>
      </w:pPr>
      <w:r w:rsidRPr="00AF198F">
        <w:rPr>
          <w:szCs w:val="22"/>
        </w:rPr>
        <w:t>Compressed mode TBD</w:t>
      </w:r>
    </w:p>
    <w:p w14:paraId="1CC975CF" w14:textId="75BD868F" w:rsidR="00D817B6" w:rsidRPr="00AF198F" w:rsidRDefault="00D817B6" w:rsidP="00DF7E01">
      <w:pPr>
        <w:pStyle w:val="ListParagraph"/>
        <w:numPr>
          <w:ilvl w:val="0"/>
          <w:numId w:val="72"/>
        </w:numPr>
        <w:jc w:val="both"/>
        <w:rPr>
          <w:szCs w:val="22"/>
        </w:rPr>
      </w:pPr>
      <w:r w:rsidRPr="00D817B6">
        <w:rPr>
          <w:szCs w:val="22"/>
        </w:rPr>
        <w:t>Note: Not all the 106+26-tone and 52+26 tone MRU are applicable when PPDU BW is greater than or equal to 80 MHz.</w:t>
      </w:r>
    </w:p>
    <w:p w14:paraId="48A0D35B" w14:textId="77777777" w:rsidR="00AF198F" w:rsidRDefault="00AF198F" w:rsidP="00985821">
      <w:pPr>
        <w:jc w:val="both"/>
        <w:rPr>
          <w:szCs w:val="22"/>
        </w:rPr>
      </w:pP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93"/>
        <w:gridCol w:w="671"/>
        <w:gridCol w:w="531"/>
        <w:gridCol w:w="2430"/>
      </w:tblGrid>
      <w:tr w:rsidR="00890527" w:rsidRPr="002933D4" w14:paraId="6CDACD14" w14:textId="77777777" w:rsidTr="002933D4">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93DF7B" w14:textId="77777777" w:rsidR="002D3A69" w:rsidRPr="002933D4" w:rsidRDefault="002D3A69" w:rsidP="002A699F">
            <w:pPr>
              <w:jc w:val="center"/>
              <w:rPr>
                <w:szCs w:val="22"/>
                <w:lang w:val="en-US"/>
              </w:rPr>
            </w:pPr>
            <w:r w:rsidRPr="002933D4">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F151AB" w14:textId="77777777" w:rsidR="002D3A69" w:rsidRPr="002933D4" w:rsidRDefault="002D3A69" w:rsidP="002A699F">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D6DAC0" w14:textId="77777777" w:rsidR="002D3A69" w:rsidRPr="002933D4" w:rsidRDefault="002D3A69" w:rsidP="002A699F">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92B21E" w14:textId="77777777" w:rsidR="002D3A69" w:rsidRPr="002933D4" w:rsidRDefault="002D3A69" w:rsidP="002A699F">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C815D8" w14:textId="77777777" w:rsidR="002D3A69" w:rsidRPr="002933D4" w:rsidRDefault="002D3A69" w:rsidP="002A699F">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ADD5A" w14:textId="77777777" w:rsidR="002D3A69" w:rsidRPr="002933D4" w:rsidRDefault="002D3A69" w:rsidP="002A699F">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0AB664" w14:textId="77777777" w:rsidR="002D3A69" w:rsidRPr="002933D4" w:rsidRDefault="002D3A69" w:rsidP="002A699F">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03D4FE" w14:textId="77777777" w:rsidR="002D3A69" w:rsidRPr="002933D4" w:rsidRDefault="002D3A69" w:rsidP="002A699F">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0F1D18" w14:textId="77777777" w:rsidR="002D3A69" w:rsidRPr="002933D4" w:rsidRDefault="002D3A69" w:rsidP="002A699F">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BEF45" w14:textId="77777777" w:rsidR="002D3A69" w:rsidRPr="002933D4" w:rsidRDefault="002D3A69" w:rsidP="002A699F">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7703D5" w14:textId="3E587937" w:rsidR="002D3A69" w:rsidRPr="002933D4" w:rsidRDefault="00A94FE5" w:rsidP="002A699F">
            <w:pPr>
              <w:jc w:val="center"/>
              <w:rPr>
                <w:szCs w:val="22"/>
                <w:lang w:val="en-US"/>
              </w:rPr>
            </w:pPr>
            <w:r w:rsidRPr="002933D4">
              <w:rPr>
                <w:b/>
                <w:bCs/>
                <w:szCs w:val="22"/>
                <w:lang w:val="en-US"/>
              </w:rPr>
              <w:t xml:space="preserve">Number </w:t>
            </w:r>
            <w:r w:rsidR="002D3A69" w:rsidRPr="002933D4">
              <w:rPr>
                <w:b/>
                <w:bCs/>
                <w:szCs w:val="22"/>
                <w:lang w:val="en-US"/>
              </w:rPr>
              <w:t>of entries</w:t>
            </w:r>
          </w:p>
        </w:tc>
      </w:tr>
      <w:tr w:rsidR="00890527" w:rsidRPr="002933D4" w14:paraId="5800222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A7C2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793EE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6FFFB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2AFE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1229D3"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DB4A63"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17D6D"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F580B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569B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92CD7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E16582" w14:textId="214A23E6" w:rsidR="002D3A69" w:rsidRPr="002933D4" w:rsidRDefault="002D3A69" w:rsidP="002A699F">
            <w:pPr>
              <w:jc w:val="center"/>
              <w:rPr>
                <w:szCs w:val="22"/>
                <w:lang w:val="en-US"/>
              </w:rPr>
            </w:pPr>
            <w:r w:rsidRPr="002933D4">
              <w:rPr>
                <w:szCs w:val="22"/>
                <w:lang w:val="en-US"/>
              </w:rPr>
              <w:t>1</w:t>
            </w:r>
          </w:p>
        </w:tc>
      </w:tr>
      <w:tr w:rsidR="002D3A69" w:rsidRPr="002933D4" w14:paraId="0C5676F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2B7B81"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2DB9F6"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43F1C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9E355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71BF6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C86FA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6FBA4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49E52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E8B4D9"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EE510" w14:textId="344FFE81" w:rsidR="002D3A69" w:rsidRPr="002933D4" w:rsidRDefault="002D3A69" w:rsidP="002A699F">
            <w:pPr>
              <w:jc w:val="center"/>
              <w:rPr>
                <w:szCs w:val="22"/>
                <w:lang w:val="en-US"/>
              </w:rPr>
            </w:pPr>
            <w:r w:rsidRPr="002933D4">
              <w:rPr>
                <w:szCs w:val="22"/>
                <w:lang w:val="en-US"/>
              </w:rPr>
              <w:t>1</w:t>
            </w:r>
          </w:p>
        </w:tc>
      </w:tr>
      <w:tr w:rsidR="00890527" w:rsidRPr="002933D4" w14:paraId="7A09E3BD"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1DFD8D"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94E9A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5A1EF"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232F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5A82E6"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5CA8D7"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C6208A"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1F3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48FC4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025F2B" w14:textId="7BE36D6E" w:rsidR="002D3A69" w:rsidRPr="002933D4" w:rsidRDefault="002D3A69" w:rsidP="002A699F">
            <w:pPr>
              <w:jc w:val="center"/>
              <w:rPr>
                <w:szCs w:val="22"/>
                <w:lang w:val="en-US"/>
              </w:rPr>
            </w:pPr>
            <w:r w:rsidRPr="002933D4">
              <w:rPr>
                <w:szCs w:val="22"/>
                <w:lang w:val="en-US"/>
              </w:rPr>
              <w:t>1</w:t>
            </w:r>
          </w:p>
        </w:tc>
      </w:tr>
      <w:tr w:rsidR="002D3A69" w:rsidRPr="002933D4" w14:paraId="33F058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72B1C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1C3EA0"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9B2D3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23179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4D9A1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1CEC5F"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A4E30F"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A79BA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0C24E5" w14:textId="5EEA1B9B" w:rsidR="002D3A69" w:rsidRPr="002933D4" w:rsidRDefault="002D3A69" w:rsidP="002A699F">
            <w:pPr>
              <w:jc w:val="center"/>
              <w:rPr>
                <w:szCs w:val="22"/>
                <w:lang w:val="en-US"/>
              </w:rPr>
            </w:pPr>
            <w:r w:rsidRPr="002933D4">
              <w:rPr>
                <w:szCs w:val="22"/>
                <w:lang w:val="en-US"/>
              </w:rPr>
              <w:t>1</w:t>
            </w:r>
          </w:p>
        </w:tc>
      </w:tr>
      <w:tr w:rsidR="00890527" w:rsidRPr="002933D4" w14:paraId="749EA1A1"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7A92D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61397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E797B9"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B4853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66CC12"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AFA082"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AD907D"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8CEF8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D683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237726" w14:textId="5631F2E2" w:rsidR="002D3A69" w:rsidRPr="002933D4" w:rsidRDefault="002D3A69" w:rsidP="002A699F">
            <w:pPr>
              <w:jc w:val="center"/>
              <w:rPr>
                <w:szCs w:val="22"/>
                <w:lang w:val="en-US"/>
              </w:rPr>
            </w:pPr>
            <w:r w:rsidRPr="002933D4">
              <w:rPr>
                <w:szCs w:val="22"/>
                <w:lang w:val="en-US"/>
              </w:rPr>
              <w:t>1</w:t>
            </w:r>
          </w:p>
        </w:tc>
      </w:tr>
      <w:tr w:rsidR="00890527" w:rsidRPr="002933D4" w14:paraId="102DD881"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AB9082"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D377C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A81CF5"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BDE4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3A828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AEA5A7"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15B00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0E53B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AE20D2" w14:textId="553F9F51" w:rsidR="002D3A69" w:rsidRPr="002933D4" w:rsidRDefault="002D3A69" w:rsidP="002A699F">
            <w:pPr>
              <w:jc w:val="center"/>
              <w:rPr>
                <w:szCs w:val="22"/>
                <w:lang w:val="en-US"/>
              </w:rPr>
            </w:pPr>
            <w:r w:rsidRPr="002933D4">
              <w:rPr>
                <w:szCs w:val="22"/>
                <w:lang w:val="en-US"/>
              </w:rPr>
              <w:t>1</w:t>
            </w:r>
          </w:p>
        </w:tc>
      </w:tr>
      <w:tr w:rsidR="00890527" w:rsidRPr="002933D4" w14:paraId="4ACC59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799E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37A62D"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EF1132"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7386F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0D05A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9F78D2"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EAC1E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D2B1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B9E80" w14:textId="04CFD0C1" w:rsidR="002D3A69" w:rsidRPr="002933D4" w:rsidRDefault="002D3A69" w:rsidP="002A699F">
            <w:pPr>
              <w:jc w:val="center"/>
              <w:rPr>
                <w:szCs w:val="22"/>
                <w:lang w:val="en-US"/>
              </w:rPr>
            </w:pPr>
            <w:r w:rsidRPr="002933D4">
              <w:rPr>
                <w:szCs w:val="22"/>
                <w:lang w:val="en-US"/>
              </w:rPr>
              <w:t>1</w:t>
            </w:r>
          </w:p>
        </w:tc>
      </w:tr>
      <w:tr w:rsidR="002D3A69" w:rsidRPr="002933D4" w14:paraId="41AA0F6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8CF57E"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B298CB"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9CA2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13D56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ED1D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F4335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635AF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589F3" w14:textId="338825ED" w:rsidR="002D3A69" w:rsidRPr="002933D4" w:rsidRDefault="002D3A69" w:rsidP="002A699F">
            <w:pPr>
              <w:jc w:val="center"/>
              <w:rPr>
                <w:szCs w:val="22"/>
                <w:lang w:val="en-US"/>
              </w:rPr>
            </w:pPr>
            <w:r w:rsidRPr="002933D4">
              <w:rPr>
                <w:szCs w:val="22"/>
                <w:lang w:val="en-US"/>
              </w:rPr>
              <w:t>1</w:t>
            </w:r>
          </w:p>
        </w:tc>
      </w:tr>
      <w:tr w:rsidR="00890527" w:rsidRPr="002933D4" w14:paraId="5B2F59A4"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1E21B6"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00128C"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D426A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BAB70"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4CBF35"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500DBA"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2B5843"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E5C4F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C18A7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EA28E3" w14:textId="0923B637" w:rsidR="002D3A69" w:rsidRPr="002933D4" w:rsidRDefault="002D3A69" w:rsidP="002A699F">
            <w:pPr>
              <w:jc w:val="center"/>
              <w:rPr>
                <w:szCs w:val="22"/>
                <w:lang w:val="en-US"/>
              </w:rPr>
            </w:pPr>
            <w:r w:rsidRPr="002933D4">
              <w:rPr>
                <w:szCs w:val="22"/>
                <w:lang w:val="en-US"/>
              </w:rPr>
              <w:t>1</w:t>
            </w:r>
          </w:p>
        </w:tc>
      </w:tr>
      <w:tr w:rsidR="002D3A69" w:rsidRPr="002933D4" w14:paraId="24158BDB" w14:textId="77777777" w:rsidTr="002933D4">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8EC5DD"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498E9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F038D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C20919"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E3A7F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AFD58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9F35E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E35F3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C8B6B1" w14:textId="3A12098A" w:rsidR="002D3A69" w:rsidRPr="002933D4" w:rsidRDefault="002D3A69" w:rsidP="002A699F">
            <w:pPr>
              <w:jc w:val="center"/>
              <w:rPr>
                <w:szCs w:val="22"/>
                <w:lang w:val="en-US"/>
              </w:rPr>
            </w:pPr>
            <w:r w:rsidRPr="002933D4">
              <w:rPr>
                <w:szCs w:val="22"/>
                <w:lang w:val="en-US"/>
              </w:rPr>
              <w:t>1</w:t>
            </w:r>
          </w:p>
        </w:tc>
      </w:tr>
      <w:tr w:rsidR="00890527" w:rsidRPr="002933D4" w14:paraId="6D42D691"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A3053B" w14:textId="77777777" w:rsidR="002D3A69" w:rsidRPr="002933D4" w:rsidRDefault="002D3A69" w:rsidP="002A699F">
            <w:pPr>
              <w:jc w:val="center"/>
              <w:rPr>
                <w:szCs w:val="22"/>
                <w:lang w:val="en-US"/>
              </w:rPr>
            </w:pPr>
            <w:r w:rsidRPr="002933D4">
              <w:rPr>
                <w:szCs w:val="22"/>
                <w:lang w:val="en-US"/>
              </w:rPr>
              <w:lastRenderedPageBreak/>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0C9CE0"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EAFB3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35B0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B7AEF3"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7BD6"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FEBF98"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0917F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A22B8" w14:textId="6104B764" w:rsidR="002D3A69" w:rsidRPr="002933D4" w:rsidRDefault="002D3A69" w:rsidP="002A699F">
            <w:pPr>
              <w:jc w:val="center"/>
              <w:rPr>
                <w:szCs w:val="22"/>
                <w:lang w:val="en-US"/>
              </w:rPr>
            </w:pPr>
            <w:r w:rsidRPr="002933D4">
              <w:rPr>
                <w:szCs w:val="22"/>
                <w:lang w:val="en-US"/>
              </w:rPr>
              <w:t>1</w:t>
            </w:r>
          </w:p>
        </w:tc>
      </w:tr>
      <w:tr w:rsidR="002D3A69" w:rsidRPr="002933D4" w14:paraId="46E83EA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E5DE8"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D5500A"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6C89C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EE00E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4F8C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E7DA5C"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0B18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971AB4" w14:textId="0CFC6361" w:rsidR="002D3A69" w:rsidRPr="002933D4" w:rsidRDefault="002D3A69" w:rsidP="002A699F">
            <w:pPr>
              <w:jc w:val="center"/>
              <w:rPr>
                <w:szCs w:val="22"/>
                <w:lang w:val="en-US"/>
              </w:rPr>
            </w:pPr>
            <w:r w:rsidRPr="002933D4">
              <w:rPr>
                <w:szCs w:val="22"/>
                <w:lang w:val="en-US"/>
              </w:rPr>
              <w:t>1</w:t>
            </w:r>
          </w:p>
        </w:tc>
      </w:tr>
      <w:tr w:rsidR="00890527" w:rsidRPr="002933D4" w14:paraId="23CE9B04"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B7C57C"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2010D1"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321BE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65886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2E60DC"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46AD9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7D5EC2"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8EC4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7C40CB" w14:textId="497D30DE" w:rsidR="002D3A69" w:rsidRPr="002933D4" w:rsidRDefault="002D3A69" w:rsidP="002A699F">
            <w:pPr>
              <w:jc w:val="center"/>
              <w:rPr>
                <w:szCs w:val="22"/>
                <w:lang w:val="en-US"/>
              </w:rPr>
            </w:pPr>
            <w:r w:rsidRPr="002933D4">
              <w:rPr>
                <w:szCs w:val="22"/>
                <w:lang w:val="en-US"/>
              </w:rPr>
              <w:t>1</w:t>
            </w:r>
          </w:p>
        </w:tc>
      </w:tr>
      <w:tr w:rsidR="00890527" w:rsidRPr="002933D4" w14:paraId="08AB8BE8"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E7E240"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DFA76A"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265225"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2A179B"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D857B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91EF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157EE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B346AF" w14:textId="62C88A11" w:rsidR="002D3A69" w:rsidRPr="002933D4" w:rsidRDefault="002D3A69" w:rsidP="002A699F">
            <w:pPr>
              <w:jc w:val="center"/>
              <w:rPr>
                <w:szCs w:val="22"/>
                <w:lang w:val="en-US"/>
              </w:rPr>
            </w:pPr>
            <w:r w:rsidRPr="002933D4">
              <w:rPr>
                <w:szCs w:val="22"/>
                <w:lang w:val="en-US"/>
              </w:rPr>
              <w:t>1</w:t>
            </w:r>
          </w:p>
        </w:tc>
      </w:tr>
      <w:tr w:rsidR="00890527" w:rsidRPr="002933D4" w14:paraId="1A961F5D"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2FF13"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A053CB"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BB6F0E"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A063E6"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25331D"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6C117"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CA7C3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0C93FD" w14:textId="77777777" w:rsidR="002D3A69" w:rsidRPr="002933D4" w:rsidRDefault="002D3A69" w:rsidP="002A699F">
            <w:pPr>
              <w:jc w:val="center"/>
              <w:rPr>
                <w:szCs w:val="22"/>
                <w:lang w:val="en-US"/>
              </w:rPr>
            </w:pPr>
            <w:r w:rsidRPr="002933D4">
              <w:rPr>
                <w:szCs w:val="22"/>
                <w:lang w:val="en-US"/>
              </w:rPr>
              <w:t>1</w:t>
            </w:r>
          </w:p>
        </w:tc>
      </w:tr>
      <w:tr w:rsidR="002D3A69" w:rsidRPr="002933D4" w14:paraId="0371861C"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3DED15"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BCFE3E"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72728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95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8ECF0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A9FD6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AACBC" w14:textId="77777777" w:rsidR="002D3A69" w:rsidRPr="002933D4" w:rsidRDefault="002D3A69" w:rsidP="002A699F">
            <w:pPr>
              <w:jc w:val="center"/>
              <w:rPr>
                <w:szCs w:val="22"/>
                <w:lang w:val="en-US"/>
              </w:rPr>
            </w:pPr>
            <w:r w:rsidRPr="002933D4">
              <w:rPr>
                <w:szCs w:val="22"/>
                <w:lang w:val="en-US"/>
              </w:rPr>
              <w:t>1</w:t>
            </w:r>
          </w:p>
        </w:tc>
      </w:tr>
      <w:tr w:rsidR="002D3A69" w:rsidRPr="002933D4" w14:paraId="73783FDE"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32A389"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B87D8F"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B5B90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8838E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FBDD5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665FB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73C467"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428F16" w14:textId="77777777" w:rsidR="002D3A69" w:rsidRPr="002933D4" w:rsidRDefault="002D3A69" w:rsidP="002A699F">
            <w:pPr>
              <w:jc w:val="center"/>
              <w:rPr>
                <w:szCs w:val="22"/>
                <w:lang w:val="en-US"/>
              </w:rPr>
            </w:pPr>
            <w:r w:rsidRPr="002933D4">
              <w:rPr>
                <w:szCs w:val="22"/>
                <w:lang w:val="en-US"/>
              </w:rPr>
              <w:t>1</w:t>
            </w:r>
          </w:p>
        </w:tc>
      </w:tr>
      <w:tr w:rsidR="002D3A69" w:rsidRPr="002933D4" w14:paraId="5EB78734"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3711AB"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ADCE39"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CD394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B00BB"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F7D8A8"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3F6CE4"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4121B8" w14:textId="77777777" w:rsidR="002D3A69" w:rsidRPr="002933D4" w:rsidRDefault="002D3A69" w:rsidP="002A699F">
            <w:pPr>
              <w:jc w:val="center"/>
              <w:rPr>
                <w:szCs w:val="22"/>
                <w:lang w:val="en-US"/>
              </w:rPr>
            </w:pPr>
            <w:r w:rsidRPr="002933D4">
              <w:rPr>
                <w:szCs w:val="22"/>
                <w:lang w:val="en-US"/>
              </w:rPr>
              <w:t>1</w:t>
            </w:r>
          </w:p>
        </w:tc>
      </w:tr>
      <w:tr w:rsidR="002D3A69" w:rsidRPr="002933D4" w14:paraId="67B98682"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CABD5E"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F931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49DDC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CEC72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BB2085"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DB8A2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509D91" w14:textId="42658AB6" w:rsidR="002D3A69" w:rsidRPr="002933D4" w:rsidRDefault="002D3A69" w:rsidP="002A699F">
            <w:pPr>
              <w:jc w:val="center"/>
              <w:rPr>
                <w:szCs w:val="22"/>
                <w:lang w:val="en-US"/>
              </w:rPr>
            </w:pPr>
            <w:r w:rsidRPr="002933D4">
              <w:rPr>
                <w:szCs w:val="22"/>
                <w:lang w:val="en-US"/>
              </w:rPr>
              <w:t>1</w:t>
            </w:r>
          </w:p>
        </w:tc>
      </w:tr>
      <w:tr w:rsidR="002D3A69" w:rsidRPr="002933D4" w14:paraId="05F975FF"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6A2A54"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E6B115"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2440E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BD2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57BE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3AB9" w14:textId="77777777" w:rsidR="002D3A69" w:rsidRPr="002933D4" w:rsidRDefault="002D3A69" w:rsidP="002A699F">
            <w:pPr>
              <w:jc w:val="center"/>
              <w:rPr>
                <w:szCs w:val="22"/>
                <w:lang w:val="en-US"/>
              </w:rPr>
            </w:pPr>
            <w:r w:rsidRPr="002933D4">
              <w:rPr>
                <w:szCs w:val="22"/>
                <w:lang w:val="en-US"/>
              </w:rPr>
              <w:t>1</w:t>
            </w:r>
          </w:p>
        </w:tc>
      </w:tr>
      <w:tr w:rsidR="00890527" w:rsidRPr="002933D4" w14:paraId="7248584A"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30603F"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E93BF6"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AE157E"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7B8DC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FA6FF1"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A565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2E81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28B22D" w14:textId="77777777" w:rsidR="002D3A69" w:rsidRPr="002933D4" w:rsidRDefault="002D3A69" w:rsidP="002A699F">
            <w:pPr>
              <w:jc w:val="center"/>
              <w:rPr>
                <w:szCs w:val="22"/>
                <w:lang w:val="en-US"/>
              </w:rPr>
            </w:pPr>
            <w:r w:rsidRPr="002933D4">
              <w:rPr>
                <w:szCs w:val="22"/>
                <w:lang w:val="en-US"/>
              </w:rPr>
              <w:t>1</w:t>
            </w:r>
          </w:p>
        </w:tc>
      </w:tr>
      <w:tr w:rsidR="002D3A69" w:rsidRPr="002933D4" w14:paraId="02B346E9"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FF6F5"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61FA62"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CF523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23FA1"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9FE50B"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22C40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C6B24F" w14:textId="77777777" w:rsidR="002D3A69" w:rsidRPr="002933D4" w:rsidRDefault="002D3A69" w:rsidP="002A699F">
            <w:pPr>
              <w:jc w:val="center"/>
              <w:rPr>
                <w:szCs w:val="22"/>
                <w:lang w:val="en-US"/>
              </w:rPr>
            </w:pPr>
            <w:r w:rsidRPr="002933D4">
              <w:rPr>
                <w:szCs w:val="22"/>
                <w:lang w:val="en-US"/>
              </w:rPr>
              <w:t>1</w:t>
            </w:r>
          </w:p>
        </w:tc>
      </w:tr>
      <w:tr w:rsidR="002D3A69" w:rsidRPr="002933D4" w14:paraId="08C43277"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B413B0"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6425E0"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0DD22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44CCF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8A1B5"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E0858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6E7D27" w14:textId="77777777" w:rsidR="002D3A69" w:rsidRPr="002933D4" w:rsidRDefault="002D3A69" w:rsidP="002A699F">
            <w:pPr>
              <w:jc w:val="center"/>
              <w:rPr>
                <w:szCs w:val="22"/>
                <w:lang w:val="en-US"/>
              </w:rPr>
            </w:pPr>
            <w:r w:rsidRPr="002933D4">
              <w:rPr>
                <w:szCs w:val="22"/>
                <w:lang w:val="en-US"/>
              </w:rPr>
              <w:t>1</w:t>
            </w:r>
          </w:p>
        </w:tc>
      </w:tr>
      <w:tr w:rsidR="002D3A69" w:rsidRPr="002933D4" w14:paraId="2F866F81"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D0A4EB"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53B33A"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F621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337BD3"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23B92"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543BC8" w14:textId="77777777" w:rsidR="002D3A69" w:rsidRPr="002933D4" w:rsidRDefault="002D3A69" w:rsidP="002A699F">
            <w:pPr>
              <w:jc w:val="center"/>
              <w:rPr>
                <w:szCs w:val="22"/>
                <w:lang w:val="en-US"/>
              </w:rPr>
            </w:pPr>
            <w:r w:rsidRPr="002933D4">
              <w:rPr>
                <w:szCs w:val="22"/>
                <w:lang w:val="en-US"/>
              </w:rPr>
              <w:t>1</w:t>
            </w:r>
          </w:p>
        </w:tc>
      </w:tr>
      <w:tr w:rsidR="002D3A69" w:rsidRPr="002933D4" w14:paraId="7F5B927D"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70677A"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3E9554"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F3817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BABD26" w14:textId="77777777" w:rsidR="002D3A69" w:rsidRPr="002933D4" w:rsidRDefault="002D3A69" w:rsidP="002A699F">
            <w:pPr>
              <w:jc w:val="center"/>
              <w:rPr>
                <w:szCs w:val="22"/>
                <w:lang w:val="en-US"/>
              </w:rPr>
            </w:pPr>
            <w:r w:rsidRPr="002933D4">
              <w:rPr>
                <w:szCs w:val="22"/>
                <w:lang w:val="en-US"/>
              </w:rPr>
              <w:t>--</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72BA7"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527F2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4108C" w14:textId="77777777" w:rsidR="002D3A69" w:rsidRPr="002933D4" w:rsidRDefault="002D3A69" w:rsidP="002A699F">
            <w:pPr>
              <w:jc w:val="center"/>
              <w:rPr>
                <w:szCs w:val="22"/>
                <w:lang w:val="en-US"/>
              </w:rPr>
            </w:pPr>
            <w:r w:rsidRPr="002933D4">
              <w:rPr>
                <w:szCs w:val="22"/>
                <w:lang w:val="en-US"/>
              </w:rPr>
              <w:t>1</w:t>
            </w:r>
          </w:p>
        </w:tc>
      </w:tr>
      <w:tr w:rsidR="002D3A69" w:rsidRPr="002933D4" w14:paraId="54E6A4EE"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FB81F"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178110" w14:textId="77777777" w:rsidR="002D3A69" w:rsidRPr="002933D4" w:rsidRDefault="002D3A69" w:rsidP="002A699F">
            <w:pPr>
              <w:jc w:val="center"/>
              <w:rPr>
                <w:szCs w:val="22"/>
                <w:lang w:val="en-US"/>
              </w:rPr>
            </w:pPr>
            <w:r w:rsidRPr="002933D4">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09C4" w14:textId="77777777" w:rsidR="002D3A69" w:rsidRPr="002933D4" w:rsidRDefault="002D3A69" w:rsidP="002A699F">
            <w:pPr>
              <w:jc w:val="center"/>
              <w:rPr>
                <w:szCs w:val="22"/>
                <w:lang w:val="en-US"/>
              </w:rPr>
            </w:pPr>
            <w:r w:rsidRPr="002933D4">
              <w:rPr>
                <w:szCs w:val="22"/>
                <w:lang w:val="en-US"/>
              </w:rPr>
              <w:t>1</w:t>
            </w:r>
          </w:p>
        </w:tc>
      </w:tr>
      <w:tr w:rsidR="002D3A69" w:rsidRPr="002933D4" w14:paraId="253B67FC"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0702D8"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4E5B7"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EDA81A"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56A26B"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1CCD2" w14:textId="77777777" w:rsidR="002D3A69" w:rsidRPr="002933D4" w:rsidRDefault="002D3A69" w:rsidP="002A699F">
            <w:pPr>
              <w:jc w:val="center"/>
              <w:rPr>
                <w:szCs w:val="22"/>
                <w:lang w:val="en-US"/>
              </w:rPr>
            </w:pPr>
            <w:r w:rsidRPr="002933D4">
              <w:rPr>
                <w:szCs w:val="22"/>
                <w:lang w:val="en-US"/>
              </w:rPr>
              <w:t>1</w:t>
            </w:r>
          </w:p>
        </w:tc>
      </w:tr>
      <w:tr w:rsidR="002D3A69" w:rsidRPr="002933D4" w14:paraId="3C466254"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110443"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DD76BF" w14:textId="77777777" w:rsidR="002D3A69" w:rsidRPr="002933D4" w:rsidRDefault="002D3A69" w:rsidP="002A699F">
            <w:pPr>
              <w:jc w:val="center"/>
              <w:rPr>
                <w:szCs w:val="22"/>
                <w:lang w:val="en-US"/>
              </w:rPr>
            </w:pPr>
            <w:r w:rsidRPr="002933D4">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2179B1" w14:textId="77777777" w:rsidR="002D3A69" w:rsidRPr="002933D4" w:rsidRDefault="002D3A69" w:rsidP="002A699F">
            <w:pPr>
              <w:jc w:val="center"/>
              <w:rPr>
                <w:szCs w:val="22"/>
                <w:lang w:val="en-US"/>
              </w:rPr>
            </w:pPr>
            <w:r w:rsidRPr="002933D4">
              <w:rPr>
                <w:szCs w:val="22"/>
                <w:lang w:val="en-US"/>
              </w:rPr>
              <w:t>TBD</w:t>
            </w:r>
          </w:p>
        </w:tc>
      </w:tr>
      <w:tr w:rsidR="00890527" w:rsidRPr="002933D4" w14:paraId="142BFFB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7F45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D4AD1B"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01AAF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07B9F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7701F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934D61"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00C4440"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A32610"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F8135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0B0782" w14:textId="4C874E78" w:rsidR="002D3A69" w:rsidRPr="002933D4" w:rsidRDefault="002D3A69" w:rsidP="002A699F">
            <w:pPr>
              <w:jc w:val="center"/>
              <w:rPr>
                <w:szCs w:val="22"/>
                <w:lang w:val="en-US"/>
              </w:rPr>
            </w:pPr>
            <w:r w:rsidRPr="002933D4">
              <w:rPr>
                <w:szCs w:val="22"/>
                <w:lang w:val="en-US"/>
              </w:rPr>
              <w:t>1</w:t>
            </w:r>
          </w:p>
        </w:tc>
      </w:tr>
      <w:tr w:rsidR="00890527" w:rsidRPr="002933D4" w14:paraId="3F019DE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FCC758"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7874F3"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A2B8364"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25C697F"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4802A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99BDFE"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A9B82"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CC82C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C2AB4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3143C5" w14:textId="7DDA3013" w:rsidR="002D3A69" w:rsidRPr="002933D4" w:rsidRDefault="002D3A69" w:rsidP="002A699F">
            <w:pPr>
              <w:jc w:val="center"/>
              <w:rPr>
                <w:szCs w:val="22"/>
                <w:lang w:val="en-US"/>
              </w:rPr>
            </w:pPr>
            <w:r w:rsidRPr="002933D4">
              <w:rPr>
                <w:szCs w:val="22"/>
                <w:lang w:val="en-US"/>
              </w:rPr>
              <w:t>1</w:t>
            </w:r>
          </w:p>
        </w:tc>
      </w:tr>
      <w:tr w:rsidR="00890527" w:rsidRPr="002933D4" w14:paraId="67A5227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138FBE"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7E4A48"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8F49953"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AAF7F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F6BCE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B8E5E5"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585A1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84B3F0"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7F5FF" w14:textId="36734AFB" w:rsidR="002D3A69" w:rsidRPr="002933D4" w:rsidRDefault="002D3A69" w:rsidP="002A699F">
            <w:pPr>
              <w:jc w:val="center"/>
              <w:rPr>
                <w:szCs w:val="22"/>
                <w:lang w:val="en-US"/>
              </w:rPr>
            </w:pPr>
            <w:r w:rsidRPr="002933D4">
              <w:rPr>
                <w:szCs w:val="22"/>
                <w:lang w:val="en-US"/>
              </w:rPr>
              <w:t>1</w:t>
            </w:r>
          </w:p>
        </w:tc>
      </w:tr>
      <w:tr w:rsidR="00890527" w:rsidRPr="002933D4" w14:paraId="363EA09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28C9C9"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D1FC9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AD3D4CB"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B97427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DDBD74"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B9C61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F1F82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C939FE"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C2B8F6" w14:textId="00103F40" w:rsidR="002D3A69" w:rsidRPr="002933D4" w:rsidRDefault="002D3A69" w:rsidP="002A699F">
            <w:pPr>
              <w:jc w:val="center"/>
              <w:rPr>
                <w:szCs w:val="22"/>
                <w:lang w:val="en-US"/>
              </w:rPr>
            </w:pPr>
            <w:r w:rsidRPr="002933D4">
              <w:rPr>
                <w:szCs w:val="22"/>
                <w:lang w:val="en-US"/>
              </w:rPr>
              <w:t>1</w:t>
            </w:r>
          </w:p>
        </w:tc>
      </w:tr>
      <w:tr w:rsidR="00890527" w:rsidRPr="002933D4" w14:paraId="60CEBA1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A397ED"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08151E"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1F1EAD"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E8B99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2417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A1384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F7FDF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D7ADCD"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33519D" w14:textId="0A573958" w:rsidR="002D3A69" w:rsidRPr="002933D4" w:rsidRDefault="002D3A69" w:rsidP="002A699F">
            <w:pPr>
              <w:jc w:val="center"/>
              <w:rPr>
                <w:szCs w:val="22"/>
                <w:lang w:val="en-US"/>
              </w:rPr>
            </w:pPr>
            <w:r w:rsidRPr="002933D4">
              <w:rPr>
                <w:szCs w:val="22"/>
                <w:lang w:val="en-US"/>
              </w:rPr>
              <w:t>1</w:t>
            </w:r>
          </w:p>
        </w:tc>
      </w:tr>
      <w:tr w:rsidR="00890527" w:rsidRPr="002933D4" w14:paraId="2095DF6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5FE30"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B55E9D"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3FB8B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424490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277F8"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2914A8C"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E5B49B"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4E465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EC917B" w14:textId="4F3F9633" w:rsidR="002D3A69" w:rsidRPr="002933D4" w:rsidRDefault="002D3A69" w:rsidP="002A699F">
            <w:pPr>
              <w:jc w:val="center"/>
              <w:rPr>
                <w:szCs w:val="22"/>
                <w:lang w:val="en-US"/>
              </w:rPr>
            </w:pPr>
            <w:r w:rsidRPr="002933D4">
              <w:rPr>
                <w:szCs w:val="22"/>
                <w:lang w:val="en-US"/>
              </w:rPr>
              <w:t>1</w:t>
            </w:r>
          </w:p>
        </w:tc>
      </w:tr>
      <w:tr w:rsidR="00890527" w:rsidRPr="002933D4" w14:paraId="5964771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A8ED8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AC3B5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6D4B6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0F27D3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BB90A9"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974D8"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F446F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52D93A" w14:textId="5571F09F" w:rsidR="002D3A69" w:rsidRPr="002933D4" w:rsidRDefault="002D3A69" w:rsidP="002A699F">
            <w:pPr>
              <w:jc w:val="center"/>
              <w:rPr>
                <w:szCs w:val="22"/>
                <w:lang w:val="en-US"/>
              </w:rPr>
            </w:pPr>
            <w:r w:rsidRPr="002933D4">
              <w:rPr>
                <w:szCs w:val="22"/>
                <w:lang w:val="en-US"/>
              </w:rPr>
              <w:t>1</w:t>
            </w:r>
          </w:p>
        </w:tc>
      </w:tr>
      <w:tr w:rsidR="00890527" w:rsidRPr="002933D4" w14:paraId="4DB57B1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38775A"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47B00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38F1F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70FAE"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171BB"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4505E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1FF2E6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A4F3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C5354" w14:textId="0F28E014" w:rsidR="002D3A69" w:rsidRPr="002933D4" w:rsidRDefault="002D3A69" w:rsidP="002A699F">
            <w:pPr>
              <w:jc w:val="center"/>
              <w:rPr>
                <w:szCs w:val="22"/>
                <w:lang w:val="en-US"/>
              </w:rPr>
            </w:pPr>
            <w:r w:rsidRPr="002933D4">
              <w:rPr>
                <w:szCs w:val="22"/>
                <w:lang w:val="en-US"/>
              </w:rPr>
              <w:t>1</w:t>
            </w:r>
          </w:p>
        </w:tc>
      </w:tr>
      <w:tr w:rsidR="002933D4" w:rsidRPr="002933D4" w14:paraId="7FC4B6D5"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C59EB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67D53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6A571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9B361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575ECA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04077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9F9A2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E8B0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AB2349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711E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667C9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6BD7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5F6DF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09D67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174DC1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B2BF77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C11794" w14:textId="2E290A5A"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30C043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98B56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737A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24206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FB6DB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AC4FE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8255F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9BB87" w14:textId="777EE32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787B90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09464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D91AE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E936D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E93DF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FB8D4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382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4036EC" w14:textId="59DE364C"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6D5C2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20B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0A2BF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E44E2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7492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D1A4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D604D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8466ED" w14:textId="3CD5F2A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174394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423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7535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909C5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CBE4A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104D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6EE96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FD1DFC" w14:textId="76CBB4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365ED09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C5D50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8B040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27521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8547B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1D58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D34DDD" w14:textId="7FD2FB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E792B21"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75A26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E4FA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F94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30CB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DAC2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C121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3083C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3C1832" w14:textId="5BFE7BC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0677FB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78593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903971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C7BD0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AB521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791E0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83204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7952BB" w14:textId="4CDF68E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295EDCB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9C4B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FFBFAA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0CC7AB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8C9D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7FCAA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8ECFD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792FD" w14:textId="31C8E13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CF60AF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47020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255EF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B9322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9C6B94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BE6C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553B9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DB3E68" w14:textId="0275507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0AB39C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0FE19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A4DAC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0E189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76492A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5B99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1E20C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DCE788" w14:textId="699C3892"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54D08A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D54EC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3D0CE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623D7B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16BE3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8B920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6D045B" w14:textId="29332F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2E2370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51B03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E29EE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7F5D03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429E5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C10B7B" w14:textId="2BAC79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55F099"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664DC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3A32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567B9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AD100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021113" w14:textId="12B52349"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bl>
    <w:p w14:paraId="373DB08C" w14:textId="77777777" w:rsidR="00AF198F" w:rsidRDefault="00AF198F" w:rsidP="00985821">
      <w:pPr>
        <w:jc w:val="both"/>
        <w:rPr>
          <w:szCs w:val="22"/>
        </w:rPr>
      </w:pPr>
    </w:p>
    <w:p w14:paraId="5EE43F35" w14:textId="782E2FE6" w:rsidR="00A13F00" w:rsidRDefault="00D817B6" w:rsidP="00A13F00">
      <w:pPr>
        <w:jc w:val="both"/>
        <w:rPr>
          <w:szCs w:val="22"/>
        </w:rPr>
      </w:pPr>
      <w:r w:rsidRPr="00E54AC5">
        <w:rPr>
          <w:szCs w:val="22"/>
          <w:highlight w:val="green"/>
        </w:rPr>
        <w:t>Y/N/A/No answer: 37</w:t>
      </w:r>
      <w:r w:rsidR="00A13F00" w:rsidRPr="00E54AC5">
        <w:rPr>
          <w:szCs w:val="22"/>
          <w:highlight w:val="green"/>
        </w:rPr>
        <w:t>/</w:t>
      </w:r>
      <w:r w:rsidRPr="00E54AC5">
        <w:rPr>
          <w:szCs w:val="22"/>
          <w:highlight w:val="green"/>
        </w:rPr>
        <w:t>0</w:t>
      </w:r>
      <w:r w:rsidR="00A13F00" w:rsidRPr="00E54AC5">
        <w:rPr>
          <w:szCs w:val="22"/>
          <w:highlight w:val="green"/>
        </w:rPr>
        <w:t>/8/2</w:t>
      </w:r>
      <w:r w:rsidRPr="00E54AC5">
        <w:rPr>
          <w:szCs w:val="22"/>
          <w:highlight w:val="green"/>
        </w:rPr>
        <w:t>1</w:t>
      </w:r>
    </w:p>
    <w:p w14:paraId="7559AE8A" w14:textId="1906C453" w:rsidR="00A13F00" w:rsidRPr="00942FE6" w:rsidRDefault="00A13F00" w:rsidP="00A13F00">
      <w:pPr>
        <w:jc w:val="both"/>
        <w:rPr>
          <w:b/>
        </w:rPr>
      </w:pPr>
      <w:r>
        <w:rPr>
          <w:b/>
        </w:rPr>
        <w:t xml:space="preserve">Straw poll #58 </w:t>
      </w:r>
      <w:r w:rsidRPr="006366A0">
        <w:rPr>
          <w:b/>
          <w:i/>
        </w:rPr>
        <w:t>[#SP</w:t>
      </w:r>
      <w:r>
        <w:rPr>
          <w:b/>
          <w:i/>
        </w:rPr>
        <w:t>58</w:t>
      </w:r>
      <w:r w:rsidRPr="006366A0">
        <w:rPr>
          <w:b/>
          <w:i/>
        </w:rPr>
        <w:t>]</w:t>
      </w:r>
    </w:p>
    <w:p w14:paraId="26207AB1" w14:textId="77777777" w:rsidR="00A13F00" w:rsidRDefault="00A13F00" w:rsidP="00985821">
      <w:pPr>
        <w:jc w:val="both"/>
        <w:rPr>
          <w:szCs w:val="22"/>
        </w:rPr>
      </w:pPr>
    </w:p>
    <w:p w14:paraId="4EC44FD9" w14:textId="2E16F688" w:rsidR="00C54BCD" w:rsidRPr="00621ABB" w:rsidRDefault="00C54BCD" w:rsidP="00C54BCD">
      <w:pPr>
        <w:jc w:val="both"/>
        <w:rPr>
          <w:szCs w:val="22"/>
        </w:rPr>
      </w:pPr>
      <w:r w:rsidRPr="00621ABB">
        <w:rPr>
          <w:szCs w:val="22"/>
        </w:rPr>
        <w:t xml:space="preserve">Reference:  </w:t>
      </w:r>
      <w:r w:rsidR="00621ABB" w:rsidRPr="00621ABB">
        <w:rPr>
          <w:szCs w:val="22"/>
        </w:rPr>
        <w:t>11-20-0787-02-00be-minutes-802-11-be-phy-ad-hoc-telephone-conferences-may-july-2020</w:t>
      </w:r>
    </w:p>
    <w:p w14:paraId="6754A7FF" w14:textId="78D87495" w:rsidR="00C54BCD" w:rsidRDefault="00C54BCD">
      <w:pPr>
        <w:rPr>
          <w:szCs w:val="22"/>
        </w:rPr>
      </w:pPr>
      <w:r>
        <w:rPr>
          <w:szCs w:val="22"/>
        </w:rPr>
        <w:br w:type="page"/>
      </w:r>
    </w:p>
    <w:p w14:paraId="3AFD1941" w14:textId="7702B3BF" w:rsidR="00C54BCD" w:rsidRPr="005758D1" w:rsidRDefault="00C54BCD" w:rsidP="00C54BCD">
      <w:pPr>
        <w:pStyle w:val="Heading2"/>
        <w:rPr>
          <w:u w:val="none"/>
          <w:lang w:val="en-US"/>
        </w:rPr>
      </w:pPr>
      <w:bookmarkStart w:id="2067" w:name="_Toc47082159"/>
      <w:r>
        <w:rPr>
          <w:u w:val="none"/>
          <w:lang w:val="en-US"/>
        </w:rPr>
        <w:lastRenderedPageBreak/>
        <w:t>June 1 (MAC):  8</w:t>
      </w:r>
      <w:r w:rsidRPr="005758D1">
        <w:rPr>
          <w:u w:val="none"/>
          <w:lang w:val="en-US"/>
        </w:rPr>
        <w:t xml:space="preserve"> </w:t>
      </w:r>
      <w:r>
        <w:rPr>
          <w:u w:val="none"/>
          <w:lang w:val="en-US"/>
        </w:rPr>
        <w:t>SPs</w:t>
      </w:r>
      <w:bookmarkEnd w:id="2067"/>
    </w:p>
    <w:p w14:paraId="22FD782F" w14:textId="77777777" w:rsidR="00C54BCD" w:rsidRDefault="00C54BCD" w:rsidP="00985821">
      <w:pPr>
        <w:jc w:val="both"/>
        <w:rPr>
          <w:szCs w:val="22"/>
        </w:rPr>
      </w:pPr>
    </w:p>
    <w:p w14:paraId="44005423" w14:textId="431E7121" w:rsidR="005D6AB5" w:rsidRPr="005D6AB5" w:rsidRDefault="005D6AB5" w:rsidP="00985821">
      <w:pPr>
        <w:jc w:val="both"/>
        <w:rPr>
          <w:b/>
          <w:szCs w:val="22"/>
        </w:rPr>
      </w:pPr>
      <w:r w:rsidRPr="005D6AB5">
        <w:rPr>
          <w:b/>
          <w:szCs w:val="22"/>
        </w:rPr>
        <w:t>20/0391r0 (</w:t>
      </w:r>
      <w:r w:rsidR="004A6D01">
        <w:rPr>
          <w:b/>
          <w:szCs w:val="22"/>
        </w:rPr>
        <w:t>M</w:t>
      </w:r>
      <w:r w:rsidRPr="005D6AB5">
        <w:rPr>
          <w:b/>
          <w:szCs w:val="22"/>
        </w:rPr>
        <w:t>ulti-link power save state after enablement, Laurent Cariou, Intel)</w:t>
      </w:r>
    </w:p>
    <w:p w14:paraId="3DB69701" w14:textId="1622702C" w:rsidR="00C54BCD" w:rsidRDefault="005D6AB5" w:rsidP="00985821">
      <w:pPr>
        <w:jc w:val="both"/>
        <w:rPr>
          <w:szCs w:val="22"/>
        </w:rPr>
      </w:pPr>
      <w:r>
        <w:rPr>
          <w:szCs w:val="22"/>
        </w:rPr>
        <w:br/>
        <w:t>SP#1</w:t>
      </w:r>
    </w:p>
    <w:p w14:paraId="01633D52" w14:textId="77777777" w:rsidR="005D6AB5" w:rsidRDefault="005D6AB5" w:rsidP="00985821">
      <w:pPr>
        <w:jc w:val="both"/>
        <w:rPr>
          <w:szCs w:val="22"/>
        </w:rPr>
      </w:pPr>
    </w:p>
    <w:p w14:paraId="64CC3B6E" w14:textId="77777777" w:rsidR="004A6D01" w:rsidRDefault="004A6D01" w:rsidP="004A6D01">
      <w:pPr>
        <w:jc w:val="both"/>
        <w:rPr>
          <w:szCs w:val="22"/>
        </w:rPr>
      </w:pPr>
      <w:r w:rsidRPr="004A6D01">
        <w:rPr>
          <w:szCs w:val="22"/>
        </w:rPr>
        <w:t>Do you</w:t>
      </w:r>
      <w:r>
        <w:rPr>
          <w:szCs w:val="22"/>
        </w:rPr>
        <w:t xml:space="preserve"> agree to add to the 11be SFD: </w:t>
      </w:r>
    </w:p>
    <w:p w14:paraId="4273198A" w14:textId="77777777" w:rsidR="004A6D01" w:rsidRDefault="004A6D01" w:rsidP="00DF7E01">
      <w:pPr>
        <w:pStyle w:val="ListParagraph"/>
        <w:numPr>
          <w:ilvl w:val="0"/>
          <w:numId w:val="73"/>
        </w:numPr>
        <w:jc w:val="both"/>
        <w:rPr>
          <w:szCs w:val="22"/>
        </w:rPr>
      </w:pPr>
      <w:r w:rsidRPr="004A6D01">
        <w:rPr>
          <w:szCs w:val="22"/>
        </w:rPr>
        <w:t>When a link becomes enabled for a STA that is part of a non-AP MLD through multi-link setup sent on that link, the initial power management mode of the STA, immediately after the signaling exchange, is active mode</w:t>
      </w:r>
    </w:p>
    <w:p w14:paraId="38029B6C" w14:textId="54A788D1" w:rsidR="004A6D01" w:rsidRPr="004A6D01" w:rsidRDefault="004A6D01" w:rsidP="00DF7E01">
      <w:pPr>
        <w:pStyle w:val="ListParagraph"/>
        <w:numPr>
          <w:ilvl w:val="0"/>
          <w:numId w:val="73"/>
        </w:numPr>
        <w:jc w:val="both"/>
        <w:rPr>
          <w:szCs w:val="22"/>
        </w:rPr>
      </w:pPr>
      <w:r w:rsidRPr="004A6D01">
        <w:rPr>
          <w:szCs w:val="22"/>
        </w:rPr>
        <w:t>When a link is enabled for a STA that is part of a non-AP MLD through signaling (multi-link setup or TID to link mapping update) send on another link, the initial power management mode of the STA, immediately after the exchange, is power save mode, and its power state is doze</w:t>
      </w:r>
    </w:p>
    <w:p w14:paraId="37CE0D6F" w14:textId="77777777" w:rsidR="005D6AB5" w:rsidRDefault="005D6AB5" w:rsidP="00985821">
      <w:pPr>
        <w:jc w:val="both"/>
        <w:rPr>
          <w:szCs w:val="22"/>
        </w:rPr>
      </w:pPr>
    </w:p>
    <w:p w14:paraId="1671D627" w14:textId="5F052791" w:rsidR="00C54BCD" w:rsidRDefault="004A6D01" w:rsidP="00985821">
      <w:pPr>
        <w:jc w:val="both"/>
        <w:rPr>
          <w:szCs w:val="22"/>
        </w:rPr>
      </w:pPr>
      <w:r w:rsidRPr="004A6D01">
        <w:rPr>
          <w:szCs w:val="22"/>
          <w:highlight w:val="red"/>
        </w:rPr>
        <w:t>Y/N/A: 23/18/25</w:t>
      </w:r>
    </w:p>
    <w:p w14:paraId="5637A14E" w14:textId="77777777" w:rsidR="004A6D01" w:rsidRDefault="004A6D01" w:rsidP="00985821">
      <w:pPr>
        <w:jc w:val="both"/>
        <w:rPr>
          <w:szCs w:val="22"/>
        </w:rPr>
      </w:pPr>
    </w:p>
    <w:p w14:paraId="4E457813" w14:textId="77777777" w:rsidR="004A6D01" w:rsidRDefault="004A6D01" w:rsidP="00985821">
      <w:pPr>
        <w:jc w:val="both"/>
        <w:rPr>
          <w:szCs w:val="22"/>
        </w:rPr>
      </w:pPr>
    </w:p>
    <w:p w14:paraId="09BE65C6" w14:textId="77777777" w:rsidR="004A6D01" w:rsidRPr="00CB2B44" w:rsidRDefault="004A6D01" w:rsidP="00985821">
      <w:pPr>
        <w:jc w:val="both"/>
        <w:rPr>
          <w:b/>
          <w:szCs w:val="22"/>
        </w:rPr>
      </w:pPr>
      <w:r w:rsidRPr="00CB2B44">
        <w:rPr>
          <w:b/>
          <w:szCs w:val="22"/>
        </w:rPr>
        <w:t>20/0280r2 (Link Enablement Considerations, Frank Hsu, MediaTek)</w:t>
      </w:r>
    </w:p>
    <w:p w14:paraId="0551320B" w14:textId="524BDE13" w:rsidR="004A6D01" w:rsidRDefault="004A6D01" w:rsidP="00985821">
      <w:pPr>
        <w:jc w:val="both"/>
        <w:rPr>
          <w:szCs w:val="22"/>
        </w:rPr>
      </w:pPr>
      <w:r>
        <w:rPr>
          <w:szCs w:val="22"/>
        </w:rPr>
        <w:br/>
        <w:t>SP#</w:t>
      </w:r>
      <w:r w:rsidR="00CB2B44">
        <w:rPr>
          <w:szCs w:val="22"/>
        </w:rPr>
        <w:t>1</w:t>
      </w:r>
    </w:p>
    <w:p w14:paraId="646A04ED" w14:textId="77777777" w:rsidR="00CB2B44" w:rsidRDefault="00CB2B44" w:rsidP="00985821">
      <w:pPr>
        <w:jc w:val="both"/>
        <w:rPr>
          <w:szCs w:val="22"/>
        </w:rPr>
      </w:pPr>
    </w:p>
    <w:p w14:paraId="45BEB668" w14:textId="46D99DB9" w:rsidR="00CB2B44" w:rsidRDefault="00CB2B44" w:rsidP="00985821">
      <w:pPr>
        <w:jc w:val="both"/>
        <w:rPr>
          <w:szCs w:val="22"/>
        </w:rPr>
      </w:pPr>
      <w:r w:rsidRPr="00CB2B44">
        <w:rPr>
          <w:szCs w:val="22"/>
        </w:rPr>
        <w:t>Do you agree that the response frame corresponds to the link TID-mapping update should be able to carry operational parameters of the link to be enabled?</w:t>
      </w:r>
    </w:p>
    <w:p w14:paraId="218DBD3E" w14:textId="77777777" w:rsidR="00CB2B44" w:rsidRDefault="00CB2B44" w:rsidP="00985821">
      <w:pPr>
        <w:jc w:val="both"/>
        <w:rPr>
          <w:szCs w:val="22"/>
        </w:rPr>
      </w:pPr>
    </w:p>
    <w:p w14:paraId="244614D4" w14:textId="5B72D4B3" w:rsidR="00CB2B44" w:rsidRDefault="00CB2B44" w:rsidP="00985821">
      <w:pPr>
        <w:jc w:val="both"/>
        <w:rPr>
          <w:szCs w:val="22"/>
        </w:rPr>
      </w:pPr>
      <w:r w:rsidRPr="00CB2B44">
        <w:rPr>
          <w:szCs w:val="22"/>
          <w:highlight w:val="red"/>
        </w:rPr>
        <w:t>Y/N/A: 12/13/40</w:t>
      </w:r>
    </w:p>
    <w:p w14:paraId="574BAF36" w14:textId="77777777" w:rsidR="00CB2B44" w:rsidRDefault="00CB2B44" w:rsidP="00985821">
      <w:pPr>
        <w:jc w:val="both"/>
        <w:rPr>
          <w:szCs w:val="22"/>
        </w:rPr>
      </w:pPr>
    </w:p>
    <w:p w14:paraId="1A12D4D9" w14:textId="77777777" w:rsidR="004A6D01" w:rsidRDefault="004A6D01" w:rsidP="00985821">
      <w:pPr>
        <w:jc w:val="both"/>
        <w:rPr>
          <w:szCs w:val="22"/>
        </w:rPr>
      </w:pPr>
    </w:p>
    <w:p w14:paraId="5ECE21C7" w14:textId="14D8414A" w:rsidR="00CB2B44" w:rsidRPr="00507848" w:rsidRDefault="00CB2B44" w:rsidP="00985821">
      <w:pPr>
        <w:jc w:val="both"/>
        <w:rPr>
          <w:b/>
          <w:szCs w:val="22"/>
        </w:rPr>
      </w:pPr>
      <w:r w:rsidRPr="00507848">
        <w:rPr>
          <w:b/>
          <w:szCs w:val="22"/>
        </w:rPr>
        <w:t>19/1988r3 (Power save for multi-link, Ming Gan, Huawei)</w:t>
      </w:r>
    </w:p>
    <w:p w14:paraId="31E2F627" w14:textId="77777777" w:rsidR="00CB2B44" w:rsidRDefault="00CB2B44" w:rsidP="00985821">
      <w:pPr>
        <w:jc w:val="both"/>
        <w:rPr>
          <w:szCs w:val="22"/>
        </w:rPr>
      </w:pPr>
    </w:p>
    <w:p w14:paraId="62617B76" w14:textId="1BBA6A62" w:rsidR="00D826C6" w:rsidRDefault="00D826C6" w:rsidP="00985821">
      <w:pPr>
        <w:jc w:val="both"/>
        <w:rPr>
          <w:szCs w:val="22"/>
        </w:rPr>
      </w:pPr>
      <w:r>
        <w:rPr>
          <w:szCs w:val="22"/>
        </w:rPr>
        <w:t>SP#2</w:t>
      </w:r>
    </w:p>
    <w:p w14:paraId="602F9029" w14:textId="77777777" w:rsidR="00D826C6" w:rsidRDefault="00D826C6" w:rsidP="00985821">
      <w:pPr>
        <w:jc w:val="both"/>
        <w:rPr>
          <w:szCs w:val="22"/>
        </w:rPr>
      </w:pPr>
    </w:p>
    <w:p w14:paraId="664E819A" w14:textId="3368947C" w:rsidR="00D826C6" w:rsidRDefault="00D826C6" w:rsidP="00D826C6">
      <w:pPr>
        <w:jc w:val="both"/>
        <w:rPr>
          <w:szCs w:val="22"/>
        </w:rPr>
      </w:pPr>
      <w:r w:rsidRPr="00D826C6">
        <w:rPr>
          <w:szCs w:val="22"/>
        </w:rPr>
        <w:t>Do you agree that an AP in an AP MLD shall provide BSS specific parameters update indication for one or mo</w:t>
      </w:r>
      <w:r>
        <w:rPr>
          <w:szCs w:val="22"/>
        </w:rPr>
        <w:t>re other APs in the same AP MLD</w:t>
      </w:r>
      <w:r w:rsidR="00E9228E">
        <w:rPr>
          <w:szCs w:val="22"/>
        </w:rPr>
        <w:t>?</w:t>
      </w:r>
    </w:p>
    <w:p w14:paraId="514EBAAA" w14:textId="6CCEEE73" w:rsidR="00CB2B44" w:rsidRDefault="00D826C6" w:rsidP="00DF7E01">
      <w:pPr>
        <w:pStyle w:val="ListParagraph"/>
        <w:numPr>
          <w:ilvl w:val="0"/>
          <w:numId w:val="74"/>
        </w:numPr>
        <w:jc w:val="both"/>
        <w:rPr>
          <w:szCs w:val="22"/>
        </w:rPr>
      </w:pPr>
      <w:r w:rsidRPr="00D826C6">
        <w:rPr>
          <w:szCs w:val="22"/>
        </w:rPr>
        <w:t>The detail for BSS specific parameters update indication is TBD</w:t>
      </w:r>
    </w:p>
    <w:p w14:paraId="0E884D40" w14:textId="77777777" w:rsidR="00D826C6" w:rsidRDefault="00D826C6" w:rsidP="00D826C6">
      <w:pPr>
        <w:jc w:val="both"/>
        <w:rPr>
          <w:szCs w:val="22"/>
        </w:rPr>
      </w:pPr>
    </w:p>
    <w:p w14:paraId="50F037C5" w14:textId="3BA6AE58" w:rsidR="00D826C6" w:rsidRPr="00D826C6" w:rsidRDefault="00D826C6" w:rsidP="00D826C6">
      <w:pPr>
        <w:jc w:val="both"/>
        <w:rPr>
          <w:szCs w:val="22"/>
        </w:rPr>
      </w:pPr>
      <w:r w:rsidRPr="00D826C6">
        <w:rPr>
          <w:szCs w:val="22"/>
          <w:highlight w:val="green"/>
        </w:rPr>
        <w:t>Y/N/A: 39/6/25</w:t>
      </w:r>
    </w:p>
    <w:p w14:paraId="2894B747" w14:textId="0ABA07AF" w:rsidR="00D826C6" w:rsidRPr="00942FE6" w:rsidRDefault="00D826C6" w:rsidP="00D826C6">
      <w:pPr>
        <w:jc w:val="both"/>
        <w:rPr>
          <w:b/>
        </w:rPr>
      </w:pPr>
      <w:r>
        <w:rPr>
          <w:b/>
        </w:rPr>
        <w:t xml:space="preserve">Straw poll #59 </w:t>
      </w:r>
      <w:r w:rsidRPr="006366A0">
        <w:rPr>
          <w:b/>
          <w:i/>
        </w:rPr>
        <w:t>[#SP</w:t>
      </w:r>
      <w:r>
        <w:rPr>
          <w:b/>
          <w:i/>
        </w:rPr>
        <w:t>59</w:t>
      </w:r>
      <w:r w:rsidRPr="006366A0">
        <w:rPr>
          <w:b/>
          <w:i/>
        </w:rPr>
        <w:t>]</w:t>
      </w:r>
    </w:p>
    <w:p w14:paraId="712A650B" w14:textId="77777777" w:rsidR="004A6D01" w:rsidRDefault="004A6D01" w:rsidP="00985821">
      <w:pPr>
        <w:jc w:val="both"/>
        <w:rPr>
          <w:szCs w:val="22"/>
        </w:rPr>
      </w:pPr>
    </w:p>
    <w:p w14:paraId="22AE8D28" w14:textId="77777777" w:rsidR="00507848" w:rsidRDefault="00507848" w:rsidP="00985821">
      <w:pPr>
        <w:jc w:val="both"/>
        <w:rPr>
          <w:szCs w:val="22"/>
        </w:rPr>
      </w:pPr>
    </w:p>
    <w:p w14:paraId="74FD6696" w14:textId="79862387" w:rsidR="00507848" w:rsidRDefault="00507848" w:rsidP="00985821">
      <w:pPr>
        <w:jc w:val="both"/>
        <w:rPr>
          <w:szCs w:val="22"/>
        </w:rPr>
      </w:pPr>
      <w:r>
        <w:rPr>
          <w:szCs w:val="22"/>
        </w:rPr>
        <w:t>SP#3</w:t>
      </w:r>
    </w:p>
    <w:p w14:paraId="6F1E53EA" w14:textId="77777777" w:rsidR="00507848" w:rsidRDefault="00507848" w:rsidP="00985821">
      <w:pPr>
        <w:jc w:val="both"/>
        <w:rPr>
          <w:szCs w:val="22"/>
        </w:rPr>
      </w:pPr>
    </w:p>
    <w:p w14:paraId="26E2098D" w14:textId="77777777" w:rsidR="00E9228E" w:rsidRDefault="00E9228E" w:rsidP="00E9228E">
      <w:pPr>
        <w:jc w:val="both"/>
        <w:rPr>
          <w:szCs w:val="22"/>
        </w:rPr>
      </w:pPr>
      <w:r w:rsidRPr="00E9228E">
        <w:rPr>
          <w:szCs w:val="22"/>
        </w:rPr>
        <w:t>Do you agree that an AP in an AP MLD shall provide DL traffic notification for one or more other APs in the same AP MLD if TID-to-Link Mapping is established</w:t>
      </w:r>
      <w:r>
        <w:rPr>
          <w:szCs w:val="22"/>
        </w:rPr>
        <w:t>?</w:t>
      </w:r>
    </w:p>
    <w:p w14:paraId="46BCD038" w14:textId="48952743" w:rsidR="00507848" w:rsidRPr="00E9228E" w:rsidRDefault="00E9228E" w:rsidP="00DF7E01">
      <w:pPr>
        <w:pStyle w:val="ListParagraph"/>
        <w:numPr>
          <w:ilvl w:val="0"/>
          <w:numId w:val="74"/>
        </w:numPr>
        <w:jc w:val="both"/>
        <w:rPr>
          <w:szCs w:val="22"/>
        </w:rPr>
      </w:pPr>
      <w:r w:rsidRPr="00E9228E">
        <w:rPr>
          <w:szCs w:val="22"/>
        </w:rPr>
        <w:t>The detail for DL traffic notification is TBD</w:t>
      </w:r>
    </w:p>
    <w:p w14:paraId="0EDDCC7A" w14:textId="77777777" w:rsidR="00507848" w:rsidRDefault="00507848" w:rsidP="00985821">
      <w:pPr>
        <w:jc w:val="both"/>
        <w:rPr>
          <w:szCs w:val="22"/>
        </w:rPr>
      </w:pPr>
    </w:p>
    <w:p w14:paraId="273B6A32" w14:textId="58686722" w:rsidR="00507848" w:rsidRDefault="00E9228E" w:rsidP="00985821">
      <w:pPr>
        <w:jc w:val="both"/>
        <w:rPr>
          <w:szCs w:val="22"/>
        </w:rPr>
      </w:pPr>
      <w:r w:rsidRPr="00E9228E">
        <w:rPr>
          <w:szCs w:val="22"/>
          <w:highlight w:val="red"/>
        </w:rPr>
        <w:t>Y/N/A: 26/10/32</w:t>
      </w:r>
    </w:p>
    <w:p w14:paraId="3849697B" w14:textId="33F04489" w:rsidR="00E9228E" w:rsidRDefault="00E9228E">
      <w:pPr>
        <w:rPr>
          <w:szCs w:val="22"/>
        </w:rPr>
      </w:pPr>
      <w:r>
        <w:rPr>
          <w:szCs w:val="22"/>
        </w:rPr>
        <w:br w:type="page"/>
      </w:r>
    </w:p>
    <w:p w14:paraId="238201C1" w14:textId="03418196" w:rsidR="00E9228E" w:rsidRDefault="00E9228E" w:rsidP="00985821">
      <w:pPr>
        <w:jc w:val="both"/>
        <w:rPr>
          <w:szCs w:val="22"/>
        </w:rPr>
      </w:pPr>
      <w:r>
        <w:rPr>
          <w:szCs w:val="22"/>
        </w:rPr>
        <w:lastRenderedPageBreak/>
        <w:t>SP#4</w:t>
      </w:r>
    </w:p>
    <w:p w14:paraId="1DCAAC52" w14:textId="77777777" w:rsidR="00E9228E" w:rsidRDefault="00E9228E" w:rsidP="00985821">
      <w:pPr>
        <w:jc w:val="both"/>
        <w:rPr>
          <w:szCs w:val="22"/>
        </w:rPr>
      </w:pPr>
    </w:p>
    <w:p w14:paraId="13A66BDB" w14:textId="12B3913C" w:rsidR="00A852A7" w:rsidRDefault="00A852A7" w:rsidP="00985821">
      <w:pPr>
        <w:jc w:val="both"/>
        <w:rPr>
          <w:szCs w:val="22"/>
        </w:rPr>
      </w:pPr>
      <w:r w:rsidRPr="00A852A7">
        <w:rPr>
          <w:szCs w:val="22"/>
        </w:rPr>
        <w:t>Do you agree that the individual TWT agreement(s) could be set up on a setup link for more than one setup link?</w:t>
      </w:r>
    </w:p>
    <w:p w14:paraId="3D18DE20" w14:textId="77777777" w:rsidR="00A852A7" w:rsidRPr="00A852A7" w:rsidRDefault="00A852A7" w:rsidP="00985821">
      <w:pPr>
        <w:jc w:val="both"/>
        <w:rPr>
          <w:szCs w:val="22"/>
          <w:lang w:val="en-US"/>
        </w:rPr>
      </w:pPr>
    </w:p>
    <w:p w14:paraId="3B0FF2E1" w14:textId="2F90D494" w:rsidR="00A852A7" w:rsidRPr="00D826C6" w:rsidRDefault="00A852A7" w:rsidP="00A852A7">
      <w:pPr>
        <w:jc w:val="both"/>
        <w:rPr>
          <w:szCs w:val="22"/>
        </w:rPr>
      </w:pPr>
      <w:r w:rsidRPr="00A852A7">
        <w:rPr>
          <w:szCs w:val="22"/>
          <w:highlight w:val="green"/>
        </w:rPr>
        <w:t>Y/N/A: 34/8/21</w:t>
      </w:r>
    </w:p>
    <w:p w14:paraId="6DE5883D" w14:textId="4A029B32" w:rsidR="00A852A7" w:rsidRPr="00942FE6" w:rsidRDefault="00A852A7" w:rsidP="00A852A7">
      <w:pPr>
        <w:jc w:val="both"/>
        <w:rPr>
          <w:b/>
        </w:rPr>
      </w:pPr>
      <w:r>
        <w:rPr>
          <w:b/>
        </w:rPr>
        <w:t xml:space="preserve">Straw poll #60 </w:t>
      </w:r>
      <w:r w:rsidRPr="006366A0">
        <w:rPr>
          <w:b/>
          <w:i/>
        </w:rPr>
        <w:t>[#SP</w:t>
      </w:r>
      <w:r>
        <w:rPr>
          <w:b/>
          <w:i/>
        </w:rPr>
        <w:t>60</w:t>
      </w:r>
      <w:r w:rsidRPr="006366A0">
        <w:rPr>
          <w:b/>
          <w:i/>
        </w:rPr>
        <w:t>]</w:t>
      </w:r>
    </w:p>
    <w:p w14:paraId="1A9E735C" w14:textId="77777777" w:rsidR="00A852A7" w:rsidRDefault="00A852A7" w:rsidP="00985821">
      <w:pPr>
        <w:jc w:val="both"/>
        <w:rPr>
          <w:szCs w:val="22"/>
        </w:rPr>
      </w:pPr>
    </w:p>
    <w:p w14:paraId="16F41E29" w14:textId="77777777" w:rsidR="00E9228E" w:rsidRDefault="00E9228E" w:rsidP="00985821">
      <w:pPr>
        <w:jc w:val="both"/>
        <w:rPr>
          <w:szCs w:val="22"/>
        </w:rPr>
      </w:pPr>
    </w:p>
    <w:p w14:paraId="6908360A" w14:textId="718FB6E2" w:rsidR="00C33D3D" w:rsidRDefault="00C33D3D" w:rsidP="00985821">
      <w:pPr>
        <w:jc w:val="both"/>
        <w:rPr>
          <w:szCs w:val="22"/>
        </w:rPr>
      </w:pPr>
      <w:r>
        <w:rPr>
          <w:szCs w:val="22"/>
        </w:rPr>
        <w:t>SP#5</w:t>
      </w:r>
    </w:p>
    <w:p w14:paraId="7F40BC96" w14:textId="77777777" w:rsidR="00C33D3D" w:rsidRDefault="00C33D3D" w:rsidP="00985821">
      <w:pPr>
        <w:jc w:val="both"/>
        <w:rPr>
          <w:szCs w:val="22"/>
        </w:rPr>
      </w:pPr>
    </w:p>
    <w:p w14:paraId="49338331" w14:textId="77777777" w:rsidR="00C33D3D" w:rsidRDefault="00C33D3D" w:rsidP="00C33D3D">
      <w:pPr>
        <w:jc w:val="both"/>
        <w:rPr>
          <w:szCs w:val="22"/>
        </w:rPr>
      </w:pPr>
      <w:r w:rsidRPr="00C33D3D">
        <w:rPr>
          <w:szCs w:val="22"/>
        </w:rPr>
        <w:t>Do you agree that each non-AP MLD should select one link to monitor DL traffic indication and BSS parameter update</w:t>
      </w:r>
      <w:r>
        <w:rPr>
          <w:szCs w:val="22"/>
        </w:rPr>
        <w:t>?</w:t>
      </w:r>
    </w:p>
    <w:p w14:paraId="16C28D89" w14:textId="583CB7C8" w:rsidR="00C33D3D" w:rsidRDefault="00C33D3D" w:rsidP="00DF7E01">
      <w:pPr>
        <w:pStyle w:val="ListParagraph"/>
        <w:numPr>
          <w:ilvl w:val="0"/>
          <w:numId w:val="74"/>
        </w:numPr>
        <w:jc w:val="both"/>
        <w:rPr>
          <w:szCs w:val="22"/>
        </w:rPr>
      </w:pPr>
      <w:r w:rsidRPr="00C33D3D">
        <w:rPr>
          <w:szCs w:val="22"/>
        </w:rPr>
        <w:t>Whether the non-AP MLD provides the notification of the selected link to the AP MLD and the detailed notification are TBD</w:t>
      </w:r>
    </w:p>
    <w:p w14:paraId="20FAEB61" w14:textId="77777777" w:rsidR="00C33D3D" w:rsidRDefault="00C33D3D" w:rsidP="00C33D3D">
      <w:pPr>
        <w:jc w:val="both"/>
        <w:rPr>
          <w:szCs w:val="22"/>
        </w:rPr>
      </w:pPr>
    </w:p>
    <w:p w14:paraId="4E5BA99A" w14:textId="27D8EEF8" w:rsidR="00C33D3D" w:rsidRDefault="00C33D3D" w:rsidP="00C33D3D">
      <w:pPr>
        <w:jc w:val="both"/>
        <w:rPr>
          <w:szCs w:val="22"/>
        </w:rPr>
      </w:pPr>
      <w:r w:rsidRPr="00C33D3D">
        <w:rPr>
          <w:szCs w:val="22"/>
          <w:highlight w:val="red"/>
        </w:rPr>
        <w:t>Y/N/A: 17/20/27</w:t>
      </w:r>
    </w:p>
    <w:p w14:paraId="17FB898F" w14:textId="77777777" w:rsidR="00C33D3D" w:rsidRDefault="00C33D3D" w:rsidP="00C33D3D">
      <w:pPr>
        <w:jc w:val="both"/>
        <w:rPr>
          <w:szCs w:val="22"/>
        </w:rPr>
      </w:pPr>
    </w:p>
    <w:p w14:paraId="5F339622" w14:textId="77777777" w:rsidR="00C33D3D" w:rsidRDefault="00C33D3D" w:rsidP="00C33D3D">
      <w:pPr>
        <w:jc w:val="both"/>
        <w:rPr>
          <w:szCs w:val="22"/>
        </w:rPr>
      </w:pPr>
    </w:p>
    <w:p w14:paraId="7505846E" w14:textId="39AB0A3F" w:rsidR="00C33D3D" w:rsidRPr="0062762D" w:rsidRDefault="00C33D3D" w:rsidP="00C33D3D">
      <w:pPr>
        <w:jc w:val="both"/>
        <w:rPr>
          <w:b/>
          <w:szCs w:val="22"/>
        </w:rPr>
      </w:pPr>
      <w:r w:rsidRPr="0062762D">
        <w:rPr>
          <w:b/>
          <w:szCs w:val="22"/>
        </w:rPr>
        <w:t>20/0066r3 (Multi-link TIM, Young Hoon Kwon, NXP)</w:t>
      </w:r>
    </w:p>
    <w:p w14:paraId="3B40A29C" w14:textId="77777777" w:rsidR="00C33D3D" w:rsidRDefault="00C33D3D" w:rsidP="00C33D3D">
      <w:pPr>
        <w:jc w:val="both"/>
        <w:rPr>
          <w:szCs w:val="22"/>
        </w:rPr>
      </w:pPr>
    </w:p>
    <w:p w14:paraId="30FFA3C5" w14:textId="398FA065" w:rsidR="00C33D3D" w:rsidRDefault="00C33D3D" w:rsidP="00C33D3D">
      <w:pPr>
        <w:jc w:val="both"/>
        <w:rPr>
          <w:szCs w:val="22"/>
        </w:rPr>
      </w:pPr>
      <w:r>
        <w:rPr>
          <w:szCs w:val="22"/>
        </w:rPr>
        <w:t>SP#1</w:t>
      </w:r>
    </w:p>
    <w:p w14:paraId="7DDD9AFC" w14:textId="77777777" w:rsidR="00C33D3D" w:rsidRDefault="00C33D3D" w:rsidP="00C33D3D">
      <w:pPr>
        <w:jc w:val="both"/>
        <w:rPr>
          <w:szCs w:val="22"/>
        </w:rPr>
      </w:pPr>
    </w:p>
    <w:p w14:paraId="000411F8" w14:textId="77777777" w:rsidR="0062762D" w:rsidRDefault="0062762D" w:rsidP="0062762D">
      <w:pPr>
        <w:jc w:val="both"/>
        <w:rPr>
          <w:szCs w:val="22"/>
          <w:lang w:val="en-US"/>
        </w:rPr>
      </w:pPr>
      <w:r w:rsidRPr="0062762D">
        <w:rPr>
          <w:szCs w:val="22"/>
          <w:lang w:val="en-US"/>
        </w:rPr>
        <w:t>Do you agree to a</w:t>
      </w:r>
      <w:r>
        <w:rPr>
          <w:szCs w:val="22"/>
          <w:lang w:val="en-US"/>
        </w:rPr>
        <w:t xml:space="preserve">dd the following to 11be SFD:  </w:t>
      </w:r>
    </w:p>
    <w:p w14:paraId="0A57F6A3" w14:textId="373213C9" w:rsidR="00C33D3D" w:rsidRPr="0062762D" w:rsidRDefault="0062762D" w:rsidP="00DF7E01">
      <w:pPr>
        <w:pStyle w:val="ListParagraph"/>
        <w:numPr>
          <w:ilvl w:val="0"/>
          <w:numId w:val="74"/>
        </w:numPr>
        <w:jc w:val="both"/>
        <w:rPr>
          <w:szCs w:val="22"/>
          <w:lang w:val="en-US"/>
        </w:rPr>
      </w:pPr>
      <w:r w:rsidRPr="0062762D">
        <w:rPr>
          <w:szCs w:val="22"/>
          <w:lang w:val="en-US"/>
        </w:rPr>
        <w:t>A bit in a partial virtual bitmap of a TIM element that corresponds to a non-AP MLD is set to 1 if any individually addressed BUs for the non-AP MLD are buffered by the AP MLD.</w:t>
      </w:r>
    </w:p>
    <w:p w14:paraId="1527B873" w14:textId="77777777" w:rsidR="00C33D3D" w:rsidRDefault="00C33D3D" w:rsidP="00C33D3D">
      <w:pPr>
        <w:jc w:val="both"/>
        <w:rPr>
          <w:szCs w:val="22"/>
        </w:rPr>
      </w:pPr>
    </w:p>
    <w:p w14:paraId="30E55DFB" w14:textId="052B77EE" w:rsidR="0062762D" w:rsidRPr="00D826C6" w:rsidRDefault="0062762D" w:rsidP="0062762D">
      <w:pPr>
        <w:jc w:val="both"/>
        <w:rPr>
          <w:szCs w:val="22"/>
        </w:rPr>
      </w:pPr>
      <w:r w:rsidRPr="00A852A7">
        <w:rPr>
          <w:szCs w:val="22"/>
          <w:highlight w:val="green"/>
        </w:rPr>
        <w:t>Y/N/A:</w:t>
      </w:r>
      <w:r>
        <w:rPr>
          <w:szCs w:val="22"/>
          <w:highlight w:val="green"/>
        </w:rPr>
        <w:t xml:space="preserve"> 41</w:t>
      </w:r>
      <w:r w:rsidRPr="00A852A7">
        <w:rPr>
          <w:szCs w:val="22"/>
          <w:highlight w:val="green"/>
        </w:rPr>
        <w:t>/</w:t>
      </w:r>
      <w:r>
        <w:rPr>
          <w:szCs w:val="22"/>
          <w:highlight w:val="green"/>
        </w:rPr>
        <w:t>1</w:t>
      </w:r>
      <w:r w:rsidRPr="00A852A7">
        <w:rPr>
          <w:szCs w:val="22"/>
          <w:highlight w:val="green"/>
        </w:rPr>
        <w:t>/</w:t>
      </w:r>
      <w:r>
        <w:rPr>
          <w:szCs w:val="22"/>
          <w:highlight w:val="green"/>
        </w:rPr>
        <w:t>19</w:t>
      </w:r>
    </w:p>
    <w:p w14:paraId="6A532366" w14:textId="144CE221" w:rsidR="0062762D" w:rsidRPr="00942FE6" w:rsidRDefault="0062762D" w:rsidP="0062762D">
      <w:pPr>
        <w:jc w:val="both"/>
        <w:rPr>
          <w:b/>
        </w:rPr>
      </w:pPr>
      <w:r>
        <w:rPr>
          <w:b/>
        </w:rPr>
        <w:t xml:space="preserve">Straw poll #61 </w:t>
      </w:r>
      <w:r w:rsidRPr="006366A0">
        <w:rPr>
          <w:b/>
          <w:i/>
        </w:rPr>
        <w:t>[#SP</w:t>
      </w:r>
      <w:r>
        <w:rPr>
          <w:b/>
          <w:i/>
        </w:rPr>
        <w:t>61</w:t>
      </w:r>
      <w:r w:rsidRPr="006366A0">
        <w:rPr>
          <w:b/>
          <w:i/>
        </w:rPr>
        <w:t>]</w:t>
      </w:r>
    </w:p>
    <w:p w14:paraId="6636B285" w14:textId="77777777" w:rsidR="0062762D" w:rsidRDefault="0062762D" w:rsidP="00C33D3D">
      <w:pPr>
        <w:jc w:val="both"/>
        <w:rPr>
          <w:szCs w:val="22"/>
        </w:rPr>
      </w:pPr>
    </w:p>
    <w:p w14:paraId="06859E3C" w14:textId="77777777" w:rsidR="0062762D" w:rsidRDefault="0062762D" w:rsidP="00C33D3D">
      <w:pPr>
        <w:jc w:val="both"/>
        <w:rPr>
          <w:szCs w:val="22"/>
        </w:rPr>
      </w:pPr>
    </w:p>
    <w:p w14:paraId="0C69B2E6" w14:textId="5B91896B" w:rsidR="00242D63" w:rsidRDefault="00242D63" w:rsidP="00C33D3D">
      <w:pPr>
        <w:jc w:val="both"/>
        <w:rPr>
          <w:szCs w:val="22"/>
        </w:rPr>
      </w:pPr>
      <w:r>
        <w:rPr>
          <w:szCs w:val="22"/>
        </w:rPr>
        <w:t>SP#2</w:t>
      </w:r>
    </w:p>
    <w:p w14:paraId="7FAE44C7" w14:textId="77777777" w:rsidR="00242D63" w:rsidRDefault="00242D63" w:rsidP="00C33D3D">
      <w:pPr>
        <w:jc w:val="both"/>
        <w:rPr>
          <w:szCs w:val="22"/>
        </w:rPr>
      </w:pPr>
    </w:p>
    <w:p w14:paraId="29C01D5F" w14:textId="77777777" w:rsidR="002C7713" w:rsidRDefault="002C7713" w:rsidP="002C7713">
      <w:pPr>
        <w:jc w:val="both"/>
        <w:rPr>
          <w:szCs w:val="22"/>
        </w:rPr>
      </w:pPr>
      <w:r w:rsidRPr="002C7713">
        <w:rPr>
          <w:szCs w:val="22"/>
        </w:rPr>
        <w:t>Do you agree to a</w:t>
      </w:r>
      <w:r>
        <w:rPr>
          <w:szCs w:val="22"/>
        </w:rPr>
        <w:t xml:space="preserve">dd the following to 11be SFD:  </w:t>
      </w:r>
    </w:p>
    <w:p w14:paraId="3F52914D" w14:textId="4A339F5A" w:rsidR="00242D63" w:rsidRPr="002C7713" w:rsidRDefault="002C7713" w:rsidP="00DF7E01">
      <w:pPr>
        <w:pStyle w:val="ListParagraph"/>
        <w:numPr>
          <w:ilvl w:val="0"/>
          <w:numId w:val="74"/>
        </w:numPr>
        <w:jc w:val="both"/>
        <w:rPr>
          <w:szCs w:val="22"/>
        </w:rPr>
      </w:pPr>
      <w:r w:rsidRPr="002C7713">
        <w:rPr>
          <w:szCs w:val="22"/>
        </w:rPr>
        <w:t>When a non-AP MLD made a multi-link setup with an AP MLD, one AID is assigned to the non-AP MLD across all links.</w:t>
      </w:r>
    </w:p>
    <w:p w14:paraId="1AB8A634" w14:textId="77777777" w:rsidR="00242D63" w:rsidRDefault="00242D63" w:rsidP="00C33D3D">
      <w:pPr>
        <w:jc w:val="both"/>
        <w:rPr>
          <w:szCs w:val="22"/>
        </w:rPr>
      </w:pPr>
    </w:p>
    <w:p w14:paraId="06BBAD6C" w14:textId="6780D268" w:rsidR="002C7713" w:rsidRDefault="002C7713" w:rsidP="00C33D3D">
      <w:pPr>
        <w:jc w:val="both"/>
        <w:rPr>
          <w:szCs w:val="22"/>
        </w:rPr>
      </w:pPr>
      <w:r w:rsidRPr="002C7713">
        <w:rPr>
          <w:szCs w:val="22"/>
          <w:highlight w:val="green"/>
        </w:rPr>
        <w:t>Y/N/A: 35/4/26</w:t>
      </w:r>
    </w:p>
    <w:p w14:paraId="31DE9DC1" w14:textId="3E6FD25F" w:rsidR="00242D63" w:rsidRPr="00942FE6" w:rsidRDefault="00242D63" w:rsidP="00242D63">
      <w:pPr>
        <w:jc w:val="both"/>
        <w:rPr>
          <w:b/>
        </w:rPr>
      </w:pPr>
      <w:r>
        <w:rPr>
          <w:b/>
        </w:rPr>
        <w:t>Straw poll #6</w:t>
      </w:r>
      <w:r w:rsidR="002C7713">
        <w:rPr>
          <w:b/>
        </w:rPr>
        <w:t>2</w:t>
      </w:r>
      <w:r>
        <w:rPr>
          <w:b/>
        </w:rPr>
        <w:t xml:space="preserve"> </w:t>
      </w:r>
      <w:r w:rsidRPr="006366A0">
        <w:rPr>
          <w:b/>
          <w:i/>
        </w:rPr>
        <w:t>[#SP</w:t>
      </w:r>
      <w:r>
        <w:rPr>
          <w:b/>
          <w:i/>
        </w:rPr>
        <w:t>62</w:t>
      </w:r>
      <w:r w:rsidRPr="006366A0">
        <w:rPr>
          <w:b/>
          <w:i/>
        </w:rPr>
        <w:t>]</w:t>
      </w:r>
    </w:p>
    <w:p w14:paraId="222B230C" w14:textId="77777777" w:rsidR="00242D63" w:rsidRPr="00C33D3D" w:rsidRDefault="00242D63" w:rsidP="00C33D3D">
      <w:pPr>
        <w:jc w:val="both"/>
        <w:rPr>
          <w:szCs w:val="22"/>
        </w:rPr>
      </w:pPr>
    </w:p>
    <w:p w14:paraId="74A566FB" w14:textId="499FBFA5" w:rsidR="00A14638" w:rsidRPr="00783A5B" w:rsidRDefault="00C54BCD" w:rsidP="00783A5B">
      <w:pPr>
        <w:jc w:val="both"/>
        <w:rPr>
          <w:szCs w:val="22"/>
        </w:rPr>
      </w:pPr>
      <w:r>
        <w:rPr>
          <w:szCs w:val="22"/>
        </w:rPr>
        <w:t>Reference:</w:t>
      </w:r>
      <w:r w:rsidR="00773C03">
        <w:rPr>
          <w:szCs w:val="22"/>
        </w:rPr>
        <w:t xml:space="preserve">  11-20-0777-05</w:t>
      </w:r>
      <w:r w:rsidR="00773C03" w:rsidRPr="00773C03">
        <w:rPr>
          <w:szCs w:val="22"/>
        </w:rPr>
        <w:t>-00be-minutes-for-tgbe-mac-ad-hoc-teleconferences-may-and-july-2020</w:t>
      </w:r>
    </w:p>
    <w:p w14:paraId="1C67D2F8" w14:textId="77777777" w:rsidR="00783A5B" w:rsidRDefault="00783A5B">
      <w:pPr>
        <w:rPr>
          <w:rFonts w:ascii="Arial" w:hAnsi="Arial"/>
          <w:b/>
          <w:sz w:val="28"/>
          <w:lang w:val="en-US"/>
        </w:rPr>
      </w:pPr>
      <w:r>
        <w:rPr>
          <w:lang w:val="en-US"/>
        </w:rPr>
        <w:br w:type="page"/>
      </w:r>
    </w:p>
    <w:p w14:paraId="0EA89A6E" w14:textId="431BCBD7" w:rsidR="00C54BCD" w:rsidRPr="005758D1" w:rsidRDefault="00621ABB" w:rsidP="00C54BCD">
      <w:pPr>
        <w:pStyle w:val="Heading2"/>
        <w:rPr>
          <w:u w:val="none"/>
          <w:lang w:val="en-US"/>
        </w:rPr>
      </w:pPr>
      <w:bookmarkStart w:id="2068" w:name="_Toc47082160"/>
      <w:r>
        <w:rPr>
          <w:u w:val="none"/>
          <w:lang w:val="en-US"/>
        </w:rPr>
        <w:lastRenderedPageBreak/>
        <w:t>June 3 (MAC</w:t>
      </w:r>
      <w:r w:rsidR="00C54BCD">
        <w:rPr>
          <w:u w:val="none"/>
          <w:lang w:val="en-US"/>
        </w:rPr>
        <w:t>):  5</w:t>
      </w:r>
      <w:r w:rsidR="00C54BCD" w:rsidRPr="005758D1">
        <w:rPr>
          <w:u w:val="none"/>
          <w:lang w:val="en-US"/>
        </w:rPr>
        <w:t xml:space="preserve"> </w:t>
      </w:r>
      <w:r w:rsidR="00C54BCD">
        <w:rPr>
          <w:u w:val="none"/>
          <w:lang w:val="en-US"/>
        </w:rPr>
        <w:t>SPs</w:t>
      </w:r>
      <w:bookmarkEnd w:id="2068"/>
    </w:p>
    <w:p w14:paraId="2034EC29" w14:textId="77777777" w:rsidR="00C54BCD" w:rsidRDefault="00C54BCD" w:rsidP="00C54BCD">
      <w:pPr>
        <w:jc w:val="both"/>
        <w:rPr>
          <w:szCs w:val="22"/>
        </w:rPr>
      </w:pPr>
    </w:p>
    <w:p w14:paraId="24DF3930" w14:textId="77777777" w:rsidR="00A14638" w:rsidRPr="00A14638" w:rsidRDefault="00A14638" w:rsidP="00C54BCD">
      <w:pPr>
        <w:jc w:val="both"/>
        <w:rPr>
          <w:b/>
          <w:szCs w:val="22"/>
        </w:rPr>
      </w:pPr>
      <w:r w:rsidRPr="00A14638">
        <w:rPr>
          <w:b/>
          <w:szCs w:val="22"/>
        </w:rPr>
        <w:t>20/0462r0 (11be BA Indication, Po-Kai Huang, Intel)</w:t>
      </w:r>
    </w:p>
    <w:p w14:paraId="680699D3" w14:textId="76DEE449" w:rsidR="00C54BCD" w:rsidRDefault="00A14638" w:rsidP="00C54BCD">
      <w:pPr>
        <w:jc w:val="both"/>
        <w:rPr>
          <w:szCs w:val="22"/>
        </w:rPr>
      </w:pPr>
      <w:r>
        <w:rPr>
          <w:szCs w:val="22"/>
        </w:rPr>
        <w:br/>
        <w:t>SP#1</w:t>
      </w:r>
    </w:p>
    <w:p w14:paraId="17DB3D5A" w14:textId="77777777" w:rsidR="00A14638" w:rsidRDefault="00A14638" w:rsidP="00C54BCD">
      <w:pPr>
        <w:jc w:val="both"/>
        <w:rPr>
          <w:szCs w:val="22"/>
        </w:rPr>
      </w:pPr>
    </w:p>
    <w:p w14:paraId="0F394C48" w14:textId="77777777" w:rsidR="00A14638" w:rsidRDefault="00A14638" w:rsidP="00A14638">
      <w:pPr>
        <w:jc w:val="both"/>
        <w:rPr>
          <w:szCs w:val="22"/>
        </w:rPr>
      </w:pPr>
      <w:r w:rsidRPr="00A14638">
        <w:rPr>
          <w:szCs w:val="22"/>
        </w:rPr>
        <w:t>Do you support to design a mechanism for the originator of a BlockAck negotiation of a TID to indicate to the recipient the range of reported rec</w:t>
      </w:r>
      <w:r>
        <w:rPr>
          <w:szCs w:val="22"/>
        </w:rPr>
        <w:t>eived status of a solicited BA?</w:t>
      </w:r>
    </w:p>
    <w:p w14:paraId="60482CCF" w14:textId="243028D8" w:rsidR="00C54BCD" w:rsidRDefault="00A14638" w:rsidP="00DF7E01">
      <w:pPr>
        <w:pStyle w:val="ListParagraph"/>
        <w:numPr>
          <w:ilvl w:val="0"/>
          <w:numId w:val="74"/>
        </w:numPr>
        <w:jc w:val="both"/>
        <w:rPr>
          <w:szCs w:val="22"/>
        </w:rPr>
      </w:pPr>
      <w:r w:rsidRPr="00A14638">
        <w:rPr>
          <w:szCs w:val="22"/>
        </w:rPr>
        <w:t>if supported by the recipient, it is supported for all negotiated buffer sizes</w:t>
      </w:r>
    </w:p>
    <w:p w14:paraId="6DB43481" w14:textId="77777777" w:rsidR="00A14638" w:rsidRDefault="00A14638" w:rsidP="00A14638">
      <w:pPr>
        <w:jc w:val="both"/>
        <w:rPr>
          <w:szCs w:val="22"/>
        </w:rPr>
      </w:pPr>
    </w:p>
    <w:p w14:paraId="60B4D218" w14:textId="5F9950FD" w:rsidR="00A14638" w:rsidRDefault="00A14638" w:rsidP="00A14638">
      <w:pPr>
        <w:jc w:val="both"/>
        <w:rPr>
          <w:szCs w:val="22"/>
        </w:rPr>
      </w:pPr>
      <w:r w:rsidRPr="00A14638">
        <w:rPr>
          <w:szCs w:val="22"/>
          <w:highlight w:val="red"/>
        </w:rPr>
        <w:t>Y/N/A: 25/12/34</w:t>
      </w:r>
    </w:p>
    <w:p w14:paraId="31B61BC3" w14:textId="77777777" w:rsidR="00A14638" w:rsidRDefault="00A14638" w:rsidP="00A14638">
      <w:pPr>
        <w:jc w:val="both"/>
        <w:rPr>
          <w:szCs w:val="22"/>
        </w:rPr>
      </w:pPr>
    </w:p>
    <w:p w14:paraId="7A751B64" w14:textId="77777777" w:rsidR="00A14638" w:rsidRDefault="00A14638" w:rsidP="00A14638">
      <w:pPr>
        <w:jc w:val="both"/>
        <w:rPr>
          <w:szCs w:val="22"/>
        </w:rPr>
      </w:pPr>
    </w:p>
    <w:p w14:paraId="60250B4A" w14:textId="0D1A5CB5" w:rsidR="00A14638" w:rsidRPr="00DC7532" w:rsidRDefault="00A14638" w:rsidP="00A14638">
      <w:pPr>
        <w:jc w:val="both"/>
        <w:rPr>
          <w:b/>
          <w:szCs w:val="22"/>
        </w:rPr>
      </w:pPr>
      <w:r w:rsidRPr="00DC7532">
        <w:rPr>
          <w:b/>
          <w:szCs w:val="22"/>
        </w:rPr>
        <w:t>20/0061r2 (BA Consideration, Liwen Chu, NXP)</w:t>
      </w:r>
    </w:p>
    <w:p w14:paraId="38576DC1" w14:textId="77777777" w:rsidR="00A14638" w:rsidRDefault="00A14638" w:rsidP="00A14638">
      <w:pPr>
        <w:jc w:val="both"/>
        <w:rPr>
          <w:szCs w:val="22"/>
        </w:rPr>
      </w:pPr>
    </w:p>
    <w:p w14:paraId="6C53B102" w14:textId="5400797D" w:rsidR="00A14638" w:rsidRDefault="00A14638" w:rsidP="00A14638">
      <w:pPr>
        <w:jc w:val="both"/>
        <w:rPr>
          <w:szCs w:val="22"/>
        </w:rPr>
      </w:pPr>
      <w:r>
        <w:rPr>
          <w:szCs w:val="22"/>
        </w:rPr>
        <w:t>SP#1</w:t>
      </w:r>
    </w:p>
    <w:p w14:paraId="450E6333" w14:textId="77777777" w:rsidR="00A14638" w:rsidRDefault="00A14638" w:rsidP="00A14638">
      <w:pPr>
        <w:jc w:val="both"/>
        <w:rPr>
          <w:szCs w:val="22"/>
        </w:rPr>
      </w:pPr>
    </w:p>
    <w:p w14:paraId="14B49F40" w14:textId="4917036F" w:rsidR="00A14638" w:rsidRDefault="005B7C74" w:rsidP="00A14638">
      <w:pPr>
        <w:jc w:val="both"/>
        <w:rPr>
          <w:szCs w:val="22"/>
        </w:rPr>
      </w:pPr>
      <w:r w:rsidRPr="005B7C74">
        <w:rPr>
          <w:szCs w:val="22"/>
        </w:rPr>
        <w:t>Do you support to allow an EHT STA to use HE SU PPDU to carry the solicited BA if the transmit time of HE SU PPDU is less than the PPDU duration of a non-HT PPDU containing the Control frame sent at the primary rate?</w:t>
      </w:r>
    </w:p>
    <w:p w14:paraId="693893EC" w14:textId="77777777" w:rsidR="00A14638" w:rsidRDefault="00A14638" w:rsidP="00A14638">
      <w:pPr>
        <w:jc w:val="both"/>
        <w:rPr>
          <w:szCs w:val="22"/>
        </w:rPr>
      </w:pPr>
    </w:p>
    <w:p w14:paraId="6AFA05F9" w14:textId="63D8E607" w:rsidR="005B7C74" w:rsidRDefault="005B7C74" w:rsidP="005B7C74">
      <w:pPr>
        <w:jc w:val="both"/>
        <w:rPr>
          <w:szCs w:val="22"/>
        </w:rPr>
      </w:pPr>
      <w:r w:rsidRPr="005B7C74">
        <w:rPr>
          <w:szCs w:val="22"/>
          <w:highlight w:val="green"/>
        </w:rPr>
        <w:t>Approved with unanimous consent</w:t>
      </w:r>
    </w:p>
    <w:p w14:paraId="14C407A7" w14:textId="267FC3D3" w:rsidR="005B7C74" w:rsidRPr="00942FE6" w:rsidRDefault="005B7C74" w:rsidP="005B7C74">
      <w:pPr>
        <w:jc w:val="both"/>
        <w:rPr>
          <w:b/>
        </w:rPr>
      </w:pPr>
      <w:r>
        <w:rPr>
          <w:b/>
        </w:rPr>
        <w:t xml:space="preserve">Straw poll #63 </w:t>
      </w:r>
      <w:r w:rsidRPr="006366A0">
        <w:rPr>
          <w:b/>
          <w:i/>
        </w:rPr>
        <w:t>[#SP</w:t>
      </w:r>
      <w:r>
        <w:rPr>
          <w:b/>
          <w:i/>
        </w:rPr>
        <w:t>63</w:t>
      </w:r>
      <w:r w:rsidRPr="006366A0">
        <w:rPr>
          <w:b/>
          <w:i/>
        </w:rPr>
        <w:t>]</w:t>
      </w:r>
    </w:p>
    <w:p w14:paraId="48E5CB65" w14:textId="77777777" w:rsidR="005B7C74" w:rsidRDefault="005B7C74" w:rsidP="00A14638">
      <w:pPr>
        <w:jc w:val="both"/>
        <w:rPr>
          <w:szCs w:val="22"/>
        </w:rPr>
      </w:pPr>
    </w:p>
    <w:p w14:paraId="549773C5" w14:textId="77777777" w:rsidR="005B7C74" w:rsidRDefault="005B7C74" w:rsidP="00A14638">
      <w:pPr>
        <w:jc w:val="both"/>
        <w:rPr>
          <w:szCs w:val="22"/>
        </w:rPr>
      </w:pPr>
    </w:p>
    <w:p w14:paraId="3D101259" w14:textId="0C468500" w:rsidR="00A14638" w:rsidRDefault="00DC7532" w:rsidP="00A14638">
      <w:pPr>
        <w:jc w:val="both"/>
        <w:rPr>
          <w:szCs w:val="22"/>
        </w:rPr>
      </w:pPr>
      <w:r>
        <w:rPr>
          <w:szCs w:val="22"/>
        </w:rPr>
        <w:t>SP#2</w:t>
      </w:r>
    </w:p>
    <w:p w14:paraId="108653B8" w14:textId="77777777" w:rsidR="00DC7532" w:rsidRDefault="00DC7532" w:rsidP="00A14638">
      <w:pPr>
        <w:jc w:val="both"/>
        <w:rPr>
          <w:szCs w:val="22"/>
        </w:rPr>
      </w:pPr>
    </w:p>
    <w:p w14:paraId="5775C6F9" w14:textId="295913CB" w:rsidR="00DC7532" w:rsidRPr="00DC7532" w:rsidRDefault="00DC7532" w:rsidP="00A14638">
      <w:pPr>
        <w:jc w:val="both"/>
        <w:rPr>
          <w:szCs w:val="22"/>
          <w:lang w:val="en-US"/>
        </w:rPr>
      </w:pPr>
      <w:r w:rsidRPr="00DC7532">
        <w:rPr>
          <w:szCs w:val="22"/>
          <w:lang w:val="en-US"/>
        </w:rPr>
        <w:t>Do you support to allow EHT SU PPDU to carry the solicited BA if the transmit time of EHT SU PPDU is less than the PPDU duration of a non-HT PPDU containing the Control frame sent at the primary rate and the soliciting PPDU is EHT PPDU?</w:t>
      </w:r>
    </w:p>
    <w:p w14:paraId="20CB9EEC" w14:textId="77777777" w:rsidR="00DC7532" w:rsidRDefault="00DC7532" w:rsidP="00DC7532">
      <w:pPr>
        <w:jc w:val="both"/>
        <w:rPr>
          <w:szCs w:val="22"/>
          <w:highlight w:val="green"/>
        </w:rPr>
      </w:pPr>
    </w:p>
    <w:p w14:paraId="26933060" w14:textId="77777777" w:rsidR="00DC7532" w:rsidRDefault="00DC7532" w:rsidP="00DC7532">
      <w:pPr>
        <w:jc w:val="both"/>
        <w:rPr>
          <w:szCs w:val="22"/>
        </w:rPr>
      </w:pPr>
      <w:r w:rsidRPr="005B7C74">
        <w:rPr>
          <w:szCs w:val="22"/>
          <w:highlight w:val="green"/>
        </w:rPr>
        <w:t>Approved with unanimous consent</w:t>
      </w:r>
    </w:p>
    <w:p w14:paraId="77B38F6A" w14:textId="1269A915" w:rsidR="00DC7532" w:rsidRPr="00942FE6" w:rsidRDefault="00DC7532" w:rsidP="00DC7532">
      <w:pPr>
        <w:jc w:val="both"/>
        <w:rPr>
          <w:b/>
        </w:rPr>
      </w:pPr>
      <w:r>
        <w:rPr>
          <w:b/>
        </w:rPr>
        <w:t xml:space="preserve">Straw poll #64 </w:t>
      </w:r>
      <w:r w:rsidRPr="006366A0">
        <w:rPr>
          <w:b/>
          <w:i/>
        </w:rPr>
        <w:t>[#SP</w:t>
      </w:r>
      <w:r>
        <w:rPr>
          <w:b/>
          <w:i/>
        </w:rPr>
        <w:t>64</w:t>
      </w:r>
      <w:r w:rsidRPr="006366A0">
        <w:rPr>
          <w:b/>
          <w:i/>
        </w:rPr>
        <w:t>]</w:t>
      </w:r>
    </w:p>
    <w:p w14:paraId="28BD8610" w14:textId="77777777" w:rsidR="00DC7532" w:rsidRDefault="00DC7532" w:rsidP="00A14638">
      <w:pPr>
        <w:jc w:val="both"/>
        <w:rPr>
          <w:szCs w:val="22"/>
        </w:rPr>
      </w:pPr>
    </w:p>
    <w:p w14:paraId="3A987F45" w14:textId="77777777" w:rsidR="008A2B56" w:rsidRDefault="008A2B56" w:rsidP="00A14638">
      <w:pPr>
        <w:jc w:val="both"/>
        <w:rPr>
          <w:szCs w:val="22"/>
        </w:rPr>
      </w:pPr>
    </w:p>
    <w:p w14:paraId="588AEAC6" w14:textId="7D312448" w:rsidR="008A2B56" w:rsidRDefault="008A2B56" w:rsidP="00A14638">
      <w:pPr>
        <w:jc w:val="both"/>
        <w:rPr>
          <w:szCs w:val="22"/>
        </w:rPr>
      </w:pPr>
      <w:r>
        <w:rPr>
          <w:szCs w:val="22"/>
        </w:rPr>
        <w:t>19/1943r4 (</w:t>
      </w:r>
      <w:r w:rsidRPr="008A2B56">
        <w:rPr>
          <w:szCs w:val="22"/>
        </w:rPr>
        <w:t>Multi-link Management</w:t>
      </w:r>
      <w:r>
        <w:rPr>
          <w:szCs w:val="22"/>
        </w:rPr>
        <w:t xml:space="preserve">, </w:t>
      </w:r>
      <w:r w:rsidRPr="008A2B56">
        <w:rPr>
          <w:szCs w:val="22"/>
        </w:rPr>
        <w:t>Taewon Song</w:t>
      </w:r>
      <w:r>
        <w:rPr>
          <w:szCs w:val="22"/>
        </w:rPr>
        <w:t>, LGE)</w:t>
      </w:r>
    </w:p>
    <w:p w14:paraId="1B112E7D" w14:textId="77777777" w:rsidR="008A2B56" w:rsidRDefault="008A2B56" w:rsidP="00A14638">
      <w:pPr>
        <w:jc w:val="both"/>
        <w:rPr>
          <w:szCs w:val="22"/>
        </w:rPr>
      </w:pPr>
    </w:p>
    <w:p w14:paraId="31817FDA" w14:textId="5F25C746" w:rsidR="008A2B56" w:rsidRDefault="008A2B56" w:rsidP="00A14638">
      <w:pPr>
        <w:jc w:val="both"/>
        <w:rPr>
          <w:szCs w:val="22"/>
        </w:rPr>
      </w:pPr>
      <w:r>
        <w:rPr>
          <w:szCs w:val="22"/>
        </w:rPr>
        <w:t>SP#1</w:t>
      </w:r>
    </w:p>
    <w:p w14:paraId="5E26E718" w14:textId="77777777" w:rsidR="008A2B56" w:rsidRDefault="008A2B56" w:rsidP="00A14638">
      <w:pPr>
        <w:jc w:val="both"/>
        <w:rPr>
          <w:szCs w:val="22"/>
        </w:rPr>
      </w:pPr>
    </w:p>
    <w:p w14:paraId="0A8646D7" w14:textId="77777777" w:rsidR="008A2B56" w:rsidRDefault="008A2B56" w:rsidP="008A2B56">
      <w:pPr>
        <w:jc w:val="both"/>
        <w:rPr>
          <w:szCs w:val="22"/>
          <w:lang w:val="en-US"/>
        </w:rPr>
      </w:pPr>
      <w:r w:rsidRPr="008A2B56">
        <w:rPr>
          <w:szCs w:val="22"/>
          <w:lang w:val="en-US"/>
        </w:rPr>
        <w:t xml:space="preserve">Do you agree to add the </w:t>
      </w:r>
      <w:r>
        <w:rPr>
          <w:szCs w:val="22"/>
          <w:lang w:val="en-US"/>
        </w:rPr>
        <w:t>following text to the TGbe SFD?</w:t>
      </w:r>
    </w:p>
    <w:p w14:paraId="67D27B9D" w14:textId="5C585635" w:rsidR="008A2B56" w:rsidRDefault="008A2B56" w:rsidP="008A2B56">
      <w:pPr>
        <w:jc w:val="both"/>
        <w:rPr>
          <w:szCs w:val="22"/>
          <w:lang w:val="en-US"/>
        </w:rPr>
      </w:pPr>
      <w:r w:rsidRPr="008A2B56">
        <w:rPr>
          <w:szCs w:val="22"/>
          <w:lang w:val="en-US"/>
        </w:rPr>
        <w:t>A non-AP MLD may send its associated AP MLD a frame to request to switch link to other link among enabled links of the AP MLD.</w:t>
      </w:r>
    </w:p>
    <w:p w14:paraId="646E92FA" w14:textId="77777777" w:rsidR="008A2B56" w:rsidRDefault="008A2B56" w:rsidP="008A2B56">
      <w:pPr>
        <w:jc w:val="both"/>
        <w:rPr>
          <w:szCs w:val="22"/>
          <w:lang w:val="en-US"/>
        </w:rPr>
      </w:pPr>
    </w:p>
    <w:p w14:paraId="12E665DC" w14:textId="7B418312" w:rsidR="008A2B56" w:rsidRPr="008A2B56" w:rsidRDefault="008A2B56" w:rsidP="008A2B56">
      <w:pPr>
        <w:jc w:val="both"/>
        <w:rPr>
          <w:szCs w:val="22"/>
          <w:lang w:val="en-US"/>
        </w:rPr>
      </w:pPr>
      <w:r w:rsidRPr="008A2B56">
        <w:rPr>
          <w:szCs w:val="22"/>
          <w:highlight w:val="red"/>
          <w:lang w:val="en-US"/>
        </w:rPr>
        <w:t>Y/N/A: 17/18/37</w:t>
      </w:r>
    </w:p>
    <w:p w14:paraId="6D4C223B" w14:textId="77777777" w:rsidR="008A2B56" w:rsidRDefault="008A2B56" w:rsidP="00A14638">
      <w:pPr>
        <w:jc w:val="both"/>
        <w:rPr>
          <w:szCs w:val="22"/>
        </w:rPr>
      </w:pPr>
    </w:p>
    <w:p w14:paraId="4F0FE479" w14:textId="77777777" w:rsidR="000665F1" w:rsidRDefault="000665F1">
      <w:pPr>
        <w:rPr>
          <w:szCs w:val="22"/>
        </w:rPr>
      </w:pPr>
      <w:r>
        <w:rPr>
          <w:szCs w:val="22"/>
        </w:rPr>
        <w:br w:type="page"/>
      </w:r>
    </w:p>
    <w:p w14:paraId="18F01009" w14:textId="278C5E71" w:rsidR="008A2B56" w:rsidRPr="000665F1" w:rsidRDefault="006753ED" w:rsidP="00A14638">
      <w:pPr>
        <w:jc w:val="both"/>
        <w:rPr>
          <w:b/>
          <w:szCs w:val="22"/>
        </w:rPr>
      </w:pPr>
      <w:r w:rsidRPr="000665F1">
        <w:rPr>
          <w:b/>
          <w:szCs w:val="22"/>
        </w:rPr>
        <w:lastRenderedPageBreak/>
        <w:t>20/0028r5 (Indication of Multi-link Information, Insun Jang, LGE)</w:t>
      </w:r>
    </w:p>
    <w:p w14:paraId="272BEE60" w14:textId="77777777" w:rsidR="006753ED" w:rsidRDefault="006753ED" w:rsidP="00A14638">
      <w:pPr>
        <w:jc w:val="both"/>
        <w:rPr>
          <w:szCs w:val="22"/>
        </w:rPr>
      </w:pPr>
    </w:p>
    <w:p w14:paraId="100FF79D" w14:textId="1249DA5B" w:rsidR="006753ED" w:rsidRDefault="006753ED" w:rsidP="00A14638">
      <w:pPr>
        <w:jc w:val="both"/>
        <w:rPr>
          <w:szCs w:val="22"/>
        </w:rPr>
      </w:pPr>
      <w:r>
        <w:rPr>
          <w:szCs w:val="22"/>
        </w:rPr>
        <w:t>SP#1</w:t>
      </w:r>
    </w:p>
    <w:p w14:paraId="3735494D" w14:textId="77777777" w:rsidR="006753ED" w:rsidRDefault="006753ED" w:rsidP="00A14638">
      <w:pPr>
        <w:jc w:val="both"/>
        <w:rPr>
          <w:szCs w:val="22"/>
        </w:rPr>
      </w:pPr>
    </w:p>
    <w:p w14:paraId="000AB5D6" w14:textId="7A9892E4" w:rsidR="003A41DF" w:rsidRDefault="003A41DF" w:rsidP="00A14638">
      <w:pPr>
        <w:jc w:val="both"/>
        <w:rPr>
          <w:szCs w:val="22"/>
        </w:rPr>
      </w:pPr>
      <w:r w:rsidRPr="003A41DF">
        <w:rPr>
          <w:szCs w:val="22"/>
        </w:rPr>
        <w:t>Do you support tha</w:t>
      </w:r>
      <w:r>
        <w:rPr>
          <w:szCs w:val="22"/>
        </w:rPr>
        <w:t xml:space="preserve">t an STA of an MLD can provide </w:t>
      </w:r>
      <w:r w:rsidRPr="003A41DF">
        <w:rPr>
          <w:szCs w:val="22"/>
        </w:rPr>
        <w:t>MLD-level information that is common to all STAs affiliated with the MLD and per-link information that is specific to the STA on each link in management frames during multi-link setup?</w:t>
      </w:r>
    </w:p>
    <w:p w14:paraId="26BE5D6E" w14:textId="0DA2D2F1" w:rsidR="000665F1" w:rsidRPr="000665F1" w:rsidRDefault="000665F1" w:rsidP="00DF7E01">
      <w:pPr>
        <w:pStyle w:val="ListParagraph"/>
        <w:numPr>
          <w:ilvl w:val="0"/>
          <w:numId w:val="74"/>
        </w:numPr>
        <w:jc w:val="both"/>
        <w:rPr>
          <w:szCs w:val="22"/>
        </w:rPr>
      </w:pPr>
      <w:r w:rsidRPr="000665F1">
        <w:rPr>
          <w:szCs w:val="22"/>
        </w:rPr>
        <w:t>The specific information is TBD</w:t>
      </w:r>
    </w:p>
    <w:p w14:paraId="25BF27C8" w14:textId="77777777" w:rsidR="006753ED" w:rsidRDefault="006753ED" w:rsidP="00A14638">
      <w:pPr>
        <w:jc w:val="both"/>
        <w:rPr>
          <w:szCs w:val="22"/>
          <w:lang w:val="en-US"/>
        </w:rPr>
      </w:pPr>
    </w:p>
    <w:p w14:paraId="0BC4D57C" w14:textId="77777777" w:rsidR="000665F1" w:rsidRDefault="000665F1" w:rsidP="000665F1">
      <w:pPr>
        <w:jc w:val="both"/>
        <w:rPr>
          <w:szCs w:val="22"/>
        </w:rPr>
      </w:pPr>
      <w:r w:rsidRPr="005B7C74">
        <w:rPr>
          <w:szCs w:val="22"/>
          <w:highlight w:val="green"/>
        </w:rPr>
        <w:t>Approved with unanimous consent</w:t>
      </w:r>
    </w:p>
    <w:p w14:paraId="193EB896" w14:textId="1BB3E758" w:rsidR="000665F1" w:rsidRPr="00942FE6" w:rsidRDefault="000665F1" w:rsidP="000665F1">
      <w:pPr>
        <w:jc w:val="both"/>
        <w:rPr>
          <w:b/>
        </w:rPr>
      </w:pPr>
      <w:r>
        <w:rPr>
          <w:b/>
        </w:rPr>
        <w:t xml:space="preserve">Straw poll #65 </w:t>
      </w:r>
      <w:r w:rsidRPr="006366A0">
        <w:rPr>
          <w:b/>
          <w:i/>
        </w:rPr>
        <w:t>[#SP</w:t>
      </w:r>
      <w:r>
        <w:rPr>
          <w:b/>
          <w:i/>
        </w:rPr>
        <w:t>65</w:t>
      </w:r>
      <w:r w:rsidRPr="006366A0">
        <w:rPr>
          <w:b/>
          <w:i/>
        </w:rPr>
        <w:t>]</w:t>
      </w:r>
    </w:p>
    <w:p w14:paraId="22A37C74" w14:textId="77777777" w:rsidR="000665F1" w:rsidRPr="006753ED" w:rsidRDefault="000665F1" w:rsidP="00A14638">
      <w:pPr>
        <w:jc w:val="both"/>
        <w:rPr>
          <w:szCs w:val="22"/>
          <w:lang w:val="en-US"/>
        </w:rPr>
      </w:pPr>
    </w:p>
    <w:p w14:paraId="4BEBF663" w14:textId="48B89D9E" w:rsidR="00C54BCD" w:rsidRDefault="00C54BCD" w:rsidP="00C54BCD">
      <w:pPr>
        <w:jc w:val="both"/>
        <w:rPr>
          <w:szCs w:val="22"/>
        </w:rPr>
      </w:pPr>
      <w:r>
        <w:rPr>
          <w:szCs w:val="22"/>
        </w:rPr>
        <w:t>Reference:</w:t>
      </w:r>
      <w:r w:rsidR="00773C03">
        <w:rPr>
          <w:szCs w:val="22"/>
        </w:rPr>
        <w:t xml:space="preserve">  </w:t>
      </w:r>
      <w:r w:rsidR="00773C03" w:rsidRPr="00773C03">
        <w:rPr>
          <w:szCs w:val="22"/>
        </w:rPr>
        <w:t>11-20-0777-06-00be-minutes-for-tgbe-mac-ad-hoc-teleconferences-may-and-july-2020</w:t>
      </w:r>
    </w:p>
    <w:p w14:paraId="4DCD34F0" w14:textId="60402CED" w:rsidR="00621ABB" w:rsidRPr="005758D1" w:rsidRDefault="009D3413" w:rsidP="00621ABB">
      <w:pPr>
        <w:pStyle w:val="Heading2"/>
        <w:rPr>
          <w:u w:val="none"/>
          <w:lang w:val="en-US"/>
        </w:rPr>
      </w:pPr>
      <w:bookmarkStart w:id="2069" w:name="_Toc47082161"/>
      <w:r>
        <w:rPr>
          <w:u w:val="none"/>
          <w:lang w:val="en-US"/>
        </w:rPr>
        <w:t xml:space="preserve">June </w:t>
      </w:r>
      <w:r w:rsidR="008A2B3B">
        <w:rPr>
          <w:u w:val="none"/>
          <w:lang w:val="en-US"/>
        </w:rPr>
        <w:t>4</w:t>
      </w:r>
      <w:r>
        <w:rPr>
          <w:u w:val="none"/>
          <w:lang w:val="en-US"/>
        </w:rPr>
        <w:t xml:space="preserve"> (PHY</w:t>
      </w:r>
      <w:r w:rsidR="00621ABB">
        <w:rPr>
          <w:u w:val="none"/>
          <w:lang w:val="en-US"/>
        </w:rPr>
        <w:t xml:space="preserve">):  </w:t>
      </w:r>
      <w:r w:rsidR="008A2B3B">
        <w:rPr>
          <w:u w:val="none"/>
          <w:lang w:val="en-US"/>
        </w:rPr>
        <w:t>11</w:t>
      </w:r>
      <w:r w:rsidR="00621ABB" w:rsidRPr="005758D1">
        <w:rPr>
          <w:u w:val="none"/>
          <w:lang w:val="en-US"/>
        </w:rPr>
        <w:t xml:space="preserve"> </w:t>
      </w:r>
      <w:r w:rsidR="00621ABB">
        <w:rPr>
          <w:u w:val="none"/>
          <w:lang w:val="en-US"/>
        </w:rPr>
        <w:t>SPs</w:t>
      </w:r>
      <w:bookmarkEnd w:id="2069"/>
    </w:p>
    <w:p w14:paraId="4B2EBD29" w14:textId="77777777" w:rsidR="00621ABB" w:rsidRDefault="00621ABB" w:rsidP="00985821">
      <w:pPr>
        <w:jc w:val="both"/>
        <w:rPr>
          <w:szCs w:val="22"/>
        </w:rPr>
      </w:pPr>
    </w:p>
    <w:p w14:paraId="50EDE172" w14:textId="77777777" w:rsidR="00E82DE0" w:rsidRPr="00335F7E" w:rsidRDefault="00C2510E" w:rsidP="00985821">
      <w:pPr>
        <w:jc w:val="both"/>
        <w:rPr>
          <w:b/>
          <w:szCs w:val="22"/>
        </w:rPr>
      </w:pPr>
      <w:r w:rsidRPr="00335F7E">
        <w:rPr>
          <w:b/>
          <w:szCs w:val="22"/>
        </w:rPr>
        <w:t>20/07</w:t>
      </w:r>
      <w:r w:rsidR="00E82DE0" w:rsidRPr="00335F7E">
        <w:rPr>
          <w:b/>
          <w:szCs w:val="22"/>
        </w:rPr>
        <w:t>7</w:t>
      </w:r>
      <w:r w:rsidRPr="00335F7E">
        <w:rPr>
          <w:b/>
          <w:szCs w:val="22"/>
        </w:rPr>
        <w:t>3r</w:t>
      </w:r>
      <w:r w:rsidR="00E82DE0" w:rsidRPr="00335F7E">
        <w:rPr>
          <w:b/>
          <w:szCs w:val="22"/>
        </w:rPr>
        <w:t>2 (BCC Interleaver Parameters for Multiple RU, Ross Yu, Huawei)</w:t>
      </w:r>
    </w:p>
    <w:p w14:paraId="27329B05" w14:textId="77777777" w:rsidR="00E925DD" w:rsidRDefault="00E925DD" w:rsidP="00985821">
      <w:pPr>
        <w:jc w:val="both"/>
        <w:rPr>
          <w:szCs w:val="22"/>
        </w:rPr>
      </w:pPr>
    </w:p>
    <w:p w14:paraId="5AB8216A" w14:textId="77777777" w:rsidR="00E925DD" w:rsidRDefault="00E925DD" w:rsidP="00985821">
      <w:pPr>
        <w:jc w:val="both"/>
        <w:rPr>
          <w:szCs w:val="22"/>
        </w:rPr>
      </w:pPr>
      <w:r>
        <w:rPr>
          <w:szCs w:val="22"/>
        </w:rPr>
        <w:t>SP#1</w:t>
      </w:r>
    </w:p>
    <w:p w14:paraId="2ACBC1E5" w14:textId="77777777" w:rsidR="00E925DD" w:rsidRDefault="00E925DD" w:rsidP="00985821">
      <w:pPr>
        <w:jc w:val="both"/>
        <w:rPr>
          <w:szCs w:val="22"/>
        </w:rPr>
      </w:pPr>
    </w:p>
    <w:p w14:paraId="6671B3B1" w14:textId="77777777" w:rsidR="009A6328" w:rsidRDefault="00E925DD" w:rsidP="00985821">
      <w:pPr>
        <w:jc w:val="both"/>
        <w:rPr>
          <w:szCs w:val="22"/>
        </w:rPr>
      </w:pPr>
      <w:r w:rsidRPr="00E925DD">
        <w:rPr>
          <w:szCs w:val="22"/>
        </w:rPr>
        <w:t xml:space="preserve">Do you support the following BCC </w:t>
      </w:r>
      <w:r>
        <w:rPr>
          <w:szCs w:val="22"/>
        </w:rPr>
        <w:t>interleaver parameters for RU78?</w:t>
      </w:r>
    </w:p>
    <w:p w14:paraId="52547B14" w14:textId="330783FD" w:rsidR="00E925DD" w:rsidRDefault="009A6328"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9A6328" w14:paraId="4FA4AE7D" w14:textId="77777777" w:rsidTr="00CA128C">
        <w:trPr>
          <w:jc w:val="center"/>
        </w:trPr>
        <w:tc>
          <w:tcPr>
            <w:tcW w:w="2605" w:type="dxa"/>
          </w:tcPr>
          <w:p w14:paraId="693447BB" w14:textId="274BD1B6" w:rsidR="009A6328" w:rsidRPr="001C1E21" w:rsidRDefault="009A6328" w:rsidP="009A6328">
            <w:pPr>
              <w:jc w:val="center"/>
              <w:rPr>
                <w:b/>
              </w:rPr>
            </w:pPr>
            <w:r>
              <w:rPr>
                <w:b/>
              </w:rPr>
              <w:t>RU78</w:t>
            </w:r>
          </w:p>
        </w:tc>
        <w:tc>
          <w:tcPr>
            <w:tcW w:w="2790" w:type="dxa"/>
          </w:tcPr>
          <w:p w14:paraId="15B0C8D2" w14:textId="1878BA43" w:rsidR="009A6328" w:rsidRPr="001C1E21" w:rsidRDefault="009A6328" w:rsidP="009A6328">
            <w:pPr>
              <w:jc w:val="center"/>
              <w:rPr>
                <w:b/>
              </w:rPr>
            </w:pPr>
            <w:r>
              <w:rPr>
                <w:b/>
              </w:rPr>
              <w:t>Parameters</w:t>
            </w:r>
          </w:p>
        </w:tc>
      </w:tr>
      <w:tr w:rsidR="009A6328" w14:paraId="21339385" w14:textId="77777777" w:rsidTr="00CA128C">
        <w:trPr>
          <w:jc w:val="center"/>
        </w:trPr>
        <w:tc>
          <w:tcPr>
            <w:tcW w:w="2605" w:type="dxa"/>
          </w:tcPr>
          <w:p w14:paraId="7BC6E2C6" w14:textId="6A8E488C" w:rsidR="009A6328" w:rsidRDefault="009A6328" w:rsidP="009A6328">
            <w:pPr>
              <w:jc w:val="center"/>
            </w:pPr>
            <w:r>
              <w:t>Nsd</w:t>
            </w:r>
          </w:p>
        </w:tc>
        <w:tc>
          <w:tcPr>
            <w:tcW w:w="2790" w:type="dxa"/>
          </w:tcPr>
          <w:p w14:paraId="17F6BF51" w14:textId="54AB559E" w:rsidR="009A6328" w:rsidRDefault="009A6328" w:rsidP="009A6328">
            <w:pPr>
              <w:jc w:val="center"/>
            </w:pPr>
            <w:r>
              <w:t>72</w:t>
            </w:r>
          </w:p>
        </w:tc>
      </w:tr>
      <w:tr w:rsidR="009A6328" w14:paraId="51CA53EA" w14:textId="77777777" w:rsidTr="00CA128C">
        <w:trPr>
          <w:jc w:val="center"/>
        </w:trPr>
        <w:tc>
          <w:tcPr>
            <w:tcW w:w="2605" w:type="dxa"/>
          </w:tcPr>
          <w:p w14:paraId="52AF27F6" w14:textId="6F820324" w:rsidR="009A6328" w:rsidRDefault="009A6328" w:rsidP="009A6328">
            <w:pPr>
              <w:jc w:val="center"/>
            </w:pPr>
            <w:r>
              <w:t>Ncol</w:t>
            </w:r>
          </w:p>
        </w:tc>
        <w:tc>
          <w:tcPr>
            <w:tcW w:w="2790" w:type="dxa"/>
          </w:tcPr>
          <w:p w14:paraId="249CEF9F" w14:textId="0A216DB8" w:rsidR="009A6328" w:rsidRDefault="009A6328" w:rsidP="009A6328">
            <w:pPr>
              <w:jc w:val="center"/>
            </w:pPr>
            <w:r>
              <w:t>18</w:t>
            </w:r>
          </w:p>
        </w:tc>
      </w:tr>
      <w:tr w:rsidR="009A6328" w14:paraId="07FB8B13" w14:textId="77777777" w:rsidTr="00CA128C">
        <w:trPr>
          <w:jc w:val="center"/>
        </w:trPr>
        <w:tc>
          <w:tcPr>
            <w:tcW w:w="2605" w:type="dxa"/>
          </w:tcPr>
          <w:p w14:paraId="5A0222EE" w14:textId="5EF1DCE1" w:rsidR="009A6328" w:rsidRDefault="009A6328" w:rsidP="009A6328">
            <w:pPr>
              <w:jc w:val="center"/>
            </w:pPr>
            <w:r>
              <w:t>Nrow</w:t>
            </w:r>
          </w:p>
        </w:tc>
        <w:tc>
          <w:tcPr>
            <w:tcW w:w="2790" w:type="dxa"/>
          </w:tcPr>
          <w:p w14:paraId="1F02E605" w14:textId="16997D85" w:rsidR="009A6328" w:rsidRDefault="009A6328" w:rsidP="009A6328">
            <w:pPr>
              <w:jc w:val="center"/>
            </w:pPr>
            <w:r>
              <w:t>4*Nbpscs</w:t>
            </w:r>
          </w:p>
        </w:tc>
      </w:tr>
    </w:tbl>
    <w:p w14:paraId="19F6736B" w14:textId="77777777" w:rsidR="009A6328" w:rsidRPr="009A6328" w:rsidRDefault="009A6328" w:rsidP="009A6328">
      <w:pPr>
        <w:jc w:val="center"/>
        <w:rPr>
          <w:szCs w:val="22"/>
        </w:rPr>
      </w:pPr>
    </w:p>
    <w:p w14:paraId="37F485FC" w14:textId="2247A553" w:rsidR="008D0A07" w:rsidRDefault="008D0A07" w:rsidP="008D0A07">
      <w:pPr>
        <w:jc w:val="both"/>
        <w:rPr>
          <w:szCs w:val="22"/>
        </w:rPr>
      </w:pPr>
      <w:r w:rsidRPr="00A97ACE">
        <w:rPr>
          <w:szCs w:val="22"/>
          <w:highlight w:val="green"/>
        </w:rPr>
        <w:t xml:space="preserve">Y/N/A: </w:t>
      </w:r>
      <w:r w:rsidR="003948C1" w:rsidRPr="00A97ACE">
        <w:rPr>
          <w:szCs w:val="22"/>
          <w:highlight w:val="green"/>
        </w:rPr>
        <w:t>37/0/9</w:t>
      </w:r>
    </w:p>
    <w:p w14:paraId="3AC4E120" w14:textId="121EBB53" w:rsidR="008D0A07" w:rsidRPr="00942FE6" w:rsidRDefault="008D0A07" w:rsidP="008D0A07">
      <w:pPr>
        <w:jc w:val="both"/>
        <w:rPr>
          <w:b/>
        </w:rPr>
      </w:pPr>
      <w:r>
        <w:rPr>
          <w:b/>
        </w:rPr>
        <w:t xml:space="preserve">Straw poll #66 </w:t>
      </w:r>
      <w:r w:rsidRPr="006366A0">
        <w:rPr>
          <w:b/>
          <w:i/>
        </w:rPr>
        <w:t>[#SP</w:t>
      </w:r>
      <w:r>
        <w:rPr>
          <w:b/>
          <w:i/>
        </w:rPr>
        <w:t>66</w:t>
      </w:r>
      <w:r w:rsidRPr="006366A0">
        <w:rPr>
          <w:b/>
          <w:i/>
        </w:rPr>
        <w:t>]</w:t>
      </w:r>
    </w:p>
    <w:p w14:paraId="6A05D571" w14:textId="2101F129" w:rsidR="00C2510E" w:rsidRDefault="00E82DE0" w:rsidP="00985821">
      <w:pPr>
        <w:jc w:val="both"/>
        <w:rPr>
          <w:szCs w:val="22"/>
        </w:rPr>
      </w:pPr>
      <w:r>
        <w:rPr>
          <w:szCs w:val="22"/>
        </w:rPr>
        <w:br/>
      </w:r>
    </w:p>
    <w:p w14:paraId="36ED32E6" w14:textId="463D4EF2" w:rsidR="0052294B" w:rsidRDefault="0052294B" w:rsidP="0052294B">
      <w:pPr>
        <w:jc w:val="both"/>
        <w:rPr>
          <w:szCs w:val="22"/>
        </w:rPr>
      </w:pPr>
      <w:r>
        <w:rPr>
          <w:szCs w:val="22"/>
        </w:rPr>
        <w:t>SP#2</w:t>
      </w:r>
    </w:p>
    <w:p w14:paraId="44C67F11" w14:textId="77777777" w:rsidR="0052294B" w:rsidRDefault="0052294B" w:rsidP="0052294B">
      <w:pPr>
        <w:jc w:val="both"/>
        <w:rPr>
          <w:szCs w:val="22"/>
        </w:rPr>
      </w:pPr>
    </w:p>
    <w:p w14:paraId="0E057D08" w14:textId="3B3F9F28" w:rsidR="0052294B" w:rsidRDefault="0052294B" w:rsidP="0052294B">
      <w:pPr>
        <w:jc w:val="both"/>
        <w:rPr>
          <w:szCs w:val="22"/>
        </w:rPr>
      </w:pPr>
      <w:r w:rsidRPr="00E925DD">
        <w:rPr>
          <w:szCs w:val="22"/>
        </w:rPr>
        <w:t xml:space="preserve">Do you support the following BCC </w:t>
      </w:r>
      <w:r>
        <w:rPr>
          <w:szCs w:val="22"/>
        </w:rPr>
        <w:t>interleaver parameters for RU132?</w:t>
      </w:r>
    </w:p>
    <w:p w14:paraId="039A44D2" w14:textId="77777777" w:rsidR="0052294B" w:rsidRDefault="0052294B"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52294B" w14:paraId="22421ADB" w14:textId="77777777" w:rsidTr="00CA128C">
        <w:trPr>
          <w:jc w:val="center"/>
        </w:trPr>
        <w:tc>
          <w:tcPr>
            <w:tcW w:w="2605" w:type="dxa"/>
          </w:tcPr>
          <w:p w14:paraId="5B7FC6C3" w14:textId="395B9CD7" w:rsidR="0052294B" w:rsidRPr="001C1E21" w:rsidRDefault="0052294B" w:rsidP="00CA128C">
            <w:pPr>
              <w:jc w:val="center"/>
              <w:rPr>
                <w:b/>
              </w:rPr>
            </w:pPr>
            <w:r>
              <w:rPr>
                <w:b/>
              </w:rPr>
              <w:t>RU132</w:t>
            </w:r>
          </w:p>
        </w:tc>
        <w:tc>
          <w:tcPr>
            <w:tcW w:w="2790" w:type="dxa"/>
          </w:tcPr>
          <w:p w14:paraId="4FF91908" w14:textId="77777777" w:rsidR="0052294B" w:rsidRPr="001C1E21" w:rsidRDefault="0052294B" w:rsidP="00CA128C">
            <w:pPr>
              <w:jc w:val="center"/>
              <w:rPr>
                <w:b/>
              </w:rPr>
            </w:pPr>
            <w:r>
              <w:rPr>
                <w:b/>
              </w:rPr>
              <w:t>Parameters</w:t>
            </w:r>
          </w:p>
        </w:tc>
      </w:tr>
      <w:tr w:rsidR="0052294B" w14:paraId="40D549AD" w14:textId="77777777" w:rsidTr="00CA128C">
        <w:trPr>
          <w:jc w:val="center"/>
        </w:trPr>
        <w:tc>
          <w:tcPr>
            <w:tcW w:w="2605" w:type="dxa"/>
          </w:tcPr>
          <w:p w14:paraId="5D0CF9F5" w14:textId="77777777" w:rsidR="0052294B" w:rsidRDefault="0052294B" w:rsidP="00CA128C">
            <w:pPr>
              <w:jc w:val="center"/>
            </w:pPr>
            <w:r>
              <w:t>Nsd</w:t>
            </w:r>
          </w:p>
        </w:tc>
        <w:tc>
          <w:tcPr>
            <w:tcW w:w="2790" w:type="dxa"/>
          </w:tcPr>
          <w:p w14:paraId="55DE00E6" w14:textId="7860C050" w:rsidR="0052294B" w:rsidRDefault="0052294B" w:rsidP="00CA128C">
            <w:pPr>
              <w:jc w:val="center"/>
            </w:pPr>
            <w:r>
              <w:t>126</w:t>
            </w:r>
          </w:p>
        </w:tc>
      </w:tr>
      <w:tr w:rsidR="0052294B" w14:paraId="407975B0" w14:textId="77777777" w:rsidTr="00CA128C">
        <w:trPr>
          <w:jc w:val="center"/>
        </w:trPr>
        <w:tc>
          <w:tcPr>
            <w:tcW w:w="2605" w:type="dxa"/>
          </w:tcPr>
          <w:p w14:paraId="51784EAF" w14:textId="77777777" w:rsidR="0052294B" w:rsidRDefault="0052294B" w:rsidP="00CA128C">
            <w:pPr>
              <w:jc w:val="center"/>
            </w:pPr>
            <w:r>
              <w:t>Ncol</w:t>
            </w:r>
          </w:p>
        </w:tc>
        <w:tc>
          <w:tcPr>
            <w:tcW w:w="2790" w:type="dxa"/>
          </w:tcPr>
          <w:p w14:paraId="0F6F6B71" w14:textId="1F7D207E" w:rsidR="0052294B" w:rsidRDefault="0052294B" w:rsidP="0052294B">
            <w:pPr>
              <w:jc w:val="center"/>
            </w:pPr>
            <w:r>
              <w:t>21</w:t>
            </w:r>
          </w:p>
        </w:tc>
      </w:tr>
      <w:tr w:rsidR="0052294B" w14:paraId="12E9BB34" w14:textId="77777777" w:rsidTr="00CA128C">
        <w:trPr>
          <w:jc w:val="center"/>
        </w:trPr>
        <w:tc>
          <w:tcPr>
            <w:tcW w:w="2605" w:type="dxa"/>
          </w:tcPr>
          <w:p w14:paraId="0EA4BE27" w14:textId="77777777" w:rsidR="0052294B" w:rsidRDefault="0052294B" w:rsidP="00CA128C">
            <w:pPr>
              <w:jc w:val="center"/>
            </w:pPr>
            <w:r>
              <w:t>Nrow</w:t>
            </w:r>
          </w:p>
        </w:tc>
        <w:tc>
          <w:tcPr>
            <w:tcW w:w="2790" w:type="dxa"/>
          </w:tcPr>
          <w:p w14:paraId="611F9025" w14:textId="0E700449" w:rsidR="0052294B" w:rsidRDefault="0052294B" w:rsidP="00CA128C">
            <w:pPr>
              <w:jc w:val="center"/>
            </w:pPr>
            <w:r>
              <w:t>6*Nbpscs</w:t>
            </w:r>
          </w:p>
        </w:tc>
      </w:tr>
    </w:tbl>
    <w:p w14:paraId="68034B48" w14:textId="5863F707" w:rsidR="00167267" w:rsidRDefault="00167267" w:rsidP="00167267">
      <w:pPr>
        <w:jc w:val="both"/>
        <w:rPr>
          <w:szCs w:val="22"/>
        </w:rPr>
      </w:pPr>
      <w:r w:rsidRPr="00167267">
        <w:rPr>
          <w:szCs w:val="22"/>
          <w:highlight w:val="green"/>
        </w:rPr>
        <w:t>Y/N/A: 40/0/6</w:t>
      </w:r>
    </w:p>
    <w:p w14:paraId="616C02EA" w14:textId="3E4D7C8D" w:rsidR="00167267" w:rsidRPr="00942FE6" w:rsidRDefault="00167267" w:rsidP="00167267">
      <w:pPr>
        <w:jc w:val="both"/>
        <w:rPr>
          <w:b/>
        </w:rPr>
      </w:pPr>
      <w:r>
        <w:rPr>
          <w:b/>
        </w:rPr>
        <w:t xml:space="preserve">Straw poll #67 </w:t>
      </w:r>
      <w:r w:rsidRPr="006366A0">
        <w:rPr>
          <w:b/>
          <w:i/>
        </w:rPr>
        <w:t>[#SP</w:t>
      </w:r>
      <w:r>
        <w:rPr>
          <w:b/>
          <w:i/>
        </w:rPr>
        <w:t>67</w:t>
      </w:r>
      <w:r w:rsidRPr="006366A0">
        <w:rPr>
          <w:b/>
          <w:i/>
        </w:rPr>
        <w:t>]</w:t>
      </w:r>
    </w:p>
    <w:p w14:paraId="0373CEDB" w14:textId="77777777" w:rsidR="00783A5B" w:rsidRDefault="00783A5B" w:rsidP="00985821">
      <w:pPr>
        <w:jc w:val="both"/>
        <w:rPr>
          <w:szCs w:val="22"/>
        </w:rPr>
      </w:pPr>
    </w:p>
    <w:p w14:paraId="112A71DF" w14:textId="77777777" w:rsidR="00386AF2" w:rsidRDefault="00386AF2" w:rsidP="00985821">
      <w:pPr>
        <w:jc w:val="both"/>
        <w:rPr>
          <w:szCs w:val="22"/>
        </w:rPr>
      </w:pPr>
    </w:p>
    <w:p w14:paraId="39A8A343" w14:textId="201EBB3A" w:rsidR="00335F7E" w:rsidRDefault="00335F7E" w:rsidP="00335F7E">
      <w:pPr>
        <w:jc w:val="both"/>
        <w:rPr>
          <w:szCs w:val="22"/>
        </w:rPr>
      </w:pPr>
      <w:r>
        <w:rPr>
          <w:szCs w:val="22"/>
        </w:rPr>
        <w:t>SP#3</w:t>
      </w:r>
    </w:p>
    <w:p w14:paraId="158C0514" w14:textId="77777777" w:rsidR="00335F7E" w:rsidRDefault="00335F7E" w:rsidP="00335F7E">
      <w:pPr>
        <w:jc w:val="both"/>
        <w:rPr>
          <w:szCs w:val="22"/>
        </w:rPr>
      </w:pPr>
    </w:p>
    <w:p w14:paraId="37AB8B89" w14:textId="1981BA3B" w:rsidR="00335F7E" w:rsidRDefault="00335F7E" w:rsidP="00335F7E">
      <w:pPr>
        <w:jc w:val="both"/>
        <w:rPr>
          <w:szCs w:val="22"/>
        </w:rPr>
      </w:pPr>
      <w:r w:rsidRPr="00E925DD">
        <w:rPr>
          <w:szCs w:val="22"/>
        </w:rPr>
        <w:t xml:space="preserve">Do you support the following BCC </w:t>
      </w:r>
      <w:r>
        <w:rPr>
          <w:szCs w:val="22"/>
        </w:rPr>
        <w:t>interleaver parameters for RU52+26?</w:t>
      </w:r>
    </w:p>
    <w:p w14:paraId="4B14D43F" w14:textId="77777777" w:rsidR="00335F7E" w:rsidRDefault="00335F7E"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335F7E" w14:paraId="6D73CD30" w14:textId="77777777" w:rsidTr="00CA128C">
        <w:trPr>
          <w:jc w:val="center"/>
        </w:trPr>
        <w:tc>
          <w:tcPr>
            <w:tcW w:w="2605" w:type="dxa"/>
          </w:tcPr>
          <w:p w14:paraId="791F47AE" w14:textId="5C3BEE42" w:rsidR="00335F7E" w:rsidRPr="001C1E21" w:rsidRDefault="00335F7E" w:rsidP="0070446C">
            <w:pPr>
              <w:jc w:val="center"/>
              <w:rPr>
                <w:b/>
              </w:rPr>
            </w:pPr>
            <w:r>
              <w:rPr>
                <w:b/>
              </w:rPr>
              <w:t>RU52</w:t>
            </w:r>
            <w:r w:rsidR="0070446C">
              <w:rPr>
                <w:b/>
              </w:rPr>
              <w:t>+</w:t>
            </w:r>
            <w:r>
              <w:rPr>
                <w:b/>
              </w:rPr>
              <w:t>26</w:t>
            </w:r>
          </w:p>
        </w:tc>
        <w:tc>
          <w:tcPr>
            <w:tcW w:w="2790" w:type="dxa"/>
          </w:tcPr>
          <w:p w14:paraId="400DD366" w14:textId="77777777" w:rsidR="00335F7E" w:rsidRPr="001C1E21" w:rsidRDefault="00335F7E" w:rsidP="00CA128C">
            <w:pPr>
              <w:jc w:val="center"/>
              <w:rPr>
                <w:b/>
              </w:rPr>
            </w:pPr>
            <w:r>
              <w:rPr>
                <w:b/>
              </w:rPr>
              <w:t>Parameters</w:t>
            </w:r>
          </w:p>
        </w:tc>
      </w:tr>
      <w:tr w:rsidR="00335F7E" w14:paraId="35056042" w14:textId="77777777" w:rsidTr="00CA128C">
        <w:trPr>
          <w:jc w:val="center"/>
        </w:trPr>
        <w:tc>
          <w:tcPr>
            <w:tcW w:w="2605" w:type="dxa"/>
          </w:tcPr>
          <w:p w14:paraId="26BBA69F" w14:textId="5376406E" w:rsidR="00335F7E" w:rsidRDefault="00335F7E" w:rsidP="00CA128C">
            <w:pPr>
              <w:jc w:val="center"/>
            </w:pPr>
            <w:r>
              <w:t>Nro</w:t>
            </w:r>
            <w:r w:rsidR="009227EC">
              <w:t>t</w:t>
            </w:r>
          </w:p>
        </w:tc>
        <w:tc>
          <w:tcPr>
            <w:tcW w:w="2790" w:type="dxa"/>
          </w:tcPr>
          <w:p w14:paraId="07F3F4DC" w14:textId="44387B79" w:rsidR="00335F7E" w:rsidRDefault="009227EC" w:rsidP="00CA128C">
            <w:pPr>
              <w:jc w:val="center"/>
            </w:pPr>
            <w:r>
              <w:t>18</w:t>
            </w:r>
          </w:p>
        </w:tc>
      </w:tr>
    </w:tbl>
    <w:p w14:paraId="2A4A90A1" w14:textId="3EAE5B77" w:rsidR="00335F7E" w:rsidRDefault="00335F7E" w:rsidP="00335F7E">
      <w:pPr>
        <w:jc w:val="both"/>
        <w:rPr>
          <w:szCs w:val="22"/>
        </w:rPr>
      </w:pPr>
      <w:r w:rsidRPr="0054469E">
        <w:rPr>
          <w:szCs w:val="22"/>
          <w:highlight w:val="green"/>
        </w:rPr>
        <w:t xml:space="preserve">Y/N/A: </w:t>
      </w:r>
      <w:r w:rsidR="0054469E" w:rsidRPr="0054469E">
        <w:rPr>
          <w:szCs w:val="22"/>
          <w:highlight w:val="green"/>
        </w:rPr>
        <w:t>43/0/5</w:t>
      </w:r>
    </w:p>
    <w:p w14:paraId="099B435D" w14:textId="6F34E5F4" w:rsidR="00335F7E" w:rsidRPr="00942FE6" w:rsidRDefault="00335F7E" w:rsidP="00335F7E">
      <w:pPr>
        <w:jc w:val="both"/>
        <w:rPr>
          <w:b/>
        </w:rPr>
      </w:pPr>
      <w:r>
        <w:rPr>
          <w:b/>
        </w:rPr>
        <w:t xml:space="preserve">Straw poll #68 </w:t>
      </w:r>
      <w:r w:rsidRPr="006366A0">
        <w:rPr>
          <w:b/>
          <w:i/>
        </w:rPr>
        <w:t>[#SP</w:t>
      </w:r>
      <w:r>
        <w:rPr>
          <w:b/>
          <w:i/>
        </w:rPr>
        <w:t>68</w:t>
      </w:r>
      <w:r w:rsidRPr="006366A0">
        <w:rPr>
          <w:b/>
          <w:i/>
        </w:rPr>
        <w:t>]</w:t>
      </w:r>
    </w:p>
    <w:p w14:paraId="2A88DE97" w14:textId="6A8612A7" w:rsidR="000D077A" w:rsidRDefault="000D077A">
      <w:pPr>
        <w:rPr>
          <w:szCs w:val="22"/>
        </w:rPr>
      </w:pPr>
      <w:r>
        <w:rPr>
          <w:szCs w:val="22"/>
        </w:rPr>
        <w:br w:type="page"/>
      </w:r>
    </w:p>
    <w:p w14:paraId="348693B8" w14:textId="0E738673" w:rsidR="00335F7E" w:rsidRDefault="000D077A" w:rsidP="00985821">
      <w:pPr>
        <w:jc w:val="both"/>
        <w:rPr>
          <w:szCs w:val="22"/>
        </w:rPr>
      </w:pPr>
      <w:r>
        <w:rPr>
          <w:szCs w:val="22"/>
        </w:rPr>
        <w:lastRenderedPageBreak/>
        <w:t>SP#4</w:t>
      </w:r>
    </w:p>
    <w:p w14:paraId="270F3BBD" w14:textId="77777777" w:rsidR="000D077A" w:rsidRDefault="000D077A" w:rsidP="00985821">
      <w:pPr>
        <w:jc w:val="both"/>
        <w:rPr>
          <w:szCs w:val="22"/>
        </w:rPr>
      </w:pPr>
    </w:p>
    <w:p w14:paraId="53F3D129" w14:textId="3A6A1D42" w:rsidR="008B4E6F" w:rsidRDefault="008B4E6F" w:rsidP="008B4E6F">
      <w:pPr>
        <w:jc w:val="both"/>
        <w:rPr>
          <w:szCs w:val="22"/>
        </w:rPr>
      </w:pPr>
      <w:r w:rsidRPr="00E925DD">
        <w:rPr>
          <w:szCs w:val="22"/>
        </w:rPr>
        <w:t xml:space="preserve">Do you support the following BCC </w:t>
      </w:r>
      <w:r>
        <w:rPr>
          <w:szCs w:val="22"/>
        </w:rPr>
        <w:t>interleaver parameters for RU106+RU26?</w:t>
      </w:r>
    </w:p>
    <w:p w14:paraId="4BABF001" w14:textId="77777777" w:rsidR="008B4E6F" w:rsidRDefault="008B4E6F"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8B4E6F" w14:paraId="78A591D4" w14:textId="77777777" w:rsidTr="00CA128C">
        <w:trPr>
          <w:jc w:val="center"/>
        </w:trPr>
        <w:tc>
          <w:tcPr>
            <w:tcW w:w="2605" w:type="dxa"/>
          </w:tcPr>
          <w:p w14:paraId="1E233599" w14:textId="42D70859" w:rsidR="008B4E6F" w:rsidRPr="001C1E21" w:rsidRDefault="008B4E6F" w:rsidP="00CA128C">
            <w:pPr>
              <w:jc w:val="center"/>
              <w:rPr>
                <w:b/>
              </w:rPr>
            </w:pPr>
            <w:r>
              <w:rPr>
                <w:b/>
              </w:rPr>
              <w:t>RU106+RU26</w:t>
            </w:r>
          </w:p>
        </w:tc>
        <w:tc>
          <w:tcPr>
            <w:tcW w:w="2790" w:type="dxa"/>
          </w:tcPr>
          <w:p w14:paraId="47CC0340" w14:textId="77777777" w:rsidR="008B4E6F" w:rsidRPr="001C1E21" w:rsidRDefault="008B4E6F" w:rsidP="00CA128C">
            <w:pPr>
              <w:jc w:val="center"/>
              <w:rPr>
                <w:b/>
              </w:rPr>
            </w:pPr>
            <w:r>
              <w:rPr>
                <w:b/>
              </w:rPr>
              <w:t>Parameters</w:t>
            </w:r>
          </w:p>
        </w:tc>
      </w:tr>
      <w:tr w:rsidR="008B4E6F" w14:paraId="6F709669" w14:textId="77777777" w:rsidTr="00CA128C">
        <w:trPr>
          <w:jc w:val="center"/>
        </w:trPr>
        <w:tc>
          <w:tcPr>
            <w:tcW w:w="2605" w:type="dxa"/>
          </w:tcPr>
          <w:p w14:paraId="02D85B38" w14:textId="77777777" w:rsidR="008B4E6F" w:rsidRDefault="008B4E6F" w:rsidP="00CA128C">
            <w:pPr>
              <w:jc w:val="center"/>
            </w:pPr>
            <w:r>
              <w:t>Nrot</w:t>
            </w:r>
          </w:p>
        </w:tc>
        <w:tc>
          <w:tcPr>
            <w:tcW w:w="2790" w:type="dxa"/>
          </w:tcPr>
          <w:p w14:paraId="413027B8" w14:textId="386E3F1C" w:rsidR="008B4E6F" w:rsidRDefault="008B4E6F" w:rsidP="00CA128C">
            <w:pPr>
              <w:jc w:val="center"/>
            </w:pPr>
            <w:r>
              <w:t>31</w:t>
            </w:r>
          </w:p>
        </w:tc>
      </w:tr>
    </w:tbl>
    <w:p w14:paraId="4D471F72" w14:textId="42CAAB58" w:rsidR="008B4E6F" w:rsidRDefault="008B4E6F" w:rsidP="008B4E6F">
      <w:pPr>
        <w:jc w:val="both"/>
        <w:rPr>
          <w:szCs w:val="22"/>
        </w:rPr>
      </w:pPr>
      <w:r w:rsidRPr="00B8155B">
        <w:rPr>
          <w:szCs w:val="22"/>
          <w:highlight w:val="green"/>
        </w:rPr>
        <w:t xml:space="preserve">Y/N/A: </w:t>
      </w:r>
      <w:r w:rsidR="00B8155B" w:rsidRPr="00B8155B">
        <w:rPr>
          <w:szCs w:val="22"/>
          <w:highlight w:val="green"/>
        </w:rPr>
        <w:t>41</w:t>
      </w:r>
      <w:r w:rsidRPr="00B8155B">
        <w:rPr>
          <w:szCs w:val="22"/>
          <w:highlight w:val="green"/>
        </w:rPr>
        <w:t>/0/</w:t>
      </w:r>
      <w:r w:rsidR="00B8155B" w:rsidRPr="00B8155B">
        <w:rPr>
          <w:szCs w:val="22"/>
          <w:highlight w:val="green"/>
        </w:rPr>
        <w:t>4</w:t>
      </w:r>
    </w:p>
    <w:p w14:paraId="3C8E486F" w14:textId="3112029F" w:rsidR="008B4E6F" w:rsidRPr="00942FE6" w:rsidRDefault="008B4E6F" w:rsidP="008B4E6F">
      <w:pPr>
        <w:jc w:val="both"/>
        <w:rPr>
          <w:b/>
        </w:rPr>
      </w:pPr>
      <w:r>
        <w:rPr>
          <w:b/>
        </w:rPr>
        <w:t xml:space="preserve">Straw poll #69 </w:t>
      </w:r>
      <w:r w:rsidRPr="006366A0">
        <w:rPr>
          <w:b/>
          <w:i/>
        </w:rPr>
        <w:t>[#SP</w:t>
      </w:r>
      <w:r>
        <w:rPr>
          <w:b/>
          <w:i/>
        </w:rPr>
        <w:t>69</w:t>
      </w:r>
      <w:r w:rsidRPr="006366A0">
        <w:rPr>
          <w:b/>
          <w:i/>
        </w:rPr>
        <w:t>]</w:t>
      </w:r>
    </w:p>
    <w:p w14:paraId="5F0E9F0D" w14:textId="77777777" w:rsidR="000D077A" w:rsidRDefault="000D077A" w:rsidP="00985821">
      <w:pPr>
        <w:jc w:val="both"/>
        <w:rPr>
          <w:szCs w:val="22"/>
        </w:rPr>
      </w:pPr>
    </w:p>
    <w:p w14:paraId="01712B36" w14:textId="77777777" w:rsidR="000D077A" w:rsidRDefault="000D077A" w:rsidP="00985821">
      <w:pPr>
        <w:jc w:val="both"/>
        <w:rPr>
          <w:szCs w:val="22"/>
        </w:rPr>
      </w:pPr>
    </w:p>
    <w:p w14:paraId="7891745D" w14:textId="77777777" w:rsidR="00956795" w:rsidRPr="00956795" w:rsidRDefault="00956795" w:rsidP="00985821">
      <w:pPr>
        <w:jc w:val="both"/>
        <w:rPr>
          <w:b/>
          <w:szCs w:val="22"/>
        </w:rPr>
      </w:pPr>
      <w:r w:rsidRPr="00956795">
        <w:rPr>
          <w:b/>
          <w:szCs w:val="22"/>
        </w:rPr>
        <w:t>20/0789r1 (On TBD segment parser and tone interleaver for specific MRU, Jianhan Liu, MediaTek)</w:t>
      </w:r>
    </w:p>
    <w:p w14:paraId="2BED1D7D" w14:textId="282A0A7A" w:rsidR="00956795" w:rsidRDefault="00956795" w:rsidP="00985821">
      <w:pPr>
        <w:jc w:val="both"/>
        <w:rPr>
          <w:szCs w:val="22"/>
        </w:rPr>
      </w:pPr>
      <w:r>
        <w:rPr>
          <w:szCs w:val="22"/>
        </w:rPr>
        <w:br/>
        <w:t>SP#1</w:t>
      </w:r>
    </w:p>
    <w:p w14:paraId="2FC25B19" w14:textId="77777777" w:rsidR="00956795" w:rsidRDefault="00956795" w:rsidP="00985821">
      <w:pPr>
        <w:jc w:val="both"/>
        <w:rPr>
          <w:szCs w:val="22"/>
        </w:rPr>
      </w:pPr>
    </w:p>
    <w:p w14:paraId="695DFCF8" w14:textId="2CF6DE8A" w:rsidR="00E53ED0" w:rsidRDefault="00E53ED0" w:rsidP="00985821">
      <w:pPr>
        <w:jc w:val="both"/>
        <w:rPr>
          <w:szCs w:val="22"/>
        </w:rPr>
      </w:pPr>
      <w:r w:rsidRPr="00E53ED0">
        <w:rPr>
          <w:szCs w:val="22"/>
        </w:rPr>
        <w:t>Do you agree that 11be uses 80HMz segment parser with the following parameters for (242+484)+996?</w:t>
      </w:r>
    </w:p>
    <w:tbl>
      <w:tblPr>
        <w:tblStyle w:val="TableGrid"/>
        <w:tblW w:w="0" w:type="auto"/>
        <w:tblLook w:val="04A0" w:firstRow="1" w:lastRow="0" w:firstColumn="1" w:lastColumn="0" w:noHBand="0" w:noVBand="1"/>
      </w:tblPr>
      <w:tblGrid>
        <w:gridCol w:w="1795"/>
        <w:gridCol w:w="1170"/>
        <w:gridCol w:w="3600"/>
        <w:gridCol w:w="2785"/>
      </w:tblGrid>
      <w:tr w:rsidR="00E53ED0" w14:paraId="7106118D" w14:textId="77777777" w:rsidTr="00CA128C">
        <w:tc>
          <w:tcPr>
            <w:tcW w:w="1795" w:type="dxa"/>
          </w:tcPr>
          <w:p w14:paraId="33B721A9" w14:textId="77777777" w:rsidR="00E53ED0" w:rsidRPr="001C1E21" w:rsidRDefault="00E53ED0" w:rsidP="00CA128C">
            <w:pPr>
              <w:jc w:val="both"/>
              <w:rPr>
                <w:b/>
              </w:rPr>
            </w:pPr>
            <w:r w:rsidRPr="001C1E21">
              <w:rPr>
                <w:b/>
              </w:rPr>
              <w:t>RU Aggregation</w:t>
            </w:r>
          </w:p>
        </w:tc>
        <w:tc>
          <w:tcPr>
            <w:tcW w:w="1170" w:type="dxa"/>
          </w:tcPr>
          <w:p w14:paraId="13931987" w14:textId="77777777" w:rsidR="00E53ED0" w:rsidRPr="001C1E21" w:rsidRDefault="00E53ED0" w:rsidP="00CA128C">
            <w:pPr>
              <w:jc w:val="both"/>
              <w:rPr>
                <w:b/>
              </w:rPr>
            </w:pPr>
            <w:r w:rsidRPr="001C1E21">
              <w:rPr>
                <w:b/>
              </w:rPr>
              <w:t>Nsd_total</w:t>
            </w:r>
          </w:p>
        </w:tc>
        <w:tc>
          <w:tcPr>
            <w:tcW w:w="3600" w:type="dxa"/>
          </w:tcPr>
          <w:p w14:paraId="0D470E50" w14:textId="77777777" w:rsidR="00E53ED0" w:rsidRPr="001C1E21" w:rsidRDefault="00E53ED0" w:rsidP="00CA128C">
            <w:pPr>
              <w:jc w:val="both"/>
              <w:rPr>
                <w:b/>
              </w:rPr>
            </w:pPr>
            <w:r w:rsidRPr="001C1E21">
              <w:rPr>
                <w:b/>
              </w:rPr>
              <w:t>Proportional Ratio (m1:m2:m3:m4)</w:t>
            </w:r>
          </w:p>
        </w:tc>
        <w:tc>
          <w:tcPr>
            <w:tcW w:w="2785" w:type="dxa"/>
          </w:tcPr>
          <w:p w14:paraId="79FCC45D" w14:textId="77777777" w:rsidR="00E53ED0" w:rsidRPr="001C1E21" w:rsidRDefault="00E53ED0" w:rsidP="00CA128C">
            <w:pPr>
              <w:jc w:val="both"/>
              <w:rPr>
                <w:b/>
              </w:rPr>
            </w:pPr>
            <w:r w:rsidRPr="001C1E21">
              <w:rPr>
                <w:b/>
              </w:rPr>
              <w:t>Leftover bits (per symbol)</w:t>
            </w:r>
          </w:p>
        </w:tc>
      </w:tr>
      <w:tr w:rsidR="00E53ED0" w14:paraId="2D17EED1" w14:textId="77777777" w:rsidTr="00CA128C">
        <w:tc>
          <w:tcPr>
            <w:tcW w:w="1795" w:type="dxa"/>
          </w:tcPr>
          <w:p w14:paraId="10DC5279" w14:textId="4AA105CB" w:rsidR="00E53ED0" w:rsidRDefault="00E53ED0" w:rsidP="008F7C69">
            <w:pPr>
              <w:jc w:val="center"/>
            </w:pPr>
            <w:r>
              <w:t>(242+484)+996</w:t>
            </w:r>
          </w:p>
        </w:tc>
        <w:tc>
          <w:tcPr>
            <w:tcW w:w="1170" w:type="dxa"/>
          </w:tcPr>
          <w:p w14:paraId="6F54B65C" w14:textId="3C4588B2" w:rsidR="00E53ED0" w:rsidRDefault="008F7C69" w:rsidP="008F7C69">
            <w:pPr>
              <w:jc w:val="center"/>
            </w:pPr>
            <w:r>
              <w:t>1682</w:t>
            </w:r>
          </w:p>
        </w:tc>
        <w:tc>
          <w:tcPr>
            <w:tcW w:w="3600" w:type="dxa"/>
          </w:tcPr>
          <w:p w14:paraId="1FE4CF6D" w14:textId="43F0C355" w:rsidR="00E53ED0" w:rsidRDefault="008F7C69" w:rsidP="008F7C69">
            <w:pPr>
              <w:jc w:val="center"/>
            </w:pPr>
            <w:r>
              <w:t>3s:4s</w:t>
            </w:r>
          </w:p>
        </w:tc>
        <w:tc>
          <w:tcPr>
            <w:tcW w:w="2785" w:type="dxa"/>
          </w:tcPr>
          <w:p w14:paraId="27F64092" w14:textId="3EBABCEB" w:rsidR="00E53ED0" w:rsidRDefault="008F7C69" w:rsidP="008F7C69">
            <w:pPr>
              <w:jc w:val="center"/>
            </w:pPr>
            <w:r>
              <w:t>44*Nbpscs on RU996</w:t>
            </w:r>
          </w:p>
        </w:tc>
      </w:tr>
    </w:tbl>
    <w:p w14:paraId="7C2AC52A" w14:textId="77777777" w:rsidR="00E53ED0" w:rsidRDefault="00E53ED0" w:rsidP="00E53ED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5578BD05" w14:textId="77777777" w:rsidR="00956795" w:rsidRDefault="00956795" w:rsidP="00985821">
      <w:pPr>
        <w:jc w:val="both"/>
        <w:rPr>
          <w:szCs w:val="22"/>
        </w:rPr>
      </w:pPr>
    </w:p>
    <w:p w14:paraId="19589599" w14:textId="464DF7A9" w:rsidR="0002431A" w:rsidRDefault="0002431A" w:rsidP="0002431A">
      <w:pPr>
        <w:jc w:val="both"/>
        <w:rPr>
          <w:szCs w:val="22"/>
        </w:rPr>
      </w:pPr>
      <w:r w:rsidRPr="00272DE4">
        <w:rPr>
          <w:szCs w:val="22"/>
          <w:highlight w:val="green"/>
        </w:rPr>
        <w:t>Y/N/A: 4</w:t>
      </w:r>
      <w:r w:rsidR="00272DE4" w:rsidRPr="00272DE4">
        <w:rPr>
          <w:szCs w:val="22"/>
          <w:highlight w:val="green"/>
        </w:rPr>
        <w:t>3</w:t>
      </w:r>
      <w:r w:rsidRPr="00272DE4">
        <w:rPr>
          <w:szCs w:val="22"/>
          <w:highlight w:val="green"/>
        </w:rPr>
        <w:t>/0/</w:t>
      </w:r>
      <w:r w:rsidR="00272DE4" w:rsidRPr="00272DE4">
        <w:rPr>
          <w:szCs w:val="22"/>
          <w:highlight w:val="green"/>
        </w:rPr>
        <w:t>6</w:t>
      </w:r>
    </w:p>
    <w:p w14:paraId="766FC50D" w14:textId="79390ACD" w:rsidR="0002431A" w:rsidRPr="00942FE6" w:rsidRDefault="0002431A" w:rsidP="0002431A">
      <w:pPr>
        <w:jc w:val="both"/>
        <w:rPr>
          <w:b/>
        </w:rPr>
      </w:pPr>
      <w:r>
        <w:rPr>
          <w:b/>
        </w:rPr>
        <w:t xml:space="preserve">Straw poll #70 </w:t>
      </w:r>
      <w:r w:rsidRPr="006366A0">
        <w:rPr>
          <w:b/>
          <w:i/>
        </w:rPr>
        <w:t>[#SP</w:t>
      </w:r>
      <w:r>
        <w:rPr>
          <w:b/>
          <w:i/>
        </w:rPr>
        <w:t>70</w:t>
      </w:r>
      <w:r w:rsidRPr="006366A0">
        <w:rPr>
          <w:b/>
          <w:i/>
        </w:rPr>
        <w:t>]</w:t>
      </w:r>
    </w:p>
    <w:p w14:paraId="20B0DD00" w14:textId="77777777" w:rsidR="00E53ED0" w:rsidRDefault="00E53ED0" w:rsidP="00985821">
      <w:pPr>
        <w:jc w:val="both"/>
        <w:rPr>
          <w:szCs w:val="22"/>
        </w:rPr>
      </w:pPr>
    </w:p>
    <w:p w14:paraId="766578BB" w14:textId="77777777" w:rsidR="00E53ED0" w:rsidRDefault="00E53ED0" w:rsidP="00985821">
      <w:pPr>
        <w:jc w:val="both"/>
        <w:rPr>
          <w:szCs w:val="22"/>
        </w:rPr>
      </w:pPr>
    </w:p>
    <w:p w14:paraId="2D9DCBE4" w14:textId="77777777" w:rsidR="00830E73" w:rsidRPr="00062316" w:rsidRDefault="002064A4" w:rsidP="00985821">
      <w:pPr>
        <w:jc w:val="both"/>
        <w:rPr>
          <w:b/>
          <w:szCs w:val="22"/>
        </w:rPr>
      </w:pPr>
      <w:r w:rsidRPr="00062316">
        <w:rPr>
          <w:b/>
          <w:szCs w:val="22"/>
        </w:rPr>
        <w:t>20/0791r5 (</w:t>
      </w:r>
      <w:r w:rsidR="00830E73" w:rsidRPr="00062316">
        <w:rPr>
          <w:b/>
          <w:szCs w:val="22"/>
        </w:rPr>
        <w:t>Mandatory M-RU Support, Ron Porat, Broadcom)</w:t>
      </w:r>
    </w:p>
    <w:p w14:paraId="3588332A" w14:textId="77777777" w:rsidR="00830E73" w:rsidRDefault="00830E73" w:rsidP="00985821">
      <w:pPr>
        <w:jc w:val="both"/>
        <w:rPr>
          <w:szCs w:val="22"/>
        </w:rPr>
      </w:pPr>
    </w:p>
    <w:p w14:paraId="552D59BD" w14:textId="77777777" w:rsidR="00EC2529" w:rsidRDefault="00830E73" w:rsidP="008A2B3B">
      <w:pPr>
        <w:jc w:val="both"/>
        <w:rPr>
          <w:szCs w:val="22"/>
        </w:rPr>
      </w:pPr>
      <w:r>
        <w:rPr>
          <w:szCs w:val="22"/>
        </w:rPr>
        <w:t>SP#</w:t>
      </w:r>
      <w:r w:rsidR="008A2B3B">
        <w:rPr>
          <w:szCs w:val="22"/>
        </w:rPr>
        <w:t>1</w:t>
      </w:r>
    </w:p>
    <w:p w14:paraId="5E2DBD3E" w14:textId="47D897D4" w:rsidR="008A2B3B" w:rsidRPr="008A2B3B" w:rsidRDefault="00830E73" w:rsidP="008A2B3B">
      <w:pPr>
        <w:jc w:val="both"/>
        <w:rPr>
          <w:szCs w:val="22"/>
        </w:rPr>
      </w:pPr>
      <w:r>
        <w:rPr>
          <w:szCs w:val="22"/>
        </w:rPr>
        <w:br/>
      </w:r>
      <w:r w:rsidR="008A2B3B" w:rsidRPr="008A2B3B">
        <w:rPr>
          <w:szCs w:val="22"/>
        </w:rPr>
        <w:t>Do you support the following mandatory RU combinations?</w:t>
      </w:r>
    </w:p>
    <w:p w14:paraId="7FD29B44" w14:textId="77777777" w:rsidR="008A2B3B" w:rsidRDefault="008A2B3B" w:rsidP="00DF7E01">
      <w:pPr>
        <w:pStyle w:val="ListParagraph"/>
        <w:numPr>
          <w:ilvl w:val="0"/>
          <w:numId w:val="74"/>
        </w:numPr>
        <w:jc w:val="both"/>
        <w:rPr>
          <w:szCs w:val="22"/>
        </w:rPr>
      </w:pPr>
      <w:r w:rsidRPr="008A2B3B">
        <w:rPr>
          <w:szCs w:val="22"/>
        </w:rPr>
        <w:t>Small: {26+52, 106+26} for non-AP STA only and in OFDMA only</w:t>
      </w:r>
    </w:p>
    <w:p w14:paraId="27E7A9F3" w14:textId="77777777" w:rsidR="008A2B3B" w:rsidRDefault="008A2B3B" w:rsidP="00DF7E01">
      <w:pPr>
        <w:pStyle w:val="ListParagraph"/>
        <w:numPr>
          <w:ilvl w:val="0"/>
          <w:numId w:val="74"/>
        </w:numPr>
        <w:jc w:val="both"/>
        <w:rPr>
          <w:szCs w:val="22"/>
        </w:rPr>
      </w:pPr>
      <w:r w:rsidRPr="008A2B3B">
        <w:rPr>
          <w:szCs w:val="22"/>
        </w:rPr>
        <w:t>Large: as in the table below</w:t>
      </w:r>
    </w:p>
    <w:p w14:paraId="1D959DB4" w14:textId="77777777" w:rsidR="008A2B3B" w:rsidRDefault="008A2B3B" w:rsidP="00DF7E01">
      <w:pPr>
        <w:pStyle w:val="ListParagraph"/>
        <w:numPr>
          <w:ilvl w:val="1"/>
          <w:numId w:val="74"/>
        </w:numPr>
        <w:jc w:val="both"/>
        <w:rPr>
          <w:szCs w:val="22"/>
        </w:rPr>
      </w:pPr>
      <w:r w:rsidRPr="008A2B3B">
        <w:rPr>
          <w:szCs w:val="22"/>
        </w:rPr>
        <w:t>Conditioned on device supporting 80, 160, 240 and 320MHz transmissions</w:t>
      </w:r>
    </w:p>
    <w:p w14:paraId="766391A0" w14:textId="77777777" w:rsidR="008A2B3B" w:rsidRDefault="008A2B3B" w:rsidP="00DF7E01">
      <w:pPr>
        <w:pStyle w:val="ListParagraph"/>
        <w:numPr>
          <w:ilvl w:val="1"/>
          <w:numId w:val="74"/>
        </w:numPr>
        <w:jc w:val="both"/>
        <w:rPr>
          <w:szCs w:val="22"/>
        </w:rPr>
      </w:pPr>
      <w:r w:rsidRPr="008A2B3B">
        <w:rPr>
          <w:szCs w:val="22"/>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EC2529" w14:paraId="7FFF8D26" w14:textId="77777777" w:rsidTr="00EC2529">
        <w:trPr>
          <w:jc w:val="center"/>
        </w:trPr>
        <w:tc>
          <w:tcPr>
            <w:tcW w:w="1525" w:type="dxa"/>
          </w:tcPr>
          <w:p w14:paraId="2D19C2F5" w14:textId="02D6A8B3" w:rsidR="00EC2529" w:rsidRPr="00EC2529" w:rsidRDefault="00EC2529" w:rsidP="00EC2529">
            <w:pPr>
              <w:pStyle w:val="ListParagraph"/>
              <w:ind w:left="0"/>
              <w:jc w:val="center"/>
              <w:rPr>
                <w:b/>
                <w:szCs w:val="22"/>
              </w:rPr>
            </w:pPr>
            <w:r w:rsidRPr="00EC2529">
              <w:rPr>
                <w:b/>
                <w:szCs w:val="22"/>
              </w:rPr>
              <w:t>BW</w:t>
            </w:r>
          </w:p>
        </w:tc>
        <w:tc>
          <w:tcPr>
            <w:tcW w:w="3420" w:type="dxa"/>
          </w:tcPr>
          <w:p w14:paraId="50590227" w14:textId="48ECF68A" w:rsidR="00EC2529" w:rsidRPr="00EC2529" w:rsidRDefault="00EC2529" w:rsidP="00EC2529">
            <w:pPr>
              <w:pStyle w:val="ListParagraph"/>
              <w:ind w:left="0"/>
              <w:jc w:val="center"/>
              <w:rPr>
                <w:b/>
                <w:szCs w:val="22"/>
              </w:rPr>
            </w:pPr>
            <w:r w:rsidRPr="00EC2529">
              <w:rPr>
                <w:b/>
                <w:szCs w:val="22"/>
              </w:rPr>
              <w:t>RU</w:t>
            </w:r>
          </w:p>
        </w:tc>
        <w:tc>
          <w:tcPr>
            <w:tcW w:w="3330" w:type="dxa"/>
          </w:tcPr>
          <w:p w14:paraId="01B46126" w14:textId="44083259" w:rsidR="00EC2529" w:rsidRPr="00EC2529" w:rsidRDefault="00EC2529" w:rsidP="00EC2529">
            <w:pPr>
              <w:pStyle w:val="ListParagraph"/>
              <w:ind w:left="0"/>
              <w:jc w:val="center"/>
              <w:rPr>
                <w:b/>
                <w:szCs w:val="22"/>
              </w:rPr>
            </w:pPr>
            <w:r w:rsidRPr="00EC2529">
              <w:rPr>
                <w:b/>
                <w:szCs w:val="22"/>
              </w:rPr>
              <w:t>Mandatory in Non-OFDMA for:</w:t>
            </w:r>
          </w:p>
        </w:tc>
      </w:tr>
      <w:tr w:rsidR="00EC2529" w14:paraId="06DCEBC0" w14:textId="77777777" w:rsidTr="00EC2529">
        <w:trPr>
          <w:jc w:val="center"/>
        </w:trPr>
        <w:tc>
          <w:tcPr>
            <w:tcW w:w="1525" w:type="dxa"/>
          </w:tcPr>
          <w:p w14:paraId="09D6DA4E" w14:textId="2D35CB96" w:rsidR="00EC2529" w:rsidRDefault="00EC2529" w:rsidP="00EC2529">
            <w:pPr>
              <w:pStyle w:val="ListParagraph"/>
              <w:ind w:left="0"/>
              <w:jc w:val="center"/>
              <w:rPr>
                <w:szCs w:val="22"/>
              </w:rPr>
            </w:pPr>
            <w:r>
              <w:rPr>
                <w:szCs w:val="22"/>
              </w:rPr>
              <w:t>80 MHz</w:t>
            </w:r>
          </w:p>
        </w:tc>
        <w:tc>
          <w:tcPr>
            <w:tcW w:w="3420" w:type="dxa"/>
          </w:tcPr>
          <w:p w14:paraId="12819152" w14:textId="62687DC4" w:rsidR="00EC2529" w:rsidRDefault="00EC2529" w:rsidP="00EC2529">
            <w:pPr>
              <w:pStyle w:val="ListParagraph"/>
              <w:ind w:left="0"/>
              <w:jc w:val="center"/>
              <w:rPr>
                <w:szCs w:val="22"/>
              </w:rPr>
            </w:pPr>
            <w:r>
              <w:rPr>
                <w:szCs w:val="22"/>
              </w:rPr>
              <w:t>484+242</w:t>
            </w:r>
          </w:p>
        </w:tc>
        <w:tc>
          <w:tcPr>
            <w:tcW w:w="3330" w:type="dxa"/>
          </w:tcPr>
          <w:p w14:paraId="0FB0A5FF" w14:textId="5DADC3C2" w:rsidR="00EC2529" w:rsidRDefault="00EC2529" w:rsidP="00EC2529">
            <w:pPr>
              <w:pStyle w:val="ListParagraph"/>
              <w:ind w:left="0"/>
              <w:jc w:val="center"/>
              <w:rPr>
                <w:szCs w:val="22"/>
              </w:rPr>
            </w:pPr>
            <w:r>
              <w:rPr>
                <w:szCs w:val="22"/>
              </w:rPr>
              <w:t>AP, STA</w:t>
            </w:r>
          </w:p>
        </w:tc>
      </w:tr>
      <w:tr w:rsidR="00EC2529" w14:paraId="0066A072" w14:textId="77777777" w:rsidTr="00EC2529">
        <w:trPr>
          <w:jc w:val="center"/>
        </w:trPr>
        <w:tc>
          <w:tcPr>
            <w:tcW w:w="1525" w:type="dxa"/>
            <w:vMerge w:val="restart"/>
          </w:tcPr>
          <w:p w14:paraId="644CDC7F" w14:textId="09B53903" w:rsidR="00EC2529" w:rsidRDefault="00EC2529" w:rsidP="00EC2529">
            <w:pPr>
              <w:pStyle w:val="ListParagraph"/>
              <w:ind w:left="0"/>
              <w:jc w:val="center"/>
              <w:rPr>
                <w:szCs w:val="22"/>
              </w:rPr>
            </w:pPr>
            <w:r>
              <w:rPr>
                <w:szCs w:val="22"/>
              </w:rPr>
              <w:t>160 MHz</w:t>
            </w:r>
          </w:p>
        </w:tc>
        <w:tc>
          <w:tcPr>
            <w:tcW w:w="3420" w:type="dxa"/>
          </w:tcPr>
          <w:p w14:paraId="73B3D35E" w14:textId="58626386" w:rsidR="00EC2529" w:rsidRDefault="00EC2529" w:rsidP="00EC2529">
            <w:pPr>
              <w:pStyle w:val="ListParagraph"/>
              <w:ind w:left="0"/>
              <w:jc w:val="center"/>
              <w:rPr>
                <w:szCs w:val="22"/>
              </w:rPr>
            </w:pPr>
            <w:r>
              <w:rPr>
                <w:szCs w:val="22"/>
              </w:rPr>
              <w:t>996+484</w:t>
            </w:r>
          </w:p>
        </w:tc>
        <w:tc>
          <w:tcPr>
            <w:tcW w:w="3330" w:type="dxa"/>
          </w:tcPr>
          <w:p w14:paraId="54C0B82E" w14:textId="5190F973" w:rsidR="00EC2529" w:rsidRDefault="00EC2529" w:rsidP="00EC2529">
            <w:pPr>
              <w:pStyle w:val="ListParagraph"/>
              <w:ind w:left="0"/>
              <w:jc w:val="center"/>
              <w:rPr>
                <w:szCs w:val="22"/>
              </w:rPr>
            </w:pPr>
            <w:r>
              <w:rPr>
                <w:szCs w:val="22"/>
              </w:rPr>
              <w:t>AP, STA</w:t>
            </w:r>
          </w:p>
        </w:tc>
      </w:tr>
      <w:tr w:rsidR="00EC2529" w14:paraId="77E1C68E" w14:textId="77777777" w:rsidTr="00EC2529">
        <w:trPr>
          <w:jc w:val="center"/>
        </w:trPr>
        <w:tc>
          <w:tcPr>
            <w:tcW w:w="1525" w:type="dxa"/>
            <w:vMerge/>
          </w:tcPr>
          <w:p w14:paraId="7C25DFD2" w14:textId="77777777" w:rsidR="00EC2529" w:rsidRDefault="00EC2529" w:rsidP="00EC2529">
            <w:pPr>
              <w:pStyle w:val="ListParagraph"/>
              <w:ind w:left="0"/>
              <w:jc w:val="center"/>
              <w:rPr>
                <w:szCs w:val="22"/>
              </w:rPr>
            </w:pPr>
          </w:p>
        </w:tc>
        <w:tc>
          <w:tcPr>
            <w:tcW w:w="3420" w:type="dxa"/>
          </w:tcPr>
          <w:p w14:paraId="54087426" w14:textId="41BE8E96" w:rsidR="00EC2529" w:rsidRDefault="00EC2529" w:rsidP="00EC2529">
            <w:pPr>
              <w:pStyle w:val="ListParagraph"/>
              <w:ind w:left="0"/>
              <w:jc w:val="center"/>
              <w:rPr>
                <w:szCs w:val="22"/>
              </w:rPr>
            </w:pPr>
            <w:r>
              <w:rPr>
                <w:szCs w:val="22"/>
              </w:rPr>
              <w:t>996+(484+242)</w:t>
            </w:r>
          </w:p>
        </w:tc>
        <w:tc>
          <w:tcPr>
            <w:tcW w:w="3330" w:type="dxa"/>
          </w:tcPr>
          <w:p w14:paraId="635CBD94" w14:textId="5237FB6F" w:rsidR="00EC2529" w:rsidRDefault="00EC2529" w:rsidP="00EC2529">
            <w:pPr>
              <w:pStyle w:val="ListParagraph"/>
              <w:ind w:left="0"/>
              <w:jc w:val="center"/>
              <w:rPr>
                <w:szCs w:val="22"/>
              </w:rPr>
            </w:pPr>
            <w:r>
              <w:rPr>
                <w:szCs w:val="22"/>
              </w:rPr>
              <w:t>AP, STA</w:t>
            </w:r>
          </w:p>
        </w:tc>
      </w:tr>
      <w:tr w:rsidR="00EC2529" w14:paraId="3AE0C33F" w14:textId="77777777" w:rsidTr="00EC2529">
        <w:trPr>
          <w:jc w:val="center"/>
        </w:trPr>
        <w:tc>
          <w:tcPr>
            <w:tcW w:w="1525" w:type="dxa"/>
          </w:tcPr>
          <w:p w14:paraId="2B8B3617" w14:textId="08B60E59" w:rsidR="00EC2529" w:rsidRDefault="00EC2529" w:rsidP="00EC2529">
            <w:pPr>
              <w:pStyle w:val="ListParagraph"/>
              <w:ind w:left="0"/>
              <w:jc w:val="center"/>
              <w:rPr>
                <w:szCs w:val="22"/>
              </w:rPr>
            </w:pPr>
            <w:r>
              <w:rPr>
                <w:szCs w:val="22"/>
              </w:rPr>
              <w:t>240 MHz</w:t>
            </w:r>
          </w:p>
        </w:tc>
        <w:tc>
          <w:tcPr>
            <w:tcW w:w="3420" w:type="dxa"/>
          </w:tcPr>
          <w:p w14:paraId="16A6D79D" w14:textId="5BD63E7C" w:rsidR="00EC2529" w:rsidRDefault="00EC2529" w:rsidP="00EC2529">
            <w:pPr>
              <w:pStyle w:val="ListParagraph"/>
              <w:ind w:left="0"/>
              <w:jc w:val="center"/>
              <w:rPr>
                <w:szCs w:val="22"/>
              </w:rPr>
            </w:pPr>
            <w:r>
              <w:rPr>
                <w:szCs w:val="22"/>
              </w:rPr>
              <w:t>3×996, 2×996+484, 2×996 (any 2)</w:t>
            </w:r>
          </w:p>
        </w:tc>
        <w:tc>
          <w:tcPr>
            <w:tcW w:w="3330" w:type="dxa"/>
          </w:tcPr>
          <w:p w14:paraId="19AA71E9" w14:textId="45280EBC" w:rsidR="00EC2529" w:rsidRDefault="00EC2529" w:rsidP="00EC2529">
            <w:pPr>
              <w:pStyle w:val="ListParagraph"/>
              <w:ind w:left="0"/>
              <w:jc w:val="center"/>
              <w:rPr>
                <w:szCs w:val="22"/>
              </w:rPr>
            </w:pPr>
            <w:r>
              <w:rPr>
                <w:szCs w:val="22"/>
              </w:rPr>
              <w:t>AP, STA</w:t>
            </w:r>
          </w:p>
        </w:tc>
      </w:tr>
      <w:tr w:rsidR="00EC2529" w14:paraId="484860D3" w14:textId="77777777" w:rsidTr="00EC2529">
        <w:trPr>
          <w:jc w:val="center"/>
        </w:trPr>
        <w:tc>
          <w:tcPr>
            <w:tcW w:w="1525" w:type="dxa"/>
          </w:tcPr>
          <w:p w14:paraId="5BAF2C4A" w14:textId="76EFA3B6" w:rsidR="00EC2529" w:rsidRDefault="00EC2529" w:rsidP="00EC2529">
            <w:pPr>
              <w:pStyle w:val="ListParagraph"/>
              <w:ind w:left="0"/>
              <w:jc w:val="center"/>
              <w:rPr>
                <w:szCs w:val="22"/>
              </w:rPr>
            </w:pPr>
            <w:r>
              <w:rPr>
                <w:szCs w:val="22"/>
              </w:rPr>
              <w:t>320 MHz</w:t>
            </w:r>
          </w:p>
        </w:tc>
        <w:tc>
          <w:tcPr>
            <w:tcW w:w="3420" w:type="dxa"/>
          </w:tcPr>
          <w:p w14:paraId="6A42FC01" w14:textId="547488EC" w:rsidR="00EC2529" w:rsidRDefault="00EC2529" w:rsidP="00EC2529">
            <w:pPr>
              <w:pStyle w:val="ListParagraph"/>
              <w:ind w:left="0"/>
              <w:jc w:val="center"/>
              <w:rPr>
                <w:szCs w:val="22"/>
              </w:rPr>
            </w:pPr>
            <w:r>
              <w:rPr>
                <w:szCs w:val="22"/>
              </w:rPr>
              <w:t>4×996, 3×996+484, 3×996 (any 3)</w:t>
            </w:r>
          </w:p>
        </w:tc>
        <w:tc>
          <w:tcPr>
            <w:tcW w:w="3330" w:type="dxa"/>
          </w:tcPr>
          <w:p w14:paraId="26CAAC80" w14:textId="344E29E1" w:rsidR="00EC2529" w:rsidRDefault="00EC2529" w:rsidP="00EC2529">
            <w:pPr>
              <w:pStyle w:val="ListParagraph"/>
              <w:ind w:left="0"/>
              <w:jc w:val="center"/>
              <w:rPr>
                <w:szCs w:val="22"/>
              </w:rPr>
            </w:pPr>
            <w:r>
              <w:rPr>
                <w:szCs w:val="22"/>
              </w:rPr>
              <w:t>AP, STA</w:t>
            </w:r>
          </w:p>
        </w:tc>
      </w:tr>
    </w:tbl>
    <w:p w14:paraId="27EB04BD" w14:textId="77777777" w:rsidR="00EC2529" w:rsidRDefault="00EC2529" w:rsidP="00EC02EB">
      <w:pPr>
        <w:jc w:val="both"/>
        <w:rPr>
          <w:szCs w:val="22"/>
          <w:highlight w:val="green"/>
        </w:rPr>
      </w:pPr>
    </w:p>
    <w:p w14:paraId="7F859B25" w14:textId="1D5773DB" w:rsidR="00EC02EB" w:rsidRDefault="00EC02EB" w:rsidP="00EC02EB">
      <w:pPr>
        <w:jc w:val="both"/>
        <w:rPr>
          <w:szCs w:val="22"/>
        </w:rPr>
      </w:pPr>
      <w:r w:rsidRPr="00272DE4">
        <w:rPr>
          <w:szCs w:val="22"/>
          <w:highlight w:val="green"/>
        </w:rPr>
        <w:t>Y/N/A: 4</w:t>
      </w:r>
      <w:r>
        <w:rPr>
          <w:szCs w:val="22"/>
          <w:highlight w:val="green"/>
        </w:rPr>
        <w:t>2</w:t>
      </w:r>
      <w:r w:rsidRPr="00272DE4">
        <w:rPr>
          <w:szCs w:val="22"/>
          <w:highlight w:val="green"/>
        </w:rPr>
        <w:t>/</w:t>
      </w:r>
      <w:r>
        <w:rPr>
          <w:szCs w:val="22"/>
          <w:highlight w:val="green"/>
        </w:rPr>
        <w:t>4</w:t>
      </w:r>
      <w:r w:rsidRPr="00272DE4">
        <w:rPr>
          <w:szCs w:val="22"/>
          <w:highlight w:val="green"/>
        </w:rPr>
        <w:t>/6</w:t>
      </w:r>
    </w:p>
    <w:p w14:paraId="6B055BA4" w14:textId="5950D59B" w:rsidR="00EC02EB" w:rsidRPr="00942FE6" w:rsidRDefault="00EC02EB" w:rsidP="00EC02EB">
      <w:pPr>
        <w:jc w:val="both"/>
        <w:rPr>
          <w:b/>
        </w:rPr>
      </w:pPr>
      <w:r>
        <w:rPr>
          <w:b/>
        </w:rPr>
        <w:t xml:space="preserve">Straw poll #71 </w:t>
      </w:r>
      <w:r w:rsidRPr="006366A0">
        <w:rPr>
          <w:b/>
          <w:i/>
        </w:rPr>
        <w:t>[#SP</w:t>
      </w:r>
      <w:r>
        <w:rPr>
          <w:b/>
          <w:i/>
        </w:rPr>
        <w:t>71</w:t>
      </w:r>
      <w:r w:rsidRPr="006366A0">
        <w:rPr>
          <w:b/>
          <w:i/>
        </w:rPr>
        <w:t>]</w:t>
      </w:r>
    </w:p>
    <w:p w14:paraId="0FA297A3" w14:textId="64D6ABBF" w:rsidR="002064A4" w:rsidRDefault="002064A4" w:rsidP="008A2B3B">
      <w:pPr>
        <w:pStyle w:val="ListParagraph"/>
        <w:ind w:left="1440"/>
        <w:jc w:val="both"/>
        <w:rPr>
          <w:szCs w:val="22"/>
        </w:rPr>
      </w:pPr>
    </w:p>
    <w:p w14:paraId="4D444E1E" w14:textId="77777777" w:rsidR="001D41B6" w:rsidRDefault="001D41B6">
      <w:pPr>
        <w:rPr>
          <w:szCs w:val="22"/>
        </w:rPr>
      </w:pPr>
      <w:r>
        <w:rPr>
          <w:szCs w:val="22"/>
        </w:rPr>
        <w:br w:type="page"/>
      </w:r>
    </w:p>
    <w:p w14:paraId="754293B0" w14:textId="1BE8CE70" w:rsidR="00062316" w:rsidRDefault="00062316" w:rsidP="00062316">
      <w:pPr>
        <w:pStyle w:val="ListParagraph"/>
        <w:ind w:left="0"/>
        <w:rPr>
          <w:szCs w:val="22"/>
        </w:rPr>
      </w:pPr>
      <w:r>
        <w:rPr>
          <w:szCs w:val="22"/>
        </w:rPr>
        <w:lastRenderedPageBreak/>
        <w:t>SP#2</w:t>
      </w:r>
    </w:p>
    <w:p w14:paraId="61A6FCBA" w14:textId="77777777" w:rsidR="00062316" w:rsidRDefault="00062316" w:rsidP="00062316">
      <w:pPr>
        <w:pStyle w:val="ListParagraph"/>
        <w:ind w:left="0"/>
        <w:rPr>
          <w:szCs w:val="22"/>
        </w:rPr>
      </w:pPr>
    </w:p>
    <w:p w14:paraId="0BC3D78F" w14:textId="77777777" w:rsidR="00A609BF" w:rsidRDefault="00A609BF" w:rsidP="00A609BF">
      <w:pPr>
        <w:rPr>
          <w:bCs/>
          <w:szCs w:val="22"/>
        </w:rPr>
      </w:pPr>
      <w:r w:rsidRPr="008E26F4">
        <w:rPr>
          <w:bCs/>
          <w:szCs w:val="22"/>
        </w:rPr>
        <w:t>Do you support the following mandatory RU combinations?</w:t>
      </w:r>
    </w:p>
    <w:p w14:paraId="63FDE40A" w14:textId="77777777" w:rsidR="00A609BF" w:rsidRDefault="00A609BF" w:rsidP="00DF7E01">
      <w:pPr>
        <w:pStyle w:val="ListParagraph"/>
        <w:numPr>
          <w:ilvl w:val="0"/>
          <w:numId w:val="75"/>
        </w:numPr>
        <w:rPr>
          <w:bCs/>
          <w:szCs w:val="22"/>
        </w:rPr>
      </w:pPr>
      <w:r w:rsidRPr="00A609BF">
        <w:rPr>
          <w:bCs/>
          <w:szCs w:val="22"/>
        </w:rPr>
        <w:t>Conditioned on device supporting 80, 160, 240 and 320MHz transmissions</w:t>
      </w:r>
    </w:p>
    <w:p w14:paraId="148216D8" w14:textId="77777777" w:rsidR="00A609BF" w:rsidRDefault="00A609BF" w:rsidP="00DF7E01">
      <w:pPr>
        <w:pStyle w:val="ListParagraph"/>
        <w:numPr>
          <w:ilvl w:val="0"/>
          <w:numId w:val="75"/>
        </w:numPr>
        <w:rPr>
          <w:bCs/>
          <w:szCs w:val="22"/>
        </w:rPr>
      </w:pPr>
      <w:r w:rsidRPr="00A609BF">
        <w:rPr>
          <w:bCs/>
          <w:szCs w:val="22"/>
        </w:rPr>
        <w:t>BW support for 11be AP and non-AP STA is TB</w:t>
      </w:r>
      <w:r>
        <w:rPr>
          <w:bCs/>
          <w:szCs w:val="22"/>
        </w:rPr>
        <w:t>D</w:t>
      </w:r>
    </w:p>
    <w:p w14:paraId="56C672B1" w14:textId="5DB31B1C" w:rsidR="00A609BF" w:rsidRPr="00A609BF" w:rsidRDefault="00A609BF" w:rsidP="00DF7E01">
      <w:pPr>
        <w:pStyle w:val="ListParagraph"/>
        <w:numPr>
          <w:ilvl w:val="0"/>
          <w:numId w:val="75"/>
        </w:numPr>
        <w:rPr>
          <w:bCs/>
          <w:szCs w:val="22"/>
        </w:rPr>
      </w:pPr>
      <w:r w:rsidRPr="00A609BF">
        <w:rPr>
          <w:bCs/>
          <w:szCs w:val="22"/>
        </w:rPr>
        <w:t>Note: currently in the SFD under OFDMA 2x996+484 and 3x996+484 are TBD</w:t>
      </w:r>
    </w:p>
    <w:tbl>
      <w:tblPr>
        <w:tblStyle w:val="TableGrid"/>
        <w:tblW w:w="0" w:type="auto"/>
        <w:jc w:val="center"/>
        <w:tblLook w:val="04A0" w:firstRow="1" w:lastRow="0" w:firstColumn="1" w:lastColumn="0" w:noHBand="0" w:noVBand="1"/>
      </w:tblPr>
      <w:tblGrid>
        <w:gridCol w:w="1525"/>
        <w:gridCol w:w="3420"/>
        <w:gridCol w:w="3330"/>
      </w:tblGrid>
      <w:tr w:rsidR="001D41B6" w14:paraId="5920B35D" w14:textId="77777777" w:rsidTr="00CA128C">
        <w:trPr>
          <w:jc w:val="center"/>
        </w:trPr>
        <w:tc>
          <w:tcPr>
            <w:tcW w:w="1525" w:type="dxa"/>
          </w:tcPr>
          <w:p w14:paraId="2C08F085" w14:textId="77777777" w:rsidR="001D41B6" w:rsidRPr="00EC2529" w:rsidRDefault="001D41B6" w:rsidP="00CA128C">
            <w:pPr>
              <w:pStyle w:val="ListParagraph"/>
              <w:ind w:left="0"/>
              <w:jc w:val="center"/>
              <w:rPr>
                <w:b/>
                <w:szCs w:val="22"/>
              </w:rPr>
            </w:pPr>
            <w:r w:rsidRPr="00EC2529">
              <w:rPr>
                <w:b/>
                <w:szCs w:val="22"/>
              </w:rPr>
              <w:t>BW</w:t>
            </w:r>
          </w:p>
        </w:tc>
        <w:tc>
          <w:tcPr>
            <w:tcW w:w="3420" w:type="dxa"/>
          </w:tcPr>
          <w:p w14:paraId="6DFFEF3D" w14:textId="77777777" w:rsidR="001D41B6" w:rsidRPr="00EC2529" w:rsidRDefault="001D41B6" w:rsidP="00CA128C">
            <w:pPr>
              <w:pStyle w:val="ListParagraph"/>
              <w:ind w:left="0"/>
              <w:jc w:val="center"/>
              <w:rPr>
                <w:b/>
                <w:szCs w:val="22"/>
              </w:rPr>
            </w:pPr>
            <w:r w:rsidRPr="00EC2529">
              <w:rPr>
                <w:b/>
                <w:szCs w:val="22"/>
              </w:rPr>
              <w:t>RU</w:t>
            </w:r>
          </w:p>
        </w:tc>
        <w:tc>
          <w:tcPr>
            <w:tcW w:w="3330" w:type="dxa"/>
          </w:tcPr>
          <w:p w14:paraId="0E89D799" w14:textId="63A81DBC" w:rsidR="001D41B6" w:rsidRPr="00EC2529" w:rsidRDefault="00490E5A" w:rsidP="00CA128C">
            <w:pPr>
              <w:pStyle w:val="ListParagraph"/>
              <w:ind w:left="0"/>
              <w:jc w:val="center"/>
              <w:rPr>
                <w:b/>
                <w:szCs w:val="22"/>
              </w:rPr>
            </w:pPr>
            <w:r>
              <w:rPr>
                <w:b/>
                <w:szCs w:val="22"/>
              </w:rPr>
              <w:t xml:space="preserve">Mandatory in </w:t>
            </w:r>
            <w:r w:rsidR="001D41B6" w:rsidRPr="00EC2529">
              <w:rPr>
                <w:b/>
                <w:szCs w:val="22"/>
              </w:rPr>
              <w:t>OFDMA for:</w:t>
            </w:r>
          </w:p>
        </w:tc>
      </w:tr>
      <w:tr w:rsidR="001D41B6" w14:paraId="00364925" w14:textId="77777777" w:rsidTr="00CA128C">
        <w:trPr>
          <w:jc w:val="center"/>
        </w:trPr>
        <w:tc>
          <w:tcPr>
            <w:tcW w:w="1525" w:type="dxa"/>
          </w:tcPr>
          <w:p w14:paraId="568DEC1F" w14:textId="77777777" w:rsidR="001D41B6" w:rsidRDefault="001D41B6" w:rsidP="00CA128C">
            <w:pPr>
              <w:pStyle w:val="ListParagraph"/>
              <w:ind w:left="0"/>
              <w:jc w:val="center"/>
              <w:rPr>
                <w:szCs w:val="22"/>
              </w:rPr>
            </w:pPr>
            <w:r>
              <w:rPr>
                <w:szCs w:val="22"/>
              </w:rPr>
              <w:t>80 MHz</w:t>
            </w:r>
          </w:p>
        </w:tc>
        <w:tc>
          <w:tcPr>
            <w:tcW w:w="3420" w:type="dxa"/>
          </w:tcPr>
          <w:p w14:paraId="1DA84C56" w14:textId="77777777" w:rsidR="001D41B6" w:rsidRDefault="001D41B6" w:rsidP="00CA128C">
            <w:pPr>
              <w:pStyle w:val="ListParagraph"/>
              <w:ind w:left="0"/>
              <w:jc w:val="center"/>
              <w:rPr>
                <w:szCs w:val="22"/>
              </w:rPr>
            </w:pPr>
            <w:r>
              <w:rPr>
                <w:szCs w:val="22"/>
              </w:rPr>
              <w:t>484+242</w:t>
            </w:r>
          </w:p>
        </w:tc>
        <w:tc>
          <w:tcPr>
            <w:tcW w:w="3330" w:type="dxa"/>
          </w:tcPr>
          <w:p w14:paraId="5C85485F" w14:textId="461A115A" w:rsidR="001D41B6" w:rsidRDefault="00B11A14" w:rsidP="00CA128C">
            <w:pPr>
              <w:pStyle w:val="ListParagraph"/>
              <w:ind w:left="0"/>
              <w:jc w:val="center"/>
              <w:rPr>
                <w:szCs w:val="22"/>
              </w:rPr>
            </w:pPr>
            <w:r>
              <w:rPr>
                <w:szCs w:val="22"/>
              </w:rPr>
              <w:t>Non-AP STA only</w:t>
            </w:r>
          </w:p>
        </w:tc>
      </w:tr>
      <w:tr w:rsidR="001D41B6" w14:paraId="4494787B" w14:textId="77777777" w:rsidTr="00CA128C">
        <w:trPr>
          <w:jc w:val="center"/>
        </w:trPr>
        <w:tc>
          <w:tcPr>
            <w:tcW w:w="1525" w:type="dxa"/>
          </w:tcPr>
          <w:p w14:paraId="3DA0C1BF" w14:textId="77777777" w:rsidR="001D41B6" w:rsidRDefault="001D41B6" w:rsidP="00CA128C">
            <w:pPr>
              <w:pStyle w:val="ListParagraph"/>
              <w:ind w:left="0"/>
              <w:jc w:val="center"/>
              <w:rPr>
                <w:szCs w:val="22"/>
              </w:rPr>
            </w:pPr>
            <w:r>
              <w:rPr>
                <w:szCs w:val="22"/>
              </w:rPr>
              <w:t>160 MHz</w:t>
            </w:r>
          </w:p>
        </w:tc>
        <w:tc>
          <w:tcPr>
            <w:tcW w:w="3420" w:type="dxa"/>
          </w:tcPr>
          <w:p w14:paraId="5B3583CB" w14:textId="77777777" w:rsidR="001D41B6" w:rsidRDefault="001D41B6" w:rsidP="00CA128C">
            <w:pPr>
              <w:pStyle w:val="ListParagraph"/>
              <w:ind w:left="0"/>
              <w:jc w:val="center"/>
              <w:rPr>
                <w:szCs w:val="22"/>
              </w:rPr>
            </w:pPr>
            <w:r>
              <w:rPr>
                <w:szCs w:val="22"/>
              </w:rPr>
              <w:t>996+484</w:t>
            </w:r>
          </w:p>
        </w:tc>
        <w:tc>
          <w:tcPr>
            <w:tcW w:w="3330" w:type="dxa"/>
          </w:tcPr>
          <w:p w14:paraId="2F0DEEF2" w14:textId="212C90F8" w:rsidR="001D41B6" w:rsidRDefault="00B11A14" w:rsidP="00CA128C">
            <w:pPr>
              <w:pStyle w:val="ListParagraph"/>
              <w:ind w:left="0"/>
              <w:jc w:val="center"/>
              <w:rPr>
                <w:szCs w:val="22"/>
              </w:rPr>
            </w:pPr>
            <w:r>
              <w:rPr>
                <w:szCs w:val="22"/>
              </w:rPr>
              <w:t>Non-AP STA only</w:t>
            </w:r>
          </w:p>
        </w:tc>
      </w:tr>
      <w:tr w:rsidR="001D41B6" w14:paraId="052BAA45" w14:textId="77777777" w:rsidTr="00CA128C">
        <w:trPr>
          <w:jc w:val="center"/>
        </w:trPr>
        <w:tc>
          <w:tcPr>
            <w:tcW w:w="1525" w:type="dxa"/>
          </w:tcPr>
          <w:p w14:paraId="743158BC" w14:textId="77777777" w:rsidR="001D41B6" w:rsidRDefault="001D41B6" w:rsidP="00CA128C">
            <w:pPr>
              <w:pStyle w:val="ListParagraph"/>
              <w:ind w:left="0"/>
              <w:jc w:val="center"/>
              <w:rPr>
                <w:szCs w:val="22"/>
              </w:rPr>
            </w:pPr>
            <w:r>
              <w:rPr>
                <w:szCs w:val="22"/>
              </w:rPr>
              <w:t>240 MHz</w:t>
            </w:r>
          </w:p>
        </w:tc>
        <w:tc>
          <w:tcPr>
            <w:tcW w:w="3420" w:type="dxa"/>
          </w:tcPr>
          <w:p w14:paraId="24260DDF" w14:textId="3484B4DF" w:rsidR="001D41B6" w:rsidRDefault="001D41B6" w:rsidP="002F60C1">
            <w:pPr>
              <w:pStyle w:val="ListParagraph"/>
              <w:ind w:left="0"/>
              <w:jc w:val="center"/>
              <w:rPr>
                <w:szCs w:val="22"/>
              </w:rPr>
            </w:pPr>
            <w:r>
              <w:rPr>
                <w:szCs w:val="22"/>
              </w:rPr>
              <w:t>2×996+484</w:t>
            </w:r>
          </w:p>
        </w:tc>
        <w:tc>
          <w:tcPr>
            <w:tcW w:w="3330" w:type="dxa"/>
          </w:tcPr>
          <w:p w14:paraId="62EEFB4D" w14:textId="45C2392F" w:rsidR="001D41B6" w:rsidRDefault="00B11A14" w:rsidP="00CA128C">
            <w:pPr>
              <w:pStyle w:val="ListParagraph"/>
              <w:ind w:left="0"/>
              <w:jc w:val="center"/>
              <w:rPr>
                <w:szCs w:val="22"/>
              </w:rPr>
            </w:pPr>
            <w:r>
              <w:rPr>
                <w:szCs w:val="22"/>
              </w:rPr>
              <w:t>Non-AP STA only</w:t>
            </w:r>
          </w:p>
        </w:tc>
      </w:tr>
      <w:tr w:rsidR="001D41B6" w14:paraId="3DA5ECD3" w14:textId="77777777" w:rsidTr="00CA128C">
        <w:trPr>
          <w:jc w:val="center"/>
        </w:trPr>
        <w:tc>
          <w:tcPr>
            <w:tcW w:w="1525" w:type="dxa"/>
          </w:tcPr>
          <w:p w14:paraId="772FBEC1" w14:textId="77777777" w:rsidR="001D41B6" w:rsidRDefault="001D41B6" w:rsidP="00CA128C">
            <w:pPr>
              <w:pStyle w:val="ListParagraph"/>
              <w:ind w:left="0"/>
              <w:jc w:val="center"/>
              <w:rPr>
                <w:szCs w:val="22"/>
              </w:rPr>
            </w:pPr>
            <w:r>
              <w:rPr>
                <w:szCs w:val="22"/>
              </w:rPr>
              <w:t>320 MHz</w:t>
            </w:r>
          </w:p>
        </w:tc>
        <w:tc>
          <w:tcPr>
            <w:tcW w:w="3420" w:type="dxa"/>
          </w:tcPr>
          <w:p w14:paraId="7DB5D9F6" w14:textId="4E3E8B30" w:rsidR="001D41B6" w:rsidRDefault="001D41B6" w:rsidP="00CA128C">
            <w:pPr>
              <w:pStyle w:val="ListParagraph"/>
              <w:ind w:left="0"/>
              <w:jc w:val="center"/>
              <w:rPr>
                <w:szCs w:val="22"/>
              </w:rPr>
            </w:pPr>
            <w:r>
              <w:rPr>
                <w:szCs w:val="22"/>
              </w:rPr>
              <w:t>3×996+484, 3×996 (any 3)</w:t>
            </w:r>
          </w:p>
        </w:tc>
        <w:tc>
          <w:tcPr>
            <w:tcW w:w="3330" w:type="dxa"/>
          </w:tcPr>
          <w:p w14:paraId="4477A947" w14:textId="471897AA" w:rsidR="001D41B6" w:rsidRDefault="00B11A14" w:rsidP="00CA128C">
            <w:pPr>
              <w:pStyle w:val="ListParagraph"/>
              <w:ind w:left="0"/>
              <w:jc w:val="center"/>
              <w:rPr>
                <w:szCs w:val="22"/>
              </w:rPr>
            </w:pPr>
            <w:r>
              <w:rPr>
                <w:szCs w:val="22"/>
              </w:rPr>
              <w:t>Non-AP STA only</w:t>
            </w:r>
          </w:p>
        </w:tc>
      </w:tr>
    </w:tbl>
    <w:p w14:paraId="222D571C" w14:textId="77777777" w:rsidR="00062316" w:rsidRDefault="00062316" w:rsidP="00062316">
      <w:pPr>
        <w:pStyle w:val="ListParagraph"/>
        <w:ind w:left="0"/>
        <w:rPr>
          <w:szCs w:val="22"/>
        </w:rPr>
      </w:pPr>
    </w:p>
    <w:p w14:paraId="216C0D3A" w14:textId="533078F1" w:rsidR="001D41B6" w:rsidRDefault="001D41B6" w:rsidP="001D41B6">
      <w:pPr>
        <w:jc w:val="both"/>
        <w:rPr>
          <w:szCs w:val="22"/>
        </w:rPr>
      </w:pPr>
      <w:r w:rsidRPr="001D41B6">
        <w:rPr>
          <w:szCs w:val="22"/>
          <w:highlight w:val="green"/>
        </w:rPr>
        <w:t>Y/N/A: 48/4/5</w:t>
      </w:r>
    </w:p>
    <w:p w14:paraId="49443094" w14:textId="745685B3" w:rsidR="001D41B6" w:rsidRPr="00942FE6" w:rsidRDefault="001D41B6" w:rsidP="001D41B6">
      <w:pPr>
        <w:jc w:val="both"/>
        <w:rPr>
          <w:b/>
        </w:rPr>
      </w:pPr>
      <w:r>
        <w:rPr>
          <w:b/>
        </w:rPr>
        <w:t xml:space="preserve">Straw poll #72 </w:t>
      </w:r>
      <w:r w:rsidRPr="006366A0">
        <w:rPr>
          <w:b/>
          <w:i/>
        </w:rPr>
        <w:t>[#SP</w:t>
      </w:r>
      <w:r>
        <w:rPr>
          <w:b/>
          <w:i/>
        </w:rPr>
        <w:t>72</w:t>
      </w:r>
      <w:r w:rsidRPr="006366A0">
        <w:rPr>
          <w:b/>
          <w:i/>
        </w:rPr>
        <w:t>]</w:t>
      </w:r>
    </w:p>
    <w:p w14:paraId="2BDFB4D4" w14:textId="77777777" w:rsidR="00A609BF" w:rsidRDefault="00A609BF" w:rsidP="00062316">
      <w:pPr>
        <w:pStyle w:val="ListParagraph"/>
        <w:ind w:left="0"/>
        <w:rPr>
          <w:szCs w:val="22"/>
        </w:rPr>
      </w:pPr>
    </w:p>
    <w:p w14:paraId="5D589EF2" w14:textId="77777777" w:rsidR="00A609BF" w:rsidRDefault="00A609BF" w:rsidP="00062316">
      <w:pPr>
        <w:pStyle w:val="ListParagraph"/>
        <w:ind w:left="0"/>
        <w:rPr>
          <w:szCs w:val="22"/>
        </w:rPr>
      </w:pPr>
    </w:p>
    <w:p w14:paraId="46657E6A" w14:textId="0F59ED3B" w:rsidR="00C710AE" w:rsidRPr="00490E5A" w:rsidRDefault="00C710AE" w:rsidP="00062316">
      <w:pPr>
        <w:pStyle w:val="ListParagraph"/>
        <w:ind w:left="0"/>
        <w:rPr>
          <w:b/>
          <w:szCs w:val="22"/>
        </w:rPr>
      </w:pPr>
      <w:r w:rsidRPr="00490E5A">
        <w:rPr>
          <w:b/>
          <w:szCs w:val="22"/>
        </w:rPr>
        <w:t>20/0793</w:t>
      </w:r>
      <w:r w:rsidR="001C41B6" w:rsidRPr="00490E5A">
        <w:rPr>
          <w:b/>
          <w:szCs w:val="22"/>
        </w:rPr>
        <w:t>r2 (MRU Support in 11be, Jianhan Liu, MediaTek)</w:t>
      </w:r>
    </w:p>
    <w:p w14:paraId="5B98C8BD" w14:textId="77777777" w:rsidR="001C41B6" w:rsidRDefault="001C41B6" w:rsidP="00062316">
      <w:pPr>
        <w:pStyle w:val="ListParagraph"/>
        <w:ind w:left="0"/>
        <w:rPr>
          <w:szCs w:val="22"/>
        </w:rPr>
      </w:pPr>
    </w:p>
    <w:p w14:paraId="2915A236" w14:textId="00826BE9" w:rsidR="001C41B6" w:rsidRDefault="001C41B6" w:rsidP="00062316">
      <w:pPr>
        <w:pStyle w:val="ListParagraph"/>
        <w:ind w:left="0"/>
        <w:rPr>
          <w:szCs w:val="22"/>
        </w:rPr>
      </w:pPr>
      <w:r>
        <w:rPr>
          <w:szCs w:val="22"/>
        </w:rPr>
        <w:t>SP#3</w:t>
      </w:r>
    </w:p>
    <w:p w14:paraId="4CD41DA7" w14:textId="77777777" w:rsidR="001C41B6" w:rsidRDefault="001C41B6" w:rsidP="00062316">
      <w:pPr>
        <w:pStyle w:val="ListParagraph"/>
        <w:ind w:left="0"/>
        <w:rPr>
          <w:szCs w:val="22"/>
        </w:rPr>
      </w:pPr>
    </w:p>
    <w:p w14:paraId="47382F6D" w14:textId="77777777" w:rsidR="00CD62F0" w:rsidRPr="00380A80" w:rsidRDefault="00CD62F0" w:rsidP="00CD62F0">
      <w:pPr>
        <w:jc w:val="both"/>
        <w:rPr>
          <w:bCs/>
          <w:szCs w:val="22"/>
        </w:rPr>
      </w:pPr>
      <w:r w:rsidRPr="00380A80">
        <w:rPr>
          <w:bCs/>
          <w:szCs w:val="22"/>
        </w:rPr>
        <w:t>Do you agree that for OFDMA, MRUs allowed in 80MHz PPDU shall be allowed in each 80MHz segment of 160MHz/80MHz+80MHz, 240MHz/160MHz+80MHz and 320MHz/160MHz+160MHz PPDU?</w:t>
      </w:r>
    </w:p>
    <w:p w14:paraId="615ABBAA" w14:textId="77777777" w:rsidR="001C41B6" w:rsidRDefault="001C41B6" w:rsidP="00062316">
      <w:pPr>
        <w:pStyle w:val="ListParagraph"/>
        <w:ind w:left="0"/>
        <w:rPr>
          <w:szCs w:val="22"/>
        </w:rPr>
      </w:pPr>
    </w:p>
    <w:p w14:paraId="5DF7359B" w14:textId="4656A93D" w:rsidR="00CD62F0" w:rsidRDefault="00CD62F0" w:rsidP="00CD62F0">
      <w:pPr>
        <w:jc w:val="both"/>
        <w:rPr>
          <w:szCs w:val="22"/>
        </w:rPr>
      </w:pPr>
      <w:r w:rsidRPr="00CD62F0">
        <w:rPr>
          <w:szCs w:val="22"/>
          <w:highlight w:val="green"/>
        </w:rPr>
        <w:t>Y/N/A: 47/1/7</w:t>
      </w:r>
    </w:p>
    <w:p w14:paraId="6FD07105" w14:textId="4C2EC902" w:rsidR="00CD62F0" w:rsidRPr="00942FE6" w:rsidRDefault="00CD62F0" w:rsidP="00CD62F0">
      <w:pPr>
        <w:jc w:val="both"/>
        <w:rPr>
          <w:b/>
        </w:rPr>
      </w:pPr>
      <w:r>
        <w:rPr>
          <w:b/>
        </w:rPr>
        <w:t xml:space="preserve">Straw poll #73 </w:t>
      </w:r>
      <w:r w:rsidRPr="006366A0">
        <w:rPr>
          <w:b/>
          <w:i/>
        </w:rPr>
        <w:t>[#SP</w:t>
      </w:r>
      <w:r>
        <w:rPr>
          <w:b/>
          <w:i/>
        </w:rPr>
        <w:t>73</w:t>
      </w:r>
      <w:r w:rsidRPr="006366A0">
        <w:rPr>
          <w:b/>
          <w:i/>
        </w:rPr>
        <w:t>]</w:t>
      </w:r>
    </w:p>
    <w:p w14:paraId="772F8CBA" w14:textId="77777777" w:rsidR="00C710AE" w:rsidRDefault="00C710AE" w:rsidP="00062316">
      <w:pPr>
        <w:pStyle w:val="ListParagraph"/>
        <w:ind w:left="0"/>
        <w:rPr>
          <w:szCs w:val="22"/>
        </w:rPr>
      </w:pPr>
    </w:p>
    <w:p w14:paraId="07B663DE" w14:textId="77777777" w:rsidR="00490E5A" w:rsidRDefault="00490E5A" w:rsidP="00062316">
      <w:pPr>
        <w:pStyle w:val="ListParagraph"/>
        <w:ind w:left="0"/>
        <w:rPr>
          <w:szCs w:val="22"/>
        </w:rPr>
      </w:pPr>
    </w:p>
    <w:p w14:paraId="2EB889B4" w14:textId="0218AD20" w:rsidR="00C710AE" w:rsidRDefault="00490E5A" w:rsidP="00062316">
      <w:pPr>
        <w:pStyle w:val="ListParagraph"/>
        <w:ind w:left="0"/>
        <w:rPr>
          <w:szCs w:val="22"/>
        </w:rPr>
      </w:pPr>
      <w:r>
        <w:rPr>
          <w:szCs w:val="22"/>
        </w:rPr>
        <w:t>SP#4</w:t>
      </w:r>
    </w:p>
    <w:p w14:paraId="4345D3F9" w14:textId="77777777" w:rsidR="00EF164A" w:rsidRDefault="00EF164A" w:rsidP="00EF164A">
      <w:pPr>
        <w:rPr>
          <w:bCs/>
          <w:szCs w:val="22"/>
        </w:rPr>
      </w:pPr>
      <w:r w:rsidRPr="00380A80">
        <w:rPr>
          <w:bCs/>
          <w:szCs w:val="22"/>
        </w:rPr>
        <w:t>Do you agree that for OFDMA, MRUs (996+484) is allowed in the following cases?</w:t>
      </w:r>
    </w:p>
    <w:p w14:paraId="339E5898" w14:textId="77777777" w:rsidR="00EF164A" w:rsidRDefault="00EF164A" w:rsidP="00DF7E01">
      <w:pPr>
        <w:pStyle w:val="ListParagraph"/>
        <w:numPr>
          <w:ilvl w:val="0"/>
          <w:numId w:val="76"/>
        </w:numPr>
        <w:rPr>
          <w:bCs/>
          <w:szCs w:val="22"/>
        </w:rPr>
      </w:pPr>
      <w:r w:rsidRPr="00EF164A">
        <w:rPr>
          <w:bCs/>
          <w:szCs w:val="22"/>
        </w:rPr>
        <w:t>Contiguous 160MHz in 240MHz/160MHz+80MHz</w:t>
      </w:r>
    </w:p>
    <w:p w14:paraId="70C7D608" w14:textId="5CB9856D" w:rsidR="00EF164A" w:rsidRPr="00EF164A" w:rsidRDefault="00EF164A" w:rsidP="00DF7E01">
      <w:pPr>
        <w:pStyle w:val="ListParagraph"/>
        <w:numPr>
          <w:ilvl w:val="0"/>
          <w:numId w:val="76"/>
        </w:numPr>
        <w:rPr>
          <w:bCs/>
          <w:szCs w:val="22"/>
        </w:rPr>
      </w:pPr>
      <w:r w:rsidRPr="00EF164A">
        <w:rPr>
          <w:bCs/>
          <w:szCs w:val="22"/>
        </w:rPr>
        <w:t>Primary 160MHz and secondary 160MHz in 320MHz/160MHz+160MHz</w:t>
      </w:r>
    </w:p>
    <w:p w14:paraId="4C9A761A" w14:textId="77777777" w:rsidR="009268F6" w:rsidRDefault="009268F6" w:rsidP="00062316">
      <w:pPr>
        <w:pStyle w:val="ListParagraph"/>
        <w:ind w:left="0"/>
        <w:rPr>
          <w:szCs w:val="22"/>
        </w:rPr>
      </w:pPr>
    </w:p>
    <w:p w14:paraId="59018B46" w14:textId="719BA7BF" w:rsidR="009268F6" w:rsidRDefault="009268F6" w:rsidP="009268F6">
      <w:pPr>
        <w:jc w:val="both"/>
        <w:rPr>
          <w:szCs w:val="22"/>
        </w:rPr>
      </w:pPr>
      <w:r w:rsidRPr="00EF164A">
        <w:rPr>
          <w:szCs w:val="22"/>
          <w:highlight w:val="green"/>
        </w:rPr>
        <w:t xml:space="preserve">Y/N/A: </w:t>
      </w:r>
      <w:r w:rsidR="00EF164A" w:rsidRPr="00EF164A">
        <w:rPr>
          <w:szCs w:val="22"/>
          <w:highlight w:val="green"/>
        </w:rPr>
        <w:t>49/0/5</w:t>
      </w:r>
    </w:p>
    <w:p w14:paraId="2B48DD3D" w14:textId="5CDEF70A" w:rsidR="009268F6" w:rsidRPr="00942FE6" w:rsidRDefault="009268F6" w:rsidP="009268F6">
      <w:pPr>
        <w:jc w:val="both"/>
        <w:rPr>
          <w:b/>
        </w:rPr>
      </w:pPr>
      <w:r>
        <w:rPr>
          <w:b/>
        </w:rPr>
        <w:t xml:space="preserve">Straw poll #74 </w:t>
      </w:r>
      <w:r w:rsidRPr="006366A0">
        <w:rPr>
          <w:b/>
          <w:i/>
        </w:rPr>
        <w:t>[#SP</w:t>
      </w:r>
      <w:r>
        <w:rPr>
          <w:b/>
          <w:i/>
        </w:rPr>
        <w:t>74</w:t>
      </w:r>
      <w:r w:rsidRPr="006366A0">
        <w:rPr>
          <w:b/>
          <w:i/>
        </w:rPr>
        <w:t>]</w:t>
      </w:r>
    </w:p>
    <w:p w14:paraId="2D0C5A4C" w14:textId="77777777" w:rsidR="009268F6" w:rsidRDefault="009268F6" w:rsidP="00062316">
      <w:pPr>
        <w:pStyle w:val="ListParagraph"/>
        <w:ind w:left="0"/>
        <w:rPr>
          <w:szCs w:val="22"/>
        </w:rPr>
      </w:pPr>
    </w:p>
    <w:p w14:paraId="6597F082" w14:textId="77777777" w:rsidR="009268F6" w:rsidRDefault="009268F6" w:rsidP="00062316">
      <w:pPr>
        <w:pStyle w:val="ListParagraph"/>
        <w:ind w:left="0"/>
        <w:rPr>
          <w:szCs w:val="22"/>
        </w:rPr>
      </w:pPr>
    </w:p>
    <w:p w14:paraId="461953E5" w14:textId="592FB36E" w:rsidR="00AE086B" w:rsidRPr="00C84FE0" w:rsidRDefault="00AE086B" w:rsidP="00062316">
      <w:pPr>
        <w:pStyle w:val="ListParagraph"/>
        <w:ind w:left="0"/>
        <w:rPr>
          <w:b/>
          <w:szCs w:val="22"/>
        </w:rPr>
      </w:pPr>
      <w:r w:rsidRPr="00C84FE0">
        <w:rPr>
          <w:b/>
          <w:szCs w:val="22"/>
        </w:rPr>
        <w:t>20/0768r0 (</w:t>
      </w:r>
      <w:r w:rsidR="008E5D89" w:rsidRPr="00C84FE0">
        <w:rPr>
          <w:b/>
          <w:szCs w:val="22"/>
        </w:rPr>
        <w:t>Further Discussion about Preamble Puncturing, Oded Redlich, Huawei)</w:t>
      </w:r>
    </w:p>
    <w:p w14:paraId="629DC231" w14:textId="77777777" w:rsidR="008E5D89" w:rsidRDefault="008E5D89" w:rsidP="00062316">
      <w:pPr>
        <w:pStyle w:val="ListParagraph"/>
        <w:ind w:left="0"/>
        <w:rPr>
          <w:szCs w:val="22"/>
        </w:rPr>
      </w:pPr>
    </w:p>
    <w:p w14:paraId="08264579" w14:textId="1A4AEDD1" w:rsidR="008E5D89" w:rsidRDefault="008E5D89" w:rsidP="00062316">
      <w:pPr>
        <w:pStyle w:val="ListParagraph"/>
        <w:ind w:left="0"/>
        <w:rPr>
          <w:szCs w:val="22"/>
        </w:rPr>
      </w:pPr>
      <w:r>
        <w:rPr>
          <w:szCs w:val="22"/>
        </w:rPr>
        <w:t>SP#1</w:t>
      </w:r>
    </w:p>
    <w:p w14:paraId="63DFC30E" w14:textId="77777777" w:rsidR="008E5D89" w:rsidRDefault="008E5D89" w:rsidP="00062316">
      <w:pPr>
        <w:pStyle w:val="ListParagraph"/>
        <w:ind w:left="0"/>
        <w:rPr>
          <w:szCs w:val="22"/>
        </w:rPr>
      </w:pPr>
    </w:p>
    <w:p w14:paraId="021FC871" w14:textId="77777777" w:rsidR="00C84FE0" w:rsidRDefault="00C84FE0" w:rsidP="00C84FE0">
      <w:pPr>
        <w:jc w:val="both"/>
        <w:rPr>
          <w:bCs/>
          <w:szCs w:val="22"/>
        </w:rPr>
      </w:pPr>
      <w:r w:rsidRPr="00380A80">
        <w:rPr>
          <w:bCs/>
          <w:szCs w:val="22"/>
        </w:rPr>
        <w:t>Do you agree to allow puncturing structure 1001 in a given 80MHz segment for OFDMA PPDUs transmitted to STAs operating at BW&gt;80MHz?</w:t>
      </w:r>
    </w:p>
    <w:p w14:paraId="2F6E7601" w14:textId="77777777" w:rsidR="00C84FE0" w:rsidRDefault="00C84FE0" w:rsidP="00DF7E01">
      <w:pPr>
        <w:pStyle w:val="ListParagraph"/>
        <w:numPr>
          <w:ilvl w:val="0"/>
          <w:numId w:val="77"/>
        </w:numPr>
        <w:rPr>
          <w:bCs/>
          <w:szCs w:val="22"/>
        </w:rPr>
      </w:pPr>
      <w:r w:rsidRPr="00C84FE0">
        <w:rPr>
          <w:bCs/>
          <w:szCs w:val="22"/>
        </w:rPr>
        <w:t>Assuming 2 content channels are used.</w:t>
      </w:r>
    </w:p>
    <w:p w14:paraId="0C6C6B78" w14:textId="3BB1C687" w:rsidR="00C84FE0" w:rsidRPr="00C84FE0" w:rsidRDefault="00C84FE0" w:rsidP="00DF7E01">
      <w:pPr>
        <w:pStyle w:val="ListParagraph"/>
        <w:numPr>
          <w:ilvl w:val="0"/>
          <w:numId w:val="77"/>
        </w:numPr>
        <w:rPr>
          <w:bCs/>
          <w:szCs w:val="22"/>
        </w:rPr>
      </w:pPr>
      <w:r w:rsidRPr="00C84FE0">
        <w:rPr>
          <w:bCs/>
          <w:szCs w:val="22"/>
        </w:rPr>
        <w:t>Puncturing signaling may be different for different 80MHz channels.</w:t>
      </w:r>
    </w:p>
    <w:p w14:paraId="17B5705E" w14:textId="77777777" w:rsidR="008E5D89" w:rsidRDefault="008E5D89" w:rsidP="00062316">
      <w:pPr>
        <w:pStyle w:val="ListParagraph"/>
        <w:ind w:left="0"/>
        <w:rPr>
          <w:szCs w:val="22"/>
        </w:rPr>
      </w:pPr>
    </w:p>
    <w:p w14:paraId="7825AA75" w14:textId="33552C53" w:rsidR="00C84FE0" w:rsidRDefault="00C84FE0" w:rsidP="00062316">
      <w:pPr>
        <w:pStyle w:val="ListParagraph"/>
        <w:ind w:left="0"/>
        <w:rPr>
          <w:szCs w:val="22"/>
        </w:rPr>
      </w:pPr>
      <w:r w:rsidRPr="00C84FE0">
        <w:rPr>
          <w:szCs w:val="22"/>
          <w:highlight w:val="red"/>
        </w:rPr>
        <w:t>Y/N/A: 15/10/22</w:t>
      </w:r>
    </w:p>
    <w:p w14:paraId="107D55E7" w14:textId="77777777" w:rsidR="00C84FE0" w:rsidRDefault="00C84FE0" w:rsidP="00062316">
      <w:pPr>
        <w:pStyle w:val="ListParagraph"/>
        <w:ind w:left="0"/>
        <w:rPr>
          <w:szCs w:val="22"/>
        </w:rPr>
      </w:pPr>
    </w:p>
    <w:p w14:paraId="20FF379A" w14:textId="77777777" w:rsidR="00C84FE0" w:rsidRDefault="00C84FE0" w:rsidP="00062316">
      <w:pPr>
        <w:pStyle w:val="ListParagraph"/>
        <w:ind w:left="0"/>
        <w:rPr>
          <w:szCs w:val="22"/>
        </w:rPr>
      </w:pPr>
    </w:p>
    <w:p w14:paraId="2EBE7452" w14:textId="77777777" w:rsidR="0006694C" w:rsidRDefault="0006694C">
      <w:pPr>
        <w:rPr>
          <w:b/>
          <w:szCs w:val="22"/>
        </w:rPr>
      </w:pPr>
      <w:r>
        <w:rPr>
          <w:b/>
          <w:szCs w:val="22"/>
        </w:rPr>
        <w:br w:type="page"/>
      </w:r>
    </w:p>
    <w:p w14:paraId="10071742" w14:textId="2E312753" w:rsidR="00C84FE0" w:rsidRPr="0006694C" w:rsidRDefault="00C84FE0" w:rsidP="00062316">
      <w:pPr>
        <w:pStyle w:val="ListParagraph"/>
        <w:ind w:left="0"/>
        <w:rPr>
          <w:szCs w:val="22"/>
          <w:lang w:val="en-US"/>
        </w:rPr>
      </w:pPr>
      <w:r w:rsidRPr="004620FB">
        <w:rPr>
          <w:b/>
          <w:szCs w:val="22"/>
        </w:rPr>
        <w:lastRenderedPageBreak/>
        <w:t>20/</w:t>
      </w:r>
      <w:r w:rsidR="00AC69C2" w:rsidRPr="004620FB">
        <w:rPr>
          <w:b/>
          <w:szCs w:val="22"/>
        </w:rPr>
        <w:t>796r1 (Mandatory Larger BW Support, Ron Porat, Broadcom)</w:t>
      </w:r>
      <w:r w:rsidR="00AC69C2" w:rsidRPr="004620FB">
        <w:rPr>
          <w:b/>
          <w:szCs w:val="22"/>
        </w:rPr>
        <w:br/>
      </w:r>
      <w:r w:rsidR="00AC69C2" w:rsidRPr="004620FB">
        <w:rPr>
          <w:b/>
          <w:szCs w:val="22"/>
        </w:rPr>
        <w:br/>
      </w:r>
      <w:r w:rsidR="0006694C" w:rsidRPr="0006694C">
        <w:rPr>
          <w:szCs w:val="22"/>
          <w:lang w:val="en-US"/>
        </w:rPr>
        <w:t>SP#1</w:t>
      </w:r>
    </w:p>
    <w:p w14:paraId="5F315AB9" w14:textId="77777777" w:rsidR="0006694C" w:rsidRDefault="0006694C" w:rsidP="00062316">
      <w:pPr>
        <w:pStyle w:val="ListParagraph"/>
        <w:ind w:left="0"/>
        <w:rPr>
          <w:b/>
          <w:szCs w:val="22"/>
          <w:lang w:val="en-US"/>
        </w:rPr>
      </w:pPr>
    </w:p>
    <w:p w14:paraId="093875C6" w14:textId="77777777" w:rsidR="0006694C" w:rsidRDefault="0006694C" w:rsidP="0006694C">
      <w:pPr>
        <w:jc w:val="both"/>
        <w:rPr>
          <w:bCs/>
          <w:szCs w:val="22"/>
        </w:rPr>
      </w:pPr>
      <w:r w:rsidRPr="00380A80">
        <w:rPr>
          <w:bCs/>
          <w:szCs w:val="22"/>
        </w:rPr>
        <w:t>Do you support that in 11be, 80MHz and 160MHz operating STA shall be able to participate in a higher BW DL and UL OFDMA transmission?</w:t>
      </w:r>
    </w:p>
    <w:p w14:paraId="6F90C265" w14:textId="77777777" w:rsidR="0006694C" w:rsidRDefault="0006694C" w:rsidP="00DF7E01">
      <w:pPr>
        <w:pStyle w:val="ListParagraph"/>
        <w:numPr>
          <w:ilvl w:val="0"/>
          <w:numId w:val="78"/>
        </w:numPr>
        <w:rPr>
          <w:bCs/>
          <w:szCs w:val="22"/>
        </w:rPr>
      </w:pPr>
      <w:r w:rsidRPr="0006694C">
        <w:rPr>
          <w:bCs/>
          <w:szCs w:val="22"/>
        </w:rPr>
        <w:t>STA shall be able to decode the preamble and its assigned RU (some restrictions TBD)</w:t>
      </w:r>
    </w:p>
    <w:p w14:paraId="4F52F5EA" w14:textId="1F7E9F72" w:rsidR="0006694C" w:rsidRPr="0006694C" w:rsidRDefault="0006694C" w:rsidP="00DF7E01">
      <w:pPr>
        <w:pStyle w:val="ListParagraph"/>
        <w:numPr>
          <w:ilvl w:val="0"/>
          <w:numId w:val="78"/>
        </w:numPr>
        <w:rPr>
          <w:bCs/>
          <w:szCs w:val="22"/>
        </w:rPr>
      </w:pPr>
      <w:r w:rsidRPr="0006694C">
        <w:rPr>
          <w:bCs/>
          <w:szCs w:val="22"/>
        </w:rPr>
        <w:t>No capability bit as in 11ax</w:t>
      </w:r>
    </w:p>
    <w:p w14:paraId="5BCFA657" w14:textId="77777777" w:rsidR="0006694C" w:rsidRDefault="0006694C" w:rsidP="00062316">
      <w:pPr>
        <w:pStyle w:val="ListParagraph"/>
        <w:ind w:left="0"/>
        <w:rPr>
          <w:b/>
          <w:szCs w:val="22"/>
        </w:rPr>
      </w:pPr>
    </w:p>
    <w:p w14:paraId="494DED4F" w14:textId="19C11BFA" w:rsidR="0006694C" w:rsidRDefault="0006694C" w:rsidP="0006694C">
      <w:pPr>
        <w:jc w:val="both"/>
        <w:rPr>
          <w:szCs w:val="22"/>
        </w:rPr>
      </w:pPr>
      <w:r w:rsidRPr="0006694C">
        <w:rPr>
          <w:szCs w:val="22"/>
          <w:highlight w:val="green"/>
        </w:rPr>
        <w:t>Y/N/A: 46/0/7</w:t>
      </w:r>
    </w:p>
    <w:p w14:paraId="4D95C6FD" w14:textId="3DECC042" w:rsidR="0006694C" w:rsidRPr="00942FE6" w:rsidRDefault="0006694C" w:rsidP="0006694C">
      <w:pPr>
        <w:jc w:val="both"/>
        <w:rPr>
          <w:b/>
        </w:rPr>
      </w:pPr>
      <w:r>
        <w:rPr>
          <w:b/>
        </w:rPr>
        <w:t xml:space="preserve">Straw poll #75 </w:t>
      </w:r>
      <w:r w:rsidRPr="006366A0">
        <w:rPr>
          <w:b/>
          <w:i/>
        </w:rPr>
        <w:t>[#SP</w:t>
      </w:r>
      <w:r>
        <w:rPr>
          <w:b/>
          <w:i/>
        </w:rPr>
        <w:t>75</w:t>
      </w:r>
      <w:r w:rsidRPr="006366A0">
        <w:rPr>
          <w:b/>
          <w:i/>
        </w:rPr>
        <w:t>]</w:t>
      </w:r>
    </w:p>
    <w:p w14:paraId="6169EC2F" w14:textId="77777777" w:rsidR="0006694C" w:rsidRPr="0006694C" w:rsidRDefault="0006694C" w:rsidP="00062316">
      <w:pPr>
        <w:pStyle w:val="ListParagraph"/>
        <w:ind w:left="0"/>
        <w:rPr>
          <w:b/>
          <w:szCs w:val="22"/>
        </w:rPr>
      </w:pPr>
    </w:p>
    <w:p w14:paraId="2C6B2902" w14:textId="09EF3C4C" w:rsidR="00783A5B" w:rsidRDefault="00783A5B" w:rsidP="00985821">
      <w:pPr>
        <w:jc w:val="both"/>
        <w:rPr>
          <w:szCs w:val="22"/>
        </w:rPr>
      </w:pPr>
      <w:r w:rsidRPr="00621ABB">
        <w:rPr>
          <w:szCs w:val="22"/>
        </w:rPr>
        <w:t>Reference:  11-20-0787-02-00be-minutes-802-11-be-phy-ad-hoc-telephone-conferences-may-july-2020</w:t>
      </w:r>
    </w:p>
    <w:p w14:paraId="07B4EFC9" w14:textId="13C663EC" w:rsidR="0045712C" w:rsidRPr="005758D1" w:rsidRDefault="0045712C" w:rsidP="0045712C">
      <w:pPr>
        <w:pStyle w:val="Heading2"/>
        <w:rPr>
          <w:u w:val="none"/>
          <w:lang w:val="en-US"/>
        </w:rPr>
      </w:pPr>
      <w:bookmarkStart w:id="2070" w:name="_Toc47082162"/>
      <w:r>
        <w:rPr>
          <w:u w:val="none"/>
          <w:lang w:val="en-US"/>
        </w:rPr>
        <w:t xml:space="preserve">June 4 (MAC):  </w:t>
      </w:r>
      <w:r w:rsidR="001E001B">
        <w:rPr>
          <w:u w:val="none"/>
          <w:lang w:val="en-US"/>
        </w:rPr>
        <w:t>5</w:t>
      </w:r>
      <w:r w:rsidRPr="005758D1">
        <w:rPr>
          <w:u w:val="none"/>
          <w:lang w:val="en-US"/>
        </w:rPr>
        <w:t xml:space="preserve"> </w:t>
      </w:r>
      <w:r>
        <w:rPr>
          <w:u w:val="none"/>
          <w:lang w:val="en-US"/>
        </w:rPr>
        <w:t>SPs</w:t>
      </w:r>
      <w:bookmarkEnd w:id="2070"/>
    </w:p>
    <w:p w14:paraId="2E2BCCA3" w14:textId="77777777" w:rsidR="0045712C" w:rsidRDefault="0045712C" w:rsidP="00985821">
      <w:pPr>
        <w:jc w:val="both"/>
        <w:rPr>
          <w:szCs w:val="22"/>
        </w:rPr>
      </w:pPr>
    </w:p>
    <w:p w14:paraId="3CF400A5" w14:textId="3304F125" w:rsidR="001E001B" w:rsidRPr="00C00C9B" w:rsidRDefault="001E001B" w:rsidP="00985821">
      <w:pPr>
        <w:jc w:val="both"/>
        <w:rPr>
          <w:b/>
          <w:szCs w:val="22"/>
        </w:rPr>
      </w:pPr>
      <w:r w:rsidRPr="00C00C9B">
        <w:rPr>
          <w:b/>
          <w:szCs w:val="22"/>
        </w:rPr>
        <w:t>20/0512</w:t>
      </w:r>
      <w:r w:rsidR="002869E6" w:rsidRPr="00C00C9B">
        <w:rPr>
          <w:b/>
          <w:szCs w:val="22"/>
        </w:rPr>
        <w:t xml:space="preserve">r3 (MLD Address Management Discussion, </w:t>
      </w:r>
      <w:r w:rsidR="00C00C9B" w:rsidRPr="00C00C9B">
        <w:rPr>
          <w:b/>
          <w:szCs w:val="22"/>
        </w:rPr>
        <w:t>Harry Wang, Tencent)</w:t>
      </w:r>
    </w:p>
    <w:p w14:paraId="5F4D4961" w14:textId="77777777" w:rsidR="00C00C9B" w:rsidRDefault="00C00C9B" w:rsidP="00985821">
      <w:pPr>
        <w:jc w:val="both"/>
        <w:rPr>
          <w:szCs w:val="22"/>
        </w:rPr>
      </w:pPr>
    </w:p>
    <w:p w14:paraId="5310C4E3" w14:textId="509F7B77" w:rsidR="00C00C9B" w:rsidRDefault="00C00C9B" w:rsidP="00985821">
      <w:pPr>
        <w:jc w:val="both"/>
        <w:rPr>
          <w:szCs w:val="22"/>
        </w:rPr>
      </w:pPr>
      <w:r>
        <w:rPr>
          <w:szCs w:val="22"/>
        </w:rPr>
        <w:t>SP#1</w:t>
      </w:r>
    </w:p>
    <w:p w14:paraId="643B43A8" w14:textId="77777777" w:rsidR="00C00C9B" w:rsidRDefault="00C00C9B" w:rsidP="00985821">
      <w:pPr>
        <w:jc w:val="both"/>
        <w:rPr>
          <w:szCs w:val="22"/>
        </w:rPr>
      </w:pPr>
    </w:p>
    <w:p w14:paraId="49B0E59C" w14:textId="77777777" w:rsidR="005A42DE" w:rsidRDefault="005A42DE" w:rsidP="005A42DE">
      <w:pPr>
        <w:jc w:val="both"/>
        <w:rPr>
          <w:szCs w:val="22"/>
        </w:rPr>
      </w:pPr>
      <w:r w:rsidRPr="005A42DE">
        <w:rPr>
          <w:szCs w:val="22"/>
        </w:rPr>
        <w:t>Should 11be consider a mechanism to configure the Link addr</w:t>
      </w:r>
      <w:r>
        <w:rPr>
          <w:szCs w:val="22"/>
        </w:rPr>
        <w:t>esses of the MLDs within a BSS?</w:t>
      </w:r>
    </w:p>
    <w:p w14:paraId="6987E008" w14:textId="22657DA5" w:rsidR="00C00C9B" w:rsidRDefault="005A42DE" w:rsidP="00DF7E01">
      <w:pPr>
        <w:pStyle w:val="ListParagraph"/>
        <w:numPr>
          <w:ilvl w:val="0"/>
          <w:numId w:val="79"/>
        </w:numPr>
        <w:jc w:val="both"/>
        <w:rPr>
          <w:szCs w:val="22"/>
        </w:rPr>
      </w:pPr>
      <w:r w:rsidRPr="005A42DE">
        <w:rPr>
          <w:szCs w:val="22"/>
        </w:rPr>
        <w:t>Note: the link address is the MAC address assigned for each STA affiliated with a MLD.</w:t>
      </w:r>
    </w:p>
    <w:p w14:paraId="02B9A446" w14:textId="77777777" w:rsidR="005A42DE" w:rsidRDefault="005A42DE" w:rsidP="005A42DE">
      <w:pPr>
        <w:jc w:val="both"/>
        <w:rPr>
          <w:szCs w:val="22"/>
        </w:rPr>
      </w:pPr>
    </w:p>
    <w:p w14:paraId="32627A87" w14:textId="0ABF6C77" w:rsidR="005A42DE" w:rsidRDefault="005A42DE" w:rsidP="005A42DE">
      <w:pPr>
        <w:jc w:val="both"/>
        <w:rPr>
          <w:szCs w:val="22"/>
        </w:rPr>
      </w:pPr>
      <w:r w:rsidRPr="005A42DE">
        <w:rPr>
          <w:szCs w:val="22"/>
          <w:highlight w:val="red"/>
        </w:rPr>
        <w:t>Y/N/A: 16/25/32</w:t>
      </w:r>
    </w:p>
    <w:p w14:paraId="32FC0E5A" w14:textId="77777777" w:rsidR="005A42DE" w:rsidRDefault="005A42DE" w:rsidP="005A42DE">
      <w:pPr>
        <w:jc w:val="both"/>
        <w:rPr>
          <w:szCs w:val="22"/>
        </w:rPr>
      </w:pPr>
    </w:p>
    <w:p w14:paraId="742840CA" w14:textId="77777777" w:rsidR="005A42DE" w:rsidRDefault="005A42DE" w:rsidP="005A42DE">
      <w:pPr>
        <w:jc w:val="both"/>
        <w:rPr>
          <w:szCs w:val="22"/>
        </w:rPr>
      </w:pPr>
    </w:p>
    <w:p w14:paraId="224DC27F" w14:textId="77777777" w:rsidR="0052076B" w:rsidRDefault="0052076B" w:rsidP="0052076B">
      <w:pPr>
        <w:jc w:val="both"/>
        <w:rPr>
          <w:szCs w:val="22"/>
        </w:rPr>
      </w:pPr>
      <w:r>
        <w:rPr>
          <w:szCs w:val="22"/>
        </w:rPr>
        <w:t>SP#2</w:t>
      </w:r>
    </w:p>
    <w:p w14:paraId="3349F8B6" w14:textId="77777777" w:rsidR="0052076B" w:rsidRDefault="0052076B" w:rsidP="0052076B">
      <w:pPr>
        <w:jc w:val="both"/>
        <w:rPr>
          <w:szCs w:val="22"/>
        </w:rPr>
      </w:pPr>
    </w:p>
    <w:p w14:paraId="34EFBFBA" w14:textId="1C2B4B1F" w:rsidR="0052076B" w:rsidRPr="0052076B" w:rsidRDefault="0052076B" w:rsidP="0052076B">
      <w:pPr>
        <w:jc w:val="both"/>
        <w:rPr>
          <w:szCs w:val="22"/>
        </w:rPr>
      </w:pPr>
      <w:r w:rsidRPr="0052076B">
        <w:rPr>
          <w:bCs/>
          <w:szCs w:val="22"/>
          <w:lang w:val="en-US" w:eastAsia="ko-KR"/>
        </w:rPr>
        <w:t>Should AP MLD assign link address for each AP affiliated with AP MLD?</w:t>
      </w:r>
    </w:p>
    <w:p w14:paraId="6C9B0375" w14:textId="77777777" w:rsidR="0052076B" w:rsidRDefault="0052076B" w:rsidP="0052076B">
      <w:pPr>
        <w:pStyle w:val="ListParagraph"/>
        <w:ind w:left="0"/>
        <w:rPr>
          <w:szCs w:val="22"/>
          <w:lang w:val="en-US" w:eastAsia="ko-KR"/>
        </w:rPr>
      </w:pPr>
    </w:p>
    <w:p w14:paraId="2D77A8D8" w14:textId="58CE5D89" w:rsidR="0052076B" w:rsidRDefault="0052076B" w:rsidP="0052076B">
      <w:pPr>
        <w:pStyle w:val="ListParagraph"/>
        <w:ind w:left="0"/>
        <w:rPr>
          <w:szCs w:val="22"/>
          <w:lang w:val="en-US" w:eastAsia="ko-KR"/>
        </w:rPr>
      </w:pPr>
      <w:r w:rsidRPr="0052076B">
        <w:rPr>
          <w:szCs w:val="22"/>
          <w:highlight w:val="red"/>
          <w:lang w:val="en-US" w:eastAsia="ko-KR"/>
        </w:rPr>
        <w:t>Y/N/A: 19/28/27</w:t>
      </w:r>
    </w:p>
    <w:p w14:paraId="60E26A08" w14:textId="77777777" w:rsidR="0052076B" w:rsidRDefault="0052076B" w:rsidP="0052076B">
      <w:pPr>
        <w:pStyle w:val="ListParagraph"/>
        <w:ind w:left="1120"/>
        <w:rPr>
          <w:szCs w:val="22"/>
          <w:lang w:val="en-US" w:eastAsia="ko-KR"/>
        </w:rPr>
      </w:pPr>
    </w:p>
    <w:p w14:paraId="6D56A2CC" w14:textId="77777777" w:rsidR="0052076B" w:rsidRDefault="0052076B" w:rsidP="0052076B">
      <w:pPr>
        <w:pStyle w:val="ListParagraph"/>
        <w:ind w:left="1120"/>
        <w:rPr>
          <w:szCs w:val="22"/>
          <w:lang w:eastAsia="ko-KR"/>
        </w:rPr>
      </w:pPr>
    </w:p>
    <w:p w14:paraId="2F53AE62" w14:textId="28976CB2" w:rsidR="005A42DE" w:rsidRDefault="0052076B" w:rsidP="005A42DE">
      <w:pPr>
        <w:jc w:val="both"/>
        <w:rPr>
          <w:szCs w:val="22"/>
        </w:rPr>
      </w:pPr>
      <w:r>
        <w:rPr>
          <w:szCs w:val="22"/>
        </w:rPr>
        <w:t>SP#3</w:t>
      </w:r>
    </w:p>
    <w:p w14:paraId="2A3E06CB" w14:textId="77777777" w:rsidR="0052076B" w:rsidRDefault="0052076B" w:rsidP="005A42DE">
      <w:pPr>
        <w:jc w:val="both"/>
        <w:rPr>
          <w:szCs w:val="22"/>
        </w:rPr>
      </w:pPr>
    </w:p>
    <w:p w14:paraId="5694705C" w14:textId="12969BD2" w:rsidR="0052076B" w:rsidRPr="005A42DE" w:rsidRDefault="00C55006" w:rsidP="005A42DE">
      <w:pPr>
        <w:jc w:val="both"/>
        <w:rPr>
          <w:szCs w:val="22"/>
        </w:rPr>
      </w:pPr>
      <w:r w:rsidRPr="00C55006">
        <w:rPr>
          <w:szCs w:val="22"/>
        </w:rPr>
        <w:t>May the link addresses assignment in a Non-AP MLD be assisted by AP-MLD?</w:t>
      </w:r>
    </w:p>
    <w:p w14:paraId="51ACFFA9" w14:textId="77777777" w:rsidR="00967E76" w:rsidRDefault="00967E76" w:rsidP="00985821">
      <w:pPr>
        <w:jc w:val="both"/>
        <w:rPr>
          <w:szCs w:val="22"/>
        </w:rPr>
      </w:pPr>
    </w:p>
    <w:p w14:paraId="5E049DB7" w14:textId="6A713F21" w:rsidR="00C55006" w:rsidRDefault="00C80851" w:rsidP="00985821">
      <w:pPr>
        <w:jc w:val="both"/>
        <w:rPr>
          <w:szCs w:val="22"/>
        </w:rPr>
      </w:pPr>
      <w:r w:rsidRPr="00C80851">
        <w:rPr>
          <w:szCs w:val="22"/>
          <w:highlight w:val="red"/>
        </w:rPr>
        <w:t xml:space="preserve">Y/N/A: </w:t>
      </w:r>
      <w:r w:rsidR="00C55006" w:rsidRPr="00C80851">
        <w:rPr>
          <w:szCs w:val="22"/>
          <w:highlight w:val="red"/>
        </w:rPr>
        <w:t>14/34/24</w:t>
      </w:r>
    </w:p>
    <w:p w14:paraId="4A5C9572" w14:textId="77777777" w:rsidR="00C55006" w:rsidRDefault="00C55006" w:rsidP="00985821">
      <w:pPr>
        <w:jc w:val="both"/>
        <w:rPr>
          <w:szCs w:val="22"/>
        </w:rPr>
      </w:pPr>
    </w:p>
    <w:p w14:paraId="06A672B8" w14:textId="77777777" w:rsidR="00D0576F" w:rsidRDefault="00D0576F" w:rsidP="00985821">
      <w:pPr>
        <w:jc w:val="both"/>
        <w:rPr>
          <w:szCs w:val="22"/>
        </w:rPr>
      </w:pPr>
    </w:p>
    <w:p w14:paraId="5E6B4273" w14:textId="715264CD" w:rsidR="00900813" w:rsidRPr="00EB161B" w:rsidRDefault="00D0576F" w:rsidP="00985821">
      <w:pPr>
        <w:jc w:val="both"/>
        <w:rPr>
          <w:b/>
          <w:szCs w:val="22"/>
        </w:rPr>
      </w:pPr>
      <w:r w:rsidRPr="00EB161B">
        <w:rPr>
          <w:b/>
          <w:szCs w:val="22"/>
        </w:rPr>
        <w:t>20/</w:t>
      </w:r>
      <w:r w:rsidR="00F00CD4" w:rsidRPr="00EB161B">
        <w:rPr>
          <w:b/>
          <w:szCs w:val="22"/>
        </w:rPr>
        <w:t xml:space="preserve">0028r6 (Indication of Multi-link Information, </w:t>
      </w:r>
      <w:r w:rsidR="00900813" w:rsidRPr="00EB161B">
        <w:rPr>
          <w:b/>
          <w:szCs w:val="22"/>
        </w:rPr>
        <w:t>Insun Jang, LGE)</w:t>
      </w:r>
    </w:p>
    <w:p w14:paraId="2E5A4327" w14:textId="77777777" w:rsidR="00C727F9" w:rsidRDefault="00C727F9" w:rsidP="00985821">
      <w:pPr>
        <w:jc w:val="both"/>
        <w:rPr>
          <w:szCs w:val="22"/>
        </w:rPr>
      </w:pPr>
    </w:p>
    <w:p w14:paraId="653C3C9A" w14:textId="11FF2966" w:rsidR="00C727F9" w:rsidRDefault="00C727F9" w:rsidP="00985821">
      <w:pPr>
        <w:jc w:val="both"/>
        <w:rPr>
          <w:szCs w:val="22"/>
        </w:rPr>
      </w:pPr>
      <w:r>
        <w:rPr>
          <w:szCs w:val="22"/>
        </w:rPr>
        <w:t>SP#2</w:t>
      </w:r>
    </w:p>
    <w:p w14:paraId="1879F901" w14:textId="77777777" w:rsidR="00900813" w:rsidRDefault="00900813" w:rsidP="00985821">
      <w:pPr>
        <w:jc w:val="both"/>
        <w:rPr>
          <w:szCs w:val="22"/>
        </w:rPr>
      </w:pPr>
    </w:p>
    <w:p w14:paraId="6A5176BA" w14:textId="77777777" w:rsidR="00EB161B" w:rsidRPr="00EB161B" w:rsidRDefault="00EB161B" w:rsidP="00EB161B">
      <w:pPr>
        <w:jc w:val="both"/>
        <w:rPr>
          <w:szCs w:val="22"/>
        </w:rPr>
      </w:pPr>
      <w:r w:rsidRPr="00EB161B">
        <w:rPr>
          <w:szCs w:val="22"/>
        </w:rPr>
        <w:t xml:space="preserve">Do you support that the following?  </w:t>
      </w:r>
    </w:p>
    <w:p w14:paraId="508A6F4D" w14:textId="77777777" w:rsidR="00EB161B" w:rsidRDefault="00EB161B" w:rsidP="00DF7E01">
      <w:pPr>
        <w:pStyle w:val="ListParagraph"/>
        <w:numPr>
          <w:ilvl w:val="0"/>
          <w:numId w:val="79"/>
        </w:numPr>
        <w:jc w:val="both"/>
        <w:rPr>
          <w:szCs w:val="22"/>
        </w:rPr>
      </w:pPr>
      <w:r w:rsidRPr="00EB161B">
        <w:rPr>
          <w:szCs w:val="22"/>
        </w:rPr>
        <w:t xml:space="preserve">Existing frames are reused for discovering APs that are affiliated with AP MLD  </w:t>
      </w:r>
    </w:p>
    <w:p w14:paraId="40ABB7CD" w14:textId="77777777" w:rsidR="00EB161B" w:rsidRDefault="00EB161B" w:rsidP="00DF7E01">
      <w:pPr>
        <w:pStyle w:val="ListParagraph"/>
        <w:numPr>
          <w:ilvl w:val="0"/>
          <w:numId w:val="79"/>
        </w:numPr>
        <w:jc w:val="both"/>
        <w:rPr>
          <w:szCs w:val="22"/>
        </w:rPr>
      </w:pPr>
      <w:r w:rsidRPr="00EB161B">
        <w:rPr>
          <w:szCs w:val="22"/>
        </w:rPr>
        <w:t xml:space="preserve">Association Request and Association Response frames are reused for multi-link setup  </w:t>
      </w:r>
    </w:p>
    <w:p w14:paraId="72F62327" w14:textId="16B71003" w:rsidR="00900813" w:rsidRPr="00EB161B" w:rsidRDefault="00EB161B" w:rsidP="00DF7E01">
      <w:pPr>
        <w:pStyle w:val="ListParagraph"/>
        <w:numPr>
          <w:ilvl w:val="0"/>
          <w:numId w:val="79"/>
        </w:numPr>
        <w:jc w:val="both"/>
        <w:rPr>
          <w:szCs w:val="22"/>
        </w:rPr>
      </w:pPr>
      <w:r w:rsidRPr="00EB161B">
        <w:rPr>
          <w:szCs w:val="22"/>
        </w:rPr>
        <w:t xml:space="preserve">NOTE: After association, new signaling to query AP link specific parameters or AP MLD parameters by using Protected Management Frames (PMF) encrypted Management frames is TBD  </w:t>
      </w:r>
    </w:p>
    <w:p w14:paraId="69BE59A8" w14:textId="77777777" w:rsidR="00D0576F" w:rsidRDefault="00D0576F" w:rsidP="00985821">
      <w:pPr>
        <w:jc w:val="both"/>
        <w:rPr>
          <w:szCs w:val="22"/>
        </w:rPr>
      </w:pPr>
    </w:p>
    <w:p w14:paraId="3C433FBB" w14:textId="7CAF09AF" w:rsidR="00EB161B" w:rsidRDefault="00EB161B" w:rsidP="00EB161B">
      <w:pPr>
        <w:jc w:val="both"/>
        <w:rPr>
          <w:szCs w:val="22"/>
        </w:rPr>
      </w:pPr>
      <w:r w:rsidRPr="00EB161B">
        <w:rPr>
          <w:szCs w:val="22"/>
          <w:highlight w:val="green"/>
        </w:rPr>
        <w:t>Approved with unanimous consent</w:t>
      </w:r>
    </w:p>
    <w:p w14:paraId="7AF0AB51" w14:textId="581A5430" w:rsidR="00EB161B" w:rsidRPr="00942FE6" w:rsidRDefault="00EB161B" w:rsidP="00EB161B">
      <w:pPr>
        <w:jc w:val="both"/>
        <w:rPr>
          <w:b/>
        </w:rPr>
      </w:pPr>
      <w:r>
        <w:rPr>
          <w:b/>
        </w:rPr>
        <w:t xml:space="preserve">Straw poll #76 </w:t>
      </w:r>
      <w:r w:rsidRPr="006366A0">
        <w:rPr>
          <w:b/>
          <w:i/>
        </w:rPr>
        <w:t>[#SP</w:t>
      </w:r>
      <w:r>
        <w:rPr>
          <w:b/>
          <w:i/>
        </w:rPr>
        <w:t>76</w:t>
      </w:r>
      <w:r w:rsidRPr="006366A0">
        <w:rPr>
          <w:b/>
          <w:i/>
        </w:rPr>
        <w:t>]</w:t>
      </w:r>
    </w:p>
    <w:p w14:paraId="7EB67935" w14:textId="63FA6103" w:rsidR="00F2380D" w:rsidRDefault="00F2380D">
      <w:pPr>
        <w:rPr>
          <w:szCs w:val="22"/>
        </w:rPr>
      </w:pPr>
      <w:r>
        <w:rPr>
          <w:szCs w:val="22"/>
        </w:rPr>
        <w:br w:type="page"/>
      </w:r>
    </w:p>
    <w:p w14:paraId="0E477EBA" w14:textId="77777777" w:rsidR="00E02747" w:rsidRPr="00E02747" w:rsidRDefault="00F2380D" w:rsidP="00985821">
      <w:pPr>
        <w:jc w:val="both"/>
        <w:rPr>
          <w:b/>
          <w:szCs w:val="22"/>
        </w:rPr>
      </w:pPr>
      <w:r w:rsidRPr="00E02747">
        <w:rPr>
          <w:b/>
          <w:szCs w:val="22"/>
        </w:rPr>
        <w:lastRenderedPageBreak/>
        <w:t>20/0337r2 (</w:t>
      </w:r>
      <w:r w:rsidR="0051735B" w:rsidRPr="00E02747">
        <w:rPr>
          <w:b/>
          <w:szCs w:val="22"/>
        </w:rPr>
        <w:t>Multi-link BSS Parameter Update, Yongho Seok, MediaTek)</w:t>
      </w:r>
    </w:p>
    <w:p w14:paraId="3331D8D3" w14:textId="77777777" w:rsidR="001F23B9" w:rsidRDefault="0051735B" w:rsidP="001F23B9">
      <w:pPr>
        <w:jc w:val="both"/>
        <w:rPr>
          <w:szCs w:val="22"/>
        </w:rPr>
      </w:pPr>
      <w:r>
        <w:rPr>
          <w:szCs w:val="22"/>
        </w:rPr>
        <w:br/>
        <w:t>SP#1</w:t>
      </w:r>
    </w:p>
    <w:p w14:paraId="54C6B3DD" w14:textId="77777777" w:rsidR="001F23B9" w:rsidRDefault="001F23B9" w:rsidP="001F23B9">
      <w:pPr>
        <w:jc w:val="both"/>
        <w:rPr>
          <w:szCs w:val="22"/>
        </w:rPr>
      </w:pPr>
    </w:p>
    <w:p w14:paraId="076EF027" w14:textId="77777777" w:rsidR="001F23B9" w:rsidRDefault="001F23B9" w:rsidP="001F23B9">
      <w:pPr>
        <w:jc w:val="both"/>
        <w:rPr>
          <w:szCs w:val="22"/>
        </w:rPr>
      </w:pPr>
      <w:r w:rsidRPr="001F23B9">
        <w:rPr>
          <w:szCs w:val="22"/>
        </w:rPr>
        <w:t xml:space="preserve">Do you support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w:t>
      </w:r>
      <w:r>
        <w:rPr>
          <w:szCs w:val="22"/>
        </w:rPr>
        <w:t>of the reported AP is occurred?</w:t>
      </w:r>
    </w:p>
    <w:p w14:paraId="54FD99E0" w14:textId="77777777" w:rsidR="001F23B9" w:rsidRDefault="001F23B9" w:rsidP="00DF7E01">
      <w:pPr>
        <w:pStyle w:val="ListParagraph"/>
        <w:numPr>
          <w:ilvl w:val="0"/>
          <w:numId w:val="80"/>
        </w:numPr>
        <w:jc w:val="both"/>
        <w:rPr>
          <w:szCs w:val="22"/>
        </w:rPr>
      </w:pPr>
      <w:r w:rsidRPr="001F23B9">
        <w:rPr>
          <w:szCs w:val="22"/>
        </w:rPr>
        <w:t>The signaling of the Change Sequence field is TBD.</w:t>
      </w:r>
    </w:p>
    <w:p w14:paraId="088A47CD" w14:textId="2005193E" w:rsidR="0051735B" w:rsidRPr="001F23B9" w:rsidRDefault="001F23B9" w:rsidP="00DF7E01">
      <w:pPr>
        <w:pStyle w:val="ListParagraph"/>
        <w:numPr>
          <w:ilvl w:val="0"/>
          <w:numId w:val="80"/>
        </w:numPr>
        <w:jc w:val="both"/>
        <w:rPr>
          <w:szCs w:val="22"/>
        </w:rPr>
      </w:pPr>
      <w:r w:rsidRPr="001F23B9">
        <w:rPr>
          <w:szCs w:val="22"/>
        </w:rPr>
        <w:t>The critical updates are defined in 11.2.3.15 TIM Broadcast and the additional update can be added if needed.</w:t>
      </w:r>
    </w:p>
    <w:p w14:paraId="1623EC80" w14:textId="77777777" w:rsidR="00F2380D" w:rsidRDefault="00F2380D" w:rsidP="00985821">
      <w:pPr>
        <w:jc w:val="both"/>
        <w:rPr>
          <w:szCs w:val="22"/>
        </w:rPr>
      </w:pPr>
    </w:p>
    <w:p w14:paraId="31B8E471" w14:textId="77777777" w:rsidR="001F23B9" w:rsidRDefault="001F23B9" w:rsidP="001F23B9">
      <w:pPr>
        <w:jc w:val="both"/>
        <w:rPr>
          <w:szCs w:val="22"/>
        </w:rPr>
      </w:pPr>
      <w:r w:rsidRPr="00EB161B">
        <w:rPr>
          <w:szCs w:val="22"/>
          <w:highlight w:val="green"/>
        </w:rPr>
        <w:t>Approved with unanimous consent</w:t>
      </w:r>
    </w:p>
    <w:p w14:paraId="7BA66FA9" w14:textId="5FFEC66B" w:rsidR="00E02747" w:rsidRPr="00942FE6" w:rsidRDefault="00E02747" w:rsidP="00E02747">
      <w:pPr>
        <w:jc w:val="both"/>
        <w:rPr>
          <w:b/>
        </w:rPr>
      </w:pPr>
      <w:r>
        <w:rPr>
          <w:b/>
        </w:rPr>
        <w:t xml:space="preserve">Straw poll #77 </w:t>
      </w:r>
      <w:r w:rsidRPr="006366A0">
        <w:rPr>
          <w:b/>
          <w:i/>
        </w:rPr>
        <w:t>[#SP</w:t>
      </w:r>
      <w:r>
        <w:rPr>
          <w:b/>
          <w:i/>
        </w:rPr>
        <w:t>77</w:t>
      </w:r>
      <w:r w:rsidRPr="006366A0">
        <w:rPr>
          <w:b/>
          <w:i/>
        </w:rPr>
        <w:t>]</w:t>
      </w:r>
    </w:p>
    <w:p w14:paraId="40B22527" w14:textId="77777777" w:rsidR="00F2380D" w:rsidRDefault="00F2380D" w:rsidP="00985821">
      <w:pPr>
        <w:jc w:val="both"/>
        <w:rPr>
          <w:szCs w:val="22"/>
        </w:rPr>
      </w:pPr>
    </w:p>
    <w:p w14:paraId="5AEB37A8" w14:textId="783AEF9D" w:rsidR="00967E76" w:rsidRDefault="00967E76" w:rsidP="00985821">
      <w:pPr>
        <w:jc w:val="both"/>
        <w:rPr>
          <w:szCs w:val="22"/>
        </w:rPr>
      </w:pPr>
      <w:r>
        <w:rPr>
          <w:szCs w:val="22"/>
        </w:rPr>
        <w:t xml:space="preserve">Reference:  </w:t>
      </w:r>
      <w:r w:rsidRPr="00967E76">
        <w:rPr>
          <w:szCs w:val="22"/>
        </w:rPr>
        <w:t>11-20-0777-07-00be-minutes-for-tgbe-mac-ad-hoc-teleconferences-may-and-july-2020</w:t>
      </w:r>
    </w:p>
    <w:p w14:paraId="761B501D" w14:textId="7C81274D" w:rsidR="00682ECB" w:rsidRPr="005758D1" w:rsidRDefault="00682ECB" w:rsidP="00682ECB">
      <w:pPr>
        <w:pStyle w:val="Heading2"/>
        <w:rPr>
          <w:u w:val="none"/>
          <w:lang w:val="en-US"/>
        </w:rPr>
      </w:pPr>
      <w:bookmarkStart w:id="2071" w:name="_Toc47082163"/>
      <w:r>
        <w:rPr>
          <w:u w:val="none"/>
          <w:lang w:val="en-US"/>
        </w:rPr>
        <w:t>June 8 (PHY):  7</w:t>
      </w:r>
      <w:r w:rsidRPr="005758D1">
        <w:rPr>
          <w:u w:val="none"/>
          <w:lang w:val="en-US"/>
        </w:rPr>
        <w:t xml:space="preserve"> </w:t>
      </w:r>
      <w:r>
        <w:rPr>
          <w:u w:val="none"/>
          <w:lang w:val="en-US"/>
        </w:rPr>
        <w:t>SPs</w:t>
      </w:r>
      <w:bookmarkEnd w:id="2071"/>
    </w:p>
    <w:p w14:paraId="76A94A15" w14:textId="77777777" w:rsidR="00682ECB" w:rsidRDefault="00682ECB" w:rsidP="00985821">
      <w:pPr>
        <w:jc w:val="both"/>
        <w:rPr>
          <w:szCs w:val="22"/>
        </w:rPr>
      </w:pPr>
    </w:p>
    <w:p w14:paraId="01CDB481" w14:textId="7B5EE1DE" w:rsidR="00682ECB" w:rsidRPr="00E41CD2" w:rsidRDefault="00682ECB" w:rsidP="00985821">
      <w:pPr>
        <w:jc w:val="both"/>
        <w:rPr>
          <w:b/>
          <w:szCs w:val="22"/>
        </w:rPr>
      </w:pPr>
      <w:r w:rsidRPr="00E41CD2">
        <w:rPr>
          <w:b/>
          <w:szCs w:val="22"/>
        </w:rPr>
        <w:t>20/0838</w:t>
      </w:r>
      <w:r w:rsidR="00555311" w:rsidRPr="00E41CD2">
        <w:rPr>
          <w:b/>
          <w:szCs w:val="22"/>
        </w:rPr>
        <w:t>r2 (Pilot subcarriers for new tone plan, Jinyoung Chun, LGE)</w:t>
      </w:r>
    </w:p>
    <w:p w14:paraId="783098B2" w14:textId="77777777" w:rsidR="00555311" w:rsidRDefault="00555311" w:rsidP="00985821">
      <w:pPr>
        <w:jc w:val="both"/>
        <w:rPr>
          <w:szCs w:val="22"/>
        </w:rPr>
      </w:pPr>
    </w:p>
    <w:p w14:paraId="6E920A23" w14:textId="7104732C" w:rsidR="00555311" w:rsidRDefault="00A2793B" w:rsidP="00985821">
      <w:pPr>
        <w:jc w:val="both"/>
        <w:rPr>
          <w:szCs w:val="22"/>
        </w:rPr>
      </w:pPr>
      <w:r>
        <w:rPr>
          <w:szCs w:val="22"/>
        </w:rPr>
        <w:t>SP#6</w:t>
      </w:r>
    </w:p>
    <w:p w14:paraId="49A8EFCD" w14:textId="77777777" w:rsidR="00A2793B" w:rsidRDefault="00A2793B" w:rsidP="00985821">
      <w:pPr>
        <w:jc w:val="both"/>
        <w:rPr>
          <w:szCs w:val="22"/>
        </w:rPr>
      </w:pPr>
    </w:p>
    <w:p w14:paraId="2A1CFF42" w14:textId="46D9EED6" w:rsidR="00A2793B" w:rsidRPr="00A2793B" w:rsidRDefault="00A2793B" w:rsidP="00474E67">
      <w:pPr>
        <w:jc w:val="both"/>
        <w:rPr>
          <w:szCs w:val="22"/>
        </w:rPr>
      </w:pPr>
      <w:r w:rsidRPr="00A2793B">
        <w:rPr>
          <w:szCs w:val="22"/>
        </w:rPr>
        <w:t>Do you support to use the below pilot indices for n*996RUs (n ≥ 1) in 11be?</w:t>
      </w:r>
    </w:p>
    <w:p w14:paraId="45AC33E2" w14:textId="77777777" w:rsidR="00A2793B" w:rsidRDefault="00A2793B" w:rsidP="00DF7E01">
      <w:pPr>
        <w:pStyle w:val="ListParagraph"/>
        <w:numPr>
          <w:ilvl w:val="0"/>
          <w:numId w:val="81"/>
        </w:numPr>
        <w:jc w:val="both"/>
        <w:rPr>
          <w:szCs w:val="22"/>
        </w:rPr>
      </w:pPr>
      <w:r w:rsidRPr="00A2793B">
        <w:rPr>
          <w:szCs w:val="22"/>
        </w:rPr>
        <w:t>In a OFDMA/non-OFDMA 80MHz EHT PPDU</w:t>
      </w:r>
    </w:p>
    <w:p w14:paraId="6BE308FB" w14:textId="77777777" w:rsidR="00A2793B" w:rsidRDefault="00A2793B" w:rsidP="00DF7E01">
      <w:pPr>
        <w:pStyle w:val="ListParagraph"/>
        <w:numPr>
          <w:ilvl w:val="1"/>
          <w:numId w:val="81"/>
        </w:numPr>
        <w:jc w:val="both"/>
        <w:rPr>
          <w:szCs w:val="22"/>
        </w:rPr>
      </w:pPr>
      <w:r w:rsidRPr="00A2793B">
        <w:rPr>
          <w:szCs w:val="22"/>
        </w:rPr>
        <w:t>Pilot indices of 996-tone RU: P996 = {-468, -400, -334, -266, -220, -152, -86, -18, 18, 86, 152, 220, 266, 334, 400, 468}</w:t>
      </w:r>
    </w:p>
    <w:p w14:paraId="4900FCB2" w14:textId="77777777" w:rsidR="00A2793B" w:rsidRDefault="00A2793B" w:rsidP="00DF7E01">
      <w:pPr>
        <w:pStyle w:val="ListParagraph"/>
        <w:numPr>
          <w:ilvl w:val="0"/>
          <w:numId w:val="81"/>
        </w:numPr>
        <w:jc w:val="both"/>
        <w:rPr>
          <w:szCs w:val="22"/>
        </w:rPr>
      </w:pPr>
      <w:r w:rsidRPr="00A2793B">
        <w:rPr>
          <w:szCs w:val="22"/>
        </w:rPr>
        <w:t>In a OFDMA/non-OFDMA 160MHz EHT PPDU</w:t>
      </w:r>
    </w:p>
    <w:p w14:paraId="3BC5DF2C" w14:textId="77777777" w:rsidR="00A2793B" w:rsidRDefault="00A2793B" w:rsidP="00DF7E01">
      <w:pPr>
        <w:pStyle w:val="ListParagraph"/>
        <w:numPr>
          <w:ilvl w:val="1"/>
          <w:numId w:val="81"/>
        </w:numPr>
        <w:jc w:val="both"/>
        <w:rPr>
          <w:szCs w:val="22"/>
        </w:rPr>
      </w:pPr>
      <w:r w:rsidRPr="00A2793B">
        <w:rPr>
          <w:szCs w:val="22"/>
        </w:rPr>
        <w:t>Pilot indices of 996-tone RU: {P996 -512}, {P996 + 512}</w:t>
      </w:r>
    </w:p>
    <w:p w14:paraId="522047EB" w14:textId="77777777" w:rsidR="00A2793B" w:rsidRDefault="00A2793B" w:rsidP="00DF7E01">
      <w:pPr>
        <w:pStyle w:val="ListParagraph"/>
        <w:numPr>
          <w:ilvl w:val="1"/>
          <w:numId w:val="81"/>
        </w:numPr>
        <w:jc w:val="both"/>
        <w:rPr>
          <w:szCs w:val="22"/>
        </w:rPr>
      </w:pPr>
      <w:r w:rsidRPr="00A2793B">
        <w:rPr>
          <w:szCs w:val="22"/>
        </w:rPr>
        <w:t>Pilot indices of 2*996-tone RU: {P996 -512, P996 + 512}</w:t>
      </w:r>
    </w:p>
    <w:p w14:paraId="79D4BB81" w14:textId="77777777" w:rsidR="00A2793B" w:rsidRDefault="00A2793B" w:rsidP="00DF7E01">
      <w:pPr>
        <w:pStyle w:val="ListParagraph"/>
        <w:numPr>
          <w:ilvl w:val="0"/>
          <w:numId w:val="81"/>
        </w:numPr>
        <w:jc w:val="both"/>
        <w:rPr>
          <w:szCs w:val="22"/>
        </w:rPr>
      </w:pPr>
      <w:r w:rsidRPr="00A2793B">
        <w:rPr>
          <w:szCs w:val="22"/>
        </w:rPr>
        <w:t>In a OFDMA/non-OFDMA 320MHz EHT PPDU</w:t>
      </w:r>
    </w:p>
    <w:p w14:paraId="3E9E680E" w14:textId="77777777" w:rsidR="00A2793B" w:rsidRDefault="00A2793B" w:rsidP="00DF7E01">
      <w:pPr>
        <w:pStyle w:val="ListParagraph"/>
        <w:numPr>
          <w:ilvl w:val="1"/>
          <w:numId w:val="81"/>
        </w:numPr>
        <w:jc w:val="both"/>
        <w:rPr>
          <w:szCs w:val="22"/>
        </w:rPr>
      </w:pPr>
      <w:r w:rsidRPr="00A2793B">
        <w:rPr>
          <w:szCs w:val="22"/>
        </w:rPr>
        <w:t>Pilot indices of 996-tone RU: {P996 -1536}, {P996 -512}, {P996 + 512}, {P996 + 1536}</w:t>
      </w:r>
    </w:p>
    <w:p w14:paraId="3C85CE4D" w14:textId="77777777" w:rsidR="00A2793B" w:rsidRDefault="00A2793B" w:rsidP="00DF7E01">
      <w:pPr>
        <w:pStyle w:val="ListParagraph"/>
        <w:numPr>
          <w:ilvl w:val="1"/>
          <w:numId w:val="81"/>
        </w:numPr>
        <w:jc w:val="both"/>
        <w:rPr>
          <w:szCs w:val="22"/>
        </w:rPr>
      </w:pPr>
      <w:r w:rsidRPr="00A2793B">
        <w:rPr>
          <w:szCs w:val="22"/>
        </w:rPr>
        <w:t>Pilot indices of 2*996-tone RU: {P996 -1536, P996 -512}, {P996 + 512, P996 + 1536}</w:t>
      </w:r>
    </w:p>
    <w:p w14:paraId="3430422B" w14:textId="7448371D" w:rsidR="00A2793B" w:rsidRDefault="00A2793B" w:rsidP="00DF7E01">
      <w:pPr>
        <w:pStyle w:val="ListParagraph"/>
        <w:numPr>
          <w:ilvl w:val="1"/>
          <w:numId w:val="81"/>
        </w:numPr>
        <w:jc w:val="both"/>
        <w:rPr>
          <w:szCs w:val="22"/>
        </w:rPr>
      </w:pPr>
      <w:r w:rsidRPr="00A2793B">
        <w:rPr>
          <w:szCs w:val="22"/>
        </w:rPr>
        <w:t>Pilot indices of 4*996-tone RU: {P996 -1536, P996 -512, P996 + 512, P996 + 1536}</w:t>
      </w:r>
    </w:p>
    <w:p w14:paraId="7A57F716" w14:textId="77777777" w:rsidR="00A2793B" w:rsidRDefault="00A2793B" w:rsidP="00A2793B">
      <w:pPr>
        <w:rPr>
          <w:szCs w:val="22"/>
        </w:rPr>
      </w:pPr>
    </w:p>
    <w:p w14:paraId="47B33707" w14:textId="3FBE22F0" w:rsidR="00A2793B" w:rsidRDefault="00A2793B" w:rsidP="00A2793B">
      <w:pPr>
        <w:rPr>
          <w:szCs w:val="22"/>
        </w:rPr>
      </w:pPr>
      <w:r w:rsidRPr="00CB3A6D">
        <w:rPr>
          <w:szCs w:val="22"/>
          <w:highlight w:val="green"/>
        </w:rPr>
        <w:t xml:space="preserve">Y/N/A: </w:t>
      </w:r>
      <w:r w:rsidR="00CB3A6D" w:rsidRPr="00CB3A6D">
        <w:rPr>
          <w:szCs w:val="22"/>
          <w:highlight w:val="green"/>
        </w:rPr>
        <w:t>44/0/9</w:t>
      </w:r>
    </w:p>
    <w:p w14:paraId="10078909" w14:textId="67E48E33" w:rsidR="00CB3A6D" w:rsidRPr="00942FE6" w:rsidRDefault="00CB3A6D" w:rsidP="00CB3A6D">
      <w:pPr>
        <w:jc w:val="both"/>
        <w:rPr>
          <w:b/>
        </w:rPr>
      </w:pPr>
      <w:r>
        <w:rPr>
          <w:b/>
        </w:rPr>
        <w:t xml:space="preserve">Straw poll #78 </w:t>
      </w:r>
      <w:r w:rsidRPr="006366A0">
        <w:rPr>
          <w:b/>
          <w:i/>
        </w:rPr>
        <w:t>[#SP</w:t>
      </w:r>
      <w:r>
        <w:rPr>
          <w:b/>
          <w:i/>
        </w:rPr>
        <w:t>78</w:t>
      </w:r>
      <w:r w:rsidRPr="006366A0">
        <w:rPr>
          <w:b/>
          <w:i/>
        </w:rPr>
        <w:t>]</w:t>
      </w:r>
    </w:p>
    <w:p w14:paraId="134B02FB" w14:textId="77777777" w:rsidR="00CB3A6D" w:rsidRDefault="00CB3A6D" w:rsidP="00A2793B">
      <w:pPr>
        <w:rPr>
          <w:szCs w:val="22"/>
        </w:rPr>
      </w:pPr>
    </w:p>
    <w:p w14:paraId="05F8751A" w14:textId="77777777" w:rsidR="00CB3A6D" w:rsidRDefault="00CB3A6D" w:rsidP="00A2793B">
      <w:pPr>
        <w:rPr>
          <w:szCs w:val="22"/>
        </w:rPr>
      </w:pPr>
    </w:p>
    <w:p w14:paraId="5189147F" w14:textId="75C80539" w:rsidR="00D855FD" w:rsidRDefault="00D855FD" w:rsidP="00A2793B">
      <w:pPr>
        <w:rPr>
          <w:szCs w:val="22"/>
        </w:rPr>
      </w:pPr>
      <w:r>
        <w:rPr>
          <w:szCs w:val="22"/>
        </w:rPr>
        <w:t>SP#2</w:t>
      </w:r>
    </w:p>
    <w:p w14:paraId="0C74BECA" w14:textId="77777777" w:rsidR="00D855FD" w:rsidRDefault="00D855FD" w:rsidP="00A2793B">
      <w:pPr>
        <w:rPr>
          <w:szCs w:val="22"/>
        </w:rPr>
      </w:pPr>
    </w:p>
    <w:p w14:paraId="12FFD47C" w14:textId="77777777" w:rsidR="00982670" w:rsidRDefault="00982670" w:rsidP="00982670">
      <w:pPr>
        <w:rPr>
          <w:szCs w:val="22"/>
        </w:rPr>
      </w:pPr>
      <w:r w:rsidRPr="00982670">
        <w:rPr>
          <w:szCs w:val="22"/>
        </w:rPr>
        <w:t>Do you support the below pilot indices for 26/52/106/242/484RU in 80/160/320MHz PPDU of 11be?</w:t>
      </w:r>
    </w:p>
    <w:p w14:paraId="438939BF" w14:textId="77777777" w:rsidR="00982670" w:rsidRDefault="00982670" w:rsidP="00DF7E01">
      <w:pPr>
        <w:pStyle w:val="ListParagraph"/>
        <w:numPr>
          <w:ilvl w:val="0"/>
          <w:numId w:val="82"/>
        </w:numPr>
        <w:rPr>
          <w:szCs w:val="22"/>
        </w:rPr>
      </w:pPr>
      <w:r w:rsidRPr="00982670">
        <w:rPr>
          <w:szCs w:val="22"/>
        </w:rPr>
        <w:t>in a OFDMA/non-OFDMA with puncturing 80MHz EHT PPDU</w:t>
      </w:r>
    </w:p>
    <w:p w14:paraId="747C68BC" w14:textId="77777777" w:rsidR="00982670" w:rsidRDefault="00982670" w:rsidP="00DF7E01">
      <w:pPr>
        <w:pStyle w:val="ListParagraph"/>
        <w:numPr>
          <w:ilvl w:val="1"/>
          <w:numId w:val="82"/>
        </w:numPr>
        <w:rPr>
          <w:szCs w:val="22"/>
        </w:rPr>
      </w:pPr>
      <w:r w:rsidRPr="00982670">
        <w:rPr>
          <w:szCs w:val="22"/>
        </w:rPr>
        <w:t>[Pilot indices in 40MHz]-256, [Pilot indices in 40MHz]+256</w:t>
      </w:r>
    </w:p>
    <w:p w14:paraId="60DEA7CD" w14:textId="77777777" w:rsidR="00982670" w:rsidRDefault="00982670" w:rsidP="00DF7E01">
      <w:pPr>
        <w:pStyle w:val="ListParagraph"/>
        <w:numPr>
          <w:ilvl w:val="0"/>
          <w:numId w:val="82"/>
        </w:numPr>
        <w:rPr>
          <w:szCs w:val="22"/>
        </w:rPr>
      </w:pPr>
      <w:r w:rsidRPr="00982670">
        <w:rPr>
          <w:szCs w:val="22"/>
        </w:rPr>
        <w:t>in a OFDMA/non-OFDMA with puncturing 160MHz EHT PPDU</w:t>
      </w:r>
    </w:p>
    <w:p w14:paraId="64142070" w14:textId="77777777" w:rsidR="00982670" w:rsidRDefault="00982670" w:rsidP="00DF7E01">
      <w:pPr>
        <w:pStyle w:val="ListParagraph"/>
        <w:numPr>
          <w:ilvl w:val="1"/>
          <w:numId w:val="82"/>
        </w:numPr>
        <w:rPr>
          <w:szCs w:val="22"/>
        </w:rPr>
      </w:pPr>
      <w:r w:rsidRPr="00982670">
        <w:rPr>
          <w:szCs w:val="22"/>
        </w:rPr>
        <w:t>[Pilot indices in 80MHz]-512, [Pilot indices in 80MHz]-512</w:t>
      </w:r>
    </w:p>
    <w:p w14:paraId="7C41AE45" w14:textId="77777777" w:rsidR="00982670" w:rsidRDefault="00982670" w:rsidP="00DF7E01">
      <w:pPr>
        <w:pStyle w:val="ListParagraph"/>
        <w:numPr>
          <w:ilvl w:val="0"/>
          <w:numId w:val="82"/>
        </w:numPr>
        <w:rPr>
          <w:szCs w:val="22"/>
        </w:rPr>
      </w:pPr>
      <w:r w:rsidRPr="00982670">
        <w:rPr>
          <w:szCs w:val="22"/>
        </w:rPr>
        <w:t>in a OFDMA/non-OFDMA with puncturing 320MHz EHT PPDU</w:t>
      </w:r>
    </w:p>
    <w:p w14:paraId="4B53D090" w14:textId="7EC77656" w:rsidR="00D855FD" w:rsidRDefault="00982670" w:rsidP="00DF7E01">
      <w:pPr>
        <w:pStyle w:val="ListParagraph"/>
        <w:numPr>
          <w:ilvl w:val="1"/>
          <w:numId w:val="82"/>
        </w:numPr>
        <w:rPr>
          <w:szCs w:val="22"/>
        </w:rPr>
      </w:pPr>
      <w:r w:rsidRPr="00982670">
        <w:rPr>
          <w:szCs w:val="22"/>
        </w:rPr>
        <w:t>[Pilot indices in 160MHz]-1024, [Pilot indices in 160MHz]+1024</w:t>
      </w:r>
    </w:p>
    <w:p w14:paraId="395E81A6" w14:textId="77777777" w:rsidR="00982670" w:rsidRDefault="00982670" w:rsidP="00982670">
      <w:pPr>
        <w:rPr>
          <w:szCs w:val="22"/>
        </w:rPr>
      </w:pPr>
    </w:p>
    <w:p w14:paraId="526B1D8C" w14:textId="48FD6E83" w:rsidR="00982670" w:rsidRDefault="00982670" w:rsidP="00982670">
      <w:pPr>
        <w:rPr>
          <w:szCs w:val="22"/>
        </w:rPr>
      </w:pPr>
      <w:r w:rsidRPr="001A39C5">
        <w:rPr>
          <w:szCs w:val="22"/>
          <w:highlight w:val="green"/>
        </w:rPr>
        <w:t xml:space="preserve">Y/N/A: </w:t>
      </w:r>
      <w:r w:rsidR="001A39C5" w:rsidRPr="001A39C5">
        <w:rPr>
          <w:szCs w:val="22"/>
          <w:highlight w:val="green"/>
        </w:rPr>
        <w:t>49</w:t>
      </w:r>
      <w:r w:rsidRPr="001A39C5">
        <w:rPr>
          <w:szCs w:val="22"/>
          <w:highlight w:val="green"/>
        </w:rPr>
        <w:t>/0/</w:t>
      </w:r>
      <w:r w:rsidR="001A39C5" w:rsidRPr="001A39C5">
        <w:rPr>
          <w:szCs w:val="22"/>
          <w:highlight w:val="green"/>
        </w:rPr>
        <w:t>5</w:t>
      </w:r>
    </w:p>
    <w:p w14:paraId="7259553B" w14:textId="59770B1D" w:rsidR="00982670" w:rsidRPr="00942FE6" w:rsidRDefault="001A39C5" w:rsidP="00982670">
      <w:pPr>
        <w:jc w:val="both"/>
        <w:rPr>
          <w:b/>
        </w:rPr>
      </w:pPr>
      <w:r>
        <w:rPr>
          <w:b/>
        </w:rPr>
        <w:t>Straw poll #79</w:t>
      </w:r>
      <w:r w:rsidR="00982670">
        <w:rPr>
          <w:b/>
        </w:rPr>
        <w:t xml:space="preserve"> </w:t>
      </w:r>
      <w:r w:rsidR="00982670" w:rsidRPr="006366A0">
        <w:rPr>
          <w:b/>
          <w:i/>
        </w:rPr>
        <w:t>[#SP</w:t>
      </w:r>
      <w:r>
        <w:rPr>
          <w:b/>
          <w:i/>
        </w:rPr>
        <w:t>79</w:t>
      </w:r>
      <w:r w:rsidR="00982670" w:rsidRPr="006366A0">
        <w:rPr>
          <w:b/>
          <w:i/>
        </w:rPr>
        <w:t>]</w:t>
      </w:r>
    </w:p>
    <w:p w14:paraId="189A5905" w14:textId="141ED29B" w:rsidR="00413A16" w:rsidRDefault="00413A16">
      <w:pPr>
        <w:rPr>
          <w:szCs w:val="22"/>
        </w:rPr>
      </w:pPr>
      <w:r>
        <w:rPr>
          <w:szCs w:val="22"/>
        </w:rPr>
        <w:br w:type="page"/>
      </w:r>
    </w:p>
    <w:p w14:paraId="02616E59" w14:textId="0595B27C" w:rsidR="00413A16" w:rsidRDefault="00413A16" w:rsidP="00982670">
      <w:pPr>
        <w:rPr>
          <w:szCs w:val="22"/>
        </w:rPr>
      </w:pPr>
      <w:r>
        <w:rPr>
          <w:szCs w:val="22"/>
        </w:rPr>
        <w:lastRenderedPageBreak/>
        <w:t>SP#3</w:t>
      </w:r>
    </w:p>
    <w:p w14:paraId="2D93439D" w14:textId="77777777" w:rsidR="00413A16" w:rsidRDefault="00413A16" w:rsidP="00474E67">
      <w:pPr>
        <w:rPr>
          <w:szCs w:val="22"/>
        </w:rPr>
      </w:pPr>
    </w:p>
    <w:p w14:paraId="4D9B144E" w14:textId="77777777" w:rsidR="00474E67" w:rsidRPr="00D12889" w:rsidRDefault="00474E67" w:rsidP="00474E67">
      <w:pPr>
        <w:jc w:val="both"/>
        <w:rPr>
          <w:szCs w:val="22"/>
        </w:rPr>
      </w:pPr>
      <w:r w:rsidRPr="00D12889">
        <w:rPr>
          <w:szCs w:val="22"/>
        </w:rPr>
        <w:t xml:space="preserve">Do you support that pilot subcarriers for small/large RU combinations includes the pilot subcarriers of each RU? </w:t>
      </w:r>
    </w:p>
    <w:p w14:paraId="485B40CF" w14:textId="77777777" w:rsidR="00413A16" w:rsidRDefault="00413A16" w:rsidP="00982670">
      <w:pPr>
        <w:rPr>
          <w:szCs w:val="22"/>
        </w:rPr>
      </w:pPr>
    </w:p>
    <w:p w14:paraId="34F44071" w14:textId="2A31CA07" w:rsidR="00474E67" w:rsidRDefault="00474E67" w:rsidP="00474E67">
      <w:pPr>
        <w:rPr>
          <w:szCs w:val="22"/>
        </w:rPr>
      </w:pPr>
      <w:r w:rsidRPr="001A39C5">
        <w:rPr>
          <w:szCs w:val="22"/>
          <w:highlight w:val="green"/>
        </w:rPr>
        <w:t>Y/N/A: 49/0/</w:t>
      </w:r>
      <w:r>
        <w:rPr>
          <w:szCs w:val="22"/>
          <w:highlight w:val="green"/>
        </w:rPr>
        <w:t>3</w:t>
      </w:r>
    </w:p>
    <w:p w14:paraId="1958FF9A" w14:textId="1502E41E" w:rsidR="00474E67" w:rsidRPr="00942FE6" w:rsidRDefault="00474E67" w:rsidP="00474E67">
      <w:pPr>
        <w:jc w:val="both"/>
        <w:rPr>
          <w:b/>
        </w:rPr>
      </w:pPr>
      <w:r>
        <w:rPr>
          <w:b/>
        </w:rPr>
        <w:t xml:space="preserve">Straw poll #80 </w:t>
      </w:r>
      <w:r w:rsidRPr="006366A0">
        <w:rPr>
          <w:b/>
          <w:i/>
        </w:rPr>
        <w:t>[#SP</w:t>
      </w:r>
      <w:r>
        <w:rPr>
          <w:b/>
          <w:i/>
        </w:rPr>
        <w:t>80</w:t>
      </w:r>
      <w:r w:rsidRPr="006366A0">
        <w:rPr>
          <w:b/>
          <w:i/>
        </w:rPr>
        <w:t>]</w:t>
      </w:r>
    </w:p>
    <w:p w14:paraId="6DABA0E8" w14:textId="77777777" w:rsidR="00474E67" w:rsidRDefault="00474E67" w:rsidP="00982670">
      <w:pPr>
        <w:rPr>
          <w:szCs w:val="22"/>
        </w:rPr>
      </w:pPr>
    </w:p>
    <w:p w14:paraId="1CC536E9" w14:textId="77777777" w:rsidR="00F141B3" w:rsidRDefault="00F141B3" w:rsidP="00982670">
      <w:pPr>
        <w:rPr>
          <w:szCs w:val="22"/>
        </w:rPr>
      </w:pPr>
    </w:p>
    <w:p w14:paraId="0483ACCC" w14:textId="51CE2323" w:rsidR="00F141B3" w:rsidRPr="00E41CD2" w:rsidRDefault="00F141B3" w:rsidP="00982670">
      <w:pPr>
        <w:rPr>
          <w:b/>
          <w:szCs w:val="22"/>
        </w:rPr>
      </w:pPr>
      <w:r w:rsidRPr="00E41CD2">
        <w:rPr>
          <w:b/>
          <w:szCs w:val="22"/>
        </w:rPr>
        <w:t>20/0699</w:t>
      </w:r>
      <w:r w:rsidR="00CF10AD" w:rsidRPr="00E41CD2">
        <w:rPr>
          <w:b/>
          <w:szCs w:val="22"/>
        </w:rPr>
        <w:t>r1 (Phase Rotation Proposal Follow-up, Eunsung Park, LGE)</w:t>
      </w:r>
    </w:p>
    <w:p w14:paraId="63F53A65" w14:textId="77777777" w:rsidR="00CF10AD" w:rsidRDefault="00CF10AD" w:rsidP="00982670">
      <w:pPr>
        <w:rPr>
          <w:szCs w:val="22"/>
        </w:rPr>
      </w:pPr>
    </w:p>
    <w:p w14:paraId="452E3E34" w14:textId="4B7E6FD9" w:rsidR="00CF10AD" w:rsidRDefault="00CF10AD" w:rsidP="00982670">
      <w:pPr>
        <w:rPr>
          <w:szCs w:val="22"/>
        </w:rPr>
      </w:pPr>
      <w:r>
        <w:rPr>
          <w:szCs w:val="22"/>
        </w:rPr>
        <w:t>SP#8</w:t>
      </w:r>
    </w:p>
    <w:p w14:paraId="61BA849D" w14:textId="77777777" w:rsidR="00CF10AD" w:rsidRDefault="00CF10AD" w:rsidP="00982670">
      <w:pPr>
        <w:rPr>
          <w:szCs w:val="22"/>
        </w:rPr>
      </w:pPr>
    </w:p>
    <w:p w14:paraId="6FC6CECD" w14:textId="640C7C70" w:rsidR="00E41CD2" w:rsidRPr="00E41CD2" w:rsidRDefault="00E41CD2" w:rsidP="00E41CD2">
      <w:pPr>
        <w:rPr>
          <w:szCs w:val="22"/>
        </w:rPr>
      </w:pPr>
      <w:r w:rsidRPr="00E41CD2">
        <w:rPr>
          <w:szCs w:val="22"/>
        </w:rPr>
        <w:t>Do you agree to add the following text to the TGbe SFD?</w:t>
      </w:r>
    </w:p>
    <w:p w14:paraId="0628D93A" w14:textId="77777777" w:rsidR="00200CAA" w:rsidRDefault="00E41CD2" w:rsidP="00DF7E01">
      <w:pPr>
        <w:pStyle w:val="ListParagraph"/>
        <w:numPr>
          <w:ilvl w:val="0"/>
          <w:numId w:val="83"/>
        </w:numPr>
        <w:rPr>
          <w:szCs w:val="22"/>
        </w:rPr>
      </w:pPr>
      <w:r w:rsidRPr="00E41CD2">
        <w:rPr>
          <w:szCs w:val="22"/>
        </w:rPr>
        <w:t>11be supports the following phase rotation sequence for legacy preamble, RL-SIG, U-SIG and EHT-SIG in 320/160+160 MHz PPDU</w:t>
      </w:r>
    </w:p>
    <w:p w14:paraId="74CC9669" w14:textId="6822380C" w:rsidR="00CF10AD" w:rsidRPr="00200CAA" w:rsidRDefault="00E41CD2" w:rsidP="00DF7E01">
      <w:pPr>
        <w:pStyle w:val="ListParagraph"/>
        <w:numPr>
          <w:ilvl w:val="1"/>
          <w:numId w:val="83"/>
        </w:numPr>
        <w:rPr>
          <w:szCs w:val="22"/>
        </w:rPr>
      </w:pPr>
      <w:r w:rsidRPr="00200CAA">
        <w:rPr>
          <w:szCs w:val="22"/>
        </w:rPr>
        <w:t>[1 -1 -1 -1 1 -1 -1 -1 -1 1 1 1 -1 1 1 1]</w:t>
      </w:r>
    </w:p>
    <w:p w14:paraId="6A57F7F1" w14:textId="77777777" w:rsidR="00200CAA" w:rsidRDefault="00200CAA" w:rsidP="00E41CD2">
      <w:pPr>
        <w:rPr>
          <w:szCs w:val="22"/>
        </w:rPr>
      </w:pPr>
    </w:p>
    <w:p w14:paraId="5C6DFAFA" w14:textId="45EE57B1" w:rsidR="00200CAA" w:rsidRDefault="00200CAA" w:rsidP="00200CAA">
      <w:pPr>
        <w:rPr>
          <w:szCs w:val="22"/>
        </w:rPr>
      </w:pPr>
      <w:r w:rsidRPr="00DE6DF8">
        <w:rPr>
          <w:szCs w:val="22"/>
          <w:highlight w:val="green"/>
        </w:rPr>
        <w:t>Y/N/A: 37/4/14</w:t>
      </w:r>
    </w:p>
    <w:p w14:paraId="02421EFE" w14:textId="46784753" w:rsidR="00200CAA" w:rsidRPr="00942FE6" w:rsidRDefault="00200CAA" w:rsidP="00200CAA">
      <w:pPr>
        <w:jc w:val="both"/>
        <w:rPr>
          <w:b/>
        </w:rPr>
      </w:pPr>
      <w:r>
        <w:rPr>
          <w:b/>
        </w:rPr>
        <w:t xml:space="preserve">Straw poll #81 </w:t>
      </w:r>
      <w:r w:rsidRPr="006366A0">
        <w:rPr>
          <w:b/>
          <w:i/>
        </w:rPr>
        <w:t>[#SP</w:t>
      </w:r>
      <w:r>
        <w:rPr>
          <w:b/>
          <w:i/>
        </w:rPr>
        <w:t>81</w:t>
      </w:r>
      <w:r w:rsidRPr="006366A0">
        <w:rPr>
          <w:b/>
          <w:i/>
        </w:rPr>
        <w:t>]</w:t>
      </w:r>
    </w:p>
    <w:p w14:paraId="10865229" w14:textId="77777777" w:rsidR="00200CAA" w:rsidRDefault="00200CAA" w:rsidP="00E41CD2">
      <w:pPr>
        <w:rPr>
          <w:szCs w:val="22"/>
        </w:rPr>
      </w:pPr>
    </w:p>
    <w:p w14:paraId="1CE48FE8" w14:textId="77777777" w:rsidR="00DE6DF8" w:rsidRDefault="00DE6DF8" w:rsidP="00E41CD2">
      <w:pPr>
        <w:rPr>
          <w:szCs w:val="22"/>
        </w:rPr>
      </w:pPr>
    </w:p>
    <w:p w14:paraId="4923C2A5" w14:textId="38622477" w:rsidR="00DE6DF8" w:rsidRPr="00AC2D55" w:rsidRDefault="00657D27" w:rsidP="00E41CD2">
      <w:pPr>
        <w:rPr>
          <w:b/>
          <w:szCs w:val="22"/>
        </w:rPr>
      </w:pPr>
      <w:r w:rsidRPr="00AC2D55">
        <w:rPr>
          <w:b/>
          <w:szCs w:val="22"/>
        </w:rPr>
        <w:t>20/0782r</w:t>
      </w:r>
      <w:r w:rsidR="00AC2D55" w:rsidRPr="00AC2D55">
        <w:rPr>
          <w:b/>
          <w:szCs w:val="22"/>
        </w:rPr>
        <w:t>2 (EHT-STF Sequences, Eunsung Park, LGE)</w:t>
      </w:r>
    </w:p>
    <w:p w14:paraId="5359D58B" w14:textId="77777777" w:rsidR="00AC2D55" w:rsidRDefault="00AC2D55" w:rsidP="00E41CD2">
      <w:pPr>
        <w:rPr>
          <w:szCs w:val="22"/>
        </w:rPr>
      </w:pPr>
    </w:p>
    <w:p w14:paraId="0F7BABF8" w14:textId="41B61F73" w:rsidR="00AC2D55" w:rsidRDefault="00AC2D55" w:rsidP="00E41CD2">
      <w:pPr>
        <w:rPr>
          <w:szCs w:val="22"/>
        </w:rPr>
      </w:pPr>
      <w:r>
        <w:rPr>
          <w:szCs w:val="22"/>
        </w:rPr>
        <w:t>SP#7</w:t>
      </w:r>
    </w:p>
    <w:p w14:paraId="065D3B3C" w14:textId="77777777" w:rsidR="00AC2D55" w:rsidRDefault="00AC2D55" w:rsidP="000E0EEC">
      <w:pPr>
        <w:jc w:val="both"/>
        <w:rPr>
          <w:szCs w:val="22"/>
        </w:rPr>
      </w:pPr>
    </w:p>
    <w:p w14:paraId="63729C2B" w14:textId="77777777" w:rsidR="00A12803" w:rsidRPr="00A12803" w:rsidRDefault="00A12803" w:rsidP="000E0EEC">
      <w:pPr>
        <w:jc w:val="both"/>
        <w:rPr>
          <w:szCs w:val="22"/>
        </w:rPr>
      </w:pPr>
      <w:r w:rsidRPr="00A12803">
        <w:rPr>
          <w:szCs w:val="22"/>
        </w:rPr>
        <w:t>Do you agree to add the following text to the TGbe SFD?</w:t>
      </w:r>
    </w:p>
    <w:p w14:paraId="595B4B46" w14:textId="77777777" w:rsidR="00A12803" w:rsidRDefault="00A12803" w:rsidP="00DF7E01">
      <w:pPr>
        <w:pStyle w:val="ListParagraph"/>
        <w:numPr>
          <w:ilvl w:val="0"/>
          <w:numId w:val="83"/>
        </w:numPr>
        <w:jc w:val="both"/>
        <w:rPr>
          <w:szCs w:val="22"/>
        </w:rPr>
      </w:pPr>
      <w:r w:rsidRPr="000E0EEC">
        <w:rPr>
          <w:i/>
          <w:szCs w:val="22"/>
        </w:rPr>
        <w:t>M</w:t>
      </w:r>
      <w:r w:rsidRPr="00A12803">
        <w:rPr>
          <w:szCs w:val="22"/>
        </w:rPr>
        <w:t xml:space="preserve"> = {-1 -1 -1 +1 +1 +1 -1 +1 +1 +1 -1 +1 +1 -1 +1}</w:t>
      </w:r>
    </w:p>
    <w:p w14:paraId="08765067" w14:textId="77777777" w:rsidR="00A12803" w:rsidRDefault="00A12803" w:rsidP="00DF7E01">
      <w:pPr>
        <w:pStyle w:val="ListParagraph"/>
        <w:numPr>
          <w:ilvl w:val="0"/>
          <w:numId w:val="83"/>
        </w:numPr>
        <w:jc w:val="both"/>
        <w:rPr>
          <w:szCs w:val="22"/>
        </w:rPr>
      </w:pPr>
      <w:r w:rsidRPr="00A12803">
        <w:rPr>
          <w:szCs w:val="22"/>
        </w:rPr>
        <w:t>1x EHT-STF sequence for contiguous 320MHz PPDU</w:t>
      </w:r>
    </w:p>
    <w:p w14:paraId="33739B52" w14:textId="77777777" w:rsidR="00A12803" w:rsidRDefault="00A12803" w:rsidP="00DF7E01">
      <w:pPr>
        <w:pStyle w:val="ListParagraph"/>
        <w:numPr>
          <w:ilvl w:val="1"/>
          <w:numId w:val="83"/>
        </w:numPr>
        <w:jc w:val="both"/>
        <w:rPr>
          <w:szCs w:val="22"/>
        </w:rPr>
      </w:pPr>
      <w:r w:rsidRPr="000E0EEC">
        <w:rPr>
          <w:i/>
          <w:szCs w:val="22"/>
        </w:rPr>
        <w:t>EHTS</w:t>
      </w:r>
      <w:r w:rsidRPr="000E0EEC">
        <w:rPr>
          <w:szCs w:val="22"/>
          <w:vertAlign w:val="subscript"/>
        </w:rPr>
        <w:t>-2032:16:2032</w:t>
      </w:r>
      <w:r w:rsidRPr="00A12803">
        <w:rPr>
          <w:szCs w:val="22"/>
        </w:rPr>
        <w:t xml:space="preserve"> =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 (1+j) / sqrt(2)</w:t>
      </w:r>
    </w:p>
    <w:p w14:paraId="78765C37" w14:textId="77777777" w:rsidR="00A12803" w:rsidRDefault="00A12803" w:rsidP="00DF7E01">
      <w:pPr>
        <w:pStyle w:val="ListParagraph"/>
        <w:numPr>
          <w:ilvl w:val="0"/>
          <w:numId w:val="83"/>
        </w:numPr>
        <w:jc w:val="both"/>
        <w:rPr>
          <w:szCs w:val="22"/>
        </w:rPr>
      </w:pPr>
      <w:r w:rsidRPr="00A12803">
        <w:rPr>
          <w:szCs w:val="22"/>
        </w:rPr>
        <w:t>1x EHT-STF sequence for non-contiguous 160+160MHz PPDU</w:t>
      </w:r>
    </w:p>
    <w:p w14:paraId="419AEF25" w14:textId="77777777" w:rsidR="00A12803" w:rsidRDefault="00A12803" w:rsidP="00DF7E01">
      <w:pPr>
        <w:pStyle w:val="ListParagraph"/>
        <w:numPr>
          <w:ilvl w:val="1"/>
          <w:numId w:val="83"/>
        </w:numPr>
        <w:jc w:val="both"/>
        <w:rPr>
          <w:szCs w:val="22"/>
        </w:rPr>
      </w:pPr>
      <w:r w:rsidRPr="00A12803">
        <w:rPr>
          <w:szCs w:val="22"/>
        </w:rPr>
        <w:t xml:space="preserve">Low 160MHz: </w:t>
      </w:r>
      <w:r w:rsidRPr="00A95320">
        <w:rPr>
          <w:i/>
          <w:szCs w:val="22"/>
        </w:rPr>
        <w:t>EHTS</w:t>
      </w:r>
      <w:r w:rsidRPr="00A95320">
        <w:rPr>
          <w:szCs w:val="22"/>
          <w:vertAlign w:val="subscript"/>
        </w:rPr>
        <w:t>-1008:16:1008</w:t>
      </w:r>
      <w:r w:rsidRPr="00A12803">
        <w:rPr>
          <w:szCs w:val="22"/>
        </w:rPr>
        <w:t xml:space="preserve"> =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 * (1+j) / sqrt(2)</w:t>
      </w:r>
    </w:p>
    <w:p w14:paraId="7FD7A7C9" w14:textId="6FD52300" w:rsidR="00AC2D55" w:rsidRPr="00A12803" w:rsidRDefault="00A12803" w:rsidP="00DF7E01">
      <w:pPr>
        <w:pStyle w:val="ListParagraph"/>
        <w:numPr>
          <w:ilvl w:val="1"/>
          <w:numId w:val="83"/>
        </w:numPr>
        <w:jc w:val="both"/>
        <w:rPr>
          <w:szCs w:val="22"/>
        </w:rPr>
      </w:pPr>
      <w:r w:rsidRPr="00A12803">
        <w:rPr>
          <w:szCs w:val="22"/>
        </w:rPr>
        <w:t xml:space="preserve">High 160MHz: </w:t>
      </w:r>
      <w:r w:rsidRPr="00A95320">
        <w:rPr>
          <w:i/>
          <w:szCs w:val="22"/>
        </w:rPr>
        <w:t>EHTS</w:t>
      </w:r>
      <w:r w:rsidRPr="00A95320">
        <w:rPr>
          <w:szCs w:val="22"/>
          <w:vertAlign w:val="subscript"/>
        </w:rPr>
        <w:t>-1008:16:1008</w:t>
      </w:r>
      <w:r w:rsidRPr="00A12803">
        <w:rPr>
          <w:szCs w:val="22"/>
        </w:rPr>
        <w:t xml:space="preserve"> =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 * (1+j) / sqrt(2)</w:t>
      </w:r>
    </w:p>
    <w:p w14:paraId="01A30623" w14:textId="77777777" w:rsidR="00A12803" w:rsidRDefault="00A12803" w:rsidP="00A12803">
      <w:pPr>
        <w:rPr>
          <w:szCs w:val="22"/>
        </w:rPr>
      </w:pPr>
    </w:p>
    <w:p w14:paraId="0810444B" w14:textId="200C5A58" w:rsidR="00A12803" w:rsidRDefault="00A12803" w:rsidP="00A12803">
      <w:pPr>
        <w:rPr>
          <w:szCs w:val="22"/>
        </w:rPr>
      </w:pPr>
      <w:r w:rsidRPr="00A12803">
        <w:rPr>
          <w:szCs w:val="22"/>
          <w:highlight w:val="green"/>
        </w:rPr>
        <w:t>Y/N/A: 32/0/13</w:t>
      </w:r>
    </w:p>
    <w:p w14:paraId="73189BBA" w14:textId="4780567D" w:rsidR="00A12803" w:rsidRPr="00942FE6" w:rsidRDefault="00A12803" w:rsidP="00A12803">
      <w:pPr>
        <w:jc w:val="both"/>
        <w:rPr>
          <w:b/>
        </w:rPr>
      </w:pPr>
      <w:r>
        <w:rPr>
          <w:b/>
        </w:rPr>
        <w:t xml:space="preserve">Straw poll #82 </w:t>
      </w:r>
      <w:r w:rsidRPr="006366A0">
        <w:rPr>
          <w:b/>
          <w:i/>
        </w:rPr>
        <w:t>[#SP</w:t>
      </w:r>
      <w:r>
        <w:rPr>
          <w:b/>
          <w:i/>
        </w:rPr>
        <w:t>82</w:t>
      </w:r>
      <w:r w:rsidRPr="006366A0">
        <w:rPr>
          <w:b/>
          <w:i/>
        </w:rPr>
        <w:t>]</w:t>
      </w:r>
    </w:p>
    <w:p w14:paraId="5BCF18CC" w14:textId="4ABA2194" w:rsidR="004C00CA" w:rsidRDefault="004C00CA">
      <w:pPr>
        <w:rPr>
          <w:szCs w:val="22"/>
        </w:rPr>
      </w:pPr>
    </w:p>
    <w:p w14:paraId="3C9A421A" w14:textId="77777777" w:rsidR="004C00CA" w:rsidRDefault="004C00CA">
      <w:pPr>
        <w:rPr>
          <w:szCs w:val="22"/>
        </w:rPr>
      </w:pPr>
      <w:r>
        <w:rPr>
          <w:szCs w:val="22"/>
        </w:rPr>
        <w:br w:type="page"/>
      </w:r>
    </w:p>
    <w:p w14:paraId="25E7BE80" w14:textId="3130EA53" w:rsidR="00E859A7" w:rsidRDefault="00E859A7" w:rsidP="00A12803">
      <w:pPr>
        <w:rPr>
          <w:szCs w:val="22"/>
        </w:rPr>
      </w:pPr>
      <w:r>
        <w:rPr>
          <w:szCs w:val="22"/>
        </w:rPr>
        <w:lastRenderedPageBreak/>
        <w:t>SP#8</w:t>
      </w:r>
    </w:p>
    <w:p w14:paraId="729A94C4" w14:textId="77777777" w:rsidR="004C00CA" w:rsidRDefault="004C00CA" w:rsidP="00A12803">
      <w:pPr>
        <w:rPr>
          <w:szCs w:val="22"/>
        </w:rPr>
      </w:pPr>
    </w:p>
    <w:p w14:paraId="1360BA27" w14:textId="77777777" w:rsidR="004C00CA" w:rsidRPr="004C00CA" w:rsidRDefault="004C00CA" w:rsidP="0001071B">
      <w:pPr>
        <w:jc w:val="both"/>
        <w:rPr>
          <w:szCs w:val="22"/>
        </w:rPr>
      </w:pPr>
      <w:r w:rsidRPr="004C00CA">
        <w:rPr>
          <w:szCs w:val="22"/>
        </w:rPr>
        <w:t>Do you agree to add the following text to the TGbe SFD?</w:t>
      </w:r>
    </w:p>
    <w:p w14:paraId="2413FC21" w14:textId="77777777" w:rsidR="004C00CA" w:rsidRDefault="004C00CA" w:rsidP="00DF7E01">
      <w:pPr>
        <w:pStyle w:val="ListParagraph"/>
        <w:numPr>
          <w:ilvl w:val="0"/>
          <w:numId w:val="84"/>
        </w:numPr>
        <w:jc w:val="both"/>
        <w:rPr>
          <w:szCs w:val="22"/>
        </w:rPr>
      </w:pPr>
      <w:r w:rsidRPr="000C55DD">
        <w:rPr>
          <w:i/>
          <w:szCs w:val="22"/>
        </w:rPr>
        <w:t>M</w:t>
      </w:r>
      <w:r w:rsidRPr="004C00CA">
        <w:rPr>
          <w:szCs w:val="22"/>
        </w:rPr>
        <w:t xml:space="preserve"> = {-1 -1 -1 +1 +1 +1 -1 +1 +1 +1 -1 +1 +1 -1 +1}</w:t>
      </w:r>
    </w:p>
    <w:p w14:paraId="5ABF37AE" w14:textId="77777777" w:rsidR="004C00CA" w:rsidRDefault="004C00CA" w:rsidP="00DF7E01">
      <w:pPr>
        <w:pStyle w:val="ListParagraph"/>
        <w:numPr>
          <w:ilvl w:val="0"/>
          <w:numId w:val="84"/>
        </w:numPr>
        <w:jc w:val="both"/>
        <w:rPr>
          <w:szCs w:val="22"/>
        </w:rPr>
      </w:pPr>
      <w:r w:rsidRPr="004C00CA">
        <w:rPr>
          <w:szCs w:val="22"/>
        </w:rPr>
        <w:t>2x EHT-STF seq</w:t>
      </w:r>
      <w:r>
        <w:rPr>
          <w:szCs w:val="22"/>
        </w:rPr>
        <w:t>uence for contiguous 320MHz PPDU</w:t>
      </w:r>
    </w:p>
    <w:p w14:paraId="0A9F4F4E" w14:textId="77777777" w:rsidR="004C00CA" w:rsidRDefault="004C00CA" w:rsidP="00DF7E01">
      <w:pPr>
        <w:pStyle w:val="ListParagraph"/>
        <w:numPr>
          <w:ilvl w:val="1"/>
          <w:numId w:val="84"/>
        </w:numPr>
        <w:jc w:val="both"/>
        <w:rPr>
          <w:szCs w:val="22"/>
        </w:rPr>
      </w:pPr>
      <w:r w:rsidRPr="000C55DD">
        <w:rPr>
          <w:i/>
          <w:szCs w:val="22"/>
        </w:rPr>
        <w:t>EHTS</w:t>
      </w:r>
      <w:r w:rsidRPr="000C55DD">
        <w:rPr>
          <w:szCs w:val="22"/>
          <w:vertAlign w:val="subscript"/>
        </w:rPr>
        <w:t>-2040:8:2040</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 (1+j) / sqrt(2)</w:t>
      </w:r>
    </w:p>
    <w:p w14:paraId="0FE5CB70" w14:textId="77777777" w:rsidR="004C00CA" w:rsidRDefault="004C00CA" w:rsidP="00DF7E01">
      <w:pPr>
        <w:pStyle w:val="ListParagraph"/>
        <w:numPr>
          <w:ilvl w:val="2"/>
          <w:numId w:val="84"/>
        </w:numPr>
        <w:jc w:val="both"/>
        <w:rPr>
          <w:szCs w:val="22"/>
        </w:rPr>
      </w:pPr>
      <w:r w:rsidRPr="000C55DD">
        <w:rPr>
          <w:i/>
          <w:szCs w:val="22"/>
        </w:rPr>
        <w:t>EHTS</w:t>
      </w:r>
      <w:r w:rsidRPr="000C55DD">
        <w:rPr>
          <w:szCs w:val="22"/>
          <w:vertAlign w:val="subscript"/>
        </w:rPr>
        <w:t>-2040</w:t>
      </w:r>
      <w:r w:rsidRPr="004C00CA">
        <w:rPr>
          <w:szCs w:val="22"/>
        </w:rPr>
        <w:t xml:space="preserve"> = </w:t>
      </w:r>
      <w:r w:rsidRPr="000C55DD">
        <w:rPr>
          <w:i/>
          <w:szCs w:val="22"/>
        </w:rPr>
        <w:t>EHTS</w:t>
      </w:r>
      <w:r w:rsidRPr="000C55DD">
        <w:rPr>
          <w:szCs w:val="22"/>
          <w:vertAlign w:val="subscript"/>
        </w:rPr>
        <w:t>-1032</w:t>
      </w:r>
      <w:r w:rsidRPr="004C00CA">
        <w:rPr>
          <w:szCs w:val="22"/>
        </w:rPr>
        <w:t xml:space="preserve"> = </w:t>
      </w: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1032</w:t>
      </w:r>
      <w:r w:rsidRPr="004C00CA">
        <w:rPr>
          <w:szCs w:val="22"/>
        </w:rPr>
        <w:t xml:space="preserve"> = </w:t>
      </w:r>
      <w:r w:rsidRPr="000C55DD">
        <w:rPr>
          <w:i/>
          <w:szCs w:val="22"/>
        </w:rPr>
        <w:t>EHTS</w:t>
      </w:r>
      <w:r w:rsidRPr="000C55DD">
        <w:rPr>
          <w:szCs w:val="22"/>
          <w:vertAlign w:val="subscript"/>
        </w:rPr>
        <w:t>2040</w:t>
      </w:r>
      <w:r w:rsidRPr="004C00CA">
        <w:rPr>
          <w:szCs w:val="22"/>
        </w:rPr>
        <w:t xml:space="preserve"> = 0</w:t>
      </w:r>
    </w:p>
    <w:p w14:paraId="782277FE" w14:textId="77777777" w:rsidR="004C00CA" w:rsidRDefault="004C00CA" w:rsidP="00DF7E01">
      <w:pPr>
        <w:pStyle w:val="ListParagraph"/>
        <w:numPr>
          <w:ilvl w:val="0"/>
          <w:numId w:val="84"/>
        </w:numPr>
        <w:jc w:val="both"/>
        <w:rPr>
          <w:szCs w:val="22"/>
        </w:rPr>
      </w:pPr>
      <w:r w:rsidRPr="004C00CA">
        <w:rPr>
          <w:szCs w:val="22"/>
        </w:rPr>
        <w:t>2x EHT-STF sequence for non-contiguous 160+160MHz PPDU</w:t>
      </w:r>
    </w:p>
    <w:p w14:paraId="5C168E51" w14:textId="53837ADE" w:rsidR="000C55DD" w:rsidRDefault="004C00CA" w:rsidP="00DF7E01">
      <w:pPr>
        <w:pStyle w:val="ListParagraph"/>
        <w:numPr>
          <w:ilvl w:val="1"/>
          <w:numId w:val="84"/>
        </w:numPr>
        <w:jc w:val="both"/>
        <w:rPr>
          <w:szCs w:val="22"/>
        </w:rPr>
      </w:pPr>
      <w:r w:rsidRPr="004C00CA">
        <w:rPr>
          <w:szCs w:val="22"/>
        </w:rPr>
        <w:t xml:space="preserve">Low 160MHz: </w:t>
      </w:r>
      <w:r w:rsidR="000C55DD">
        <w:rPr>
          <w:szCs w:val="22"/>
        </w:rPr>
        <w:t xml:space="preserve"> </w:t>
      </w:r>
      <w:r w:rsidRPr="000C55DD">
        <w:rPr>
          <w:i/>
          <w:szCs w:val="22"/>
        </w:rPr>
        <w:t>EHTS</w:t>
      </w:r>
      <w:r w:rsidRPr="000C55DD">
        <w:rPr>
          <w:szCs w:val="22"/>
          <w:vertAlign w:val="subscript"/>
        </w:rPr>
        <w:t>-1016:8:1016</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000C55DD">
        <w:rPr>
          <w:szCs w:val="22"/>
        </w:rPr>
        <w:t xml:space="preserve"> </w:t>
      </w:r>
      <w:r w:rsidRPr="004C00CA">
        <w:rPr>
          <w:szCs w:val="22"/>
        </w:rPr>
        <w:t xml:space="preserve">0 </w:t>
      </w:r>
      <w:r w:rsidRPr="000C55DD">
        <w:rPr>
          <w:i/>
          <w:szCs w:val="22"/>
        </w:rPr>
        <w:t>M</w:t>
      </w:r>
      <w:r w:rsidRPr="004C00CA">
        <w:rPr>
          <w:szCs w:val="22"/>
        </w:rPr>
        <w:t xml:space="preserve"> -1 </w:t>
      </w:r>
      <w:r w:rsidRPr="000C55DD">
        <w:rPr>
          <w:i/>
          <w:szCs w:val="22"/>
        </w:rPr>
        <w:t>M</w:t>
      </w:r>
      <w:r w:rsidRPr="004C00CA">
        <w:rPr>
          <w:szCs w:val="22"/>
        </w:rPr>
        <w:t xml:space="preserve"> -1 </w:t>
      </w:r>
      <w:r w:rsidR="000C55DD">
        <w:rPr>
          <w:szCs w:val="22"/>
        </w:rPr>
        <w:t xml:space="preserve">    </w:t>
      </w:r>
      <w:r w:rsidR="0001071B">
        <w:rPr>
          <w:szCs w:val="22"/>
        </w:rPr>
        <w:t xml:space="preserve">   </w:t>
      </w:r>
      <w:r w:rsidRPr="004C00CA">
        <w:rPr>
          <w:szCs w:val="22"/>
        </w:rPr>
        <w:t>-</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 * (1+j) / sqrt(2)</w:t>
      </w:r>
    </w:p>
    <w:p w14:paraId="479ED438" w14:textId="685E8EC4" w:rsidR="004C00CA" w:rsidRPr="000C55DD" w:rsidRDefault="004C00CA" w:rsidP="00DF7E01">
      <w:pPr>
        <w:pStyle w:val="ListParagraph"/>
        <w:numPr>
          <w:ilvl w:val="2"/>
          <w:numId w:val="84"/>
        </w:numPr>
        <w:jc w:val="both"/>
        <w:rPr>
          <w:szCs w:val="22"/>
        </w:rPr>
      </w:pPr>
      <w:r w:rsidRPr="000C55DD">
        <w:rPr>
          <w:i/>
          <w:szCs w:val="22"/>
        </w:rPr>
        <w:t>EHTS</w:t>
      </w:r>
      <w:r w:rsidRPr="000C55DD">
        <w:rPr>
          <w:szCs w:val="22"/>
          <w:vertAlign w:val="subscript"/>
        </w:rPr>
        <w:t>-1016</w:t>
      </w:r>
      <w:r w:rsidRPr="000C55DD">
        <w:rPr>
          <w:szCs w:val="22"/>
        </w:rPr>
        <w:t xml:space="preserve"> = </w:t>
      </w:r>
      <w:r w:rsidRPr="000C55DD">
        <w:rPr>
          <w:i/>
          <w:szCs w:val="22"/>
        </w:rPr>
        <w:t>EHTS</w:t>
      </w:r>
      <w:r w:rsidRPr="000C55DD">
        <w:rPr>
          <w:szCs w:val="22"/>
          <w:vertAlign w:val="subscript"/>
        </w:rPr>
        <w:t>-8</w:t>
      </w:r>
      <w:r w:rsidRPr="000C55DD">
        <w:rPr>
          <w:szCs w:val="22"/>
        </w:rPr>
        <w:t xml:space="preserve"> = </w:t>
      </w:r>
      <w:r w:rsidRPr="000C55DD">
        <w:rPr>
          <w:i/>
          <w:szCs w:val="22"/>
        </w:rPr>
        <w:t>EHTS</w:t>
      </w:r>
      <w:r w:rsidRPr="000C55DD">
        <w:rPr>
          <w:szCs w:val="22"/>
          <w:vertAlign w:val="subscript"/>
        </w:rPr>
        <w:t>8</w:t>
      </w:r>
      <w:r w:rsidRPr="000C55DD">
        <w:rPr>
          <w:szCs w:val="22"/>
        </w:rPr>
        <w:t xml:space="preserve"> = </w:t>
      </w:r>
      <w:r w:rsidRPr="000C55DD">
        <w:rPr>
          <w:i/>
          <w:szCs w:val="22"/>
        </w:rPr>
        <w:t>EHTS</w:t>
      </w:r>
      <w:r w:rsidRPr="000C55DD">
        <w:rPr>
          <w:szCs w:val="22"/>
          <w:vertAlign w:val="subscript"/>
        </w:rPr>
        <w:t>1016</w:t>
      </w:r>
      <w:r w:rsidRPr="000C55DD">
        <w:rPr>
          <w:szCs w:val="22"/>
        </w:rPr>
        <w:t xml:space="preserve"> = 0</w:t>
      </w:r>
    </w:p>
    <w:p w14:paraId="41F7A27B" w14:textId="61CAEE56" w:rsidR="004C00CA" w:rsidRDefault="004C00CA" w:rsidP="00DF7E01">
      <w:pPr>
        <w:pStyle w:val="ListParagraph"/>
        <w:numPr>
          <w:ilvl w:val="1"/>
          <w:numId w:val="84"/>
        </w:numPr>
        <w:jc w:val="both"/>
        <w:rPr>
          <w:szCs w:val="22"/>
        </w:rPr>
      </w:pPr>
      <w:r w:rsidRPr="004C00CA">
        <w:rPr>
          <w:szCs w:val="22"/>
        </w:rPr>
        <w:t>High 160MHz:</w:t>
      </w:r>
      <w:r w:rsidR="000C55DD">
        <w:rPr>
          <w:szCs w:val="22"/>
        </w:rPr>
        <w:t xml:space="preserve"> </w:t>
      </w:r>
      <w:r w:rsidRPr="004C00CA">
        <w:rPr>
          <w:szCs w:val="22"/>
        </w:rPr>
        <w:t xml:space="preserve"> </w:t>
      </w:r>
      <w:r w:rsidRPr="000C55DD">
        <w:rPr>
          <w:i/>
          <w:szCs w:val="22"/>
        </w:rPr>
        <w:t>EHTS</w:t>
      </w:r>
      <w:r w:rsidRPr="000C55DD">
        <w:rPr>
          <w:szCs w:val="22"/>
          <w:vertAlign w:val="subscript"/>
        </w:rPr>
        <w:t>-1016:8:1016</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000C55DD">
        <w:rPr>
          <w:szCs w:val="22"/>
        </w:rPr>
        <w:t xml:space="preserve"> </w:t>
      </w:r>
      <w:r w:rsidRPr="004C00CA">
        <w:rPr>
          <w:szCs w:val="22"/>
        </w:rPr>
        <w:t>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 (1+j) / sqrt(2)</w:t>
      </w:r>
    </w:p>
    <w:p w14:paraId="2BE3246A" w14:textId="54210FCA" w:rsidR="004C00CA" w:rsidRPr="004C00CA" w:rsidRDefault="004C00CA" w:rsidP="00DF7E01">
      <w:pPr>
        <w:pStyle w:val="ListParagraph"/>
        <w:numPr>
          <w:ilvl w:val="2"/>
          <w:numId w:val="84"/>
        </w:numPr>
        <w:jc w:val="both"/>
        <w:rPr>
          <w:szCs w:val="22"/>
        </w:rPr>
      </w:pP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1016</w:t>
      </w:r>
      <w:r w:rsidRPr="004C00CA">
        <w:rPr>
          <w:szCs w:val="22"/>
        </w:rPr>
        <w:t xml:space="preserve"> = 0</w:t>
      </w:r>
    </w:p>
    <w:p w14:paraId="3C8D28D0" w14:textId="77777777" w:rsidR="004C00CA" w:rsidRDefault="004C00CA" w:rsidP="00A12803">
      <w:pPr>
        <w:rPr>
          <w:szCs w:val="22"/>
        </w:rPr>
      </w:pPr>
    </w:p>
    <w:p w14:paraId="27F4E2DB" w14:textId="25176C17" w:rsidR="004C00CA" w:rsidRDefault="004C00CA" w:rsidP="004C00CA">
      <w:pPr>
        <w:rPr>
          <w:szCs w:val="22"/>
        </w:rPr>
      </w:pPr>
      <w:r w:rsidRPr="00A12803">
        <w:rPr>
          <w:szCs w:val="22"/>
          <w:highlight w:val="green"/>
        </w:rPr>
        <w:t xml:space="preserve">Y/N/A: </w:t>
      </w:r>
      <w:r>
        <w:rPr>
          <w:szCs w:val="22"/>
          <w:highlight w:val="green"/>
        </w:rPr>
        <w:t>27</w:t>
      </w:r>
      <w:r w:rsidRPr="00A12803">
        <w:rPr>
          <w:szCs w:val="22"/>
          <w:highlight w:val="green"/>
        </w:rPr>
        <w:t>/0/1</w:t>
      </w:r>
      <w:r>
        <w:rPr>
          <w:szCs w:val="22"/>
          <w:highlight w:val="green"/>
        </w:rPr>
        <w:t>2</w:t>
      </w:r>
    </w:p>
    <w:p w14:paraId="78AFB582" w14:textId="5B7B8E4F" w:rsidR="004C00CA" w:rsidRPr="00942FE6" w:rsidRDefault="004C00CA" w:rsidP="004C00CA">
      <w:pPr>
        <w:jc w:val="both"/>
        <w:rPr>
          <w:b/>
        </w:rPr>
      </w:pPr>
      <w:r>
        <w:rPr>
          <w:b/>
        </w:rPr>
        <w:t xml:space="preserve">Straw poll #83 </w:t>
      </w:r>
      <w:r w:rsidRPr="006366A0">
        <w:rPr>
          <w:b/>
          <w:i/>
        </w:rPr>
        <w:t>[#SP</w:t>
      </w:r>
      <w:r>
        <w:rPr>
          <w:b/>
          <w:i/>
        </w:rPr>
        <w:t>83</w:t>
      </w:r>
      <w:r w:rsidRPr="006366A0">
        <w:rPr>
          <w:b/>
          <w:i/>
        </w:rPr>
        <w:t>]</w:t>
      </w:r>
    </w:p>
    <w:p w14:paraId="2904BDD7" w14:textId="77777777" w:rsidR="004C00CA" w:rsidRDefault="004C00CA" w:rsidP="00A12803">
      <w:pPr>
        <w:rPr>
          <w:szCs w:val="22"/>
        </w:rPr>
      </w:pPr>
    </w:p>
    <w:p w14:paraId="25B9703D" w14:textId="77777777" w:rsidR="00213099" w:rsidRDefault="00213099" w:rsidP="00A12803">
      <w:pPr>
        <w:rPr>
          <w:szCs w:val="22"/>
        </w:rPr>
      </w:pPr>
    </w:p>
    <w:p w14:paraId="1D32B437" w14:textId="7F978483" w:rsidR="00213099" w:rsidRDefault="00213099" w:rsidP="00A12803">
      <w:pPr>
        <w:rPr>
          <w:szCs w:val="22"/>
        </w:rPr>
      </w:pPr>
      <w:r w:rsidRPr="0002796C">
        <w:rPr>
          <w:b/>
          <w:szCs w:val="22"/>
        </w:rPr>
        <w:t>20/0839r</w:t>
      </w:r>
      <w:r w:rsidR="00B419D1" w:rsidRPr="0002796C">
        <w:rPr>
          <w:b/>
          <w:szCs w:val="22"/>
        </w:rPr>
        <w:t xml:space="preserve">1 (Management of RU allocation field, </w:t>
      </w:r>
      <w:r w:rsidR="003E02BE" w:rsidRPr="0002796C">
        <w:rPr>
          <w:b/>
          <w:szCs w:val="22"/>
        </w:rPr>
        <w:t>Dongguk Lim, LGE)</w:t>
      </w:r>
      <w:r w:rsidR="003E02BE" w:rsidRPr="0002796C">
        <w:rPr>
          <w:b/>
          <w:szCs w:val="22"/>
        </w:rPr>
        <w:br/>
      </w:r>
      <w:r w:rsidR="003E02BE">
        <w:rPr>
          <w:szCs w:val="22"/>
        </w:rPr>
        <w:br/>
        <w:t>SP#1</w:t>
      </w:r>
    </w:p>
    <w:p w14:paraId="4E99DBF1" w14:textId="77777777" w:rsidR="003E02BE" w:rsidRDefault="003E02BE" w:rsidP="00A12803">
      <w:pPr>
        <w:rPr>
          <w:szCs w:val="22"/>
        </w:rPr>
      </w:pPr>
    </w:p>
    <w:p w14:paraId="692F83DF" w14:textId="76DED074" w:rsidR="003E02BE" w:rsidRDefault="007F2827" w:rsidP="007F2827">
      <w:pPr>
        <w:jc w:val="both"/>
        <w:rPr>
          <w:szCs w:val="22"/>
        </w:rPr>
      </w:pPr>
      <w:r w:rsidRPr="007F2827">
        <w:rPr>
          <w:szCs w:val="22"/>
        </w:rPr>
        <w:t>Do you agree that for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w:t>
      </w:r>
    </w:p>
    <w:p w14:paraId="756911B9" w14:textId="77777777" w:rsidR="007F2827" w:rsidRDefault="007F2827" w:rsidP="007F2827">
      <w:pPr>
        <w:jc w:val="both"/>
        <w:rPr>
          <w:szCs w:val="22"/>
        </w:rPr>
      </w:pPr>
    </w:p>
    <w:p w14:paraId="13BAD907" w14:textId="133EEE1B" w:rsidR="007F2827" w:rsidRDefault="007F2827" w:rsidP="007F2827">
      <w:pPr>
        <w:rPr>
          <w:szCs w:val="22"/>
        </w:rPr>
      </w:pPr>
      <w:r w:rsidRPr="000E0958">
        <w:rPr>
          <w:szCs w:val="22"/>
          <w:highlight w:val="green"/>
        </w:rPr>
        <w:t>Y/N/A: 41/0/15</w:t>
      </w:r>
    </w:p>
    <w:p w14:paraId="0224AA3A" w14:textId="73318B8F" w:rsidR="007F2827" w:rsidRDefault="007F2827" w:rsidP="007F2827">
      <w:pPr>
        <w:jc w:val="both"/>
        <w:rPr>
          <w:b/>
          <w:i/>
        </w:rPr>
      </w:pPr>
      <w:r>
        <w:rPr>
          <w:b/>
        </w:rPr>
        <w:t xml:space="preserve">Straw poll #84 </w:t>
      </w:r>
      <w:r w:rsidRPr="006366A0">
        <w:rPr>
          <w:b/>
          <w:i/>
        </w:rPr>
        <w:t>[#SP</w:t>
      </w:r>
      <w:r>
        <w:rPr>
          <w:b/>
          <w:i/>
        </w:rPr>
        <w:t>84</w:t>
      </w:r>
      <w:r w:rsidRPr="006366A0">
        <w:rPr>
          <w:b/>
          <w:i/>
        </w:rPr>
        <w:t>]</w:t>
      </w:r>
    </w:p>
    <w:p w14:paraId="574FAF8D" w14:textId="77777777" w:rsidR="008017E5" w:rsidRPr="0006694C" w:rsidRDefault="008017E5" w:rsidP="008017E5">
      <w:pPr>
        <w:pStyle w:val="ListParagraph"/>
        <w:ind w:left="0"/>
        <w:rPr>
          <w:b/>
          <w:szCs w:val="22"/>
        </w:rPr>
      </w:pPr>
    </w:p>
    <w:p w14:paraId="270E9FBF" w14:textId="1F6B30FF" w:rsidR="008017E5" w:rsidRDefault="008017E5" w:rsidP="008017E5">
      <w:pPr>
        <w:jc w:val="both"/>
        <w:rPr>
          <w:szCs w:val="22"/>
        </w:rPr>
      </w:pPr>
      <w:r>
        <w:rPr>
          <w:szCs w:val="22"/>
        </w:rPr>
        <w:t>Reference:  11-20-0787-03</w:t>
      </w:r>
      <w:r w:rsidRPr="00621ABB">
        <w:rPr>
          <w:szCs w:val="22"/>
        </w:rPr>
        <w:t>-00be-minutes-802-11-be-phy-ad-hoc-telephone-conferences-may-july-2020</w:t>
      </w:r>
    </w:p>
    <w:p w14:paraId="11DAB63A" w14:textId="1280B5EC" w:rsidR="00766529" w:rsidRPr="005758D1" w:rsidRDefault="00766529" w:rsidP="00766529">
      <w:pPr>
        <w:pStyle w:val="Heading2"/>
        <w:rPr>
          <w:u w:val="none"/>
          <w:lang w:val="en-US"/>
        </w:rPr>
      </w:pPr>
      <w:bookmarkStart w:id="2072" w:name="_Toc47082164"/>
      <w:r>
        <w:rPr>
          <w:u w:val="none"/>
          <w:lang w:val="en-US"/>
        </w:rPr>
        <w:t xml:space="preserve">June 8 (MAC):  </w:t>
      </w:r>
      <w:r w:rsidR="00CB03EF">
        <w:rPr>
          <w:u w:val="none"/>
          <w:lang w:val="en-US"/>
        </w:rPr>
        <w:t>6</w:t>
      </w:r>
      <w:r w:rsidRPr="005758D1">
        <w:rPr>
          <w:u w:val="none"/>
          <w:lang w:val="en-US"/>
        </w:rPr>
        <w:t xml:space="preserve"> </w:t>
      </w:r>
      <w:r>
        <w:rPr>
          <w:u w:val="none"/>
          <w:lang w:val="en-US"/>
        </w:rPr>
        <w:t>SPs</w:t>
      </w:r>
      <w:bookmarkEnd w:id="2072"/>
    </w:p>
    <w:p w14:paraId="5A8C594D" w14:textId="77777777" w:rsidR="007F2827" w:rsidRDefault="007F2827" w:rsidP="007F2827">
      <w:pPr>
        <w:jc w:val="both"/>
        <w:rPr>
          <w:szCs w:val="22"/>
        </w:rPr>
      </w:pPr>
    </w:p>
    <w:p w14:paraId="6ECFD9B3" w14:textId="3F1A7A8A" w:rsidR="00CB03EF" w:rsidRPr="006F1AEE" w:rsidRDefault="00CB03EF" w:rsidP="007F2827">
      <w:pPr>
        <w:jc w:val="both"/>
        <w:rPr>
          <w:b/>
          <w:szCs w:val="22"/>
        </w:rPr>
      </w:pPr>
      <w:r w:rsidRPr="006F1AEE">
        <w:rPr>
          <w:b/>
          <w:szCs w:val="22"/>
        </w:rPr>
        <w:t>20/0434r</w:t>
      </w:r>
      <w:r w:rsidR="0071457C" w:rsidRPr="006F1AEE">
        <w:rPr>
          <w:b/>
          <w:szCs w:val="22"/>
        </w:rPr>
        <w:t xml:space="preserve">3 (Multi-link Secured Retransmissions, </w:t>
      </w:r>
      <w:r w:rsidR="00C10A5E" w:rsidRPr="006F1AEE">
        <w:rPr>
          <w:b/>
          <w:szCs w:val="22"/>
        </w:rPr>
        <w:t>Rojan Chitrakar, Panasonic)</w:t>
      </w:r>
    </w:p>
    <w:p w14:paraId="6DA070F6" w14:textId="77777777" w:rsidR="00C10A5E" w:rsidRDefault="00C10A5E" w:rsidP="007F2827">
      <w:pPr>
        <w:jc w:val="both"/>
        <w:rPr>
          <w:szCs w:val="22"/>
        </w:rPr>
      </w:pPr>
    </w:p>
    <w:p w14:paraId="771B25A3" w14:textId="6CC00B98" w:rsidR="00C10A5E" w:rsidRDefault="00C10A5E" w:rsidP="007F2827">
      <w:pPr>
        <w:jc w:val="both"/>
        <w:rPr>
          <w:szCs w:val="22"/>
        </w:rPr>
      </w:pPr>
      <w:r>
        <w:rPr>
          <w:szCs w:val="22"/>
        </w:rPr>
        <w:t>SP#1</w:t>
      </w:r>
    </w:p>
    <w:p w14:paraId="4A48FA88" w14:textId="77777777" w:rsidR="00C10A5E" w:rsidRDefault="00C10A5E" w:rsidP="007F2827">
      <w:pPr>
        <w:jc w:val="both"/>
        <w:rPr>
          <w:szCs w:val="22"/>
        </w:rPr>
      </w:pPr>
    </w:p>
    <w:p w14:paraId="0CCA81B8" w14:textId="77777777" w:rsidR="00507D7C" w:rsidRDefault="00507D7C" w:rsidP="00507D7C">
      <w:pPr>
        <w:jc w:val="both"/>
        <w:rPr>
          <w:szCs w:val="22"/>
        </w:rPr>
      </w:pPr>
      <w:r w:rsidRPr="00507D7C">
        <w:rPr>
          <w:szCs w:val="22"/>
        </w:rPr>
        <w:t>Do you agree to revise Motion</w:t>
      </w:r>
      <w:r>
        <w:rPr>
          <w:szCs w:val="22"/>
        </w:rPr>
        <w:t xml:space="preserve"> 61 of the 11be SFD as follows:</w:t>
      </w:r>
    </w:p>
    <w:p w14:paraId="149391CD" w14:textId="77777777" w:rsidR="00507D7C" w:rsidRDefault="00507D7C" w:rsidP="00DF7E01">
      <w:pPr>
        <w:pStyle w:val="ListParagraph"/>
        <w:numPr>
          <w:ilvl w:val="0"/>
          <w:numId w:val="85"/>
        </w:numPr>
        <w:jc w:val="both"/>
        <w:rPr>
          <w:szCs w:val="22"/>
        </w:rPr>
      </w:pPr>
      <w:r w:rsidRPr="00507D7C">
        <w:rPr>
          <w:szCs w:val="22"/>
        </w:rPr>
        <w:t>The established block ack agreement allows the QoS Data frames of the TID, aggregated within the A-MPDUs, to be exchanged between the two MLDs on any available link.</w:t>
      </w:r>
    </w:p>
    <w:p w14:paraId="574A0000" w14:textId="7C4D20BD" w:rsidR="00C10A5E" w:rsidRDefault="00507D7C" w:rsidP="00DF7E01">
      <w:pPr>
        <w:pStyle w:val="ListParagraph"/>
        <w:numPr>
          <w:ilvl w:val="0"/>
          <w:numId w:val="85"/>
        </w:numPr>
        <w:jc w:val="both"/>
        <w:rPr>
          <w:szCs w:val="22"/>
        </w:rPr>
      </w:pPr>
      <w:r w:rsidRPr="00507D7C">
        <w:rPr>
          <w:szCs w:val="22"/>
        </w:rPr>
        <w:t>Note – QoS Data frames that are not fragments might be retransmitted on any available link.</w:t>
      </w:r>
    </w:p>
    <w:p w14:paraId="24917CE7" w14:textId="77777777" w:rsidR="00507D7C" w:rsidRDefault="00507D7C" w:rsidP="00507D7C">
      <w:pPr>
        <w:jc w:val="both"/>
        <w:rPr>
          <w:szCs w:val="22"/>
        </w:rPr>
      </w:pPr>
    </w:p>
    <w:p w14:paraId="69BC36C6" w14:textId="758D9DD1" w:rsidR="00507D7C" w:rsidRDefault="00507D7C" w:rsidP="00507D7C">
      <w:pPr>
        <w:rPr>
          <w:szCs w:val="22"/>
        </w:rPr>
      </w:pPr>
      <w:r w:rsidRPr="006F1AEE">
        <w:rPr>
          <w:szCs w:val="22"/>
          <w:highlight w:val="green"/>
        </w:rPr>
        <w:t>Approved with unanimous consent</w:t>
      </w:r>
    </w:p>
    <w:p w14:paraId="748E3A05" w14:textId="0CEEF34D" w:rsidR="00507D7C" w:rsidRDefault="00507D7C" w:rsidP="00507D7C">
      <w:pPr>
        <w:jc w:val="both"/>
        <w:rPr>
          <w:b/>
          <w:i/>
        </w:rPr>
      </w:pPr>
      <w:r>
        <w:rPr>
          <w:b/>
        </w:rPr>
        <w:t xml:space="preserve">Straw poll #85 </w:t>
      </w:r>
      <w:r w:rsidRPr="006366A0">
        <w:rPr>
          <w:b/>
          <w:i/>
        </w:rPr>
        <w:t>[#SP</w:t>
      </w:r>
      <w:r>
        <w:rPr>
          <w:b/>
          <w:i/>
        </w:rPr>
        <w:t>85</w:t>
      </w:r>
      <w:r w:rsidRPr="006366A0">
        <w:rPr>
          <w:b/>
          <w:i/>
        </w:rPr>
        <w:t>]</w:t>
      </w:r>
    </w:p>
    <w:p w14:paraId="117C843B" w14:textId="78C6A838" w:rsidR="00A4559C" w:rsidRDefault="00A4559C">
      <w:pPr>
        <w:rPr>
          <w:szCs w:val="22"/>
        </w:rPr>
      </w:pPr>
      <w:r>
        <w:rPr>
          <w:szCs w:val="22"/>
        </w:rPr>
        <w:br w:type="page"/>
      </w:r>
    </w:p>
    <w:p w14:paraId="7830535E" w14:textId="05DF3CBF" w:rsidR="00507D7C" w:rsidRPr="00420128" w:rsidRDefault="0089565B" w:rsidP="00507D7C">
      <w:pPr>
        <w:jc w:val="both"/>
        <w:rPr>
          <w:b/>
          <w:szCs w:val="22"/>
        </w:rPr>
      </w:pPr>
      <w:r w:rsidRPr="00420128">
        <w:rPr>
          <w:b/>
          <w:szCs w:val="22"/>
        </w:rPr>
        <w:lastRenderedPageBreak/>
        <w:t>20/0386r4 (Multi-link association follow up, Young Hoon Kwon, NXP)</w:t>
      </w:r>
    </w:p>
    <w:p w14:paraId="473CE30D" w14:textId="77777777" w:rsidR="0089565B" w:rsidRDefault="0089565B" w:rsidP="00507D7C">
      <w:pPr>
        <w:jc w:val="both"/>
        <w:rPr>
          <w:szCs w:val="22"/>
        </w:rPr>
      </w:pPr>
    </w:p>
    <w:p w14:paraId="23E18AF7" w14:textId="591E98B8" w:rsidR="0089565B" w:rsidRDefault="0089565B" w:rsidP="00507D7C">
      <w:pPr>
        <w:jc w:val="both"/>
        <w:rPr>
          <w:szCs w:val="22"/>
        </w:rPr>
      </w:pPr>
      <w:r>
        <w:rPr>
          <w:szCs w:val="22"/>
        </w:rPr>
        <w:t>SP#1</w:t>
      </w:r>
    </w:p>
    <w:p w14:paraId="5B72AB33" w14:textId="77777777" w:rsidR="0089565B" w:rsidRDefault="0089565B" w:rsidP="00507D7C">
      <w:pPr>
        <w:jc w:val="both"/>
        <w:rPr>
          <w:szCs w:val="22"/>
        </w:rPr>
      </w:pPr>
    </w:p>
    <w:p w14:paraId="36608563" w14:textId="068220E5" w:rsidR="00420128" w:rsidRPr="00420128" w:rsidRDefault="00420128" w:rsidP="00420128">
      <w:pPr>
        <w:jc w:val="both"/>
        <w:rPr>
          <w:szCs w:val="22"/>
        </w:rPr>
      </w:pPr>
      <w:r w:rsidRPr="00420128">
        <w:rPr>
          <w:szCs w:val="22"/>
        </w:rPr>
        <w:t>Do you agree to add the following to 11be SFD:</w:t>
      </w:r>
    </w:p>
    <w:p w14:paraId="408AD616" w14:textId="77777777" w:rsidR="00420128" w:rsidRPr="00420128" w:rsidRDefault="00420128" w:rsidP="00DF7E01">
      <w:pPr>
        <w:pStyle w:val="ListParagraph"/>
        <w:numPr>
          <w:ilvl w:val="0"/>
          <w:numId w:val="86"/>
        </w:numPr>
        <w:jc w:val="both"/>
        <w:rPr>
          <w:szCs w:val="22"/>
        </w:rPr>
      </w:pPr>
      <w:r w:rsidRPr="00420128">
        <w:rPr>
          <w:szCs w:val="22"/>
        </w:rPr>
        <w:t>TGbe shall define a multi-link resetup mechanism to resetup with another AP MLD or changing configuration of existing multi-link setup with an AP MLD.</w:t>
      </w:r>
    </w:p>
    <w:p w14:paraId="436F71B6" w14:textId="2943D2F9" w:rsidR="0089565B" w:rsidRPr="00420128" w:rsidRDefault="00420128" w:rsidP="00DF7E01">
      <w:pPr>
        <w:pStyle w:val="ListParagraph"/>
        <w:numPr>
          <w:ilvl w:val="1"/>
          <w:numId w:val="86"/>
        </w:numPr>
        <w:jc w:val="both"/>
        <w:rPr>
          <w:szCs w:val="22"/>
        </w:rPr>
      </w:pPr>
      <w:r w:rsidRPr="00420128">
        <w:rPr>
          <w:szCs w:val="22"/>
        </w:rPr>
        <w:t>Reassociation Request/Response frame is used for this purpose.</w:t>
      </w:r>
    </w:p>
    <w:p w14:paraId="614F02E0" w14:textId="77777777" w:rsidR="00420128" w:rsidRDefault="00420128" w:rsidP="00420128">
      <w:pPr>
        <w:jc w:val="both"/>
        <w:rPr>
          <w:szCs w:val="22"/>
        </w:rPr>
      </w:pPr>
    </w:p>
    <w:p w14:paraId="085DD902" w14:textId="77777777" w:rsidR="00420128" w:rsidRDefault="00420128" w:rsidP="00420128">
      <w:pPr>
        <w:rPr>
          <w:szCs w:val="22"/>
        </w:rPr>
      </w:pPr>
      <w:r w:rsidRPr="006F1AEE">
        <w:rPr>
          <w:szCs w:val="22"/>
          <w:highlight w:val="green"/>
        </w:rPr>
        <w:t>Approved with unanimous consent</w:t>
      </w:r>
    </w:p>
    <w:p w14:paraId="135ACA44" w14:textId="3E5D6612" w:rsidR="00420128" w:rsidRDefault="00420128" w:rsidP="00420128">
      <w:pPr>
        <w:jc w:val="both"/>
        <w:rPr>
          <w:b/>
          <w:i/>
        </w:rPr>
      </w:pPr>
      <w:r>
        <w:rPr>
          <w:b/>
        </w:rPr>
        <w:t xml:space="preserve">Straw poll #86 </w:t>
      </w:r>
      <w:r w:rsidRPr="006366A0">
        <w:rPr>
          <w:b/>
          <w:i/>
        </w:rPr>
        <w:t>[#SP</w:t>
      </w:r>
      <w:r>
        <w:rPr>
          <w:b/>
          <w:i/>
        </w:rPr>
        <w:t>86</w:t>
      </w:r>
      <w:r w:rsidRPr="006366A0">
        <w:rPr>
          <w:b/>
          <w:i/>
        </w:rPr>
        <w:t>]</w:t>
      </w:r>
    </w:p>
    <w:p w14:paraId="231A963B" w14:textId="77777777" w:rsidR="00420128" w:rsidRDefault="00420128" w:rsidP="00420128">
      <w:pPr>
        <w:jc w:val="both"/>
        <w:rPr>
          <w:szCs w:val="22"/>
        </w:rPr>
      </w:pPr>
    </w:p>
    <w:p w14:paraId="613C251B" w14:textId="77777777" w:rsidR="00B362B5" w:rsidRDefault="00B362B5" w:rsidP="00420128">
      <w:pPr>
        <w:jc w:val="both"/>
        <w:rPr>
          <w:szCs w:val="22"/>
        </w:rPr>
      </w:pPr>
    </w:p>
    <w:p w14:paraId="71D00C7B" w14:textId="5AC4F914" w:rsidR="00B362B5" w:rsidRDefault="00B362B5" w:rsidP="00420128">
      <w:pPr>
        <w:jc w:val="both"/>
        <w:rPr>
          <w:szCs w:val="22"/>
        </w:rPr>
      </w:pPr>
      <w:r>
        <w:rPr>
          <w:szCs w:val="22"/>
        </w:rPr>
        <w:t>SP#2</w:t>
      </w:r>
    </w:p>
    <w:p w14:paraId="00EE8DDD" w14:textId="77777777" w:rsidR="00B362B5" w:rsidRDefault="00B362B5" w:rsidP="00420128">
      <w:pPr>
        <w:jc w:val="both"/>
        <w:rPr>
          <w:szCs w:val="22"/>
        </w:rPr>
      </w:pPr>
    </w:p>
    <w:p w14:paraId="6ECB6A08" w14:textId="77777777" w:rsidR="009E213A" w:rsidRDefault="009E213A" w:rsidP="009E213A">
      <w:pPr>
        <w:jc w:val="both"/>
        <w:rPr>
          <w:szCs w:val="22"/>
        </w:rPr>
      </w:pPr>
      <w:r w:rsidRPr="009E213A">
        <w:rPr>
          <w:szCs w:val="22"/>
        </w:rPr>
        <w:t>Do you agree to</w:t>
      </w:r>
      <w:r>
        <w:rPr>
          <w:szCs w:val="22"/>
        </w:rPr>
        <w:t xml:space="preserve"> add the following to 11be SFD:</w:t>
      </w:r>
    </w:p>
    <w:p w14:paraId="50354B16" w14:textId="0CAFAD78" w:rsidR="00B362B5" w:rsidRPr="009E213A" w:rsidRDefault="009E213A" w:rsidP="00DF7E01">
      <w:pPr>
        <w:pStyle w:val="ListParagraph"/>
        <w:numPr>
          <w:ilvl w:val="0"/>
          <w:numId w:val="86"/>
        </w:numPr>
        <w:jc w:val="both"/>
        <w:rPr>
          <w:szCs w:val="22"/>
        </w:rPr>
      </w:pPr>
      <w:r w:rsidRPr="009E213A">
        <w:rPr>
          <w:szCs w:val="22"/>
        </w:rPr>
        <w:t>When a non-AP MLD that has multi-link setup with current AP MLD sends a Reassociation Request frame to either a new AP or a new AP MLD, AP MLD MAC address of the current AP MLD is used in Current AP Address field of the frame.</w:t>
      </w:r>
    </w:p>
    <w:p w14:paraId="401736EE" w14:textId="77777777" w:rsidR="00B362B5" w:rsidRDefault="00B362B5" w:rsidP="00420128">
      <w:pPr>
        <w:jc w:val="both"/>
        <w:rPr>
          <w:szCs w:val="22"/>
        </w:rPr>
      </w:pPr>
    </w:p>
    <w:p w14:paraId="66B7D915" w14:textId="7F7C7002" w:rsidR="009E213A" w:rsidRDefault="00BD4CCB" w:rsidP="00420128">
      <w:pPr>
        <w:jc w:val="both"/>
        <w:rPr>
          <w:szCs w:val="22"/>
        </w:rPr>
      </w:pPr>
      <w:r w:rsidRPr="00BD4CCB">
        <w:rPr>
          <w:szCs w:val="22"/>
          <w:highlight w:val="cyan"/>
        </w:rPr>
        <w:t>Y/N/A: 35/7/20</w:t>
      </w:r>
    </w:p>
    <w:p w14:paraId="70738546" w14:textId="77777777" w:rsidR="00BD4CCB" w:rsidRDefault="00BD4CCB" w:rsidP="00420128">
      <w:pPr>
        <w:jc w:val="both"/>
        <w:rPr>
          <w:szCs w:val="22"/>
        </w:rPr>
      </w:pPr>
    </w:p>
    <w:p w14:paraId="420A8300" w14:textId="77777777" w:rsidR="00BD4CCB" w:rsidRDefault="00BD4CCB" w:rsidP="00420128">
      <w:pPr>
        <w:jc w:val="both"/>
        <w:rPr>
          <w:szCs w:val="22"/>
        </w:rPr>
      </w:pPr>
    </w:p>
    <w:p w14:paraId="53EF50F0" w14:textId="3621F903" w:rsidR="00BD4CCB" w:rsidRDefault="00BD4CCB" w:rsidP="00420128">
      <w:pPr>
        <w:jc w:val="both"/>
        <w:rPr>
          <w:szCs w:val="22"/>
        </w:rPr>
      </w:pPr>
      <w:r>
        <w:rPr>
          <w:szCs w:val="22"/>
        </w:rPr>
        <w:t>SP#2 (amended)</w:t>
      </w:r>
    </w:p>
    <w:p w14:paraId="6F875703" w14:textId="77777777" w:rsidR="00BD4CCB" w:rsidRDefault="00BD4CCB" w:rsidP="00420128">
      <w:pPr>
        <w:jc w:val="both"/>
        <w:rPr>
          <w:szCs w:val="22"/>
        </w:rPr>
      </w:pPr>
    </w:p>
    <w:p w14:paraId="24B87108" w14:textId="77777777" w:rsidR="00DD0742" w:rsidRDefault="00DD0742" w:rsidP="00DD0742">
      <w:pPr>
        <w:jc w:val="both"/>
        <w:rPr>
          <w:szCs w:val="22"/>
        </w:rPr>
      </w:pPr>
      <w:r w:rsidRPr="00DD0742">
        <w:rPr>
          <w:szCs w:val="22"/>
        </w:rPr>
        <w:t>Do you agree to</w:t>
      </w:r>
      <w:r>
        <w:rPr>
          <w:szCs w:val="22"/>
        </w:rPr>
        <w:t xml:space="preserve"> add the following to 11be SFD:</w:t>
      </w:r>
    </w:p>
    <w:p w14:paraId="259F8A57" w14:textId="114A3F14" w:rsidR="00BD4CCB" w:rsidRDefault="00DD0742" w:rsidP="00DF7E01">
      <w:pPr>
        <w:pStyle w:val="ListParagraph"/>
        <w:numPr>
          <w:ilvl w:val="0"/>
          <w:numId w:val="86"/>
        </w:numPr>
        <w:jc w:val="both"/>
        <w:rPr>
          <w:szCs w:val="22"/>
        </w:rPr>
      </w:pPr>
      <w:r w:rsidRPr="00DD0742">
        <w:rPr>
          <w:szCs w:val="22"/>
        </w:rPr>
        <w:t>When a non-AP MLD that has multi-link setup with current AP MLD sends a Reassociation Request frame to a new AP MLD, AP MLD MAC address of the current AP MLD is used in Current AP Address field of the frame.</w:t>
      </w:r>
    </w:p>
    <w:p w14:paraId="2BFE44A1" w14:textId="77777777" w:rsidR="00DD0742" w:rsidRDefault="00DD0742" w:rsidP="00DD0742">
      <w:pPr>
        <w:jc w:val="both"/>
        <w:rPr>
          <w:szCs w:val="22"/>
        </w:rPr>
      </w:pPr>
    </w:p>
    <w:p w14:paraId="6EC91851" w14:textId="00168678" w:rsidR="00DD0742" w:rsidRDefault="00DD0742" w:rsidP="00DD0742">
      <w:pPr>
        <w:rPr>
          <w:szCs w:val="22"/>
        </w:rPr>
      </w:pPr>
      <w:r w:rsidRPr="003C5E8B">
        <w:rPr>
          <w:szCs w:val="22"/>
          <w:highlight w:val="green"/>
        </w:rPr>
        <w:t xml:space="preserve">Y/N/A: </w:t>
      </w:r>
      <w:r w:rsidR="003C5E8B" w:rsidRPr="003C5E8B">
        <w:rPr>
          <w:szCs w:val="22"/>
          <w:highlight w:val="green"/>
        </w:rPr>
        <w:t>46/3/19</w:t>
      </w:r>
    </w:p>
    <w:p w14:paraId="33B6C394" w14:textId="29B80C91" w:rsidR="00DD0742" w:rsidRDefault="00DD0742" w:rsidP="00DD0742">
      <w:pPr>
        <w:jc w:val="both"/>
        <w:rPr>
          <w:b/>
          <w:i/>
        </w:rPr>
      </w:pPr>
      <w:r>
        <w:rPr>
          <w:b/>
        </w:rPr>
        <w:t xml:space="preserve">Straw poll #87 </w:t>
      </w:r>
      <w:r w:rsidRPr="006366A0">
        <w:rPr>
          <w:b/>
          <w:i/>
        </w:rPr>
        <w:t>[#SP</w:t>
      </w:r>
      <w:r>
        <w:rPr>
          <w:b/>
          <w:i/>
        </w:rPr>
        <w:t>87</w:t>
      </w:r>
      <w:r w:rsidRPr="006366A0">
        <w:rPr>
          <w:b/>
          <w:i/>
        </w:rPr>
        <w:t>]</w:t>
      </w:r>
    </w:p>
    <w:p w14:paraId="5C8AB13B" w14:textId="77777777" w:rsidR="00DD0742" w:rsidRDefault="00DD0742" w:rsidP="00DD0742">
      <w:pPr>
        <w:jc w:val="both"/>
        <w:rPr>
          <w:szCs w:val="22"/>
        </w:rPr>
      </w:pPr>
    </w:p>
    <w:p w14:paraId="6D77699C" w14:textId="77777777" w:rsidR="00472892" w:rsidRDefault="00472892" w:rsidP="00DD0742">
      <w:pPr>
        <w:jc w:val="both"/>
        <w:rPr>
          <w:szCs w:val="22"/>
        </w:rPr>
      </w:pPr>
    </w:p>
    <w:p w14:paraId="65F7866D" w14:textId="7B373D65" w:rsidR="00472892" w:rsidRPr="00490B14" w:rsidRDefault="00472892" w:rsidP="00DD0742">
      <w:pPr>
        <w:jc w:val="both"/>
        <w:rPr>
          <w:b/>
          <w:szCs w:val="22"/>
        </w:rPr>
      </w:pPr>
      <w:r w:rsidRPr="00490B14">
        <w:rPr>
          <w:b/>
          <w:szCs w:val="22"/>
        </w:rPr>
        <w:t>20/0387</w:t>
      </w:r>
      <w:r w:rsidR="00C13892" w:rsidRPr="00490B14">
        <w:rPr>
          <w:b/>
          <w:szCs w:val="22"/>
        </w:rPr>
        <w:t>r3 (Multi-link setup follow up II, Po-Kai Huang, Intel)</w:t>
      </w:r>
    </w:p>
    <w:p w14:paraId="5585706F" w14:textId="77777777" w:rsidR="00C13892" w:rsidRDefault="00C13892" w:rsidP="00DD0742">
      <w:pPr>
        <w:jc w:val="both"/>
        <w:rPr>
          <w:szCs w:val="22"/>
        </w:rPr>
      </w:pPr>
    </w:p>
    <w:p w14:paraId="69E5C1DB" w14:textId="52096963" w:rsidR="00C13892" w:rsidRDefault="00C13892" w:rsidP="00DD0742">
      <w:pPr>
        <w:jc w:val="both"/>
        <w:rPr>
          <w:szCs w:val="22"/>
        </w:rPr>
      </w:pPr>
      <w:r>
        <w:rPr>
          <w:szCs w:val="22"/>
        </w:rPr>
        <w:t>SP#1</w:t>
      </w:r>
    </w:p>
    <w:p w14:paraId="19790033" w14:textId="77777777" w:rsidR="00C13892" w:rsidRDefault="00C13892" w:rsidP="00DD0742">
      <w:pPr>
        <w:jc w:val="both"/>
        <w:rPr>
          <w:szCs w:val="22"/>
        </w:rPr>
      </w:pPr>
    </w:p>
    <w:p w14:paraId="3490D6BE" w14:textId="77777777" w:rsidR="004B168F" w:rsidRPr="004B168F" w:rsidRDefault="004B168F" w:rsidP="004B168F">
      <w:pPr>
        <w:jc w:val="both"/>
        <w:rPr>
          <w:szCs w:val="22"/>
        </w:rPr>
      </w:pPr>
      <w:r w:rsidRPr="004B168F">
        <w:rPr>
          <w:szCs w:val="22"/>
        </w:rPr>
        <w:t xml:space="preserve">Do you support the following?  </w:t>
      </w:r>
    </w:p>
    <w:p w14:paraId="032BB4C2" w14:textId="77777777" w:rsidR="004B168F" w:rsidRDefault="004B168F" w:rsidP="00DF7E01">
      <w:pPr>
        <w:pStyle w:val="ListParagraph"/>
        <w:numPr>
          <w:ilvl w:val="0"/>
          <w:numId w:val="86"/>
        </w:numPr>
        <w:jc w:val="both"/>
        <w:rPr>
          <w:szCs w:val="22"/>
        </w:rPr>
      </w:pPr>
      <w:r w:rsidRPr="004B168F">
        <w:rPr>
          <w:szCs w:val="22"/>
        </w:rPr>
        <w:t xml:space="preserve">Reuse disassociation frame for multi-link teardown  </w:t>
      </w:r>
    </w:p>
    <w:p w14:paraId="76C0BC1E" w14:textId="3EC22994" w:rsidR="00C13892" w:rsidRPr="004B168F" w:rsidRDefault="004B168F" w:rsidP="00DF7E01">
      <w:pPr>
        <w:pStyle w:val="ListParagraph"/>
        <w:numPr>
          <w:ilvl w:val="0"/>
          <w:numId w:val="86"/>
        </w:numPr>
        <w:jc w:val="both"/>
        <w:rPr>
          <w:szCs w:val="22"/>
        </w:rPr>
      </w:pPr>
      <w:r w:rsidRPr="004B168F">
        <w:rPr>
          <w:szCs w:val="22"/>
        </w:rPr>
        <w:t xml:space="preserve">Reuse authentication frame for multi-link SAE exchange and multi-link Open System authentication  </w:t>
      </w:r>
    </w:p>
    <w:p w14:paraId="0B690CAE" w14:textId="77777777" w:rsidR="004B168F" w:rsidRDefault="004B168F" w:rsidP="004B168F">
      <w:pPr>
        <w:jc w:val="both"/>
        <w:rPr>
          <w:szCs w:val="22"/>
        </w:rPr>
      </w:pPr>
    </w:p>
    <w:p w14:paraId="26243D52" w14:textId="77777777" w:rsidR="004B168F" w:rsidRDefault="004B168F" w:rsidP="004B168F">
      <w:pPr>
        <w:rPr>
          <w:szCs w:val="22"/>
        </w:rPr>
      </w:pPr>
      <w:r w:rsidRPr="006F1AEE">
        <w:rPr>
          <w:szCs w:val="22"/>
          <w:highlight w:val="green"/>
        </w:rPr>
        <w:t>Approved with unanimous consent</w:t>
      </w:r>
    </w:p>
    <w:p w14:paraId="57513553" w14:textId="27A2C315" w:rsidR="004B168F" w:rsidRDefault="004B168F" w:rsidP="004B168F">
      <w:pPr>
        <w:jc w:val="both"/>
        <w:rPr>
          <w:b/>
          <w:i/>
        </w:rPr>
      </w:pPr>
      <w:r>
        <w:rPr>
          <w:b/>
        </w:rPr>
        <w:t>Straw poll #8</w:t>
      </w:r>
      <w:r w:rsidR="00490B14">
        <w:rPr>
          <w:b/>
        </w:rPr>
        <w:t>8</w:t>
      </w:r>
      <w:r>
        <w:rPr>
          <w:b/>
        </w:rPr>
        <w:t xml:space="preserve"> </w:t>
      </w:r>
      <w:r w:rsidRPr="006366A0">
        <w:rPr>
          <w:b/>
          <w:i/>
        </w:rPr>
        <w:t>[#SP</w:t>
      </w:r>
      <w:r>
        <w:rPr>
          <w:b/>
          <w:i/>
        </w:rPr>
        <w:t>88</w:t>
      </w:r>
      <w:r w:rsidRPr="006366A0">
        <w:rPr>
          <w:b/>
          <w:i/>
        </w:rPr>
        <w:t>]</w:t>
      </w:r>
    </w:p>
    <w:p w14:paraId="008EB5FB" w14:textId="77777777" w:rsidR="00490B14" w:rsidRDefault="00490B14" w:rsidP="004B168F">
      <w:pPr>
        <w:jc w:val="both"/>
        <w:rPr>
          <w:szCs w:val="22"/>
        </w:rPr>
      </w:pPr>
    </w:p>
    <w:p w14:paraId="5624EBBA" w14:textId="77777777" w:rsidR="00496313" w:rsidRDefault="00496313">
      <w:pPr>
        <w:rPr>
          <w:szCs w:val="22"/>
        </w:rPr>
      </w:pPr>
      <w:r>
        <w:rPr>
          <w:szCs w:val="22"/>
        </w:rPr>
        <w:br w:type="page"/>
      </w:r>
    </w:p>
    <w:p w14:paraId="578D0218" w14:textId="7446AB42" w:rsidR="00490B14" w:rsidRDefault="00490B14" w:rsidP="004B168F">
      <w:pPr>
        <w:jc w:val="both"/>
        <w:rPr>
          <w:szCs w:val="22"/>
        </w:rPr>
      </w:pPr>
      <w:r>
        <w:rPr>
          <w:szCs w:val="22"/>
        </w:rPr>
        <w:lastRenderedPageBreak/>
        <w:t>SP#2</w:t>
      </w:r>
    </w:p>
    <w:p w14:paraId="0E519743" w14:textId="77777777" w:rsidR="00490B14" w:rsidRDefault="00490B14" w:rsidP="004B168F">
      <w:pPr>
        <w:jc w:val="both"/>
        <w:rPr>
          <w:szCs w:val="22"/>
        </w:rPr>
      </w:pPr>
    </w:p>
    <w:p w14:paraId="79D91DFF" w14:textId="77777777" w:rsidR="00496313" w:rsidRPr="00496313" w:rsidRDefault="00496313" w:rsidP="00496313">
      <w:pPr>
        <w:jc w:val="both"/>
        <w:rPr>
          <w:szCs w:val="22"/>
        </w:rPr>
      </w:pPr>
      <w:r w:rsidRPr="00496313">
        <w:rPr>
          <w:szCs w:val="22"/>
        </w:rPr>
        <w:t xml:space="preserve">Do you support the following?  </w:t>
      </w:r>
    </w:p>
    <w:p w14:paraId="6F0F316D" w14:textId="77777777" w:rsidR="00496313" w:rsidRDefault="00496313" w:rsidP="00DF7E01">
      <w:pPr>
        <w:pStyle w:val="ListParagraph"/>
        <w:numPr>
          <w:ilvl w:val="0"/>
          <w:numId w:val="87"/>
        </w:numPr>
        <w:jc w:val="both"/>
        <w:rPr>
          <w:szCs w:val="22"/>
        </w:rPr>
      </w:pPr>
      <w:r w:rsidRPr="00496313">
        <w:rPr>
          <w:szCs w:val="22"/>
        </w:rPr>
        <w:t xml:space="preserve">An AP that is part of an AP MLD that supports SAE authentication shall include the MLD address in beacon and probe response frames it transmits.  </w:t>
      </w:r>
    </w:p>
    <w:p w14:paraId="781B49D2" w14:textId="34E817A3" w:rsidR="00490B14" w:rsidRPr="00496313" w:rsidRDefault="00496313" w:rsidP="00DF7E01">
      <w:pPr>
        <w:pStyle w:val="ListParagraph"/>
        <w:numPr>
          <w:ilvl w:val="0"/>
          <w:numId w:val="87"/>
        </w:numPr>
        <w:jc w:val="both"/>
        <w:rPr>
          <w:szCs w:val="22"/>
        </w:rPr>
      </w:pPr>
      <w:r w:rsidRPr="00496313">
        <w:rPr>
          <w:szCs w:val="22"/>
        </w:rPr>
        <w:t xml:space="preserve">EHT MLD shall indicate its MLD MAC address during authentication request/response exchange  </w:t>
      </w:r>
    </w:p>
    <w:p w14:paraId="48DF136C" w14:textId="77777777" w:rsidR="00496313" w:rsidRDefault="00496313" w:rsidP="00496313">
      <w:pPr>
        <w:jc w:val="both"/>
        <w:rPr>
          <w:szCs w:val="22"/>
        </w:rPr>
      </w:pPr>
    </w:p>
    <w:p w14:paraId="4D4DAED2" w14:textId="77777777" w:rsidR="00496313" w:rsidRDefault="00496313" w:rsidP="00496313">
      <w:pPr>
        <w:rPr>
          <w:szCs w:val="22"/>
        </w:rPr>
      </w:pPr>
      <w:r w:rsidRPr="006F1AEE">
        <w:rPr>
          <w:szCs w:val="22"/>
          <w:highlight w:val="green"/>
        </w:rPr>
        <w:t>Approved with unanimous consent</w:t>
      </w:r>
    </w:p>
    <w:p w14:paraId="3838832F" w14:textId="0A376F04" w:rsidR="00496313" w:rsidRDefault="00496313" w:rsidP="00496313">
      <w:pPr>
        <w:jc w:val="both"/>
        <w:rPr>
          <w:b/>
          <w:i/>
        </w:rPr>
      </w:pPr>
      <w:r>
        <w:rPr>
          <w:b/>
        </w:rPr>
        <w:t xml:space="preserve">Straw poll #89 </w:t>
      </w:r>
      <w:r w:rsidRPr="006366A0">
        <w:rPr>
          <w:b/>
          <w:i/>
        </w:rPr>
        <w:t>[#SP</w:t>
      </w:r>
      <w:r>
        <w:rPr>
          <w:b/>
          <w:i/>
        </w:rPr>
        <w:t>89</w:t>
      </w:r>
      <w:r w:rsidRPr="006366A0">
        <w:rPr>
          <w:b/>
          <w:i/>
        </w:rPr>
        <w:t>]</w:t>
      </w:r>
    </w:p>
    <w:p w14:paraId="5345A7AD" w14:textId="77777777" w:rsidR="00496313" w:rsidRDefault="00496313" w:rsidP="00496313">
      <w:pPr>
        <w:jc w:val="both"/>
        <w:rPr>
          <w:szCs w:val="22"/>
        </w:rPr>
      </w:pPr>
    </w:p>
    <w:p w14:paraId="5123CAEB" w14:textId="1FE4A984" w:rsidR="0098108B" w:rsidRDefault="0098108B" w:rsidP="0098108B">
      <w:pPr>
        <w:jc w:val="both"/>
        <w:rPr>
          <w:szCs w:val="22"/>
        </w:rPr>
      </w:pPr>
      <w:r>
        <w:rPr>
          <w:szCs w:val="22"/>
        </w:rPr>
        <w:t>Reference:  11-20-0777-08</w:t>
      </w:r>
      <w:r w:rsidRPr="00773C03">
        <w:rPr>
          <w:szCs w:val="22"/>
        </w:rPr>
        <w:t>-00be-minutes-for-tgbe-mac-ad-hoc-teleconferences-may-and-july-2020</w:t>
      </w:r>
    </w:p>
    <w:p w14:paraId="4FD70C9A" w14:textId="26B39D9D" w:rsidR="00423ABD" w:rsidRPr="005758D1" w:rsidRDefault="00423ABD" w:rsidP="00423ABD">
      <w:pPr>
        <w:pStyle w:val="Heading2"/>
        <w:rPr>
          <w:u w:val="none"/>
          <w:lang w:val="en-US"/>
        </w:rPr>
      </w:pPr>
      <w:bookmarkStart w:id="2073" w:name="_Toc47082165"/>
      <w:r>
        <w:rPr>
          <w:u w:val="none"/>
          <w:lang w:val="en-US"/>
        </w:rPr>
        <w:t xml:space="preserve">June 10 (MAC):  </w:t>
      </w:r>
      <w:r w:rsidR="00DA397E">
        <w:rPr>
          <w:u w:val="none"/>
          <w:lang w:val="en-US"/>
        </w:rPr>
        <w:t>7</w:t>
      </w:r>
      <w:r w:rsidRPr="005758D1">
        <w:rPr>
          <w:u w:val="none"/>
          <w:lang w:val="en-US"/>
        </w:rPr>
        <w:t xml:space="preserve"> </w:t>
      </w:r>
      <w:r>
        <w:rPr>
          <w:u w:val="none"/>
          <w:lang w:val="en-US"/>
        </w:rPr>
        <w:t>SPs</w:t>
      </w:r>
      <w:bookmarkEnd w:id="2073"/>
    </w:p>
    <w:p w14:paraId="080B3E67" w14:textId="77777777" w:rsidR="00423ABD" w:rsidRDefault="00423ABD" w:rsidP="00423ABD">
      <w:pPr>
        <w:jc w:val="both"/>
        <w:rPr>
          <w:szCs w:val="22"/>
        </w:rPr>
      </w:pPr>
    </w:p>
    <w:p w14:paraId="3265A05A" w14:textId="608AB3AE" w:rsidR="00423ABD" w:rsidRPr="002F33D5" w:rsidRDefault="00423ABD" w:rsidP="00423ABD">
      <w:pPr>
        <w:jc w:val="both"/>
        <w:rPr>
          <w:b/>
          <w:szCs w:val="22"/>
        </w:rPr>
      </w:pPr>
      <w:r w:rsidRPr="002F33D5">
        <w:rPr>
          <w:b/>
          <w:szCs w:val="22"/>
        </w:rPr>
        <w:t>20/</w:t>
      </w:r>
      <w:r w:rsidR="002F33D5" w:rsidRPr="002F33D5">
        <w:rPr>
          <w:b/>
          <w:szCs w:val="22"/>
        </w:rPr>
        <w:t xml:space="preserve">0463r3 (Priority Access Support Options for NS/EP Serveices, Subir Das, </w:t>
      </w:r>
      <w:r w:rsidR="002F33D5" w:rsidRPr="002F33D5">
        <w:rPr>
          <w:b/>
          <w:noProof/>
        </w:rPr>
        <w:t>Perspecta Labs)</w:t>
      </w:r>
    </w:p>
    <w:p w14:paraId="7FC5799A" w14:textId="77777777" w:rsidR="00423ABD" w:rsidRDefault="00423ABD" w:rsidP="00423ABD">
      <w:pPr>
        <w:jc w:val="both"/>
        <w:rPr>
          <w:szCs w:val="22"/>
        </w:rPr>
      </w:pPr>
    </w:p>
    <w:p w14:paraId="55D71223" w14:textId="77777777" w:rsidR="00423ABD" w:rsidRDefault="00423ABD" w:rsidP="00423ABD">
      <w:pPr>
        <w:jc w:val="both"/>
        <w:rPr>
          <w:szCs w:val="22"/>
        </w:rPr>
      </w:pPr>
      <w:r>
        <w:rPr>
          <w:szCs w:val="22"/>
        </w:rPr>
        <w:t>SP#1</w:t>
      </w:r>
    </w:p>
    <w:p w14:paraId="136226F3" w14:textId="77777777" w:rsidR="00423ABD" w:rsidRDefault="00423ABD" w:rsidP="0098108B">
      <w:pPr>
        <w:jc w:val="both"/>
        <w:rPr>
          <w:szCs w:val="22"/>
        </w:rPr>
      </w:pPr>
    </w:p>
    <w:p w14:paraId="726A7CB9" w14:textId="77777777" w:rsidR="001830D2" w:rsidRPr="001830D2" w:rsidRDefault="001830D2" w:rsidP="001830D2">
      <w:pPr>
        <w:jc w:val="both"/>
        <w:rPr>
          <w:szCs w:val="22"/>
        </w:rPr>
      </w:pPr>
      <w:r w:rsidRPr="001830D2">
        <w:rPr>
          <w:szCs w:val="22"/>
        </w:rPr>
        <w:t xml:space="preserve">Do you support the addition of following text to TGbe SFD?  </w:t>
      </w:r>
    </w:p>
    <w:p w14:paraId="77F836A9" w14:textId="77777777" w:rsidR="001830D2" w:rsidRDefault="001830D2" w:rsidP="00DF7E01">
      <w:pPr>
        <w:pStyle w:val="ListParagraph"/>
        <w:numPr>
          <w:ilvl w:val="0"/>
          <w:numId w:val="88"/>
        </w:numPr>
        <w:jc w:val="both"/>
        <w:rPr>
          <w:szCs w:val="22"/>
        </w:rPr>
      </w:pPr>
      <w:r w:rsidRPr="001830D2">
        <w:rPr>
          <w:szCs w:val="22"/>
        </w:rPr>
        <w:t xml:space="preserve">The NS/EP Priority Service if supported by a non-AP STA, shall use a TID value (TBD) that is greater than 7 to indicate the need for priority access to its associated AP STA  </w:t>
      </w:r>
    </w:p>
    <w:p w14:paraId="39AC5871" w14:textId="77777777" w:rsidR="001830D2" w:rsidRDefault="001830D2" w:rsidP="00DF7E01">
      <w:pPr>
        <w:pStyle w:val="ListParagraph"/>
        <w:numPr>
          <w:ilvl w:val="0"/>
          <w:numId w:val="88"/>
        </w:numPr>
        <w:jc w:val="both"/>
        <w:rPr>
          <w:szCs w:val="22"/>
        </w:rPr>
      </w:pPr>
      <w:r w:rsidRPr="001830D2">
        <w:rPr>
          <w:szCs w:val="22"/>
        </w:rPr>
        <w:t xml:space="preserve">Note: The identification of the need is outside the scope of this specification.  </w:t>
      </w:r>
    </w:p>
    <w:p w14:paraId="7F291290" w14:textId="23C9C2B1" w:rsidR="002F33D5" w:rsidRPr="001830D2" w:rsidRDefault="001830D2" w:rsidP="00DF7E01">
      <w:pPr>
        <w:pStyle w:val="ListParagraph"/>
        <w:numPr>
          <w:ilvl w:val="0"/>
          <w:numId w:val="88"/>
        </w:numPr>
        <w:jc w:val="both"/>
        <w:rPr>
          <w:szCs w:val="22"/>
        </w:rPr>
      </w:pPr>
      <w:r w:rsidRPr="001830D2">
        <w:rPr>
          <w:szCs w:val="22"/>
        </w:rPr>
        <w:t>Note: The container of the TID is TBD.</w:t>
      </w:r>
    </w:p>
    <w:p w14:paraId="023C0696" w14:textId="77777777" w:rsidR="002F33D5" w:rsidRDefault="002F33D5" w:rsidP="0098108B">
      <w:pPr>
        <w:jc w:val="both"/>
        <w:rPr>
          <w:szCs w:val="22"/>
        </w:rPr>
      </w:pPr>
    </w:p>
    <w:p w14:paraId="3B2BE6AD" w14:textId="4E71D36D" w:rsidR="001830D2" w:rsidRDefault="001830D2" w:rsidP="001830D2">
      <w:pPr>
        <w:rPr>
          <w:szCs w:val="22"/>
        </w:rPr>
      </w:pPr>
      <w:r w:rsidRPr="003C5E8B">
        <w:rPr>
          <w:szCs w:val="22"/>
          <w:highlight w:val="green"/>
        </w:rPr>
        <w:t xml:space="preserve">Y/N/A: </w:t>
      </w:r>
      <w:r w:rsidR="00EC159C">
        <w:rPr>
          <w:szCs w:val="22"/>
          <w:highlight w:val="green"/>
        </w:rPr>
        <w:t>40</w:t>
      </w:r>
      <w:r w:rsidRPr="003C5E8B">
        <w:rPr>
          <w:szCs w:val="22"/>
          <w:highlight w:val="green"/>
        </w:rPr>
        <w:t>/</w:t>
      </w:r>
      <w:r w:rsidR="00EC159C">
        <w:rPr>
          <w:szCs w:val="22"/>
          <w:highlight w:val="green"/>
        </w:rPr>
        <w:t>12</w:t>
      </w:r>
      <w:r w:rsidRPr="003C5E8B">
        <w:rPr>
          <w:szCs w:val="22"/>
          <w:highlight w:val="green"/>
        </w:rPr>
        <w:t>/</w:t>
      </w:r>
      <w:r w:rsidR="00EC159C">
        <w:rPr>
          <w:szCs w:val="22"/>
          <w:highlight w:val="green"/>
        </w:rPr>
        <w:t>4</w:t>
      </w:r>
      <w:r w:rsidRPr="003C5E8B">
        <w:rPr>
          <w:szCs w:val="22"/>
          <w:highlight w:val="green"/>
        </w:rPr>
        <w:t>1</w:t>
      </w:r>
    </w:p>
    <w:p w14:paraId="1E3D3ECF" w14:textId="6DA08102" w:rsidR="001830D2" w:rsidRDefault="001830D2" w:rsidP="001830D2">
      <w:pPr>
        <w:jc w:val="both"/>
        <w:rPr>
          <w:b/>
          <w:i/>
        </w:rPr>
      </w:pPr>
      <w:r>
        <w:rPr>
          <w:b/>
        </w:rPr>
        <w:t xml:space="preserve">Straw poll #90 </w:t>
      </w:r>
      <w:r w:rsidRPr="006366A0">
        <w:rPr>
          <w:b/>
          <w:i/>
        </w:rPr>
        <w:t>[#SP</w:t>
      </w:r>
      <w:r>
        <w:rPr>
          <w:b/>
          <w:i/>
        </w:rPr>
        <w:t>90</w:t>
      </w:r>
      <w:r w:rsidRPr="006366A0">
        <w:rPr>
          <w:b/>
          <w:i/>
        </w:rPr>
        <w:t>]</w:t>
      </w:r>
    </w:p>
    <w:p w14:paraId="53E85595" w14:textId="77777777" w:rsidR="001830D2" w:rsidRDefault="001830D2" w:rsidP="0098108B">
      <w:pPr>
        <w:jc w:val="both"/>
        <w:rPr>
          <w:szCs w:val="22"/>
        </w:rPr>
      </w:pPr>
    </w:p>
    <w:p w14:paraId="274E9648" w14:textId="77777777" w:rsidR="002F33D5" w:rsidRDefault="002F33D5" w:rsidP="0098108B">
      <w:pPr>
        <w:jc w:val="both"/>
        <w:rPr>
          <w:szCs w:val="22"/>
        </w:rPr>
      </w:pPr>
    </w:p>
    <w:p w14:paraId="2F7E0929" w14:textId="703B3F05" w:rsidR="00181AA7" w:rsidRPr="00C71D58" w:rsidRDefault="00181AA7" w:rsidP="0098108B">
      <w:pPr>
        <w:jc w:val="both"/>
        <w:rPr>
          <w:b/>
          <w:szCs w:val="22"/>
        </w:rPr>
      </w:pPr>
      <w:r w:rsidRPr="00C71D58">
        <w:rPr>
          <w:b/>
          <w:szCs w:val="22"/>
        </w:rPr>
        <w:t>19/1943r5 (</w:t>
      </w:r>
      <w:r w:rsidR="004969CC" w:rsidRPr="00C71D58">
        <w:rPr>
          <w:b/>
          <w:szCs w:val="22"/>
        </w:rPr>
        <w:t>Multi-link Management, Taewon Song, LGE)</w:t>
      </w:r>
    </w:p>
    <w:p w14:paraId="23362BCE" w14:textId="77777777" w:rsidR="004969CC" w:rsidRPr="00C71D58" w:rsidRDefault="004969CC" w:rsidP="0098108B">
      <w:pPr>
        <w:jc w:val="both"/>
        <w:rPr>
          <w:b/>
          <w:szCs w:val="22"/>
        </w:rPr>
      </w:pPr>
    </w:p>
    <w:p w14:paraId="2A4AFA93" w14:textId="0C5C03BD" w:rsidR="004969CC" w:rsidRDefault="00C71D58" w:rsidP="0098108B">
      <w:pPr>
        <w:jc w:val="both"/>
        <w:rPr>
          <w:szCs w:val="22"/>
        </w:rPr>
      </w:pPr>
      <w:r>
        <w:rPr>
          <w:szCs w:val="22"/>
        </w:rPr>
        <w:t>SP#3</w:t>
      </w:r>
    </w:p>
    <w:p w14:paraId="43DCE578" w14:textId="77777777" w:rsidR="00C71D58" w:rsidRDefault="00C71D58" w:rsidP="0098108B">
      <w:pPr>
        <w:jc w:val="both"/>
        <w:rPr>
          <w:szCs w:val="22"/>
        </w:rPr>
      </w:pPr>
    </w:p>
    <w:p w14:paraId="40F6B25D" w14:textId="77777777" w:rsidR="00C71D58" w:rsidRDefault="00C71D58" w:rsidP="00C71D58">
      <w:pPr>
        <w:jc w:val="both"/>
        <w:rPr>
          <w:szCs w:val="22"/>
        </w:rPr>
      </w:pPr>
      <w:r w:rsidRPr="00C71D58">
        <w:rPr>
          <w:szCs w:val="22"/>
        </w:rPr>
        <w:t>Do you</w:t>
      </w:r>
      <w:r>
        <w:rPr>
          <w:szCs w:val="22"/>
        </w:rPr>
        <w:t xml:space="preserve"> agree to define the following?</w:t>
      </w:r>
    </w:p>
    <w:p w14:paraId="443F89B4" w14:textId="53255FFE" w:rsidR="00C71D58" w:rsidRPr="00C71D58" w:rsidRDefault="00C71D58" w:rsidP="00DF7E01">
      <w:pPr>
        <w:pStyle w:val="ListParagraph"/>
        <w:numPr>
          <w:ilvl w:val="0"/>
          <w:numId w:val="89"/>
        </w:numPr>
        <w:jc w:val="both"/>
        <w:rPr>
          <w:szCs w:val="22"/>
        </w:rPr>
      </w:pPr>
      <w:r w:rsidRPr="00C71D58">
        <w:rPr>
          <w:szCs w:val="22"/>
        </w:rPr>
        <w:t>Single-link non-AP MLD: A non-AP MLD that transmits or receives frames to/from another MLD on a single link at a time.</w:t>
      </w:r>
    </w:p>
    <w:p w14:paraId="0C082184" w14:textId="77777777" w:rsidR="004969CC" w:rsidRDefault="004969CC" w:rsidP="0098108B">
      <w:pPr>
        <w:jc w:val="both"/>
        <w:rPr>
          <w:szCs w:val="22"/>
        </w:rPr>
      </w:pPr>
    </w:p>
    <w:p w14:paraId="766BC3F0" w14:textId="201C00A5" w:rsidR="00876346" w:rsidRDefault="00876346" w:rsidP="00876346">
      <w:pPr>
        <w:rPr>
          <w:szCs w:val="22"/>
        </w:rPr>
      </w:pPr>
      <w:r w:rsidRPr="00876346">
        <w:rPr>
          <w:szCs w:val="22"/>
          <w:highlight w:val="red"/>
        </w:rPr>
        <w:t>Y/N/A: 37/21/37</w:t>
      </w:r>
    </w:p>
    <w:p w14:paraId="4DF8D56C" w14:textId="77777777" w:rsidR="004969CC" w:rsidRDefault="004969CC" w:rsidP="0098108B">
      <w:pPr>
        <w:jc w:val="both"/>
        <w:rPr>
          <w:szCs w:val="22"/>
        </w:rPr>
      </w:pPr>
    </w:p>
    <w:p w14:paraId="0ED6FECC" w14:textId="77777777" w:rsidR="00CB413D" w:rsidRDefault="00CB413D" w:rsidP="0098108B">
      <w:pPr>
        <w:jc w:val="both"/>
        <w:rPr>
          <w:szCs w:val="22"/>
        </w:rPr>
      </w:pPr>
    </w:p>
    <w:p w14:paraId="631941BE" w14:textId="0AE95FC1" w:rsidR="0079375E" w:rsidRPr="00E87763" w:rsidRDefault="0079375E" w:rsidP="0098108B">
      <w:pPr>
        <w:jc w:val="both"/>
        <w:rPr>
          <w:b/>
          <w:szCs w:val="22"/>
        </w:rPr>
      </w:pPr>
      <w:r w:rsidRPr="00E87763">
        <w:rPr>
          <w:b/>
          <w:szCs w:val="22"/>
        </w:rPr>
        <w:t>20/0562</w:t>
      </w:r>
      <w:r w:rsidR="00D714A3" w:rsidRPr="00E87763">
        <w:rPr>
          <w:b/>
          <w:szCs w:val="22"/>
        </w:rPr>
        <w:t xml:space="preserve">r3 (Enhanced multi-link single radio operation, </w:t>
      </w:r>
      <w:r w:rsidR="00B7498B" w:rsidRPr="00E87763">
        <w:rPr>
          <w:b/>
          <w:szCs w:val="22"/>
        </w:rPr>
        <w:t>Minyoung Park, Intel)</w:t>
      </w:r>
    </w:p>
    <w:p w14:paraId="17FE1E9E" w14:textId="77777777" w:rsidR="00B7498B" w:rsidRDefault="00B7498B" w:rsidP="0098108B">
      <w:pPr>
        <w:jc w:val="both"/>
        <w:rPr>
          <w:szCs w:val="22"/>
        </w:rPr>
      </w:pPr>
    </w:p>
    <w:p w14:paraId="1F68F542" w14:textId="5DE931CC" w:rsidR="00B7498B" w:rsidRDefault="00B7498B" w:rsidP="0098108B">
      <w:pPr>
        <w:jc w:val="both"/>
        <w:rPr>
          <w:szCs w:val="22"/>
        </w:rPr>
      </w:pPr>
      <w:r>
        <w:rPr>
          <w:szCs w:val="22"/>
        </w:rPr>
        <w:t>SP</w:t>
      </w:r>
      <w:r w:rsidR="00E87763">
        <w:rPr>
          <w:szCs w:val="22"/>
        </w:rPr>
        <w:t>#2</w:t>
      </w:r>
    </w:p>
    <w:p w14:paraId="3EEB35A9" w14:textId="77777777" w:rsidR="00CB413D" w:rsidRDefault="00CB413D" w:rsidP="0098108B">
      <w:pPr>
        <w:jc w:val="both"/>
        <w:rPr>
          <w:szCs w:val="22"/>
        </w:rPr>
      </w:pPr>
    </w:p>
    <w:p w14:paraId="4B2CD1E6" w14:textId="77777777" w:rsidR="00307EEA" w:rsidRPr="00307EEA" w:rsidRDefault="00307EEA" w:rsidP="00307EEA">
      <w:pPr>
        <w:jc w:val="both"/>
        <w:rPr>
          <w:szCs w:val="22"/>
        </w:rPr>
      </w:pPr>
      <w:r w:rsidRPr="00307EEA">
        <w:rPr>
          <w:szCs w:val="22"/>
        </w:rPr>
        <w:t xml:space="preserve">Do you support the concept of the multi-link operation for an enhanced single-link/radio (TBD) non-AP MLD that is defined as follows for R1?  </w:t>
      </w:r>
    </w:p>
    <w:p w14:paraId="095DF7FB" w14:textId="77777777" w:rsidR="00F0503F" w:rsidRDefault="00307EEA" w:rsidP="00DF7E01">
      <w:pPr>
        <w:pStyle w:val="ListParagraph"/>
        <w:numPr>
          <w:ilvl w:val="0"/>
          <w:numId w:val="89"/>
        </w:numPr>
        <w:jc w:val="both"/>
        <w:rPr>
          <w:szCs w:val="22"/>
        </w:rPr>
      </w:pPr>
      <w:r w:rsidRPr="00F0503F">
        <w:rPr>
          <w:szCs w:val="22"/>
        </w:rPr>
        <w:t xml:space="preserve">An MLD that can: 1) transmit or receive data/management frames to another MLD on one link, and 2) listening on one or more links.  </w:t>
      </w:r>
    </w:p>
    <w:p w14:paraId="2DB255ED" w14:textId="77777777" w:rsidR="00F0503F" w:rsidRDefault="00307EEA" w:rsidP="00DF7E01">
      <w:pPr>
        <w:pStyle w:val="ListParagraph"/>
        <w:numPr>
          <w:ilvl w:val="1"/>
          <w:numId w:val="89"/>
        </w:numPr>
        <w:jc w:val="both"/>
        <w:rPr>
          <w:szCs w:val="22"/>
        </w:rPr>
      </w:pPr>
      <w:r w:rsidRPr="00F0503F">
        <w:rPr>
          <w:szCs w:val="22"/>
        </w:rPr>
        <w:t xml:space="preserve">The “listening” operation includes CCA as well as receiving initial control messages (e.g., RTS/MU-RTS)  </w:t>
      </w:r>
    </w:p>
    <w:p w14:paraId="445131FD" w14:textId="2D973559" w:rsidR="00E87763" w:rsidRPr="00F0503F" w:rsidRDefault="00307EEA" w:rsidP="00DF7E01">
      <w:pPr>
        <w:pStyle w:val="ListParagraph"/>
        <w:numPr>
          <w:ilvl w:val="1"/>
          <w:numId w:val="89"/>
        </w:numPr>
        <w:jc w:val="both"/>
        <w:rPr>
          <w:szCs w:val="22"/>
        </w:rPr>
      </w:pPr>
      <w:r w:rsidRPr="00F0503F">
        <w:rPr>
          <w:szCs w:val="22"/>
        </w:rPr>
        <w:t xml:space="preserve">Link switch delay may be indicated by the non-AP MLD  </w:t>
      </w:r>
    </w:p>
    <w:p w14:paraId="03A40B2F" w14:textId="77777777" w:rsidR="00CB413D" w:rsidRDefault="00CB413D" w:rsidP="0098108B">
      <w:pPr>
        <w:jc w:val="both"/>
        <w:rPr>
          <w:szCs w:val="22"/>
        </w:rPr>
      </w:pPr>
    </w:p>
    <w:p w14:paraId="753D6AA3" w14:textId="26A77179" w:rsidR="00F0503F" w:rsidRDefault="00F0503F" w:rsidP="00F0503F">
      <w:pPr>
        <w:rPr>
          <w:szCs w:val="22"/>
        </w:rPr>
      </w:pPr>
      <w:r w:rsidRPr="00876346">
        <w:rPr>
          <w:szCs w:val="22"/>
          <w:highlight w:val="red"/>
        </w:rPr>
        <w:t xml:space="preserve">Y/N/A: </w:t>
      </w:r>
      <w:r w:rsidR="00566DF4">
        <w:rPr>
          <w:szCs w:val="22"/>
          <w:highlight w:val="red"/>
        </w:rPr>
        <w:t>56</w:t>
      </w:r>
      <w:r w:rsidRPr="00876346">
        <w:rPr>
          <w:szCs w:val="22"/>
          <w:highlight w:val="red"/>
        </w:rPr>
        <w:t>/</w:t>
      </w:r>
      <w:r w:rsidR="00566DF4">
        <w:rPr>
          <w:szCs w:val="22"/>
          <w:highlight w:val="red"/>
        </w:rPr>
        <w:t>23</w:t>
      </w:r>
      <w:r w:rsidRPr="00876346">
        <w:rPr>
          <w:szCs w:val="22"/>
          <w:highlight w:val="red"/>
        </w:rPr>
        <w:t>/</w:t>
      </w:r>
      <w:r w:rsidR="00566DF4">
        <w:rPr>
          <w:szCs w:val="22"/>
          <w:highlight w:val="red"/>
        </w:rPr>
        <w:t>16</w:t>
      </w:r>
    </w:p>
    <w:p w14:paraId="6BB63C96" w14:textId="128550DA" w:rsidR="000D6C2C" w:rsidRDefault="000D6C2C">
      <w:pPr>
        <w:rPr>
          <w:szCs w:val="22"/>
        </w:rPr>
      </w:pPr>
      <w:r>
        <w:rPr>
          <w:szCs w:val="22"/>
        </w:rPr>
        <w:br w:type="page"/>
      </w:r>
    </w:p>
    <w:p w14:paraId="59FDD178" w14:textId="77777777" w:rsidR="00077F6A" w:rsidRPr="00077F6A" w:rsidRDefault="00077F6A" w:rsidP="0098108B">
      <w:pPr>
        <w:jc w:val="both"/>
        <w:rPr>
          <w:b/>
          <w:szCs w:val="22"/>
        </w:rPr>
      </w:pPr>
      <w:r w:rsidRPr="00077F6A">
        <w:rPr>
          <w:b/>
          <w:szCs w:val="22"/>
        </w:rPr>
        <w:lastRenderedPageBreak/>
        <w:t>20/0356r3 (MLO: Discovery and beacon-bloating, Abhishek Patil, Qualcomm)</w:t>
      </w:r>
    </w:p>
    <w:p w14:paraId="1F7B7D49" w14:textId="02CB371F" w:rsidR="00CB413D" w:rsidRDefault="00077F6A" w:rsidP="0098108B">
      <w:pPr>
        <w:jc w:val="both"/>
        <w:rPr>
          <w:szCs w:val="22"/>
        </w:rPr>
      </w:pPr>
      <w:r>
        <w:rPr>
          <w:szCs w:val="22"/>
        </w:rPr>
        <w:br/>
        <w:t>SP#1</w:t>
      </w:r>
    </w:p>
    <w:p w14:paraId="7624A99C" w14:textId="77777777" w:rsidR="00077F6A" w:rsidRDefault="00077F6A" w:rsidP="0098108B">
      <w:pPr>
        <w:jc w:val="both"/>
        <w:rPr>
          <w:szCs w:val="22"/>
        </w:rPr>
      </w:pPr>
    </w:p>
    <w:p w14:paraId="18082520" w14:textId="09D295E0" w:rsidR="002E25C8" w:rsidRPr="002E25C8" w:rsidRDefault="002E25C8" w:rsidP="002E25C8">
      <w:pPr>
        <w:jc w:val="both"/>
        <w:rPr>
          <w:szCs w:val="22"/>
        </w:rPr>
      </w:pPr>
      <w:r w:rsidRPr="002E25C8">
        <w:rPr>
          <w:szCs w:val="22"/>
        </w:rPr>
        <w:t xml:space="preserve">Do you agree to define mechanism(s) to include MLO information that a STA of an MLD provides in its mgmt. frames, during discovery and ML setup, as described below? </w:t>
      </w:r>
    </w:p>
    <w:p w14:paraId="0B84F1AE" w14:textId="2A6ED961" w:rsidR="002E25C8" w:rsidRPr="002E25C8" w:rsidRDefault="002E25C8" w:rsidP="00DF7E01">
      <w:pPr>
        <w:pStyle w:val="ListParagraph"/>
        <w:numPr>
          <w:ilvl w:val="0"/>
          <w:numId w:val="89"/>
        </w:numPr>
        <w:jc w:val="both"/>
        <w:rPr>
          <w:szCs w:val="22"/>
        </w:rPr>
      </w:pPr>
      <w:r w:rsidRPr="002E25C8">
        <w:rPr>
          <w:szCs w:val="22"/>
        </w:rPr>
        <w:t xml:space="preserve">MLD (common) Information </w:t>
      </w:r>
    </w:p>
    <w:p w14:paraId="06384468" w14:textId="61E7FD7D" w:rsidR="002E25C8" w:rsidRPr="002E25C8" w:rsidRDefault="002E25C8" w:rsidP="00DF7E01">
      <w:pPr>
        <w:pStyle w:val="ListParagraph"/>
        <w:numPr>
          <w:ilvl w:val="1"/>
          <w:numId w:val="89"/>
        </w:numPr>
        <w:jc w:val="both"/>
        <w:rPr>
          <w:szCs w:val="22"/>
        </w:rPr>
      </w:pPr>
      <w:r w:rsidRPr="002E25C8">
        <w:rPr>
          <w:szCs w:val="22"/>
        </w:rPr>
        <w:t>Information common to all the STAs of the MLD</w:t>
      </w:r>
    </w:p>
    <w:p w14:paraId="37A4F2FE" w14:textId="545B49D0" w:rsidR="002E25C8" w:rsidRPr="002E25C8" w:rsidRDefault="002E25C8" w:rsidP="00DF7E01">
      <w:pPr>
        <w:pStyle w:val="ListParagraph"/>
        <w:numPr>
          <w:ilvl w:val="0"/>
          <w:numId w:val="89"/>
        </w:numPr>
        <w:jc w:val="both"/>
        <w:rPr>
          <w:szCs w:val="22"/>
        </w:rPr>
      </w:pPr>
      <w:r w:rsidRPr="002E25C8">
        <w:rPr>
          <w:szCs w:val="22"/>
        </w:rPr>
        <w:t xml:space="preserve">Per-link information </w:t>
      </w:r>
    </w:p>
    <w:p w14:paraId="4E0AD05E" w14:textId="76E8631F" w:rsidR="002E25C8" w:rsidRPr="002E25C8" w:rsidRDefault="002E25C8" w:rsidP="00DF7E01">
      <w:pPr>
        <w:pStyle w:val="ListParagraph"/>
        <w:numPr>
          <w:ilvl w:val="1"/>
          <w:numId w:val="89"/>
        </w:numPr>
        <w:jc w:val="both"/>
        <w:rPr>
          <w:szCs w:val="22"/>
        </w:rPr>
      </w:pPr>
      <w:r w:rsidRPr="002E25C8">
        <w:rPr>
          <w:szCs w:val="22"/>
        </w:rPr>
        <w:t>Capabilities and Operational parameter of other STAs of the MLD other than the advertising STA</w:t>
      </w:r>
    </w:p>
    <w:p w14:paraId="7722947D" w14:textId="77777777" w:rsidR="00077F6A" w:rsidRDefault="00077F6A" w:rsidP="002E25C8">
      <w:pPr>
        <w:jc w:val="both"/>
        <w:rPr>
          <w:szCs w:val="22"/>
        </w:rPr>
      </w:pPr>
    </w:p>
    <w:p w14:paraId="4CBB9A6A" w14:textId="7E4ADDEE" w:rsidR="002E25C8" w:rsidRDefault="002E25C8" w:rsidP="002E25C8">
      <w:pPr>
        <w:rPr>
          <w:szCs w:val="22"/>
        </w:rPr>
      </w:pPr>
      <w:r w:rsidRPr="002E25C8">
        <w:rPr>
          <w:szCs w:val="22"/>
          <w:highlight w:val="green"/>
        </w:rPr>
        <w:t>Y/N/A: 54/17/21</w:t>
      </w:r>
    </w:p>
    <w:p w14:paraId="541FA355" w14:textId="1B2920D7" w:rsidR="002E25C8" w:rsidRDefault="002E25C8" w:rsidP="002E25C8">
      <w:pPr>
        <w:jc w:val="both"/>
        <w:rPr>
          <w:b/>
          <w:i/>
        </w:rPr>
      </w:pPr>
      <w:r>
        <w:rPr>
          <w:b/>
        </w:rPr>
        <w:t xml:space="preserve">Straw poll #91 </w:t>
      </w:r>
      <w:r w:rsidRPr="006366A0">
        <w:rPr>
          <w:b/>
          <w:i/>
        </w:rPr>
        <w:t>[#SP</w:t>
      </w:r>
      <w:r>
        <w:rPr>
          <w:b/>
          <w:i/>
        </w:rPr>
        <w:t>91</w:t>
      </w:r>
      <w:r w:rsidRPr="006366A0">
        <w:rPr>
          <w:b/>
          <w:i/>
        </w:rPr>
        <w:t>]</w:t>
      </w:r>
    </w:p>
    <w:p w14:paraId="0D1DA685" w14:textId="77777777" w:rsidR="000D6C2C" w:rsidRDefault="000D6C2C" w:rsidP="0098108B">
      <w:pPr>
        <w:jc w:val="both"/>
        <w:rPr>
          <w:szCs w:val="22"/>
        </w:rPr>
      </w:pPr>
    </w:p>
    <w:p w14:paraId="6B13931D" w14:textId="77777777" w:rsidR="000D6C2C" w:rsidRDefault="000D6C2C" w:rsidP="0098108B">
      <w:pPr>
        <w:jc w:val="both"/>
        <w:rPr>
          <w:szCs w:val="22"/>
        </w:rPr>
      </w:pPr>
    </w:p>
    <w:p w14:paraId="714055A3" w14:textId="541989DD" w:rsidR="000D6C2C" w:rsidRDefault="00A7163A" w:rsidP="0098108B">
      <w:pPr>
        <w:jc w:val="both"/>
        <w:rPr>
          <w:szCs w:val="22"/>
        </w:rPr>
      </w:pPr>
      <w:r>
        <w:rPr>
          <w:szCs w:val="22"/>
        </w:rPr>
        <w:t>SP#2</w:t>
      </w:r>
    </w:p>
    <w:p w14:paraId="38594785" w14:textId="77777777" w:rsidR="00A7163A" w:rsidRDefault="00A7163A" w:rsidP="0098108B">
      <w:pPr>
        <w:jc w:val="both"/>
        <w:rPr>
          <w:szCs w:val="22"/>
        </w:rPr>
      </w:pPr>
    </w:p>
    <w:p w14:paraId="2A3D236F" w14:textId="77777777" w:rsidR="007574AD" w:rsidRPr="007574AD" w:rsidRDefault="007574AD" w:rsidP="007574AD">
      <w:pPr>
        <w:jc w:val="both"/>
        <w:rPr>
          <w:szCs w:val="22"/>
          <w:lang w:val="en-US"/>
        </w:rPr>
      </w:pPr>
      <w:r w:rsidRPr="007574AD">
        <w:rPr>
          <w:szCs w:val="22"/>
          <w:lang w:val="en-US"/>
        </w:rPr>
        <w:t xml:space="preserve">Do you support that the MLO framework should follow an inheritance model when advertising complete information of other link(s)?  </w:t>
      </w:r>
    </w:p>
    <w:p w14:paraId="62EA2433" w14:textId="068510DA" w:rsidR="00A7163A" w:rsidRPr="007574AD" w:rsidRDefault="007574AD" w:rsidP="00DF7E01">
      <w:pPr>
        <w:pStyle w:val="ListParagraph"/>
        <w:numPr>
          <w:ilvl w:val="0"/>
          <w:numId w:val="90"/>
        </w:numPr>
        <w:jc w:val="both"/>
        <w:rPr>
          <w:szCs w:val="22"/>
          <w:lang w:val="en-US"/>
        </w:rPr>
      </w:pPr>
      <w:r w:rsidRPr="007574AD">
        <w:rPr>
          <w:szCs w:val="22"/>
          <w:lang w:val="en-US"/>
        </w:rPr>
        <w:t>Note: inheritance mechanism is similar to that defined in 11ax for multiple BSSID feature</w:t>
      </w:r>
    </w:p>
    <w:p w14:paraId="2B05697D" w14:textId="77777777" w:rsidR="00A7163A" w:rsidRDefault="00A7163A" w:rsidP="0098108B">
      <w:pPr>
        <w:jc w:val="both"/>
        <w:rPr>
          <w:szCs w:val="22"/>
        </w:rPr>
      </w:pPr>
    </w:p>
    <w:p w14:paraId="487E53BC" w14:textId="74E80ED0" w:rsidR="007574AD" w:rsidRDefault="007574AD" w:rsidP="007574AD">
      <w:pPr>
        <w:rPr>
          <w:szCs w:val="22"/>
        </w:rPr>
      </w:pPr>
      <w:r w:rsidRPr="007574AD">
        <w:rPr>
          <w:szCs w:val="22"/>
          <w:highlight w:val="green"/>
        </w:rPr>
        <w:t>Approved with unanimous consent</w:t>
      </w:r>
    </w:p>
    <w:p w14:paraId="315F2D49" w14:textId="06D0DEF2" w:rsidR="007574AD" w:rsidRDefault="007574AD" w:rsidP="007574AD">
      <w:pPr>
        <w:jc w:val="both"/>
        <w:rPr>
          <w:b/>
          <w:i/>
        </w:rPr>
      </w:pPr>
      <w:r>
        <w:rPr>
          <w:b/>
        </w:rPr>
        <w:t xml:space="preserve">Straw poll #92 </w:t>
      </w:r>
      <w:r w:rsidRPr="006366A0">
        <w:rPr>
          <w:b/>
          <w:i/>
        </w:rPr>
        <w:t>[#SP</w:t>
      </w:r>
      <w:r>
        <w:rPr>
          <w:b/>
          <w:i/>
        </w:rPr>
        <w:t>92</w:t>
      </w:r>
      <w:r w:rsidRPr="006366A0">
        <w:rPr>
          <w:b/>
          <w:i/>
        </w:rPr>
        <w:t>]</w:t>
      </w:r>
    </w:p>
    <w:p w14:paraId="7D124B72" w14:textId="77777777" w:rsidR="007574AD" w:rsidRDefault="007574AD" w:rsidP="0098108B">
      <w:pPr>
        <w:jc w:val="both"/>
        <w:rPr>
          <w:szCs w:val="22"/>
        </w:rPr>
      </w:pPr>
    </w:p>
    <w:p w14:paraId="505D571F" w14:textId="77777777" w:rsidR="001428A8" w:rsidRDefault="001428A8" w:rsidP="0098108B">
      <w:pPr>
        <w:jc w:val="both"/>
        <w:rPr>
          <w:szCs w:val="22"/>
        </w:rPr>
      </w:pPr>
    </w:p>
    <w:p w14:paraId="5BD0213B" w14:textId="7E2BEA1D" w:rsidR="001428A8" w:rsidRDefault="001428A8" w:rsidP="0098108B">
      <w:pPr>
        <w:jc w:val="both"/>
        <w:rPr>
          <w:szCs w:val="22"/>
        </w:rPr>
      </w:pPr>
      <w:r>
        <w:rPr>
          <w:szCs w:val="22"/>
        </w:rPr>
        <w:t>SP#3</w:t>
      </w:r>
    </w:p>
    <w:p w14:paraId="48DDC06D" w14:textId="77777777" w:rsidR="001428A8" w:rsidRDefault="001428A8" w:rsidP="0098108B">
      <w:pPr>
        <w:jc w:val="both"/>
        <w:rPr>
          <w:szCs w:val="22"/>
        </w:rPr>
      </w:pPr>
    </w:p>
    <w:p w14:paraId="63ED61FC" w14:textId="77777777" w:rsidR="00E550C6" w:rsidRPr="00E550C6" w:rsidRDefault="00E550C6" w:rsidP="00E550C6">
      <w:pPr>
        <w:jc w:val="both"/>
        <w:rPr>
          <w:szCs w:val="22"/>
        </w:rPr>
      </w:pPr>
      <w:r w:rsidRPr="00E550C6">
        <w:rPr>
          <w:szCs w:val="22"/>
        </w:rPr>
        <w:t xml:space="preserve">Do you support that 11be shall define mechanism(s) for an AP of an AP MLD to advertise complete or partial information of other links?  </w:t>
      </w:r>
    </w:p>
    <w:p w14:paraId="24D4DAC3" w14:textId="77777777" w:rsidR="00E550C6" w:rsidRPr="00E550C6" w:rsidRDefault="00E550C6" w:rsidP="00DF7E01">
      <w:pPr>
        <w:pStyle w:val="ListParagraph"/>
        <w:numPr>
          <w:ilvl w:val="0"/>
          <w:numId w:val="90"/>
        </w:numPr>
        <w:jc w:val="both"/>
        <w:rPr>
          <w:szCs w:val="22"/>
        </w:rPr>
      </w:pPr>
      <w:r w:rsidRPr="00E550C6">
        <w:rPr>
          <w:szCs w:val="22"/>
        </w:rPr>
        <w:t xml:space="preserve">Partial information to prevent frame bloating  </w:t>
      </w:r>
    </w:p>
    <w:p w14:paraId="14D938FE" w14:textId="77777777" w:rsidR="00E550C6" w:rsidRPr="00E550C6" w:rsidRDefault="00E550C6" w:rsidP="00DF7E01">
      <w:pPr>
        <w:pStyle w:val="ListParagraph"/>
        <w:numPr>
          <w:ilvl w:val="0"/>
          <w:numId w:val="90"/>
        </w:numPr>
        <w:jc w:val="both"/>
        <w:rPr>
          <w:szCs w:val="22"/>
        </w:rPr>
      </w:pPr>
      <w:r w:rsidRPr="00E550C6">
        <w:rPr>
          <w:szCs w:val="22"/>
        </w:rPr>
        <w:t xml:space="preserve">For example, frames exchanged during ML setup are expected to carry complete information while Beacon frame is expected to carry partial information  </w:t>
      </w:r>
    </w:p>
    <w:p w14:paraId="1BF58CE7" w14:textId="6C6C2D0E" w:rsidR="001428A8" w:rsidRPr="00E550C6" w:rsidRDefault="00E550C6" w:rsidP="00DF7E01">
      <w:pPr>
        <w:pStyle w:val="ListParagraph"/>
        <w:numPr>
          <w:ilvl w:val="0"/>
          <w:numId w:val="90"/>
        </w:numPr>
        <w:jc w:val="both"/>
        <w:rPr>
          <w:szCs w:val="22"/>
        </w:rPr>
      </w:pPr>
      <w:r w:rsidRPr="00E550C6">
        <w:rPr>
          <w:szCs w:val="22"/>
        </w:rPr>
        <w:t xml:space="preserve">The exact set of elements/fields that constitute partial information is TBD   </w:t>
      </w:r>
    </w:p>
    <w:p w14:paraId="41CE3507" w14:textId="77777777" w:rsidR="00E550C6" w:rsidRDefault="00E550C6" w:rsidP="00E550C6">
      <w:pPr>
        <w:jc w:val="both"/>
        <w:rPr>
          <w:szCs w:val="22"/>
        </w:rPr>
      </w:pPr>
    </w:p>
    <w:p w14:paraId="286BCFB8" w14:textId="38C5A77D" w:rsidR="00E550C6" w:rsidRDefault="00E550C6" w:rsidP="00E550C6">
      <w:pPr>
        <w:rPr>
          <w:szCs w:val="22"/>
        </w:rPr>
      </w:pPr>
      <w:r w:rsidRPr="00E550C6">
        <w:rPr>
          <w:szCs w:val="22"/>
          <w:highlight w:val="green"/>
        </w:rPr>
        <w:t>Y/N/A: 54/5/25</w:t>
      </w:r>
    </w:p>
    <w:p w14:paraId="4B0C91D2" w14:textId="15C00790" w:rsidR="00E550C6" w:rsidRDefault="00E550C6" w:rsidP="00E550C6">
      <w:pPr>
        <w:jc w:val="both"/>
        <w:rPr>
          <w:b/>
          <w:i/>
        </w:rPr>
      </w:pPr>
      <w:r>
        <w:rPr>
          <w:b/>
        </w:rPr>
        <w:t xml:space="preserve">Straw poll #93 </w:t>
      </w:r>
      <w:r w:rsidRPr="006366A0">
        <w:rPr>
          <w:b/>
          <w:i/>
        </w:rPr>
        <w:t>[#SP</w:t>
      </w:r>
      <w:r>
        <w:rPr>
          <w:b/>
          <w:i/>
        </w:rPr>
        <w:t>93</w:t>
      </w:r>
      <w:r w:rsidRPr="006366A0">
        <w:rPr>
          <w:b/>
          <w:i/>
        </w:rPr>
        <w:t>]</w:t>
      </w:r>
    </w:p>
    <w:p w14:paraId="6C09B1F4" w14:textId="77777777" w:rsidR="00E550C6" w:rsidRDefault="00E550C6" w:rsidP="00E550C6">
      <w:pPr>
        <w:jc w:val="both"/>
        <w:rPr>
          <w:szCs w:val="22"/>
        </w:rPr>
      </w:pPr>
    </w:p>
    <w:p w14:paraId="42FBD7E6" w14:textId="77777777" w:rsidR="00E550C6" w:rsidRDefault="00E550C6" w:rsidP="00E550C6">
      <w:pPr>
        <w:jc w:val="both"/>
        <w:rPr>
          <w:szCs w:val="22"/>
        </w:rPr>
      </w:pPr>
    </w:p>
    <w:p w14:paraId="68405FF1" w14:textId="77777777" w:rsidR="00D36844" w:rsidRPr="00D36844" w:rsidRDefault="00E550C6" w:rsidP="00E550C6">
      <w:pPr>
        <w:jc w:val="both"/>
        <w:rPr>
          <w:b/>
          <w:szCs w:val="22"/>
        </w:rPr>
      </w:pPr>
      <w:r w:rsidRPr="00D36844">
        <w:rPr>
          <w:b/>
          <w:szCs w:val="22"/>
        </w:rPr>
        <w:t>20/0386r</w:t>
      </w:r>
      <w:r w:rsidR="00D36844" w:rsidRPr="00D36844">
        <w:rPr>
          <w:b/>
          <w:szCs w:val="22"/>
        </w:rPr>
        <w:t>4</w:t>
      </w:r>
      <w:r w:rsidRPr="00D36844">
        <w:rPr>
          <w:b/>
          <w:szCs w:val="22"/>
        </w:rPr>
        <w:t xml:space="preserve"> (</w:t>
      </w:r>
      <w:r w:rsidR="00D36844" w:rsidRPr="00D36844">
        <w:rPr>
          <w:b/>
          <w:szCs w:val="22"/>
        </w:rPr>
        <w:t>Multi-link association follow up, Young Hoon Kwon, NXP)</w:t>
      </w:r>
    </w:p>
    <w:p w14:paraId="0B7E7179" w14:textId="5E66E958" w:rsidR="00E550C6" w:rsidRDefault="00D36844" w:rsidP="00E550C6">
      <w:pPr>
        <w:jc w:val="both"/>
        <w:rPr>
          <w:szCs w:val="22"/>
        </w:rPr>
      </w:pPr>
      <w:r>
        <w:rPr>
          <w:szCs w:val="22"/>
        </w:rPr>
        <w:br/>
        <w:t>SP#3</w:t>
      </w:r>
    </w:p>
    <w:p w14:paraId="29DD331D" w14:textId="77777777" w:rsidR="00E550C6" w:rsidRDefault="00E550C6" w:rsidP="00E550C6">
      <w:pPr>
        <w:jc w:val="both"/>
        <w:rPr>
          <w:szCs w:val="22"/>
        </w:rPr>
      </w:pPr>
    </w:p>
    <w:p w14:paraId="43742FF8" w14:textId="77777777" w:rsidR="00DF1B0C" w:rsidRPr="00DF1B0C" w:rsidRDefault="00DF1B0C" w:rsidP="00DF1B0C">
      <w:pPr>
        <w:jc w:val="both"/>
        <w:rPr>
          <w:szCs w:val="22"/>
          <w:lang w:val="en-US"/>
        </w:rPr>
      </w:pPr>
      <w:r w:rsidRPr="00DF1B0C">
        <w:rPr>
          <w:szCs w:val="22"/>
          <w:lang w:val="en-US"/>
        </w:rPr>
        <w:t xml:space="preserve">Do you agree to add the following to 11be SFD:  </w:t>
      </w:r>
    </w:p>
    <w:p w14:paraId="1B45E4CD" w14:textId="77777777" w:rsidR="00DF1B0C" w:rsidRDefault="00DF1B0C" w:rsidP="00DF7E01">
      <w:pPr>
        <w:pStyle w:val="ListParagraph"/>
        <w:numPr>
          <w:ilvl w:val="0"/>
          <w:numId w:val="91"/>
        </w:numPr>
        <w:jc w:val="both"/>
        <w:rPr>
          <w:szCs w:val="22"/>
          <w:lang w:val="en-US"/>
        </w:rPr>
      </w:pPr>
      <w:r w:rsidRPr="00DF1B0C">
        <w:rPr>
          <w:szCs w:val="22"/>
          <w:lang w:val="en-US"/>
        </w:rPr>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25946662" w14:textId="63675800" w:rsidR="00E550C6" w:rsidRPr="00DF1B0C" w:rsidRDefault="00DF1B0C" w:rsidP="00DF7E01">
      <w:pPr>
        <w:pStyle w:val="ListParagraph"/>
        <w:numPr>
          <w:ilvl w:val="0"/>
          <w:numId w:val="91"/>
        </w:numPr>
        <w:jc w:val="both"/>
        <w:rPr>
          <w:szCs w:val="22"/>
          <w:lang w:val="en-US"/>
        </w:rPr>
      </w:pPr>
      <w:r w:rsidRPr="00DF1B0C">
        <w:rPr>
          <w:szCs w:val="22"/>
          <w:lang w:val="en-US"/>
        </w:rPr>
        <w:t xml:space="preserve">Note: Only the STA that sends the Reassociation Request frame can associate with the new AP.  </w:t>
      </w:r>
    </w:p>
    <w:p w14:paraId="44E6296D" w14:textId="77777777" w:rsidR="00DF1B0C" w:rsidRDefault="00DF1B0C" w:rsidP="001E0B17">
      <w:pPr>
        <w:jc w:val="both"/>
        <w:rPr>
          <w:szCs w:val="22"/>
        </w:rPr>
      </w:pPr>
    </w:p>
    <w:p w14:paraId="139C23D5" w14:textId="7ED52EF3" w:rsidR="00DF1B0C" w:rsidRDefault="00DF1B0C" w:rsidP="00DF1B0C">
      <w:pPr>
        <w:rPr>
          <w:szCs w:val="22"/>
        </w:rPr>
      </w:pPr>
      <w:r w:rsidRPr="00DF1B0C">
        <w:rPr>
          <w:szCs w:val="22"/>
          <w:highlight w:val="green"/>
        </w:rPr>
        <w:t>Y/N/A: 43/5/24</w:t>
      </w:r>
    </w:p>
    <w:p w14:paraId="68176690" w14:textId="26E09771" w:rsidR="00DF1B0C" w:rsidRDefault="00DF1B0C" w:rsidP="00DF1B0C">
      <w:pPr>
        <w:jc w:val="both"/>
        <w:rPr>
          <w:b/>
          <w:i/>
        </w:rPr>
      </w:pPr>
      <w:r>
        <w:rPr>
          <w:b/>
        </w:rPr>
        <w:t xml:space="preserve">Straw poll #94 </w:t>
      </w:r>
      <w:r w:rsidRPr="006366A0">
        <w:rPr>
          <w:b/>
          <w:i/>
        </w:rPr>
        <w:t>[#SP</w:t>
      </w:r>
      <w:r>
        <w:rPr>
          <w:b/>
          <w:i/>
        </w:rPr>
        <w:t>94</w:t>
      </w:r>
      <w:r w:rsidRPr="006366A0">
        <w:rPr>
          <w:b/>
          <w:i/>
        </w:rPr>
        <w:t>]</w:t>
      </w:r>
    </w:p>
    <w:p w14:paraId="271557BE" w14:textId="77777777" w:rsidR="00DF1B0C" w:rsidRDefault="00DF1B0C" w:rsidP="001E0B17">
      <w:pPr>
        <w:jc w:val="both"/>
        <w:rPr>
          <w:szCs w:val="22"/>
        </w:rPr>
      </w:pPr>
    </w:p>
    <w:p w14:paraId="000F4C2B" w14:textId="40D778AB" w:rsidR="001E0B17" w:rsidRDefault="001E0B17" w:rsidP="001E0B17">
      <w:pPr>
        <w:jc w:val="both"/>
        <w:rPr>
          <w:szCs w:val="22"/>
        </w:rPr>
      </w:pPr>
      <w:r>
        <w:rPr>
          <w:szCs w:val="22"/>
        </w:rPr>
        <w:t>Reference:  11-20-0777-09</w:t>
      </w:r>
      <w:r w:rsidRPr="00773C03">
        <w:rPr>
          <w:szCs w:val="22"/>
        </w:rPr>
        <w:t>-00be-minutes-for-tgbe-mac-ad-hoc-teleconferences-may-and-july-2020</w:t>
      </w:r>
    </w:p>
    <w:p w14:paraId="53B24828" w14:textId="7F9BCD4A" w:rsidR="00DA397E" w:rsidRPr="005758D1" w:rsidRDefault="00DA397E" w:rsidP="00DA397E">
      <w:pPr>
        <w:pStyle w:val="Heading2"/>
        <w:rPr>
          <w:u w:val="none"/>
          <w:lang w:val="en-US"/>
        </w:rPr>
      </w:pPr>
      <w:bookmarkStart w:id="2074" w:name="_Toc47082166"/>
      <w:r>
        <w:rPr>
          <w:u w:val="none"/>
          <w:lang w:val="en-US"/>
        </w:rPr>
        <w:lastRenderedPageBreak/>
        <w:t xml:space="preserve">June 11 (Joint):  </w:t>
      </w:r>
      <w:r w:rsidR="00D943F0">
        <w:rPr>
          <w:u w:val="none"/>
          <w:lang w:val="en-US"/>
        </w:rPr>
        <w:t>2</w:t>
      </w:r>
      <w:r w:rsidRPr="005758D1">
        <w:rPr>
          <w:u w:val="none"/>
          <w:lang w:val="en-US"/>
        </w:rPr>
        <w:t xml:space="preserve"> </w:t>
      </w:r>
      <w:r>
        <w:rPr>
          <w:u w:val="none"/>
          <w:lang w:val="en-US"/>
        </w:rPr>
        <w:t>SPs</w:t>
      </w:r>
      <w:bookmarkEnd w:id="2074"/>
    </w:p>
    <w:p w14:paraId="39428341" w14:textId="77777777" w:rsidR="002F33D5" w:rsidRDefault="002F33D5" w:rsidP="0098108B">
      <w:pPr>
        <w:jc w:val="both"/>
        <w:rPr>
          <w:szCs w:val="22"/>
        </w:rPr>
      </w:pPr>
    </w:p>
    <w:p w14:paraId="162DEFD0" w14:textId="275D5182" w:rsidR="00C5289C" w:rsidRPr="00331CB2" w:rsidRDefault="00331CB2" w:rsidP="0098108B">
      <w:pPr>
        <w:jc w:val="both"/>
        <w:rPr>
          <w:b/>
          <w:szCs w:val="22"/>
        </w:rPr>
      </w:pPr>
      <w:r w:rsidRPr="00331CB2">
        <w:rPr>
          <w:b/>
          <w:szCs w:val="22"/>
        </w:rPr>
        <w:t>20/0697r3 (Supporting latency-sensitive applications in 11be, Chunyu Hu, Facebook)</w:t>
      </w:r>
    </w:p>
    <w:p w14:paraId="6A6AEF2E" w14:textId="77777777" w:rsidR="00331CB2" w:rsidRDefault="00331CB2" w:rsidP="0098108B">
      <w:pPr>
        <w:jc w:val="both"/>
        <w:rPr>
          <w:szCs w:val="22"/>
        </w:rPr>
      </w:pPr>
    </w:p>
    <w:p w14:paraId="5893356F" w14:textId="77777777" w:rsidR="00331CB2" w:rsidRDefault="00331CB2" w:rsidP="00331CB2">
      <w:pPr>
        <w:jc w:val="both"/>
        <w:rPr>
          <w:szCs w:val="22"/>
        </w:rPr>
      </w:pPr>
      <w:r w:rsidRPr="00331CB2">
        <w:rPr>
          <w:szCs w:val="22"/>
        </w:rPr>
        <w:t>SP</w:t>
      </w:r>
      <w:r>
        <w:rPr>
          <w:szCs w:val="22"/>
        </w:rPr>
        <w:t>#1</w:t>
      </w:r>
    </w:p>
    <w:p w14:paraId="0235D5FB" w14:textId="77777777" w:rsidR="00331CB2" w:rsidRDefault="00331CB2" w:rsidP="00331CB2">
      <w:pPr>
        <w:jc w:val="both"/>
        <w:rPr>
          <w:szCs w:val="22"/>
        </w:rPr>
      </w:pPr>
    </w:p>
    <w:p w14:paraId="383D1246" w14:textId="2275CBC7" w:rsidR="00331CB2" w:rsidRPr="00331CB2" w:rsidRDefault="00331CB2" w:rsidP="00331CB2">
      <w:pPr>
        <w:jc w:val="both"/>
        <w:rPr>
          <w:szCs w:val="22"/>
        </w:rPr>
      </w:pPr>
      <w:r w:rsidRPr="00331CB2">
        <w:rPr>
          <w:szCs w:val="22"/>
        </w:rPr>
        <w:t>Do you support a staged feature development to support latency sensitive applications as following</w:t>
      </w:r>
    </w:p>
    <w:p w14:paraId="19F2E877" w14:textId="1D2AE441" w:rsidR="00331CB2" w:rsidRPr="00416D45" w:rsidRDefault="00331CB2" w:rsidP="00DF7E01">
      <w:pPr>
        <w:pStyle w:val="ListParagraph"/>
        <w:numPr>
          <w:ilvl w:val="0"/>
          <w:numId w:val="92"/>
        </w:numPr>
        <w:jc w:val="both"/>
        <w:rPr>
          <w:szCs w:val="22"/>
        </w:rPr>
      </w:pPr>
      <w:r w:rsidRPr="00416D45">
        <w:rPr>
          <w:szCs w:val="22"/>
        </w:rPr>
        <w:t xml:space="preserve">Release 1: </w:t>
      </w:r>
    </w:p>
    <w:p w14:paraId="16CCD953" w14:textId="3CD56019" w:rsidR="00331CB2" w:rsidRPr="00416D45" w:rsidRDefault="00331CB2" w:rsidP="00DF7E01">
      <w:pPr>
        <w:pStyle w:val="ListParagraph"/>
        <w:numPr>
          <w:ilvl w:val="1"/>
          <w:numId w:val="92"/>
        </w:numPr>
        <w:jc w:val="both"/>
        <w:rPr>
          <w:szCs w:val="22"/>
        </w:rPr>
      </w:pPr>
      <w:r w:rsidRPr="00416D45">
        <w:rPr>
          <w:szCs w:val="22"/>
        </w:rPr>
        <w:t>A basic framework under multi-link operation framework that includes link management and QoS provisioning</w:t>
      </w:r>
    </w:p>
    <w:p w14:paraId="4BBA128E" w14:textId="77604AEC" w:rsidR="00331CB2" w:rsidRPr="00416D45" w:rsidRDefault="00331CB2" w:rsidP="00DF7E01">
      <w:pPr>
        <w:pStyle w:val="ListParagraph"/>
        <w:numPr>
          <w:ilvl w:val="1"/>
          <w:numId w:val="92"/>
        </w:numPr>
        <w:jc w:val="both"/>
        <w:rPr>
          <w:szCs w:val="22"/>
        </w:rPr>
      </w:pPr>
      <w:r w:rsidRPr="00416D45">
        <w:rPr>
          <w:szCs w:val="22"/>
        </w:rPr>
        <w:t>Channel access optimization/design for low latency</w:t>
      </w:r>
    </w:p>
    <w:p w14:paraId="3C669D6A" w14:textId="322EF3A8" w:rsidR="00331CB2" w:rsidRPr="00416D45" w:rsidRDefault="00331CB2" w:rsidP="00DF7E01">
      <w:pPr>
        <w:pStyle w:val="ListParagraph"/>
        <w:numPr>
          <w:ilvl w:val="0"/>
          <w:numId w:val="92"/>
        </w:numPr>
        <w:jc w:val="both"/>
        <w:rPr>
          <w:szCs w:val="22"/>
        </w:rPr>
      </w:pPr>
      <w:r w:rsidRPr="00416D45">
        <w:rPr>
          <w:szCs w:val="22"/>
        </w:rPr>
        <w:t>Release 2:</w:t>
      </w:r>
    </w:p>
    <w:p w14:paraId="47B1BE74" w14:textId="43AE2A06" w:rsidR="00331CB2" w:rsidRPr="00416D45" w:rsidRDefault="00331CB2" w:rsidP="00DF7E01">
      <w:pPr>
        <w:pStyle w:val="ListParagraph"/>
        <w:numPr>
          <w:ilvl w:val="1"/>
          <w:numId w:val="92"/>
        </w:numPr>
        <w:jc w:val="both"/>
        <w:rPr>
          <w:szCs w:val="22"/>
        </w:rPr>
      </w:pPr>
      <w:r w:rsidRPr="00416D45">
        <w:rPr>
          <w:szCs w:val="22"/>
        </w:rPr>
        <w:t>Extend to support multi-BSS coordination for low latency</w:t>
      </w:r>
    </w:p>
    <w:p w14:paraId="08E444E8" w14:textId="375BA910" w:rsidR="00331CB2" w:rsidRPr="00416D45" w:rsidRDefault="00331CB2" w:rsidP="00DF7E01">
      <w:pPr>
        <w:pStyle w:val="ListParagraph"/>
        <w:numPr>
          <w:ilvl w:val="1"/>
          <w:numId w:val="92"/>
        </w:numPr>
        <w:jc w:val="both"/>
        <w:rPr>
          <w:szCs w:val="22"/>
        </w:rPr>
      </w:pPr>
      <w:r w:rsidRPr="00416D45">
        <w:rPr>
          <w:szCs w:val="22"/>
        </w:rPr>
        <w:t>Any additional features (including additional channel access improvements)</w:t>
      </w:r>
    </w:p>
    <w:p w14:paraId="383426D0" w14:textId="77777777" w:rsidR="00331CB2" w:rsidRPr="00416D45" w:rsidRDefault="00331CB2" w:rsidP="00DF7E01">
      <w:pPr>
        <w:pStyle w:val="ListParagraph"/>
        <w:numPr>
          <w:ilvl w:val="0"/>
          <w:numId w:val="92"/>
        </w:numPr>
        <w:jc w:val="both"/>
        <w:rPr>
          <w:szCs w:val="22"/>
        </w:rPr>
      </w:pPr>
      <w:r w:rsidRPr="00416D45">
        <w:rPr>
          <w:szCs w:val="22"/>
        </w:rPr>
        <w:t>Notes</w:t>
      </w:r>
    </w:p>
    <w:p w14:paraId="43C1CBAF" w14:textId="77240638" w:rsidR="00331CB2" w:rsidRPr="00416D45" w:rsidRDefault="00331CB2" w:rsidP="00DF7E01">
      <w:pPr>
        <w:pStyle w:val="ListParagraph"/>
        <w:numPr>
          <w:ilvl w:val="1"/>
          <w:numId w:val="92"/>
        </w:numPr>
        <w:jc w:val="both"/>
        <w:rPr>
          <w:szCs w:val="22"/>
        </w:rPr>
      </w:pPr>
      <w:r w:rsidRPr="00416D45">
        <w:rPr>
          <w:szCs w:val="22"/>
        </w:rPr>
        <w:t>Channel access improvement for low latency implies more predictable channel access</w:t>
      </w:r>
    </w:p>
    <w:p w14:paraId="7CAFD568" w14:textId="5241417E" w:rsidR="00331CB2" w:rsidRPr="00416D45" w:rsidRDefault="00331CB2" w:rsidP="00DF7E01">
      <w:pPr>
        <w:pStyle w:val="ListParagraph"/>
        <w:numPr>
          <w:ilvl w:val="1"/>
          <w:numId w:val="92"/>
        </w:numPr>
        <w:jc w:val="both"/>
        <w:rPr>
          <w:szCs w:val="22"/>
        </w:rPr>
      </w:pPr>
      <w:r w:rsidRPr="00416D45">
        <w:rPr>
          <w:szCs w:val="22"/>
        </w:rPr>
        <w:t>R1 can include any other essential components to make the framework functional.</w:t>
      </w:r>
    </w:p>
    <w:p w14:paraId="4B71F237" w14:textId="46411E4D" w:rsidR="00331CB2" w:rsidRPr="00416D45" w:rsidRDefault="00331CB2" w:rsidP="00DF7E01">
      <w:pPr>
        <w:pStyle w:val="ListParagraph"/>
        <w:numPr>
          <w:ilvl w:val="1"/>
          <w:numId w:val="92"/>
        </w:numPr>
        <w:jc w:val="both"/>
        <w:rPr>
          <w:szCs w:val="22"/>
        </w:rPr>
      </w:pPr>
      <w:r w:rsidRPr="00416D45">
        <w:rPr>
          <w:szCs w:val="22"/>
        </w:rPr>
        <w:t>Whether to introduce different mechanisms for different classes of low-latency applications is TBD</w:t>
      </w:r>
    </w:p>
    <w:p w14:paraId="48A31A86" w14:textId="77777777" w:rsidR="00C5289C" w:rsidRDefault="00C5289C" w:rsidP="0098108B">
      <w:pPr>
        <w:jc w:val="both"/>
        <w:rPr>
          <w:szCs w:val="22"/>
        </w:rPr>
      </w:pPr>
    </w:p>
    <w:p w14:paraId="17144495" w14:textId="6D54DB86" w:rsidR="00416D45" w:rsidRDefault="00DD3ED9" w:rsidP="0098108B">
      <w:pPr>
        <w:jc w:val="both"/>
        <w:rPr>
          <w:szCs w:val="22"/>
        </w:rPr>
      </w:pPr>
      <w:r w:rsidRPr="00DD3ED9">
        <w:rPr>
          <w:szCs w:val="22"/>
          <w:highlight w:val="cyan"/>
        </w:rPr>
        <w:t>Y/N/A/No answer: 87/21/40/39</w:t>
      </w:r>
    </w:p>
    <w:p w14:paraId="3197CF9C" w14:textId="77777777" w:rsidR="00416D45" w:rsidRDefault="00416D45" w:rsidP="0098108B">
      <w:pPr>
        <w:jc w:val="both"/>
        <w:rPr>
          <w:szCs w:val="22"/>
        </w:rPr>
      </w:pPr>
    </w:p>
    <w:p w14:paraId="6B7695DE" w14:textId="77777777" w:rsidR="00DD3ED9" w:rsidRDefault="00DD3ED9" w:rsidP="0098108B">
      <w:pPr>
        <w:jc w:val="both"/>
        <w:rPr>
          <w:szCs w:val="22"/>
        </w:rPr>
      </w:pPr>
    </w:p>
    <w:p w14:paraId="780A7805" w14:textId="77777777" w:rsidR="0035400C" w:rsidRPr="0035400C" w:rsidRDefault="0035400C" w:rsidP="0098108B">
      <w:pPr>
        <w:jc w:val="both"/>
        <w:rPr>
          <w:b/>
          <w:szCs w:val="22"/>
        </w:rPr>
      </w:pPr>
      <w:r w:rsidRPr="0035400C">
        <w:rPr>
          <w:b/>
          <w:szCs w:val="22"/>
        </w:rPr>
        <w:t>20/0292r1 (MLO typical operating scenarios and sub-feature prioritization, Zhou Lan, Broadcom)</w:t>
      </w:r>
    </w:p>
    <w:p w14:paraId="751140DD" w14:textId="1CE30F7C" w:rsidR="0035400C" w:rsidRDefault="0035400C" w:rsidP="0098108B">
      <w:pPr>
        <w:jc w:val="both"/>
        <w:rPr>
          <w:szCs w:val="22"/>
        </w:rPr>
      </w:pPr>
      <w:r>
        <w:rPr>
          <w:szCs w:val="22"/>
        </w:rPr>
        <w:br/>
        <w:t>SP#1</w:t>
      </w:r>
    </w:p>
    <w:p w14:paraId="33608B8B" w14:textId="77777777" w:rsidR="0035400C" w:rsidRDefault="0035400C" w:rsidP="0098108B">
      <w:pPr>
        <w:jc w:val="both"/>
        <w:rPr>
          <w:szCs w:val="22"/>
        </w:rPr>
      </w:pPr>
    </w:p>
    <w:p w14:paraId="04F57A18" w14:textId="4DFFED9F" w:rsidR="0035400C" w:rsidRPr="0035400C" w:rsidRDefault="005022E2" w:rsidP="0098108B">
      <w:pPr>
        <w:jc w:val="both"/>
        <w:rPr>
          <w:szCs w:val="22"/>
          <w:lang w:val="en-US"/>
        </w:rPr>
      </w:pPr>
      <w:r w:rsidRPr="005022E2">
        <w:rPr>
          <w:szCs w:val="22"/>
          <w:lang w:val="en-US"/>
        </w:rPr>
        <w:t>Do you agree the following mode of MLO operations are in 11be R1 sub-features? Other mode of operation is TBD (e.g. mode to support NSTR AP)</w:t>
      </w:r>
    </w:p>
    <w:p w14:paraId="31FB1842" w14:textId="77777777" w:rsidR="00DD3ED9" w:rsidRDefault="00DD3ED9" w:rsidP="0098108B">
      <w:pPr>
        <w:jc w:val="both"/>
        <w:rPr>
          <w:szCs w:val="22"/>
        </w:rPr>
      </w:pPr>
    </w:p>
    <w:p w14:paraId="6535DCB1" w14:textId="7E2C1B6D" w:rsidR="00060E96" w:rsidRDefault="00060E96" w:rsidP="00060E96">
      <w:pPr>
        <w:pStyle w:val="ListParagraph"/>
        <w:rPr>
          <w:szCs w:val="22"/>
        </w:rPr>
      </w:pPr>
      <w:r>
        <w:rPr>
          <w:noProof/>
          <w:szCs w:val="22"/>
          <w:lang w:val="en-US" w:eastAsia="zh-CN"/>
        </w:rPr>
        <w:drawing>
          <wp:inline distT="0" distB="0" distL="0" distR="0" wp14:anchorId="33DD223E" wp14:editId="60FDA83D">
            <wp:extent cx="4911725" cy="1055370"/>
            <wp:effectExtent l="0" t="0" r="317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911725" cy="1055370"/>
                    </a:xfrm>
                    <a:prstGeom prst="rect">
                      <a:avLst/>
                    </a:prstGeom>
                    <a:noFill/>
                    <a:ln>
                      <a:noFill/>
                    </a:ln>
                  </pic:spPr>
                </pic:pic>
              </a:graphicData>
            </a:graphic>
          </wp:inline>
        </w:drawing>
      </w:r>
    </w:p>
    <w:p w14:paraId="5E60519C" w14:textId="2CCB5A9B" w:rsidR="00060E96" w:rsidRDefault="00060E96" w:rsidP="00060E96">
      <w:pPr>
        <w:pStyle w:val="ListParagraph"/>
        <w:rPr>
          <w:szCs w:val="22"/>
        </w:rPr>
      </w:pPr>
      <w:r>
        <w:rPr>
          <w:noProof/>
          <w:szCs w:val="22"/>
          <w:lang w:val="en-US" w:eastAsia="zh-CN"/>
        </w:rPr>
        <w:drawing>
          <wp:inline distT="0" distB="0" distL="0" distR="0" wp14:anchorId="45776317" wp14:editId="6B986D88">
            <wp:extent cx="3681046" cy="925830"/>
            <wp:effectExtent l="0" t="0" r="0" b="762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682366" cy="926162"/>
                    </a:xfrm>
                    <a:prstGeom prst="rect">
                      <a:avLst/>
                    </a:prstGeom>
                    <a:noFill/>
                    <a:ln>
                      <a:noFill/>
                    </a:ln>
                  </pic:spPr>
                </pic:pic>
              </a:graphicData>
            </a:graphic>
          </wp:inline>
        </w:drawing>
      </w:r>
    </w:p>
    <w:p w14:paraId="7C971B28" w14:textId="101A2807" w:rsidR="00060E96" w:rsidRDefault="00060E96" w:rsidP="00060E96">
      <w:pPr>
        <w:pStyle w:val="ListParagraph"/>
        <w:rPr>
          <w:szCs w:val="22"/>
        </w:rPr>
      </w:pPr>
      <w:r>
        <w:rPr>
          <w:noProof/>
          <w:szCs w:val="22"/>
          <w:lang w:val="en-US" w:eastAsia="zh-CN"/>
        </w:rPr>
        <w:drawing>
          <wp:inline distT="0" distB="0" distL="0" distR="0" wp14:anchorId="10213689" wp14:editId="6064645D">
            <wp:extent cx="3680460" cy="949325"/>
            <wp:effectExtent l="0" t="0" r="0" b="317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682232" cy="949782"/>
                    </a:xfrm>
                    <a:prstGeom prst="rect">
                      <a:avLst/>
                    </a:prstGeom>
                    <a:noFill/>
                    <a:ln>
                      <a:noFill/>
                    </a:ln>
                  </pic:spPr>
                </pic:pic>
              </a:graphicData>
            </a:graphic>
          </wp:inline>
        </w:drawing>
      </w:r>
    </w:p>
    <w:p w14:paraId="794083F3" w14:textId="77777777" w:rsidR="005022E2" w:rsidRDefault="005022E2" w:rsidP="0098108B">
      <w:pPr>
        <w:jc w:val="both"/>
        <w:rPr>
          <w:szCs w:val="22"/>
        </w:rPr>
      </w:pPr>
    </w:p>
    <w:p w14:paraId="18E75FCE" w14:textId="054BCC60" w:rsidR="005022E2" w:rsidRDefault="005022E2" w:rsidP="0098108B">
      <w:pPr>
        <w:jc w:val="both"/>
        <w:rPr>
          <w:szCs w:val="22"/>
        </w:rPr>
      </w:pPr>
      <w:r w:rsidRPr="005022E2">
        <w:rPr>
          <w:szCs w:val="22"/>
          <w:highlight w:val="red"/>
        </w:rPr>
        <w:t>Y/N/A/No answer: 50/41/32/51</w:t>
      </w:r>
    </w:p>
    <w:p w14:paraId="47EC37E5" w14:textId="77777777" w:rsidR="005022E2" w:rsidRDefault="005022E2" w:rsidP="0098108B">
      <w:pPr>
        <w:jc w:val="both"/>
        <w:rPr>
          <w:szCs w:val="22"/>
        </w:rPr>
      </w:pPr>
    </w:p>
    <w:p w14:paraId="19908E14" w14:textId="7FB29ACB" w:rsidR="00597C82" w:rsidRDefault="003F66F9" w:rsidP="0098108B">
      <w:pPr>
        <w:jc w:val="both"/>
        <w:rPr>
          <w:szCs w:val="22"/>
        </w:rPr>
      </w:pPr>
      <w:r>
        <w:rPr>
          <w:szCs w:val="22"/>
        </w:rPr>
        <w:t xml:space="preserve">Reference:  </w:t>
      </w:r>
      <w:r w:rsidR="00C5289C" w:rsidRPr="00C5289C">
        <w:rPr>
          <w:szCs w:val="22"/>
        </w:rPr>
        <w:t>11-20-0775-02-00be-may-july-tgbe-teleconference-minutes</w:t>
      </w:r>
    </w:p>
    <w:p w14:paraId="01E956FC" w14:textId="77777777" w:rsidR="00597C82" w:rsidRDefault="00597C82">
      <w:pPr>
        <w:rPr>
          <w:szCs w:val="22"/>
        </w:rPr>
      </w:pPr>
      <w:r>
        <w:rPr>
          <w:szCs w:val="22"/>
        </w:rPr>
        <w:br w:type="page"/>
      </w:r>
    </w:p>
    <w:p w14:paraId="7E6329BB" w14:textId="45D87590" w:rsidR="00597C82" w:rsidRPr="005758D1" w:rsidRDefault="00597C82" w:rsidP="00597C82">
      <w:pPr>
        <w:pStyle w:val="Heading2"/>
        <w:rPr>
          <w:u w:val="none"/>
          <w:lang w:val="en-US"/>
        </w:rPr>
      </w:pPr>
      <w:bookmarkStart w:id="2075" w:name="_Toc47082167"/>
      <w:r>
        <w:rPr>
          <w:u w:val="none"/>
          <w:lang w:val="en-US"/>
        </w:rPr>
        <w:lastRenderedPageBreak/>
        <w:t xml:space="preserve">June 15 (MAC):  </w:t>
      </w:r>
      <w:r w:rsidR="00667822">
        <w:rPr>
          <w:u w:val="none"/>
          <w:lang w:val="en-US"/>
        </w:rPr>
        <w:t>7</w:t>
      </w:r>
      <w:r w:rsidRPr="005758D1">
        <w:rPr>
          <w:u w:val="none"/>
          <w:lang w:val="en-US"/>
        </w:rPr>
        <w:t xml:space="preserve"> </w:t>
      </w:r>
      <w:r>
        <w:rPr>
          <w:u w:val="none"/>
          <w:lang w:val="en-US"/>
        </w:rPr>
        <w:t>SPs</w:t>
      </w:r>
      <w:bookmarkEnd w:id="2075"/>
    </w:p>
    <w:p w14:paraId="23293A69" w14:textId="77777777" w:rsidR="00C5289C" w:rsidRDefault="00C5289C" w:rsidP="0098108B">
      <w:pPr>
        <w:jc w:val="both"/>
        <w:rPr>
          <w:szCs w:val="22"/>
        </w:rPr>
      </w:pPr>
    </w:p>
    <w:p w14:paraId="64FAD110" w14:textId="0F07548F" w:rsidR="0025060F" w:rsidRPr="005E26AF" w:rsidRDefault="0025060F" w:rsidP="00597C82">
      <w:pPr>
        <w:jc w:val="both"/>
        <w:rPr>
          <w:b/>
          <w:szCs w:val="22"/>
        </w:rPr>
      </w:pPr>
      <w:r w:rsidRPr="005E26AF">
        <w:rPr>
          <w:b/>
          <w:szCs w:val="22"/>
        </w:rPr>
        <w:t>20/0389r2 (Multi-link discovery part 1, Laurent Cariou, Intel)</w:t>
      </w:r>
    </w:p>
    <w:p w14:paraId="2743BE4E" w14:textId="77777777" w:rsidR="0025060F" w:rsidRDefault="0025060F" w:rsidP="00597C82">
      <w:pPr>
        <w:jc w:val="both"/>
        <w:rPr>
          <w:szCs w:val="22"/>
        </w:rPr>
      </w:pPr>
    </w:p>
    <w:p w14:paraId="1D157116" w14:textId="1147801F" w:rsidR="0025060F" w:rsidRDefault="0025060F" w:rsidP="00597C82">
      <w:pPr>
        <w:jc w:val="both"/>
        <w:rPr>
          <w:szCs w:val="22"/>
        </w:rPr>
      </w:pPr>
      <w:r>
        <w:rPr>
          <w:szCs w:val="22"/>
        </w:rPr>
        <w:t>SP#1</w:t>
      </w:r>
    </w:p>
    <w:p w14:paraId="7F0ACF4B" w14:textId="77777777" w:rsidR="0025060F" w:rsidRDefault="0025060F" w:rsidP="00597C82">
      <w:pPr>
        <w:jc w:val="both"/>
        <w:rPr>
          <w:szCs w:val="22"/>
        </w:rPr>
      </w:pPr>
    </w:p>
    <w:p w14:paraId="13990024" w14:textId="77777777" w:rsidR="00C21E2C" w:rsidRPr="00C21E2C" w:rsidRDefault="00C21E2C" w:rsidP="00C21E2C">
      <w:pPr>
        <w:jc w:val="both"/>
        <w:rPr>
          <w:szCs w:val="22"/>
        </w:rPr>
      </w:pPr>
      <w:r w:rsidRPr="00C21E2C">
        <w:rPr>
          <w:szCs w:val="22"/>
        </w:rPr>
        <w:t xml:space="preserve">Do you agree that all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3B32FF96" w14:textId="77777777" w:rsidR="00C21E2C" w:rsidRDefault="00C21E2C" w:rsidP="00C21E2C">
      <w:pPr>
        <w:jc w:val="both"/>
        <w:rPr>
          <w:szCs w:val="22"/>
        </w:rPr>
      </w:pPr>
    </w:p>
    <w:p w14:paraId="6FA7194D" w14:textId="77777777" w:rsidR="00C21E2C" w:rsidRPr="00C21E2C" w:rsidRDefault="00C21E2C" w:rsidP="00C21E2C">
      <w:pPr>
        <w:jc w:val="both"/>
        <w:rPr>
          <w:szCs w:val="22"/>
        </w:rPr>
      </w:pPr>
      <w:r w:rsidRPr="00C21E2C">
        <w:rPr>
          <w:szCs w:val="22"/>
        </w:rPr>
        <w:t xml:space="preserve">Do you agree that all APs that are part of the same MLD as a non-transmitted BSSID and that are collocated with the non-transmitted BSSID shall be reported in the RNR element that is included in the beacons and the broadcast probe responses transmitted by the transmitted BSSID that is in the same Multiple BSSID set as the non-transmitted BSSID  </w:t>
      </w:r>
    </w:p>
    <w:p w14:paraId="5D454E73" w14:textId="77777777" w:rsidR="00C21E2C" w:rsidRDefault="00C21E2C" w:rsidP="00DF7E01">
      <w:pPr>
        <w:pStyle w:val="ListParagraph"/>
        <w:numPr>
          <w:ilvl w:val="0"/>
          <w:numId w:val="93"/>
        </w:numPr>
        <w:jc w:val="both"/>
        <w:rPr>
          <w:szCs w:val="22"/>
        </w:rPr>
      </w:pPr>
      <w:r w:rsidRPr="00C21E2C">
        <w:rPr>
          <w:szCs w:val="22"/>
        </w:rPr>
        <w:t xml:space="preserve">Note: an AP is not included if it is not discoverable  </w:t>
      </w:r>
    </w:p>
    <w:p w14:paraId="136F7ACD" w14:textId="77777777" w:rsidR="00C21E2C" w:rsidRDefault="00C21E2C" w:rsidP="00DF7E01">
      <w:pPr>
        <w:pStyle w:val="ListParagraph"/>
        <w:numPr>
          <w:ilvl w:val="0"/>
          <w:numId w:val="93"/>
        </w:numPr>
        <w:jc w:val="both"/>
        <w:rPr>
          <w:szCs w:val="22"/>
        </w:rPr>
      </w:pPr>
      <w:r w:rsidRPr="00C21E2C">
        <w:rPr>
          <w:szCs w:val="22"/>
        </w:rPr>
        <w:t xml:space="preserve">Note: RNR provides basic information (operating class, channel, BSSID, short SSID, …)  </w:t>
      </w:r>
    </w:p>
    <w:p w14:paraId="43C9D445" w14:textId="3A387C2C" w:rsidR="0025060F" w:rsidRPr="00C21E2C" w:rsidRDefault="00C21E2C" w:rsidP="00DF7E01">
      <w:pPr>
        <w:pStyle w:val="ListParagraph"/>
        <w:numPr>
          <w:ilvl w:val="0"/>
          <w:numId w:val="93"/>
        </w:numPr>
        <w:jc w:val="both"/>
        <w:rPr>
          <w:szCs w:val="22"/>
        </w:rPr>
      </w:pPr>
      <w:r w:rsidRPr="00C21E2C">
        <w:rPr>
          <w:szCs w:val="22"/>
        </w:rPr>
        <w:t>Note: 11ax rules also apply, and any AP in other AP M</w:t>
      </w:r>
      <w:r w:rsidR="009F47DC">
        <w:rPr>
          <w:szCs w:val="22"/>
        </w:rPr>
        <w:t>LDs can optionally be reported</w:t>
      </w:r>
      <w:r w:rsidRPr="00C21E2C">
        <w:rPr>
          <w:szCs w:val="22"/>
        </w:rPr>
        <w:t>.</w:t>
      </w:r>
    </w:p>
    <w:p w14:paraId="656F7062" w14:textId="77777777" w:rsidR="0025060F" w:rsidRDefault="0025060F" w:rsidP="00597C82">
      <w:pPr>
        <w:jc w:val="both"/>
        <w:rPr>
          <w:szCs w:val="22"/>
          <w:lang w:val="en-US"/>
        </w:rPr>
      </w:pPr>
    </w:p>
    <w:p w14:paraId="320EE35C" w14:textId="127935B4" w:rsidR="00C21E2C" w:rsidRDefault="00C21E2C" w:rsidP="00597C82">
      <w:pPr>
        <w:jc w:val="both"/>
        <w:rPr>
          <w:szCs w:val="22"/>
          <w:lang w:val="en-US"/>
        </w:rPr>
      </w:pPr>
      <w:r w:rsidRPr="00C21E2C">
        <w:rPr>
          <w:szCs w:val="22"/>
          <w:highlight w:val="red"/>
          <w:lang w:val="en-US"/>
        </w:rPr>
        <w:t>Y/N/A:  37/24/31</w:t>
      </w:r>
    </w:p>
    <w:p w14:paraId="5EF25A25" w14:textId="77777777" w:rsidR="00C21E2C" w:rsidRDefault="00C21E2C" w:rsidP="00597C82">
      <w:pPr>
        <w:jc w:val="both"/>
        <w:rPr>
          <w:szCs w:val="22"/>
          <w:lang w:val="en-US"/>
        </w:rPr>
      </w:pPr>
    </w:p>
    <w:p w14:paraId="14A2994A" w14:textId="77777777" w:rsidR="00C21E2C" w:rsidRDefault="00C21E2C" w:rsidP="00597C82">
      <w:pPr>
        <w:jc w:val="both"/>
        <w:rPr>
          <w:szCs w:val="22"/>
          <w:lang w:val="en-US"/>
        </w:rPr>
      </w:pPr>
    </w:p>
    <w:p w14:paraId="530B4FCC" w14:textId="55ADDBE2" w:rsidR="00C21E2C" w:rsidRDefault="00C21E2C" w:rsidP="00597C82">
      <w:pPr>
        <w:jc w:val="both"/>
        <w:rPr>
          <w:szCs w:val="22"/>
          <w:lang w:val="en-US"/>
        </w:rPr>
      </w:pPr>
      <w:r>
        <w:rPr>
          <w:szCs w:val="22"/>
          <w:lang w:val="en-US"/>
        </w:rPr>
        <w:t>SP#1 (amended)</w:t>
      </w:r>
    </w:p>
    <w:p w14:paraId="78C91815" w14:textId="77777777" w:rsidR="00C21E2C" w:rsidRDefault="00C21E2C" w:rsidP="00597C82">
      <w:pPr>
        <w:jc w:val="both"/>
        <w:rPr>
          <w:szCs w:val="22"/>
          <w:lang w:val="en-US"/>
        </w:rPr>
      </w:pPr>
    </w:p>
    <w:p w14:paraId="1E83C7DA" w14:textId="77777777" w:rsidR="00010E1E" w:rsidRPr="00010E1E" w:rsidRDefault="00010E1E" w:rsidP="00010E1E">
      <w:pPr>
        <w:jc w:val="both"/>
        <w:rPr>
          <w:szCs w:val="22"/>
          <w:lang w:val="en-US"/>
        </w:rPr>
      </w:pPr>
      <w:r w:rsidRPr="00010E1E">
        <w:rPr>
          <w:szCs w:val="22"/>
          <w:lang w:val="en-US"/>
        </w:rPr>
        <w:t xml:space="preserve">Do you agree that all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537DDCE4" w14:textId="77777777" w:rsidR="00010E1E" w:rsidRDefault="00010E1E" w:rsidP="00DF7E01">
      <w:pPr>
        <w:pStyle w:val="ListParagraph"/>
        <w:numPr>
          <w:ilvl w:val="0"/>
          <w:numId w:val="94"/>
        </w:numPr>
        <w:jc w:val="both"/>
        <w:rPr>
          <w:szCs w:val="22"/>
          <w:lang w:val="en-US"/>
        </w:rPr>
      </w:pPr>
      <w:r w:rsidRPr="00010E1E">
        <w:rPr>
          <w:szCs w:val="22"/>
          <w:lang w:val="en-US"/>
        </w:rPr>
        <w:t xml:space="preserve">Note: an AP is not included if it is not discoverable  </w:t>
      </w:r>
    </w:p>
    <w:p w14:paraId="7139C329" w14:textId="1E9006EC" w:rsidR="00010E1E" w:rsidRPr="00010E1E" w:rsidRDefault="00010E1E" w:rsidP="00DF7E01">
      <w:pPr>
        <w:pStyle w:val="ListParagraph"/>
        <w:numPr>
          <w:ilvl w:val="0"/>
          <w:numId w:val="94"/>
        </w:numPr>
        <w:jc w:val="both"/>
        <w:rPr>
          <w:szCs w:val="22"/>
          <w:lang w:val="en-US"/>
        </w:rPr>
      </w:pPr>
      <w:r w:rsidRPr="00010E1E">
        <w:rPr>
          <w:szCs w:val="22"/>
          <w:lang w:val="en-US"/>
        </w:rPr>
        <w:t xml:space="preserve">Note: RNR provides basic information (operating class, channel, BSSID, short SSID, …)  </w:t>
      </w:r>
    </w:p>
    <w:p w14:paraId="5000E4F1" w14:textId="77777777" w:rsidR="00010E1E" w:rsidRPr="00010E1E" w:rsidRDefault="00010E1E" w:rsidP="00010E1E">
      <w:pPr>
        <w:jc w:val="both"/>
        <w:rPr>
          <w:szCs w:val="22"/>
          <w:lang w:val="en-US"/>
        </w:rPr>
      </w:pPr>
    </w:p>
    <w:p w14:paraId="5AA6231B" w14:textId="1C2606EB" w:rsidR="00010E1E" w:rsidRDefault="00010E1E" w:rsidP="00010E1E">
      <w:pPr>
        <w:jc w:val="both"/>
        <w:rPr>
          <w:szCs w:val="22"/>
          <w:lang w:val="en-US"/>
        </w:rPr>
      </w:pPr>
      <w:r w:rsidRPr="00A26C0C">
        <w:rPr>
          <w:szCs w:val="22"/>
          <w:highlight w:val="green"/>
          <w:lang w:val="en-US"/>
        </w:rPr>
        <w:t>Y/N/A: 42/9/35</w:t>
      </w:r>
    </w:p>
    <w:p w14:paraId="27976CD2" w14:textId="3F7F7B22" w:rsidR="00010E1E" w:rsidRDefault="00010E1E" w:rsidP="00010E1E">
      <w:pPr>
        <w:jc w:val="both"/>
        <w:rPr>
          <w:b/>
          <w:i/>
        </w:rPr>
      </w:pPr>
      <w:r>
        <w:rPr>
          <w:b/>
        </w:rPr>
        <w:t xml:space="preserve">Straw poll #95 </w:t>
      </w:r>
      <w:r w:rsidRPr="006366A0">
        <w:rPr>
          <w:b/>
          <w:i/>
        </w:rPr>
        <w:t>[#SP</w:t>
      </w:r>
      <w:r>
        <w:rPr>
          <w:b/>
          <w:i/>
        </w:rPr>
        <w:t>95</w:t>
      </w:r>
      <w:r w:rsidRPr="006366A0">
        <w:rPr>
          <w:b/>
          <w:i/>
        </w:rPr>
        <w:t>]</w:t>
      </w:r>
    </w:p>
    <w:p w14:paraId="09C3EC39" w14:textId="77777777" w:rsidR="0025060F" w:rsidRDefault="0025060F" w:rsidP="00597C82">
      <w:pPr>
        <w:jc w:val="both"/>
        <w:rPr>
          <w:szCs w:val="22"/>
        </w:rPr>
      </w:pPr>
    </w:p>
    <w:p w14:paraId="1C35E76D" w14:textId="77777777" w:rsidR="004764F0" w:rsidRDefault="004764F0" w:rsidP="00597C82">
      <w:pPr>
        <w:jc w:val="both"/>
        <w:rPr>
          <w:szCs w:val="22"/>
        </w:rPr>
      </w:pPr>
    </w:p>
    <w:p w14:paraId="69C9486C" w14:textId="466E29CE" w:rsidR="004764F0" w:rsidRDefault="004764F0" w:rsidP="00597C82">
      <w:pPr>
        <w:jc w:val="both"/>
        <w:rPr>
          <w:szCs w:val="22"/>
        </w:rPr>
      </w:pPr>
      <w:r>
        <w:rPr>
          <w:szCs w:val="22"/>
        </w:rPr>
        <w:t>SP#2</w:t>
      </w:r>
    </w:p>
    <w:p w14:paraId="7AEF3917" w14:textId="77777777" w:rsidR="004764F0" w:rsidRDefault="004764F0" w:rsidP="00597C82">
      <w:pPr>
        <w:jc w:val="both"/>
        <w:rPr>
          <w:szCs w:val="22"/>
        </w:rPr>
      </w:pPr>
    </w:p>
    <w:p w14:paraId="7EAFBD28" w14:textId="77777777" w:rsidR="00A26C0C" w:rsidRPr="00A26C0C" w:rsidRDefault="00A26C0C" w:rsidP="00A26C0C">
      <w:pPr>
        <w:jc w:val="both"/>
        <w:rPr>
          <w:szCs w:val="22"/>
        </w:rPr>
      </w:pPr>
      <w:r w:rsidRPr="00A26C0C">
        <w:rPr>
          <w:szCs w:val="22"/>
        </w:rPr>
        <w:t xml:space="preserve">Do you agree:  </w:t>
      </w:r>
    </w:p>
    <w:p w14:paraId="36F8A530" w14:textId="77777777" w:rsidR="00A26C0C" w:rsidRPr="00A26C0C" w:rsidRDefault="00A26C0C" w:rsidP="00DF7E01">
      <w:pPr>
        <w:pStyle w:val="ListParagraph"/>
        <w:numPr>
          <w:ilvl w:val="0"/>
          <w:numId w:val="95"/>
        </w:numPr>
        <w:jc w:val="both"/>
        <w:rPr>
          <w:szCs w:val="22"/>
        </w:rPr>
      </w:pPr>
      <w:r w:rsidRPr="00A26C0C">
        <w:rPr>
          <w:szCs w:val="22"/>
        </w:rPr>
        <w:t xml:space="preserve">to include in a TBTT Information field of the RNR, corresponding to a reported AP that is part of the same MLD as the reporting AP, an indication that the reported AP is part of the same MLD as the reporting AP when the reporting AP is either not part of a multiple BSSID set or corresponds to a transmitted BSSID in a multiple BSSID set  </w:t>
      </w:r>
    </w:p>
    <w:p w14:paraId="7BE5ED70" w14:textId="77777777" w:rsidR="00A26C0C" w:rsidRPr="00A26C0C" w:rsidRDefault="00A26C0C" w:rsidP="00A26C0C">
      <w:pPr>
        <w:jc w:val="both"/>
        <w:rPr>
          <w:szCs w:val="22"/>
        </w:rPr>
      </w:pPr>
      <w:r w:rsidRPr="00A26C0C">
        <w:rPr>
          <w:szCs w:val="22"/>
        </w:rPr>
        <w:t xml:space="preserve">Note: signaling of that indication is TBD  </w:t>
      </w:r>
    </w:p>
    <w:p w14:paraId="3ED2DB12" w14:textId="77777777" w:rsidR="00A26C0C" w:rsidRPr="00A26C0C" w:rsidRDefault="00A26C0C" w:rsidP="00A26C0C">
      <w:pPr>
        <w:jc w:val="both"/>
        <w:rPr>
          <w:szCs w:val="22"/>
        </w:rPr>
      </w:pPr>
    </w:p>
    <w:p w14:paraId="5420480A" w14:textId="3A2B2545" w:rsidR="004764F0" w:rsidRDefault="00A26C0C" w:rsidP="00A26C0C">
      <w:pPr>
        <w:jc w:val="both"/>
        <w:rPr>
          <w:szCs w:val="22"/>
        </w:rPr>
      </w:pPr>
      <w:r w:rsidRPr="00A26C0C">
        <w:rPr>
          <w:szCs w:val="22"/>
          <w:highlight w:val="green"/>
        </w:rPr>
        <w:t>Approved with unanimous consent</w:t>
      </w:r>
    </w:p>
    <w:p w14:paraId="6B0E2F90" w14:textId="55407A40" w:rsidR="00A26C0C" w:rsidRDefault="00A26C0C" w:rsidP="00A26C0C">
      <w:pPr>
        <w:jc w:val="both"/>
        <w:rPr>
          <w:b/>
          <w:i/>
        </w:rPr>
      </w:pPr>
      <w:r>
        <w:rPr>
          <w:b/>
        </w:rPr>
        <w:t xml:space="preserve">Straw poll #96 </w:t>
      </w:r>
      <w:r w:rsidRPr="006366A0">
        <w:rPr>
          <w:b/>
          <w:i/>
        </w:rPr>
        <w:t>[#SP</w:t>
      </w:r>
      <w:r>
        <w:rPr>
          <w:b/>
          <w:i/>
        </w:rPr>
        <w:t>96</w:t>
      </w:r>
      <w:r w:rsidRPr="006366A0">
        <w:rPr>
          <w:b/>
          <w:i/>
        </w:rPr>
        <w:t>]</w:t>
      </w:r>
    </w:p>
    <w:p w14:paraId="7AFB4D3C" w14:textId="77777777" w:rsidR="00A26C0C" w:rsidRDefault="00A26C0C" w:rsidP="00597C82">
      <w:pPr>
        <w:jc w:val="both"/>
        <w:rPr>
          <w:szCs w:val="22"/>
        </w:rPr>
      </w:pPr>
    </w:p>
    <w:p w14:paraId="1C531C7B" w14:textId="49F920B0" w:rsidR="00E636FA" w:rsidRDefault="00E636FA">
      <w:pPr>
        <w:rPr>
          <w:szCs w:val="22"/>
        </w:rPr>
      </w:pPr>
      <w:r>
        <w:rPr>
          <w:szCs w:val="22"/>
        </w:rPr>
        <w:br w:type="page"/>
      </w:r>
    </w:p>
    <w:p w14:paraId="50B6412B" w14:textId="77777777" w:rsidR="00E636FA" w:rsidRDefault="00E636FA" w:rsidP="00E636FA">
      <w:pPr>
        <w:jc w:val="both"/>
        <w:rPr>
          <w:szCs w:val="22"/>
        </w:rPr>
      </w:pPr>
      <w:r>
        <w:rPr>
          <w:szCs w:val="22"/>
        </w:rPr>
        <w:lastRenderedPageBreak/>
        <w:t>SP#4</w:t>
      </w:r>
    </w:p>
    <w:p w14:paraId="773099AA" w14:textId="77777777" w:rsidR="00E636FA" w:rsidRDefault="00E636FA" w:rsidP="00E636FA">
      <w:pPr>
        <w:jc w:val="both"/>
        <w:rPr>
          <w:szCs w:val="22"/>
        </w:rPr>
      </w:pPr>
    </w:p>
    <w:p w14:paraId="35330F20" w14:textId="77777777" w:rsidR="00E636FA" w:rsidRDefault="00E636FA" w:rsidP="00E636FA">
      <w:pPr>
        <w:jc w:val="both"/>
        <w:rPr>
          <w:szCs w:val="22"/>
        </w:rPr>
      </w:pPr>
      <w:r w:rsidRPr="00E636FA">
        <w:rPr>
          <w:szCs w:val="22"/>
        </w:rPr>
        <w:t>Do you agree to define a mechanism for a STA of a non-AP MLD to send a probe request frame to an AP belonging to an AP MLD, that enables to request a probe response from the AP that includes the complete set of capabilities, parameters and operation elements of other APs affil</w:t>
      </w:r>
      <w:r>
        <w:rPr>
          <w:szCs w:val="22"/>
        </w:rPr>
        <w:t>iated to the same MLD as the AP</w:t>
      </w:r>
    </w:p>
    <w:p w14:paraId="0754A270" w14:textId="77777777" w:rsidR="00E636FA" w:rsidRDefault="00E636FA" w:rsidP="00DF7E01">
      <w:pPr>
        <w:pStyle w:val="ListParagraph"/>
        <w:numPr>
          <w:ilvl w:val="0"/>
          <w:numId w:val="95"/>
        </w:numPr>
        <w:jc w:val="both"/>
        <w:rPr>
          <w:szCs w:val="22"/>
        </w:rPr>
      </w:pPr>
      <w:r w:rsidRPr="00E636FA">
        <w:rPr>
          <w:szCs w:val="22"/>
        </w:rPr>
        <w:t>The complete information is defined as all elements that would be provided if the reported AP was transmitting that same frame (exceptions TBD)</w:t>
      </w:r>
    </w:p>
    <w:p w14:paraId="7567DFEB" w14:textId="54E85065" w:rsidR="00A26C0C" w:rsidRPr="00E636FA" w:rsidRDefault="00E636FA" w:rsidP="00DF7E01">
      <w:pPr>
        <w:pStyle w:val="ListParagraph"/>
        <w:numPr>
          <w:ilvl w:val="0"/>
          <w:numId w:val="95"/>
        </w:numPr>
        <w:jc w:val="both"/>
        <w:rPr>
          <w:szCs w:val="22"/>
        </w:rPr>
      </w:pPr>
      <w:r w:rsidRPr="00E636FA">
        <w:rPr>
          <w:szCs w:val="22"/>
        </w:rPr>
        <w:t>It’s TBD if the AP is mandated or not to respond with the requested information</w:t>
      </w:r>
    </w:p>
    <w:p w14:paraId="6719FA32" w14:textId="77777777" w:rsidR="00A26C0C" w:rsidRDefault="00A26C0C" w:rsidP="00597C82">
      <w:pPr>
        <w:jc w:val="both"/>
        <w:rPr>
          <w:szCs w:val="22"/>
        </w:rPr>
      </w:pPr>
    </w:p>
    <w:p w14:paraId="179E0C71" w14:textId="77777777" w:rsidR="00E636FA" w:rsidRDefault="00E636FA" w:rsidP="00E636FA">
      <w:pPr>
        <w:jc w:val="both"/>
        <w:rPr>
          <w:szCs w:val="22"/>
        </w:rPr>
      </w:pPr>
      <w:r w:rsidRPr="00A26C0C">
        <w:rPr>
          <w:szCs w:val="22"/>
          <w:highlight w:val="green"/>
        </w:rPr>
        <w:t>Approved with unanimous consent</w:t>
      </w:r>
    </w:p>
    <w:p w14:paraId="25501229" w14:textId="50D74A3B" w:rsidR="00E636FA" w:rsidRDefault="00E636FA" w:rsidP="00E636FA">
      <w:pPr>
        <w:jc w:val="both"/>
        <w:rPr>
          <w:b/>
          <w:i/>
        </w:rPr>
      </w:pPr>
      <w:r>
        <w:rPr>
          <w:b/>
        </w:rPr>
        <w:t>Straw poll #9</w:t>
      </w:r>
      <w:r w:rsidR="003220C4">
        <w:rPr>
          <w:b/>
        </w:rPr>
        <w:t>7</w:t>
      </w:r>
      <w:r>
        <w:rPr>
          <w:b/>
        </w:rPr>
        <w:t xml:space="preserve"> </w:t>
      </w:r>
      <w:r w:rsidRPr="006366A0">
        <w:rPr>
          <w:b/>
          <w:i/>
        </w:rPr>
        <w:t>[#SP</w:t>
      </w:r>
      <w:r>
        <w:rPr>
          <w:b/>
          <w:i/>
        </w:rPr>
        <w:t>97</w:t>
      </w:r>
      <w:r w:rsidRPr="006366A0">
        <w:rPr>
          <w:b/>
          <w:i/>
        </w:rPr>
        <w:t>]</w:t>
      </w:r>
    </w:p>
    <w:p w14:paraId="4BEA9A7B" w14:textId="77777777" w:rsidR="00A26C0C" w:rsidRDefault="00A26C0C" w:rsidP="00597C82">
      <w:pPr>
        <w:jc w:val="both"/>
        <w:rPr>
          <w:szCs w:val="22"/>
        </w:rPr>
      </w:pPr>
    </w:p>
    <w:p w14:paraId="0B95CA8C" w14:textId="77777777" w:rsidR="00EB2A3A" w:rsidRDefault="00EB2A3A" w:rsidP="00597C82">
      <w:pPr>
        <w:jc w:val="both"/>
        <w:rPr>
          <w:szCs w:val="22"/>
        </w:rPr>
      </w:pPr>
    </w:p>
    <w:p w14:paraId="0C0229DF" w14:textId="1A69004E" w:rsidR="00EB2A3A" w:rsidRPr="003220C4" w:rsidRDefault="00EB2A3A" w:rsidP="00597C82">
      <w:pPr>
        <w:jc w:val="both"/>
        <w:rPr>
          <w:b/>
          <w:szCs w:val="22"/>
        </w:rPr>
      </w:pPr>
      <w:r w:rsidRPr="003220C4">
        <w:rPr>
          <w:b/>
          <w:szCs w:val="22"/>
        </w:rPr>
        <w:t>20/0390r</w:t>
      </w:r>
      <w:r w:rsidR="00230D84" w:rsidRPr="003220C4">
        <w:rPr>
          <w:b/>
          <w:szCs w:val="22"/>
        </w:rPr>
        <w:t>3 (Multi-link discovery part 2, Laurent Cariou, Intel)</w:t>
      </w:r>
    </w:p>
    <w:p w14:paraId="3C36B921" w14:textId="77777777" w:rsidR="00230D84" w:rsidRDefault="00230D84" w:rsidP="00597C82">
      <w:pPr>
        <w:jc w:val="both"/>
        <w:rPr>
          <w:szCs w:val="22"/>
        </w:rPr>
      </w:pPr>
    </w:p>
    <w:p w14:paraId="18919F87" w14:textId="54A16F8D" w:rsidR="00230D84" w:rsidRDefault="00230D84" w:rsidP="00597C82">
      <w:pPr>
        <w:jc w:val="both"/>
        <w:rPr>
          <w:szCs w:val="22"/>
        </w:rPr>
      </w:pPr>
      <w:r>
        <w:rPr>
          <w:szCs w:val="22"/>
        </w:rPr>
        <w:t>SP</w:t>
      </w:r>
      <w:r w:rsidR="003220C4">
        <w:rPr>
          <w:szCs w:val="22"/>
        </w:rPr>
        <w:t>#1</w:t>
      </w:r>
    </w:p>
    <w:p w14:paraId="2C5F0722" w14:textId="77777777" w:rsidR="003220C4" w:rsidRDefault="003220C4" w:rsidP="00597C82">
      <w:pPr>
        <w:jc w:val="both"/>
        <w:rPr>
          <w:szCs w:val="22"/>
        </w:rPr>
      </w:pPr>
    </w:p>
    <w:p w14:paraId="60616721" w14:textId="77777777" w:rsidR="003220C4" w:rsidRPr="003220C4" w:rsidRDefault="003220C4" w:rsidP="003220C4">
      <w:pPr>
        <w:jc w:val="both"/>
        <w:rPr>
          <w:szCs w:val="22"/>
        </w:rPr>
      </w:pPr>
      <w:r w:rsidRPr="003220C4">
        <w:rPr>
          <w:szCs w:val="22"/>
        </w:rPr>
        <w:t xml:space="preserve">Do you agree to define a new Multi-Link element (MLE) to report/describe multiple STAs of an MLD with at least the following characteristics?  </w:t>
      </w:r>
    </w:p>
    <w:p w14:paraId="6D406F79" w14:textId="77777777" w:rsidR="003220C4" w:rsidRDefault="003220C4" w:rsidP="00DF7E01">
      <w:pPr>
        <w:pStyle w:val="ListParagraph"/>
        <w:numPr>
          <w:ilvl w:val="0"/>
          <w:numId w:val="96"/>
        </w:numPr>
        <w:jc w:val="both"/>
        <w:rPr>
          <w:szCs w:val="22"/>
        </w:rPr>
      </w:pPr>
      <w:r w:rsidRPr="003220C4">
        <w:rPr>
          <w:szCs w:val="22"/>
        </w:rPr>
        <w:t xml:space="preserve">MLD-level information may be included  </w:t>
      </w:r>
    </w:p>
    <w:p w14:paraId="04ABC4C9" w14:textId="5C015B62" w:rsidR="003220C4" w:rsidRPr="003220C4" w:rsidRDefault="003220C4" w:rsidP="00DF7E01">
      <w:pPr>
        <w:pStyle w:val="ListParagraph"/>
        <w:numPr>
          <w:ilvl w:val="0"/>
          <w:numId w:val="96"/>
        </w:numPr>
        <w:jc w:val="both"/>
        <w:rPr>
          <w:szCs w:val="22"/>
        </w:rPr>
      </w:pPr>
      <w:r w:rsidRPr="003220C4">
        <w:rPr>
          <w:szCs w:val="22"/>
        </w:rPr>
        <w:t xml:space="preserve">A STA profile subelement is included for each reported STA (if any) and is made of a variable number of elements describing this STA  </w:t>
      </w:r>
    </w:p>
    <w:p w14:paraId="4CA8FDE1" w14:textId="77777777" w:rsidR="003220C4" w:rsidRPr="003220C4" w:rsidRDefault="003220C4" w:rsidP="003220C4">
      <w:pPr>
        <w:jc w:val="both"/>
        <w:rPr>
          <w:szCs w:val="22"/>
        </w:rPr>
      </w:pPr>
      <w:r w:rsidRPr="003220C4">
        <w:rPr>
          <w:szCs w:val="22"/>
        </w:rPr>
        <w:t xml:space="preserve">Note: a control field for the element is not considered as MLD-level information  </w:t>
      </w:r>
    </w:p>
    <w:p w14:paraId="0A2076AF" w14:textId="77777777" w:rsidR="003220C4" w:rsidRPr="003220C4" w:rsidRDefault="003220C4" w:rsidP="003220C4">
      <w:pPr>
        <w:jc w:val="both"/>
        <w:rPr>
          <w:szCs w:val="22"/>
        </w:rPr>
      </w:pPr>
      <w:r w:rsidRPr="003220C4">
        <w:rPr>
          <w:szCs w:val="22"/>
        </w:rPr>
        <w:t xml:space="preserve">Note: Name can be changed  </w:t>
      </w:r>
    </w:p>
    <w:p w14:paraId="1A75D82A" w14:textId="77777777" w:rsidR="003220C4" w:rsidRPr="003220C4" w:rsidRDefault="003220C4" w:rsidP="003220C4">
      <w:pPr>
        <w:jc w:val="both"/>
        <w:rPr>
          <w:szCs w:val="22"/>
        </w:rPr>
      </w:pPr>
    </w:p>
    <w:p w14:paraId="0383D29B" w14:textId="4E377D7B" w:rsidR="003220C4" w:rsidRDefault="003220C4" w:rsidP="003220C4">
      <w:pPr>
        <w:jc w:val="both"/>
        <w:rPr>
          <w:szCs w:val="22"/>
        </w:rPr>
      </w:pPr>
      <w:r w:rsidRPr="00813DD2">
        <w:rPr>
          <w:szCs w:val="22"/>
          <w:highlight w:val="green"/>
        </w:rPr>
        <w:t>Y/N/A: 51/3/30</w:t>
      </w:r>
    </w:p>
    <w:p w14:paraId="2F05C1BB" w14:textId="2D0CEF1D" w:rsidR="003220C4" w:rsidRDefault="003220C4" w:rsidP="003220C4">
      <w:pPr>
        <w:jc w:val="both"/>
        <w:rPr>
          <w:b/>
          <w:i/>
        </w:rPr>
      </w:pPr>
      <w:r>
        <w:rPr>
          <w:b/>
        </w:rPr>
        <w:t xml:space="preserve">Straw poll #98 </w:t>
      </w:r>
      <w:r w:rsidRPr="006366A0">
        <w:rPr>
          <w:b/>
          <w:i/>
        </w:rPr>
        <w:t>[#SP</w:t>
      </w:r>
      <w:r>
        <w:rPr>
          <w:b/>
          <w:i/>
        </w:rPr>
        <w:t>98</w:t>
      </w:r>
      <w:r w:rsidRPr="006366A0">
        <w:rPr>
          <w:b/>
          <w:i/>
        </w:rPr>
        <w:t>]</w:t>
      </w:r>
    </w:p>
    <w:p w14:paraId="32F1C4C1" w14:textId="77777777" w:rsidR="00230D84" w:rsidRDefault="00230D84" w:rsidP="00597C82">
      <w:pPr>
        <w:jc w:val="both"/>
        <w:rPr>
          <w:szCs w:val="22"/>
        </w:rPr>
      </w:pPr>
    </w:p>
    <w:p w14:paraId="457BA4DE" w14:textId="77777777" w:rsidR="007E3FE4" w:rsidRDefault="007E3FE4" w:rsidP="00597C82">
      <w:pPr>
        <w:jc w:val="both"/>
        <w:rPr>
          <w:szCs w:val="22"/>
        </w:rPr>
      </w:pPr>
    </w:p>
    <w:p w14:paraId="61F4DD17" w14:textId="0E7887BD" w:rsidR="007E3FE4" w:rsidRDefault="007E3FE4" w:rsidP="00597C82">
      <w:pPr>
        <w:jc w:val="both"/>
        <w:rPr>
          <w:szCs w:val="22"/>
        </w:rPr>
      </w:pPr>
      <w:r>
        <w:rPr>
          <w:szCs w:val="22"/>
        </w:rPr>
        <w:t>SP#2</w:t>
      </w:r>
    </w:p>
    <w:p w14:paraId="63DCCC47" w14:textId="4893F481" w:rsidR="007E3FE4" w:rsidRPr="007E3FE4" w:rsidRDefault="007E3FE4" w:rsidP="007E3FE4">
      <w:pPr>
        <w:jc w:val="both"/>
        <w:rPr>
          <w:szCs w:val="22"/>
        </w:rPr>
      </w:pPr>
      <w:r w:rsidRPr="007E3FE4">
        <w:rPr>
          <w:szCs w:val="22"/>
        </w:rPr>
        <w:t>Do you support that, for the ML element, we define an inheritance model to prevent frame bloating when advertising complete information of other links?</w:t>
      </w:r>
    </w:p>
    <w:p w14:paraId="0D95E1A1" w14:textId="77777777" w:rsidR="007E3FE4" w:rsidRDefault="007E3FE4" w:rsidP="00DF7E01">
      <w:pPr>
        <w:pStyle w:val="ListParagraph"/>
        <w:numPr>
          <w:ilvl w:val="0"/>
          <w:numId w:val="97"/>
        </w:numPr>
        <w:jc w:val="both"/>
        <w:rPr>
          <w:szCs w:val="22"/>
        </w:rPr>
      </w:pPr>
      <w:r w:rsidRPr="007E3FE4">
        <w:rPr>
          <w:szCs w:val="22"/>
        </w:rPr>
        <w:t>Define the inheritance mechanism, similar to 11ax, so that the value of an element of a reported STA that is not present in a STA profile of a ML element in a frame sent by a reporting STA is the same as the element of the reporting STA, present elsewhere in the frame.</w:t>
      </w:r>
    </w:p>
    <w:p w14:paraId="1C0A582A" w14:textId="77777777" w:rsidR="007E3FE4" w:rsidRDefault="007E3FE4" w:rsidP="00DF7E01">
      <w:pPr>
        <w:pStyle w:val="ListParagraph"/>
        <w:numPr>
          <w:ilvl w:val="0"/>
          <w:numId w:val="97"/>
        </w:numPr>
        <w:jc w:val="both"/>
        <w:rPr>
          <w:szCs w:val="22"/>
        </w:rPr>
      </w:pPr>
      <w:r w:rsidRPr="007E3FE4">
        <w:rPr>
          <w:szCs w:val="22"/>
        </w:rPr>
        <w:t>Define the inheritance mechanism, similar to 11ax, so that the value of an element of a reported STA that is not present i</w:t>
      </w:r>
      <w:r>
        <w:rPr>
          <w:szCs w:val="22"/>
        </w:rPr>
        <w:t>n a STA profile of a ML element</w:t>
      </w:r>
      <w:r w:rsidRPr="007E3FE4">
        <w:rPr>
          <w:szCs w:val="22"/>
        </w:rPr>
        <w:t>, if any, included in a non-transmitted BSSID profile of a non-transmitted BSSID in a multiple BSSID element in a frame sent by a reporting STA is the same as the element of the non-transmitted BSSID, present elsewhere in the frame or as the element of the reporting STA, present elsewhere in the frame.</w:t>
      </w:r>
    </w:p>
    <w:p w14:paraId="48A2D0B9" w14:textId="77777777" w:rsidR="007E3FE4" w:rsidRDefault="007E3FE4" w:rsidP="00DF7E01">
      <w:pPr>
        <w:pStyle w:val="ListParagraph"/>
        <w:numPr>
          <w:ilvl w:val="0"/>
          <w:numId w:val="97"/>
        </w:numPr>
        <w:jc w:val="both"/>
        <w:rPr>
          <w:szCs w:val="22"/>
        </w:rPr>
      </w:pPr>
      <w:r w:rsidRPr="007E3FE4">
        <w:rPr>
          <w:szCs w:val="22"/>
        </w:rPr>
        <w:t>Note: an “element of a STA” refers in the text above to the instance of the element describing the capabilities/operation/functionalities of that STA, in a frame where multiple instances of the element can be found for other STAs.</w:t>
      </w:r>
    </w:p>
    <w:p w14:paraId="52716C3E" w14:textId="292E1B2E" w:rsidR="007E3FE4" w:rsidRPr="007E3FE4" w:rsidRDefault="007E3FE4" w:rsidP="00DF7E01">
      <w:pPr>
        <w:pStyle w:val="ListParagraph"/>
        <w:numPr>
          <w:ilvl w:val="0"/>
          <w:numId w:val="97"/>
        </w:numPr>
        <w:jc w:val="both"/>
        <w:rPr>
          <w:szCs w:val="22"/>
        </w:rPr>
      </w:pPr>
      <w:r w:rsidRPr="007E3FE4">
        <w:rPr>
          <w:szCs w:val="22"/>
        </w:rPr>
        <w:t>Note: some elements may not be inherited, signaling TBD</w:t>
      </w:r>
    </w:p>
    <w:p w14:paraId="64527172" w14:textId="77777777" w:rsidR="007E3FE4" w:rsidRPr="007E3FE4" w:rsidRDefault="007E3FE4" w:rsidP="007E3FE4">
      <w:pPr>
        <w:jc w:val="both"/>
        <w:rPr>
          <w:szCs w:val="22"/>
        </w:rPr>
      </w:pPr>
    </w:p>
    <w:p w14:paraId="615BC501" w14:textId="7BC13F90" w:rsidR="007E3FE4" w:rsidRDefault="007E3FE4" w:rsidP="007E3FE4">
      <w:pPr>
        <w:jc w:val="both"/>
        <w:rPr>
          <w:szCs w:val="22"/>
        </w:rPr>
      </w:pPr>
      <w:r w:rsidRPr="007E3FE4">
        <w:rPr>
          <w:szCs w:val="22"/>
          <w:highlight w:val="green"/>
        </w:rPr>
        <w:t>Y/N/A: 33/3/49</w:t>
      </w:r>
    </w:p>
    <w:p w14:paraId="033B6B53" w14:textId="75203E11" w:rsidR="007E3FE4" w:rsidRDefault="007E3FE4" w:rsidP="007E3FE4">
      <w:pPr>
        <w:jc w:val="both"/>
        <w:rPr>
          <w:b/>
          <w:i/>
        </w:rPr>
      </w:pPr>
      <w:r>
        <w:rPr>
          <w:b/>
        </w:rPr>
        <w:t xml:space="preserve">Straw poll #99 </w:t>
      </w:r>
      <w:r w:rsidRPr="006366A0">
        <w:rPr>
          <w:b/>
          <w:i/>
        </w:rPr>
        <w:t>[#SP</w:t>
      </w:r>
      <w:r>
        <w:rPr>
          <w:b/>
          <w:i/>
        </w:rPr>
        <w:t>99</w:t>
      </w:r>
      <w:r w:rsidRPr="006366A0">
        <w:rPr>
          <w:b/>
          <w:i/>
        </w:rPr>
        <w:t>]</w:t>
      </w:r>
    </w:p>
    <w:p w14:paraId="3EF30D3B" w14:textId="77777777" w:rsidR="00230D84" w:rsidRDefault="00230D84" w:rsidP="00597C82">
      <w:pPr>
        <w:jc w:val="both"/>
        <w:rPr>
          <w:szCs w:val="22"/>
        </w:rPr>
      </w:pPr>
    </w:p>
    <w:p w14:paraId="49858CF7" w14:textId="44D2A30A" w:rsidR="00E4330D" w:rsidRDefault="00E4330D">
      <w:pPr>
        <w:rPr>
          <w:szCs w:val="22"/>
        </w:rPr>
      </w:pPr>
      <w:r>
        <w:rPr>
          <w:szCs w:val="22"/>
        </w:rPr>
        <w:br w:type="page"/>
      </w:r>
    </w:p>
    <w:p w14:paraId="1A75AF21" w14:textId="77777777" w:rsidR="009E27C9" w:rsidRPr="009E27C9" w:rsidRDefault="00E4330D" w:rsidP="00597C82">
      <w:pPr>
        <w:jc w:val="both"/>
        <w:rPr>
          <w:b/>
          <w:szCs w:val="22"/>
        </w:rPr>
      </w:pPr>
      <w:r w:rsidRPr="009E27C9">
        <w:rPr>
          <w:b/>
          <w:szCs w:val="22"/>
        </w:rPr>
        <w:lastRenderedPageBreak/>
        <w:t>20/0392r0 (</w:t>
      </w:r>
      <w:r w:rsidR="009E27C9" w:rsidRPr="009E27C9">
        <w:rPr>
          <w:b/>
          <w:szCs w:val="22"/>
        </w:rPr>
        <w:t>MLD max BSS idle period, Laurent Cariou, Intel)</w:t>
      </w:r>
    </w:p>
    <w:p w14:paraId="5FC5A24E" w14:textId="2DE31F8E" w:rsidR="00941DB4" w:rsidRDefault="009E27C9" w:rsidP="00597C82">
      <w:pPr>
        <w:jc w:val="both"/>
        <w:rPr>
          <w:szCs w:val="22"/>
        </w:rPr>
      </w:pPr>
      <w:r>
        <w:rPr>
          <w:szCs w:val="22"/>
        </w:rPr>
        <w:br/>
        <w:t>SP#1</w:t>
      </w:r>
    </w:p>
    <w:p w14:paraId="7EEC0677" w14:textId="77777777" w:rsidR="00E4330D" w:rsidRDefault="00E4330D" w:rsidP="00597C82">
      <w:pPr>
        <w:jc w:val="both"/>
        <w:rPr>
          <w:szCs w:val="22"/>
        </w:rPr>
      </w:pPr>
    </w:p>
    <w:p w14:paraId="13A0231A" w14:textId="474E770C" w:rsidR="009E27C9" w:rsidRDefault="009E27C9" w:rsidP="00597C82">
      <w:pPr>
        <w:jc w:val="both"/>
        <w:rPr>
          <w:szCs w:val="22"/>
        </w:rPr>
      </w:pPr>
      <w:r w:rsidRPr="009E27C9">
        <w:rPr>
          <w:szCs w:val="22"/>
        </w:rPr>
        <w:t>Do you agree to add to the 11be SFD:</w:t>
      </w:r>
    </w:p>
    <w:p w14:paraId="4CF0114B" w14:textId="77777777" w:rsidR="009E27C9" w:rsidRDefault="009E27C9" w:rsidP="00DF7E01">
      <w:pPr>
        <w:pStyle w:val="ListParagraph"/>
        <w:numPr>
          <w:ilvl w:val="0"/>
          <w:numId w:val="98"/>
        </w:numPr>
        <w:jc w:val="both"/>
        <w:rPr>
          <w:szCs w:val="22"/>
        </w:rPr>
      </w:pPr>
      <w:r w:rsidRPr="009E27C9">
        <w:rPr>
          <w:szCs w:val="22"/>
        </w:rPr>
        <w:t xml:space="preserve">The MLD Max Idle Period of an AP MLD applies at the MLD level and not at the STA level  </w:t>
      </w:r>
    </w:p>
    <w:p w14:paraId="12828B6B" w14:textId="77777777" w:rsidR="009E27C9" w:rsidRDefault="009E27C9" w:rsidP="00DF7E01">
      <w:pPr>
        <w:pStyle w:val="ListParagraph"/>
        <w:numPr>
          <w:ilvl w:val="0"/>
          <w:numId w:val="98"/>
        </w:numPr>
        <w:jc w:val="both"/>
        <w:rPr>
          <w:szCs w:val="22"/>
        </w:rPr>
      </w:pPr>
      <w:r w:rsidRPr="009E27C9">
        <w:rPr>
          <w:szCs w:val="22"/>
        </w:rPr>
        <w:t xml:space="preserve">The MLD Max Idle Period of an AP MLD indicates, for a non-AP MLD, the time period during which a non-AP MLD can be inactive (i.e. refrain from transmitting frames to the AP MLD on any of the setup links) without the Multi-link setup to be torn down  </w:t>
      </w:r>
    </w:p>
    <w:p w14:paraId="51C46BAA" w14:textId="77777777" w:rsidR="009E27C9" w:rsidRDefault="009E27C9" w:rsidP="00DF7E01">
      <w:pPr>
        <w:pStyle w:val="ListParagraph"/>
        <w:numPr>
          <w:ilvl w:val="0"/>
          <w:numId w:val="98"/>
        </w:numPr>
        <w:jc w:val="both"/>
        <w:rPr>
          <w:szCs w:val="22"/>
        </w:rPr>
      </w:pPr>
      <w:r w:rsidRPr="009E27C9">
        <w:rPr>
          <w:szCs w:val="22"/>
        </w:rPr>
        <w:t xml:space="preserve">A non-AP MLD is considered inactive if none of the APs of the AP MLD have received a Data frame, PS-Poll frame, or Management frame (protected or unprotected) of a frame exchange sequence initiated by a STA from the non-AP MLD for a time period greater than or equal to the time specified by the MLD Max Idle Period of the AP MLD  </w:t>
      </w:r>
    </w:p>
    <w:p w14:paraId="4930E82B" w14:textId="77633CDC" w:rsidR="009E27C9" w:rsidRPr="009E27C9" w:rsidRDefault="009E27C9" w:rsidP="00DF7E01">
      <w:pPr>
        <w:pStyle w:val="ListParagraph"/>
        <w:numPr>
          <w:ilvl w:val="0"/>
          <w:numId w:val="98"/>
        </w:numPr>
        <w:jc w:val="both"/>
        <w:rPr>
          <w:szCs w:val="22"/>
        </w:rPr>
      </w:pPr>
      <w:r w:rsidRPr="009E27C9">
        <w:rPr>
          <w:szCs w:val="22"/>
        </w:rPr>
        <w:t xml:space="preserve">If the non-AP MLD is inactive for a duration greater than the MLD Max Idle Period, then the AP MLD may tear down the multi-link setup for that non-AP MLD  </w:t>
      </w:r>
    </w:p>
    <w:p w14:paraId="4CAE6209" w14:textId="77777777" w:rsidR="009E27C9" w:rsidRDefault="009E27C9" w:rsidP="00597C82">
      <w:pPr>
        <w:jc w:val="both"/>
        <w:rPr>
          <w:szCs w:val="22"/>
        </w:rPr>
      </w:pPr>
    </w:p>
    <w:p w14:paraId="67E3C2B3" w14:textId="77777777" w:rsidR="009E27C9" w:rsidRDefault="009E27C9" w:rsidP="009E27C9">
      <w:pPr>
        <w:jc w:val="both"/>
        <w:rPr>
          <w:szCs w:val="22"/>
        </w:rPr>
      </w:pPr>
      <w:r w:rsidRPr="00A26C0C">
        <w:rPr>
          <w:szCs w:val="22"/>
          <w:highlight w:val="green"/>
        </w:rPr>
        <w:t>Approved with unanimous consent</w:t>
      </w:r>
    </w:p>
    <w:p w14:paraId="27B128D1" w14:textId="3657272B" w:rsidR="009E27C9" w:rsidRDefault="009E27C9" w:rsidP="009E27C9">
      <w:pPr>
        <w:jc w:val="both"/>
        <w:rPr>
          <w:b/>
          <w:i/>
        </w:rPr>
      </w:pPr>
      <w:r>
        <w:rPr>
          <w:b/>
        </w:rPr>
        <w:t xml:space="preserve">Straw poll #100 </w:t>
      </w:r>
      <w:r w:rsidRPr="006366A0">
        <w:rPr>
          <w:b/>
          <w:i/>
        </w:rPr>
        <w:t>[#SP</w:t>
      </w:r>
      <w:r>
        <w:rPr>
          <w:b/>
          <w:i/>
        </w:rPr>
        <w:t>100</w:t>
      </w:r>
      <w:r w:rsidRPr="006366A0">
        <w:rPr>
          <w:b/>
          <w:i/>
        </w:rPr>
        <w:t>]</w:t>
      </w:r>
    </w:p>
    <w:p w14:paraId="2618CCAC" w14:textId="77777777" w:rsidR="00E4330D" w:rsidRDefault="00E4330D" w:rsidP="00597C82">
      <w:pPr>
        <w:jc w:val="both"/>
        <w:rPr>
          <w:szCs w:val="22"/>
        </w:rPr>
      </w:pPr>
    </w:p>
    <w:p w14:paraId="4A118FCB" w14:textId="4D71F8EF" w:rsidR="00597C82" w:rsidRDefault="00597C82" w:rsidP="00597C82">
      <w:pPr>
        <w:jc w:val="both"/>
        <w:rPr>
          <w:szCs w:val="22"/>
        </w:rPr>
      </w:pPr>
      <w:r>
        <w:rPr>
          <w:szCs w:val="22"/>
        </w:rPr>
        <w:t>Reference:  11-20-0777-10</w:t>
      </w:r>
      <w:r w:rsidRPr="00773C03">
        <w:rPr>
          <w:szCs w:val="22"/>
        </w:rPr>
        <w:t>-00be-minutes-for-tgbe-mac-ad-hoc-teleconferences-may-and-july-2020</w:t>
      </w:r>
    </w:p>
    <w:p w14:paraId="1982DBCE" w14:textId="2CB8BEF6" w:rsidR="00597C82" w:rsidRPr="005758D1" w:rsidRDefault="00597C82" w:rsidP="00597C82">
      <w:pPr>
        <w:pStyle w:val="Heading2"/>
        <w:rPr>
          <w:u w:val="none"/>
          <w:lang w:val="en-US"/>
        </w:rPr>
      </w:pPr>
      <w:bookmarkStart w:id="2076" w:name="_Toc47082168"/>
      <w:r>
        <w:rPr>
          <w:u w:val="none"/>
          <w:lang w:val="en-US"/>
        </w:rPr>
        <w:t xml:space="preserve">June 17 (MAC):  </w:t>
      </w:r>
      <w:r w:rsidR="003724AC">
        <w:rPr>
          <w:u w:val="none"/>
          <w:lang w:val="en-US"/>
        </w:rPr>
        <w:t>2</w:t>
      </w:r>
      <w:r w:rsidRPr="005758D1">
        <w:rPr>
          <w:u w:val="none"/>
          <w:lang w:val="en-US"/>
        </w:rPr>
        <w:t xml:space="preserve"> </w:t>
      </w:r>
      <w:r>
        <w:rPr>
          <w:u w:val="none"/>
          <w:lang w:val="en-US"/>
        </w:rPr>
        <w:t>SPs</w:t>
      </w:r>
      <w:bookmarkEnd w:id="2076"/>
    </w:p>
    <w:p w14:paraId="4C371ED7" w14:textId="77777777" w:rsidR="00597C82" w:rsidRDefault="00597C82" w:rsidP="00597C82">
      <w:pPr>
        <w:jc w:val="both"/>
        <w:rPr>
          <w:szCs w:val="22"/>
        </w:rPr>
      </w:pPr>
    </w:p>
    <w:p w14:paraId="1660E696" w14:textId="77777777" w:rsidR="000D6370" w:rsidRPr="000D6370" w:rsidRDefault="000D6370" w:rsidP="00597C82">
      <w:pPr>
        <w:jc w:val="both"/>
        <w:rPr>
          <w:b/>
          <w:szCs w:val="22"/>
        </w:rPr>
      </w:pPr>
      <w:r w:rsidRPr="000D6370">
        <w:rPr>
          <w:b/>
          <w:szCs w:val="22"/>
        </w:rPr>
        <w:t>20/0503r2 (BSS parameter update for Multi-link Operation, Ming Gan, Huawei)</w:t>
      </w:r>
    </w:p>
    <w:p w14:paraId="3B38E3D6" w14:textId="0810CB1D" w:rsidR="003D6A5B" w:rsidRDefault="000D6370" w:rsidP="00597C82">
      <w:pPr>
        <w:jc w:val="both"/>
        <w:rPr>
          <w:szCs w:val="22"/>
        </w:rPr>
      </w:pPr>
      <w:r>
        <w:rPr>
          <w:szCs w:val="22"/>
        </w:rPr>
        <w:br/>
        <w:t>SP#1</w:t>
      </w:r>
    </w:p>
    <w:p w14:paraId="08FDF869" w14:textId="77777777" w:rsidR="000D6370" w:rsidRDefault="000D6370" w:rsidP="00597C82">
      <w:pPr>
        <w:jc w:val="both"/>
        <w:rPr>
          <w:szCs w:val="22"/>
        </w:rPr>
      </w:pPr>
    </w:p>
    <w:p w14:paraId="51FFC704" w14:textId="47A6D3DF" w:rsidR="003E7D48" w:rsidRPr="003E7D48" w:rsidRDefault="003E7D48" w:rsidP="003E7D48">
      <w:pPr>
        <w:jc w:val="both"/>
        <w:rPr>
          <w:szCs w:val="22"/>
        </w:rPr>
      </w:pPr>
      <w:r w:rsidRPr="003E7D48">
        <w:rPr>
          <w:szCs w:val="22"/>
        </w:rPr>
        <w:t>Do you agree to amen</w:t>
      </w:r>
      <w:r>
        <w:rPr>
          <w:szCs w:val="22"/>
        </w:rPr>
        <w:t>d the SP#</w:t>
      </w:r>
      <w:r w:rsidRPr="003E7D48">
        <w:rPr>
          <w:szCs w:val="22"/>
        </w:rPr>
        <w:t xml:space="preserve">77 by </w:t>
      </w:r>
      <w:r>
        <w:rPr>
          <w:szCs w:val="22"/>
        </w:rPr>
        <w:t>adding the following subbullet:</w:t>
      </w:r>
    </w:p>
    <w:p w14:paraId="5D01B8ED" w14:textId="77777777" w:rsidR="003E7D48" w:rsidRDefault="003E7D48" w:rsidP="00DF7E01">
      <w:pPr>
        <w:pStyle w:val="ListParagraph"/>
        <w:numPr>
          <w:ilvl w:val="0"/>
          <w:numId w:val="99"/>
        </w:numPr>
        <w:jc w:val="both"/>
        <w:rPr>
          <w:szCs w:val="22"/>
        </w:rPr>
      </w:pPr>
      <w:r w:rsidRPr="003E7D48">
        <w:rPr>
          <w:szCs w:val="22"/>
        </w:rPr>
        <w:t xml:space="preserve">BSS specific parameters update indication includes Link ID and Change Sequence Number for each reported AP, where Link ID is an identifier of the reported AP in the AP MLD  </w:t>
      </w:r>
    </w:p>
    <w:p w14:paraId="214EF7F3" w14:textId="3383697F" w:rsidR="003E7D48" w:rsidRPr="003E7D48" w:rsidRDefault="003E7D48" w:rsidP="003E7D48">
      <w:pPr>
        <w:jc w:val="both"/>
        <w:rPr>
          <w:szCs w:val="22"/>
        </w:rPr>
      </w:pPr>
      <w:r w:rsidRPr="003E7D48">
        <w:rPr>
          <w:szCs w:val="22"/>
        </w:rPr>
        <w:t xml:space="preserve">Note: the signaling for Link ID is TBD  </w:t>
      </w:r>
    </w:p>
    <w:p w14:paraId="6D8AFC44" w14:textId="77777777" w:rsidR="003E7D48" w:rsidRPr="003E7D48" w:rsidRDefault="003E7D48" w:rsidP="003E7D48">
      <w:pPr>
        <w:jc w:val="both"/>
        <w:rPr>
          <w:szCs w:val="22"/>
        </w:rPr>
      </w:pPr>
    </w:p>
    <w:p w14:paraId="0A3C2921" w14:textId="34210BEF" w:rsidR="000D6370" w:rsidRDefault="003E7D48" w:rsidP="003E7D48">
      <w:pPr>
        <w:jc w:val="both"/>
        <w:rPr>
          <w:szCs w:val="22"/>
        </w:rPr>
      </w:pPr>
      <w:r w:rsidRPr="003E7D48">
        <w:rPr>
          <w:szCs w:val="22"/>
          <w:highlight w:val="red"/>
        </w:rPr>
        <w:t>Y/N/A: 33/18/19</w:t>
      </w:r>
    </w:p>
    <w:p w14:paraId="0C75C87F" w14:textId="77777777" w:rsidR="003E7D48" w:rsidRDefault="003E7D48" w:rsidP="003E7D48">
      <w:pPr>
        <w:jc w:val="both"/>
        <w:rPr>
          <w:szCs w:val="22"/>
        </w:rPr>
      </w:pPr>
    </w:p>
    <w:p w14:paraId="55B34EEA" w14:textId="77777777" w:rsidR="001F05F1" w:rsidRDefault="001F05F1" w:rsidP="003E7D48">
      <w:pPr>
        <w:jc w:val="both"/>
        <w:rPr>
          <w:szCs w:val="22"/>
        </w:rPr>
      </w:pPr>
    </w:p>
    <w:p w14:paraId="4506EAF8" w14:textId="060DAD05" w:rsidR="001F05F1" w:rsidRDefault="001F05F1" w:rsidP="003E7D48">
      <w:pPr>
        <w:jc w:val="both"/>
        <w:rPr>
          <w:szCs w:val="22"/>
        </w:rPr>
      </w:pPr>
      <w:r>
        <w:rPr>
          <w:szCs w:val="22"/>
        </w:rPr>
        <w:t>SP#2</w:t>
      </w:r>
    </w:p>
    <w:p w14:paraId="6D8EB6AB" w14:textId="77777777" w:rsidR="001F05F1" w:rsidRDefault="001F05F1" w:rsidP="001F05F1">
      <w:pPr>
        <w:jc w:val="both"/>
        <w:rPr>
          <w:szCs w:val="22"/>
        </w:rPr>
      </w:pPr>
    </w:p>
    <w:p w14:paraId="593A8E25" w14:textId="77777777" w:rsidR="001F05F1" w:rsidRPr="001F05F1" w:rsidRDefault="001F05F1" w:rsidP="001F05F1">
      <w:pPr>
        <w:jc w:val="both"/>
        <w:rPr>
          <w:szCs w:val="22"/>
        </w:rPr>
      </w:pPr>
      <w:r w:rsidRPr="001F05F1">
        <w:rPr>
          <w:szCs w:val="22"/>
        </w:rPr>
        <w:t>Do you agree that a non-AP MLD shall maintain a record of the most recently received change sequence number for each reported APs in the AP MLD with which it has multi-link setup?</w:t>
      </w:r>
    </w:p>
    <w:p w14:paraId="366BF955" w14:textId="77777777" w:rsidR="001F05F1" w:rsidRPr="001F05F1" w:rsidRDefault="001F05F1" w:rsidP="001F05F1">
      <w:pPr>
        <w:jc w:val="both"/>
        <w:rPr>
          <w:szCs w:val="22"/>
        </w:rPr>
      </w:pPr>
    </w:p>
    <w:p w14:paraId="67490E30" w14:textId="5B393BA1" w:rsidR="001F05F1" w:rsidRPr="001F05F1" w:rsidRDefault="001F05F1" w:rsidP="001F05F1">
      <w:pPr>
        <w:jc w:val="both"/>
        <w:rPr>
          <w:szCs w:val="22"/>
        </w:rPr>
      </w:pPr>
      <w:r w:rsidRPr="001F05F1">
        <w:rPr>
          <w:szCs w:val="22"/>
          <w:highlight w:val="green"/>
        </w:rPr>
        <w:t>Y/N/A: 51/7/14</w:t>
      </w:r>
    </w:p>
    <w:p w14:paraId="3F818588" w14:textId="0BD69994" w:rsidR="001F05F1" w:rsidRDefault="001F05F1" w:rsidP="001F05F1">
      <w:pPr>
        <w:jc w:val="both"/>
        <w:rPr>
          <w:b/>
          <w:i/>
        </w:rPr>
      </w:pPr>
      <w:r>
        <w:rPr>
          <w:b/>
        </w:rPr>
        <w:t xml:space="preserve">Straw poll #101 </w:t>
      </w:r>
      <w:r w:rsidRPr="006366A0">
        <w:rPr>
          <w:b/>
          <w:i/>
        </w:rPr>
        <w:t>[#SP</w:t>
      </w:r>
      <w:r>
        <w:rPr>
          <w:b/>
          <w:i/>
        </w:rPr>
        <w:t>101</w:t>
      </w:r>
      <w:r w:rsidRPr="006366A0">
        <w:rPr>
          <w:b/>
          <w:i/>
        </w:rPr>
        <w:t>]</w:t>
      </w:r>
    </w:p>
    <w:p w14:paraId="4E7F87F5" w14:textId="77777777" w:rsidR="003E7D48" w:rsidRDefault="003E7D48" w:rsidP="003E7D48">
      <w:pPr>
        <w:jc w:val="both"/>
        <w:rPr>
          <w:szCs w:val="22"/>
        </w:rPr>
      </w:pPr>
    </w:p>
    <w:p w14:paraId="79A6F000" w14:textId="77777777" w:rsidR="00597C82" w:rsidRDefault="00597C82" w:rsidP="00597C82">
      <w:pPr>
        <w:jc w:val="both"/>
        <w:rPr>
          <w:szCs w:val="22"/>
        </w:rPr>
      </w:pPr>
      <w:r>
        <w:rPr>
          <w:szCs w:val="22"/>
        </w:rPr>
        <w:t>Reference:  11-20-0777-10</w:t>
      </w:r>
      <w:r w:rsidRPr="00773C03">
        <w:rPr>
          <w:szCs w:val="22"/>
        </w:rPr>
        <w:t>-00be-minutes-for-tgbe-mac-ad-hoc-teleconferences-may-and-july-2020</w:t>
      </w:r>
    </w:p>
    <w:p w14:paraId="7FCD470D" w14:textId="77777777" w:rsidR="00806DEE" w:rsidRDefault="00806DEE">
      <w:pPr>
        <w:rPr>
          <w:rFonts w:ascii="Arial" w:hAnsi="Arial"/>
          <w:b/>
          <w:sz w:val="28"/>
          <w:lang w:val="en-US"/>
        </w:rPr>
      </w:pPr>
      <w:r>
        <w:rPr>
          <w:lang w:val="en-US"/>
        </w:rPr>
        <w:br w:type="page"/>
      </w:r>
    </w:p>
    <w:p w14:paraId="54363171" w14:textId="190BEE1B" w:rsidR="00597C82" w:rsidRPr="005758D1" w:rsidRDefault="00186BC5" w:rsidP="00597C82">
      <w:pPr>
        <w:pStyle w:val="Heading2"/>
        <w:rPr>
          <w:u w:val="none"/>
          <w:lang w:val="en-US"/>
        </w:rPr>
      </w:pPr>
      <w:bookmarkStart w:id="2077" w:name="_Toc47082169"/>
      <w:r>
        <w:rPr>
          <w:u w:val="none"/>
          <w:lang w:val="en-US"/>
        </w:rPr>
        <w:lastRenderedPageBreak/>
        <w:t>June 18 (MAC):  5</w:t>
      </w:r>
      <w:r w:rsidR="00597C82" w:rsidRPr="005758D1">
        <w:rPr>
          <w:u w:val="none"/>
          <w:lang w:val="en-US"/>
        </w:rPr>
        <w:t xml:space="preserve"> </w:t>
      </w:r>
      <w:r w:rsidR="00597C82">
        <w:rPr>
          <w:u w:val="none"/>
          <w:lang w:val="en-US"/>
        </w:rPr>
        <w:t>SPs</w:t>
      </w:r>
      <w:bookmarkEnd w:id="2077"/>
    </w:p>
    <w:p w14:paraId="3E139CEF" w14:textId="77777777" w:rsidR="00597C82" w:rsidRDefault="00597C82" w:rsidP="00597C82">
      <w:pPr>
        <w:jc w:val="both"/>
        <w:rPr>
          <w:szCs w:val="22"/>
        </w:rPr>
      </w:pPr>
    </w:p>
    <w:p w14:paraId="746C7D0D" w14:textId="77777777" w:rsidR="00806DEE" w:rsidRPr="00806DEE" w:rsidRDefault="0084400A" w:rsidP="00597C82">
      <w:pPr>
        <w:jc w:val="both"/>
        <w:rPr>
          <w:b/>
          <w:szCs w:val="22"/>
        </w:rPr>
      </w:pPr>
      <w:r w:rsidRPr="00806DEE">
        <w:rPr>
          <w:b/>
          <w:szCs w:val="22"/>
        </w:rPr>
        <w:t>20/</w:t>
      </w:r>
      <w:r w:rsidR="00806DEE" w:rsidRPr="00806DEE">
        <w:rPr>
          <w:b/>
          <w:szCs w:val="22"/>
        </w:rPr>
        <w:t>0562r4 (Enhanced multi-link single radio operation, Minyoung Park, Intel)</w:t>
      </w:r>
    </w:p>
    <w:p w14:paraId="1286D77A" w14:textId="65B9AA28" w:rsidR="0084400A" w:rsidRDefault="00806DEE" w:rsidP="00597C82">
      <w:pPr>
        <w:jc w:val="both"/>
        <w:rPr>
          <w:szCs w:val="22"/>
        </w:rPr>
      </w:pPr>
      <w:r>
        <w:rPr>
          <w:szCs w:val="22"/>
        </w:rPr>
        <w:br/>
        <w:t>SP#2</w:t>
      </w:r>
    </w:p>
    <w:p w14:paraId="76626C9A" w14:textId="77777777" w:rsidR="00806DEE" w:rsidRDefault="00806DEE" w:rsidP="00597C82">
      <w:pPr>
        <w:jc w:val="both"/>
        <w:rPr>
          <w:szCs w:val="22"/>
        </w:rPr>
      </w:pPr>
    </w:p>
    <w:p w14:paraId="761E301E" w14:textId="77777777" w:rsidR="00806DEE" w:rsidRDefault="00806DEE" w:rsidP="00806DEE">
      <w:pPr>
        <w:jc w:val="both"/>
        <w:rPr>
          <w:szCs w:val="22"/>
        </w:rPr>
      </w:pPr>
      <w:r w:rsidRPr="00806DEE">
        <w:rPr>
          <w:szCs w:val="22"/>
        </w:rPr>
        <w:t>Do you support the concept of the multi-link operation for an enhanced single-link/radio (TBD) non-AP MLD tha</w:t>
      </w:r>
      <w:r>
        <w:rPr>
          <w:szCs w:val="22"/>
        </w:rPr>
        <w:t>t is defined as follows for R1?</w:t>
      </w:r>
    </w:p>
    <w:p w14:paraId="23E3B2F0" w14:textId="77777777" w:rsidR="00806DEE" w:rsidRDefault="00806DEE" w:rsidP="00DF7E01">
      <w:pPr>
        <w:pStyle w:val="ListParagraph"/>
        <w:numPr>
          <w:ilvl w:val="0"/>
          <w:numId w:val="99"/>
        </w:numPr>
        <w:jc w:val="both"/>
        <w:rPr>
          <w:szCs w:val="22"/>
        </w:rPr>
      </w:pPr>
      <w:r w:rsidRPr="00806DEE">
        <w:rPr>
          <w:szCs w:val="22"/>
        </w:rPr>
        <w:t>An MLD that can: 1) transmit or receive data/management frames to another MLD on one link, and 2) listening on one or more links.</w:t>
      </w:r>
    </w:p>
    <w:p w14:paraId="3B24B58A" w14:textId="77777777" w:rsidR="00806DEE" w:rsidRDefault="00806DEE" w:rsidP="00DF7E01">
      <w:pPr>
        <w:pStyle w:val="ListParagraph"/>
        <w:numPr>
          <w:ilvl w:val="1"/>
          <w:numId w:val="99"/>
        </w:numPr>
        <w:jc w:val="both"/>
        <w:rPr>
          <w:szCs w:val="22"/>
        </w:rPr>
      </w:pPr>
      <w:r w:rsidRPr="00806DEE">
        <w:rPr>
          <w:szCs w:val="22"/>
        </w:rPr>
        <w:t>The “listening” operation includes CCA as well as receiving initial control messages (e.g., RTS/MU-RTS)</w:t>
      </w:r>
    </w:p>
    <w:p w14:paraId="76603A6E" w14:textId="0A554DFF" w:rsidR="00806DEE" w:rsidRPr="00806DEE" w:rsidRDefault="00806DEE" w:rsidP="00DF7E01">
      <w:pPr>
        <w:pStyle w:val="ListParagraph"/>
        <w:numPr>
          <w:ilvl w:val="1"/>
          <w:numId w:val="99"/>
        </w:numPr>
        <w:jc w:val="both"/>
        <w:rPr>
          <w:szCs w:val="22"/>
        </w:rPr>
      </w:pPr>
      <w:r w:rsidRPr="00806DEE">
        <w:rPr>
          <w:szCs w:val="22"/>
        </w:rPr>
        <w:t>Link switch delay may be indicated by the non-AP MLD</w:t>
      </w:r>
    </w:p>
    <w:p w14:paraId="2A7EFC1D" w14:textId="77777777" w:rsidR="0084400A" w:rsidRDefault="0084400A" w:rsidP="00597C82">
      <w:pPr>
        <w:jc w:val="both"/>
        <w:rPr>
          <w:szCs w:val="22"/>
        </w:rPr>
      </w:pPr>
    </w:p>
    <w:p w14:paraId="232ADF61" w14:textId="3837B10C" w:rsidR="00806DEE" w:rsidRDefault="00806DEE" w:rsidP="00597C82">
      <w:pPr>
        <w:jc w:val="both"/>
        <w:rPr>
          <w:szCs w:val="22"/>
        </w:rPr>
      </w:pPr>
      <w:r w:rsidRPr="00806DEE">
        <w:rPr>
          <w:szCs w:val="22"/>
          <w:highlight w:val="red"/>
        </w:rPr>
        <w:t>Y/N/A: 59/29/21</w:t>
      </w:r>
    </w:p>
    <w:p w14:paraId="4B8FE603" w14:textId="77777777" w:rsidR="00806DEE" w:rsidRDefault="00806DEE" w:rsidP="00597C82">
      <w:pPr>
        <w:jc w:val="both"/>
        <w:rPr>
          <w:szCs w:val="22"/>
        </w:rPr>
      </w:pPr>
    </w:p>
    <w:p w14:paraId="78BE8682" w14:textId="77777777" w:rsidR="009B73A5" w:rsidRDefault="009B73A5" w:rsidP="00597C82">
      <w:pPr>
        <w:jc w:val="both"/>
        <w:rPr>
          <w:szCs w:val="22"/>
        </w:rPr>
      </w:pPr>
    </w:p>
    <w:p w14:paraId="2FD02A7F" w14:textId="4042753B" w:rsidR="009B73A5" w:rsidRDefault="009B73A5" w:rsidP="00597C82">
      <w:pPr>
        <w:jc w:val="both"/>
        <w:rPr>
          <w:szCs w:val="22"/>
        </w:rPr>
      </w:pPr>
      <w:r>
        <w:rPr>
          <w:szCs w:val="22"/>
        </w:rPr>
        <w:t>SP#3</w:t>
      </w:r>
    </w:p>
    <w:p w14:paraId="4481BD28" w14:textId="77777777" w:rsidR="009B73A5" w:rsidRDefault="009B73A5" w:rsidP="00597C82">
      <w:pPr>
        <w:jc w:val="both"/>
        <w:rPr>
          <w:szCs w:val="22"/>
        </w:rPr>
      </w:pPr>
    </w:p>
    <w:p w14:paraId="01C61DF2" w14:textId="77777777" w:rsidR="009B73A5" w:rsidRDefault="009B73A5" w:rsidP="009B73A5">
      <w:pPr>
        <w:jc w:val="both"/>
        <w:rPr>
          <w:szCs w:val="22"/>
        </w:rPr>
      </w:pPr>
      <w:r w:rsidRPr="009B73A5">
        <w:rPr>
          <w:szCs w:val="22"/>
        </w:rPr>
        <w:t>Do you agree to define the fol</w:t>
      </w:r>
      <w:r>
        <w:rPr>
          <w:szCs w:val="22"/>
        </w:rPr>
        <w:t>lowing?</w:t>
      </w:r>
    </w:p>
    <w:p w14:paraId="7C24943D" w14:textId="28778F4D" w:rsidR="009B73A5" w:rsidRPr="009B73A5" w:rsidRDefault="009B73A5" w:rsidP="00DF7E01">
      <w:pPr>
        <w:pStyle w:val="ListParagraph"/>
        <w:numPr>
          <w:ilvl w:val="0"/>
          <w:numId w:val="99"/>
        </w:numPr>
        <w:jc w:val="both"/>
        <w:rPr>
          <w:szCs w:val="22"/>
        </w:rPr>
      </w:pPr>
      <w:r w:rsidRPr="009B73A5">
        <w:rPr>
          <w:szCs w:val="22"/>
        </w:rPr>
        <w:t>Single-link/radio (TBD) non-AP MLD: A non-AP MLD that supports operation on more than one link but can only transmit frames to or receive frames from another MLD on one link at a time.</w:t>
      </w:r>
    </w:p>
    <w:p w14:paraId="2257D58F" w14:textId="77777777" w:rsidR="009B73A5" w:rsidRPr="009B73A5" w:rsidRDefault="009B73A5" w:rsidP="009B73A5">
      <w:pPr>
        <w:jc w:val="both"/>
        <w:rPr>
          <w:szCs w:val="22"/>
        </w:rPr>
      </w:pPr>
    </w:p>
    <w:p w14:paraId="1EA889EC" w14:textId="0D94CD9C" w:rsidR="009B73A5" w:rsidRPr="009B73A5" w:rsidRDefault="009B73A5" w:rsidP="009B73A5">
      <w:pPr>
        <w:jc w:val="both"/>
        <w:rPr>
          <w:szCs w:val="22"/>
        </w:rPr>
      </w:pPr>
      <w:r w:rsidRPr="009B73A5">
        <w:rPr>
          <w:szCs w:val="22"/>
          <w:highlight w:val="red"/>
        </w:rPr>
        <w:t>Y/N/A: 46/18/33</w:t>
      </w:r>
    </w:p>
    <w:p w14:paraId="6787B875" w14:textId="77777777" w:rsidR="00806DEE" w:rsidRDefault="00806DEE" w:rsidP="00597C82">
      <w:pPr>
        <w:jc w:val="both"/>
        <w:rPr>
          <w:szCs w:val="22"/>
        </w:rPr>
      </w:pPr>
    </w:p>
    <w:p w14:paraId="7638DE08" w14:textId="77777777" w:rsidR="009B73A5" w:rsidRDefault="009B73A5" w:rsidP="00597C82">
      <w:pPr>
        <w:jc w:val="both"/>
        <w:rPr>
          <w:szCs w:val="22"/>
        </w:rPr>
      </w:pPr>
    </w:p>
    <w:p w14:paraId="5B9C9E4F" w14:textId="2819A413" w:rsidR="009B73A5" w:rsidRPr="00661870" w:rsidRDefault="00A85786" w:rsidP="00597C82">
      <w:pPr>
        <w:jc w:val="both"/>
        <w:rPr>
          <w:b/>
          <w:szCs w:val="22"/>
        </w:rPr>
      </w:pPr>
      <w:r w:rsidRPr="00661870">
        <w:rPr>
          <w:b/>
          <w:szCs w:val="22"/>
        </w:rPr>
        <w:t>20/0411r3 (MLO: Information Exchange for Link Switching,</w:t>
      </w:r>
      <w:r w:rsidR="00661870" w:rsidRPr="00661870">
        <w:rPr>
          <w:b/>
          <w:szCs w:val="22"/>
        </w:rPr>
        <w:t xml:space="preserve"> Namyeong Kim, LGE)</w:t>
      </w:r>
    </w:p>
    <w:p w14:paraId="1FB61A3F" w14:textId="77777777" w:rsidR="00661870" w:rsidRDefault="00661870" w:rsidP="00597C82">
      <w:pPr>
        <w:jc w:val="both"/>
        <w:rPr>
          <w:szCs w:val="22"/>
        </w:rPr>
      </w:pPr>
    </w:p>
    <w:p w14:paraId="14FD86DB" w14:textId="2F820FAD" w:rsidR="00661870" w:rsidRDefault="00661870" w:rsidP="00597C82">
      <w:pPr>
        <w:jc w:val="both"/>
        <w:rPr>
          <w:szCs w:val="22"/>
        </w:rPr>
      </w:pPr>
      <w:r>
        <w:rPr>
          <w:szCs w:val="22"/>
        </w:rPr>
        <w:t>SP#1</w:t>
      </w:r>
    </w:p>
    <w:p w14:paraId="64912695" w14:textId="77777777" w:rsidR="00661870" w:rsidRDefault="00661870" w:rsidP="00597C82">
      <w:pPr>
        <w:jc w:val="both"/>
        <w:rPr>
          <w:szCs w:val="22"/>
        </w:rPr>
      </w:pPr>
    </w:p>
    <w:p w14:paraId="42BEBEF1" w14:textId="749EEC12" w:rsidR="00661870" w:rsidRPr="00661870" w:rsidRDefault="00661870" w:rsidP="00661870">
      <w:pPr>
        <w:jc w:val="both"/>
        <w:rPr>
          <w:szCs w:val="22"/>
        </w:rPr>
      </w:pPr>
      <w:r w:rsidRPr="00661870">
        <w:rPr>
          <w:szCs w:val="22"/>
        </w:rPr>
        <w:t>Do you support that 802.11be</w:t>
      </w:r>
      <w:r>
        <w:rPr>
          <w:szCs w:val="22"/>
        </w:rPr>
        <w:t xml:space="preserve"> allows the following operation</w:t>
      </w:r>
      <w:r w:rsidRPr="00661870">
        <w:rPr>
          <w:szCs w:val="22"/>
        </w:rPr>
        <w:t>:</w:t>
      </w:r>
    </w:p>
    <w:p w14:paraId="2AAFFD8B" w14:textId="6E389067" w:rsidR="00661870" w:rsidRPr="00661870" w:rsidRDefault="00661870" w:rsidP="00DF7E01">
      <w:pPr>
        <w:pStyle w:val="ListParagraph"/>
        <w:numPr>
          <w:ilvl w:val="0"/>
          <w:numId w:val="99"/>
        </w:numPr>
        <w:jc w:val="both"/>
        <w:rPr>
          <w:szCs w:val="22"/>
        </w:rPr>
      </w:pPr>
      <w:r w:rsidRPr="00661870">
        <w:rPr>
          <w:szCs w:val="22"/>
        </w:rPr>
        <w:t>A STA of non-AP MLD may request the peer AP of AP MLD the specific information of one or more APs of the same AP MLD after multi-link setup.</w:t>
      </w:r>
    </w:p>
    <w:p w14:paraId="3C9E76BE" w14:textId="284D5EEA" w:rsidR="00661870" w:rsidRPr="00661870" w:rsidRDefault="00661870" w:rsidP="00DF7E01">
      <w:pPr>
        <w:pStyle w:val="ListParagraph"/>
        <w:numPr>
          <w:ilvl w:val="1"/>
          <w:numId w:val="99"/>
        </w:numPr>
        <w:jc w:val="both"/>
        <w:rPr>
          <w:szCs w:val="22"/>
        </w:rPr>
      </w:pPr>
      <w:r w:rsidRPr="00661870">
        <w:rPr>
          <w:szCs w:val="22"/>
        </w:rPr>
        <w:t>NOTE 1: The specific information can be information which didn’t obtain from beacon frame or to be updated by change sequence field. The detail of specific information is TBD (e.g., other AP’s BSS parameter (BSS load, latency info, TWT info), updated parameters, etc.).</w:t>
      </w:r>
    </w:p>
    <w:p w14:paraId="263E282C" w14:textId="3DFB8CC1" w:rsidR="00661870" w:rsidRPr="00661870" w:rsidRDefault="00661870" w:rsidP="00DF7E01">
      <w:pPr>
        <w:pStyle w:val="ListParagraph"/>
        <w:numPr>
          <w:ilvl w:val="1"/>
          <w:numId w:val="99"/>
        </w:numPr>
        <w:jc w:val="both"/>
        <w:rPr>
          <w:szCs w:val="22"/>
        </w:rPr>
      </w:pPr>
      <w:r w:rsidRPr="00661870">
        <w:rPr>
          <w:szCs w:val="22"/>
        </w:rPr>
        <w:t xml:space="preserve">NOTE 2: The signaling for requesting the specific information is TBD. </w:t>
      </w:r>
    </w:p>
    <w:p w14:paraId="12666D53" w14:textId="33481D26" w:rsidR="00661870" w:rsidRPr="00661870" w:rsidRDefault="00661870" w:rsidP="00DF7E01">
      <w:pPr>
        <w:pStyle w:val="ListParagraph"/>
        <w:numPr>
          <w:ilvl w:val="1"/>
          <w:numId w:val="99"/>
        </w:numPr>
        <w:jc w:val="both"/>
        <w:rPr>
          <w:szCs w:val="22"/>
        </w:rPr>
      </w:pPr>
      <w:r w:rsidRPr="00661870">
        <w:rPr>
          <w:szCs w:val="22"/>
        </w:rPr>
        <w:t>NOTE 3: The request frame is TBD (e.g., Probe request).</w:t>
      </w:r>
    </w:p>
    <w:p w14:paraId="650E4747" w14:textId="77777777" w:rsidR="00A85786" w:rsidRDefault="00A85786" w:rsidP="00597C82">
      <w:pPr>
        <w:jc w:val="both"/>
        <w:rPr>
          <w:szCs w:val="22"/>
        </w:rPr>
      </w:pPr>
    </w:p>
    <w:p w14:paraId="5D1DF32D" w14:textId="3BFD4947" w:rsidR="00661870" w:rsidRDefault="00661870" w:rsidP="00597C82">
      <w:pPr>
        <w:jc w:val="both"/>
        <w:rPr>
          <w:szCs w:val="22"/>
        </w:rPr>
      </w:pPr>
      <w:r w:rsidRPr="00661870">
        <w:rPr>
          <w:szCs w:val="22"/>
          <w:highlight w:val="red"/>
        </w:rPr>
        <w:t>Y/N/A: 31/20/46</w:t>
      </w:r>
    </w:p>
    <w:p w14:paraId="3733096C" w14:textId="77777777" w:rsidR="00661870" w:rsidRDefault="00661870" w:rsidP="00597C82">
      <w:pPr>
        <w:jc w:val="both"/>
        <w:rPr>
          <w:szCs w:val="22"/>
        </w:rPr>
      </w:pPr>
    </w:p>
    <w:p w14:paraId="23D94804" w14:textId="77777777" w:rsidR="00A85786" w:rsidRDefault="00A85786" w:rsidP="00597C82">
      <w:pPr>
        <w:jc w:val="both"/>
        <w:rPr>
          <w:szCs w:val="22"/>
        </w:rPr>
      </w:pPr>
    </w:p>
    <w:p w14:paraId="6920BD42" w14:textId="3D63B256" w:rsidR="00661870" w:rsidRPr="00C6164D" w:rsidRDefault="00661870" w:rsidP="00597C82">
      <w:pPr>
        <w:jc w:val="both"/>
        <w:rPr>
          <w:b/>
          <w:szCs w:val="22"/>
        </w:rPr>
      </w:pPr>
      <w:r w:rsidRPr="00C6164D">
        <w:rPr>
          <w:b/>
          <w:szCs w:val="22"/>
        </w:rPr>
        <w:t>20/</w:t>
      </w:r>
      <w:r w:rsidR="001C115A" w:rsidRPr="00C6164D">
        <w:rPr>
          <w:b/>
          <w:szCs w:val="22"/>
        </w:rPr>
        <w:t xml:space="preserve">0616r0 </w:t>
      </w:r>
      <w:r w:rsidR="004323C4" w:rsidRPr="00C6164D">
        <w:rPr>
          <w:b/>
          <w:szCs w:val="22"/>
        </w:rPr>
        <w:t>(Bandwidth indication of 320MHz for non-HT and non-HT duplicate frames, Yunbo Li, Huawei)</w:t>
      </w:r>
    </w:p>
    <w:p w14:paraId="24647831" w14:textId="77777777" w:rsidR="004323C4" w:rsidRDefault="004323C4" w:rsidP="00597C82">
      <w:pPr>
        <w:jc w:val="both"/>
        <w:rPr>
          <w:szCs w:val="22"/>
        </w:rPr>
      </w:pPr>
    </w:p>
    <w:p w14:paraId="4097C1E7" w14:textId="26430D96" w:rsidR="004323C4" w:rsidRDefault="004323C4" w:rsidP="00597C82">
      <w:pPr>
        <w:jc w:val="both"/>
        <w:rPr>
          <w:szCs w:val="22"/>
        </w:rPr>
      </w:pPr>
      <w:r>
        <w:rPr>
          <w:szCs w:val="22"/>
        </w:rPr>
        <w:t>SP#1</w:t>
      </w:r>
    </w:p>
    <w:p w14:paraId="621DA4AB" w14:textId="77777777" w:rsidR="004323C4" w:rsidRDefault="004323C4" w:rsidP="00597C82">
      <w:pPr>
        <w:jc w:val="both"/>
        <w:rPr>
          <w:szCs w:val="22"/>
        </w:rPr>
      </w:pPr>
    </w:p>
    <w:p w14:paraId="319CE5DF" w14:textId="4C7004E5" w:rsidR="00C6164D" w:rsidRPr="00C6164D" w:rsidRDefault="00C6164D" w:rsidP="00C6164D">
      <w:pPr>
        <w:jc w:val="both"/>
        <w:rPr>
          <w:szCs w:val="22"/>
        </w:rPr>
      </w:pPr>
      <w:r w:rsidRPr="00C6164D">
        <w:rPr>
          <w:szCs w:val="22"/>
        </w:rPr>
        <w:t>Do you support to indicate BW larger than 160MHz through scrambler sequence in non-HT or non-HT duplicated frames?</w:t>
      </w:r>
    </w:p>
    <w:p w14:paraId="6B2B7639" w14:textId="77777777" w:rsidR="00C6164D" w:rsidRDefault="00C6164D" w:rsidP="00C6164D">
      <w:pPr>
        <w:jc w:val="both"/>
        <w:rPr>
          <w:szCs w:val="22"/>
        </w:rPr>
      </w:pPr>
    </w:p>
    <w:p w14:paraId="0D7BD529" w14:textId="3066FBDC" w:rsidR="00C6164D" w:rsidRPr="00C6164D" w:rsidRDefault="00C6164D" w:rsidP="00C6164D">
      <w:pPr>
        <w:jc w:val="both"/>
        <w:rPr>
          <w:szCs w:val="22"/>
        </w:rPr>
      </w:pPr>
      <w:r w:rsidRPr="00C6164D">
        <w:rPr>
          <w:szCs w:val="22"/>
          <w:highlight w:val="green"/>
        </w:rPr>
        <w:t>Y/N/A: 46/15/32</w:t>
      </w:r>
    </w:p>
    <w:p w14:paraId="4230DC8C" w14:textId="1123D21E" w:rsidR="00C6164D" w:rsidRDefault="00C6164D" w:rsidP="00C6164D">
      <w:pPr>
        <w:jc w:val="both"/>
      </w:pPr>
      <w:r>
        <w:rPr>
          <w:b/>
        </w:rPr>
        <w:t xml:space="preserve">Straw poll #102 </w:t>
      </w:r>
      <w:r w:rsidRPr="006366A0">
        <w:rPr>
          <w:b/>
          <w:i/>
        </w:rPr>
        <w:t>[#SP</w:t>
      </w:r>
      <w:r>
        <w:rPr>
          <w:b/>
          <w:i/>
        </w:rPr>
        <w:t>102</w:t>
      </w:r>
      <w:r w:rsidRPr="006366A0">
        <w:rPr>
          <w:b/>
          <w:i/>
        </w:rPr>
        <w:t>]</w:t>
      </w:r>
    </w:p>
    <w:p w14:paraId="35E4447A" w14:textId="4B4D29CE" w:rsidR="00C6164D" w:rsidRDefault="00C6164D" w:rsidP="00C6164D">
      <w:pPr>
        <w:jc w:val="both"/>
      </w:pPr>
      <w:r>
        <w:lastRenderedPageBreak/>
        <w:t>SP#2</w:t>
      </w:r>
    </w:p>
    <w:p w14:paraId="314BFD9C" w14:textId="77777777" w:rsidR="00C6164D" w:rsidRDefault="00C6164D" w:rsidP="00C6164D">
      <w:pPr>
        <w:jc w:val="both"/>
      </w:pPr>
    </w:p>
    <w:p w14:paraId="72D3EB1B" w14:textId="438A0E69" w:rsidR="00296CB7" w:rsidRDefault="00296CB7" w:rsidP="00296CB7">
      <w:pPr>
        <w:jc w:val="both"/>
      </w:pPr>
      <w:r>
        <w:t>Do you support to use one more bit in scrambler sequence, which is B3, to indicate bandwidth larger than 160MHz in non-HT or non-HT duplicated frames?</w:t>
      </w:r>
    </w:p>
    <w:p w14:paraId="46EF6F82" w14:textId="77777777" w:rsidR="00296CB7" w:rsidRDefault="00296CB7" w:rsidP="00296CB7">
      <w:pPr>
        <w:jc w:val="both"/>
      </w:pPr>
    </w:p>
    <w:p w14:paraId="7955B967" w14:textId="51BB6501" w:rsidR="00296CB7" w:rsidRPr="00C6164D" w:rsidRDefault="00652C2D" w:rsidP="00296CB7">
      <w:pPr>
        <w:jc w:val="both"/>
      </w:pPr>
      <w:r w:rsidRPr="00652C2D">
        <w:rPr>
          <w:highlight w:val="red"/>
        </w:rPr>
        <w:t>Y/N/A: 43/15/38</w:t>
      </w:r>
    </w:p>
    <w:p w14:paraId="4494AE57" w14:textId="77777777" w:rsidR="00661870" w:rsidRDefault="00661870" w:rsidP="00597C82">
      <w:pPr>
        <w:jc w:val="both"/>
        <w:rPr>
          <w:szCs w:val="22"/>
        </w:rPr>
      </w:pPr>
    </w:p>
    <w:p w14:paraId="11785159" w14:textId="77777777" w:rsidR="00597C82" w:rsidRDefault="00597C82" w:rsidP="00597C82">
      <w:pPr>
        <w:jc w:val="both"/>
        <w:rPr>
          <w:szCs w:val="22"/>
        </w:rPr>
      </w:pPr>
      <w:r>
        <w:rPr>
          <w:szCs w:val="22"/>
        </w:rPr>
        <w:t>Reference:  11-20-0777-10</w:t>
      </w:r>
      <w:r w:rsidRPr="00773C03">
        <w:rPr>
          <w:szCs w:val="22"/>
        </w:rPr>
        <w:t>-00be-minutes-for-tgbe-mac-ad-hoc-teleconferences-may-and-july-2020</w:t>
      </w:r>
    </w:p>
    <w:p w14:paraId="5BCBCB93" w14:textId="69C36B73" w:rsidR="00E801D2" w:rsidRPr="005758D1" w:rsidRDefault="00E801D2" w:rsidP="00E801D2">
      <w:pPr>
        <w:pStyle w:val="Heading2"/>
        <w:rPr>
          <w:u w:val="none"/>
          <w:lang w:val="en-US"/>
        </w:rPr>
      </w:pPr>
      <w:bookmarkStart w:id="2078" w:name="_Toc47082170"/>
      <w:r>
        <w:rPr>
          <w:u w:val="none"/>
          <w:lang w:val="en-US"/>
        </w:rPr>
        <w:t xml:space="preserve">June 22 (PHY):  </w:t>
      </w:r>
      <w:r w:rsidR="00364795">
        <w:rPr>
          <w:u w:val="none"/>
          <w:lang w:val="en-US"/>
        </w:rPr>
        <w:t>6</w:t>
      </w:r>
      <w:r w:rsidRPr="005758D1">
        <w:rPr>
          <w:u w:val="none"/>
          <w:lang w:val="en-US"/>
        </w:rPr>
        <w:t xml:space="preserve"> </w:t>
      </w:r>
      <w:r>
        <w:rPr>
          <w:u w:val="none"/>
          <w:lang w:val="en-US"/>
        </w:rPr>
        <w:t>SPs</w:t>
      </w:r>
      <w:bookmarkEnd w:id="2078"/>
    </w:p>
    <w:p w14:paraId="545BD0FC" w14:textId="77777777" w:rsidR="00E801D2" w:rsidRDefault="00E801D2" w:rsidP="00597C82">
      <w:pPr>
        <w:jc w:val="both"/>
        <w:rPr>
          <w:szCs w:val="22"/>
        </w:rPr>
      </w:pPr>
    </w:p>
    <w:p w14:paraId="09C3245E" w14:textId="50BE9D6C" w:rsidR="002B5104" w:rsidRPr="00000163" w:rsidRDefault="00752DCC" w:rsidP="00597C82">
      <w:pPr>
        <w:jc w:val="both"/>
        <w:rPr>
          <w:b/>
          <w:szCs w:val="22"/>
        </w:rPr>
      </w:pPr>
      <w:r w:rsidRPr="00000163">
        <w:rPr>
          <w:b/>
          <w:szCs w:val="22"/>
        </w:rPr>
        <w:t>20/0922r</w:t>
      </w:r>
      <w:r w:rsidR="00000163" w:rsidRPr="00000163">
        <w:rPr>
          <w:b/>
          <w:szCs w:val="22"/>
        </w:rPr>
        <w:t>2</w:t>
      </w:r>
      <w:r w:rsidRPr="00000163">
        <w:rPr>
          <w:b/>
          <w:szCs w:val="22"/>
        </w:rPr>
        <w:t xml:space="preserve"> (</w:t>
      </w:r>
      <w:r w:rsidR="002B5104" w:rsidRPr="00000163">
        <w:rPr>
          <w:b/>
          <w:szCs w:val="22"/>
        </w:rPr>
        <w:t>RU allocation subfield in EHT-SIG Follow up II, Ross Yu, Huawei)</w:t>
      </w:r>
    </w:p>
    <w:p w14:paraId="70623B1B" w14:textId="46FF819B" w:rsidR="00E801D2" w:rsidRDefault="002B5104" w:rsidP="00597C82">
      <w:pPr>
        <w:jc w:val="both"/>
        <w:rPr>
          <w:szCs w:val="22"/>
        </w:rPr>
      </w:pPr>
      <w:r>
        <w:rPr>
          <w:szCs w:val="22"/>
        </w:rPr>
        <w:br/>
        <w:t>SP#1</w:t>
      </w:r>
    </w:p>
    <w:p w14:paraId="473E95A4" w14:textId="77777777" w:rsidR="002B5104" w:rsidRDefault="002B5104" w:rsidP="00597C82">
      <w:pPr>
        <w:jc w:val="both"/>
        <w:rPr>
          <w:szCs w:val="22"/>
        </w:rPr>
      </w:pPr>
    </w:p>
    <w:p w14:paraId="6AA64922" w14:textId="77777777" w:rsidR="00000163" w:rsidRDefault="00000163" w:rsidP="00000163">
      <w:pPr>
        <w:jc w:val="both"/>
        <w:rPr>
          <w:szCs w:val="22"/>
        </w:rPr>
      </w:pPr>
      <w:r w:rsidRPr="00000163">
        <w:rPr>
          <w:szCs w:val="22"/>
        </w:rPr>
        <w:t xml:space="preserve">Do you agree that for RU242, in the RU allocation table, 8 entries per RU size will be used to indicate: contributes 1~8 User fields to the User Specific field in the same EHT-SIG content channel </w:t>
      </w:r>
      <w:r>
        <w:rPr>
          <w:szCs w:val="22"/>
        </w:rPr>
        <w:t>as this RU Allocation subfield?</w:t>
      </w:r>
    </w:p>
    <w:p w14:paraId="461D2F13" w14:textId="77777777" w:rsidR="00000163" w:rsidRDefault="00000163" w:rsidP="00000163">
      <w:pPr>
        <w:pStyle w:val="ListParagraph"/>
        <w:numPr>
          <w:ilvl w:val="0"/>
          <w:numId w:val="99"/>
        </w:numPr>
        <w:jc w:val="both"/>
        <w:rPr>
          <w:szCs w:val="22"/>
        </w:rPr>
      </w:pPr>
      <w:r w:rsidRPr="00000163">
        <w:rPr>
          <w:szCs w:val="22"/>
        </w:rPr>
        <w:t xml:space="preserve">Make the following change in the baseline table in the SFD </w:t>
      </w:r>
    </w:p>
    <w:p w14:paraId="377FF02D" w14:textId="68A3B3FB" w:rsidR="002B5104" w:rsidRPr="00000163" w:rsidRDefault="00000163" w:rsidP="00000163">
      <w:pPr>
        <w:pStyle w:val="ListParagraph"/>
        <w:numPr>
          <w:ilvl w:val="0"/>
          <w:numId w:val="99"/>
        </w:numPr>
        <w:jc w:val="both"/>
        <w:rPr>
          <w:szCs w:val="22"/>
        </w:rPr>
      </w:pPr>
      <w:r w:rsidRPr="00000163">
        <w:rPr>
          <w:szCs w:val="22"/>
        </w:rPr>
        <w:t>Compressed modes are TBD.</w:t>
      </w:r>
    </w:p>
    <w:p w14:paraId="0F7B027C" w14:textId="77777777" w:rsidR="00E801D2" w:rsidRDefault="00E801D2" w:rsidP="00597C82">
      <w:pPr>
        <w:jc w:val="both"/>
        <w:rPr>
          <w:szCs w:val="22"/>
        </w:rPr>
      </w:pPr>
    </w:p>
    <w:p w14:paraId="29970878" w14:textId="29026F06" w:rsidR="00000163" w:rsidRPr="00C6164D" w:rsidRDefault="00000163" w:rsidP="00000163">
      <w:pPr>
        <w:jc w:val="both"/>
        <w:rPr>
          <w:szCs w:val="22"/>
        </w:rPr>
      </w:pPr>
      <w:r>
        <w:rPr>
          <w:szCs w:val="22"/>
          <w:highlight w:val="green"/>
        </w:rPr>
        <w:t>Y/N/A: 41</w:t>
      </w:r>
      <w:r w:rsidRPr="00C6164D">
        <w:rPr>
          <w:szCs w:val="22"/>
          <w:highlight w:val="green"/>
        </w:rPr>
        <w:t>/</w:t>
      </w:r>
      <w:r>
        <w:rPr>
          <w:szCs w:val="22"/>
          <w:highlight w:val="green"/>
        </w:rPr>
        <w:t>0</w:t>
      </w:r>
      <w:r w:rsidRPr="00C6164D">
        <w:rPr>
          <w:szCs w:val="22"/>
          <w:highlight w:val="green"/>
        </w:rPr>
        <w:t>/</w:t>
      </w:r>
      <w:r>
        <w:rPr>
          <w:szCs w:val="22"/>
          <w:highlight w:val="green"/>
        </w:rPr>
        <w:t>9</w:t>
      </w:r>
    </w:p>
    <w:p w14:paraId="222CBC16" w14:textId="3FE66D4F" w:rsidR="00000163" w:rsidRDefault="00000163" w:rsidP="00000163">
      <w:pPr>
        <w:jc w:val="both"/>
      </w:pPr>
      <w:r>
        <w:rPr>
          <w:b/>
        </w:rPr>
        <w:t xml:space="preserve">Straw poll #103 </w:t>
      </w:r>
      <w:r w:rsidRPr="006366A0">
        <w:rPr>
          <w:b/>
          <w:i/>
        </w:rPr>
        <w:t>[#SP</w:t>
      </w:r>
      <w:r>
        <w:rPr>
          <w:b/>
          <w:i/>
        </w:rPr>
        <w:t>103</w:t>
      </w:r>
      <w:r w:rsidRPr="006366A0">
        <w:rPr>
          <w:b/>
          <w:i/>
        </w:rPr>
        <w:t>]</w:t>
      </w:r>
    </w:p>
    <w:p w14:paraId="25FBD332" w14:textId="77777777" w:rsidR="00000163" w:rsidRDefault="00000163" w:rsidP="00597C82">
      <w:pPr>
        <w:jc w:val="both"/>
        <w:rPr>
          <w:szCs w:val="22"/>
        </w:rPr>
      </w:pPr>
    </w:p>
    <w:p w14:paraId="114BA63D" w14:textId="77777777" w:rsidR="00000163" w:rsidRDefault="00000163" w:rsidP="00597C82">
      <w:pPr>
        <w:jc w:val="both"/>
        <w:rPr>
          <w:szCs w:val="22"/>
        </w:rPr>
      </w:pPr>
    </w:p>
    <w:p w14:paraId="6B009C4A" w14:textId="06EABD04" w:rsidR="00000163" w:rsidRDefault="00000163" w:rsidP="00597C82">
      <w:pPr>
        <w:jc w:val="both"/>
        <w:rPr>
          <w:szCs w:val="22"/>
        </w:rPr>
      </w:pPr>
      <w:r>
        <w:rPr>
          <w:szCs w:val="22"/>
        </w:rPr>
        <w:t>SP#2</w:t>
      </w:r>
    </w:p>
    <w:p w14:paraId="2F450C04" w14:textId="77777777" w:rsidR="00000163" w:rsidRDefault="00000163" w:rsidP="00597C82">
      <w:pPr>
        <w:jc w:val="both"/>
        <w:rPr>
          <w:szCs w:val="22"/>
        </w:rPr>
      </w:pPr>
    </w:p>
    <w:p w14:paraId="1EA2EC2A" w14:textId="77777777" w:rsidR="008E36DE" w:rsidRDefault="008E36DE" w:rsidP="00E63074">
      <w:pPr>
        <w:jc w:val="both"/>
        <w:rPr>
          <w:noProof/>
        </w:rPr>
      </w:pPr>
      <w:r>
        <w:rPr>
          <w:noProof/>
        </w:rPr>
        <w:t>Do you agree that for RU484 or RU996, in the RU allocation table, 8 entries per RU size will be used to indicate: contributes 1~8 User fields to the User Specific field in the same EHT-SIG content channel as this RU Allocation subfield?</w:t>
      </w:r>
    </w:p>
    <w:p w14:paraId="0ACC4A1E" w14:textId="44874757" w:rsidR="000F184F" w:rsidRDefault="000F184F" w:rsidP="00F964F4">
      <w:pPr>
        <w:pStyle w:val="ListParagraph"/>
        <w:numPr>
          <w:ilvl w:val="0"/>
          <w:numId w:val="100"/>
        </w:numPr>
        <w:rPr>
          <w:noProof/>
        </w:rPr>
      </w:pPr>
      <w:r>
        <w:rPr>
          <w:noProof/>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F964F4" w:rsidRPr="002933D4" w14:paraId="0ED3CE71" w14:textId="77777777" w:rsidTr="00F964F4">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AAC0E5" w14:textId="77777777" w:rsidR="00F964F4" w:rsidRPr="002933D4" w:rsidRDefault="00F964F4" w:rsidP="00C4040B">
            <w:pPr>
              <w:jc w:val="center"/>
              <w:rPr>
                <w:szCs w:val="22"/>
                <w:lang w:val="en-US"/>
              </w:rPr>
            </w:pPr>
            <w:r w:rsidRPr="002933D4">
              <w:rPr>
                <w:b/>
                <w:bCs/>
                <w:szCs w:val="22"/>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B6D41A" w14:textId="77777777" w:rsidR="00F964F4" w:rsidRPr="002933D4" w:rsidRDefault="00F964F4" w:rsidP="00C4040B">
            <w:pPr>
              <w:jc w:val="center"/>
              <w:rPr>
                <w:szCs w:val="22"/>
                <w:lang w:val="en-US"/>
              </w:rPr>
            </w:pPr>
            <w:r w:rsidRPr="002933D4">
              <w:rPr>
                <w:b/>
                <w:bCs/>
                <w:szCs w:val="22"/>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F3CB26" w14:textId="77777777" w:rsidR="00F964F4" w:rsidRPr="002933D4" w:rsidRDefault="00F964F4" w:rsidP="00C4040B">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56B9E" w14:textId="77777777" w:rsidR="00F964F4" w:rsidRPr="002933D4" w:rsidRDefault="00F964F4" w:rsidP="00C4040B">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BE34C8" w14:textId="77777777" w:rsidR="00F964F4" w:rsidRPr="002933D4" w:rsidRDefault="00F964F4" w:rsidP="00C4040B">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FBD931" w14:textId="77777777" w:rsidR="00F964F4" w:rsidRPr="002933D4" w:rsidRDefault="00F964F4" w:rsidP="00C4040B">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C7F2EF" w14:textId="77777777" w:rsidR="00F964F4" w:rsidRPr="002933D4" w:rsidRDefault="00F964F4" w:rsidP="00C4040B">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BF9543" w14:textId="77777777" w:rsidR="00F964F4" w:rsidRPr="002933D4" w:rsidRDefault="00F964F4" w:rsidP="00C4040B">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CE0E66" w14:textId="77777777" w:rsidR="00F964F4" w:rsidRPr="002933D4" w:rsidRDefault="00F964F4" w:rsidP="00C4040B">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0B177A" w14:textId="77777777" w:rsidR="00F964F4" w:rsidRPr="002933D4" w:rsidRDefault="00F964F4" w:rsidP="00C4040B">
            <w:pPr>
              <w:jc w:val="center"/>
              <w:rPr>
                <w:szCs w:val="22"/>
                <w:lang w:val="en-US"/>
              </w:rPr>
            </w:pPr>
            <w:r w:rsidRPr="002933D4">
              <w:rPr>
                <w:b/>
                <w:bCs/>
                <w:szCs w:val="22"/>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90748B" w14:textId="77777777" w:rsidR="00F964F4" w:rsidRPr="002933D4" w:rsidRDefault="00F964F4" w:rsidP="00C4040B">
            <w:pPr>
              <w:jc w:val="center"/>
              <w:rPr>
                <w:szCs w:val="22"/>
                <w:lang w:val="en-US"/>
              </w:rPr>
            </w:pPr>
            <w:r w:rsidRPr="002933D4">
              <w:rPr>
                <w:b/>
                <w:bCs/>
                <w:szCs w:val="22"/>
                <w:lang w:val="en-US"/>
              </w:rPr>
              <w:t>Number of entries</w:t>
            </w:r>
          </w:p>
        </w:tc>
      </w:tr>
      <w:tr w:rsidR="00F964F4" w:rsidRPr="00F964F4" w14:paraId="147991BA" w14:textId="77777777" w:rsidTr="00F964F4">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6614897"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D2AA1F1"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484</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79399A2"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8</w:t>
            </w:r>
          </w:p>
        </w:tc>
      </w:tr>
      <w:tr w:rsidR="00F964F4" w:rsidRPr="00F964F4" w14:paraId="08D80A16" w14:textId="77777777" w:rsidTr="00F964F4">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6D8570D"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4905655"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04CAEBB"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8</w:t>
            </w:r>
          </w:p>
        </w:tc>
      </w:tr>
    </w:tbl>
    <w:p w14:paraId="5280C852" w14:textId="77777777" w:rsidR="00F964F4" w:rsidRDefault="000F184F" w:rsidP="000F184F">
      <w:pPr>
        <w:pStyle w:val="ListParagraph"/>
        <w:numPr>
          <w:ilvl w:val="0"/>
          <w:numId w:val="100"/>
        </w:numPr>
        <w:rPr>
          <w:noProof/>
        </w:rPr>
      </w:pPr>
      <w:r>
        <w:rPr>
          <w:noProof/>
        </w:rPr>
        <w:t>Zero user field cases TBD</w:t>
      </w:r>
    </w:p>
    <w:p w14:paraId="101E8BB3" w14:textId="3191DA64" w:rsidR="000F184F" w:rsidRDefault="000F184F" w:rsidP="000F184F">
      <w:pPr>
        <w:pStyle w:val="ListParagraph"/>
        <w:numPr>
          <w:ilvl w:val="0"/>
          <w:numId w:val="100"/>
        </w:numPr>
        <w:rPr>
          <w:noProof/>
        </w:rPr>
      </w:pPr>
      <w:r>
        <w:rPr>
          <w:noProof/>
        </w:rPr>
        <w:t>Compressed modes are TBD.</w:t>
      </w:r>
    </w:p>
    <w:p w14:paraId="2DEAD928" w14:textId="77777777" w:rsidR="000F184F" w:rsidRDefault="000F184F" w:rsidP="00597C82">
      <w:pPr>
        <w:jc w:val="both"/>
        <w:rPr>
          <w:szCs w:val="22"/>
        </w:rPr>
      </w:pPr>
    </w:p>
    <w:p w14:paraId="61C9AC92" w14:textId="7786A5BD" w:rsidR="000F184F" w:rsidRPr="00C6164D" w:rsidRDefault="000F184F" w:rsidP="000F184F">
      <w:pPr>
        <w:jc w:val="both"/>
        <w:rPr>
          <w:szCs w:val="22"/>
        </w:rPr>
      </w:pPr>
      <w:r w:rsidRPr="005B71E6">
        <w:rPr>
          <w:szCs w:val="22"/>
          <w:highlight w:val="green"/>
        </w:rPr>
        <w:t>Y/N/A: 4</w:t>
      </w:r>
      <w:r w:rsidR="003F53B3" w:rsidRPr="005B71E6">
        <w:rPr>
          <w:szCs w:val="22"/>
          <w:highlight w:val="green"/>
        </w:rPr>
        <w:t>4</w:t>
      </w:r>
      <w:r w:rsidRPr="005B71E6">
        <w:rPr>
          <w:szCs w:val="22"/>
          <w:highlight w:val="green"/>
        </w:rPr>
        <w:t>/0/</w:t>
      </w:r>
      <w:r w:rsidR="003F53B3" w:rsidRPr="005B71E6">
        <w:rPr>
          <w:szCs w:val="22"/>
          <w:highlight w:val="green"/>
        </w:rPr>
        <w:t>7</w:t>
      </w:r>
    </w:p>
    <w:p w14:paraId="10EE4A10" w14:textId="42B8AAF1" w:rsidR="000F184F" w:rsidRDefault="000F184F" w:rsidP="000F184F">
      <w:pPr>
        <w:jc w:val="both"/>
      </w:pPr>
      <w:r>
        <w:rPr>
          <w:b/>
        </w:rPr>
        <w:t xml:space="preserve">Straw poll #104 </w:t>
      </w:r>
      <w:r w:rsidRPr="006366A0">
        <w:rPr>
          <w:b/>
          <w:i/>
        </w:rPr>
        <w:t>[#SP</w:t>
      </w:r>
      <w:r>
        <w:rPr>
          <w:b/>
          <w:i/>
        </w:rPr>
        <w:t>104</w:t>
      </w:r>
      <w:r w:rsidRPr="006366A0">
        <w:rPr>
          <w:b/>
          <w:i/>
        </w:rPr>
        <w:t>]</w:t>
      </w:r>
    </w:p>
    <w:p w14:paraId="5807AE25" w14:textId="77777777" w:rsidR="00000163" w:rsidRDefault="00000163" w:rsidP="00597C82">
      <w:pPr>
        <w:jc w:val="both"/>
        <w:rPr>
          <w:szCs w:val="22"/>
        </w:rPr>
      </w:pPr>
    </w:p>
    <w:p w14:paraId="0FC99BD3" w14:textId="77777777" w:rsidR="00F964F4" w:rsidRDefault="00F964F4" w:rsidP="00597C82">
      <w:pPr>
        <w:jc w:val="both"/>
        <w:rPr>
          <w:szCs w:val="22"/>
        </w:rPr>
      </w:pPr>
    </w:p>
    <w:p w14:paraId="254A5421" w14:textId="77777777" w:rsidR="00FF51AC" w:rsidRDefault="00FF51AC">
      <w:pPr>
        <w:rPr>
          <w:szCs w:val="22"/>
        </w:rPr>
      </w:pPr>
      <w:r>
        <w:rPr>
          <w:szCs w:val="22"/>
        </w:rPr>
        <w:br w:type="page"/>
      </w:r>
    </w:p>
    <w:p w14:paraId="19AFE781" w14:textId="4C27934A" w:rsidR="00F964F4" w:rsidRDefault="00F964F4" w:rsidP="00597C82">
      <w:pPr>
        <w:jc w:val="both"/>
        <w:rPr>
          <w:szCs w:val="22"/>
        </w:rPr>
      </w:pPr>
      <w:r>
        <w:rPr>
          <w:szCs w:val="22"/>
        </w:rPr>
        <w:lastRenderedPageBreak/>
        <w:t>SP#3</w:t>
      </w:r>
    </w:p>
    <w:p w14:paraId="618F3DED" w14:textId="77777777" w:rsidR="00F964F4" w:rsidRDefault="00F964F4" w:rsidP="00597C82">
      <w:pPr>
        <w:jc w:val="both"/>
        <w:rPr>
          <w:szCs w:val="22"/>
        </w:rPr>
      </w:pPr>
    </w:p>
    <w:p w14:paraId="7DE5905B" w14:textId="77777777" w:rsidR="00E63074" w:rsidRPr="003F3A2D" w:rsidRDefault="00E63074" w:rsidP="00E63074">
      <w:pPr>
        <w:jc w:val="both"/>
        <w:rPr>
          <w:szCs w:val="22"/>
        </w:rPr>
      </w:pPr>
      <w:r w:rsidRPr="003F3A2D">
        <w:rPr>
          <w:szCs w:val="22"/>
        </w:rPr>
        <w:t>Do you agree that for RU 2*996,  in the RU allocation table, 8 entries per RU size will be used to indicate: contributes 1~8 User fields to the User Specific field in the same EHT-SIG content channel as this RU Allocation subfield?</w:t>
      </w:r>
    </w:p>
    <w:p w14:paraId="6ADFE89E" w14:textId="46FF264B" w:rsidR="00E63074" w:rsidRPr="00FF51AC" w:rsidRDefault="00E63074" w:rsidP="00FF51AC">
      <w:pPr>
        <w:pStyle w:val="ListParagraph"/>
        <w:numPr>
          <w:ilvl w:val="0"/>
          <w:numId w:val="101"/>
        </w:numPr>
        <w:rPr>
          <w:szCs w:val="22"/>
        </w:rPr>
      </w:pPr>
      <w:r w:rsidRPr="00FF51AC">
        <w:rPr>
          <w:szCs w:val="22"/>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E63074" w:rsidRPr="002933D4" w14:paraId="2D3F6EEF" w14:textId="77777777" w:rsidTr="00C4040B">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0914C9" w14:textId="77777777" w:rsidR="00E63074" w:rsidRPr="002933D4" w:rsidRDefault="00E63074" w:rsidP="00C4040B">
            <w:pPr>
              <w:jc w:val="center"/>
              <w:rPr>
                <w:szCs w:val="22"/>
                <w:lang w:val="en-US"/>
              </w:rPr>
            </w:pPr>
            <w:r w:rsidRPr="002933D4">
              <w:rPr>
                <w:b/>
                <w:bCs/>
                <w:szCs w:val="22"/>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6F543D" w14:textId="77777777" w:rsidR="00E63074" w:rsidRPr="002933D4" w:rsidRDefault="00E63074" w:rsidP="00C4040B">
            <w:pPr>
              <w:jc w:val="center"/>
              <w:rPr>
                <w:szCs w:val="22"/>
                <w:lang w:val="en-US"/>
              </w:rPr>
            </w:pPr>
            <w:r w:rsidRPr="002933D4">
              <w:rPr>
                <w:b/>
                <w:bCs/>
                <w:szCs w:val="22"/>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FF6D3E" w14:textId="77777777" w:rsidR="00E63074" w:rsidRPr="002933D4" w:rsidRDefault="00E63074" w:rsidP="00C4040B">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0ECF7E" w14:textId="77777777" w:rsidR="00E63074" w:rsidRPr="002933D4" w:rsidRDefault="00E63074" w:rsidP="00C4040B">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3B0B29" w14:textId="77777777" w:rsidR="00E63074" w:rsidRPr="002933D4" w:rsidRDefault="00E63074" w:rsidP="00C4040B">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27FD6F" w14:textId="77777777" w:rsidR="00E63074" w:rsidRPr="002933D4" w:rsidRDefault="00E63074" w:rsidP="00C4040B">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32677C" w14:textId="77777777" w:rsidR="00E63074" w:rsidRPr="002933D4" w:rsidRDefault="00E63074" w:rsidP="00C4040B">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8E9EC" w14:textId="77777777" w:rsidR="00E63074" w:rsidRPr="002933D4" w:rsidRDefault="00E63074" w:rsidP="00C4040B">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F2CF75" w14:textId="77777777" w:rsidR="00E63074" w:rsidRPr="002933D4" w:rsidRDefault="00E63074" w:rsidP="00C4040B">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0DBBB4" w14:textId="77777777" w:rsidR="00E63074" w:rsidRPr="002933D4" w:rsidRDefault="00E63074" w:rsidP="00C4040B">
            <w:pPr>
              <w:jc w:val="center"/>
              <w:rPr>
                <w:szCs w:val="22"/>
                <w:lang w:val="en-US"/>
              </w:rPr>
            </w:pPr>
            <w:r w:rsidRPr="002933D4">
              <w:rPr>
                <w:b/>
                <w:bCs/>
                <w:szCs w:val="22"/>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E6E080" w14:textId="77777777" w:rsidR="00E63074" w:rsidRPr="002933D4" w:rsidRDefault="00E63074" w:rsidP="00C4040B">
            <w:pPr>
              <w:jc w:val="center"/>
              <w:rPr>
                <w:szCs w:val="22"/>
                <w:lang w:val="en-US"/>
              </w:rPr>
            </w:pPr>
            <w:r w:rsidRPr="002933D4">
              <w:rPr>
                <w:b/>
                <w:bCs/>
                <w:szCs w:val="22"/>
                <w:lang w:val="en-US"/>
              </w:rPr>
              <w:t>Number of entries</w:t>
            </w:r>
          </w:p>
        </w:tc>
      </w:tr>
      <w:tr w:rsidR="00E63074" w:rsidRPr="00F964F4" w14:paraId="39C06711" w14:textId="77777777" w:rsidTr="00C4040B">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58F97E5" w14:textId="77777777" w:rsidR="00E63074" w:rsidRPr="00F964F4" w:rsidRDefault="00E63074" w:rsidP="00C4040B">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0C31A90" w14:textId="0C0486D4" w:rsidR="00E63074" w:rsidRPr="00F964F4" w:rsidRDefault="00E63074" w:rsidP="00C4040B">
            <w:pPr>
              <w:jc w:val="center"/>
              <w:textAlignment w:val="center"/>
              <w:rPr>
                <w:szCs w:val="22"/>
                <w:lang w:val="en-US" w:eastAsia="zh-CN"/>
              </w:rPr>
            </w:pPr>
            <w:r>
              <w:rPr>
                <w:rFonts w:eastAsia="SimSun"/>
                <w:color w:val="000000"/>
                <w:kern w:val="24"/>
                <w:szCs w:val="22"/>
                <w:lang w:val="en-US" w:eastAsia="zh-CN"/>
              </w:rPr>
              <w:t>2*996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7DECF37" w14:textId="77777777" w:rsidR="00E63074" w:rsidRPr="00F964F4" w:rsidRDefault="00E63074" w:rsidP="00C4040B">
            <w:pPr>
              <w:jc w:val="center"/>
              <w:textAlignment w:val="center"/>
              <w:rPr>
                <w:szCs w:val="22"/>
                <w:lang w:val="en-US" w:eastAsia="zh-CN"/>
              </w:rPr>
            </w:pPr>
            <w:r w:rsidRPr="00F964F4">
              <w:rPr>
                <w:rFonts w:eastAsia="SimSun"/>
                <w:color w:val="000000"/>
                <w:kern w:val="24"/>
                <w:szCs w:val="22"/>
                <w:lang w:val="en-US" w:eastAsia="zh-CN"/>
              </w:rPr>
              <w:t>8</w:t>
            </w:r>
          </w:p>
        </w:tc>
      </w:tr>
    </w:tbl>
    <w:p w14:paraId="6C7EC268" w14:textId="77777777" w:rsidR="00FF51AC" w:rsidRPr="00FF51AC" w:rsidRDefault="00FF51AC" w:rsidP="00FF51AC">
      <w:pPr>
        <w:pStyle w:val="ListParagraph"/>
        <w:numPr>
          <w:ilvl w:val="0"/>
          <w:numId w:val="101"/>
        </w:numPr>
        <w:rPr>
          <w:noProof/>
        </w:rPr>
      </w:pPr>
      <w:r>
        <w:rPr>
          <w:szCs w:val="22"/>
        </w:rPr>
        <w:t>Zero user field cases TBD</w:t>
      </w:r>
    </w:p>
    <w:p w14:paraId="393426F4" w14:textId="55F4FA2E" w:rsidR="00E63074" w:rsidRDefault="00E63074" w:rsidP="00FF51AC">
      <w:pPr>
        <w:pStyle w:val="ListParagraph"/>
        <w:numPr>
          <w:ilvl w:val="0"/>
          <w:numId w:val="101"/>
        </w:numPr>
        <w:rPr>
          <w:noProof/>
        </w:rPr>
      </w:pPr>
      <w:r>
        <w:rPr>
          <w:noProof/>
        </w:rPr>
        <w:t>Compressed modes are TBD.</w:t>
      </w:r>
    </w:p>
    <w:p w14:paraId="2461B57B" w14:textId="77777777" w:rsidR="00F964F4" w:rsidRDefault="00F964F4" w:rsidP="00597C82">
      <w:pPr>
        <w:jc w:val="both"/>
        <w:rPr>
          <w:szCs w:val="22"/>
        </w:rPr>
      </w:pPr>
    </w:p>
    <w:p w14:paraId="03812C01" w14:textId="0EEB8841" w:rsidR="00FF51AC" w:rsidRPr="00C6164D" w:rsidRDefault="00FF51AC" w:rsidP="00FF51AC">
      <w:pPr>
        <w:jc w:val="both"/>
        <w:rPr>
          <w:szCs w:val="22"/>
        </w:rPr>
      </w:pPr>
      <w:r w:rsidRPr="005B71E6">
        <w:rPr>
          <w:szCs w:val="22"/>
          <w:highlight w:val="green"/>
        </w:rPr>
        <w:t>Y/N/A: 4</w:t>
      </w:r>
      <w:r w:rsidR="000F4B95">
        <w:rPr>
          <w:szCs w:val="22"/>
          <w:highlight w:val="green"/>
        </w:rPr>
        <w:t>3</w:t>
      </w:r>
      <w:r w:rsidRPr="005B71E6">
        <w:rPr>
          <w:szCs w:val="22"/>
          <w:highlight w:val="green"/>
        </w:rPr>
        <w:t>/0/</w:t>
      </w:r>
      <w:r w:rsidR="000F4B95">
        <w:rPr>
          <w:szCs w:val="22"/>
          <w:highlight w:val="green"/>
        </w:rPr>
        <w:t>9</w:t>
      </w:r>
    </w:p>
    <w:p w14:paraId="0D81C74E" w14:textId="71E27115" w:rsidR="00FF51AC" w:rsidRDefault="00FF51AC" w:rsidP="00FF51AC">
      <w:pPr>
        <w:jc w:val="both"/>
      </w:pPr>
      <w:r>
        <w:rPr>
          <w:b/>
        </w:rPr>
        <w:t xml:space="preserve">Straw poll #105 </w:t>
      </w:r>
      <w:r w:rsidRPr="006366A0">
        <w:rPr>
          <w:b/>
          <w:i/>
        </w:rPr>
        <w:t>[#SP</w:t>
      </w:r>
      <w:r>
        <w:rPr>
          <w:b/>
          <w:i/>
        </w:rPr>
        <w:t>105</w:t>
      </w:r>
      <w:r w:rsidRPr="006366A0">
        <w:rPr>
          <w:b/>
          <w:i/>
        </w:rPr>
        <w:t>]</w:t>
      </w:r>
    </w:p>
    <w:p w14:paraId="05B7F601" w14:textId="77777777" w:rsidR="00FF51AC" w:rsidRDefault="00FF51AC" w:rsidP="00597C82">
      <w:pPr>
        <w:jc w:val="both"/>
        <w:rPr>
          <w:szCs w:val="22"/>
        </w:rPr>
      </w:pPr>
    </w:p>
    <w:p w14:paraId="435F9A3D" w14:textId="77777777" w:rsidR="00F964F4" w:rsidRDefault="00F964F4" w:rsidP="00597C82">
      <w:pPr>
        <w:jc w:val="both"/>
        <w:rPr>
          <w:szCs w:val="22"/>
        </w:rPr>
      </w:pPr>
    </w:p>
    <w:p w14:paraId="10EA0E2B" w14:textId="30168E18" w:rsidR="009261C6" w:rsidRPr="003F33DF" w:rsidRDefault="009261C6" w:rsidP="00597C82">
      <w:pPr>
        <w:jc w:val="both"/>
        <w:rPr>
          <w:b/>
          <w:szCs w:val="22"/>
        </w:rPr>
      </w:pPr>
      <w:r w:rsidRPr="003F33DF">
        <w:rPr>
          <w:b/>
          <w:szCs w:val="22"/>
        </w:rPr>
        <w:t>20/</w:t>
      </w:r>
      <w:r w:rsidR="003F33DF" w:rsidRPr="003F33DF">
        <w:rPr>
          <w:b/>
          <w:szCs w:val="22"/>
        </w:rPr>
        <w:t>0925r1 (On 52 plus 26 M-RU, Ron Porat, Broadcom)</w:t>
      </w:r>
    </w:p>
    <w:p w14:paraId="12AA7350" w14:textId="77777777" w:rsidR="003F33DF" w:rsidRDefault="003F33DF" w:rsidP="00597C82">
      <w:pPr>
        <w:jc w:val="both"/>
        <w:rPr>
          <w:szCs w:val="22"/>
        </w:rPr>
      </w:pPr>
    </w:p>
    <w:p w14:paraId="6FD5639E" w14:textId="029F54F7" w:rsidR="003F33DF" w:rsidRDefault="003F33DF" w:rsidP="00597C82">
      <w:pPr>
        <w:jc w:val="both"/>
        <w:rPr>
          <w:szCs w:val="22"/>
        </w:rPr>
      </w:pPr>
      <w:r>
        <w:rPr>
          <w:szCs w:val="22"/>
        </w:rPr>
        <w:t>SP#1</w:t>
      </w:r>
    </w:p>
    <w:p w14:paraId="6FC20DFB" w14:textId="77777777" w:rsidR="003F33DF" w:rsidRDefault="003F33DF" w:rsidP="00597C82">
      <w:pPr>
        <w:jc w:val="both"/>
        <w:rPr>
          <w:szCs w:val="22"/>
        </w:rPr>
      </w:pPr>
    </w:p>
    <w:p w14:paraId="33DFA034" w14:textId="37A4CCEA" w:rsidR="003E57FE" w:rsidRPr="003F3A2D" w:rsidRDefault="003E57FE" w:rsidP="003E57FE">
      <w:pPr>
        <w:rPr>
          <w:szCs w:val="22"/>
        </w:rPr>
      </w:pPr>
      <w:r w:rsidRPr="003F3A2D">
        <w:rPr>
          <w:szCs w:val="22"/>
        </w:rPr>
        <w:t>Do you support adding the following combination [52,</w:t>
      </w:r>
      <w:r>
        <w:rPr>
          <w:szCs w:val="22"/>
        </w:rPr>
        <w:t xml:space="preserve"> </w:t>
      </w:r>
      <w:r w:rsidRPr="003F3A2D">
        <w:rPr>
          <w:szCs w:val="22"/>
        </w:rPr>
        <w:t>52+26,</w:t>
      </w:r>
      <w:r>
        <w:rPr>
          <w:szCs w:val="22"/>
        </w:rPr>
        <w:t xml:space="preserve"> </w:t>
      </w:r>
      <w:r w:rsidRPr="003F3A2D">
        <w:rPr>
          <w:szCs w:val="22"/>
        </w:rPr>
        <w:t>52,</w:t>
      </w:r>
      <w:r>
        <w:rPr>
          <w:szCs w:val="22"/>
        </w:rPr>
        <w:t xml:space="preserve"> </w:t>
      </w:r>
      <w:r w:rsidRPr="003F3A2D">
        <w:rPr>
          <w:szCs w:val="22"/>
        </w:rPr>
        <w:t>52] to the RU table to be used in 20MHz, 40MHz and 80MHz PPDU?</w:t>
      </w:r>
    </w:p>
    <w:p w14:paraId="7AFEB318" w14:textId="77777777" w:rsidR="003F33DF" w:rsidRDefault="003F33DF" w:rsidP="00597C82">
      <w:pPr>
        <w:jc w:val="both"/>
        <w:rPr>
          <w:szCs w:val="22"/>
        </w:rPr>
      </w:pPr>
    </w:p>
    <w:p w14:paraId="147B5940" w14:textId="00AF976B" w:rsidR="003E57FE" w:rsidRPr="00C6164D" w:rsidRDefault="003E57FE" w:rsidP="003E57FE">
      <w:pPr>
        <w:jc w:val="both"/>
        <w:rPr>
          <w:szCs w:val="22"/>
        </w:rPr>
      </w:pPr>
      <w:r>
        <w:rPr>
          <w:szCs w:val="22"/>
          <w:highlight w:val="green"/>
        </w:rPr>
        <w:t>Y/N/A: 36</w:t>
      </w:r>
      <w:r w:rsidRPr="005B71E6">
        <w:rPr>
          <w:szCs w:val="22"/>
          <w:highlight w:val="green"/>
        </w:rPr>
        <w:t>/</w:t>
      </w:r>
      <w:r>
        <w:rPr>
          <w:szCs w:val="22"/>
          <w:highlight w:val="green"/>
        </w:rPr>
        <w:t>1</w:t>
      </w:r>
      <w:r w:rsidRPr="005B71E6">
        <w:rPr>
          <w:szCs w:val="22"/>
          <w:highlight w:val="green"/>
        </w:rPr>
        <w:t>/</w:t>
      </w:r>
      <w:r>
        <w:rPr>
          <w:szCs w:val="22"/>
          <w:highlight w:val="green"/>
        </w:rPr>
        <w:t>15</w:t>
      </w:r>
    </w:p>
    <w:p w14:paraId="5B1BAEEF" w14:textId="6E6E6594" w:rsidR="003E57FE" w:rsidRDefault="003E57FE" w:rsidP="003E57FE">
      <w:pPr>
        <w:jc w:val="both"/>
      </w:pPr>
      <w:r>
        <w:rPr>
          <w:b/>
        </w:rPr>
        <w:t xml:space="preserve">Straw poll #106 </w:t>
      </w:r>
      <w:r w:rsidRPr="006366A0">
        <w:rPr>
          <w:b/>
          <w:i/>
        </w:rPr>
        <w:t>[#SP</w:t>
      </w:r>
      <w:r>
        <w:rPr>
          <w:b/>
          <w:i/>
        </w:rPr>
        <w:t>106</w:t>
      </w:r>
      <w:r w:rsidRPr="006366A0">
        <w:rPr>
          <w:b/>
          <w:i/>
        </w:rPr>
        <w:t>]</w:t>
      </w:r>
    </w:p>
    <w:p w14:paraId="656B2773" w14:textId="77777777" w:rsidR="009261C6" w:rsidRDefault="009261C6" w:rsidP="00597C82">
      <w:pPr>
        <w:jc w:val="both"/>
        <w:rPr>
          <w:szCs w:val="22"/>
        </w:rPr>
      </w:pPr>
    </w:p>
    <w:p w14:paraId="173C914D" w14:textId="47420DE9" w:rsidR="00A9203D" w:rsidRDefault="00A9203D" w:rsidP="00597C82">
      <w:pPr>
        <w:jc w:val="both"/>
        <w:rPr>
          <w:szCs w:val="22"/>
        </w:rPr>
      </w:pPr>
    </w:p>
    <w:p w14:paraId="3770BF59" w14:textId="77777777" w:rsidR="00921B2B" w:rsidRPr="00921B2B" w:rsidRDefault="00A9203D" w:rsidP="00597C82">
      <w:pPr>
        <w:jc w:val="both"/>
        <w:rPr>
          <w:b/>
          <w:szCs w:val="22"/>
        </w:rPr>
      </w:pPr>
      <w:r w:rsidRPr="00921B2B">
        <w:rPr>
          <w:b/>
          <w:szCs w:val="22"/>
        </w:rPr>
        <w:t>20/</w:t>
      </w:r>
      <w:r w:rsidR="000D48F0" w:rsidRPr="00921B2B">
        <w:rPr>
          <w:b/>
          <w:szCs w:val="22"/>
        </w:rPr>
        <w:t xml:space="preserve">930r1 (Consideration on User-specific field in EHT-SIG, </w:t>
      </w:r>
      <w:r w:rsidR="00921B2B" w:rsidRPr="00921B2B">
        <w:rPr>
          <w:b/>
          <w:szCs w:val="22"/>
        </w:rPr>
        <w:t>Dongguk Lim, LGE)</w:t>
      </w:r>
    </w:p>
    <w:p w14:paraId="758E7CDA" w14:textId="70D59E50" w:rsidR="00A9203D" w:rsidRDefault="00921B2B" w:rsidP="00597C82">
      <w:pPr>
        <w:jc w:val="both"/>
        <w:rPr>
          <w:szCs w:val="22"/>
        </w:rPr>
      </w:pPr>
      <w:r>
        <w:rPr>
          <w:szCs w:val="22"/>
        </w:rPr>
        <w:br/>
        <w:t>SP#1</w:t>
      </w:r>
    </w:p>
    <w:p w14:paraId="557863A9" w14:textId="77777777" w:rsidR="00921B2B" w:rsidRDefault="00921B2B" w:rsidP="00597C82">
      <w:pPr>
        <w:jc w:val="both"/>
        <w:rPr>
          <w:szCs w:val="22"/>
        </w:rPr>
      </w:pPr>
    </w:p>
    <w:p w14:paraId="799C9174" w14:textId="77777777" w:rsidR="002C1F71" w:rsidRDefault="002C1F71" w:rsidP="002C1F71">
      <w:pPr>
        <w:jc w:val="both"/>
        <w:rPr>
          <w:szCs w:val="22"/>
        </w:rPr>
      </w:pPr>
      <w:r w:rsidRPr="003F3A2D">
        <w:rPr>
          <w:szCs w:val="22"/>
        </w:rPr>
        <w:t xml:space="preserve">Do you agree that the common field of EHT SIG in EHT PPDU that is sent to multiple user includes the CRC and tail bits? </w:t>
      </w:r>
    </w:p>
    <w:p w14:paraId="4DE0903F" w14:textId="77777777" w:rsidR="002C1F71" w:rsidRDefault="002C1F71" w:rsidP="002C1F71">
      <w:pPr>
        <w:pStyle w:val="ListParagraph"/>
        <w:numPr>
          <w:ilvl w:val="0"/>
          <w:numId w:val="102"/>
        </w:numPr>
        <w:jc w:val="both"/>
        <w:rPr>
          <w:szCs w:val="22"/>
        </w:rPr>
      </w:pPr>
      <w:r w:rsidRPr="002C1F71">
        <w:rPr>
          <w:szCs w:val="22"/>
        </w:rPr>
        <w:t>The number of bits for CRC is TBD.</w:t>
      </w:r>
    </w:p>
    <w:p w14:paraId="20104F06" w14:textId="77777777" w:rsidR="002C1F71" w:rsidRDefault="002C1F71" w:rsidP="002C1F71">
      <w:pPr>
        <w:pStyle w:val="ListParagraph"/>
        <w:numPr>
          <w:ilvl w:val="0"/>
          <w:numId w:val="102"/>
        </w:numPr>
        <w:jc w:val="both"/>
        <w:rPr>
          <w:szCs w:val="22"/>
        </w:rPr>
      </w:pPr>
      <w:r w:rsidRPr="002C1F71">
        <w:rPr>
          <w:szCs w:val="22"/>
        </w:rPr>
        <w:t xml:space="preserve">The number of tail bits is 6. </w:t>
      </w:r>
    </w:p>
    <w:p w14:paraId="25A38130" w14:textId="2CB45C51" w:rsidR="002C1F71" w:rsidRPr="002C1F71" w:rsidRDefault="002C1F71" w:rsidP="002C1F71">
      <w:pPr>
        <w:pStyle w:val="ListParagraph"/>
        <w:numPr>
          <w:ilvl w:val="0"/>
          <w:numId w:val="102"/>
        </w:numPr>
        <w:jc w:val="both"/>
        <w:rPr>
          <w:szCs w:val="22"/>
        </w:rPr>
      </w:pPr>
      <w:r w:rsidRPr="002C1F71">
        <w:rPr>
          <w:szCs w:val="22"/>
        </w:rPr>
        <w:t>The configuration of the common field is TBD.</w:t>
      </w:r>
    </w:p>
    <w:p w14:paraId="5848D4D5" w14:textId="77777777" w:rsidR="002C1F71" w:rsidRDefault="002C1F71" w:rsidP="00597C82">
      <w:pPr>
        <w:jc w:val="both"/>
        <w:rPr>
          <w:szCs w:val="22"/>
        </w:rPr>
      </w:pPr>
    </w:p>
    <w:p w14:paraId="202382F1" w14:textId="6626BF13" w:rsidR="002C1F71" w:rsidRPr="00C6164D" w:rsidRDefault="002C1F71" w:rsidP="002C1F71">
      <w:pPr>
        <w:jc w:val="both"/>
        <w:rPr>
          <w:szCs w:val="22"/>
        </w:rPr>
      </w:pPr>
      <w:r>
        <w:rPr>
          <w:szCs w:val="22"/>
          <w:highlight w:val="green"/>
        </w:rPr>
        <w:t xml:space="preserve">Y/N/A: </w:t>
      </w:r>
      <w:r w:rsidR="00ED145C">
        <w:rPr>
          <w:szCs w:val="22"/>
          <w:highlight w:val="green"/>
        </w:rPr>
        <w:t>41</w:t>
      </w:r>
      <w:r w:rsidRPr="005B71E6">
        <w:rPr>
          <w:szCs w:val="22"/>
          <w:highlight w:val="green"/>
        </w:rPr>
        <w:t>/</w:t>
      </w:r>
      <w:r w:rsidR="00ED145C">
        <w:rPr>
          <w:szCs w:val="22"/>
          <w:highlight w:val="green"/>
        </w:rPr>
        <w:t>3</w:t>
      </w:r>
      <w:r w:rsidRPr="005B71E6">
        <w:rPr>
          <w:szCs w:val="22"/>
          <w:highlight w:val="green"/>
        </w:rPr>
        <w:t>/</w:t>
      </w:r>
      <w:r w:rsidR="00ED145C">
        <w:rPr>
          <w:szCs w:val="22"/>
          <w:highlight w:val="green"/>
        </w:rPr>
        <w:t>7</w:t>
      </w:r>
    </w:p>
    <w:p w14:paraId="0D632DA6" w14:textId="5E535C9C" w:rsidR="002C1F71" w:rsidRDefault="002C1F71" w:rsidP="002C1F71">
      <w:pPr>
        <w:jc w:val="both"/>
      </w:pPr>
      <w:r>
        <w:rPr>
          <w:b/>
        </w:rPr>
        <w:t xml:space="preserve">Straw poll #107 </w:t>
      </w:r>
      <w:r w:rsidRPr="006366A0">
        <w:rPr>
          <w:b/>
          <w:i/>
        </w:rPr>
        <w:t>[#SP</w:t>
      </w:r>
      <w:r>
        <w:rPr>
          <w:b/>
          <w:i/>
        </w:rPr>
        <w:t>107</w:t>
      </w:r>
      <w:r w:rsidRPr="006366A0">
        <w:rPr>
          <w:b/>
          <w:i/>
        </w:rPr>
        <w:t>]</w:t>
      </w:r>
    </w:p>
    <w:p w14:paraId="34429A30" w14:textId="77777777" w:rsidR="003E57FE" w:rsidRDefault="003E57FE" w:rsidP="00597C82">
      <w:pPr>
        <w:jc w:val="both"/>
        <w:rPr>
          <w:szCs w:val="22"/>
        </w:rPr>
      </w:pPr>
    </w:p>
    <w:p w14:paraId="5E4C4CCB" w14:textId="77777777" w:rsidR="00ED145C" w:rsidRDefault="00ED145C" w:rsidP="00597C82">
      <w:pPr>
        <w:jc w:val="both"/>
        <w:rPr>
          <w:szCs w:val="22"/>
        </w:rPr>
      </w:pPr>
    </w:p>
    <w:p w14:paraId="307A6460" w14:textId="6FC04D8E" w:rsidR="00ED145C" w:rsidRDefault="00ED145C" w:rsidP="00597C82">
      <w:pPr>
        <w:jc w:val="both"/>
        <w:rPr>
          <w:szCs w:val="22"/>
        </w:rPr>
      </w:pPr>
      <w:r>
        <w:rPr>
          <w:szCs w:val="22"/>
        </w:rPr>
        <w:t>SP#2</w:t>
      </w:r>
    </w:p>
    <w:p w14:paraId="427A7AA8" w14:textId="77777777" w:rsidR="00ED145C" w:rsidRDefault="00ED145C" w:rsidP="00597C82">
      <w:pPr>
        <w:jc w:val="both"/>
        <w:rPr>
          <w:szCs w:val="22"/>
        </w:rPr>
      </w:pPr>
    </w:p>
    <w:p w14:paraId="387E34E9" w14:textId="77777777" w:rsidR="005E0A73" w:rsidRDefault="005E0A73" w:rsidP="005E0A73">
      <w:pPr>
        <w:jc w:val="both"/>
        <w:rPr>
          <w:szCs w:val="22"/>
        </w:rPr>
      </w:pPr>
      <w:r w:rsidRPr="003F3A2D">
        <w:rPr>
          <w:szCs w:val="22"/>
        </w:rPr>
        <w:t>Do you agree that the user-specific field of EHT SIG in EHT PPDU that is sent to multiple user consists of the user block field(s) that is made up of 2 user fields except for the last user block?</w:t>
      </w:r>
    </w:p>
    <w:p w14:paraId="1C7DAF7F" w14:textId="77777777" w:rsidR="005E0A73" w:rsidRDefault="005E0A73" w:rsidP="005E0A73">
      <w:pPr>
        <w:pStyle w:val="ListParagraph"/>
        <w:numPr>
          <w:ilvl w:val="0"/>
          <w:numId w:val="103"/>
        </w:numPr>
        <w:rPr>
          <w:szCs w:val="22"/>
        </w:rPr>
      </w:pPr>
      <w:r w:rsidRPr="005E0A73">
        <w:rPr>
          <w:szCs w:val="22"/>
        </w:rPr>
        <w:t xml:space="preserve">The last user block may have one or two user field(s). </w:t>
      </w:r>
    </w:p>
    <w:p w14:paraId="65BE1F4D" w14:textId="16636182" w:rsidR="005E0A73" w:rsidRPr="005E0A73" w:rsidRDefault="005E0A73" w:rsidP="005E0A73">
      <w:pPr>
        <w:pStyle w:val="ListParagraph"/>
        <w:numPr>
          <w:ilvl w:val="0"/>
          <w:numId w:val="103"/>
        </w:numPr>
        <w:rPr>
          <w:szCs w:val="22"/>
        </w:rPr>
      </w:pPr>
      <w:r w:rsidRPr="005E0A73">
        <w:rPr>
          <w:szCs w:val="22"/>
        </w:rPr>
        <w:t xml:space="preserve">The user block field includes the CRC and tail bits. </w:t>
      </w:r>
      <w:r>
        <w:rPr>
          <w:szCs w:val="22"/>
        </w:rPr>
        <w:t xml:space="preserve"> </w:t>
      </w:r>
      <w:r w:rsidRPr="005E0A73">
        <w:rPr>
          <w:szCs w:val="22"/>
        </w:rPr>
        <w:t>The number of bits for CRC is 4.</w:t>
      </w:r>
      <w:r>
        <w:rPr>
          <w:szCs w:val="22"/>
        </w:rPr>
        <w:t xml:space="preserve"> </w:t>
      </w:r>
      <w:r w:rsidRPr="005E0A73">
        <w:rPr>
          <w:szCs w:val="22"/>
        </w:rPr>
        <w:t>The number of tail bits is 6.</w:t>
      </w:r>
    </w:p>
    <w:p w14:paraId="09E155F2" w14:textId="77777777" w:rsidR="005E0A73" w:rsidRPr="005E0A73" w:rsidRDefault="005E0A73" w:rsidP="005E0A73">
      <w:pPr>
        <w:jc w:val="both"/>
        <w:rPr>
          <w:szCs w:val="22"/>
        </w:rPr>
      </w:pPr>
    </w:p>
    <w:p w14:paraId="24AAE79A" w14:textId="09C3098E" w:rsidR="005E0A73" w:rsidRPr="005E0A73" w:rsidRDefault="005E0A73" w:rsidP="005E0A73">
      <w:pPr>
        <w:jc w:val="both"/>
        <w:rPr>
          <w:szCs w:val="22"/>
        </w:rPr>
      </w:pPr>
      <w:r w:rsidRPr="00364795">
        <w:rPr>
          <w:szCs w:val="22"/>
          <w:highlight w:val="green"/>
        </w:rPr>
        <w:t>Y/N/A: 4</w:t>
      </w:r>
      <w:r w:rsidR="00707D58" w:rsidRPr="00364795">
        <w:rPr>
          <w:szCs w:val="22"/>
          <w:highlight w:val="green"/>
        </w:rPr>
        <w:t>4</w:t>
      </w:r>
      <w:r w:rsidRPr="00364795">
        <w:rPr>
          <w:szCs w:val="22"/>
          <w:highlight w:val="green"/>
        </w:rPr>
        <w:t>/</w:t>
      </w:r>
      <w:r w:rsidR="00707D58" w:rsidRPr="00364795">
        <w:rPr>
          <w:szCs w:val="22"/>
          <w:highlight w:val="green"/>
        </w:rPr>
        <w:t>0</w:t>
      </w:r>
      <w:r w:rsidRPr="00364795">
        <w:rPr>
          <w:szCs w:val="22"/>
          <w:highlight w:val="green"/>
        </w:rPr>
        <w:t>/</w:t>
      </w:r>
      <w:r w:rsidR="00707D58" w:rsidRPr="00364795">
        <w:rPr>
          <w:szCs w:val="22"/>
          <w:highlight w:val="green"/>
        </w:rPr>
        <w:t>6</w:t>
      </w:r>
    </w:p>
    <w:p w14:paraId="693ED8C8" w14:textId="7DA50A75" w:rsidR="00ED145C" w:rsidRPr="005E0A73" w:rsidRDefault="005E0A73" w:rsidP="005E0A73">
      <w:pPr>
        <w:jc w:val="both"/>
        <w:rPr>
          <w:b/>
          <w:i/>
          <w:szCs w:val="22"/>
        </w:rPr>
      </w:pPr>
      <w:r w:rsidRPr="005E0A73">
        <w:rPr>
          <w:b/>
          <w:szCs w:val="22"/>
        </w:rPr>
        <w:t xml:space="preserve">Straw poll #108 </w:t>
      </w:r>
      <w:r w:rsidRPr="005E0A73">
        <w:rPr>
          <w:b/>
          <w:i/>
          <w:szCs w:val="22"/>
        </w:rPr>
        <w:t>[#SP108]</w:t>
      </w:r>
    </w:p>
    <w:p w14:paraId="3F8F2670" w14:textId="77777777" w:rsidR="005E0A73" w:rsidRDefault="005E0A73" w:rsidP="005E0A73">
      <w:pPr>
        <w:jc w:val="both"/>
        <w:rPr>
          <w:szCs w:val="22"/>
        </w:rPr>
      </w:pPr>
    </w:p>
    <w:p w14:paraId="3C35795B" w14:textId="5DE96507" w:rsidR="00AF5058" w:rsidRDefault="00E801D2" w:rsidP="00597C82">
      <w:pPr>
        <w:jc w:val="both"/>
        <w:rPr>
          <w:szCs w:val="22"/>
        </w:rPr>
      </w:pPr>
      <w:r>
        <w:rPr>
          <w:szCs w:val="22"/>
        </w:rPr>
        <w:t xml:space="preserve">Reference: </w:t>
      </w:r>
      <w:r w:rsidR="00E37E9A">
        <w:rPr>
          <w:szCs w:val="22"/>
        </w:rPr>
        <w:t xml:space="preserve"> </w:t>
      </w:r>
      <w:r w:rsidR="00E37E9A" w:rsidRPr="00E37E9A">
        <w:rPr>
          <w:szCs w:val="22"/>
        </w:rPr>
        <w:t>11-20-0787-05-00be-minutes-802-11-be-phy-ad-hoc-telephone-conferences-may-july-2020</w:t>
      </w:r>
    </w:p>
    <w:p w14:paraId="5DD5A7DD" w14:textId="77777777" w:rsidR="00AF5058" w:rsidRDefault="00AF5058">
      <w:pPr>
        <w:rPr>
          <w:szCs w:val="22"/>
        </w:rPr>
      </w:pPr>
      <w:r>
        <w:rPr>
          <w:szCs w:val="22"/>
        </w:rPr>
        <w:br w:type="page"/>
      </w:r>
    </w:p>
    <w:p w14:paraId="15C29227" w14:textId="59884EC5" w:rsidR="00AF5058" w:rsidRPr="005758D1" w:rsidRDefault="00AF5058" w:rsidP="00AF5058">
      <w:pPr>
        <w:pStyle w:val="Heading2"/>
        <w:rPr>
          <w:u w:val="none"/>
          <w:lang w:val="en-US"/>
        </w:rPr>
      </w:pPr>
      <w:bookmarkStart w:id="2079" w:name="_Toc47082171"/>
      <w:r>
        <w:rPr>
          <w:u w:val="none"/>
          <w:lang w:val="en-US"/>
        </w:rPr>
        <w:lastRenderedPageBreak/>
        <w:t xml:space="preserve">June 22 (MAC):  </w:t>
      </w:r>
      <w:r w:rsidR="00C04C66">
        <w:rPr>
          <w:u w:val="none"/>
          <w:lang w:val="en-US"/>
        </w:rPr>
        <w:t>4</w:t>
      </w:r>
      <w:r w:rsidRPr="005758D1">
        <w:rPr>
          <w:u w:val="none"/>
          <w:lang w:val="en-US"/>
        </w:rPr>
        <w:t xml:space="preserve"> </w:t>
      </w:r>
      <w:r>
        <w:rPr>
          <w:u w:val="none"/>
          <w:lang w:val="en-US"/>
        </w:rPr>
        <w:t>SPs</w:t>
      </w:r>
      <w:bookmarkEnd w:id="2079"/>
    </w:p>
    <w:p w14:paraId="7750480F" w14:textId="77777777" w:rsidR="00E801D2" w:rsidRDefault="00E801D2" w:rsidP="00597C82">
      <w:pPr>
        <w:jc w:val="both"/>
        <w:rPr>
          <w:szCs w:val="22"/>
        </w:rPr>
      </w:pPr>
    </w:p>
    <w:p w14:paraId="292EA85E" w14:textId="6ED554F1" w:rsidR="00AF5058" w:rsidRPr="00176CF1" w:rsidRDefault="00176CF1" w:rsidP="00597C82">
      <w:pPr>
        <w:jc w:val="both"/>
        <w:rPr>
          <w:b/>
          <w:szCs w:val="22"/>
        </w:rPr>
      </w:pPr>
      <w:r w:rsidRPr="00176CF1">
        <w:rPr>
          <w:b/>
          <w:szCs w:val="22"/>
        </w:rPr>
        <w:t>20/0408r6 (Prioritized EDCA Channel Access Over Latency Sensitive Links in MLO, Chunyu Hu, Facebook)</w:t>
      </w:r>
    </w:p>
    <w:p w14:paraId="4FFE6E2B" w14:textId="77777777" w:rsidR="00176CF1" w:rsidRDefault="00176CF1" w:rsidP="00597C82">
      <w:pPr>
        <w:jc w:val="both"/>
        <w:rPr>
          <w:szCs w:val="22"/>
        </w:rPr>
      </w:pPr>
    </w:p>
    <w:p w14:paraId="704C90C7" w14:textId="09424844" w:rsidR="00176CF1" w:rsidRDefault="00176CF1" w:rsidP="00597C82">
      <w:pPr>
        <w:jc w:val="both"/>
        <w:rPr>
          <w:szCs w:val="22"/>
        </w:rPr>
      </w:pPr>
      <w:r>
        <w:rPr>
          <w:szCs w:val="22"/>
        </w:rPr>
        <w:t>SP#</w:t>
      </w:r>
      <w:r w:rsidR="004702C6">
        <w:rPr>
          <w:szCs w:val="22"/>
        </w:rPr>
        <w:t>3</w:t>
      </w:r>
    </w:p>
    <w:p w14:paraId="04F52D6D" w14:textId="77777777" w:rsidR="00AF5058" w:rsidRDefault="00AF5058" w:rsidP="00597C82">
      <w:pPr>
        <w:jc w:val="both"/>
        <w:rPr>
          <w:szCs w:val="22"/>
        </w:rPr>
      </w:pPr>
    </w:p>
    <w:p w14:paraId="4622F4F2" w14:textId="7A631139" w:rsidR="004702C6" w:rsidRPr="004702C6" w:rsidRDefault="004702C6" w:rsidP="004702C6">
      <w:pPr>
        <w:jc w:val="both"/>
        <w:rPr>
          <w:szCs w:val="22"/>
        </w:rPr>
      </w:pPr>
      <w:r w:rsidRPr="004702C6">
        <w:rPr>
          <w:szCs w:val="22"/>
        </w:rPr>
        <w:t>Do you support that the TGbe SFD shall include:</w:t>
      </w:r>
    </w:p>
    <w:p w14:paraId="461BCF17" w14:textId="1F137A6C" w:rsidR="004702C6" w:rsidRPr="004702C6" w:rsidRDefault="004702C6" w:rsidP="004702C6">
      <w:pPr>
        <w:pStyle w:val="ListParagraph"/>
        <w:numPr>
          <w:ilvl w:val="0"/>
          <w:numId w:val="104"/>
        </w:numPr>
        <w:jc w:val="both"/>
        <w:rPr>
          <w:szCs w:val="22"/>
        </w:rPr>
      </w:pPr>
      <w:r w:rsidRPr="004702C6">
        <w:rPr>
          <w:szCs w:val="22"/>
        </w:rPr>
        <w:t xml:space="preserve">A definition of Latency Sensitive Link in Multi-Link Operation as a link over which the AP MLD defines TBD QoS mechanisms to provide the latency sensitive traffic streams improved latency and reliability performance. </w:t>
      </w:r>
    </w:p>
    <w:p w14:paraId="33E483C4" w14:textId="77777777" w:rsidR="004702C6" w:rsidRPr="004702C6" w:rsidRDefault="004702C6" w:rsidP="004702C6">
      <w:pPr>
        <w:jc w:val="both"/>
        <w:rPr>
          <w:szCs w:val="22"/>
        </w:rPr>
      </w:pPr>
      <w:r w:rsidRPr="004702C6">
        <w:rPr>
          <w:szCs w:val="22"/>
        </w:rPr>
        <w:t>Notes</w:t>
      </w:r>
    </w:p>
    <w:p w14:paraId="70E3AFBB" w14:textId="77777777" w:rsidR="004702C6" w:rsidRDefault="004702C6" w:rsidP="004702C6">
      <w:pPr>
        <w:pStyle w:val="ListParagraph"/>
        <w:numPr>
          <w:ilvl w:val="0"/>
          <w:numId w:val="104"/>
        </w:numPr>
        <w:jc w:val="both"/>
        <w:rPr>
          <w:szCs w:val="22"/>
        </w:rPr>
      </w:pPr>
      <w:r w:rsidRPr="004702C6">
        <w:rPr>
          <w:szCs w:val="22"/>
        </w:rPr>
        <w:t>There can be multiple latency sensitive links in a BSS.</w:t>
      </w:r>
    </w:p>
    <w:p w14:paraId="4AE7F4C1" w14:textId="69D98A4C" w:rsidR="004702C6" w:rsidRPr="004702C6" w:rsidRDefault="004702C6" w:rsidP="004702C6">
      <w:pPr>
        <w:pStyle w:val="ListParagraph"/>
        <w:numPr>
          <w:ilvl w:val="0"/>
          <w:numId w:val="104"/>
        </w:numPr>
        <w:jc w:val="both"/>
        <w:rPr>
          <w:szCs w:val="22"/>
        </w:rPr>
      </w:pPr>
      <w:r w:rsidRPr="004702C6">
        <w:rPr>
          <w:szCs w:val="22"/>
        </w:rPr>
        <w:t>The regular traffic streams can be served over the latency sensitive links as well subject to the AP MLD’s link management.</w:t>
      </w:r>
    </w:p>
    <w:p w14:paraId="0938B6B4" w14:textId="77777777" w:rsidR="00176CF1" w:rsidRDefault="00176CF1" w:rsidP="00597C82">
      <w:pPr>
        <w:jc w:val="both"/>
        <w:rPr>
          <w:szCs w:val="22"/>
        </w:rPr>
      </w:pPr>
    </w:p>
    <w:p w14:paraId="6150553E" w14:textId="5D88E707" w:rsidR="004702C6" w:rsidRDefault="004702C6" w:rsidP="00597C82">
      <w:pPr>
        <w:jc w:val="both"/>
        <w:rPr>
          <w:szCs w:val="22"/>
        </w:rPr>
      </w:pPr>
      <w:r w:rsidRPr="004702C6">
        <w:rPr>
          <w:szCs w:val="22"/>
          <w:highlight w:val="red"/>
        </w:rPr>
        <w:t>Y/N/A: 29/17/34</w:t>
      </w:r>
    </w:p>
    <w:p w14:paraId="3B94FBB3" w14:textId="77777777" w:rsidR="004702C6" w:rsidRDefault="004702C6" w:rsidP="00597C82">
      <w:pPr>
        <w:jc w:val="both"/>
        <w:rPr>
          <w:szCs w:val="22"/>
        </w:rPr>
      </w:pPr>
    </w:p>
    <w:p w14:paraId="427582E9" w14:textId="77777777" w:rsidR="004702C6" w:rsidRDefault="004702C6" w:rsidP="00597C82">
      <w:pPr>
        <w:jc w:val="both"/>
        <w:rPr>
          <w:szCs w:val="22"/>
        </w:rPr>
      </w:pPr>
    </w:p>
    <w:p w14:paraId="63F6EA8A" w14:textId="77777777" w:rsidR="003245E1" w:rsidRPr="003245E1" w:rsidRDefault="004702C6" w:rsidP="00597C82">
      <w:pPr>
        <w:jc w:val="both"/>
        <w:rPr>
          <w:b/>
          <w:szCs w:val="22"/>
        </w:rPr>
      </w:pPr>
      <w:r w:rsidRPr="003245E1">
        <w:rPr>
          <w:b/>
          <w:szCs w:val="22"/>
        </w:rPr>
        <w:t>20/</w:t>
      </w:r>
      <w:r w:rsidR="003245E1" w:rsidRPr="003245E1">
        <w:rPr>
          <w:b/>
          <w:szCs w:val="22"/>
        </w:rPr>
        <w:t>0357r3 (MLO: Container Structure for Capability Advertisement, Abhishek Patil, Qualcomm)</w:t>
      </w:r>
    </w:p>
    <w:p w14:paraId="59923605" w14:textId="56621D85" w:rsidR="004702C6" w:rsidRDefault="003245E1" w:rsidP="00597C82">
      <w:pPr>
        <w:jc w:val="both"/>
        <w:rPr>
          <w:szCs w:val="22"/>
        </w:rPr>
      </w:pPr>
      <w:r>
        <w:rPr>
          <w:szCs w:val="22"/>
        </w:rPr>
        <w:br/>
        <w:t>SP#3</w:t>
      </w:r>
    </w:p>
    <w:p w14:paraId="6E79EC10" w14:textId="77777777" w:rsidR="003245E1" w:rsidRDefault="003245E1" w:rsidP="00597C82">
      <w:pPr>
        <w:jc w:val="both"/>
        <w:rPr>
          <w:szCs w:val="22"/>
        </w:rPr>
      </w:pPr>
    </w:p>
    <w:p w14:paraId="119D9581" w14:textId="77777777" w:rsidR="003245E1" w:rsidRPr="003245E1" w:rsidRDefault="003245E1" w:rsidP="003245E1">
      <w:pPr>
        <w:jc w:val="both"/>
        <w:rPr>
          <w:szCs w:val="22"/>
        </w:rPr>
      </w:pPr>
      <w:r w:rsidRPr="003245E1">
        <w:rPr>
          <w:szCs w:val="22"/>
        </w:rPr>
        <w:t xml:space="preserve">Do you agree to amend SP #97 as following:  </w:t>
      </w:r>
    </w:p>
    <w:p w14:paraId="657D2CDC" w14:textId="77777777" w:rsidR="003245E1" w:rsidRPr="003245E1" w:rsidRDefault="003245E1" w:rsidP="003245E1">
      <w:pPr>
        <w:jc w:val="both"/>
        <w:rPr>
          <w:szCs w:val="22"/>
        </w:rPr>
      </w:pPr>
      <w:r w:rsidRPr="003245E1">
        <w:rPr>
          <w:szCs w:val="22"/>
        </w:rPr>
        <w:t xml:space="preserve">Do you agree to define a mechanism for a STA of a non-AP MLD to send a probe request frame to an AP belonging to an AP MLD, that enables to request a probe response from the AP that includes the complete set of capabilities, parameters and operation elements of other APs affiliated to the same MLD as the AP  </w:t>
      </w:r>
    </w:p>
    <w:p w14:paraId="486F92A4" w14:textId="77777777" w:rsidR="003245E1" w:rsidRDefault="003245E1" w:rsidP="003245E1">
      <w:pPr>
        <w:pStyle w:val="ListParagraph"/>
        <w:numPr>
          <w:ilvl w:val="0"/>
          <w:numId w:val="105"/>
        </w:numPr>
        <w:jc w:val="both"/>
        <w:rPr>
          <w:szCs w:val="22"/>
        </w:rPr>
      </w:pPr>
      <w:r w:rsidRPr="003245E1">
        <w:rPr>
          <w:szCs w:val="22"/>
        </w:rPr>
        <w:t xml:space="preserve">The complete information is defined as all elements that would be provided if the reported AP was transmitting that same frame (exceptions TBD)  </w:t>
      </w:r>
    </w:p>
    <w:p w14:paraId="74CB9676" w14:textId="77777777" w:rsidR="003245E1" w:rsidRDefault="003245E1" w:rsidP="003245E1">
      <w:pPr>
        <w:pStyle w:val="ListParagraph"/>
        <w:numPr>
          <w:ilvl w:val="0"/>
          <w:numId w:val="105"/>
        </w:numPr>
        <w:jc w:val="both"/>
        <w:rPr>
          <w:szCs w:val="22"/>
        </w:rPr>
      </w:pPr>
      <w:r w:rsidRPr="003245E1">
        <w:rPr>
          <w:szCs w:val="22"/>
        </w:rPr>
        <w:t xml:space="preserve">It’s TBD if the AP is mandated or not to respond with the requested information  </w:t>
      </w:r>
    </w:p>
    <w:p w14:paraId="160C50F3" w14:textId="77777777" w:rsidR="003245E1" w:rsidRDefault="003245E1" w:rsidP="003245E1">
      <w:pPr>
        <w:pStyle w:val="ListParagraph"/>
        <w:numPr>
          <w:ilvl w:val="0"/>
          <w:numId w:val="105"/>
        </w:numPr>
        <w:jc w:val="both"/>
        <w:rPr>
          <w:szCs w:val="22"/>
        </w:rPr>
      </w:pPr>
      <w:r w:rsidRPr="003245E1">
        <w:rPr>
          <w:szCs w:val="22"/>
        </w:rPr>
        <w:t xml:space="preserve">Note: Such a directed probe request requesting complete MLO information for one or more APs of the MLD is referred to as an ML probe request.  </w:t>
      </w:r>
    </w:p>
    <w:p w14:paraId="441FF3C5" w14:textId="718A2B5A" w:rsidR="003245E1" w:rsidRPr="003245E1" w:rsidRDefault="003245E1" w:rsidP="003245E1">
      <w:pPr>
        <w:pStyle w:val="ListParagraph"/>
        <w:numPr>
          <w:ilvl w:val="0"/>
          <w:numId w:val="105"/>
        </w:numPr>
        <w:jc w:val="both"/>
        <w:rPr>
          <w:szCs w:val="22"/>
        </w:rPr>
      </w:pPr>
      <w:r w:rsidRPr="003245E1">
        <w:rPr>
          <w:szCs w:val="22"/>
        </w:rPr>
        <w:t xml:space="preserve">Note: A probe response sent in response to an ML probe request containing complete MLO Information for the requested AP(s) is referred to as an ML probe response  </w:t>
      </w:r>
    </w:p>
    <w:p w14:paraId="7D4BAB2E" w14:textId="77777777" w:rsidR="003245E1" w:rsidRDefault="003245E1" w:rsidP="00597C82">
      <w:pPr>
        <w:jc w:val="both"/>
        <w:rPr>
          <w:szCs w:val="22"/>
        </w:rPr>
      </w:pPr>
    </w:p>
    <w:p w14:paraId="05BFC895" w14:textId="4986086A" w:rsidR="003245E1" w:rsidRPr="005E0A73" w:rsidRDefault="003245E1" w:rsidP="003245E1">
      <w:pPr>
        <w:jc w:val="both"/>
        <w:rPr>
          <w:szCs w:val="22"/>
        </w:rPr>
      </w:pPr>
      <w:r w:rsidRPr="00364795">
        <w:rPr>
          <w:szCs w:val="22"/>
          <w:highlight w:val="green"/>
        </w:rPr>
        <w:t>Y/N/A: 4</w:t>
      </w:r>
      <w:r>
        <w:rPr>
          <w:szCs w:val="22"/>
          <w:highlight w:val="green"/>
        </w:rPr>
        <w:t>8</w:t>
      </w:r>
      <w:r w:rsidRPr="00364795">
        <w:rPr>
          <w:szCs w:val="22"/>
          <w:highlight w:val="green"/>
        </w:rPr>
        <w:t>/</w:t>
      </w:r>
      <w:r>
        <w:rPr>
          <w:szCs w:val="22"/>
          <w:highlight w:val="green"/>
        </w:rPr>
        <w:t>1</w:t>
      </w:r>
      <w:r w:rsidRPr="00364795">
        <w:rPr>
          <w:szCs w:val="22"/>
          <w:highlight w:val="green"/>
        </w:rPr>
        <w:t>/</w:t>
      </w:r>
      <w:r>
        <w:rPr>
          <w:szCs w:val="22"/>
          <w:highlight w:val="green"/>
        </w:rPr>
        <w:t>30</w:t>
      </w:r>
    </w:p>
    <w:p w14:paraId="297EBA05" w14:textId="003A71EC" w:rsidR="003245E1" w:rsidRPr="005E0A73" w:rsidRDefault="003245E1" w:rsidP="003245E1">
      <w:pPr>
        <w:jc w:val="both"/>
        <w:rPr>
          <w:b/>
          <w:i/>
          <w:szCs w:val="22"/>
        </w:rPr>
      </w:pPr>
      <w:r>
        <w:rPr>
          <w:b/>
          <w:szCs w:val="22"/>
        </w:rPr>
        <w:t>Straw poll #109</w:t>
      </w:r>
      <w:r w:rsidRPr="005E0A73">
        <w:rPr>
          <w:b/>
          <w:szCs w:val="22"/>
        </w:rPr>
        <w:t xml:space="preserve"> </w:t>
      </w:r>
      <w:r>
        <w:rPr>
          <w:b/>
          <w:i/>
          <w:szCs w:val="22"/>
        </w:rPr>
        <w:t>[#SP109</w:t>
      </w:r>
      <w:r w:rsidRPr="005E0A73">
        <w:rPr>
          <w:b/>
          <w:i/>
          <w:szCs w:val="22"/>
        </w:rPr>
        <w:t>]</w:t>
      </w:r>
    </w:p>
    <w:p w14:paraId="6F2CFFA2" w14:textId="77777777" w:rsidR="003245E1" w:rsidRDefault="003245E1" w:rsidP="00597C82">
      <w:pPr>
        <w:jc w:val="both"/>
        <w:rPr>
          <w:szCs w:val="22"/>
        </w:rPr>
      </w:pPr>
    </w:p>
    <w:p w14:paraId="7B11CF2C" w14:textId="77777777" w:rsidR="003245E1" w:rsidRDefault="003245E1" w:rsidP="00597C82">
      <w:pPr>
        <w:jc w:val="both"/>
        <w:rPr>
          <w:szCs w:val="22"/>
        </w:rPr>
      </w:pPr>
    </w:p>
    <w:p w14:paraId="5FB7FB2E" w14:textId="77777777" w:rsidR="0030222C" w:rsidRPr="0030222C" w:rsidRDefault="004046C1" w:rsidP="00597C82">
      <w:pPr>
        <w:jc w:val="both"/>
        <w:rPr>
          <w:b/>
          <w:szCs w:val="22"/>
        </w:rPr>
      </w:pPr>
      <w:r w:rsidRPr="0030222C">
        <w:rPr>
          <w:b/>
          <w:szCs w:val="22"/>
        </w:rPr>
        <w:t>20/0105r</w:t>
      </w:r>
      <w:r w:rsidR="0030222C" w:rsidRPr="0030222C">
        <w:rPr>
          <w:b/>
          <w:szCs w:val="22"/>
        </w:rPr>
        <w:t>6 (Link Latency Statistics of Multi-band Operations in EHT, Frank Hsu, MediaTek)</w:t>
      </w:r>
    </w:p>
    <w:p w14:paraId="2628B7A1" w14:textId="7691799B" w:rsidR="004046C1" w:rsidRDefault="0030222C" w:rsidP="00597C82">
      <w:pPr>
        <w:jc w:val="both"/>
        <w:rPr>
          <w:szCs w:val="22"/>
        </w:rPr>
      </w:pPr>
      <w:r>
        <w:rPr>
          <w:szCs w:val="22"/>
        </w:rPr>
        <w:br/>
        <w:t>SP#1</w:t>
      </w:r>
    </w:p>
    <w:p w14:paraId="5DBB53FA" w14:textId="77777777" w:rsidR="0030222C" w:rsidRDefault="0030222C" w:rsidP="00597C82">
      <w:pPr>
        <w:jc w:val="both"/>
        <w:rPr>
          <w:szCs w:val="22"/>
        </w:rPr>
      </w:pPr>
    </w:p>
    <w:p w14:paraId="31DA1D20" w14:textId="77777777" w:rsidR="0030222C" w:rsidRDefault="0030222C" w:rsidP="0030222C">
      <w:pPr>
        <w:jc w:val="both"/>
        <w:rPr>
          <w:szCs w:val="22"/>
        </w:rPr>
      </w:pPr>
      <w:r w:rsidRPr="0030222C">
        <w:rPr>
          <w:szCs w:val="22"/>
        </w:rPr>
        <w:t>Do you support to define a mechanism so that an EHT AP MLD can provide information about traffic conditions of each link (e.g.</w:t>
      </w:r>
      <w:r>
        <w:rPr>
          <w:szCs w:val="22"/>
        </w:rPr>
        <w:t>, DL transmit Delay, BSS load)?</w:t>
      </w:r>
    </w:p>
    <w:p w14:paraId="7CE3B544" w14:textId="179C1D88" w:rsidR="0030222C" w:rsidRDefault="0030222C" w:rsidP="0030222C">
      <w:pPr>
        <w:pStyle w:val="ListParagraph"/>
        <w:numPr>
          <w:ilvl w:val="0"/>
          <w:numId w:val="106"/>
        </w:numPr>
        <w:jc w:val="both"/>
        <w:rPr>
          <w:szCs w:val="22"/>
        </w:rPr>
      </w:pPr>
      <w:r w:rsidRPr="0030222C">
        <w:rPr>
          <w:szCs w:val="22"/>
        </w:rPr>
        <w:t>Signaling details is TBD.</w:t>
      </w:r>
    </w:p>
    <w:p w14:paraId="795586EC" w14:textId="77777777" w:rsidR="0030222C" w:rsidRDefault="0030222C" w:rsidP="0030222C">
      <w:pPr>
        <w:jc w:val="both"/>
        <w:rPr>
          <w:szCs w:val="22"/>
        </w:rPr>
      </w:pPr>
    </w:p>
    <w:p w14:paraId="7AFF69F0" w14:textId="162203A5" w:rsidR="0030222C" w:rsidRPr="005E0A73" w:rsidRDefault="0030222C" w:rsidP="0030222C">
      <w:pPr>
        <w:jc w:val="both"/>
        <w:rPr>
          <w:szCs w:val="22"/>
        </w:rPr>
      </w:pPr>
      <w:r>
        <w:rPr>
          <w:szCs w:val="22"/>
          <w:highlight w:val="green"/>
        </w:rPr>
        <w:t>Y/N/A: 36</w:t>
      </w:r>
      <w:r w:rsidRPr="00364795">
        <w:rPr>
          <w:szCs w:val="22"/>
          <w:highlight w:val="green"/>
        </w:rPr>
        <w:t>/</w:t>
      </w:r>
      <w:r>
        <w:rPr>
          <w:szCs w:val="22"/>
          <w:highlight w:val="green"/>
        </w:rPr>
        <w:t>12</w:t>
      </w:r>
      <w:r w:rsidRPr="00364795">
        <w:rPr>
          <w:szCs w:val="22"/>
          <w:highlight w:val="green"/>
        </w:rPr>
        <w:t>/</w:t>
      </w:r>
      <w:r>
        <w:rPr>
          <w:szCs w:val="22"/>
          <w:highlight w:val="green"/>
        </w:rPr>
        <w:t>29</w:t>
      </w:r>
    </w:p>
    <w:p w14:paraId="33901D97" w14:textId="5D36DA89" w:rsidR="0030222C" w:rsidRPr="005E0A73" w:rsidRDefault="0030222C" w:rsidP="0030222C">
      <w:pPr>
        <w:jc w:val="both"/>
        <w:rPr>
          <w:b/>
          <w:i/>
          <w:szCs w:val="22"/>
        </w:rPr>
      </w:pPr>
      <w:r>
        <w:rPr>
          <w:b/>
          <w:szCs w:val="22"/>
        </w:rPr>
        <w:t>Straw poll #110</w:t>
      </w:r>
      <w:r w:rsidRPr="005E0A73">
        <w:rPr>
          <w:b/>
          <w:szCs w:val="22"/>
        </w:rPr>
        <w:t xml:space="preserve"> </w:t>
      </w:r>
      <w:r>
        <w:rPr>
          <w:b/>
          <w:i/>
          <w:szCs w:val="22"/>
        </w:rPr>
        <w:t>[#SP110</w:t>
      </w:r>
      <w:r w:rsidRPr="005E0A73">
        <w:rPr>
          <w:b/>
          <w:i/>
          <w:szCs w:val="22"/>
        </w:rPr>
        <w:t>]</w:t>
      </w:r>
    </w:p>
    <w:p w14:paraId="630C898E" w14:textId="1714AA1B" w:rsidR="003E305D" w:rsidRDefault="003E305D">
      <w:pPr>
        <w:rPr>
          <w:szCs w:val="22"/>
        </w:rPr>
      </w:pPr>
      <w:r>
        <w:rPr>
          <w:szCs w:val="22"/>
        </w:rPr>
        <w:br w:type="page"/>
      </w:r>
    </w:p>
    <w:p w14:paraId="41B95EE8" w14:textId="77777777" w:rsidR="003E305D" w:rsidRPr="003245E1" w:rsidRDefault="003E305D" w:rsidP="003E305D">
      <w:pPr>
        <w:jc w:val="both"/>
        <w:rPr>
          <w:b/>
          <w:szCs w:val="22"/>
        </w:rPr>
      </w:pPr>
      <w:r w:rsidRPr="003245E1">
        <w:rPr>
          <w:b/>
          <w:szCs w:val="22"/>
        </w:rPr>
        <w:lastRenderedPageBreak/>
        <w:t>20/0357r3 (MLO: Container Structure for Capability Advertisement, Abhishek Patil, Qualcomm)</w:t>
      </w:r>
    </w:p>
    <w:p w14:paraId="7F7AC876" w14:textId="2D09AE55" w:rsidR="003E305D" w:rsidRDefault="003E305D" w:rsidP="003E305D">
      <w:pPr>
        <w:jc w:val="both"/>
        <w:rPr>
          <w:szCs w:val="22"/>
        </w:rPr>
      </w:pPr>
      <w:r>
        <w:rPr>
          <w:szCs w:val="22"/>
        </w:rPr>
        <w:br/>
        <w:t>SP#</w:t>
      </w:r>
      <w:r w:rsidR="00045F6D">
        <w:rPr>
          <w:szCs w:val="22"/>
        </w:rPr>
        <w:t>4</w:t>
      </w:r>
    </w:p>
    <w:p w14:paraId="00EA068B" w14:textId="77777777" w:rsidR="00045F6D" w:rsidRDefault="00045F6D" w:rsidP="003E305D">
      <w:pPr>
        <w:jc w:val="both"/>
        <w:rPr>
          <w:szCs w:val="22"/>
        </w:rPr>
      </w:pPr>
    </w:p>
    <w:p w14:paraId="25AA11A5" w14:textId="77777777" w:rsidR="00045F6D" w:rsidRPr="00045F6D" w:rsidRDefault="00045F6D" w:rsidP="00045F6D">
      <w:pPr>
        <w:jc w:val="both"/>
        <w:rPr>
          <w:szCs w:val="22"/>
          <w:lang w:val="en-US"/>
        </w:rPr>
      </w:pPr>
      <w:r w:rsidRPr="00045F6D">
        <w:rPr>
          <w:szCs w:val="22"/>
          <w:lang w:val="en-US"/>
        </w:rPr>
        <w:t xml:space="preserve">Do you agree that the Multi-Link element when included in a Beacon or non-ML Probe Response frame should carry only MLD-level/common information?  </w:t>
      </w:r>
    </w:p>
    <w:p w14:paraId="1980ADBE" w14:textId="77777777" w:rsidR="00045F6D" w:rsidRDefault="00045F6D" w:rsidP="00045F6D">
      <w:pPr>
        <w:pStyle w:val="ListParagraph"/>
        <w:numPr>
          <w:ilvl w:val="0"/>
          <w:numId w:val="106"/>
        </w:numPr>
        <w:jc w:val="both"/>
        <w:rPr>
          <w:szCs w:val="22"/>
          <w:lang w:val="en-US"/>
        </w:rPr>
      </w:pPr>
      <w:r>
        <w:rPr>
          <w:szCs w:val="22"/>
          <w:lang w:val="en-US"/>
        </w:rPr>
        <w:t>NOTE</w:t>
      </w:r>
      <w:r w:rsidRPr="00045F6D">
        <w:rPr>
          <w:szCs w:val="22"/>
          <w:lang w:val="en-US"/>
        </w:rPr>
        <w:t xml:space="preserve">: Exact name for the element TBD  </w:t>
      </w:r>
    </w:p>
    <w:p w14:paraId="2D818DF9" w14:textId="77777777" w:rsidR="00045F6D" w:rsidRDefault="00045F6D" w:rsidP="00045F6D">
      <w:pPr>
        <w:pStyle w:val="ListParagraph"/>
        <w:numPr>
          <w:ilvl w:val="0"/>
          <w:numId w:val="106"/>
        </w:numPr>
        <w:jc w:val="both"/>
        <w:rPr>
          <w:szCs w:val="22"/>
          <w:lang w:val="en-US"/>
        </w:rPr>
      </w:pPr>
      <w:r w:rsidRPr="00045F6D">
        <w:rPr>
          <w:szCs w:val="22"/>
          <w:lang w:val="en-US"/>
        </w:rPr>
        <w:t xml:space="preserve">NOTE: Whether the Multi-Link element is always present in the Beacon and non-ML Probe Response frames or is optionally present is TBD.  </w:t>
      </w:r>
    </w:p>
    <w:p w14:paraId="196217CF" w14:textId="5E305C8D" w:rsidR="00045F6D" w:rsidRPr="00045F6D" w:rsidRDefault="00045F6D" w:rsidP="00045F6D">
      <w:pPr>
        <w:pStyle w:val="ListParagraph"/>
        <w:numPr>
          <w:ilvl w:val="0"/>
          <w:numId w:val="106"/>
        </w:numPr>
        <w:jc w:val="both"/>
        <w:rPr>
          <w:szCs w:val="22"/>
          <w:lang w:val="en-US"/>
        </w:rPr>
      </w:pPr>
      <w:r w:rsidRPr="00045F6D">
        <w:rPr>
          <w:szCs w:val="22"/>
          <w:lang w:val="en-US"/>
        </w:rPr>
        <w:t xml:space="preserve">NOTE: MLD-Level/Common information includes at least MLD Address, and other information (TBD)  </w:t>
      </w:r>
    </w:p>
    <w:p w14:paraId="0ECE851C" w14:textId="77777777" w:rsidR="0030222C" w:rsidRPr="0030222C" w:rsidRDefault="0030222C" w:rsidP="0030222C">
      <w:pPr>
        <w:jc w:val="both"/>
        <w:rPr>
          <w:szCs w:val="22"/>
        </w:rPr>
      </w:pPr>
    </w:p>
    <w:p w14:paraId="54D53D23" w14:textId="1356EACE" w:rsidR="00045F6D" w:rsidRPr="005E0A73" w:rsidRDefault="00045F6D" w:rsidP="00045F6D">
      <w:pPr>
        <w:jc w:val="both"/>
        <w:rPr>
          <w:szCs w:val="22"/>
        </w:rPr>
      </w:pPr>
      <w:r w:rsidRPr="00045F6D">
        <w:rPr>
          <w:szCs w:val="22"/>
          <w:highlight w:val="green"/>
        </w:rPr>
        <w:t>Approved with unanimous consent</w:t>
      </w:r>
    </w:p>
    <w:p w14:paraId="13974F32" w14:textId="48136932" w:rsidR="00045F6D" w:rsidRPr="005E0A73" w:rsidRDefault="00045F6D" w:rsidP="00045F6D">
      <w:pPr>
        <w:jc w:val="both"/>
        <w:rPr>
          <w:b/>
          <w:i/>
          <w:szCs w:val="22"/>
        </w:rPr>
      </w:pPr>
      <w:r>
        <w:rPr>
          <w:b/>
          <w:szCs w:val="22"/>
        </w:rPr>
        <w:t>Straw poll #111</w:t>
      </w:r>
      <w:r w:rsidRPr="005E0A73">
        <w:rPr>
          <w:b/>
          <w:szCs w:val="22"/>
        </w:rPr>
        <w:t xml:space="preserve"> </w:t>
      </w:r>
      <w:r>
        <w:rPr>
          <w:b/>
          <w:i/>
          <w:szCs w:val="22"/>
        </w:rPr>
        <w:t>[#SP111</w:t>
      </w:r>
      <w:r w:rsidRPr="005E0A73">
        <w:rPr>
          <w:b/>
          <w:i/>
          <w:szCs w:val="22"/>
        </w:rPr>
        <w:t>]</w:t>
      </w:r>
    </w:p>
    <w:p w14:paraId="15D9ABD6" w14:textId="77777777" w:rsidR="00176CF1" w:rsidRDefault="00176CF1" w:rsidP="00597C82">
      <w:pPr>
        <w:jc w:val="both"/>
        <w:rPr>
          <w:szCs w:val="22"/>
        </w:rPr>
      </w:pPr>
    </w:p>
    <w:p w14:paraId="38C7007B" w14:textId="36654FF6" w:rsidR="00AF5058" w:rsidRDefault="00AF5058" w:rsidP="00597C82">
      <w:pPr>
        <w:jc w:val="both"/>
        <w:rPr>
          <w:szCs w:val="22"/>
        </w:rPr>
      </w:pPr>
      <w:r>
        <w:rPr>
          <w:szCs w:val="22"/>
        </w:rPr>
        <w:t>Reference:  11-20-0777-11</w:t>
      </w:r>
      <w:r w:rsidRPr="00773C03">
        <w:rPr>
          <w:szCs w:val="22"/>
        </w:rPr>
        <w:t>-00be-minutes-for-tgbe-mac-ad-hoc-teleconferences-may-and-july-2020</w:t>
      </w:r>
    </w:p>
    <w:p w14:paraId="2DDE03E0" w14:textId="3191B9A2" w:rsidR="00473479" w:rsidRPr="005758D1" w:rsidRDefault="00473479" w:rsidP="00473479">
      <w:pPr>
        <w:pStyle w:val="Heading2"/>
        <w:rPr>
          <w:u w:val="none"/>
          <w:lang w:val="en-US"/>
        </w:rPr>
      </w:pPr>
      <w:bookmarkStart w:id="2080" w:name="_Toc47082172"/>
      <w:r>
        <w:rPr>
          <w:u w:val="none"/>
          <w:lang w:val="en-US"/>
        </w:rPr>
        <w:t>June 29 (Joint):  4</w:t>
      </w:r>
      <w:r w:rsidRPr="005758D1">
        <w:rPr>
          <w:u w:val="none"/>
          <w:lang w:val="en-US"/>
        </w:rPr>
        <w:t xml:space="preserve"> </w:t>
      </w:r>
      <w:r>
        <w:rPr>
          <w:u w:val="none"/>
          <w:lang w:val="en-US"/>
        </w:rPr>
        <w:t>SPs</w:t>
      </w:r>
      <w:bookmarkEnd w:id="2080"/>
    </w:p>
    <w:p w14:paraId="5BFF248B" w14:textId="77777777" w:rsidR="00473479" w:rsidRDefault="00473479" w:rsidP="00597C82">
      <w:pPr>
        <w:jc w:val="both"/>
        <w:rPr>
          <w:szCs w:val="22"/>
        </w:rPr>
      </w:pPr>
    </w:p>
    <w:p w14:paraId="7E0DAAE4" w14:textId="1DD8ED8D" w:rsidR="00473479" w:rsidRPr="00A90E8D" w:rsidRDefault="00473479" w:rsidP="00597C82">
      <w:pPr>
        <w:jc w:val="both"/>
        <w:rPr>
          <w:b/>
          <w:szCs w:val="22"/>
        </w:rPr>
      </w:pPr>
      <w:r w:rsidRPr="00A90E8D">
        <w:rPr>
          <w:b/>
          <w:szCs w:val="22"/>
        </w:rPr>
        <w:t>20/</w:t>
      </w:r>
      <w:r w:rsidR="00A90E8D" w:rsidRPr="00A90E8D">
        <w:rPr>
          <w:b/>
          <w:szCs w:val="22"/>
        </w:rPr>
        <w:t>0755r1 (Non-STR AP Operation, Jinjing Jiang, Apple)</w:t>
      </w:r>
    </w:p>
    <w:p w14:paraId="6A4C3500" w14:textId="77777777" w:rsidR="00473479" w:rsidRDefault="00473479" w:rsidP="00597C82">
      <w:pPr>
        <w:jc w:val="both"/>
        <w:rPr>
          <w:szCs w:val="22"/>
        </w:rPr>
      </w:pPr>
    </w:p>
    <w:p w14:paraId="261E0920" w14:textId="3657BE8E" w:rsidR="00A90E8D" w:rsidRDefault="00A90E8D" w:rsidP="00597C82">
      <w:pPr>
        <w:jc w:val="both"/>
        <w:rPr>
          <w:szCs w:val="22"/>
        </w:rPr>
      </w:pPr>
      <w:r>
        <w:rPr>
          <w:szCs w:val="22"/>
        </w:rPr>
        <w:t>SP#1</w:t>
      </w:r>
    </w:p>
    <w:p w14:paraId="3209A04F" w14:textId="77777777" w:rsidR="00A90E8D" w:rsidRDefault="00A90E8D" w:rsidP="00597C82">
      <w:pPr>
        <w:jc w:val="both"/>
        <w:rPr>
          <w:szCs w:val="22"/>
        </w:rPr>
      </w:pPr>
    </w:p>
    <w:p w14:paraId="6CDF9A6B" w14:textId="77777777" w:rsidR="00833D5E" w:rsidRPr="00833D5E" w:rsidRDefault="00833D5E" w:rsidP="00833D5E">
      <w:pPr>
        <w:jc w:val="both"/>
        <w:rPr>
          <w:szCs w:val="22"/>
        </w:rPr>
      </w:pPr>
      <w:r w:rsidRPr="00833D5E">
        <w:rPr>
          <w:szCs w:val="22"/>
        </w:rPr>
        <w:t>Do you agree to define mechanisms to support the operation of a Non-STR AP MLD in R1?</w:t>
      </w:r>
    </w:p>
    <w:p w14:paraId="5D04977C" w14:textId="77777777" w:rsidR="00A05353" w:rsidRDefault="00833D5E" w:rsidP="00833D5E">
      <w:pPr>
        <w:jc w:val="both"/>
        <w:rPr>
          <w:szCs w:val="22"/>
        </w:rPr>
      </w:pPr>
      <w:r>
        <w:rPr>
          <w:szCs w:val="22"/>
        </w:rPr>
        <w:t xml:space="preserve">Note:  </w:t>
      </w:r>
    </w:p>
    <w:p w14:paraId="68CCC12E" w14:textId="14345D38" w:rsidR="00A90E8D" w:rsidRPr="00A05353" w:rsidRDefault="00833D5E" w:rsidP="00A05353">
      <w:pPr>
        <w:pStyle w:val="ListParagraph"/>
        <w:numPr>
          <w:ilvl w:val="0"/>
          <w:numId w:val="107"/>
        </w:numPr>
        <w:jc w:val="both"/>
        <w:rPr>
          <w:szCs w:val="22"/>
        </w:rPr>
      </w:pPr>
      <w:r w:rsidRPr="00A05353">
        <w:rPr>
          <w:szCs w:val="22"/>
        </w:rPr>
        <w:t>The mechanisms are limited to instantiate a Non-STR Non-AP MLD as a Soft AP that could utilize all its links. The exact language to govern such scope is TBD.</w:t>
      </w:r>
    </w:p>
    <w:p w14:paraId="79EE8DD5" w14:textId="77777777" w:rsidR="00A90E8D" w:rsidRDefault="00A90E8D" w:rsidP="00597C82">
      <w:pPr>
        <w:jc w:val="both"/>
        <w:rPr>
          <w:szCs w:val="22"/>
        </w:rPr>
      </w:pPr>
    </w:p>
    <w:p w14:paraId="7730FE35" w14:textId="70BDFBEC" w:rsidR="00833D5E" w:rsidRPr="005E0A73" w:rsidRDefault="00833D5E" w:rsidP="00833D5E">
      <w:pPr>
        <w:jc w:val="both"/>
        <w:rPr>
          <w:szCs w:val="22"/>
        </w:rPr>
      </w:pPr>
      <w:r w:rsidRPr="00620776">
        <w:rPr>
          <w:szCs w:val="22"/>
          <w:highlight w:val="green"/>
        </w:rPr>
        <w:t>Y/N/A: 70/17/38</w:t>
      </w:r>
    </w:p>
    <w:p w14:paraId="2D9538F5" w14:textId="1EC70D6A" w:rsidR="00833D5E" w:rsidRPr="005E0A73" w:rsidRDefault="00833D5E" w:rsidP="00833D5E">
      <w:pPr>
        <w:jc w:val="both"/>
        <w:rPr>
          <w:b/>
          <w:i/>
          <w:szCs w:val="22"/>
        </w:rPr>
      </w:pPr>
      <w:r>
        <w:rPr>
          <w:b/>
          <w:szCs w:val="22"/>
        </w:rPr>
        <w:t>Straw poll #112</w:t>
      </w:r>
      <w:r w:rsidRPr="005E0A73">
        <w:rPr>
          <w:b/>
          <w:szCs w:val="22"/>
        </w:rPr>
        <w:t xml:space="preserve"> </w:t>
      </w:r>
      <w:r>
        <w:rPr>
          <w:b/>
          <w:i/>
          <w:szCs w:val="22"/>
        </w:rPr>
        <w:t>[#SP112</w:t>
      </w:r>
      <w:r w:rsidRPr="005E0A73">
        <w:rPr>
          <w:b/>
          <w:i/>
          <w:szCs w:val="22"/>
        </w:rPr>
        <w:t>]</w:t>
      </w:r>
    </w:p>
    <w:p w14:paraId="621C19D8" w14:textId="7F416377" w:rsidR="00833D5E" w:rsidRPr="007A29BC" w:rsidRDefault="007A29BC" w:rsidP="00597C82">
      <w:pPr>
        <w:jc w:val="both"/>
        <w:rPr>
          <w:color w:val="FF0000"/>
          <w:szCs w:val="22"/>
        </w:rPr>
      </w:pPr>
      <w:r w:rsidRPr="007A29BC">
        <w:rPr>
          <w:color w:val="FF0000"/>
          <w:szCs w:val="22"/>
        </w:rPr>
        <w:t>Editor’s note:  The motion to approve Straw Poll #112 was failed on July 30, 2020.  Per Chair’s ruling, the straw poll text is now removed from Section 6.8.</w:t>
      </w:r>
    </w:p>
    <w:p w14:paraId="30BF7BA4" w14:textId="77777777" w:rsidR="00833D5E" w:rsidRDefault="00833D5E" w:rsidP="00597C82">
      <w:pPr>
        <w:jc w:val="both"/>
        <w:rPr>
          <w:szCs w:val="22"/>
        </w:rPr>
      </w:pPr>
    </w:p>
    <w:p w14:paraId="6DC1EB46" w14:textId="7550982B" w:rsidR="00AE4230" w:rsidRPr="00AC61E2" w:rsidRDefault="00AE4230" w:rsidP="00597C82">
      <w:pPr>
        <w:jc w:val="both"/>
        <w:rPr>
          <w:b/>
          <w:szCs w:val="22"/>
        </w:rPr>
      </w:pPr>
      <w:r w:rsidRPr="00AC61E2">
        <w:rPr>
          <w:b/>
          <w:szCs w:val="22"/>
        </w:rPr>
        <w:t>20/</w:t>
      </w:r>
      <w:r w:rsidR="00AC61E2" w:rsidRPr="00AC61E2">
        <w:rPr>
          <w:b/>
          <w:szCs w:val="22"/>
        </w:rPr>
        <w:t>0574r0 (C-TDMA definition, Laurent Carious, Intel)</w:t>
      </w:r>
    </w:p>
    <w:p w14:paraId="78051055" w14:textId="77777777" w:rsidR="00AC61E2" w:rsidRDefault="00AC61E2" w:rsidP="00597C82">
      <w:pPr>
        <w:jc w:val="both"/>
        <w:rPr>
          <w:szCs w:val="22"/>
        </w:rPr>
      </w:pPr>
    </w:p>
    <w:p w14:paraId="652036CF" w14:textId="061FCA1E" w:rsidR="00AC61E2" w:rsidRDefault="00AC61E2" w:rsidP="00597C82">
      <w:pPr>
        <w:jc w:val="both"/>
        <w:rPr>
          <w:szCs w:val="22"/>
        </w:rPr>
      </w:pPr>
      <w:r>
        <w:rPr>
          <w:szCs w:val="22"/>
        </w:rPr>
        <w:t>SP#1</w:t>
      </w:r>
    </w:p>
    <w:p w14:paraId="6089160D" w14:textId="77777777" w:rsidR="00AC61E2" w:rsidRDefault="00AC61E2" w:rsidP="00597C82">
      <w:pPr>
        <w:jc w:val="both"/>
        <w:rPr>
          <w:szCs w:val="22"/>
        </w:rPr>
      </w:pPr>
    </w:p>
    <w:p w14:paraId="13B7F8A5" w14:textId="77777777" w:rsidR="001F5C4A" w:rsidRDefault="001F5C4A" w:rsidP="001F5C4A">
      <w:pPr>
        <w:jc w:val="both"/>
        <w:rPr>
          <w:szCs w:val="22"/>
        </w:rPr>
      </w:pPr>
      <w:r w:rsidRPr="001F5C4A">
        <w:rPr>
          <w:szCs w:val="22"/>
        </w:rPr>
        <w:t>Do you agree to add the</w:t>
      </w:r>
      <w:r>
        <w:rPr>
          <w:szCs w:val="22"/>
        </w:rPr>
        <w:t xml:space="preserve"> following to the 802.11be SFD:</w:t>
      </w:r>
    </w:p>
    <w:p w14:paraId="19F07806" w14:textId="77777777" w:rsidR="001F5C4A" w:rsidRDefault="001F5C4A" w:rsidP="001F5C4A">
      <w:pPr>
        <w:pStyle w:val="ListParagraph"/>
        <w:numPr>
          <w:ilvl w:val="0"/>
          <w:numId w:val="107"/>
        </w:numPr>
        <w:jc w:val="both"/>
        <w:rPr>
          <w:szCs w:val="22"/>
        </w:rPr>
      </w:pPr>
      <w:r w:rsidRPr="001F5C4A">
        <w:rPr>
          <w:szCs w:val="22"/>
        </w:rPr>
        <w:t>The procedure for a sharing AP to share its TxOP time of an obtained TxOP with a shared AP, is called C-TDMA if each time period within the TxOP is only allocated to a single shared AP.</w:t>
      </w:r>
    </w:p>
    <w:p w14:paraId="5ABB42DF" w14:textId="77777777" w:rsidR="001F5C4A" w:rsidRDefault="001F5C4A" w:rsidP="001F5C4A">
      <w:pPr>
        <w:pStyle w:val="ListParagraph"/>
        <w:numPr>
          <w:ilvl w:val="0"/>
          <w:numId w:val="107"/>
        </w:numPr>
        <w:jc w:val="both"/>
        <w:rPr>
          <w:szCs w:val="22"/>
        </w:rPr>
      </w:pPr>
      <w:r w:rsidRPr="001F5C4A">
        <w:rPr>
          <w:szCs w:val="22"/>
        </w:rPr>
        <w:t>During the time period allocated to a shared AP, the shared AP can do any PPDU transmissions, including sending DL PPDUs or soliciting UL PPDUs</w:t>
      </w:r>
    </w:p>
    <w:p w14:paraId="348F3820" w14:textId="5D014EA9" w:rsidR="00AC61E2" w:rsidRPr="001F5C4A" w:rsidRDefault="001F5C4A" w:rsidP="001F5C4A">
      <w:pPr>
        <w:jc w:val="both"/>
        <w:rPr>
          <w:szCs w:val="22"/>
        </w:rPr>
      </w:pPr>
      <w:r w:rsidRPr="001F5C4A">
        <w:rPr>
          <w:szCs w:val="22"/>
        </w:rPr>
        <w:t>NOTE: a time period is a subset of the total TxOP time</w:t>
      </w:r>
    </w:p>
    <w:p w14:paraId="75309C1F" w14:textId="77777777" w:rsidR="00AE4230" w:rsidRDefault="00AE4230" w:rsidP="00597C82">
      <w:pPr>
        <w:jc w:val="both"/>
        <w:rPr>
          <w:szCs w:val="22"/>
        </w:rPr>
      </w:pPr>
    </w:p>
    <w:p w14:paraId="6AB94D58" w14:textId="57DA1C07" w:rsidR="001F5C4A" w:rsidRPr="005E0A73" w:rsidRDefault="001F5C4A" w:rsidP="001F5C4A">
      <w:pPr>
        <w:jc w:val="both"/>
        <w:rPr>
          <w:szCs w:val="22"/>
        </w:rPr>
      </w:pPr>
      <w:r w:rsidRPr="001F5C4A">
        <w:rPr>
          <w:szCs w:val="22"/>
          <w:highlight w:val="red"/>
        </w:rPr>
        <w:t>Y/N/A: 48/31/33</w:t>
      </w:r>
    </w:p>
    <w:p w14:paraId="60777BBC" w14:textId="77777777" w:rsidR="001F5C4A" w:rsidRDefault="001F5C4A" w:rsidP="00597C82">
      <w:pPr>
        <w:jc w:val="both"/>
        <w:rPr>
          <w:szCs w:val="22"/>
        </w:rPr>
      </w:pPr>
    </w:p>
    <w:p w14:paraId="5618CF83" w14:textId="77777777" w:rsidR="004A7F2E" w:rsidRDefault="004A7F2E">
      <w:pPr>
        <w:rPr>
          <w:b/>
          <w:szCs w:val="22"/>
        </w:rPr>
      </w:pPr>
      <w:r>
        <w:rPr>
          <w:b/>
          <w:szCs w:val="22"/>
        </w:rPr>
        <w:br w:type="page"/>
      </w:r>
    </w:p>
    <w:p w14:paraId="76C6DA37" w14:textId="2B9389C3" w:rsidR="001F5C4A" w:rsidRPr="004A7F2E" w:rsidRDefault="001F5C4A" w:rsidP="00597C82">
      <w:pPr>
        <w:jc w:val="both"/>
        <w:rPr>
          <w:b/>
          <w:szCs w:val="22"/>
        </w:rPr>
      </w:pPr>
      <w:r w:rsidRPr="004A7F2E">
        <w:rPr>
          <w:b/>
          <w:szCs w:val="22"/>
        </w:rPr>
        <w:lastRenderedPageBreak/>
        <w:t>20/</w:t>
      </w:r>
      <w:r w:rsidR="002F0811" w:rsidRPr="004A7F2E">
        <w:rPr>
          <w:b/>
          <w:szCs w:val="22"/>
        </w:rPr>
        <w:t>0560r0 (Multi-AP Configuration and Resource Allocation, Po-Kai Huang, Intel)</w:t>
      </w:r>
    </w:p>
    <w:p w14:paraId="15771866" w14:textId="77777777" w:rsidR="002F0811" w:rsidRDefault="002F0811" w:rsidP="00597C82">
      <w:pPr>
        <w:jc w:val="both"/>
        <w:rPr>
          <w:szCs w:val="22"/>
        </w:rPr>
      </w:pPr>
    </w:p>
    <w:p w14:paraId="726F4D02" w14:textId="47F12248" w:rsidR="002F0811" w:rsidRDefault="0035378C" w:rsidP="00597C82">
      <w:pPr>
        <w:jc w:val="both"/>
        <w:rPr>
          <w:szCs w:val="22"/>
        </w:rPr>
      </w:pPr>
      <w:r>
        <w:rPr>
          <w:szCs w:val="22"/>
        </w:rPr>
        <w:t>SP#1</w:t>
      </w:r>
    </w:p>
    <w:p w14:paraId="0880956D" w14:textId="77777777" w:rsidR="0035378C" w:rsidRDefault="0035378C" w:rsidP="00597C82">
      <w:pPr>
        <w:jc w:val="both"/>
        <w:rPr>
          <w:szCs w:val="22"/>
        </w:rPr>
      </w:pPr>
    </w:p>
    <w:p w14:paraId="0E6C9E92" w14:textId="125495C9" w:rsidR="004A7F2E" w:rsidRPr="004A7F2E" w:rsidRDefault="004A7F2E" w:rsidP="004A7F2E">
      <w:pPr>
        <w:jc w:val="both"/>
        <w:rPr>
          <w:szCs w:val="22"/>
        </w:rPr>
      </w:pPr>
      <w:r>
        <w:rPr>
          <w:szCs w:val="22"/>
        </w:rPr>
        <w:t>Do you support the following:</w:t>
      </w:r>
    </w:p>
    <w:p w14:paraId="673B5CBB" w14:textId="77777777" w:rsidR="004A7F2E" w:rsidRDefault="004A7F2E" w:rsidP="004A7F2E">
      <w:pPr>
        <w:pStyle w:val="ListParagraph"/>
        <w:numPr>
          <w:ilvl w:val="0"/>
          <w:numId w:val="108"/>
        </w:numPr>
        <w:jc w:val="both"/>
        <w:rPr>
          <w:szCs w:val="22"/>
        </w:rPr>
      </w:pPr>
      <w:r w:rsidRPr="004A7F2E">
        <w:rPr>
          <w:szCs w:val="22"/>
        </w:rPr>
        <w:t>Sharing AP and Shared AP may not have the same primary 20 MHz channel</w:t>
      </w:r>
    </w:p>
    <w:p w14:paraId="50E529F9" w14:textId="77777777" w:rsidR="004A7F2E" w:rsidRDefault="004A7F2E" w:rsidP="004A7F2E">
      <w:pPr>
        <w:pStyle w:val="ListParagraph"/>
        <w:numPr>
          <w:ilvl w:val="0"/>
          <w:numId w:val="108"/>
        </w:numPr>
        <w:jc w:val="both"/>
        <w:rPr>
          <w:szCs w:val="22"/>
        </w:rPr>
      </w:pPr>
      <w:r w:rsidRPr="004A7F2E">
        <w:rPr>
          <w:szCs w:val="22"/>
        </w:rPr>
        <w:t>The primary 20 MHz channel of the shared AP shall be within the BSS operating channel width of the sharing AP</w:t>
      </w:r>
    </w:p>
    <w:p w14:paraId="42D63DF6" w14:textId="0288058F" w:rsidR="0035378C" w:rsidRPr="004A7F2E" w:rsidRDefault="004A7F2E" w:rsidP="004A7F2E">
      <w:pPr>
        <w:pStyle w:val="ListParagraph"/>
        <w:numPr>
          <w:ilvl w:val="0"/>
          <w:numId w:val="108"/>
        </w:numPr>
        <w:jc w:val="both"/>
        <w:rPr>
          <w:szCs w:val="22"/>
        </w:rPr>
      </w:pPr>
      <w:r w:rsidRPr="004A7F2E">
        <w:rPr>
          <w:szCs w:val="22"/>
        </w:rPr>
        <w:t>The primary 20 MHz channel of the sharing AP shall be within the BSS operating channel width of the shared AP</w:t>
      </w:r>
    </w:p>
    <w:p w14:paraId="50946592" w14:textId="77777777" w:rsidR="001F5C4A" w:rsidRDefault="001F5C4A" w:rsidP="00597C82">
      <w:pPr>
        <w:jc w:val="both"/>
        <w:rPr>
          <w:szCs w:val="22"/>
        </w:rPr>
      </w:pPr>
    </w:p>
    <w:p w14:paraId="20D4379B" w14:textId="0F6773AF" w:rsidR="004A7F2E" w:rsidRPr="005E0A73" w:rsidRDefault="004A7F2E" w:rsidP="004A7F2E">
      <w:pPr>
        <w:jc w:val="both"/>
        <w:rPr>
          <w:szCs w:val="22"/>
        </w:rPr>
      </w:pPr>
      <w:r w:rsidRPr="00620776">
        <w:rPr>
          <w:szCs w:val="22"/>
          <w:highlight w:val="green"/>
        </w:rPr>
        <w:t xml:space="preserve">Y/N/A: </w:t>
      </w:r>
      <w:r w:rsidR="00650AB6">
        <w:rPr>
          <w:szCs w:val="22"/>
          <w:highlight w:val="green"/>
        </w:rPr>
        <w:t>58</w:t>
      </w:r>
      <w:r w:rsidRPr="00620776">
        <w:rPr>
          <w:szCs w:val="22"/>
          <w:highlight w:val="green"/>
        </w:rPr>
        <w:t>/</w:t>
      </w:r>
      <w:r w:rsidR="00650AB6">
        <w:rPr>
          <w:szCs w:val="22"/>
          <w:highlight w:val="green"/>
        </w:rPr>
        <w:t>1</w:t>
      </w:r>
      <w:r w:rsidRPr="00620776">
        <w:rPr>
          <w:szCs w:val="22"/>
          <w:highlight w:val="green"/>
        </w:rPr>
        <w:t>1/3</w:t>
      </w:r>
      <w:r w:rsidR="00650AB6">
        <w:rPr>
          <w:szCs w:val="22"/>
          <w:highlight w:val="green"/>
        </w:rPr>
        <w:t>4</w:t>
      </w:r>
    </w:p>
    <w:p w14:paraId="0865EFE8" w14:textId="6349F138" w:rsidR="004A7F2E" w:rsidRPr="005E0A73" w:rsidRDefault="004A7F2E" w:rsidP="004A7F2E">
      <w:pPr>
        <w:jc w:val="both"/>
        <w:rPr>
          <w:b/>
          <w:i/>
          <w:szCs w:val="22"/>
        </w:rPr>
      </w:pPr>
      <w:r>
        <w:rPr>
          <w:b/>
          <w:szCs w:val="22"/>
        </w:rPr>
        <w:t>Straw poll #113</w:t>
      </w:r>
      <w:r w:rsidRPr="005E0A73">
        <w:rPr>
          <w:b/>
          <w:szCs w:val="22"/>
        </w:rPr>
        <w:t xml:space="preserve"> </w:t>
      </w:r>
      <w:r>
        <w:rPr>
          <w:b/>
          <w:i/>
          <w:szCs w:val="22"/>
        </w:rPr>
        <w:t>[#SP113</w:t>
      </w:r>
      <w:r w:rsidRPr="005E0A73">
        <w:rPr>
          <w:b/>
          <w:i/>
          <w:szCs w:val="22"/>
        </w:rPr>
        <w:t>]</w:t>
      </w:r>
    </w:p>
    <w:p w14:paraId="06C00C73" w14:textId="77777777" w:rsidR="001F5C4A" w:rsidRDefault="001F5C4A" w:rsidP="00597C82">
      <w:pPr>
        <w:jc w:val="both"/>
        <w:rPr>
          <w:szCs w:val="22"/>
        </w:rPr>
      </w:pPr>
    </w:p>
    <w:p w14:paraId="0A684CC7" w14:textId="77777777" w:rsidR="004A7F2E" w:rsidRDefault="004A7F2E" w:rsidP="00597C82">
      <w:pPr>
        <w:jc w:val="both"/>
        <w:rPr>
          <w:szCs w:val="22"/>
        </w:rPr>
      </w:pPr>
    </w:p>
    <w:p w14:paraId="17898E76" w14:textId="18A4B3C3" w:rsidR="007B1679" w:rsidRDefault="00A2576D" w:rsidP="00597C82">
      <w:pPr>
        <w:jc w:val="both"/>
        <w:rPr>
          <w:szCs w:val="22"/>
        </w:rPr>
      </w:pPr>
      <w:r>
        <w:rPr>
          <w:szCs w:val="22"/>
        </w:rPr>
        <w:t>SP#2</w:t>
      </w:r>
    </w:p>
    <w:p w14:paraId="2243A885" w14:textId="77777777" w:rsidR="00A2576D" w:rsidRDefault="00A2576D" w:rsidP="00597C82">
      <w:pPr>
        <w:jc w:val="both"/>
        <w:rPr>
          <w:szCs w:val="22"/>
        </w:rPr>
      </w:pPr>
    </w:p>
    <w:p w14:paraId="154E54BD" w14:textId="77777777" w:rsidR="00A2576D" w:rsidRPr="00A2576D" w:rsidRDefault="00A2576D" w:rsidP="00A2576D">
      <w:pPr>
        <w:jc w:val="both"/>
        <w:rPr>
          <w:szCs w:val="22"/>
        </w:rPr>
      </w:pPr>
      <w:r w:rsidRPr="00A2576D">
        <w:rPr>
          <w:szCs w:val="22"/>
        </w:rPr>
        <w:t>Do you support defining the modes of AP coordination that share frequency resources with one or more APs within the AP candidate set only for:</w:t>
      </w:r>
    </w:p>
    <w:p w14:paraId="6EE93BFE" w14:textId="77777777" w:rsidR="00A2576D" w:rsidRDefault="00A2576D" w:rsidP="00A2576D">
      <w:pPr>
        <w:pStyle w:val="ListParagraph"/>
        <w:numPr>
          <w:ilvl w:val="0"/>
          <w:numId w:val="109"/>
        </w:numPr>
        <w:jc w:val="both"/>
        <w:rPr>
          <w:szCs w:val="22"/>
        </w:rPr>
      </w:pPr>
      <w:r w:rsidRPr="00A2576D">
        <w:rPr>
          <w:szCs w:val="22"/>
        </w:rPr>
        <w:t>20 MHz channels allocated by a sharing AP to a shared AP within the BSS operating channel of the shared AP</w:t>
      </w:r>
    </w:p>
    <w:p w14:paraId="79D90802" w14:textId="04AF8374" w:rsidR="00A2576D" w:rsidRPr="00A2576D" w:rsidRDefault="00A2576D" w:rsidP="00A2576D">
      <w:pPr>
        <w:pStyle w:val="ListParagraph"/>
        <w:numPr>
          <w:ilvl w:val="0"/>
          <w:numId w:val="109"/>
        </w:numPr>
        <w:jc w:val="both"/>
        <w:rPr>
          <w:szCs w:val="22"/>
        </w:rPr>
      </w:pPr>
      <w:r w:rsidRPr="00A2576D">
        <w:rPr>
          <w:szCs w:val="22"/>
        </w:rPr>
        <w:t>Note: 20 MHz channels allocated by a sharing AP within the 20 MHz channels on which the sharing AP gained channel access</w:t>
      </w:r>
    </w:p>
    <w:p w14:paraId="16152678" w14:textId="77777777" w:rsidR="00A2576D" w:rsidRPr="00A2576D" w:rsidRDefault="00A2576D" w:rsidP="00A2576D">
      <w:pPr>
        <w:jc w:val="both"/>
        <w:rPr>
          <w:szCs w:val="22"/>
        </w:rPr>
      </w:pPr>
    </w:p>
    <w:p w14:paraId="6A3399B5" w14:textId="2C521092" w:rsidR="000E1AF7" w:rsidRDefault="000E1AF7" w:rsidP="00A2576D">
      <w:pPr>
        <w:jc w:val="both"/>
        <w:rPr>
          <w:szCs w:val="22"/>
        </w:rPr>
      </w:pPr>
      <w:r w:rsidRPr="00620776">
        <w:rPr>
          <w:szCs w:val="22"/>
          <w:highlight w:val="green"/>
        </w:rPr>
        <w:t xml:space="preserve">Y/N/A: </w:t>
      </w:r>
      <w:r>
        <w:rPr>
          <w:szCs w:val="22"/>
          <w:highlight w:val="green"/>
        </w:rPr>
        <w:t>50</w:t>
      </w:r>
      <w:r w:rsidRPr="00620776">
        <w:rPr>
          <w:szCs w:val="22"/>
          <w:highlight w:val="green"/>
        </w:rPr>
        <w:t>/</w:t>
      </w:r>
      <w:r>
        <w:rPr>
          <w:szCs w:val="22"/>
          <w:highlight w:val="green"/>
        </w:rPr>
        <w:t>7</w:t>
      </w:r>
      <w:r w:rsidRPr="00620776">
        <w:rPr>
          <w:szCs w:val="22"/>
          <w:highlight w:val="green"/>
        </w:rPr>
        <w:t>/</w:t>
      </w:r>
      <w:r>
        <w:rPr>
          <w:szCs w:val="22"/>
          <w:highlight w:val="green"/>
        </w:rPr>
        <w:t>4</w:t>
      </w:r>
      <w:r w:rsidRPr="00620776">
        <w:rPr>
          <w:szCs w:val="22"/>
          <w:highlight w:val="green"/>
        </w:rPr>
        <w:t>3</w:t>
      </w:r>
    </w:p>
    <w:p w14:paraId="6A24D022" w14:textId="088416A6" w:rsidR="000E1AF7" w:rsidRPr="005E0A73" w:rsidRDefault="000E1AF7" w:rsidP="000E1AF7">
      <w:pPr>
        <w:jc w:val="both"/>
        <w:rPr>
          <w:b/>
          <w:i/>
          <w:szCs w:val="22"/>
        </w:rPr>
      </w:pPr>
      <w:r>
        <w:rPr>
          <w:b/>
          <w:szCs w:val="22"/>
        </w:rPr>
        <w:t>Straw poll #114</w:t>
      </w:r>
      <w:r w:rsidRPr="005E0A73">
        <w:rPr>
          <w:b/>
          <w:szCs w:val="22"/>
        </w:rPr>
        <w:t xml:space="preserve"> </w:t>
      </w:r>
      <w:r>
        <w:rPr>
          <w:b/>
          <w:i/>
          <w:szCs w:val="22"/>
        </w:rPr>
        <w:t>[#SP114</w:t>
      </w:r>
      <w:r w:rsidRPr="005E0A73">
        <w:rPr>
          <w:b/>
          <w:i/>
          <w:szCs w:val="22"/>
        </w:rPr>
        <w:t>]</w:t>
      </w:r>
    </w:p>
    <w:p w14:paraId="4EA1571F" w14:textId="77777777" w:rsidR="007B1679" w:rsidRDefault="007B1679" w:rsidP="00597C82">
      <w:pPr>
        <w:jc w:val="both"/>
        <w:rPr>
          <w:szCs w:val="22"/>
        </w:rPr>
      </w:pPr>
    </w:p>
    <w:p w14:paraId="3651D747" w14:textId="7302C32A" w:rsidR="004D7FBD" w:rsidRDefault="00473479" w:rsidP="00597C82">
      <w:pPr>
        <w:jc w:val="both"/>
        <w:rPr>
          <w:szCs w:val="22"/>
        </w:rPr>
      </w:pPr>
      <w:r>
        <w:rPr>
          <w:szCs w:val="22"/>
        </w:rPr>
        <w:t xml:space="preserve">Reference:  </w:t>
      </w:r>
      <w:r w:rsidR="000A3EAE" w:rsidRPr="000A3EAE">
        <w:rPr>
          <w:szCs w:val="22"/>
        </w:rPr>
        <w:t>11-20-0775-04-00be-may-july-tgbe-teleconference-minutes</w:t>
      </w:r>
    </w:p>
    <w:p w14:paraId="0480D2C2" w14:textId="0A7B287B" w:rsidR="004D7FBD" w:rsidRPr="005758D1" w:rsidRDefault="004D7FBD" w:rsidP="004D7FBD">
      <w:pPr>
        <w:pStyle w:val="Heading2"/>
        <w:rPr>
          <w:u w:val="none"/>
          <w:lang w:val="en-US"/>
        </w:rPr>
      </w:pPr>
      <w:bookmarkStart w:id="2081" w:name="_Toc47082173"/>
      <w:r>
        <w:rPr>
          <w:u w:val="none"/>
          <w:lang w:val="en-US"/>
        </w:rPr>
        <w:t xml:space="preserve">July 2 (PHY):  </w:t>
      </w:r>
      <w:r w:rsidR="00256B49">
        <w:rPr>
          <w:u w:val="none"/>
          <w:lang w:val="en-US"/>
        </w:rPr>
        <w:t>3</w:t>
      </w:r>
      <w:r w:rsidRPr="005758D1">
        <w:rPr>
          <w:u w:val="none"/>
          <w:lang w:val="en-US"/>
        </w:rPr>
        <w:t xml:space="preserve"> </w:t>
      </w:r>
      <w:r>
        <w:rPr>
          <w:u w:val="none"/>
          <w:lang w:val="en-US"/>
        </w:rPr>
        <w:t>SPs</w:t>
      </w:r>
      <w:bookmarkEnd w:id="2081"/>
    </w:p>
    <w:p w14:paraId="500AD819" w14:textId="77777777" w:rsidR="004D7FBD" w:rsidRDefault="004D7FBD" w:rsidP="00597C82">
      <w:pPr>
        <w:jc w:val="both"/>
        <w:rPr>
          <w:szCs w:val="22"/>
        </w:rPr>
      </w:pPr>
    </w:p>
    <w:p w14:paraId="0DADB0E9" w14:textId="77777777" w:rsidR="00B85A86" w:rsidRPr="00B85A86" w:rsidRDefault="004D7FBD" w:rsidP="00597C82">
      <w:pPr>
        <w:jc w:val="both"/>
        <w:rPr>
          <w:b/>
          <w:szCs w:val="22"/>
        </w:rPr>
      </w:pPr>
      <w:r w:rsidRPr="00B85A86">
        <w:rPr>
          <w:b/>
          <w:szCs w:val="22"/>
        </w:rPr>
        <w:t>20/</w:t>
      </w:r>
      <w:r w:rsidR="00B85A86" w:rsidRPr="00B85A86">
        <w:rPr>
          <w:b/>
          <w:szCs w:val="22"/>
        </w:rPr>
        <w:t>0953r0 (320 Channelization, Ron Porat, Broadcom)</w:t>
      </w:r>
    </w:p>
    <w:p w14:paraId="2BE63D89" w14:textId="76454A03" w:rsidR="004D7FBD" w:rsidRDefault="00B85A86" w:rsidP="00597C82">
      <w:pPr>
        <w:jc w:val="both"/>
        <w:rPr>
          <w:szCs w:val="22"/>
        </w:rPr>
      </w:pPr>
      <w:r w:rsidRPr="00B85A86">
        <w:rPr>
          <w:b/>
          <w:szCs w:val="22"/>
        </w:rPr>
        <w:br/>
      </w:r>
      <w:r>
        <w:rPr>
          <w:szCs w:val="22"/>
        </w:rPr>
        <w:t>SP#1</w:t>
      </w:r>
    </w:p>
    <w:p w14:paraId="2949387E" w14:textId="77777777" w:rsidR="00B85A86" w:rsidRDefault="00B85A86" w:rsidP="00597C82">
      <w:pPr>
        <w:jc w:val="both"/>
        <w:rPr>
          <w:szCs w:val="22"/>
        </w:rPr>
      </w:pPr>
    </w:p>
    <w:p w14:paraId="0889169D" w14:textId="20027AE5" w:rsidR="00B85A86" w:rsidRDefault="00B85A86" w:rsidP="00597C82">
      <w:pPr>
        <w:jc w:val="both"/>
        <w:rPr>
          <w:szCs w:val="22"/>
        </w:rPr>
      </w:pPr>
      <w:r w:rsidRPr="00B85A86">
        <w:rPr>
          <w:szCs w:val="22"/>
        </w:rPr>
        <w:t>Do you support defining 320MHz channels as any two adjacent 160MHz channels?</w:t>
      </w:r>
    </w:p>
    <w:p w14:paraId="3E7875C0" w14:textId="77777777" w:rsidR="00B85A86" w:rsidRDefault="00B85A86" w:rsidP="00597C82">
      <w:pPr>
        <w:jc w:val="both"/>
        <w:rPr>
          <w:szCs w:val="22"/>
        </w:rPr>
      </w:pPr>
    </w:p>
    <w:p w14:paraId="1AF2F64C" w14:textId="0661D5D4" w:rsidR="00B85A86" w:rsidRDefault="00B85A86" w:rsidP="00B85A86">
      <w:pPr>
        <w:jc w:val="both"/>
        <w:rPr>
          <w:szCs w:val="22"/>
        </w:rPr>
      </w:pPr>
      <w:r w:rsidRPr="00620776">
        <w:rPr>
          <w:szCs w:val="22"/>
          <w:highlight w:val="green"/>
        </w:rPr>
        <w:t xml:space="preserve">Y/N/A: </w:t>
      </w:r>
      <w:r w:rsidR="00BB54DF">
        <w:rPr>
          <w:szCs w:val="22"/>
          <w:highlight w:val="green"/>
        </w:rPr>
        <w:t>44</w:t>
      </w:r>
      <w:r w:rsidRPr="00620776">
        <w:rPr>
          <w:szCs w:val="22"/>
          <w:highlight w:val="green"/>
        </w:rPr>
        <w:t>/</w:t>
      </w:r>
      <w:r w:rsidR="00BB54DF">
        <w:rPr>
          <w:szCs w:val="22"/>
          <w:highlight w:val="green"/>
        </w:rPr>
        <w:t>0</w:t>
      </w:r>
      <w:r w:rsidRPr="00620776">
        <w:rPr>
          <w:szCs w:val="22"/>
          <w:highlight w:val="green"/>
        </w:rPr>
        <w:t>/</w:t>
      </w:r>
      <w:r w:rsidR="00BB54DF">
        <w:rPr>
          <w:szCs w:val="22"/>
          <w:highlight w:val="green"/>
        </w:rPr>
        <w:t>6</w:t>
      </w:r>
    </w:p>
    <w:p w14:paraId="75DF809F" w14:textId="24426227" w:rsidR="00B85A86" w:rsidRPr="005E0A73" w:rsidRDefault="00B85A86" w:rsidP="00B85A86">
      <w:pPr>
        <w:jc w:val="both"/>
        <w:rPr>
          <w:b/>
          <w:i/>
          <w:szCs w:val="22"/>
        </w:rPr>
      </w:pPr>
      <w:r>
        <w:rPr>
          <w:b/>
          <w:szCs w:val="22"/>
        </w:rPr>
        <w:t>Straw poll #115</w:t>
      </w:r>
      <w:r w:rsidRPr="005E0A73">
        <w:rPr>
          <w:b/>
          <w:szCs w:val="22"/>
        </w:rPr>
        <w:t xml:space="preserve"> </w:t>
      </w:r>
      <w:r>
        <w:rPr>
          <w:b/>
          <w:i/>
          <w:szCs w:val="22"/>
        </w:rPr>
        <w:t>[#SP115</w:t>
      </w:r>
      <w:r w:rsidRPr="005E0A73">
        <w:rPr>
          <w:b/>
          <w:i/>
          <w:szCs w:val="22"/>
        </w:rPr>
        <w:t>]</w:t>
      </w:r>
    </w:p>
    <w:p w14:paraId="487892D3" w14:textId="77777777" w:rsidR="00B85A86" w:rsidRDefault="00B85A86" w:rsidP="00597C82">
      <w:pPr>
        <w:jc w:val="both"/>
        <w:rPr>
          <w:szCs w:val="22"/>
        </w:rPr>
      </w:pPr>
    </w:p>
    <w:p w14:paraId="0AB4B6A6" w14:textId="77777777" w:rsidR="00B85A86" w:rsidRDefault="00B85A86" w:rsidP="00597C82">
      <w:pPr>
        <w:jc w:val="both"/>
        <w:rPr>
          <w:szCs w:val="22"/>
        </w:rPr>
      </w:pPr>
    </w:p>
    <w:p w14:paraId="48080EDC" w14:textId="2EF8CBF3" w:rsidR="0044509D" w:rsidRPr="00D7590D" w:rsidRDefault="0044509D" w:rsidP="00597C82">
      <w:pPr>
        <w:jc w:val="both"/>
        <w:rPr>
          <w:b/>
          <w:szCs w:val="22"/>
        </w:rPr>
      </w:pPr>
      <w:r w:rsidRPr="00D7590D">
        <w:rPr>
          <w:b/>
          <w:szCs w:val="22"/>
        </w:rPr>
        <w:t>20/</w:t>
      </w:r>
      <w:r w:rsidR="002039D5" w:rsidRPr="00D7590D">
        <w:rPr>
          <w:b/>
          <w:szCs w:val="22"/>
        </w:rPr>
        <w:t>0954r0 (240MHz transmission, Xiaogang Chen, Intel)</w:t>
      </w:r>
    </w:p>
    <w:p w14:paraId="22804C38" w14:textId="77777777" w:rsidR="002039D5" w:rsidRDefault="002039D5" w:rsidP="00597C82">
      <w:pPr>
        <w:jc w:val="both"/>
        <w:rPr>
          <w:szCs w:val="22"/>
        </w:rPr>
      </w:pPr>
    </w:p>
    <w:p w14:paraId="67081665" w14:textId="48C1BFE0" w:rsidR="002039D5" w:rsidRDefault="007B47FF" w:rsidP="00597C82">
      <w:pPr>
        <w:jc w:val="both"/>
        <w:rPr>
          <w:szCs w:val="22"/>
        </w:rPr>
      </w:pPr>
      <w:r>
        <w:rPr>
          <w:szCs w:val="22"/>
        </w:rPr>
        <w:t>SP (modified)</w:t>
      </w:r>
    </w:p>
    <w:p w14:paraId="52D49DD4" w14:textId="77777777" w:rsidR="002039D5" w:rsidRDefault="002039D5" w:rsidP="00597C82">
      <w:pPr>
        <w:jc w:val="both"/>
        <w:rPr>
          <w:szCs w:val="22"/>
        </w:rPr>
      </w:pPr>
    </w:p>
    <w:p w14:paraId="406BABC4" w14:textId="77777777" w:rsidR="000307BC" w:rsidRDefault="006F1189" w:rsidP="000307BC">
      <w:pPr>
        <w:rPr>
          <w:szCs w:val="22"/>
        </w:rPr>
      </w:pPr>
      <w:r>
        <w:rPr>
          <w:szCs w:val="22"/>
        </w:rPr>
        <w:t>Do you agree that no 240 MHz ch</w:t>
      </w:r>
      <w:r w:rsidR="000307BC">
        <w:rPr>
          <w:szCs w:val="22"/>
        </w:rPr>
        <w:t>annelization is defined in 11be.</w:t>
      </w:r>
    </w:p>
    <w:p w14:paraId="24A8B9F5" w14:textId="7DA961EE" w:rsidR="006F1189" w:rsidRPr="000307BC" w:rsidRDefault="006F1189" w:rsidP="001519DC">
      <w:pPr>
        <w:pStyle w:val="ListParagraph"/>
        <w:numPr>
          <w:ilvl w:val="0"/>
          <w:numId w:val="110"/>
        </w:numPr>
        <w:rPr>
          <w:szCs w:val="22"/>
        </w:rPr>
      </w:pPr>
      <w:r w:rsidRPr="000307BC">
        <w:rPr>
          <w:szCs w:val="22"/>
        </w:rPr>
        <w:t xml:space="preserve">Note: 240/160+80 MHz entry in BW field is TBD </w:t>
      </w:r>
    </w:p>
    <w:p w14:paraId="47232999" w14:textId="77777777" w:rsidR="002039D5" w:rsidRDefault="002039D5" w:rsidP="00597C82">
      <w:pPr>
        <w:jc w:val="both"/>
        <w:rPr>
          <w:szCs w:val="22"/>
        </w:rPr>
      </w:pPr>
    </w:p>
    <w:p w14:paraId="57ABAF56" w14:textId="1C3B1256" w:rsidR="00D7590D" w:rsidRDefault="00D7590D" w:rsidP="00D7590D">
      <w:pPr>
        <w:jc w:val="both"/>
        <w:rPr>
          <w:szCs w:val="22"/>
        </w:rPr>
      </w:pPr>
      <w:r w:rsidRPr="00620776">
        <w:rPr>
          <w:szCs w:val="22"/>
          <w:highlight w:val="green"/>
        </w:rPr>
        <w:t xml:space="preserve">Y/N/A: </w:t>
      </w:r>
      <w:r>
        <w:rPr>
          <w:szCs w:val="22"/>
          <w:highlight w:val="green"/>
        </w:rPr>
        <w:t>38</w:t>
      </w:r>
      <w:r w:rsidRPr="00620776">
        <w:rPr>
          <w:szCs w:val="22"/>
          <w:highlight w:val="green"/>
        </w:rPr>
        <w:t>/</w:t>
      </w:r>
      <w:r>
        <w:rPr>
          <w:szCs w:val="22"/>
          <w:highlight w:val="green"/>
        </w:rPr>
        <w:t>0</w:t>
      </w:r>
      <w:r w:rsidRPr="00620776">
        <w:rPr>
          <w:szCs w:val="22"/>
          <w:highlight w:val="green"/>
        </w:rPr>
        <w:t>/</w:t>
      </w:r>
      <w:r>
        <w:rPr>
          <w:szCs w:val="22"/>
          <w:highlight w:val="green"/>
        </w:rPr>
        <w:t>12</w:t>
      </w:r>
    </w:p>
    <w:p w14:paraId="70725A45" w14:textId="7B654B68" w:rsidR="00D7590D" w:rsidRPr="005E0A73" w:rsidRDefault="00D7590D" w:rsidP="00D7590D">
      <w:pPr>
        <w:jc w:val="both"/>
        <w:rPr>
          <w:b/>
          <w:i/>
          <w:szCs w:val="22"/>
        </w:rPr>
      </w:pPr>
      <w:r>
        <w:rPr>
          <w:b/>
          <w:szCs w:val="22"/>
        </w:rPr>
        <w:t>Straw poll #116</w:t>
      </w:r>
      <w:r w:rsidRPr="005E0A73">
        <w:rPr>
          <w:b/>
          <w:szCs w:val="22"/>
        </w:rPr>
        <w:t xml:space="preserve"> </w:t>
      </w:r>
      <w:r>
        <w:rPr>
          <w:b/>
          <w:i/>
          <w:szCs w:val="22"/>
        </w:rPr>
        <w:t>[#SP116</w:t>
      </w:r>
      <w:r w:rsidRPr="005E0A73">
        <w:rPr>
          <w:b/>
          <w:i/>
          <w:szCs w:val="22"/>
        </w:rPr>
        <w:t>]</w:t>
      </w:r>
    </w:p>
    <w:p w14:paraId="28987D43" w14:textId="77777777" w:rsidR="000307BC" w:rsidRDefault="000307BC" w:rsidP="00597C82">
      <w:pPr>
        <w:jc w:val="both"/>
        <w:rPr>
          <w:szCs w:val="22"/>
        </w:rPr>
      </w:pPr>
    </w:p>
    <w:p w14:paraId="6C9B9344" w14:textId="19C3B48D" w:rsidR="0098375B" w:rsidRDefault="0098375B">
      <w:pPr>
        <w:rPr>
          <w:szCs w:val="22"/>
        </w:rPr>
      </w:pPr>
      <w:r>
        <w:rPr>
          <w:szCs w:val="22"/>
        </w:rPr>
        <w:br w:type="page"/>
      </w:r>
    </w:p>
    <w:p w14:paraId="2580F48E" w14:textId="77777777" w:rsidR="007C554D" w:rsidRPr="007C554D" w:rsidRDefault="0098375B" w:rsidP="00597C82">
      <w:pPr>
        <w:jc w:val="both"/>
        <w:rPr>
          <w:b/>
          <w:szCs w:val="22"/>
        </w:rPr>
      </w:pPr>
      <w:r w:rsidRPr="007C554D">
        <w:rPr>
          <w:b/>
          <w:szCs w:val="22"/>
        </w:rPr>
        <w:lastRenderedPageBreak/>
        <w:t>20/</w:t>
      </w:r>
      <w:r w:rsidR="007C554D" w:rsidRPr="007C554D">
        <w:rPr>
          <w:b/>
          <w:szCs w:val="22"/>
        </w:rPr>
        <w:t>0960r0 (Consideration on 240MHz, Eunsung Park, LGE)</w:t>
      </w:r>
    </w:p>
    <w:p w14:paraId="03F257CD" w14:textId="47B99AC3" w:rsidR="00B85A86" w:rsidRDefault="006C2B08" w:rsidP="00597C82">
      <w:pPr>
        <w:jc w:val="both"/>
        <w:rPr>
          <w:szCs w:val="22"/>
        </w:rPr>
      </w:pPr>
      <w:r>
        <w:rPr>
          <w:szCs w:val="22"/>
        </w:rPr>
        <w:br/>
        <w:t>SP#2 (modified)</w:t>
      </w:r>
    </w:p>
    <w:p w14:paraId="2E2B21BA" w14:textId="77777777" w:rsidR="006C2B08" w:rsidRDefault="006C2B08" w:rsidP="00597C82">
      <w:pPr>
        <w:jc w:val="both"/>
        <w:rPr>
          <w:szCs w:val="22"/>
        </w:rPr>
      </w:pPr>
    </w:p>
    <w:p w14:paraId="0A6DDDAB" w14:textId="77777777" w:rsidR="007E1638" w:rsidRDefault="007E1638" w:rsidP="007E1638">
      <w:pPr>
        <w:rPr>
          <w:szCs w:val="22"/>
        </w:rPr>
      </w:pPr>
      <w:r w:rsidRPr="006621E1">
        <w:rPr>
          <w:szCs w:val="22"/>
        </w:rPr>
        <w:t>Do you agree to add the following text to TGbe SFD?</w:t>
      </w:r>
    </w:p>
    <w:p w14:paraId="74B2E63B" w14:textId="77777777" w:rsidR="007E1638" w:rsidRDefault="007E1638" w:rsidP="001519DC">
      <w:pPr>
        <w:pStyle w:val="ListParagraph"/>
        <w:numPr>
          <w:ilvl w:val="0"/>
          <w:numId w:val="110"/>
        </w:numPr>
        <w:rPr>
          <w:szCs w:val="22"/>
        </w:rPr>
      </w:pPr>
      <w:r w:rsidRPr="007E1638">
        <w:rPr>
          <w:szCs w:val="22"/>
        </w:rPr>
        <w:t>240/160+80MHz transmission is subjected to 320/160+160MHz PPDU mask plus additional puncturing mask.</w:t>
      </w:r>
    </w:p>
    <w:p w14:paraId="796DB952" w14:textId="0E3764BD" w:rsidR="007E1638" w:rsidRPr="007E1638" w:rsidRDefault="007E1638" w:rsidP="001519DC">
      <w:pPr>
        <w:pStyle w:val="ListParagraph"/>
        <w:numPr>
          <w:ilvl w:val="0"/>
          <w:numId w:val="110"/>
        </w:numPr>
        <w:rPr>
          <w:szCs w:val="22"/>
        </w:rPr>
      </w:pPr>
      <w:r w:rsidRPr="007E1638">
        <w:rPr>
          <w:szCs w:val="22"/>
        </w:rPr>
        <w:t>320/160+160MHz transmission is subjected to 320/160+160MHz PPDU mask, additional puncturing mask can be applied according to the puncturing patterns and MRUs.</w:t>
      </w:r>
    </w:p>
    <w:p w14:paraId="016B7FD2" w14:textId="77777777" w:rsidR="007E1638" w:rsidRDefault="007E1638" w:rsidP="007E1638">
      <w:pPr>
        <w:rPr>
          <w:szCs w:val="22"/>
        </w:rPr>
      </w:pPr>
      <w:r w:rsidRPr="006621E1">
        <w:rPr>
          <w:szCs w:val="22"/>
        </w:rPr>
        <w:t>The masks TBD.</w:t>
      </w:r>
    </w:p>
    <w:p w14:paraId="42155DA6" w14:textId="77777777" w:rsidR="006C2B08" w:rsidRDefault="006C2B08" w:rsidP="00597C82">
      <w:pPr>
        <w:jc w:val="both"/>
        <w:rPr>
          <w:szCs w:val="22"/>
        </w:rPr>
      </w:pPr>
    </w:p>
    <w:p w14:paraId="36B9ECD2" w14:textId="3200775A" w:rsidR="007E1638" w:rsidRDefault="007E1638" w:rsidP="007E1638">
      <w:pPr>
        <w:jc w:val="both"/>
        <w:rPr>
          <w:szCs w:val="22"/>
        </w:rPr>
      </w:pPr>
      <w:r w:rsidRPr="00620776">
        <w:rPr>
          <w:szCs w:val="22"/>
          <w:highlight w:val="green"/>
        </w:rPr>
        <w:t xml:space="preserve">Y/N/A: </w:t>
      </w:r>
      <w:r>
        <w:rPr>
          <w:szCs w:val="22"/>
          <w:highlight w:val="green"/>
        </w:rPr>
        <w:t>37</w:t>
      </w:r>
      <w:r w:rsidRPr="00620776">
        <w:rPr>
          <w:szCs w:val="22"/>
          <w:highlight w:val="green"/>
        </w:rPr>
        <w:t>/</w:t>
      </w:r>
      <w:r>
        <w:rPr>
          <w:szCs w:val="22"/>
          <w:highlight w:val="green"/>
        </w:rPr>
        <w:t>3</w:t>
      </w:r>
      <w:r w:rsidRPr="00620776">
        <w:rPr>
          <w:szCs w:val="22"/>
          <w:highlight w:val="green"/>
        </w:rPr>
        <w:t>/</w:t>
      </w:r>
      <w:r>
        <w:rPr>
          <w:szCs w:val="22"/>
          <w:highlight w:val="green"/>
        </w:rPr>
        <w:t>14</w:t>
      </w:r>
    </w:p>
    <w:p w14:paraId="15BF05D0" w14:textId="3B9981F4" w:rsidR="007E1638" w:rsidRPr="005E0A73" w:rsidRDefault="007E1638" w:rsidP="007E1638">
      <w:pPr>
        <w:jc w:val="both"/>
        <w:rPr>
          <w:b/>
          <w:i/>
          <w:szCs w:val="22"/>
        </w:rPr>
      </w:pPr>
      <w:r>
        <w:rPr>
          <w:b/>
          <w:szCs w:val="22"/>
        </w:rPr>
        <w:t>Straw poll #117</w:t>
      </w:r>
      <w:r w:rsidRPr="005E0A73">
        <w:rPr>
          <w:b/>
          <w:szCs w:val="22"/>
        </w:rPr>
        <w:t xml:space="preserve"> </w:t>
      </w:r>
      <w:r>
        <w:rPr>
          <w:b/>
          <w:i/>
          <w:szCs w:val="22"/>
        </w:rPr>
        <w:t>[#SP117</w:t>
      </w:r>
      <w:r w:rsidRPr="005E0A73">
        <w:rPr>
          <w:b/>
          <w:i/>
          <w:szCs w:val="22"/>
        </w:rPr>
        <w:t>]</w:t>
      </w:r>
    </w:p>
    <w:p w14:paraId="4EFD94E8" w14:textId="77777777" w:rsidR="007C554D" w:rsidRDefault="007C554D" w:rsidP="00597C82">
      <w:pPr>
        <w:jc w:val="both"/>
        <w:rPr>
          <w:szCs w:val="22"/>
        </w:rPr>
      </w:pPr>
    </w:p>
    <w:p w14:paraId="783818DE" w14:textId="246DEA65" w:rsidR="004D7FBD" w:rsidRDefault="004D7FBD" w:rsidP="00597C82">
      <w:pPr>
        <w:jc w:val="both"/>
        <w:rPr>
          <w:szCs w:val="22"/>
        </w:rPr>
      </w:pPr>
      <w:r>
        <w:rPr>
          <w:szCs w:val="22"/>
        </w:rPr>
        <w:t xml:space="preserve">Reference:  </w:t>
      </w:r>
      <w:r w:rsidRPr="004D7FBD">
        <w:rPr>
          <w:szCs w:val="22"/>
        </w:rPr>
        <w:t>11-20-0787-06-00be-minutes-802-11-be-phy-ad-hoc-telephone-conferences-may-july-2020</w:t>
      </w:r>
    </w:p>
    <w:p w14:paraId="15C80020" w14:textId="483284F6" w:rsidR="00256B49" w:rsidRPr="005758D1" w:rsidRDefault="00256B49" w:rsidP="00256B49">
      <w:pPr>
        <w:pStyle w:val="Heading2"/>
        <w:rPr>
          <w:u w:val="none"/>
          <w:lang w:val="en-US"/>
        </w:rPr>
      </w:pPr>
      <w:bookmarkStart w:id="2082" w:name="_Toc47082174"/>
      <w:r>
        <w:rPr>
          <w:u w:val="none"/>
          <w:lang w:val="en-US"/>
        </w:rPr>
        <w:t xml:space="preserve">July 2 (MAC):  </w:t>
      </w:r>
      <w:r w:rsidR="00C2040D">
        <w:rPr>
          <w:u w:val="none"/>
          <w:lang w:val="en-US"/>
        </w:rPr>
        <w:t>3</w:t>
      </w:r>
      <w:r w:rsidRPr="005758D1">
        <w:rPr>
          <w:u w:val="none"/>
          <w:lang w:val="en-US"/>
        </w:rPr>
        <w:t xml:space="preserve"> </w:t>
      </w:r>
      <w:r>
        <w:rPr>
          <w:u w:val="none"/>
          <w:lang w:val="en-US"/>
        </w:rPr>
        <w:t>SPs</w:t>
      </w:r>
      <w:bookmarkEnd w:id="2082"/>
    </w:p>
    <w:p w14:paraId="0B162DC2" w14:textId="77777777" w:rsidR="00256B49" w:rsidRDefault="00256B49" w:rsidP="00597C82">
      <w:pPr>
        <w:jc w:val="both"/>
        <w:rPr>
          <w:szCs w:val="22"/>
        </w:rPr>
      </w:pPr>
    </w:p>
    <w:p w14:paraId="5660D168" w14:textId="77777777" w:rsidR="00364827" w:rsidRPr="00364827" w:rsidRDefault="00AB5817" w:rsidP="00597C82">
      <w:pPr>
        <w:jc w:val="both"/>
        <w:rPr>
          <w:b/>
          <w:szCs w:val="22"/>
        </w:rPr>
      </w:pPr>
      <w:r w:rsidRPr="00364827">
        <w:rPr>
          <w:b/>
          <w:szCs w:val="22"/>
        </w:rPr>
        <w:t>20/</w:t>
      </w:r>
      <w:r w:rsidR="00364827" w:rsidRPr="00364827">
        <w:rPr>
          <w:b/>
          <w:szCs w:val="22"/>
        </w:rPr>
        <w:t>0442r2 (MLA: Group addressed frames delivery, Duncan Ho, Qualcomm)</w:t>
      </w:r>
    </w:p>
    <w:p w14:paraId="17AA48E7" w14:textId="7074B062" w:rsidR="00256B49" w:rsidRDefault="00364827" w:rsidP="00597C82">
      <w:pPr>
        <w:jc w:val="both"/>
        <w:rPr>
          <w:szCs w:val="22"/>
        </w:rPr>
      </w:pPr>
      <w:r>
        <w:rPr>
          <w:szCs w:val="22"/>
        </w:rPr>
        <w:br/>
        <w:t>SP#2</w:t>
      </w:r>
    </w:p>
    <w:p w14:paraId="00E2C9CE" w14:textId="77777777" w:rsidR="00AB5817" w:rsidRDefault="00AB5817" w:rsidP="00597C82">
      <w:pPr>
        <w:jc w:val="both"/>
        <w:rPr>
          <w:szCs w:val="22"/>
        </w:rPr>
      </w:pPr>
    </w:p>
    <w:p w14:paraId="162F7FC1" w14:textId="77777777" w:rsidR="00364827" w:rsidRDefault="00364827" w:rsidP="00364827">
      <w:pPr>
        <w:jc w:val="both"/>
        <w:rPr>
          <w:szCs w:val="22"/>
          <w:lang w:val="en-US" w:eastAsia="ko-KR"/>
        </w:rPr>
      </w:pPr>
      <w:r w:rsidRPr="00364827">
        <w:rPr>
          <w:bCs/>
          <w:szCs w:val="22"/>
          <w:lang w:val="en-US" w:eastAsia="ko-KR"/>
        </w:rPr>
        <w:t>Do you agree to add to the TGbe SFD the following</w:t>
      </w:r>
      <w:r>
        <w:rPr>
          <w:szCs w:val="22"/>
          <w:lang w:val="en-US" w:eastAsia="ko-KR"/>
        </w:rPr>
        <w:t>:</w:t>
      </w:r>
    </w:p>
    <w:p w14:paraId="31831E76" w14:textId="77777777" w:rsidR="00364827" w:rsidRDefault="00364827" w:rsidP="001519DC">
      <w:pPr>
        <w:pStyle w:val="ListParagraph"/>
        <w:numPr>
          <w:ilvl w:val="0"/>
          <w:numId w:val="111"/>
        </w:numPr>
        <w:jc w:val="both"/>
        <w:rPr>
          <w:szCs w:val="22"/>
          <w:lang w:val="en-US" w:eastAsia="ko-KR"/>
        </w:rPr>
      </w:pPr>
      <w:r w:rsidRPr="00364827">
        <w:rPr>
          <w:szCs w:val="22"/>
          <w:lang w:val="en-US" w:eastAsia="ko-KR"/>
        </w:rPr>
        <w:t>A non-AP MLD shall follow the baseline rules to receive the group addressed data frames on one link selected by the non-AP MLD</w:t>
      </w:r>
    </w:p>
    <w:p w14:paraId="0C2D0671" w14:textId="77777777" w:rsidR="00364827" w:rsidRDefault="00364827" w:rsidP="001519DC">
      <w:pPr>
        <w:pStyle w:val="ListParagraph"/>
        <w:numPr>
          <w:ilvl w:val="0"/>
          <w:numId w:val="111"/>
        </w:numPr>
        <w:jc w:val="both"/>
        <w:rPr>
          <w:szCs w:val="22"/>
          <w:lang w:val="en-US" w:eastAsia="ko-KR"/>
        </w:rPr>
      </w:pPr>
      <w:r w:rsidRPr="00364827">
        <w:rPr>
          <w:szCs w:val="22"/>
          <w:lang w:val="en-US" w:eastAsia="ko-KR"/>
        </w:rPr>
        <w:t>The non-AP MLD may change the selected link at any time except during an ongoing group addressed delivery period</w:t>
      </w:r>
    </w:p>
    <w:p w14:paraId="788D8DC1" w14:textId="365CCD75" w:rsidR="00364827" w:rsidRPr="00364827" w:rsidRDefault="00364827" w:rsidP="001519DC">
      <w:pPr>
        <w:pStyle w:val="ListParagraph"/>
        <w:numPr>
          <w:ilvl w:val="0"/>
          <w:numId w:val="111"/>
        </w:numPr>
        <w:jc w:val="both"/>
        <w:rPr>
          <w:szCs w:val="22"/>
          <w:lang w:val="en-US" w:eastAsia="ko-KR"/>
        </w:rPr>
      </w:pPr>
      <w:r w:rsidRPr="00364827">
        <w:rPr>
          <w:szCs w:val="22"/>
          <w:lang w:val="en-US" w:eastAsia="ko-KR"/>
        </w:rPr>
        <w:t>The non-AP MLD shall discard any group addressed data frames that are not received in the selected link</w:t>
      </w:r>
    </w:p>
    <w:p w14:paraId="7D60490C" w14:textId="77777777" w:rsidR="00AB5817" w:rsidRDefault="00AB5817" w:rsidP="00597C82">
      <w:pPr>
        <w:jc w:val="both"/>
        <w:rPr>
          <w:szCs w:val="22"/>
          <w:lang w:val="en-US"/>
        </w:rPr>
      </w:pPr>
    </w:p>
    <w:p w14:paraId="2B52C749" w14:textId="2784FC3B" w:rsidR="00386DAD" w:rsidRDefault="00386DAD" w:rsidP="00597C82">
      <w:pPr>
        <w:jc w:val="both"/>
        <w:rPr>
          <w:szCs w:val="22"/>
          <w:lang w:val="en-US"/>
        </w:rPr>
      </w:pPr>
      <w:r w:rsidRPr="00386DAD">
        <w:rPr>
          <w:szCs w:val="22"/>
          <w:highlight w:val="red"/>
          <w:lang w:val="en-US"/>
        </w:rPr>
        <w:t>Y/N/A: 21/17/27</w:t>
      </w:r>
    </w:p>
    <w:p w14:paraId="398E69FE" w14:textId="77777777" w:rsidR="00386DAD" w:rsidRDefault="00386DAD" w:rsidP="00597C82">
      <w:pPr>
        <w:jc w:val="both"/>
        <w:rPr>
          <w:szCs w:val="22"/>
          <w:lang w:val="en-US"/>
        </w:rPr>
      </w:pPr>
    </w:p>
    <w:p w14:paraId="6051688F" w14:textId="77777777" w:rsidR="00364827" w:rsidRDefault="00364827" w:rsidP="00597C82">
      <w:pPr>
        <w:jc w:val="both"/>
        <w:rPr>
          <w:szCs w:val="22"/>
          <w:lang w:val="en-US"/>
        </w:rPr>
      </w:pPr>
    </w:p>
    <w:p w14:paraId="592CFB39" w14:textId="7F98877E" w:rsidR="00364827" w:rsidRPr="00426EBF" w:rsidRDefault="00386DAD" w:rsidP="00597C82">
      <w:pPr>
        <w:jc w:val="both"/>
        <w:rPr>
          <w:b/>
          <w:szCs w:val="22"/>
          <w:lang w:val="en-US"/>
        </w:rPr>
      </w:pPr>
      <w:r w:rsidRPr="00426EBF">
        <w:rPr>
          <w:b/>
          <w:szCs w:val="22"/>
          <w:lang w:val="en-US"/>
        </w:rPr>
        <w:t>20/</w:t>
      </w:r>
      <w:r w:rsidR="00426EBF" w:rsidRPr="00426EBF">
        <w:rPr>
          <w:b/>
          <w:szCs w:val="22"/>
          <w:lang w:val="en-US"/>
        </w:rPr>
        <w:t>0026r7 (MLO: Sync PPDUs, Duncan Ho, Qualcomm)</w:t>
      </w:r>
    </w:p>
    <w:p w14:paraId="73E6FD83" w14:textId="77777777" w:rsidR="00426EBF" w:rsidRDefault="00426EBF" w:rsidP="00597C82">
      <w:pPr>
        <w:jc w:val="both"/>
        <w:rPr>
          <w:szCs w:val="22"/>
          <w:lang w:val="en-US"/>
        </w:rPr>
      </w:pPr>
    </w:p>
    <w:p w14:paraId="29D676BC" w14:textId="5DCE5474" w:rsidR="00386DAD" w:rsidRDefault="00426EBF" w:rsidP="00597C82">
      <w:pPr>
        <w:jc w:val="both"/>
        <w:rPr>
          <w:szCs w:val="22"/>
          <w:lang w:val="en-US"/>
        </w:rPr>
      </w:pPr>
      <w:r>
        <w:rPr>
          <w:szCs w:val="22"/>
          <w:lang w:val="en-US"/>
        </w:rPr>
        <w:t>SP#</w:t>
      </w:r>
      <w:r w:rsidR="00814344">
        <w:rPr>
          <w:szCs w:val="22"/>
          <w:lang w:val="en-US"/>
        </w:rPr>
        <w:t>2 (modified)</w:t>
      </w:r>
    </w:p>
    <w:p w14:paraId="379EAFE2" w14:textId="77777777" w:rsidR="00814344" w:rsidRDefault="00814344" w:rsidP="00597C82">
      <w:pPr>
        <w:jc w:val="both"/>
        <w:rPr>
          <w:szCs w:val="22"/>
          <w:lang w:val="en-US"/>
        </w:rPr>
      </w:pPr>
    </w:p>
    <w:p w14:paraId="0FA74AFF" w14:textId="77777777" w:rsidR="00814344" w:rsidRDefault="00814344" w:rsidP="00597C82">
      <w:pPr>
        <w:jc w:val="both"/>
        <w:rPr>
          <w:szCs w:val="22"/>
          <w:lang w:val="en-US"/>
        </w:rPr>
      </w:pPr>
      <w:r w:rsidRPr="00814344">
        <w:rPr>
          <w:szCs w:val="22"/>
          <w:lang w:val="en-US"/>
        </w:rPr>
        <w:t xml:space="preserve">Do you agree to add to the TGbe SFD: </w:t>
      </w:r>
    </w:p>
    <w:p w14:paraId="7A1A9512" w14:textId="77777777" w:rsidR="00814344" w:rsidRDefault="00814344" w:rsidP="001519DC">
      <w:pPr>
        <w:pStyle w:val="ListParagraph"/>
        <w:numPr>
          <w:ilvl w:val="0"/>
          <w:numId w:val="112"/>
        </w:numPr>
        <w:jc w:val="both"/>
        <w:rPr>
          <w:szCs w:val="22"/>
          <w:lang w:val="en-US"/>
        </w:rPr>
      </w:pPr>
      <w:r w:rsidRPr="00814344">
        <w:rPr>
          <w:szCs w:val="22"/>
          <w:lang w:val="en-US"/>
        </w:rPr>
        <w:t xml:space="preserve">Define signaling for an AP MLD to advertise whether it can align the end of DL PPDUs that are sent simultaneously on multiple links to the same non-STR non-AP MLD: </w:t>
      </w:r>
    </w:p>
    <w:p w14:paraId="6F22A4FD" w14:textId="77777777" w:rsidR="00814344" w:rsidRDefault="00814344" w:rsidP="001519DC">
      <w:pPr>
        <w:pStyle w:val="ListParagraph"/>
        <w:numPr>
          <w:ilvl w:val="1"/>
          <w:numId w:val="112"/>
        </w:numPr>
        <w:jc w:val="both"/>
        <w:rPr>
          <w:szCs w:val="22"/>
          <w:lang w:val="en-US"/>
        </w:rPr>
      </w:pPr>
      <w:r w:rsidRPr="00814344">
        <w:rPr>
          <w:szCs w:val="22"/>
          <w:lang w:val="en-US"/>
        </w:rPr>
        <w:t xml:space="preserve">If not capable, the AP MLD is not capable of such feature </w:t>
      </w:r>
    </w:p>
    <w:p w14:paraId="0C513540" w14:textId="77777777" w:rsidR="00814344" w:rsidRDefault="00814344" w:rsidP="001519DC">
      <w:pPr>
        <w:pStyle w:val="ListParagraph"/>
        <w:numPr>
          <w:ilvl w:val="1"/>
          <w:numId w:val="112"/>
        </w:numPr>
        <w:jc w:val="both"/>
        <w:rPr>
          <w:szCs w:val="22"/>
          <w:lang w:val="en-US"/>
        </w:rPr>
      </w:pPr>
      <w:r w:rsidRPr="00814344">
        <w:rPr>
          <w:szCs w:val="22"/>
          <w:lang w:val="en-US"/>
        </w:rPr>
        <w:t xml:space="preserve">If capable, the AP MLD shall perform the following: </w:t>
      </w:r>
    </w:p>
    <w:p w14:paraId="7BEC8798" w14:textId="77777777" w:rsidR="00814344" w:rsidRDefault="00814344" w:rsidP="001519DC">
      <w:pPr>
        <w:pStyle w:val="ListParagraph"/>
        <w:numPr>
          <w:ilvl w:val="2"/>
          <w:numId w:val="112"/>
        </w:numPr>
        <w:jc w:val="both"/>
        <w:rPr>
          <w:szCs w:val="22"/>
          <w:lang w:val="en-US"/>
        </w:rPr>
      </w:pPr>
      <w:r w:rsidRPr="00814344">
        <w:rPr>
          <w:szCs w:val="22"/>
          <w:lang w:val="en-US"/>
        </w:rPr>
        <w:t xml:space="preserve">The AP MLD aligns the end of DL PPDUs (that contain QoS data soliciting an immediate UL response) that are sent simultaneously on multiple links to the same non-STR non-AP MLD, in such a way that the response to any of the PPDUs will not overlap with any of the DL PPDUs </w:t>
      </w:r>
    </w:p>
    <w:p w14:paraId="6694E0D6" w14:textId="3C1AC802" w:rsidR="00814344" w:rsidRPr="00814344" w:rsidRDefault="00814344" w:rsidP="001519DC">
      <w:pPr>
        <w:pStyle w:val="ListParagraph"/>
        <w:numPr>
          <w:ilvl w:val="2"/>
          <w:numId w:val="112"/>
        </w:numPr>
        <w:jc w:val="both"/>
        <w:rPr>
          <w:szCs w:val="22"/>
          <w:lang w:val="en-US"/>
        </w:rPr>
      </w:pPr>
      <w:r w:rsidRPr="00814344">
        <w:rPr>
          <w:szCs w:val="22"/>
          <w:lang w:val="en-US"/>
        </w:rPr>
        <w:t>Except for a high priority DL PPDU sent on one link, which may not be aligned with another DL PPDU sent on the other link</w:t>
      </w:r>
    </w:p>
    <w:p w14:paraId="30DBAC1C" w14:textId="77777777" w:rsidR="00F37D21" w:rsidRDefault="00F37D21" w:rsidP="00597C82">
      <w:pPr>
        <w:jc w:val="both"/>
        <w:rPr>
          <w:szCs w:val="22"/>
          <w:lang w:val="en-US"/>
        </w:rPr>
      </w:pPr>
    </w:p>
    <w:p w14:paraId="4E60EE52" w14:textId="255A8978" w:rsidR="00F37D21" w:rsidRDefault="00F37D21" w:rsidP="00F37D21">
      <w:pPr>
        <w:jc w:val="both"/>
        <w:rPr>
          <w:szCs w:val="22"/>
          <w:lang w:val="en-US"/>
        </w:rPr>
      </w:pPr>
      <w:r>
        <w:rPr>
          <w:szCs w:val="22"/>
          <w:highlight w:val="red"/>
          <w:lang w:val="en-US"/>
        </w:rPr>
        <w:t>Y/N/A: 36</w:t>
      </w:r>
      <w:r w:rsidRPr="00386DAD">
        <w:rPr>
          <w:szCs w:val="22"/>
          <w:highlight w:val="red"/>
          <w:lang w:val="en-US"/>
        </w:rPr>
        <w:t>/1</w:t>
      </w:r>
      <w:r>
        <w:rPr>
          <w:szCs w:val="22"/>
          <w:highlight w:val="red"/>
          <w:lang w:val="en-US"/>
        </w:rPr>
        <w:t>3</w:t>
      </w:r>
      <w:r w:rsidRPr="00386DAD">
        <w:rPr>
          <w:szCs w:val="22"/>
          <w:highlight w:val="red"/>
          <w:lang w:val="en-US"/>
        </w:rPr>
        <w:t>/2</w:t>
      </w:r>
      <w:r>
        <w:rPr>
          <w:szCs w:val="22"/>
          <w:highlight w:val="red"/>
          <w:lang w:val="en-US"/>
        </w:rPr>
        <w:t>4</w:t>
      </w:r>
    </w:p>
    <w:p w14:paraId="2EB042CB" w14:textId="77777777" w:rsidR="00F37D21" w:rsidRDefault="00F37D21" w:rsidP="00597C82">
      <w:pPr>
        <w:jc w:val="both"/>
        <w:rPr>
          <w:szCs w:val="22"/>
          <w:lang w:val="en-US"/>
        </w:rPr>
      </w:pPr>
    </w:p>
    <w:p w14:paraId="7CB53506" w14:textId="00FDB6AA" w:rsidR="00557FF0" w:rsidRDefault="00557FF0">
      <w:pPr>
        <w:rPr>
          <w:szCs w:val="22"/>
          <w:lang w:val="en-US"/>
        </w:rPr>
      </w:pPr>
      <w:r>
        <w:rPr>
          <w:szCs w:val="22"/>
          <w:lang w:val="en-US"/>
        </w:rPr>
        <w:br w:type="page"/>
      </w:r>
    </w:p>
    <w:p w14:paraId="22D5470E" w14:textId="00F972FE" w:rsidR="00824BCA" w:rsidRPr="008A6954" w:rsidRDefault="00824BCA" w:rsidP="00597C82">
      <w:pPr>
        <w:jc w:val="both"/>
        <w:rPr>
          <w:b/>
          <w:szCs w:val="22"/>
          <w:lang w:val="en-US"/>
        </w:rPr>
      </w:pPr>
      <w:r w:rsidRPr="008A6954">
        <w:rPr>
          <w:b/>
          <w:szCs w:val="22"/>
          <w:lang w:val="en-US"/>
        </w:rPr>
        <w:lastRenderedPageBreak/>
        <w:t>20/</w:t>
      </w:r>
      <w:r w:rsidR="00F332BB" w:rsidRPr="008A6954">
        <w:rPr>
          <w:b/>
          <w:szCs w:val="22"/>
          <w:lang w:val="en-US"/>
        </w:rPr>
        <w:t>0688r0 (Multi-link individual addressed data delivery without BA, Po-Kai Huang, Intel)</w:t>
      </w:r>
    </w:p>
    <w:p w14:paraId="07F2998D" w14:textId="77777777" w:rsidR="00F332BB" w:rsidRDefault="00F332BB" w:rsidP="00597C82">
      <w:pPr>
        <w:jc w:val="both"/>
        <w:rPr>
          <w:szCs w:val="22"/>
          <w:lang w:val="en-US"/>
        </w:rPr>
      </w:pPr>
    </w:p>
    <w:p w14:paraId="2DC9FAA4" w14:textId="54334851" w:rsidR="006D2741" w:rsidRPr="006D2741" w:rsidRDefault="006D2741" w:rsidP="006D2741">
      <w:pPr>
        <w:jc w:val="both"/>
        <w:rPr>
          <w:szCs w:val="22"/>
          <w:lang w:val="en-US"/>
        </w:rPr>
      </w:pPr>
      <w:r w:rsidRPr="006D2741">
        <w:rPr>
          <w:szCs w:val="22"/>
          <w:lang w:val="en-US"/>
        </w:rPr>
        <w:t xml:space="preserve">After multi-link setup, do you support the following to enable delivery of individual addressed QoS traffic without BA negotiation across links? </w:t>
      </w:r>
    </w:p>
    <w:p w14:paraId="5876313F" w14:textId="77777777" w:rsidR="006D2741" w:rsidRDefault="006D2741" w:rsidP="001519DC">
      <w:pPr>
        <w:pStyle w:val="ListParagraph"/>
        <w:numPr>
          <w:ilvl w:val="0"/>
          <w:numId w:val="112"/>
        </w:numPr>
        <w:jc w:val="both"/>
        <w:rPr>
          <w:szCs w:val="22"/>
          <w:lang w:val="en-US"/>
        </w:rPr>
      </w:pPr>
      <w:r w:rsidRPr="006D2741">
        <w:rPr>
          <w:szCs w:val="22"/>
          <w:lang w:val="en-US"/>
        </w:rPr>
        <w:t>For Transmitter:</w:t>
      </w:r>
    </w:p>
    <w:p w14:paraId="72093990" w14:textId="77777777" w:rsidR="006D2741" w:rsidRDefault="006D2741" w:rsidP="001519DC">
      <w:pPr>
        <w:pStyle w:val="ListParagraph"/>
        <w:numPr>
          <w:ilvl w:val="1"/>
          <w:numId w:val="112"/>
        </w:numPr>
        <w:jc w:val="both"/>
        <w:rPr>
          <w:szCs w:val="22"/>
          <w:lang w:val="en-US"/>
        </w:rPr>
      </w:pPr>
      <w:r w:rsidRPr="006D2741">
        <w:rPr>
          <w:szCs w:val="22"/>
          <w:lang w:val="en-US"/>
        </w:rPr>
        <w:t>Expand Table 10-5—Transmitter sequence number spaces to have a new entry Indexed by &lt;destined MLD Address, TID&gt;</w:t>
      </w:r>
    </w:p>
    <w:p w14:paraId="11E4CEB7" w14:textId="77777777" w:rsidR="006D2741" w:rsidRDefault="006D2741" w:rsidP="001519DC">
      <w:pPr>
        <w:pStyle w:val="ListParagraph"/>
        <w:numPr>
          <w:ilvl w:val="1"/>
          <w:numId w:val="112"/>
        </w:numPr>
        <w:jc w:val="both"/>
        <w:rPr>
          <w:szCs w:val="22"/>
          <w:lang w:val="en-US"/>
        </w:rPr>
      </w:pPr>
      <w:r w:rsidRPr="006D2741">
        <w:rPr>
          <w:szCs w:val="22"/>
          <w:lang w:val="en-US"/>
        </w:rPr>
        <w:t>Continue to transmit the failed QoS Data frame until retry counter is met</w:t>
      </w:r>
    </w:p>
    <w:p w14:paraId="3A75732B" w14:textId="77777777" w:rsidR="006D2741" w:rsidRDefault="006D2741" w:rsidP="001519DC">
      <w:pPr>
        <w:pStyle w:val="ListParagraph"/>
        <w:numPr>
          <w:ilvl w:val="1"/>
          <w:numId w:val="112"/>
        </w:numPr>
        <w:jc w:val="both"/>
        <w:rPr>
          <w:szCs w:val="22"/>
          <w:lang w:val="en-US"/>
        </w:rPr>
      </w:pPr>
      <w:r w:rsidRPr="006D2741">
        <w:rPr>
          <w:szCs w:val="22"/>
          <w:lang w:val="en-US"/>
        </w:rPr>
        <w:t xml:space="preserve">Cannot transmit other QoS Data frame from the same TID in any link until the current frame finish transmission or dropped </w:t>
      </w:r>
    </w:p>
    <w:p w14:paraId="0029F20E" w14:textId="77777777" w:rsidR="006D2741" w:rsidRDefault="006D2741" w:rsidP="001519DC">
      <w:pPr>
        <w:pStyle w:val="ListParagraph"/>
        <w:numPr>
          <w:ilvl w:val="0"/>
          <w:numId w:val="112"/>
        </w:numPr>
        <w:jc w:val="both"/>
        <w:rPr>
          <w:szCs w:val="22"/>
          <w:lang w:val="en-US"/>
        </w:rPr>
      </w:pPr>
      <w:r w:rsidRPr="006D2741">
        <w:rPr>
          <w:szCs w:val="22"/>
          <w:lang w:val="en-US"/>
        </w:rPr>
        <w:t>For Receiver:</w:t>
      </w:r>
    </w:p>
    <w:p w14:paraId="1A04FD06" w14:textId="77777777" w:rsidR="006D2741" w:rsidRDefault="006D2741" w:rsidP="001519DC">
      <w:pPr>
        <w:pStyle w:val="ListParagraph"/>
        <w:numPr>
          <w:ilvl w:val="1"/>
          <w:numId w:val="112"/>
        </w:numPr>
        <w:jc w:val="both"/>
        <w:rPr>
          <w:szCs w:val="22"/>
          <w:lang w:val="en-US"/>
        </w:rPr>
      </w:pPr>
      <w:r w:rsidRPr="006D2741">
        <w:rPr>
          <w:szCs w:val="22"/>
          <w:lang w:val="en-US"/>
        </w:rPr>
        <w:t>Maintain at least the most recent record of &lt;peer MLD address, TID, sequence number&gt;.</w:t>
      </w:r>
    </w:p>
    <w:p w14:paraId="7FBE45AC" w14:textId="4C6B9CF4" w:rsidR="00F332BB" w:rsidRPr="006D2741" w:rsidRDefault="006D2741" w:rsidP="001519DC">
      <w:pPr>
        <w:pStyle w:val="ListParagraph"/>
        <w:numPr>
          <w:ilvl w:val="1"/>
          <w:numId w:val="112"/>
        </w:numPr>
        <w:jc w:val="both"/>
        <w:rPr>
          <w:szCs w:val="22"/>
          <w:lang w:val="en-US"/>
        </w:rPr>
      </w:pPr>
      <w:r w:rsidRPr="006D2741">
        <w:rPr>
          <w:szCs w:val="22"/>
          <w:lang w:val="en-US"/>
        </w:rPr>
        <w:t>Drop the frame with retry bit set and record match</w:t>
      </w:r>
    </w:p>
    <w:p w14:paraId="2388C401" w14:textId="77777777" w:rsidR="00824BCA" w:rsidRDefault="00824BCA" w:rsidP="00597C82">
      <w:pPr>
        <w:jc w:val="both"/>
        <w:rPr>
          <w:szCs w:val="22"/>
          <w:lang w:val="en-US"/>
        </w:rPr>
      </w:pPr>
    </w:p>
    <w:p w14:paraId="2AF71ECB" w14:textId="23670D17" w:rsidR="00824BCA" w:rsidRDefault="008A6954" w:rsidP="00597C82">
      <w:pPr>
        <w:jc w:val="both"/>
        <w:rPr>
          <w:szCs w:val="22"/>
          <w:lang w:val="en-US"/>
        </w:rPr>
      </w:pPr>
      <w:r w:rsidRPr="008A6954">
        <w:rPr>
          <w:szCs w:val="22"/>
          <w:highlight w:val="red"/>
          <w:lang w:val="en-US"/>
        </w:rPr>
        <w:t>Y/N/A: 24/15/21</w:t>
      </w:r>
    </w:p>
    <w:p w14:paraId="172FE4BE" w14:textId="77777777" w:rsidR="008A6954" w:rsidRPr="00364827" w:rsidRDefault="008A6954" w:rsidP="00597C82">
      <w:pPr>
        <w:jc w:val="both"/>
        <w:rPr>
          <w:szCs w:val="22"/>
          <w:lang w:val="en-US"/>
        </w:rPr>
      </w:pPr>
    </w:p>
    <w:p w14:paraId="564E84A4" w14:textId="6CE20D26" w:rsidR="00256B49" w:rsidRDefault="00256B49" w:rsidP="00597C82">
      <w:pPr>
        <w:jc w:val="both"/>
        <w:rPr>
          <w:szCs w:val="22"/>
        </w:rPr>
      </w:pPr>
      <w:r>
        <w:rPr>
          <w:szCs w:val="22"/>
        </w:rPr>
        <w:t xml:space="preserve">Reference: </w:t>
      </w:r>
      <w:r w:rsidR="00AB5817">
        <w:rPr>
          <w:szCs w:val="22"/>
        </w:rPr>
        <w:t xml:space="preserve"> </w:t>
      </w:r>
      <w:r w:rsidR="00AB5817" w:rsidRPr="00AB5817">
        <w:rPr>
          <w:szCs w:val="22"/>
        </w:rPr>
        <w:t>11-20-0777-12-00be-minutes-for-tgbe-mac-ad-hoc-teleconferences-may-and-july-2020</w:t>
      </w:r>
    </w:p>
    <w:p w14:paraId="55FC67DB" w14:textId="6E5446D3" w:rsidR="000A3EAE" w:rsidRPr="005758D1" w:rsidRDefault="00F15239" w:rsidP="000A3EAE">
      <w:pPr>
        <w:pStyle w:val="Heading2"/>
        <w:rPr>
          <w:u w:val="none"/>
          <w:lang w:val="en-US"/>
        </w:rPr>
      </w:pPr>
      <w:bookmarkStart w:id="2083" w:name="_Toc47082175"/>
      <w:r>
        <w:rPr>
          <w:u w:val="none"/>
          <w:lang w:val="en-US"/>
        </w:rPr>
        <w:t>July 8</w:t>
      </w:r>
      <w:r w:rsidR="000A3EAE">
        <w:rPr>
          <w:u w:val="none"/>
          <w:lang w:val="en-US"/>
        </w:rPr>
        <w:t xml:space="preserve"> (MAC):  </w:t>
      </w:r>
      <w:r w:rsidR="00C57D88">
        <w:rPr>
          <w:u w:val="none"/>
          <w:lang w:val="en-US"/>
        </w:rPr>
        <w:t>4</w:t>
      </w:r>
      <w:r w:rsidR="000A3EAE" w:rsidRPr="005758D1">
        <w:rPr>
          <w:u w:val="none"/>
          <w:lang w:val="en-US"/>
        </w:rPr>
        <w:t xml:space="preserve"> </w:t>
      </w:r>
      <w:r w:rsidR="000A3EAE">
        <w:rPr>
          <w:u w:val="none"/>
          <w:lang w:val="en-US"/>
        </w:rPr>
        <w:t>SPs</w:t>
      </w:r>
      <w:bookmarkEnd w:id="2083"/>
    </w:p>
    <w:p w14:paraId="4BE867B8" w14:textId="77777777" w:rsidR="000A3EAE" w:rsidRDefault="000A3EAE" w:rsidP="00597C82">
      <w:pPr>
        <w:jc w:val="both"/>
        <w:rPr>
          <w:szCs w:val="22"/>
        </w:rPr>
      </w:pPr>
    </w:p>
    <w:p w14:paraId="55DA1D21" w14:textId="3A9D870B" w:rsidR="000A3EAE" w:rsidRPr="00C41D18" w:rsidRDefault="000A3EAE" w:rsidP="00597C82">
      <w:pPr>
        <w:jc w:val="both"/>
        <w:rPr>
          <w:b/>
          <w:szCs w:val="22"/>
        </w:rPr>
      </w:pPr>
      <w:r w:rsidRPr="00C41D18">
        <w:rPr>
          <w:b/>
          <w:szCs w:val="22"/>
        </w:rPr>
        <w:t>20/</w:t>
      </w:r>
      <w:r w:rsidR="002F31F4" w:rsidRPr="00C41D18">
        <w:rPr>
          <w:b/>
          <w:szCs w:val="22"/>
        </w:rPr>
        <w:t>0357r4 (MLO: Container Structure for Capability Advertisement, Abhishek Patil, Qualcomm)</w:t>
      </w:r>
    </w:p>
    <w:p w14:paraId="269198BE" w14:textId="77777777" w:rsidR="002F31F4" w:rsidRDefault="002F31F4" w:rsidP="00597C82">
      <w:pPr>
        <w:jc w:val="both"/>
        <w:rPr>
          <w:szCs w:val="22"/>
        </w:rPr>
      </w:pPr>
    </w:p>
    <w:p w14:paraId="26175175" w14:textId="3D59EC3E" w:rsidR="002F31F4" w:rsidRDefault="002F31F4" w:rsidP="00597C82">
      <w:pPr>
        <w:jc w:val="both"/>
        <w:rPr>
          <w:szCs w:val="22"/>
        </w:rPr>
      </w:pPr>
      <w:r>
        <w:rPr>
          <w:szCs w:val="22"/>
        </w:rPr>
        <w:t>SP#3</w:t>
      </w:r>
    </w:p>
    <w:p w14:paraId="15206130" w14:textId="77777777" w:rsidR="002F31F4" w:rsidRDefault="002F31F4" w:rsidP="002F31F4">
      <w:pPr>
        <w:jc w:val="both"/>
        <w:rPr>
          <w:szCs w:val="22"/>
        </w:rPr>
      </w:pPr>
    </w:p>
    <w:p w14:paraId="2AC28C18" w14:textId="77777777" w:rsidR="002F31F4" w:rsidRDefault="002F31F4" w:rsidP="002F31F4">
      <w:pPr>
        <w:jc w:val="both"/>
        <w:rPr>
          <w:szCs w:val="22"/>
        </w:rPr>
      </w:pPr>
      <w:r w:rsidRPr="002F31F4">
        <w:rPr>
          <w:szCs w:val="22"/>
        </w:rPr>
        <w:t xml:space="preserve">Do you agree that Multi-Link element if included in a non-ML Probe Request frame shall carry only the MLD-level/common </w:t>
      </w:r>
      <w:r>
        <w:rPr>
          <w:szCs w:val="22"/>
        </w:rPr>
        <w:t xml:space="preserve">information of the non-AP MLD? </w:t>
      </w:r>
    </w:p>
    <w:p w14:paraId="3DC8EB9A" w14:textId="0485426C" w:rsidR="002F31F4" w:rsidRPr="002F31F4" w:rsidRDefault="002F31F4" w:rsidP="001519DC">
      <w:pPr>
        <w:pStyle w:val="ListParagraph"/>
        <w:numPr>
          <w:ilvl w:val="0"/>
          <w:numId w:val="113"/>
        </w:numPr>
        <w:jc w:val="both"/>
        <w:rPr>
          <w:szCs w:val="22"/>
        </w:rPr>
      </w:pPr>
      <w:r w:rsidRPr="002F31F4">
        <w:rPr>
          <w:szCs w:val="22"/>
        </w:rPr>
        <w:t>NOTE: Whether the Multi-Link element is always present in the non-ML Probe Request frames or is optionally present is TBD.</w:t>
      </w:r>
    </w:p>
    <w:p w14:paraId="23ED6ADA" w14:textId="77777777" w:rsidR="000A3EAE" w:rsidRDefault="000A3EAE" w:rsidP="00597C82">
      <w:pPr>
        <w:jc w:val="both"/>
        <w:rPr>
          <w:szCs w:val="22"/>
        </w:rPr>
      </w:pPr>
    </w:p>
    <w:p w14:paraId="4040CA97" w14:textId="2CDAE25C" w:rsidR="002F31F4" w:rsidRDefault="002F31F4" w:rsidP="002F31F4">
      <w:pPr>
        <w:jc w:val="both"/>
        <w:rPr>
          <w:szCs w:val="22"/>
          <w:lang w:val="en-US"/>
        </w:rPr>
      </w:pPr>
      <w:r w:rsidRPr="00C41D18">
        <w:rPr>
          <w:szCs w:val="22"/>
          <w:highlight w:val="red"/>
          <w:lang w:val="en-US"/>
        </w:rPr>
        <w:t>Y/N/A: 34/28/46</w:t>
      </w:r>
    </w:p>
    <w:p w14:paraId="3B669D13" w14:textId="77777777" w:rsidR="002F31F4" w:rsidRDefault="002F31F4" w:rsidP="00597C82">
      <w:pPr>
        <w:jc w:val="both"/>
        <w:rPr>
          <w:szCs w:val="22"/>
        </w:rPr>
      </w:pPr>
    </w:p>
    <w:p w14:paraId="0EB4F1BC" w14:textId="77777777" w:rsidR="002F31F4" w:rsidRDefault="002F31F4" w:rsidP="00597C82">
      <w:pPr>
        <w:jc w:val="both"/>
        <w:rPr>
          <w:szCs w:val="22"/>
        </w:rPr>
      </w:pPr>
    </w:p>
    <w:p w14:paraId="608138E1" w14:textId="1C1DB84B" w:rsidR="00C41D18" w:rsidRPr="001B1AB1" w:rsidRDefault="001B1AB1" w:rsidP="00597C82">
      <w:pPr>
        <w:jc w:val="both"/>
        <w:rPr>
          <w:b/>
          <w:szCs w:val="22"/>
        </w:rPr>
      </w:pPr>
      <w:r w:rsidRPr="001B1AB1">
        <w:rPr>
          <w:b/>
          <w:szCs w:val="22"/>
        </w:rPr>
        <w:t>20/0562r5 (Enhanced multi-link single radio operation, Minyoung Park, Intel)</w:t>
      </w:r>
    </w:p>
    <w:p w14:paraId="4EA14696" w14:textId="77777777" w:rsidR="001B1AB1" w:rsidRDefault="001B1AB1" w:rsidP="00597C82">
      <w:pPr>
        <w:jc w:val="both"/>
        <w:rPr>
          <w:szCs w:val="22"/>
        </w:rPr>
      </w:pPr>
    </w:p>
    <w:p w14:paraId="0609C3B9" w14:textId="174E35D1" w:rsidR="001B1AB1" w:rsidRDefault="001B1AB1" w:rsidP="00597C82">
      <w:pPr>
        <w:jc w:val="both"/>
        <w:rPr>
          <w:szCs w:val="22"/>
        </w:rPr>
      </w:pPr>
      <w:r>
        <w:rPr>
          <w:szCs w:val="22"/>
        </w:rPr>
        <w:t>SP#2</w:t>
      </w:r>
    </w:p>
    <w:p w14:paraId="3EEFF9C8" w14:textId="77777777" w:rsidR="001B1AB1" w:rsidRDefault="001B1AB1" w:rsidP="00597C82">
      <w:pPr>
        <w:jc w:val="both"/>
        <w:rPr>
          <w:szCs w:val="22"/>
        </w:rPr>
      </w:pPr>
    </w:p>
    <w:p w14:paraId="5D46D090" w14:textId="77777777" w:rsidR="001B1AB1" w:rsidRPr="001B1AB1" w:rsidRDefault="001B1AB1" w:rsidP="001B1AB1">
      <w:pPr>
        <w:jc w:val="both"/>
        <w:rPr>
          <w:szCs w:val="22"/>
        </w:rPr>
      </w:pPr>
      <w:r w:rsidRPr="001B1AB1">
        <w:rPr>
          <w:szCs w:val="22"/>
        </w:rPr>
        <w:t>Do you support the multi-link operation for a non-AP MLD that is defined as follows for R1?</w:t>
      </w:r>
    </w:p>
    <w:p w14:paraId="0E9659D9" w14:textId="77777777" w:rsidR="001B1AB1" w:rsidRDefault="001B1AB1" w:rsidP="001519DC">
      <w:pPr>
        <w:pStyle w:val="ListParagraph"/>
        <w:numPr>
          <w:ilvl w:val="0"/>
          <w:numId w:val="113"/>
        </w:numPr>
        <w:jc w:val="both"/>
        <w:rPr>
          <w:szCs w:val="22"/>
        </w:rPr>
      </w:pPr>
      <w:r w:rsidRPr="001B1AB1">
        <w:rPr>
          <w:szCs w:val="22"/>
        </w:rPr>
        <w:t>An MLD that can: 1) transmit or receive data/management frames to another MLD on one link at a time, and 2) listening on one or more links.</w:t>
      </w:r>
    </w:p>
    <w:p w14:paraId="3B36E5B6" w14:textId="77777777" w:rsidR="001B1AB1" w:rsidRDefault="001B1AB1" w:rsidP="001519DC">
      <w:pPr>
        <w:pStyle w:val="ListParagraph"/>
        <w:numPr>
          <w:ilvl w:val="0"/>
          <w:numId w:val="113"/>
        </w:numPr>
        <w:jc w:val="both"/>
        <w:rPr>
          <w:szCs w:val="22"/>
        </w:rPr>
      </w:pPr>
      <w:r w:rsidRPr="001B1AB1">
        <w:rPr>
          <w:szCs w:val="22"/>
        </w:rPr>
        <w:t>The “listening” operation includes CCA as well as receiving initial control messages (e.g., RTS/MU-RTS)</w:t>
      </w:r>
    </w:p>
    <w:p w14:paraId="5F057B51" w14:textId="77777777" w:rsidR="001B1AB1" w:rsidRDefault="001B1AB1" w:rsidP="001519DC">
      <w:pPr>
        <w:pStyle w:val="ListParagraph"/>
        <w:numPr>
          <w:ilvl w:val="0"/>
          <w:numId w:val="113"/>
        </w:numPr>
        <w:jc w:val="both"/>
        <w:rPr>
          <w:szCs w:val="22"/>
        </w:rPr>
      </w:pPr>
      <w:r w:rsidRPr="001B1AB1">
        <w:rPr>
          <w:szCs w:val="22"/>
        </w:rPr>
        <w:t>The initial control message may have one or more additional limitations: spatial stream, MCS (data rate), PPDU type, frame type</w:t>
      </w:r>
    </w:p>
    <w:p w14:paraId="73DF257D" w14:textId="7058BCBF" w:rsidR="001B1AB1" w:rsidRPr="001B1AB1" w:rsidRDefault="001B1AB1" w:rsidP="001519DC">
      <w:pPr>
        <w:pStyle w:val="ListParagraph"/>
        <w:numPr>
          <w:ilvl w:val="0"/>
          <w:numId w:val="113"/>
        </w:numPr>
        <w:jc w:val="both"/>
        <w:rPr>
          <w:szCs w:val="22"/>
        </w:rPr>
      </w:pPr>
      <w:r w:rsidRPr="001B1AB1">
        <w:rPr>
          <w:szCs w:val="22"/>
        </w:rPr>
        <w:t>Link switch delay may be indicated by the non-AP MLD</w:t>
      </w:r>
    </w:p>
    <w:p w14:paraId="7CCDA009" w14:textId="77777777" w:rsidR="00C41D18" w:rsidRDefault="00C41D18" w:rsidP="00597C82">
      <w:pPr>
        <w:jc w:val="both"/>
        <w:rPr>
          <w:szCs w:val="22"/>
        </w:rPr>
      </w:pPr>
    </w:p>
    <w:p w14:paraId="561591D8" w14:textId="434D22F0" w:rsidR="001B1AB1" w:rsidRDefault="001B1AB1" w:rsidP="001B1AB1">
      <w:pPr>
        <w:jc w:val="both"/>
        <w:rPr>
          <w:szCs w:val="22"/>
          <w:lang w:val="en-US"/>
        </w:rPr>
      </w:pPr>
      <w:r w:rsidRPr="00C41D18">
        <w:rPr>
          <w:szCs w:val="22"/>
          <w:highlight w:val="red"/>
          <w:lang w:val="en-US"/>
        </w:rPr>
        <w:t xml:space="preserve">Y/N/A: </w:t>
      </w:r>
      <w:r>
        <w:rPr>
          <w:szCs w:val="22"/>
          <w:highlight w:val="red"/>
          <w:lang w:val="en-US"/>
        </w:rPr>
        <w:t>70</w:t>
      </w:r>
      <w:r w:rsidRPr="00C41D18">
        <w:rPr>
          <w:szCs w:val="22"/>
          <w:highlight w:val="red"/>
          <w:lang w:val="en-US"/>
        </w:rPr>
        <w:t>/28/</w:t>
      </w:r>
      <w:r>
        <w:rPr>
          <w:szCs w:val="22"/>
          <w:highlight w:val="red"/>
          <w:lang w:val="en-US"/>
        </w:rPr>
        <w:t>21</w:t>
      </w:r>
    </w:p>
    <w:p w14:paraId="7AB88035" w14:textId="77777777" w:rsidR="001B1AB1" w:rsidRDefault="001B1AB1" w:rsidP="00597C82">
      <w:pPr>
        <w:jc w:val="both"/>
        <w:rPr>
          <w:szCs w:val="22"/>
        </w:rPr>
      </w:pPr>
    </w:p>
    <w:p w14:paraId="6B860589" w14:textId="1C8E9D57" w:rsidR="00D155C1" w:rsidRDefault="00D155C1">
      <w:pPr>
        <w:rPr>
          <w:szCs w:val="22"/>
        </w:rPr>
      </w:pPr>
      <w:r>
        <w:rPr>
          <w:szCs w:val="22"/>
        </w:rPr>
        <w:br w:type="page"/>
      </w:r>
    </w:p>
    <w:p w14:paraId="2636E0C2" w14:textId="57D8DB00" w:rsidR="001B1AB1" w:rsidRPr="00F15239" w:rsidRDefault="000A4F05" w:rsidP="00597C82">
      <w:pPr>
        <w:jc w:val="both"/>
        <w:rPr>
          <w:b/>
          <w:szCs w:val="22"/>
        </w:rPr>
      </w:pPr>
      <w:r w:rsidRPr="00F15239">
        <w:rPr>
          <w:b/>
          <w:szCs w:val="22"/>
        </w:rPr>
        <w:lastRenderedPageBreak/>
        <w:t>19/1943r8 (Multi-link Management, Taewon Song, LGE)</w:t>
      </w:r>
    </w:p>
    <w:p w14:paraId="67C05063" w14:textId="77777777" w:rsidR="000A4F05" w:rsidRDefault="000A4F05" w:rsidP="00597C82">
      <w:pPr>
        <w:jc w:val="both"/>
        <w:rPr>
          <w:szCs w:val="22"/>
        </w:rPr>
      </w:pPr>
    </w:p>
    <w:p w14:paraId="13DB3CD7" w14:textId="01E00513" w:rsidR="000A4F05" w:rsidRDefault="000A4F05" w:rsidP="00597C82">
      <w:pPr>
        <w:jc w:val="both"/>
        <w:rPr>
          <w:szCs w:val="22"/>
        </w:rPr>
      </w:pPr>
      <w:r>
        <w:rPr>
          <w:szCs w:val="22"/>
        </w:rPr>
        <w:t>SP</w:t>
      </w:r>
      <w:r w:rsidR="00F15239">
        <w:rPr>
          <w:szCs w:val="22"/>
        </w:rPr>
        <w:t>#3</w:t>
      </w:r>
    </w:p>
    <w:p w14:paraId="2033E4DF" w14:textId="77777777" w:rsidR="00F15239" w:rsidRDefault="00F15239" w:rsidP="00597C82">
      <w:pPr>
        <w:jc w:val="both"/>
        <w:rPr>
          <w:szCs w:val="22"/>
        </w:rPr>
      </w:pPr>
    </w:p>
    <w:p w14:paraId="75F74386" w14:textId="77777777" w:rsidR="00F15239" w:rsidRDefault="00F15239" w:rsidP="00F15239">
      <w:pPr>
        <w:rPr>
          <w:szCs w:val="22"/>
          <w:lang w:val="en-US" w:eastAsia="ko-KR"/>
        </w:rPr>
      </w:pPr>
      <w:r w:rsidRPr="00F15239">
        <w:rPr>
          <w:b/>
          <w:bCs/>
          <w:szCs w:val="22"/>
          <w:lang w:val="en-US" w:eastAsia="ko-KR"/>
        </w:rPr>
        <w:t>Do you agree to define the following?</w:t>
      </w:r>
    </w:p>
    <w:p w14:paraId="2E4C8EBC" w14:textId="29E668BD" w:rsidR="00F15239" w:rsidRPr="00F15239" w:rsidRDefault="00F15239" w:rsidP="001519DC">
      <w:pPr>
        <w:pStyle w:val="ListParagraph"/>
        <w:numPr>
          <w:ilvl w:val="0"/>
          <w:numId w:val="114"/>
        </w:numPr>
        <w:rPr>
          <w:szCs w:val="22"/>
          <w:lang w:val="en-US" w:eastAsia="ko-KR"/>
        </w:rPr>
      </w:pPr>
      <w:r w:rsidRPr="00F15239">
        <w:rPr>
          <w:szCs w:val="22"/>
          <w:lang w:val="en-US" w:eastAsia="ko-KR"/>
        </w:rPr>
        <w:t>Single-link/radio (TBD) non-AP MLD: A non-AP MLD that supports operation on more than one link but can only listen, receive, or transmit frames on one link at a time.</w:t>
      </w:r>
    </w:p>
    <w:p w14:paraId="4A0C965E" w14:textId="77777777" w:rsidR="00F15239" w:rsidRDefault="00F15239" w:rsidP="00F15239">
      <w:pPr>
        <w:pStyle w:val="ListParagraph"/>
        <w:ind w:left="1120"/>
        <w:rPr>
          <w:color w:val="00B050"/>
          <w:szCs w:val="22"/>
          <w:lang w:val="en-US" w:eastAsia="ko-KR"/>
        </w:rPr>
      </w:pPr>
    </w:p>
    <w:p w14:paraId="3FB7F0B3" w14:textId="6FC420A9" w:rsidR="00F15239" w:rsidRDefault="00F15239" w:rsidP="00F15239">
      <w:pPr>
        <w:jc w:val="both"/>
        <w:rPr>
          <w:szCs w:val="22"/>
        </w:rPr>
      </w:pPr>
      <w:r w:rsidRPr="00620776">
        <w:rPr>
          <w:szCs w:val="22"/>
          <w:highlight w:val="green"/>
        </w:rPr>
        <w:t xml:space="preserve">Y/N/A: </w:t>
      </w:r>
      <w:r>
        <w:rPr>
          <w:szCs w:val="22"/>
          <w:highlight w:val="green"/>
        </w:rPr>
        <w:t>53</w:t>
      </w:r>
      <w:r w:rsidRPr="00620776">
        <w:rPr>
          <w:szCs w:val="22"/>
          <w:highlight w:val="green"/>
        </w:rPr>
        <w:t>/</w:t>
      </w:r>
      <w:r>
        <w:rPr>
          <w:szCs w:val="22"/>
          <w:highlight w:val="green"/>
        </w:rPr>
        <w:t>12</w:t>
      </w:r>
      <w:r w:rsidRPr="00620776">
        <w:rPr>
          <w:szCs w:val="22"/>
          <w:highlight w:val="green"/>
        </w:rPr>
        <w:t>/</w:t>
      </w:r>
      <w:r>
        <w:rPr>
          <w:szCs w:val="22"/>
          <w:highlight w:val="green"/>
        </w:rPr>
        <w:t>40</w:t>
      </w:r>
    </w:p>
    <w:p w14:paraId="0E99EB8E" w14:textId="619903B4" w:rsidR="00F15239" w:rsidRPr="005E0A73" w:rsidRDefault="00F15239" w:rsidP="00F15239">
      <w:pPr>
        <w:jc w:val="both"/>
        <w:rPr>
          <w:b/>
          <w:i/>
          <w:szCs w:val="22"/>
        </w:rPr>
      </w:pPr>
      <w:r>
        <w:rPr>
          <w:b/>
          <w:szCs w:val="22"/>
        </w:rPr>
        <w:t>Straw poll #118</w:t>
      </w:r>
      <w:r w:rsidRPr="005E0A73">
        <w:rPr>
          <w:b/>
          <w:szCs w:val="22"/>
        </w:rPr>
        <w:t xml:space="preserve"> </w:t>
      </w:r>
      <w:r>
        <w:rPr>
          <w:b/>
          <w:i/>
          <w:szCs w:val="22"/>
        </w:rPr>
        <w:t>[#SP118</w:t>
      </w:r>
      <w:r w:rsidRPr="005E0A73">
        <w:rPr>
          <w:b/>
          <w:i/>
          <w:szCs w:val="22"/>
        </w:rPr>
        <w:t>]</w:t>
      </w:r>
    </w:p>
    <w:p w14:paraId="0D2BAE66" w14:textId="77777777" w:rsidR="00F15239" w:rsidRPr="006B6D0D" w:rsidRDefault="00F15239" w:rsidP="00F15239">
      <w:pPr>
        <w:pStyle w:val="ListParagraph"/>
        <w:ind w:left="1120"/>
        <w:rPr>
          <w:color w:val="00B050"/>
          <w:szCs w:val="22"/>
          <w:lang w:val="en-US" w:eastAsia="ko-KR"/>
        </w:rPr>
      </w:pPr>
    </w:p>
    <w:p w14:paraId="29D069EC" w14:textId="77777777" w:rsidR="00F15239" w:rsidRDefault="00F15239" w:rsidP="00597C82">
      <w:pPr>
        <w:jc w:val="both"/>
        <w:rPr>
          <w:szCs w:val="22"/>
        </w:rPr>
      </w:pPr>
    </w:p>
    <w:p w14:paraId="19DF6F0B" w14:textId="16238FC5" w:rsidR="00D155C1" w:rsidRPr="00D066B1" w:rsidRDefault="00B611EF" w:rsidP="00597C82">
      <w:pPr>
        <w:jc w:val="both"/>
        <w:rPr>
          <w:b/>
          <w:szCs w:val="22"/>
        </w:rPr>
      </w:pPr>
      <w:r w:rsidRPr="00D066B1">
        <w:rPr>
          <w:b/>
          <w:szCs w:val="22"/>
        </w:rPr>
        <w:t>20/</w:t>
      </w:r>
      <w:r w:rsidR="00D066B1" w:rsidRPr="00D066B1">
        <w:rPr>
          <w:b/>
          <w:szCs w:val="22"/>
        </w:rPr>
        <w:t>0659r3 (TDM Multilink Operation, Shubhodeep Adhikari, Broadcom)</w:t>
      </w:r>
    </w:p>
    <w:p w14:paraId="64B88718" w14:textId="77777777" w:rsidR="00D066B1" w:rsidRDefault="00D066B1" w:rsidP="00597C82">
      <w:pPr>
        <w:jc w:val="both"/>
        <w:rPr>
          <w:szCs w:val="22"/>
        </w:rPr>
      </w:pPr>
    </w:p>
    <w:p w14:paraId="0CF9BF74" w14:textId="6F845B9E" w:rsidR="00D066B1" w:rsidRDefault="00D066B1" w:rsidP="00597C82">
      <w:pPr>
        <w:jc w:val="both"/>
        <w:rPr>
          <w:szCs w:val="22"/>
        </w:rPr>
      </w:pPr>
      <w:r>
        <w:rPr>
          <w:szCs w:val="22"/>
        </w:rPr>
        <w:t>SP#1</w:t>
      </w:r>
    </w:p>
    <w:p w14:paraId="430D47B2" w14:textId="77777777" w:rsidR="00D066B1" w:rsidRDefault="00D066B1" w:rsidP="00597C82">
      <w:pPr>
        <w:jc w:val="both"/>
        <w:rPr>
          <w:szCs w:val="22"/>
        </w:rPr>
      </w:pPr>
    </w:p>
    <w:p w14:paraId="4EB81374" w14:textId="77777777" w:rsidR="00D066B1" w:rsidRPr="00D066B1" w:rsidRDefault="00D066B1" w:rsidP="00D066B1">
      <w:pPr>
        <w:jc w:val="both"/>
        <w:rPr>
          <w:szCs w:val="22"/>
        </w:rPr>
      </w:pPr>
      <w:r w:rsidRPr="00D066B1">
        <w:rPr>
          <w:szCs w:val="22"/>
        </w:rPr>
        <w:t>Do you support the following addition to the SFD:</w:t>
      </w:r>
    </w:p>
    <w:p w14:paraId="06CF1BCA" w14:textId="61870EAC" w:rsidR="00D066B1" w:rsidRPr="00D066B1" w:rsidRDefault="00D066B1" w:rsidP="001519DC">
      <w:pPr>
        <w:pStyle w:val="ListParagraph"/>
        <w:numPr>
          <w:ilvl w:val="0"/>
          <w:numId w:val="114"/>
        </w:numPr>
        <w:jc w:val="both"/>
        <w:rPr>
          <w:szCs w:val="22"/>
        </w:rPr>
      </w:pPr>
      <w:r w:rsidRPr="00D066B1">
        <w:rPr>
          <w:szCs w:val="22"/>
        </w:rPr>
        <w:t>A mode of multi-link operation shall be supported in R1 wherein a non-AP MLD can simultaneously listen on N links and can simultaneously transmit/receive data on M links, where M is a subset of N; M&gt;=1,N&gt;=1</w:t>
      </w:r>
    </w:p>
    <w:p w14:paraId="5269D545" w14:textId="3946E144" w:rsidR="00D066B1" w:rsidRPr="00D066B1" w:rsidRDefault="00D066B1" w:rsidP="001519DC">
      <w:pPr>
        <w:pStyle w:val="ListParagraph"/>
        <w:numPr>
          <w:ilvl w:val="1"/>
          <w:numId w:val="114"/>
        </w:numPr>
        <w:jc w:val="both"/>
        <w:rPr>
          <w:szCs w:val="22"/>
        </w:rPr>
      </w:pPr>
      <w:r w:rsidRPr="00D066B1">
        <w:rPr>
          <w:szCs w:val="22"/>
        </w:rPr>
        <w:t>The “listen” operation includes CCA as well as receiving initial control messages with specified parameters (e.g., RTS/MU-RTS).</w:t>
      </w:r>
    </w:p>
    <w:p w14:paraId="41279D72" w14:textId="0A7F7F92" w:rsidR="00D066B1" w:rsidRPr="00D066B1" w:rsidRDefault="00D066B1" w:rsidP="001519DC">
      <w:pPr>
        <w:pStyle w:val="ListParagraph"/>
        <w:numPr>
          <w:ilvl w:val="2"/>
          <w:numId w:val="114"/>
        </w:numPr>
        <w:jc w:val="both"/>
        <w:rPr>
          <w:szCs w:val="22"/>
        </w:rPr>
      </w:pPr>
      <w:r w:rsidRPr="00D066B1">
        <w:rPr>
          <w:szCs w:val="22"/>
        </w:rPr>
        <w:t>The initial control message may have one or more additional limitations: spatial stream, MCS (data rate), PPDU type, frame type</w:t>
      </w:r>
    </w:p>
    <w:p w14:paraId="1C1C1F84" w14:textId="7921E0A0" w:rsidR="00D066B1" w:rsidRPr="00D066B1" w:rsidRDefault="00D066B1" w:rsidP="001519DC">
      <w:pPr>
        <w:pStyle w:val="ListParagraph"/>
        <w:numPr>
          <w:ilvl w:val="1"/>
          <w:numId w:val="114"/>
        </w:numPr>
        <w:jc w:val="both"/>
        <w:rPr>
          <w:szCs w:val="22"/>
        </w:rPr>
      </w:pPr>
      <w:r w:rsidRPr="00D066B1">
        <w:rPr>
          <w:szCs w:val="22"/>
        </w:rPr>
        <w:t>Link switch delay between listen only and transmit/receive operation may be indicated by the non-AP MLD.</w:t>
      </w:r>
    </w:p>
    <w:p w14:paraId="6BBAF10C" w14:textId="77777777" w:rsidR="00D155C1" w:rsidRDefault="00D155C1" w:rsidP="00597C82">
      <w:pPr>
        <w:jc w:val="both"/>
        <w:rPr>
          <w:szCs w:val="22"/>
        </w:rPr>
      </w:pPr>
    </w:p>
    <w:p w14:paraId="2E5656B7" w14:textId="0126466F" w:rsidR="00D066B1" w:rsidRDefault="00D066B1" w:rsidP="00D066B1">
      <w:pPr>
        <w:jc w:val="both"/>
        <w:rPr>
          <w:szCs w:val="22"/>
          <w:lang w:val="en-US"/>
        </w:rPr>
      </w:pPr>
      <w:r w:rsidRPr="00C41D18">
        <w:rPr>
          <w:szCs w:val="22"/>
          <w:highlight w:val="red"/>
          <w:lang w:val="en-US"/>
        </w:rPr>
        <w:t xml:space="preserve">Y/N/A: </w:t>
      </w:r>
      <w:r>
        <w:rPr>
          <w:szCs w:val="22"/>
          <w:highlight w:val="red"/>
          <w:lang w:val="en-US"/>
        </w:rPr>
        <w:t>42</w:t>
      </w:r>
      <w:r w:rsidRPr="00C41D18">
        <w:rPr>
          <w:szCs w:val="22"/>
          <w:highlight w:val="red"/>
          <w:lang w:val="en-US"/>
        </w:rPr>
        <w:t>/</w:t>
      </w:r>
      <w:r>
        <w:rPr>
          <w:szCs w:val="22"/>
          <w:highlight w:val="red"/>
          <w:lang w:val="en-US"/>
        </w:rPr>
        <w:t>56</w:t>
      </w:r>
      <w:r w:rsidRPr="00C41D18">
        <w:rPr>
          <w:szCs w:val="22"/>
          <w:highlight w:val="red"/>
          <w:lang w:val="en-US"/>
        </w:rPr>
        <w:t>/</w:t>
      </w:r>
      <w:r>
        <w:rPr>
          <w:szCs w:val="22"/>
          <w:highlight w:val="red"/>
          <w:lang w:val="en-US"/>
        </w:rPr>
        <w:t>19</w:t>
      </w:r>
    </w:p>
    <w:p w14:paraId="33AD6EE8" w14:textId="77777777" w:rsidR="00D066B1" w:rsidRDefault="00D066B1" w:rsidP="00597C82">
      <w:pPr>
        <w:jc w:val="both"/>
        <w:rPr>
          <w:szCs w:val="22"/>
        </w:rPr>
      </w:pPr>
    </w:p>
    <w:p w14:paraId="73A54D93" w14:textId="3FA2A41E" w:rsidR="000A3EAE" w:rsidRDefault="000A3EAE" w:rsidP="000A3EAE">
      <w:pPr>
        <w:jc w:val="both"/>
        <w:rPr>
          <w:szCs w:val="22"/>
        </w:rPr>
      </w:pPr>
      <w:r>
        <w:rPr>
          <w:szCs w:val="22"/>
        </w:rPr>
        <w:t>Reference:  11-20-0777-13</w:t>
      </w:r>
      <w:r w:rsidRPr="00AB5817">
        <w:rPr>
          <w:szCs w:val="22"/>
        </w:rPr>
        <w:t>-00be-minutes-for-tgbe-mac-ad-hoc-teleconferences-may-and-july-2020</w:t>
      </w:r>
    </w:p>
    <w:p w14:paraId="46A214F0" w14:textId="6A363F69" w:rsidR="00EC2A0F" w:rsidRPr="005758D1" w:rsidRDefault="00EC2A0F" w:rsidP="00EC2A0F">
      <w:pPr>
        <w:pStyle w:val="Heading2"/>
        <w:rPr>
          <w:u w:val="none"/>
          <w:lang w:val="en-US"/>
        </w:rPr>
      </w:pPr>
      <w:bookmarkStart w:id="2084" w:name="_Toc47082176"/>
      <w:r>
        <w:rPr>
          <w:u w:val="none"/>
          <w:lang w:val="en-US"/>
        </w:rPr>
        <w:t>July 9 (Joint):  2</w:t>
      </w:r>
      <w:r w:rsidRPr="005758D1">
        <w:rPr>
          <w:u w:val="none"/>
          <w:lang w:val="en-US"/>
        </w:rPr>
        <w:t xml:space="preserve"> </w:t>
      </w:r>
      <w:r>
        <w:rPr>
          <w:u w:val="none"/>
          <w:lang w:val="en-US"/>
        </w:rPr>
        <w:t>SPs</w:t>
      </w:r>
      <w:bookmarkEnd w:id="2084"/>
    </w:p>
    <w:p w14:paraId="0302D599" w14:textId="77777777" w:rsidR="00EC2A0F" w:rsidRDefault="00EC2A0F" w:rsidP="000A3EAE">
      <w:pPr>
        <w:jc w:val="both"/>
        <w:rPr>
          <w:szCs w:val="22"/>
        </w:rPr>
      </w:pPr>
    </w:p>
    <w:p w14:paraId="3E2B87F8" w14:textId="3915F4B1" w:rsidR="00EC2A0F" w:rsidRPr="006F16DA" w:rsidRDefault="00EC2A0F" w:rsidP="000A3EAE">
      <w:pPr>
        <w:jc w:val="both"/>
        <w:rPr>
          <w:b/>
          <w:szCs w:val="22"/>
        </w:rPr>
      </w:pPr>
      <w:r w:rsidRPr="006F16DA">
        <w:rPr>
          <w:b/>
          <w:szCs w:val="22"/>
        </w:rPr>
        <w:t>20/0813r6 (</w:t>
      </w:r>
      <w:r w:rsidR="008C1DD8" w:rsidRPr="006F16DA">
        <w:rPr>
          <w:b/>
          <w:szCs w:val="22"/>
        </w:rPr>
        <w:t>Triggered-p2p-transmissions follow up, Stephane Baron, Canon)</w:t>
      </w:r>
    </w:p>
    <w:p w14:paraId="127F4F68" w14:textId="77777777" w:rsidR="008C1DD8" w:rsidRDefault="008C1DD8" w:rsidP="000A3EAE">
      <w:pPr>
        <w:jc w:val="both"/>
        <w:rPr>
          <w:szCs w:val="22"/>
        </w:rPr>
      </w:pPr>
    </w:p>
    <w:p w14:paraId="33087B18" w14:textId="5A160032" w:rsidR="008C1DD8" w:rsidRDefault="008C1DD8" w:rsidP="000A3EAE">
      <w:pPr>
        <w:jc w:val="both"/>
        <w:rPr>
          <w:szCs w:val="22"/>
        </w:rPr>
      </w:pPr>
      <w:r>
        <w:rPr>
          <w:szCs w:val="22"/>
        </w:rPr>
        <w:t>SP#1</w:t>
      </w:r>
    </w:p>
    <w:p w14:paraId="5E0AA983" w14:textId="77777777" w:rsidR="008C1DD8" w:rsidRDefault="008C1DD8" w:rsidP="000A3EAE">
      <w:pPr>
        <w:jc w:val="both"/>
        <w:rPr>
          <w:szCs w:val="22"/>
        </w:rPr>
      </w:pPr>
    </w:p>
    <w:p w14:paraId="55E7A50C" w14:textId="77777777" w:rsidR="006F16DA" w:rsidRPr="006F16DA" w:rsidRDefault="006F16DA" w:rsidP="006F16DA">
      <w:pPr>
        <w:jc w:val="both"/>
        <w:rPr>
          <w:szCs w:val="22"/>
        </w:rPr>
      </w:pPr>
      <w:r w:rsidRPr="006F16DA">
        <w:rPr>
          <w:szCs w:val="22"/>
        </w:rPr>
        <w:t>Do you support that 11be defines in R1, a procedure for an AP to share a part of the obtained TXOP for peer-to-peer (non-AP STA to non-AP STA) frame exchanges by signaling in a trigger frame, a TBD field specifying the allocated time for the peer to peer communication, and an RU allocated only to one non-AP STA associated to that AP.</w:t>
      </w:r>
    </w:p>
    <w:p w14:paraId="2DED5A83" w14:textId="201D6E7E" w:rsidR="006F16DA" w:rsidRPr="006F16DA" w:rsidRDefault="006F16DA" w:rsidP="006F16DA">
      <w:pPr>
        <w:jc w:val="both"/>
        <w:rPr>
          <w:szCs w:val="22"/>
        </w:rPr>
      </w:pPr>
      <w:r>
        <w:rPr>
          <w:szCs w:val="22"/>
        </w:rPr>
        <w:t>Note:</w:t>
      </w:r>
      <w:r w:rsidRPr="006F16DA">
        <w:rPr>
          <w:szCs w:val="22"/>
        </w:rPr>
        <w:t xml:space="preserve"> </w:t>
      </w:r>
    </w:p>
    <w:p w14:paraId="1257095C" w14:textId="77777777" w:rsidR="006F16DA" w:rsidRDefault="006F16DA" w:rsidP="001519DC">
      <w:pPr>
        <w:pStyle w:val="ListParagraph"/>
        <w:numPr>
          <w:ilvl w:val="0"/>
          <w:numId w:val="114"/>
        </w:numPr>
        <w:jc w:val="both"/>
        <w:rPr>
          <w:szCs w:val="22"/>
        </w:rPr>
      </w:pPr>
      <w:r w:rsidRPr="006F16DA">
        <w:rPr>
          <w:szCs w:val="22"/>
        </w:rPr>
        <w:t>Format of trigger frame is TBD.</w:t>
      </w:r>
    </w:p>
    <w:p w14:paraId="3206148C" w14:textId="77777777" w:rsidR="006F16DA" w:rsidRDefault="006F16DA" w:rsidP="001519DC">
      <w:pPr>
        <w:pStyle w:val="ListParagraph"/>
        <w:numPr>
          <w:ilvl w:val="0"/>
          <w:numId w:val="114"/>
        </w:numPr>
        <w:jc w:val="both"/>
        <w:rPr>
          <w:szCs w:val="22"/>
        </w:rPr>
      </w:pPr>
      <w:r w:rsidRPr="006F16DA">
        <w:rPr>
          <w:szCs w:val="22"/>
        </w:rPr>
        <w:t>Informing the AP of P2P traffic required resource, may be based on any existing mechanism (e.g. BSR on per packet level, TSPEC at stream level, or any TBD channel access/TWT/scheduling mechanism.)</w:t>
      </w:r>
    </w:p>
    <w:p w14:paraId="59D3947A" w14:textId="2E4F0D03" w:rsidR="008C1DD8" w:rsidRPr="006F16DA" w:rsidRDefault="006F16DA" w:rsidP="001519DC">
      <w:pPr>
        <w:pStyle w:val="ListParagraph"/>
        <w:numPr>
          <w:ilvl w:val="0"/>
          <w:numId w:val="114"/>
        </w:numPr>
        <w:jc w:val="both"/>
        <w:rPr>
          <w:szCs w:val="22"/>
        </w:rPr>
      </w:pPr>
      <w:r w:rsidRPr="006F16DA">
        <w:rPr>
          <w:szCs w:val="22"/>
        </w:rPr>
        <w:t>Peer STA may not be allowed to use EDCA for some time for P2P transmissions after being triggered (e.g., by extending MU-EDCA rules).</w:t>
      </w:r>
    </w:p>
    <w:p w14:paraId="1FA04B98" w14:textId="77777777" w:rsidR="00EC2A0F" w:rsidRDefault="00EC2A0F" w:rsidP="000A3EAE">
      <w:pPr>
        <w:jc w:val="both"/>
        <w:rPr>
          <w:szCs w:val="22"/>
        </w:rPr>
      </w:pPr>
    </w:p>
    <w:p w14:paraId="51D32D7A" w14:textId="1248EC28" w:rsidR="006F16DA" w:rsidRDefault="006F16DA" w:rsidP="006F16DA">
      <w:pPr>
        <w:jc w:val="both"/>
        <w:rPr>
          <w:szCs w:val="22"/>
          <w:lang w:val="en-US"/>
        </w:rPr>
      </w:pPr>
      <w:r w:rsidRPr="00C41D18">
        <w:rPr>
          <w:szCs w:val="22"/>
          <w:highlight w:val="red"/>
          <w:lang w:val="en-US"/>
        </w:rPr>
        <w:t xml:space="preserve">Y/N/A: </w:t>
      </w:r>
      <w:r>
        <w:rPr>
          <w:szCs w:val="22"/>
          <w:highlight w:val="red"/>
          <w:lang w:val="en-US"/>
        </w:rPr>
        <w:t>53</w:t>
      </w:r>
      <w:r w:rsidRPr="00C41D18">
        <w:rPr>
          <w:szCs w:val="22"/>
          <w:highlight w:val="red"/>
          <w:lang w:val="en-US"/>
        </w:rPr>
        <w:t>/</w:t>
      </w:r>
      <w:r>
        <w:rPr>
          <w:szCs w:val="22"/>
          <w:highlight w:val="red"/>
          <w:lang w:val="en-US"/>
        </w:rPr>
        <w:t>39</w:t>
      </w:r>
      <w:r w:rsidRPr="00C41D18">
        <w:rPr>
          <w:szCs w:val="22"/>
          <w:highlight w:val="red"/>
          <w:lang w:val="en-US"/>
        </w:rPr>
        <w:t>/</w:t>
      </w:r>
      <w:r>
        <w:rPr>
          <w:szCs w:val="22"/>
          <w:highlight w:val="red"/>
          <w:lang w:val="en-US"/>
        </w:rPr>
        <w:t>53</w:t>
      </w:r>
    </w:p>
    <w:p w14:paraId="79F0163D" w14:textId="77777777" w:rsidR="006F16DA" w:rsidRDefault="006F16DA" w:rsidP="000A3EAE">
      <w:pPr>
        <w:jc w:val="both"/>
        <w:rPr>
          <w:szCs w:val="22"/>
        </w:rPr>
      </w:pPr>
    </w:p>
    <w:p w14:paraId="31E2AE1C" w14:textId="7B75F020" w:rsidR="006F16DA" w:rsidRDefault="006F16DA">
      <w:pPr>
        <w:rPr>
          <w:szCs w:val="22"/>
        </w:rPr>
      </w:pPr>
      <w:r>
        <w:rPr>
          <w:szCs w:val="22"/>
        </w:rPr>
        <w:br w:type="page"/>
      </w:r>
    </w:p>
    <w:p w14:paraId="7689FD8C" w14:textId="1605751B" w:rsidR="006F16DA" w:rsidRPr="002D7E26" w:rsidRDefault="002D7E26" w:rsidP="000A3EAE">
      <w:pPr>
        <w:jc w:val="both"/>
        <w:rPr>
          <w:b/>
          <w:szCs w:val="22"/>
        </w:rPr>
      </w:pPr>
      <w:r w:rsidRPr="002D7E26">
        <w:rPr>
          <w:b/>
          <w:szCs w:val="22"/>
        </w:rPr>
        <w:lastRenderedPageBreak/>
        <w:t>20/0123r2</w:t>
      </w:r>
      <w:r w:rsidR="006F16DA" w:rsidRPr="002D7E26">
        <w:rPr>
          <w:b/>
          <w:szCs w:val="22"/>
        </w:rPr>
        <w:t xml:space="preserve"> (</w:t>
      </w:r>
      <w:r w:rsidRPr="002D7E26">
        <w:rPr>
          <w:b/>
          <w:szCs w:val="22"/>
        </w:rPr>
        <w:t>Channel Sounding for Multi-AP CBF, Feng Jiang, Intel)</w:t>
      </w:r>
    </w:p>
    <w:p w14:paraId="29AE126C" w14:textId="77777777" w:rsidR="002D7E26" w:rsidRDefault="002D7E26" w:rsidP="000A3EAE">
      <w:pPr>
        <w:jc w:val="both"/>
        <w:rPr>
          <w:szCs w:val="22"/>
        </w:rPr>
      </w:pPr>
    </w:p>
    <w:p w14:paraId="5918533E" w14:textId="02F8C32A" w:rsidR="002D7E26" w:rsidRDefault="002D7E26" w:rsidP="000A3EAE">
      <w:pPr>
        <w:jc w:val="both"/>
        <w:rPr>
          <w:szCs w:val="22"/>
        </w:rPr>
      </w:pPr>
      <w:r>
        <w:rPr>
          <w:szCs w:val="22"/>
        </w:rPr>
        <w:t>SP#3</w:t>
      </w:r>
    </w:p>
    <w:p w14:paraId="4E0723E4" w14:textId="77777777" w:rsidR="002D7E26" w:rsidRDefault="002D7E26" w:rsidP="002D7E26">
      <w:pPr>
        <w:jc w:val="both"/>
        <w:rPr>
          <w:szCs w:val="22"/>
        </w:rPr>
      </w:pPr>
    </w:p>
    <w:p w14:paraId="6A5305BB" w14:textId="77777777" w:rsidR="002D7E26" w:rsidRDefault="002D7E26" w:rsidP="002D7E26">
      <w:pPr>
        <w:jc w:val="both"/>
      </w:pPr>
      <w:r w:rsidRPr="00BF7418">
        <w:t>In sequential channel sounding sequenc</w:t>
      </w:r>
      <w:r>
        <w:t>e for multi-AP, do you support:</w:t>
      </w:r>
    </w:p>
    <w:p w14:paraId="2577F6E1" w14:textId="77777777" w:rsidR="002D7E26" w:rsidRDefault="002D7E26" w:rsidP="001519DC">
      <w:pPr>
        <w:pStyle w:val="ListParagraph"/>
        <w:numPr>
          <w:ilvl w:val="0"/>
          <w:numId w:val="115"/>
        </w:numPr>
        <w:jc w:val="both"/>
      </w:pPr>
      <w:r w:rsidRPr="00BF7418">
        <w:t>STA can process the NDPA frame and the BFRP Trig</w:t>
      </w:r>
      <w:r>
        <w:t>ger frame received from OBSS AP</w:t>
      </w:r>
    </w:p>
    <w:p w14:paraId="31037020" w14:textId="65A97887" w:rsidR="002D7E26" w:rsidRDefault="002D7E26" w:rsidP="001519DC">
      <w:pPr>
        <w:pStyle w:val="ListParagraph"/>
        <w:numPr>
          <w:ilvl w:val="0"/>
          <w:numId w:val="115"/>
        </w:numPr>
        <w:jc w:val="both"/>
      </w:pPr>
      <w:r w:rsidRPr="00BF7418">
        <w:t>If polled by the BFRP trigger frame from OBSS AP, the STA responds with the corresponding channel sta</w:t>
      </w:r>
      <w:r>
        <w:t>te information (CSI) to OBSS AP</w:t>
      </w:r>
    </w:p>
    <w:p w14:paraId="51BA8700" w14:textId="6BF13ED5" w:rsidR="002D7E26" w:rsidRDefault="002D7E26" w:rsidP="002D7E26">
      <w:pPr>
        <w:jc w:val="both"/>
      </w:pPr>
      <w:r w:rsidRPr="00BF7418">
        <w:t>Note 1: the details of CSI report are TBD.</w:t>
      </w:r>
      <w:r w:rsidRPr="00BF7418">
        <w:cr/>
        <w:t>Note 2: the OBSS AP belongs to the multi-AP set serving the STA and the details regarding formulation of the multi-AP set are TBD.</w:t>
      </w:r>
      <w:r w:rsidRPr="00BF7418">
        <w:cr/>
        <w:t>Note 3: This feature is for R2.</w:t>
      </w:r>
    </w:p>
    <w:p w14:paraId="5056CE21" w14:textId="77777777" w:rsidR="002D7E26" w:rsidRDefault="002D7E26" w:rsidP="000A3EAE">
      <w:pPr>
        <w:jc w:val="both"/>
        <w:rPr>
          <w:szCs w:val="22"/>
        </w:rPr>
      </w:pPr>
    </w:p>
    <w:p w14:paraId="5E8B6935" w14:textId="33531156" w:rsidR="002D7E26" w:rsidRDefault="002D7E26" w:rsidP="002D7E26">
      <w:pPr>
        <w:jc w:val="both"/>
        <w:rPr>
          <w:szCs w:val="22"/>
        </w:rPr>
      </w:pPr>
      <w:r w:rsidRPr="00620776">
        <w:rPr>
          <w:szCs w:val="22"/>
          <w:highlight w:val="green"/>
        </w:rPr>
        <w:t xml:space="preserve">Y/N/A: </w:t>
      </w:r>
      <w:r w:rsidR="007F5FF0">
        <w:rPr>
          <w:szCs w:val="22"/>
          <w:highlight w:val="green"/>
        </w:rPr>
        <w:t>65</w:t>
      </w:r>
      <w:r w:rsidRPr="00620776">
        <w:rPr>
          <w:szCs w:val="22"/>
          <w:highlight w:val="green"/>
        </w:rPr>
        <w:t>/</w:t>
      </w:r>
      <w:r w:rsidR="007F5FF0">
        <w:rPr>
          <w:szCs w:val="22"/>
          <w:highlight w:val="green"/>
        </w:rPr>
        <w:t>3</w:t>
      </w:r>
      <w:r w:rsidRPr="00620776">
        <w:rPr>
          <w:szCs w:val="22"/>
          <w:highlight w:val="green"/>
        </w:rPr>
        <w:t>/</w:t>
      </w:r>
      <w:r w:rsidR="007F5FF0">
        <w:rPr>
          <w:szCs w:val="22"/>
          <w:highlight w:val="green"/>
        </w:rPr>
        <w:t>67</w:t>
      </w:r>
    </w:p>
    <w:p w14:paraId="254FF7BD" w14:textId="06F85DAF" w:rsidR="002D7E26" w:rsidRPr="005E0A73" w:rsidRDefault="002D7E26" w:rsidP="002D7E26">
      <w:pPr>
        <w:jc w:val="both"/>
        <w:rPr>
          <w:b/>
          <w:i/>
          <w:szCs w:val="22"/>
        </w:rPr>
      </w:pPr>
      <w:r>
        <w:rPr>
          <w:b/>
          <w:szCs w:val="22"/>
        </w:rPr>
        <w:t>Straw poll #119</w:t>
      </w:r>
      <w:r w:rsidRPr="005E0A73">
        <w:rPr>
          <w:b/>
          <w:szCs w:val="22"/>
        </w:rPr>
        <w:t xml:space="preserve"> </w:t>
      </w:r>
      <w:r>
        <w:rPr>
          <w:b/>
          <w:i/>
          <w:szCs w:val="22"/>
        </w:rPr>
        <w:t>[#SP119</w:t>
      </w:r>
      <w:r w:rsidRPr="005E0A73">
        <w:rPr>
          <w:b/>
          <w:i/>
          <w:szCs w:val="22"/>
        </w:rPr>
        <w:t>]</w:t>
      </w:r>
    </w:p>
    <w:p w14:paraId="7BB30304" w14:textId="77777777" w:rsidR="006F16DA" w:rsidRDefault="006F16DA" w:rsidP="000A3EAE">
      <w:pPr>
        <w:jc w:val="both"/>
        <w:rPr>
          <w:szCs w:val="22"/>
        </w:rPr>
      </w:pPr>
    </w:p>
    <w:p w14:paraId="3A0CA76D" w14:textId="1EC47E1F" w:rsidR="00EC2A0F" w:rsidRDefault="00EC2A0F" w:rsidP="000A3EAE">
      <w:pPr>
        <w:jc w:val="both"/>
        <w:rPr>
          <w:szCs w:val="22"/>
        </w:rPr>
      </w:pPr>
      <w:r>
        <w:rPr>
          <w:szCs w:val="22"/>
        </w:rPr>
        <w:t xml:space="preserve">Reference:  </w:t>
      </w:r>
      <w:r w:rsidR="003176B0" w:rsidRPr="003176B0">
        <w:rPr>
          <w:szCs w:val="22"/>
        </w:rPr>
        <w:t>11-20-0775-05-00be-may-july-tgbe-teleconference-minutes</w:t>
      </w:r>
    </w:p>
    <w:p w14:paraId="4495071B" w14:textId="12C5457B" w:rsidR="00F06E0C" w:rsidRPr="005758D1" w:rsidRDefault="00F06E0C" w:rsidP="00F06E0C">
      <w:pPr>
        <w:pStyle w:val="Heading2"/>
        <w:rPr>
          <w:u w:val="none"/>
          <w:lang w:val="en-US"/>
        </w:rPr>
      </w:pPr>
      <w:bookmarkStart w:id="2085" w:name="_Toc47082177"/>
      <w:r>
        <w:rPr>
          <w:u w:val="none"/>
          <w:lang w:val="en-US"/>
        </w:rPr>
        <w:t>July 13 (PHY):  6</w:t>
      </w:r>
      <w:r w:rsidRPr="005758D1">
        <w:rPr>
          <w:u w:val="none"/>
          <w:lang w:val="en-US"/>
        </w:rPr>
        <w:t xml:space="preserve"> </w:t>
      </w:r>
      <w:r>
        <w:rPr>
          <w:u w:val="none"/>
          <w:lang w:val="en-US"/>
        </w:rPr>
        <w:t>SPs</w:t>
      </w:r>
      <w:bookmarkEnd w:id="2085"/>
    </w:p>
    <w:p w14:paraId="1AC4DF3E" w14:textId="77777777" w:rsidR="00F06E0C" w:rsidRDefault="00F06E0C" w:rsidP="000A3EAE">
      <w:pPr>
        <w:jc w:val="both"/>
        <w:rPr>
          <w:szCs w:val="22"/>
        </w:rPr>
      </w:pPr>
    </w:p>
    <w:p w14:paraId="0C60BB4F" w14:textId="6BF84C7E" w:rsidR="00F06E0C" w:rsidRPr="00104ACE" w:rsidRDefault="00F06E0C" w:rsidP="000A3EAE">
      <w:pPr>
        <w:jc w:val="both"/>
        <w:rPr>
          <w:b/>
          <w:szCs w:val="22"/>
        </w:rPr>
      </w:pPr>
      <w:r w:rsidRPr="00104ACE">
        <w:rPr>
          <w:b/>
          <w:szCs w:val="22"/>
        </w:rPr>
        <w:t>20/0960r1 (</w:t>
      </w:r>
      <w:r w:rsidR="00E0132E" w:rsidRPr="00104ACE">
        <w:rPr>
          <w:b/>
          <w:szCs w:val="22"/>
        </w:rPr>
        <w:t>Consideration on 240MHz, Eunsung Park, LGE)</w:t>
      </w:r>
    </w:p>
    <w:p w14:paraId="54C385FE" w14:textId="77777777" w:rsidR="00E0132E" w:rsidRDefault="00E0132E" w:rsidP="000A3EAE">
      <w:pPr>
        <w:jc w:val="both"/>
        <w:rPr>
          <w:szCs w:val="22"/>
        </w:rPr>
      </w:pPr>
    </w:p>
    <w:p w14:paraId="3D2D1C6E" w14:textId="77777777" w:rsidR="00104ACE" w:rsidRDefault="00104ACE" w:rsidP="00104ACE">
      <w:pPr>
        <w:jc w:val="both"/>
        <w:rPr>
          <w:szCs w:val="22"/>
        </w:rPr>
      </w:pPr>
      <w:r>
        <w:rPr>
          <w:szCs w:val="22"/>
        </w:rPr>
        <w:t>SP#3</w:t>
      </w:r>
    </w:p>
    <w:p w14:paraId="76C25774" w14:textId="77777777" w:rsidR="00104ACE" w:rsidRDefault="00104ACE" w:rsidP="00104ACE">
      <w:pPr>
        <w:jc w:val="both"/>
        <w:rPr>
          <w:szCs w:val="22"/>
        </w:rPr>
      </w:pPr>
    </w:p>
    <w:p w14:paraId="1E2E7455" w14:textId="77777777" w:rsidR="00104ACE" w:rsidRPr="00104ACE" w:rsidRDefault="00104ACE" w:rsidP="00104ACE">
      <w:pPr>
        <w:jc w:val="both"/>
        <w:rPr>
          <w:szCs w:val="22"/>
        </w:rPr>
      </w:pPr>
      <w:r w:rsidRPr="00104ACE">
        <w:rPr>
          <w:bCs/>
        </w:rPr>
        <w:t>Which option do you agree with for the BW field?</w:t>
      </w:r>
    </w:p>
    <w:p w14:paraId="0D885F08" w14:textId="77777777" w:rsidR="00104ACE" w:rsidRPr="00104ACE" w:rsidRDefault="00104ACE" w:rsidP="001519DC">
      <w:pPr>
        <w:pStyle w:val="ListParagraph"/>
        <w:numPr>
          <w:ilvl w:val="0"/>
          <w:numId w:val="117"/>
        </w:numPr>
        <w:jc w:val="both"/>
        <w:rPr>
          <w:szCs w:val="22"/>
        </w:rPr>
      </w:pPr>
      <w:r w:rsidRPr="007E5FAA">
        <w:t>Option 1: no 240/160+80MHz entry</w:t>
      </w:r>
    </w:p>
    <w:p w14:paraId="476E53FE" w14:textId="77777777" w:rsidR="00104ACE" w:rsidRPr="00104ACE" w:rsidRDefault="00104ACE" w:rsidP="001519DC">
      <w:pPr>
        <w:pStyle w:val="ListParagraph"/>
        <w:numPr>
          <w:ilvl w:val="0"/>
          <w:numId w:val="117"/>
        </w:numPr>
        <w:jc w:val="both"/>
        <w:rPr>
          <w:szCs w:val="22"/>
        </w:rPr>
      </w:pPr>
      <w:r w:rsidRPr="007E5FAA">
        <w:t>Option 2: one 240/160+80MHz entry</w:t>
      </w:r>
    </w:p>
    <w:p w14:paraId="59C5941F" w14:textId="6E990F89" w:rsidR="00104ACE" w:rsidRPr="00104ACE" w:rsidRDefault="00104ACE" w:rsidP="001519DC">
      <w:pPr>
        <w:pStyle w:val="ListParagraph"/>
        <w:numPr>
          <w:ilvl w:val="0"/>
          <w:numId w:val="117"/>
        </w:numPr>
        <w:jc w:val="both"/>
        <w:rPr>
          <w:szCs w:val="22"/>
        </w:rPr>
      </w:pPr>
      <w:r w:rsidRPr="007E5FAA">
        <w:t>Note: It is not intended for SFD</w:t>
      </w:r>
    </w:p>
    <w:p w14:paraId="25ECF094" w14:textId="77777777" w:rsidR="00104ACE" w:rsidRDefault="00104ACE" w:rsidP="00104ACE">
      <w:pPr>
        <w:keepNext/>
        <w:tabs>
          <w:tab w:val="left" w:pos="7075"/>
        </w:tabs>
      </w:pPr>
      <w:r>
        <w:t xml:space="preserve">      </w:t>
      </w:r>
    </w:p>
    <w:p w14:paraId="527C8DA8" w14:textId="4DDCADD1" w:rsidR="00104ACE" w:rsidRPr="007E5FAA" w:rsidRDefault="00104ACE" w:rsidP="00104ACE">
      <w:pPr>
        <w:keepNext/>
        <w:tabs>
          <w:tab w:val="left" w:pos="7075"/>
        </w:tabs>
      </w:pPr>
      <w:r w:rsidRPr="00104ACE">
        <w:rPr>
          <w:highlight w:val="cyan"/>
        </w:rPr>
        <w:t>Option 1/Option 2/Abstain: 31/40/13</w:t>
      </w:r>
    </w:p>
    <w:p w14:paraId="18B90612" w14:textId="77777777" w:rsidR="00104ACE" w:rsidRDefault="00104ACE" w:rsidP="000A3EAE">
      <w:pPr>
        <w:jc w:val="both"/>
        <w:rPr>
          <w:szCs w:val="22"/>
        </w:rPr>
      </w:pPr>
    </w:p>
    <w:p w14:paraId="5391B19E" w14:textId="77777777" w:rsidR="00F06E0C" w:rsidRDefault="00F06E0C" w:rsidP="000A3EAE">
      <w:pPr>
        <w:jc w:val="both"/>
        <w:rPr>
          <w:szCs w:val="22"/>
        </w:rPr>
      </w:pPr>
    </w:p>
    <w:p w14:paraId="4D050C77" w14:textId="08A72F43" w:rsidR="00525028" w:rsidRDefault="00525028" w:rsidP="000A3EAE">
      <w:pPr>
        <w:jc w:val="both"/>
        <w:rPr>
          <w:szCs w:val="22"/>
        </w:rPr>
      </w:pPr>
      <w:r>
        <w:rPr>
          <w:szCs w:val="22"/>
        </w:rPr>
        <w:t>SP#6</w:t>
      </w:r>
    </w:p>
    <w:p w14:paraId="4278C11D" w14:textId="77777777" w:rsidR="00525028" w:rsidRDefault="00525028" w:rsidP="00525028">
      <w:pPr>
        <w:jc w:val="both"/>
        <w:rPr>
          <w:szCs w:val="22"/>
        </w:rPr>
      </w:pPr>
    </w:p>
    <w:p w14:paraId="1B775373" w14:textId="77777777" w:rsidR="00525028" w:rsidRDefault="00525028" w:rsidP="00525028">
      <w:pPr>
        <w:jc w:val="both"/>
        <w:rPr>
          <w:szCs w:val="22"/>
        </w:rPr>
      </w:pPr>
      <w:r w:rsidRPr="00525028">
        <w:rPr>
          <w:szCs w:val="22"/>
        </w:rPr>
        <w:t>Do you agree that a separate phase rotation / EHT-STF / EHT-LTF sequence is defined in each 240/160+80 MHz an</w:t>
      </w:r>
      <w:r>
        <w:rPr>
          <w:szCs w:val="22"/>
        </w:rPr>
        <w:t>d 320/160+160 MHz transmission?</w:t>
      </w:r>
    </w:p>
    <w:p w14:paraId="6FE07CF8" w14:textId="4BC91D36" w:rsidR="00525028" w:rsidRDefault="00525028" w:rsidP="001519DC">
      <w:pPr>
        <w:pStyle w:val="ListParagraph"/>
        <w:numPr>
          <w:ilvl w:val="0"/>
          <w:numId w:val="118"/>
        </w:numPr>
        <w:jc w:val="both"/>
        <w:rPr>
          <w:szCs w:val="22"/>
        </w:rPr>
      </w:pPr>
      <w:r w:rsidRPr="00525028">
        <w:rPr>
          <w:szCs w:val="22"/>
        </w:rPr>
        <w:t>It is not intended for SFD</w:t>
      </w:r>
    </w:p>
    <w:p w14:paraId="353F9A22" w14:textId="77777777" w:rsidR="00525028" w:rsidRDefault="00525028" w:rsidP="00525028">
      <w:pPr>
        <w:jc w:val="both"/>
        <w:rPr>
          <w:szCs w:val="22"/>
        </w:rPr>
      </w:pPr>
    </w:p>
    <w:p w14:paraId="6C595A4B" w14:textId="31B14EA7" w:rsidR="00525028" w:rsidRPr="007E5FAA" w:rsidRDefault="00525028" w:rsidP="00525028">
      <w:pPr>
        <w:keepNext/>
        <w:tabs>
          <w:tab w:val="left" w:pos="7075"/>
        </w:tabs>
      </w:pPr>
      <w:r w:rsidRPr="00525028">
        <w:rPr>
          <w:highlight w:val="red"/>
        </w:rPr>
        <w:t>Y/N/A: 24/47/16</w:t>
      </w:r>
    </w:p>
    <w:p w14:paraId="62FE35D2" w14:textId="77777777" w:rsidR="00525028" w:rsidRDefault="00525028" w:rsidP="00525028">
      <w:pPr>
        <w:jc w:val="both"/>
        <w:rPr>
          <w:szCs w:val="22"/>
        </w:rPr>
      </w:pPr>
    </w:p>
    <w:p w14:paraId="57BC4AE5" w14:textId="77777777" w:rsidR="007C3841" w:rsidRDefault="007C3841">
      <w:pPr>
        <w:rPr>
          <w:b/>
          <w:szCs w:val="22"/>
        </w:rPr>
      </w:pPr>
      <w:r>
        <w:rPr>
          <w:b/>
          <w:szCs w:val="22"/>
        </w:rPr>
        <w:br w:type="page"/>
      </w:r>
    </w:p>
    <w:p w14:paraId="4AA4406D" w14:textId="38A97362" w:rsidR="00525028" w:rsidRPr="00A22BBC" w:rsidRDefault="00525028" w:rsidP="00525028">
      <w:pPr>
        <w:jc w:val="both"/>
        <w:rPr>
          <w:b/>
          <w:szCs w:val="22"/>
        </w:rPr>
      </w:pPr>
      <w:r w:rsidRPr="00A22BBC">
        <w:rPr>
          <w:b/>
          <w:szCs w:val="22"/>
        </w:rPr>
        <w:lastRenderedPageBreak/>
        <w:t>20/</w:t>
      </w:r>
      <w:r w:rsidR="007A0AA5" w:rsidRPr="00A22BBC">
        <w:rPr>
          <w:b/>
          <w:szCs w:val="22"/>
        </w:rPr>
        <w:t>0930r3 (</w:t>
      </w:r>
      <w:r w:rsidR="00A22BBC" w:rsidRPr="00A22BBC">
        <w:rPr>
          <w:b/>
          <w:szCs w:val="22"/>
        </w:rPr>
        <w:t>Consideration on User-specific field in EHT-SIG, Dongguk Lim, LGE)</w:t>
      </w:r>
    </w:p>
    <w:p w14:paraId="23C3A9BF" w14:textId="77777777" w:rsidR="00A22BBC" w:rsidRDefault="00A22BBC" w:rsidP="00525028">
      <w:pPr>
        <w:jc w:val="both"/>
        <w:rPr>
          <w:szCs w:val="22"/>
        </w:rPr>
      </w:pPr>
    </w:p>
    <w:p w14:paraId="76FDDDB9" w14:textId="402E4ACD" w:rsidR="007C3841" w:rsidRDefault="007C3841" w:rsidP="00525028">
      <w:pPr>
        <w:jc w:val="both"/>
        <w:rPr>
          <w:szCs w:val="22"/>
        </w:rPr>
      </w:pPr>
      <w:r>
        <w:rPr>
          <w:szCs w:val="22"/>
        </w:rPr>
        <w:t>SP#3</w:t>
      </w:r>
    </w:p>
    <w:p w14:paraId="56CAE133" w14:textId="77777777" w:rsidR="007C3841" w:rsidRDefault="007C3841" w:rsidP="00525028">
      <w:pPr>
        <w:jc w:val="both"/>
        <w:rPr>
          <w:szCs w:val="22"/>
        </w:rPr>
      </w:pPr>
    </w:p>
    <w:p w14:paraId="42B6D22C" w14:textId="441EA7C0" w:rsidR="007C3841" w:rsidRPr="007C3841" w:rsidRDefault="007C3841" w:rsidP="007C3841">
      <w:pPr>
        <w:jc w:val="both"/>
        <w:rPr>
          <w:szCs w:val="22"/>
        </w:rPr>
      </w:pPr>
      <w:r w:rsidRPr="007C3841">
        <w:rPr>
          <w:szCs w:val="22"/>
        </w:rPr>
        <w:t xml:space="preserve">Do you agree that the user field in EHT PPDU that is sent to multiple user includes the subfield that indicates the number of </w:t>
      </w:r>
      <w:r w:rsidR="00D34CDA">
        <w:rPr>
          <w:szCs w:val="22"/>
        </w:rPr>
        <w:t>spatial streams for each user?</w:t>
      </w:r>
    </w:p>
    <w:p w14:paraId="7AA9B813" w14:textId="5D91C55B" w:rsidR="007C3841" w:rsidRPr="00D34CDA" w:rsidRDefault="007C3841" w:rsidP="001519DC">
      <w:pPr>
        <w:pStyle w:val="ListParagraph"/>
        <w:numPr>
          <w:ilvl w:val="0"/>
          <w:numId w:val="118"/>
        </w:numPr>
        <w:jc w:val="both"/>
        <w:rPr>
          <w:szCs w:val="22"/>
        </w:rPr>
      </w:pPr>
      <w:r w:rsidRPr="00D34CDA">
        <w:rPr>
          <w:szCs w:val="22"/>
        </w:rPr>
        <w:t>For MU-MIMO allocation</w:t>
      </w:r>
    </w:p>
    <w:p w14:paraId="5C07A5CA" w14:textId="00AABAA3" w:rsidR="007C3841" w:rsidRPr="00D34CDA" w:rsidRDefault="007C3841" w:rsidP="001519DC">
      <w:pPr>
        <w:pStyle w:val="ListParagraph"/>
        <w:numPr>
          <w:ilvl w:val="1"/>
          <w:numId w:val="118"/>
        </w:numPr>
        <w:jc w:val="both"/>
        <w:rPr>
          <w:szCs w:val="22"/>
        </w:rPr>
      </w:pPr>
      <w:r w:rsidRPr="00D34CDA">
        <w:rPr>
          <w:szCs w:val="22"/>
        </w:rPr>
        <w:t xml:space="preserve">Spatial Configuration </w:t>
      </w:r>
    </w:p>
    <w:p w14:paraId="2C701E03" w14:textId="5ACA1EC6" w:rsidR="007C3841" w:rsidRPr="00D34CDA" w:rsidRDefault="007C3841" w:rsidP="001519DC">
      <w:pPr>
        <w:pStyle w:val="ListParagraph"/>
        <w:numPr>
          <w:ilvl w:val="2"/>
          <w:numId w:val="118"/>
        </w:numPr>
        <w:jc w:val="both"/>
        <w:rPr>
          <w:szCs w:val="22"/>
        </w:rPr>
      </w:pPr>
      <w:r w:rsidRPr="00D34CDA">
        <w:rPr>
          <w:szCs w:val="22"/>
        </w:rPr>
        <w:t>Indicates the number of spatial streams for a user in MU-MIMO allocation</w:t>
      </w:r>
    </w:p>
    <w:p w14:paraId="643C1495" w14:textId="255DF41D" w:rsidR="007C3841" w:rsidRPr="00D34CDA" w:rsidRDefault="007C3841" w:rsidP="001519DC">
      <w:pPr>
        <w:pStyle w:val="ListParagraph"/>
        <w:numPr>
          <w:ilvl w:val="0"/>
          <w:numId w:val="118"/>
        </w:numPr>
        <w:jc w:val="both"/>
        <w:rPr>
          <w:szCs w:val="22"/>
        </w:rPr>
      </w:pPr>
      <w:r w:rsidRPr="00D34CDA">
        <w:rPr>
          <w:szCs w:val="22"/>
        </w:rPr>
        <w:t>For non-MU-MIMO allocation</w:t>
      </w:r>
    </w:p>
    <w:p w14:paraId="35EFC9C1" w14:textId="2386E0E0" w:rsidR="007C3841" w:rsidRPr="00D34CDA" w:rsidRDefault="007C3841" w:rsidP="001519DC">
      <w:pPr>
        <w:pStyle w:val="ListParagraph"/>
        <w:numPr>
          <w:ilvl w:val="1"/>
          <w:numId w:val="118"/>
        </w:numPr>
        <w:jc w:val="both"/>
        <w:rPr>
          <w:szCs w:val="22"/>
        </w:rPr>
      </w:pPr>
      <w:r w:rsidRPr="00D34CDA">
        <w:rPr>
          <w:szCs w:val="22"/>
        </w:rPr>
        <w:t>NSTS</w:t>
      </w:r>
    </w:p>
    <w:p w14:paraId="334D7ADA" w14:textId="77777777" w:rsidR="00A22BBC" w:rsidRDefault="00A22BBC" w:rsidP="00525028">
      <w:pPr>
        <w:jc w:val="both"/>
        <w:rPr>
          <w:szCs w:val="22"/>
        </w:rPr>
      </w:pPr>
    </w:p>
    <w:p w14:paraId="7B29AA2C" w14:textId="7425A744" w:rsidR="00D34CDA" w:rsidRDefault="00D34CDA" w:rsidP="00D34CDA">
      <w:pPr>
        <w:jc w:val="both"/>
        <w:rPr>
          <w:szCs w:val="22"/>
        </w:rPr>
      </w:pPr>
      <w:r w:rsidRPr="00D34CDA">
        <w:rPr>
          <w:szCs w:val="22"/>
          <w:highlight w:val="green"/>
        </w:rPr>
        <w:t>Y/N/A: 71/1/12</w:t>
      </w:r>
    </w:p>
    <w:p w14:paraId="08725492" w14:textId="4855B42B" w:rsidR="00D34CDA" w:rsidRPr="005E0A73" w:rsidRDefault="00D34CDA" w:rsidP="00D34CDA">
      <w:pPr>
        <w:jc w:val="both"/>
        <w:rPr>
          <w:b/>
          <w:i/>
          <w:szCs w:val="22"/>
        </w:rPr>
      </w:pPr>
      <w:r>
        <w:rPr>
          <w:b/>
          <w:szCs w:val="22"/>
        </w:rPr>
        <w:t>Straw poll #120</w:t>
      </w:r>
      <w:r w:rsidRPr="005E0A73">
        <w:rPr>
          <w:b/>
          <w:szCs w:val="22"/>
        </w:rPr>
        <w:t xml:space="preserve"> </w:t>
      </w:r>
      <w:r>
        <w:rPr>
          <w:b/>
          <w:i/>
          <w:szCs w:val="22"/>
        </w:rPr>
        <w:t>[#SP120</w:t>
      </w:r>
      <w:r w:rsidRPr="005E0A73">
        <w:rPr>
          <w:b/>
          <w:i/>
          <w:szCs w:val="22"/>
        </w:rPr>
        <w:t>]</w:t>
      </w:r>
    </w:p>
    <w:p w14:paraId="0D690191" w14:textId="77777777" w:rsidR="00D34CDA" w:rsidRDefault="00D34CDA" w:rsidP="00525028">
      <w:pPr>
        <w:jc w:val="both"/>
        <w:rPr>
          <w:szCs w:val="22"/>
        </w:rPr>
      </w:pPr>
    </w:p>
    <w:p w14:paraId="2B02F70D" w14:textId="77777777" w:rsidR="00BD1893" w:rsidRDefault="00BD1893" w:rsidP="00525028">
      <w:pPr>
        <w:jc w:val="both"/>
        <w:rPr>
          <w:szCs w:val="22"/>
        </w:rPr>
      </w:pPr>
    </w:p>
    <w:p w14:paraId="2965938D" w14:textId="77777777" w:rsidR="00BD1893" w:rsidRDefault="00BD1893" w:rsidP="00BD1893">
      <w:pPr>
        <w:jc w:val="both"/>
        <w:rPr>
          <w:szCs w:val="22"/>
        </w:rPr>
      </w:pPr>
      <w:r>
        <w:rPr>
          <w:szCs w:val="22"/>
        </w:rPr>
        <w:t>SP#4</w:t>
      </w:r>
    </w:p>
    <w:p w14:paraId="1487CE08" w14:textId="77777777" w:rsidR="00BD1893" w:rsidRDefault="00BD1893" w:rsidP="00BD1893">
      <w:pPr>
        <w:jc w:val="both"/>
        <w:rPr>
          <w:szCs w:val="22"/>
        </w:rPr>
      </w:pPr>
    </w:p>
    <w:p w14:paraId="7495A678" w14:textId="38DA44FE" w:rsidR="00BD1893" w:rsidRPr="00BD1893" w:rsidRDefault="00BD1893" w:rsidP="00BD1893">
      <w:pPr>
        <w:jc w:val="both"/>
        <w:rPr>
          <w:szCs w:val="22"/>
        </w:rPr>
      </w:pPr>
      <w:r w:rsidRPr="00BD1893">
        <w:rPr>
          <w:bCs/>
        </w:rPr>
        <w:t xml:space="preserve">Do you agree that the Nsts subfield of user field for non-MU-MIMO allocation consist of four bits and can indicate 1 to 16 streams consists of 4bits? </w:t>
      </w:r>
    </w:p>
    <w:p w14:paraId="2C2049CC" w14:textId="77777777" w:rsidR="00BD1893" w:rsidRDefault="00BD1893" w:rsidP="00BD1893">
      <w:pPr>
        <w:keepNext/>
        <w:tabs>
          <w:tab w:val="left" w:pos="7075"/>
        </w:tabs>
      </w:pPr>
    </w:p>
    <w:p w14:paraId="36B6EDE5" w14:textId="4E1F938C" w:rsidR="00BD1893" w:rsidRDefault="00BD1893" w:rsidP="00BD1893">
      <w:pPr>
        <w:jc w:val="both"/>
        <w:rPr>
          <w:szCs w:val="22"/>
        </w:rPr>
      </w:pPr>
      <w:r w:rsidRPr="00D34CDA">
        <w:rPr>
          <w:szCs w:val="22"/>
          <w:highlight w:val="green"/>
        </w:rPr>
        <w:t>Y/N/A: 7</w:t>
      </w:r>
      <w:r>
        <w:rPr>
          <w:szCs w:val="22"/>
          <w:highlight w:val="green"/>
        </w:rPr>
        <w:t>2</w:t>
      </w:r>
      <w:r w:rsidRPr="00D34CDA">
        <w:rPr>
          <w:szCs w:val="22"/>
          <w:highlight w:val="green"/>
        </w:rPr>
        <w:t>/</w:t>
      </w:r>
      <w:r>
        <w:rPr>
          <w:szCs w:val="22"/>
          <w:highlight w:val="green"/>
        </w:rPr>
        <w:t>0</w:t>
      </w:r>
      <w:r w:rsidRPr="00D34CDA">
        <w:rPr>
          <w:szCs w:val="22"/>
          <w:highlight w:val="green"/>
        </w:rPr>
        <w:t>/1</w:t>
      </w:r>
      <w:r>
        <w:rPr>
          <w:szCs w:val="22"/>
          <w:highlight w:val="green"/>
        </w:rPr>
        <w:t>1</w:t>
      </w:r>
    </w:p>
    <w:p w14:paraId="22D13B91" w14:textId="2DA6454F" w:rsidR="00BD1893" w:rsidRPr="005E0A73" w:rsidRDefault="00BD1893" w:rsidP="00BD1893">
      <w:pPr>
        <w:jc w:val="both"/>
        <w:rPr>
          <w:b/>
          <w:i/>
          <w:szCs w:val="22"/>
        </w:rPr>
      </w:pPr>
      <w:r>
        <w:rPr>
          <w:b/>
          <w:szCs w:val="22"/>
        </w:rPr>
        <w:t>Straw poll #121</w:t>
      </w:r>
      <w:r w:rsidRPr="005E0A73">
        <w:rPr>
          <w:b/>
          <w:szCs w:val="22"/>
        </w:rPr>
        <w:t xml:space="preserve"> </w:t>
      </w:r>
      <w:r>
        <w:rPr>
          <w:b/>
          <w:i/>
          <w:szCs w:val="22"/>
        </w:rPr>
        <w:t>[#SP121</w:t>
      </w:r>
      <w:r w:rsidRPr="005E0A73">
        <w:rPr>
          <w:b/>
          <w:i/>
          <w:szCs w:val="22"/>
        </w:rPr>
        <w:t>]</w:t>
      </w:r>
    </w:p>
    <w:p w14:paraId="210CA1D7" w14:textId="77777777" w:rsidR="00BD1893" w:rsidRDefault="00BD1893" w:rsidP="00BD1893">
      <w:pPr>
        <w:keepNext/>
        <w:tabs>
          <w:tab w:val="left" w:pos="7075"/>
        </w:tabs>
      </w:pPr>
    </w:p>
    <w:p w14:paraId="10B8252F" w14:textId="77777777" w:rsidR="00BD1893" w:rsidRDefault="00BD1893" w:rsidP="00525028">
      <w:pPr>
        <w:jc w:val="both"/>
        <w:rPr>
          <w:szCs w:val="22"/>
        </w:rPr>
      </w:pPr>
    </w:p>
    <w:p w14:paraId="5CB824AB" w14:textId="7264FF20" w:rsidR="008C1B7A" w:rsidRDefault="008C1B7A" w:rsidP="00525028">
      <w:pPr>
        <w:jc w:val="both"/>
        <w:rPr>
          <w:szCs w:val="22"/>
        </w:rPr>
      </w:pPr>
      <w:r>
        <w:rPr>
          <w:szCs w:val="22"/>
        </w:rPr>
        <w:t>SP#5</w:t>
      </w:r>
    </w:p>
    <w:p w14:paraId="6B1727F6" w14:textId="77777777" w:rsidR="008C1B7A" w:rsidRDefault="008C1B7A" w:rsidP="00525028">
      <w:pPr>
        <w:jc w:val="both"/>
        <w:rPr>
          <w:szCs w:val="22"/>
        </w:rPr>
      </w:pPr>
    </w:p>
    <w:p w14:paraId="64EBC57E" w14:textId="53FDBC13" w:rsidR="008C1B7A" w:rsidRDefault="00960545" w:rsidP="00525028">
      <w:pPr>
        <w:jc w:val="both"/>
        <w:rPr>
          <w:szCs w:val="22"/>
        </w:rPr>
      </w:pPr>
      <w:r w:rsidRPr="00960545">
        <w:rPr>
          <w:szCs w:val="22"/>
        </w:rPr>
        <w:t>Do you agree that the spatial configuration subfield of user field for MU-MIMO allocation consists of 6bits?</w:t>
      </w:r>
    </w:p>
    <w:p w14:paraId="385195BC" w14:textId="77777777" w:rsidR="00960545" w:rsidRDefault="00960545" w:rsidP="00525028">
      <w:pPr>
        <w:jc w:val="both"/>
        <w:rPr>
          <w:szCs w:val="22"/>
        </w:rPr>
      </w:pPr>
    </w:p>
    <w:p w14:paraId="3B8EE990" w14:textId="500A5FF8" w:rsidR="00960545" w:rsidRDefault="00960545" w:rsidP="00960545">
      <w:pPr>
        <w:jc w:val="both"/>
        <w:rPr>
          <w:szCs w:val="22"/>
        </w:rPr>
      </w:pPr>
      <w:r w:rsidRPr="006B4BFE">
        <w:rPr>
          <w:szCs w:val="22"/>
          <w:highlight w:val="green"/>
        </w:rPr>
        <w:t xml:space="preserve">Y/N/A: </w:t>
      </w:r>
      <w:r w:rsidR="006B4BFE" w:rsidRPr="006B4BFE">
        <w:rPr>
          <w:szCs w:val="22"/>
          <w:highlight w:val="green"/>
        </w:rPr>
        <w:t>59/10/11</w:t>
      </w:r>
    </w:p>
    <w:p w14:paraId="74A2FB2C" w14:textId="52313EF7" w:rsidR="00960545" w:rsidRPr="005E0A73" w:rsidRDefault="00960545" w:rsidP="00960545">
      <w:pPr>
        <w:jc w:val="both"/>
        <w:rPr>
          <w:b/>
          <w:i/>
          <w:szCs w:val="22"/>
        </w:rPr>
      </w:pPr>
      <w:r>
        <w:rPr>
          <w:b/>
          <w:szCs w:val="22"/>
        </w:rPr>
        <w:t>Straw poll #122</w:t>
      </w:r>
      <w:r w:rsidRPr="005E0A73">
        <w:rPr>
          <w:b/>
          <w:szCs w:val="22"/>
        </w:rPr>
        <w:t xml:space="preserve"> </w:t>
      </w:r>
      <w:r>
        <w:rPr>
          <w:b/>
          <w:i/>
          <w:szCs w:val="22"/>
        </w:rPr>
        <w:t>[#SP122</w:t>
      </w:r>
      <w:r w:rsidRPr="005E0A73">
        <w:rPr>
          <w:b/>
          <w:i/>
          <w:szCs w:val="22"/>
        </w:rPr>
        <w:t>]</w:t>
      </w:r>
    </w:p>
    <w:p w14:paraId="03280E67" w14:textId="77777777" w:rsidR="00960545" w:rsidRDefault="00960545" w:rsidP="00525028">
      <w:pPr>
        <w:jc w:val="both"/>
        <w:rPr>
          <w:szCs w:val="22"/>
        </w:rPr>
      </w:pPr>
    </w:p>
    <w:p w14:paraId="5FD7B6CB" w14:textId="77777777" w:rsidR="00250465" w:rsidRDefault="00250465" w:rsidP="00525028">
      <w:pPr>
        <w:jc w:val="both"/>
        <w:rPr>
          <w:szCs w:val="22"/>
        </w:rPr>
      </w:pPr>
    </w:p>
    <w:p w14:paraId="3F8E7044" w14:textId="77777777" w:rsidR="00250465" w:rsidRDefault="00250465" w:rsidP="00250465">
      <w:pPr>
        <w:jc w:val="both"/>
        <w:rPr>
          <w:szCs w:val="22"/>
        </w:rPr>
      </w:pPr>
      <w:r>
        <w:rPr>
          <w:szCs w:val="22"/>
        </w:rPr>
        <w:t>SP#6</w:t>
      </w:r>
    </w:p>
    <w:p w14:paraId="7C8C409E" w14:textId="77777777" w:rsidR="00250465" w:rsidRDefault="00250465" w:rsidP="00250465">
      <w:pPr>
        <w:jc w:val="both"/>
        <w:rPr>
          <w:szCs w:val="22"/>
        </w:rPr>
      </w:pPr>
    </w:p>
    <w:p w14:paraId="53BC79C9" w14:textId="5675AD6E" w:rsidR="00250465" w:rsidRPr="00250465" w:rsidRDefault="00250465" w:rsidP="00250465">
      <w:pPr>
        <w:jc w:val="both"/>
        <w:rPr>
          <w:szCs w:val="22"/>
        </w:rPr>
      </w:pPr>
      <w:r w:rsidRPr="00250465">
        <w:rPr>
          <w:bCs/>
        </w:rPr>
        <w:t xml:space="preserve">Do you agree that the spatial configuration subfield is defined as described in slide 17~19 of 20/0930r3? </w:t>
      </w:r>
    </w:p>
    <w:p w14:paraId="0098E5EC" w14:textId="77777777" w:rsidR="00250465" w:rsidRDefault="00250465" w:rsidP="00250465"/>
    <w:p w14:paraId="3AE24FFC" w14:textId="2AF3D5E1" w:rsidR="00250465" w:rsidRDefault="00250465" w:rsidP="00250465">
      <w:pPr>
        <w:jc w:val="both"/>
        <w:rPr>
          <w:szCs w:val="22"/>
        </w:rPr>
      </w:pPr>
      <w:r w:rsidRPr="000B7F04">
        <w:rPr>
          <w:szCs w:val="22"/>
          <w:highlight w:val="green"/>
        </w:rPr>
        <w:t>Y/N/A: 46/0/30</w:t>
      </w:r>
    </w:p>
    <w:p w14:paraId="172358DB" w14:textId="2E7BD778" w:rsidR="00250465" w:rsidRPr="005E0A73" w:rsidRDefault="00250465" w:rsidP="00250465">
      <w:pPr>
        <w:jc w:val="both"/>
        <w:rPr>
          <w:b/>
          <w:i/>
          <w:szCs w:val="22"/>
        </w:rPr>
      </w:pPr>
      <w:r>
        <w:rPr>
          <w:b/>
          <w:szCs w:val="22"/>
        </w:rPr>
        <w:t>Straw poll #123</w:t>
      </w:r>
      <w:r w:rsidRPr="005E0A73">
        <w:rPr>
          <w:b/>
          <w:szCs w:val="22"/>
        </w:rPr>
        <w:t xml:space="preserve"> </w:t>
      </w:r>
      <w:r>
        <w:rPr>
          <w:b/>
          <w:i/>
          <w:szCs w:val="22"/>
        </w:rPr>
        <w:t>[#SP123</w:t>
      </w:r>
      <w:r w:rsidRPr="005E0A73">
        <w:rPr>
          <w:b/>
          <w:i/>
          <w:szCs w:val="22"/>
        </w:rPr>
        <w:t>]</w:t>
      </w:r>
    </w:p>
    <w:p w14:paraId="2714533C" w14:textId="77777777" w:rsidR="00250465" w:rsidRDefault="00250465" w:rsidP="00250465"/>
    <w:p w14:paraId="72F150C9" w14:textId="6002354F" w:rsidR="00250465" w:rsidRDefault="00250465" w:rsidP="00525028">
      <w:pPr>
        <w:jc w:val="both"/>
        <w:rPr>
          <w:szCs w:val="22"/>
        </w:rPr>
      </w:pPr>
      <w:r>
        <w:rPr>
          <w:szCs w:val="22"/>
        </w:rPr>
        <w:t xml:space="preserve">Reference: </w:t>
      </w:r>
      <w:r w:rsidR="000B7F04">
        <w:rPr>
          <w:szCs w:val="22"/>
        </w:rPr>
        <w:t xml:space="preserve"> </w:t>
      </w:r>
      <w:r w:rsidR="000B7F04" w:rsidRPr="000B7F04">
        <w:rPr>
          <w:szCs w:val="22"/>
        </w:rPr>
        <w:t>11-20-1093-00-00be-minutes-for-tgbe-phy-ad-hoc-cc-july-to-sept-2020</w:t>
      </w:r>
    </w:p>
    <w:p w14:paraId="1BEC00C3" w14:textId="40E08A82" w:rsidR="00365CA5" w:rsidRPr="005758D1" w:rsidRDefault="00365CA5" w:rsidP="00365CA5">
      <w:pPr>
        <w:pStyle w:val="Heading2"/>
        <w:rPr>
          <w:u w:val="none"/>
          <w:lang w:val="en-US"/>
        </w:rPr>
      </w:pPr>
      <w:bookmarkStart w:id="2086" w:name="_Toc47082178"/>
      <w:r>
        <w:rPr>
          <w:u w:val="none"/>
          <w:lang w:val="en-US"/>
        </w:rPr>
        <w:t>July 13 (MAC):  3</w:t>
      </w:r>
      <w:r w:rsidRPr="005758D1">
        <w:rPr>
          <w:u w:val="none"/>
          <w:lang w:val="en-US"/>
        </w:rPr>
        <w:t xml:space="preserve"> </w:t>
      </w:r>
      <w:r>
        <w:rPr>
          <w:u w:val="none"/>
          <w:lang w:val="en-US"/>
        </w:rPr>
        <w:t>SPs</w:t>
      </w:r>
      <w:bookmarkEnd w:id="2086"/>
    </w:p>
    <w:p w14:paraId="1FE61B67" w14:textId="77777777" w:rsidR="00365CA5" w:rsidRDefault="00365CA5" w:rsidP="00525028">
      <w:pPr>
        <w:jc w:val="both"/>
        <w:rPr>
          <w:szCs w:val="22"/>
        </w:rPr>
      </w:pPr>
    </w:p>
    <w:p w14:paraId="6C7B514A" w14:textId="7512DEE2" w:rsidR="00365CA5" w:rsidRPr="00D435F3" w:rsidRDefault="00665CD2" w:rsidP="00525028">
      <w:pPr>
        <w:jc w:val="both"/>
        <w:rPr>
          <w:b/>
          <w:szCs w:val="22"/>
        </w:rPr>
      </w:pPr>
      <w:r w:rsidRPr="00D435F3">
        <w:rPr>
          <w:b/>
          <w:szCs w:val="22"/>
        </w:rPr>
        <w:t>20/0357r</w:t>
      </w:r>
      <w:r w:rsidR="0076238F" w:rsidRPr="00D435F3">
        <w:rPr>
          <w:b/>
          <w:szCs w:val="22"/>
        </w:rPr>
        <w:t>5</w:t>
      </w:r>
      <w:r w:rsidRPr="00D435F3">
        <w:rPr>
          <w:b/>
          <w:szCs w:val="22"/>
        </w:rPr>
        <w:t xml:space="preserve"> (</w:t>
      </w:r>
      <w:r w:rsidR="0076238F" w:rsidRPr="00D435F3">
        <w:rPr>
          <w:b/>
          <w:szCs w:val="22"/>
        </w:rPr>
        <w:t>MLO: Container Structure for Capability Advertisement, Abhishek Patil, Qualcomm)</w:t>
      </w:r>
    </w:p>
    <w:p w14:paraId="5102D785" w14:textId="77777777" w:rsidR="0076238F" w:rsidRDefault="0076238F" w:rsidP="00525028">
      <w:pPr>
        <w:jc w:val="both"/>
        <w:rPr>
          <w:szCs w:val="22"/>
        </w:rPr>
      </w:pPr>
    </w:p>
    <w:p w14:paraId="1F683B2E" w14:textId="05AECC5A" w:rsidR="0076238F" w:rsidRDefault="006B0B5C" w:rsidP="00525028">
      <w:pPr>
        <w:jc w:val="both"/>
        <w:rPr>
          <w:szCs w:val="22"/>
        </w:rPr>
      </w:pPr>
      <w:r>
        <w:rPr>
          <w:szCs w:val="22"/>
        </w:rPr>
        <w:t>SP#7</w:t>
      </w:r>
    </w:p>
    <w:p w14:paraId="4405FB69" w14:textId="77777777" w:rsidR="0076238F" w:rsidRDefault="0076238F" w:rsidP="00525028">
      <w:pPr>
        <w:jc w:val="both"/>
        <w:rPr>
          <w:szCs w:val="22"/>
        </w:rPr>
      </w:pPr>
    </w:p>
    <w:p w14:paraId="24B94EEB" w14:textId="42A7DB36" w:rsidR="000B7E34" w:rsidRDefault="000B7E34" w:rsidP="00525028">
      <w:pPr>
        <w:jc w:val="both"/>
        <w:rPr>
          <w:szCs w:val="22"/>
        </w:rPr>
      </w:pPr>
      <w:r w:rsidRPr="000B7E34">
        <w:rPr>
          <w:szCs w:val="22"/>
        </w:rPr>
        <w:t>Do you agree to include a Control field in Multi-Link element to indicate the presence of certain fields?</w:t>
      </w:r>
    </w:p>
    <w:p w14:paraId="19779EAC" w14:textId="77777777" w:rsidR="000B7E34" w:rsidRDefault="000B7E34" w:rsidP="00525028">
      <w:pPr>
        <w:jc w:val="both"/>
        <w:rPr>
          <w:szCs w:val="22"/>
        </w:rPr>
      </w:pPr>
    </w:p>
    <w:p w14:paraId="144FD766" w14:textId="2B8C3178" w:rsidR="000B7E34" w:rsidRDefault="000B7E34" w:rsidP="000B7E34">
      <w:pPr>
        <w:jc w:val="both"/>
        <w:rPr>
          <w:szCs w:val="22"/>
        </w:rPr>
      </w:pPr>
      <w:r w:rsidRPr="006B0B5C">
        <w:rPr>
          <w:szCs w:val="22"/>
          <w:highlight w:val="green"/>
        </w:rPr>
        <w:t>Approved with unanimous consent</w:t>
      </w:r>
    </w:p>
    <w:p w14:paraId="560712A9" w14:textId="768BA01E" w:rsidR="000B7E34" w:rsidRPr="005E0A73" w:rsidRDefault="000B7E34" w:rsidP="000B7E34">
      <w:pPr>
        <w:jc w:val="both"/>
        <w:rPr>
          <w:b/>
          <w:i/>
          <w:szCs w:val="22"/>
        </w:rPr>
      </w:pPr>
      <w:r>
        <w:rPr>
          <w:b/>
          <w:szCs w:val="22"/>
        </w:rPr>
        <w:t>Straw poll #124</w:t>
      </w:r>
      <w:r w:rsidRPr="005E0A73">
        <w:rPr>
          <w:b/>
          <w:szCs w:val="22"/>
        </w:rPr>
        <w:t xml:space="preserve"> </w:t>
      </w:r>
      <w:r>
        <w:rPr>
          <w:b/>
          <w:i/>
          <w:szCs w:val="22"/>
        </w:rPr>
        <w:t>[#SP124</w:t>
      </w:r>
      <w:r w:rsidRPr="005E0A73">
        <w:rPr>
          <w:b/>
          <w:i/>
          <w:szCs w:val="22"/>
        </w:rPr>
        <w:t>]</w:t>
      </w:r>
    </w:p>
    <w:p w14:paraId="3763DD7A" w14:textId="77777777" w:rsidR="000B7E34" w:rsidRDefault="000B7E34" w:rsidP="00525028">
      <w:pPr>
        <w:jc w:val="both"/>
        <w:rPr>
          <w:szCs w:val="22"/>
        </w:rPr>
      </w:pPr>
    </w:p>
    <w:p w14:paraId="0F69A213" w14:textId="3BF8B8B6" w:rsidR="00665CD2" w:rsidRPr="00D435F3" w:rsidRDefault="00D435F3" w:rsidP="00525028">
      <w:pPr>
        <w:jc w:val="both"/>
        <w:rPr>
          <w:b/>
          <w:szCs w:val="22"/>
        </w:rPr>
      </w:pPr>
      <w:r w:rsidRPr="00D435F3">
        <w:rPr>
          <w:b/>
          <w:szCs w:val="22"/>
        </w:rPr>
        <w:lastRenderedPageBreak/>
        <w:t>20/0396r5 (MLO BSS Information Transmission and Multiple BSSID Support, Liwen Chu, NXP)</w:t>
      </w:r>
    </w:p>
    <w:p w14:paraId="4FD2E8BF" w14:textId="77777777" w:rsidR="00D435F3" w:rsidRDefault="00D435F3" w:rsidP="00525028">
      <w:pPr>
        <w:jc w:val="both"/>
        <w:rPr>
          <w:szCs w:val="22"/>
        </w:rPr>
      </w:pPr>
    </w:p>
    <w:p w14:paraId="26437AF0" w14:textId="77A8A715" w:rsidR="00D435F3" w:rsidRDefault="00D435F3" w:rsidP="00525028">
      <w:pPr>
        <w:jc w:val="both"/>
        <w:rPr>
          <w:szCs w:val="22"/>
        </w:rPr>
      </w:pPr>
      <w:r>
        <w:rPr>
          <w:szCs w:val="22"/>
        </w:rPr>
        <w:t>SP#3</w:t>
      </w:r>
    </w:p>
    <w:p w14:paraId="51099512" w14:textId="77777777" w:rsidR="00D435F3" w:rsidRDefault="00D435F3" w:rsidP="00525028">
      <w:pPr>
        <w:jc w:val="both"/>
        <w:rPr>
          <w:szCs w:val="22"/>
        </w:rPr>
      </w:pPr>
    </w:p>
    <w:p w14:paraId="03610EAC" w14:textId="45B0A7AD" w:rsidR="00D435F3" w:rsidRDefault="00D435F3" w:rsidP="00525028">
      <w:pPr>
        <w:jc w:val="both"/>
        <w:rPr>
          <w:szCs w:val="22"/>
        </w:rPr>
      </w:pPr>
      <w:r w:rsidRPr="00D435F3">
        <w:rPr>
          <w:szCs w:val="22"/>
        </w:rPr>
        <w:t>Do you agree that AP’s Beacon and probe response shall not include ML element for MLD with no affiliated APs operating on this link?</w:t>
      </w:r>
    </w:p>
    <w:p w14:paraId="0065DBD2" w14:textId="77777777" w:rsidR="00D435F3" w:rsidRDefault="00D435F3" w:rsidP="00525028">
      <w:pPr>
        <w:jc w:val="both"/>
        <w:rPr>
          <w:szCs w:val="22"/>
        </w:rPr>
      </w:pPr>
    </w:p>
    <w:p w14:paraId="75447DE8" w14:textId="13249F64" w:rsidR="00D435F3" w:rsidRDefault="00D435F3" w:rsidP="00525028">
      <w:pPr>
        <w:jc w:val="both"/>
        <w:rPr>
          <w:szCs w:val="22"/>
        </w:rPr>
      </w:pPr>
      <w:r w:rsidRPr="00EB338F">
        <w:rPr>
          <w:szCs w:val="22"/>
          <w:highlight w:val="red"/>
        </w:rPr>
        <w:t>Y/N/A/No answer:</w:t>
      </w:r>
      <w:r w:rsidR="00EB338F" w:rsidRPr="00EB338F">
        <w:rPr>
          <w:szCs w:val="22"/>
          <w:highlight w:val="red"/>
        </w:rPr>
        <w:t xml:space="preserve"> 35/27/62/68</w:t>
      </w:r>
    </w:p>
    <w:p w14:paraId="6CF1CBCE" w14:textId="77777777" w:rsidR="00EB338F" w:rsidRDefault="00EB338F" w:rsidP="00525028">
      <w:pPr>
        <w:jc w:val="both"/>
        <w:rPr>
          <w:szCs w:val="22"/>
        </w:rPr>
      </w:pPr>
    </w:p>
    <w:p w14:paraId="3F98DBA6" w14:textId="77777777" w:rsidR="00EB338F" w:rsidRDefault="00EB338F" w:rsidP="00525028">
      <w:pPr>
        <w:jc w:val="both"/>
        <w:rPr>
          <w:szCs w:val="22"/>
        </w:rPr>
      </w:pPr>
    </w:p>
    <w:p w14:paraId="68B73245" w14:textId="142801C2" w:rsidR="00D435F3" w:rsidRPr="008A4DE7" w:rsidRDefault="00EB338F" w:rsidP="00525028">
      <w:pPr>
        <w:jc w:val="both"/>
        <w:rPr>
          <w:b/>
          <w:szCs w:val="22"/>
        </w:rPr>
      </w:pPr>
      <w:r w:rsidRPr="008A4DE7">
        <w:rPr>
          <w:b/>
          <w:szCs w:val="22"/>
        </w:rPr>
        <w:t>20/</w:t>
      </w:r>
      <w:r w:rsidR="008A4DE7" w:rsidRPr="008A4DE7">
        <w:rPr>
          <w:b/>
          <w:szCs w:val="22"/>
        </w:rPr>
        <w:t>0770r1 (MLO: AID allocation, Young Hoon Kwon, NXP)</w:t>
      </w:r>
    </w:p>
    <w:p w14:paraId="71138025" w14:textId="77777777" w:rsidR="008A4DE7" w:rsidRDefault="008A4DE7" w:rsidP="00525028">
      <w:pPr>
        <w:jc w:val="both"/>
        <w:rPr>
          <w:szCs w:val="22"/>
        </w:rPr>
      </w:pPr>
    </w:p>
    <w:p w14:paraId="2719BC63" w14:textId="12F57457" w:rsidR="008A4DE7" w:rsidRDefault="00F7489C" w:rsidP="00525028">
      <w:pPr>
        <w:jc w:val="both"/>
        <w:rPr>
          <w:szCs w:val="22"/>
        </w:rPr>
      </w:pPr>
      <w:r>
        <w:rPr>
          <w:szCs w:val="22"/>
        </w:rPr>
        <w:t>SP</w:t>
      </w:r>
    </w:p>
    <w:p w14:paraId="6FE2B240" w14:textId="77777777" w:rsidR="008A4DE7" w:rsidRDefault="008A4DE7" w:rsidP="00525028">
      <w:pPr>
        <w:jc w:val="both"/>
        <w:rPr>
          <w:szCs w:val="22"/>
        </w:rPr>
      </w:pPr>
    </w:p>
    <w:p w14:paraId="1FAA8037" w14:textId="77777777" w:rsidR="008A4DE7" w:rsidRPr="008A4DE7" w:rsidRDefault="008A4DE7" w:rsidP="008A4DE7">
      <w:pPr>
        <w:jc w:val="both"/>
        <w:rPr>
          <w:szCs w:val="22"/>
        </w:rPr>
      </w:pPr>
      <w:r w:rsidRPr="008A4DE7">
        <w:rPr>
          <w:szCs w:val="22"/>
        </w:rPr>
        <w:t>Do you support in TGbe SFD that</w:t>
      </w:r>
    </w:p>
    <w:p w14:paraId="1825EC1C" w14:textId="6B056E88" w:rsidR="008A4DE7" w:rsidRPr="008A4DE7" w:rsidRDefault="008A4DE7" w:rsidP="001519DC">
      <w:pPr>
        <w:pStyle w:val="ListParagraph"/>
        <w:numPr>
          <w:ilvl w:val="0"/>
          <w:numId w:val="119"/>
        </w:numPr>
        <w:jc w:val="both"/>
        <w:rPr>
          <w:szCs w:val="22"/>
        </w:rPr>
      </w:pPr>
      <w:r w:rsidRPr="008A4DE7">
        <w:rPr>
          <w:szCs w:val="22"/>
        </w:rPr>
        <w:t>The AID assigned to a non-AP MLD shall be unique and shall be set to a value greater than or equal to 2^n where n is the maximum value of the MaxBSSID Indicator amongst the multiple BSSID set(s) operating on any link of the AP MLD.</w:t>
      </w:r>
    </w:p>
    <w:p w14:paraId="13AD4EA6" w14:textId="77777777" w:rsidR="00D435F3" w:rsidRDefault="00D435F3" w:rsidP="00525028">
      <w:pPr>
        <w:jc w:val="both"/>
        <w:rPr>
          <w:szCs w:val="22"/>
        </w:rPr>
      </w:pPr>
    </w:p>
    <w:p w14:paraId="6D7CF1A3" w14:textId="36E352FD" w:rsidR="00F7489C" w:rsidRDefault="00F7489C" w:rsidP="00525028">
      <w:pPr>
        <w:jc w:val="both"/>
        <w:rPr>
          <w:szCs w:val="22"/>
        </w:rPr>
      </w:pPr>
      <w:r w:rsidRPr="00F7489C">
        <w:rPr>
          <w:szCs w:val="22"/>
          <w:highlight w:val="red"/>
        </w:rPr>
        <w:t>Y/N/A/No answer: 54/19/44/76</w:t>
      </w:r>
    </w:p>
    <w:p w14:paraId="58F90769" w14:textId="77777777" w:rsidR="00D435F3" w:rsidRDefault="00D435F3" w:rsidP="00525028">
      <w:pPr>
        <w:jc w:val="both"/>
        <w:rPr>
          <w:szCs w:val="22"/>
        </w:rPr>
      </w:pPr>
    </w:p>
    <w:p w14:paraId="5EB72FB5" w14:textId="3DD2E1DE" w:rsidR="00365CA5" w:rsidRDefault="00665CD2" w:rsidP="00365CA5">
      <w:pPr>
        <w:jc w:val="both"/>
        <w:rPr>
          <w:szCs w:val="22"/>
        </w:rPr>
      </w:pPr>
      <w:r>
        <w:rPr>
          <w:szCs w:val="22"/>
        </w:rPr>
        <w:t xml:space="preserve">Reference: </w:t>
      </w:r>
      <w:r w:rsidRPr="00665CD2">
        <w:rPr>
          <w:szCs w:val="22"/>
        </w:rPr>
        <w:t>11-20-1079-01-00be-minutes-for-tgbe-mac-ad-hoc-teleconferences-in-july-and-september-2020</w:t>
      </w:r>
    </w:p>
    <w:p w14:paraId="159E1817" w14:textId="719DC227" w:rsidR="00665CD2" w:rsidRPr="005758D1" w:rsidRDefault="00665CD2" w:rsidP="00665CD2">
      <w:pPr>
        <w:pStyle w:val="Heading2"/>
        <w:rPr>
          <w:u w:val="none"/>
          <w:lang w:val="en-US"/>
        </w:rPr>
      </w:pPr>
      <w:bookmarkStart w:id="2087" w:name="_Toc47082179"/>
      <w:r>
        <w:rPr>
          <w:u w:val="none"/>
          <w:lang w:val="en-US"/>
        </w:rPr>
        <w:t>July 15 (MAC):  0</w:t>
      </w:r>
      <w:r w:rsidRPr="005758D1">
        <w:rPr>
          <w:u w:val="none"/>
          <w:lang w:val="en-US"/>
        </w:rPr>
        <w:t xml:space="preserve"> </w:t>
      </w:r>
      <w:r>
        <w:rPr>
          <w:u w:val="none"/>
          <w:lang w:val="en-US"/>
        </w:rPr>
        <w:t>SP</w:t>
      </w:r>
      <w:bookmarkEnd w:id="2087"/>
    </w:p>
    <w:p w14:paraId="6D0EDECE" w14:textId="77777777" w:rsidR="00665CD2" w:rsidRDefault="00665CD2" w:rsidP="00665CD2">
      <w:pPr>
        <w:jc w:val="both"/>
        <w:rPr>
          <w:szCs w:val="22"/>
        </w:rPr>
      </w:pPr>
    </w:p>
    <w:p w14:paraId="43465598" w14:textId="77777777" w:rsidR="00665CD2" w:rsidRPr="004A2466" w:rsidRDefault="00665CD2" w:rsidP="00665CD2">
      <w:pPr>
        <w:jc w:val="both"/>
        <w:rPr>
          <w:lang w:val="en-US"/>
        </w:rPr>
      </w:pPr>
      <w:r w:rsidRPr="004A2466">
        <w:rPr>
          <w:lang w:val="en-US"/>
        </w:rPr>
        <w:t>No straw polls were conducted.</w:t>
      </w:r>
    </w:p>
    <w:p w14:paraId="6E86645E" w14:textId="77777777" w:rsidR="00665CD2" w:rsidRDefault="00665CD2" w:rsidP="00665CD2">
      <w:pPr>
        <w:jc w:val="both"/>
        <w:rPr>
          <w:szCs w:val="22"/>
        </w:rPr>
      </w:pPr>
    </w:p>
    <w:p w14:paraId="34C55AC4" w14:textId="77777777" w:rsidR="00665CD2" w:rsidRDefault="00665CD2" w:rsidP="00665CD2">
      <w:pPr>
        <w:jc w:val="both"/>
        <w:rPr>
          <w:szCs w:val="22"/>
        </w:rPr>
      </w:pPr>
      <w:r>
        <w:rPr>
          <w:szCs w:val="22"/>
        </w:rPr>
        <w:t xml:space="preserve">Reference: </w:t>
      </w:r>
      <w:r w:rsidRPr="00665CD2">
        <w:rPr>
          <w:szCs w:val="22"/>
        </w:rPr>
        <w:t>11-20-1079-01-00be-minutes-for-tgbe-mac-ad-hoc-teleconferences-in-july-and-september-2020</w:t>
      </w:r>
    </w:p>
    <w:p w14:paraId="49F01832" w14:textId="36CF81DE" w:rsidR="00B03936" w:rsidRPr="005758D1" w:rsidRDefault="00B03936" w:rsidP="00B03936">
      <w:pPr>
        <w:pStyle w:val="Heading2"/>
        <w:rPr>
          <w:u w:val="none"/>
          <w:lang w:val="en-US"/>
        </w:rPr>
      </w:pPr>
      <w:bookmarkStart w:id="2088" w:name="_Toc47082180"/>
      <w:r>
        <w:rPr>
          <w:u w:val="none"/>
          <w:lang w:val="en-US"/>
        </w:rPr>
        <w:t>July 20 (MA</w:t>
      </w:r>
      <w:r w:rsidR="00EC7DDB">
        <w:rPr>
          <w:u w:val="none"/>
          <w:lang w:val="en-US"/>
        </w:rPr>
        <w:t xml:space="preserve">C):  </w:t>
      </w:r>
      <w:r w:rsidR="00872E88">
        <w:rPr>
          <w:u w:val="none"/>
          <w:lang w:val="en-US"/>
        </w:rPr>
        <w:t>6</w:t>
      </w:r>
      <w:r w:rsidRPr="005758D1">
        <w:rPr>
          <w:u w:val="none"/>
          <w:lang w:val="en-US"/>
        </w:rPr>
        <w:t xml:space="preserve"> </w:t>
      </w:r>
      <w:r>
        <w:rPr>
          <w:u w:val="none"/>
          <w:lang w:val="en-US"/>
        </w:rPr>
        <w:t>SPs</w:t>
      </w:r>
      <w:bookmarkEnd w:id="2088"/>
    </w:p>
    <w:p w14:paraId="1ADD1FAA" w14:textId="77777777" w:rsidR="00B03936" w:rsidRDefault="00B03936" w:rsidP="00B03936">
      <w:pPr>
        <w:jc w:val="both"/>
        <w:rPr>
          <w:szCs w:val="22"/>
        </w:rPr>
      </w:pPr>
    </w:p>
    <w:p w14:paraId="4D336AE3" w14:textId="2DA44F5D" w:rsidR="00E90041" w:rsidRPr="0055439B" w:rsidRDefault="00E90041" w:rsidP="00B03936">
      <w:pPr>
        <w:jc w:val="both"/>
        <w:rPr>
          <w:b/>
          <w:szCs w:val="22"/>
        </w:rPr>
      </w:pPr>
      <w:r w:rsidRPr="0055439B">
        <w:rPr>
          <w:b/>
          <w:szCs w:val="22"/>
        </w:rPr>
        <w:t>19/1943r9 (Multi-link Management, Taewon Song, LGE)</w:t>
      </w:r>
    </w:p>
    <w:p w14:paraId="13857057" w14:textId="77777777" w:rsidR="00E90041" w:rsidRDefault="00E90041" w:rsidP="00B03936">
      <w:pPr>
        <w:jc w:val="both"/>
        <w:rPr>
          <w:szCs w:val="22"/>
        </w:rPr>
      </w:pPr>
    </w:p>
    <w:p w14:paraId="2EC1139A" w14:textId="77777777" w:rsidR="0055439B" w:rsidRDefault="00E90041" w:rsidP="0055439B">
      <w:pPr>
        <w:jc w:val="both"/>
        <w:rPr>
          <w:szCs w:val="22"/>
        </w:rPr>
      </w:pPr>
      <w:r>
        <w:rPr>
          <w:szCs w:val="22"/>
        </w:rPr>
        <w:t>SP</w:t>
      </w:r>
      <w:r w:rsidR="0055439B">
        <w:rPr>
          <w:szCs w:val="22"/>
        </w:rPr>
        <w:t>#4</w:t>
      </w:r>
    </w:p>
    <w:p w14:paraId="0FB8CB4B" w14:textId="77777777" w:rsidR="0055439B" w:rsidRDefault="0055439B" w:rsidP="0055439B">
      <w:pPr>
        <w:jc w:val="both"/>
        <w:rPr>
          <w:szCs w:val="22"/>
        </w:rPr>
      </w:pPr>
    </w:p>
    <w:p w14:paraId="5D96241B" w14:textId="77777777" w:rsidR="0055439B" w:rsidRDefault="00E90041" w:rsidP="0055439B">
      <w:pPr>
        <w:jc w:val="both"/>
        <w:rPr>
          <w:b/>
          <w:bCs/>
        </w:rPr>
      </w:pPr>
      <w:r w:rsidRPr="000A640A">
        <w:rPr>
          <w:b/>
          <w:bCs/>
        </w:rPr>
        <w:t>Do you agree to revise the SP text as follows</w:t>
      </w:r>
      <w:r w:rsidR="0055439B">
        <w:rPr>
          <w:b/>
          <w:bCs/>
        </w:rPr>
        <w:t>?</w:t>
      </w:r>
    </w:p>
    <w:p w14:paraId="5FF48939" w14:textId="77777777" w:rsidR="0055439B" w:rsidRPr="0055439B" w:rsidRDefault="00E90041" w:rsidP="0055439B">
      <w:pPr>
        <w:pStyle w:val="ListParagraph"/>
        <w:numPr>
          <w:ilvl w:val="0"/>
          <w:numId w:val="119"/>
        </w:numPr>
        <w:jc w:val="both"/>
        <w:rPr>
          <w:szCs w:val="22"/>
        </w:rPr>
      </w:pPr>
      <w:r w:rsidRPr="000A640A">
        <w:t>[SP#118]</w:t>
      </w:r>
    </w:p>
    <w:p w14:paraId="27D2EF4E" w14:textId="43413B28" w:rsidR="00E90041" w:rsidRPr="0055439B" w:rsidRDefault="00E90041" w:rsidP="0055439B">
      <w:pPr>
        <w:pStyle w:val="ListParagraph"/>
        <w:numPr>
          <w:ilvl w:val="1"/>
          <w:numId w:val="119"/>
        </w:numPr>
        <w:jc w:val="both"/>
        <w:rPr>
          <w:szCs w:val="22"/>
        </w:rPr>
      </w:pPr>
      <w:r w:rsidRPr="000A640A">
        <w:t>Single-link/radio (TBD) non-AP MLD: A non-AP MLD that supports operation on more than one link but can only receive, or transmit frames on one link at a time.</w:t>
      </w:r>
    </w:p>
    <w:p w14:paraId="1B70668C" w14:textId="77777777" w:rsidR="00E90041" w:rsidRDefault="00E90041" w:rsidP="00B03936">
      <w:pPr>
        <w:jc w:val="both"/>
        <w:rPr>
          <w:szCs w:val="22"/>
        </w:rPr>
      </w:pPr>
    </w:p>
    <w:p w14:paraId="6ED115C6" w14:textId="52993400" w:rsidR="0055439B" w:rsidRDefault="0055439B" w:rsidP="0055439B">
      <w:pPr>
        <w:jc w:val="both"/>
        <w:rPr>
          <w:szCs w:val="22"/>
        </w:rPr>
      </w:pPr>
      <w:r w:rsidRPr="006B4BFE">
        <w:rPr>
          <w:szCs w:val="22"/>
          <w:highlight w:val="green"/>
        </w:rPr>
        <w:t xml:space="preserve">Y/N/A: </w:t>
      </w:r>
      <w:r>
        <w:rPr>
          <w:szCs w:val="22"/>
          <w:highlight w:val="green"/>
        </w:rPr>
        <w:t>46</w:t>
      </w:r>
      <w:r w:rsidRPr="006B4BFE">
        <w:rPr>
          <w:szCs w:val="22"/>
          <w:highlight w:val="green"/>
        </w:rPr>
        <w:t>/</w:t>
      </w:r>
      <w:r>
        <w:rPr>
          <w:szCs w:val="22"/>
          <w:highlight w:val="green"/>
        </w:rPr>
        <w:t>6</w:t>
      </w:r>
      <w:r w:rsidRPr="006B4BFE">
        <w:rPr>
          <w:szCs w:val="22"/>
          <w:highlight w:val="green"/>
        </w:rPr>
        <w:t>/</w:t>
      </w:r>
      <w:r>
        <w:rPr>
          <w:szCs w:val="22"/>
          <w:highlight w:val="green"/>
        </w:rPr>
        <w:t>23</w:t>
      </w:r>
    </w:p>
    <w:p w14:paraId="663D511A" w14:textId="1D7DC357" w:rsidR="0055439B" w:rsidRPr="005E0A73" w:rsidRDefault="0055439B" w:rsidP="0055439B">
      <w:pPr>
        <w:jc w:val="both"/>
        <w:rPr>
          <w:b/>
          <w:i/>
          <w:szCs w:val="22"/>
        </w:rPr>
      </w:pPr>
      <w:r>
        <w:rPr>
          <w:b/>
          <w:szCs w:val="22"/>
        </w:rPr>
        <w:t>Straw poll #125</w:t>
      </w:r>
      <w:r w:rsidRPr="005E0A73">
        <w:rPr>
          <w:b/>
          <w:szCs w:val="22"/>
        </w:rPr>
        <w:t xml:space="preserve"> </w:t>
      </w:r>
      <w:r>
        <w:rPr>
          <w:b/>
          <w:i/>
          <w:szCs w:val="22"/>
        </w:rPr>
        <w:t>[#SP125</w:t>
      </w:r>
      <w:r w:rsidRPr="005E0A73">
        <w:rPr>
          <w:b/>
          <w:i/>
          <w:szCs w:val="22"/>
        </w:rPr>
        <w:t>]</w:t>
      </w:r>
    </w:p>
    <w:p w14:paraId="29D99289" w14:textId="77777777" w:rsidR="00B03936" w:rsidRDefault="00B03936" w:rsidP="00665CD2">
      <w:pPr>
        <w:jc w:val="both"/>
        <w:rPr>
          <w:szCs w:val="22"/>
        </w:rPr>
      </w:pPr>
    </w:p>
    <w:p w14:paraId="24AC3239" w14:textId="075B0A40" w:rsidR="00505F35" w:rsidRDefault="00505F35">
      <w:pPr>
        <w:rPr>
          <w:szCs w:val="22"/>
        </w:rPr>
      </w:pPr>
      <w:r>
        <w:rPr>
          <w:szCs w:val="22"/>
        </w:rPr>
        <w:br w:type="page"/>
      </w:r>
    </w:p>
    <w:p w14:paraId="19D09CC8" w14:textId="77777777" w:rsidR="00DA02EF" w:rsidRPr="00DA02EF" w:rsidRDefault="00505F35" w:rsidP="00665CD2">
      <w:pPr>
        <w:jc w:val="both"/>
        <w:rPr>
          <w:b/>
          <w:szCs w:val="22"/>
        </w:rPr>
      </w:pPr>
      <w:r w:rsidRPr="00DA02EF">
        <w:rPr>
          <w:b/>
          <w:szCs w:val="22"/>
        </w:rPr>
        <w:lastRenderedPageBreak/>
        <w:t>20/0562r7 (</w:t>
      </w:r>
      <w:r w:rsidR="00DA02EF" w:rsidRPr="00DA02EF">
        <w:rPr>
          <w:b/>
          <w:szCs w:val="22"/>
        </w:rPr>
        <w:t>Enhanced multi-link single radio operation, Minyoung Park, Intel)</w:t>
      </w:r>
    </w:p>
    <w:p w14:paraId="16782EEB" w14:textId="77777777" w:rsidR="00DA02EF" w:rsidRDefault="00DA02EF" w:rsidP="00665CD2">
      <w:pPr>
        <w:jc w:val="both"/>
        <w:rPr>
          <w:szCs w:val="22"/>
        </w:rPr>
      </w:pPr>
      <w:r>
        <w:rPr>
          <w:szCs w:val="22"/>
        </w:rPr>
        <w:br/>
        <w:t>SP#2</w:t>
      </w:r>
    </w:p>
    <w:p w14:paraId="0BC9E8AE" w14:textId="77777777" w:rsidR="00DA02EF" w:rsidRDefault="00DA02EF" w:rsidP="00665CD2">
      <w:pPr>
        <w:jc w:val="both"/>
        <w:rPr>
          <w:szCs w:val="22"/>
        </w:rPr>
      </w:pPr>
    </w:p>
    <w:p w14:paraId="4EF47884" w14:textId="77777777" w:rsidR="00DA02EF" w:rsidRDefault="00DA02EF" w:rsidP="00DA02EF">
      <w:pPr>
        <w:jc w:val="both"/>
        <w:rPr>
          <w:szCs w:val="22"/>
        </w:rPr>
      </w:pPr>
      <w:r w:rsidRPr="00DA02EF">
        <w:rPr>
          <w:szCs w:val="22"/>
        </w:rPr>
        <w:t>Do you support the multi-link operation for a non-AP MLD that is defined a</w:t>
      </w:r>
      <w:r>
        <w:rPr>
          <w:szCs w:val="22"/>
        </w:rPr>
        <w:t>s follows to be included in R1?</w:t>
      </w:r>
    </w:p>
    <w:p w14:paraId="0455132E" w14:textId="77777777" w:rsidR="00DA02EF" w:rsidRDefault="00DA02EF" w:rsidP="00DA02EF">
      <w:pPr>
        <w:pStyle w:val="ListParagraph"/>
        <w:numPr>
          <w:ilvl w:val="0"/>
          <w:numId w:val="119"/>
        </w:numPr>
        <w:jc w:val="both"/>
        <w:rPr>
          <w:szCs w:val="22"/>
        </w:rPr>
      </w:pPr>
      <w:r w:rsidRPr="00DA02EF">
        <w:rPr>
          <w:szCs w:val="22"/>
        </w:rPr>
        <w:t>A non-AP MLD that can: 1) transmit or receive data/management frames to another MLD on one link at a time, and 2) listening on one or more links</w:t>
      </w:r>
    </w:p>
    <w:p w14:paraId="6A4422D4" w14:textId="77777777" w:rsidR="00DA02EF" w:rsidRDefault="00DA02EF" w:rsidP="00DA02EF">
      <w:pPr>
        <w:pStyle w:val="ListParagraph"/>
        <w:numPr>
          <w:ilvl w:val="1"/>
          <w:numId w:val="119"/>
        </w:numPr>
        <w:jc w:val="both"/>
        <w:rPr>
          <w:szCs w:val="22"/>
        </w:rPr>
      </w:pPr>
      <w:r w:rsidRPr="00DA02EF">
        <w:rPr>
          <w:szCs w:val="22"/>
        </w:rPr>
        <w:t>The “listening” operation includes CCA as well as receiving initial control messages (e.g., RTS/MU-RTS)</w:t>
      </w:r>
    </w:p>
    <w:p w14:paraId="1DB749C7" w14:textId="77777777" w:rsidR="00DA02EF" w:rsidRDefault="00DA02EF" w:rsidP="00DA02EF">
      <w:pPr>
        <w:pStyle w:val="ListParagraph"/>
        <w:numPr>
          <w:ilvl w:val="1"/>
          <w:numId w:val="119"/>
        </w:numPr>
        <w:jc w:val="both"/>
        <w:rPr>
          <w:szCs w:val="22"/>
        </w:rPr>
      </w:pPr>
      <w:r w:rsidRPr="00DA02EF">
        <w:rPr>
          <w:szCs w:val="22"/>
        </w:rPr>
        <w:t>The initial control message may have one or more additional limitations: spatial stream, MCS (data rate), PPDU type, frame type</w:t>
      </w:r>
    </w:p>
    <w:p w14:paraId="19C25CF0" w14:textId="77777777" w:rsidR="00DA02EF" w:rsidRDefault="00DA02EF" w:rsidP="00DA02EF">
      <w:pPr>
        <w:pStyle w:val="ListParagraph"/>
        <w:numPr>
          <w:ilvl w:val="1"/>
          <w:numId w:val="119"/>
        </w:numPr>
        <w:jc w:val="both"/>
        <w:rPr>
          <w:szCs w:val="22"/>
        </w:rPr>
      </w:pPr>
      <w:r w:rsidRPr="00DA02EF">
        <w:rPr>
          <w:szCs w:val="22"/>
        </w:rPr>
        <w:t>Link switch delay may be indicated by the non-AP MLD</w:t>
      </w:r>
    </w:p>
    <w:p w14:paraId="4C76F576" w14:textId="087AEB9C" w:rsidR="00DA02EF" w:rsidRDefault="00DA02EF" w:rsidP="00DA02EF">
      <w:pPr>
        <w:jc w:val="both"/>
        <w:rPr>
          <w:szCs w:val="22"/>
        </w:rPr>
      </w:pPr>
      <w:r w:rsidRPr="00DA02EF">
        <w:rPr>
          <w:szCs w:val="22"/>
        </w:rPr>
        <w:br/>
      </w:r>
      <w:r w:rsidRPr="00DA02EF">
        <w:rPr>
          <w:szCs w:val="22"/>
          <w:highlight w:val="green"/>
        </w:rPr>
        <w:t>Y/N/A: 52/2/26</w:t>
      </w:r>
    </w:p>
    <w:p w14:paraId="0AB37ED8" w14:textId="3A3FF003" w:rsidR="00DA02EF" w:rsidRPr="005E0A73" w:rsidRDefault="00DA02EF" w:rsidP="00DA02EF">
      <w:pPr>
        <w:jc w:val="both"/>
        <w:rPr>
          <w:b/>
          <w:i/>
          <w:szCs w:val="22"/>
        </w:rPr>
      </w:pPr>
      <w:r>
        <w:rPr>
          <w:b/>
          <w:szCs w:val="22"/>
        </w:rPr>
        <w:t>Straw poll #126</w:t>
      </w:r>
      <w:r w:rsidRPr="005E0A73">
        <w:rPr>
          <w:b/>
          <w:szCs w:val="22"/>
        </w:rPr>
        <w:t xml:space="preserve"> </w:t>
      </w:r>
      <w:r>
        <w:rPr>
          <w:b/>
          <w:i/>
          <w:szCs w:val="22"/>
        </w:rPr>
        <w:t>[#SP126</w:t>
      </w:r>
      <w:r w:rsidRPr="005E0A73">
        <w:rPr>
          <w:b/>
          <w:i/>
          <w:szCs w:val="22"/>
        </w:rPr>
        <w:t>]</w:t>
      </w:r>
    </w:p>
    <w:p w14:paraId="4AA4E6CE" w14:textId="50741F6E" w:rsidR="0055439B" w:rsidRPr="00DA02EF" w:rsidRDefault="0055439B" w:rsidP="00DA02EF">
      <w:pPr>
        <w:pStyle w:val="ListParagraph"/>
        <w:ind w:left="1440"/>
        <w:jc w:val="both"/>
        <w:rPr>
          <w:szCs w:val="22"/>
        </w:rPr>
      </w:pPr>
    </w:p>
    <w:p w14:paraId="56EFA9C5" w14:textId="77777777" w:rsidR="0055439B" w:rsidRDefault="0055439B" w:rsidP="00665CD2">
      <w:pPr>
        <w:jc w:val="both"/>
        <w:rPr>
          <w:szCs w:val="22"/>
        </w:rPr>
      </w:pPr>
    </w:p>
    <w:p w14:paraId="5E820E5F" w14:textId="19F3A1A5" w:rsidR="00F17AE4" w:rsidRPr="00D00DA7" w:rsidRDefault="00F17AE4" w:rsidP="00665CD2">
      <w:pPr>
        <w:jc w:val="both"/>
        <w:rPr>
          <w:b/>
          <w:szCs w:val="22"/>
        </w:rPr>
      </w:pPr>
      <w:r w:rsidRPr="00D00DA7">
        <w:rPr>
          <w:b/>
          <w:szCs w:val="22"/>
        </w:rPr>
        <w:t>20/</w:t>
      </w:r>
      <w:r w:rsidR="00785ADD" w:rsidRPr="00D00DA7">
        <w:rPr>
          <w:b/>
          <w:szCs w:val="22"/>
        </w:rPr>
        <w:t>0398r3 (</w:t>
      </w:r>
      <w:r w:rsidR="00433330" w:rsidRPr="00D00DA7">
        <w:rPr>
          <w:b/>
          <w:szCs w:val="22"/>
        </w:rPr>
        <w:t>EHT BSS with wider bandwidth, Liwen Chu, NXP)</w:t>
      </w:r>
    </w:p>
    <w:p w14:paraId="2055E309" w14:textId="77777777" w:rsidR="00433330" w:rsidRDefault="00433330" w:rsidP="00665CD2">
      <w:pPr>
        <w:jc w:val="both"/>
        <w:rPr>
          <w:szCs w:val="22"/>
        </w:rPr>
      </w:pPr>
    </w:p>
    <w:p w14:paraId="5E3462DC" w14:textId="425143F0" w:rsidR="00433330" w:rsidRDefault="00433330" w:rsidP="00665CD2">
      <w:pPr>
        <w:jc w:val="both"/>
        <w:rPr>
          <w:szCs w:val="22"/>
        </w:rPr>
      </w:pPr>
      <w:r>
        <w:rPr>
          <w:szCs w:val="22"/>
        </w:rPr>
        <w:t>SP#1 extension</w:t>
      </w:r>
    </w:p>
    <w:p w14:paraId="57B7D41D" w14:textId="77777777" w:rsidR="00433330" w:rsidRDefault="00433330" w:rsidP="00665CD2">
      <w:pPr>
        <w:jc w:val="both"/>
        <w:rPr>
          <w:szCs w:val="22"/>
        </w:rPr>
      </w:pPr>
    </w:p>
    <w:p w14:paraId="046CE1B7" w14:textId="206528B3" w:rsidR="00BE0CA5" w:rsidRPr="00BE0CA5" w:rsidRDefault="00BE0CA5" w:rsidP="00BE0CA5">
      <w:pPr>
        <w:jc w:val="both"/>
        <w:rPr>
          <w:szCs w:val="22"/>
        </w:rPr>
      </w:pPr>
      <w:r w:rsidRPr="00BE0CA5">
        <w:rPr>
          <w:szCs w:val="22"/>
        </w:rPr>
        <w:t>Do you agree that all APs that are part of the same MLD as a non-transmitted BSSID and that are collocated with the non-transmitted BSSID shall be reported in the RNR element that is included in the beacons and the broadcast probe responses transmitted by the transmitted BSSID that is in the same Multiple BSSID set as the non-transmitted BSSID</w:t>
      </w:r>
      <w:r>
        <w:rPr>
          <w:szCs w:val="22"/>
        </w:rPr>
        <w:t>?</w:t>
      </w:r>
    </w:p>
    <w:p w14:paraId="1D3A98DD" w14:textId="590285EE" w:rsidR="00433330" w:rsidRDefault="00BE0CA5" w:rsidP="00BE0CA5">
      <w:pPr>
        <w:jc w:val="both"/>
        <w:rPr>
          <w:szCs w:val="22"/>
        </w:rPr>
      </w:pPr>
      <w:r w:rsidRPr="00BE0CA5">
        <w:rPr>
          <w:szCs w:val="22"/>
        </w:rPr>
        <w:t>Do you agree that if a reporting AP is part of an AP MLD and is in the same collocated set as APs affiliated with another AP MLD for which there are no affiliated APs operating on the same channel as the reporting AP, each AP of the other AP MLD shall be reported in the RNR element that is included in the beacons and the broadcast probe responses transmitted by the reporting AP if at least one AP of the other AP MLD is in the same multiple BSSID set as an AP affiliated with the AP MLD of the reporting AP, unless the APs of the other AP MLDs are already reported in beacons and the broadcast probe responses transmitted by an AP in the same collocated set as the reporting AP on the s</w:t>
      </w:r>
      <w:r>
        <w:rPr>
          <w:szCs w:val="22"/>
        </w:rPr>
        <w:t>ame channel as the reporting AP?</w:t>
      </w:r>
    </w:p>
    <w:p w14:paraId="134A6504" w14:textId="77777777" w:rsidR="006E2E6C" w:rsidRDefault="006E2E6C" w:rsidP="00BE0CA5">
      <w:pPr>
        <w:jc w:val="both"/>
        <w:rPr>
          <w:szCs w:val="22"/>
        </w:rPr>
      </w:pPr>
    </w:p>
    <w:p w14:paraId="7D8A8832" w14:textId="7A7EBF94" w:rsidR="006E2E6C" w:rsidRDefault="006E2E6C" w:rsidP="006E2E6C">
      <w:pPr>
        <w:jc w:val="both"/>
        <w:rPr>
          <w:szCs w:val="22"/>
        </w:rPr>
      </w:pPr>
      <w:r w:rsidRPr="006E2E6C">
        <w:rPr>
          <w:szCs w:val="22"/>
          <w:highlight w:val="green"/>
        </w:rPr>
        <w:t>Approved with unanimous consent</w:t>
      </w:r>
    </w:p>
    <w:p w14:paraId="4697F02F" w14:textId="2509AA9A" w:rsidR="006E2E6C" w:rsidRPr="005E0A73" w:rsidRDefault="006E2E6C" w:rsidP="006E2E6C">
      <w:pPr>
        <w:jc w:val="both"/>
        <w:rPr>
          <w:b/>
          <w:i/>
          <w:szCs w:val="22"/>
        </w:rPr>
      </w:pPr>
      <w:r>
        <w:rPr>
          <w:b/>
          <w:szCs w:val="22"/>
        </w:rPr>
        <w:t>Straw poll #127</w:t>
      </w:r>
      <w:r w:rsidRPr="005E0A73">
        <w:rPr>
          <w:b/>
          <w:szCs w:val="22"/>
        </w:rPr>
        <w:t xml:space="preserve"> </w:t>
      </w:r>
      <w:r>
        <w:rPr>
          <w:b/>
          <w:i/>
          <w:szCs w:val="22"/>
        </w:rPr>
        <w:t>[#SP127</w:t>
      </w:r>
      <w:r w:rsidRPr="005E0A73">
        <w:rPr>
          <w:b/>
          <w:i/>
          <w:szCs w:val="22"/>
        </w:rPr>
        <w:t>]</w:t>
      </w:r>
    </w:p>
    <w:p w14:paraId="4DE60507" w14:textId="77777777" w:rsidR="006E2E6C" w:rsidRPr="00DA02EF" w:rsidRDefault="006E2E6C" w:rsidP="006E2E6C">
      <w:pPr>
        <w:pStyle w:val="ListParagraph"/>
        <w:ind w:left="1440"/>
        <w:jc w:val="both"/>
        <w:rPr>
          <w:szCs w:val="22"/>
        </w:rPr>
      </w:pPr>
    </w:p>
    <w:p w14:paraId="1D3BD04B" w14:textId="77777777" w:rsidR="006E2E6C" w:rsidRDefault="006E2E6C" w:rsidP="00BE0CA5">
      <w:pPr>
        <w:jc w:val="both"/>
        <w:rPr>
          <w:szCs w:val="22"/>
        </w:rPr>
      </w:pPr>
    </w:p>
    <w:p w14:paraId="51B602C1" w14:textId="278FC638" w:rsidR="00872E88" w:rsidRPr="007177FC" w:rsidRDefault="00872E88" w:rsidP="00BE0CA5">
      <w:pPr>
        <w:jc w:val="both"/>
        <w:rPr>
          <w:b/>
          <w:szCs w:val="22"/>
        </w:rPr>
      </w:pPr>
      <w:r w:rsidRPr="007177FC">
        <w:rPr>
          <w:b/>
          <w:szCs w:val="22"/>
        </w:rPr>
        <w:t>20/0712r1 (</w:t>
      </w:r>
      <w:r w:rsidR="00C10BC7" w:rsidRPr="007177FC">
        <w:rPr>
          <w:b/>
          <w:szCs w:val="22"/>
        </w:rPr>
        <w:t>BQR for 320MHz, Yunbo Li, Huawei)</w:t>
      </w:r>
    </w:p>
    <w:p w14:paraId="4FFD5E0E" w14:textId="77777777" w:rsidR="00872E88" w:rsidRDefault="00872E88" w:rsidP="00BE0CA5">
      <w:pPr>
        <w:jc w:val="both"/>
        <w:rPr>
          <w:szCs w:val="22"/>
        </w:rPr>
      </w:pPr>
    </w:p>
    <w:p w14:paraId="11244623" w14:textId="77777777" w:rsidR="00C10BC7" w:rsidRDefault="00872E88" w:rsidP="00C10BC7">
      <w:r>
        <w:t>SP</w:t>
      </w:r>
      <w:r w:rsidR="00C10BC7">
        <w:t>#</w:t>
      </w:r>
      <w:r>
        <w:t>1</w:t>
      </w:r>
    </w:p>
    <w:p w14:paraId="40F4772B" w14:textId="77777777" w:rsidR="00C10BC7" w:rsidRPr="00C10BC7" w:rsidRDefault="00872E88" w:rsidP="00C10BC7">
      <w:r w:rsidRPr="00C10BC7">
        <w:rPr>
          <w:bCs/>
        </w:rPr>
        <w:t>Do you support to indicate the channel availability upto 320MHz channel in A-control subfield?</w:t>
      </w:r>
    </w:p>
    <w:p w14:paraId="14E12C39" w14:textId="7D8C80B0" w:rsidR="00872E88" w:rsidRPr="00C10BC7" w:rsidRDefault="00872E88" w:rsidP="007177FC">
      <w:pPr>
        <w:pStyle w:val="ListParagraph"/>
        <w:numPr>
          <w:ilvl w:val="0"/>
          <w:numId w:val="119"/>
        </w:numPr>
      </w:pPr>
      <w:r w:rsidRPr="007177FC">
        <w:rPr>
          <w:bCs/>
        </w:rPr>
        <w:t>Note: the detailed solution is TBD</w:t>
      </w:r>
    </w:p>
    <w:p w14:paraId="5B83AEEC" w14:textId="77777777" w:rsidR="00872E88" w:rsidRDefault="00872E88" w:rsidP="00BE0CA5">
      <w:pPr>
        <w:jc w:val="both"/>
        <w:rPr>
          <w:szCs w:val="22"/>
        </w:rPr>
      </w:pPr>
    </w:p>
    <w:p w14:paraId="154C619D" w14:textId="77777777" w:rsidR="007177FC" w:rsidRDefault="007177FC" w:rsidP="007177FC">
      <w:pPr>
        <w:jc w:val="both"/>
        <w:rPr>
          <w:szCs w:val="22"/>
        </w:rPr>
      </w:pPr>
      <w:r w:rsidRPr="006E2E6C">
        <w:rPr>
          <w:szCs w:val="22"/>
          <w:highlight w:val="green"/>
        </w:rPr>
        <w:t>Approved with unanimous consent</w:t>
      </w:r>
    </w:p>
    <w:p w14:paraId="2E497DA8" w14:textId="46300E7D" w:rsidR="007177FC" w:rsidRPr="005E0A73" w:rsidRDefault="007177FC" w:rsidP="007177FC">
      <w:pPr>
        <w:jc w:val="both"/>
        <w:rPr>
          <w:b/>
          <w:i/>
          <w:szCs w:val="22"/>
        </w:rPr>
      </w:pPr>
      <w:r>
        <w:rPr>
          <w:b/>
          <w:szCs w:val="22"/>
        </w:rPr>
        <w:t>Straw poll #128</w:t>
      </w:r>
      <w:r w:rsidRPr="005E0A73">
        <w:rPr>
          <w:b/>
          <w:szCs w:val="22"/>
        </w:rPr>
        <w:t xml:space="preserve"> </w:t>
      </w:r>
      <w:r>
        <w:rPr>
          <w:b/>
          <w:i/>
          <w:szCs w:val="22"/>
        </w:rPr>
        <w:t>[#SP128</w:t>
      </w:r>
      <w:r w:rsidRPr="005E0A73">
        <w:rPr>
          <w:b/>
          <w:i/>
          <w:szCs w:val="22"/>
        </w:rPr>
        <w:t>]</w:t>
      </w:r>
    </w:p>
    <w:p w14:paraId="2978CFB2" w14:textId="77777777" w:rsidR="0062002A" w:rsidRDefault="0062002A" w:rsidP="00BE0CA5">
      <w:pPr>
        <w:jc w:val="both"/>
        <w:rPr>
          <w:szCs w:val="22"/>
        </w:rPr>
      </w:pPr>
    </w:p>
    <w:p w14:paraId="66E4F184" w14:textId="77777777" w:rsidR="002C7884" w:rsidRDefault="002C7884">
      <w:pPr>
        <w:rPr>
          <w:b/>
          <w:szCs w:val="22"/>
        </w:rPr>
      </w:pPr>
      <w:r>
        <w:rPr>
          <w:b/>
          <w:szCs w:val="22"/>
        </w:rPr>
        <w:br w:type="page"/>
      </w:r>
    </w:p>
    <w:p w14:paraId="3882A8FE" w14:textId="557E3C87" w:rsidR="002C7884" w:rsidRPr="002C7884" w:rsidRDefault="0062002A" w:rsidP="00BE0CA5">
      <w:pPr>
        <w:jc w:val="both"/>
        <w:rPr>
          <w:b/>
          <w:szCs w:val="22"/>
        </w:rPr>
      </w:pPr>
      <w:r w:rsidRPr="002C7884">
        <w:rPr>
          <w:b/>
          <w:szCs w:val="22"/>
        </w:rPr>
        <w:lastRenderedPageBreak/>
        <w:t>20/</w:t>
      </w:r>
      <w:r w:rsidR="00C36251" w:rsidRPr="002C7884">
        <w:rPr>
          <w:b/>
          <w:szCs w:val="22"/>
        </w:rPr>
        <w:t>0736r</w:t>
      </w:r>
      <w:r w:rsidR="002C7884" w:rsidRPr="002C7884">
        <w:rPr>
          <w:b/>
          <w:szCs w:val="22"/>
        </w:rPr>
        <w:t>2</w:t>
      </w:r>
      <w:r w:rsidR="00C36251" w:rsidRPr="002C7884">
        <w:rPr>
          <w:b/>
          <w:szCs w:val="22"/>
        </w:rPr>
        <w:t xml:space="preserve"> (</w:t>
      </w:r>
      <w:r w:rsidR="002C7884" w:rsidRPr="002C7884">
        <w:rPr>
          <w:b/>
          <w:szCs w:val="22"/>
        </w:rPr>
        <w:t>EHT SST Operation, Yongho Seok, MediaTek)</w:t>
      </w:r>
    </w:p>
    <w:p w14:paraId="64A94111" w14:textId="77777777" w:rsidR="002C7884" w:rsidRDefault="002C7884" w:rsidP="002C7884">
      <w:pPr>
        <w:jc w:val="both"/>
        <w:rPr>
          <w:szCs w:val="22"/>
        </w:rPr>
      </w:pPr>
      <w:r>
        <w:rPr>
          <w:szCs w:val="22"/>
        </w:rPr>
        <w:br/>
        <w:t>SP#1</w:t>
      </w:r>
    </w:p>
    <w:p w14:paraId="33C6368C" w14:textId="77777777" w:rsidR="002C7884" w:rsidRDefault="002C7884" w:rsidP="002C7884">
      <w:pPr>
        <w:jc w:val="both"/>
        <w:rPr>
          <w:szCs w:val="22"/>
        </w:rPr>
      </w:pPr>
    </w:p>
    <w:p w14:paraId="2E58437B" w14:textId="4C321898" w:rsidR="002C7884" w:rsidRPr="002C7884" w:rsidRDefault="002C7884" w:rsidP="002C7884">
      <w:pPr>
        <w:jc w:val="both"/>
        <w:rPr>
          <w:szCs w:val="22"/>
        </w:rPr>
      </w:pPr>
      <w:r w:rsidRPr="002C7884">
        <w:rPr>
          <w:szCs w:val="22"/>
        </w:rPr>
        <w:t>Do you support to extend SST mechanism so that an 80MHz/160 MHz (20MHz TBD) operating STA can operate in the secondary 160 MHz channel in R2?</w:t>
      </w:r>
    </w:p>
    <w:p w14:paraId="1D23D08B" w14:textId="77777777" w:rsidR="002C7884" w:rsidRDefault="002C7884" w:rsidP="002C7884">
      <w:pPr>
        <w:jc w:val="both"/>
        <w:rPr>
          <w:szCs w:val="22"/>
        </w:rPr>
      </w:pPr>
    </w:p>
    <w:p w14:paraId="3261B16D" w14:textId="57C08274" w:rsidR="002C7884" w:rsidRDefault="002C7884" w:rsidP="002C7884">
      <w:pPr>
        <w:jc w:val="both"/>
        <w:rPr>
          <w:szCs w:val="22"/>
        </w:rPr>
      </w:pPr>
      <w:r w:rsidRPr="00DA02EF">
        <w:rPr>
          <w:szCs w:val="22"/>
          <w:highlight w:val="green"/>
        </w:rPr>
        <w:t xml:space="preserve">Y/N/A: </w:t>
      </w:r>
      <w:r>
        <w:rPr>
          <w:szCs w:val="22"/>
          <w:highlight w:val="green"/>
        </w:rPr>
        <w:t>40</w:t>
      </w:r>
      <w:r w:rsidRPr="00DA02EF">
        <w:rPr>
          <w:szCs w:val="22"/>
          <w:highlight w:val="green"/>
        </w:rPr>
        <w:t>/2/2</w:t>
      </w:r>
      <w:r>
        <w:rPr>
          <w:szCs w:val="22"/>
          <w:highlight w:val="green"/>
        </w:rPr>
        <w:t>5</w:t>
      </w:r>
    </w:p>
    <w:p w14:paraId="68E078D7" w14:textId="00733709" w:rsidR="002C7884" w:rsidRPr="005E0A73" w:rsidRDefault="002C7884" w:rsidP="002C7884">
      <w:pPr>
        <w:jc w:val="both"/>
        <w:rPr>
          <w:b/>
          <w:i/>
          <w:szCs w:val="22"/>
        </w:rPr>
      </w:pPr>
      <w:r>
        <w:rPr>
          <w:b/>
          <w:szCs w:val="22"/>
        </w:rPr>
        <w:t>Straw poll #129</w:t>
      </w:r>
      <w:r w:rsidRPr="005E0A73">
        <w:rPr>
          <w:b/>
          <w:szCs w:val="22"/>
        </w:rPr>
        <w:t xml:space="preserve"> </w:t>
      </w:r>
      <w:r>
        <w:rPr>
          <w:b/>
          <w:i/>
          <w:szCs w:val="22"/>
        </w:rPr>
        <w:t>[#SP129</w:t>
      </w:r>
      <w:r w:rsidRPr="005E0A73">
        <w:rPr>
          <w:b/>
          <w:i/>
          <w:szCs w:val="22"/>
        </w:rPr>
        <w:t>]</w:t>
      </w:r>
    </w:p>
    <w:p w14:paraId="7159F95C" w14:textId="77777777" w:rsidR="002C7884" w:rsidRDefault="002C7884" w:rsidP="002C7884">
      <w:pPr>
        <w:jc w:val="both"/>
        <w:rPr>
          <w:szCs w:val="22"/>
        </w:rPr>
      </w:pPr>
    </w:p>
    <w:p w14:paraId="50ACF757" w14:textId="77777777" w:rsidR="00F92A0A" w:rsidRDefault="00F92A0A" w:rsidP="002C7884">
      <w:pPr>
        <w:jc w:val="both"/>
        <w:rPr>
          <w:szCs w:val="22"/>
        </w:rPr>
      </w:pPr>
    </w:p>
    <w:p w14:paraId="02951015" w14:textId="72B1BDD4" w:rsidR="00F92A0A" w:rsidRPr="009D01CC" w:rsidRDefault="00F92A0A" w:rsidP="002C7884">
      <w:pPr>
        <w:jc w:val="both"/>
        <w:rPr>
          <w:b/>
          <w:szCs w:val="22"/>
        </w:rPr>
      </w:pPr>
      <w:r w:rsidRPr="009D01CC">
        <w:rPr>
          <w:b/>
          <w:szCs w:val="22"/>
        </w:rPr>
        <w:t>20/</w:t>
      </w:r>
      <w:r w:rsidR="0000753F" w:rsidRPr="009D01CC">
        <w:rPr>
          <w:b/>
          <w:szCs w:val="22"/>
        </w:rPr>
        <w:t>0866r0 (GCMP for 11be, Laurent Cariou, Intel)</w:t>
      </w:r>
    </w:p>
    <w:p w14:paraId="03B4B41F" w14:textId="77777777" w:rsidR="0000753F" w:rsidRDefault="0000753F" w:rsidP="002C7884">
      <w:pPr>
        <w:jc w:val="both"/>
        <w:rPr>
          <w:szCs w:val="22"/>
        </w:rPr>
      </w:pPr>
    </w:p>
    <w:p w14:paraId="380DB302" w14:textId="77777777" w:rsidR="007923AF" w:rsidRDefault="007923AF" w:rsidP="007923AF">
      <w:pPr>
        <w:jc w:val="both"/>
        <w:rPr>
          <w:szCs w:val="22"/>
        </w:rPr>
      </w:pPr>
      <w:r>
        <w:rPr>
          <w:szCs w:val="22"/>
        </w:rPr>
        <w:t>SP#1</w:t>
      </w:r>
    </w:p>
    <w:p w14:paraId="6059B3F6" w14:textId="77777777" w:rsidR="007923AF" w:rsidRDefault="007923AF" w:rsidP="007923AF">
      <w:pPr>
        <w:jc w:val="both"/>
        <w:rPr>
          <w:b/>
          <w:bCs/>
        </w:rPr>
      </w:pPr>
    </w:p>
    <w:p w14:paraId="4319187E" w14:textId="77777777" w:rsidR="007923AF" w:rsidRDefault="0000753F" w:rsidP="007923AF">
      <w:pPr>
        <w:jc w:val="both"/>
        <w:rPr>
          <w:szCs w:val="22"/>
        </w:rPr>
      </w:pPr>
      <w:r w:rsidRPr="00F7612F">
        <w:rPr>
          <w:b/>
          <w:bCs/>
        </w:rPr>
        <w:t>Do you agree to add to the 11be SFD the following:</w:t>
      </w:r>
    </w:p>
    <w:p w14:paraId="536B8ED0" w14:textId="34CD6980" w:rsidR="0000753F" w:rsidRPr="007923AF" w:rsidRDefault="0000753F" w:rsidP="007923AF">
      <w:pPr>
        <w:pStyle w:val="ListParagraph"/>
        <w:numPr>
          <w:ilvl w:val="0"/>
          <w:numId w:val="119"/>
        </w:numPr>
        <w:jc w:val="both"/>
        <w:rPr>
          <w:szCs w:val="22"/>
        </w:rPr>
      </w:pPr>
      <w:r w:rsidRPr="00F7612F">
        <w:t>an EHT RSNA STA shall support GCMP-256?</w:t>
      </w:r>
    </w:p>
    <w:p w14:paraId="4690029A" w14:textId="77777777" w:rsidR="007923AF" w:rsidRDefault="007923AF" w:rsidP="007923AF">
      <w:pPr>
        <w:jc w:val="both"/>
        <w:rPr>
          <w:szCs w:val="22"/>
        </w:rPr>
      </w:pPr>
    </w:p>
    <w:p w14:paraId="3825247F" w14:textId="4AE630F5" w:rsidR="007923AF" w:rsidRDefault="007923AF" w:rsidP="007923AF">
      <w:pPr>
        <w:jc w:val="both"/>
        <w:rPr>
          <w:szCs w:val="22"/>
        </w:rPr>
      </w:pPr>
      <w:r w:rsidRPr="00DA02EF">
        <w:rPr>
          <w:szCs w:val="22"/>
          <w:highlight w:val="green"/>
        </w:rPr>
        <w:t xml:space="preserve">Y/N/A: </w:t>
      </w:r>
      <w:r>
        <w:rPr>
          <w:szCs w:val="22"/>
          <w:highlight w:val="green"/>
        </w:rPr>
        <w:t>34</w:t>
      </w:r>
      <w:r w:rsidRPr="00DA02EF">
        <w:rPr>
          <w:szCs w:val="22"/>
          <w:highlight w:val="green"/>
        </w:rPr>
        <w:t>/2/</w:t>
      </w:r>
      <w:r>
        <w:rPr>
          <w:szCs w:val="22"/>
          <w:highlight w:val="green"/>
        </w:rPr>
        <w:t>3</w:t>
      </w:r>
      <w:r w:rsidRPr="00DA02EF">
        <w:rPr>
          <w:szCs w:val="22"/>
          <w:highlight w:val="green"/>
        </w:rPr>
        <w:t>2</w:t>
      </w:r>
    </w:p>
    <w:p w14:paraId="03F5EB6A" w14:textId="490040BB" w:rsidR="007923AF" w:rsidRPr="005E0A73" w:rsidRDefault="007923AF" w:rsidP="007923AF">
      <w:pPr>
        <w:jc w:val="both"/>
        <w:rPr>
          <w:b/>
          <w:i/>
          <w:szCs w:val="22"/>
        </w:rPr>
      </w:pPr>
      <w:r>
        <w:rPr>
          <w:b/>
          <w:szCs w:val="22"/>
        </w:rPr>
        <w:t>Straw poll #130</w:t>
      </w:r>
      <w:r w:rsidRPr="005E0A73">
        <w:rPr>
          <w:b/>
          <w:szCs w:val="22"/>
        </w:rPr>
        <w:t xml:space="preserve"> </w:t>
      </w:r>
      <w:r>
        <w:rPr>
          <w:b/>
          <w:i/>
          <w:szCs w:val="22"/>
        </w:rPr>
        <w:t>[#SP130</w:t>
      </w:r>
      <w:r w:rsidRPr="005E0A73">
        <w:rPr>
          <w:b/>
          <w:i/>
          <w:szCs w:val="22"/>
        </w:rPr>
        <w:t>]</w:t>
      </w:r>
    </w:p>
    <w:p w14:paraId="4D8D6955" w14:textId="77777777" w:rsidR="007923AF" w:rsidRDefault="007923AF" w:rsidP="007923AF">
      <w:pPr>
        <w:jc w:val="both"/>
        <w:rPr>
          <w:szCs w:val="22"/>
        </w:rPr>
      </w:pPr>
    </w:p>
    <w:p w14:paraId="48CB2077" w14:textId="0616CF29" w:rsidR="00881192" w:rsidRDefault="009268AB" w:rsidP="007923AF">
      <w:pPr>
        <w:jc w:val="both"/>
        <w:rPr>
          <w:szCs w:val="22"/>
        </w:rPr>
      </w:pPr>
      <w:r>
        <w:rPr>
          <w:szCs w:val="22"/>
        </w:rPr>
        <w:t>Reference:</w:t>
      </w:r>
      <w:r w:rsidR="00881192">
        <w:rPr>
          <w:szCs w:val="22"/>
        </w:rPr>
        <w:t xml:space="preserve">  </w:t>
      </w:r>
      <w:r w:rsidRPr="009268AB">
        <w:rPr>
          <w:szCs w:val="22"/>
        </w:rPr>
        <w:t>11-20-1079-0</w:t>
      </w:r>
      <w:r>
        <w:rPr>
          <w:szCs w:val="22"/>
        </w:rPr>
        <w:t>2</w:t>
      </w:r>
      <w:r w:rsidRPr="009268AB">
        <w:rPr>
          <w:szCs w:val="22"/>
        </w:rPr>
        <w:t>-00be-minutes-for-tgbe-mac-ad-hoc-teleconferences-in-july-and-september-2020</w:t>
      </w:r>
    </w:p>
    <w:p w14:paraId="2B00DE4D" w14:textId="66EBD935" w:rsidR="009268AB" w:rsidRPr="005758D1" w:rsidRDefault="009268AB" w:rsidP="009268AB">
      <w:pPr>
        <w:pStyle w:val="Heading2"/>
        <w:rPr>
          <w:u w:val="none"/>
          <w:lang w:val="en-US"/>
        </w:rPr>
      </w:pPr>
      <w:bookmarkStart w:id="2089" w:name="_Toc47082181"/>
      <w:r>
        <w:rPr>
          <w:u w:val="none"/>
          <w:lang w:val="en-US"/>
        </w:rPr>
        <w:t xml:space="preserve">July 20 (PHY):  </w:t>
      </w:r>
      <w:r w:rsidR="00CC1D3D">
        <w:rPr>
          <w:u w:val="none"/>
          <w:lang w:val="en-US"/>
        </w:rPr>
        <w:t>2</w:t>
      </w:r>
      <w:r w:rsidRPr="005758D1">
        <w:rPr>
          <w:u w:val="none"/>
          <w:lang w:val="en-US"/>
        </w:rPr>
        <w:t xml:space="preserve"> </w:t>
      </w:r>
      <w:r>
        <w:rPr>
          <w:u w:val="none"/>
          <w:lang w:val="en-US"/>
        </w:rPr>
        <w:t>SPs</w:t>
      </w:r>
      <w:bookmarkEnd w:id="2089"/>
    </w:p>
    <w:p w14:paraId="3415FB69" w14:textId="77777777" w:rsidR="009268AB" w:rsidRDefault="009268AB" w:rsidP="007923AF">
      <w:pPr>
        <w:jc w:val="both"/>
        <w:rPr>
          <w:szCs w:val="22"/>
        </w:rPr>
      </w:pPr>
    </w:p>
    <w:p w14:paraId="0AF15C83" w14:textId="7389B27E" w:rsidR="009268AB" w:rsidRPr="00B6456F" w:rsidRDefault="00960472" w:rsidP="007923AF">
      <w:pPr>
        <w:jc w:val="both"/>
        <w:rPr>
          <w:b/>
          <w:szCs w:val="22"/>
        </w:rPr>
      </w:pPr>
      <w:r w:rsidRPr="00B6456F">
        <w:rPr>
          <w:b/>
          <w:szCs w:val="22"/>
        </w:rPr>
        <w:t>20/</w:t>
      </w:r>
      <w:r w:rsidR="000963F9" w:rsidRPr="00B6456F">
        <w:rPr>
          <w:b/>
          <w:szCs w:val="22"/>
        </w:rPr>
        <w:t>0798r4 (Signaling of RU allocation follow-up, Dongguk Lim, LGE)</w:t>
      </w:r>
    </w:p>
    <w:p w14:paraId="08BA70E5" w14:textId="77777777" w:rsidR="000963F9" w:rsidRDefault="000963F9" w:rsidP="007923AF">
      <w:pPr>
        <w:jc w:val="both"/>
        <w:rPr>
          <w:szCs w:val="22"/>
        </w:rPr>
      </w:pPr>
    </w:p>
    <w:p w14:paraId="704B083D" w14:textId="77777777" w:rsidR="00201810" w:rsidRDefault="000963F9" w:rsidP="007923AF">
      <w:pPr>
        <w:jc w:val="both"/>
        <w:rPr>
          <w:szCs w:val="22"/>
        </w:rPr>
      </w:pPr>
      <w:r>
        <w:rPr>
          <w:szCs w:val="22"/>
        </w:rPr>
        <w:t>SP#</w:t>
      </w:r>
      <w:r w:rsidR="00201810">
        <w:rPr>
          <w:szCs w:val="22"/>
        </w:rPr>
        <w:t>1</w:t>
      </w:r>
    </w:p>
    <w:p w14:paraId="147C9B1E" w14:textId="77777777" w:rsidR="00201810" w:rsidRDefault="00201810" w:rsidP="007923AF">
      <w:pPr>
        <w:jc w:val="both"/>
        <w:rPr>
          <w:szCs w:val="22"/>
        </w:rPr>
      </w:pPr>
    </w:p>
    <w:p w14:paraId="6AF1D605" w14:textId="0987FC7B" w:rsidR="00201810" w:rsidRDefault="00201810" w:rsidP="007923AF">
      <w:pPr>
        <w:jc w:val="both"/>
        <w:rPr>
          <w:szCs w:val="22"/>
        </w:rPr>
      </w:pPr>
      <w:r w:rsidRPr="00201810">
        <w:rPr>
          <w:szCs w:val="22"/>
        </w:rPr>
        <w:t>Do you agree that no entry in the RU allocation subfield table is defined for 4x996 RU?</w:t>
      </w:r>
    </w:p>
    <w:p w14:paraId="3F6D2872" w14:textId="77777777" w:rsidR="00201810" w:rsidRDefault="00201810" w:rsidP="007923AF">
      <w:pPr>
        <w:jc w:val="both"/>
        <w:rPr>
          <w:szCs w:val="22"/>
        </w:rPr>
      </w:pPr>
    </w:p>
    <w:p w14:paraId="16518C21" w14:textId="08A85712" w:rsidR="00201810" w:rsidRDefault="00201810" w:rsidP="00201810">
      <w:pPr>
        <w:jc w:val="both"/>
        <w:rPr>
          <w:szCs w:val="22"/>
        </w:rPr>
      </w:pPr>
      <w:r w:rsidRPr="00DA02EF">
        <w:rPr>
          <w:szCs w:val="22"/>
          <w:highlight w:val="green"/>
        </w:rPr>
        <w:t xml:space="preserve">Y/N/A: </w:t>
      </w:r>
      <w:r>
        <w:rPr>
          <w:szCs w:val="22"/>
          <w:highlight w:val="green"/>
        </w:rPr>
        <w:t>40</w:t>
      </w:r>
      <w:r w:rsidRPr="00DA02EF">
        <w:rPr>
          <w:szCs w:val="22"/>
          <w:highlight w:val="green"/>
        </w:rPr>
        <w:t>/</w:t>
      </w:r>
      <w:r>
        <w:rPr>
          <w:szCs w:val="22"/>
          <w:highlight w:val="green"/>
        </w:rPr>
        <w:t>0</w:t>
      </w:r>
      <w:r w:rsidRPr="00DA02EF">
        <w:rPr>
          <w:szCs w:val="22"/>
          <w:highlight w:val="green"/>
        </w:rPr>
        <w:t>/</w:t>
      </w:r>
      <w:r>
        <w:rPr>
          <w:szCs w:val="22"/>
          <w:highlight w:val="green"/>
        </w:rPr>
        <w:t>6</w:t>
      </w:r>
    </w:p>
    <w:p w14:paraId="517993E5" w14:textId="698F2B86" w:rsidR="00201810" w:rsidRPr="005E0A73" w:rsidRDefault="00201810" w:rsidP="00201810">
      <w:pPr>
        <w:jc w:val="both"/>
        <w:rPr>
          <w:b/>
          <w:i/>
          <w:szCs w:val="22"/>
        </w:rPr>
      </w:pPr>
      <w:r>
        <w:rPr>
          <w:b/>
          <w:szCs w:val="22"/>
        </w:rPr>
        <w:t>Straw poll #131</w:t>
      </w:r>
      <w:r w:rsidRPr="005E0A73">
        <w:rPr>
          <w:b/>
          <w:szCs w:val="22"/>
        </w:rPr>
        <w:t xml:space="preserve"> </w:t>
      </w:r>
      <w:r>
        <w:rPr>
          <w:b/>
          <w:i/>
          <w:szCs w:val="22"/>
        </w:rPr>
        <w:t>[#SP131</w:t>
      </w:r>
      <w:r w:rsidRPr="005E0A73">
        <w:rPr>
          <w:b/>
          <w:i/>
          <w:szCs w:val="22"/>
        </w:rPr>
        <w:t>]</w:t>
      </w:r>
    </w:p>
    <w:p w14:paraId="7048C2ED" w14:textId="77777777" w:rsidR="00201810" w:rsidRDefault="00201810" w:rsidP="007923AF">
      <w:pPr>
        <w:jc w:val="both"/>
        <w:rPr>
          <w:szCs w:val="22"/>
        </w:rPr>
      </w:pPr>
    </w:p>
    <w:p w14:paraId="0365D69F" w14:textId="62D6C705" w:rsidR="001F2681" w:rsidRPr="00193EDC" w:rsidRDefault="00201810" w:rsidP="001F2681">
      <w:pPr>
        <w:jc w:val="both"/>
        <w:rPr>
          <w:b/>
          <w:szCs w:val="22"/>
        </w:rPr>
      </w:pPr>
      <w:r>
        <w:rPr>
          <w:szCs w:val="22"/>
        </w:rPr>
        <w:br/>
      </w:r>
      <w:r w:rsidR="001F2681" w:rsidRPr="00193EDC">
        <w:rPr>
          <w:b/>
          <w:szCs w:val="22"/>
        </w:rPr>
        <w:t>20/0839r2 (Management of RU allocation field, Dongguk Lim, LGE)</w:t>
      </w:r>
    </w:p>
    <w:p w14:paraId="097BC311" w14:textId="2458F2C3" w:rsidR="00201810" w:rsidRDefault="00201810" w:rsidP="007923AF">
      <w:pPr>
        <w:jc w:val="both"/>
        <w:rPr>
          <w:szCs w:val="22"/>
        </w:rPr>
      </w:pPr>
    </w:p>
    <w:p w14:paraId="239C9916" w14:textId="77777777" w:rsidR="00193EDC" w:rsidRDefault="00193EDC" w:rsidP="00193EDC">
      <w:pPr>
        <w:jc w:val="both"/>
        <w:rPr>
          <w:szCs w:val="22"/>
        </w:rPr>
      </w:pPr>
      <w:r>
        <w:rPr>
          <w:szCs w:val="22"/>
        </w:rPr>
        <w:t>SP#3</w:t>
      </w:r>
    </w:p>
    <w:p w14:paraId="1DD68AF2" w14:textId="77777777" w:rsidR="00193EDC" w:rsidRDefault="00193EDC" w:rsidP="00193EDC">
      <w:pPr>
        <w:jc w:val="both"/>
        <w:rPr>
          <w:szCs w:val="22"/>
        </w:rPr>
      </w:pPr>
    </w:p>
    <w:p w14:paraId="747E6100" w14:textId="49A9B3F0" w:rsidR="00193EDC" w:rsidRPr="00193EDC" w:rsidRDefault="00193EDC" w:rsidP="00193EDC">
      <w:pPr>
        <w:jc w:val="both"/>
        <w:rPr>
          <w:szCs w:val="22"/>
        </w:rPr>
      </w:pPr>
      <w:r w:rsidRPr="00193EDC">
        <w:rPr>
          <w:bCs/>
        </w:rPr>
        <w:t>Do you agree that the number of RU allocation subfields, when present, in a common field in the EHT-SIG field of EHT PPDU sent to multiple users is 4 and 8 in each content channel for 160MHz and 320MHz PPDU, respectively?</w:t>
      </w:r>
    </w:p>
    <w:p w14:paraId="2F5C3988" w14:textId="77777777" w:rsidR="00193EDC" w:rsidRDefault="00193EDC" w:rsidP="00193EDC">
      <w:pPr>
        <w:keepNext/>
        <w:tabs>
          <w:tab w:val="left" w:pos="7075"/>
        </w:tabs>
      </w:pPr>
      <w:r>
        <w:t xml:space="preserve">       </w:t>
      </w:r>
    </w:p>
    <w:p w14:paraId="7EF48C5F" w14:textId="576247A2" w:rsidR="00193EDC" w:rsidRDefault="00193EDC" w:rsidP="00193EDC">
      <w:pPr>
        <w:jc w:val="both"/>
        <w:rPr>
          <w:szCs w:val="22"/>
        </w:rPr>
      </w:pPr>
      <w:r w:rsidRPr="00DA02EF">
        <w:rPr>
          <w:szCs w:val="22"/>
          <w:highlight w:val="green"/>
        </w:rPr>
        <w:t xml:space="preserve">Y/N/A: </w:t>
      </w:r>
      <w:r>
        <w:rPr>
          <w:szCs w:val="22"/>
          <w:highlight w:val="green"/>
        </w:rPr>
        <w:t>42</w:t>
      </w:r>
      <w:r w:rsidRPr="00DA02EF">
        <w:rPr>
          <w:szCs w:val="22"/>
          <w:highlight w:val="green"/>
        </w:rPr>
        <w:t>/</w:t>
      </w:r>
      <w:r>
        <w:rPr>
          <w:szCs w:val="22"/>
          <w:highlight w:val="green"/>
        </w:rPr>
        <w:t>0</w:t>
      </w:r>
      <w:r w:rsidRPr="00DA02EF">
        <w:rPr>
          <w:szCs w:val="22"/>
          <w:highlight w:val="green"/>
        </w:rPr>
        <w:t>/</w:t>
      </w:r>
      <w:r>
        <w:rPr>
          <w:szCs w:val="22"/>
          <w:highlight w:val="green"/>
        </w:rPr>
        <w:t>4</w:t>
      </w:r>
    </w:p>
    <w:p w14:paraId="06BA0E4E" w14:textId="35EE89A9" w:rsidR="00193EDC" w:rsidRPr="005E0A73" w:rsidRDefault="00193EDC" w:rsidP="00193EDC">
      <w:pPr>
        <w:jc w:val="both"/>
        <w:rPr>
          <w:b/>
          <w:i/>
          <w:szCs w:val="22"/>
        </w:rPr>
      </w:pPr>
      <w:r>
        <w:rPr>
          <w:b/>
          <w:szCs w:val="22"/>
        </w:rPr>
        <w:t>Straw poll #132</w:t>
      </w:r>
      <w:r w:rsidRPr="005E0A73">
        <w:rPr>
          <w:b/>
          <w:szCs w:val="22"/>
        </w:rPr>
        <w:t xml:space="preserve"> </w:t>
      </w:r>
      <w:r>
        <w:rPr>
          <w:b/>
          <w:i/>
          <w:szCs w:val="22"/>
        </w:rPr>
        <w:t>[#SP132</w:t>
      </w:r>
      <w:r w:rsidRPr="005E0A73">
        <w:rPr>
          <w:b/>
          <w:i/>
          <w:szCs w:val="22"/>
        </w:rPr>
        <w:t>]</w:t>
      </w:r>
    </w:p>
    <w:p w14:paraId="14D5B69D" w14:textId="77777777" w:rsidR="00193EDC" w:rsidRDefault="00193EDC" w:rsidP="00193EDC">
      <w:pPr>
        <w:keepNext/>
        <w:tabs>
          <w:tab w:val="left" w:pos="7075"/>
        </w:tabs>
      </w:pPr>
    </w:p>
    <w:p w14:paraId="414066A0" w14:textId="25005FB3" w:rsidR="000C221A" w:rsidRDefault="00146ABE">
      <w:pPr>
        <w:rPr>
          <w:szCs w:val="22"/>
        </w:rPr>
      </w:pPr>
      <w:r>
        <w:rPr>
          <w:szCs w:val="22"/>
        </w:rPr>
        <w:t xml:space="preserve">Reference:  </w:t>
      </w:r>
      <w:r w:rsidRPr="00146ABE">
        <w:rPr>
          <w:szCs w:val="22"/>
        </w:rPr>
        <w:t>11-20-1093-01-00be-minutes-for-tgbe-phy-ad-hoc-cc-july-to-sept-2020</w:t>
      </w:r>
      <w:r w:rsidR="000C221A">
        <w:rPr>
          <w:szCs w:val="22"/>
        </w:rPr>
        <w:br w:type="page"/>
      </w:r>
    </w:p>
    <w:p w14:paraId="768B7F4A" w14:textId="05315C97" w:rsidR="00146ABE" w:rsidRPr="005758D1" w:rsidRDefault="00146ABE" w:rsidP="00146ABE">
      <w:pPr>
        <w:pStyle w:val="Heading2"/>
        <w:rPr>
          <w:u w:val="none"/>
          <w:lang w:val="en-US"/>
        </w:rPr>
      </w:pPr>
      <w:bookmarkStart w:id="2090" w:name="_Toc47082182"/>
      <w:r>
        <w:rPr>
          <w:u w:val="none"/>
          <w:lang w:val="en-US"/>
        </w:rPr>
        <w:lastRenderedPageBreak/>
        <w:t xml:space="preserve">July 22 (MAC):  </w:t>
      </w:r>
      <w:r w:rsidR="00FF30B5">
        <w:rPr>
          <w:u w:val="none"/>
          <w:lang w:val="en-US"/>
        </w:rPr>
        <w:t>1</w:t>
      </w:r>
      <w:r w:rsidRPr="005758D1">
        <w:rPr>
          <w:u w:val="none"/>
          <w:lang w:val="en-US"/>
        </w:rPr>
        <w:t xml:space="preserve"> </w:t>
      </w:r>
      <w:r w:rsidR="00FF30B5">
        <w:rPr>
          <w:u w:val="none"/>
          <w:lang w:val="en-US"/>
        </w:rPr>
        <w:t>SP</w:t>
      </w:r>
      <w:bookmarkEnd w:id="2090"/>
    </w:p>
    <w:p w14:paraId="45184532" w14:textId="53ACB746" w:rsidR="00146ABE" w:rsidRDefault="00FF30B5" w:rsidP="007923AF">
      <w:pPr>
        <w:jc w:val="both"/>
        <w:rPr>
          <w:szCs w:val="22"/>
        </w:rPr>
      </w:pPr>
      <w:r>
        <w:rPr>
          <w:szCs w:val="22"/>
        </w:rPr>
        <w:t xml:space="preserve"> </w:t>
      </w:r>
    </w:p>
    <w:p w14:paraId="1A49DC86" w14:textId="34E0BAE1" w:rsidR="00193EDC" w:rsidRPr="00A906AB" w:rsidRDefault="000C221A" w:rsidP="007923AF">
      <w:pPr>
        <w:jc w:val="both"/>
        <w:rPr>
          <w:b/>
          <w:szCs w:val="22"/>
        </w:rPr>
      </w:pPr>
      <w:r w:rsidRPr="00A906AB">
        <w:rPr>
          <w:b/>
          <w:szCs w:val="22"/>
        </w:rPr>
        <w:t>20/</w:t>
      </w:r>
      <w:r w:rsidR="00FF30B5" w:rsidRPr="00A906AB">
        <w:rPr>
          <w:b/>
          <w:szCs w:val="22"/>
        </w:rPr>
        <w:t>0669r0 (</w:t>
      </w:r>
      <w:r w:rsidR="00F379F2" w:rsidRPr="00A906AB">
        <w:rPr>
          <w:b/>
          <w:szCs w:val="22"/>
        </w:rPr>
        <w:t>MLD transition, Po-Kai Huang, Intel)</w:t>
      </w:r>
    </w:p>
    <w:p w14:paraId="1C4C78D2" w14:textId="77777777" w:rsidR="00C37975" w:rsidRDefault="00C37975" w:rsidP="007923AF">
      <w:pPr>
        <w:jc w:val="both"/>
        <w:rPr>
          <w:szCs w:val="22"/>
        </w:rPr>
      </w:pPr>
    </w:p>
    <w:p w14:paraId="2C6E0921" w14:textId="46EE6391" w:rsidR="00F379F2" w:rsidRDefault="00F379F2" w:rsidP="007923AF">
      <w:pPr>
        <w:jc w:val="both"/>
        <w:rPr>
          <w:szCs w:val="22"/>
        </w:rPr>
      </w:pPr>
      <w:r>
        <w:rPr>
          <w:szCs w:val="22"/>
        </w:rPr>
        <w:t>SP#1</w:t>
      </w:r>
    </w:p>
    <w:p w14:paraId="7543D925" w14:textId="77777777" w:rsidR="00F379F2" w:rsidRDefault="00F379F2" w:rsidP="007923AF">
      <w:pPr>
        <w:jc w:val="both"/>
        <w:rPr>
          <w:szCs w:val="22"/>
        </w:rPr>
      </w:pPr>
    </w:p>
    <w:p w14:paraId="2C111979" w14:textId="77777777" w:rsidR="0046397B" w:rsidRDefault="0046397B" w:rsidP="007923AF">
      <w:pPr>
        <w:jc w:val="both"/>
        <w:rPr>
          <w:szCs w:val="22"/>
        </w:rPr>
      </w:pPr>
      <w:r w:rsidRPr="0046397B">
        <w:rPr>
          <w:szCs w:val="22"/>
        </w:rPr>
        <w:t xml:space="preserve">Do you support the following definition in R1: </w:t>
      </w:r>
    </w:p>
    <w:p w14:paraId="20516956" w14:textId="77777777" w:rsidR="0046397B" w:rsidRDefault="0046397B" w:rsidP="0046397B">
      <w:pPr>
        <w:pStyle w:val="ListParagraph"/>
        <w:numPr>
          <w:ilvl w:val="0"/>
          <w:numId w:val="119"/>
        </w:numPr>
        <w:jc w:val="both"/>
        <w:rPr>
          <w:szCs w:val="22"/>
        </w:rPr>
      </w:pPr>
      <w:r w:rsidRPr="0046397B">
        <w:rPr>
          <w:szCs w:val="22"/>
        </w:rPr>
        <w:t xml:space="preserve">Define MLD transition* as follows: </w:t>
      </w:r>
    </w:p>
    <w:p w14:paraId="661D85C4" w14:textId="77777777" w:rsidR="0046397B" w:rsidRDefault="0046397B" w:rsidP="0046397B">
      <w:pPr>
        <w:pStyle w:val="ListParagraph"/>
        <w:numPr>
          <w:ilvl w:val="1"/>
          <w:numId w:val="119"/>
        </w:numPr>
        <w:jc w:val="both"/>
        <w:rPr>
          <w:szCs w:val="22"/>
        </w:rPr>
      </w:pPr>
      <w:r w:rsidRPr="0046397B">
        <w:rPr>
          <w:szCs w:val="22"/>
        </w:rPr>
        <w:t xml:space="preserve">A non-AP MLD movement from having multi-link setup with one AP MLD in one ESS to having multi-link resetup with another AP MLD within the same ESS.  </w:t>
      </w:r>
    </w:p>
    <w:p w14:paraId="13FE4263" w14:textId="77777777" w:rsidR="0046397B" w:rsidRDefault="0046397B" w:rsidP="0046397B">
      <w:pPr>
        <w:pStyle w:val="ListParagraph"/>
        <w:numPr>
          <w:ilvl w:val="1"/>
          <w:numId w:val="119"/>
        </w:numPr>
        <w:jc w:val="both"/>
        <w:rPr>
          <w:szCs w:val="22"/>
        </w:rPr>
      </w:pPr>
      <w:r w:rsidRPr="0046397B">
        <w:rPr>
          <w:szCs w:val="22"/>
        </w:rPr>
        <w:t xml:space="preserve">A non-AP MLD movement from having multi-link setup with one AP MLD in one ESS to become a non-AP STA having reassociation with another AP within the same ESS.  </w:t>
      </w:r>
    </w:p>
    <w:p w14:paraId="3AFC264D" w14:textId="77777777" w:rsidR="0046397B" w:rsidRDefault="0046397B" w:rsidP="0046397B">
      <w:pPr>
        <w:pStyle w:val="ListParagraph"/>
        <w:numPr>
          <w:ilvl w:val="1"/>
          <w:numId w:val="119"/>
        </w:numPr>
        <w:jc w:val="both"/>
        <w:rPr>
          <w:szCs w:val="22"/>
        </w:rPr>
      </w:pPr>
      <w:r w:rsidRPr="0046397B">
        <w:rPr>
          <w:szCs w:val="22"/>
        </w:rPr>
        <w:t>A non-AP STA movement from a non-AP STA having association with one AP in one ESS to become a non-AP MLD having multi-link resetup with an</w:t>
      </w:r>
      <w:r>
        <w:rPr>
          <w:szCs w:val="22"/>
        </w:rPr>
        <w:t>other AP MLD with the same ESS.</w:t>
      </w:r>
    </w:p>
    <w:p w14:paraId="35F84A52" w14:textId="77777777" w:rsidR="0046397B" w:rsidRDefault="0046397B" w:rsidP="0046397B">
      <w:pPr>
        <w:pStyle w:val="ListParagraph"/>
        <w:numPr>
          <w:ilvl w:val="0"/>
          <w:numId w:val="119"/>
        </w:numPr>
        <w:jc w:val="both"/>
        <w:rPr>
          <w:szCs w:val="22"/>
        </w:rPr>
      </w:pPr>
      <w:r w:rsidRPr="0046397B">
        <w:rPr>
          <w:szCs w:val="22"/>
        </w:rPr>
        <w:t xml:space="preserve">Define fast MLD transition* as follows: </w:t>
      </w:r>
    </w:p>
    <w:p w14:paraId="033AB64A" w14:textId="77777777" w:rsidR="0046397B" w:rsidRDefault="0046397B" w:rsidP="0046397B">
      <w:pPr>
        <w:pStyle w:val="ListParagraph"/>
        <w:numPr>
          <w:ilvl w:val="1"/>
          <w:numId w:val="119"/>
        </w:numPr>
        <w:jc w:val="both"/>
        <w:rPr>
          <w:szCs w:val="22"/>
        </w:rPr>
      </w:pPr>
      <w:r w:rsidRPr="0046397B">
        <w:rPr>
          <w:szCs w:val="22"/>
        </w:rPr>
        <w:t xml:space="preserve">A MLD transition that establishes the state necessary for data connectivity before the multi-link resetup or reassociation rather than after the multi-link resetup or reassociation.         </w:t>
      </w:r>
    </w:p>
    <w:p w14:paraId="58204F6D" w14:textId="7E6FDB64" w:rsidR="00F379F2" w:rsidRPr="0046397B" w:rsidRDefault="0046397B" w:rsidP="0046397B">
      <w:pPr>
        <w:pStyle w:val="ListParagraph"/>
        <w:numPr>
          <w:ilvl w:val="0"/>
          <w:numId w:val="119"/>
        </w:numPr>
        <w:jc w:val="both"/>
        <w:rPr>
          <w:szCs w:val="22"/>
        </w:rPr>
      </w:pPr>
      <w:r w:rsidRPr="0046397B">
        <w:rPr>
          <w:szCs w:val="22"/>
        </w:rPr>
        <w:t>NOTE - *Name can be changed</w:t>
      </w:r>
    </w:p>
    <w:p w14:paraId="7BCD12C7" w14:textId="77777777" w:rsidR="00C37975" w:rsidRDefault="00C37975" w:rsidP="007923AF">
      <w:pPr>
        <w:jc w:val="both"/>
        <w:rPr>
          <w:szCs w:val="22"/>
        </w:rPr>
      </w:pPr>
    </w:p>
    <w:p w14:paraId="5F4AB163" w14:textId="110724EB" w:rsidR="0046397B" w:rsidRDefault="0046397B" w:rsidP="007923AF">
      <w:pPr>
        <w:jc w:val="both"/>
        <w:rPr>
          <w:szCs w:val="22"/>
        </w:rPr>
      </w:pPr>
      <w:r w:rsidRPr="0046397B">
        <w:rPr>
          <w:szCs w:val="22"/>
          <w:highlight w:val="red"/>
        </w:rPr>
        <w:t>Y/N/A: 31/19/33</w:t>
      </w:r>
    </w:p>
    <w:p w14:paraId="1D997983" w14:textId="77777777" w:rsidR="0046397B" w:rsidRDefault="0046397B" w:rsidP="007923AF">
      <w:pPr>
        <w:jc w:val="both"/>
        <w:rPr>
          <w:szCs w:val="22"/>
        </w:rPr>
      </w:pPr>
    </w:p>
    <w:p w14:paraId="6726CE47" w14:textId="235F5219" w:rsidR="00C37975" w:rsidRDefault="003A385C" w:rsidP="007923AF">
      <w:pPr>
        <w:jc w:val="both"/>
        <w:rPr>
          <w:szCs w:val="22"/>
        </w:rPr>
      </w:pPr>
      <w:r>
        <w:rPr>
          <w:szCs w:val="22"/>
        </w:rPr>
        <w:t>Reference:</w:t>
      </w:r>
      <w:r w:rsidR="00C37975">
        <w:rPr>
          <w:szCs w:val="22"/>
        </w:rPr>
        <w:t xml:space="preserve"> </w:t>
      </w:r>
      <w:r>
        <w:rPr>
          <w:szCs w:val="22"/>
        </w:rPr>
        <w:t xml:space="preserve"> </w:t>
      </w:r>
      <w:r w:rsidR="00C37975" w:rsidRPr="00C37975">
        <w:rPr>
          <w:szCs w:val="22"/>
        </w:rPr>
        <w:t>11-20-1079-03-00be-minutes-for-tgbe-mac-ad-hoc-teleconferences-in-july-and-september-2020</w:t>
      </w:r>
    </w:p>
    <w:p w14:paraId="7F0A41D7" w14:textId="0746A82F" w:rsidR="00A906AB" w:rsidRPr="005758D1" w:rsidRDefault="00A906AB" w:rsidP="00A906AB">
      <w:pPr>
        <w:pStyle w:val="Heading2"/>
        <w:rPr>
          <w:u w:val="none"/>
          <w:lang w:val="en-US"/>
        </w:rPr>
      </w:pPr>
      <w:bookmarkStart w:id="2091" w:name="_Toc47082183"/>
      <w:r>
        <w:rPr>
          <w:u w:val="none"/>
          <w:lang w:val="en-US"/>
        </w:rPr>
        <w:t>July 23 (MAC):  2</w:t>
      </w:r>
      <w:r w:rsidRPr="005758D1">
        <w:rPr>
          <w:u w:val="none"/>
          <w:lang w:val="en-US"/>
        </w:rPr>
        <w:t xml:space="preserve"> </w:t>
      </w:r>
      <w:r>
        <w:rPr>
          <w:u w:val="none"/>
          <w:lang w:val="en-US"/>
        </w:rPr>
        <w:t>SPs</w:t>
      </w:r>
      <w:bookmarkEnd w:id="2091"/>
    </w:p>
    <w:p w14:paraId="3EF153E6" w14:textId="77777777" w:rsidR="00A906AB" w:rsidRDefault="00A906AB" w:rsidP="007923AF">
      <w:pPr>
        <w:jc w:val="both"/>
        <w:rPr>
          <w:szCs w:val="22"/>
        </w:rPr>
      </w:pPr>
    </w:p>
    <w:p w14:paraId="3CAED7DC" w14:textId="2070424A" w:rsidR="00A906AB" w:rsidRPr="000B18C0" w:rsidRDefault="00A906AB" w:rsidP="007923AF">
      <w:pPr>
        <w:jc w:val="both"/>
        <w:rPr>
          <w:b/>
          <w:szCs w:val="22"/>
        </w:rPr>
      </w:pPr>
      <w:r w:rsidRPr="000B18C0">
        <w:rPr>
          <w:b/>
          <w:szCs w:val="22"/>
        </w:rPr>
        <w:t>20/0741r</w:t>
      </w:r>
      <w:r w:rsidR="007E2EA8" w:rsidRPr="000B18C0">
        <w:rPr>
          <w:b/>
          <w:szCs w:val="22"/>
        </w:rPr>
        <w:t>2 (Indication of Multi-link Information: Follow-up, Insun Jang, LGE)</w:t>
      </w:r>
    </w:p>
    <w:p w14:paraId="25E36A43" w14:textId="77777777" w:rsidR="007E2EA8" w:rsidRDefault="007E2EA8" w:rsidP="007923AF">
      <w:pPr>
        <w:jc w:val="both"/>
        <w:rPr>
          <w:szCs w:val="22"/>
        </w:rPr>
      </w:pPr>
    </w:p>
    <w:p w14:paraId="1BE4D8C1" w14:textId="5FE9E3E4" w:rsidR="007E2EA8" w:rsidRDefault="007E2EA8" w:rsidP="007923AF">
      <w:pPr>
        <w:jc w:val="both"/>
        <w:rPr>
          <w:szCs w:val="22"/>
        </w:rPr>
      </w:pPr>
      <w:r>
        <w:rPr>
          <w:szCs w:val="22"/>
        </w:rPr>
        <w:t>SP#1</w:t>
      </w:r>
    </w:p>
    <w:p w14:paraId="20D9D5C0" w14:textId="77777777" w:rsidR="007E2EA8" w:rsidRDefault="007E2EA8" w:rsidP="007923AF">
      <w:pPr>
        <w:jc w:val="both"/>
        <w:rPr>
          <w:szCs w:val="22"/>
        </w:rPr>
      </w:pPr>
    </w:p>
    <w:p w14:paraId="554D49AE" w14:textId="77777777" w:rsidR="000B18C0" w:rsidRDefault="000B18C0" w:rsidP="000B18C0">
      <w:pPr>
        <w:jc w:val="both"/>
      </w:pPr>
      <w:r w:rsidRPr="00261576">
        <w:t xml:space="preserve">Do you support to add to the 11be SFD in R1 that a non-AP MLD may initiate multi-link setup with an AP MLD to setup </w:t>
      </w:r>
      <w:r>
        <w:t xml:space="preserve">more than one </w:t>
      </w:r>
      <w:r w:rsidRPr="00261576">
        <w:t>link with subset of APs affiliated with the AP MLD</w:t>
      </w:r>
      <w:r>
        <w:t>?</w:t>
      </w:r>
    </w:p>
    <w:p w14:paraId="1110828A" w14:textId="77777777" w:rsidR="000B18C0" w:rsidRDefault="000B18C0" w:rsidP="000B18C0"/>
    <w:p w14:paraId="5410975A" w14:textId="064A3C65" w:rsidR="000B18C0" w:rsidRDefault="000B18C0" w:rsidP="000B18C0">
      <w:pPr>
        <w:jc w:val="both"/>
        <w:rPr>
          <w:szCs w:val="22"/>
        </w:rPr>
      </w:pPr>
      <w:r w:rsidRPr="000B18C0">
        <w:rPr>
          <w:szCs w:val="22"/>
          <w:highlight w:val="green"/>
        </w:rPr>
        <w:t>Y/N/A: 48/7/15</w:t>
      </w:r>
    </w:p>
    <w:p w14:paraId="1B8B4265" w14:textId="5CA97957" w:rsidR="000B18C0" w:rsidRPr="005E0A73" w:rsidRDefault="000B18C0" w:rsidP="000B18C0">
      <w:pPr>
        <w:jc w:val="both"/>
        <w:rPr>
          <w:b/>
          <w:i/>
          <w:szCs w:val="22"/>
        </w:rPr>
      </w:pPr>
      <w:r>
        <w:rPr>
          <w:b/>
          <w:szCs w:val="22"/>
        </w:rPr>
        <w:t>Straw poll #133</w:t>
      </w:r>
      <w:r w:rsidRPr="005E0A73">
        <w:rPr>
          <w:b/>
          <w:szCs w:val="22"/>
        </w:rPr>
        <w:t xml:space="preserve"> </w:t>
      </w:r>
      <w:r>
        <w:rPr>
          <w:b/>
          <w:i/>
          <w:szCs w:val="22"/>
        </w:rPr>
        <w:t>[#SP133</w:t>
      </w:r>
      <w:r w:rsidRPr="005E0A73">
        <w:rPr>
          <w:b/>
          <w:i/>
          <w:szCs w:val="22"/>
        </w:rPr>
        <w:t>]</w:t>
      </w:r>
    </w:p>
    <w:p w14:paraId="288F4BD6" w14:textId="77777777" w:rsidR="007E2EA8" w:rsidRDefault="007E2EA8" w:rsidP="007923AF">
      <w:pPr>
        <w:jc w:val="both"/>
        <w:rPr>
          <w:szCs w:val="22"/>
        </w:rPr>
      </w:pPr>
    </w:p>
    <w:p w14:paraId="60AD057B" w14:textId="77777777" w:rsidR="007E2EA8" w:rsidRDefault="007E2EA8" w:rsidP="007923AF">
      <w:pPr>
        <w:jc w:val="both"/>
        <w:rPr>
          <w:szCs w:val="22"/>
        </w:rPr>
      </w:pPr>
    </w:p>
    <w:p w14:paraId="32017EC0" w14:textId="0FCBFCB6" w:rsidR="00567B5F" w:rsidRPr="00AD42A2" w:rsidRDefault="00567B5F" w:rsidP="007923AF">
      <w:pPr>
        <w:jc w:val="both"/>
        <w:rPr>
          <w:b/>
          <w:szCs w:val="22"/>
        </w:rPr>
      </w:pPr>
      <w:r w:rsidRPr="00AD42A2">
        <w:rPr>
          <w:b/>
          <w:szCs w:val="22"/>
        </w:rPr>
        <w:t>20/</w:t>
      </w:r>
      <w:r w:rsidR="00AD42A2" w:rsidRPr="00AD42A2">
        <w:rPr>
          <w:b/>
          <w:szCs w:val="22"/>
        </w:rPr>
        <w:t>0810r1 (Dynamic Link Set, Pooya Monajemi, Cisco)</w:t>
      </w:r>
    </w:p>
    <w:p w14:paraId="44A1D743" w14:textId="77777777" w:rsidR="00AD42A2" w:rsidRDefault="00AD42A2" w:rsidP="007923AF">
      <w:pPr>
        <w:jc w:val="both"/>
        <w:rPr>
          <w:szCs w:val="22"/>
        </w:rPr>
      </w:pPr>
    </w:p>
    <w:p w14:paraId="77C0E4D0" w14:textId="77777777" w:rsidR="005D4ABD" w:rsidRDefault="005D4ABD" w:rsidP="005D4ABD">
      <w:pPr>
        <w:jc w:val="both"/>
        <w:rPr>
          <w:szCs w:val="22"/>
        </w:rPr>
      </w:pPr>
      <w:r>
        <w:rPr>
          <w:szCs w:val="22"/>
        </w:rPr>
        <w:t>SP#1</w:t>
      </w:r>
    </w:p>
    <w:p w14:paraId="51193CDC" w14:textId="77777777" w:rsidR="005D4ABD" w:rsidRDefault="005D4ABD" w:rsidP="005D4ABD">
      <w:pPr>
        <w:jc w:val="both"/>
        <w:rPr>
          <w:szCs w:val="22"/>
        </w:rPr>
      </w:pPr>
    </w:p>
    <w:p w14:paraId="0F156A7E" w14:textId="77777777" w:rsidR="005D4ABD" w:rsidRDefault="005D4ABD" w:rsidP="005D4ABD">
      <w:pPr>
        <w:jc w:val="both"/>
        <w:rPr>
          <w:szCs w:val="22"/>
        </w:rPr>
      </w:pPr>
      <w:r w:rsidRPr="005D4ABD">
        <w:rPr>
          <w:szCs w:val="22"/>
        </w:rPr>
        <w:t xml:space="preserve">Do you agree to define mechanisms to add links to, and remove links from, an MLD setup without disruption in traffic, initiated </w:t>
      </w:r>
      <w:r>
        <w:rPr>
          <w:szCs w:val="22"/>
        </w:rPr>
        <w:t>by any one of AP or non-AP STA?</w:t>
      </w:r>
    </w:p>
    <w:p w14:paraId="2FFD7612" w14:textId="43A315FA" w:rsidR="00AD42A2" w:rsidRDefault="005D4ABD" w:rsidP="005D4ABD">
      <w:pPr>
        <w:jc w:val="both"/>
        <w:rPr>
          <w:szCs w:val="22"/>
        </w:rPr>
      </w:pPr>
      <w:r w:rsidRPr="005D4ABD">
        <w:rPr>
          <w:szCs w:val="22"/>
        </w:rPr>
        <w:t>Note: This SP is not meant for spec text.</w:t>
      </w:r>
    </w:p>
    <w:p w14:paraId="3CCA8F67" w14:textId="77777777" w:rsidR="005D4ABD" w:rsidRDefault="005D4ABD" w:rsidP="005D4ABD">
      <w:pPr>
        <w:jc w:val="both"/>
        <w:rPr>
          <w:szCs w:val="22"/>
        </w:rPr>
      </w:pPr>
    </w:p>
    <w:p w14:paraId="347AACC3" w14:textId="70301D4C" w:rsidR="005D4ABD" w:rsidRDefault="005D4ABD" w:rsidP="005D4ABD">
      <w:pPr>
        <w:jc w:val="both"/>
        <w:rPr>
          <w:szCs w:val="22"/>
        </w:rPr>
      </w:pPr>
      <w:r w:rsidRPr="00FF6661">
        <w:rPr>
          <w:szCs w:val="22"/>
          <w:highlight w:val="cyan"/>
        </w:rPr>
        <w:t>Y/N/A: 32/18/22</w:t>
      </w:r>
    </w:p>
    <w:p w14:paraId="263AA3CA" w14:textId="77777777" w:rsidR="00FF6661" w:rsidRDefault="00FF6661" w:rsidP="005D4ABD">
      <w:pPr>
        <w:jc w:val="both"/>
        <w:rPr>
          <w:szCs w:val="22"/>
        </w:rPr>
      </w:pPr>
    </w:p>
    <w:p w14:paraId="2FD18278" w14:textId="46254405" w:rsidR="00FF6661" w:rsidRDefault="00FF6661" w:rsidP="00FF6661">
      <w:pPr>
        <w:jc w:val="both"/>
        <w:rPr>
          <w:szCs w:val="22"/>
        </w:rPr>
      </w:pPr>
      <w:r>
        <w:rPr>
          <w:szCs w:val="22"/>
        </w:rPr>
        <w:t xml:space="preserve">Reference:  </w:t>
      </w:r>
      <w:r w:rsidR="00A01BF4" w:rsidRPr="00A01BF4">
        <w:rPr>
          <w:szCs w:val="22"/>
        </w:rPr>
        <w:t>11-20-1079-0</w:t>
      </w:r>
      <w:r w:rsidR="00A01BF4">
        <w:rPr>
          <w:szCs w:val="22"/>
        </w:rPr>
        <w:t>4</w:t>
      </w:r>
      <w:r w:rsidR="00A01BF4" w:rsidRPr="00A01BF4">
        <w:rPr>
          <w:szCs w:val="22"/>
        </w:rPr>
        <w:t>-00be-minutes-for-tgbe-mac-ad-hoc-teleconferences-in-july-and-september-2020</w:t>
      </w:r>
    </w:p>
    <w:p w14:paraId="6785BD4E" w14:textId="68C9DA8E" w:rsidR="00E428C4" w:rsidRDefault="00E428C4">
      <w:pPr>
        <w:rPr>
          <w:szCs w:val="22"/>
        </w:rPr>
      </w:pPr>
      <w:r>
        <w:rPr>
          <w:szCs w:val="22"/>
        </w:rPr>
        <w:br w:type="page"/>
      </w:r>
    </w:p>
    <w:p w14:paraId="469AB1F7" w14:textId="089A28D5" w:rsidR="00E428C4" w:rsidRPr="005758D1" w:rsidRDefault="00E428C4" w:rsidP="00E428C4">
      <w:pPr>
        <w:pStyle w:val="Heading2"/>
        <w:rPr>
          <w:u w:val="none"/>
          <w:lang w:val="en-US"/>
        </w:rPr>
      </w:pPr>
      <w:bookmarkStart w:id="2092" w:name="_Toc47082184"/>
      <w:r>
        <w:rPr>
          <w:u w:val="none"/>
          <w:lang w:val="en-US"/>
        </w:rPr>
        <w:lastRenderedPageBreak/>
        <w:t xml:space="preserve">July 23 (PHY):  </w:t>
      </w:r>
      <w:r w:rsidR="0034167B">
        <w:rPr>
          <w:u w:val="none"/>
          <w:lang w:val="en-US"/>
        </w:rPr>
        <w:t>1</w:t>
      </w:r>
      <w:r w:rsidR="005F41BB">
        <w:rPr>
          <w:u w:val="none"/>
          <w:lang w:val="en-US"/>
        </w:rPr>
        <w:t>2</w:t>
      </w:r>
      <w:r w:rsidRPr="005758D1">
        <w:rPr>
          <w:u w:val="none"/>
          <w:lang w:val="en-US"/>
        </w:rPr>
        <w:t xml:space="preserve"> </w:t>
      </w:r>
      <w:r>
        <w:rPr>
          <w:u w:val="none"/>
          <w:lang w:val="en-US"/>
        </w:rPr>
        <w:t>SPs</w:t>
      </w:r>
      <w:bookmarkEnd w:id="2092"/>
    </w:p>
    <w:p w14:paraId="22D260EA" w14:textId="77777777" w:rsidR="005D4ABD" w:rsidRDefault="005D4ABD" w:rsidP="005D4ABD">
      <w:pPr>
        <w:jc w:val="both"/>
        <w:rPr>
          <w:szCs w:val="22"/>
        </w:rPr>
      </w:pPr>
    </w:p>
    <w:p w14:paraId="79AFF075" w14:textId="79EA9095" w:rsidR="00E428C4" w:rsidRPr="00E428C4" w:rsidRDefault="00E428C4" w:rsidP="005D4ABD">
      <w:pPr>
        <w:jc w:val="both"/>
        <w:rPr>
          <w:b/>
          <w:szCs w:val="22"/>
        </w:rPr>
      </w:pPr>
      <w:r w:rsidRPr="00E428C4">
        <w:rPr>
          <w:b/>
          <w:szCs w:val="22"/>
        </w:rPr>
        <w:t>20/1102r1 (Zero User RUs for Per-80MHz Resource Unit Allocation Signaling, Jianhan Liu, MediaTek)</w:t>
      </w:r>
    </w:p>
    <w:p w14:paraId="15ABC67E" w14:textId="77777777" w:rsidR="00E428C4" w:rsidRDefault="00E428C4" w:rsidP="005D4ABD">
      <w:pPr>
        <w:jc w:val="both"/>
        <w:rPr>
          <w:szCs w:val="22"/>
        </w:rPr>
      </w:pPr>
    </w:p>
    <w:p w14:paraId="4074FC9A" w14:textId="0B2ED7E8" w:rsidR="00E428C4" w:rsidRDefault="00E428C4" w:rsidP="005D4ABD">
      <w:pPr>
        <w:jc w:val="both"/>
        <w:rPr>
          <w:szCs w:val="22"/>
        </w:rPr>
      </w:pPr>
      <w:r>
        <w:rPr>
          <w:szCs w:val="22"/>
        </w:rPr>
        <w:t>SP#1</w:t>
      </w:r>
    </w:p>
    <w:p w14:paraId="19424C9C" w14:textId="77777777" w:rsidR="007B5E11" w:rsidRDefault="007B5E11" w:rsidP="005D4ABD">
      <w:pPr>
        <w:jc w:val="both"/>
        <w:rPr>
          <w:szCs w:val="22"/>
        </w:rPr>
      </w:pPr>
    </w:p>
    <w:p w14:paraId="3AC5236A" w14:textId="4D522F4B" w:rsidR="00E428C4" w:rsidRDefault="007B5E11" w:rsidP="005D4ABD">
      <w:pPr>
        <w:jc w:val="both"/>
        <w:rPr>
          <w:szCs w:val="22"/>
        </w:rPr>
      </w:pPr>
      <w:r w:rsidRPr="007B5E11">
        <w:rPr>
          <w:szCs w:val="22"/>
        </w:rPr>
        <w:t>Do you agree to add zero user RU996 to 11be RU allocation subfield?</w:t>
      </w:r>
    </w:p>
    <w:p w14:paraId="4A994BCD" w14:textId="77777777" w:rsidR="00E428C4" w:rsidRDefault="00E428C4" w:rsidP="005D4ABD">
      <w:pPr>
        <w:jc w:val="both"/>
        <w:rPr>
          <w:szCs w:val="22"/>
        </w:rPr>
      </w:pPr>
    </w:p>
    <w:p w14:paraId="2762BC76" w14:textId="141B1497" w:rsidR="002F30C6" w:rsidRDefault="002F30C6" w:rsidP="002F30C6">
      <w:pPr>
        <w:jc w:val="both"/>
        <w:rPr>
          <w:szCs w:val="22"/>
        </w:rPr>
      </w:pPr>
      <w:r w:rsidRPr="00671EAE">
        <w:rPr>
          <w:szCs w:val="22"/>
          <w:highlight w:val="green"/>
        </w:rPr>
        <w:t>Y/N/A: 39/0/3</w:t>
      </w:r>
    </w:p>
    <w:p w14:paraId="11E4AFB2" w14:textId="7299CA95" w:rsidR="002F30C6" w:rsidRPr="005E0A73" w:rsidRDefault="002F30C6" w:rsidP="002F30C6">
      <w:pPr>
        <w:jc w:val="both"/>
        <w:rPr>
          <w:b/>
          <w:i/>
          <w:szCs w:val="22"/>
        </w:rPr>
      </w:pPr>
      <w:r>
        <w:rPr>
          <w:b/>
          <w:szCs w:val="22"/>
        </w:rPr>
        <w:t>Straw poll #134</w:t>
      </w:r>
      <w:r w:rsidRPr="005E0A73">
        <w:rPr>
          <w:b/>
          <w:szCs w:val="22"/>
        </w:rPr>
        <w:t xml:space="preserve"> </w:t>
      </w:r>
      <w:r>
        <w:rPr>
          <w:b/>
          <w:i/>
          <w:szCs w:val="22"/>
        </w:rPr>
        <w:t>[#SP134</w:t>
      </w:r>
      <w:r w:rsidRPr="005E0A73">
        <w:rPr>
          <w:b/>
          <w:i/>
          <w:szCs w:val="22"/>
        </w:rPr>
        <w:t>]</w:t>
      </w:r>
    </w:p>
    <w:p w14:paraId="235946C9" w14:textId="77777777" w:rsidR="002F30C6" w:rsidRDefault="002F30C6" w:rsidP="005D4ABD">
      <w:pPr>
        <w:jc w:val="both"/>
        <w:rPr>
          <w:szCs w:val="22"/>
        </w:rPr>
      </w:pPr>
    </w:p>
    <w:p w14:paraId="472E7F55" w14:textId="77777777" w:rsidR="003523C3" w:rsidRDefault="003523C3" w:rsidP="005D4ABD">
      <w:pPr>
        <w:jc w:val="both"/>
        <w:rPr>
          <w:szCs w:val="22"/>
        </w:rPr>
      </w:pPr>
    </w:p>
    <w:p w14:paraId="42E59EDC" w14:textId="64E1FC23" w:rsidR="003523C3" w:rsidRDefault="003523C3" w:rsidP="005D4ABD">
      <w:pPr>
        <w:jc w:val="both"/>
        <w:rPr>
          <w:szCs w:val="22"/>
        </w:rPr>
      </w:pPr>
      <w:r>
        <w:rPr>
          <w:szCs w:val="22"/>
        </w:rPr>
        <w:t>SP#2</w:t>
      </w:r>
    </w:p>
    <w:p w14:paraId="0D6488D5" w14:textId="77777777" w:rsidR="003523C3" w:rsidRDefault="003523C3" w:rsidP="005D4ABD">
      <w:pPr>
        <w:jc w:val="both"/>
        <w:rPr>
          <w:szCs w:val="22"/>
        </w:rPr>
      </w:pPr>
    </w:p>
    <w:p w14:paraId="3F7262E5" w14:textId="77777777" w:rsidR="003523C3" w:rsidRDefault="003523C3" w:rsidP="003523C3">
      <w:pPr>
        <w:jc w:val="both"/>
        <w:rPr>
          <w:szCs w:val="22"/>
        </w:rPr>
      </w:pPr>
      <w:r w:rsidRPr="003523C3">
        <w:rPr>
          <w:szCs w:val="22"/>
        </w:rPr>
        <w:t xml:space="preserve">Do you agree to add zero user RU484 </w:t>
      </w:r>
      <w:r>
        <w:rPr>
          <w:szCs w:val="22"/>
        </w:rPr>
        <w:t>to 11be RU allocation subfield?</w:t>
      </w:r>
    </w:p>
    <w:p w14:paraId="3EB5182A" w14:textId="2248B85F" w:rsidR="003523C3" w:rsidRPr="003523C3" w:rsidRDefault="003523C3" w:rsidP="003523C3">
      <w:pPr>
        <w:pStyle w:val="ListParagraph"/>
        <w:numPr>
          <w:ilvl w:val="0"/>
          <w:numId w:val="124"/>
        </w:numPr>
        <w:jc w:val="both"/>
        <w:rPr>
          <w:szCs w:val="22"/>
        </w:rPr>
      </w:pPr>
      <w:r w:rsidRPr="003523C3">
        <w:rPr>
          <w:szCs w:val="22"/>
        </w:rPr>
        <w:t>Note: Multi-RU case is TBD</w:t>
      </w:r>
    </w:p>
    <w:p w14:paraId="446CDB73" w14:textId="77777777" w:rsidR="003523C3" w:rsidRDefault="003523C3" w:rsidP="003523C3">
      <w:pPr>
        <w:jc w:val="both"/>
        <w:rPr>
          <w:szCs w:val="22"/>
        </w:rPr>
      </w:pPr>
    </w:p>
    <w:p w14:paraId="3C2C651B" w14:textId="52E08B5D" w:rsidR="003523C3" w:rsidRDefault="003523C3" w:rsidP="003523C3">
      <w:pPr>
        <w:jc w:val="both"/>
        <w:rPr>
          <w:szCs w:val="22"/>
        </w:rPr>
      </w:pPr>
      <w:r w:rsidRPr="003523C3">
        <w:rPr>
          <w:szCs w:val="22"/>
          <w:highlight w:val="green"/>
        </w:rPr>
        <w:t>Y/N/A: 39/1/1</w:t>
      </w:r>
    </w:p>
    <w:p w14:paraId="0E2F8E55" w14:textId="0073B2DD" w:rsidR="003523C3" w:rsidRPr="005E0A73" w:rsidRDefault="003523C3" w:rsidP="003523C3">
      <w:pPr>
        <w:jc w:val="both"/>
        <w:rPr>
          <w:b/>
          <w:i/>
          <w:szCs w:val="22"/>
        </w:rPr>
      </w:pPr>
      <w:r>
        <w:rPr>
          <w:b/>
          <w:szCs w:val="22"/>
        </w:rPr>
        <w:t>Straw poll #135</w:t>
      </w:r>
      <w:r w:rsidRPr="005E0A73">
        <w:rPr>
          <w:b/>
          <w:szCs w:val="22"/>
        </w:rPr>
        <w:t xml:space="preserve"> </w:t>
      </w:r>
      <w:r>
        <w:rPr>
          <w:b/>
          <w:i/>
          <w:szCs w:val="22"/>
        </w:rPr>
        <w:t>[#SP135</w:t>
      </w:r>
      <w:r w:rsidRPr="005E0A73">
        <w:rPr>
          <w:b/>
          <w:i/>
          <w:szCs w:val="22"/>
        </w:rPr>
        <w:t>]</w:t>
      </w:r>
    </w:p>
    <w:p w14:paraId="58840074" w14:textId="77777777" w:rsidR="003523C3" w:rsidRDefault="003523C3" w:rsidP="003523C3">
      <w:pPr>
        <w:jc w:val="both"/>
        <w:rPr>
          <w:szCs w:val="22"/>
        </w:rPr>
      </w:pPr>
    </w:p>
    <w:p w14:paraId="79CF572A" w14:textId="77777777" w:rsidR="00A71EBC" w:rsidRDefault="00A71EBC" w:rsidP="003523C3">
      <w:pPr>
        <w:jc w:val="both"/>
        <w:rPr>
          <w:szCs w:val="22"/>
        </w:rPr>
      </w:pPr>
    </w:p>
    <w:p w14:paraId="66336229" w14:textId="3A586E1C" w:rsidR="00A71EBC" w:rsidRPr="00B97E0D" w:rsidRDefault="00A71EBC" w:rsidP="003523C3">
      <w:pPr>
        <w:jc w:val="both"/>
        <w:rPr>
          <w:b/>
          <w:szCs w:val="22"/>
        </w:rPr>
      </w:pPr>
      <w:r w:rsidRPr="00B97E0D">
        <w:rPr>
          <w:b/>
          <w:szCs w:val="22"/>
        </w:rPr>
        <w:t>20/</w:t>
      </w:r>
      <w:r w:rsidR="00B97E0D" w:rsidRPr="00B97E0D">
        <w:rPr>
          <w:b/>
          <w:szCs w:val="22"/>
        </w:rPr>
        <w:t>0970r1 (Multi-RU indication in RU allocation subfield, Ross Yu, Huawei)</w:t>
      </w:r>
    </w:p>
    <w:p w14:paraId="4041E0C3" w14:textId="77777777" w:rsidR="00B97E0D" w:rsidRDefault="00B97E0D" w:rsidP="003523C3">
      <w:pPr>
        <w:jc w:val="both"/>
        <w:rPr>
          <w:szCs w:val="22"/>
        </w:rPr>
      </w:pPr>
    </w:p>
    <w:p w14:paraId="241D918F" w14:textId="25D8E8BC" w:rsidR="00B97E0D" w:rsidRDefault="00B97E0D" w:rsidP="003523C3">
      <w:pPr>
        <w:jc w:val="both"/>
        <w:rPr>
          <w:szCs w:val="22"/>
        </w:rPr>
      </w:pPr>
      <w:r>
        <w:rPr>
          <w:szCs w:val="22"/>
        </w:rPr>
        <w:t>SP#1</w:t>
      </w:r>
    </w:p>
    <w:p w14:paraId="7BFA1156" w14:textId="77777777" w:rsidR="00B97E0D" w:rsidRPr="0098767F" w:rsidRDefault="00B97E0D" w:rsidP="0098767F">
      <w:pPr>
        <w:jc w:val="both"/>
        <w:rPr>
          <w:szCs w:val="22"/>
        </w:rPr>
      </w:pPr>
    </w:p>
    <w:p w14:paraId="08FC6C46" w14:textId="77777777" w:rsidR="0098767F" w:rsidRPr="0098767F" w:rsidRDefault="0098767F" w:rsidP="0098767F">
      <w:pPr>
        <w:keepNext/>
        <w:tabs>
          <w:tab w:val="left" w:pos="7075"/>
        </w:tabs>
      </w:pPr>
      <w:r w:rsidRPr="0098767F">
        <w:rPr>
          <w:bCs/>
        </w:rPr>
        <w:t>Do you agree to add the following rows to the RU allocation table?</w:t>
      </w:r>
    </w:p>
    <w:p w14:paraId="56D2712D" w14:textId="77777777" w:rsidR="0098767F" w:rsidRPr="0098767F" w:rsidRDefault="0098767F" w:rsidP="0098767F">
      <w:pPr>
        <w:pStyle w:val="ListParagraph"/>
        <w:keepNext/>
        <w:numPr>
          <w:ilvl w:val="0"/>
          <w:numId w:val="124"/>
        </w:numPr>
        <w:tabs>
          <w:tab w:val="left" w:pos="7075"/>
        </w:tabs>
      </w:pPr>
      <w:r w:rsidRPr="0098767F">
        <w:rPr>
          <w:bCs/>
        </w:rPr>
        <w:t xml:space="preserve">484-tone RU; contributes zero User fields to the User Specific field in the same EHT-SIG content channel as this RU Allocation subfield </w:t>
      </w:r>
    </w:p>
    <w:p w14:paraId="624CAA94" w14:textId="77777777" w:rsidR="0098767F" w:rsidRPr="0098767F" w:rsidRDefault="0098767F" w:rsidP="0098767F">
      <w:pPr>
        <w:pStyle w:val="ListParagraph"/>
        <w:keepNext/>
        <w:numPr>
          <w:ilvl w:val="1"/>
          <w:numId w:val="124"/>
        </w:numPr>
        <w:tabs>
          <w:tab w:val="left" w:pos="7075"/>
        </w:tabs>
      </w:pPr>
      <w:r w:rsidRPr="0098767F">
        <w:rPr>
          <w:bCs/>
        </w:rPr>
        <w:t>Note: multi-RU is TBD</w:t>
      </w:r>
    </w:p>
    <w:p w14:paraId="4C9477B0" w14:textId="279A0E5E" w:rsidR="0098767F" w:rsidRPr="00570642" w:rsidRDefault="0098767F" w:rsidP="0098767F">
      <w:pPr>
        <w:pStyle w:val="ListParagraph"/>
        <w:keepNext/>
        <w:numPr>
          <w:ilvl w:val="0"/>
          <w:numId w:val="124"/>
        </w:numPr>
        <w:tabs>
          <w:tab w:val="left" w:pos="7075"/>
        </w:tabs>
      </w:pPr>
      <w:r w:rsidRPr="0098767F">
        <w:rPr>
          <w:bCs/>
        </w:rPr>
        <w:t>996-tone RU; contributes zero User fields to the User Specific field in the same EHT-SIG content channel as this RU Allocation subfield</w:t>
      </w:r>
    </w:p>
    <w:tbl>
      <w:tblPr>
        <w:tblW w:w="9365" w:type="dxa"/>
        <w:tblCellMar>
          <w:left w:w="0" w:type="dxa"/>
          <w:right w:w="0" w:type="dxa"/>
        </w:tblCellMar>
        <w:tblLook w:val="0600" w:firstRow="0" w:lastRow="0" w:firstColumn="0" w:lastColumn="0" w:noHBand="1" w:noVBand="1"/>
      </w:tblPr>
      <w:tblGrid>
        <w:gridCol w:w="842"/>
        <w:gridCol w:w="7630"/>
        <w:gridCol w:w="893"/>
      </w:tblGrid>
      <w:tr w:rsidR="0098767F" w:rsidRPr="002018FD" w14:paraId="63E296D8" w14:textId="77777777" w:rsidTr="00B96941">
        <w:trPr>
          <w:trHeight w:val="204"/>
        </w:trPr>
        <w:tc>
          <w:tcPr>
            <w:tcW w:w="84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6C08422" w14:textId="77777777" w:rsidR="0098767F" w:rsidRPr="002018FD" w:rsidRDefault="0098767F" w:rsidP="00B96941">
            <w:pPr>
              <w:keepNext/>
              <w:tabs>
                <w:tab w:val="left" w:pos="7075"/>
              </w:tabs>
            </w:pPr>
            <w:r w:rsidRPr="002018FD">
              <w:rPr>
                <w:rFonts w:hint="eastAsia"/>
              </w:rPr>
              <w:t>TBD</w:t>
            </w:r>
          </w:p>
        </w:tc>
        <w:tc>
          <w:tcPr>
            <w:tcW w:w="763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29A0D74" w14:textId="77777777" w:rsidR="0098767F" w:rsidRPr="002018FD" w:rsidRDefault="0098767F" w:rsidP="00B96941">
            <w:pPr>
              <w:keepNext/>
              <w:tabs>
                <w:tab w:val="left" w:pos="7075"/>
              </w:tabs>
            </w:pPr>
            <w:r w:rsidRPr="002018FD">
              <w:rPr>
                <w:rFonts w:hint="eastAsia"/>
              </w:rPr>
              <w:t>484-tone RU; contributes zero User fields to the User Specific field in the</w:t>
            </w:r>
          </w:p>
          <w:p w14:paraId="7B02F3C7" w14:textId="77777777" w:rsidR="0098767F" w:rsidRPr="002018FD" w:rsidRDefault="0098767F" w:rsidP="00B96941">
            <w:pPr>
              <w:keepNext/>
              <w:tabs>
                <w:tab w:val="left" w:pos="7075"/>
              </w:tabs>
            </w:pPr>
            <w:r w:rsidRPr="002018FD">
              <w:rPr>
                <w:rFonts w:hint="eastAsia"/>
              </w:rPr>
              <w:t>same EHT-SIG content channel as this RU Allocation subfield</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B4F14ED" w14:textId="77777777" w:rsidR="0098767F" w:rsidRPr="002018FD" w:rsidRDefault="0098767F" w:rsidP="00B96941">
            <w:pPr>
              <w:keepNext/>
              <w:tabs>
                <w:tab w:val="left" w:pos="7075"/>
              </w:tabs>
            </w:pPr>
            <w:r w:rsidRPr="002018FD">
              <w:rPr>
                <w:rFonts w:hint="eastAsia"/>
              </w:rPr>
              <w:t>1</w:t>
            </w:r>
          </w:p>
        </w:tc>
      </w:tr>
      <w:tr w:rsidR="0098767F" w:rsidRPr="002018FD" w14:paraId="6B197209" w14:textId="77777777" w:rsidTr="00B96941">
        <w:trPr>
          <w:trHeight w:val="204"/>
        </w:trPr>
        <w:tc>
          <w:tcPr>
            <w:tcW w:w="84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6C1D901" w14:textId="77777777" w:rsidR="0098767F" w:rsidRPr="002018FD" w:rsidRDefault="0098767F" w:rsidP="00B96941">
            <w:pPr>
              <w:keepNext/>
              <w:tabs>
                <w:tab w:val="left" w:pos="7075"/>
              </w:tabs>
            </w:pPr>
            <w:r w:rsidRPr="002018FD">
              <w:rPr>
                <w:rFonts w:hint="eastAsia"/>
              </w:rPr>
              <w:t>TBD</w:t>
            </w:r>
          </w:p>
        </w:tc>
        <w:tc>
          <w:tcPr>
            <w:tcW w:w="763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5AEAA7E" w14:textId="77777777" w:rsidR="0098767F" w:rsidRPr="002018FD" w:rsidRDefault="0098767F" w:rsidP="00B96941">
            <w:pPr>
              <w:keepNext/>
              <w:tabs>
                <w:tab w:val="left" w:pos="7075"/>
              </w:tabs>
            </w:pPr>
            <w:r w:rsidRPr="002018FD">
              <w:rPr>
                <w:rFonts w:hint="eastAsia"/>
              </w:rPr>
              <w:t>996-tone RU; contributes zero User fields to the User Specific field in the</w:t>
            </w:r>
          </w:p>
          <w:p w14:paraId="28CF8748" w14:textId="77777777" w:rsidR="0098767F" w:rsidRPr="002018FD" w:rsidRDefault="0098767F" w:rsidP="00B96941">
            <w:pPr>
              <w:keepNext/>
              <w:tabs>
                <w:tab w:val="left" w:pos="7075"/>
              </w:tabs>
            </w:pPr>
            <w:r w:rsidRPr="002018FD">
              <w:rPr>
                <w:rFonts w:hint="eastAsia"/>
              </w:rPr>
              <w:t>same EHT-SIG content channel as this RU Allocation subfield</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C859106" w14:textId="77777777" w:rsidR="0098767F" w:rsidRPr="002018FD" w:rsidRDefault="0098767F" w:rsidP="00B96941">
            <w:pPr>
              <w:keepNext/>
              <w:tabs>
                <w:tab w:val="left" w:pos="7075"/>
              </w:tabs>
            </w:pPr>
            <w:r w:rsidRPr="002018FD">
              <w:rPr>
                <w:rFonts w:hint="eastAsia"/>
              </w:rPr>
              <w:t>1</w:t>
            </w:r>
          </w:p>
        </w:tc>
      </w:tr>
    </w:tbl>
    <w:p w14:paraId="5D05B8D5" w14:textId="77777777" w:rsidR="00B97E0D" w:rsidRDefault="00B97E0D" w:rsidP="003523C3">
      <w:pPr>
        <w:jc w:val="both"/>
        <w:rPr>
          <w:szCs w:val="22"/>
        </w:rPr>
      </w:pPr>
    </w:p>
    <w:p w14:paraId="2B557255" w14:textId="48727F5B" w:rsidR="0098767F" w:rsidRDefault="0098767F" w:rsidP="0098767F">
      <w:pPr>
        <w:jc w:val="both"/>
        <w:rPr>
          <w:szCs w:val="22"/>
        </w:rPr>
      </w:pPr>
      <w:r w:rsidRPr="0098767F">
        <w:rPr>
          <w:szCs w:val="22"/>
          <w:highlight w:val="green"/>
        </w:rPr>
        <w:t>Y/N/A: 39/1/2</w:t>
      </w:r>
    </w:p>
    <w:p w14:paraId="080FEC57" w14:textId="151048E4" w:rsidR="0098767F" w:rsidRPr="005E0A73" w:rsidRDefault="0098767F" w:rsidP="0098767F">
      <w:pPr>
        <w:jc w:val="both"/>
        <w:rPr>
          <w:b/>
          <w:i/>
          <w:szCs w:val="22"/>
        </w:rPr>
      </w:pPr>
      <w:r>
        <w:rPr>
          <w:b/>
          <w:szCs w:val="22"/>
        </w:rPr>
        <w:t>Straw poll #136</w:t>
      </w:r>
      <w:r w:rsidRPr="005E0A73">
        <w:rPr>
          <w:b/>
          <w:szCs w:val="22"/>
        </w:rPr>
        <w:t xml:space="preserve"> </w:t>
      </w:r>
      <w:r>
        <w:rPr>
          <w:b/>
          <w:i/>
          <w:szCs w:val="22"/>
        </w:rPr>
        <w:t>[#SP136</w:t>
      </w:r>
      <w:r w:rsidRPr="005E0A73">
        <w:rPr>
          <w:b/>
          <w:i/>
          <w:szCs w:val="22"/>
        </w:rPr>
        <w:t>]</w:t>
      </w:r>
    </w:p>
    <w:p w14:paraId="7DDF5CEB" w14:textId="77777777" w:rsidR="0098767F" w:rsidRDefault="0098767F" w:rsidP="003523C3">
      <w:pPr>
        <w:jc w:val="both"/>
        <w:rPr>
          <w:szCs w:val="22"/>
        </w:rPr>
      </w:pPr>
    </w:p>
    <w:p w14:paraId="52085580" w14:textId="77777777" w:rsidR="0063425C" w:rsidRDefault="0063425C" w:rsidP="003523C3">
      <w:pPr>
        <w:jc w:val="both"/>
        <w:rPr>
          <w:szCs w:val="22"/>
        </w:rPr>
      </w:pPr>
    </w:p>
    <w:p w14:paraId="043C454A" w14:textId="070FAC0D" w:rsidR="0063425C" w:rsidRPr="0063425C" w:rsidRDefault="0063425C" w:rsidP="003523C3">
      <w:pPr>
        <w:jc w:val="both"/>
        <w:rPr>
          <w:b/>
          <w:szCs w:val="22"/>
        </w:rPr>
      </w:pPr>
      <w:r w:rsidRPr="0063425C">
        <w:rPr>
          <w:b/>
          <w:szCs w:val="22"/>
        </w:rPr>
        <w:t>20/0985r0 (RU Allocation Subfield Design in EHT-SIG Follow up, Myeongjin Kim, Samsung)</w:t>
      </w:r>
    </w:p>
    <w:p w14:paraId="48F556CC" w14:textId="77777777" w:rsidR="0063425C" w:rsidRDefault="0063425C" w:rsidP="003523C3">
      <w:pPr>
        <w:jc w:val="both"/>
        <w:rPr>
          <w:szCs w:val="22"/>
        </w:rPr>
      </w:pPr>
    </w:p>
    <w:p w14:paraId="6AF94149" w14:textId="21F32BFD" w:rsidR="0063425C" w:rsidRDefault="00926230" w:rsidP="003523C3">
      <w:pPr>
        <w:jc w:val="both"/>
        <w:rPr>
          <w:szCs w:val="22"/>
        </w:rPr>
      </w:pPr>
      <w:r>
        <w:rPr>
          <w:szCs w:val="22"/>
        </w:rPr>
        <w:t>SP#4</w:t>
      </w:r>
    </w:p>
    <w:p w14:paraId="24D53230" w14:textId="77777777" w:rsidR="00926230" w:rsidRDefault="00926230" w:rsidP="003523C3">
      <w:pPr>
        <w:jc w:val="both"/>
        <w:rPr>
          <w:szCs w:val="22"/>
        </w:rPr>
      </w:pPr>
    </w:p>
    <w:p w14:paraId="0A6846F8" w14:textId="77777777" w:rsidR="00926230" w:rsidRDefault="00926230" w:rsidP="00926230">
      <w:pPr>
        <w:jc w:val="both"/>
        <w:rPr>
          <w:szCs w:val="22"/>
        </w:rPr>
      </w:pPr>
      <w:r>
        <w:rPr>
          <w:szCs w:val="22"/>
        </w:rPr>
        <w:t xml:space="preserve">Do you agree to: </w:t>
      </w:r>
    </w:p>
    <w:p w14:paraId="2EC9C86A" w14:textId="77777777" w:rsidR="00926230" w:rsidRDefault="00926230" w:rsidP="00926230">
      <w:pPr>
        <w:pStyle w:val="ListParagraph"/>
        <w:numPr>
          <w:ilvl w:val="0"/>
          <w:numId w:val="126"/>
        </w:numPr>
        <w:jc w:val="both"/>
        <w:rPr>
          <w:szCs w:val="22"/>
        </w:rPr>
      </w:pPr>
      <w:r w:rsidRPr="00926230">
        <w:rPr>
          <w:szCs w:val="22"/>
        </w:rPr>
        <w:t>Add an entry in the RU allocation table to indicate that RU242 is punctured</w:t>
      </w:r>
    </w:p>
    <w:p w14:paraId="2B2FB2EE" w14:textId="0E1A69AC" w:rsidR="00926230" w:rsidRPr="00926230" w:rsidRDefault="00926230" w:rsidP="00926230">
      <w:pPr>
        <w:pStyle w:val="ListParagraph"/>
        <w:numPr>
          <w:ilvl w:val="0"/>
          <w:numId w:val="126"/>
        </w:numPr>
        <w:jc w:val="both"/>
        <w:rPr>
          <w:szCs w:val="22"/>
        </w:rPr>
      </w:pPr>
      <w:r w:rsidRPr="00926230">
        <w:rPr>
          <w:szCs w:val="22"/>
        </w:rPr>
        <w:t>Modify the existing entry “RU242 empty (with zero user)” to “RU242; contributes zero User fields to the User Specific field in the same EHT-SIG content channel as this RU Allocation subfield and is not punctured”.</w:t>
      </w:r>
    </w:p>
    <w:p w14:paraId="2020AD65" w14:textId="77777777" w:rsidR="0063425C" w:rsidRDefault="0063425C" w:rsidP="003523C3">
      <w:pPr>
        <w:jc w:val="both"/>
        <w:rPr>
          <w:szCs w:val="22"/>
        </w:rPr>
      </w:pPr>
    </w:p>
    <w:p w14:paraId="3BE0DD39" w14:textId="689D49AD" w:rsidR="0023229F" w:rsidRPr="007D0F99" w:rsidRDefault="00926230" w:rsidP="007D0F99">
      <w:pPr>
        <w:jc w:val="both"/>
        <w:rPr>
          <w:szCs w:val="22"/>
        </w:rPr>
      </w:pPr>
      <w:r w:rsidRPr="00926230">
        <w:rPr>
          <w:szCs w:val="22"/>
          <w:highlight w:val="red"/>
        </w:rPr>
        <w:t>Y/N/A: 12/13/18</w:t>
      </w:r>
      <w:r w:rsidR="0023229F">
        <w:rPr>
          <w:szCs w:val="22"/>
          <w:highlight w:val="red"/>
        </w:rPr>
        <w:br w:type="page"/>
      </w:r>
    </w:p>
    <w:p w14:paraId="37B4B281" w14:textId="77777777" w:rsidR="00B96941" w:rsidRPr="00B97E0D" w:rsidRDefault="00B96941" w:rsidP="00B96941">
      <w:pPr>
        <w:jc w:val="both"/>
        <w:rPr>
          <w:b/>
          <w:szCs w:val="22"/>
        </w:rPr>
      </w:pPr>
      <w:r w:rsidRPr="00B97E0D">
        <w:rPr>
          <w:b/>
          <w:szCs w:val="22"/>
        </w:rPr>
        <w:lastRenderedPageBreak/>
        <w:t>20/0970r1 (Multi-RU indication in RU allocation subfield, Ross Yu, Huawei)</w:t>
      </w:r>
    </w:p>
    <w:p w14:paraId="2A30DACD" w14:textId="77777777" w:rsidR="00B96941" w:rsidRDefault="00B96941" w:rsidP="00B96941">
      <w:pPr>
        <w:jc w:val="both"/>
        <w:rPr>
          <w:szCs w:val="22"/>
        </w:rPr>
      </w:pPr>
    </w:p>
    <w:p w14:paraId="2F46BF71" w14:textId="49BF6114" w:rsidR="00B96941" w:rsidRDefault="00B96941" w:rsidP="00B96941">
      <w:pPr>
        <w:jc w:val="both"/>
        <w:rPr>
          <w:szCs w:val="22"/>
        </w:rPr>
      </w:pPr>
      <w:r>
        <w:rPr>
          <w:szCs w:val="22"/>
        </w:rPr>
        <w:t>SP#3</w:t>
      </w:r>
    </w:p>
    <w:p w14:paraId="2B1AD82E" w14:textId="4DFC1521" w:rsidR="0023229F" w:rsidRDefault="0023229F" w:rsidP="003523C3">
      <w:pPr>
        <w:jc w:val="both"/>
        <w:rPr>
          <w:szCs w:val="22"/>
        </w:rPr>
      </w:pPr>
    </w:p>
    <w:p w14:paraId="2841BEC9" w14:textId="77777777" w:rsidR="00B96941" w:rsidRPr="00B96941" w:rsidRDefault="00B96941" w:rsidP="00B96941">
      <w:pPr>
        <w:jc w:val="both"/>
        <w:rPr>
          <w:szCs w:val="22"/>
        </w:rPr>
      </w:pPr>
      <w:r w:rsidRPr="00B96941">
        <w:rPr>
          <w:szCs w:val="22"/>
        </w:rPr>
        <w:t>Do you agree that</w:t>
      </w:r>
    </w:p>
    <w:p w14:paraId="3ABC47F2" w14:textId="7D40FB1C" w:rsidR="00B96941" w:rsidRPr="00B96941" w:rsidRDefault="00B96941" w:rsidP="00B96941">
      <w:pPr>
        <w:pStyle w:val="ListParagraph"/>
        <w:numPr>
          <w:ilvl w:val="0"/>
          <w:numId w:val="127"/>
        </w:numPr>
        <w:jc w:val="both"/>
        <w:rPr>
          <w:szCs w:val="22"/>
        </w:rPr>
      </w:pPr>
      <w:r w:rsidRPr="00B96941">
        <w:rPr>
          <w:szCs w:val="22"/>
        </w:rPr>
        <w:t>996+484 is not supported in two contiguous 80 MHz segments that cross two 160MHz channels</w:t>
      </w:r>
    </w:p>
    <w:p w14:paraId="7B3BE8B9" w14:textId="77777777" w:rsidR="00B96941" w:rsidRDefault="00B96941" w:rsidP="00B96941">
      <w:pPr>
        <w:jc w:val="both"/>
        <w:rPr>
          <w:szCs w:val="22"/>
        </w:rPr>
      </w:pPr>
    </w:p>
    <w:p w14:paraId="738D976A" w14:textId="10C660DE" w:rsidR="00B96941" w:rsidRDefault="00B96941" w:rsidP="00B96941">
      <w:pPr>
        <w:jc w:val="both"/>
        <w:rPr>
          <w:szCs w:val="22"/>
        </w:rPr>
      </w:pPr>
      <w:r w:rsidRPr="0098767F">
        <w:rPr>
          <w:szCs w:val="22"/>
          <w:highlight w:val="green"/>
        </w:rPr>
        <w:t>Y/N/A: 3</w:t>
      </w:r>
      <w:r>
        <w:rPr>
          <w:szCs w:val="22"/>
          <w:highlight w:val="green"/>
        </w:rPr>
        <w:t>0</w:t>
      </w:r>
      <w:r w:rsidRPr="0098767F">
        <w:rPr>
          <w:szCs w:val="22"/>
          <w:highlight w:val="green"/>
        </w:rPr>
        <w:t>/</w:t>
      </w:r>
      <w:r>
        <w:rPr>
          <w:szCs w:val="22"/>
          <w:highlight w:val="green"/>
        </w:rPr>
        <w:t>4</w:t>
      </w:r>
      <w:r w:rsidRPr="0098767F">
        <w:rPr>
          <w:szCs w:val="22"/>
          <w:highlight w:val="green"/>
        </w:rPr>
        <w:t>/</w:t>
      </w:r>
      <w:r>
        <w:rPr>
          <w:szCs w:val="22"/>
          <w:highlight w:val="green"/>
        </w:rPr>
        <w:t>6</w:t>
      </w:r>
    </w:p>
    <w:p w14:paraId="19F6C0DC" w14:textId="60B524D3" w:rsidR="00B96941" w:rsidRPr="005E0A73" w:rsidRDefault="00B96941" w:rsidP="00B96941">
      <w:pPr>
        <w:jc w:val="both"/>
        <w:rPr>
          <w:b/>
          <w:i/>
          <w:szCs w:val="22"/>
        </w:rPr>
      </w:pPr>
      <w:r>
        <w:rPr>
          <w:b/>
          <w:szCs w:val="22"/>
        </w:rPr>
        <w:t>Straw poll #137</w:t>
      </w:r>
      <w:r w:rsidRPr="005E0A73">
        <w:rPr>
          <w:b/>
          <w:szCs w:val="22"/>
        </w:rPr>
        <w:t xml:space="preserve"> </w:t>
      </w:r>
      <w:r>
        <w:rPr>
          <w:b/>
          <w:i/>
          <w:szCs w:val="22"/>
        </w:rPr>
        <w:t>[#SP137</w:t>
      </w:r>
      <w:r w:rsidRPr="005E0A73">
        <w:rPr>
          <w:b/>
          <w:i/>
          <w:szCs w:val="22"/>
        </w:rPr>
        <w:t>]</w:t>
      </w:r>
    </w:p>
    <w:p w14:paraId="756CFBC4" w14:textId="77777777" w:rsidR="00B96941" w:rsidRDefault="00B96941" w:rsidP="00B96941">
      <w:pPr>
        <w:jc w:val="both"/>
        <w:rPr>
          <w:szCs w:val="22"/>
        </w:rPr>
      </w:pPr>
    </w:p>
    <w:p w14:paraId="22F36C8A" w14:textId="77777777" w:rsidR="00372095" w:rsidRDefault="00372095" w:rsidP="00B96941">
      <w:pPr>
        <w:jc w:val="both"/>
        <w:rPr>
          <w:szCs w:val="22"/>
        </w:rPr>
      </w:pPr>
    </w:p>
    <w:p w14:paraId="0FDD340D" w14:textId="333D1F9A" w:rsidR="00372095" w:rsidRDefault="00372095" w:rsidP="00B96941">
      <w:pPr>
        <w:jc w:val="both"/>
        <w:rPr>
          <w:szCs w:val="22"/>
        </w:rPr>
      </w:pPr>
      <w:r>
        <w:rPr>
          <w:szCs w:val="22"/>
        </w:rPr>
        <w:t>SP#4</w:t>
      </w:r>
    </w:p>
    <w:p w14:paraId="76D7E410" w14:textId="77777777" w:rsidR="00372095" w:rsidRDefault="00372095" w:rsidP="00B96941">
      <w:pPr>
        <w:jc w:val="both"/>
        <w:rPr>
          <w:szCs w:val="22"/>
        </w:rPr>
      </w:pPr>
    </w:p>
    <w:p w14:paraId="52531DA2" w14:textId="77777777" w:rsidR="00372095" w:rsidRDefault="00372095" w:rsidP="00372095">
      <w:pPr>
        <w:rPr>
          <w:bCs/>
        </w:rPr>
      </w:pPr>
      <w:r w:rsidRPr="00372095">
        <w:rPr>
          <w:bCs/>
        </w:rPr>
        <w:t>Which option do you prefer for RU 2*996+484 in a 240MHz OFDMA transmission?</w:t>
      </w:r>
    </w:p>
    <w:p w14:paraId="013F4788" w14:textId="77777777" w:rsidR="00372095" w:rsidRDefault="00372095" w:rsidP="00372095">
      <w:pPr>
        <w:pStyle w:val="ListParagraph"/>
        <w:numPr>
          <w:ilvl w:val="0"/>
          <w:numId w:val="127"/>
        </w:numPr>
      </w:pPr>
      <w:r w:rsidRPr="0021218F">
        <w:t>Opt1: Assuming 2*996 must be contiguous, then 4 cases</w:t>
      </w:r>
    </w:p>
    <w:p w14:paraId="7050A257" w14:textId="77777777" w:rsidR="00372095" w:rsidRDefault="00372095" w:rsidP="00372095">
      <w:pPr>
        <w:pStyle w:val="ListParagraph"/>
        <w:numPr>
          <w:ilvl w:val="0"/>
          <w:numId w:val="127"/>
        </w:numPr>
      </w:pPr>
      <w:r w:rsidRPr="0021218F">
        <w:t>Opt2: Assuming 2*996 can also be non-contiguous, 6 cases</w:t>
      </w:r>
    </w:p>
    <w:p w14:paraId="033E05E1" w14:textId="77777777" w:rsidR="00372095" w:rsidRDefault="00372095" w:rsidP="00372095">
      <w:pPr>
        <w:pStyle w:val="ListParagraph"/>
        <w:numPr>
          <w:ilvl w:val="0"/>
          <w:numId w:val="127"/>
        </w:numPr>
      </w:pPr>
      <w:r w:rsidRPr="0021218F">
        <w:t>Abs</w:t>
      </w:r>
    </w:p>
    <w:p w14:paraId="259445C8" w14:textId="7D74444E" w:rsidR="00372095" w:rsidRPr="00372095" w:rsidRDefault="00372095" w:rsidP="00372095">
      <w:pPr>
        <w:pStyle w:val="ListParagraph"/>
        <w:numPr>
          <w:ilvl w:val="0"/>
          <w:numId w:val="127"/>
        </w:numPr>
      </w:pPr>
      <w:r w:rsidRPr="00372095">
        <w:t>Note: not for SFD</w:t>
      </w:r>
    </w:p>
    <w:p w14:paraId="40C82AA1" w14:textId="77777777" w:rsidR="00372095" w:rsidRDefault="00372095" w:rsidP="00B96941">
      <w:pPr>
        <w:jc w:val="both"/>
        <w:rPr>
          <w:szCs w:val="22"/>
        </w:rPr>
      </w:pPr>
    </w:p>
    <w:p w14:paraId="609DCD7A" w14:textId="7F3EC7D5" w:rsidR="00372095" w:rsidRDefault="00372095" w:rsidP="00B96941">
      <w:pPr>
        <w:jc w:val="both"/>
        <w:rPr>
          <w:szCs w:val="22"/>
        </w:rPr>
      </w:pPr>
      <w:r w:rsidRPr="00372095">
        <w:rPr>
          <w:szCs w:val="22"/>
          <w:highlight w:val="cyan"/>
        </w:rPr>
        <w:t>Opt1/Opt2/A: 10/21/7</w:t>
      </w:r>
    </w:p>
    <w:p w14:paraId="6CC7A4BD" w14:textId="77777777" w:rsidR="00372095" w:rsidRDefault="00372095" w:rsidP="00B96941">
      <w:pPr>
        <w:jc w:val="both"/>
        <w:rPr>
          <w:szCs w:val="22"/>
        </w:rPr>
      </w:pPr>
    </w:p>
    <w:p w14:paraId="3F8F5642" w14:textId="77777777" w:rsidR="00372095" w:rsidRDefault="00372095" w:rsidP="00B96941">
      <w:pPr>
        <w:jc w:val="both"/>
        <w:rPr>
          <w:szCs w:val="22"/>
        </w:rPr>
      </w:pPr>
    </w:p>
    <w:p w14:paraId="0305A889" w14:textId="7E8F5739" w:rsidR="00372095" w:rsidRPr="007D0F99" w:rsidRDefault="00372095" w:rsidP="00B96941">
      <w:pPr>
        <w:jc w:val="both"/>
        <w:rPr>
          <w:b/>
          <w:szCs w:val="22"/>
        </w:rPr>
      </w:pPr>
      <w:r w:rsidRPr="007D0F99">
        <w:rPr>
          <w:b/>
          <w:szCs w:val="22"/>
        </w:rPr>
        <w:t>20/</w:t>
      </w:r>
      <w:r w:rsidR="007D0F99" w:rsidRPr="007D0F99">
        <w:rPr>
          <w:b/>
          <w:szCs w:val="22"/>
        </w:rPr>
        <w:t>1027r1 (Indication of large-size RU combinations, Lei Huang, Panasonic)</w:t>
      </w:r>
    </w:p>
    <w:p w14:paraId="2C6D7788" w14:textId="77777777" w:rsidR="007D0F99" w:rsidRDefault="007D0F99" w:rsidP="00B96941">
      <w:pPr>
        <w:jc w:val="both"/>
        <w:rPr>
          <w:szCs w:val="22"/>
        </w:rPr>
      </w:pPr>
    </w:p>
    <w:p w14:paraId="66A8C058" w14:textId="1DAEC8B0" w:rsidR="00844A02" w:rsidRDefault="007D0F99" w:rsidP="00B96941">
      <w:pPr>
        <w:jc w:val="both"/>
        <w:rPr>
          <w:szCs w:val="22"/>
        </w:rPr>
      </w:pPr>
      <w:r>
        <w:rPr>
          <w:szCs w:val="22"/>
        </w:rPr>
        <w:t>SP#1</w:t>
      </w:r>
    </w:p>
    <w:p w14:paraId="4878CDB3" w14:textId="77777777" w:rsidR="007D0F99" w:rsidRDefault="007D0F99" w:rsidP="00B96941">
      <w:pPr>
        <w:jc w:val="both"/>
        <w:rPr>
          <w:szCs w:val="22"/>
        </w:rPr>
      </w:pPr>
    </w:p>
    <w:p w14:paraId="2B7D85B7" w14:textId="6325CA85" w:rsidR="007D0F99" w:rsidRDefault="007D0F99" w:rsidP="00B96941">
      <w:pPr>
        <w:jc w:val="both"/>
        <w:rPr>
          <w:szCs w:val="22"/>
        </w:rPr>
      </w:pPr>
      <w:r w:rsidRPr="007D0F99">
        <w:rPr>
          <w:szCs w:val="22"/>
        </w:rPr>
        <w:t>Do you agree to make the following change in the baseline RU allocation table in 11be SFD for RU484+2*RU996, 3*RU996 and RU484+3*RU996?</w:t>
      </w:r>
    </w:p>
    <w:tbl>
      <w:tblPr>
        <w:tblW w:w="9360" w:type="dxa"/>
        <w:tblCellMar>
          <w:left w:w="0" w:type="dxa"/>
          <w:right w:w="0" w:type="dxa"/>
        </w:tblCellMar>
        <w:tblLook w:val="0600" w:firstRow="0" w:lastRow="0" w:firstColumn="0" w:lastColumn="0" w:noHBand="1" w:noVBand="1"/>
      </w:tblPr>
      <w:tblGrid>
        <w:gridCol w:w="2178"/>
        <w:gridCol w:w="633"/>
        <w:gridCol w:w="574"/>
        <w:gridCol w:w="574"/>
        <w:gridCol w:w="574"/>
        <w:gridCol w:w="574"/>
        <w:gridCol w:w="574"/>
        <w:gridCol w:w="574"/>
        <w:gridCol w:w="574"/>
        <w:gridCol w:w="574"/>
        <w:gridCol w:w="1957"/>
      </w:tblGrid>
      <w:tr w:rsidR="007D0F99" w:rsidRPr="00811CCD" w14:paraId="388A724B" w14:textId="77777777" w:rsidTr="007D0F99">
        <w:trPr>
          <w:trHeight w:val="266"/>
        </w:trPr>
        <w:tc>
          <w:tcPr>
            <w:tcW w:w="21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D24A1DB" w14:textId="77777777" w:rsidR="007D0F99" w:rsidRPr="00811CCD" w:rsidRDefault="007D0F99" w:rsidP="00F2330A">
            <w:r w:rsidRPr="00811CCD">
              <w:rPr>
                <w:b/>
                <w:bCs/>
              </w:rPr>
              <w:t>B7….B1B0</w:t>
            </w:r>
          </w:p>
        </w:tc>
        <w:tc>
          <w:tcPr>
            <w:tcW w:w="633"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31625009" w14:textId="77777777" w:rsidR="007D0F99" w:rsidRPr="00811CCD" w:rsidRDefault="007D0F99" w:rsidP="00F2330A">
            <w:r w:rsidRPr="00811CCD">
              <w:rPr>
                <w:b/>
                <w:bCs/>
              </w:rPr>
              <w:t>#1</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23A53E51" w14:textId="77777777" w:rsidR="007D0F99" w:rsidRPr="00811CCD" w:rsidRDefault="007D0F99" w:rsidP="00F2330A">
            <w:r w:rsidRPr="00811CCD">
              <w:rPr>
                <w:b/>
                <w:bCs/>
              </w:rPr>
              <w:t>#2</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15546320" w14:textId="77777777" w:rsidR="007D0F99" w:rsidRPr="00811CCD" w:rsidRDefault="007D0F99" w:rsidP="00F2330A">
            <w:r w:rsidRPr="00811CCD">
              <w:rPr>
                <w:b/>
                <w:bCs/>
              </w:rPr>
              <w:t>#3</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616B70DB" w14:textId="77777777" w:rsidR="007D0F99" w:rsidRPr="00811CCD" w:rsidRDefault="007D0F99" w:rsidP="00F2330A">
            <w:r w:rsidRPr="00811CCD">
              <w:rPr>
                <w:b/>
                <w:bCs/>
              </w:rPr>
              <w:t>#4</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71D55E2B" w14:textId="77777777" w:rsidR="007D0F99" w:rsidRPr="00811CCD" w:rsidRDefault="007D0F99" w:rsidP="00F2330A">
            <w:r w:rsidRPr="00811CCD">
              <w:rPr>
                <w:b/>
                <w:bCs/>
              </w:rPr>
              <w:t>#5</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218A84F2" w14:textId="77777777" w:rsidR="007D0F99" w:rsidRPr="00811CCD" w:rsidRDefault="007D0F99" w:rsidP="00F2330A">
            <w:r w:rsidRPr="00811CCD">
              <w:rPr>
                <w:b/>
                <w:bCs/>
              </w:rPr>
              <w:t>#6</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5A1AEBFD" w14:textId="77777777" w:rsidR="007D0F99" w:rsidRPr="00811CCD" w:rsidRDefault="007D0F99" w:rsidP="00F2330A">
            <w:r w:rsidRPr="00811CCD">
              <w:rPr>
                <w:b/>
                <w:bCs/>
              </w:rPr>
              <w:t>#7</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55DC2BF7" w14:textId="77777777" w:rsidR="007D0F99" w:rsidRPr="00811CCD" w:rsidRDefault="007D0F99" w:rsidP="00F2330A">
            <w:r w:rsidRPr="00811CCD">
              <w:rPr>
                <w:b/>
                <w:bCs/>
              </w:rPr>
              <w:t>#8</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7A8F8183" w14:textId="77777777" w:rsidR="007D0F99" w:rsidRPr="00811CCD" w:rsidRDefault="007D0F99" w:rsidP="00F2330A">
            <w:r w:rsidRPr="00811CCD">
              <w:rPr>
                <w:b/>
                <w:bCs/>
              </w:rPr>
              <w:t>#9</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E68762C" w14:textId="77777777" w:rsidR="007D0F99" w:rsidRPr="00811CCD" w:rsidRDefault="007D0F99" w:rsidP="00F2330A">
            <w:r w:rsidRPr="00811CCD">
              <w:rPr>
                <w:b/>
                <w:bCs/>
              </w:rPr>
              <w:t># of Entries</w:t>
            </w:r>
          </w:p>
        </w:tc>
      </w:tr>
      <w:tr w:rsidR="007D0F99" w:rsidRPr="00811CCD" w14:paraId="078CACE7" w14:textId="77777777" w:rsidTr="007D0F99">
        <w:trPr>
          <w:trHeight w:val="266"/>
        </w:trPr>
        <w:tc>
          <w:tcPr>
            <w:tcW w:w="2178" w:type="dxa"/>
            <w:tcBorders>
              <w:top w:val="single" w:sz="4" w:space="0" w:color="000000"/>
              <w:left w:val="single" w:sz="4" w:space="0" w:color="000000"/>
              <w:bottom w:val="single" w:sz="4" w:space="0" w:color="000000"/>
              <w:right w:val="single" w:sz="8" w:space="0" w:color="000000"/>
            </w:tcBorders>
            <w:shd w:val="clear" w:color="auto" w:fill="auto"/>
            <w:tcMar>
              <w:top w:w="15" w:type="dxa"/>
              <w:left w:w="15" w:type="dxa"/>
              <w:bottom w:w="0" w:type="dxa"/>
              <w:right w:w="15" w:type="dxa"/>
            </w:tcMar>
            <w:vAlign w:val="center"/>
            <w:hideMark/>
          </w:tcPr>
          <w:p w14:paraId="324F67E9" w14:textId="77777777" w:rsidR="007D0F99" w:rsidRPr="00811CCD" w:rsidRDefault="007D0F99" w:rsidP="00F2330A">
            <w:r w:rsidRPr="00811CCD">
              <w:t>TBD</w:t>
            </w:r>
          </w:p>
        </w:tc>
        <w:tc>
          <w:tcPr>
            <w:tcW w:w="5225" w:type="dxa"/>
            <w:gridSpan w:val="9"/>
            <w:tcBorders>
              <w:top w:val="single" w:sz="8" w:space="0" w:color="000000"/>
              <w:left w:val="single" w:sz="8"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2B52261E" w14:textId="77777777" w:rsidR="007D0F99" w:rsidRPr="00811CCD" w:rsidRDefault="007D0F99" w:rsidP="00F2330A">
            <w:r w:rsidRPr="00811CCD">
              <w:t>484+2*996</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098D29E3" w14:textId="77777777" w:rsidR="007D0F99" w:rsidRPr="00811CCD" w:rsidRDefault="007D0F99" w:rsidP="00F2330A">
            <w:r w:rsidRPr="00811CCD">
              <w:t>8</w:t>
            </w:r>
          </w:p>
        </w:tc>
      </w:tr>
      <w:tr w:rsidR="007D0F99" w:rsidRPr="00811CCD" w14:paraId="0FB8980D" w14:textId="77777777" w:rsidTr="007D0F99">
        <w:trPr>
          <w:trHeight w:val="266"/>
        </w:trPr>
        <w:tc>
          <w:tcPr>
            <w:tcW w:w="2178" w:type="dxa"/>
            <w:tcBorders>
              <w:top w:val="single" w:sz="4" w:space="0" w:color="000000"/>
              <w:left w:val="single" w:sz="4" w:space="0" w:color="000000"/>
              <w:bottom w:val="single" w:sz="4" w:space="0" w:color="000000"/>
              <w:right w:val="single" w:sz="8" w:space="0" w:color="000000"/>
            </w:tcBorders>
            <w:shd w:val="clear" w:color="auto" w:fill="auto"/>
            <w:tcMar>
              <w:top w:w="15" w:type="dxa"/>
              <w:left w:w="15" w:type="dxa"/>
              <w:bottom w:w="0" w:type="dxa"/>
              <w:right w:w="15" w:type="dxa"/>
            </w:tcMar>
            <w:vAlign w:val="center"/>
            <w:hideMark/>
          </w:tcPr>
          <w:p w14:paraId="3AD1DFAD" w14:textId="77777777" w:rsidR="007D0F99" w:rsidRPr="00811CCD" w:rsidRDefault="007D0F99" w:rsidP="00F2330A">
            <w:r w:rsidRPr="00811CCD">
              <w:t>TBD</w:t>
            </w:r>
          </w:p>
        </w:tc>
        <w:tc>
          <w:tcPr>
            <w:tcW w:w="5225" w:type="dxa"/>
            <w:gridSpan w:val="9"/>
            <w:tcBorders>
              <w:top w:val="single" w:sz="8" w:space="0" w:color="000000"/>
              <w:left w:val="single" w:sz="8"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207ECDCF" w14:textId="77777777" w:rsidR="007D0F99" w:rsidRPr="00811CCD" w:rsidRDefault="007D0F99" w:rsidP="00F2330A">
            <w:r w:rsidRPr="00811CCD">
              <w:t>3*996</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3BAA4F7F" w14:textId="77777777" w:rsidR="007D0F99" w:rsidRPr="00811CCD" w:rsidRDefault="007D0F99" w:rsidP="00F2330A">
            <w:r w:rsidRPr="00811CCD">
              <w:t>8</w:t>
            </w:r>
          </w:p>
        </w:tc>
      </w:tr>
      <w:tr w:rsidR="007D0F99" w:rsidRPr="00811CCD" w14:paraId="55F902ED" w14:textId="77777777" w:rsidTr="007D0F99">
        <w:trPr>
          <w:trHeight w:val="266"/>
        </w:trPr>
        <w:tc>
          <w:tcPr>
            <w:tcW w:w="2178" w:type="dxa"/>
            <w:tcBorders>
              <w:top w:val="single" w:sz="4" w:space="0" w:color="000000"/>
              <w:left w:val="single" w:sz="4" w:space="0" w:color="000000"/>
              <w:bottom w:val="single" w:sz="4" w:space="0" w:color="000000"/>
              <w:right w:val="single" w:sz="8" w:space="0" w:color="000000"/>
            </w:tcBorders>
            <w:shd w:val="clear" w:color="auto" w:fill="auto"/>
            <w:tcMar>
              <w:top w:w="15" w:type="dxa"/>
              <w:left w:w="15" w:type="dxa"/>
              <w:bottom w:w="0" w:type="dxa"/>
              <w:right w:w="15" w:type="dxa"/>
            </w:tcMar>
            <w:vAlign w:val="center"/>
            <w:hideMark/>
          </w:tcPr>
          <w:p w14:paraId="37ADE731" w14:textId="77777777" w:rsidR="007D0F99" w:rsidRPr="00811CCD" w:rsidRDefault="007D0F99" w:rsidP="00F2330A">
            <w:r w:rsidRPr="00811CCD">
              <w:t>TBD</w:t>
            </w:r>
          </w:p>
        </w:tc>
        <w:tc>
          <w:tcPr>
            <w:tcW w:w="5225" w:type="dxa"/>
            <w:gridSpan w:val="9"/>
            <w:tcBorders>
              <w:top w:val="single" w:sz="8" w:space="0" w:color="000000"/>
              <w:left w:val="single" w:sz="8"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258B0CAF" w14:textId="77777777" w:rsidR="007D0F99" w:rsidRPr="00811CCD" w:rsidRDefault="007D0F99" w:rsidP="00F2330A">
            <w:r w:rsidRPr="00811CCD">
              <w:t>484+3*996</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2724CCB" w14:textId="77777777" w:rsidR="007D0F99" w:rsidRPr="00811CCD" w:rsidRDefault="007D0F99" w:rsidP="00F2330A">
            <w:r w:rsidRPr="00811CCD">
              <w:t>8</w:t>
            </w:r>
          </w:p>
        </w:tc>
      </w:tr>
    </w:tbl>
    <w:p w14:paraId="51FD09B2" w14:textId="77777777" w:rsidR="007D0F99" w:rsidRDefault="007D0F99" w:rsidP="00B96941">
      <w:pPr>
        <w:jc w:val="both"/>
        <w:rPr>
          <w:szCs w:val="22"/>
        </w:rPr>
      </w:pPr>
    </w:p>
    <w:p w14:paraId="78973849" w14:textId="307BD2A1" w:rsidR="007D0F99" w:rsidRDefault="007D0F99" w:rsidP="007D0F99">
      <w:pPr>
        <w:jc w:val="both"/>
        <w:rPr>
          <w:szCs w:val="22"/>
        </w:rPr>
      </w:pPr>
      <w:r>
        <w:rPr>
          <w:szCs w:val="22"/>
          <w:highlight w:val="red"/>
        </w:rPr>
        <w:t>Y/N/A: 9/25</w:t>
      </w:r>
      <w:r w:rsidRPr="00926230">
        <w:rPr>
          <w:szCs w:val="22"/>
          <w:highlight w:val="red"/>
        </w:rPr>
        <w:t>/</w:t>
      </w:r>
      <w:r>
        <w:rPr>
          <w:szCs w:val="22"/>
          <w:highlight w:val="red"/>
        </w:rPr>
        <w:t>2</w:t>
      </w:r>
    </w:p>
    <w:p w14:paraId="032F3DD9" w14:textId="77777777" w:rsidR="007D0F99" w:rsidRDefault="007D0F99" w:rsidP="00B96941">
      <w:pPr>
        <w:jc w:val="both"/>
        <w:rPr>
          <w:szCs w:val="22"/>
        </w:rPr>
      </w:pPr>
    </w:p>
    <w:p w14:paraId="4A51F195" w14:textId="77777777" w:rsidR="007D0F99" w:rsidRDefault="007D0F99" w:rsidP="00B96941">
      <w:pPr>
        <w:jc w:val="both"/>
        <w:rPr>
          <w:szCs w:val="22"/>
        </w:rPr>
      </w:pPr>
    </w:p>
    <w:p w14:paraId="4A7BE6C5" w14:textId="0229A105" w:rsidR="007D0F99" w:rsidRPr="00326CD4" w:rsidRDefault="007D0F99" w:rsidP="00B96941">
      <w:pPr>
        <w:jc w:val="both"/>
        <w:rPr>
          <w:b/>
          <w:szCs w:val="22"/>
        </w:rPr>
      </w:pPr>
      <w:r w:rsidRPr="00326CD4">
        <w:rPr>
          <w:b/>
          <w:szCs w:val="22"/>
        </w:rPr>
        <w:t>20/</w:t>
      </w:r>
      <w:r w:rsidR="00326CD4" w:rsidRPr="00326CD4">
        <w:rPr>
          <w:b/>
          <w:szCs w:val="22"/>
        </w:rPr>
        <w:t>0783r4 (EHT-SIG Compression Format, Ross Yu, Huawei)</w:t>
      </w:r>
    </w:p>
    <w:p w14:paraId="2ED6D156" w14:textId="77777777" w:rsidR="00326CD4" w:rsidRDefault="00326CD4" w:rsidP="00B96941">
      <w:pPr>
        <w:jc w:val="both"/>
        <w:rPr>
          <w:szCs w:val="22"/>
        </w:rPr>
      </w:pPr>
    </w:p>
    <w:p w14:paraId="6C3CF2F0" w14:textId="04B4FD94" w:rsidR="00326CD4" w:rsidRDefault="00326CD4" w:rsidP="00B96941">
      <w:pPr>
        <w:jc w:val="both"/>
        <w:rPr>
          <w:szCs w:val="22"/>
        </w:rPr>
      </w:pPr>
      <w:r>
        <w:rPr>
          <w:szCs w:val="22"/>
        </w:rPr>
        <w:t>SP#</w:t>
      </w:r>
      <w:r w:rsidR="00844A02">
        <w:rPr>
          <w:szCs w:val="22"/>
        </w:rPr>
        <w:t>2</w:t>
      </w:r>
    </w:p>
    <w:p w14:paraId="5ED3F6EE" w14:textId="77777777" w:rsidR="00844A02" w:rsidRDefault="00844A02" w:rsidP="00B96941">
      <w:pPr>
        <w:jc w:val="both"/>
        <w:rPr>
          <w:szCs w:val="22"/>
        </w:rPr>
      </w:pPr>
    </w:p>
    <w:p w14:paraId="17C66170" w14:textId="77777777" w:rsidR="00844A02" w:rsidRDefault="00844A02" w:rsidP="00844A02">
      <w:pPr>
        <w:jc w:val="both"/>
        <w:rPr>
          <w:szCs w:val="22"/>
        </w:rPr>
      </w:pPr>
      <w:r w:rsidRPr="00844A02">
        <w:rPr>
          <w:szCs w:val="22"/>
        </w:rPr>
        <w:t xml:space="preserve">Do you agree that the number of EHT-SIG symbols field always exist in U-SIG of a </w:t>
      </w:r>
      <w:r>
        <w:rPr>
          <w:szCs w:val="22"/>
        </w:rPr>
        <w:t>PPDU that is not a EHT TB PPDU?</w:t>
      </w:r>
    </w:p>
    <w:p w14:paraId="08DDE9FE" w14:textId="3094C90D" w:rsidR="00844A02" w:rsidRPr="00844A02" w:rsidRDefault="00844A02" w:rsidP="00844A02">
      <w:pPr>
        <w:pStyle w:val="ListParagraph"/>
        <w:numPr>
          <w:ilvl w:val="0"/>
          <w:numId w:val="129"/>
        </w:numPr>
        <w:jc w:val="both"/>
        <w:rPr>
          <w:szCs w:val="22"/>
        </w:rPr>
      </w:pPr>
      <w:r w:rsidRPr="00844A02">
        <w:rPr>
          <w:szCs w:val="22"/>
        </w:rPr>
        <w:t>The field is not reinterpreted as the number of MU-MIMO users</w:t>
      </w:r>
    </w:p>
    <w:p w14:paraId="759E3C92" w14:textId="77777777" w:rsidR="00844A02" w:rsidRDefault="00844A02" w:rsidP="00B96941">
      <w:pPr>
        <w:jc w:val="both"/>
        <w:rPr>
          <w:szCs w:val="22"/>
        </w:rPr>
      </w:pPr>
    </w:p>
    <w:p w14:paraId="37207ACB" w14:textId="17DF7E17" w:rsidR="00844A02" w:rsidRDefault="00844A02" w:rsidP="00844A02">
      <w:pPr>
        <w:jc w:val="both"/>
        <w:rPr>
          <w:szCs w:val="22"/>
        </w:rPr>
      </w:pPr>
      <w:r w:rsidRPr="0098767F">
        <w:rPr>
          <w:szCs w:val="22"/>
          <w:highlight w:val="green"/>
        </w:rPr>
        <w:t>Y/N/A: 3</w:t>
      </w:r>
      <w:r>
        <w:rPr>
          <w:szCs w:val="22"/>
          <w:highlight w:val="green"/>
        </w:rPr>
        <w:t>6</w:t>
      </w:r>
      <w:r w:rsidRPr="0098767F">
        <w:rPr>
          <w:szCs w:val="22"/>
          <w:highlight w:val="green"/>
        </w:rPr>
        <w:t>/</w:t>
      </w:r>
      <w:r>
        <w:rPr>
          <w:szCs w:val="22"/>
          <w:highlight w:val="green"/>
        </w:rPr>
        <w:t>0</w:t>
      </w:r>
      <w:r w:rsidRPr="0098767F">
        <w:rPr>
          <w:szCs w:val="22"/>
          <w:highlight w:val="green"/>
        </w:rPr>
        <w:t>/</w:t>
      </w:r>
      <w:r>
        <w:rPr>
          <w:szCs w:val="22"/>
          <w:highlight w:val="green"/>
        </w:rPr>
        <w:t>3</w:t>
      </w:r>
    </w:p>
    <w:p w14:paraId="74138FCA" w14:textId="5FB4F3CA" w:rsidR="00844A02" w:rsidRPr="005E0A73" w:rsidRDefault="00844A02" w:rsidP="00844A02">
      <w:pPr>
        <w:jc w:val="both"/>
        <w:rPr>
          <w:b/>
          <w:i/>
          <w:szCs w:val="22"/>
        </w:rPr>
      </w:pPr>
      <w:r>
        <w:rPr>
          <w:b/>
          <w:szCs w:val="22"/>
        </w:rPr>
        <w:t>Straw poll #138</w:t>
      </w:r>
      <w:r w:rsidRPr="005E0A73">
        <w:rPr>
          <w:b/>
          <w:szCs w:val="22"/>
        </w:rPr>
        <w:t xml:space="preserve"> </w:t>
      </w:r>
      <w:r>
        <w:rPr>
          <w:b/>
          <w:i/>
          <w:szCs w:val="22"/>
        </w:rPr>
        <w:t>[#SP138</w:t>
      </w:r>
      <w:r w:rsidRPr="005E0A73">
        <w:rPr>
          <w:b/>
          <w:i/>
          <w:szCs w:val="22"/>
        </w:rPr>
        <w:t>]</w:t>
      </w:r>
    </w:p>
    <w:p w14:paraId="57E3F12D" w14:textId="5B66F2CD" w:rsidR="00287E59" w:rsidRDefault="00287E59">
      <w:pPr>
        <w:rPr>
          <w:szCs w:val="22"/>
        </w:rPr>
      </w:pPr>
      <w:r>
        <w:rPr>
          <w:szCs w:val="22"/>
        </w:rPr>
        <w:br w:type="page"/>
      </w:r>
    </w:p>
    <w:p w14:paraId="177D8DC6" w14:textId="4B8765DB" w:rsidR="00844A02" w:rsidRDefault="00B2167A" w:rsidP="00B96941">
      <w:pPr>
        <w:jc w:val="both"/>
        <w:rPr>
          <w:szCs w:val="22"/>
        </w:rPr>
      </w:pPr>
      <w:r>
        <w:rPr>
          <w:szCs w:val="22"/>
        </w:rPr>
        <w:lastRenderedPageBreak/>
        <w:t>SP#1</w:t>
      </w:r>
    </w:p>
    <w:p w14:paraId="331519B1" w14:textId="77777777" w:rsidR="00B2167A" w:rsidRDefault="00B2167A" w:rsidP="00B96941">
      <w:pPr>
        <w:jc w:val="both"/>
        <w:rPr>
          <w:szCs w:val="22"/>
        </w:rPr>
      </w:pPr>
    </w:p>
    <w:p w14:paraId="5EB5190B" w14:textId="318FA020" w:rsidR="00B2167A" w:rsidRPr="00B2167A" w:rsidRDefault="00B2167A" w:rsidP="00656350">
      <w:pPr>
        <w:jc w:val="both"/>
      </w:pPr>
      <w:r w:rsidRPr="00B2167A">
        <w:rPr>
          <w:bCs/>
        </w:rPr>
        <w:t>Do you agree that the bitwidth of number of EHT-SIG symbols field is 5 in U-SIG of a PPDU that is not a EHT TB PPDU?</w:t>
      </w:r>
    </w:p>
    <w:p w14:paraId="3F32BBF0" w14:textId="77777777" w:rsidR="00B2167A" w:rsidRDefault="00B2167A" w:rsidP="00B96941">
      <w:pPr>
        <w:jc w:val="both"/>
        <w:rPr>
          <w:szCs w:val="22"/>
        </w:rPr>
      </w:pPr>
    </w:p>
    <w:p w14:paraId="7E0B93AD" w14:textId="096CC51D" w:rsidR="00B2167A" w:rsidRDefault="00B2167A" w:rsidP="00B2167A">
      <w:pPr>
        <w:jc w:val="both"/>
        <w:rPr>
          <w:szCs w:val="22"/>
        </w:rPr>
      </w:pPr>
      <w:r w:rsidRPr="00B2167A">
        <w:rPr>
          <w:szCs w:val="22"/>
          <w:highlight w:val="green"/>
        </w:rPr>
        <w:t>Y/N/A: 34/0/5</w:t>
      </w:r>
    </w:p>
    <w:p w14:paraId="1D2D6117" w14:textId="3CF3F0A0" w:rsidR="00B2167A" w:rsidRPr="005E0A73" w:rsidRDefault="00B2167A" w:rsidP="00B2167A">
      <w:pPr>
        <w:jc w:val="both"/>
        <w:rPr>
          <w:b/>
          <w:i/>
          <w:szCs w:val="22"/>
        </w:rPr>
      </w:pPr>
      <w:r>
        <w:rPr>
          <w:b/>
          <w:szCs w:val="22"/>
        </w:rPr>
        <w:t>Straw poll #139</w:t>
      </w:r>
      <w:r w:rsidRPr="005E0A73">
        <w:rPr>
          <w:b/>
          <w:szCs w:val="22"/>
        </w:rPr>
        <w:t xml:space="preserve"> </w:t>
      </w:r>
      <w:r>
        <w:rPr>
          <w:b/>
          <w:i/>
          <w:szCs w:val="22"/>
        </w:rPr>
        <w:t>[#SP139</w:t>
      </w:r>
      <w:r w:rsidRPr="005E0A73">
        <w:rPr>
          <w:b/>
          <w:i/>
          <w:szCs w:val="22"/>
        </w:rPr>
        <w:t>]</w:t>
      </w:r>
    </w:p>
    <w:p w14:paraId="5F0E7278" w14:textId="77777777" w:rsidR="00B2167A" w:rsidRDefault="00B2167A" w:rsidP="00B96941">
      <w:pPr>
        <w:jc w:val="both"/>
        <w:rPr>
          <w:szCs w:val="22"/>
        </w:rPr>
      </w:pPr>
    </w:p>
    <w:p w14:paraId="2DFDDF4E" w14:textId="77777777" w:rsidR="00656350" w:rsidRDefault="00656350" w:rsidP="00B96941">
      <w:pPr>
        <w:jc w:val="both"/>
        <w:rPr>
          <w:szCs w:val="22"/>
        </w:rPr>
      </w:pPr>
    </w:p>
    <w:p w14:paraId="1A93CADE" w14:textId="4FE111E1" w:rsidR="00656350" w:rsidRPr="00370626" w:rsidRDefault="00656350" w:rsidP="00B96941">
      <w:pPr>
        <w:jc w:val="both"/>
        <w:rPr>
          <w:b/>
          <w:szCs w:val="22"/>
        </w:rPr>
      </w:pPr>
      <w:r w:rsidRPr="00370626">
        <w:rPr>
          <w:b/>
          <w:szCs w:val="22"/>
        </w:rPr>
        <w:t>20/</w:t>
      </w:r>
      <w:r w:rsidR="00370626" w:rsidRPr="00370626">
        <w:rPr>
          <w:b/>
          <w:szCs w:val="22"/>
        </w:rPr>
        <w:t>0959r1 (Thoughts on U-SIG Contents,</w:t>
      </w:r>
      <w:r w:rsidR="00370626" w:rsidRPr="00370626">
        <w:rPr>
          <w:b/>
        </w:rPr>
        <w:t xml:space="preserve"> </w:t>
      </w:r>
      <w:r w:rsidR="00370626" w:rsidRPr="00370626">
        <w:rPr>
          <w:b/>
          <w:szCs w:val="22"/>
        </w:rPr>
        <w:t>Wook Bong Lee, Samsung)</w:t>
      </w:r>
    </w:p>
    <w:p w14:paraId="16C2F296" w14:textId="77777777" w:rsidR="00370626" w:rsidRDefault="00370626" w:rsidP="00B96941">
      <w:pPr>
        <w:jc w:val="both"/>
        <w:rPr>
          <w:szCs w:val="22"/>
        </w:rPr>
      </w:pPr>
    </w:p>
    <w:p w14:paraId="66E1CA16" w14:textId="01F7026E" w:rsidR="00370626" w:rsidRDefault="00370626" w:rsidP="00B96941">
      <w:pPr>
        <w:jc w:val="both"/>
        <w:rPr>
          <w:szCs w:val="22"/>
        </w:rPr>
      </w:pPr>
      <w:r>
        <w:rPr>
          <w:szCs w:val="22"/>
        </w:rPr>
        <w:t>SP#4</w:t>
      </w:r>
    </w:p>
    <w:p w14:paraId="4068501F" w14:textId="77777777" w:rsidR="0034167B" w:rsidRDefault="0034167B" w:rsidP="00B96941">
      <w:pPr>
        <w:jc w:val="both"/>
        <w:rPr>
          <w:szCs w:val="22"/>
        </w:rPr>
      </w:pPr>
    </w:p>
    <w:p w14:paraId="06ED8C3D" w14:textId="77777777" w:rsidR="00A37089" w:rsidRDefault="00A37089" w:rsidP="00A37089">
      <w:pPr>
        <w:rPr>
          <w:bCs/>
        </w:rPr>
      </w:pPr>
      <w:r w:rsidRPr="00A37089">
        <w:rPr>
          <w:bCs/>
        </w:rPr>
        <w:t>Do you support to modify SFD text as follows?</w:t>
      </w:r>
    </w:p>
    <w:p w14:paraId="17FF6883" w14:textId="77777777" w:rsidR="00A37089" w:rsidRPr="00956596" w:rsidRDefault="00A37089" w:rsidP="00956596">
      <w:pPr>
        <w:pStyle w:val="ListParagraph"/>
        <w:numPr>
          <w:ilvl w:val="0"/>
          <w:numId w:val="129"/>
        </w:numPr>
        <w:rPr>
          <w:bCs/>
        </w:rPr>
      </w:pPr>
      <w:r w:rsidRPr="00956596">
        <w:rPr>
          <w:bCs/>
        </w:rPr>
        <w:t>The format of the EHT MU PPDU is configured as follow:</w:t>
      </w:r>
    </w:p>
    <w:p w14:paraId="4E87959D" w14:textId="77777777" w:rsidR="00A37089" w:rsidRPr="00956596" w:rsidRDefault="00A37089" w:rsidP="00956596">
      <w:pPr>
        <w:pStyle w:val="ListParagraph"/>
        <w:numPr>
          <w:ilvl w:val="1"/>
          <w:numId w:val="129"/>
        </w:numPr>
        <w:rPr>
          <w:bCs/>
        </w:rPr>
      </w:pPr>
      <w:r w:rsidRPr="00956596">
        <w:rPr>
          <w:bCs/>
        </w:rPr>
        <w:t>L-STF, L-LTF, L-SIG, RL-SIG, U-SIG, EHT-SIG, EHT-STF, EHT-LTF, DATA, PE</w:t>
      </w:r>
    </w:p>
    <w:p w14:paraId="4A69467F" w14:textId="42839701" w:rsidR="00A37089" w:rsidRPr="00956596" w:rsidRDefault="00A37089" w:rsidP="00956596">
      <w:pPr>
        <w:pStyle w:val="ListParagraph"/>
        <w:numPr>
          <w:ilvl w:val="1"/>
          <w:numId w:val="129"/>
        </w:numPr>
        <w:rPr>
          <w:bCs/>
        </w:rPr>
      </w:pPr>
      <w:r w:rsidRPr="00956596">
        <w:rPr>
          <w:bCs/>
        </w:rPr>
        <w:t>Additional fields are TBD</w:t>
      </w:r>
    </w:p>
    <w:p w14:paraId="0A374A34" w14:textId="77777777" w:rsidR="00A37089" w:rsidRDefault="00A37089" w:rsidP="00A37089">
      <w:pPr>
        <w:rPr>
          <w:b/>
          <w:bCs/>
        </w:rPr>
      </w:pPr>
      <w:r w:rsidRPr="002C52FC">
        <w:rPr>
          <w:b/>
          <w:bCs/>
          <w:noProof/>
          <w:lang w:val="en-US" w:eastAsia="zh-CN"/>
        </w:rPr>
        <w:drawing>
          <wp:inline distT="0" distB="0" distL="0" distR="0" wp14:anchorId="062666E4" wp14:editId="0A45DC93">
            <wp:extent cx="6400800" cy="591185"/>
            <wp:effectExtent l="0" t="0" r="0" b="0"/>
            <wp:docPr id="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pic:cNvPicPr>
                      <a:picLocks noChangeAspect="1"/>
                    </pic:cNvPicPr>
                  </pic:nvPicPr>
                  <pic:blipFill>
                    <a:blip r:embed="rId29"/>
                    <a:stretch>
                      <a:fillRect/>
                    </a:stretch>
                  </pic:blipFill>
                  <pic:spPr>
                    <a:xfrm>
                      <a:off x="0" y="0"/>
                      <a:ext cx="6400800" cy="591185"/>
                    </a:xfrm>
                    <a:prstGeom prst="rect">
                      <a:avLst/>
                    </a:prstGeom>
                  </pic:spPr>
                </pic:pic>
              </a:graphicData>
            </a:graphic>
          </wp:inline>
        </w:drawing>
      </w:r>
    </w:p>
    <w:p w14:paraId="4AD847DA" w14:textId="77777777" w:rsidR="00A37089" w:rsidRDefault="00A37089" w:rsidP="00956596">
      <w:pPr>
        <w:pStyle w:val="ListParagraph"/>
        <w:numPr>
          <w:ilvl w:val="0"/>
          <w:numId w:val="129"/>
        </w:numPr>
        <w:jc w:val="both"/>
      </w:pPr>
      <w:r>
        <w:t>Note: This PPDU format is used for 802.11be PPDU transmitted to a single user or multiple users. There is no EHT SU PPDU.</w:t>
      </w:r>
    </w:p>
    <w:p w14:paraId="30EBC456" w14:textId="77777777" w:rsidR="00A37089" w:rsidRDefault="00A37089" w:rsidP="00956596">
      <w:pPr>
        <w:pStyle w:val="ListParagraph"/>
        <w:numPr>
          <w:ilvl w:val="0"/>
          <w:numId w:val="129"/>
        </w:numPr>
        <w:jc w:val="both"/>
      </w:pPr>
      <w:r>
        <w:t>There are two modes in the EHT MU PPDU.</w:t>
      </w:r>
    </w:p>
    <w:p w14:paraId="0B6F392C" w14:textId="77777777" w:rsidR="00A37089" w:rsidRDefault="00A37089" w:rsidP="00956596">
      <w:pPr>
        <w:pStyle w:val="ListParagraph"/>
        <w:numPr>
          <w:ilvl w:val="1"/>
          <w:numId w:val="129"/>
        </w:numPr>
        <w:jc w:val="both"/>
      </w:pPr>
      <w:r>
        <w:t>Compressed mode:</w:t>
      </w:r>
    </w:p>
    <w:p w14:paraId="20D78DEA" w14:textId="77777777" w:rsidR="00A37089" w:rsidRDefault="00A37089" w:rsidP="00956596">
      <w:pPr>
        <w:pStyle w:val="ListParagraph"/>
        <w:numPr>
          <w:ilvl w:val="2"/>
          <w:numId w:val="129"/>
        </w:numPr>
        <w:jc w:val="both"/>
      </w:pPr>
      <w:r>
        <w:t>Non-OFDMA</w:t>
      </w:r>
    </w:p>
    <w:p w14:paraId="4C23C719" w14:textId="77777777" w:rsidR="00A37089" w:rsidRDefault="00A37089" w:rsidP="00956596">
      <w:pPr>
        <w:pStyle w:val="ListParagraph"/>
        <w:numPr>
          <w:ilvl w:val="2"/>
          <w:numId w:val="129"/>
        </w:numPr>
        <w:jc w:val="both"/>
      </w:pPr>
      <w:r>
        <w:t>No RU Allocation subfield in the Common field of the EHT-SIG.</w:t>
      </w:r>
    </w:p>
    <w:p w14:paraId="77788EB4" w14:textId="77777777" w:rsidR="00A37089" w:rsidRDefault="00A37089" w:rsidP="00956596">
      <w:pPr>
        <w:pStyle w:val="ListParagraph"/>
        <w:numPr>
          <w:ilvl w:val="1"/>
          <w:numId w:val="129"/>
        </w:numPr>
        <w:jc w:val="both"/>
      </w:pPr>
      <w:r>
        <w:t>Non-compressed mode:</w:t>
      </w:r>
    </w:p>
    <w:p w14:paraId="693BB442" w14:textId="77777777" w:rsidR="00A37089" w:rsidRDefault="00A37089" w:rsidP="00956596">
      <w:pPr>
        <w:pStyle w:val="ListParagraph"/>
        <w:numPr>
          <w:ilvl w:val="2"/>
          <w:numId w:val="129"/>
        </w:numPr>
        <w:jc w:val="both"/>
      </w:pPr>
      <w:r>
        <w:t>OFDMA</w:t>
      </w:r>
    </w:p>
    <w:p w14:paraId="633A44B6" w14:textId="327F2FFA" w:rsidR="0034167B" w:rsidRDefault="00A37089" w:rsidP="00956596">
      <w:pPr>
        <w:pStyle w:val="ListParagraph"/>
        <w:numPr>
          <w:ilvl w:val="2"/>
          <w:numId w:val="129"/>
        </w:numPr>
        <w:jc w:val="both"/>
      </w:pPr>
      <w:r>
        <w:t>RU Allocation subfield(s) in the Common field of the EHT-SIG.</w:t>
      </w:r>
    </w:p>
    <w:p w14:paraId="68146A89" w14:textId="77777777" w:rsidR="00A37089" w:rsidRDefault="00A37089" w:rsidP="00A37089">
      <w:pPr>
        <w:jc w:val="both"/>
        <w:rPr>
          <w:szCs w:val="22"/>
        </w:rPr>
      </w:pPr>
    </w:p>
    <w:p w14:paraId="7247F092" w14:textId="1565921A" w:rsidR="00A37089" w:rsidRDefault="00A37089" w:rsidP="00A37089">
      <w:pPr>
        <w:jc w:val="both"/>
        <w:rPr>
          <w:szCs w:val="22"/>
        </w:rPr>
      </w:pPr>
      <w:r w:rsidRPr="00B2167A">
        <w:rPr>
          <w:szCs w:val="22"/>
          <w:highlight w:val="green"/>
        </w:rPr>
        <w:t xml:space="preserve">Y/N/A: </w:t>
      </w:r>
      <w:r>
        <w:rPr>
          <w:szCs w:val="22"/>
          <w:highlight w:val="green"/>
        </w:rPr>
        <w:t>35</w:t>
      </w:r>
      <w:r w:rsidRPr="00B2167A">
        <w:rPr>
          <w:szCs w:val="22"/>
          <w:highlight w:val="green"/>
        </w:rPr>
        <w:t>/0/</w:t>
      </w:r>
      <w:r>
        <w:rPr>
          <w:szCs w:val="22"/>
          <w:highlight w:val="green"/>
        </w:rPr>
        <w:t>2</w:t>
      </w:r>
    </w:p>
    <w:p w14:paraId="4CE4F2F8" w14:textId="5C0EA7A6" w:rsidR="00A37089" w:rsidRPr="005E0A73" w:rsidRDefault="00A37089" w:rsidP="00A37089">
      <w:pPr>
        <w:jc w:val="both"/>
        <w:rPr>
          <w:b/>
          <w:i/>
          <w:szCs w:val="22"/>
        </w:rPr>
      </w:pPr>
      <w:r>
        <w:rPr>
          <w:b/>
          <w:szCs w:val="22"/>
        </w:rPr>
        <w:t>Straw poll #140</w:t>
      </w:r>
      <w:r w:rsidRPr="005E0A73">
        <w:rPr>
          <w:b/>
          <w:szCs w:val="22"/>
        </w:rPr>
        <w:t xml:space="preserve"> </w:t>
      </w:r>
      <w:r>
        <w:rPr>
          <w:b/>
          <w:i/>
          <w:szCs w:val="22"/>
        </w:rPr>
        <w:t>[#SP140</w:t>
      </w:r>
      <w:r w:rsidRPr="005E0A73">
        <w:rPr>
          <w:b/>
          <w:i/>
          <w:szCs w:val="22"/>
        </w:rPr>
        <w:t>]</w:t>
      </w:r>
    </w:p>
    <w:p w14:paraId="6B6164FE" w14:textId="77777777" w:rsidR="00A37089" w:rsidRDefault="00A37089" w:rsidP="00B96941">
      <w:pPr>
        <w:jc w:val="both"/>
      </w:pPr>
    </w:p>
    <w:p w14:paraId="67B78BA5" w14:textId="77777777" w:rsidR="00A37089" w:rsidRDefault="00A37089" w:rsidP="00B96941">
      <w:pPr>
        <w:jc w:val="both"/>
      </w:pPr>
    </w:p>
    <w:p w14:paraId="1B338EA3" w14:textId="66CF4C46" w:rsidR="00A37089" w:rsidRDefault="006C048C" w:rsidP="00B96941">
      <w:pPr>
        <w:jc w:val="both"/>
      </w:pPr>
      <w:r>
        <w:t>SP#</w:t>
      </w:r>
      <w:r w:rsidR="007D2339">
        <w:t>5</w:t>
      </w:r>
    </w:p>
    <w:p w14:paraId="40F73594" w14:textId="77777777" w:rsidR="007D2339" w:rsidRDefault="007D2339" w:rsidP="00B96941">
      <w:pPr>
        <w:jc w:val="both"/>
      </w:pPr>
    </w:p>
    <w:p w14:paraId="2DD91E69" w14:textId="77777777" w:rsidR="007D2339" w:rsidRDefault="007D2339" w:rsidP="007D2339">
      <w:pPr>
        <w:rPr>
          <w:bCs/>
        </w:rPr>
      </w:pPr>
      <w:r>
        <w:rPr>
          <w:bCs/>
        </w:rPr>
        <w:t>Do you su</w:t>
      </w:r>
      <w:r w:rsidRPr="007D2339">
        <w:rPr>
          <w:bCs/>
        </w:rPr>
        <w:t>pport to modify SFD text as follows</w:t>
      </w:r>
      <w:r>
        <w:rPr>
          <w:bCs/>
        </w:rPr>
        <w:t>?</w:t>
      </w:r>
    </w:p>
    <w:p w14:paraId="48E1FFAD" w14:textId="77777777" w:rsidR="007D2339" w:rsidRPr="007D2339" w:rsidRDefault="007D2339" w:rsidP="007D2339">
      <w:pPr>
        <w:pStyle w:val="ListParagraph"/>
        <w:numPr>
          <w:ilvl w:val="0"/>
          <w:numId w:val="133"/>
        </w:numPr>
        <w:rPr>
          <w:bCs/>
        </w:rPr>
      </w:pPr>
      <w:r w:rsidRPr="007D2339">
        <w:rPr>
          <w:bCs/>
        </w:rPr>
        <w:t>The format of the EHT TB PPDU is configured as follow:</w:t>
      </w:r>
    </w:p>
    <w:p w14:paraId="06FF7E84" w14:textId="77777777" w:rsidR="007D2339" w:rsidRPr="007D2339" w:rsidRDefault="007D2339" w:rsidP="007D2339">
      <w:pPr>
        <w:pStyle w:val="ListParagraph"/>
        <w:numPr>
          <w:ilvl w:val="1"/>
          <w:numId w:val="133"/>
        </w:numPr>
        <w:rPr>
          <w:bCs/>
        </w:rPr>
      </w:pPr>
      <w:r w:rsidRPr="007D2339">
        <w:rPr>
          <w:bCs/>
        </w:rPr>
        <w:t>L-STF, L-LTF, L-SIG, RL-SIG, U-SIG, EHT-STF, EHT-LTF, DATA, PE</w:t>
      </w:r>
    </w:p>
    <w:p w14:paraId="489ED573" w14:textId="12A547BA" w:rsidR="007D2339" w:rsidRPr="007D2339" w:rsidRDefault="007D2339" w:rsidP="007D2339">
      <w:pPr>
        <w:pStyle w:val="ListParagraph"/>
        <w:numPr>
          <w:ilvl w:val="1"/>
          <w:numId w:val="133"/>
        </w:numPr>
        <w:rPr>
          <w:bCs/>
        </w:rPr>
      </w:pPr>
      <w:r w:rsidRPr="007D2339">
        <w:rPr>
          <w:bCs/>
        </w:rPr>
        <w:t>Additional fields are TBD</w:t>
      </w:r>
    </w:p>
    <w:p w14:paraId="6C8ED6F3" w14:textId="323FFD87" w:rsidR="007D2339" w:rsidRDefault="007D2339" w:rsidP="00B96941">
      <w:pPr>
        <w:jc w:val="both"/>
      </w:pPr>
      <w:r w:rsidRPr="00D16DFB">
        <w:rPr>
          <w:b/>
          <w:bCs/>
          <w:noProof/>
          <w:lang w:val="en-US" w:eastAsia="zh-CN"/>
        </w:rPr>
        <w:drawing>
          <wp:inline distT="0" distB="0" distL="0" distR="0" wp14:anchorId="5BEDE8C0" wp14:editId="7ED94425">
            <wp:extent cx="5943600" cy="583157"/>
            <wp:effectExtent l="0" t="0" r="0" b="0"/>
            <wp:docPr id="3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31"/>
                    <a:stretch>
                      <a:fillRect/>
                    </a:stretch>
                  </pic:blipFill>
                  <pic:spPr>
                    <a:xfrm>
                      <a:off x="0" y="0"/>
                      <a:ext cx="5943600" cy="583157"/>
                    </a:xfrm>
                    <a:prstGeom prst="rect">
                      <a:avLst/>
                    </a:prstGeom>
                  </pic:spPr>
                </pic:pic>
              </a:graphicData>
            </a:graphic>
          </wp:inline>
        </w:drawing>
      </w:r>
    </w:p>
    <w:p w14:paraId="0870A0E6" w14:textId="181BD95D" w:rsidR="007D2339" w:rsidRDefault="007D2339" w:rsidP="007D2339">
      <w:pPr>
        <w:pStyle w:val="ListParagraph"/>
        <w:numPr>
          <w:ilvl w:val="0"/>
          <w:numId w:val="134"/>
        </w:numPr>
        <w:jc w:val="both"/>
      </w:pPr>
      <w:r w:rsidRPr="007D2339">
        <w:t>Note: This format is used for a transmission that is a response to a triggering frame from an AP.</w:t>
      </w:r>
    </w:p>
    <w:p w14:paraId="12A286B1" w14:textId="77777777" w:rsidR="007D2339" w:rsidRDefault="007D2339" w:rsidP="00B96941">
      <w:pPr>
        <w:jc w:val="both"/>
      </w:pPr>
    </w:p>
    <w:p w14:paraId="1A278540" w14:textId="3918064A" w:rsidR="007D2339" w:rsidRDefault="007D2339" w:rsidP="007D2339">
      <w:pPr>
        <w:jc w:val="both"/>
        <w:rPr>
          <w:szCs w:val="22"/>
        </w:rPr>
      </w:pPr>
      <w:r w:rsidRPr="007D2339">
        <w:rPr>
          <w:szCs w:val="22"/>
          <w:highlight w:val="green"/>
        </w:rPr>
        <w:t>Y/N/A: 35/1/1</w:t>
      </w:r>
    </w:p>
    <w:p w14:paraId="792FA922" w14:textId="24014017" w:rsidR="007D2339" w:rsidRPr="005E0A73" w:rsidRDefault="007D2339" w:rsidP="007D2339">
      <w:pPr>
        <w:jc w:val="both"/>
        <w:rPr>
          <w:b/>
          <w:i/>
          <w:szCs w:val="22"/>
        </w:rPr>
      </w:pPr>
      <w:r>
        <w:rPr>
          <w:b/>
          <w:szCs w:val="22"/>
        </w:rPr>
        <w:t>Straw poll #141</w:t>
      </w:r>
      <w:r w:rsidRPr="005E0A73">
        <w:rPr>
          <w:b/>
          <w:szCs w:val="22"/>
        </w:rPr>
        <w:t xml:space="preserve"> </w:t>
      </w:r>
      <w:r>
        <w:rPr>
          <w:b/>
          <w:i/>
          <w:szCs w:val="22"/>
        </w:rPr>
        <w:t>[#SP141</w:t>
      </w:r>
      <w:r w:rsidRPr="005E0A73">
        <w:rPr>
          <w:b/>
          <w:i/>
          <w:szCs w:val="22"/>
        </w:rPr>
        <w:t>]</w:t>
      </w:r>
    </w:p>
    <w:p w14:paraId="475B2E40" w14:textId="77777777" w:rsidR="006C048C" w:rsidRDefault="006C048C" w:rsidP="00B96941">
      <w:pPr>
        <w:jc w:val="both"/>
      </w:pPr>
    </w:p>
    <w:p w14:paraId="5146BEC5" w14:textId="1979D708" w:rsidR="005F41BB" w:rsidRDefault="005F41BB">
      <w:r>
        <w:br w:type="page"/>
      </w:r>
    </w:p>
    <w:p w14:paraId="723B160F" w14:textId="604E2AA9" w:rsidR="006C048C" w:rsidRPr="00824D60" w:rsidRDefault="005F41BB" w:rsidP="00B96941">
      <w:pPr>
        <w:jc w:val="both"/>
        <w:rPr>
          <w:b/>
        </w:rPr>
      </w:pPr>
      <w:r w:rsidRPr="00824D60">
        <w:rPr>
          <w:b/>
        </w:rPr>
        <w:lastRenderedPageBreak/>
        <w:t>20/</w:t>
      </w:r>
      <w:r w:rsidR="00824D60" w:rsidRPr="00824D60">
        <w:rPr>
          <w:b/>
        </w:rPr>
        <w:t>0969r3 (Bandwidth Indication for EHT PPDU, Ross Yu, Huawei)</w:t>
      </w:r>
    </w:p>
    <w:p w14:paraId="15C5CCCA" w14:textId="77777777" w:rsidR="00824D60" w:rsidRDefault="00824D60" w:rsidP="00B96941">
      <w:pPr>
        <w:jc w:val="both"/>
      </w:pPr>
    </w:p>
    <w:p w14:paraId="7912AEE6" w14:textId="09866CD2" w:rsidR="00824D60" w:rsidRDefault="00824D60" w:rsidP="00B96941">
      <w:pPr>
        <w:jc w:val="both"/>
      </w:pPr>
      <w:r>
        <w:t>SP#1</w:t>
      </w:r>
    </w:p>
    <w:p w14:paraId="58C20473" w14:textId="77777777" w:rsidR="00824D60" w:rsidRDefault="00824D60" w:rsidP="00824D60">
      <w:pPr>
        <w:jc w:val="both"/>
      </w:pPr>
    </w:p>
    <w:p w14:paraId="6FBD06E1" w14:textId="77777777" w:rsidR="00824D60" w:rsidRDefault="00824D60" w:rsidP="00824D60">
      <w:pPr>
        <w:jc w:val="both"/>
        <w:rPr>
          <w:lang w:val="en-US"/>
        </w:rPr>
      </w:pPr>
      <w:r w:rsidRPr="00824D60">
        <w:rPr>
          <w:lang w:val="en-US"/>
        </w:rPr>
        <w:t xml:space="preserve">Do you agree to add the </w:t>
      </w:r>
      <w:r>
        <w:rPr>
          <w:lang w:val="en-US"/>
        </w:rPr>
        <w:t>following text in the TGbe SFD:</w:t>
      </w:r>
    </w:p>
    <w:p w14:paraId="628B006B" w14:textId="41BDD289" w:rsidR="00824D60" w:rsidRPr="00824D60" w:rsidRDefault="00824D60" w:rsidP="00824D60">
      <w:pPr>
        <w:pStyle w:val="ListParagraph"/>
        <w:numPr>
          <w:ilvl w:val="0"/>
          <w:numId w:val="134"/>
        </w:numPr>
        <w:jc w:val="both"/>
        <w:rPr>
          <w:lang w:val="en-US"/>
        </w:rPr>
      </w:pPr>
      <w:r w:rsidRPr="00824D60">
        <w:rPr>
          <w:lang w:val="en-US"/>
        </w:rPr>
        <w:t>Within one EHT PPDU, BW field in U-SIG shall indicate the same PPDU bandwidth across different 80MHz segments.</w:t>
      </w:r>
    </w:p>
    <w:p w14:paraId="22624D99" w14:textId="77777777" w:rsidR="00824D60" w:rsidRDefault="00824D60" w:rsidP="00824D60">
      <w:pPr>
        <w:jc w:val="both"/>
        <w:rPr>
          <w:lang w:val="en-US"/>
        </w:rPr>
      </w:pPr>
    </w:p>
    <w:p w14:paraId="09658F2B" w14:textId="78054E41" w:rsidR="00824D60" w:rsidRDefault="00824D60" w:rsidP="00824D60">
      <w:pPr>
        <w:jc w:val="both"/>
        <w:rPr>
          <w:szCs w:val="22"/>
        </w:rPr>
      </w:pPr>
      <w:r w:rsidRPr="007D2339">
        <w:rPr>
          <w:szCs w:val="22"/>
          <w:highlight w:val="green"/>
        </w:rPr>
        <w:t>Y/N/A: 3</w:t>
      </w:r>
      <w:r>
        <w:rPr>
          <w:szCs w:val="22"/>
          <w:highlight w:val="green"/>
        </w:rPr>
        <w:t>7</w:t>
      </w:r>
      <w:r w:rsidRPr="007D2339">
        <w:rPr>
          <w:szCs w:val="22"/>
          <w:highlight w:val="green"/>
        </w:rPr>
        <w:t>/</w:t>
      </w:r>
      <w:r>
        <w:rPr>
          <w:szCs w:val="22"/>
          <w:highlight w:val="green"/>
        </w:rPr>
        <w:t>0</w:t>
      </w:r>
      <w:r w:rsidRPr="007D2339">
        <w:rPr>
          <w:szCs w:val="22"/>
          <w:highlight w:val="green"/>
        </w:rPr>
        <w:t>/</w:t>
      </w:r>
      <w:r>
        <w:rPr>
          <w:szCs w:val="22"/>
          <w:highlight w:val="green"/>
        </w:rPr>
        <w:t>4</w:t>
      </w:r>
    </w:p>
    <w:p w14:paraId="18320E22" w14:textId="691CC8EE" w:rsidR="00824D60" w:rsidRPr="005E0A73" w:rsidRDefault="00824D60" w:rsidP="00824D60">
      <w:pPr>
        <w:jc w:val="both"/>
        <w:rPr>
          <w:b/>
          <w:i/>
          <w:szCs w:val="22"/>
        </w:rPr>
      </w:pPr>
      <w:r>
        <w:rPr>
          <w:b/>
          <w:szCs w:val="22"/>
        </w:rPr>
        <w:t>Straw poll #142</w:t>
      </w:r>
      <w:r w:rsidRPr="005E0A73">
        <w:rPr>
          <w:b/>
          <w:szCs w:val="22"/>
        </w:rPr>
        <w:t xml:space="preserve"> </w:t>
      </w:r>
      <w:r>
        <w:rPr>
          <w:b/>
          <w:i/>
          <w:szCs w:val="22"/>
        </w:rPr>
        <w:t>[#SP142</w:t>
      </w:r>
      <w:r w:rsidRPr="005E0A73">
        <w:rPr>
          <w:b/>
          <w:i/>
          <w:szCs w:val="22"/>
        </w:rPr>
        <w:t>]</w:t>
      </w:r>
    </w:p>
    <w:p w14:paraId="05B036C8" w14:textId="77777777" w:rsidR="00824D60" w:rsidRDefault="00824D60" w:rsidP="00824D60">
      <w:pPr>
        <w:jc w:val="both"/>
      </w:pPr>
    </w:p>
    <w:p w14:paraId="7E134ECC" w14:textId="4C5242F2" w:rsidR="001835B4" w:rsidRDefault="001835B4" w:rsidP="00824D60">
      <w:pPr>
        <w:jc w:val="both"/>
      </w:pPr>
      <w:r>
        <w:t xml:space="preserve">Reference: </w:t>
      </w:r>
      <w:r w:rsidR="00107345">
        <w:t xml:space="preserve"> </w:t>
      </w:r>
      <w:r w:rsidR="00107345" w:rsidRPr="00107345">
        <w:t>11-20-1093-02-00be-minutes-for-tgbe-phy-ad-hoc-cc-july-to-sept-2020</w:t>
      </w:r>
    </w:p>
    <w:p w14:paraId="08889BBD" w14:textId="0EE94A0E" w:rsidR="00B143AA" w:rsidRPr="005758D1" w:rsidRDefault="00B143AA" w:rsidP="00B143AA">
      <w:pPr>
        <w:pStyle w:val="Heading2"/>
        <w:rPr>
          <w:u w:val="none"/>
          <w:lang w:val="en-US"/>
        </w:rPr>
      </w:pPr>
      <w:bookmarkStart w:id="2093" w:name="_Toc47082185"/>
      <w:r>
        <w:rPr>
          <w:u w:val="none"/>
          <w:lang w:val="en-US"/>
        </w:rPr>
        <w:t>July 27 (MAC):  1</w:t>
      </w:r>
      <w:r w:rsidRPr="005758D1">
        <w:rPr>
          <w:u w:val="none"/>
          <w:lang w:val="en-US"/>
        </w:rPr>
        <w:t xml:space="preserve"> </w:t>
      </w:r>
      <w:r>
        <w:rPr>
          <w:u w:val="none"/>
          <w:lang w:val="en-US"/>
        </w:rPr>
        <w:t>SP</w:t>
      </w:r>
      <w:bookmarkEnd w:id="2093"/>
    </w:p>
    <w:p w14:paraId="5E065789" w14:textId="77777777" w:rsidR="00B143AA" w:rsidRDefault="00B143AA" w:rsidP="00824D60">
      <w:pPr>
        <w:jc w:val="both"/>
      </w:pPr>
    </w:p>
    <w:p w14:paraId="4B82FA5C" w14:textId="673D7CA5" w:rsidR="00B143AA" w:rsidRPr="007B6F92" w:rsidRDefault="00B143AA" w:rsidP="00824D60">
      <w:pPr>
        <w:jc w:val="both"/>
        <w:rPr>
          <w:b/>
        </w:rPr>
      </w:pPr>
      <w:r w:rsidRPr="007B6F92">
        <w:rPr>
          <w:b/>
        </w:rPr>
        <w:t>20/</w:t>
      </w:r>
      <w:r w:rsidR="008E0A85" w:rsidRPr="007B6F92">
        <w:rPr>
          <w:b/>
        </w:rPr>
        <w:t>0843r1 (</w:t>
      </w:r>
      <w:r w:rsidR="007B6F92" w:rsidRPr="007B6F92">
        <w:rPr>
          <w:b/>
        </w:rPr>
        <w:t>MLO BSS Information Transmission with and without Multiple BSSID, Liwen Chu, NXP)</w:t>
      </w:r>
    </w:p>
    <w:p w14:paraId="6824CF9C" w14:textId="77777777" w:rsidR="007B6F92" w:rsidRDefault="007B6F92" w:rsidP="00824D60">
      <w:pPr>
        <w:jc w:val="both"/>
      </w:pPr>
    </w:p>
    <w:p w14:paraId="5D72EDAC" w14:textId="1369EE3C" w:rsidR="007B6F92" w:rsidRDefault="007B6F92" w:rsidP="00824D60">
      <w:pPr>
        <w:jc w:val="both"/>
      </w:pPr>
      <w:r>
        <w:t>SP#1</w:t>
      </w:r>
    </w:p>
    <w:p w14:paraId="71C262F5" w14:textId="77777777" w:rsidR="00B143AA" w:rsidRDefault="00B143AA" w:rsidP="00824D60">
      <w:pPr>
        <w:jc w:val="both"/>
      </w:pPr>
    </w:p>
    <w:p w14:paraId="6E1A373F" w14:textId="77777777" w:rsidR="005023F6" w:rsidRDefault="005023F6" w:rsidP="00824D60">
      <w:pPr>
        <w:jc w:val="both"/>
      </w:pPr>
      <w:r w:rsidRPr="005023F6">
        <w:t xml:space="preserve">Do you support to </w:t>
      </w:r>
      <w:r>
        <w:t xml:space="preserve">add the following text in R1? </w:t>
      </w:r>
    </w:p>
    <w:p w14:paraId="6DCB775B" w14:textId="77777777" w:rsidR="005023F6" w:rsidRDefault="005023F6" w:rsidP="005023F6">
      <w:pPr>
        <w:pStyle w:val="ListParagraph"/>
        <w:numPr>
          <w:ilvl w:val="0"/>
          <w:numId w:val="134"/>
        </w:numPr>
        <w:jc w:val="both"/>
      </w:pPr>
      <w:r>
        <w:t>T</w:t>
      </w:r>
      <w:r w:rsidRPr="005023F6">
        <w:t xml:space="preserve">he reported AP’s profile in the ML element in Association Response frame shall carry the following information if the reported AP is a non-transmitted BSSID: the non-transmitted BSSID index, the MaxBSSID Indicator? </w:t>
      </w:r>
    </w:p>
    <w:p w14:paraId="336B8DE5" w14:textId="31AEC59C" w:rsidR="007B6F92" w:rsidRDefault="005023F6" w:rsidP="005023F6">
      <w:pPr>
        <w:pStyle w:val="ListParagraph"/>
        <w:numPr>
          <w:ilvl w:val="1"/>
          <w:numId w:val="134"/>
        </w:numPr>
        <w:jc w:val="both"/>
      </w:pPr>
      <w:r w:rsidRPr="005023F6">
        <w:t>Signaling TBD</w:t>
      </w:r>
    </w:p>
    <w:p w14:paraId="698CFD2E" w14:textId="77777777" w:rsidR="00B143AA" w:rsidRDefault="00B143AA" w:rsidP="00824D60">
      <w:pPr>
        <w:jc w:val="both"/>
      </w:pPr>
    </w:p>
    <w:p w14:paraId="08A0A464" w14:textId="18E76986" w:rsidR="005023F6" w:rsidRDefault="005023F6" w:rsidP="00824D60">
      <w:pPr>
        <w:jc w:val="both"/>
      </w:pPr>
      <w:r w:rsidRPr="005023F6">
        <w:rPr>
          <w:highlight w:val="red"/>
        </w:rPr>
        <w:t>Y/N/A: 29/12/26</w:t>
      </w:r>
    </w:p>
    <w:p w14:paraId="6562C333" w14:textId="77777777" w:rsidR="005023F6" w:rsidRDefault="005023F6" w:rsidP="00824D60">
      <w:pPr>
        <w:jc w:val="both"/>
      </w:pPr>
    </w:p>
    <w:p w14:paraId="0BF954A8" w14:textId="77B419CE" w:rsidR="00B143AA" w:rsidRDefault="00B143AA" w:rsidP="00B143AA">
      <w:pPr>
        <w:jc w:val="both"/>
      </w:pPr>
      <w:r>
        <w:t xml:space="preserve">Reference:  </w:t>
      </w:r>
      <w:r w:rsidRPr="00B143AA">
        <w:t>11-20-1079-05-00be-minutes-for-tgbe-mac-ad-hoc-teleconferences-in-july-and-september-2020</w:t>
      </w:r>
    </w:p>
    <w:p w14:paraId="5D02EEB0" w14:textId="74FF4B1C" w:rsidR="008E7E9C" w:rsidRPr="005758D1" w:rsidRDefault="008E7E9C" w:rsidP="008E7E9C">
      <w:pPr>
        <w:pStyle w:val="Heading2"/>
        <w:rPr>
          <w:u w:val="none"/>
          <w:lang w:val="en-US"/>
        </w:rPr>
      </w:pPr>
      <w:bookmarkStart w:id="2094" w:name="_Toc47082186"/>
      <w:r>
        <w:rPr>
          <w:u w:val="none"/>
          <w:lang w:val="en-US"/>
        </w:rPr>
        <w:t xml:space="preserve">July 27 (PHY):  </w:t>
      </w:r>
      <w:r w:rsidR="00942B37">
        <w:rPr>
          <w:u w:val="none"/>
          <w:lang w:val="en-US"/>
        </w:rPr>
        <w:t>10</w:t>
      </w:r>
      <w:r w:rsidRPr="005758D1">
        <w:rPr>
          <w:u w:val="none"/>
          <w:lang w:val="en-US"/>
        </w:rPr>
        <w:t xml:space="preserve"> </w:t>
      </w:r>
      <w:r>
        <w:rPr>
          <w:u w:val="none"/>
          <w:lang w:val="en-US"/>
        </w:rPr>
        <w:t>SPs</w:t>
      </w:r>
      <w:bookmarkEnd w:id="2094"/>
    </w:p>
    <w:p w14:paraId="4F00A792" w14:textId="77777777" w:rsidR="008E7E9C" w:rsidRDefault="008E7E9C" w:rsidP="00B143AA">
      <w:pPr>
        <w:jc w:val="both"/>
      </w:pPr>
    </w:p>
    <w:p w14:paraId="2395768A" w14:textId="1BA37F39" w:rsidR="008E7E9C" w:rsidRPr="00722643" w:rsidRDefault="008E7E9C" w:rsidP="00B143AA">
      <w:pPr>
        <w:jc w:val="both"/>
        <w:rPr>
          <w:b/>
        </w:rPr>
      </w:pPr>
      <w:r w:rsidRPr="00722643">
        <w:rPr>
          <w:b/>
        </w:rPr>
        <w:t>20/</w:t>
      </w:r>
      <w:r w:rsidR="00E93842" w:rsidRPr="00722643">
        <w:rPr>
          <w:b/>
        </w:rPr>
        <w:t>0961r0 (Pilot mapping and sequences for data section in 11be, Jinyoung Chun, LGE)</w:t>
      </w:r>
    </w:p>
    <w:p w14:paraId="73DDB632" w14:textId="77777777" w:rsidR="00E93842" w:rsidRDefault="00E93842" w:rsidP="00B143AA">
      <w:pPr>
        <w:jc w:val="both"/>
      </w:pPr>
    </w:p>
    <w:p w14:paraId="6478B276" w14:textId="77777777" w:rsidR="005769A2" w:rsidRDefault="00E93842" w:rsidP="00B143AA">
      <w:pPr>
        <w:jc w:val="both"/>
      </w:pPr>
      <w:r>
        <w:t>SP</w:t>
      </w:r>
      <w:r w:rsidR="005769A2">
        <w:t>#1</w:t>
      </w:r>
    </w:p>
    <w:p w14:paraId="0C7D2EAB" w14:textId="77777777" w:rsidR="005769A2" w:rsidRDefault="005769A2" w:rsidP="00B143AA">
      <w:pPr>
        <w:jc w:val="both"/>
      </w:pPr>
    </w:p>
    <w:p w14:paraId="431C50C6" w14:textId="1A348B74" w:rsidR="005769A2" w:rsidRDefault="005769A2" w:rsidP="00B143AA">
      <w:pPr>
        <w:jc w:val="both"/>
      </w:pPr>
      <w:r w:rsidRPr="005769A2">
        <w:t>Do you support that all 802.11be PPDUs use single stream pilo</w:t>
      </w:r>
      <w:r w:rsidR="00803EE5">
        <w:t xml:space="preserve">ts in the data section for SU, </w:t>
      </w:r>
      <w:r w:rsidRPr="005769A2">
        <w:t>DL/UL OFDMA as well as DL/UL MU-MIMO transmissions?</w:t>
      </w:r>
    </w:p>
    <w:p w14:paraId="55507FD8" w14:textId="77777777" w:rsidR="008E7E9C" w:rsidRDefault="008E7E9C" w:rsidP="00B143AA">
      <w:pPr>
        <w:jc w:val="both"/>
      </w:pPr>
    </w:p>
    <w:p w14:paraId="506CC7F9" w14:textId="76D70B1E" w:rsidR="005769A2" w:rsidRDefault="005769A2" w:rsidP="005769A2">
      <w:pPr>
        <w:jc w:val="both"/>
        <w:rPr>
          <w:szCs w:val="22"/>
        </w:rPr>
      </w:pPr>
      <w:r w:rsidRPr="007D2339">
        <w:rPr>
          <w:szCs w:val="22"/>
          <w:highlight w:val="green"/>
        </w:rPr>
        <w:t>Y/N/A: 3</w:t>
      </w:r>
      <w:r w:rsidR="00400E40">
        <w:rPr>
          <w:szCs w:val="22"/>
          <w:highlight w:val="green"/>
        </w:rPr>
        <w:t>4</w:t>
      </w:r>
      <w:r w:rsidRPr="007D2339">
        <w:rPr>
          <w:szCs w:val="22"/>
          <w:highlight w:val="green"/>
        </w:rPr>
        <w:t>/</w:t>
      </w:r>
      <w:r w:rsidR="00400E40">
        <w:rPr>
          <w:szCs w:val="22"/>
          <w:highlight w:val="green"/>
        </w:rPr>
        <w:t>0</w:t>
      </w:r>
      <w:r w:rsidRPr="007D2339">
        <w:rPr>
          <w:szCs w:val="22"/>
          <w:highlight w:val="green"/>
        </w:rPr>
        <w:t>/</w:t>
      </w:r>
      <w:r w:rsidR="00400E40">
        <w:rPr>
          <w:szCs w:val="22"/>
          <w:highlight w:val="green"/>
        </w:rPr>
        <w:t>3</w:t>
      </w:r>
    </w:p>
    <w:p w14:paraId="78408866" w14:textId="67EC1948" w:rsidR="005769A2" w:rsidRPr="005E0A73" w:rsidRDefault="005769A2" w:rsidP="005769A2">
      <w:pPr>
        <w:jc w:val="both"/>
        <w:rPr>
          <w:b/>
          <w:i/>
          <w:szCs w:val="22"/>
        </w:rPr>
      </w:pPr>
      <w:r>
        <w:rPr>
          <w:b/>
          <w:szCs w:val="22"/>
        </w:rPr>
        <w:t>Straw poll #143</w:t>
      </w:r>
      <w:r w:rsidRPr="005E0A73">
        <w:rPr>
          <w:b/>
          <w:szCs w:val="22"/>
        </w:rPr>
        <w:t xml:space="preserve"> </w:t>
      </w:r>
      <w:r>
        <w:rPr>
          <w:b/>
          <w:i/>
          <w:szCs w:val="22"/>
        </w:rPr>
        <w:t>[#SP143</w:t>
      </w:r>
      <w:r w:rsidRPr="005E0A73">
        <w:rPr>
          <w:b/>
          <w:i/>
          <w:szCs w:val="22"/>
        </w:rPr>
        <w:t>]</w:t>
      </w:r>
    </w:p>
    <w:p w14:paraId="4762C64E" w14:textId="77777777" w:rsidR="005769A2" w:rsidRDefault="005769A2" w:rsidP="00B143AA">
      <w:pPr>
        <w:jc w:val="both"/>
      </w:pPr>
    </w:p>
    <w:p w14:paraId="4DB5AFB8" w14:textId="77777777" w:rsidR="008E7E9C" w:rsidRDefault="008E7E9C" w:rsidP="00B143AA">
      <w:pPr>
        <w:jc w:val="both"/>
      </w:pPr>
    </w:p>
    <w:p w14:paraId="58067795" w14:textId="77777777" w:rsidR="00803EE5" w:rsidRDefault="00803EE5" w:rsidP="00803EE5">
      <w:pPr>
        <w:jc w:val="both"/>
      </w:pPr>
      <w:r>
        <w:t>SP#2</w:t>
      </w:r>
    </w:p>
    <w:p w14:paraId="492FC537" w14:textId="77777777" w:rsidR="00803EE5" w:rsidRDefault="00803EE5" w:rsidP="00803EE5">
      <w:pPr>
        <w:jc w:val="both"/>
      </w:pPr>
    </w:p>
    <w:p w14:paraId="4A746777" w14:textId="0B26666D" w:rsidR="00803EE5" w:rsidRDefault="00803EE5" w:rsidP="00803EE5">
      <w:pPr>
        <w:jc w:val="both"/>
        <w:rPr>
          <w:bCs/>
        </w:rPr>
      </w:pPr>
      <w:r w:rsidRPr="00803EE5">
        <w:rPr>
          <w:bCs/>
        </w:rPr>
        <w:t>Do you support that 11be pilot values are shifted on pilot tones in the data section from symbol to symbol for each RU, same as 11ax?</w:t>
      </w:r>
    </w:p>
    <w:p w14:paraId="375BE983" w14:textId="77777777" w:rsidR="00803EE5" w:rsidRDefault="00803EE5" w:rsidP="00803EE5">
      <w:pPr>
        <w:jc w:val="both"/>
        <w:rPr>
          <w:bCs/>
        </w:rPr>
      </w:pPr>
    </w:p>
    <w:p w14:paraId="5F00DC4B" w14:textId="4E142BA8" w:rsidR="00803EE5" w:rsidRDefault="00FA0177" w:rsidP="00803EE5">
      <w:pPr>
        <w:jc w:val="both"/>
        <w:rPr>
          <w:szCs w:val="22"/>
        </w:rPr>
      </w:pPr>
      <w:r>
        <w:rPr>
          <w:szCs w:val="22"/>
          <w:highlight w:val="green"/>
        </w:rPr>
        <w:t>Y/N/A: 41</w:t>
      </w:r>
      <w:r w:rsidR="00803EE5" w:rsidRPr="007D2339">
        <w:rPr>
          <w:szCs w:val="22"/>
          <w:highlight w:val="green"/>
        </w:rPr>
        <w:t>/</w:t>
      </w:r>
      <w:r w:rsidR="00803EE5">
        <w:rPr>
          <w:szCs w:val="22"/>
          <w:highlight w:val="green"/>
        </w:rPr>
        <w:t>0</w:t>
      </w:r>
      <w:r w:rsidR="00803EE5" w:rsidRPr="007D2339">
        <w:rPr>
          <w:szCs w:val="22"/>
          <w:highlight w:val="green"/>
        </w:rPr>
        <w:t>/</w:t>
      </w:r>
      <w:r>
        <w:rPr>
          <w:szCs w:val="22"/>
          <w:highlight w:val="green"/>
        </w:rPr>
        <w:t>1</w:t>
      </w:r>
    </w:p>
    <w:p w14:paraId="3F1005C8" w14:textId="679DF81F" w:rsidR="00803EE5" w:rsidRPr="005E0A73" w:rsidRDefault="00803EE5" w:rsidP="00803EE5">
      <w:pPr>
        <w:jc w:val="both"/>
        <w:rPr>
          <w:b/>
          <w:i/>
          <w:szCs w:val="22"/>
        </w:rPr>
      </w:pPr>
      <w:r>
        <w:rPr>
          <w:b/>
          <w:szCs w:val="22"/>
        </w:rPr>
        <w:t>Straw poll #144</w:t>
      </w:r>
      <w:r w:rsidRPr="005E0A73">
        <w:rPr>
          <w:b/>
          <w:szCs w:val="22"/>
        </w:rPr>
        <w:t xml:space="preserve"> </w:t>
      </w:r>
      <w:r>
        <w:rPr>
          <w:b/>
          <w:i/>
          <w:szCs w:val="22"/>
        </w:rPr>
        <w:t>[#SP144</w:t>
      </w:r>
      <w:r w:rsidRPr="005E0A73">
        <w:rPr>
          <w:b/>
          <w:i/>
          <w:szCs w:val="22"/>
        </w:rPr>
        <w:t>]</w:t>
      </w:r>
    </w:p>
    <w:p w14:paraId="3F82ED0E" w14:textId="2656D214" w:rsidR="00B00F6B" w:rsidRDefault="00B00F6B">
      <w:r>
        <w:br w:type="page"/>
      </w:r>
    </w:p>
    <w:p w14:paraId="11FC26D9" w14:textId="6915FE9D" w:rsidR="00A66CCD" w:rsidRDefault="00A66CCD" w:rsidP="00A66CCD">
      <w:pPr>
        <w:jc w:val="both"/>
      </w:pPr>
      <w:r>
        <w:lastRenderedPageBreak/>
        <w:t>SP#3</w:t>
      </w:r>
    </w:p>
    <w:p w14:paraId="6E86783F" w14:textId="77777777" w:rsidR="00A66CCD" w:rsidRDefault="00A66CCD" w:rsidP="00A66CCD">
      <w:pPr>
        <w:jc w:val="both"/>
      </w:pPr>
    </w:p>
    <w:p w14:paraId="06A00724" w14:textId="50FFC65B" w:rsidR="00A66CCD" w:rsidRDefault="00A66CCD" w:rsidP="00A66CCD">
      <w:pPr>
        <w:jc w:val="both"/>
      </w:pPr>
      <w:r>
        <w:t>Do you support to define pilot mapping and values as below in 11be?</w:t>
      </w:r>
    </w:p>
    <w:p w14:paraId="443EB4B6" w14:textId="0BD5CD8A" w:rsidR="00A66CCD" w:rsidRDefault="00A66CCD" w:rsidP="00042DBC">
      <w:pPr>
        <w:pStyle w:val="ListParagraph"/>
        <w:numPr>
          <w:ilvl w:val="0"/>
          <w:numId w:val="134"/>
        </w:numPr>
        <w:jc w:val="both"/>
      </w:pPr>
      <w:r>
        <w:t>For all size of RUs under 2*996-tone RU, pilot mapping and values of 11ax are reused.</w:t>
      </w:r>
    </w:p>
    <w:p w14:paraId="34A792A5" w14:textId="624E1109" w:rsidR="00A66CCD" w:rsidRDefault="00A66CCD" w:rsidP="00042DBC">
      <w:pPr>
        <w:pStyle w:val="ListParagraph"/>
        <w:numPr>
          <w:ilvl w:val="0"/>
          <w:numId w:val="134"/>
        </w:numPr>
        <w:jc w:val="both"/>
      </w:pPr>
      <w:r>
        <w:t>For 3*996-tone RU, pilot mapping and values for 996-tone RU are triplicated</w:t>
      </w:r>
    </w:p>
    <w:p w14:paraId="1BB18655" w14:textId="23AEE981" w:rsidR="00A66CCD" w:rsidRDefault="00A66CCD" w:rsidP="00042DBC">
      <w:pPr>
        <w:pStyle w:val="ListParagraph"/>
        <w:numPr>
          <w:ilvl w:val="0"/>
          <w:numId w:val="134"/>
        </w:numPr>
        <w:jc w:val="both"/>
      </w:pPr>
      <w:r>
        <w:t>For 4*996-tone RU, pilot mapping and values for 2*996-tone RU are duplicated</w:t>
      </w:r>
    </w:p>
    <w:p w14:paraId="6BC60116" w14:textId="714B59FF" w:rsidR="00803EE5" w:rsidRPr="00803EE5" w:rsidRDefault="00A66CCD" w:rsidP="00042DBC">
      <w:pPr>
        <w:pStyle w:val="ListParagraph"/>
        <w:numPr>
          <w:ilvl w:val="0"/>
          <w:numId w:val="134"/>
        </w:numPr>
        <w:jc w:val="both"/>
      </w:pPr>
      <w:r>
        <w:t>Pilot mapping and values of RU combinations follow each RU’s.</w:t>
      </w:r>
    </w:p>
    <w:p w14:paraId="6F2406CD" w14:textId="77777777" w:rsidR="00803EE5" w:rsidRDefault="00803EE5" w:rsidP="00B143AA">
      <w:pPr>
        <w:jc w:val="both"/>
      </w:pPr>
    </w:p>
    <w:p w14:paraId="45072342" w14:textId="290DF9D9" w:rsidR="00A66CCD" w:rsidRDefault="00A66CCD" w:rsidP="00A66CCD">
      <w:pPr>
        <w:jc w:val="both"/>
        <w:rPr>
          <w:szCs w:val="22"/>
        </w:rPr>
      </w:pPr>
      <w:r>
        <w:rPr>
          <w:szCs w:val="22"/>
          <w:highlight w:val="green"/>
        </w:rPr>
        <w:t>Y/N/A: 4</w:t>
      </w:r>
      <w:r w:rsidR="00042DBC">
        <w:rPr>
          <w:szCs w:val="22"/>
          <w:highlight w:val="green"/>
        </w:rPr>
        <w:t>4</w:t>
      </w:r>
      <w:r w:rsidRPr="007D2339">
        <w:rPr>
          <w:szCs w:val="22"/>
          <w:highlight w:val="green"/>
        </w:rPr>
        <w:t>/</w:t>
      </w:r>
      <w:r>
        <w:rPr>
          <w:szCs w:val="22"/>
          <w:highlight w:val="green"/>
        </w:rPr>
        <w:t>0</w:t>
      </w:r>
      <w:r w:rsidRPr="007D2339">
        <w:rPr>
          <w:szCs w:val="22"/>
          <w:highlight w:val="green"/>
        </w:rPr>
        <w:t>/</w:t>
      </w:r>
      <w:r w:rsidR="00042DBC">
        <w:rPr>
          <w:szCs w:val="22"/>
          <w:highlight w:val="green"/>
        </w:rPr>
        <w:t>2</w:t>
      </w:r>
    </w:p>
    <w:p w14:paraId="3DE06A53" w14:textId="00A21706" w:rsidR="00A66CCD" w:rsidRPr="005E0A73" w:rsidRDefault="00A66CCD" w:rsidP="00A66CCD">
      <w:pPr>
        <w:jc w:val="both"/>
        <w:rPr>
          <w:b/>
          <w:i/>
          <w:szCs w:val="22"/>
        </w:rPr>
      </w:pPr>
      <w:r>
        <w:rPr>
          <w:b/>
          <w:szCs w:val="22"/>
        </w:rPr>
        <w:t>Straw poll #145</w:t>
      </w:r>
      <w:r w:rsidRPr="005E0A73">
        <w:rPr>
          <w:b/>
          <w:szCs w:val="22"/>
        </w:rPr>
        <w:t xml:space="preserve"> </w:t>
      </w:r>
      <w:r>
        <w:rPr>
          <w:b/>
          <w:i/>
          <w:szCs w:val="22"/>
        </w:rPr>
        <w:t>[#SP145</w:t>
      </w:r>
      <w:r w:rsidRPr="005E0A73">
        <w:rPr>
          <w:b/>
          <w:i/>
          <w:szCs w:val="22"/>
        </w:rPr>
        <w:t>]</w:t>
      </w:r>
    </w:p>
    <w:p w14:paraId="7BD8711A" w14:textId="77777777" w:rsidR="00A66CCD" w:rsidRDefault="00A66CCD" w:rsidP="00B143AA">
      <w:pPr>
        <w:jc w:val="both"/>
      </w:pPr>
    </w:p>
    <w:p w14:paraId="2BE7CFAB" w14:textId="77777777" w:rsidR="00A66CCD" w:rsidRDefault="00A66CCD" w:rsidP="00B143AA">
      <w:pPr>
        <w:jc w:val="both"/>
      </w:pPr>
    </w:p>
    <w:p w14:paraId="0F9B3BB2" w14:textId="1FFB235F" w:rsidR="001B250B" w:rsidRPr="00840437" w:rsidRDefault="001B250B" w:rsidP="00B143AA">
      <w:pPr>
        <w:jc w:val="both"/>
        <w:rPr>
          <w:b/>
        </w:rPr>
      </w:pPr>
      <w:r w:rsidRPr="00840437">
        <w:rPr>
          <w:b/>
        </w:rPr>
        <w:t>20</w:t>
      </w:r>
      <w:r w:rsidR="00840437" w:rsidRPr="00840437">
        <w:rPr>
          <w:b/>
        </w:rPr>
        <w:t>/0962r3 (1x EHT LTF sequence, Jinyoung Chun, LGE)</w:t>
      </w:r>
    </w:p>
    <w:p w14:paraId="3E60BB38" w14:textId="77777777" w:rsidR="00840437" w:rsidRDefault="00840437" w:rsidP="00B143AA">
      <w:pPr>
        <w:jc w:val="both"/>
      </w:pPr>
    </w:p>
    <w:p w14:paraId="084E2049" w14:textId="77777777" w:rsidR="007B6EF2" w:rsidRDefault="00840437" w:rsidP="007B6EF2">
      <w:pPr>
        <w:jc w:val="both"/>
      </w:pPr>
      <w:r>
        <w:t>SP#</w:t>
      </w:r>
      <w:r w:rsidR="007B6EF2">
        <w:t>1</w:t>
      </w:r>
    </w:p>
    <w:p w14:paraId="3F57EB00" w14:textId="77777777" w:rsidR="007B6EF2" w:rsidRDefault="007B6EF2" w:rsidP="007B6EF2">
      <w:pPr>
        <w:jc w:val="both"/>
      </w:pPr>
    </w:p>
    <w:p w14:paraId="36F81C58" w14:textId="77777777" w:rsidR="007B6EF2" w:rsidRDefault="007B6EF2" w:rsidP="007B6EF2">
      <w:pPr>
        <w:jc w:val="both"/>
      </w:pPr>
      <w:r>
        <w:t>Do you agree to add the below text in 11be SFD?</w:t>
      </w:r>
    </w:p>
    <w:p w14:paraId="23281973" w14:textId="67642BD7" w:rsidR="007B6EF2" w:rsidRDefault="007B6EF2" w:rsidP="007B6EF2">
      <w:pPr>
        <w:pStyle w:val="ListParagraph"/>
        <w:numPr>
          <w:ilvl w:val="0"/>
          <w:numId w:val="136"/>
        </w:numPr>
        <w:jc w:val="both"/>
      </w:pPr>
      <w:r>
        <w:t>In a 320MHz transmission using 1x EHT-LTF, the 1x EHT-LTF sequence is given as below.</w:t>
      </w:r>
    </w:p>
    <w:p w14:paraId="546527B1" w14:textId="77777777" w:rsidR="007B6EF2" w:rsidRDefault="007B6EF2" w:rsidP="007B6EF2">
      <w:pPr>
        <w:ind w:left="720"/>
        <w:jc w:val="both"/>
      </w:pPr>
      <w:r w:rsidRPr="007B6EF2">
        <w:rPr>
          <w:i/>
        </w:rPr>
        <w:t>EHTLTF</w:t>
      </w:r>
      <w:r w:rsidRPr="007B6EF2">
        <w:rPr>
          <w:vertAlign w:val="subscript"/>
        </w:rPr>
        <w:t>-2036,2036</w:t>
      </w:r>
      <w:r>
        <w:t>= {</w:t>
      </w:r>
      <w:r w:rsidRPr="007B6EF2">
        <w:rPr>
          <w:i/>
        </w:rPr>
        <w:t>LTF</w:t>
      </w:r>
      <w:r w:rsidRPr="007B6EF2">
        <w:rPr>
          <w:vertAlign w:val="subscript"/>
        </w:rPr>
        <w:t>80MHz_1st_1x</w:t>
      </w:r>
      <w:r>
        <w:t xml:space="preserve">, 0, 0, 0, 0, 0, 0, 0, 0, 0, 0, 0, 0, 0, 0, 0, 0, 0, 0, 0, 0, 0, 0, 0, </w:t>
      </w:r>
      <w:r w:rsidRPr="007B6EF2">
        <w:rPr>
          <w:i/>
        </w:rPr>
        <w:t>LTF</w:t>
      </w:r>
      <w:r w:rsidRPr="007B6EF2">
        <w:rPr>
          <w:vertAlign w:val="subscript"/>
        </w:rPr>
        <w:t>80MHz_2nd_1x</w:t>
      </w:r>
      <w:r>
        <w:t xml:space="preserve">, 0, 0, 0, 0, 0, 0, 0, 0, 0, 0, 0, 0, 0, 0, 0, 0, 0, 0, 0, 0, 0, 0, 0, </w:t>
      </w:r>
      <w:r w:rsidRPr="007B6EF2">
        <w:rPr>
          <w:i/>
        </w:rPr>
        <w:t>LTF</w:t>
      </w:r>
      <w:r w:rsidRPr="007B6EF2">
        <w:rPr>
          <w:vertAlign w:val="subscript"/>
        </w:rPr>
        <w:t>80MHz_3rd_1x</w:t>
      </w:r>
      <w:r>
        <w:t xml:space="preserve">, 0, 0, 0, 0, 0, 0, 0, 0, 0, 0, 0, 0, 0, 0, 0, 0, 0, 0, 0, 0, 0, 0, 0, </w:t>
      </w:r>
      <w:r w:rsidRPr="007B6EF2">
        <w:rPr>
          <w:i/>
        </w:rPr>
        <w:t>LTF</w:t>
      </w:r>
      <w:r w:rsidRPr="007B6EF2">
        <w:rPr>
          <w:vertAlign w:val="subscript"/>
        </w:rPr>
        <w:t>80MHz_4th_1x</w:t>
      </w:r>
      <w:r>
        <w:t>}</w:t>
      </w:r>
    </w:p>
    <w:p w14:paraId="47B0A61D" w14:textId="77777777" w:rsidR="007B6EF2" w:rsidRDefault="007B6EF2" w:rsidP="007B6EF2">
      <w:pPr>
        <w:ind w:left="720"/>
        <w:jc w:val="both"/>
      </w:pPr>
      <w:r w:rsidRPr="007B6EF2">
        <w:rPr>
          <w:i/>
        </w:rPr>
        <w:t>LTF</w:t>
      </w:r>
      <w:r w:rsidRPr="007B6EF2">
        <w:rPr>
          <w:vertAlign w:val="subscript"/>
        </w:rPr>
        <w:t>80MHz_1st_1x</w:t>
      </w:r>
      <w:r>
        <w:t xml:space="preserve"> = { </w:t>
      </w:r>
      <w:r w:rsidRPr="007B6EF2">
        <w:rPr>
          <w:i/>
        </w:rPr>
        <w:t>LTF</w:t>
      </w:r>
      <w:r w:rsidRPr="007B6EF2">
        <w:rPr>
          <w:vertAlign w:val="subscript"/>
        </w:rPr>
        <w:t>80MHz_left_1x</w:t>
      </w:r>
      <w:r>
        <w:t xml:space="preserve">, 0, </w:t>
      </w:r>
      <w:r w:rsidRPr="007B6EF2">
        <w:rPr>
          <w:i/>
        </w:rPr>
        <w:t>LTF</w:t>
      </w:r>
      <w:r w:rsidRPr="007B6EF2">
        <w:rPr>
          <w:vertAlign w:val="subscript"/>
        </w:rPr>
        <w:t>80MHz_right_1x</w:t>
      </w:r>
      <w:r>
        <w:t>}</w:t>
      </w:r>
    </w:p>
    <w:p w14:paraId="5EE18731" w14:textId="77777777" w:rsidR="007B6EF2" w:rsidRDefault="007B6EF2" w:rsidP="007B6EF2">
      <w:pPr>
        <w:ind w:left="720"/>
        <w:jc w:val="both"/>
      </w:pPr>
      <w:r w:rsidRPr="007B6EF2">
        <w:rPr>
          <w:i/>
        </w:rPr>
        <w:t>LTF</w:t>
      </w:r>
      <w:r w:rsidRPr="007B6EF2">
        <w:rPr>
          <w:vertAlign w:val="subscript"/>
        </w:rPr>
        <w:t>80MHz_2nd_1x</w:t>
      </w:r>
      <w:r>
        <w:t xml:space="preserve"> = { </w:t>
      </w:r>
      <w:r w:rsidRPr="007B6EF2">
        <w:rPr>
          <w:i/>
        </w:rPr>
        <w:t>LTF</w:t>
      </w:r>
      <w:r w:rsidRPr="007B6EF2">
        <w:rPr>
          <w:vertAlign w:val="subscript"/>
        </w:rPr>
        <w:t>80MHz_left_1x</w:t>
      </w:r>
      <w:r>
        <w:t xml:space="preserve">, 0, </w:t>
      </w:r>
      <w:r w:rsidRPr="007B6EF2">
        <w:rPr>
          <w:i/>
        </w:rPr>
        <w:t>LTF</w:t>
      </w:r>
      <w:r w:rsidRPr="007B6EF2">
        <w:rPr>
          <w:vertAlign w:val="subscript"/>
        </w:rPr>
        <w:t>80MHz_right_1x</w:t>
      </w:r>
      <w:r>
        <w:t>}</w:t>
      </w:r>
    </w:p>
    <w:p w14:paraId="0D0C48C8" w14:textId="77777777" w:rsidR="007B6EF2" w:rsidRDefault="007B6EF2" w:rsidP="007B6EF2">
      <w:pPr>
        <w:ind w:left="720"/>
        <w:jc w:val="both"/>
      </w:pPr>
      <w:r w:rsidRPr="007B6EF2">
        <w:rPr>
          <w:i/>
        </w:rPr>
        <w:t>LTF</w:t>
      </w:r>
      <w:r w:rsidRPr="007B6EF2">
        <w:rPr>
          <w:vertAlign w:val="subscript"/>
        </w:rPr>
        <w:t>80MHz_3rd_1x</w:t>
      </w:r>
      <w:r>
        <w:t xml:space="preserve"> = { -</w:t>
      </w:r>
      <w:r w:rsidRPr="007B6EF2">
        <w:rPr>
          <w:i/>
        </w:rPr>
        <w:t>LTF</w:t>
      </w:r>
      <w:r w:rsidRPr="007B6EF2">
        <w:rPr>
          <w:vertAlign w:val="subscript"/>
        </w:rPr>
        <w:t>80MHz_left_1x</w:t>
      </w:r>
      <w:r>
        <w:t>, 0, -</w:t>
      </w:r>
      <w:r w:rsidRPr="007B6EF2">
        <w:rPr>
          <w:i/>
        </w:rPr>
        <w:t>LTF</w:t>
      </w:r>
      <w:r w:rsidRPr="007B6EF2">
        <w:rPr>
          <w:vertAlign w:val="subscript"/>
        </w:rPr>
        <w:t>80MHz_right_1x</w:t>
      </w:r>
      <w:r>
        <w:t>}</w:t>
      </w:r>
    </w:p>
    <w:p w14:paraId="2B50DC4D" w14:textId="77777777" w:rsidR="007B6EF2" w:rsidRDefault="007B6EF2" w:rsidP="007B6EF2">
      <w:pPr>
        <w:ind w:left="720"/>
        <w:jc w:val="both"/>
      </w:pPr>
      <w:r w:rsidRPr="007B6EF2">
        <w:rPr>
          <w:i/>
        </w:rPr>
        <w:t>LTF</w:t>
      </w:r>
      <w:r w:rsidRPr="007B6EF2">
        <w:rPr>
          <w:vertAlign w:val="subscript"/>
        </w:rPr>
        <w:t>80MHz_4th_1x</w:t>
      </w:r>
      <w:r>
        <w:t xml:space="preserve"> = { -</w:t>
      </w:r>
      <w:r w:rsidRPr="007B6EF2">
        <w:rPr>
          <w:i/>
        </w:rPr>
        <w:t>LTF</w:t>
      </w:r>
      <w:r w:rsidRPr="007B6EF2">
        <w:rPr>
          <w:vertAlign w:val="subscript"/>
        </w:rPr>
        <w:t>80MHz_left_1x</w:t>
      </w:r>
      <w:r>
        <w:t>, 0, -</w:t>
      </w:r>
      <w:r w:rsidRPr="007B6EF2">
        <w:rPr>
          <w:i/>
        </w:rPr>
        <w:t>LTF</w:t>
      </w:r>
      <w:r w:rsidRPr="007B6EF2">
        <w:rPr>
          <w:vertAlign w:val="subscript"/>
        </w:rPr>
        <w:t>80MHz_right_1x</w:t>
      </w:r>
      <w:r>
        <w:t>}</w:t>
      </w:r>
    </w:p>
    <w:p w14:paraId="58203FED" w14:textId="77777777" w:rsidR="007B6EF2" w:rsidRDefault="007B6EF2" w:rsidP="007B6EF2">
      <w:pPr>
        <w:ind w:left="720"/>
        <w:jc w:val="both"/>
      </w:pPr>
      <w:r w:rsidRPr="007B6EF2">
        <w:rPr>
          <w:i/>
        </w:rPr>
        <w:t>LTF</w:t>
      </w:r>
      <w:r w:rsidRPr="007B6EF2">
        <w:rPr>
          <w:vertAlign w:val="subscript"/>
        </w:rPr>
        <w:t>80MHz_left_1x</w:t>
      </w:r>
      <w:r>
        <w:t xml:space="preserve"> and </w:t>
      </w:r>
      <w:r w:rsidRPr="007B6EF2">
        <w:rPr>
          <w:i/>
        </w:rPr>
        <w:t>LTF</w:t>
      </w:r>
      <w:r w:rsidRPr="007B6EF2">
        <w:rPr>
          <w:vertAlign w:val="subscript"/>
        </w:rPr>
        <w:t>80MHz_right_1x</w:t>
      </w:r>
      <w:r>
        <w:t xml:space="preserve"> are used as it is in 11ax.</w:t>
      </w:r>
    </w:p>
    <w:p w14:paraId="14A88DD3" w14:textId="77777777" w:rsidR="007B6EF2" w:rsidRDefault="007B6EF2" w:rsidP="00B143AA">
      <w:pPr>
        <w:jc w:val="both"/>
      </w:pPr>
    </w:p>
    <w:p w14:paraId="49D025B6" w14:textId="528C8A47" w:rsidR="002C295B" w:rsidRDefault="002C295B" w:rsidP="002C295B">
      <w:pPr>
        <w:jc w:val="both"/>
        <w:rPr>
          <w:szCs w:val="22"/>
        </w:rPr>
      </w:pPr>
      <w:r w:rsidRPr="002C295B">
        <w:rPr>
          <w:szCs w:val="22"/>
          <w:highlight w:val="green"/>
        </w:rPr>
        <w:t>Y/N/A: 34/0/14</w:t>
      </w:r>
    </w:p>
    <w:p w14:paraId="51439261" w14:textId="475C0674" w:rsidR="002C295B" w:rsidRPr="005E0A73" w:rsidRDefault="002C295B" w:rsidP="002C295B">
      <w:pPr>
        <w:jc w:val="both"/>
        <w:rPr>
          <w:b/>
          <w:i/>
          <w:szCs w:val="22"/>
        </w:rPr>
      </w:pPr>
      <w:r>
        <w:rPr>
          <w:b/>
          <w:szCs w:val="22"/>
        </w:rPr>
        <w:t>Straw poll #146</w:t>
      </w:r>
      <w:r w:rsidRPr="005E0A73">
        <w:rPr>
          <w:b/>
          <w:szCs w:val="22"/>
        </w:rPr>
        <w:t xml:space="preserve"> </w:t>
      </w:r>
      <w:r>
        <w:rPr>
          <w:b/>
          <w:i/>
          <w:szCs w:val="22"/>
        </w:rPr>
        <w:t>[#SP146</w:t>
      </w:r>
      <w:r w:rsidRPr="005E0A73">
        <w:rPr>
          <w:b/>
          <w:i/>
          <w:szCs w:val="22"/>
        </w:rPr>
        <w:t>]</w:t>
      </w:r>
    </w:p>
    <w:p w14:paraId="4B167134" w14:textId="77777777" w:rsidR="00840437" w:rsidRDefault="00840437" w:rsidP="00B143AA">
      <w:pPr>
        <w:jc w:val="both"/>
      </w:pPr>
    </w:p>
    <w:p w14:paraId="01DD81D9" w14:textId="77777777" w:rsidR="00840437" w:rsidRDefault="00840437" w:rsidP="00B143AA">
      <w:pPr>
        <w:jc w:val="both"/>
      </w:pPr>
    </w:p>
    <w:p w14:paraId="06256055" w14:textId="5FD7928C" w:rsidR="00822491" w:rsidRPr="0049701E" w:rsidRDefault="00822491" w:rsidP="00B143AA">
      <w:pPr>
        <w:jc w:val="both"/>
        <w:rPr>
          <w:b/>
        </w:rPr>
      </w:pPr>
      <w:r w:rsidRPr="0049701E">
        <w:rPr>
          <w:b/>
        </w:rPr>
        <w:t>20/0986r</w:t>
      </w:r>
      <w:r w:rsidR="0049701E" w:rsidRPr="0049701E">
        <w:rPr>
          <w:b/>
        </w:rPr>
        <w:t>1</w:t>
      </w:r>
      <w:r w:rsidRPr="0049701E">
        <w:rPr>
          <w:b/>
        </w:rPr>
        <w:t xml:space="preserve"> (</w:t>
      </w:r>
      <w:r w:rsidR="0049701E" w:rsidRPr="0049701E">
        <w:rPr>
          <w:b/>
        </w:rPr>
        <w:t>DCM for range extension in 6GHz LPI band, Jianhan Liu, MediaTek)</w:t>
      </w:r>
    </w:p>
    <w:p w14:paraId="5BBC3F5C" w14:textId="77777777" w:rsidR="0049701E" w:rsidRDefault="0049701E" w:rsidP="00B143AA">
      <w:pPr>
        <w:jc w:val="both"/>
      </w:pPr>
    </w:p>
    <w:p w14:paraId="3485429A" w14:textId="292CA90D" w:rsidR="0049701E" w:rsidRDefault="0049701E" w:rsidP="00B143AA">
      <w:pPr>
        <w:jc w:val="both"/>
      </w:pPr>
      <w:r>
        <w:t>SP#1</w:t>
      </w:r>
    </w:p>
    <w:p w14:paraId="24E9674D" w14:textId="77777777" w:rsidR="0049701E" w:rsidRDefault="0049701E" w:rsidP="00B143AA">
      <w:pPr>
        <w:jc w:val="both"/>
      </w:pPr>
    </w:p>
    <w:p w14:paraId="3207AF4D" w14:textId="77777777" w:rsidR="0049701E" w:rsidRDefault="0049701E" w:rsidP="0049701E">
      <w:pPr>
        <w:jc w:val="both"/>
      </w:pPr>
      <w:r>
        <w:t>Do you agree that DCM+MCS0 for Nss=1 as defined in 11ax is a MCS in 11be?</w:t>
      </w:r>
    </w:p>
    <w:p w14:paraId="56B5335C" w14:textId="77777777" w:rsidR="0049701E" w:rsidRDefault="0049701E" w:rsidP="0049701E">
      <w:pPr>
        <w:pStyle w:val="ListParagraph"/>
        <w:numPr>
          <w:ilvl w:val="0"/>
          <w:numId w:val="136"/>
        </w:numPr>
        <w:jc w:val="both"/>
      </w:pPr>
      <w:r>
        <w:t>The detailed MCS # for DCM+MCS0 is TBD.</w:t>
      </w:r>
    </w:p>
    <w:p w14:paraId="67AB0C5D" w14:textId="00802459" w:rsidR="0049701E" w:rsidRDefault="0049701E" w:rsidP="0049701E">
      <w:pPr>
        <w:pStyle w:val="ListParagraph"/>
        <w:numPr>
          <w:ilvl w:val="0"/>
          <w:numId w:val="136"/>
        </w:numPr>
        <w:jc w:val="both"/>
      </w:pPr>
      <w:r>
        <w:t>This is an R1 feature.</w:t>
      </w:r>
    </w:p>
    <w:p w14:paraId="265C0CB3" w14:textId="77777777" w:rsidR="0049701E" w:rsidRDefault="0049701E" w:rsidP="00B143AA">
      <w:pPr>
        <w:jc w:val="both"/>
      </w:pPr>
    </w:p>
    <w:p w14:paraId="7CD7CD1E" w14:textId="06B8CBD0" w:rsidR="0049701E" w:rsidRDefault="0049701E" w:rsidP="0049701E">
      <w:pPr>
        <w:jc w:val="both"/>
        <w:rPr>
          <w:szCs w:val="22"/>
        </w:rPr>
      </w:pPr>
      <w:r w:rsidRPr="002C295B">
        <w:rPr>
          <w:szCs w:val="22"/>
          <w:highlight w:val="green"/>
        </w:rPr>
        <w:t xml:space="preserve">Y/N/A: </w:t>
      </w:r>
      <w:r w:rsidR="00FD11F3">
        <w:rPr>
          <w:szCs w:val="22"/>
          <w:highlight w:val="green"/>
        </w:rPr>
        <w:t>53</w:t>
      </w:r>
      <w:r w:rsidRPr="002C295B">
        <w:rPr>
          <w:szCs w:val="22"/>
          <w:highlight w:val="green"/>
        </w:rPr>
        <w:t>/0/</w:t>
      </w:r>
      <w:r w:rsidR="00FD11F3">
        <w:rPr>
          <w:szCs w:val="22"/>
          <w:highlight w:val="green"/>
        </w:rPr>
        <w:t>5</w:t>
      </w:r>
    </w:p>
    <w:p w14:paraId="7DE4EB36" w14:textId="66B4DAA4" w:rsidR="0049701E" w:rsidRPr="005E0A73" w:rsidRDefault="0049701E" w:rsidP="0049701E">
      <w:pPr>
        <w:jc w:val="both"/>
        <w:rPr>
          <w:b/>
          <w:i/>
          <w:szCs w:val="22"/>
        </w:rPr>
      </w:pPr>
      <w:r>
        <w:rPr>
          <w:b/>
          <w:szCs w:val="22"/>
        </w:rPr>
        <w:t>Straw poll #147</w:t>
      </w:r>
      <w:r w:rsidRPr="005E0A73">
        <w:rPr>
          <w:b/>
          <w:szCs w:val="22"/>
        </w:rPr>
        <w:t xml:space="preserve"> </w:t>
      </w:r>
      <w:r>
        <w:rPr>
          <w:b/>
          <w:i/>
          <w:szCs w:val="22"/>
        </w:rPr>
        <w:t>[#SP147</w:t>
      </w:r>
      <w:r w:rsidRPr="005E0A73">
        <w:rPr>
          <w:b/>
          <w:i/>
          <w:szCs w:val="22"/>
        </w:rPr>
        <w:t>]</w:t>
      </w:r>
    </w:p>
    <w:p w14:paraId="212911D3" w14:textId="77777777" w:rsidR="00840437" w:rsidRDefault="00840437" w:rsidP="00B143AA">
      <w:pPr>
        <w:jc w:val="both"/>
      </w:pPr>
    </w:p>
    <w:p w14:paraId="095CB23B" w14:textId="77777777" w:rsidR="0049701E" w:rsidRDefault="0049701E" w:rsidP="00B143AA">
      <w:pPr>
        <w:jc w:val="both"/>
      </w:pPr>
    </w:p>
    <w:p w14:paraId="22F48B0F" w14:textId="6E94A526" w:rsidR="00662669" w:rsidRPr="00072C01" w:rsidRDefault="00662669" w:rsidP="00B143AA">
      <w:pPr>
        <w:jc w:val="both"/>
        <w:rPr>
          <w:b/>
        </w:rPr>
      </w:pPr>
      <w:r w:rsidRPr="00072C01">
        <w:rPr>
          <w:b/>
        </w:rPr>
        <w:t>20/1119</w:t>
      </w:r>
      <w:r w:rsidR="00072C01" w:rsidRPr="00072C01">
        <w:rPr>
          <w:b/>
        </w:rPr>
        <w:t>r0 (Remaining TBDs for DCM, Bin Tian, Qualcomm)</w:t>
      </w:r>
    </w:p>
    <w:p w14:paraId="67A2E0BD" w14:textId="77777777" w:rsidR="00072C01" w:rsidRDefault="00072C01" w:rsidP="00B143AA">
      <w:pPr>
        <w:jc w:val="both"/>
      </w:pPr>
    </w:p>
    <w:p w14:paraId="4306B283" w14:textId="2FD80F1D" w:rsidR="00072C01" w:rsidRDefault="00072C01" w:rsidP="00B143AA">
      <w:pPr>
        <w:jc w:val="both"/>
      </w:pPr>
      <w:r>
        <w:t>SP#1</w:t>
      </w:r>
    </w:p>
    <w:p w14:paraId="06A2D528" w14:textId="77777777" w:rsidR="00072C01" w:rsidRDefault="00072C01" w:rsidP="00B143AA">
      <w:pPr>
        <w:jc w:val="both"/>
      </w:pPr>
    </w:p>
    <w:p w14:paraId="4D1721ED" w14:textId="77777777" w:rsidR="0030487A" w:rsidRDefault="0030487A" w:rsidP="0030487A">
      <w:pPr>
        <w:jc w:val="both"/>
      </w:pPr>
      <w:r>
        <w:t>Do you support 11be to define DCM for RU/M-RU size &lt;= 996x2 plus RU 996x3 and 996x4</w:t>
      </w:r>
    </w:p>
    <w:p w14:paraId="61550A2D" w14:textId="0B7D6AC0" w:rsidR="0030487A" w:rsidRDefault="0030487A" w:rsidP="0030487A">
      <w:pPr>
        <w:pStyle w:val="ListParagraph"/>
        <w:numPr>
          <w:ilvl w:val="0"/>
          <w:numId w:val="137"/>
        </w:numPr>
        <w:jc w:val="both"/>
      </w:pPr>
      <w:r>
        <w:t xml:space="preserve">This is for R1. </w:t>
      </w:r>
    </w:p>
    <w:p w14:paraId="1674565D" w14:textId="77777777" w:rsidR="0030487A" w:rsidRDefault="0030487A" w:rsidP="0030487A">
      <w:pPr>
        <w:jc w:val="both"/>
      </w:pPr>
    </w:p>
    <w:p w14:paraId="0E4D8465" w14:textId="3769119C" w:rsidR="0030487A" w:rsidRDefault="0030487A" w:rsidP="0030487A">
      <w:pPr>
        <w:jc w:val="both"/>
        <w:rPr>
          <w:szCs w:val="22"/>
        </w:rPr>
      </w:pPr>
      <w:r w:rsidRPr="002C295B">
        <w:rPr>
          <w:szCs w:val="22"/>
          <w:highlight w:val="green"/>
        </w:rPr>
        <w:t xml:space="preserve">Y/N/A: </w:t>
      </w:r>
      <w:r>
        <w:rPr>
          <w:szCs w:val="22"/>
          <w:highlight w:val="green"/>
        </w:rPr>
        <w:t>39</w:t>
      </w:r>
      <w:r w:rsidRPr="002C295B">
        <w:rPr>
          <w:szCs w:val="22"/>
          <w:highlight w:val="green"/>
        </w:rPr>
        <w:t>/</w:t>
      </w:r>
      <w:r>
        <w:rPr>
          <w:szCs w:val="22"/>
          <w:highlight w:val="green"/>
        </w:rPr>
        <w:t>3</w:t>
      </w:r>
      <w:r w:rsidRPr="002C295B">
        <w:rPr>
          <w:szCs w:val="22"/>
          <w:highlight w:val="green"/>
        </w:rPr>
        <w:t>/</w:t>
      </w:r>
      <w:r>
        <w:rPr>
          <w:szCs w:val="22"/>
          <w:highlight w:val="green"/>
        </w:rPr>
        <w:t>5</w:t>
      </w:r>
    </w:p>
    <w:p w14:paraId="4EDCCF90" w14:textId="54245904" w:rsidR="0030487A" w:rsidRPr="005E0A73" w:rsidRDefault="0030487A" w:rsidP="0030487A">
      <w:pPr>
        <w:jc w:val="both"/>
        <w:rPr>
          <w:b/>
          <w:i/>
          <w:szCs w:val="22"/>
        </w:rPr>
      </w:pPr>
      <w:r>
        <w:rPr>
          <w:b/>
          <w:szCs w:val="22"/>
        </w:rPr>
        <w:t>Straw poll #148</w:t>
      </w:r>
      <w:r w:rsidRPr="005E0A73">
        <w:rPr>
          <w:b/>
          <w:szCs w:val="22"/>
        </w:rPr>
        <w:t xml:space="preserve"> </w:t>
      </w:r>
      <w:r>
        <w:rPr>
          <w:b/>
          <w:i/>
          <w:szCs w:val="22"/>
        </w:rPr>
        <w:t>[#SP148</w:t>
      </w:r>
      <w:r w:rsidRPr="005E0A73">
        <w:rPr>
          <w:b/>
          <w:i/>
          <w:szCs w:val="22"/>
        </w:rPr>
        <w:t>]</w:t>
      </w:r>
    </w:p>
    <w:p w14:paraId="08583A92" w14:textId="07C0D4C5" w:rsidR="0028286E" w:rsidRDefault="0028286E">
      <w:r>
        <w:br w:type="page"/>
      </w:r>
    </w:p>
    <w:p w14:paraId="0BAF4A15" w14:textId="0E1BD79F" w:rsidR="00072C01" w:rsidRDefault="0028286E" w:rsidP="00B143AA">
      <w:pPr>
        <w:jc w:val="both"/>
      </w:pPr>
      <w:r>
        <w:lastRenderedPageBreak/>
        <w:t>New SP</w:t>
      </w:r>
    </w:p>
    <w:p w14:paraId="02DA5C84" w14:textId="77777777" w:rsidR="0028286E" w:rsidRDefault="0028286E" w:rsidP="00B143AA">
      <w:pPr>
        <w:jc w:val="both"/>
      </w:pPr>
    </w:p>
    <w:p w14:paraId="1433028B" w14:textId="5E202026" w:rsidR="0028286E" w:rsidRDefault="0028286E" w:rsidP="0028286E">
      <w:pPr>
        <w:jc w:val="both"/>
      </w:pPr>
      <w:r>
        <w:t>Which DTM parameter value do you prefer for RU78 with DCM?</w:t>
      </w:r>
    </w:p>
    <w:p w14:paraId="4361914C" w14:textId="77777777" w:rsidR="0028286E" w:rsidRDefault="0028286E" w:rsidP="0028286E">
      <w:pPr>
        <w:pStyle w:val="ListParagraph"/>
        <w:numPr>
          <w:ilvl w:val="0"/>
          <w:numId w:val="137"/>
        </w:numPr>
        <w:jc w:val="both"/>
      </w:pPr>
      <w:r>
        <w:t>DTM = 2</w:t>
      </w:r>
    </w:p>
    <w:p w14:paraId="51FC2370" w14:textId="77777777" w:rsidR="0028286E" w:rsidRDefault="0028286E" w:rsidP="0028286E">
      <w:pPr>
        <w:pStyle w:val="ListParagraph"/>
        <w:numPr>
          <w:ilvl w:val="0"/>
          <w:numId w:val="137"/>
        </w:numPr>
        <w:jc w:val="both"/>
      </w:pPr>
      <w:r>
        <w:t>DTM = 3</w:t>
      </w:r>
    </w:p>
    <w:p w14:paraId="71811CEC" w14:textId="50E86344" w:rsidR="0028286E" w:rsidRDefault="0028286E" w:rsidP="0028286E">
      <w:pPr>
        <w:pStyle w:val="ListParagraph"/>
        <w:numPr>
          <w:ilvl w:val="0"/>
          <w:numId w:val="137"/>
        </w:numPr>
        <w:jc w:val="both"/>
      </w:pPr>
      <w:r>
        <w:t>Abstain</w:t>
      </w:r>
    </w:p>
    <w:p w14:paraId="013F7C74" w14:textId="77777777" w:rsidR="0028286E" w:rsidRDefault="0028286E" w:rsidP="0028286E">
      <w:pPr>
        <w:jc w:val="both"/>
      </w:pPr>
    </w:p>
    <w:p w14:paraId="627CA96C" w14:textId="506C9230" w:rsidR="0028286E" w:rsidRDefault="0028286E" w:rsidP="0028286E">
      <w:pPr>
        <w:jc w:val="both"/>
      </w:pPr>
      <w:r w:rsidRPr="0028286E">
        <w:rPr>
          <w:highlight w:val="cyan"/>
        </w:rPr>
        <w:t>Opt1/Opt2/A: 12/18/11</w:t>
      </w:r>
    </w:p>
    <w:p w14:paraId="184DD7A1" w14:textId="77777777" w:rsidR="0028286E" w:rsidRDefault="0028286E" w:rsidP="00B143AA">
      <w:pPr>
        <w:jc w:val="both"/>
      </w:pPr>
    </w:p>
    <w:p w14:paraId="3E067FD1" w14:textId="77777777" w:rsidR="0028286E" w:rsidRDefault="0028286E" w:rsidP="00B143AA">
      <w:pPr>
        <w:jc w:val="both"/>
      </w:pPr>
    </w:p>
    <w:p w14:paraId="322A15CF" w14:textId="5AD7D9CD" w:rsidR="0028286E" w:rsidRDefault="0028286E" w:rsidP="00B143AA">
      <w:pPr>
        <w:jc w:val="both"/>
      </w:pPr>
      <w:r>
        <w:t>SP#2</w:t>
      </w:r>
    </w:p>
    <w:p w14:paraId="286F8F44" w14:textId="77777777" w:rsidR="0028286E" w:rsidRDefault="0028286E" w:rsidP="00B143AA">
      <w:pPr>
        <w:jc w:val="both"/>
      </w:pPr>
    </w:p>
    <w:p w14:paraId="7D73BCF2" w14:textId="604C4AA5" w:rsidR="00E900A3" w:rsidRDefault="00E900A3" w:rsidP="00E900A3">
      <w:pPr>
        <w:jc w:val="both"/>
      </w:pPr>
      <w:r w:rsidRPr="00E900A3">
        <w:t>Do you agree with the following BCC interleaver and LDPC DTM parameters for DCM</w:t>
      </w:r>
      <w:r w:rsidR="005E4C57">
        <w:t>?</w:t>
      </w:r>
    </w:p>
    <w:tbl>
      <w:tblPr>
        <w:tblW w:w="9198" w:type="dxa"/>
        <w:tblCellMar>
          <w:left w:w="0" w:type="dxa"/>
          <w:right w:w="0" w:type="dxa"/>
        </w:tblCellMar>
        <w:tblLook w:val="0420" w:firstRow="1" w:lastRow="0" w:firstColumn="0" w:lastColumn="0" w:noHBand="0" w:noVBand="1"/>
      </w:tblPr>
      <w:tblGrid>
        <w:gridCol w:w="1090"/>
        <w:gridCol w:w="1012"/>
        <w:gridCol w:w="1015"/>
        <w:gridCol w:w="1012"/>
        <w:gridCol w:w="1015"/>
        <w:gridCol w:w="1012"/>
        <w:gridCol w:w="1015"/>
        <w:gridCol w:w="1012"/>
        <w:gridCol w:w="1015"/>
      </w:tblGrid>
      <w:tr w:rsidR="00E900A3" w:rsidRPr="00664463" w14:paraId="0F556D54" w14:textId="77777777" w:rsidTr="005E4C57">
        <w:trPr>
          <w:trHeight w:val="202"/>
        </w:trPr>
        <w:tc>
          <w:tcPr>
            <w:tcW w:w="1090" w:type="dxa"/>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hideMark/>
          </w:tcPr>
          <w:p w14:paraId="7606EAF7" w14:textId="77777777" w:rsidR="00E900A3" w:rsidRPr="00664463" w:rsidRDefault="00E900A3" w:rsidP="001170CD">
            <w:pPr>
              <w:keepNext/>
              <w:tabs>
                <w:tab w:val="left" w:pos="7075"/>
              </w:tabs>
            </w:pP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0270FFA5" w14:textId="77777777" w:rsidR="00E900A3" w:rsidRPr="00664463" w:rsidRDefault="00E900A3" w:rsidP="001170CD">
            <w:pPr>
              <w:keepNext/>
              <w:tabs>
                <w:tab w:val="left" w:pos="7075"/>
              </w:tabs>
            </w:pPr>
            <w:r w:rsidRPr="00664463">
              <w:t>N</w:t>
            </w:r>
            <w:r w:rsidRPr="00664463">
              <w:rPr>
                <w:vertAlign w:val="subscript"/>
              </w:rPr>
              <w:t>SD</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440BFE6F" w14:textId="77777777" w:rsidR="00E900A3" w:rsidRPr="00664463" w:rsidRDefault="00E900A3" w:rsidP="001170CD">
            <w:pPr>
              <w:keepNext/>
              <w:tabs>
                <w:tab w:val="left" w:pos="7075"/>
              </w:tabs>
            </w:pPr>
            <w:r w:rsidRPr="00664463">
              <w:t>BCC N</w:t>
            </w:r>
            <w:r w:rsidRPr="00664463">
              <w:rPr>
                <w:vertAlign w:val="subscript"/>
              </w:rPr>
              <w:t>COL</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1B2CC996" w14:textId="77777777" w:rsidR="00E900A3" w:rsidRPr="00664463" w:rsidRDefault="00E900A3" w:rsidP="001170CD">
            <w:pPr>
              <w:keepNext/>
              <w:tabs>
                <w:tab w:val="left" w:pos="7075"/>
              </w:tabs>
            </w:pPr>
            <w:r w:rsidRPr="00664463">
              <w:t>BCC N</w:t>
            </w:r>
            <w:r w:rsidRPr="00664463">
              <w:rPr>
                <w:vertAlign w:val="subscript"/>
              </w:rPr>
              <w:t>ROT</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203E4122" w14:textId="77777777" w:rsidR="00E900A3" w:rsidRPr="00664463" w:rsidRDefault="00E900A3" w:rsidP="001170CD">
            <w:pPr>
              <w:keepNext/>
              <w:tabs>
                <w:tab w:val="left" w:pos="7075"/>
              </w:tabs>
            </w:pPr>
            <w:r w:rsidRPr="00664463">
              <w:t>LDPC D</w:t>
            </w:r>
            <w:r w:rsidRPr="00664463">
              <w:rPr>
                <w:vertAlign w:val="subscript"/>
              </w:rPr>
              <w:t>TM</w:t>
            </w:r>
          </w:p>
        </w:tc>
      </w:tr>
      <w:tr w:rsidR="00E900A3" w:rsidRPr="00664463" w14:paraId="021C7C70" w14:textId="77777777" w:rsidTr="005E4C57">
        <w:trPr>
          <w:trHeight w:val="520"/>
        </w:trPr>
        <w:tc>
          <w:tcPr>
            <w:tcW w:w="1090"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5B4FD6ED" w14:textId="77777777" w:rsidR="00E900A3" w:rsidRPr="00664463" w:rsidRDefault="00E900A3" w:rsidP="001170CD">
            <w:pPr>
              <w:keepNext/>
              <w:tabs>
                <w:tab w:val="left" w:pos="7075"/>
              </w:tabs>
            </w:pP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20F530C5" w14:textId="77777777" w:rsidR="00E900A3" w:rsidRPr="00664463" w:rsidRDefault="00E900A3" w:rsidP="001170CD">
            <w:pPr>
              <w:keepNext/>
              <w:tabs>
                <w:tab w:val="left" w:pos="7075"/>
              </w:tabs>
            </w:pPr>
            <w:r w:rsidRPr="00664463">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95CB3E7" w14:textId="77777777" w:rsidR="00E900A3" w:rsidRPr="00664463" w:rsidRDefault="00E900A3" w:rsidP="001170CD">
            <w:pPr>
              <w:keepNext/>
              <w:tabs>
                <w:tab w:val="left" w:pos="7075"/>
              </w:tabs>
            </w:pPr>
            <w:r w:rsidRPr="00664463">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46EA9EA" w14:textId="77777777" w:rsidR="00E900A3" w:rsidRPr="00664463" w:rsidRDefault="00E900A3" w:rsidP="001170CD">
            <w:pPr>
              <w:keepNext/>
              <w:tabs>
                <w:tab w:val="left" w:pos="7075"/>
              </w:tabs>
            </w:pPr>
            <w:r w:rsidRPr="00664463">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54795FBB" w14:textId="77777777" w:rsidR="00E900A3" w:rsidRPr="00664463" w:rsidRDefault="00E900A3" w:rsidP="001170CD">
            <w:pPr>
              <w:keepNext/>
              <w:tabs>
                <w:tab w:val="left" w:pos="7075"/>
              </w:tabs>
            </w:pPr>
            <w:r w:rsidRPr="00664463">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4F5A6E29" w14:textId="77777777" w:rsidR="00E900A3" w:rsidRPr="00664463" w:rsidRDefault="00E900A3" w:rsidP="001170CD">
            <w:pPr>
              <w:keepNext/>
              <w:tabs>
                <w:tab w:val="left" w:pos="7075"/>
              </w:tabs>
            </w:pPr>
            <w:r w:rsidRPr="00664463">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5B4103F1" w14:textId="77777777" w:rsidR="00E900A3" w:rsidRPr="00664463" w:rsidRDefault="00E900A3" w:rsidP="001170CD">
            <w:pPr>
              <w:keepNext/>
              <w:tabs>
                <w:tab w:val="left" w:pos="7075"/>
              </w:tabs>
            </w:pPr>
            <w:r w:rsidRPr="00664463">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684127B7" w14:textId="77777777" w:rsidR="00E900A3" w:rsidRPr="00664463" w:rsidRDefault="00E900A3" w:rsidP="001170CD">
            <w:pPr>
              <w:keepNext/>
              <w:tabs>
                <w:tab w:val="left" w:pos="7075"/>
              </w:tabs>
            </w:pPr>
            <w:r w:rsidRPr="00664463">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269D784A" w14:textId="77777777" w:rsidR="00E900A3" w:rsidRPr="00664463" w:rsidRDefault="00E900A3" w:rsidP="001170CD">
            <w:pPr>
              <w:keepNext/>
              <w:tabs>
                <w:tab w:val="left" w:pos="7075"/>
              </w:tabs>
            </w:pPr>
            <w:r w:rsidRPr="00664463">
              <w:t>DCM</w:t>
            </w:r>
          </w:p>
        </w:tc>
      </w:tr>
      <w:tr w:rsidR="00E900A3" w:rsidRPr="00664463" w14:paraId="34AAD9EB" w14:textId="77777777" w:rsidTr="005E4C57">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19DE8817" w14:textId="77777777" w:rsidR="00E900A3" w:rsidRPr="00664463" w:rsidRDefault="00E900A3" w:rsidP="001170CD">
            <w:pPr>
              <w:keepNext/>
              <w:tabs>
                <w:tab w:val="left" w:pos="7075"/>
              </w:tabs>
            </w:pPr>
            <w:r w:rsidRPr="00664463">
              <w:t>RU78</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917A511" w14:textId="77777777" w:rsidR="00E900A3" w:rsidRPr="00664463" w:rsidRDefault="00E900A3" w:rsidP="001170CD">
            <w:pPr>
              <w:keepNext/>
              <w:tabs>
                <w:tab w:val="left" w:pos="7075"/>
              </w:tabs>
            </w:pPr>
            <w:r w:rsidRPr="00664463">
              <w:t>72</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6B2424F6" w14:textId="77777777" w:rsidR="00E900A3" w:rsidRPr="00664463" w:rsidRDefault="00E900A3" w:rsidP="001170CD">
            <w:pPr>
              <w:keepNext/>
              <w:tabs>
                <w:tab w:val="left" w:pos="7075"/>
              </w:tabs>
            </w:pPr>
            <w:r w:rsidRPr="00664463">
              <w:t>36</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64AADC83" w14:textId="77777777" w:rsidR="00E900A3" w:rsidRPr="00664463" w:rsidRDefault="00E900A3" w:rsidP="001170CD">
            <w:pPr>
              <w:keepNext/>
              <w:tabs>
                <w:tab w:val="left" w:pos="7075"/>
              </w:tabs>
            </w:pPr>
            <w:r w:rsidRPr="00664463">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9DA8434" w14:textId="77777777" w:rsidR="00E900A3" w:rsidRPr="00664463" w:rsidRDefault="00E900A3" w:rsidP="001170CD">
            <w:pPr>
              <w:keepNext/>
              <w:tabs>
                <w:tab w:val="left" w:pos="7075"/>
              </w:tabs>
            </w:pPr>
            <w:r w:rsidRPr="00664463">
              <w:rPr>
                <w:b/>
                <w:bCs/>
                <w:highlight w:val="yellow"/>
              </w:rPr>
              <w:t>12</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1F0E86F9" w14:textId="77777777" w:rsidR="00E900A3" w:rsidRPr="00664463" w:rsidRDefault="00E900A3" w:rsidP="001170CD">
            <w:pPr>
              <w:keepNext/>
              <w:tabs>
                <w:tab w:val="left" w:pos="7075"/>
              </w:tabs>
            </w:pPr>
            <w:r w:rsidRPr="00664463">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B5CCE42" w14:textId="77777777" w:rsidR="00E900A3" w:rsidRPr="00664463" w:rsidRDefault="00E900A3" w:rsidP="001170CD">
            <w:pPr>
              <w:keepNext/>
              <w:tabs>
                <w:tab w:val="left" w:pos="7075"/>
              </w:tabs>
            </w:pPr>
            <w:r w:rsidRPr="00664463">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2617E9D" w14:textId="77777777" w:rsidR="00E900A3" w:rsidRPr="00664463" w:rsidRDefault="00E900A3" w:rsidP="001170CD">
            <w:pPr>
              <w:keepNext/>
              <w:tabs>
                <w:tab w:val="left" w:pos="7075"/>
              </w:tabs>
            </w:pPr>
            <w:r w:rsidRPr="00664463">
              <w:t>4</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71430F32" w14:textId="77777777" w:rsidR="00E900A3" w:rsidRPr="00664463" w:rsidRDefault="00E900A3" w:rsidP="001170CD">
            <w:pPr>
              <w:keepNext/>
              <w:tabs>
                <w:tab w:val="left" w:pos="7075"/>
              </w:tabs>
              <w:rPr>
                <w:highlight w:val="yellow"/>
              </w:rPr>
            </w:pPr>
            <w:r w:rsidRPr="00664463">
              <w:rPr>
                <w:b/>
                <w:bCs/>
                <w:highlight w:val="yellow"/>
              </w:rPr>
              <w:t>3</w:t>
            </w:r>
          </w:p>
        </w:tc>
      </w:tr>
      <w:tr w:rsidR="00E900A3" w:rsidRPr="00664463" w14:paraId="7AB002BB" w14:textId="77777777" w:rsidTr="005E4C57">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1976D461" w14:textId="77777777" w:rsidR="00E900A3" w:rsidRPr="00664463" w:rsidRDefault="00E900A3" w:rsidP="001170CD">
            <w:pPr>
              <w:keepNext/>
              <w:tabs>
                <w:tab w:val="left" w:pos="7075"/>
              </w:tabs>
            </w:pPr>
            <w:r w:rsidRPr="00664463">
              <w:t>RU132</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EBE5611" w14:textId="77777777" w:rsidR="00E900A3" w:rsidRPr="00664463" w:rsidRDefault="00E900A3" w:rsidP="001170CD">
            <w:pPr>
              <w:keepNext/>
              <w:tabs>
                <w:tab w:val="left" w:pos="7075"/>
              </w:tabs>
            </w:pPr>
            <w:r w:rsidRPr="00664463">
              <w:t>126</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66F8B94B" w14:textId="77777777" w:rsidR="00E900A3" w:rsidRPr="00664463" w:rsidRDefault="00E900A3" w:rsidP="001170CD">
            <w:pPr>
              <w:keepNext/>
              <w:tabs>
                <w:tab w:val="left" w:pos="7075"/>
              </w:tabs>
            </w:pPr>
            <w:r w:rsidRPr="00664463">
              <w:t>63</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6EE95A78" w14:textId="77777777" w:rsidR="00E900A3" w:rsidRPr="00664463" w:rsidRDefault="00E900A3" w:rsidP="001170CD">
            <w:pPr>
              <w:keepNext/>
              <w:tabs>
                <w:tab w:val="left" w:pos="7075"/>
              </w:tabs>
            </w:pPr>
            <w:r w:rsidRPr="00664463">
              <w:t>21</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0940A0D6" w14:textId="77777777" w:rsidR="00E900A3" w:rsidRPr="00664463" w:rsidRDefault="00E900A3" w:rsidP="001170CD">
            <w:pPr>
              <w:keepNext/>
              <w:tabs>
                <w:tab w:val="left" w:pos="7075"/>
              </w:tabs>
              <w:rPr>
                <w:highlight w:val="yellow"/>
              </w:rPr>
            </w:pPr>
            <w:r w:rsidRPr="00664463">
              <w:rPr>
                <w:highlight w:val="yellow"/>
              </w:rPr>
              <w:t>21</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0F66F34F" w14:textId="77777777" w:rsidR="00E900A3" w:rsidRPr="00664463" w:rsidRDefault="00E900A3" w:rsidP="001170CD">
            <w:pPr>
              <w:keepNext/>
              <w:tabs>
                <w:tab w:val="left" w:pos="7075"/>
              </w:tabs>
            </w:pPr>
            <w:r w:rsidRPr="00664463">
              <w:t>31</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B90CEB3" w14:textId="77777777" w:rsidR="00E900A3" w:rsidRPr="00664463" w:rsidRDefault="00E900A3" w:rsidP="001170CD">
            <w:pPr>
              <w:keepNext/>
              <w:tabs>
                <w:tab w:val="left" w:pos="7075"/>
              </w:tabs>
            </w:pPr>
            <w:r w:rsidRPr="00664463">
              <w:t>-</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D56A149" w14:textId="77777777" w:rsidR="00E900A3" w:rsidRPr="00664463" w:rsidRDefault="00E900A3" w:rsidP="001170CD">
            <w:pPr>
              <w:keepNext/>
              <w:tabs>
                <w:tab w:val="left" w:pos="7075"/>
              </w:tabs>
            </w:pPr>
            <w:r w:rsidRPr="00664463">
              <w:t>6</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F765BE3" w14:textId="77777777" w:rsidR="00E900A3" w:rsidRPr="00664463" w:rsidRDefault="00E900A3" w:rsidP="001170CD">
            <w:pPr>
              <w:keepNext/>
              <w:tabs>
                <w:tab w:val="left" w:pos="7075"/>
              </w:tabs>
            </w:pPr>
            <w:r w:rsidRPr="00664463">
              <w:rPr>
                <w:highlight w:val="yellow"/>
              </w:rPr>
              <w:t>3</w:t>
            </w:r>
          </w:p>
        </w:tc>
      </w:tr>
      <w:tr w:rsidR="00E900A3" w:rsidRPr="00664463" w14:paraId="5CF5ABCD" w14:textId="77777777" w:rsidTr="005E4C57">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4D65B618" w14:textId="77777777" w:rsidR="00E900A3" w:rsidRPr="00664463" w:rsidRDefault="00E900A3" w:rsidP="001170CD">
            <w:pPr>
              <w:keepNext/>
              <w:tabs>
                <w:tab w:val="left" w:pos="7075"/>
              </w:tabs>
            </w:pPr>
            <w:r w:rsidRPr="00664463">
              <w:t>RU726</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5207A1CA" w14:textId="77777777" w:rsidR="00E900A3" w:rsidRPr="00664463" w:rsidRDefault="00E900A3" w:rsidP="001170CD">
            <w:pPr>
              <w:keepNext/>
              <w:tabs>
                <w:tab w:val="left" w:pos="7075"/>
              </w:tabs>
            </w:pPr>
            <w:r w:rsidRPr="00664463">
              <w:t>702</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9D6B1E1" w14:textId="77777777" w:rsidR="00E900A3" w:rsidRPr="00664463" w:rsidRDefault="00E900A3" w:rsidP="001170CD">
            <w:pPr>
              <w:keepNext/>
              <w:tabs>
                <w:tab w:val="left" w:pos="7075"/>
              </w:tabs>
            </w:pPr>
            <w:r w:rsidRPr="00664463">
              <w:t>351</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C72C302" w14:textId="77777777" w:rsidR="00E900A3" w:rsidRPr="00664463" w:rsidRDefault="00E900A3" w:rsidP="001170CD">
            <w:pPr>
              <w:keepNext/>
              <w:tabs>
                <w:tab w:val="left" w:pos="7075"/>
              </w:tabs>
            </w:pPr>
            <w:r w:rsidRPr="00664463">
              <w:t>-</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29AFD508" w14:textId="77777777" w:rsidR="00E900A3" w:rsidRPr="00664463" w:rsidRDefault="00E900A3" w:rsidP="001170CD">
            <w:pPr>
              <w:keepNext/>
              <w:tabs>
                <w:tab w:val="left" w:pos="7075"/>
              </w:tabs>
            </w:pPr>
            <w:r w:rsidRPr="00664463">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598C5B50" w14:textId="77777777" w:rsidR="00E900A3" w:rsidRPr="00664463" w:rsidRDefault="00E900A3" w:rsidP="001170CD">
            <w:pPr>
              <w:keepNext/>
              <w:tabs>
                <w:tab w:val="left" w:pos="7075"/>
              </w:tabs>
            </w:pPr>
            <w:r w:rsidRPr="00664463">
              <w:t>-</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7897E9DF" w14:textId="77777777" w:rsidR="00E900A3" w:rsidRPr="00664463" w:rsidRDefault="00E900A3" w:rsidP="001170CD">
            <w:pPr>
              <w:keepNext/>
              <w:tabs>
                <w:tab w:val="left" w:pos="7075"/>
              </w:tabs>
            </w:pPr>
            <w:r w:rsidRPr="00664463">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76F3F9BC" w14:textId="77777777" w:rsidR="00E900A3" w:rsidRPr="00664463" w:rsidRDefault="00E900A3" w:rsidP="001170CD">
            <w:pPr>
              <w:keepNext/>
              <w:tabs>
                <w:tab w:val="left" w:pos="7075"/>
              </w:tabs>
            </w:pPr>
            <w:r w:rsidRPr="00664463">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8C08687" w14:textId="77777777" w:rsidR="00E900A3" w:rsidRPr="00664463" w:rsidRDefault="00E900A3" w:rsidP="001170CD">
            <w:pPr>
              <w:keepNext/>
              <w:tabs>
                <w:tab w:val="left" w:pos="7075"/>
              </w:tabs>
            </w:pPr>
            <w:r w:rsidRPr="00664463">
              <w:rPr>
                <w:highlight w:val="yellow"/>
              </w:rPr>
              <w:t>9</w:t>
            </w:r>
          </w:p>
        </w:tc>
      </w:tr>
    </w:tbl>
    <w:p w14:paraId="22421853" w14:textId="5C2483AD" w:rsidR="00E900A3" w:rsidRDefault="00E900A3" w:rsidP="00E900A3">
      <w:pPr>
        <w:pStyle w:val="ListParagraph"/>
        <w:numPr>
          <w:ilvl w:val="0"/>
          <w:numId w:val="139"/>
        </w:numPr>
        <w:jc w:val="both"/>
      </w:pPr>
      <w:r>
        <w:t xml:space="preserve">This is for R1. </w:t>
      </w:r>
    </w:p>
    <w:p w14:paraId="0A6DC2D3" w14:textId="77777777" w:rsidR="0028286E" w:rsidRDefault="0028286E" w:rsidP="00B143AA">
      <w:pPr>
        <w:jc w:val="both"/>
      </w:pPr>
    </w:p>
    <w:p w14:paraId="02F65113" w14:textId="24A6A7A4" w:rsidR="0028286E" w:rsidRDefault="0028286E" w:rsidP="0028286E">
      <w:pPr>
        <w:jc w:val="both"/>
        <w:rPr>
          <w:szCs w:val="22"/>
        </w:rPr>
      </w:pPr>
      <w:r w:rsidRPr="00916960">
        <w:rPr>
          <w:szCs w:val="22"/>
          <w:highlight w:val="green"/>
        </w:rPr>
        <w:t xml:space="preserve">Y/N/A: </w:t>
      </w:r>
      <w:r w:rsidR="00916960" w:rsidRPr="00916960">
        <w:rPr>
          <w:szCs w:val="22"/>
          <w:highlight w:val="green"/>
        </w:rPr>
        <w:t>28/0/12</w:t>
      </w:r>
    </w:p>
    <w:p w14:paraId="3E90F28F" w14:textId="3091F00E" w:rsidR="0028286E" w:rsidRPr="005E0A73" w:rsidRDefault="0028286E" w:rsidP="0028286E">
      <w:pPr>
        <w:jc w:val="both"/>
        <w:rPr>
          <w:b/>
          <w:i/>
          <w:szCs w:val="22"/>
        </w:rPr>
      </w:pPr>
      <w:r>
        <w:rPr>
          <w:b/>
          <w:szCs w:val="22"/>
        </w:rPr>
        <w:t>Straw poll #149</w:t>
      </w:r>
      <w:r w:rsidRPr="005E0A73">
        <w:rPr>
          <w:b/>
          <w:szCs w:val="22"/>
        </w:rPr>
        <w:t xml:space="preserve"> </w:t>
      </w:r>
      <w:r>
        <w:rPr>
          <w:b/>
          <w:i/>
          <w:szCs w:val="22"/>
        </w:rPr>
        <w:t>[#SP149]</w:t>
      </w:r>
    </w:p>
    <w:p w14:paraId="117FC325" w14:textId="77777777" w:rsidR="0028286E" w:rsidRDefault="0028286E" w:rsidP="00B143AA">
      <w:pPr>
        <w:jc w:val="both"/>
      </w:pPr>
    </w:p>
    <w:p w14:paraId="098CE0CC" w14:textId="77777777" w:rsidR="0028286E" w:rsidRDefault="0028286E" w:rsidP="00B143AA">
      <w:pPr>
        <w:jc w:val="both"/>
      </w:pPr>
    </w:p>
    <w:p w14:paraId="33218C4C" w14:textId="7CA44FE2" w:rsidR="0084361C" w:rsidRDefault="0084361C" w:rsidP="00B143AA">
      <w:pPr>
        <w:jc w:val="both"/>
      </w:pPr>
      <w:r>
        <w:t>SP#3</w:t>
      </w:r>
    </w:p>
    <w:p w14:paraId="71198F88" w14:textId="77777777" w:rsidR="0084361C" w:rsidRDefault="0084361C" w:rsidP="00B143AA">
      <w:pPr>
        <w:jc w:val="both"/>
      </w:pPr>
    </w:p>
    <w:p w14:paraId="7D0E4173" w14:textId="0C66A1DC" w:rsidR="0084361C" w:rsidRDefault="0084361C" w:rsidP="0084361C">
      <w:pPr>
        <w:jc w:val="both"/>
      </w:pPr>
      <w:r>
        <w:t>Do you support the following DCM scheme for RU/M-RU size &gt; 80 MHz?</w:t>
      </w:r>
    </w:p>
    <w:p w14:paraId="37759A2E" w14:textId="77777777" w:rsidR="0084361C" w:rsidRDefault="0084361C" w:rsidP="0084361C">
      <w:pPr>
        <w:pStyle w:val="ListParagraph"/>
        <w:numPr>
          <w:ilvl w:val="0"/>
          <w:numId w:val="139"/>
        </w:numPr>
        <w:jc w:val="both"/>
      </w:pPr>
      <w:r>
        <w:t>Use segment parser to distribute coded bits to each 80MHz segment</w:t>
      </w:r>
    </w:p>
    <w:p w14:paraId="40D4CA0E" w14:textId="77777777" w:rsidR="0084361C" w:rsidRDefault="0084361C" w:rsidP="0084361C">
      <w:pPr>
        <w:pStyle w:val="ListParagraph"/>
        <w:numPr>
          <w:ilvl w:val="0"/>
          <w:numId w:val="139"/>
        </w:numPr>
        <w:jc w:val="both"/>
      </w:pPr>
      <w:r>
        <w:t>Within each 80MHz, perform DCM mapping using per 80MHz Nsd_k, k is the index of 80MHz segment</w:t>
      </w:r>
    </w:p>
    <w:p w14:paraId="392D93E4" w14:textId="3E584EEE" w:rsidR="0084361C" w:rsidRDefault="0084361C" w:rsidP="0084361C">
      <w:pPr>
        <w:pStyle w:val="ListParagraph"/>
        <w:numPr>
          <w:ilvl w:val="0"/>
          <w:numId w:val="139"/>
        </w:numPr>
        <w:jc w:val="both"/>
      </w:pPr>
      <w:r>
        <w:t>This is for R1</w:t>
      </w:r>
    </w:p>
    <w:p w14:paraId="248F5BB6" w14:textId="77777777" w:rsidR="0084361C" w:rsidRDefault="0084361C" w:rsidP="0084361C">
      <w:pPr>
        <w:jc w:val="both"/>
      </w:pPr>
      <w:r>
        <w:tab/>
      </w:r>
    </w:p>
    <w:p w14:paraId="5AA2AEBD" w14:textId="6ED4F25B" w:rsidR="00336F08" w:rsidRDefault="00336F08" w:rsidP="00336F08">
      <w:pPr>
        <w:jc w:val="both"/>
        <w:rPr>
          <w:szCs w:val="22"/>
        </w:rPr>
      </w:pPr>
      <w:r w:rsidRPr="00916960">
        <w:rPr>
          <w:szCs w:val="22"/>
          <w:highlight w:val="green"/>
        </w:rPr>
        <w:t xml:space="preserve">Y/N/A: </w:t>
      </w:r>
      <w:r>
        <w:rPr>
          <w:szCs w:val="22"/>
          <w:highlight w:val="green"/>
        </w:rPr>
        <w:t>33</w:t>
      </w:r>
      <w:r w:rsidRPr="00916960">
        <w:rPr>
          <w:szCs w:val="22"/>
          <w:highlight w:val="green"/>
        </w:rPr>
        <w:t>/0/</w:t>
      </w:r>
      <w:r>
        <w:rPr>
          <w:szCs w:val="22"/>
          <w:highlight w:val="green"/>
        </w:rPr>
        <w:t>9</w:t>
      </w:r>
    </w:p>
    <w:p w14:paraId="2E168052" w14:textId="3942CDC6" w:rsidR="00336F08" w:rsidRPr="005E0A73" w:rsidRDefault="00336F08" w:rsidP="00336F08">
      <w:pPr>
        <w:jc w:val="both"/>
        <w:rPr>
          <w:b/>
          <w:i/>
          <w:szCs w:val="22"/>
        </w:rPr>
      </w:pPr>
      <w:r>
        <w:rPr>
          <w:b/>
          <w:szCs w:val="22"/>
        </w:rPr>
        <w:t>Straw poll #150</w:t>
      </w:r>
      <w:r w:rsidRPr="005E0A73">
        <w:rPr>
          <w:b/>
          <w:szCs w:val="22"/>
        </w:rPr>
        <w:t xml:space="preserve"> </w:t>
      </w:r>
      <w:r>
        <w:rPr>
          <w:b/>
          <w:i/>
          <w:szCs w:val="22"/>
        </w:rPr>
        <w:t>[#SP150]</w:t>
      </w:r>
    </w:p>
    <w:p w14:paraId="7A1AAE2B" w14:textId="77777777" w:rsidR="00336F08" w:rsidRDefault="00336F08" w:rsidP="0084361C">
      <w:pPr>
        <w:jc w:val="both"/>
      </w:pPr>
    </w:p>
    <w:p w14:paraId="0DBA352E" w14:textId="77777777" w:rsidR="005C1A76" w:rsidRDefault="005C1A76" w:rsidP="0084361C">
      <w:pPr>
        <w:jc w:val="both"/>
      </w:pPr>
    </w:p>
    <w:p w14:paraId="47C3A3AE" w14:textId="48097349" w:rsidR="005C1A76" w:rsidRDefault="005C1A76" w:rsidP="0084361C">
      <w:pPr>
        <w:jc w:val="both"/>
      </w:pPr>
      <w:r>
        <w:t>SP#4</w:t>
      </w:r>
    </w:p>
    <w:p w14:paraId="009750F5" w14:textId="77777777" w:rsidR="005C1A76" w:rsidRDefault="005C1A76" w:rsidP="0084361C">
      <w:pPr>
        <w:jc w:val="both"/>
      </w:pPr>
    </w:p>
    <w:p w14:paraId="4DB1E56A" w14:textId="77777777" w:rsidR="00942B37" w:rsidRDefault="00942B37" w:rsidP="00942B37">
      <w:pPr>
        <w:jc w:val="both"/>
      </w:pPr>
      <w:r>
        <w:t>Do you support one padding bit is added after 2 x N</w:t>
      </w:r>
      <w:r w:rsidRPr="009A58A8">
        <w:rPr>
          <w:vertAlign w:val="subscript"/>
        </w:rPr>
        <w:t>DBPS</w:t>
      </w:r>
      <w:r>
        <w:t xml:space="preserve"> coded bit when BCC is used for RU132 with DCM?</w:t>
      </w:r>
    </w:p>
    <w:p w14:paraId="3FC5D0D5" w14:textId="3CBAEFF8" w:rsidR="00942B37" w:rsidRDefault="00942B37" w:rsidP="00942B37">
      <w:pPr>
        <w:pStyle w:val="ListParagraph"/>
        <w:numPr>
          <w:ilvl w:val="0"/>
          <w:numId w:val="140"/>
        </w:numPr>
        <w:jc w:val="both"/>
      </w:pPr>
      <w:r>
        <w:t xml:space="preserve">This is for R1. </w:t>
      </w:r>
    </w:p>
    <w:p w14:paraId="7B48797F" w14:textId="77777777" w:rsidR="00942B37" w:rsidRDefault="00942B37" w:rsidP="00942B37">
      <w:pPr>
        <w:jc w:val="both"/>
      </w:pPr>
    </w:p>
    <w:p w14:paraId="60A2BF76" w14:textId="2A7FD694" w:rsidR="00942B37" w:rsidRDefault="00942B37" w:rsidP="00942B37">
      <w:pPr>
        <w:jc w:val="both"/>
        <w:rPr>
          <w:szCs w:val="22"/>
        </w:rPr>
      </w:pPr>
      <w:r w:rsidRPr="00916960">
        <w:rPr>
          <w:szCs w:val="22"/>
          <w:highlight w:val="green"/>
        </w:rPr>
        <w:t xml:space="preserve">Y/N/A: </w:t>
      </w:r>
      <w:r>
        <w:rPr>
          <w:szCs w:val="22"/>
          <w:highlight w:val="green"/>
        </w:rPr>
        <w:t>36</w:t>
      </w:r>
      <w:r w:rsidRPr="00916960">
        <w:rPr>
          <w:szCs w:val="22"/>
          <w:highlight w:val="green"/>
        </w:rPr>
        <w:t>/0/</w:t>
      </w:r>
      <w:r>
        <w:rPr>
          <w:szCs w:val="22"/>
          <w:highlight w:val="green"/>
        </w:rPr>
        <w:t>6</w:t>
      </w:r>
    </w:p>
    <w:p w14:paraId="5E97F7D8" w14:textId="642AD06B" w:rsidR="00942B37" w:rsidRPr="005E0A73" w:rsidRDefault="00942B37" w:rsidP="00942B37">
      <w:pPr>
        <w:jc w:val="both"/>
        <w:rPr>
          <w:b/>
          <w:i/>
          <w:szCs w:val="22"/>
        </w:rPr>
      </w:pPr>
      <w:r>
        <w:rPr>
          <w:b/>
          <w:szCs w:val="22"/>
        </w:rPr>
        <w:t>Straw poll #151</w:t>
      </w:r>
      <w:r w:rsidRPr="005E0A73">
        <w:rPr>
          <w:b/>
          <w:szCs w:val="22"/>
        </w:rPr>
        <w:t xml:space="preserve"> </w:t>
      </w:r>
      <w:r>
        <w:rPr>
          <w:b/>
          <w:i/>
          <w:szCs w:val="22"/>
        </w:rPr>
        <w:t>[#SP151]</w:t>
      </w:r>
    </w:p>
    <w:p w14:paraId="22E959DE" w14:textId="77777777" w:rsidR="00942B37" w:rsidRDefault="00942B37" w:rsidP="00942B37">
      <w:pPr>
        <w:jc w:val="both"/>
      </w:pPr>
      <w:r>
        <w:tab/>
      </w:r>
      <w:r>
        <w:tab/>
      </w:r>
    </w:p>
    <w:p w14:paraId="423432A7" w14:textId="36FD6B2D" w:rsidR="008C52D2" w:rsidRDefault="008E7E9C" w:rsidP="00B143AA">
      <w:pPr>
        <w:jc w:val="both"/>
      </w:pPr>
      <w:r>
        <w:t>Reference:</w:t>
      </w:r>
      <w:r w:rsidR="009A58A8">
        <w:t xml:space="preserve">  </w:t>
      </w:r>
      <w:r w:rsidR="009A58A8" w:rsidRPr="009A58A8">
        <w:t>11-20-1093-03-00be-minutes-for-tgbe-phy-ad-hoc-cc-july-to-sept-2020</w:t>
      </w:r>
    </w:p>
    <w:p w14:paraId="33055F23" w14:textId="77777777" w:rsidR="008C52D2" w:rsidRDefault="008C52D2">
      <w:r>
        <w:br w:type="page"/>
      </w:r>
    </w:p>
    <w:p w14:paraId="0758A7A1" w14:textId="2B14BF8B" w:rsidR="008C52D2" w:rsidRPr="005758D1" w:rsidRDefault="008C52D2" w:rsidP="008C52D2">
      <w:pPr>
        <w:pStyle w:val="Heading2"/>
        <w:rPr>
          <w:u w:val="none"/>
          <w:lang w:val="en-US"/>
        </w:rPr>
      </w:pPr>
      <w:bookmarkStart w:id="2095" w:name="_Toc47082187"/>
      <w:r>
        <w:rPr>
          <w:u w:val="none"/>
          <w:lang w:val="en-US"/>
        </w:rPr>
        <w:lastRenderedPageBreak/>
        <w:t xml:space="preserve">July 29 (MAC):  </w:t>
      </w:r>
      <w:r w:rsidR="00253473">
        <w:rPr>
          <w:u w:val="none"/>
          <w:lang w:val="en-US"/>
        </w:rPr>
        <w:t>7</w:t>
      </w:r>
      <w:r w:rsidRPr="005758D1">
        <w:rPr>
          <w:u w:val="none"/>
          <w:lang w:val="en-US"/>
        </w:rPr>
        <w:t xml:space="preserve"> </w:t>
      </w:r>
      <w:r>
        <w:rPr>
          <w:u w:val="none"/>
          <w:lang w:val="en-US"/>
        </w:rPr>
        <w:t>SPs</w:t>
      </w:r>
      <w:bookmarkEnd w:id="2095"/>
    </w:p>
    <w:p w14:paraId="6A8CCF66" w14:textId="77777777" w:rsidR="008E7E9C" w:rsidRDefault="008E7E9C" w:rsidP="00B143AA">
      <w:pPr>
        <w:jc w:val="both"/>
      </w:pPr>
    </w:p>
    <w:p w14:paraId="2FD274EB" w14:textId="6360504C" w:rsidR="008C52D2" w:rsidRPr="00D91120" w:rsidRDefault="008C52D2" w:rsidP="00B143AA">
      <w:pPr>
        <w:jc w:val="both"/>
        <w:rPr>
          <w:b/>
        </w:rPr>
      </w:pPr>
      <w:r w:rsidRPr="00D91120">
        <w:rPr>
          <w:b/>
        </w:rPr>
        <w:t>20/0670r1 (</w:t>
      </w:r>
      <w:r w:rsidR="00D91120" w:rsidRPr="00D91120">
        <w:rPr>
          <w:b/>
        </w:rPr>
        <w:t>Synchronous Multi-link Operation Follow-up, Yongho Seok, MediaTek)</w:t>
      </w:r>
    </w:p>
    <w:p w14:paraId="157C79FB" w14:textId="77777777" w:rsidR="00D91120" w:rsidRDefault="00D91120" w:rsidP="00B143AA">
      <w:pPr>
        <w:jc w:val="both"/>
      </w:pPr>
    </w:p>
    <w:p w14:paraId="32D45732" w14:textId="77777777" w:rsidR="00D91120" w:rsidRDefault="00D91120" w:rsidP="00D91120">
      <w:pPr>
        <w:jc w:val="both"/>
      </w:pPr>
      <w:r>
        <w:t>SP#1</w:t>
      </w:r>
    </w:p>
    <w:p w14:paraId="7814222C" w14:textId="77777777" w:rsidR="00D91120" w:rsidRDefault="00D91120" w:rsidP="00D91120">
      <w:pPr>
        <w:jc w:val="both"/>
      </w:pPr>
    </w:p>
    <w:p w14:paraId="29973A95" w14:textId="77777777" w:rsidR="00D91120" w:rsidRDefault="00D91120" w:rsidP="00D91120">
      <w:pPr>
        <w:jc w:val="both"/>
      </w:pPr>
      <w:r w:rsidRPr="00D91120">
        <w:rPr>
          <w:bCs/>
        </w:rPr>
        <w:t>Do you support to amend the SFD texts as the following?</w:t>
      </w:r>
    </w:p>
    <w:p w14:paraId="672B350C" w14:textId="77777777" w:rsidR="00D91120" w:rsidRDefault="00D91120" w:rsidP="00D91120">
      <w:pPr>
        <w:pStyle w:val="ListParagraph"/>
        <w:numPr>
          <w:ilvl w:val="0"/>
          <w:numId w:val="140"/>
        </w:numPr>
        <w:jc w:val="both"/>
      </w:pPr>
      <w:r w:rsidRPr="00CA3671">
        <w:t xml:space="preserve">802.11be supports the following PPDU transmission restriction for the constrained multi-link operation: </w:t>
      </w:r>
    </w:p>
    <w:p w14:paraId="244A000E" w14:textId="77777777" w:rsidR="00D91120" w:rsidRPr="00787CA1" w:rsidRDefault="00D91120" w:rsidP="00D91120">
      <w:pPr>
        <w:pStyle w:val="ListParagraph"/>
        <w:numPr>
          <w:ilvl w:val="1"/>
          <w:numId w:val="140"/>
        </w:numPr>
        <w:jc w:val="both"/>
      </w:pPr>
      <w:r w:rsidRPr="00CA3671">
        <w:t xml:space="preserve">If an AP MLD intends to align the ending time of DL PPDUs carrying a frame soliciting an immediate response simultaneously sent to the same non-STR non-AP MLD on multiple links, the AP MLD shall ensure that the difference between the ending times of transmitting </w:t>
      </w:r>
      <w:r w:rsidRPr="00787CA1">
        <w:t xml:space="preserve">DL PPDUs is less than or equal to </w:t>
      </w:r>
      <w:r w:rsidRPr="00787CA1">
        <w:rPr>
          <w:lang w:val="el-GR"/>
        </w:rPr>
        <w:t>8 μ</w:t>
      </w:r>
      <w:r w:rsidRPr="00787CA1">
        <w:t>s ((aSIFSTime + aSignalExtension)/2).</w:t>
      </w:r>
    </w:p>
    <w:p w14:paraId="36A45F1E" w14:textId="45F0CC30" w:rsidR="00D91120" w:rsidRPr="00787CA1" w:rsidRDefault="00D91120" w:rsidP="00D91120">
      <w:pPr>
        <w:pStyle w:val="ListParagraph"/>
        <w:numPr>
          <w:ilvl w:val="2"/>
          <w:numId w:val="140"/>
        </w:numPr>
        <w:jc w:val="both"/>
      </w:pPr>
      <w:r w:rsidRPr="00787CA1">
        <w:t>Where the reference of the ending time of the PPDU is not including the Signal Extension field.</w:t>
      </w:r>
    </w:p>
    <w:p w14:paraId="440DC81D" w14:textId="77777777" w:rsidR="00D91120" w:rsidRDefault="00D91120" w:rsidP="00B143AA">
      <w:pPr>
        <w:jc w:val="both"/>
      </w:pPr>
    </w:p>
    <w:p w14:paraId="64BA0690" w14:textId="37B7A1E9" w:rsidR="00787CA1" w:rsidRDefault="00787CA1" w:rsidP="00787CA1">
      <w:pPr>
        <w:jc w:val="both"/>
        <w:rPr>
          <w:szCs w:val="22"/>
        </w:rPr>
      </w:pPr>
      <w:r w:rsidRPr="00787CA1">
        <w:rPr>
          <w:szCs w:val="22"/>
          <w:highlight w:val="green"/>
        </w:rPr>
        <w:t>Approved with unanimous consent</w:t>
      </w:r>
    </w:p>
    <w:p w14:paraId="4F9AAFDB" w14:textId="22F7C4C8" w:rsidR="00787CA1" w:rsidRPr="005E0A73" w:rsidRDefault="00787CA1" w:rsidP="00787CA1">
      <w:pPr>
        <w:jc w:val="both"/>
        <w:rPr>
          <w:b/>
          <w:i/>
          <w:szCs w:val="22"/>
        </w:rPr>
      </w:pPr>
      <w:r>
        <w:rPr>
          <w:b/>
          <w:szCs w:val="22"/>
        </w:rPr>
        <w:t>Straw poll #152</w:t>
      </w:r>
      <w:r w:rsidRPr="005E0A73">
        <w:rPr>
          <w:b/>
          <w:szCs w:val="22"/>
        </w:rPr>
        <w:t xml:space="preserve"> </w:t>
      </w:r>
      <w:r>
        <w:rPr>
          <w:b/>
          <w:i/>
          <w:szCs w:val="22"/>
        </w:rPr>
        <w:t>[#SP152]</w:t>
      </w:r>
    </w:p>
    <w:p w14:paraId="1F88352F" w14:textId="77777777" w:rsidR="00D91120" w:rsidRDefault="00D91120" w:rsidP="00B143AA">
      <w:pPr>
        <w:jc w:val="both"/>
      </w:pPr>
    </w:p>
    <w:p w14:paraId="13C58A20" w14:textId="77777777" w:rsidR="00353DC3" w:rsidRDefault="00353DC3" w:rsidP="00B143AA">
      <w:pPr>
        <w:jc w:val="both"/>
      </w:pPr>
    </w:p>
    <w:p w14:paraId="0473E28E" w14:textId="7C9D9901" w:rsidR="00353DC3" w:rsidRPr="00AB5664" w:rsidRDefault="00353DC3" w:rsidP="00B143AA">
      <w:pPr>
        <w:jc w:val="both"/>
        <w:rPr>
          <w:b/>
        </w:rPr>
      </w:pPr>
      <w:r w:rsidRPr="00AB5664">
        <w:rPr>
          <w:b/>
        </w:rPr>
        <w:t>20/</w:t>
      </w:r>
      <w:r w:rsidR="00DA1B00" w:rsidRPr="00AB5664">
        <w:rPr>
          <w:b/>
        </w:rPr>
        <w:t>0834r7 (Tentative Re(Association) for Non-AP MLD, Guogang Huang, Huawei)</w:t>
      </w:r>
    </w:p>
    <w:p w14:paraId="6800AA99" w14:textId="77777777" w:rsidR="00DA1B00" w:rsidRDefault="00DA1B00" w:rsidP="00B143AA">
      <w:pPr>
        <w:jc w:val="both"/>
      </w:pPr>
    </w:p>
    <w:p w14:paraId="2C38A263" w14:textId="77777777" w:rsidR="00294E36" w:rsidRDefault="00DA1B00" w:rsidP="00294E36">
      <w:pPr>
        <w:jc w:val="both"/>
      </w:pPr>
      <w:r>
        <w:t>SP</w:t>
      </w:r>
      <w:r w:rsidR="00294E36">
        <w:t>#1</w:t>
      </w:r>
    </w:p>
    <w:p w14:paraId="4780209E" w14:textId="77777777" w:rsidR="00294E36" w:rsidRDefault="00294E36" w:rsidP="00294E36">
      <w:pPr>
        <w:jc w:val="both"/>
      </w:pPr>
    </w:p>
    <w:p w14:paraId="21B3DC47" w14:textId="77777777" w:rsidR="00294E36" w:rsidRDefault="00294E36" w:rsidP="00294E36">
      <w:pPr>
        <w:jc w:val="both"/>
      </w:pPr>
      <w:r w:rsidRPr="00ED6CBC">
        <w:rPr>
          <w:b/>
          <w:bCs/>
        </w:rPr>
        <w:t>Do you support Tentative Reassociation operation for multi-radio non-AP MLD?</w:t>
      </w:r>
    </w:p>
    <w:p w14:paraId="3627CBBC" w14:textId="0C164538" w:rsidR="00294E36" w:rsidRPr="00ED6CBC" w:rsidRDefault="00294E36" w:rsidP="00294E36">
      <w:pPr>
        <w:pStyle w:val="ListParagraph"/>
        <w:numPr>
          <w:ilvl w:val="0"/>
          <w:numId w:val="140"/>
        </w:numPr>
        <w:jc w:val="both"/>
      </w:pPr>
      <w:r w:rsidRPr="00ED6CBC">
        <w:t xml:space="preserve">NOTE. For the tentative reassociation operation, the multi-radio non-AP MLD needs to send a defined frame to trigger AP sending DS-STA-NOTIFY.request primitive to the DS, rather than AP automatically sending DS-STA-NOTIFY.request primitive to the DS after successfully exchange Association Request/Response frames with Status Code SUCCESS. </w:t>
      </w:r>
    </w:p>
    <w:p w14:paraId="69CE6165" w14:textId="77777777" w:rsidR="00294E36" w:rsidRDefault="00294E36" w:rsidP="00B143AA">
      <w:pPr>
        <w:jc w:val="both"/>
      </w:pPr>
    </w:p>
    <w:p w14:paraId="1EA3A007" w14:textId="6332035E" w:rsidR="00DA1B00" w:rsidRDefault="00294E36" w:rsidP="00B143AA">
      <w:pPr>
        <w:jc w:val="both"/>
      </w:pPr>
      <w:r w:rsidRPr="00294E36">
        <w:rPr>
          <w:highlight w:val="red"/>
        </w:rPr>
        <w:t>Y/N/A: 25/21/43</w:t>
      </w:r>
    </w:p>
    <w:p w14:paraId="02F58EAB" w14:textId="77777777" w:rsidR="00DA1B00" w:rsidRDefault="00DA1B00" w:rsidP="00B143AA">
      <w:pPr>
        <w:jc w:val="both"/>
      </w:pPr>
    </w:p>
    <w:p w14:paraId="3808AB12" w14:textId="77777777" w:rsidR="00294E36" w:rsidRDefault="00294E36" w:rsidP="00B143AA">
      <w:pPr>
        <w:jc w:val="both"/>
      </w:pPr>
    </w:p>
    <w:p w14:paraId="680E3015" w14:textId="74303892" w:rsidR="00AB5664" w:rsidRPr="00AB5664" w:rsidRDefault="00AB5664" w:rsidP="00B143AA">
      <w:pPr>
        <w:jc w:val="both"/>
        <w:rPr>
          <w:b/>
        </w:rPr>
      </w:pPr>
      <w:r w:rsidRPr="00AB5664">
        <w:rPr>
          <w:b/>
        </w:rPr>
        <w:t>20/0671r1 (Multi-link Triggered Uplink Access Follow-up, Yongho Seok, MediaTek)</w:t>
      </w:r>
    </w:p>
    <w:p w14:paraId="00C3D788" w14:textId="77777777" w:rsidR="00AB5664" w:rsidRDefault="00AB5664" w:rsidP="00B143AA">
      <w:pPr>
        <w:jc w:val="both"/>
      </w:pPr>
    </w:p>
    <w:p w14:paraId="1F41E3CC" w14:textId="30CEB61E" w:rsidR="00100ED6" w:rsidRDefault="00100ED6" w:rsidP="00B143AA">
      <w:pPr>
        <w:jc w:val="both"/>
      </w:pPr>
      <w:r>
        <w:t>SP#1</w:t>
      </w:r>
    </w:p>
    <w:p w14:paraId="21861B36" w14:textId="77777777" w:rsidR="00100ED6" w:rsidRDefault="00100ED6" w:rsidP="00B143AA">
      <w:pPr>
        <w:jc w:val="both"/>
      </w:pPr>
    </w:p>
    <w:p w14:paraId="1B32FDAD" w14:textId="77777777" w:rsidR="00AB5664" w:rsidRDefault="00AB5664" w:rsidP="00B143AA">
      <w:pPr>
        <w:jc w:val="both"/>
      </w:pPr>
      <w:r w:rsidRPr="00AB5664">
        <w:t xml:space="preserve">Do you support the following Trigger frame transmission rule in the MLO? </w:t>
      </w:r>
    </w:p>
    <w:p w14:paraId="3CD2D576" w14:textId="77777777" w:rsidR="00AB5664" w:rsidRDefault="00AB5664" w:rsidP="00AB5664">
      <w:pPr>
        <w:pStyle w:val="ListParagraph"/>
        <w:numPr>
          <w:ilvl w:val="0"/>
          <w:numId w:val="140"/>
        </w:numPr>
        <w:jc w:val="both"/>
      </w:pPr>
      <w:r w:rsidRPr="00AB5664">
        <w:t xml:space="preserve">An AP in the AP MLD shall not send a Trigger frame with the CS Required subfield set to 1 to a STA in a non-STR non-AP MLD, when at least one PPDU from other STAs affiliated to the same non-STR non-AP MLD is scheduled for transmission before (aSIFSTime + aSignalExtention – aRxTxTurnaroundTime) has expired after the PPDU containing the Trigger frame. </w:t>
      </w:r>
    </w:p>
    <w:p w14:paraId="00845C49" w14:textId="77777777" w:rsidR="00AB5664" w:rsidRDefault="00AB5664" w:rsidP="00AB5664">
      <w:pPr>
        <w:pStyle w:val="ListParagraph"/>
        <w:numPr>
          <w:ilvl w:val="1"/>
          <w:numId w:val="140"/>
        </w:numPr>
        <w:jc w:val="both"/>
      </w:pPr>
      <w:r w:rsidRPr="00AB5664">
        <w:t xml:space="preserve">Note– In the above, aRxTxTurnaroundTime is 4 μs. </w:t>
      </w:r>
    </w:p>
    <w:p w14:paraId="7AEA4AFC" w14:textId="70D51CE1" w:rsidR="00AB5664" w:rsidRDefault="00AB5664" w:rsidP="00AB5664">
      <w:pPr>
        <w:pStyle w:val="ListParagraph"/>
        <w:numPr>
          <w:ilvl w:val="1"/>
          <w:numId w:val="140"/>
        </w:numPr>
        <w:jc w:val="both"/>
      </w:pPr>
      <w:r w:rsidRPr="00AB5664">
        <w:t>Note– The ending time of a first PPDU that carrying a frame soliciting an immediate response frame cannot be earlier more than aRxTxTurnaroundTime of the ending time of a second PPDU containing a Trigger frame with the CS Required subfield set to 1. Note– The AP STA still follows the CS Required rule defined in 802.11ax spec.</w:t>
      </w:r>
    </w:p>
    <w:p w14:paraId="13BDAF7F" w14:textId="77777777" w:rsidR="00294E36" w:rsidRDefault="00294E36" w:rsidP="00B143AA">
      <w:pPr>
        <w:jc w:val="both"/>
      </w:pPr>
    </w:p>
    <w:p w14:paraId="03F92232" w14:textId="0B886FD8" w:rsidR="00AB5664" w:rsidRDefault="00AB5664" w:rsidP="00AB5664">
      <w:pPr>
        <w:jc w:val="both"/>
        <w:rPr>
          <w:szCs w:val="22"/>
        </w:rPr>
      </w:pPr>
      <w:r w:rsidRPr="00AB5664">
        <w:rPr>
          <w:szCs w:val="22"/>
          <w:highlight w:val="green"/>
        </w:rPr>
        <w:t>Y/N/A: 42/11/39</w:t>
      </w:r>
    </w:p>
    <w:p w14:paraId="07A18E31" w14:textId="289A7A8E" w:rsidR="00AB5664" w:rsidRPr="005E0A73" w:rsidRDefault="00AB5664" w:rsidP="00AB5664">
      <w:pPr>
        <w:jc w:val="both"/>
        <w:rPr>
          <w:b/>
          <w:i/>
          <w:szCs w:val="22"/>
        </w:rPr>
      </w:pPr>
      <w:r>
        <w:rPr>
          <w:b/>
          <w:szCs w:val="22"/>
        </w:rPr>
        <w:t>Straw poll #153</w:t>
      </w:r>
      <w:r w:rsidRPr="005E0A73">
        <w:rPr>
          <w:b/>
          <w:szCs w:val="22"/>
        </w:rPr>
        <w:t xml:space="preserve"> </w:t>
      </w:r>
      <w:r>
        <w:rPr>
          <w:b/>
          <w:i/>
          <w:szCs w:val="22"/>
        </w:rPr>
        <w:t>[#SP153]</w:t>
      </w:r>
    </w:p>
    <w:p w14:paraId="0B2775D6" w14:textId="6746CD43" w:rsidR="00E24CDC" w:rsidRDefault="00E24CDC">
      <w:r>
        <w:br w:type="page"/>
      </w:r>
    </w:p>
    <w:p w14:paraId="223D76CE" w14:textId="3B2A14CE" w:rsidR="00AB5664" w:rsidRDefault="00E24CDC" w:rsidP="00B143AA">
      <w:pPr>
        <w:jc w:val="both"/>
      </w:pPr>
      <w:r>
        <w:lastRenderedPageBreak/>
        <w:t>SP#2</w:t>
      </w:r>
    </w:p>
    <w:p w14:paraId="5E854EBA" w14:textId="77777777" w:rsidR="00E24CDC" w:rsidRDefault="00E24CDC" w:rsidP="00B143AA">
      <w:pPr>
        <w:jc w:val="both"/>
      </w:pPr>
    </w:p>
    <w:p w14:paraId="0C2A1F77" w14:textId="77777777" w:rsidR="00E24CDC" w:rsidRDefault="00E24CDC" w:rsidP="00E24CDC">
      <w:r w:rsidRPr="00E132CC">
        <w:t>Do you support the following Trigger frame transmission rule in the MLO</w:t>
      </w:r>
      <w:r>
        <w:t xml:space="preserve"> in R1?</w:t>
      </w:r>
    </w:p>
    <w:p w14:paraId="6FC0819C" w14:textId="4705DA2B" w:rsidR="00E24CDC" w:rsidRDefault="00E24CDC" w:rsidP="00E24CDC">
      <w:pPr>
        <w:pStyle w:val="ListParagraph"/>
        <w:numPr>
          <w:ilvl w:val="0"/>
          <w:numId w:val="140"/>
        </w:numPr>
        <w:jc w:val="both"/>
      </w:pPr>
      <w:r w:rsidRPr="00E132CC">
        <w:t>When an AP MLD triggers simultaneously TB PPDUs from more than one STAs affiliated to the same non-STR non-AP MLD and allows the frames in the TB PPDUs to solicit control response frames from the AP MLD, then the UL Length subfield values in the soliciting Trigger frames shall be set to the same value.</w:t>
      </w:r>
    </w:p>
    <w:p w14:paraId="3B73FF9B" w14:textId="77777777" w:rsidR="00E24CDC" w:rsidRDefault="00E24CDC" w:rsidP="00E24CDC">
      <w:pPr>
        <w:jc w:val="both"/>
        <w:rPr>
          <w:szCs w:val="22"/>
          <w:highlight w:val="green"/>
        </w:rPr>
      </w:pPr>
    </w:p>
    <w:p w14:paraId="005495E6" w14:textId="0C177A23" w:rsidR="00E24CDC" w:rsidRDefault="00E24CDC" w:rsidP="00E24CDC">
      <w:pPr>
        <w:jc w:val="both"/>
        <w:rPr>
          <w:szCs w:val="22"/>
        </w:rPr>
      </w:pPr>
      <w:r w:rsidRPr="00AB5664">
        <w:rPr>
          <w:szCs w:val="22"/>
          <w:highlight w:val="green"/>
        </w:rPr>
        <w:t>Y/N/A: 4</w:t>
      </w:r>
      <w:r>
        <w:rPr>
          <w:szCs w:val="22"/>
          <w:highlight w:val="green"/>
        </w:rPr>
        <w:t>3</w:t>
      </w:r>
      <w:r w:rsidRPr="00AB5664">
        <w:rPr>
          <w:szCs w:val="22"/>
          <w:highlight w:val="green"/>
        </w:rPr>
        <w:t>/11/3</w:t>
      </w:r>
      <w:r>
        <w:rPr>
          <w:szCs w:val="22"/>
          <w:highlight w:val="green"/>
        </w:rPr>
        <w:t>1</w:t>
      </w:r>
    </w:p>
    <w:p w14:paraId="48074211" w14:textId="5BDCB108" w:rsidR="00E24CDC" w:rsidRPr="005E0A73" w:rsidRDefault="00E24CDC" w:rsidP="00E24CDC">
      <w:pPr>
        <w:jc w:val="both"/>
        <w:rPr>
          <w:b/>
          <w:i/>
          <w:szCs w:val="22"/>
        </w:rPr>
      </w:pPr>
      <w:r>
        <w:rPr>
          <w:b/>
          <w:szCs w:val="22"/>
        </w:rPr>
        <w:t>Straw poll #154</w:t>
      </w:r>
      <w:r w:rsidRPr="005E0A73">
        <w:rPr>
          <w:b/>
          <w:szCs w:val="22"/>
        </w:rPr>
        <w:t xml:space="preserve"> </w:t>
      </w:r>
      <w:r>
        <w:rPr>
          <w:b/>
          <w:i/>
          <w:szCs w:val="22"/>
        </w:rPr>
        <w:t>[#SP154]</w:t>
      </w:r>
    </w:p>
    <w:p w14:paraId="510D7A7B" w14:textId="77777777" w:rsidR="00E24CDC" w:rsidRDefault="00E24CDC" w:rsidP="00B143AA">
      <w:pPr>
        <w:jc w:val="both"/>
      </w:pPr>
    </w:p>
    <w:p w14:paraId="506F335A" w14:textId="77777777" w:rsidR="007F369F" w:rsidRDefault="007F369F" w:rsidP="00B143AA">
      <w:pPr>
        <w:jc w:val="both"/>
      </w:pPr>
    </w:p>
    <w:p w14:paraId="76B821AA" w14:textId="5D8CB92D" w:rsidR="007F369F" w:rsidRPr="00AD0431" w:rsidRDefault="00AD0431" w:rsidP="00B143AA">
      <w:pPr>
        <w:jc w:val="both"/>
        <w:rPr>
          <w:b/>
        </w:rPr>
      </w:pPr>
      <w:r w:rsidRPr="00AD0431">
        <w:rPr>
          <w:b/>
        </w:rPr>
        <w:t>20/0689r1 (Single STA Trigger, Young Hoon Kwon, NXP)</w:t>
      </w:r>
    </w:p>
    <w:p w14:paraId="5A5DDA4E" w14:textId="77777777" w:rsidR="00AD0431" w:rsidRDefault="00AD0431" w:rsidP="00B143AA">
      <w:pPr>
        <w:jc w:val="both"/>
      </w:pPr>
    </w:p>
    <w:p w14:paraId="04614DE3" w14:textId="77777777" w:rsidR="00D3092C" w:rsidRDefault="00AD0431" w:rsidP="00D3092C">
      <w:pPr>
        <w:jc w:val="both"/>
      </w:pPr>
      <w:r>
        <w:t>SP#1</w:t>
      </w:r>
    </w:p>
    <w:p w14:paraId="5245B791" w14:textId="77777777" w:rsidR="00D3092C" w:rsidRDefault="00D3092C" w:rsidP="00D3092C">
      <w:pPr>
        <w:jc w:val="both"/>
      </w:pPr>
    </w:p>
    <w:p w14:paraId="41B9ECE4" w14:textId="77777777" w:rsidR="00D3092C" w:rsidRDefault="00D3092C" w:rsidP="00D3092C">
      <w:pPr>
        <w:jc w:val="both"/>
      </w:pPr>
      <w:r>
        <w:t>Do you support in R1 of TGbe SFD that</w:t>
      </w:r>
    </w:p>
    <w:p w14:paraId="7CFC8990" w14:textId="14C1CDC8" w:rsidR="00AD0431" w:rsidRDefault="00D3092C" w:rsidP="00D3092C">
      <w:pPr>
        <w:pStyle w:val="ListParagraph"/>
        <w:numPr>
          <w:ilvl w:val="0"/>
          <w:numId w:val="140"/>
        </w:numPr>
        <w:jc w:val="both"/>
      </w:pPr>
      <w:r>
        <w:t>A STA can include an indication in a PPDU that enables a peer STA to transmit a control response frame in an SU PPDU whose duration is indicated by the indication.</w:t>
      </w:r>
    </w:p>
    <w:p w14:paraId="79128957" w14:textId="77777777" w:rsidR="00D3092C" w:rsidRDefault="00D3092C" w:rsidP="00D3092C">
      <w:pPr>
        <w:jc w:val="both"/>
      </w:pPr>
    </w:p>
    <w:p w14:paraId="3D6B443F" w14:textId="1485597D" w:rsidR="00D3092C" w:rsidRDefault="00D3092C" w:rsidP="00D3092C">
      <w:pPr>
        <w:jc w:val="both"/>
      </w:pPr>
      <w:r w:rsidRPr="00294E36">
        <w:rPr>
          <w:highlight w:val="red"/>
        </w:rPr>
        <w:t>Y/N/A: 25/2</w:t>
      </w:r>
      <w:r>
        <w:rPr>
          <w:highlight w:val="red"/>
        </w:rPr>
        <w:t>5</w:t>
      </w:r>
      <w:r w:rsidRPr="00294E36">
        <w:rPr>
          <w:highlight w:val="red"/>
        </w:rPr>
        <w:t>/</w:t>
      </w:r>
      <w:r>
        <w:rPr>
          <w:highlight w:val="red"/>
        </w:rPr>
        <w:t>3</w:t>
      </w:r>
      <w:r w:rsidRPr="00294E36">
        <w:rPr>
          <w:highlight w:val="red"/>
        </w:rPr>
        <w:t>3</w:t>
      </w:r>
    </w:p>
    <w:p w14:paraId="17D972CA" w14:textId="77777777" w:rsidR="00D3092C" w:rsidRDefault="00D3092C" w:rsidP="00D3092C">
      <w:pPr>
        <w:jc w:val="both"/>
      </w:pPr>
    </w:p>
    <w:p w14:paraId="5AC6C921" w14:textId="77777777" w:rsidR="00D3092C" w:rsidRDefault="00D3092C" w:rsidP="00D3092C">
      <w:pPr>
        <w:jc w:val="both"/>
      </w:pPr>
    </w:p>
    <w:p w14:paraId="210832D9" w14:textId="50BD7BB8" w:rsidR="0019245B" w:rsidRPr="00CC4387" w:rsidRDefault="0019245B" w:rsidP="00D3092C">
      <w:pPr>
        <w:jc w:val="both"/>
        <w:rPr>
          <w:b/>
        </w:rPr>
      </w:pPr>
      <w:r w:rsidRPr="00CC4387">
        <w:rPr>
          <w:b/>
        </w:rPr>
        <w:t>20/</w:t>
      </w:r>
      <w:r w:rsidR="00CC4387" w:rsidRPr="00CC4387">
        <w:rPr>
          <w:b/>
        </w:rPr>
        <w:t>0672r0 (Group addressed frame transmission in constrained multi-link operation follow-up, Yongho Seok, MediaTek)</w:t>
      </w:r>
    </w:p>
    <w:p w14:paraId="06A3B0AC" w14:textId="77777777" w:rsidR="00CC4387" w:rsidRDefault="00CC4387" w:rsidP="00D3092C">
      <w:pPr>
        <w:jc w:val="both"/>
      </w:pPr>
    </w:p>
    <w:p w14:paraId="2D412CFD" w14:textId="6CBA7FCE" w:rsidR="00CC4387" w:rsidRDefault="00CC4387" w:rsidP="00D3092C">
      <w:pPr>
        <w:jc w:val="both"/>
      </w:pPr>
      <w:r>
        <w:t>SP#1</w:t>
      </w:r>
    </w:p>
    <w:p w14:paraId="61935897" w14:textId="77777777" w:rsidR="00CC4387" w:rsidRDefault="00CC4387" w:rsidP="00D3092C">
      <w:pPr>
        <w:jc w:val="both"/>
      </w:pPr>
    </w:p>
    <w:p w14:paraId="5E55D29E" w14:textId="77777777" w:rsidR="00B66533" w:rsidRDefault="00B66533" w:rsidP="00B66533">
      <w:pPr>
        <w:rPr>
          <w:color w:val="000000" w:themeColor="text1"/>
        </w:rPr>
      </w:pPr>
      <w:r w:rsidRPr="008F3375">
        <w:rPr>
          <w:color w:val="000000" w:themeColor="text1"/>
        </w:rPr>
        <w:t>Do you support the following group addressed frames delivery mechanism</w:t>
      </w:r>
      <w:r>
        <w:rPr>
          <w:color w:val="000000" w:themeColor="text1"/>
        </w:rPr>
        <w:t xml:space="preserve"> in R1? </w:t>
      </w:r>
    </w:p>
    <w:p w14:paraId="480FBD38" w14:textId="1D7DEB81" w:rsidR="00B66533" w:rsidRPr="00B66533" w:rsidRDefault="00B66533" w:rsidP="00253473">
      <w:pPr>
        <w:pStyle w:val="ListParagraph"/>
        <w:numPr>
          <w:ilvl w:val="0"/>
          <w:numId w:val="140"/>
        </w:numPr>
        <w:jc w:val="both"/>
        <w:rPr>
          <w:color w:val="000000" w:themeColor="text1"/>
        </w:rPr>
      </w:pPr>
      <w:r w:rsidRPr="00B66533">
        <w:rPr>
          <w:color w:val="000000" w:themeColor="text1"/>
        </w:rPr>
        <w:t>An AP MLD should not cause a STA affiliated to a non-STR non-AP MLD to transmit an MPDU that overlaps with group addressed frames in a constrained link if another STA affiliated to the same non-STR non-AP MLD is expected to be receiving group addressed frames.</w:t>
      </w:r>
    </w:p>
    <w:p w14:paraId="3E2B337C" w14:textId="77777777" w:rsidR="00CC4387" w:rsidRDefault="00CC4387" w:rsidP="00D3092C">
      <w:pPr>
        <w:jc w:val="both"/>
      </w:pPr>
    </w:p>
    <w:p w14:paraId="7D7D5ACA" w14:textId="6BA3B862" w:rsidR="00B66533" w:rsidRDefault="00B66533" w:rsidP="00B66533">
      <w:pPr>
        <w:jc w:val="both"/>
        <w:rPr>
          <w:szCs w:val="22"/>
        </w:rPr>
      </w:pPr>
      <w:r w:rsidRPr="00AB5664">
        <w:rPr>
          <w:szCs w:val="22"/>
          <w:highlight w:val="green"/>
        </w:rPr>
        <w:t>Y</w:t>
      </w:r>
      <w:r>
        <w:rPr>
          <w:szCs w:val="22"/>
          <w:highlight w:val="green"/>
        </w:rPr>
        <w:t>/N/A: 39</w:t>
      </w:r>
      <w:r w:rsidRPr="00AB5664">
        <w:rPr>
          <w:szCs w:val="22"/>
          <w:highlight w:val="green"/>
        </w:rPr>
        <w:t>/</w:t>
      </w:r>
      <w:r>
        <w:rPr>
          <w:szCs w:val="22"/>
          <w:highlight w:val="green"/>
        </w:rPr>
        <w:t>1/26</w:t>
      </w:r>
    </w:p>
    <w:p w14:paraId="4D11005A" w14:textId="77449060" w:rsidR="00B66533" w:rsidRPr="005E0A73" w:rsidRDefault="00B66533" w:rsidP="00B66533">
      <w:pPr>
        <w:jc w:val="both"/>
        <w:rPr>
          <w:b/>
          <w:i/>
          <w:szCs w:val="22"/>
        </w:rPr>
      </w:pPr>
      <w:r>
        <w:rPr>
          <w:b/>
          <w:szCs w:val="22"/>
        </w:rPr>
        <w:t>Straw poll #155</w:t>
      </w:r>
      <w:r w:rsidRPr="005E0A73">
        <w:rPr>
          <w:b/>
          <w:szCs w:val="22"/>
        </w:rPr>
        <w:t xml:space="preserve"> </w:t>
      </w:r>
      <w:r>
        <w:rPr>
          <w:b/>
          <w:i/>
          <w:szCs w:val="22"/>
        </w:rPr>
        <w:t>[#SP155]</w:t>
      </w:r>
    </w:p>
    <w:p w14:paraId="3E45C076" w14:textId="77777777" w:rsidR="00B66533" w:rsidRDefault="00B66533" w:rsidP="00D3092C">
      <w:pPr>
        <w:jc w:val="both"/>
      </w:pPr>
    </w:p>
    <w:p w14:paraId="5604EEDE" w14:textId="77777777" w:rsidR="00253473" w:rsidRDefault="00253473" w:rsidP="00D3092C">
      <w:pPr>
        <w:jc w:val="both"/>
      </w:pPr>
    </w:p>
    <w:p w14:paraId="3F7BF0A9" w14:textId="20EF11B8" w:rsidR="00253473" w:rsidRDefault="00253473" w:rsidP="00D3092C">
      <w:pPr>
        <w:jc w:val="both"/>
      </w:pPr>
      <w:r>
        <w:t>SP#2</w:t>
      </w:r>
    </w:p>
    <w:p w14:paraId="5E634230" w14:textId="77777777" w:rsidR="00253473" w:rsidRDefault="00253473" w:rsidP="00D3092C">
      <w:pPr>
        <w:jc w:val="both"/>
      </w:pPr>
    </w:p>
    <w:p w14:paraId="12BFA147" w14:textId="77777777" w:rsidR="00C061E9" w:rsidRDefault="00C061E9" w:rsidP="00D3092C">
      <w:pPr>
        <w:jc w:val="both"/>
      </w:pPr>
      <w:r w:rsidRPr="00C061E9">
        <w:t xml:space="preserve">Do you support the following loopback prevention mechanism of the group address frame in the MLO?  </w:t>
      </w:r>
    </w:p>
    <w:p w14:paraId="207B67A2" w14:textId="77777777" w:rsidR="00C061E9" w:rsidRDefault="00C061E9" w:rsidP="00C061E9">
      <w:pPr>
        <w:pStyle w:val="ListParagraph"/>
        <w:numPr>
          <w:ilvl w:val="0"/>
          <w:numId w:val="140"/>
        </w:numPr>
        <w:jc w:val="both"/>
      </w:pPr>
      <w:r w:rsidRPr="00C061E9">
        <w:t xml:space="preserve">An AP MLD that broadcasts the group addressed MPDU received from a non-AP MLD with which it has done multi-link setup shall set the SA field of the broadcast group addressed MPDU to the MLD MAC address of the non-AP MLD.  </w:t>
      </w:r>
    </w:p>
    <w:p w14:paraId="6F42D610" w14:textId="394379DC" w:rsidR="00253473" w:rsidRDefault="00C061E9" w:rsidP="00C061E9">
      <w:pPr>
        <w:pStyle w:val="ListParagraph"/>
        <w:numPr>
          <w:ilvl w:val="0"/>
          <w:numId w:val="140"/>
        </w:numPr>
        <w:jc w:val="both"/>
      </w:pPr>
      <w:r w:rsidRPr="00C061E9">
        <w:t>A non-AP MLD filters out the group addressed MPDU with the SA field set to the MLD MAC address of the non-AP MLD.</w:t>
      </w:r>
    </w:p>
    <w:p w14:paraId="36EF0B6E" w14:textId="77777777" w:rsidR="00C061E9" w:rsidRDefault="00C061E9" w:rsidP="00C061E9">
      <w:pPr>
        <w:jc w:val="both"/>
      </w:pPr>
    </w:p>
    <w:p w14:paraId="4DFCE647" w14:textId="426E4C2C" w:rsidR="00C061E9" w:rsidRDefault="00C061E9" w:rsidP="00C061E9">
      <w:pPr>
        <w:jc w:val="both"/>
      </w:pPr>
      <w:r w:rsidRPr="00C061E9">
        <w:rPr>
          <w:highlight w:val="red"/>
        </w:rPr>
        <w:t>Y/N/A: 23/19/27</w:t>
      </w:r>
    </w:p>
    <w:p w14:paraId="1BE736EC" w14:textId="77777777" w:rsidR="00C061E9" w:rsidRDefault="00C061E9" w:rsidP="00C061E9">
      <w:pPr>
        <w:jc w:val="both"/>
      </w:pPr>
    </w:p>
    <w:p w14:paraId="38C7AFF8" w14:textId="729703B0" w:rsidR="007A29BC" w:rsidRDefault="00C061E9" w:rsidP="00C061E9">
      <w:pPr>
        <w:jc w:val="both"/>
      </w:pPr>
      <w:r>
        <w:t>Reference:  Draft meeting minutes to be uploaded</w:t>
      </w:r>
    </w:p>
    <w:p w14:paraId="26756203" w14:textId="77777777" w:rsidR="007A29BC" w:rsidRDefault="007A29BC">
      <w:r>
        <w:br w:type="page"/>
      </w:r>
    </w:p>
    <w:p w14:paraId="2234BC42" w14:textId="192F2444" w:rsidR="007A29BC" w:rsidRPr="005758D1" w:rsidRDefault="007A29BC" w:rsidP="007A29BC">
      <w:pPr>
        <w:pStyle w:val="Heading2"/>
        <w:rPr>
          <w:u w:val="none"/>
          <w:lang w:val="en-US"/>
        </w:rPr>
      </w:pPr>
      <w:bookmarkStart w:id="2096" w:name="_Toc47082188"/>
      <w:r>
        <w:rPr>
          <w:u w:val="none"/>
          <w:lang w:val="en-US"/>
        </w:rPr>
        <w:lastRenderedPageBreak/>
        <w:t>July 30</w:t>
      </w:r>
      <w:r>
        <w:rPr>
          <w:u w:val="none"/>
          <w:lang w:val="en-US"/>
        </w:rPr>
        <w:t xml:space="preserve"> (</w:t>
      </w:r>
      <w:r>
        <w:rPr>
          <w:u w:val="none"/>
          <w:lang w:val="en-US"/>
        </w:rPr>
        <w:t>Joint</w:t>
      </w:r>
      <w:r>
        <w:rPr>
          <w:u w:val="none"/>
          <w:lang w:val="en-US"/>
        </w:rPr>
        <w:t xml:space="preserve">):  </w:t>
      </w:r>
      <w:r>
        <w:rPr>
          <w:u w:val="none"/>
          <w:lang w:val="en-US"/>
        </w:rPr>
        <w:t>1</w:t>
      </w:r>
      <w:r w:rsidRPr="005758D1">
        <w:rPr>
          <w:u w:val="none"/>
          <w:lang w:val="en-US"/>
        </w:rPr>
        <w:t xml:space="preserve"> </w:t>
      </w:r>
      <w:r>
        <w:rPr>
          <w:u w:val="none"/>
          <w:lang w:val="en-US"/>
        </w:rPr>
        <w:t>SP</w:t>
      </w:r>
      <w:bookmarkEnd w:id="2096"/>
    </w:p>
    <w:p w14:paraId="409D6E23" w14:textId="77777777" w:rsidR="00C061E9" w:rsidRDefault="00C061E9" w:rsidP="00C061E9">
      <w:pPr>
        <w:jc w:val="both"/>
      </w:pPr>
    </w:p>
    <w:p w14:paraId="408F0704" w14:textId="0DDB8239" w:rsidR="007A29BC" w:rsidRPr="00FB48F7" w:rsidRDefault="007A29BC" w:rsidP="00C061E9">
      <w:pPr>
        <w:jc w:val="both"/>
        <w:rPr>
          <w:b/>
        </w:rPr>
      </w:pPr>
      <w:r w:rsidRPr="00FB48F7">
        <w:rPr>
          <w:b/>
        </w:rPr>
        <w:t>20/</w:t>
      </w:r>
      <w:r w:rsidR="00AF63F4" w:rsidRPr="00FB48F7">
        <w:rPr>
          <w:b/>
        </w:rPr>
        <w:t>0674</w:t>
      </w:r>
      <w:r w:rsidR="00935468" w:rsidRPr="00FB48F7">
        <w:rPr>
          <w:b/>
        </w:rPr>
        <w:t>r3 (Forward compatible OFDMA, Xiaogang Chen, Intel)</w:t>
      </w:r>
    </w:p>
    <w:p w14:paraId="41A5B9F3" w14:textId="77777777" w:rsidR="00935468" w:rsidRDefault="00935468" w:rsidP="00C061E9">
      <w:pPr>
        <w:jc w:val="both"/>
      </w:pPr>
    </w:p>
    <w:p w14:paraId="2EBA4A99" w14:textId="00BFAB18" w:rsidR="00935468" w:rsidRDefault="00D745BC" w:rsidP="00C061E9">
      <w:pPr>
        <w:jc w:val="both"/>
      </w:pPr>
      <w:r>
        <w:t>SP</w:t>
      </w:r>
    </w:p>
    <w:p w14:paraId="222BAE05" w14:textId="77777777" w:rsidR="00D745BC" w:rsidRDefault="00D745BC" w:rsidP="00C061E9">
      <w:pPr>
        <w:jc w:val="both"/>
      </w:pPr>
    </w:p>
    <w:p w14:paraId="72BC7B0C" w14:textId="77777777" w:rsidR="00D745BC" w:rsidRDefault="00D745BC" w:rsidP="00D745BC">
      <w:pPr>
        <w:jc w:val="both"/>
      </w:pPr>
      <w:r>
        <w:t>Do you agree that 11be support the design of allowing multiplexing STAs of different amendments in one transmission with OFDMA</w:t>
      </w:r>
      <w:r>
        <w:t xml:space="preserve"> using frequency domain A-PPDU?</w:t>
      </w:r>
    </w:p>
    <w:p w14:paraId="7C0EFDF7" w14:textId="77777777" w:rsidR="00D745BC" w:rsidRDefault="00D745BC" w:rsidP="004B02E7">
      <w:pPr>
        <w:pStyle w:val="ListParagraph"/>
        <w:numPr>
          <w:ilvl w:val="0"/>
          <w:numId w:val="143"/>
        </w:numPr>
        <w:jc w:val="both"/>
      </w:pPr>
      <w:r>
        <w:t>STAs of different</w:t>
      </w:r>
      <w:r>
        <w:t xml:space="preserve"> amendments may include HE, EHT</w:t>
      </w:r>
    </w:p>
    <w:p w14:paraId="4F9463F2" w14:textId="77777777" w:rsidR="00D745BC" w:rsidRDefault="00D745BC" w:rsidP="004B02E7">
      <w:pPr>
        <w:pStyle w:val="ListParagraph"/>
        <w:numPr>
          <w:ilvl w:val="1"/>
          <w:numId w:val="143"/>
        </w:numPr>
        <w:jc w:val="both"/>
      </w:pPr>
      <w:r>
        <w:t>post-EHT STA is TBD;</w:t>
      </w:r>
    </w:p>
    <w:p w14:paraId="7DC86BE7" w14:textId="77777777" w:rsidR="00D745BC" w:rsidRDefault="00D745BC" w:rsidP="004B02E7">
      <w:pPr>
        <w:pStyle w:val="ListParagraph"/>
        <w:numPr>
          <w:ilvl w:val="1"/>
          <w:numId w:val="143"/>
        </w:numPr>
        <w:jc w:val="both"/>
      </w:pPr>
      <w:r>
        <w:t>The BW allocated to different STAs that can be mi</w:t>
      </w:r>
      <w:r>
        <w:t>xed in one transmission is TBD;</w:t>
      </w:r>
    </w:p>
    <w:p w14:paraId="329C734D" w14:textId="0CE06A2B" w:rsidR="00D745BC" w:rsidRDefault="00D745BC" w:rsidP="004B02E7">
      <w:pPr>
        <w:pStyle w:val="ListParagraph"/>
        <w:numPr>
          <w:ilvl w:val="0"/>
          <w:numId w:val="143"/>
        </w:numPr>
        <w:jc w:val="both"/>
      </w:pPr>
      <w:r>
        <w:t>This feature is targeted for R2.</w:t>
      </w:r>
    </w:p>
    <w:p w14:paraId="75CE0F01" w14:textId="77777777" w:rsidR="00D745BC" w:rsidRDefault="00D745BC" w:rsidP="00D745BC">
      <w:pPr>
        <w:jc w:val="both"/>
      </w:pPr>
    </w:p>
    <w:p w14:paraId="3B6CBDE3" w14:textId="187A355D" w:rsidR="00D745BC" w:rsidRDefault="00D745BC" w:rsidP="00D745BC">
      <w:pPr>
        <w:jc w:val="both"/>
      </w:pPr>
      <w:r w:rsidRPr="003B563B">
        <w:rPr>
          <w:highlight w:val="green"/>
        </w:rPr>
        <w:t>Y/N/A/No answer:</w:t>
      </w:r>
      <w:r w:rsidR="004B02E7" w:rsidRPr="003B563B">
        <w:rPr>
          <w:highlight w:val="green"/>
        </w:rPr>
        <w:t xml:space="preserve"> 88/1/36/51</w:t>
      </w:r>
    </w:p>
    <w:p w14:paraId="543BFA3E" w14:textId="2697E294" w:rsidR="004B02E7" w:rsidRPr="005E0A73" w:rsidRDefault="004B02E7" w:rsidP="004B02E7">
      <w:pPr>
        <w:jc w:val="both"/>
        <w:rPr>
          <w:b/>
          <w:i/>
          <w:szCs w:val="22"/>
        </w:rPr>
      </w:pPr>
      <w:r>
        <w:rPr>
          <w:b/>
          <w:szCs w:val="22"/>
        </w:rPr>
        <w:t>Straw poll #15</w:t>
      </w:r>
      <w:r>
        <w:rPr>
          <w:b/>
          <w:szCs w:val="22"/>
        </w:rPr>
        <w:t>6</w:t>
      </w:r>
      <w:r w:rsidRPr="005E0A73">
        <w:rPr>
          <w:b/>
          <w:szCs w:val="22"/>
        </w:rPr>
        <w:t xml:space="preserve"> </w:t>
      </w:r>
      <w:r>
        <w:rPr>
          <w:b/>
          <w:i/>
          <w:szCs w:val="22"/>
        </w:rPr>
        <w:t>[#SP15</w:t>
      </w:r>
      <w:r>
        <w:rPr>
          <w:b/>
          <w:i/>
          <w:szCs w:val="22"/>
        </w:rPr>
        <w:t>6</w:t>
      </w:r>
      <w:r>
        <w:rPr>
          <w:b/>
          <w:i/>
          <w:szCs w:val="22"/>
        </w:rPr>
        <w:t>]</w:t>
      </w:r>
    </w:p>
    <w:p w14:paraId="0248E63E" w14:textId="77777777" w:rsidR="004B02E7" w:rsidRDefault="004B02E7" w:rsidP="00D745BC">
      <w:pPr>
        <w:jc w:val="both"/>
      </w:pPr>
    </w:p>
    <w:p w14:paraId="1C611486" w14:textId="42BC497E" w:rsidR="004B02E7" w:rsidRDefault="004B02E7" w:rsidP="00D745BC">
      <w:pPr>
        <w:jc w:val="both"/>
      </w:pPr>
      <w:r>
        <w:t>Reference:</w:t>
      </w:r>
      <w:r w:rsidR="003B563B">
        <w:t xml:space="preserve">  </w:t>
      </w:r>
      <w:r w:rsidR="003B563B" w:rsidRPr="003B563B">
        <w:t>11-20-1109-01-00be-july-september-tgbe-teleconference-minutes</w:t>
      </w:r>
    </w:p>
    <w:sectPr w:rsidR="004B02E7" w:rsidSect="00FE0085">
      <w:headerReference w:type="default" r:id="rId42"/>
      <w:footerReference w:type="default" r:id="rId43"/>
      <w:pgSz w:w="12240" w:h="15840" w:code="1"/>
      <w:pgMar w:top="1080" w:right="1080" w:bottom="1080" w:left="1080" w:header="432" w:footer="432" w:gutter="720"/>
      <w:lnNumType w:countBy="1"/>
      <w:cols w:space="720"/>
      <w:docGrid w:linePitch="299"/>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03" w:author="Edward Au" w:date="2020-07-18T16:56:00Z" w:initials="EA">
    <w:p w14:paraId="62206B10" w14:textId="2DFBBD49" w:rsidR="008011C0" w:rsidRDefault="008011C0">
      <w:pPr>
        <w:pStyle w:val="CommentText"/>
      </w:pPr>
      <w:r>
        <w:rPr>
          <w:rStyle w:val="CommentReference"/>
        </w:rPr>
        <w:annotationRef/>
      </w:r>
      <w:r>
        <w:t>This row is inserted because of Straw Poll #103.</w:t>
      </w:r>
    </w:p>
  </w:comment>
  <w:comment w:id="404" w:author="Edward Au" w:date="2020-07-18T16:57:00Z" w:initials="EA">
    <w:p w14:paraId="710877D1" w14:textId="5848801D" w:rsidR="008011C0" w:rsidRDefault="008011C0">
      <w:pPr>
        <w:pStyle w:val="CommentText"/>
      </w:pPr>
      <w:r>
        <w:rPr>
          <w:rStyle w:val="CommentReference"/>
        </w:rPr>
        <w:annotationRef/>
      </w:r>
      <w:r>
        <w:t>This row is inserted because of Straw Poll #104.</w:t>
      </w:r>
    </w:p>
  </w:comment>
  <w:comment w:id="405" w:author="Edward Au" w:date="2020-07-18T16:57:00Z" w:initials="EA">
    <w:p w14:paraId="2077DE37" w14:textId="10F9B045" w:rsidR="008011C0" w:rsidRPr="00860E27" w:rsidRDefault="008011C0">
      <w:pPr>
        <w:pStyle w:val="CommentText"/>
        <w:rPr>
          <w:b/>
        </w:rPr>
      </w:pPr>
      <w:r>
        <w:rPr>
          <w:rStyle w:val="CommentReference"/>
        </w:rPr>
        <w:annotationRef/>
      </w:r>
      <w:r>
        <w:t>This row is inserted because of Straw Poll #105.</w:t>
      </w:r>
    </w:p>
  </w:comment>
  <w:comment w:id="406" w:author="Edward Au" w:date="2020-07-18T16:57:00Z" w:initials="EA">
    <w:p w14:paraId="082D008C" w14:textId="47382DAF" w:rsidR="008011C0" w:rsidRPr="00860E27" w:rsidRDefault="008011C0">
      <w:pPr>
        <w:pStyle w:val="CommentText"/>
        <w:rPr>
          <w:b/>
        </w:rPr>
      </w:pPr>
      <w:r>
        <w:rPr>
          <w:rStyle w:val="CommentReference"/>
        </w:rPr>
        <w:annotationRef/>
      </w:r>
      <w:r>
        <w:t>This row is inserted because of Straw Poll #106.</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2206B10" w15:done="0"/>
  <w15:commentEx w15:paraId="710877D1" w15:done="0"/>
  <w15:commentEx w15:paraId="2077DE37" w15:done="0"/>
  <w15:commentEx w15:paraId="082D008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768883" w14:textId="77777777" w:rsidR="000E1873" w:rsidRDefault="000E1873">
      <w:r>
        <w:separator/>
      </w:r>
    </w:p>
  </w:endnote>
  <w:endnote w:type="continuationSeparator" w:id="0">
    <w:p w14:paraId="1A5801AE" w14:textId="77777777" w:rsidR="000E1873" w:rsidRDefault="000E1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A0702" w14:textId="77777777" w:rsidR="008011C0" w:rsidRDefault="008011C0">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620620">
      <w:rPr>
        <w:noProof/>
      </w:rPr>
      <w:t>10</w:t>
    </w:r>
    <w:r>
      <w:fldChar w:fldCharType="end"/>
    </w:r>
    <w:r>
      <w:tab/>
      <w:t>Edward Au, Huawei</w:t>
    </w:r>
  </w:p>
  <w:p w14:paraId="184B82D0" w14:textId="77777777" w:rsidR="008011C0" w:rsidRDefault="008011C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D1F406" w14:textId="77777777" w:rsidR="000E1873" w:rsidRDefault="000E1873">
      <w:r>
        <w:separator/>
      </w:r>
    </w:p>
  </w:footnote>
  <w:footnote w:type="continuationSeparator" w:id="0">
    <w:p w14:paraId="5A0AEDB5" w14:textId="77777777" w:rsidR="000E1873" w:rsidRDefault="000E18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8CD89" w14:textId="33D7E6CC" w:rsidR="008011C0" w:rsidRPr="004E7754" w:rsidRDefault="008011C0" w:rsidP="00732A32">
    <w:pPr>
      <w:pStyle w:val="Header"/>
      <w:tabs>
        <w:tab w:val="clear" w:pos="6480"/>
        <w:tab w:val="center" w:pos="4680"/>
        <w:tab w:val="right" w:pos="9360"/>
      </w:tabs>
      <w:rPr>
        <w:lang w:val="en-US"/>
      </w:rPr>
    </w:pPr>
    <w:r>
      <w:t>July 2020</w:t>
    </w:r>
    <w:r>
      <w:tab/>
    </w:r>
    <w:r>
      <w:tab/>
    </w:r>
    <w:r w:rsidR="000E1873">
      <w:fldChar w:fldCharType="begin"/>
    </w:r>
    <w:r w:rsidR="000E1873">
      <w:instrText xml:space="preserve"> TITLE  \* MERGEFORMAT </w:instrText>
    </w:r>
    <w:r w:rsidR="000E1873">
      <w:fldChar w:fldCharType="separate"/>
    </w:r>
    <w:r>
      <w:t>doc.: IEEE 802.11-20/0566r4</w:t>
    </w:r>
    <w:r w:rsidR="000E1873">
      <w:fldChar w:fldCharType="end"/>
    </w:r>
    <w:r w:rsidR="00EA5218">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B2AB5"/>
    <w:multiLevelType w:val="hybridMultilevel"/>
    <w:tmpl w:val="4C7C89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6C44C5"/>
    <w:multiLevelType w:val="hybridMultilevel"/>
    <w:tmpl w:val="32EE2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AF5B49"/>
    <w:multiLevelType w:val="multilevel"/>
    <w:tmpl w:val="582285B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6246" w:hanging="576"/>
      </w:pPr>
      <w:rPr>
        <w:rFonts w:hint="default"/>
        <w:lang w:val="en-GB"/>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C34114"/>
    <w:multiLevelType w:val="hybridMultilevel"/>
    <w:tmpl w:val="3866EB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F41752"/>
    <w:multiLevelType w:val="hybridMultilevel"/>
    <w:tmpl w:val="12FE1F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150753"/>
    <w:multiLevelType w:val="hybridMultilevel"/>
    <w:tmpl w:val="5E460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AA2F0D"/>
    <w:multiLevelType w:val="hybridMultilevel"/>
    <w:tmpl w:val="6F823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CBD68A5"/>
    <w:multiLevelType w:val="hybridMultilevel"/>
    <w:tmpl w:val="8D30107C"/>
    <w:lvl w:ilvl="0" w:tplc="ADE6D59A">
      <w:start w:val="1"/>
      <w:numFmt w:val="bullet"/>
      <w:lvlText w:val="•"/>
      <w:lvlJc w:val="left"/>
      <w:pPr>
        <w:tabs>
          <w:tab w:val="num" w:pos="720"/>
        </w:tabs>
        <w:ind w:left="720" w:hanging="360"/>
      </w:pPr>
      <w:rPr>
        <w:rFonts w:ascii="Arial" w:hAnsi="Arial" w:hint="default"/>
      </w:rPr>
    </w:lvl>
    <w:lvl w:ilvl="1" w:tplc="06F67A0C">
      <w:numFmt w:val="bullet"/>
      <w:lvlText w:val="–"/>
      <w:lvlJc w:val="left"/>
      <w:pPr>
        <w:tabs>
          <w:tab w:val="num" w:pos="1440"/>
        </w:tabs>
        <w:ind w:left="1440" w:hanging="360"/>
      </w:pPr>
      <w:rPr>
        <w:rFonts w:ascii="Times New Roman" w:hAnsi="Times New Roman" w:hint="default"/>
      </w:rPr>
    </w:lvl>
    <w:lvl w:ilvl="2" w:tplc="7B3C35F2">
      <w:numFmt w:val="bullet"/>
      <w:lvlText w:val=""/>
      <w:lvlJc w:val="left"/>
      <w:pPr>
        <w:tabs>
          <w:tab w:val="num" w:pos="2160"/>
        </w:tabs>
        <w:ind w:left="2160" w:hanging="360"/>
      </w:pPr>
      <w:rPr>
        <w:rFonts w:ascii="Wingdings" w:hAnsi="Wingdings" w:hint="default"/>
      </w:rPr>
    </w:lvl>
    <w:lvl w:ilvl="3" w:tplc="CE901A9C" w:tentative="1">
      <w:start w:val="1"/>
      <w:numFmt w:val="bullet"/>
      <w:lvlText w:val="•"/>
      <w:lvlJc w:val="left"/>
      <w:pPr>
        <w:tabs>
          <w:tab w:val="num" w:pos="2880"/>
        </w:tabs>
        <w:ind w:left="2880" w:hanging="360"/>
      </w:pPr>
      <w:rPr>
        <w:rFonts w:ascii="Arial" w:hAnsi="Arial" w:hint="default"/>
      </w:rPr>
    </w:lvl>
    <w:lvl w:ilvl="4" w:tplc="460C9258" w:tentative="1">
      <w:start w:val="1"/>
      <w:numFmt w:val="bullet"/>
      <w:lvlText w:val="•"/>
      <w:lvlJc w:val="left"/>
      <w:pPr>
        <w:tabs>
          <w:tab w:val="num" w:pos="3600"/>
        </w:tabs>
        <w:ind w:left="3600" w:hanging="360"/>
      </w:pPr>
      <w:rPr>
        <w:rFonts w:ascii="Arial" w:hAnsi="Arial" w:hint="default"/>
      </w:rPr>
    </w:lvl>
    <w:lvl w:ilvl="5" w:tplc="BC58258C" w:tentative="1">
      <w:start w:val="1"/>
      <w:numFmt w:val="bullet"/>
      <w:lvlText w:val="•"/>
      <w:lvlJc w:val="left"/>
      <w:pPr>
        <w:tabs>
          <w:tab w:val="num" w:pos="4320"/>
        </w:tabs>
        <w:ind w:left="4320" w:hanging="360"/>
      </w:pPr>
      <w:rPr>
        <w:rFonts w:ascii="Arial" w:hAnsi="Arial" w:hint="default"/>
      </w:rPr>
    </w:lvl>
    <w:lvl w:ilvl="6" w:tplc="EE827084" w:tentative="1">
      <w:start w:val="1"/>
      <w:numFmt w:val="bullet"/>
      <w:lvlText w:val="•"/>
      <w:lvlJc w:val="left"/>
      <w:pPr>
        <w:tabs>
          <w:tab w:val="num" w:pos="5040"/>
        </w:tabs>
        <w:ind w:left="5040" w:hanging="360"/>
      </w:pPr>
      <w:rPr>
        <w:rFonts w:ascii="Arial" w:hAnsi="Arial" w:hint="default"/>
      </w:rPr>
    </w:lvl>
    <w:lvl w:ilvl="7" w:tplc="10F63142" w:tentative="1">
      <w:start w:val="1"/>
      <w:numFmt w:val="bullet"/>
      <w:lvlText w:val="•"/>
      <w:lvlJc w:val="left"/>
      <w:pPr>
        <w:tabs>
          <w:tab w:val="num" w:pos="5760"/>
        </w:tabs>
        <w:ind w:left="5760" w:hanging="360"/>
      </w:pPr>
      <w:rPr>
        <w:rFonts w:ascii="Arial" w:hAnsi="Arial" w:hint="default"/>
      </w:rPr>
    </w:lvl>
    <w:lvl w:ilvl="8" w:tplc="34BA46D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0DCD186C"/>
    <w:multiLevelType w:val="hybridMultilevel"/>
    <w:tmpl w:val="47B0A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009528A"/>
    <w:multiLevelType w:val="hybridMultilevel"/>
    <w:tmpl w:val="A1EC8A76"/>
    <w:lvl w:ilvl="0" w:tplc="41560D02">
      <w:start w:val="1"/>
      <w:numFmt w:val="bullet"/>
      <w:lvlText w:val="•"/>
      <w:lvlJc w:val="left"/>
      <w:pPr>
        <w:tabs>
          <w:tab w:val="num" w:pos="720"/>
        </w:tabs>
        <w:ind w:left="720" w:hanging="360"/>
      </w:pPr>
      <w:rPr>
        <w:rFonts w:ascii="Times New Roman" w:hAnsi="Times New Roman" w:hint="default"/>
      </w:rPr>
    </w:lvl>
    <w:lvl w:ilvl="1" w:tplc="88B6475A" w:tentative="1">
      <w:start w:val="1"/>
      <w:numFmt w:val="bullet"/>
      <w:lvlText w:val="•"/>
      <w:lvlJc w:val="left"/>
      <w:pPr>
        <w:tabs>
          <w:tab w:val="num" w:pos="1440"/>
        </w:tabs>
        <w:ind w:left="1440" w:hanging="360"/>
      </w:pPr>
      <w:rPr>
        <w:rFonts w:ascii="Times New Roman" w:hAnsi="Times New Roman" w:hint="default"/>
      </w:rPr>
    </w:lvl>
    <w:lvl w:ilvl="2" w:tplc="BFFCD6F4" w:tentative="1">
      <w:start w:val="1"/>
      <w:numFmt w:val="bullet"/>
      <w:lvlText w:val="•"/>
      <w:lvlJc w:val="left"/>
      <w:pPr>
        <w:tabs>
          <w:tab w:val="num" w:pos="2160"/>
        </w:tabs>
        <w:ind w:left="2160" w:hanging="360"/>
      </w:pPr>
      <w:rPr>
        <w:rFonts w:ascii="Times New Roman" w:hAnsi="Times New Roman" w:hint="default"/>
      </w:rPr>
    </w:lvl>
    <w:lvl w:ilvl="3" w:tplc="CFDCA190" w:tentative="1">
      <w:start w:val="1"/>
      <w:numFmt w:val="bullet"/>
      <w:lvlText w:val="•"/>
      <w:lvlJc w:val="left"/>
      <w:pPr>
        <w:tabs>
          <w:tab w:val="num" w:pos="2880"/>
        </w:tabs>
        <w:ind w:left="2880" w:hanging="360"/>
      </w:pPr>
      <w:rPr>
        <w:rFonts w:ascii="Times New Roman" w:hAnsi="Times New Roman" w:hint="default"/>
      </w:rPr>
    </w:lvl>
    <w:lvl w:ilvl="4" w:tplc="A4B8AEC4" w:tentative="1">
      <w:start w:val="1"/>
      <w:numFmt w:val="bullet"/>
      <w:lvlText w:val="•"/>
      <w:lvlJc w:val="left"/>
      <w:pPr>
        <w:tabs>
          <w:tab w:val="num" w:pos="3600"/>
        </w:tabs>
        <w:ind w:left="3600" w:hanging="360"/>
      </w:pPr>
      <w:rPr>
        <w:rFonts w:ascii="Times New Roman" w:hAnsi="Times New Roman" w:hint="default"/>
      </w:rPr>
    </w:lvl>
    <w:lvl w:ilvl="5" w:tplc="0B60C3E6" w:tentative="1">
      <w:start w:val="1"/>
      <w:numFmt w:val="bullet"/>
      <w:lvlText w:val="•"/>
      <w:lvlJc w:val="left"/>
      <w:pPr>
        <w:tabs>
          <w:tab w:val="num" w:pos="4320"/>
        </w:tabs>
        <w:ind w:left="4320" w:hanging="360"/>
      </w:pPr>
      <w:rPr>
        <w:rFonts w:ascii="Times New Roman" w:hAnsi="Times New Roman" w:hint="default"/>
      </w:rPr>
    </w:lvl>
    <w:lvl w:ilvl="6" w:tplc="D9F8B39E" w:tentative="1">
      <w:start w:val="1"/>
      <w:numFmt w:val="bullet"/>
      <w:lvlText w:val="•"/>
      <w:lvlJc w:val="left"/>
      <w:pPr>
        <w:tabs>
          <w:tab w:val="num" w:pos="5040"/>
        </w:tabs>
        <w:ind w:left="5040" w:hanging="360"/>
      </w:pPr>
      <w:rPr>
        <w:rFonts w:ascii="Times New Roman" w:hAnsi="Times New Roman" w:hint="default"/>
      </w:rPr>
    </w:lvl>
    <w:lvl w:ilvl="7" w:tplc="39225316" w:tentative="1">
      <w:start w:val="1"/>
      <w:numFmt w:val="bullet"/>
      <w:lvlText w:val="•"/>
      <w:lvlJc w:val="left"/>
      <w:pPr>
        <w:tabs>
          <w:tab w:val="num" w:pos="5760"/>
        </w:tabs>
        <w:ind w:left="5760" w:hanging="360"/>
      </w:pPr>
      <w:rPr>
        <w:rFonts w:ascii="Times New Roman" w:hAnsi="Times New Roman" w:hint="default"/>
      </w:rPr>
    </w:lvl>
    <w:lvl w:ilvl="8" w:tplc="C9F8BF90"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10D91626"/>
    <w:multiLevelType w:val="hybridMultilevel"/>
    <w:tmpl w:val="D512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2950EDB"/>
    <w:multiLevelType w:val="hybridMultilevel"/>
    <w:tmpl w:val="3D347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3CE084C"/>
    <w:multiLevelType w:val="hybridMultilevel"/>
    <w:tmpl w:val="8FB21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4CE653C"/>
    <w:multiLevelType w:val="hybridMultilevel"/>
    <w:tmpl w:val="5DBAF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5A46B39"/>
    <w:multiLevelType w:val="hybridMultilevel"/>
    <w:tmpl w:val="12A217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85645D3"/>
    <w:multiLevelType w:val="hybridMultilevel"/>
    <w:tmpl w:val="C2F4A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94C3D30"/>
    <w:multiLevelType w:val="hybridMultilevel"/>
    <w:tmpl w:val="404CE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A561500"/>
    <w:multiLevelType w:val="hybridMultilevel"/>
    <w:tmpl w:val="48684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B385734"/>
    <w:multiLevelType w:val="hybridMultilevel"/>
    <w:tmpl w:val="354C2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BDC01B6"/>
    <w:multiLevelType w:val="hybridMultilevel"/>
    <w:tmpl w:val="8AE62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C3135C2"/>
    <w:multiLevelType w:val="hybridMultilevel"/>
    <w:tmpl w:val="1DEAD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DEE6E7C"/>
    <w:multiLevelType w:val="hybridMultilevel"/>
    <w:tmpl w:val="28D4A9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ED03F32"/>
    <w:multiLevelType w:val="hybridMultilevel"/>
    <w:tmpl w:val="2AEC2F62"/>
    <w:lvl w:ilvl="0" w:tplc="14C2BC66">
      <w:start w:val="1"/>
      <w:numFmt w:val="bullet"/>
      <w:lvlText w:val="•"/>
      <w:lvlJc w:val="left"/>
      <w:pPr>
        <w:tabs>
          <w:tab w:val="num" w:pos="720"/>
        </w:tabs>
        <w:ind w:left="720" w:hanging="360"/>
      </w:pPr>
      <w:rPr>
        <w:rFonts w:ascii="Times New Roman" w:hAnsi="Times New Roman" w:hint="default"/>
      </w:rPr>
    </w:lvl>
    <w:lvl w:ilvl="1" w:tplc="20886772">
      <w:numFmt w:val="bullet"/>
      <w:lvlText w:val="–"/>
      <w:lvlJc w:val="left"/>
      <w:pPr>
        <w:tabs>
          <w:tab w:val="num" w:pos="1440"/>
        </w:tabs>
        <w:ind w:left="1440" w:hanging="360"/>
      </w:pPr>
      <w:rPr>
        <w:rFonts w:ascii="Times New Roman" w:hAnsi="Times New Roman" w:hint="default"/>
      </w:rPr>
    </w:lvl>
    <w:lvl w:ilvl="2" w:tplc="1514EBB6" w:tentative="1">
      <w:start w:val="1"/>
      <w:numFmt w:val="bullet"/>
      <w:lvlText w:val="•"/>
      <w:lvlJc w:val="left"/>
      <w:pPr>
        <w:tabs>
          <w:tab w:val="num" w:pos="2160"/>
        </w:tabs>
        <w:ind w:left="2160" w:hanging="360"/>
      </w:pPr>
      <w:rPr>
        <w:rFonts w:ascii="Times New Roman" w:hAnsi="Times New Roman" w:hint="default"/>
      </w:rPr>
    </w:lvl>
    <w:lvl w:ilvl="3" w:tplc="6618420C" w:tentative="1">
      <w:start w:val="1"/>
      <w:numFmt w:val="bullet"/>
      <w:lvlText w:val="•"/>
      <w:lvlJc w:val="left"/>
      <w:pPr>
        <w:tabs>
          <w:tab w:val="num" w:pos="2880"/>
        </w:tabs>
        <w:ind w:left="2880" w:hanging="360"/>
      </w:pPr>
      <w:rPr>
        <w:rFonts w:ascii="Times New Roman" w:hAnsi="Times New Roman" w:hint="default"/>
      </w:rPr>
    </w:lvl>
    <w:lvl w:ilvl="4" w:tplc="42E225C8" w:tentative="1">
      <w:start w:val="1"/>
      <w:numFmt w:val="bullet"/>
      <w:lvlText w:val="•"/>
      <w:lvlJc w:val="left"/>
      <w:pPr>
        <w:tabs>
          <w:tab w:val="num" w:pos="3600"/>
        </w:tabs>
        <w:ind w:left="3600" w:hanging="360"/>
      </w:pPr>
      <w:rPr>
        <w:rFonts w:ascii="Times New Roman" w:hAnsi="Times New Roman" w:hint="default"/>
      </w:rPr>
    </w:lvl>
    <w:lvl w:ilvl="5" w:tplc="CCAEC8EA" w:tentative="1">
      <w:start w:val="1"/>
      <w:numFmt w:val="bullet"/>
      <w:lvlText w:val="•"/>
      <w:lvlJc w:val="left"/>
      <w:pPr>
        <w:tabs>
          <w:tab w:val="num" w:pos="4320"/>
        </w:tabs>
        <w:ind w:left="4320" w:hanging="360"/>
      </w:pPr>
      <w:rPr>
        <w:rFonts w:ascii="Times New Roman" w:hAnsi="Times New Roman" w:hint="default"/>
      </w:rPr>
    </w:lvl>
    <w:lvl w:ilvl="6" w:tplc="50DA4D56" w:tentative="1">
      <w:start w:val="1"/>
      <w:numFmt w:val="bullet"/>
      <w:lvlText w:val="•"/>
      <w:lvlJc w:val="left"/>
      <w:pPr>
        <w:tabs>
          <w:tab w:val="num" w:pos="5040"/>
        </w:tabs>
        <w:ind w:left="5040" w:hanging="360"/>
      </w:pPr>
      <w:rPr>
        <w:rFonts w:ascii="Times New Roman" w:hAnsi="Times New Roman" w:hint="default"/>
      </w:rPr>
    </w:lvl>
    <w:lvl w:ilvl="7" w:tplc="4B1CD7FC" w:tentative="1">
      <w:start w:val="1"/>
      <w:numFmt w:val="bullet"/>
      <w:lvlText w:val="•"/>
      <w:lvlJc w:val="left"/>
      <w:pPr>
        <w:tabs>
          <w:tab w:val="num" w:pos="5760"/>
        </w:tabs>
        <w:ind w:left="5760" w:hanging="360"/>
      </w:pPr>
      <w:rPr>
        <w:rFonts w:ascii="Times New Roman" w:hAnsi="Times New Roman" w:hint="default"/>
      </w:rPr>
    </w:lvl>
    <w:lvl w:ilvl="8" w:tplc="79261812" w:tentative="1">
      <w:start w:val="1"/>
      <w:numFmt w:val="bullet"/>
      <w:lvlText w:val="•"/>
      <w:lvlJc w:val="left"/>
      <w:pPr>
        <w:tabs>
          <w:tab w:val="num" w:pos="6480"/>
        </w:tabs>
        <w:ind w:left="6480" w:hanging="360"/>
      </w:pPr>
      <w:rPr>
        <w:rFonts w:ascii="Times New Roman" w:hAnsi="Times New Roman" w:hint="default"/>
      </w:rPr>
    </w:lvl>
  </w:abstractNum>
  <w:abstractNum w:abstractNumId="37"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01C096E"/>
    <w:multiLevelType w:val="hybridMultilevel"/>
    <w:tmpl w:val="DB0E6752"/>
    <w:lvl w:ilvl="0" w:tplc="1DE89256">
      <w:start w:val="1"/>
      <w:numFmt w:val="bullet"/>
      <w:lvlText w:val="•"/>
      <w:lvlJc w:val="left"/>
      <w:pPr>
        <w:tabs>
          <w:tab w:val="num" w:pos="720"/>
        </w:tabs>
        <w:ind w:left="720" w:hanging="360"/>
      </w:pPr>
      <w:rPr>
        <w:rFonts w:ascii="Times New Roman" w:hAnsi="Times New Roman" w:hint="default"/>
      </w:rPr>
    </w:lvl>
    <w:lvl w:ilvl="1" w:tplc="987C5384">
      <w:numFmt w:val="bullet"/>
      <w:lvlText w:val="–"/>
      <w:lvlJc w:val="left"/>
      <w:pPr>
        <w:tabs>
          <w:tab w:val="num" w:pos="1440"/>
        </w:tabs>
        <w:ind w:left="1440" w:hanging="360"/>
      </w:pPr>
      <w:rPr>
        <w:rFonts w:ascii="Times New Roman" w:hAnsi="Times New Roman" w:hint="default"/>
      </w:rPr>
    </w:lvl>
    <w:lvl w:ilvl="2" w:tplc="70527B22">
      <w:numFmt w:val="bullet"/>
      <w:lvlText w:val="•"/>
      <w:lvlJc w:val="left"/>
      <w:pPr>
        <w:tabs>
          <w:tab w:val="num" w:pos="2160"/>
        </w:tabs>
        <w:ind w:left="2160" w:hanging="360"/>
      </w:pPr>
      <w:rPr>
        <w:rFonts w:ascii="Times New Roman" w:hAnsi="Times New Roman" w:hint="default"/>
      </w:rPr>
    </w:lvl>
    <w:lvl w:ilvl="3" w:tplc="58145E54" w:tentative="1">
      <w:start w:val="1"/>
      <w:numFmt w:val="bullet"/>
      <w:lvlText w:val="•"/>
      <w:lvlJc w:val="left"/>
      <w:pPr>
        <w:tabs>
          <w:tab w:val="num" w:pos="2880"/>
        </w:tabs>
        <w:ind w:left="2880" w:hanging="360"/>
      </w:pPr>
      <w:rPr>
        <w:rFonts w:ascii="Times New Roman" w:hAnsi="Times New Roman" w:hint="default"/>
      </w:rPr>
    </w:lvl>
    <w:lvl w:ilvl="4" w:tplc="4FE2F378" w:tentative="1">
      <w:start w:val="1"/>
      <w:numFmt w:val="bullet"/>
      <w:lvlText w:val="•"/>
      <w:lvlJc w:val="left"/>
      <w:pPr>
        <w:tabs>
          <w:tab w:val="num" w:pos="3600"/>
        </w:tabs>
        <w:ind w:left="3600" w:hanging="360"/>
      </w:pPr>
      <w:rPr>
        <w:rFonts w:ascii="Times New Roman" w:hAnsi="Times New Roman" w:hint="default"/>
      </w:rPr>
    </w:lvl>
    <w:lvl w:ilvl="5" w:tplc="F9F27C3A" w:tentative="1">
      <w:start w:val="1"/>
      <w:numFmt w:val="bullet"/>
      <w:lvlText w:val="•"/>
      <w:lvlJc w:val="left"/>
      <w:pPr>
        <w:tabs>
          <w:tab w:val="num" w:pos="4320"/>
        </w:tabs>
        <w:ind w:left="4320" w:hanging="360"/>
      </w:pPr>
      <w:rPr>
        <w:rFonts w:ascii="Times New Roman" w:hAnsi="Times New Roman" w:hint="default"/>
      </w:rPr>
    </w:lvl>
    <w:lvl w:ilvl="6" w:tplc="586E07A6" w:tentative="1">
      <w:start w:val="1"/>
      <w:numFmt w:val="bullet"/>
      <w:lvlText w:val="•"/>
      <w:lvlJc w:val="left"/>
      <w:pPr>
        <w:tabs>
          <w:tab w:val="num" w:pos="5040"/>
        </w:tabs>
        <w:ind w:left="5040" w:hanging="360"/>
      </w:pPr>
      <w:rPr>
        <w:rFonts w:ascii="Times New Roman" w:hAnsi="Times New Roman" w:hint="default"/>
      </w:rPr>
    </w:lvl>
    <w:lvl w:ilvl="7" w:tplc="D1E8435A" w:tentative="1">
      <w:start w:val="1"/>
      <w:numFmt w:val="bullet"/>
      <w:lvlText w:val="•"/>
      <w:lvlJc w:val="left"/>
      <w:pPr>
        <w:tabs>
          <w:tab w:val="num" w:pos="5760"/>
        </w:tabs>
        <w:ind w:left="5760" w:hanging="360"/>
      </w:pPr>
      <w:rPr>
        <w:rFonts w:ascii="Times New Roman" w:hAnsi="Times New Roman" w:hint="default"/>
      </w:rPr>
    </w:lvl>
    <w:lvl w:ilvl="8" w:tplc="5B8098A6" w:tentative="1">
      <w:start w:val="1"/>
      <w:numFmt w:val="bullet"/>
      <w:lvlText w:val="•"/>
      <w:lvlJc w:val="left"/>
      <w:pPr>
        <w:tabs>
          <w:tab w:val="num" w:pos="6480"/>
        </w:tabs>
        <w:ind w:left="6480" w:hanging="360"/>
      </w:pPr>
      <w:rPr>
        <w:rFonts w:ascii="Times New Roman" w:hAnsi="Times New Roman" w:hint="default"/>
      </w:rPr>
    </w:lvl>
  </w:abstractNum>
  <w:abstractNum w:abstractNumId="39" w15:restartNumberingAfterBreak="0">
    <w:nsid w:val="20495820"/>
    <w:multiLevelType w:val="hybridMultilevel"/>
    <w:tmpl w:val="3E54A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0A17AE5"/>
    <w:multiLevelType w:val="hybridMultilevel"/>
    <w:tmpl w:val="04B28F18"/>
    <w:lvl w:ilvl="0" w:tplc="0DF27DBE">
      <w:start w:val="1"/>
      <w:numFmt w:val="bullet"/>
      <w:lvlText w:val="•"/>
      <w:lvlJc w:val="left"/>
      <w:pPr>
        <w:tabs>
          <w:tab w:val="num" w:pos="720"/>
        </w:tabs>
        <w:ind w:left="720" w:hanging="360"/>
      </w:pPr>
      <w:rPr>
        <w:rFonts w:ascii="Times New Roman" w:hAnsi="Times New Roman" w:hint="default"/>
      </w:rPr>
    </w:lvl>
    <w:lvl w:ilvl="1" w:tplc="688C21E4">
      <w:numFmt w:val="bullet"/>
      <w:lvlText w:val="–"/>
      <w:lvlJc w:val="left"/>
      <w:pPr>
        <w:tabs>
          <w:tab w:val="num" w:pos="1440"/>
        </w:tabs>
        <w:ind w:left="1440" w:hanging="360"/>
      </w:pPr>
      <w:rPr>
        <w:rFonts w:ascii="Times New Roman" w:hAnsi="Times New Roman" w:hint="default"/>
      </w:rPr>
    </w:lvl>
    <w:lvl w:ilvl="2" w:tplc="74A8E608">
      <w:numFmt w:val="bullet"/>
      <w:lvlText w:val="•"/>
      <w:lvlJc w:val="left"/>
      <w:pPr>
        <w:tabs>
          <w:tab w:val="num" w:pos="2160"/>
        </w:tabs>
        <w:ind w:left="2160" w:hanging="360"/>
      </w:pPr>
      <w:rPr>
        <w:rFonts w:ascii="Times New Roman" w:hAnsi="Times New Roman" w:hint="default"/>
      </w:rPr>
    </w:lvl>
    <w:lvl w:ilvl="3" w:tplc="5B52E0AC">
      <w:numFmt w:val="bullet"/>
      <w:lvlText w:val="–"/>
      <w:lvlJc w:val="left"/>
      <w:pPr>
        <w:tabs>
          <w:tab w:val="num" w:pos="2880"/>
        </w:tabs>
        <w:ind w:left="2880" w:hanging="360"/>
      </w:pPr>
      <w:rPr>
        <w:rFonts w:ascii="Times New Roman" w:hAnsi="Times New Roman" w:hint="default"/>
      </w:rPr>
    </w:lvl>
    <w:lvl w:ilvl="4" w:tplc="CF28CCA0" w:tentative="1">
      <w:start w:val="1"/>
      <w:numFmt w:val="bullet"/>
      <w:lvlText w:val="•"/>
      <w:lvlJc w:val="left"/>
      <w:pPr>
        <w:tabs>
          <w:tab w:val="num" w:pos="3600"/>
        </w:tabs>
        <w:ind w:left="3600" w:hanging="360"/>
      </w:pPr>
      <w:rPr>
        <w:rFonts w:ascii="Times New Roman" w:hAnsi="Times New Roman" w:hint="default"/>
      </w:rPr>
    </w:lvl>
    <w:lvl w:ilvl="5" w:tplc="ABC0694A" w:tentative="1">
      <w:start w:val="1"/>
      <w:numFmt w:val="bullet"/>
      <w:lvlText w:val="•"/>
      <w:lvlJc w:val="left"/>
      <w:pPr>
        <w:tabs>
          <w:tab w:val="num" w:pos="4320"/>
        </w:tabs>
        <w:ind w:left="4320" w:hanging="360"/>
      </w:pPr>
      <w:rPr>
        <w:rFonts w:ascii="Times New Roman" w:hAnsi="Times New Roman" w:hint="default"/>
      </w:rPr>
    </w:lvl>
    <w:lvl w:ilvl="6" w:tplc="D03AFD66" w:tentative="1">
      <w:start w:val="1"/>
      <w:numFmt w:val="bullet"/>
      <w:lvlText w:val="•"/>
      <w:lvlJc w:val="left"/>
      <w:pPr>
        <w:tabs>
          <w:tab w:val="num" w:pos="5040"/>
        </w:tabs>
        <w:ind w:left="5040" w:hanging="360"/>
      </w:pPr>
      <w:rPr>
        <w:rFonts w:ascii="Times New Roman" w:hAnsi="Times New Roman" w:hint="default"/>
      </w:rPr>
    </w:lvl>
    <w:lvl w:ilvl="7" w:tplc="F13AD084" w:tentative="1">
      <w:start w:val="1"/>
      <w:numFmt w:val="bullet"/>
      <w:lvlText w:val="•"/>
      <w:lvlJc w:val="left"/>
      <w:pPr>
        <w:tabs>
          <w:tab w:val="num" w:pos="5760"/>
        </w:tabs>
        <w:ind w:left="5760" w:hanging="360"/>
      </w:pPr>
      <w:rPr>
        <w:rFonts w:ascii="Times New Roman" w:hAnsi="Times New Roman" w:hint="default"/>
      </w:rPr>
    </w:lvl>
    <w:lvl w:ilvl="8" w:tplc="06C03416" w:tentative="1">
      <w:start w:val="1"/>
      <w:numFmt w:val="bullet"/>
      <w:lvlText w:val="•"/>
      <w:lvlJc w:val="left"/>
      <w:pPr>
        <w:tabs>
          <w:tab w:val="num" w:pos="6480"/>
        </w:tabs>
        <w:ind w:left="6480" w:hanging="360"/>
      </w:pPr>
      <w:rPr>
        <w:rFonts w:ascii="Times New Roman" w:hAnsi="Times New Roman" w:hint="default"/>
      </w:rPr>
    </w:lvl>
  </w:abstractNum>
  <w:abstractNum w:abstractNumId="41" w15:restartNumberingAfterBreak="0">
    <w:nsid w:val="20AF044B"/>
    <w:multiLevelType w:val="hybridMultilevel"/>
    <w:tmpl w:val="B80E7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14D35BB"/>
    <w:multiLevelType w:val="hybridMultilevel"/>
    <w:tmpl w:val="FEA82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3E41B3F"/>
    <w:multiLevelType w:val="hybridMultilevel"/>
    <w:tmpl w:val="2B6413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24866B08"/>
    <w:multiLevelType w:val="hybridMultilevel"/>
    <w:tmpl w:val="9B5C93B2"/>
    <w:lvl w:ilvl="0" w:tplc="97FAF29E">
      <w:start w:val="1"/>
      <w:numFmt w:val="bullet"/>
      <w:lvlText w:val="•"/>
      <w:lvlJc w:val="left"/>
      <w:pPr>
        <w:tabs>
          <w:tab w:val="num" w:pos="720"/>
        </w:tabs>
        <w:ind w:left="720" w:hanging="360"/>
      </w:pPr>
      <w:rPr>
        <w:rFonts w:ascii="Times New Roman" w:hAnsi="Times New Roman" w:hint="default"/>
      </w:rPr>
    </w:lvl>
    <w:lvl w:ilvl="1" w:tplc="38CAFC3C" w:tentative="1">
      <w:start w:val="1"/>
      <w:numFmt w:val="bullet"/>
      <w:lvlText w:val="•"/>
      <w:lvlJc w:val="left"/>
      <w:pPr>
        <w:tabs>
          <w:tab w:val="num" w:pos="1440"/>
        </w:tabs>
        <w:ind w:left="1440" w:hanging="360"/>
      </w:pPr>
      <w:rPr>
        <w:rFonts w:ascii="Times New Roman" w:hAnsi="Times New Roman" w:hint="default"/>
      </w:rPr>
    </w:lvl>
    <w:lvl w:ilvl="2" w:tplc="313E6274" w:tentative="1">
      <w:start w:val="1"/>
      <w:numFmt w:val="bullet"/>
      <w:lvlText w:val="•"/>
      <w:lvlJc w:val="left"/>
      <w:pPr>
        <w:tabs>
          <w:tab w:val="num" w:pos="2160"/>
        </w:tabs>
        <w:ind w:left="2160" w:hanging="360"/>
      </w:pPr>
      <w:rPr>
        <w:rFonts w:ascii="Times New Roman" w:hAnsi="Times New Roman" w:hint="default"/>
      </w:rPr>
    </w:lvl>
    <w:lvl w:ilvl="3" w:tplc="813E9D76" w:tentative="1">
      <w:start w:val="1"/>
      <w:numFmt w:val="bullet"/>
      <w:lvlText w:val="•"/>
      <w:lvlJc w:val="left"/>
      <w:pPr>
        <w:tabs>
          <w:tab w:val="num" w:pos="2880"/>
        </w:tabs>
        <w:ind w:left="2880" w:hanging="360"/>
      </w:pPr>
      <w:rPr>
        <w:rFonts w:ascii="Times New Roman" w:hAnsi="Times New Roman" w:hint="default"/>
      </w:rPr>
    </w:lvl>
    <w:lvl w:ilvl="4" w:tplc="3D880A90" w:tentative="1">
      <w:start w:val="1"/>
      <w:numFmt w:val="bullet"/>
      <w:lvlText w:val="•"/>
      <w:lvlJc w:val="left"/>
      <w:pPr>
        <w:tabs>
          <w:tab w:val="num" w:pos="3600"/>
        </w:tabs>
        <w:ind w:left="3600" w:hanging="360"/>
      </w:pPr>
      <w:rPr>
        <w:rFonts w:ascii="Times New Roman" w:hAnsi="Times New Roman" w:hint="default"/>
      </w:rPr>
    </w:lvl>
    <w:lvl w:ilvl="5" w:tplc="82522616" w:tentative="1">
      <w:start w:val="1"/>
      <w:numFmt w:val="bullet"/>
      <w:lvlText w:val="•"/>
      <w:lvlJc w:val="left"/>
      <w:pPr>
        <w:tabs>
          <w:tab w:val="num" w:pos="4320"/>
        </w:tabs>
        <w:ind w:left="4320" w:hanging="360"/>
      </w:pPr>
      <w:rPr>
        <w:rFonts w:ascii="Times New Roman" w:hAnsi="Times New Roman" w:hint="default"/>
      </w:rPr>
    </w:lvl>
    <w:lvl w:ilvl="6" w:tplc="A57AC654" w:tentative="1">
      <w:start w:val="1"/>
      <w:numFmt w:val="bullet"/>
      <w:lvlText w:val="•"/>
      <w:lvlJc w:val="left"/>
      <w:pPr>
        <w:tabs>
          <w:tab w:val="num" w:pos="5040"/>
        </w:tabs>
        <w:ind w:left="5040" w:hanging="360"/>
      </w:pPr>
      <w:rPr>
        <w:rFonts w:ascii="Times New Roman" w:hAnsi="Times New Roman" w:hint="default"/>
      </w:rPr>
    </w:lvl>
    <w:lvl w:ilvl="7" w:tplc="37AAC404" w:tentative="1">
      <w:start w:val="1"/>
      <w:numFmt w:val="bullet"/>
      <w:lvlText w:val="•"/>
      <w:lvlJc w:val="left"/>
      <w:pPr>
        <w:tabs>
          <w:tab w:val="num" w:pos="5760"/>
        </w:tabs>
        <w:ind w:left="5760" w:hanging="360"/>
      </w:pPr>
      <w:rPr>
        <w:rFonts w:ascii="Times New Roman" w:hAnsi="Times New Roman" w:hint="default"/>
      </w:rPr>
    </w:lvl>
    <w:lvl w:ilvl="8" w:tplc="47E6A840" w:tentative="1">
      <w:start w:val="1"/>
      <w:numFmt w:val="bullet"/>
      <w:lvlText w:val="•"/>
      <w:lvlJc w:val="left"/>
      <w:pPr>
        <w:tabs>
          <w:tab w:val="num" w:pos="6480"/>
        </w:tabs>
        <w:ind w:left="6480" w:hanging="360"/>
      </w:pPr>
      <w:rPr>
        <w:rFonts w:ascii="Times New Roman" w:hAnsi="Times New Roman" w:hint="default"/>
      </w:rPr>
    </w:lvl>
  </w:abstractNum>
  <w:abstractNum w:abstractNumId="45"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58D4EED"/>
    <w:multiLevelType w:val="hybridMultilevel"/>
    <w:tmpl w:val="48EE365A"/>
    <w:lvl w:ilvl="0" w:tplc="7A22ED1E">
      <w:start w:val="1"/>
      <w:numFmt w:val="bullet"/>
      <w:lvlText w:val="•"/>
      <w:lvlJc w:val="left"/>
      <w:pPr>
        <w:tabs>
          <w:tab w:val="num" w:pos="720"/>
        </w:tabs>
        <w:ind w:left="720" w:hanging="360"/>
      </w:pPr>
      <w:rPr>
        <w:rFonts w:ascii="Times New Roman" w:hAnsi="Times New Roman" w:hint="default"/>
      </w:rPr>
    </w:lvl>
    <w:lvl w:ilvl="1" w:tplc="25FEE2D2">
      <w:numFmt w:val="bullet"/>
      <w:lvlText w:val="–"/>
      <w:lvlJc w:val="left"/>
      <w:pPr>
        <w:tabs>
          <w:tab w:val="num" w:pos="1440"/>
        </w:tabs>
        <w:ind w:left="1440" w:hanging="360"/>
      </w:pPr>
      <w:rPr>
        <w:rFonts w:ascii="Times New Roman" w:hAnsi="Times New Roman" w:hint="default"/>
      </w:rPr>
    </w:lvl>
    <w:lvl w:ilvl="2" w:tplc="1526A5C2">
      <w:numFmt w:val="bullet"/>
      <w:lvlText w:val="•"/>
      <w:lvlJc w:val="left"/>
      <w:pPr>
        <w:tabs>
          <w:tab w:val="num" w:pos="2160"/>
        </w:tabs>
        <w:ind w:left="2160" w:hanging="360"/>
      </w:pPr>
      <w:rPr>
        <w:rFonts w:ascii="Times New Roman" w:hAnsi="Times New Roman" w:hint="default"/>
      </w:rPr>
    </w:lvl>
    <w:lvl w:ilvl="3" w:tplc="A7A4EA86">
      <w:numFmt w:val="bullet"/>
      <w:lvlText w:val="–"/>
      <w:lvlJc w:val="left"/>
      <w:pPr>
        <w:tabs>
          <w:tab w:val="num" w:pos="2880"/>
        </w:tabs>
        <w:ind w:left="2880" w:hanging="360"/>
      </w:pPr>
      <w:rPr>
        <w:rFonts w:ascii="Times New Roman" w:hAnsi="Times New Roman" w:hint="default"/>
      </w:rPr>
    </w:lvl>
    <w:lvl w:ilvl="4" w:tplc="ADD0757A">
      <w:numFmt w:val="bullet"/>
      <w:lvlText w:val="•"/>
      <w:lvlJc w:val="left"/>
      <w:pPr>
        <w:tabs>
          <w:tab w:val="num" w:pos="3600"/>
        </w:tabs>
        <w:ind w:left="3600" w:hanging="360"/>
      </w:pPr>
      <w:rPr>
        <w:rFonts w:ascii="Times New Roman" w:hAnsi="Times New Roman" w:hint="default"/>
      </w:rPr>
    </w:lvl>
    <w:lvl w:ilvl="5" w:tplc="6360E22E" w:tentative="1">
      <w:start w:val="1"/>
      <w:numFmt w:val="bullet"/>
      <w:lvlText w:val="•"/>
      <w:lvlJc w:val="left"/>
      <w:pPr>
        <w:tabs>
          <w:tab w:val="num" w:pos="4320"/>
        </w:tabs>
        <w:ind w:left="4320" w:hanging="360"/>
      </w:pPr>
      <w:rPr>
        <w:rFonts w:ascii="Times New Roman" w:hAnsi="Times New Roman" w:hint="default"/>
      </w:rPr>
    </w:lvl>
    <w:lvl w:ilvl="6" w:tplc="81E0DAAC" w:tentative="1">
      <w:start w:val="1"/>
      <w:numFmt w:val="bullet"/>
      <w:lvlText w:val="•"/>
      <w:lvlJc w:val="left"/>
      <w:pPr>
        <w:tabs>
          <w:tab w:val="num" w:pos="5040"/>
        </w:tabs>
        <w:ind w:left="5040" w:hanging="360"/>
      </w:pPr>
      <w:rPr>
        <w:rFonts w:ascii="Times New Roman" w:hAnsi="Times New Roman" w:hint="default"/>
      </w:rPr>
    </w:lvl>
    <w:lvl w:ilvl="7" w:tplc="A58ECB48" w:tentative="1">
      <w:start w:val="1"/>
      <w:numFmt w:val="bullet"/>
      <w:lvlText w:val="•"/>
      <w:lvlJc w:val="left"/>
      <w:pPr>
        <w:tabs>
          <w:tab w:val="num" w:pos="5760"/>
        </w:tabs>
        <w:ind w:left="5760" w:hanging="360"/>
      </w:pPr>
      <w:rPr>
        <w:rFonts w:ascii="Times New Roman" w:hAnsi="Times New Roman" w:hint="default"/>
      </w:rPr>
    </w:lvl>
    <w:lvl w:ilvl="8" w:tplc="1B38B9D0" w:tentative="1">
      <w:start w:val="1"/>
      <w:numFmt w:val="bullet"/>
      <w:lvlText w:val="•"/>
      <w:lvlJc w:val="left"/>
      <w:pPr>
        <w:tabs>
          <w:tab w:val="num" w:pos="6480"/>
        </w:tabs>
        <w:ind w:left="6480" w:hanging="360"/>
      </w:pPr>
      <w:rPr>
        <w:rFonts w:ascii="Times New Roman" w:hAnsi="Times New Roman" w:hint="default"/>
      </w:rPr>
    </w:lvl>
  </w:abstractNum>
  <w:abstractNum w:abstractNumId="47"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71D2DAD"/>
    <w:multiLevelType w:val="hybridMultilevel"/>
    <w:tmpl w:val="0B844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7494636"/>
    <w:multiLevelType w:val="hybridMultilevel"/>
    <w:tmpl w:val="93742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8DE7514"/>
    <w:multiLevelType w:val="hybridMultilevel"/>
    <w:tmpl w:val="DC868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94F6484"/>
    <w:multiLevelType w:val="hybridMultilevel"/>
    <w:tmpl w:val="C5947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C07394F"/>
    <w:multiLevelType w:val="hybridMultilevel"/>
    <w:tmpl w:val="836C2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CCB1B50"/>
    <w:multiLevelType w:val="hybridMultilevel"/>
    <w:tmpl w:val="2868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E064ED9"/>
    <w:multiLevelType w:val="hybridMultilevel"/>
    <w:tmpl w:val="2AD21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E150FCF"/>
    <w:multiLevelType w:val="hybridMultilevel"/>
    <w:tmpl w:val="360A7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E9C52CB"/>
    <w:multiLevelType w:val="hybridMultilevel"/>
    <w:tmpl w:val="B2AAB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2A35E5E"/>
    <w:multiLevelType w:val="hybridMultilevel"/>
    <w:tmpl w:val="104474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30459FA"/>
    <w:multiLevelType w:val="hybridMultilevel"/>
    <w:tmpl w:val="0DA27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39B6C76"/>
    <w:multiLevelType w:val="hybridMultilevel"/>
    <w:tmpl w:val="EE1C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75275DA"/>
    <w:multiLevelType w:val="hybridMultilevel"/>
    <w:tmpl w:val="090E9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A6B48FC"/>
    <w:multiLevelType w:val="hybridMultilevel"/>
    <w:tmpl w:val="925EBA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3C530EF8"/>
    <w:multiLevelType w:val="hybridMultilevel"/>
    <w:tmpl w:val="ED020AE4"/>
    <w:lvl w:ilvl="0" w:tplc="3BF21F34">
      <w:start w:val="1"/>
      <w:numFmt w:val="bullet"/>
      <w:lvlText w:val="•"/>
      <w:lvlJc w:val="left"/>
      <w:pPr>
        <w:tabs>
          <w:tab w:val="num" w:pos="720"/>
        </w:tabs>
        <w:ind w:left="720" w:hanging="360"/>
      </w:pPr>
      <w:rPr>
        <w:rFonts w:ascii="Arial" w:hAnsi="Arial" w:hint="default"/>
      </w:rPr>
    </w:lvl>
    <w:lvl w:ilvl="1" w:tplc="96D8555A">
      <w:numFmt w:val="bullet"/>
      <w:lvlText w:val="•"/>
      <w:lvlJc w:val="left"/>
      <w:pPr>
        <w:tabs>
          <w:tab w:val="num" w:pos="1440"/>
        </w:tabs>
        <w:ind w:left="1440" w:hanging="360"/>
      </w:pPr>
      <w:rPr>
        <w:rFonts w:ascii="Arial" w:hAnsi="Arial" w:hint="default"/>
      </w:rPr>
    </w:lvl>
    <w:lvl w:ilvl="2" w:tplc="C7FA451A" w:tentative="1">
      <w:start w:val="1"/>
      <w:numFmt w:val="bullet"/>
      <w:lvlText w:val="•"/>
      <w:lvlJc w:val="left"/>
      <w:pPr>
        <w:tabs>
          <w:tab w:val="num" w:pos="2160"/>
        </w:tabs>
        <w:ind w:left="2160" w:hanging="360"/>
      </w:pPr>
      <w:rPr>
        <w:rFonts w:ascii="Arial" w:hAnsi="Arial" w:hint="default"/>
      </w:rPr>
    </w:lvl>
    <w:lvl w:ilvl="3" w:tplc="4F5E4036" w:tentative="1">
      <w:start w:val="1"/>
      <w:numFmt w:val="bullet"/>
      <w:lvlText w:val="•"/>
      <w:lvlJc w:val="left"/>
      <w:pPr>
        <w:tabs>
          <w:tab w:val="num" w:pos="2880"/>
        </w:tabs>
        <w:ind w:left="2880" w:hanging="360"/>
      </w:pPr>
      <w:rPr>
        <w:rFonts w:ascii="Arial" w:hAnsi="Arial" w:hint="default"/>
      </w:rPr>
    </w:lvl>
    <w:lvl w:ilvl="4" w:tplc="BED6D2B2" w:tentative="1">
      <w:start w:val="1"/>
      <w:numFmt w:val="bullet"/>
      <w:lvlText w:val="•"/>
      <w:lvlJc w:val="left"/>
      <w:pPr>
        <w:tabs>
          <w:tab w:val="num" w:pos="3600"/>
        </w:tabs>
        <w:ind w:left="3600" w:hanging="360"/>
      </w:pPr>
      <w:rPr>
        <w:rFonts w:ascii="Arial" w:hAnsi="Arial" w:hint="default"/>
      </w:rPr>
    </w:lvl>
    <w:lvl w:ilvl="5" w:tplc="8FDA442E" w:tentative="1">
      <w:start w:val="1"/>
      <w:numFmt w:val="bullet"/>
      <w:lvlText w:val="•"/>
      <w:lvlJc w:val="left"/>
      <w:pPr>
        <w:tabs>
          <w:tab w:val="num" w:pos="4320"/>
        </w:tabs>
        <w:ind w:left="4320" w:hanging="360"/>
      </w:pPr>
      <w:rPr>
        <w:rFonts w:ascii="Arial" w:hAnsi="Arial" w:hint="default"/>
      </w:rPr>
    </w:lvl>
    <w:lvl w:ilvl="6" w:tplc="1F2AD3CE" w:tentative="1">
      <w:start w:val="1"/>
      <w:numFmt w:val="bullet"/>
      <w:lvlText w:val="•"/>
      <w:lvlJc w:val="left"/>
      <w:pPr>
        <w:tabs>
          <w:tab w:val="num" w:pos="5040"/>
        </w:tabs>
        <w:ind w:left="5040" w:hanging="360"/>
      </w:pPr>
      <w:rPr>
        <w:rFonts w:ascii="Arial" w:hAnsi="Arial" w:hint="default"/>
      </w:rPr>
    </w:lvl>
    <w:lvl w:ilvl="7" w:tplc="01406E4E" w:tentative="1">
      <w:start w:val="1"/>
      <w:numFmt w:val="bullet"/>
      <w:lvlText w:val="•"/>
      <w:lvlJc w:val="left"/>
      <w:pPr>
        <w:tabs>
          <w:tab w:val="num" w:pos="5760"/>
        </w:tabs>
        <w:ind w:left="5760" w:hanging="360"/>
      </w:pPr>
      <w:rPr>
        <w:rFonts w:ascii="Arial" w:hAnsi="Arial" w:hint="default"/>
      </w:rPr>
    </w:lvl>
    <w:lvl w:ilvl="8" w:tplc="407400F4" w:tentative="1">
      <w:start w:val="1"/>
      <w:numFmt w:val="bullet"/>
      <w:lvlText w:val="•"/>
      <w:lvlJc w:val="left"/>
      <w:pPr>
        <w:tabs>
          <w:tab w:val="num" w:pos="6480"/>
        </w:tabs>
        <w:ind w:left="6480" w:hanging="360"/>
      </w:pPr>
      <w:rPr>
        <w:rFonts w:ascii="Arial" w:hAnsi="Arial" w:hint="default"/>
      </w:rPr>
    </w:lvl>
  </w:abstractNum>
  <w:abstractNum w:abstractNumId="67"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E3D6B74"/>
    <w:multiLevelType w:val="hybridMultilevel"/>
    <w:tmpl w:val="20223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13A1B0F"/>
    <w:multiLevelType w:val="hybridMultilevel"/>
    <w:tmpl w:val="999EB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17565C5"/>
    <w:multiLevelType w:val="hybridMultilevel"/>
    <w:tmpl w:val="1A825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19669E9"/>
    <w:multiLevelType w:val="hybridMultilevel"/>
    <w:tmpl w:val="82EAC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2DF1F4A"/>
    <w:multiLevelType w:val="hybridMultilevel"/>
    <w:tmpl w:val="32CAE7E6"/>
    <w:lvl w:ilvl="0" w:tplc="23028B7A">
      <w:start w:val="1"/>
      <w:numFmt w:val="bullet"/>
      <w:lvlText w:val="•"/>
      <w:lvlJc w:val="left"/>
      <w:pPr>
        <w:tabs>
          <w:tab w:val="num" w:pos="720"/>
        </w:tabs>
        <w:ind w:left="720" w:hanging="360"/>
      </w:pPr>
      <w:rPr>
        <w:rFonts w:ascii="Times New Roman" w:hAnsi="Times New Roman" w:hint="default"/>
      </w:rPr>
    </w:lvl>
    <w:lvl w:ilvl="1" w:tplc="4A24A44C" w:tentative="1">
      <w:start w:val="1"/>
      <w:numFmt w:val="bullet"/>
      <w:lvlText w:val="•"/>
      <w:lvlJc w:val="left"/>
      <w:pPr>
        <w:tabs>
          <w:tab w:val="num" w:pos="1440"/>
        </w:tabs>
        <w:ind w:left="1440" w:hanging="360"/>
      </w:pPr>
      <w:rPr>
        <w:rFonts w:ascii="Times New Roman" w:hAnsi="Times New Roman" w:hint="default"/>
      </w:rPr>
    </w:lvl>
    <w:lvl w:ilvl="2" w:tplc="80DACF4C" w:tentative="1">
      <w:start w:val="1"/>
      <w:numFmt w:val="bullet"/>
      <w:lvlText w:val="•"/>
      <w:lvlJc w:val="left"/>
      <w:pPr>
        <w:tabs>
          <w:tab w:val="num" w:pos="2160"/>
        </w:tabs>
        <w:ind w:left="2160" w:hanging="360"/>
      </w:pPr>
      <w:rPr>
        <w:rFonts w:ascii="Times New Roman" w:hAnsi="Times New Roman" w:hint="default"/>
      </w:rPr>
    </w:lvl>
    <w:lvl w:ilvl="3" w:tplc="3D926B18" w:tentative="1">
      <w:start w:val="1"/>
      <w:numFmt w:val="bullet"/>
      <w:lvlText w:val="•"/>
      <w:lvlJc w:val="left"/>
      <w:pPr>
        <w:tabs>
          <w:tab w:val="num" w:pos="2880"/>
        </w:tabs>
        <w:ind w:left="2880" w:hanging="360"/>
      </w:pPr>
      <w:rPr>
        <w:rFonts w:ascii="Times New Roman" w:hAnsi="Times New Roman" w:hint="default"/>
      </w:rPr>
    </w:lvl>
    <w:lvl w:ilvl="4" w:tplc="FDD8F3BC" w:tentative="1">
      <w:start w:val="1"/>
      <w:numFmt w:val="bullet"/>
      <w:lvlText w:val="•"/>
      <w:lvlJc w:val="left"/>
      <w:pPr>
        <w:tabs>
          <w:tab w:val="num" w:pos="3600"/>
        </w:tabs>
        <w:ind w:left="3600" w:hanging="360"/>
      </w:pPr>
      <w:rPr>
        <w:rFonts w:ascii="Times New Roman" w:hAnsi="Times New Roman" w:hint="default"/>
      </w:rPr>
    </w:lvl>
    <w:lvl w:ilvl="5" w:tplc="1960CDCE" w:tentative="1">
      <w:start w:val="1"/>
      <w:numFmt w:val="bullet"/>
      <w:lvlText w:val="•"/>
      <w:lvlJc w:val="left"/>
      <w:pPr>
        <w:tabs>
          <w:tab w:val="num" w:pos="4320"/>
        </w:tabs>
        <w:ind w:left="4320" w:hanging="360"/>
      </w:pPr>
      <w:rPr>
        <w:rFonts w:ascii="Times New Roman" w:hAnsi="Times New Roman" w:hint="default"/>
      </w:rPr>
    </w:lvl>
    <w:lvl w:ilvl="6" w:tplc="10D41508" w:tentative="1">
      <w:start w:val="1"/>
      <w:numFmt w:val="bullet"/>
      <w:lvlText w:val="•"/>
      <w:lvlJc w:val="left"/>
      <w:pPr>
        <w:tabs>
          <w:tab w:val="num" w:pos="5040"/>
        </w:tabs>
        <w:ind w:left="5040" w:hanging="360"/>
      </w:pPr>
      <w:rPr>
        <w:rFonts w:ascii="Times New Roman" w:hAnsi="Times New Roman" w:hint="default"/>
      </w:rPr>
    </w:lvl>
    <w:lvl w:ilvl="7" w:tplc="1D28D3E8" w:tentative="1">
      <w:start w:val="1"/>
      <w:numFmt w:val="bullet"/>
      <w:lvlText w:val="•"/>
      <w:lvlJc w:val="left"/>
      <w:pPr>
        <w:tabs>
          <w:tab w:val="num" w:pos="5760"/>
        </w:tabs>
        <w:ind w:left="5760" w:hanging="360"/>
      </w:pPr>
      <w:rPr>
        <w:rFonts w:ascii="Times New Roman" w:hAnsi="Times New Roman" w:hint="default"/>
      </w:rPr>
    </w:lvl>
    <w:lvl w:ilvl="8" w:tplc="F3A2332E" w:tentative="1">
      <w:start w:val="1"/>
      <w:numFmt w:val="bullet"/>
      <w:lvlText w:val="•"/>
      <w:lvlJc w:val="left"/>
      <w:pPr>
        <w:tabs>
          <w:tab w:val="num" w:pos="6480"/>
        </w:tabs>
        <w:ind w:left="6480" w:hanging="360"/>
      </w:pPr>
      <w:rPr>
        <w:rFonts w:ascii="Times New Roman" w:hAnsi="Times New Roman" w:hint="default"/>
      </w:rPr>
    </w:lvl>
  </w:abstractNum>
  <w:abstractNum w:abstractNumId="74" w15:restartNumberingAfterBreak="0">
    <w:nsid w:val="430B4A12"/>
    <w:multiLevelType w:val="hybridMultilevel"/>
    <w:tmpl w:val="A072B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44CE4D40"/>
    <w:multiLevelType w:val="hybridMultilevel"/>
    <w:tmpl w:val="CFA68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46CA7A55"/>
    <w:multiLevelType w:val="hybridMultilevel"/>
    <w:tmpl w:val="D2BCF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485F2338"/>
    <w:multiLevelType w:val="hybridMultilevel"/>
    <w:tmpl w:val="CD967A26"/>
    <w:lvl w:ilvl="0" w:tplc="7AA20248">
      <w:start w:val="1"/>
      <w:numFmt w:val="bullet"/>
      <w:lvlText w:val="•"/>
      <w:lvlJc w:val="left"/>
      <w:pPr>
        <w:tabs>
          <w:tab w:val="num" w:pos="720"/>
        </w:tabs>
        <w:ind w:left="720" w:hanging="360"/>
      </w:pPr>
      <w:rPr>
        <w:rFonts w:ascii="Times New Roman" w:hAnsi="Times New Roman" w:hint="default"/>
      </w:rPr>
    </w:lvl>
    <w:lvl w:ilvl="1" w:tplc="DDB27A80">
      <w:numFmt w:val="bullet"/>
      <w:lvlText w:val="–"/>
      <w:lvlJc w:val="left"/>
      <w:pPr>
        <w:tabs>
          <w:tab w:val="num" w:pos="1440"/>
        </w:tabs>
        <w:ind w:left="1440" w:hanging="360"/>
      </w:pPr>
      <w:rPr>
        <w:rFonts w:ascii="Times New Roman" w:hAnsi="Times New Roman" w:hint="default"/>
      </w:rPr>
    </w:lvl>
    <w:lvl w:ilvl="2" w:tplc="1E503F16" w:tentative="1">
      <w:start w:val="1"/>
      <w:numFmt w:val="bullet"/>
      <w:lvlText w:val="•"/>
      <w:lvlJc w:val="left"/>
      <w:pPr>
        <w:tabs>
          <w:tab w:val="num" w:pos="2160"/>
        </w:tabs>
        <w:ind w:left="2160" w:hanging="360"/>
      </w:pPr>
      <w:rPr>
        <w:rFonts w:ascii="Times New Roman" w:hAnsi="Times New Roman" w:hint="default"/>
      </w:rPr>
    </w:lvl>
    <w:lvl w:ilvl="3" w:tplc="BEFEAB0E" w:tentative="1">
      <w:start w:val="1"/>
      <w:numFmt w:val="bullet"/>
      <w:lvlText w:val="•"/>
      <w:lvlJc w:val="left"/>
      <w:pPr>
        <w:tabs>
          <w:tab w:val="num" w:pos="2880"/>
        </w:tabs>
        <w:ind w:left="2880" w:hanging="360"/>
      </w:pPr>
      <w:rPr>
        <w:rFonts w:ascii="Times New Roman" w:hAnsi="Times New Roman" w:hint="default"/>
      </w:rPr>
    </w:lvl>
    <w:lvl w:ilvl="4" w:tplc="CA9C7154" w:tentative="1">
      <w:start w:val="1"/>
      <w:numFmt w:val="bullet"/>
      <w:lvlText w:val="•"/>
      <w:lvlJc w:val="left"/>
      <w:pPr>
        <w:tabs>
          <w:tab w:val="num" w:pos="3600"/>
        </w:tabs>
        <w:ind w:left="3600" w:hanging="360"/>
      </w:pPr>
      <w:rPr>
        <w:rFonts w:ascii="Times New Roman" w:hAnsi="Times New Roman" w:hint="default"/>
      </w:rPr>
    </w:lvl>
    <w:lvl w:ilvl="5" w:tplc="1CD8DEA0" w:tentative="1">
      <w:start w:val="1"/>
      <w:numFmt w:val="bullet"/>
      <w:lvlText w:val="•"/>
      <w:lvlJc w:val="left"/>
      <w:pPr>
        <w:tabs>
          <w:tab w:val="num" w:pos="4320"/>
        </w:tabs>
        <w:ind w:left="4320" w:hanging="360"/>
      </w:pPr>
      <w:rPr>
        <w:rFonts w:ascii="Times New Roman" w:hAnsi="Times New Roman" w:hint="default"/>
      </w:rPr>
    </w:lvl>
    <w:lvl w:ilvl="6" w:tplc="22B61872" w:tentative="1">
      <w:start w:val="1"/>
      <w:numFmt w:val="bullet"/>
      <w:lvlText w:val="•"/>
      <w:lvlJc w:val="left"/>
      <w:pPr>
        <w:tabs>
          <w:tab w:val="num" w:pos="5040"/>
        </w:tabs>
        <w:ind w:left="5040" w:hanging="360"/>
      </w:pPr>
      <w:rPr>
        <w:rFonts w:ascii="Times New Roman" w:hAnsi="Times New Roman" w:hint="default"/>
      </w:rPr>
    </w:lvl>
    <w:lvl w:ilvl="7" w:tplc="33C8F06C" w:tentative="1">
      <w:start w:val="1"/>
      <w:numFmt w:val="bullet"/>
      <w:lvlText w:val="•"/>
      <w:lvlJc w:val="left"/>
      <w:pPr>
        <w:tabs>
          <w:tab w:val="num" w:pos="5760"/>
        </w:tabs>
        <w:ind w:left="5760" w:hanging="360"/>
      </w:pPr>
      <w:rPr>
        <w:rFonts w:ascii="Times New Roman" w:hAnsi="Times New Roman" w:hint="default"/>
      </w:rPr>
    </w:lvl>
    <w:lvl w:ilvl="8" w:tplc="F2DA2BFA" w:tentative="1">
      <w:start w:val="1"/>
      <w:numFmt w:val="bullet"/>
      <w:lvlText w:val="•"/>
      <w:lvlJc w:val="left"/>
      <w:pPr>
        <w:tabs>
          <w:tab w:val="num" w:pos="6480"/>
        </w:tabs>
        <w:ind w:left="6480" w:hanging="360"/>
      </w:pPr>
      <w:rPr>
        <w:rFonts w:ascii="Times New Roman" w:hAnsi="Times New Roman" w:hint="default"/>
      </w:rPr>
    </w:lvl>
  </w:abstractNum>
  <w:abstractNum w:abstractNumId="81"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4B577DE5"/>
    <w:multiLevelType w:val="hybridMultilevel"/>
    <w:tmpl w:val="10922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4D190722"/>
    <w:multiLevelType w:val="hybridMultilevel"/>
    <w:tmpl w:val="06E041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DB60448"/>
    <w:multiLevelType w:val="hybridMultilevel"/>
    <w:tmpl w:val="B6964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4E666A6A"/>
    <w:multiLevelType w:val="hybridMultilevel"/>
    <w:tmpl w:val="78ACE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4FD73E70"/>
    <w:multiLevelType w:val="hybridMultilevel"/>
    <w:tmpl w:val="2D90758E"/>
    <w:lvl w:ilvl="0" w:tplc="503C9392">
      <w:start w:val="1"/>
      <w:numFmt w:val="bullet"/>
      <w:lvlText w:val="•"/>
      <w:lvlJc w:val="left"/>
      <w:pPr>
        <w:tabs>
          <w:tab w:val="num" w:pos="720"/>
        </w:tabs>
        <w:ind w:left="720" w:hanging="360"/>
      </w:pPr>
      <w:rPr>
        <w:rFonts w:ascii="Times New Roman" w:hAnsi="Times New Roman" w:hint="default"/>
      </w:rPr>
    </w:lvl>
    <w:lvl w:ilvl="1" w:tplc="E81C2F24">
      <w:start w:val="1"/>
      <w:numFmt w:val="bullet"/>
      <w:lvlText w:val="•"/>
      <w:lvlJc w:val="left"/>
      <w:pPr>
        <w:tabs>
          <w:tab w:val="num" w:pos="1440"/>
        </w:tabs>
        <w:ind w:left="1440" w:hanging="360"/>
      </w:pPr>
      <w:rPr>
        <w:rFonts w:ascii="Times New Roman" w:hAnsi="Times New Roman" w:hint="default"/>
      </w:rPr>
    </w:lvl>
    <w:lvl w:ilvl="2" w:tplc="DCDA1A02">
      <w:start w:val="1"/>
      <w:numFmt w:val="bullet"/>
      <w:lvlText w:val="•"/>
      <w:lvlJc w:val="left"/>
      <w:pPr>
        <w:tabs>
          <w:tab w:val="num" w:pos="2160"/>
        </w:tabs>
        <w:ind w:left="2160" w:hanging="360"/>
      </w:pPr>
      <w:rPr>
        <w:rFonts w:ascii="Times New Roman" w:hAnsi="Times New Roman" w:hint="default"/>
      </w:rPr>
    </w:lvl>
    <w:lvl w:ilvl="3" w:tplc="318630B8" w:tentative="1">
      <w:start w:val="1"/>
      <w:numFmt w:val="bullet"/>
      <w:lvlText w:val="•"/>
      <w:lvlJc w:val="left"/>
      <w:pPr>
        <w:tabs>
          <w:tab w:val="num" w:pos="2880"/>
        </w:tabs>
        <w:ind w:left="2880" w:hanging="360"/>
      </w:pPr>
      <w:rPr>
        <w:rFonts w:ascii="Times New Roman" w:hAnsi="Times New Roman" w:hint="default"/>
      </w:rPr>
    </w:lvl>
    <w:lvl w:ilvl="4" w:tplc="4F84F27E" w:tentative="1">
      <w:start w:val="1"/>
      <w:numFmt w:val="bullet"/>
      <w:lvlText w:val="•"/>
      <w:lvlJc w:val="left"/>
      <w:pPr>
        <w:tabs>
          <w:tab w:val="num" w:pos="3600"/>
        </w:tabs>
        <w:ind w:left="3600" w:hanging="360"/>
      </w:pPr>
      <w:rPr>
        <w:rFonts w:ascii="Times New Roman" w:hAnsi="Times New Roman" w:hint="default"/>
      </w:rPr>
    </w:lvl>
    <w:lvl w:ilvl="5" w:tplc="4DD8CE2A" w:tentative="1">
      <w:start w:val="1"/>
      <w:numFmt w:val="bullet"/>
      <w:lvlText w:val="•"/>
      <w:lvlJc w:val="left"/>
      <w:pPr>
        <w:tabs>
          <w:tab w:val="num" w:pos="4320"/>
        </w:tabs>
        <w:ind w:left="4320" w:hanging="360"/>
      </w:pPr>
      <w:rPr>
        <w:rFonts w:ascii="Times New Roman" w:hAnsi="Times New Roman" w:hint="default"/>
      </w:rPr>
    </w:lvl>
    <w:lvl w:ilvl="6" w:tplc="D0B06792" w:tentative="1">
      <w:start w:val="1"/>
      <w:numFmt w:val="bullet"/>
      <w:lvlText w:val="•"/>
      <w:lvlJc w:val="left"/>
      <w:pPr>
        <w:tabs>
          <w:tab w:val="num" w:pos="5040"/>
        </w:tabs>
        <w:ind w:left="5040" w:hanging="360"/>
      </w:pPr>
      <w:rPr>
        <w:rFonts w:ascii="Times New Roman" w:hAnsi="Times New Roman" w:hint="default"/>
      </w:rPr>
    </w:lvl>
    <w:lvl w:ilvl="7" w:tplc="ACD28A96" w:tentative="1">
      <w:start w:val="1"/>
      <w:numFmt w:val="bullet"/>
      <w:lvlText w:val="•"/>
      <w:lvlJc w:val="left"/>
      <w:pPr>
        <w:tabs>
          <w:tab w:val="num" w:pos="5760"/>
        </w:tabs>
        <w:ind w:left="5760" w:hanging="360"/>
      </w:pPr>
      <w:rPr>
        <w:rFonts w:ascii="Times New Roman" w:hAnsi="Times New Roman" w:hint="default"/>
      </w:rPr>
    </w:lvl>
    <w:lvl w:ilvl="8" w:tplc="2F88C4BA" w:tentative="1">
      <w:start w:val="1"/>
      <w:numFmt w:val="bullet"/>
      <w:lvlText w:val="•"/>
      <w:lvlJc w:val="left"/>
      <w:pPr>
        <w:tabs>
          <w:tab w:val="num" w:pos="6480"/>
        </w:tabs>
        <w:ind w:left="6480" w:hanging="360"/>
      </w:pPr>
      <w:rPr>
        <w:rFonts w:ascii="Times New Roman" w:hAnsi="Times New Roman" w:hint="default"/>
      </w:rPr>
    </w:lvl>
  </w:abstractNum>
  <w:abstractNum w:abstractNumId="88"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52000236"/>
    <w:multiLevelType w:val="hybridMultilevel"/>
    <w:tmpl w:val="EAD8F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523E4B2C"/>
    <w:multiLevelType w:val="hybridMultilevel"/>
    <w:tmpl w:val="4BE89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54A46AC3"/>
    <w:multiLevelType w:val="hybridMultilevel"/>
    <w:tmpl w:val="6302B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551671A3"/>
    <w:multiLevelType w:val="hybridMultilevel"/>
    <w:tmpl w:val="38266F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552B2782"/>
    <w:multiLevelType w:val="hybridMultilevel"/>
    <w:tmpl w:val="AF283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586A205A"/>
    <w:multiLevelType w:val="hybridMultilevel"/>
    <w:tmpl w:val="92A67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587F3B38"/>
    <w:multiLevelType w:val="hybridMultilevel"/>
    <w:tmpl w:val="2DE86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59304B12"/>
    <w:multiLevelType w:val="hybridMultilevel"/>
    <w:tmpl w:val="91FE2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59387BD8"/>
    <w:multiLevelType w:val="hybridMultilevel"/>
    <w:tmpl w:val="D65AC9F2"/>
    <w:lvl w:ilvl="0" w:tplc="B8BEF7CE">
      <w:start w:val="5775"/>
      <w:numFmt w:val="bullet"/>
      <w:lvlText w:val="-"/>
      <w:lvlJc w:val="left"/>
      <w:pPr>
        <w:ind w:left="1200" w:hanging="360"/>
      </w:pPr>
      <w:rPr>
        <w:rFonts w:ascii="Times New Roman" w:eastAsia="Times New Roman" w:hAnsi="Times New Roman" w:cs="Times New Roman"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00"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5CB4287E"/>
    <w:multiLevelType w:val="hybridMultilevel"/>
    <w:tmpl w:val="24D20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5F40616C"/>
    <w:multiLevelType w:val="hybridMultilevel"/>
    <w:tmpl w:val="73A64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601B2ED4"/>
    <w:multiLevelType w:val="hybridMultilevel"/>
    <w:tmpl w:val="2A94E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60F84B63"/>
    <w:multiLevelType w:val="hybridMultilevel"/>
    <w:tmpl w:val="BEE872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621A4F76"/>
    <w:multiLevelType w:val="hybridMultilevel"/>
    <w:tmpl w:val="4C326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3115648"/>
    <w:multiLevelType w:val="hybridMultilevel"/>
    <w:tmpl w:val="94E0D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639D4B46"/>
    <w:multiLevelType w:val="hybridMultilevel"/>
    <w:tmpl w:val="17764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661A340F"/>
    <w:multiLevelType w:val="hybridMultilevel"/>
    <w:tmpl w:val="B0289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66325D98"/>
    <w:multiLevelType w:val="hybridMultilevel"/>
    <w:tmpl w:val="D78CC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67E87167"/>
    <w:multiLevelType w:val="hybridMultilevel"/>
    <w:tmpl w:val="88C67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69AA6756"/>
    <w:multiLevelType w:val="hybridMultilevel"/>
    <w:tmpl w:val="26E0C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6B973E47"/>
    <w:multiLevelType w:val="hybridMultilevel"/>
    <w:tmpl w:val="F262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6D413069"/>
    <w:multiLevelType w:val="hybridMultilevel"/>
    <w:tmpl w:val="14C8A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6E5C1287"/>
    <w:multiLevelType w:val="hybridMultilevel"/>
    <w:tmpl w:val="6ECC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6F3C2FE1"/>
    <w:multiLevelType w:val="hybridMultilevel"/>
    <w:tmpl w:val="D4541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30" w15:restartNumberingAfterBreak="0">
    <w:nsid w:val="70FC42D5"/>
    <w:multiLevelType w:val="hybridMultilevel"/>
    <w:tmpl w:val="5E8A5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726677B4"/>
    <w:multiLevelType w:val="hybridMultilevel"/>
    <w:tmpl w:val="19DEAA6C"/>
    <w:lvl w:ilvl="0" w:tplc="6BFC0096">
      <w:start w:val="1"/>
      <w:numFmt w:val="bullet"/>
      <w:lvlText w:val="•"/>
      <w:lvlJc w:val="left"/>
      <w:pPr>
        <w:tabs>
          <w:tab w:val="num" w:pos="720"/>
        </w:tabs>
        <w:ind w:left="720" w:hanging="360"/>
      </w:pPr>
      <w:rPr>
        <w:rFonts w:ascii="Times New Roman" w:hAnsi="Times New Roman" w:hint="default"/>
      </w:rPr>
    </w:lvl>
    <w:lvl w:ilvl="1" w:tplc="B204C98C" w:tentative="1">
      <w:start w:val="1"/>
      <w:numFmt w:val="bullet"/>
      <w:lvlText w:val="•"/>
      <w:lvlJc w:val="left"/>
      <w:pPr>
        <w:tabs>
          <w:tab w:val="num" w:pos="1440"/>
        </w:tabs>
        <w:ind w:left="1440" w:hanging="360"/>
      </w:pPr>
      <w:rPr>
        <w:rFonts w:ascii="Times New Roman" w:hAnsi="Times New Roman" w:hint="default"/>
      </w:rPr>
    </w:lvl>
    <w:lvl w:ilvl="2" w:tplc="8710EA4E" w:tentative="1">
      <w:start w:val="1"/>
      <w:numFmt w:val="bullet"/>
      <w:lvlText w:val="•"/>
      <w:lvlJc w:val="left"/>
      <w:pPr>
        <w:tabs>
          <w:tab w:val="num" w:pos="2160"/>
        </w:tabs>
        <w:ind w:left="2160" w:hanging="360"/>
      </w:pPr>
      <w:rPr>
        <w:rFonts w:ascii="Times New Roman" w:hAnsi="Times New Roman" w:hint="default"/>
      </w:rPr>
    </w:lvl>
    <w:lvl w:ilvl="3" w:tplc="6820F448" w:tentative="1">
      <w:start w:val="1"/>
      <w:numFmt w:val="bullet"/>
      <w:lvlText w:val="•"/>
      <w:lvlJc w:val="left"/>
      <w:pPr>
        <w:tabs>
          <w:tab w:val="num" w:pos="2880"/>
        </w:tabs>
        <w:ind w:left="2880" w:hanging="360"/>
      </w:pPr>
      <w:rPr>
        <w:rFonts w:ascii="Times New Roman" w:hAnsi="Times New Roman" w:hint="default"/>
      </w:rPr>
    </w:lvl>
    <w:lvl w:ilvl="4" w:tplc="332EE6F2" w:tentative="1">
      <w:start w:val="1"/>
      <w:numFmt w:val="bullet"/>
      <w:lvlText w:val="•"/>
      <w:lvlJc w:val="left"/>
      <w:pPr>
        <w:tabs>
          <w:tab w:val="num" w:pos="3600"/>
        </w:tabs>
        <w:ind w:left="3600" w:hanging="360"/>
      </w:pPr>
      <w:rPr>
        <w:rFonts w:ascii="Times New Roman" w:hAnsi="Times New Roman" w:hint="default"/>
      </w:rPr>
    </w:lvl>
    <w:lvl w:ilvl="5" w:tplc="6DA82204" w:tentative="1">
      <w:start w:val="1"/>
      <w:numFmt w:val="bullet"/>
      <w:lvlText w:val="•"/>
      <w:lvlJc w:val="left"/>
      <w:pPr>
        <w:tabs>
          <w:tab w:val="num" w:pos="4320"/>
        </w:tabs>
        <w:ind w:left="4320" w:hanging="360"/>
      </w:pPr>
      <w:rPr>
        <w:rFonts w:ascii="Times New Roman" w:hAnsi="Times New Roman" w:hint="default"/>
      </w:rPr>
    </w:lvl>
    <w:lvl w:ilvl="6" w:tplc="5E44DF54" w:tentative="1">
      <w:start w:val="1"/>
      <w:numFmt w:val="bullet"/>
      <w:lvlText w:val="•"/>
      <w:lvlJc w:val="left"/>
      <w:pPr>
        <w:tabs>
          <w:tab w:val="num" w:pos="5040"/>
        </w:tabs>
        <w:ind w:left="5040" w:hanging="360"/>
      </w:pPr>
      <w:rPr>
        <w:rFonts w:ascii="Times New Roman" w:hAnsi="Times New Roman" w:hint="default"/>
      </w:rPr>
    </w:lvl>
    <w:lvl w:ilvl="7" w:tplc="235026E2" w:tentative="1">
      <w:start w:val="1"/>
      <w:numFmt w:val="bullet"/>
      <w:lvlText w:val="•"/>
      <w:lvlJc w:val="left"/>
      <w:pPr>
        <w:tabs>
          <w:tab w:val="num" w:pos="5760"/>
        </w:tabs>
        <w:ind w:left="5760" w:hanging="360"/>
      </w:pPr>
      <w:rPr>
        <w:rFonts w:ascii="Times New Roman" w:hAnsi="Times New Roman" w:hint="default"/>
      </w:rPr>
    </w:lvl>
    <w:lvl w:ilvl="8" w:tplc="3188A8FC" w:tentative="1">
      <w:start w:val="1"/>
      <w:numFmt w:val="bullet"/>
      <w:lvlText w:val="•"/>
      <w:lvlJc w:val="left"/>
      <w:pPr>
        <w:tabs>
          <w:tab w:val="num" w:pos="6480"/>
        </w:tabs>
        <w:ind w:left="6480" w:hanging="360"/>
      </w:pPr>
      <w:rPr>
        <w:rFonts w:ascii="Times New Roman" w:hAnsi="Times New Roman" w:hint="default"/>
      </w:rPr>
    </w:lvl>
  </w:abstractNum>
  <w:abstractNum w:abstractNumId="132"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77A24971"/>
    <w:multiLevelType w:val="hybridMultilevel"/>
    <w:tmpl w:val="88B88A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5"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7BE12B15"/>
    <w:multiLevelType w:val="hybridMultilevel"/>
    <w:tmpl w:val="6C6A8E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7E066D03"/>
    <w:multiLevelType w:val="hybridMultilevel"/>
    <w:tmpl w:val="8FFC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7EC47552"/>
    <w:multiLevelType w:val="hybridMultilevel"/>
    <w:tmpl w:val="53660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7"/>
  </w:num>
  <w:num w:numId="2">
    <w:abstractNumId w:val="6"/>
  </w:num>
  <w:num w:numId="3">
    <w:abstractNumId w:val="142"/>
  </w:num>
  <w:num w:numId="4">
    <w:abstractNumId w:val="113"/>
  </w:num>
  <w:num w:numId="5">
    <w:abstractNumId w:val="18"/>
  </w:num>
  <w:num w:numId="6">
    <w:abstractNumId w:val="1"/>
  </w:num>
  <w:num w:numId="7">
    <w:abstractNumId w:val="114"/>
  </w:num>
  <w:num w:numId="8">
    <w:abstractNumId w:val="4"/>
  </w:num>
  <w:num w:numId="9">
    <w:abstractNumId w:val="23"/>
  </w:num>
  <w:num w:numId="10">
    <w:abstractNumId w:val="141"/>
  </w:num>
  <w:num w:numId="11">
    <w:abstractNumId w:val="102"/>
  </w:num>
  <w:num w:numId="12">
    <w:abstractNumId w:val="45"/>
  </w:num>
  <w:num w:numId="13">
    <w:abstractNumId w:val="132"/>
  </w:num>
  <w:num w:numId="14">
    <w:abstractNumId w:val="91"/>
  </w:num>
  <w:num w:numId="15">
    <w:abstractNumId w:val="27"/>
  </w:num>
  <w:num w:numId="16">
    <w:abstractNumId w:val="81"/>
  </w:num>
  <w:num w:numId="17">
    <w:abstractNumId w:val="79"/>
  </w:num>
  <w:num w:numId="18">
    <w:abstractNumId w:val="120"/>
  </w:num>
  <w:num w:numId="19">
    <w:abstractNumId w:val="122"/>
  </w:num>
  <w:num w:numId="20">
    <w:abstractNumId w:val="3"/>
  </w:num>
  <w:num w:numId="21">
    <w:abstractNumId w:val="78"/>
  </w:num>
  <w:num w:numId="22">
    <w:abstractNumId w:val="7"/>
  </w:num>
  <w:num w:numId="23">
    <w:abstractNumId w:val="117"/>
  </w:num>
  <w:num w:numId="24">
    <w:abstractNumId w:val="2"/>
  </w:num>
  <w:num w:numId="25">
    <w:abstractNumId w:val="64"/>
  </w:num>
  <w:num w:numId="26">
    <w:abstractNumId w:val="13"/>
  </w:num>
  <w:num w:numId="27">
    <w:abstractNumId w:val="88"/>
  </w:num>
  <w:num w:numId="28">
    <w:abstractNumId w:val="20"/>
  </w:num>
  <w:num w:numId="29">
    <w:abstractNumId w:val="107"/>
  </w:num>
  <w:num w:numId="30">
    <w:abstractNumId w:val="59"/>
  </w:num>
  <w:num w:numId="31">
    <w:abstractNumId w:val="101"/>
  </w:num>
  <w:num w:numId="32">
    <w:abstractNumId w:val="47"/>
  </w:num>
  <w:num w:numId="33">
    <w:abstractNumId w:val="109"/>
  </w:num>
  <w:num w:numId="34">
    <w:abstractNumId w:val="125"/>
  </w:num>
  <w:num w:numId="35">
    <w:abstractNumId w:val="95"/>
  </w:num>
  <w:num w:numId="36">
    <w:abstractNumId w:val="104"/>
  </w:num>
  <w:num w:numId="37">
    <w:abstractNumId w:val="129"/>
  </w:num>
  <w:num w:numId="38">
    <w:abstractNumId w:val="135"/>
  </w:num>
  <w:num w:numId="39">
    <w:abstractNumId w:val="136"/>
  </w:num>
  <w:num w:numId="40">
    <w:abstractNumId w:val="21"/>
  </w:num>
  <w:num w:numId="41">
    <w:abstractNumId w:val="124"/>
  </w:num>
  <w:num w:numId="42">
    <w:abstractNumId w:val="100"/>
  </w:num>
  <w:num w:numId="43">
    <w:abstractNumId w:val="83"/>
  </w:num>
  <w:num w:numId="44">
    <w:abstractNumId w:val="16"/>
  </w:num>
  <w:num w:numId="45">
    <w:abstractNumId w:val="17"/>
  </w:num>
  <w:num w:numId="46">
    <w:abstractNumId w:val="69"/>
  </w:num>
  <w:num w:numId="47">
    <w:abstractNumId w:val="50"/>
  </w:num>
  <w:num w:numId="48">
    <w:abstractNumId w:val="58"/>
  </w:num>
  <w:num w:numId="49">
    <w:abstractNumId w:val="139"/>
  </w:num>
  <w:num w:numId="50">
    <w:abstractNumId w:val="133"/>
  </w:num>
  <w:num w:numId="51">
    <w:abstractNumId w:val="5"/>
  </w:num>
  <w:num w:numId="52">
    <w:abstractNumId w:val="62"/>
  </w:num>
  <w:num w:numId="53">
    <w:abstractNumId w:val="11"/>
  </w:num>
  <w:num w:numId="54">
    <w:abstractNumId w:val="76"/>
  </w:num>
  <w:num w:numId="55">
    <w:abstractNumId w:val="32"/>
  </w:num>
  <w:num w:numId="56">
    <w:abstractNumId w:val="54"/>
  </w:num>
  <w:num w:numId="57">
    <w:abstractNumId w:val="61"/>
  </w:num>
  <w:num w:numId="58">
    <w:abstractNumId w:val="49"/>
  </w:num>
  <w:num w:numId="59">
    <w:abstractNumId w:val="42"/>
  </w:num>
  <w:num w:numId="60">
    <w:abstractNumId w:val="68"/>
  </w:num>
  <w:num w:numId="61">
    <w:abstractNumId w:val="96"/>
  </w:num>
  <w:num w:numId="62">
    <w:abstractNumId w:val="29"/>
  </w:num>
  <w:num w:numId="63">
    <w:abstractNumId w:val="43"/>
  </w:num>
  <w:num w:numId="64">
    <w:abstractNumId w:val="37"/>
  </w:num>
  <w:num w:numId="65">
    <w:abstractNumId w:val="71"/>
  </w:num>
  <w:num w:numId="66">
    <w:abstractNumId w:val="137"/>
  </w:num>
  <w:num w:numId="67">
    <w:abstractNumId w:val="8"/>
  </w:num>
  <w:num w:numId="68">
    <w:abstractNumId w:val="53"/>
  </w:num>
  <w:num w:numId="69">
    <w:abstractNumId w:val="9"/>
  </w:num>
  <w:num w:numId="70">
    <w:abstractNumId w:val="94"/>
  </w:num>
  <w:num w:numId="71">
    <w:abstractNumId w:val="110"/>
  </w:num>
  <w:num w:numId="72">
    <w:abstractNumId w:val="72"/>
  </w:num>
  <w:num w:numId="73">
    <w:abstractNumId w:val="30"/>
  </w:num>
  <w:num w:numId="74">
    <w:abstractNumId w:val="130"/>
  </w:num>
  <w:num w:numId="75">
    <w:abstractNumId w:val="140"/>
  </w:num>
  <w:num w:numId="76">
    <w:abstractNumId w:val="116"/>
  </w:num>
  <w:num w:numId="77">
    <w:abstractNumId w:val="111"/>
  </w:num>
  <w:num w:numId="78">
    <w:abstractNumId w:val="98"/>
  </w:num>
  <w:num w:numId="79">
    <w:abstractNumId w:val="119"/>
  </w:num>
  <w:num w:numId="80">
    <w:abstractNumId w:val="123"/>
  </w:num>
  <w:num w:numId="81">
    <w:abstractNumId w:val="0"/>
  </w:num>
  <w:num w:numId="82">
    <w:abstractNumId w:val="108"/>
  </w:num>
  <w:num w:numId="83">
    <w:abstractNumId w:val="118"/>
  </w:num>
  <w:num w:numId="84">
    <w:abstractNumId w:val="74"/>
  </w:num>
  <w:num w:numId="85">
    <w:abstractNumId w:val="134"/>
  </w:num>
  <w:num w:numId="86">
    <w:abstractNumId w:val="65"/>
  </w:num>
  <w:num w:numId="87">
    <w:abstractNumId w:val="12"/>
  </w:num>
  <w:num w:numId="88">
    <w:abstractNumId w:val="86"/>
  </w:num>
  <w:num w:numId="89">
    <w:abstractNumId w:val="56"/>
  </w:num>
  <w:num w:numId="90">
    <w:abstractNumId w:val="127"/>
  </w:num>
  <w:num w:numId="91">
    <w:abstractNumId w:val="52"/>
  </w:num>
  <w:num w:numId="92">
    <w:abstractNumId w:val="75"/>
  </w:num>
  <w:num w:numId="93">
    <w:abstractNumId w:val="89"/>
  </w:num>
  <w:num w:numId="94">
    <w:abstractNumId w:val="33"/>
  </w:num>
  <w:num w:numId="95">
    <w:abstractNumId w:val="97"/>
  </w:num>
  <w:num w:numId="96">
    <w:abstractNumId w:val="112"/>
  </w:num>
  <w:num w:numId="97">
    <w:abstractNumId w:val="85"/>
  </w:num>
  <w:num w:numId="98">
    <w:abstractNumId w:val="82"/>
  </w:num>
  <w:num w:numId="99">
    <w:abstractNumId w:val="115"/>
  </w:num>
  <w:num w:numId="100">
    <w:abstractNumId w:val="106"/>
  </w:num>
  <w:num w:numId="101">
    <w:abstractNumId w:val="51"/>
  </w:num>
  <w:num w:numId="102">
    <w:abstractNumId w:val="103"/>
  </w:num>
  <w:num w:numId="103">
    <w:abstractNumId w:val="55"/>
  </w:num>
  <w:num w:numId="104">
    <w:abstractNumId w:val="41"/>
  </w:num>
  <w:num w:numId="105">
    <w:abstractNumId w:val="121"/>
  </w:num>
  <w:num w:numId="106">
    <w:abstractNumId w:val="39"/>
  </w:num>
  <w:num w:numId="107">
    <w:abstractNumId w:val="25"/>
  </w:num>
  <w:num w:numId="108">
    <w:abstractNumId w:val="15"/>
  </w:num>
  <w:num w:numId="109">
    <w:abstractNumId w:val="90"/>
  </w:num>
  <w:num w:numId="110">
    <w:abstractNumId w:val="126"/>
  </w:num>
  <w:num w:numId="111">
    <w:abstractNumId w:val="70"/>
  </w:num>
  <w:num w:numId="112">
    <w:abstractNumId w:val="35"/>
  </w:num>
  <w:num w:numId="113">
    <w:abstractNumId w:val="22"/>
  </w:num>
  <w:num w:numId="114">
    <w:abstractNumId w:val="60"/>
  </w:num>
  <w:num w:numId="115">
    <w:abstractNumId w:val="92"/>
  </w:num>
  <w:num w:numId="116">
    <w:abstractNumId w:val="28"/>
  </w:num>
  <w:num w:numId="117">
    <w:abstractNumId w:val="63"/>
  </w:num>
  <w:num w:numId="118">
    <w:abstractNumId w:val="10"/>
  </w:num>
  <w:num w:numId="119">
    <w:abstractNumId w:val="138"/>
  </w:num>
  <w:num w:numId="120">
    <w:abstractNumId w:val="14"/>
  </w:num>
  <w:num w:numId="121">
    <w:abstractNumId w:val="19"/>
  </w:num>
  <w:num w:numId="122">
    <w:abstractNumId w:val="66"/>
  </w:num>
  <w:num w:numId="123">
    <w:abstractNumId w:val="131"/>
  </w:num>
  <w:num w:numId="124">
    <w:abstractNumId w:val="84"/>
  </w:num>
  <w:num w:numId="125">
    <w:abstractNumId w:val="87"/>
  </w:num>
  <w:num w:numId="126">
    <w:abstractNumId w:val="34"/>
  </w:num>
  <w:num w:numId="127">
    <w:abstractNumId w:val="105"/>
  </w:num>
  <w:num w:numId="128">
    <w:abstractNumId w:val="36"/>
  </w:num>
  <w:num w:numId="129">
    <w:abstractNumId w:val="31"/>
  </w:num>
  <w:num w:numId="130">
    <w:abstractNumId w:val="73"/>
  </w:num>
  <w:num w:numId="131">
    <w:abstractNumId w:val="46"/>
  </w:num>
  <w:num w:numId="132">
    <w:abstractNumId w:val="38"/>
  </w:num>
  <w:num w:numId="133">
    <w:abstractNumId w:val="93"/>
  </w:num>
  <w:num w:numId="134">
    <w:abstractNumId w:val="128"/>
  </w:num>
  <w:num w:numId="135">
    <w:abstractNumId w:val="44"/>
  </w:num>
  <w:num w:numId="136">
    <w:abstractNumId w:val="48"/>
  </w:num>
  <w:num w:numId="137">
    <w:abstractNumId w:val="57"/>
  </w:num>
  <w:num w:numId="138">
    <w:abstractNumId w:val="99"/>
  </w:num>
  <w:num w:numId="139">
    <w:abstractNumId w:val="24"/>
  </w:num>
  <w:num w:numId="140">
    <w:abstractNumId w:val="77"/>
  </w:num>
  <w:num w:numId="141">
    <w:abstractNumId w:val="40"/>
  </w:num>
  <w:num w:numId="142">
    <w:abstractNumId w:val="80"/>
  </w:num>
  <w:num w:numId="143">
    <w:abstractNumId w:val="26"/>
  </w:num>
  <w:numIdMacAtCleanup w:val="13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ward Au">
    <w15:presenceInfo w15:providerId="Windows Live" w15:userId="4e3849113e5aac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0163"/>
    <w:rsid w:val="0000116D"/>
    <w:rsid w:val="00001C49"/>
    <w:rsid w:val="000036D3"/>
    <w:rsid w:val="00003A37"/>
    <w:rsid w:val="00003F73"/>
    <w:rsid w:val="0000420A"/>
    <w:rsid w:val="000045D5"/>
    <w:rsid w:val="00005A20"/>
    <w:rsid w:val="00005B95"/>
    <w:rsid w:val="00005C08"/>
    <w:rsid w:val="00006D75"/>
    <w:rsid w:val="0000712F"/>
    <w:rsid w:val="0000753F"/>
    <w:rsid w:val="00007EE4"/>
    <w:rsid w:val="0001071B"/>
    <w:rsid w:val="000108DE"/>
    <w:rsid w:val="00010E1E"/>
    <w:rsid w:val="000139A0"/>
    <w:rsid w:val="00014A98"/>
    <w:rsid w:val="00014FCD"/>
    <w:rsid w:val="00015762"/>
    <w:rsid w:val="00016D17"/>
    <w:rsid w:val="00020531"/>
    <w:rsid w:val="00020F03"/>
    <w:rsid w:val="00021235"/>
    <w:rsid w:val="00023D95"/>
    <w:rsid w:val="0002431A"/>
    <w:rsid w:val="00024454"/>
    <w:rsid w:val="00024783"/>
    <w:rsid w:val="00024A4C"/>
    <w:rsid w:val="00025F4B"/>
    <w:rsid w:val="00026627"/>
    <w:rsid w:val="000267C6"/>
    <w:rsid w:val="00027368"/>
    <w:rsid w:val="0002796C"/>
    <w:rsid w:val="000307BC"/>
    <w:rsid w:val="000320FC"/>
    <w:rsid w:val="000326C8"/>
    <w:rsid w:val="00034190"/>
    <w:rsid w:val="000368D0"/>
    <w:rsid w:val="0003756E"/>
    <w:rsid w:val="00037B07"/>
    <w:rsid w:val="00037CAF"/>
    <w:rsid w:val="00037FA5"/>
    <w:rsid w:val="000413DE"/>
    <w:rsid w:val="00041D7B"/>
    <w:rsid w:val="00042266"/>
    <w:rsid w:val="00042DBC"/>
    <w:rsid w:val="00042EEA"/>
    <w:rsid w:val="00044F0F"/>
    <w:rsid w:val="0004536B"/>
    <w:rsid w:val="0004548D"/>
    <w:rsid w:val="00045F6D"/>
    <w:rsid w:val="0004766E"/>
    <w:rsid w:val="00047C7B"/>
    <w:rsid w:val="00047F15"/>
    <w:rsid w:val="000504C7"/>
    <w:rsid w:val="000521ED"/>
    <w:rsid w:val="0005307F"/>
    <w:rsid w:val="000536C0"/>
    <w:rsid w:val="000539B5"/>
    <w:rsid w:val="00054100"/>
    <w:rsid w:val="0005518B"/>
    <w:rsid w:val="00055E79"/>
    <w:rsid w:val="00056558"/>
    <w:rsid w:val="00057D97"/>
    <w:rsid w:val="00057DDC"/>
    <w:rsid w:val="00060E96"/>
    <w:rsid w:val="00062316"/>
    <w:rsid w:val="00062F0E"/>
    <w:rsid w:val="0006398D"/>
    <w:rsid w:val="00066082"/>
    <w:rsid w:val="000665F1"/>
    <w:rsid w:val="0006694C"/>
    <w:rsid w:val="00067E80"/>
    <w:rsid w:val="000701F2"/>
    <w:rsid w:val="0007035A"/>
    <w:rsid w:val="00070FD1"/>
    <w:rsid w:val="00072C01"/>
    <w:rsid w:val="000732FE"/>
    <w:rsid w:val="00074BBB"/>
    <w:rsid w:val="000753AB"/>
    <w:rsid w:val="00075B81"/>
    <w:rsid w:val="00075D22"/>
    <w:rsid w:val="00077F6A"/>
    <w:rsid w:val="000802EB"/>
    <w:rsid w:val="00081872"/>
    <w:rsid w:val="00082E3B"/>
    <w:rsid w:val="0008341F"/>
    <w:rsid w:val="000840D0"/>
    <w:rsid w:val="00086463"/>
    <w:rsid w:val="000872CF"/>
    <w:rsid w:val="000874EE"/>
    <w:rsid w:val="0008794F"/>
    <w:rsid w:val="00090337"/>
    <w:rsid w:val="00090F83"/>
    <w:rsid w:val="000916DE"/>
    <w:rsid w:val="000923AA"/>
    <w:rsid w:val="000929C0"/>
    <w:rsid w:val="00093339"/>
    <w:rsid w:val="00095031"/>
    <w:rsid w:val="00095072"/>
    <w:rsid w:val="000952FE"/>
    <w:rsid w:val="000963F9"/>
    <w:rsid w:val="000A04D2"/>
    <w:rsid w:val="000A04F8"/>
    <w:rsid w:val="000A1FC6"/>
    <w:rsid w:val="000A23C0"/>
    <w:rsid w:val="000A2797"/>
    <w:rsid w:val="000A31FC"/>
    <w:rsid w:val="000A365F"/>
    <w:rsid w:val="000A3EAE"/>
    <w:rsid w:val="000A3F38"/>
    <w:rsid w:val="000A4C13"/>
    <w:rsid w:val="000A4F05"/>
    <w:rsid w:val="000A5702"/>
    <w:rsid w:val="000A5D2F"/>
    <w:rsid w:val="000A5E23"/>
    <w:rsid w:val="000A6B4B"/>
    <w:rsid w:val="000A764C"/>
    <w:rsid w:val="000B0745"/>
    <w:rsid w:val="000B18C0"/>
    <w:rsid w:val="000B1BF1"/>
    <w:rsid w:val="000B6CFF"/>
    <w:rsid w:val="000B7143"/>
    <w:rsid w:val="000B7E34"/>
    <w:rsid w:val="000B7F04"/>
    <w:rsid w:val="000C04B4"/>
    <w:rsid w:val="000C0DDA"/>
    <w:rsid w:val="000C18A0"/>
    <w:rsid w:val="000C221A"/>
    <w:rsid w:val="000C2283"/>
    <w:rsid w:val="000C25B8"/>
    <w:rsid w:val="000C2B16"/>
    <w:rsid w:val="000C3882"/>
    <w:rsid w:val="000C3FF6"/>
    <w:rsid w:val="000C55DD"/>
    <w:rsid w:val="000C5B2D"/>
    <w:rsid w:val="000C66B2"/>
    <w:rsid w:val="000C6B6A"/>
    <w:rsid w:val="000C6D26"/>
    <w:rsid w:val="000C6E1D"/>
    <w:rsid w:val="000D051C"/>
    <w:rsid w:val="000D0536"/>
    <w:rsid w:val="000D077A"/>
    <w:rsid w:val="000D2503"/>
    <w:rsid w:val="000D2663"/>
    <w:rsid w:val="000D29BA"/>
    <w:rsid w:val="000D3057"/>
    <w:rsid w:val="000D3B08"/>
    <w:rsid w:val="000D4154"/>
    <w:rsid w:val="000D43F8"/>
    <w:rsid w:val="000D48F0"/>
    <w:rsid w:val="000D6370"/>
    <w:rsid w:val="000D63D5"/>
    <w:rsid w:val="000D66CB"/>
    <w:rsid w:val="000D686D"/>
    <w:rsid w:val="000D6C2C"/>
    <w:rsid w:val="000D744F"/>
    <w:rsid w:val="000D7CD2"/>
    <w:rsid w:val="000E0958"/>
    <w:rsid w:val="000E0E38"/>
    <w:rsid w:val="000E0EEC"/>
    <w:rsid w:val="000E1873"/>
    <w:rsid w:val="000E1AF7"/>
    <w:rsid w:val="000E234D"/>
    <w:rsid w:val="000E2B49"/>
    <w:rsid w:val="000E3C9E"/>
    <w:rsid w:val="000E3E8B"/>
    <w:rsid w:val="000E4A4F"/>
    <w:rsid w:val="000E5C00"/>
    <w:rsid w:val="000F093B"/>
    <w:rsid w:val="000F184F"/>
    <w:rsid w:val="000F1D59"/>
    <w:rsid w:val="000F2A79"/>
    <w:rsid w:val="000F2E8B"/>
    <w:rsid w:val="000F457C"/>
    <w:rsid w:val="000F4B95"/>
    <w:rsid w:val="000F5994"/>
    <w:rsid w:val="000F7318"/>
    <w:rsid w:val="0010009E"/>
    <w:rsid w:val="00100442"/>
    <w:rsid w:val="00100ED6"/>
    <w:rsid w:val="00101791"/>
    <w:rsid w:val="001019F9"/>
    <w:rsid w:val="00102A14"/>
    <w:rsid w:val="00103628"/>
    <w:rsid w:val="00104ACE"/>
    <w:rsid w:val="00107224"/>
    <w:rsid w:val="00107345"/>
    <w:rsid w:val="0010798E"/>
    <w:rsid w:val="001105F0"/>
    <w:rsid w:val="00110BDE"/>
    <w:rsid w:val="00110F09"/>
    <w:rsid w:val="00111FA8"/>
    <w:rsid w:val="00113304"/>
    <w:rsid w:val="00113B7E"/>
    <w:rsid w:val="001170CD"/>
    <w:rsid w:val="00117564"/>
    <w:rsid w:val="001178C3"/>
    <w:rsid w:val="001202A0"/>
    <w:rsid w:val="00120C16"/>
    <w:rsid w:val="00120D66"/>
    <w:rsid w:val="00121D52"/>
    <w:rsid w:val="001234A3"/>
    <w:rsid w:val="00123558"/>
    <w:rsid w:val="001235CF"/>
    <w:rsid w:val="00124676"/>
    <w:rsid w:val="0013004F"/>
    <w:rsid w:val="00130246"/>
    <w:rsid w:val="00130286"/>
    <w:rsid w:val="0013056D"/>
    <w:rsid w:val="00130C09"/>
    <w:rsid w:val="00130E3A"/>
    <w:rsid w:val="00131472"/>
    <w:rsid w:val="001328B1"/>
    <w:rsid w:val="001337B8"/>
    <w:rsid w:val="0013387F"/>
    <w:rsid w:val="00134F6F"/>
    <w:rsid w:val="00135192"/>
    <w:rsid w:val="00137D74"/>
    <w:rsid w:val="0014263E"/>
    <w:rsid w:val="0014279B"/>
    <w:rsid w:val="001428A8"/>
    <w:rsid w:val="00146ABE"/>
    <w:rsid w:val="001519DC"/>
    <w:rsid w:val="00152958"/>
    <w:rsid w:val="00154515"/>
    <w:rsid w:val="0015574C"/>
    <w:rsid w:val="00155E15"/>
    <w:rsid w:val="0015653C"/>
    <w:rsid w:val="00157FEE"/>
    <w:rsid w:val="0016041E"/>
    <w:rsid w:val="00160619"/>
    <w:rsid w:val="00160EF6"/>
    <w:rsid w:val="00162F5F"/>
    <w:rsid w:val="00164F69"/>
    <w:rsid w:val="00165AAA"/>
    <w:rsid w:val="00166ED2"/>
    <w:rsid w:val="00167126"/>
    <w:rsid w:val="00167267"/>
    <w:rsid w:val="00167EE1"/>
    <w:rsid w:val="00170387"/>
    <w:rsid w:val="00170553"/>
    <w:rsid w:val="00171C38"/>
    <w:rsid w:val="00171DCA"/>
    <w:rsid w:val="0017279E"/>
    <w:rsid w:val="001738A3"/>
    <w:rsid w:val="00173F93"/>
    <w:rsid w:val="0017456C"/>
    <w:rsid w:val="0017492B"/>
    <w:rsid w:val="001749AD"/>
    <w:rsid w:val="00175B26"/>
    <w:rsid w:val="00176CF1"/>
    <w:rsid w:val="0018017A"/>
    <w:rsid w:val="001810CE"/>
    <w:rsid w:val="00181228"/>
    <w:rsid w:val="00181392"/>
    <w:rsid w:val="00181AA7"/>
    <w:rsid w:val="001830D2"/>
    <w:rsid w:val="001835B4"/>
    <w:rsid w:val="001838BA"/>
    <w:rsid w:val="001841E8"/>
    <w:rsid w:val="001850ED"/>
    <w:rsid w:val="001852CA"/>
    <w:rsid w:val="00185DA5"/>
    <w:rsid w:val="00186959"/>
    <w:rsid w:val="00186BC5"/>
    <w:rsid w:val="00186CF1"/>
    <w:rsid w:val="00192101"/>
    <w:rsid w:val="00192193"/>
    <w:rsid w:val="0019245B"/>
    <w:rsid w:val="001929F0"/>
    <w:rsid w:val="0019309A"/>
    <w:rsid w:val="00193996"/>
    <w:rsid w:val="00193EDC"/>
    <w:rsid w:val="0019519A"/>
    <w:rsid w:val="001957E6"/>
    <w:rsid w:val="00196DC0"/>
    <w:rsid w:val="00196F62"/>
    <w:rsid w:val="00196FEB"/>
    <w:rsid w:val="001A0588"/>
    <w:rsid w:val="001A0EC2"/>
    <w:rsid w:val="001A268A"/>
    <w:rsid w:val="001A2B00"/>
    <w:rsid w:val="001A39C5"/>
    <w:rsid w:val="001A467F"/>
    <w:rsid w:val="001A51A6"/>
    <w:rsid w:val="001A5F56"/>
    <w:rsid w:val="001B006C"/>
    <w:rsid w:val="001B0F82"/>
    <w:rsid w:val="001B1A9F"/>
    <w:rsid w:val="001B1AB1"/>
    <w:rsid w:val="001B217E"/>
    <w:rsid w:val="001B220F"/>
    <w:rsid w:val="001B250B"/>
    <w:rsid w:val="001B3322"/>
    <w:rsid w:val="001B4AA1"/>
    <w:rsid w:val="001B663E"/>
    <w:rsid w:val="001B717E"/>
    <w:rsid w:val="001B7346"/>
    <w:rsid w:val="001C115A"/>
    <w:rsid w:val="001C1E21"/>
    <w:rsid w:val="001C2E46"/>
    <w:rsid w:val="001C41B6"/>
    <w:rsid w:val="001C469D"/>
    <w:rsid w:val="001C58DA"/>
    <w:rsid w:val="001C59CD"/>
    <w:rsid w:val="001C6569"/>
    <w:rsid w:val="001D2350"/>
    <w:rsid w:val="001D2489"/>
    <w:rsid w:val="001D25F9"/>
    <w:rsid w:val="001D2B0C"/>
    <w:rsid w:val="001D2C78"/>
    <w:rsid w:val="001D3204"/>
    <w:rsid w:val="001D41B6"/>
    <w:rsid w:val="001D41C1"/>
    <w:rsid w:val="001D723B"/>
    <w:rsid w:val="001D7611"/>
    <w:rsid w:val="001D7FD4"/>
    <w:rsid w:val="001E001B"/>
    <w:rsid w:val="001E0B17"/>
    <w:rsid w:val="001E0F6D"/>
    <w:rsid w:val="001E16DB"/>
    <w:rsid w:val="001E3717"/>
    <w:rsid w:val="001E3BE4"/>
    <w:rsid w:val="001E3C68"/>
    <w:rsid w:val="001E3D2D"/>
    <w:rsid w:val="001E5EB9"/>
    <w:rsid w:val="001E7183"/>
    <w:rsid w:val="001F05A6"/>
    <w:rsid w:val="001F05F1"/>
    <w:rsid w:val="001F129F"/>
    <w:rsid w:val="001F23B9"/>
    <w:rsid w:val="001F2681"/>
    <w:rsid w:val="001F56E3"/>
    <w:rsid w:val="001F5C4A"/>
    <w:rsid w:val="001F6955"/>
    <w:rsid w:val="00200CAA"/>
    <w:rsid w:val="00201810"/>
    <w:rsid w:val="0020199C"/>
    <w:rsid w:val="00201A34"/>
    <w:rsid w:val="0020305D"/>
    <w:rsid w:val="00203169"/>
    <w:rsid w:val="0020389D"/>
    <w:rsid w:val="002039D5"/>
    <w:rsid w:val="00203B06"/>
    <w:rsid w:val="00205676"/>
    <w:rsid w:val="002064A4"/>
    <w:rsid w:val="0020711C"/>
    <w:rsid w:val="00210B0D"/>
    <w:rsid w:val="00211595"/>
    <w:rsid w:val="00212B72"/>
    <w:rsid w:val="00212EC4"/>
    <w:rsid w:val="00213099"/>
    <w:rsid w:val="002136B7"/>
    <w:rsid w:val="00213B0C"/>
    <w:rsid w:val="00213D53"/>
    <w:rsid w:val="00213FDB"/>
    <w:rsid w:val="002150AB"/>
    <w:rsid w:val="00215C82"/>
    <w:rsid w:val="00215DE7"/>
    <w:rsid w:val="00216AF5"/>
    <w:rsid w:val="0021759F"/>
    <w:rsid w:val="00221811"/>
    <w:rsid w:val="002248B1"/>
    <w:rsid w:val="00224AFE"/>
    <w:rsid w:val="0022650B"/>
    <w:rsid w:val="00230D84"/>
    <w:rsid w:val="002315FA"/>
    <w:rsid w:val="00231C2A"/>
    <w:rsid w:val="0023229F"/>
    <w:rsid w:val="002360E0"/>
    <w:rsid w:val="00236AC1"/>
    <w:rsid w:val="00237624"/>
    <w:rsid w:val="00240B80"/>
    <w:rsid w:val="0024192F"/>
    <w:rsid w:val="00241C42"/>
    <w:rsid w:val="00242D63"/>
    <w:rsid w:val="002446D2"/>
    <w:rsid w:val="00244904"/>
    <w:rsid w:val="00244FE5"/>
    <w:rsid w:val="00247013"/>
    <w:rsid w:val="00250465"/>
    <w:rsid w:val="0025060F"/>
    <w:rsid w:val="00250E66"/>
    <w:rsid w:val="002519D5"/>
    <w:rsid w:val="0025225C"/>
    <w:rsid w:val="00253473"/>
    <w:rsid w:val="00253CCE"/>
    <w:rsid w:val="00253DAD"/>
    <w:rsid w:val="00256B49"/>
    <w:rsid w:val="0025758F"/>
    <w:rsid w:val="00257845"/>
    <w:rsid w:val="00257D2B"/>
    <w:rsid w:val="002600EB"/>
    <w:rsid w:val="00260F6A"/>
    <w:rsid w:val="00261B2F"/>
    <w:rsid w:val="0026361C"/>
    <w:rsid w:val="00263E39"/>
    <w:rsid w:val="002643FA"/>
    <w:rsid w:val="00264644"/>
    <w:rsid w:val="00264D47"/>
    <w:rsid w:val="00264DF2"/>
    <w:rsid w:val="00266228"/>
    <w:rsid w:val="00266C37"/>
    <w:rsid w:val="0026718F"/>
    <w:rsid w:val="00267E3C"/>
    <w:rsid w:val="00267E9A"/>
    <w:rsid w:val="002704B1"/>
    <w:rsid w:val="00270881"/>
    <w:rsid w:val="00272DE4"/>
    <w:rsid w:val="00273199"/>
    <w:rsid w:val="00273A2F"/>
    <w:rsid w:val="00274565"/>
    <w:rsid w:val="00276FD5"/>
    <w:rsid w:val="00280285"/>
    <w:rsid w:val="002814F3"/>
    <w:rsid w:val="002820C4"/>
    <w:rsid w:val="0028286E"/>
    <w:rsid w:val="00282C45"/>
    <w:rsid w:val="00285442"/>
    <w:rsid w:val="0028610A"/>
    <w:rsid w:val="0028670D"/>
    <w:rsid w:val="002869E6"/>
    <w:rsid w:val="00287ABC"/>
    <w:rsid w:val="00287E59"/>
    <w:rsid w:val="00290005"/>
    <w:rsid w:val="0029020B"/>
    <w:rsid w:val="002912EA"/>
    <w:rsid w:val="002933D4"/>
    <w:rsid w:val="00293C57"/>
    <w:rsid w:val="00294E36"/>
    <w:rsid w:val="0029592C"/>
    <w:rsid w:val="00296CB7"/>
    <w:rsid w:val="002A0425"/>
    <w:rsid w:val="002A1947"/>
    <w:rsid w:val="002A431C"/>
    <w:rsid w:val="002A4A22"/>
    <w:rsid w:val="002A6061"/>
    <w:rsid w:val="002A699F"/>
    <w:rsid w:val="002A74FC"/>
    <w:rsid w:val="002B0AE0"/>
    <w:rsid w:val="002B1ACA"/>
    <w:rsid w:val="002B296C"/>
    <w:rsid w:val="002B2E53"/>
    <w:rsid w:val="002B34D1"/>
    <w:rsid w:val="002B4EB0"/>
    <w:rsid w:val="002B4FFC"/>
    <w:rsid w:val="002B5104"/>
    <w:rsid w:val="002B5880"/>
    <w:rsid w:val="002B58CB"/>
    <w:rsid w:val="002C02EB"/>
    <w:rsid w:val="002C1F53"/>
    <w:rsid w:val="002C1F71"/>
    <w:rsid w:val="002C295B"/>
    <w:rsid w:val="002C3636"/>
    <w:rsid w:val="002C4A4D"/>
    <w:rsid w:val="002C6A6B"/>
    <w:rsid w:val="002C7713"/>
    <w:rsid w:val="002C7884"/>
    <w:rsid w:val="002D0455"/>
    <w:rsid w:val="002D1CC1"/>
    <w:rsid w:val="002D3940"/>
    <w:rsid w:val="002D3A69"/>
    <w:rsid w:val="002D44BE"/>
    <w:rsid w:val="002D4CBF"/>
    <w:rsid w:val="002D53FE"/>
    <w:rsid w:val="002D687D"/>
    <w:rsid w:val="002D769C"/>
    <w:rsid w:val="002D7E26"/>
    <w:rsid w:val="002E03CC"/>
    <w:rsid w:val="002E1230"/>
    <w:rsid w:val="002E25C8"/>
    <w:rsid w:val="002E27DE"/>
    <w:rsid w:val="002E46F0"/>
    <w:rsid w:val="002E7CD5"/>
    <w:rsid w:val="002F0811"/>
    <w:rsid w:val="002F0AB7"/>
    <w:rsid w:val="002F272A"/>
    <w:rsid w:val="002F30C6"/>
    <w:rsid w:val="002F31F4"/>
    <w:rsid w:val="002F33D5"/>
    <w:rsid w:val="002F3675"/>
    <w:rsid w:val="002F39F4"/>
    <w:rsid w:val="002F60C1"/>
    <w:rsid w:val="002F69D6"/>
    <w:rsid w:val="002F71C4"/>
    <w:rsid w:val="0030085E"/>
    <w:rsid w:val="0030096E"/>
    <w:rsid w:val="00300A71"/>
    <w:rsid w:val="00300B36"/>
    <w:rsid w:val="00300D4E"/>
    <w:rsid w:val="003017AF"/>
    <w:rsid w:val="00301A06"/>
    <w:rsid w:val="0030222C"/>
    <w:rsid w:val="0030227B"/>
    <w:rsid w:val="0030484A"/>
    <w:rsid w:val="0030487A"/>
    <w:rsid w:val="00305687"/>
    <w:rsid w:val="00306F1D"/>
    <w:rsid w:val="003071F9"/>
    <w:rsid w:val="00307227"/>
    <w:rsid w:val="00307E70"/>
    <w:rsid w:val="00307EEA"/>
    <w:rsid w:val="0031054D"/>
    <w:rsid w:val="00311160"/>
    <w:rsid w:val="00312075"/>
    <w:rsid w:val="00314CD6"/>
    <w:rsid w:val="00316A37"/>
    <w:rsid w:val="00316B38"/>
    <w:rsid w:val="003171D8"/>
    <w:rsid w:val="003172CB"/>
    <w:rsid w:val="003176B0"/>
    <w:rsid w:val="0032030E"/>
    <w:rsid w:val="003203E9"/>
    <w:rsid w:val="003216BC"/>
    <w:rsid w:val="00321B01"/>
    <w:rsid w:val="003220C4"/>
    <w:rsid w:val="00322616"/>
    <w:rsid w:val="003234E8"/>
    <w:rsid w:val="003245E1"/>
    <w:rsid w:val="00325F7D"/>
    <w:rsid w:val="00326CD4"/>
    <w:rsid w:val="00326D9A"/>
    <w:rsid w:val="003274B5"/>
    <w:rsid w:val="00331918"/>
    <w:rsid w:val="00331CB2"/>
    <w:rsid w:val="003334EC"/>
    <w:rsid w:val="00333620"/>
    <w:rsid w:val="003345B3"/>
    <w:rsid w:val="00335F7E"/>
    <w:rsid w:val="003365FD"/>
    <w:rsid w:val="00336669"/>
    <w:rsid w:val="0033679F"/>
    <w:rsid w:val="00336AED"/>
    <w:rsid w:val="00336F08"/>
    <w:rsid w:val="00337F04"/>
    <w:rsid w:val="00341574"/>
    <w:rsid w:val="0034167B"/>
    <w:rsid w:val="003448E8"/>
    <w:rsid w:val="00345A8B"/>
    <w:rsid w:val="0034651C"/>
    <w:rsid w:val="003467AC"/>
    <w:rsid w:val="003523C3"/>
    <w:rsid w:val="0035378C"/>
    <w:rsid w:val="00353BC9"/>
    <w:rsid w:val="00353DC3"/>
    <w:rsid w:val="00353ED3"/>
    <w:rsid w:val="0035400C"/>
    <w:rsid w:val="00354CAD"/>
    <w:rsid w:val="003557D5"/>
    <w:rsid w:val="00357598"/>
    <w:rsid w:val="003609A6"/>
    <w:rsid w:val="00360C64"/>
    <w:rsid w:val="00360EB0"/>
    <w:rsid w:val="0036165C"/>
    <w:rsid w:val="00361B69"/>
    <w:rsid w:val="00362CAF"/>
    <w:rsid w:val="00363242"/>
    <w:rsid w:val="00363261"/>
    <w:rsid w:val="00363765"/>
    <w:rsid w:val="00364795"/>
    <w:rsid w:val="00364827"/>
    <w:rsid w:val="00365644"/>
    <w:rsid w:val="00365CA5"/>
    <w:rsid w:val="00365E0E"/>
    <w:rsid w:val="00366678"/>
    <w:rsid w:val="0036779A"/>
    <w:rsid w:val="00370626"/>
    <w:rsid w:val="00372095"/>
    <w:rsid w:val="003724AC"/>
    <w:rsid w:val="0037296F"/>
    <w:rsid w:val="00374471"/>
    <w:rsid w:val="003744A0"/>
    <w:rsid w:val="003761DB"/>
    <w:rsid w:val="00381367"/>
    <w:rsid w:val="003820B8"/>
    <w:rsid w:val="00382F39"/>
    <w:rsid w:val="00384BDD"/>
    <w:rsid w:val="003851D9"/>
    <w:rsid w:val="00385EC2"/>
    <w:rsid w:val="003865C1"/>
    <w:rsid w:val="00386AF2"/>
    <w:rsid w:val="00386BE8"/>
    <w:rsid w:val="00386DAD"/>
    <w:rsid w:val="00387946"/>
    <w:rsid w:val="003901ED"/>
    <w:rsid w:val="00390504"/>
    <w:rsid w:val="003920E9"/>
    <w:rsid w:val="003948C1"/>
    <w:rsid w:val="0039564A"/>
    <w:rsid w:val="00395B7F"/>
    <w:rsid w:val="00395F42"/>
    <w:rsid w:val="003965D0"/>
    <w:rsid w:val="00397703"/>
    <w:rsid w:val="0039783C"/>
    <w:rsid w:val="00397ABF"/>
    <w:rsid w:val="003A080E"/>
    <w:rsid w:val="003A0ADB"/>
    <w:rsid w:val="003A128A"/>
    <w:rsid w:val="003A3499"/>
    <w:rsid w:val="003A385C"/>
    <w:rsid w:val="003A3876"/>
    <w:rsid w:val="003A3B0B"/>
    <w:rsid w:val="003A41DF"/>
    <w:rsid w:val="003A4703"/>
    <w:rsid w:val="003A49F1"/>
    <w:rsid w:val="003A6812"/>
    <w:rsid w:val="003B20C9"/>
    <w:rsid w:val="003B21BA"/>
    <w:rsid w:val="003B2D34"/>
    <w:rsid w:val="003B4592"/>
    <w:rsid w:val="003B4B7C"/>
    <w:rsid w:val="003B4C75"/>
    <w:rsid w:val="003B563B"/>
    <w:rsid w:val="003B6F4D"/>
    <w:rsid w:val="003B7AE8"/>
    <w:rsid w:val="003C0639"/>
    <w:rsid w:val="003C0B09"/>
    <w:rsid w:val="003C0B85"/>
    <w:rsid w:val="003C292F"/>
    <w:rsid w:val="003C440C"/>
    <w:rsid w:val="003C53D2"/>
    <w:rsid w:val="003C5C57"/>
    <w:rsid w:val="003C5E8B"/>
    <w:rsid w:val="003C6A72"/>
    <w:rsid w:val="003C7129"/>
    <w:rsid w:val="003C75E0"/>
    <w:rsid w:val="003C7848"/>
    <w:rsid w:val="003D0C46"/>
    <w:rsid w:val="003D1CA0"/>
    <w:rsid w:val="003D27B9"/>
    <w:rsid w:val="003D3189"/>
    <w:rsid w:val="003D37BB"/>
    <w:rsid w:val="003D415C"/>
    <w:rsid w:val="003D4FA6"/>
    <w:rsid w:val="003D5AE1"/>
    <w:rsid w:val="003D5D44"/>
    <w:rsid w:val="003D615B"/>
    <w:rsid w:val="003D69A9"/>
    <w:rsid w:val="003D6A5B"/>
    <w:rsid w:val="003D6E7F"/>
    <w:rsid w:val="003D7426"/>
    <w:rsid w:val="003E02BE"/>
    <w:rsid w:val="003E0CA7"/>
    <w:rsid w:val="003E305D"/>
    <w:rsid w:val="003E3334"/>
    <w:rsid w:val="003E3642"/>
    <w:rsid w:val="003E3ECC"/>
    <w:rsid w:val="003E4392"/>
    <w:rsid w:val="003E53EA"/>
    <w:rsid w:val="003E57FE"/>
    <w:rsid w:val="003E5E6D"/>
    <w:rsid w:val="003E6299"/>
    <w:rsid w:val="003E6A4B"/>
    <w:rsid w:val="003E6C55"/>
    <w:rsid w:val="003E7D48"/>
    <w:rsid w:val="003F04E2"/>
    <w:rsid w:val="003F0837"/>
    <w:rsid w:val="003F0DE6"/>
    <w:rsid w:val="003F2502"/>
    <w:rsid w:val="003F2E64"/>
    <w:rsid w:val="003F3000"/>
    <w:rsid w:val="003F33DF"/>
    <w:rsid w:val="003F3E21"/>
    <w:rsid w:val="003F4590"/>
    <w:rsid w:val="003F4B6C"/>
    <w:rsid w:val="003F4C80"/>
    <w:rsid w:val="003F53B3"/>
    <w:rsid w:val="003F6162"/>
    <w:rsid w:val="003F62B7"/>
    <w:rsid w:val="003F6677"/>
    <w:rsid w:val="003F66F9"/>
    <w:rsid w:val="003F67D4"/>
    <w:rsid w:val="003F7D98"/>
    <w:rsid w:val="0040073A"/>
    <w:rsid w:val="00400B1B"/>
    <w:rsid w:val="00400DF3"/>
    <w:rsid w:val="00400E40"/>
    <w:rsid w:val="00401361"/>
    <w:rsid w:val="00401459"/>
    <w:rsid w:val="0040192F"/>
    <w:rsid w:val="0040301D"/>
    <w:rsid w:val="0040382E"/>
    <w:rsid w:val="00403B31"/>
    <w:rsid w:val="004046C1"/>
    <w:rsid w:val="00405729"/>
    <w:rsid w:val="004057BF"/>
    <w:rsid w:val="00406283"/>
    <w:rsid w:val="00406428"/>
    <w:rsid w:val="0041142C"/>
    <w:rsid w:val="00412242"/>
    <w:rsid w:val="00413680"/>
    <w:rsid w:val="00413A16"/>
    <w:rsid w:val="00414CE3"/>
    <w:rsid w:val="0041581B"/>
    <w:rsid w:val="00416D45"/>
    <w:rsid w:val="00417271"/>
    <w:rsid w:val="0041781E"/>
    <w:rsid w:val="00417AD6"/>
    <w:rsid w:val="00417F3A"/>
    <w:rsid w:val="00420128"/>
    <w:rsid w:val="00420169"/>
    <w:rsid w:val="004216CE"/>
    <w:rsid w:val="004223D0"/>
    <w:rsid w:val="00422738"/>
    <w:rsid w:val="00422E7D"/>
    <w:rsid w:val="00423ABD"/>
    <w:rsid w:val="00423D2B"/>
    <w:rsid w:val="00426089"/>
    <w:rsid w:val="00426093"/>
    <w:rsid w:val="0042623D"/>
    <w:rsid w:val="00426EBF"/>
    <w:rsid w:val="004272BB"/>
    <w:rsid w:val="00427821"/>
    <w:rsid w:val="00427A6E"/>
    <w:rsid w:val="004301F3"/>
    <w:rsid w:val="00431AFC"/>
    <w:rsid w:val="004323C4"/>
    <w:rsid w:val="00432B83"/>
    <w:rsid w:val="00433330"/>
    <w:rsid w:val="00435889"/>
    <w:rsid w:val="00435AC8"/>
    <w:rsid w:val="0043611B"/>
    <w:rsid w:val="004377E8"/>
    <w:rsid w:val="004401D4"/>
    <w:rsid w:val="004402DA"/>
    <w:rsid w:val="004404C1"/>
    <w:rsid w:val="00440585"/>
    <w:rsid w:val="00440970"/>
    <w:rsid w:val="00441FD6"/>
    <w:rsid w:val="00442037"/>
    <w:rsid w:val="004427B8"/>
    <w:rsid w:val="00442B80"/>
    <w:rsid w:val="0044509D"/>
    <w:rsid w:val="00445BA7"/>
    <w:rsid w:val="00446264"/>
    <w:rsid w:val="00447917"/>
    <w:rsid w:val="00447C98"/>
    <w:rsid w:val="00451131"/>
    <w:rsid w:val="004512A9"/>
    <w:rsid w:val="004524C8"/>
    <w:rsid w:val="004539FB"/>
    <w:rsid w:val="004543DC"/>
    <w:rsid w:val="00454C37"/>
    <w:rsid w:val="00455328"/>
    <w:rsid w:val="00455675"/>
    <w:rsid w:val="00455EF0"/>
    <w:rsid w:val="00456A00"/>
    <w:rsid w:val="00456C11"/>
    <w:rsid w:val="0045712C"/>
    <w:rsid w:val="00460174"/>
    <w:rsid w:val="004620FB"/>
    <w:rsid w:val="00463076"/>
    <w:rsid w:val="00463208"/>
    <w:rsid w:val="0046333A"/>
    <w:rsid w:val="0046397B"/>
    <w:rsid w:val="004644DB"/>
    <w:rsid w:val="00466B50"/>
    <w:rsid w:val="00467528"/>
    <w:rsid w:val="004675B6"/>
    <w:rsid w:val="00467CB5"/>
    <w:rsid w:val="004702C6"/>
    <w:rsid w:val="0047111F"/>
    <w:rsid w:val="00471464"/>
    <w:rsid w:val="00472892"/>
    <w:rsid w:val="00473479"/>
    <w:rsid w:val="00473CF9"/>
    <w:rsid w:val="00474E67"/>
    <w:rsid w:val="00474FDF"/>
    <w:rsid w:val="004755F9"/>
    <w:rsid w:val="00476051"/>
    <w:rsid w:val="004764F0"/>
    <w:rsid w:val="00477B34"/>
    <w:rsid w:val="00477C4D"/>
    <w:rsid w:val="00480278"/>
    <w:rsid w:val="004815AA"/>
    <w:rsid w:val="004819CD"/>
    <w:rsid w:val="004829C8"/>
    <w:rsid w:val="00486858"/>
    <w:rsid w:val="004872FC"/>
    <w:rsid w:val="00487DF0"/>
    <w:rsid w:val="00490B14"/>
    <w:rsid w:val="00490E5A"/>
    <w:rsid w:val="00491647"/>
    <w:rsid w:val="00491B62"/>
    <w:rsid w:val="00493750"/>
    <w:rsid w:val="0049375F"/>
    <w:rsid w:val="00494196"/>
    <w:rsid w:val="00494387"/>
    <w:rsid w:val="0049493B"/>
    <w:rsid w:val="004951DA"/>
    <w:rsid w:val="004958C8"/>
    <w:rsid w:val="00495EFE"/>
    <w:rsid w:val="0049617B"/>
    <w:rsid w:val="00496287"/>
    <w:rsid w:val="00496313"/>
    <w:rsid w:val="00496558"/>
    <w:rsid w:val="004967D0"/>
    <w:rsid w:val="004969CC"/>
    <w:rsid w:val="00496D15"/>
    <w:rsid w:val="0049701E"/>
    <w:rsid w:val="004A04D0"/>
    <w:rsid w:val="004A100E"/>
    <w:rsid w:val="004A2466"/>
    <w:rsid w:val="004A35AB"/>
    <w:rsid w:val="004A47D3"/>
    <w:rsid w:val="004A52B0"/>
    <w:rsid w:val="004A5FB2"/>
    <w:rsid w:val="004A6804"/>
    <w:rsid w:val="004A695A"/>
    <w:rsid w:val="004A6D01"/>
    <w:rsid w:val="004A7F1E"/>
    <w:rsid w:val="004A7F2E"/>
    <w:rsid w:val="004B02E7"/>
    <w:rsid w:val="004B0670"/>
    <w:rsid w:val="004B0E59"/>
    <w:rsid w:val="004B168F"/>
    <w:rsid w:val="004B23B2"/>
    <w:rsid w:val="004B2FF1"/>
    <w:rsid w:val="004B3694"/>
    <w:rsid w:val="004B3E09"/>
    <w:rsid w:val="004B4287"/>
    <w:rsid w:val="004B4510"/>
    <w:rsid w:val="004B5EB4"/>
    <w:rsid w:val="004C00CA"/>
    <w:rsid w:val="004C133A"/>
    <w:rsid w:val="004C28E3"/>
    <w:rsid w:val="004C3E2A"/>
    <w:rsid w:val="004C3FE2"/>
    <w:rsid w:val="004C4816"/>
    <w:rsid w:val="004C5856"/>
    <w:rsid w:val="004C63CF"/>
    <w:rsid w:val="004C766E"/>
    <w:rsid w:val="004C7716"/>
    <w:rsid w:val="004D0049"/>
    <w:rsid w:val="004D0ADD"/>
    <w:rsid w:val="004D23C1"/>
    <w:rsid w:val="004D2401"/>
    <w:rsid w:val="004D297F"/>
    <w:rsid w:val="004D4944"/>
    <w:rsid w:val="004D4C83"/>
    <w:rsid w:val="004D6178"/>
    <w:rsid w:val="004D7FBD"/>
    <w:rsid w:val="004E0EE7"/>
    <w:rsid w:val="004E1273"/>
    <w:rsid w:val="004E20A9"/>
    <w:rsid w:val="004E28C7"/>
    <w:rsid w:val="004E3A49"/>
    <w:rsid w:val="004E4D1B"/>
    <w:rsid w:val="004E5829"/>
    <w:rsid w:val="004E7754"/>
    <w:rsid w:val="004E7853"/>
    <w:rsid w:val="004F0240"/>
    <w:rsid w:val="004F0C81"/>
    <w:rsid w:val="004F120C"/>
    <w:rsid w:val="004F1B30"/>
    <w:rsid w:val="004F24DC"/>
    <w:rsid w:val="004F2E78"/>
    <w:rsid w:val="004F3ABA"/>
    <w:rsid w:val="004F403E"/>
    <w:rsid w:val="004F4C0C"/>
    <w:rsid w:val="004F5BA0"/>
    <w:rsid w:val="004F6AFF"/>
    <w:rsid w:val="004F73DF"/>
    <w:rsid w:val="005003AE"/>
    <w:rsid w:val="00501C80"/>
    <w:rsid w:val="005022E2"/>
    <w:rsid w:val="005023F6"/>
    <w:rsid w:val="005034E5"/>
    <w:rsid w:val="00503AD3"/>
    <w:rsid w:val="00505A11"/>
    <w:rsid w:val="00505F35"/>
    <w:rsid w:val="005065D9"/>
    <w:rsid w:val="00506864"/>
    <w:rsid w:val="00507848"/>
    <w:rsid w:val="00507D7C"/>
    <w:rsid w:val="00510FF3"/>
    <w:rsid w:val="005111E4"/>
    <w:rsid w:val="005115F0"/>
    <w:rsid w:val="00511C5B"/>
    <w:rsid w:val="0051265C"/>
    <w:rsid w:val="0051324F"/>
    <w:rsid w:val="0051386C"/>
    <w:rsid w:val="00513F87"/>
    <w:rsid w:val="00514B5F"/>
    <w:rsid w:val="0051555A"/>
    <w:rsid w:val="00515AB2"/>
    <w:rsid w:val="005162D7"/>
    <w:rsid w:val="00517288"/>
    <w:rsid w:val="0051735B"/>
    <w:rsid w:val="00517C1C"/>
    <w:rsid w:val="0052076B"/>
    <w:rsid w:val="0052294B"/>
    <w:rsid w:val="00523F28"/>
    <w:rsid w:val="005240F1"/>
    <w:rsid w:val="00524F53"/>
    <w:rsid w:val="00525028"/>
    <w:rsid w:val="0052567F"/>
    <w:rsid w:val="005262DB"/>
    <w:rsid w:val="005267E4"/>
    <w:rsid w:val="00526DE1"/>
    <w:rsid w:val="00527100"/>
    <w:rsid w:val="00527DD5"/>
    <w:rsid w:val="00527E5B"/>
    <w:rsid w:val="0053033B"/>
    <w:rsid w:val="00531A6E"/>
    <w:rsid w:val="00532C18"/>
    <w:rsid w:val="00532D36"/>
    <w:rsid w:val="00532E5C"/>
    <w:rsid w:val="00533027"/>
    <w:rsid w:val="005336FE"/>
    <w:rsid w:val="00537B9B"/>
    <w:rsid w:val="00542A67"/>
    <w:rsid w:val="00542DB5"/>
    <w:rsid w:val="005430F4"/>
    <w:rsid w:val="0054469E"/>
    <w:rsid w:val="00545015"/>
    <w:rsid w:val="005459D2"/>
    <w:rsid w:val="00546E06"/>
    <w:rsid w:val="005476AE"/>
    <w:rsid w:val="00547F9F"/>
    <w:rsid w:val="005500C8"/>
    <w:rsid w:val="005500DD"/>
    <w:rsid w:val="0055150C"/>
    <w:rsid w:val="00553301"/>
    <w:rsid w:val="0055439B"/>
    <w:rsid w:val="00554F4B"/>
    <w:rsid w:val="0055521A"/>
    <w:rsid w:val="00555311"/>
    <w:rsid w:val="0055532F"/>
    <w:rsid w:val="00555978"/>
    <w:rsid w:val="005560EA"/>
    <w:rsid w:val="005575E8"/>
    <w:rsid w:val="00557844"/>
    <w:rsid w:val="00557FF0"/>
    <w:rsid w:val="005653F6"/>
    <w:rsid w:val="00565BE1"/>
    <w:rsid w:val="005669BD"/>
    <w:rsid w:val="00566DF4"/>
    <w:rsid w:val="00566F84"/>
    <w:rsid w:val="00567B5F"/>
    <w:rsid w:val="00567C3E"/>
    <w:rsid w:val="00570635"/>
    <w:rsid w:val="00571D42"/>
    <w:rsid w:val="00573AF6"/>
    <w:rsid w:val="0057495D"/>
    <w:rsid w:val="005758D1"/>
    <w:rsid w:val="00575CC2"/>
    <w:rsid w:val="005765B8"/>
    <w:rsid w:val="005769A2"/>
    <w:rsid w:val="0057720D"/>
    <w:rsid w:val="00577481"/>
    <w:rsid w:val="00577F01"/>
    <w:rsid w:val="0058116A"/>
    <w:rsid w:val="005829D3"/>
    <w:rsid w:val="00583BAC"/>
    <w:rsid w:val="0058420A"/>
    <w:rsid w:val="00586ED8"/>
    <w:rsid w:val="005915A7"/>
    <w:rsid w:val="00591711"/>
    <w:rsid w:val="005965C4"/>
    <w:rsid w:val="0059664F"/>
    <w:rsid w:val="0059674B"/>
    <w:rsid w:val="00596E95"/>
    <w:rsid w:val="00597C82"/>
    <w:rsid w:val="005A0ED7"/>
    <w:rsid w:val="005A1105"/>
    <w:rsid w:val="005A178D"/>
    <w:rsid w:val="005A232A"/>
    <w:rsid w:val="005A2A79"/>
    <w:rsid w:val="005A4268"/>
    <w:rsid w:val="005A427F"/>
    <w:rsid w:val="005A42DE"/>
    <w:rsid w:val="005A660A"/>
    <w:rsid w:val="005A6ABE"/>
    <w:rsid w:val="005A6EFE"/>
    <w:rsid w:val="005B3BB6"/>
    <w:rsid w:val="005B46AF"/>
    <w:rsid w:val="005B5C86"/>
    <w:rsid w:val="005B607D"/>
    <w:rsid w:val="005B71E6"/>
    <w:rsid w:val="005B7B1E"/>
    <w:rsid w:val="005B7C74"/>
    <w:rsid w:val="005B7FC2"/>
    <w:rsid w:val="005C004F"/>
    <w:rsid w:val="005C02A7"/>
    <w:rsid w:val="005C1214"/>
    <w:rsid w:val="005C174F"/>
    <w:rsid w:val="005C1A76"/>
    <w:rsid w:val="005C28ED"/>
    <w:rsid w:val="005C2E48"/>
    <w:rsid w:val="005C3575"/>
    <w:rsid w:val="005C3AB5"/>
    <w:rsid w:val="005C416B"/>
    <w:rsid w:val="005C52A6"/>
    <w:rsid w:val="005C5A58"/>
    <w:rsid w:val="005C6135"/>
    <w:rsid w:val="005C6463"/>
    <w:rsid w:val="005D0910"/>
    <w:rsid w:val="005D0C13"/>
    <w:rsid w:val="005D1340"/>
    <w:rsid w:val="005D4ABD"/>
    <w:rsid w:val="005D4D69"/>
    <w:rsid w:val="005D51EA"/>
    <w:rsid w:val="005D6AB5"/>
    <w:rsid w:val="005D7BA2"/>
    <w:rsid w:val="005E06AD"/>
    <w:rsid w:val="005E078B"/>
    <w:rsid w:val="005E0A73"/>
    <w:rsid w:val="005E15FB"/>
    <w:rsid w:val="005E1C55"/>
    <w:rsid w:val="005E2562"/>
    <w:rsid w:val="005E26AF"/>
    <w:rsid w:val="005E3477"/>
    <w:rsid w:val="005E3A8F"/>
    <w:rsid w:val="005E447A"/>
    <w:rsid w:val="005E4854"/>
    <w:rsid w:val="005E4C57"/>
    <w:rsid w:val="005E4E78"/>
    <w:rsid w:val="005E6F3C"/>
    <w:rsid w:val="005E70EA"/>
    <w:rsid w:val="005E757F"/>
    <w:rsid w:val="005E7E23"/>
    <w:rsid w:val="005F0B86"/>
    <w:rsid w:val="005F1622"/>
    <w:rsid w:val="005F2C57"/>
    <w:rsid w:val="005F41BB"/>
    <w:rsid w:val="005F47A7"/>
    <w:rsid w:val="005F4EE5"/>
    <w:rsid w:val="005F5114"/>
    <w:rsid w:val="005F52AE"/>
    <w:rsid w:val="005F530B"/>
    <w:rsid w:val="005F544C"/>
    <w:rsid w:val="005F59F4"/>
    <w:rsid w:val="005F5B0E"/>
    <w:rsid w:val="005F6434"/>
    <w:rsid w:val="005F65D3"/>
    <w:rsid w:val="006013F9"/>
    <w:rsid w:val="00601467"/>
    <w:rsid w:val="00602C8B"/>
    <w:rsid w:val="006035A1"/>
    <w:rsid w:val="006042B2"/>
    <w:rsid w:val="006047E7"/>
    <w:rsid w:val="0060632C"/>
    <w:rsid w:val="006072AF"/>
    <w:rsid w:val="006076B5"/>
    <w:rsid w:val="00607736"/>
    <w:rsid w:val="00607BDC"/>
    <w:rsid w:val="00610D88"/>
    <w:rsid w:val="00611677"/>
    <w:rsid w:val="006128CE"/>
    <w:rsid w:val="006139ED"/>
    <w:rsid w:val="006147FC"/>
    <w:rsid w:val="00614D9F"/>
    <w:rsid w:val="006171D0"/>
    <w:rsid w:val="006174B7"/>
    <w:rsid w:val="006176F4"/>
    <w:rsid w:val="00617D0E"/>
    <w:rsid w:val="0062002A"/>
    <w:rsid w:val="00620620"/>
    <w:rsid w:val="00620776"/>
    <w:rsid w:val="00621ABB"/>
    <w:rsid w:val="00621E9B"/>
    <w:rsid w:val="006222CC"/>
    <w:rsid w:val="00623125"/>
    <w:rsid w:val="0062440B"/>
    <w:rsid w:val="00624862"/>
    <w:rsid w:val="006248C0"/>
    <w:rsid w:val="00626DB8"/>
    <w:rsid w:val="0062762D"/>
    <w:rsid w:val="00627689"/>
    <w:rsid w:val="00632143"/>
    <w:rsid w:val="00632256"/>
    <w:rsid w:val="0063425C"/>
    <w:rsid w:val="006343A6"/>
    <w:rsid w:val="00634FA1"/>
    <w:rsid w:val="006351E6"/>
    <w:rsid w:val="0063563C"/>
    <w:rsid w:val="006366A0"/>
    <w:rsid w:val="00636CB9"/>
    <w:rsid w:val="00637970"/>
    <w:rsid w:val="00640D75"/>
    <w:rsid w:val="006419E4"/>
    <w:rsid w:val="0064308E"/>
    <w:rsid w:val="006432A1"/>
    <w:rsid w:val="00644DB7"/>
    <w:rsid w:val="006467BC"/>
    <w:rsid w:val="00650AB6"/>
    <w:rsid w:val="00650DAE"/>
    <w:rsid w:val="00651469"/>
    <w:rsid w:val="0065185D"/>
    <w:rsid w:val="00652C2D"/>
    <w:rsid w:val="006534C7"/>
    <w:rsid w:val="00654489"/>
    <w:rsid w:val="00654D3F"/>
    <w:rsid w:val="0065513D"/>
    <w:rsid w:val="00656350"/>
    <w:rsid w:val="00656E90"/>
    <w:rsid w:val="0065795B"/>
    <w:rsid w:val="00657D27"/>
    <w:rsid w:val="00660A7F"/>
    <w:rsid w:val="00661870"/>
    <w:rsid w:val="00662669"/>
    <w:rsid w:val="006635BB"/>
    <w:rsid w:val="0066375E"/>
    <w:rsid w:val="006647C0"/>
    <w:rsid w:val="00664989"/>
    <w:rsid w:val="00665191"/>
    <w:rsid w:val="00665CD2"/>
    <w:rsid w:val="00665D41"/>
    <w:rsid w:val="00666FC3"/>
    <w:rsid w:val="00667822"/>
    <w:rsid w:val="00670163"/>
    <w:rsid w:val="006717A3"/>
    <w:rsid w:val="00671EAE"/>
    <w:rsid w:val="00672598"/>
    <w:rsid w:val="00673C15"/>
    <w:rsid w:val="00675051"/>
    <w:rsid w:val="006753ED"/>
    <w:rsid w:val="006759F2"/>
    <w:rsid w:val="0068111A"/>
    <w:rsid w:val="00681624"/>
    <w:rsid w:val="00682700"/>
    <w:rsid w:val="00682ECB"/>
    <w:rsid w:val="00683111"/>
    <w:rsid w:val="0068407B"/>
    <w:rsid w:val="00684F34"/>
    <w:rsid w:val="006878AF"/>
    <w:rsid w:val="00687D47"/>
    <w:rsid w:val="006915F9"/>
    <w:rsid w:val="00692094"/>
    <w:rsid w:val="006925CC"/>
    <w:rsid w:val="006934FE"/>
    <w:rsid w:val="00693850"/>
    <w:rsid w:val="006939D5"/>
    <w:rsid w:val="00694B82"/>
    <w:rsid w:val="00696431"/>
    <w:rsid w:val="006A078E"/>
    <w:rsid w:val="006A17D0"/>
    <w:rsid w:val="006A3174"/>
    <w:rsid w:val="006A599C"/>
    <w:rsid w:val="006A6AAA"/>
    <w:rsid w:val="006A7BDD"/>
    <w:rsid w:val="006B0B22"/>
    <w:rsid w:val="006B0B5C"/>
    <w:rsid w:val="006B0D95"/>
    <w:rsid w:val="006B1B2A"/>
    <w:rsid w:val="006B1B5D"/>
    <w:rsid w:val="006B4BFE"/>
    <w:rsid w:val="006B5E71"/>
    <w:rsid w:val="006B719F"/>
    <w:rsid w:val="006C048C"/>
    <w:rsid w:val="006C0727"/>
    <w:rsid w:val="006C08CA"/>
    <w:rsid w:val="006C1329"/>
    <w:rsid w:val="006C2B08"/>
    <w:rsid w:val="006C2E30"/>
    <w:rsid w:val="006C2F76"/>
    <w:rsid w:val="006C364E"/>
    <w:rsid w:val="006C3C2F"/>
    <w:rsid w:val="006C5920"/>
    <w:rsid w:val="006C624C"/>
    <w:rsid w:val="006C674F"/>
    <w:rsid w:val="006D0F2D"/>
    <w:rsid w:val="006D11B8"/>
    <w:rsid w:val="006D12DF"/>
    <w:rsid w:val="006D213D"/>
    <w:rsid w:val="006D2741"/>
    <w:rsid w:val="006D34E2"/>
    <w:rsid w:val="006D37DD"/>
    <w:rsid w:val="006D5343"/>
    <w:rsid w:val="006D5AF9"/>
    <w:rsid w:val="006D5E84"/>
    <w:rsid w:val="006D5F72"/>
    <w:rsid w:val="006D6B67"/>
    <w:rsid w:val="006D6CDF"/>
    <w:rsid w:val="006D79CA"/>
    <w:rsid w:val="006E139F"/>
    <w:rsid w:val="006E145F"/>
    <w:rsid w:val="006E2020"/>
    <w:rsid w:val="006E2453"/>
    <w:rsid w:val="006E2E6C"/>
    <w:rsid w:val="006E3584"/>
    <w:rsid w:val="006E47D1"/>
    <w:rsid w:val="006E5D19"/>
    <w:rsid w:val="006E5EE1"/>
    <w:rsid w:val="006E772E"/>
    <w:rsid w:val="006E7A24"/>
    <w:rsid w:val="006F1189"/>
    <w:rsid w:val="006F16DA"/>
    <w:rsid w:val="006F1AEE"/>
    <w:rsid w:val="006F23BB"/>
    <w:rsid w:val="006F2796"/>
    <w:rsid w:val="006F2890"/>
    <w:rsid w:val="006F32E4"/>
    <w:rsid w:val="006F3A4C"/>
    <w:rsid w:val="006F3F4D"/>
    <w:rsid w:val="006F4F6A"/>
    <w:rsid w:val="006F5771"/>
    <w:rsid w:val="006F63FE"/>
    <w:rsid w:val="006F6F87"/>
    <w:rsid w:val="007007E1"/>
    <w:rsid w:val="007014CC"/>
    <w:rsid w:val="007015FB"/>
    <w:rsid w:val="0070446C"/>
    <w:rsid w:val="00705CC7"/>
    <w:rsid w:val="00707D58"/>
    <w:rsid w:val="00707FD9"/>
    <w:rsid w:val="007103C8"/>
    <w:rsid w:val="00711B13"/>
    <w:rsid w:val="0071281E"/>
    <w:rsid w:val="007128A5"/>
    <w:rsid w:val="007130CB"/>
    <w:rsid w:val="0071457C"/>
    <w:rsid w:val="00714D37"/>
    <w:rsid w:val="007164C3"/>
    <w:rsid w:val="00716B52"/>
    <w:rsid w:val="007177FC"/>
    <w:rsid w:val="007202F0"/>
    <w:rsid w:val="00720CE7"/>
    <w:rsid w:val="00721E00"/>
    <w:rsid w:val="00722643"/>
    <w:rsid w:val="00723D91"/>
    <w:rsid w:val="00724DDB"/>
    <w:rsid w:val="00725170"/>
    <w:rsid w:val="00727580"/>
    <w:rsid w:val="00730060"/>
    <w:rsid w:val="0073167D"/>
    <w:rsid w:val="00731923"/>
    <w:rsid w:val="00732A32"/>
    <w:rsid w:val="00732B06"/>
    <w:rsid w:val="00734C34"/>
    <w:rsid w:val="0073559F"/>
    <w:rsid w:val="007355C5"/>
    <w:rsid w:val="007362C1"/>
    <w:rsid w:val="007362D6"/>
    <w:rsid w:val="00737955"/>
    <w:rsid w:val="0074052B"/>
    <w:rsid w:val="00740921"/>
    <w:rsid w:val="00740C55"/>
    <w:rsid w:val="00741AC0"/>
    <w:rsid w:val="00741D4C"/>
    <w:rsid w:val="00742DAC"/>
    <w:rsid w:val="00743C00"/>
    <w:rsid w:val="007443E1"/>
    <w:rsid w:val="00744D45"/>
    <w:rsid w:val="00744EA3"/>
    <w:rsid w:val="00745712"/>
    <w:rsid w:val="0074586E"/>
    <w:rsid w:val="00745B49"/>
    <w:rsid w:val="00746E12"/>
    <w:rsid w:val="00747716"/>
    <w:rsid w:val="00750146"/>
    <w:rsid w:val="007503FC"/>
    <w:rsid w:val="00750BD5"/>
    <w:rsid w:val="00751F22"/>
    <w:rsid w:val="00752DCC"/>
    <w:rsid w:val="00754B88"/>
    <w:rsid w:val="0075586E"/>
    <w:rsid w:val="007574AD"/>
    <w:rsid w:val="00760889"/>
    <w:rsid w:val="00760CF0"/>
    <w:rsid w:val="0076238F"/>
    <w:rsid w:val="00762A7D"/>
    <w:rsid w:val="00763650"/>
    <w:rsid w:val="00766529"/>
    <w:rsid w:val="00770572"/>
    <w:rsid w:val="007709A0"/>
    <w:rsid w:val="00770BDC"/>
    <w:rsid w:val="0077130B"/>
    <w:rsid w:val="00771DAA"/>
    <w:rsid w:val="00772113"/>
    <w:rsid w:val="0077266D"/>
    <w:rsid w:val="007727E5"/>
    <w:rsid w:val="0077283D"/>
    <w:rsid w:val="007737BE"/>
    <w:rsid w:val="007738D5"/>
    <w:rsid w:val="00773C03"/>
    <w:rsid w:val="00773E30"/>
    <w:rsid w:val="00773F37"/>
    <w:rsid w:val="007741F4"/>
    <w:rsid w:val="007745EC"/>
    <w:rsid w:val="0077465D"/>
    <w:rsid w:val="00775868"/>
    <w:rsid w:val="00775BAC"/>
    <w:rsid w:val="0077624B"/>
    <w:rsid w:val="00776BFB"/>
    <w:rsid w:val="00780602"/>
    <w:rsid w:val="00780D34"/>
    <w:rsid w:val="007827E6"/>
    <w:rsid w:val="00782C33"/>
    <w:rsid w:val="00783378"/>
    <w:rsid w:val="007836A7"/>
    <w:rsid w:val="00783A5B"/>
    <w:rsid w:val="00784DBB"/>
    <w:rsid w:val="00785ADD"/>
    <w:rsid w:val="00786362"/>
    <w:rsid w:val="00786F14"/>
    <w:rsid w:val="007873F8"/>
    <w:rsid w:val="00787CA1"/>
    <w:rsid w:val="00790589"/>
    <w:rsid w:val="00790648"/>
    <w:rsid w:val="0079112E"/>
    <w:rsid w:val="00791EC4"/>
    <w:rsid w:val="007923AF"/>
    <w:rsid w:val="007923C1"/>
    <w:rsid w:val="007934F1"/>
    <w:rsid w:val="0079375E"/>
    <w:rsid w:val="00793A4F"/>
    <w:rsid w:val="00793A62"/>
    <w:rsid w:val="007948B4"/>
    <w:rsid w:val="007948B8"/>
    <w:rsid w:val="007952DE"/>
    <w:rsid w:val="00797A70"/>
    <w:rsid w:val="007A0452"/>
    <w:rsid w:val="007A0AA5"/>
    <w:rsid w:val="007A109A"/>
    <w:rsid w:val="007A14D6"/>
    <w:rsid w:val="007A171E"/>
    <w:rsid w:val="007A2867"/>
    <w:rsid w:val="007A29BC"/>
    <w:rsid w:val="007A446F"/>
    <w:rsid w:val="007A6079"/>
    <w:rsid w:val="007A62F4"/>
    <w:rsid w:val="007A64F1"/>
    <w:rsid w:val="007B07BF"/>
    <w:rsid w:val="007B156A"/>
    <w:rsid w:val="007B1679"/>
    <w:rsid w:val="007B3720"/>
    <w:rsid w:val="007B47FF"/>
    <w:rsid w:val="007B5E11"/>
    <w:rsid w:val="007B6EF2"/>
    <w:rsid w:val="007B6F92"/>
    <w:rsid w:val="007C171A"/>
    <w:rsid w:val="007C1A71"/>
    <w:rsid w:val="007C1CA6"/>
    <w:rsid w:val="007C1E5C"/>
    <w:rsid w:val="007C3841"/>
    <w:rsid w:val="007C554D"/>
    <w:rsid w:val="007C5612"/>
    <w:rsid w:val="007C5664"/>
    <w:rsid w:val="007C6086"/>
    <w:rsid w:val="007C67E6"/>
    <w:rsid w:val="007C754D"/>
    <w:rsid w:val="007D051E"/>
    <w:rsid w:val="007D0F99"/>
    <w:rsid w:val="007D2339"/>
    <w:rsid w:val="007D2D53"/>
    <w:rsid w:val="007D36B4"/>
    <w:rsid w:val="007D6718"/>
    <w:rsid w:val="007D703A"/>
    <w:rsid w:val="007D7DF2"/>
    <w:rsid w:val="007E05C7"/>
    <w:rsid w:val="007E0672"/>
    <w:rsid w:val="007E1638"/>
    <w:rsid w:val="007E2E28"/>
    <w:rsid w:val="007E2E60"/>
    <w:rsid w:val="007E2EA8"/>
    <w:rsid w:val="007E3FE4"/>
    <w:rsid w:val="007E47E9"/>
    <w:rsid w:val="007E4CF1"/>
    <w:rsid w:val="007E6602"/>
    <w:rsid w:val="007E69EC"/>
    <w:rsid w:val="007E6CEA"/>
    <w:rsid w:val="007E7940"/>
    <w:rsid w:val="007F0D26"/>
    <w:rsid w:val="007F0FE6"/>
    <w:rsid w:val="007F2827"/>
    <w:rsid w:val="007F2E25"/>
    <w:rsid w:val="007F369F"/>
    <w:rsid w:val="007F51A6"/>
    <w:rsid w:val="007F5FF0"/>
    <w:rsid w:val="007F6455"/>
    <w:rsid w:val="0080012F"/>
    <w:rsid w:val="008011C0"/>
    <w:rsid w:val="008017E5"/>
    <w:rsid w:val="00802155"/>
    <w:rsid w:val="00802463"/>
    <w:rsid w:val="00802F10"/>
    <w:rsid w:val="0080368F"/>
    <w:rsid w:val="00803EE5"/>
    <w:rsid w:val="008050EC"/>
    <w:rsid w:val="00805EAC"/>
    <w:rsid w:val="008064BE"/>
    <w:rsid w:val="00806DEE"/>
    <w:rsid w:val="00807234"/>
    <w:rsid w:val="00807E4E"/>
    <w:rsid w:val="00812210"/>
    <w:rsid w:val="00812E15"/>
    <w:rsid w:val="0081311B"/>
    <w:rsid w:val="00813DD2"/>
    <w:rsid w:val="00814344"/>
    <w:rsid w:val="00814D7A"/>
    <w:rsid w:val="0081568E"/>
    <w:rsid w:val="00816368"/>
    <w:rsid w:val="00820642"/>
    <w:rsid w:val="00820FAE"/>
    <w:rsid w:val="00821009"/>
    <w:rsid w:val="00821D20"/>
    <w:rsid w:val="00822491"/>
    <w:rsid w:val="0082386D"/>
    <w:rsid w:val="008243BD"/>
    <w:rsid w:val="00824BCA"/>
    <w:rsid w:val="00824D60"/>
    <w:rsid w:val="00830CC9"/>
    <w:rsid w:val="00830E73"/>
    <w:rsid w:val="00831D59"/>
    <w:rsid w:val="0083228B"/>
    <w:rsid w:val="008336D3"/>
    <w:rsid w:val="00833D5E"/>
    <w:rsid w:val="00834483"/>
    <w:rsid w:val="008345A3"/>
    <w:rsid w:val="00835A46"/>
    <w:rsid w:val="00837FFC"/>
    <w:rsid w:val="00840437"/>
    <w:rsid w:val="008424FB"/>
    <w:rsid w:val="008430BB"/>
    <w:rsid w:val="0084361C"/>
    <w:rsid w:val="00843A6F"/>
    <w:rsid w:val="0084400A"/>
    <w:rsid w:val="00844A02"/>
    <w:rsid w:val="00844CB0"/>
    <w:rsid w:val="00845B95"/>
    <w:rsid w:val="0084657B"/>
    <w:rsid w:val="0084679F"/>
    <w:rsid w:val="00846A14"/>
    <w:rsid w:val="00853579"/>
    <w:rsid w:val="00853B93"/>
    <w:rsid w:val="008546C4"/>
    <w:rsid w:val="00855C02"/>
    <w:rsid w:val="00856510"/>
    <w:rsid w:val="00856898"/>
    <w:rsid w:val="008571BF"/>
    <w:rsid w:val="00860632"/>
    <w:rsid w:val="00860E27"/>
    <w:rsid w:val="008615E6"/>
    <w:rsid w:val="00862575"/>
    <w:rsid w:val="008625D7"/>
    <w:rsid w:val="008625D8"/>
    <w:rsid w:val="00862C8E"/>
    <w:rsid w:val="00863400"/>
    <w:rsid w:val="00865FD6"/>
    <w:rsid w:val="00867D40"/>
    <w:rsid w:val="0087087D"/>
    <w:rsid w:val="00871812"/>
    <w:rsid w:val="00871EC6"/>
    <w:rsid w:val="00872E88"/>
    <w:rsid w:val="00875C80"/>
    <w:rsid w:val="00876346"/>
    <w:rsid w:val="00876933"/>
    <w:rsid w:val="00876FEB"/>
    <w:rsid w:val="008801E9"/>
    <w:rsid w:val="00881192"/>
    <w:rsid w:val="00881317"/>
    <w:rsid w:val="00881607"/>
    <w:rsid w:val="008816D8"/>
    <w:rsid w:val="008828F2"/>
    <w:rsid w:val="0088300F"/>
    <w:rsid w:val="00883108"/>
    <w:rsid w:val="00885DF1"/>
    <w:rsid w:val="008862D3"/>
    <w:rsid w:val="00890527"/>
    <w:rsid w:val="008924E4"/>
    <w:rsid w:val="0089289E"/>
    <w:rsid w:val="00893069"/>
    <w:rsid w:val="0089316C"/>
    <w:rsid w:val="00893E60"/>
    <w:rsid w:val="008945BA"/>
    <w:rsid w:val="0089565B"/>
    <w:rsid w:val="00896F31"/>
    <w:rsid w:val="008A069D"/>
    <w:rsid w:val="008A0E61"/>
    <w:rsid w:val="008A1743"/>
    <w:rsid w:val="008A20A6"/>
    <w:rsid w:val="008A2B3B"/>
    <w:rsid w:val="008A2B56"/>
    <w:rsid w:val="008A4C58"/>
    <w:rsid w:val="008A4DE7"/>
    <w:rsid w:val="008A5FF8"/>
    <w:rsid w:val="008A6544"/>
    <w:rsid w:val="008A6954"/>
    <w:rsid w:val="008B0768"/>
    <w:rsid w:val="008B0971"/>
    <w:rsid w:val="008B1DA0"/>
    <w:rsid w:val="008B22D7"/>
    <w:rsid w:val="008B266E"/>
    <w:rsid w:val="008B4E6F"/>
    <w:rsid w:val="008B5A70"/>
    <w:rsid w:val="008B5ED9"/>
    <w:rsid w:val="008B6034"/>
    <w:rsid w:val="008B69BA"/>
    <w:rsid w:val="008B6A33"/>
    <w:rsid w:val="008B7570"/>
    <w:rsid w:val="008B7AD6"/>
    <w:rsid w:val="008C1B7A"/>
    <w:rsid w:val="008C1C6A"/>
    <w:rsid w:val="008C1DD8"/>
    <w:rsid w:val="008C267D"/>
    <w:rsid w:val="008C4A98"/>
    <w:rsid w:val="008C4F45"/>
    <w:rsid w:val="008C52D2"/>
    <w:rsid w:val="008C557D"/>
    <w:rsid w:val="008C6206"/>
    <w:rsid w:val="008C63DE"/>
    <w:rsid w:val="008C6850"/>
    <w:rsid w:val="008C6CF7"/>
    <w:rsid w:val="008C7834"/>
    <w:rsid w:val="008C7ECE"/>
    <w:rsid w:val="008D0147"/>
    <w:rsid w:val="008D0A07"/>
    <w:rsid w:val="008D0D6B"/>
    <w:rsid w:val="008D141F"/>
    <w:rsid w:val="008D210F"/>
    <w:rsid w:val="008D281A"/>
    <w:rsid w:val="008D323D"/>
    <w:rsid w:val="008D3C58"/>
    <w:rsid w:val="008D3D62"/>
    <w:rsid w:val="008D3FD8"/>
    <w:rsid w:val="008D4002"/>
    <w:rsid w:val="008D400C"/>
    <w:rsid w:val="008D6E89"/>
    <w:rsid w:val="008D6E9D"/>
    <w:rsid w:val="008E0A85"/>
    <w:rsid w:val="008E1609"/>
    <w:rsid w:val="008E2C5C"/>
    <w:rsid w:val="008E36DE"/>
    <w:rsid w:val="008E41E3"/>
    <w:rsid w:val="008E4483"/>
    <w:rsid w:val="008E5D89"/>
    <w:rsid w:val="008E7E9C"/>
    <w:rsid w:val="008F1369"/>
    <w:rsid w:val="008F1932"/>
    <w:rsid w:val="008F288C"/>
    <w:rsid w:val="008F56B4"/>
    <w:rsid w:val="008F5920"/>
    <w:rsid w:val="008F7C69"/>
    <w:rsid w:val="00900813"/>
    <w:rsid w:val="00902852"/>
    <w:rsid w:val="00903239"/>
    <w:rsid w:val="00903696"/>
    <w:rsid w:val="009046D9"/>
    <w:rsid w:val="009072C0"/>
    <w:rsid w:val="009073E8"/>
    <w:rsid w:val="00910938"/>
    <w:rsid w:val="00915362"/>
    <w:rsid w:val="00915AD4"/>
    <w:rsid w:val="00916584"/>
    <w:rsid w:val="00916960"/>
    <w:rsid w:val="00916D83"/>
    <w:rsid w:val="00917A62"/>
    <w:rsid w:val="00917E8B"/>
    <w:rsid w:val="009200F8"/>
    <w:rsid w:val="009201C4"/>
    <w:rsid w:val="009201F9"/>
    <w:rsid w:val="0092046D"/>
    <w:rsid w:val="00920DC1"/>
    <w:rsid w:val="00921067"/>
    <w:rsid w:val="00921737"/>
    <w:rsid w:val="00921B2B"/>
    <w:rsid w:val="00921D7B"/>
    <w:rsid w:val="009227EC"/>
    <w:rsid w:val="009236FF"/>
    <w:rsid w:val="00923D59"/>
    <w:rsid w:val="009260A0"/>
    <w:rsid w:val="009261C6"/>
    <w:rsid w:val="00926230"/>
    <w:rsid w:val="009268AB"/>
    <w:rsid w:val="009268F6"/>
    <w:rsid w:val="0092792E"/>
    <w:rsid w:val="009304AF"/>
    <w:rsid w:val="009315C2"/>
    <w:rsid w:val="009343DF"/>
    <w:rsid w:val="00935468"/>
    <w:rsid w:val="00935DBA"/>
    <w:rsid w:val="0093641D"/>
    <w:rsid w:val="0093682D"/>
    <w:rsid w:val="0093746A"/>
    <w:rsid w:val="009377EC"/>
    <w:rsid w:val="00937E87"/>
    <w:rsid w:val="00941DB4"/>
    <w:rsid w:val="00942B37"/>
    <w:rsid w:val="00942FE6"/>
    <w:rsid w:val="009432C0"/>
    <w:rsid w:val="0094395A"/>
    <w:rsid w:val="00944135"/>
    <w:rsid w:val="0094572F"/>
    <w:rsid w:val="00945932"/>
    <w:rsid w:val="0094677D"/>
    <w:rsid w:val="00946A4C"/>
    <w:rsid w:val="00946DF5"/>
    <w:rsid w:val="00947041"/>
    <w:rsid w:val="00947217"/>
    <w:rsid w:val="009473AA"/>
    <w:rsid w:val="00947F50"/>
    <w:rsid w:val="009520DC"/>
    <w:rsid w:val="0095243C"/>
    <w:rsid w:val="00952F0D"/>
    <w:rsid w:val="009530C5"/>
    <w:rsid w:val="00953B55"/>
    <w:rsid w:val="00953FAF"/>
    <w:rsid w:val="00954111"/>
    <w:rsid w:val="00954B12"/>
    <w:rsid w:val="0095592C"/>
    <w:rsid w:val="009559DC"/>
    <w:rsid w:val="00956596"/>
    <w:rsid w:val="00956795"/>
    <w:rsid w:val="00956934"/>
    <w:rsid w:val="00957FAE"/>
    <w:rsid w:val="009600D8"/>
    <w:rsid w:val="00960472"/>
    <w:rsid w:val="00960545"/>
    <w:rsid w:val="00961EB3"/>
    <w:rsid w:val="009624BA"/>
    <w:rsid w:val="00963CAB"/>
    <w:rsid w:val="00964FE7"/>
    <w:rsid w:val="009653F6"/>
    <w:rsid w:val="009665DF"/>
    <w:rsid w:val="009670F0"/>
    <w:rsid w:val="0096771C"/>
    <w:rsid w:val="00967E76"/>
    <w:rsid w:val="0097063B"/>
    <w:rsid w:val="009714EC"/>
    <w:rsid w:val="00972DEA"/>
    <w:rsid w:val="0097336C"/>
    <w:rsid w:val="009746D6"/>
    <w:rsid w:val="00977E26"/>
    <w:rsid w:val="00980893"/>
    <w:rsid w:val="0098108B"/>
    <w:rsid w:val="009813F0"/>
    <w:rsid w:val="00981B9D"/>
    <w:rsid w:val="00981D07"/>
    <w:rsid w:val="00981D3C"/>
    <w:rsid w:val="00982670"/>
    <w:rsid w:val="009828B8"/>
    <w:rsid w:val="00982E28"/>
    <w:rsid w:val="009836C7"/>
    <w:rsid w:val="0098375B"/>
    <w:rsid w:val="00985821"/>
    <w:rsid w:val="009867E5"/>
    <w:rsid w:val="0098767F"/>
    <w:rsid w:val="009877D3"/>
    <w:rsid w:val="00990073"/>
    <w:rsid w:val="0099008E"/>
    <w:rsid w:val="009922C0"/>
    <w:rsid w:val="009941DA"/>
    <w:rsid w:val="00995250"/>
    <w:rsid w:val="00997D38"/>
    <w:rsid w:val="009A0D89"/>
    <w:rsid w:val="009A0EB7"/>
    <w:rsid w:val="009A1B82"/>
    <w:rsid w:val="009A2D79"/>
    <w:rsid w:val="009A40F3"/>
    <w:rsid w:val="009A4898"/>
    <w:rsid w:val="009A50FE"/>
    <w:rsid w:val="009A58A8"/>
    <w:rsid w:val="009A5BE6"/>
    <w:rsid w:val="009A6328"/>
    <w:rsid w:val="009A6756"/>
    <w:rsid w:val="009A6873"/>
    <w:rsid w:val="009A7173"/>
    <w:rsid w:val="009B00DD"/>
    <w:rsid w:val="009B0D15"/>
    <w:rsid w:val="009B2D50"/>
    <w:rsid w:val="009B2D9B"/>
    <w:rsid w:val="009B451C"/>
    <w:rsid w:val="009B4614"/>
    <w:rsid w:val="009B4DDD"/>
    <w:rsid w:val="009B5811"/>
    <w:rsid w:val="009B5B1A"/>
    <w:rsid w:val="009B6F5D"/>
    <w:rsid w:val="009B73A5"/>
    <w:rsid w:val="009B7AB8"/>
    <w:rsid w:val="009B7C58"/>
    <w:rsid w:val="009C31F3"/>
    <w:rsid w:val="009C3881"/>
    <w:rsid w:val="009C58F9"/>
    <w:rsid w:val="009C64B6"/>
    <w:rsid w:val="009C6CAA"/>
    <w:rsid w:val="009C6EF5"/>
    <w:rsid w:val="009C71EE"/>
    <w:rsid w:val="009D01CC"/>
    <w:rsid w:val="009D17F4"/>
    <w:rsid w:val="009D3413"/>
    <w:rsid w:val="009D3B50"/>
    <w:rsid w:val="009D5A16"/>
    <w:rsid w:val="009D68B1"/>
    <w:rsid w:val="009E213A"/>
    <w:rsid w:val="009E27C9"/>
    <w:rsid w:val="009E42E4"/>
    <w:rsid w:val="009E4398"/>
    <w:rsid w:val="009E5BBA"/>
    <w:rsid w:val="009E7C2E"/>
    <w:rsid w:val="009F0F1B"/>
    <w:rsid w:val="009F42E6"/>
    <w:rsid w:val="009F4323"/>
    <w:rsid w:val="009F4693"/>
    <w:rsid w:val="009F47DC"/>
    <w:rsid w:val="009F566B"/>
    <w:rsid w:val="009F5C3B"/>
    <w:rsid w:val="009F6786"/>
    <w:rsid w:val="009F6F67"/>
    <w:rsid w:val="009F7107"/>
    <w:rsid w:val="009F78A6"/>
    <w:rsid w:val="00A0077C"/>
    <w:rsid w:val="00A00941"/>
    <w:rsid w:val="00A00CBE"/>
    <w:rsid w:val="00A017AA"/>
    <w:rsid w:val="00A01BF4"/>
    <w:rsid w:val="00A02168"/>
    <w:rsid w:val="00A02F71"/>
    <w:rsid w:val="00A04240"/>
    <w:rsid w:val="00A0522F"/>
    <w:rsid w:val="00A05353"/>
    <w:rsid w:val="00A064E8"/>
    <w:rsid w:val="00A12803"/>
    <w:rsid w:val="00A13158"/>
    <w:rsid w:val="00A13F00"/>
    <w:rsid w:val="00A14013"/>
    <w:rsid w:val="00A14638"/>
    <w:rsid w:val="00A146C6"/>
    <w:rsid w:val="00A15009"/>
    <w:rsid w:val="00A17961"/>
    <w:rsid w:val="00A20B5E"/>
    <w:rsid w:val="00A21D8C"/>
    <w:rsid w:val="00A22BBC"/>
    <w:rsid w:val="00A24019"/>
    <w:rsid w:val="00A24A3C"/>
    <w:rsid w:val="00A2576D"/>
    <w:rsid w:val="00A267FA"/>
    <w:rsid w:val="00A26C0C"/>
    <w:rsid w:val="00A2793B"/>
    <w:rsid w:val="00A30471"/>
    <w:rsid w:val="00A30F9F"/>
    <w:rsid w:val="00A311B7"/>
    <w:rsid w:val="00A31BC6"/>
    <w:rsid w:val="00A3279B"/>
    <w:rsid w:val="00A32ED6"/>
    <w:rsid w:val="00A352F8"/>
    <w:rsid w:val="00A37089"/>
    <w:rsid w:val="00A37434"/>
    <w:rsid w:val="00A37979"/>
    <w:rsid w:val="00A40F72"/>
    <w:rsid w:val="00A41348"/>
    <w:rsid w:val="00A41EDD"/>
    <w:rsid w:val="00A42744"/>
    <w:rsid w:val="00A43E21"/>
    <w:rsid w:val="00A440D0"/>
    <w:rsid w:val="00A44FF1"/>
    <w:rsid w:val="00A450AB"/>
    <w:rsid w:val="00A4559C"/>
    <w:rsid w:val="00A4578E"/>
    <w:rsid w:val="00A502EA"/>
    <w:rsid w:val="00A505B1"/>
    <w:rsid w:val="00A51FD9"/>
    <w:rsid w:val="00A52228"/>
    <w:rsid w:val="00A53207"/>
    <w:rsid w:val="00A534EB"/>
    <w:rsid w:val="00A548F6"/>
    <w:rsid w:val="00A54CD3"/>
    <w:rsid w:val="00A57693"/>
    <w:rsid w:val="00A5788A"/>
    <w:rsid w:val="00A609BF"/>
    <w:rsid w:val="00A60ACD"/>
    <w:rsid w:val="00A60F76"/>
    <w:rsid w:val="00A623C0"/>
    <w:rsid w:val="00A626F8"/>
    <w:rsid w:val="00A640BF"/>
    <w:rsid w:val="00A66CCD"/>
    <w:rsid w:val="00A707B9"/>
    <w:rsid w:val="00A71037"/>
    <w:rsid w:val="00A7163A"/>
    <w:rsid w:val="00A71A1A"/>
    <w:rsid w:val="00A71EBC"/>
    <w:rsid w:val="00A73476"/>
    <w:rsid w:val="00A74B94"/>
    <w:rsid w:val="00A74E2E"/>
    <w:rsid w:val="00A75277"/>
    <w:rsid w:val="00A75A79"/>
    <w:rsid w:val="00A75F89"/>
    <w:rsid w:val="00A76531"/>
    <w:rsid w:val="00A77BDB"/>
    <w:rsid w:val="00A80243"/>
    <w:rsid w:val="00A808D2"/>
    <w:rsid w:val="00A82D47"/>
    <w:rsid w:val="00A8394A"/>
    <w:rsid w:val="00A84AE2"/>
    <w:rsid w:val="00A84D55"/>
    <w:rsid w:val="00A84EB5"/>
    <w:rsid w:val="00A852A7"/>
    <w:rsid w:val="00A85786"/>
    <w:rsid w:val="00A866BE"/>
    <w:rsid w:val="00A87587"/>
    <w:rsid w:val="00A87820"/>
    <w:rsid w:val="00A90230"/>
    <w:rsid w:val="00A906AB"/>
    <w:rsid w:val="00A90E8D"/>
    <w:rsid w:val="00A910C4"/>
    <w:rsid w:val="00A913A7"/>
    <w:rsid w:val="00A9203D"/>
    <w:rsid w:val="00A939E9"/>
    <w:rsid w:val="00A94FE5"/>
    <w:rsid w:val="00A95320"/>
    <w:rsid w:val="00A95AB4"/>
    <w:rsid w:val="00A974F3"/>
    <w:rsid w:val="00A97ACE"/>
    <w:rsid w:val="00A97F7F"/>
    <w:rsid w:val="00AA099B"/>
    <w:rsid w:val="00AA0CBD"/>
    <w:rsid w:val="00AA1354"/>
    <w:rsid w:val="00AA1E7C"/>
    <w:rsid w:val="00AA2BB2"/>
    <w:rsid w:val="00AA2DC6"/>
    <w:rsid w:val="00AA4076"/>
    <w:rsid w:val="00AA427C"/>
    <w:rsid w:val="00AA5031"/>
    <w:rsid w:val="00AA74AC"/>
    <w:rsid w:val="00AA7D69"/>
    <w:rsid w:val="00AB0806"/>
    <w:rsid w:val="00AB15FE"/>
    <w:rsid w:val="00AB1BCF"/>
    <w:rsid w:val="00AB20A4"/>
    <w:rsid w:val="00AB2A09"/>
    <w:rsid w:val="00AB2D63"/>
    <w:rsid w:val="00AB5664"/>
    <w:rsid w:val="00AB5740"/>
    <w:rsid w:val="00AB5817"/>
    <w:rsid w:val="00AB6112"/>
    <w:rsid w:val="00AB6C9D"/>
    <w:rsid w:val="00AB7D1B"/>
    <w:rsid w:val="00AB7DA4"/>
    <w:rsid w:val="00AC0816"/>
    <w:rsid w:val="00AC095A"/>
    <w:rsid w:val="00AC0C51"/>
    <w:rsid w:val="00AC11E4"/>
    <w:rsid w:val="00AC238D"/>
    <w:rsid w:val="00AC2D55"/>
    <w:rsid w:val="00AC4B17"/>
    <w:rsid w:val="00AC61E2"/>
    <w:rsid w:val="00AC69C2"/>
    <w:rsid w:val="00AC6CAA"/>
    <w:rsid w:val="00AC7FD3"/>
    <w:rsid w:val="00AD0431"/>
    <w:rsid w:val="00AD140D"/>
    <w:rsid w:val="00AD1DC9"/>
    <w:rsid w:val="00AD2367"/>
    <w:rsid w:val="00AD3D35"/>
    <w:rsid w:val="00AD42A2"/>
    <w:rsid w:val="00AD538B"/>
    <w:rsid w:val="00AD5E84"/>
    <w:rsid w:val="00AD7313"/>
    <w:rsid w:val="00AE0530"/>
    <w:rsid w:val="00AE086B"/>
    <w:rsid w:val="00AE2887"/>
    <w:rsid w:val="00AE3248"/>
    <w:rsid w:val="00AE4230"/>
    <w:rsid w:val="00AE4B4F"/>
    <w:rsid w:val="00AE7AC0"/>
    <w:rsid w:val="00AE7EE5"/>
    <w:rsid w:val="00AF198F"/>
    <w:rsid w:val="00AF3A56"/>
    <w:rsid w:val="00AF3B60"/>
    <w:rsid w:val="00AF489B"/>
    <w:rsid w:val="00AF5058"/>
    <w:rsid w:val="00AF63F4"/>
    <w:rsid w:val="00AF6CE0"/>
    <w:rsid w:val="00B00F6B"/>
    <w:rsid w:val="00B01427"/>
    <w:rsid w:val="00B0297A"/>
    <w:rsid w:val="00B02FE8"/>
    <w:rsid w:val="00B03936"/>
    <w:rsid w:val="00B052FD"/>
    <w:rsid w:val="00B054B4"/>
    <w:rsid w:val="00B05561"/>
    <w:rsid w:val="00B058C5"/>
    <w:rsid w:val="00B059A3"/>
    <w:rsid w:val="00B05AF2"/>
    <w:rsid w:val="00B064F3"/>
    <w:rsid w:val="00B07468"/>
    <w:rsid w:val="00B11337"/>
    <w:rsid w:val="00B11A14"/>
    <w:rsid w:val="00B13640"/>
    <w:rsid w:val="00B143AA"/>
    <w:rsid w:val="00B1504A"/>
    <w:rsid w:val="00B16697"/>
    <w:rsid w:val="00B1797E"/>
    <w:rsid w:val="00B20A12"/>
    <w:rsid w:val="00B20B2C"/>
    <w:rsid w:val="00B2167A"/>
    <w:rsid w:val="00B21E3A"/>
    <w:rsid w:val="00B232F0"/>
    <w:rsid w:val="00B236A6"/>
    <w:rsid w:val="00B23775"/>
    <w:rsid w:val="00B24988"/>
    <w:rsid w:val="00B25215"/>
    <w:rsid w:val="00B260B7"/>
    <w:rsid w:val="00B26333"/>
    <w:rsid w:val="00B2669E"/>
    <w:rsid w:val="00B332CF"/>
    <w:rsid w:val="00B334EB"/>
    <w:rsid w:val="00B339B4"/>
    <w:rsid w:val="00B33DC6"/>
    <w:rsid w:val="00B3410F"/>
    <w:rsid w:val="00B362B5"/>
    <w:rsid w:val="00B36328"/>
    <w:rsid w:val="00B36E80"/>
    <w:rsid w:val="00B41477"/>
    <w:rsid w:val="00B419D1"/>
    <w:rsid w:val="00B43B82"/>
    <w:rsid w:val="00B473A8"/>
    <w:rsid w:val="00B47F3F"/>
    <w:rsid w:val="00B50E32"/>
    <w:rsid w:val="00B5102A"/>
    <w:rsid w:val="00B51BA4"/>
    <w:rsid w:val="00B52BAD"/>
    <w:rsid w:val="00B549BA"/>
    <w:rsid w:val="00B56F86"/>
    <w:rsid w:val="00B576EB"/>
    <w:rsid w:val="00B57783"/>
    <w:rsid w:val="00B57A19"/>
    <w:rsid w:val="00B611EF"/>
    <w:rsid w:val="00B612E0"/>
    <w:rsid w:val="00B63AC8"/>
    <w:rsid w:val="00B63C2F"/>
    <w:rsid w:val="00B6456F"/>
    <w:rsid w:val="00B65C57"/>
    <w:rsid w:val="00B66533"/>
    <w:rsid w:val="00B666B1"/>
    <w:rsid w:val="00B72191"/>
    <w:rsid w:val="00B72409"/>
    <w:rsid w:val="00B742EB"/>
    <w:rsid w:val="00B745E4"/>
    <w:rsid w:val="00B7498B"/>
    <w:rsid w:val="00B75F09"/>
    <w:rsid w:val="00B760BB"/>
    <w:rsid w:val="00B771C7"/>
    <w:rsid w:val="00B80041"/>
    <w:rsid w:val="00B80455"/>
    <w:rsid w:val="00B80769"/>
    <w:rsid w:val="00B8155B"/>
    <w:rsid w:val="00B81EF9"/>
    <w:rsid w:val="00B82C30"/>
    <w:rsid w:val="00B84143"/>
    <w:rsid w:val="00B8478D"/>
    <w:rsid w:val="00B85A86"/>
    <w:rsid w:val="00B85EB5"/>
    <w:rsid w:val="00B866F0"/>
    <w:rsid w:val="00B86D31"/>
    <w:rsid w:val="00B872F3"/>
    <w:rsid w:val="00B91D8B"/>
    <w:rsid w:val="00B960E8"/>
    <w:rsid w:val="00B96941"/>
    <w:rsid w:val="00B973B9"/>
    <w:rsid w:val="00B97C81"/>
    <w:rsid w:val="00B97E0D"/>
    <w:rsid w:val="00BA0C0A"/>
    <w:rsid w:val="00BA0D5A"/>
    <w:rsid w:val="00BA4274"/>
    <w:rsid w:val="00BA45AD"/>
    <w:rsid w:val="00BA4F8A"/>
    <w:rsid w:val="00BA5466"/>
    <w:rsid w:val="00BA5A26"/>
    <w:rsid w:val="00BB1D05"/>
    <w:rsid w:val="00BB252E"/>
    <w:rsid w:val="00BB4853"/>
    <w:rsid w:val="00BB53F7"/>
    <w:rsid w:val="00BB54DF"/>
    <w:rsid w:val="00BB57E8"/>
    <w:rsid w:val="00BB5965"/>
    <w:rsid w:val="00BB5D16"/>
    <w:rsid w:val="00BB6289"/>
    <w:rsid w:val="00BB706E"/>
    <w:rsid w:val="00BC053A"/>
    <w:rsid w:val="00BC1EEE"/>
    <w:rsid w:val="00BC335E"/>
    <w:rsid w:val="00BC42C4"/>
    <w:rsid w:val="00BC5120"/>
    <w:rsid w:val="00BC6506"/>
    <w:rsid w:val="00BC65B6"/>
    <w:rsid w:val="00BD0166"/>
    <w:rsid w:val="00BD0F93"/>
    <w:rsid w:val="00BD1893"/>
    <w:rsid w:val="00BD2B7F"/>
    <w:rsid w:val="00BD3207"/>
    <w:rsid w:val="00BD3943"/>
    <w:rsid w:val="00BD3FAD"/>
    <w:rsid w:val="00BD4CCB"/>
    <w:rsid w:val="00BD52C4"/>
    <w:rsid w:val="00BD5572"/>
    <w:rsid w:val="00BD6009"/>
    <w:rsid w:val="00BD6A85"/>
    <w:rsid w:val="00BD6C86"/>
    <w:rsid w:val="00BD6FB0"/>
    <w:rsid w:val="00BD783D"/>
    <w:rsid w:val="00BD7C3F"/>
    <w:rsid w:val="00BD7EC2"/>
    <w:rsid w:val="00BE01CA"/>
    <w:rsid w:val="00BE0C16"/>
    <w:rsid w:val="00BE0CA5"/>
    <w:rsid w:val="00BE0F8A"/>
    <w:rsid w:val="00BE1B60"/>
    <w:rsid w:val="00BE1E8E"/>
    <w:rsid w:val="00BE2D90"/>
    <w:rsid w:val="00BE3750"/>
    <w:rsid w:val="00BE4716"/>
    <w:rsid w:val="00BE5220"/>
    <w:rsid w:val="00BE5A61"/>
    <w:rsid w:val="00BE5C8B"/>
    <w:rsid w:val="00BE6533"/>
    <w:rsid w:val="00BE68C2"/>
    <w:rsid w:val="00BE7A36"/>
    <w:rsid w:val="00BF0321"/>
    <w:rsid w:val="00BF08CF"/>
    <w:rsid w:val="00BF1301"/>
    <w:rsid w:val="00BF22F9"/>
    <w:rsid w:val="00BF279D"/>
    <w:rsid w:val="00BF36F9"/>
    <w:rsid w:val="00BF3731"/>
    <w:rsid w:val="00BF3C97"/>
    <w:rsid w:val="00BF58AF"/>
    <w:rsid w:val="00BF62DD"/>
    <w:rsid w:val="00BF6992"/>
    <w:rsid w:val="00BF6A61"/>
    <w:rsid w:val="00BF7761"/>
    <w:rsid w:val="00BF7A41"/>
    <w:rsid w:val="00C00C9B"/>
    <w:rsid w:val="00C01150"/>
    <w:rsid w:val="00C011BE"/>
    <w:rsid w:val="00C021D0"/>
    <w:rsid w:val="00C04342"/>
    <w:rsid w:val="00C04C66"/>
    <w:rsid w:val="00C05D73"/>
    <w:rsid w:val="00C061E9"/>
    <w:rsid w:val="00C07C6C"/>
    <w:rsid w:val="00C07E05"/>
    <w:rsid w:val="00C1013D"/>
    <w:rsid w:val="00C10A5E"/>
    <w:rsid w:val="00C10BC7"/>
    <w:rsid w:val="00C10F11"/>
    <w:rsid w:val="00C10FA4"/>
    <w:rsid w:val="00C11DB7"/>
    <w:rsid w:val="00C124B5"/>
    <w:rsid w:val="00C12508"/>
    <w:rsid w:val="00C13388"/>
    <w:rsid w:val="00C13892"/>
    <w:rsid w:val="00C143D2"/>
    <w:rsid w:val="00C154C3"/>
    <w:rsid w:val="00C1568F"/>
    <w:rsid w:val="00C165A2"/>
    <w:rsid w:val="00C16C6F"/>
    <w:rsid w:val="00C177A2"/>
    <w:rsid w:val="00C17A65"/>
    <w:rsid w:val="00C2040D"/>
    <w:rsid w:val="00C21E2C"/>
    <w:rsid w:val="00C22552"/>
    <w:rsid w:val="00C233FB"/>
    <w:rsid w:val="00C23953"/>
    <w:rsid w:val="00C2510E"/>
    <w:rsid w:val="00C25520"/>
    <w:rsid w:val="00C2577C"/>
    <w:rsid w:val="00C260F5"/>
    <w:rsid w:val="00C26790"/>
    <w:rsid w:val="00C2690C"/>
    <w:rsid w:val="00C27193"/>
    <w:rsid w:val="00C271DA"/>
    <w:rsid w:val="00C27B1D"/>
    <w:rsid w:val="00C30359"/>
    <w:rsid w:val="00C31D2D"/>
    <w:rsid w:val="00C32DA2"/>
    <w:rsid w:val="00C33561"/>
    <w:rsid w:val="00C336B8"/>
    <w:rsid w:val="00C33D3D"/>
    <w:rsid w:val="00C3555B"/>
    <w:rsid w:val="00C35DC3"/>
    <w:rsid w:val="00C36251"/>
    <w:rsid w:val="00C37265"/>
    <w:rsid w:val="00C37975"/>
    <w:rsid w:val="00C4040B"/>
    <w:rsid w:val="00C40E6F"/>
    <w:rsid w:val="00C41935"/>
    <w:rsid w:val="00C419DF"/>
    <w:rsid w:val="00C41D18"/>
    <w:rsid w:val="00C42577"/>
    <w:rsid w:val="00C42A1B"/>
    <w:rsid w:val="00C43B48"/>
    <w:rsid w:val="00C44F82"/>
    <w:rsid w:val="00C4565C"/>
    <w:rsid w:val="00C45B76"/>
    <w:rsid w:val="00C464AD"/>
    <w:rsid w:val="00C50812"/>
    <w:rsid w:val="00C5289C"/>
    <w:rsid w:val="00C544C7"/>
    <w:rsid w:val="00C54BCD"/>
    <w:rsid w:val="00C54D06"/>
    <w:rsid w:val="00C54D3F"/>
    <w:rsid w:val="00C55006"/>
    <w:rsid w:val="00C55555"/>
    <w:rsid w:val="00C556BE"/>
    <w:rsid w:val="00C57BC1"/>
    <w:rsid w:val="00C57D88"/>
    <w:rsid w:val="00C60EB7"/>
    <w:rsid w:val="00C6164D"/>
    <w:rsid w:val="00C6196B"/>
    <w:rsid w:val="00C61D5B"/>
    <w:rsid w:val="00C61DD1"/>
    <w:rsid w:val="00C62C6D"/>
    <w:rsid w:val="00C63509"/>
    <w:rsid w:val="00C649F0"/>
    <w:rsid w:val="00C65000"/>
    <w:rsid w:val="00C65378"/>
    <w:rsid w:val="00C65D7C"/>
    <w:rsid w:val="00C66D7C"/>
    <w:rsid w:val="00C66E61"/>
    <w:rsid w:val="00C70365"/>
    <w:rsid w:val="00C70C32"/>
    <w:rsid w:val="00C710AE"/>
    <w:rsid w:val="00C71D58"/>
    <w:rsid w:val="00C727F9"/>
    <w:rsid w:val="00C74021"/>
    <w:rsid w:val="00C742D5"/>
    <w:rsid w:val="00C75009"/>
    <w:rsid w:val="00C76A2B"/>
    <w:rsid w:val="00C77A9C"/>
    <w:rsid w:val="00C77BBE"/>
    <w:rsid w:val="00C80851"/>
    <w:rsid w:val="00C81DBA"/>
    <w:rsid w:val="00C82D24"/>
    <w:rsid w:val="00C83B9A"/>
    <w:rsid w:val="00C84FE0"/>
    <w:rsid w:val="00C87F8D"/>
    <w:rsid w:val="00C90CF9"/>
    <w:rsid w:val="00C93542"/>
    <w:rsid w:val="00C94B7C"/>
    <w:rsid w:val="00C94CE7"/>
    <w:rsid w:val="00C95A20"/>
    <w:rsid w:val="00C96233"/>
    <w:rsid w:val="00CA09B2"/>
    <w:rsid w:val="00CA114B"/>
    <w:rsid w:val="00CA128C"/>
    <w:rsid w:val="00CA1E74"/>
    <w:rsid w:val="00CA6102"/>
    <w:rsid w:val="00CA6D93"/>
    <w:rsid w:val="00CA7031"/>
    <w:rsid w:val="00CB010A"/>
    <w:rsid w:val="00CB0232"/>
    <w:rsid w:val="00CB03EF"/>
    <w:rsid w:val="00CB13EE"/>
    <w:rsid w:val="00CB2B44"/>
    <w:rsid w:val="00CB2E9D"/>
    <w:rsid w:val="00CB3563"/>
    <w:rsid w:val="00CB3A6D"/>
    <w:rsid w:val="00CB413D"/>
    <w:rsid w:val="00CB4491"/>
    <w:rsid w:val="00CB4732"/>
    <w:rsid w:val="00CB5E34"/>
    <w:rsid w:val="00CB5F25"/>
    <w:rsid w:val="00CB630A"/>
    <w:rsid w:val="00CB6723"/>
    <w:rsid w:val="00CC184B"/>
    <w:rsid w:val="00CC1D3D"/>
    <w:rsid w:val="00CC21DA"/>
    <w:rsid w:val="00CC4387"/>
    <w:rsid w:val="00CC5151"/>
    <w:rsid w:val="00CC5220"/>
    <w:rsid w:val="00CC5C4F"/>
    <w:rsid w:val="00CC644F"/>
    <w:rsid w:val="00CC724C"/>
    <w:rsid w:val="00CD17A2"/>
    <w:rsid w:val="00CD2389"/>
    <w:rsid w:val="00CD2391"/>
    <w:rsid w:val="00CD2675"/>
    <w:rsid w:val="00CD3062"/>
    <w:rsid w:val="00CD3B3F"/>
    <w:rsid w:val="00CD5503"/>
    <w:rsid w:val="00CD62F0"/>
    <w:rsid w:val="00CE046E"/>
    <w:rsid w:val="00CE0A91"/>
    <w:rsid w:val="00CE170A"/>
    <w:rsid w:val="00CE1C3E"/>
    <w:rsid w:val="00CE26D9"/>
    <w:rsid w:val="00CE2D54"/>
    <w:rsid w:val="00CE4228"/>
    <w:rsid w:val="00CE57E6"/>
    <w:rsid w:val="00CE58AF"/>
    <w:rsid w:val="00CE713E"/>
    <w:rsid w:val="00CF0226"/>
    <w:rsid w:val="00CF10AD"/>
    <w:rsid w:val="00CF14C8"/>
    <w:rsid w:val="00CF16E7"/>
    <w:rsid w:val="00CF2520"/>
    <w:rsid w:val="00CF2DA4"/>
    <w:rsid w:val="00CF2FE9"/>
    <w:rsid w:val="00CF41A8"/>
    <w:rsid w:val="00CF4D88"/>
    <w:rsid w:val="00CF4ED0"/>
    <w:rsid w:val="00CF50A3"/>
    <w:rsid w:val="00CF533B"/>
    <w:rsid w:val="00CF69AE"/>
    <w:rsid w:val="00D009A6"/>
    <w:rsid w:val="00D00C75"/>
    <w:rsid w:val="00D00DA7"/>
    <w:rsid w:val="00D029E5"/>
    <w:rsid w:val="00D0459D"/>
    <w:rsid w:val="00D04D84"/>
    <w:rsid w:val="00D04E9D"/>
    <w:rsid w:val="00D0576F"/>
    <w:rsid w:val="00D05F3F"/>
    <w:rsid w:val="00D066B1"/>
    <w:rsid w:val="00D11C42"/>
    <w:rsid w:val="00D124CF"/>
    <w:rsid w:val="00D127B6"/>
    <w:rsid w:val="00D12C32"/>
    <w:rsid w:val="00D131B5"/>
    <w:rsid w:val="00D14FF7"/>
    <w:rsid w:val="00D155C1"/>
    <w:rsid w:val="00D15926"/>
    <w:rsid w:val="00D16336"/>
    <w:rsid w:val="00D17837"/>
    <w:rsid w:val="00D17C0F"/>
    <w:rsid w:val="00D221B4"/>
    <w:rsid w:val="00D23228"/>
    <w:rsid w:val="00D24055"/>
    <w:rsid w:val="00D24D1E"/>
    <w:rsid w:val="00D24F09"/>
    <w:rsid w:val="00D255DC"/>
    <w:rsid w:val="00D2587B"/>
    <w:rsid w:val="00D3092C"/>
    <w:rsid w:val="00D3215B"/>
    <w:rsid w:val="00D328A7"/>
    <w:rsid w:val="00D3319D"/>
    <w:rsid w:val="00D338D1"/>
    <w:rsid w:val="00D341F7"/>
    <w:rsid w:val="00D34B69"/>
    <w:rsid w:val="00D34CDA"/>
    <w:rsid w:val="00D3575E"/>
    <w:rsid w:val="00D36319"/>
    <w:rsid w:val="00D36844"/>
    <w:rsid w:val="00D369A1"/>
    <w:rsid w:val="00D36B4E"/>
    <w:rsid w:val="00D36B60"/>
    <w:rsid w:val="00D40329"/>
    <w:rsid w:val="00D40FCD"/>
    <w:rsid w:val="00D42173"/>
    <w:rsid w:val="00D42767"/>
    <w:rsid w:val="00D435F3"/>
    <w:rsid w:val="00D4436C"/>
    <w:rsid w:val="00D44789"/>
    <w:rsid w:val="00D447E5"/>
    <w:rsid w:val="00D44AE8"/>
    <w:rsid w:val="00D4528B"/>
    <w:rsid w:val="00D45C99"/>
    <w:rsid w:val="00D47001"/>
    <w:rsid w:val="00D477A7"/>
    <w:rsid w:val="00D52BD7"/>
    <w:rsid w:val="00D52E8D"/>
    <w:rsid w:val="00D54912"/>
    <w:rsid w:val="00D55E13"/>
    <w:rsid w:val="00D56D9A"/>
    <w:rsid w:val="00D57031"/>
    <w:rsid w:val="00D614CB"/>
    <w:rsid w:val="00D61EB6"/>
    <w:rsid w:val="00D61FBB"/>
    <w:rsid w:val="00D623C1"/>
    <w:rsid w:val="00D629B9"/>
    <w:rsid w:val="00D644C9"/>
    <w:rsid w:val="00D65C9F"/>
    <w:rsid w:val="00D676B0"/>
    <w:rsid w:val="00D67BC1"/>
    <w:rsid w:val="00D67D6B"/>
    <w:rsid w:val="00D70FF9"/>
    <w:rsid w:val="00D714A3"/>
    <w:rsid w:val="00D717C0"/>
    <w:rsid w:val="00D734E5"/>
    <w:rsid w:val="00D745BC"/>
    <w:rsid w:val="00D75170"/>
    <w:rsid w:val="00D75370"/>
    <w:rsid w:val="00D75403"/>
    <w:rsid w:val="00D758CA"/>
    <w:rsid w:val="00D75904"/>
    <w:rsid w:val="00D7590D"/>
    <w:rsid w:val="00D761B1"/>
    <w:rsid w:val="00D77385"/>
    <w:rsid w:val="00D77C95"/>
    <w:rsid w:val="00D814A6"/>
    <w:rsid w:val="00D81582"/>
    <w:rsid w:val="00D817B6"/>
    <w:rsid w:val="00D82134"/>
    <w:rsid w:val="00D826C6"/>
    <w:rsid w:val="00D839B0"/>
    <w:rsid w:val="00D855FD"/>
    <w:rsid w:val="00D858BC"/>
    <w:rsid w:val="00D87E45"/>
    <w:rsid w:val="00D9012E"/>
    <w:rsid w:val="00D904AF"/>
    <w:rsid w:val="00D907FA"/>
    <w:rsid w:val="00D91120"/>
    <w:rsid w:val="00D911B3"/>
    <w:rsid w:val="00D91AFA"/>
    <w:rsid w:val="00D92700"/>
    <w:rsid w:val="00D9374D"/>
    <w:rsid w:val="00D943F0"/>
    <w:rsid w:val="00D94D9D"/>
    <w:rsid w:val="00D96210"/>
    <w:rsid w:val="00D96652"/>
    <w:rsid w:val="00D96A48"/>
    <w:rsid w:val="00D97798"/>
    <w:rsid w:val="00D97A26"/>
    <w:rsid w:val="00DA02EF"/>
    <w:rsid w:val="00DA0D57"/>
    <w:rsid w:val="00DA1083"/>
    <w:rsid w:val="00DA1B00"/>
    <w:rsid w:val="00DA1B53"/>
    <w:rsid w:val="00DA1BDF"/>
    <w:rsid w:val="00DA397E"/>
    <w:rsid w:val="00DA3DC5"/>
    <w:rsid w:val="00DA4251"/>
    <w:rsid w:val="00DA6436"/>
    <w:rsid w:val="00DA6825"/>
    <w:rsid w:val="00DA7075"/>
    <w:rsid w:val="00DA7108"/>
    <w:rsid w:val="00DA7E38"/>
    <w:rsid w:val="00DA7F39"/>
    <w:rsid w:val="00DB0A59"/>
    <w:rsid w:val="00DB1700"/>
    <w:rsid w:val="00DB28A4"/>
    <w:rsid w:val="00DB3953"/>
    <w:rsid w:val="00DB4577"/>
    <w:rsid w:val="00DB5229"/>
    <w:rsid w:val="00DB53E0"/>
    <w:rsid w:val="00DB6057"/>
    <w:rsid w:val="00DB66E1"/>
    <w:rsid w:val="00DB693F"/>
    <w:rsid w:val="00DC3D92"/>
    <w:rsid w:val="00DC3EDC"/>
    <w:rsid w:val="00DC5A7B"/>
    <w:rsid w:val="00DC7532"/>
    <w:rsid w:val="00DD0573"/>
    <w:rsid w:val="00DD0742"/>
    <w:rsid w:val="00DD0F75"/>
    <w:rsid w:val="00DD1D82"/>
    <w:rsid w:val="00DD25F1"/>
    <w:rsid w:val="00DD3ED9"/>
    <w:rsid w:val="00DD4870"/>
    <w:rsid w:val="00DD5839"/>
    <w:rsid w:val="00DD7017"/>
    <w:rsid w:val="00DD79AD"/>
    <w:rsid w:val="00DD7F9A"/>
    <w:rsid w:val="00DE0808"/>
    <w:rsid w:val="00DE1790"/>
    <w:rsid w:val="00DE23EC"/>
    <w:rsid w:val="00DE2515"/>
    <w:rsid w:val="00DE50F7"/>
    <w:rsid w:val="00DE5A0B"/>
    <w:rsid w:val="00DE5FF8"/>
    <w:rsid w:val="00DE67D8"/>
    <w:rsid w:val="00DE6DF8"/>
    <w:rsid w:val="00DE73E3"/>
    <w:rsid w:val="00DF1B0C"/>
    <w:rsid w:val="00DF37E2"/>
    <w:rsid w:val="00DF4B15"/>
    <w:rsid w:val="00DF6BDD"/>
    <w:rsid w:val="00DF72A5"/>
    <w:rsid w:val="00DF7E01"/>
    <w:rsid w:val="00E010B9"/>
    <w:rsid w:val="00E0132E"/>
    <w:rsid w:val="00E02747"/>
    <w:rsid w:val="00E02AB3"/>
    <w:rsid w:val="00E0319A"/>
    <w:rsid w:val="00E0427B"/>
    <w:rsid w:val="00E043BF"/>
    <w:rsid w:val="00E05080"/>
    <w:rsid w:val="00E052AB"/>
    <w:rsid w:val="00E0691E"/>
    <w:rsid w:val="00E10310"/>
    <w:rsid w:val="00E10ADC"/>
    <w:rsid w:val="00E10D45"/>
    <w:rsid w:val="00E11A11"/>
    <w:rsid w:val="00E11A14"/>
    <w:rsid w:val="00E12C87"/>
    <w:rsid w:val="00E14B35"/>
    <w:rsid w:val="00E150B6"/>
    <w:rsid w:val="00E15134"/>
    <w:rsid w:val="00E157C4"/>
    <w:rsid w:val="00E16699"/>
    <w:rsid w:val="00E16746"/>
    <w:rsid w:val="00E16E84"/>
    <w:rsid w:val="00E173BB"/>
    <w:rsid w:val="00E17B10"/>
    <w:rsid w:val="00E20D32"/>
    <w:rsid w:val="00E21D5B"/>
    <w:rsid w:val="00E23B4D"/>
    <w:rsid w:val="00E24441"/>
    <w:rsid w:val="00E24CDC"/>
    <w:rsid w:val="00E25C91"/>
    <w:rsid w:val="00E2638B"/>
    <w:rsid w:val="00E271A6"/>
    <w:rsid w:val="00E278C6"/>
    <w:rsid w:val="00E31F44"/>
    <w:rsid w:val="00E3225D"/>
    <w:rsid w:val="00E324F2"/>
    <w:rsid w:val="00E326DA"/>
    <w:rsid w:val="00E33D0A"/>
    <w:rsid w:val="00E33D73"/>
    <w:rsid w:val="00E33F6A"/>
    <w:rsid w:val="00E34D21"/>
    <w:rsid w:val="00E34F9D"/>
    <w:rsid w:val="00E370E8"/>
    <w:rsid w:val="00E37E9A"/>
    <w:rsid w:val="00E37F6E"/>
    <w:rsid w:val="00E414D5"/>
    <w:rsid w:val="00E41C46"/>
    <w:rsid w:val="00E41CD2"/>
    <w:rsid w:val="00E41DAE"/>
    <w:rsid w:val="00E420B9"/>
    <w:rsid w:val="00E422B8"/>
    <w:rsid w:val="00E428C4"/>
    <w:rsid w:val="00E429A1"/>
    <w:rsid w:val="00E4330D"/>
    <w:rsid w:val="00E450DC"/>
    <w:rsid w:val="00E4666B"/>
    <w:rsid w:val="00E46D92"/>
    <w:rsid w:val="00E47294"/>
    <w:rsid w:val="00E47CF4"/>
    <w:rsid w:val="00E47DEC"/>
    <w:rsid w:val="00E50ED7"/>
    <w:rsid w:val="00E50F83"/>
    <w:rsid w:val="00E51A81"/>
    <w:rsid w:val="00E51DEA"/>
    <w:rsid w:val="00E53ED0"/>
    <w:rsid w:val="00E54035"/>
    <w:rsid w:val="00E540F3"/>
    <w:rsid w:val="00E544D7"/>
    <w:rsid w:val="00E54699"/>
    <w:rsid w:val="00E54AC5"/>
    <w:rsid w:val="00E54E5A"/>
    <w:rsid w:val="00E550C6"/>
    <w:rsid w:val="00E55C95"/>
    <w:rsid w:val="00E564AC"/>
    <w:rsid w:val="00E5726C"/>
    <w:rsid w:val="00E60532"/>
    <w:rsid w:val="00E62507"/>
    <w:rsid w:val="00E62EDD"/>
    <w:rsid w:val="00E63074"/>
    <w:rsid w:val="00E636FA"/>
    <w:rsid w:val="00E64950"/>
    <w:rsid w:val="00E649D5"/>
    <w:rsid w:val="00E64A70"/>
    <w:rsid w:val="00E66A70"/>
    <w:rsid w:val="00E66C5A"/>
    <w:rsid w:val="00E670DC"/>
    <w:rsid w:val="00E6740A"/>
    <w:rsid w:val="00E67AD0"/>
    <w:rsid w:val="00E7057B"/>
    <w:rsid w:val="00E7065E"/>
    <w:rsid w:val="00E70FFD"/>
    <w:rsid w:val="00E74B7C"/>
    <w:rsid w:val="00E74E00"/>
    <w:rsid w:val="00E75015"/>
    <w:rsid w:val="00E755E6"/>
    <w:rsid w:val="00E75DE3"/>
    <w:rsid w:val="00E76339"/>
    <w:rsid w:val="00E766B3"/>
    <w:rsid w:val="00E801D2"/>
    <w:rsid w:val="00E80422"/>
    <w:rsid w:val="00E82BD8"/>
    <w:rsid w:val="00E82DE0"/>
    <w:rsid w:val="00E83952"/>
    <w:rsid w:val="00E83A9E"/>
    <w:rsid w:val="00E845EF"/>
    <w:rsid w:val="00E854B1"/>
    <w:rsid w:val="00E859A7"/>
    <w:rsid w:val="00E85ADC"/>
    <w:rsid w:val="00E8646B"/>
    <w:rsid w:val="00E867D1"/>
    <w:rsid w:val="00E87763"/>
    <w:rsid w:val="00E87A73"/>
    <w:rsid w:val="00E90041"/>
    <w:rsid w:val="00E900A3"/>
    <w:rsid w:val="00E90641"/>
    <w:rsid w:val="00E90727"/>
    <w:rsid w:val="00E90728"/>
    <w:rsid w:val="00E9106B"/>
    <w:rsid w:val="00E9228E"/>
    <w:rsid w:val="00E922FB"/>
    <w:rsid w:val="00E925DD"/>
    <w:rsid w:val="00E93797"/>
    <w:rsid w:val="00E93842"/>
    <w:rsid w:val="00E94ABB"/>
    <w:rsid w:val="00E962B6"/>
    <w:rsid w:val="00E9697F"/>
    <w:rsid w:val="00E96DDF"/>
    <w:rsid w:val="00E96EE0"/>
    <w:rsid w:val="00E97C60"/>
    <w:rsid w:val="00EA188E"/>
    <w:rsid w:val="00EA2421"/>
    <w:rsid w:val="00EA4DF0"/>
    <w:rsid w:val="00EA50F5"/>
    <w:rsid w:val="00EA5218"/>
    <w:rsid w:val="00EA5A21"/>
    <w:rsid w:val="00EA5AE8"/>
    <w:rsid w:val="00EA6241"/>
    <w:rsid w:val="00EA6B47"/>
    <w:rsid w:val="00EB0BBE"/>
    <w:rsid w:val="00EB161B"/>
    <w:rsid w:val="00EB19E1"/>
    <w:rsid w:val="00EB1CF4"/>
    <w:rsid w:val="00EB2A3A"/>
    <w:rsid w:val="00EB2CD0"/>
    <w:rsid w:val="00EB30F6"/>
    <w:rsid w:val="00EB338F"/>
    <w:rsid w:val="00EB3719"/>
    <w:rsid w:val="00EB4434"/>
    <w:rsid w:val="00EB4B4F"/>
    <w:rsid w:val="00EB6594"/>
    <w:rsid w:val="00EC02EB"/>
    <w:rsid w:val="00EC0A6E"/>
    <w:rsid w:val="00EC0D3A"/>
    <w:rsid w:val="00EC1252"/>
    <w:rsid w:val="00EC159C"/>
    <w:rsid w:val="00EC2529"/>
    <w:rsid w:val="00EC2A0F"/>
    <w:rsid w:val="00EC2CD2"/>
    <w:rsid w:val="00EC3704"/>
    <w:rsid w:val="00EC4E81"/>
    <w:rsid w:val="00EC58AD"/>
    <w:rsid w:val="00EC7DDB"/>
    <w:rsid w:val="00ED145C"/>
    <w:rsid w:val="00ED21CB"/>
    <w:rsid w:val="00ED6362"/>
    <w:rsid w:val="00EE0058"/>
    <w:rsid w:val="00EE0DAC"/>
    <w:rsid w:val="00EE1807"/>
    <w:rsid w:val="00EE20CC"/>
    <w:rsid w:val="00EE3384"/>
    <w:rsid w:val="00EE3E02"/>
    <w:rsid w:val="00EE5721"/>
    <w:rsid w:val="00EE61E8"/>
    <w:rsid w:val="00EE7ED2"/>
    <w:rsid w:val="00EF144B"/>
    <w:rsid w:val="00EF164A"/>
    <w:rsid w:val="00EF1E58"/>
    <w:rsid w:val="00EF247E"/>
    <w:rsid w:val="00EF289A"/>
    <w:rsid w:val="00EF28B1"/>
    <w:rsid w:val="00EF3A18"/>
    <w:rsid w:val="00EF408B"/>
    <w:rsid w:val="00EF4E78"/>
    <w:rsid w:val="00EF7EE2"/>
    <w:rsid w:val="00F00537"/>
    <w:rsid w:val="00F00CD4"/>
    <w:rsid w:val="00F011A9"/>
    <w:rsid w:val="00F0122A"/>
    <w:rsid w:val="00F01DE6"/>
    <w:rsid w:val="00F03287"/>
    <w:rsid w:val="00F03645"/>
    <w:rsid w:val="00F03C61"/>
    <w:rsid w:val="00F04210"/>
    <w:rsid w:val="00F04911"/>
    <w:rsid w:val="00F04D2B"/>
    <w:rsid w:val="00F05036"/>
    <w:rsid w:val="00F0503F"/>
    <w:rsid w:val="00F06900"/>
    <w:rsid w:val="00F06E0C"/>
    <w:rsid w:val="00F10778"/>
    <w:rsid w:val="00F126B1"/>
    <w:rsid w:val="00F12C36"/>
    <w:rsid w:val="00F141B3"/>
    <w:rsid w:val="00F14878"/>
    <w:rsid w:val="00F149AC"/>
    <w:rsid w:val="00F15239"/>
    <w:rsid w:val="00F155CE"/>
    <w:rsid w:val="00F155EB"/>
    <w:rsid w:val="00F1681A"/>
    <w:rsid w:val="00F17AE4"/>
    <w:rsid w:val="00F17F1E"/>
    <w:rsid w:val="00F21B8C"/>
    <w:rsid w:val="00F22B7D"/>
    <w:rsid w:val="00F2330A"/>
    <w:rsid w:val="00F2380D"/>
    <w:rsid w:val="00F24542"/>
    <w:rsid w:val="00F24813"/>
    <w:rsid w:val="00F25912"/>
    <w:rsid w:val="00F27268"/>
    <w:rsid w:val="00F317AE"/>
    <w:rsid w:val="00F332BB"/>
    <w:rsid w:val="00F33A17"/>
    <w:rsid w:val="00F34803"/>
    <w:rsid w:val="00F3694F"/>
    <w:rsid w:val="00F379F2"/>
    <w:rsid w:val="00F37A27"/>
    <w:rsid w:val="00F37D21"/>
    <w:rsid w:val="00F40426"/>
    <w:rsid w:val="00F41406"/>
    <w:rsid w:val="00F41641"/>
    <w:rsid w:val="00F41D2E"/>
    <w:rsid w:val="00F427C1"/>
    <w:rsid w:val="00F43ADF"/>
    <w:rsid w:val="00F43E7C"/>
    <w:rsid w:val="00F4472A"/>
    <w:rsid w:val="00F44D0F"/>
    <w:rsid w:val="00F45CDC"/>
    <w:rsid w:val="00F47391"/>
    <w:rsid w:val="00F47F45"/>
    <w:rsid w:val="00F5331D"/>
    <w:rsid w:val="00F5728F"/>
    <w:rsid w:val="00F57301"/>
    <w:rsid w:val="00F605C6"/>
    <w:rsid w:val="00F60831"/>
    <w:rsid w:val="00F610A5"/>
    <w:rsid w:val="00F61D32"/>
    <w:rsid w:val="00F639BA"/>
    <w:rsid w:val="00F64011"/>
    <w:rsid w:val="00F64D61"/>
    <w:rsid w:val="00F64E57"/>
    <w:rsid w:val="00F65F30"/>
    <w:rsid w:val="00F65FB1"/>
    <w:rsid w:val="00F7108B"/>
    <w:rsid w:val="00F7140A"/>
    <w:rsid w:val="00F71AD1"/>
    <w:rsid w:val="00F73419"/>
    <w:rsid w:val="00F7489C"/>
    <w:rsid w:val="00F756DC"/>
    <w:rsid w:val="00F769A2"/>
    <w:rsid w:val="00F7735F"/>
    <w:rsid w:val="00F77710"/>
    <w:rsid w:val="00F77990"/>
    <w:rsid w:val="00F77FAA"/>
    <w:rsid w:val="00F808CA"/>
    <w:rsid w:val="00F81093"/>
    <w:rsid w:val="00F82A01"/>
    <w:rsid w:val="00F82B45"/>
    <w:rsid w:val="00F8351F"/>
    <w:rsid w:val="00F8377A"/>
    <w:rsid w:val="00F83AC7"/>
    <w:rsid w:val="00F8438B"/>
    <w:rsid w:val="00F85506"/>
    <w:rsid w:val="00F87651"/>
    <w:rsid w:val="00F91584"/>
    <w:rsid w:val="00F92A0A"/>
    <w:rsid w:val="00F93057"/>
    <w:rsid w:val="00F93908"/>
    <w:rsid w:val="00F95180"/>
    <w:rsid w:val="00F95F82"/>
    <w:rsid w:val="00F9626C"/>
    <w:rsid w:val="00F964F4"/>
    <w:rsid w:val="00F9652C"/>
    <w:rsid w:val="00F97A1E"/>
    <w:rsid w:val="00F97D56"/>
    <w:rsid w:val="00FA0005"/>
    <w:rsid w:val="00FA0177"/>
    <w:rsid w:val="00FA01ED"/>
    <w:rsid w:val="00FA0E22"/>
    <w:rsid w:val="00FA0F92"/>
    <w:rsid w:val="00FA3A63"/>
    <w:rsid w:val="00FA3DA5"/>
    <w:rsid w:val="00FA5C00"/>
    <w:rsid w:val="00FA6AF3"/>
    <w:rsid w:val="00FA790C"/>
    <w:rsid w:val="00FB0634"/>
    <w:rsid w:val="00FB0ED8"/>
    <w:rsid w:val="00FB11B4"/>
    <w:rsid w:val="00FB1FB1"/>
    <w:rsid w:val="00FB3D19"/>
    <w:rsid w:val="00FB3F77"/>
    <w:rsid w:val="00FB4072"/>
    <w:rsid w:val="00FB48F7"/>
    <w:rsid w:val="00FB5BD0"/>
    <w:rsid w:val="00FB6212"/>
    <w:rsid w:val="00FB6949"/>
    <w:rsid w:val="00FC2557"/>
    <w:rsid w:val="00FC282B"/>
    <w:rsid w:val="00FC44A7"/>
    <w:rsid w:val="00FC46ED"/>
    <w:rsid w:val="00FC4926"/>
    <w:rsid w:val="00FC49BB"/>
    <w:rsid w:val="00FC59E7"/>
    <w:rsid w:val="00FC6C0F"/>
    <w:rsid w:val="00FD0481"/>
    <w:rsid w:val="00FD11F3"/>
    <w:rsid w:val="00FD146E"/>
    <w:rsid w:val="00FD15F5"/>
    <w:rsid w:val="00FD1B4D"/>
    <w:rsid w:val="00FD2AA1"/>
    <w:rsid w:val="00FD32D4"/>
    <w:rsid w:val="00FD4AC4"/>
    <w:rsid w:val="00FD573A"/>
    <w:rsid w:val="00FD5832"/>
    <w:rsid w:val="00FD5C10"/>
    <w:rsid w:val="00FD632A"/>
    <w:rsid w:val="00FD7CB4"/>
    <w:rsid w:val="00FE0085"/>
    <w:rsid w:val="00FE2029"/>
    <w:rsid w:val="00FE2271"/>
    <w:rsid w:val="00FE33A4"/>
    <w:rsid w:val="00FE3B30"/>
    <w:rsid w:val="00FE476D"/>
    <w:rsid w:val="00FE4EFE"/>
    <w:rsid w:val="00FE6447"/>
    <w:rsid w:val="00FE652E"/>
    <w:rsid w:val="00FE7E27"/>
    <w:rsid w:val="00FF30B5"/>
    <w:rsid w:val="00FF33DB"/>
    <w:rsid w:val="00FF447E"/>
    <w:rsid w:val="00FF51AC"/>
    <w:rsid w:val="00FF6661"/>
    <w:rsid w:val="00FF6A60"/>
    <w:rsid w:val="00FF764F"/>
    <w:rsid w:val="00FF7833"/>
    <w:rsid w:val="00FF7C76"/>
    <w:rsid w:val="00FF7D2A"/>
    <w:rsid w:val="00FF7D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A4B360"/>
  <w15:docId w15:val="{8A541917-FE02-475D-B5B5-3971AEC89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ind w:left="576"/>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 w:type="paragraph" w:styleId="TOC4">
    <w:name w:val="toc 4"/>
    <w:basedOn w:val="Normal"/>
    <w:next w:val="Normal"/>
    <w:autoRedefine/>
    <w:uiPriority w:val="39"/>
    <w:unhideWhenUsed/>
    <w:rsid w:val="00276FD5"/>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276FD5"/>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276FD5"/>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276FD5"/>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276FD5"/>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276FD5"/>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C10FA4"/>
    <w:rPr>
      <w:rFonts w:asciiTheme="minorHAnsi" w:eastAsiaTheme="minorEastAsia" w:hAnsiTheme="minorHAnsi" w:cstheme="minorBid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laceholderText">
    <w:name w:val="Placeholder Text"/>
    <w:basedOn w:val="DefaultParagraphFont"/>
    <w:uiPriority w:val="99"/>
    <w:semiHidden/>
    <w:rsid w:val="00B232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590360">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247113">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2781990">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4673320">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5333072">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40944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8870221">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0879165">
      <w:bodyDiv w:val="1"/>
      <w:marLeft w:val="0"/>
      <w:marRight w:val="0"/>
      <w:marTop w:val="0"/>
      <w:marBottom w:val="0"/>
      <w:divBdr>
        <w:top w:val="none" w:sz="0" w:space="0" w:color="auto"/>
        <w:left w:val="none" w:sz="0" w:space="0" w:color="auto"/>
        <w:bottom w:val="none" w:sz="0" w:space="0" w:color="auto"/>
        <w:right w:val="none" w:sz="0" w:space="0" w:color="auto"/>
      </w:divBdr>
    </w:div>
    <w:div w:id="10962270">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882779">
      <w:bodyDiv w:val="1"/>
      <w:marLeft w:val="0"/>
      <w:marRight w:val="0"/>
      <w:marTop w:val="0"/>
      <w:marBottom w:val="0"/>
      <w:divBdr>
        <w:top w:val="none" w:sz="0" w:space="0" w:color="auto"/>
        <w:left w:val="none" w:sz="0" w:space="0" w:color="auto"/>
        <w:bottom w:val="none" w:sz="0" w:space="0" w:color="auto"/>
        <w:right w:val="none" w:sz="0" w:space="0" w:color="auto"/>
      </w:divBdr>
    </w:div>
    <w:div w:id="11953880">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543148">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545616">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436935">
      <w:bodyDiv w:val="1"/>
      <w:marLeft w:val="0"/>
      <w:marRight w:val="0"/>
      <w:marTop w:val="0"/>
      <w:marBottom w:val="0"/>
      <w:divBdr>
        <w:top w:val="none" w:sz="0" w:space="0" w:color="auto"/>
        <w:left w:val="none" w:sz="0" w:space="0" w:color="auto"/>
        <w:bottom w:val="none" w:sz="0" w:space="0" w:color="auto"/>
        <w:right w:val="none" w:sz="0" w:space="0" w:color="auto"/>
      </w:divBdr>
    </w:div>
    <w:div w:id="18548694">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209469">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19556718">
      <w:bodyDiv w:val="1"/>
      <w:marLeft w:val="0"/>
      <w:marRight w:val="0"/>
      <w:marTop w:val="0"/>
      <w:marBottom w:val="0"/>
      <w:divBdr>
        <w:top w:val="none" w:sz="0" w:space="0" w:color="auto"/>
        <w:left w:val="none" w:sz="0" w:space="0" w:color="auto"/>
        <w:bottom w:val="none" w:sz="0" w:space="0" w:color="auto"/>
        <w:right w:val="none" w:sz="0" w:space="0" w:color="auto"/>
      </w:divBdr>
    </w:div>
    <w:div w:id="19622462">
      <w:bodyDiv w:val="1"/>
      <w:marLeft w:val="0"/>
      <w:marRight w:val="0"/>
      <w:marTop w:val="0"/>
      <w:marBottom w:val="0"/>
      <w:divBdr>
        <w:top w:val="none" w:sz="0" w:space="0" w:color="auto"/>
        <w:left w:val="none" w:sz="0" w:space="0" w:color="auto"/>
        <w:bottom w:val="none" w:sz="0" w:space="0" w:color="auto"/>
        <w:right w:val="none" w:sz="0" w:space="0" w:color="auto"/>
      </w:divBdr>
    </w:div>
    <w:div w:id="19667608">
      <w:bodyDiv w:val="1"/>
      <w:marLeft w:val="0"/>
      <w:marRight w:val="0"/>
      <w:marTop w:val="0"/>
      <w:marBottom w:val="0"/>
      <w:divBdr>
        <w:top w:val="none" w:sz="0" w:space="0" w:color="auto"/>
        <w:left w:val="none" w:sz="0" w:space="0" w:color="auto"/>
        <w:bottom w:val="none" w:sz="0" w:space="0" w:color="auto"/>
        <w:right w:val="none" w:sz="0" w:space="0" w:color="auto"/>
      </w:divBdr>
    </w:div>
    <w:div w:id="20014405">
      <w:bodyDiv w:val="1"/>
      <w:marLeft w:val="0"/>
      <w:marRight w:val="0"/>
      <w:marTop w:val="0"/>
      <w:marBottom w:val="0"/>
      <w:divBdr>
        <w:top w:val="none" w:sz="0" w:space="0" w:color="auto"/>
        <w:left w:val="none" w:sz="0" w:space="0" w:color="auto"/>
        <w:bottom w:val="none" w:sz="0" w:space="0" w:color="auto"/>
        <w:right w:val="none" w:sz="0" w:space="0" w:color="auto"/>
      </w:divBdr>
    </w:div>
    <w:div w:id="20864682">
      <w:bodyDiv w:val="1"/>
      <w:marLeft w:val="0"/>
      <w:marRight w:val="0"/>
      <w:marTop w:val="0"/>
      <w:marBottom w:val="0"/>
      <w:divBdr>
        <w:top w:val="none" w:sz="0" w:space="0" w:color="auto"/>
        <w:left w:val="none" w:sz="0" w:space="0" w:color="auto"/>
        <w:bottom w:val="none" w:sz="0" w:space="0" w:color="auto"/>
        <w:right w:val="none" w:sz="0" w:space="0" w:color="auto"/>
      </w:divBdr>
    </w:div>
    <w:div w:id="2116982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2826065">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049840825">
          <w:marLeft w:val="547"/>
          <w:marRight w:val="0"/>
          <w:marTop w:val="120"/>
          <w:marBottom w:val="0"/>
          <w:divBdr>
            <w:top w:val="none" w:sz="0" w:space="0" w:color="auto"/>
            <w:left w:val="none" w:sz="0" w:space="0" w:color="auto"/>
            <w:bottom w:val="none" w:sz="0" w:space="0" w:color="auto"/>
            <w:right w:val="none" w:sz="0" w:space="0" w:color="auto"/>
          </w:divBdr>
        </w:div>
        <w:div w:id="1831869183">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5982902">
      <w:bodyDiv w:val="1"/>
      <w:marLeft w:val="0"/>
      <w:marRight w:val="0"/>
      <w:marTop w:val="0"/>
      <w:marBottom w:val="0"/>
      <w:divBdr>
        <w:top w:val="none" w:sz="0" w:space="0" w:color="auto"/>
        <w:left w:val="none" w:sz="0" w:space="0" w:color="auto"/>
        <w:bottom w:val="none" w:sz="0" w:space="0" w:color="auto"/>
        <w:right w:val="none" w:sz="0" w:space="0" w:color="auto"/>
      </w:divBdr>
    </w:div>
    <w:div w:id="26100793">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733794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891838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13360">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040963">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806756">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3192980">
      <w:bodyDiv w:val="1"/>
      <w:marLeft w:val="0"/>
      <w:marRight w:val="0"/>
      <w:marTop w:val="0"/>
      <w:marBottom w:val="0"/>
      <w:divBdr>
        <w:top w:val="none" w:sz="0" w:space="0" w:color="auto"/>
        <w:left w:val="none" w:sz="0" w:space="0" w:color="auto"/>
        <w:bottom w:val="none" w:sz="0" w:space="0" w:color="auto"/>
        <w:right w:val="none" w:sz="0" w:space="0" w:color="auto"/>
      </w:divBdr>
    </w:div>
    <w:div w:id="33427870">
      <w:bodyDiv w:val="1"/>
      <w:marLeft w:val="0"/>
      <w:marRight w:val="0"/>
      <w:marTop w:val="0"/>
      <w:marBottom w:val="0"/>
      <w:divBdr>
        <w:top w:val="none" w:sz="0" w:space="0" w:color="auto"/>
        <w:left w:val="none" w:sz="0" w:space="0" w:color="auto"/>
        <w:bottom w:val="none" w:sz="0" w:space="0" w:color="auto"/>
        <w:right w:val="none" w:sz="0" w:space="0" w:color="auto"/>
      </w:divBdr>
    </w:div>
    <w:div w:id="33847211">
      <w:bodyDiv w:val="1"/>
      <w:marLeft w:val="0"/>
      <w:marRight w:val="0"/>
      <w:marTop w:val="0"/>
      <w:marBottom w:val="0"/>
      <w:divBdr>
        <w:top w:val="none" w:sz="0" w:space="0" w:color="auto"/>
        <w:left w:val="none" w:sz="0" w:space="0" w:color="auto"/>
        <w:bottom w:val="none" w:sz="0" w:space="0" w:color="auto"/>
        <w:right w:val="none" w:sz="0" w:space="0" w:color="auto"/>
      </w:divBdr>
    </w:div>
    <w:div w:id="34237377">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4739955">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03615">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208312">
      <w:bodyDiv w:val="1"/>
      <w:marLeft w:val="0"/>
      <w:marRight w:val="0"/>
      <w:marTop w:val="0"/>
      <w:marBottom w:val="0"/>
      <w:divBdr>
        <w:top w:val="none" w:sz="0" w:space="0" w:color="auto"/>
        <w:left w:val="none" w:sz="0" w:space="0" w:color="auto"/>
        <w:bottom w:val="none" w:sz="0" w:space="0" w:color="auto"/>
        <w:right w:val="none" w:sz="0" w:space="0" w:color="auto"/>
      </w:divBdr>
    </w:div>
    <w:div w:id="39403352">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410">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1364998">
      <w:bodyDiv w:val="1"/>
      <w:marLeft w:val="0"/>
      <w:marRight w:val="0"/>
      <w:marTop w:val="0"/>
      <w:marBottom w:val="0"/>
      <w:divBdr>
        <w:top w:val="none" w:sz="0" w:space="0" w:color="auto"/>
        <w:left w:val="none" w:sz="0" w:space="0" w:color="auto"/>
        <w:bottom w:val="none" w:sz="0" w:space="0" w:color="auto"/>
        <w:right w:val="none" w:sz="0" w:space="0" w:color="auto"/>
      </w:divBdr>
    </w:div>
    <w:div w:id="41559932">
      <w:bodyDiv w:val="1"/>
      <w:marLeft w:val="0"/>
      <w:marRight w:val="0"/>
      <w:marTop w:val="0"/>
      <w:marBottom w:val="0"/>
      <w:divBdr>
        <w:top w:val="none" w:sz="0" w:space="0" w:color="auto"/>
        <w:left w:val="none" w:sz="0" w:space="0" w:color="auto"/>
        <w:bottom w:val="none" w:sz="0" w:space="0" w:color="auto"/>
        <w:right w:val="none" w:sz="0" w:space="0" w:color="auto"/>
      </w:divBdr>
    </w:div>
    <w:div w:id="41564133">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5285">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25646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4989740">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697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6758896">
      <w:bodyDiv w:val="1"/>
      <w:marLeft w:val="120"/>
      <w:marRight w:val="120"/>
      <w:marTop w:val="0"/>
      <w:marBottom w:val="0"/>
      <w:divBdr>
        <w:top w:val="none" w:sz="0" w:space="0" w:color="auto"/>
        <w:left w:val="none" w:sz="0" w:space="0" w:color="auto"/>
        <w:bottom w:val="none" w:sz="0" w:space="0" w:color="auto"/>
        <w:right w:val="none" w:sz="0" w:space="0" w:color="auto"/>
      </w:divBdr>
      <w:divsChild>
        <w:div w:id="205796264">
          <w:marLeft w:val="0"/>
          <w:marRight w:val="0"/>
          <w:marTop w:val="60"/>
          <w:marBottom w:val="120"/>
          <w:divBdr>
            <w:top w:val="none" w:sz="0" w:space="0" w:color="auto"/>
            <w:left w:val="none" w:sz="0" w:space="0" w:color="auto"/>
            <w:bottom w:val="none" w:sz="0" w:space="0" w:color="auto"/>
            <w:right w:val="none" w:sz="0" w:space="0" w:color="auto"/>
          </w:divBdr>
        </w:div>
      </w:divsChild>
    </w:div>
    <w:div w:id="46996832">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7655210">
      <w:bodyDiv w:val="1"/>
      <w:marLeft w:val="0"/>
      <w:marRight w:val="0"/>
      <w:marTop w:val="0"/>
      <w:marBottom w:val="0"/>
      <w:divBdr>
        <w:top w:val="none" w:sz="0" w:space="0" w:color="auto"/>
        <w:left w:val="none" w:sz="0" w:space="0" w:color="auto"/>
        <w:bottom w:val="none" w:sz="0" w:space="0" w:color="auto"/>
        <w:right w:val="none" w:sz="0" w:space="0" w:color="auto"/>
      </w:divBdr>
    </w:div>
    <w:div w:id="47802185">
      <w:bodyDiv w:val="1"/>
      <w:marLeft w:val="0"/>
      <w:marRight w:val="0"/>
      <w:marTop w:val="0"/>
      <w:marBottom w:val="0"/>
      <w:divBdr>
        <w:top w:val="none" w:sz="0" w:space="0" w:color="auto"/>
        <w:left w:val="none" w:sz="0" w:space="0" w:color="auto"/>
        <w:bottom w:val="none" w:sz="0" w:space="0" w:color="auto"/>
        <w:right w:val="none" w:sz="0" w:space="0" w:color="auto"/>
      </w:divBdr>
    </w:div>
    <w:div w:id="47842580">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067770">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237604">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8844966">
      <w:bodyDiv w:val="1"/>
      <w:marLeft w:val="0"/>
      <w:marRight w:val="0"/>
      <w:marTop w:val="0"/>
      <w:marBottom w:val="0"/>
      <w:divBdr>
        <w:top w:val="none" w:sz="0" w:space="0" w:color="auto"/>
        <w:left w:val="none" w:sz="0" w:space="0" w:color="auto"/>
        <w:bottom w:val="none" w:sz="0" w:space="0" w:color="auto"/>
        <w:right w:val="none" w:sz="0" w:space="0" w:color="auto"/>
      </w:divBdr>
    </w:div>
    <w:div w:id="49037601">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1589574">
      <w:bodyDiv w:val="1"/>
      <w:marLeft w:val="0"/>
      <w:marRight w:val="0"/>
      <w:marTop w:val="0"/>
      <w:marBottom w:val="0"/>
      <w:divBdr>
        <w:top w:val="none" w:sz="0" w:space="0" w:color="auto"/>
        <w:left w:val="none" w:sz="0" w:space="0" w:color="auto"/>
        <w:bottom w:val="none" w:sz="0" w:space="0" w:color="auto"/>
        <w:right w:val="none" w:sz="0" w:space="0" w:color="auto"/>
      </w:divBdr>
    </w:div>
    <w:div w:id="52394136">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2898935">
      <w:bodyDiv w:val="1"/>
      <w:marLeft w:val="0"/>
      <w:marRight w:val="0"/>
      <w:marTop w:val="0"/>
      <w:marBottom w:val="0"/>
      <w:divBdr>
        <w:top w:val="none" w:sz="0" w:space="0" w:color="auto"/>
        <w:left w:val="none" w:sz="0" w:space="0" w:color="auto"/>
        <w:bottom w:val="none" w:sz="0" w:space="0" w:color="auto"/>
        <w:right w:val="none" w:sz="0" w:space="0" w:color="auto"/>
      </w:divBdr>
    </w:div>
    <w:div w:id="52975212">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4741946">
      <w:bodyDiv w:val="1"/>
      <w:marLeft w:val="0"/>
      <w:marRight w:val="0"/>
      <w:marTop w:val="0"/>
      <w:marBottom w:val="0"/>
      <w:divBdr>
        <w:top w:val="none" w:sz="0" w:space="0" w:color="auto"/>
        <w:left w:val="none" w:sz="0" w:space="0" w:color="auto"/>
        <w:bottom w:val="none" w:sz="0" w:space="0" w:color="auto"/>
        <w:right w:val="none" w:sz="0" w:space="0" w:color="auto"/>
      </w:divBdr>
    </w:div>
    <w:div w:id="55933729">
      <w:bodyDiv w:val="1"/>
      <w:marLeft w:val="0"/>
      <w:marRight w:val="0"/>
      <w:marTop w:val="0"/>
      <w:marBottom w:val="0"/>
      <w:divBdr>
        <w:top w:val="none" w:sz="0" w:space="0" w:color="auto"/>
        <w:left w:val="none" w:sz="0" w:space="0" w:color="auto"/>
        <w:bottom w:val="none" w:sz="0" w:space="0" w:color="auto"/>
        <w:right w:val="none" w:sz="0" w:space="0" w:color="auto"/>
      </w:divBdr>
    </w:div>
    <w:div w:id="5604989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3819">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438686">
      <w:bodyDiv w:val="1"/>
      <w:marLeft w:val="0"/>
      <w:marRight w:val="0"/>
      <w:marTop w:val="0"/>
      <w:marBottom w:val="0"/>
      <w:divBdr>
        <w:top w:val="none" w:sz="0" w:space="0" w:color="auto"/>
        <w:left w:val="none" w:sz="0" w:space="0" w:color="auto"/>
        <w:bottom w:val="none" w:sz="0" w:space="0" w:color="auto"/>
        <w:right w:val="none" w:sz="0" w:space="0" w:color="auto"/>
      </w:divBdr>
    </w:div>
    <w:div w:id="57439665">
      <w:bodyDiv w:val="1"/>
      <w:marLeft w:val="0"/>
      <w:marRight w:val="0"/>
      <w:marTop w:val="0"/>
      <w:marBottom w:val="0"/>
      <w:divBdr>
        <w:top w:val="none" w:sz="0" w:space="0" w:color="auto"/>
        <w:left w:val="none" w:sz="0" w:space="0" w:color="auto"/>
        <w:bottom w:val="none" w:sz="0" w:space="0" w:color="auto"/>
        <w:right w:val="none" w:sz="0" w:space="0" w:color="auto"/>
      </w:divBdr>
    </w:div>
    <w:div w:id="57635350">
      <w:bodyDiv w:val="1"/>
      <w:marLeft w:val="0"/>
      <w:marRight w:val="0"/>
      <w:marTop w:val="0"/>
      <w:marBottom w:val="0"/>
      <w:divBdr>
        <w:top w:val="none" w:sz="0" w:space="0" w:color="auto"/>
        <w:left w:val="none" w:sz="0" w:space="0" w:color="auto"/>
        <w:bottom w:val="none" w:sz="0" w:space="0" w:color="auto"/>
        <w:right w:val="none" w:sz="0" w:space="0" w:color="auto"/>
      </w:divBdr>
    </w:div>
    <w:div w:id="57704362">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8747647">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443132">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830319">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107248">
      <w:bodyDiv w:val="1"/>
      <w:marLeft w:val="0"/>
      <w:marRight w:val="0"/>
      <w:marTop w:val="0"/>
      <w:marBottom w:val="0"/>
      <w:divBdr>
        <w:top w:val="none" w:sz="0" w:space="0" w:color="auto"/>
        <w:left w:val="none" w:sz="0" w:space="0" w:color="auto"/>
        <w:bottom w:val="none" w:sz="0" w:space="0" w:color="auto"/>
        <w:right w:val="none" w:sz="0" w:space="0" w:color="auto"/>
      </w:divBdr>
    </w:div>
    <w:div w:id="61606342">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1952491">
      <w:bodyDiv w:val="1"/>
      <w:marLeft w:val="0"/>
      <w:marRight w:val="0"/>
      <w:marTop w:val="0"/>
      <w:marBottom w:val="0"/>
      <w:divBdr>
        <w:top w:val="none" w:sz="0" w:space="0" w:color="auto"/>
        <w:left w:val="none" w:sz="0" w:space="0" w:color="auto"/>
        <w:bottom w:val="none" w:sz="0" w:space="0" w:color="auto"/>
        <w:right w:val="none" w:sz="0" w:space="0" w:color="auto"/>
      </w:divBdr>
    </w:div>
    <w:div w:id="62484908">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2604931">
      <w:bodyDiv w:val="1"/>
      <w:marLeft w:val="0"/>
      <w:marRight w:val="0"/>
      <w:marTop w:val="0"/>
      <w:marBottom w:val="0"/>
      <w:divBdr>
        <w:top w:val="none" w:sz="0" w:space="0" w:color="auto"/>
        <w:left w:val="none" w:sz="0" w:space="0" w:color="auto"/>
        <w:bottom w:val="none" w:sz="0" w:space="0" w:color="auto"/>
        <w:right w:val="none" w:sz="0" w:space="0" w:color="auto"/>
      </w:divBdr>
    </w:div>
    <w:div w:id="62916789">
      <w:bodyDiv w:val="1"/>
      <w:marLeft w:val="0"/>
      <w:marRight w:val="0"/>
      <w:marTop w:val="0"/>
      <w:marBottom w:val="0"/>
      <w:divBdr>
        <w:top w:val="none" w:sz="0" w:space="0" w:color="auto"/>
        <w:left w:val="none" w:sz="0" w:space="0" w:color="auto"/>
        <w:bottom w:val="none" w:sz="0" w:space="0" w:color="auto"/>
        <w:right w:val="none" w:sz="0" w:space="0" w:color="auto"/>
      </w:divBdr>
    </w:div>
    <w:div w:id="63064350">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5690768">
      <w:bodyDiv w:val="1"/>
      <w:marLeft w:val="0"/>
      <w:marRight w:val="0"/>
      <w:marTop w:val="0"/>
      <w:marBottom w:val="0"/>
      <w:divBdr>
        <w:top w:val="none" w:sz="0" w:space="0" w:color="auto"/>
        <w:left w:val="none" w:sz="0" w:space="0" w:color="auto"/>
        <w:bottom w:val="none" w:sz="0" w:space="0" w:color="auto"/>
        <w:right w:val="none" w:sz="0" w:space="0" w:color="auto"/>
      </w:divBdr>
      <w:divsChild>
        <w:div w:id="261494614">
          <w:marLeft w:val="1714"/>
          <w:marRight w:val="0"/>
          <w:marTop w:val="77"/>
          <w:marBottom w:val="0"/>
          <w:divBdr>
            <w:top w:val="none" w:sz="0" w:space="0" w:color="auto"/>
            <w:left w:val="none" w:sz="0" w:space="0" w:color="auto"/>
            <w:bottom w:val="none" w:sz="0" w:space="0" w:color="auto"/>
            <w:right w:val="none" w:sz="0" w:space="0" w:color="auto"/>
          </w:divBdr>
        </w:div>
        <w:div w:id="864291653">
          <w:marLeft w:val="547"/>
          <w:marRight w:val="0"/>
          <w:marTop w:val="96"/>
          <w:marBottom w:val="0"/>
          <w:divBdr>
            <w:top w:val="none" w:sz="0" w:space="0" w:color="auto"/>
            <w:left w:val="none" w:sz="0" w:space="0" w:color="auto"/>
            <w:bottom w:val="none" w:sz="0" w:space="0" w:color="auto"/>
            <w:right w:val="none" w:sz="0" w:space="0" w:color="auto"/>
          </w:divBdr>
        </w:div>
        <w:div w:id="1168791420">
          <w:marLeft w:val="1714"/>
          <w:marRight w:val="0"/>
          <w:marTop w:val="77"/>
          <w:marBottom w:val="0"/>
          <w:divBdr>
            <w:top w:val="none" w:sz="0" w:space="0" w:color="auto"/>
            <w:left w:val="none" w:sz="0" w:space="0" w:color="auto"/>
            <w:bottom w:val="none" w:sz="0" w:space="0" w:color="auto"/>
            <w:right w:val="none" w:sz="0" w:space="0" w:color="auto"/>
          </w:divBdr>
        </w:div>
        <w:div w:id="1203900350">
          <w:marLeft w:val="1714"/>
          <w:marRight w:val="0"/>
          <w:marTop w:val="77"/>
          <w:marBottom w:val="0"/>
          <w:divBdr>
            <w:top w:val="none" w:sz="0" w:space="0" w:color="auto"/>
            <w:left w:val="none" w:sz="0" w:space="0" w:color="auto"/>
            <w:bottom w:val="none" w:sz="0" w:space="0" w:color="auto"/>
            <w:right w:val="none" w:sz="0" w:space="0" w:color="auto"/>
          </w:divBdr>
        </w:div>
        <w:div w:id="1424064366">
          <w:marLeft w:val="1166"/>
          <w:marRight w:val="0"/>
          <w:marTop w:val="86"/>
          <w:marBottom w:val="0"/>
          <w:divBdr>
            <w:top w:val="none" w:sz="0" w:space="0" w:color="auto"/>
            <w:left w:val="none" w:sz="0" w:space="0" w:color="auto"/>
            <w:bottom w:val="none" w:sz="0" w:space="0" w:color="auto"/>
            <w:right w:val="none" w:sz="0" w:space="0" w:color="auto"/>
          </w:divBdr>
        </w:div>
        <w:div w:id="1574002889">
          <w:marLeft w:val="1166"/>
          <w:marRight w:val="0"/>
          <w:marTop w:val="86"/>
          <w:marBottom w:val="0"/>
          <w:divBdr>
            <w:top w:val="none" w:sz="0" w:space="0" w:color="auto"/>
            <w:left w:val="none" w:sz="0" w:space="0" w:color="auto"/>
            <w:bottom w:val="none" w:sz="0" w:space="0" w:color="auto"/>
            <w:right w:val="none" w:sz="0" w:space="0" w:color="auto"/>
          </w:divBdr>
        </w:div>
        <w:div w:id="1687559362">
          <w:marLeft w:val="1166"/>
          <w:marRight w:val="0"/>
          <w:marTop w:val="86"/>
          <w:marBottom w:val="0"/>
          <w:divBdr>
            <w:top w:val="none" w:sz="0" w:space="0" w:color="auto"/>
            <w:left w:val="none" w:sz="0" w:space="0" w:color="auto"/>
            <w:bottom w:val="none" w:sz="0" w:space="0" w:color="auto"/>
            <w:right w:val="none" w:sz="0" w:space="0" w:color="auto"/>
          </w:divBdr>
        </w:div>
        <w:div w:id="2062165276">
          <w:marLeft w:val="2246"/>
          <w:marRight w:val="0"/>
          <w:marTop w:val="67"/>
          <w:marBottom w:val="0"/>
          <w:divBdr>
            <w:top w:val="none" w:sz="0" w:space="0" w:color="auto"/>
            <w:left w:val="none" w:sz="0" w:space="0" w:color="auto"/>
            <w:bottom w:val="none" w:sz="0" w:space="0" w:color="auto"/>
            <w:right w:val="none" w:sz="0" w:space="0" w:color="auto"/>
          </w:divBdr>
        </w:div>
        <w:div w:id="2108653156">
          <w:marLeft w:val="2246"/>
          <w:marRight w:val="0"/>
          <w:marTop w:val="67"/>
          <w:marBottom w:val="0"/>
          <w:divBdr>
            <w:top w:val="none" w:sz="0" w:space="0" w:color="auto"/>
            <w:left w:val="none" w:sz="0" w:space="0" w:color="auto"/>
            <w:bottom w:val="none" w:sz="0" w:space="0" w:color="auto"/>
            <w:right w:val="none" w:sz="0" w:space="0" w:color="auto"/>
          </w:divBdr>
        </w:div>
      </w:divsChild>
    </w:div>
    <w:div w:id="65764551">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191218">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7580392">
      <w:bodyDiv w:val="1"/>
      <w:marLeft w:val="0"/>
      <w:marRight w:val="0"/>
      <w:marTop w:val="0"/>
      <w:marBottom w:val="0"/>
      <w:divBdr>
        <w:top w:val="none" w:sz="0" w:space="0" w:color="auto"/>
        <w:left w:val="none" w:sz="0" w:space="0" w:color="auto"/>
        <w:bottom w:val="none" w:sz="0" w:space="0" w:color="auto"/>
        <w:right w:val="none" w:sz="0" w:space="0" w:color="auto"/>
      </w:divBdr>
    </w:div>
    <w:div w:id="67654257">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581959">
      <w:bodyDiv w:val="1"/>
      <w:marLeft w:val="0"/>
      <w:marRight w:val="0"/>
      <w:marTop w:val="0"/>
      <w:marBottom w:val="0"/>
      <w:divBdr>
        <w:top w:val="none" w:sz="0" w:space="0" w:color="auto"/>
        <w:left w:val="none" w:sz="0" w:space="0" w:color="auto"/>
        <w:bottom w:val="none" w:sz="0" w:space="0" w:color="auto"/>
        <w:right w:val="none" w:sz="0" w:space="0" w:color="auto"/>
      </w:divBdr>
    </w:div>
    <w:div w:id="68814352">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69423294">
      <w:bodyDiv w:val="1"/>
      <w:marLeft w:val="0"/>
      <w:marRight w:val="0"/>
      <w:marTop w:val="0"/>
      <w:marBottom w:val="0"/>
      <w:divBdr>
        <w:top w:val="none" w:sz="0" w:space="0" w:color="auto"/>
        <w:left w:val="none" w:sz="0" w:space="0" w:color="auto"/>
        <w:bottom w:val="none" w:sz="0" w:space="0" w:color="auto"/>
        <w:right w:val="none" w:sz="0" w:space="0" w:color="auto"/>
      </w:divBdr>
    </w:div>
    <w:div w:id="69811126">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47061">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466756">
      <w:bodyDiv w:val="1"/>
      <w:marLeft w:val="0"/>
      <w:marRight w:val="0"/>
      <w:marTop w:val="0"/>
      <w:marBottom w:val="0"/>
      <w:divBdr>
        <w:top w:val="none" w:sz="0" w:space="0" w:color="auto"/>
        <w:left w:val="none" w:sz="0" w:space="0" w:color="auto"/>
        <w:bottom w:val="none" w:sz="0" w:space="0" w:color="auto"/>
        <w:right w:val="none" w:sz="0" w:space="0" w:color="auto"/>
      </w:divBdr>
    </w:div>
    <w:div w:id="70544767">
      <w:bodyDiv w:val="1"/>
      <w:marLeft w:val="0"/>
      <w:marRight w:val="0"/>
      <w:marTop w:val="0"/>
      <w:marBottom w:val="0"/>
      <w:divBdr>
        <w:top w:val="none" w:sz="0" w:space="0" w:color="auto"/>
        <w:left w:val="none" w:sz="0" w:space="0" w:color="auto"/>
        <w:bottom w:val="none" w:sz="0" w:space="0" w:color="auto"/>
        <w:right w:val="none" w:sz="0" w:space="0" w:color="auto"/>
      </w:divBdr>
    </w:div>
    <w:div w:id="70660139">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1660931">
      <w:bodyDiv w:val="1"/>
      <w:marLeft w:val="0"/>
      <w:marRight w:val="0"/>
      <w:marTop w:val="0"/>
      <w:marBottom w:val="0"/>
      <w:divBdr>
        <w:top w:val="none" w:sz="0" w:space="0" w:color="auto"/>
        <w:left w:val="none" w:sz="0" w:space="0" w:color="auto"/>
        <w:bottom w:val="none" w:sz="0" w:space="0" w:color="auto"/>
        <w:right w:val="none" w:sz="0" w:space="0" w:color="auto"/>
      </w:divBdr>
    </w:div>
    <w:div w:id="72091659">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822821">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282682">
      <w:bodyDiv w:val="1"/>
      <w:marLeft w:val="0"/>
      <w:marRight w:val="0"/>
      <w:marTop w:val="0"/>
      <w:marBottom w:val="0"/>
      <w:divBdr>
        <w:top w:val="none" w:sz="0" w:space="0" w:color="auto"/>
        <w:left w:val="none" w:sz="0" w:space="0" w:color="auto"/>
        <w:bottom w:val="none" w:sz="0" w:space="0" w:color="auto"/>
        <w:right w:val="none" w:sz="0" w:space="0" w:color="auto"/>
      </w:divBdr>
    </w:div>
    <w:div w:id="74322388">
      <w:bodyDiv w:val="1"/>
      <w:marLeft w:val="0"/>
      <w:marRight w:val="0"/>
      <w:marTop w:val="0"/>
      <w:marBottom w:val="0"/>
      <w:divBdr>
        <w:top w:val="none" w:sz="0" w:space="0" w:color="auto"/>
        <w:left w:val="none" w:sz="0" w:space="0" w:color="auto"/>
        <w:bottom w:val="none" w:sz="0" w:space="0" w:color="auto"/>
        <w:right w:val="none" w:sz="0" w:space="0" w:color="auto"/>
      </w:divBdr>
    </w:div>
    <w:div w:id="74405958">
      <w:bodyDiv w:val="1"/>
      <w:marLeft w:val="0"/>
      <w:marRight w:val="0"/>
      <w:marTop w:val="0"/>
      <w:marBottom w:val="0"/>
      <w:divBdr>
        <w:top w:val="none" w:sz="0" w:space="0" w:color="auto"/>
        <w:left w:val="none" w:sz="0" w:space="0" w:color="auto"/>
        <w:bottom w:val="none" w:sz="0" w:space="0" w:color="auto"/>
        <w:right w:val="none" w:sz="0" w:space="0" w:color="auto"/>
      </w:divBdr>
    </w:div>
    <w:div w:id="74522505">
      <w:bodyDiv w:val="1"/>
      <w:marLeft w:val="0"/>
      <w:marRight w:val="0"/>
      <w:marTop w:val="0"/>
      <w:marBottom w:val="0"/>
      <w:divBdr>
        <w:top w:val="none" w:sz="0" w:space="0" w:color="auto"/>
        <w:left w:val="none" w:sz="0" w:space="0" w:color="auto"/>
        <w:bottom w:val="none" w:sz="0" w:space="0" w:color="auto"/>
        <w:right w:val="none" w:sz="0" w:space="0" w:color="auto"/>
      </w:divBdr>
    </w:div>
    <w:div w:id="74593229">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5711785">
      <w:bodyDiv w:val="1"/>
      <w:marLeft w:val="0"/>
      <w:marRight w:val="0"/>
      <w:marTop w:val="0"/>
      <w:marBottom w:val="0"/>
      <w:divBdr>
        <w:top w:val="none" w:sz="0" w:space="0" w:color="auto"/>
        <w:left w:val="none" w:sz="0" w:space="0" w:color="auto"/>
        <w:bottom w:val="none" w:sz="0" w:space="0" w:color="auto"/>
        <w:right w:val="none" w:sz="0" w:space="0" w:color="auto"/>
      </w:divBdr>
    </w:div>
    <w:div w:id="75713162">
      <w:bodyDiv w:val="1"/>
      <w:marLeft w:val="0"/>
      <w:marRight w:val="0"/>
      <w:marTop w:val="0"/>
      <w:marBottom w:val="0"/>
      <w:divBdr>
        <w:top w:val="none" w:sz="0" w:space="0" w:color="auto"/>
        <w:left w:val="none" w:sz="0" w:space="0" w:color="auto"/>
        <w:bottom w:val="none" w:sz="0" w:space="0" w:color="auto"/>
        <w:right w:val="none" w:sz="0" w:space="0" w:color="auto"/>
      </w:divBdr>
    </w:div>
    <w:div w:id="76296554">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7750552">
      <w:bodyDiv w:val="1"/>
      <w:marLeft w:val="0"/>
      <w:marRight w:val="0"/>
      <w:marTop w:val="0"/>
      <w:marBottom w:val="0"/>
      <w:divBdr>
        <w:top w:val="none" w:sz="0" w:space="0" w:color="auto"/>
        <w:left w:val="none" w:sz="0" w:space="0" w:color="auto"/>
        <w:bottom w:val="none" w:sz="0" w:space="0" w:color="auto"/>
        <w:right w:val="none" w:sz="0" w:space="0" w:color="auto"/>
      </w:divBdr>
    </w:div>
    <w:div w:id="78260438">
      <w:bodyDiv w:val="1"/>
      <w:marLeft w:val="0"/>
      <w:marRight w:val="0"/>
      <w:marTop w:val="0"/>
      <w:marBottom w:val="0"/>
      <w:divBdr>
        <w:top w:val="none" w:sz="0" w:space="0" w:color="auto"/>
        <w:left w:val="none" w:sz="0" w:space="0" w:color="auto"/>
        <w:bottom w:val="none" w:sz="0" w:space="0" w:color="auto"/>
        <w:right w:val="none" w:sz="0" w:space="0" w:color="auto"/>
      </w:divBdr>
    </w:div>
    <w:div w:id="78451424">
      <w:bodyDiv w:val="1"/>
      <w:marLeft w:val="0"/>
      <w:marRight w:val="0"/>
      <w:marTop w:val="0"/>
      <w:marBottom w:val="0"/>
      <w:divBdr>
        <w:top w:val="none" w:sz="0" w:space="0" w:color="auto"/>
        <w:left w:val="none" w:sz="0" w:space="0" w:color="auto"/>
        <w:bottom w:val="none" w:sz="0" w:space="0" w:color="auto"/>
        <w:right w:val="none" w:sz="0" w:space="0" w:color="auto"/>
      </w:divBdr>
    </w:div>
    <w:div w:id="78602055">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260715">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2293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79835476">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1610727">
      <w:bodyDiv w:val="1"/>
      <w:marLeft w:val="0"/>
      <w:marRight w:val="0"/>
      <w:marTop w:val="0"/>
      <w:marBottom w:val="0"/>
      <w:divBdr>
        <w:top w:val="none" w:sz="0" w:space="0" w:color="auto"/>
        <w:left w:val="none" w:sz="0" w:space="0" w:color="auto"/>
        <w:bottom w:val="none" w:sz="0" w:space="0" w:color="auto"/>
        <w:right w:val="none" w:sz="0" w:space="0" w:color="auto"/>
      </w:divBdr>
    </w:div>
    <w:div w:id="82142558">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651988">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2802491">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3457876">
      <w:bodyDiv w:val="1"/>
      <w:marLeft w:val="0"/>
      <w:marRight w:val="0"/>
      <w:marTop w:val="0"/>
      <w:marBottom w:val="0"/>
      <w:divBdr>
        <w:top w:val="none" w:sz="0" w:space="0" w:color="auto"/>
        <w:left w:val="none" w:sz="0" w:space="0" w:color="auto"/>
        <w:bottom w:val="none" w:sz="0" w:space="0" w:color="auto"/>
        <w:right w:val="none" w:sz="0" w:space="0" w:color="auto"/>
      </w:divBdr>
    </w:div>
    <w:div w:id="83695087">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57164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195388">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8817580">
      <w:bodyDiv w:val="1"/>
      <w:marLeft w:val="0"/>
      <w:marRight w:val="0"/>
      <w:marTop w:val="0"/>
      <w:marBottom w:val="0"/>
      <w:divBdr>
        <w:top w:val="none" w:sz="0" w:space="0" w:color="auto"/>
        <w:left w:val="none" w:sz="0" w:space="0" w:color="auto"/>
        <w:bottom w:val="none" w:sz="0" w:space="0" w:color="auto"/>
        <w:right w:val="none" w:sz="0" w:space="0" w:color="auto"/>
      </w:divBdr>
    </w:div>
    <w:div w:id="88894468">
      <w:bodyDiv w:val="1"/>
      <w:marLeft w:val="0"/>
      <w:marRight w:val="0"/>
      <w:marTop w:val="0"/>
      <w:marBottom w:val="0"/>
      <w:divBdr>
        <w:top w:val="none" w:sz="0" w:space="0" w:color="auto"/>
        <w:left w:val="none" w:sz="0" w:space="0" w:color="auto"/>
        <w:bottom w:val="none" w:sz="0" w:space="0" w:color="auto"/>
        <w:right w:val="none" w:sz="0" w:space="0" w:color="auto"/>
      </w:divBdr>
    </w:div>
    <w:div w:id="89199877">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476992">
      <w:bodyDiv w:val="1"/>
      <w:marLeft w:val="0"/>
      <w:marRight w:val="0"/>
      <w:marTop w:val="0"/>
      <w:marBottom w:val="0"/>
      <w:divBdr>
        <w:top w:val="none" w:sz="0" w:space="0" w:color="auto"/>
        <w:left w:val="none" w:sz="0" w:space="0" w:color="auto"/>
        <w:bottom w:val="none" w:sz="0" w:space="0" w:color="auto"/>
        <w:right w:val="none" w:sz="0" w:space="0" w:color="auto"/>
      </w:divBdr>
    </w:div>
    <w:div w:id="89589522">
      <w:bodyDiv w:val="1"/>
      <w:marLeft w:val="0"/>
      <w:marRight w:val="0"/>
      <w:marTop w:val="0"/>
      <w:marBottom w:val="0"/>
      <w:divBdr>
        <w:top w:val="none" w:sz="0" w:space="0" w:color="auto"/>
        <w:left w:val="none" w:sz="0" w:space="0" w:color="auto"/>
        <w:bottom w:val="none" w:sz="0" w:space="0" w:color="auto"/>
        <w:right w:val="none" w:sz="0" w:space="0" w:color="auto"/>
      </w:divBdr>
    </w:div>
    <w:div w:id="89664287">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398649">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0859709">
      <w:bodyDiv w:val="1"/>
      <w:marLeft w:val="0"/>
      <w:marRight w:val="0"/>
      <w:marTop w:val="0"/>
      <w:marBottom w:val="0"/>
      <w:divBdr>
        <w:top w:val="none" w:sz="0" w:space="0" w:color="auto"/>
        <w:left w:val="none" w:sz="0" w:space="0" w:color="auto"/>
        <w:bottom w:val="none" w:sz="0" w:space="0" w:color="auto"/>
        <w:right w:val="none" w:sz="0" w:space="0" w:color="auto"/>
      </w:divBdr>
    </w:div>
    <w:div w:id="91170040">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362494">
      <w:bodyDiv w:val="1"/>
      <w:marLeft w:val="0"/>
      <w:marRight w:val="0"/>
      <w:marTop w:val="0"/>
      <w:marBottom w:val="0"/>
      <w:divBdr>
        <w:top w:val="none" w:sz="0" w:space="0" w:color="auto"/>
        <w:left w:val="none" w:sz="0" w:space="0" w:color="auto"/>
        <w:bottom w:val="none" w:sz="0" w:space="0" w:color="auto"/>
        <w:right w:val="none" w:sz="0" w:space="0" w:color="auto"/>
      </w:divBdr>
    </w:div>
    <w:div w:id="92602697">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867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4521316">
      <w:bodyDiv w:val="1"/>
      <w:marLeft w:val="0"/>
      <w:marRight w:val="0"/>
      <w:marTop w:val="0"/>
      <w:marBottom w:val="0"/>
      <w:divBdr>
        <w:top w:val="none" w:sz="0" w:space="0" w:color="auto"/>
        <w:left w:val="none" w:sz="0" w:space="0" w:color="auto"/>
        <w:bottom w:val="none" w:sz="0" w:space="0" w:color="auto"/>
        <w:right w:val="none" w:sz="0" w:space="0" w:color="auto"/>
      </w:divBdr>
    </w:div>
    <w:div w:id="94792468">
      <w:bodyDiv w:val="1"/>
      <w:marLeft w:val="0"/>
      <w:marRight w:val="0"/>
      <w:marTop w:val="0"/>
      <w:marBottom w:val="0"/>
      <w:divBdr>
        <w:top w:val="none" w:sz="0" w:space="0" w:color="auto"/>
        <w:left w:val="none" w:sz="0" w:space="0" w:color="auto"/>
        <w:bottom w:val="none" w:sz="0" w:space="0" w:color="auto"/>
        <w:right w:val="none" w:sz="0" w:space="0" w:color="auto"/>
      </w:divBdr>
    </w:div>
    <w:div w:id="95251381">
      <w:bodyDiv w:val="1"/>
      <w:marLeft w:val="0"/>
      <w:marRight w:val="0"/>
      <w:marTop w:val="0"/>
      <w:marBottom w:val="0"/>
      <w:divBdr>
        <w:top w:val="none" w:sz="0" w:space="0" w:color="auto"/>
        <w:left w:val="none" w:sz="0" w:space="0" w:color="auto"/>
        <w:bottom w:val="none" w:sz="0" w:space="0" w:color="auto"/>
        <w:right w:val="none" w:sz="0" w:space="0" w:color="auto"/>
      </w:divBdr>
    </w:div>
    <w:div w:id="96147647">
      <w:bodyDiv w:val="1"/>
      <w:marLeft w:val="0"/>
      <w:marRight w:val="0"/>
      <w:marTop w:val="0"/>
      <w:marBottom w:val="0"/>
      <w:divBdr>
        <w:top w:val="none" w:sz="0" w:space="0" w:color="auto"/>
        <w:left w:val="none" w:sz="0" w:space="0" w:color="auto"/>
        <w:bottom w:val="none" w:sz="0" w:space="0" w:color="auto"/>
        <w:right w:val="none" w:sz="0" w:space="0" w:color="auto"/>
      </w:divBdr>
    </w:div>
    <w:div w:id="96295183">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530410">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646087">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836356">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57400">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001224">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307945">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128227">
      <w:bodyDiv w:val="1"/>
      <w:marLeft w:val="0"/>
      <w:marRight w:val="0"/>
      <w:marTop w:val="0"/>
      <w:marBottom w:val="0"/>
      <w:divBdr>
        <w:top w:val="none" w:sz="0" w:space="0" w:color="auto"/>
        <w:left w:val="none" w:sz="0" w:space="0" w:color="auto"/>
        <w:bottom w:val="none" w:sz="0" w:space="0" w:color="auto"/>
        <w:right w:val="none" w:sz="0" w:space="0" w:color="auto"/>
      </w:divBdr>
    </w:div>
    <w:div w:id="105467866">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5855524">
      <w:bodyDiv w:val="1"/>
      <w:marLeft w:val="0"/>
      <w:marRight w:val="0"/>
      <w:marTop w:val="0"/>
      <w:marBottom w:val="0"/>
      <w:divBdr>
        <w:top w:val="none" w:sz="0" w:space="0" w:color="auto"/>
        <w:left w:val="none" w:sz="0" w:space="0" w:color="auto"/>
        <w:bottom w:val="none" w:sz="0" w:space="0" w:color="auto"/>
        <w:right w:val="none" w:sz="0" w:space="0" w:color="auto"/>
      </w:divBdr>
    </w:div>
    <w:div w:id="106432858">
      <w:bodyDiv w:val="1"/>
      <w:marLeft w:val="0"/>
      <w:marRight w:val="0"/>
      <w:marTop w:val="0"/>
      <w:marBottom w:val="0"/>
      <w:divBdr>
        <w:top w:val="none" w:sz="0" w:space="0" w:color="auto"/>
        <w:left w:val="none" w:sz="0" w:space="0" w:color="auto"/>
        <w:bottom w:val="none" w:sz="0" w:space="0" w:color="auto"/>
        <w:right w:val="none" w:sz="0" w:space="0" w:color="auto"/>
      </w:divBdr>
    </w:div>
    <w:div w:id="106825368">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7436521">
      <w:bodyDiv w:val="1"/>
      <w:marLeft w:val="0"/>
      <w:marRight w:val="0"/>
      <w:marTop w:val="0"/>
      <w:marBottom w:val="0"/>
      <w:divBdr>
        <w:top w:val="none" w:sz="0" w:space="0" w:color="auto"/>
        <w:left w:val="none" w:sz="0" w:space="0" w:color="auto"/>
        <w:bottom w:val="none" w:sz="0" w:space="0" w:color="auto"/>
        <w:right w:val="none" w:sz="0" w:space="0" w:color="auto"/>
      </w:divBdr>
    </w:div>
    <w:div w:id="108206414">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204021">
      <w:bodyDiv w:val="1"/>
      <w:marLeft w:val="0"/>
      <w:marRight w:val="0"/>
      <w:marTop w:val="0"/>
      <w:marBottom w:val="0"/>
      <w:divBdr>
        <w:top w:val="none" w:sz="0" w:space="0" w:color="auto"/>
        <w:left w:val="none" w:sz="0" w:space="0" w:color="auto"/>
        <w:bottom w:val="none" w:sz="0" w:space="0" w:color="auto"/>
        <w:right w:val="none" w:sz="0" w:space="0" w:color="auto"/>
      </w:divBdr>
    </w:div>
    <w:div w:id="109276822">
      <w:bodyDiv w:val="1"/>
      <w:marLeft w:val="0"/>
      <w:marRight w:val="0"/>
      <w:marTop w:val="0"/>
      <w:marBottom w:val="0"/>
      <w:divBdr>
        <w:top w:val="none" w:sz="0" w:space="0" w:color="auto"/>
        <w:left w:val="none" w:sz="0" w:space="0" w:color="auto"/>
        <w:bottom w:val="none" w:sz="0" w:space="0" w:color="auto"/>
        <w:right w:val="none" w:sz="0" w:space="0" w:color="auto"/>
      </w:divBdr>
    </w:div>
    <w:div w:id="109663045">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4768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251640">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172538">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1628935">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3863610">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568093">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839424">
      <w:bodyDiv w:val="1"/>
      <w:marLeft w:val="0"/>
      <w:marRight w:val="0"/>
      <w:marTop w:val="0"/>
      <w:marBottom w:val="0"/>
      <w:divBdr>
        <w:top w:val="none" w:sz="0" w:space="0" w:color="auto"/>
        <w:left w:val="none" w:sz="0" w:space="0" w:color="auto"/>
        <w:bottom w:val="none" w:sz="0" w:space="0" w:color="auto"/>
        <w:right w:val="none" w:sz="0" w:space="0" w:color="auto"/>
      </w:divBdr>
    </w:div>
    <w:div w:id="11490693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4953494">
      <w:bodyDiv w:val="1"/>
      <w:marLeft w:val="0"/>
      <w:marRight w:val="0"/>
      <w:marTop w:val="0"/>
      <w:marBottom w:val="0"/>
      <w:divBdr>
        <w:top w:val="none" w:sz="0" w:space="0" w:color="auto"/>
        <w:left w:val="none" w:sz="0" w:space="0" w:color="auto"/>
        <w:bottom w:val="none" w:sz="0" w:space="0" w:color="auto"/>
        <w:right w:val="none" w:sz="0" w:space="0" w:color="auto"/>
      </w:divBdr>
    </w:div>
    <w:div w:id="11530123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7532756">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691786">
      <w:bodyDiv w:val="1"/>
      <w:marLeft w:val="0"/>
      <w:marRight w:val="0"/>
      <w:marTop w:val="0"/>
      <w:marBottom w:val="0"/>
      <w:divBdr>
        <w:top w:val="none" w:sz="0" w:space="0" w:color="auto"/>
        <w:left w:val="none" w:sz="0" w:space="0" w:color="auto"/>
        <w:bottom w:val="none" w:sz="0" w:space="0" w:color="auto"/>
        <w:right w:val="none" w:sz="0" w:space="0" w:color="auto"/>
      </w:divBdr>
    </w:div>
    <w:div w:id="118764338">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19418836">
      <w:bodyDiv w:val="1"/>
      <w:marLeft w:val="0"/>
      <w:marRight w:val="0"/>
      <w:marTop w:val="0"/>
      <w:marBottom w:val="0"/>
      <w:divBdr>
        <w:top w:val="none" w:sz="0" w:space="0" w:color="auto"/>
        <w:left w:val="none" w:sz="0" w:space="0" w:color="auto"/>
        <w:bottom w:val="none" w:sz="0" w:space="0" w:color="auto"/>
        <w:right w:val="none" w:sz="0" w:space="0" w:color="auto"/>
      </w:divBdr>
    </w:div>
    <w:div w:id="119493549">
      <w:bodyDiv w:val="1"/>
      <w:marLeft w:val="0"/>
      <w:marRight w:val="0"/>
      <w:marTop w:val="0"/>
      <w:marBottom w:val="0"/>
      <w:divBdr>
        <w:top w:val="none" w:sz="0" w:space="0" w:color="auto"/>
        <w:left w:val="none" w:sz="0" w:space="0" w:color="auto"/>
        <w:bottom w:val="none" w:sz="0" w:space="0" w:color="auto"/>
        <w:right w:val="none" w:sz="0" w:space="0" w:color="auto"/>
      </w:divBdr>
    </w:div>
    <w:div w:id="119763466">
      <w:bodyDiv w:val="1"/>
      <w:marLeft w:val="0"/>
      <w:marRight w:val="0"/>
      <w:marTop w:val="0"/>
      <w:marBottom w:val="0"/>
      <w:divBdr>
        <w:top w:val="none" w:sz="0" w:space="0" w:color="auto"/>
        <w:left w:val="none" w:sz="0" w:space="0" w:color="auto"/>
        <w:bottom w:val="none" w:sz="0" w:space="0" w:color="auto"/>
        <w:right w:val="none" w:sz="0" w:space="0" w:color="auto"/>
      </w:divBdr>
    </w:div>
    <w:div w:id="120077371">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0467159">
      <w:bodyDiv w:val="1"/>
      <w:marLeft w:val="0"/>
      <w:marRight w:val="0"/>
      <w:marTop w:val="0"/>
      <w:marBottom w:val="0"/>
      <w:divBdr>
        <w:top w:val="none" w:sz="0" w:space="0" w:color="auto"/>
        <w:left w:val="none" w:sz="0" w:space="0" w:color="auto"/>
        <w:bottom w:val="none" w:sz="0" w:space="0" w:color="auto"/>
        <w:right w:val="none" w:sz="0" w:space="0" w:color="auto"/>
      </w:divBdr>
    </w:div>
    <w:div w:id="121198750">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042030">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199105">
      <w:bodyDiv w:val="1"/>
      <w:marLeft w:val="0"/>
      <w:marRight w:val="0"/>
      <w:marTop w:val="0"/>
      <w:marBottom w:val="0"/>
      <w:divBdr>
        <w:top w:val="none" w:sz="0" w:space="0" w:color="auto"/>
        <w:left w:val="none" w:sz="0" w:space="0" w:color="auto"/>
        <w:bottom w:val="none" w:sz="0" w:space="0" w:color="auto"/>
        <w:right w:val="none" w:sz="0" w:space="0" w:color="auto"/>
      </w:divBdr>
    </w:div>
    <w:div w:id="124666464">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072044811">
          <w:marLeft w:val="547"/>
          <w:marRight w:val="0"/>
          <w:marTop w:val="120"/>
          <w:marBottom w:val="0"/>
          <w:divBdr>
            <w:top w:val="none" w:sz="0" w:space="0" w:color="auto"/>
            <w:left w:val="none" w:sz="0" w:space="0" w:color="auto"/>
            <w:bottom w:val="none" w:sz="0" w:space="0" w:color="auto"/>
            <w:right w:val="none" w:sz="0" w:space="0" w:color="auto"/>
          </w:divBdr>
        </w:div>
        <w:div w:id="1698432239">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048634">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316165">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12511">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8254575">
      <w:bodyDiv w:val="1"/>
      <w:marLeft w:val="0"/>
      <w:marRight w:val="0"/>
      <w:marTop w:val="0"/>
      <w:marBottom w:val="0"/>
      <w:divBdr>
        <w:top w:val="none" w:sz="0" w:space="0" w:color="auto"/>
        <w:left w:val="none" w:sz="0" w:space="0" w:color="auto"/>
        <w:bottom w:val="none" w:sz="0" w:space="0" w:color="auto"/>
        <w:right w:val="none" w:sz="0" w:space="0" w:color="auto"/>
      </w:divBdr>
    </w:div>
    <w:div w:id="128786659">
      <w:bodyDiv w:val="1"/>
      <w:marLeft w:val="0"/>
      <w:marRight w:val="0"/>
      <w:marTop w:val="0"/>
      <w:marBottom w:val="0"/>
      <w:divBdr>
        <w:top w:val="none" w:sz="0" w:space="0" w:color="auto"/>
        <w:left w:val="none" w:sz="0" w:space="0" w:color="auto"/>
        <w:bottom w:val="none" w:sz="0" w:space="0" w:color="auto"/>
        <w:right w:val="none" w:sz="0" w:space="0" w:color="auto"/>
      </w:divBdr>
    </w:div>
    <w:div w:id="129171846">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0834356">
      <w:bodyDiv w:val="1"/>
      <w:marLeft w:val="0"/>
      <w:marRight w:val="0"/>
      <w:marTop w:val="0"/>
      <w:marBottom w:val="0"/>
      <w:divBdr>
        <w:top w:val="none" w:sz="0" w:space="0" w:color="auto"/>
        <w:left w:val="none" w:sz="0" w:space="0" w:color="auto"/>
        <w:bottom w:val="none" w:sz="0" w:space="0" w:color="auto"/>
        <w:right w:val="none" w:sz="0" w:space="0" w:color="auto"/>
      </w:divBdr>
    </w:div>
    <w:div w:id="131099604">
      <w:bodyDiv w:val="1"/>
      <w:marLeft w:val="0"/>
      <w:marRight w:val="0"/>
      <w:marTop w:val="0"/>
      <w:marBottom w:val="0"/>
      <w:divBdr>
        <w:top w:val="none" w:sz="0" w:space="0" w:color="auto"/>
        <w:left w:val="none" w:sz="0" w:space="0" w:color="auto"/>
        <w:bottom w:val="none" w:sz="0" w:space="0" w:color="auto"/>
        <w:right w:val="none" w:sz="0" w:space="0" w:color="auto"/>
      </w:divBdr>
    </w:div>
    <w:div w:id="131137820">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480779">
      <w:bodyDiv w:val="1"/>
      <w:marLeft w:val="0"/>
      <w:marRight w:val="0"/>
      <w:marTop w:val="0"/>
      <w:marBottom w:val="0"/>
      <w:divBdr>
        <w:top w:val="none" w:sz="0" w:space="0" w:color="auto"/>
        <w:left w:val="none" w:sz="0" w:space="0" w:color="auto"/>
        <w:bottom w:val="none" w:sz="0" w:space="0" w:color="auto"/>
        <w:right w:val="none" w:sz="0" w:space="0" w:color="auto"/>
      </w:divBdr>
    </w:div>
    <w:div w:id="131871022">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395879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4569688">
      <w:bodyDiv w:val="1"/>
      <w:marLeft w:val="0"/>
      <w:marRight w:val="0"/>
      <w:marTop w:val="0"/>
      <w:marBottom w:val="0"/>
      <w:divBdr>
        <w:top w:val="none" w:sz="0" w:space="0" w:color="auto"/>
        <w:left w:val="none" w:sz="0" w:space="0" w:color="auto"/>
        <w:bottom w:val="none" w:sz="0" w:space="0" w:color="auto"/>
        <w:right w:val="none" w:sz="0" w:space="0" w:color="auto"/>
      </w:divBdr>
    </w:div>
    <w:div w:id="13515124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307991">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380">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512141">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1704719">
      <w:bodyDiv w:val="1"/>
      <w:marLeft w:val="0"/>
      <w:marRight w:val="0"/>
      <w:marTop w:val="0"/>
      <w:marBottom w:val="0"/>
      <w:divBdr>
        <w:top w:val="none" w:sz="0" w:space="0" w:color="auto"/>
        <w:left w:val="none" w:sz="0" w:space="0" w:color="auto"/>
        <w:bottom w:val="none" w:sz="0" w:space="0" w:color="auto"/>
        <w:right w:val="none" w:sz="0" w:space="0" w:color="auto"/>
      </w:divBdr>
    </w:div>
    <w:div w:id="14177181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275596">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620256">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3741677">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4973606">
      <w:bodyDiv w:val="1"/>
      <w:marLeft w:val="0"/>
      <w:marRight w:val="0"/>
      <w:marTop w:val="0"/>
      <w:marBottom w:val="0"/>
      <w:divBdr>
        <w:top w:val="none" w:sz="0" w:space="0" w:color="auto"/>
        <w:left w:val="none" w:sz="0" w:space="0" w:color="auto"/>
        <w:bottom w:val="none" w:sz="0" w:space="0" w:color="auto"/>
        <w:right w:val="none" w:sz="0" w:space="0" w:color="auto"/>
      </w:divBdr>
    </w:div>
    <w:div w:id="145244120">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5779475">
      <w:bodyDiv w:val="1"/>
      <w:marLeft w:val="0"/>
      <w:marRight w:val="0"/>
      <w:marTop w:val="0"/>
      <w:marBottom w:val="0"/>
      <w:divBdr>
        <w:top w:val="none" w:sz="0" w:space="0" w:color="auto"/>
        <w:left w:val="none" w:sz="0" w:space="0" w:color="auto"/>
        <w:bottom w:val="none" w:sz="0" w:space="0" w:color="auto"/>
        <w:right w:val="none" w:sz="0" w:space="0" w:color="auto"/>
      </w:divBdr>
    </w:div>
    <w:div w:id="145822946">
      <w:bodyDiv w:val="1"/>
      <w:marLeft w:val="0"/>
      <w:marRight w:val="0"/>
      <w:marTop w:val="0"/>
      <w:marBottom w:val="0"/>
      <w:divBdr>
        <w:top w:val="none" w:sz="0" w:space="0" w:color="auto"/>
        <w:left w:val="none" w:sz="0" w:space="0" w:color="auto"/>
        <w:bottom w:val="none" w:sz="0" w:space="0" w:color="auto"/>
        <w:right w:val="none" w:sz="0" w:space="0" w:color="auto"/>
      </w:divBdr>
    </w:div>
    <w:div w:id="145825802">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675158">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7599291">
      <w:bodyDiv w:val="1"/>
      <w:marLeft w:val="0"/>
      <w:marRight w:val="0"/>
      <w:marTop w:val="0"/>
      <w:marBottom w:val="0"/>
      <w:divBdr>
        <w:top w:val="none" w:sz="0" w:space="0" w:color="auto"/>
        <w:left w:val="none" w:sz="0" w:space="0" w:color="auto"/>
        <w:bottom w:val="none" w:sz="0" w:space="0" w:color="auto"/>
        <w:right w:val="none" w:sz="0" w:space="0" w:color="auto"/>
      </w:divBdr>
    </w:div>
    <w:div w:id="147671731">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710636">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293748">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021366">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411376">
      <w:bodyDiv w:val="1"/>
      <w:marLeft w:val="0"/>
      <w:marRight w:val="0"/>
      <w:marTop w:val="0"/>
      <w:marBottom w:val="0"/>
      <w:divBdr>
        <w:top w:val="none" w:sz="0" w:space="0" w:color="auto"/>
        <w:left w:val="none" w:sz="0" w:space="0" w:color="auto"/>
        <w:bottom w:val="none" w:sz="0" w:space="0" w:color="auto"/>
        <w:right w:val="none" w:sz="0" w:space="0" w:color="auto"/>
      </w:divBdr>
    </w:div>
    <w:div w:id="151873530">
      <w:bodyDiv w:val="1"/>
      <w:marLeft w:val="0"/>
      <w:marRight w:val="0"/>
      <w:marTop w:val="0"/>
      <w:marBottom w:val="0"/>
      <w:divBdr>
        <w:top w:val="none" w:sz="0" w:space="0" w:color="auto"/>
        <w:left w:val="none" w:sz="0" w:space="0" w:color="auto"/>
        <w:bottom w:val="none" w:sz="0" w:space="0" w:color="auto"/>
        <w:right w:val="none" w:sz="0" w:space="0" w:color="auto"/>
      </w:divBdr>
    </w:div>
    <w:div w:id="151914330">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2113931">
      <w:bodyDiv w:val="1"/>
      <w:marLeft w:val="0"/>
      <w:marRight w:val="0"/>
      <w:marTop w:val="0"/>
      <w:marBottom w:val="0"/>
      <w:divBdr>
        <w:top w:val="none" w:sz="0" w:space="0" w:color="auto"/>
        <w:left w:val="none" w:sz="0" w:space="0" w:color="auto"/>
        <w:bottom w:val="none" w:sz="0" w:space="0" w:color="auto"/>
        <w:right w:val="none" w:sz="0" w:space="0" w:color="auto"/>
      </w:divBdr>
    </w:div>
    <w:div w:id="152916689">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270891">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11673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6701098">
      <w:bodyDiv w:val="1"/>
      <w:marLeft w:val="0"/>
      <w:marRight w:val="0"/>
      <w:marTop w:val="0"/>
      <w:marBottom w:val="0"/>
      <w:divBdr>
        <w:top w:val="none" w:sz="0" w:space="0" w:color="auto"/>
        <w:left w:val="none" w:sz="0" w:space="0" w:color="auto"/>
        <w:bottom w:val="none" w:sz="0" w:space="0" w:color="auto"/>
        <w:right w:val="none" w:sz="0" w:space="0" w:color="auto"/>
      </w:divBdr>
    </w:div>
    <w:div w:id="156961798">
      <w:bodyDiv w:val="1"/>
      <w:marLeft w:val="0"/>
      <w:marRight w:val="0"/>
      <w:marTop w:val="0"/>
      <w:marBottom w:val="0"/>
      <w:divBdr>
        <w:top w:val="none" w:sz="0" w:space="0" w:color="auto"/>
        <w:left w:val="none" w:sz="0" w:space="0" w:color="auto"/>
        <w:bottom w:val="none" w:sz="0" w:space="0" w:color="auto"/>
        <w:right w:val="none" w:sz="0" w:space="0" w:color="auto"/>
      </w:divBdr>
    </w:div>
    <w:div w:id="157158147">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7889995">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59850776">
      <w:bodyDiv w:val="1"/>
      <w:marLeft w:val="0"/>
      <w:marRight w:val="0"/>
      <w:marTop w:val="0"/>
      <w:marBottom w:val="0"/>
      <w:divBdr>
        <w:top w:val="none" w:sz="0" w:space="0" w:color="auto"/>
        <w:left w:val="none" w:sz="0" w:space="0" w:color="auto"/>
        <w:bottom w:val="none" w:sz="0" w:space="0" w:color="auto"/>
        <w:right w:val="none" w:sz="0" w:space="0" w:color="auto"/>
      </w:divBdr>
    </w:div>
    <w:div w:id="159976778">
      <w:bodyDiv w:val="1"/>
      <w:marLeft w:val="0"/>
      <w:marRight w:val="0"/>
      <w:marTop w:val="0"/>
      <w:marBottom w:val="0"/>
      <w:divBdr>
        <w:top w:val="none" w:sz="0" w:space="0" w:color="auto"/>
        <w:left w:val="none" w:sz="0" w:space="0" w:color="auto"/>
        <w:bottom w:val="none" w:sz="0" w:space="0" w:color="auto"/>
        <w:right w:val="none" w:sz="0" w:space="0" w:color="auto"/>
      </w:divBdr>
    </w:div>
    <w:div w:id="161237896">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1971215">
      <w:bodyDiv w:val="1"/>
      <w:marLeft w:val="0"/>
      <w:marRight w:val="0"/>
      <w:marTop w:val="0"/>
      <w:marBottom w:val="0"/>
      <w:divBdr>
        <w:top w:val="none" w:sz="0" w:space="0" w:color="auto"/>
        <w:left w:val="none" w:sz="0" w:space="0" w:color="auto"/>
        <w:bottom w:val="none" w:sz="0" w:space="0" w:color="auto"/>
        <w:right w:val="none" w:sz="0" w:space="0" w:color="auto"/>
      </w:divBdr>
    </w:div>
    <w:div w:id="162092439">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2472256">
      <w:bodyDiv w:val="1"/>
      <w:marLeft w:val="0"/>
      <w:marRight w:val="0"/>
      <w:marTop w:val="0"/>
      <w:marBottom w:val="0"/>
      <w:divBdr>
        <w:top w:val="none" w:sz="0" w:space="0" w:color="auto"/>
        <w:left w:val="none" w:sz="0" w:space="0" w:color="auto"/>
        <w:bottom w:val="none" w:sz="0" w:space="0" w:color="auto"/>
        <w:right w:val="none" w:sz="0" w:space="0" w:color="auto"/>
      </w:divBdr>
    </w:div>
    <w:div w:id="162865365">
      <w:bodyDiv w:val="1"/>
      <w:marLeft w:val="0"/>
      <w:marRight w:val="0"/>
      <w:marTop w:val="0"/>
      <w:marBottom w:val="0"/>
      <w:divBdr>
        <w:top w:val="none" w:sz="0" w:space="0" w:color="auto"/>
        <w:left w:val="none" w:sz="0" w:space="0" w:color="auto"/>
        <w:bottom w:val="none" w:sz="0" w:space="0" w:color="auto"/>
        <w:right w:val="none" w:sz="0" w:space="0" w:color="auto"/>
      </w:divBdr>
    </w:div>
    <w:div w:id="162866747">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4520940">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754379">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289043">
      <w:bodyDiv w:val="1"/>
      <w:marLeft w:val="0"/>
      <w:marRight w:val="0"/>
      <w:marTop w:val="0"/>
      <w:marBottom w:val="0"/>
      <w:divBdr>
        <w:top w:val="none" w:sz="0" w:space="0" w:color="auto"/>
        <w:left w:val="none" w:sz="0" w:space="0" w:color="auto"/>
        <w:bottom w:val="none" w:sz="0" w:space="0" w:color="auto"/>
        <w:right w:val="none" w:sz="0" w:space="0" w:color="auto"/>
      </w:divBdr>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12578">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242">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1604939">
      <w:bodyDiv w:val="1"/>
      <w:marLeft w:val="0"/>
      <w:marRight w:val="0"/>
      <w:marTop w:val="0"/>
      <w:marBottom w:val="0"/>
      <w:divBdr>
        <w:top w:val="none" w:sz="0" w:space="0" w:color="auto"/>
        <w:left w:val="none" w:sz="0" w:space="0" w:color="auto"/>
        <w:bottom w:val="none" w:sz="0" w:space="0" w:color="auto"/>
        <w:right w:val="none" w:sz="0" w:space="0" w:color="auto"/>
      </w:divBdr>
    </w:div>
    <w:div w:id="171846455">
      <w:bodyDiv w:val="1"/>
      <w:marLeft w:val="0"/>
      <w:marRight w:val="0"/>
      <w:marTop w:val="0"/>
      <w:marBottom w:val="0"/>
      <w:divBdr>
        <w:top w:val="none" w:sz="0" w:space="0" w:color="auto"/>
        <w:left w:val="none" w:sz="0" w:space="0" w:color="auto"/>
        <w:bottom w:val="none" w:sz="0" w:space="0" w:color="auto"/>
        <w:right w:val="none" w:sz="0" w:space="0" w:color="auto"/>
      </w:divBdr>
    </w:div>
    <w:div w:id="171923260">
      <w:bodyDiv w:val="1"/>
      <w:marLeft w:val="0"/>
      <w:marRight w:val="0"/>
      <w:marTop w:val="0"/>
      <w:marBottom w:val="0"/>
      <w:divBdr>
        <w:top w:val="none" w:sz="0" w:space="0" w:color="auto"/>
        <w:left w:val="none" w:sz="0" w:space="0" w:color="auto"/>
        <w:bottom w:val="none" w:sz="0" w:space="0" w:color="auto"/>
        <w:right w:val="none" w:sz="0" w:space="0" w:color="auto"/>
      </w:divBdr>
    </w:div>
    <w:div w:id="172036424">
      <w:bodyDiv w:val="1"/>
      <w:marLeft w:val="0"/>
      <w:marRight w:val="0"/>
      <w:marTop w:val="0"/>
      <w:marBottom w:val="0"/>
      <w:divBdr>
        <w:top w:val="none" w:sz="0" w:space="0" w:color="auto"/>
        <w:left w:val="none" w:sz="0" w:space="0" w:color="auto"/>
        <w:bottom w:val="none" w:sz="0" w:space="0" w:color="auto"/>
        <w:right w:val="none" w:sz="0" w:space="0" w:color="auto"/>
      </w:divBdr>
    </w:div>
    <w:div w:id="172303179">
      <w:bodyDiv w:val="1"/>
      <w:marLeft w:val="0"/>
      <w:marRight w:val="0"/>
      <w:marTop w:val="0"/>
      <w:marBottom w:val="0"/>
      <w:divBdr>
        <w:top w:val="none" w:sz="0" w:space="0" w:color="auto"/>
        <w:left w:val="none" w:sz="0" w:space="0" w:color="auto"/>
        <w:bottom w:val="none" w:sz="0" w:space="0" w:color="auto"/>
        <w:right w:val="none" w:sz="0" w:space="0" w:color="auto"/>
      </w:divBdr>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151557">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467184">
      <w:bodyDiv w:val="1"/>
      <w:marLeft w:val="0"/>
      <w:marRight w:val="0"/>
      <w:marTop w:val="0"/>
      <w:marBottom w:val="0"/>
      <w:divBdr>
        <w:top w:val="none" w:sz="0" w:space="0" w:color="auto"/>
        <w:left w:val="none" w:sz="0" w:space="0" w:color="auto"/>
        <w:bottom w:val="none" w:sz="0" w:space="0" w:color="auto"/>
        <w:right w:val="none" w:sz="0" w:space="0" w:color="auto"/>
      </w:divBdr>
    </w:div>
    <w:div w:id="175537438">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737960">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11765">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395435">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78932812">
      <w:bodyDiv w:val="1"/>
      <w:marLeft w:val="0"/>
      <w:marRight w:val="0"/>
      <w:marTop w:val="0"/>
      <w:marBottom w:val="0"/>
      <w:divBdr>
        <w:top w:val="none" w:sz="0" w:space="0" w:color="auto"/>
        <w:left w:val="none" w:sz="0" w:space="0" w:color="auto"/>
        <w:bottom w:val="none" w:sz="0" w:space="0" w:color="auto"/>
        <w:right w:val="none" w:sz="0" w:space="0" w:color="auto"/>
      </w:divBdr>
    </w:div>
    <w:div w:id="179584022">
      <w:bodyDiv w:val="1"/>
      <w:marLeft w:val="0"/>
      <w:marRight w:val="0"/>
      <w:marTop w:val="0"/>
      <w:marBottom w:val="0"/>
      <w:divBdr>
        <w:top w:val="none" w:sz="0" w:space="0" w:color="auto"/>
        <w:left w:val="none" w:sz="0" w:space="0" w:color="auto"/>
        <w:bottom w:val="none" w:sz="0" w:space="0" w:color="auto"/>
        <w:right w:val="none" w:sz="0" w:space="0" w:color="auto"/>
      </w:divBdr>
    </w:div>
    <w:div w:id="180435379">
      <w:bodyDiv w:val="1"/>
      <w:marLeft w:val="0"/>
      <w:marRight w:val="0"/>
      <w:marTop w:val="0"/>
      <w:marBottom w:val="0"/>
      <w:divBdr>
        <w:top w:val="none" w:sz="0" w:space="0" w:color="auto"/>
        <w:left w:val="none" w:sz="0" w:space="0" w:color="auto"/>
        <w:bottom w:val="none" w:sz="0" w:space="0" w:color="auto"/>
        <w:right w:val="none" w:sz="0" w:space="0" w:color="auto"/>
      </w:divBdr>
    </w:div>
    <w:div w:id="180515563">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214386">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2787598">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3401684">
      <w:bodyDiv w:val="1"/>
      <w:marLeft w:val="0"/>
      <w:marRight w:val="0"/>
      <w:marTop w:val="0"/>
      <w:marBottom w:val="0"/>
      <w:divBdr>
        <w:top w:val="none" w:sz="0" w:space="0" w:color="auto"/>
        <w:left w:val="none" w:sz="0" w:space="0" w:color="auto"/>
        <w:bottom w:val="none" w:sz="0" w:space="0" w:color="auto"/>
        <w:right w:val="none" w:sz="0" w:space="0" w:color="auto"/>
      </w:divBdr>
    </w:div>
    <w:div w:id="183640017">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4944451">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145035">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522750">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74480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571357">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39425">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031362">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459762">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3999796">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431539">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628425">
      <w:bodyDiv w:val="1"/>
      <w:marLeft w:val="0"/>
      <w:marRight w:val="0"/>
      <w:marTop w:val="0"/>
      <w:marBottom w:val="0"/>
      <w:divBdr>
        <w:top w:val="none" w:sz="0" w:space="0" w:color="auto"/>
        <w:left w:val="none" w:sz="0" w:space="0" w:color="auto"/>
        <w:bottom w:val="none" w:sz="0" w:space="0" w:color="auto"/>
        <w:right w:val="none" w:sz="0" w:space="0" w:color="auto"/>
      </w:divBdr>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199821768">
      <w:bodyDiv w:val="1"/>
      <w:marLeft w:val="0"/>
      <w:marRight w:val="0"/>
      <w:marTop w:val="0"/>
      <w:marBottom w:val="0"/>
      <w:divBdr>
        <w:top w:val="none" w:sz="0" w:space="0" w:color="auto"/>
        <w:left w:val="none" w:sz="0" w:space="0" w:color="auto"/>
        <w:bottom w:val="none" w:sz="0" w:space="0" w:color="auto"/>
        <w:right w:val="none" w:sz="0" w:space="0" w:color="auto"/>
      </w:divBdr>
    </w:div>
    <w:div w:id="199977336">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0289192">
      <w:bodyDiv w:val="1"/>
      <w:marLeft w:val="0"/>
      <w:marRight w:val="0"/>
      <w:marTop w:val="0"/>
      <w:marBottom w:val="0"/>
      <w:divBdr>
        <w:top w:val="none" w:sz="0" w:space="0" w:color="auto"/>
        <w:left w:val="none" w:sz="0" w:space="0" w:color="auto"/>
        <w:bottom w:val="none" w:sz="0" w:space="0" w:color="auto"/>
        <w:right w:val="none" w:sz="0" w:space="0" w:color="auto"/>
      </w:divBdr>
    </w:div>
    <w:div w:id="200679621">
      <w:bodyDiv w:val="1"/>
      <w:marLeft w:val="0"/>
      <w:marRight w:val="0"/>
      <w:marTop w:val="0"/>
      <w:marBottom w:val="0"/>
      <w:divBdr>
        <w:top w:val="none" w:sz="0" w:space="0" w:color="auto"/>
        <w:left w:val="none" w:sz="0" w:space="0" w:color="auto"/>
        <w:bottom w:val="none" w:sz="0" w:space="0" w:color="auto"/>
        <w:right w:val="none" w:sz="0" w:space="0" w:color="auto"/>
      </w:divBdr>
    </w:div>
    <w:div w:id="200829055">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017976">
      <w:bodyDiv w:val="1"/>
      <w:marLeft w:val="0"/>
      <w:marRight w:val="0"/>
      <w:marTop w:val="0"/>
      <w:marBottom w:val="0"/>
      <w:divBdr>
        <w:top w:val="none" w:sz="0" w:space="0" w:color="auto"/>
        <w:left w:val="none" w:sz="0" w:space="0" w:color="auto"/>
        <w:bottom w:val="none" w:sz="0" w:space="0" w:color="auto"/>
        <w:right w:val="none" w:sz="0" w:space="0" w:color="auto"/>
      </w:divBdr>
    </w:div>
    <w:div w:id="201135234">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153647223">
          <w:marLeft w:val="1166"/>
          <w:marRight w:val="0"/>
          <w:marTop w:val="100"/>
          <w:marBottom w:val="0"/>
          <w:divBdr>
            <w:top w:val="none" w:sz="0" w:space="0" w:color="auto"/>
            <w:left w:val="none" w:sz="0" w:space="0" w:color="auto"/>
            <w:bottom w:val="none" w:sz="0" w:space="0" w:color="auto"/>
            <w:right w:val="none" w:sz="0" w:space="0" w:color="auto"/>
          </w:divBdr>
        </w:div>
        <w:div w:id="851066264">
          <w:marLeft w:val="547"/>
          <w:marRight w:val="0"/>
          <w:marTop w:val="12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25163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104869">
      <w:bodyDiv w:val="1"/>
      <w:marLeft w:val="0"/>
      <w:marRight w:val="0"/>
      <w:marTop w:val="0"/>
      <w:marBottom w:val="0"/>
      <w:divBdr>
        <w:top w:val="none" w:sz="0" w:space="0" w:color="auto"/>
        <w:left w:val="none" w:sz="0" w:space="0" w:color="auto"/>
        <w:bottom w:val="none" w:sz="0" w:space="0" w:color="auto"/>
        <w:right w:val="none" w:sz="0" w:space="0" w:color="auto"/>
      </w:divBdr>
    </w:div>
    <w:div w:id="204755742">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603036">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5994393">
      <w:bodyDiv w:val="1"/>
      <w:marLeft w:val="0"/>
      <w:marRight w:val="0"/>
      <w:marTop w:val="0"/>
      <w:marBottom w:val="0"/>
      <w:divBdr>
        <w:top w:val="none" w:sz="0" w:space="0" w:color="auto"/>
        <w:left w:val="none" w:sz="0" w:space="0" w:color="auto"/>
        <w:bottom w:val="none" w:sz="0" w:space="0" w:color="auto"/>
        <w:right w:val="none" w:sz="0" w:space="0" w:color="auto"/>
      </w:divBdr>
    </w:div>
    <w:div w:id="206645578">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4499">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0852258">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1775401">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2664510">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4239603">
      <w:bodyDiv w:val="1"/>
      <w:marLeft w:val="0"/>
      <w:marRight w:val="0"/>
      <w:marTop w:val="0"/>
      <w:marBottom w:val="0"/>
      <w:divBdr>
        <w:top w:val="none" w:sz="0" w:space="0" w:color="auto"/>
        <w:left w:val="none" w:sz="0" w:space="0" w:color="auto"/>
        <w:bottom w:val="none" w:sz="0" w:space="0" w:color="auto"/>
        <w:right w:val="none" w:sz="0" w:space="0" w:color="auto"/>
      </w:divBdr>
    </w:div>
    <w:div w:id="214394413">
      <w:bodyDiv w:val="1"/>
      <w:marLeft w:val="0"/>
      <w:marRight w:val="0"/>
      <w:marTop w:val="0"/>
      <w:marBottom w:val="0"/>
      <w:divBdr>
        <w:top w:val="none" w:sz="0" w:space="0" w:color="auto"/>
        <w:left w:val="none" w:sz="0" w:space="0" w:color="auto"/>
        <w:bottom w:val="none" w:sz="0" w:space="0" w:color="auto"/>
        <w:right w:val="none" w:sz="0" w:space="0" w:color="auto"/>
      </w:divBdr>
    </w:div>
    <w:div w:id="214704107">
      <w:bodyDiv w:val="1"/>
      <w:marLeft w:val="0"/>
      <w:marRight w:val="0"/>
      <w:marTop w:val="0"/>
      <w:marBottom w:val="0"/>
      <w:divBdr>
        <w:top w:val="none" w:sz="0" w:space="0" w:color="auto"/>
        <w:left w:val="none" w:sz="0" w:space="0" w:color="auto"/>
        <w:bottom w:val="none" w:sz="0" w:space="0" w:color="auto"/>
        <w:right w:val="none" w:sz="0" w:space="0" w:color="auto"/>
      </w:divBdr>
    </w:div>
    <w:div w:id="214783871">
      <w:bodyDiv w:val="1"/>
      <w:marLeft w:val="0"/>
      <w:marRight w:val="0"/>
      <w:marTop w:val="0"/>
      <w:marBottom w:val="0"/>
      <w:divBdr>
        <w:top w:val="none" w:sz="0" w:space="0" w:color="auto"/>
        <w:left w:val="none" w:sz="0" w:space="0" w:color="auto"/>
        <w:bottom w:val="none" w:sz="0" w:space="0" w:color="auto"/>
        <w:right w:val="none" w:sz="0" w:space="0" w:color="auto"/>
      </w:divBdr>
    </w:div>
    <w:div w:id="215507709">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7475182">
      <w:bodyDiv w:val="1"/>
      <w:marLeft w:val="0"/>
      <w:marRight w:val="0"/>
      <w:marTop w:val="0"/>
      <w:marBottom w:val="0"/>
      <w:divBdr>
        <w:top w:val="none" w:sz="0" w:space="0" w:color="auto"/>
        <w:left w:val="none" w:sz="0" w:space="0" w:color="auto"/>
        <w:bottom w:val="none" w:sz="0" w:space="0" w:color="auto"/>
        <w:right w:val="none" w:sz="0" w:space="0" w:color="auto"/>
      </w:divBdr>
    </w:div>
    <w:div w:id="218978061">
      <w:bodyDiv w:val="1"/>
      <w:marLeft w:val="0"/>
      <w:marRight w:val="0"/>
      <w:marTop w:val="0"/>
      <w:marBottom w:val="0"/>
      <w:divBdr>
        <w:top w:val="none" w:sz="0" w:space="0" w:color="auto"/>
        <w:left w:val="none" w:sz="0" w:space="0" w:color="auto"/>
        <w:bottom w:val="none" w:sz="0" w:space="0" w:color="auto"/>
        <w:right w:val="none" w:sz="0" w:space="0" w:color="auto"/>
      </w:divBdr>
    </w:div>
    <w:div w:id="219173259">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561944">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0748203">
      <w:bodyDiv w:val="1"/>
      <w:marLeft w:val="0"/>
      <w:marRight w:val="0"/>
      <w:marTop w:val="0"/>
      <w:marBottom w:val="0"/>
      <w:divBdr>
        <w:top w:val="none" w:sz="0" w:space="0" w:color="auto"/>
        <w:left w:val="none" w:sz="0" w:space="0" w:color="auto"/>
        <w:bottom w:val="none" w:sz="0" w:space="0" w:color="auto"/>
        <w:right w:val="none" w:sz="0" w:space="0" w:color="auto"/>
      </w:divBdr>
    </w:div>
    <w:div w:id="220793755">
      <w:bodyDiv w:val="1"/>
      <w:marLeft w:val="0"/>
      <w:marRight w:val="0"/>
      <w:marTop w:val="0"/>
      <w:marBottom w:val="0"/>
      <w:divBdr>
        <w:top w:val="none" w:sz="0" w:space="0" w:color="auto"/>
        <w:left w:val="none" w:sz="0" w:space="0" w:color="auto"/>
        <w:bottom w:val="none" w:sz="0" w:space="0" w:color="auto"/>
        <w:right w:val="none" w:sz="0" w:space="0" w:color="auto"/>
      </w:divBdr>
    </w:div>
    <w:div w:id="221018090">
      <w:bodyDiv w:val="1"/>
      <w:marLeft w:val="0"/>
      <w:marRight w:val="0"/>
      <w:marTop w:val="0"/>
      <w:marBottom w:val="0"/>
      <w:divBdr>
        <w:top w:val="none" w:sz="0" w:space="0" w:color="auto"/>
        <w:left w:val="none" w:sz="0" w:space="0" w:color="auto"/>
        <w:bottom w:val="none" w:sz="0" w:space="0" w:color="auto"/>
        <w:right w:val="none" w:sz="0" w:space="0" w:color="auto"/>
      </w:divBdr>
    </w:div>
    <w:div w:id="221067609">
      <w:bodyDiv w:val="1"/>
      <w:marLeft w:val="0"/>
      <w:marRight w:val="0"/>
      <w:marTop w:val="0"/>
      <w:marBottom w:val="0"/>
      <w:divBdr>
        <w:top w:val="none" w:sz="0" w:space="0" w:color="auto"/>
        <w:left w:val="none" w:sz="0" w:space="0" w:color="auto"/>
        <w:bottom w:val="none" w:sz="0" w:space="0" w:color="auto"/>
        <w:right w:val="none" w:sz="0" w:space="0" w:color="auto"/>
      </w:divBdr>
    </w:div>
    <w:div w:id="222449090">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2915160">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3763233">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4947702">
      <w:bodyDiv w:val="1"/>
      <w:marLeft w:val="0"/>
      <w:marRight w:val="0"/>
      <w:marTop w:val="0"/>
      <w:marBottom w:val="0"/>
      <w:divBdr>
        <w:top w:val="none" w:sz="0" w:space="0" w:color="auto"/>
        <w:left w:val="none" w:sz="0" w:space="0" w:color="auto"/>
        <w:bottom w:val="none" w:sz="0" w:space="0" w:color="auto"/>
        <w:right w:val="none" w:sz="0" w:space="0" w:color="auto"/>
      </w:divBdr>
    </w:div>
    <w:div w:id="225268176">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691500">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7963004">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0893412">
      <w:bodyDiv w:val="1"/>
      <w:marLeft w:val="0"/>
      <w:marRight w:val="0"/>
      <w:marTop w:val="0"/>
      <w:marBottom w:val="0"/>
      <w:divBdr>
        <w:top w:val="none" w:sz="0" w:space="0" w:color="auto"/>
        <w:left w:val="none" w:sz="0" w:space="0" w:color="auto"/>
        <w:bottom w:val="none" w:sz="0" w:space="0" w:color="auto"/>
        <w:right w:val="none" w:sz="0" w:space="0" w:color="auto"/>
      </w:divBdr>
    </w:div>
    <w:div w:id="231353268">
      <w:bodyDiv w:val="1"/>
      <w:marLeft w:val="0"/>
      <w:marRight w:val="0"/>
      <w:marTop w:val="0"/>
      <w:marBottom w:val="0"/>
      <w:divBdr>
        <w:top w:val="none" w:sz="0" w:space="0" w:color="auto"/>
        <w:left w:val="none" w:sz="0" w:space="0" w:color="auto"/>
        <w:bottom w:val="none" w:sz="0" w:space="0" w:color="auto"/>
        <w:right w:val="none" w:sz="0" w:space="0" w:color="auto"/>
      </w:divBdr>
    </w:div>
    <w:div w:id="231738716">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3855828">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630175">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289809">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6328661">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8946466">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755763">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338286">
      <w:bodyDiv w:val="1"/>
      <w:marLeft w:val="0"/>
      <w:marRight w:val="0"/>
      <w:marTop w:val="0"/>
      <w:marBottom w:val="0"/>
      <w:divBdr>
        <w:top w:val="none" w:sz="0" w:space="0" w:color="auto"/>
        <w:left w:val="none" w:sz="0" w:space="0" w:color="auto"/>
        <w:bottom w:val="none" w:sz="0" w:space="0" w:color="auto"/>
        <w:right w:val="none" w:sz="0" w:space="0" w:color="auto"/>
      </w:divBdr>
    </w:div>
    <w:div w:id="240455284">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641686">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177985">
      <w:bodyDiv w:val="1"/>
      <w:marLeft w:val="0"/>
      <w:marRight w:val="0"/>
      <w:marTop w:val="0"/>
      <w:marBottom w:val="0"/>
      <w:divBdr>
        <w:top w:val="none" w:sz="0" w:space="0" w:color="auto"/>
        <w:left w:val="none" w:sz="0" w:space="0" w:color="auto"/>
        <w:bottom w:val="none" w:sz="0" w:space="0" w:color="auto"/>
        <w:right w:val="none" w:sz="0" w:space="0" w:color="auto"/>
      </w:divBdr>
    </w:div>
    <w:div w:id="242645455">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30365">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088">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116353">
      <w:bodyDiv w:val="1"/>
      <w:marLeft w:val="0"/>
      <w:marRight w:val="0"/>
      <w:marTop w:val="0"/>
      <w:marBottom w:val="0"/>
      <w:divBdr>
        <w:top w:val="none" w:sz="0" w:space="0" w:color="auto"/>
        <w:left w:val="none" w:sz="0" w:space="0" w:color="auto"/>
        <w:bottom w:val="none" w:sz="0" w:space="0" w:color="auto"/>
        <w:right w:val="none" w:sz="0" w:space="0" w:color="auto"/>
      </w:divBdr>
    </w:div>
    <w:div w:id="245268145">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312420">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9002495">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854027">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244920160">
          <w:marLeft w:val="1166"/>
          <w:marRight w:val="0"/>
          <w:marTop w:val="100"/>
          <w:marBottom w:val="0"/>
          <w:divBdr>
            <w:top w:val="none" w:sz="0" w:space="0" w:color="auto"/>
            <w:left w:val="none" w:sz="0" w:space="0" w:color="auto"/>
            <w:bottom w:val="none" w:sz="0" w:space="0" w:color="auto"/>
            <w:right w:val="none" w:sz="0" w:space="0" w:color="auto"/>
          </w:divBdr>
        </w:div>
        <w:div w:id="1858545650">
          <w:marLeft w:val="547"/>
          <w:marRight w:val="0"/>
          <w:marTop w:val="12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668913">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23546">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444781">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3514282">
      <w:bodyDiv w:val="1"/>
      <w:marLeft w:val="0"/>
      <w:marRight w:val="0"/>
      <w:marTop w:val="0"/>
      <w:marBottom w:val="0"/>
      <w:divBdr>
        <w:top w:val="none" w:sz="0" w:space="0" w:color="auto"/>
        <w:left w:val="none" w:sz="0" w:space="0" w:color="auto"/>
        <w:bottom w:val="none" w:sz="0" w:space="0" w:color="auto"/>
        <w:right w:val="none" w:sz="0" w:space="0" w:color="auto"/>
      </w:divBdr>
    </w:div>
    <w:div w:id="254172013">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287292">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134965">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6642145">
      <w:bodyDiv w:val="1"/>
      <w:marLeft w:val="0"/>
      <w:marRight w:val="0"/>
      <w:marTop w:val="0"/>
      <w:marBottom w:val="0"/>
      <w:divBdr>
        <w:top w:val="none" w:sz="0" w:space="0" w:color="auto"/>
        <w:left w:val="none" w:sz="0" w:space="0" w:color="auto"/>
        <w:bottom w:val="none" w:sz="0" w:space="0" w:color="auto"/>
        <w:right w:val="none" w:sz="0" w:space="0" w:color="auto"/>
      </w:divBdr>
    </w:div>
    <w:div w:id="256863324">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7639438">
      <w:bodyDiv w:val="1"/>
      <w:marLeft w:val="0"/>
      <w:marRight w:val="0"/>
      <w:marTop w:val="0"/>
      <w:marBottom w:val="0"/>
      <w:divBdr>
        <w:top w:val="none" w:sz="0" w:space="0" w:color="auto"/>
        <w:left w:val="none" w:sz="0" w:space="0" w:color="auto"/>
        <w:bottom w:val="none" w:sz="0" w:space="0" w:color="auto"/>
        <w:right w:val="none" w:sz="0" w:space="0" w:color="auto"/>
      </w:divBdr>
    </w:div>
    <w:div w:id="257956274">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8953268">
      <w:bodyDiv w:val="1"/>
      <w:marLeft w:val="0"/>
      <w:marRight w:val="0"/>
      <w:marTop w:val="0"/>
      <w:marBottom w:val="0"/>
      <w:divBdr>
        <w:top w:val="none" w:sz="0" w:space="0" w:color="auto"/>
        <w:left w:val="none" w:sz="0" w:space="0" w:color="auto"/>
        <w:bottom w:val="none" w:sz="0" w:space="0" w:color="auto"/>
        <w:right w:val="none" w:sz="0" w:space="0" w:color="auto"/>
      </w:divBdr>
    </w:div>
    <w:div w:id="258955889">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59990381">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181773">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2959981">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415905">
      <w:bodyDiv w:val="1"/>
      <w:marLeft w:val="0"/>
      <w:marRight w:val="0"/>
      <w:marTop w:val="0"/>
      <w:marBottom w:val="0"/>
      <w:divBdr>
        <w:top w:val="none" w:sz="0" w:space="0" w:color="auto"/>
        <w:left w:val="none" w:sz="0" w:space="0" w:color="auto"/>
        <w:bottom w:val="none" w:sz="0" w:space="0" w:color="auto"/>
        <w:right w:val="none" w:sz="0" w:space="0" w:color="auto"/>
      </w:divBdr>
    </w:div>
    <w:div w:id="263459004">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45891">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69470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19857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252324">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80039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500">
      <w:bodyDiv w:val="1"/>
      <w:marLeft w:val="0"/>
      <w:marRight w:val="0"/>
      <w:marTop w:val="0"/>
      <w:marBottom w:val="0"/>
      <w:divBdr>
        <w:top w:val="none" w:sz="0" w:space="0" w:color="auto"/>
        <w:left w:val="none" w:sz="0" w:space="0" w:color="auto"/>
        <w:bottom w:val="none" w:sz="0" w:space="0" w:color="auto"/>
        <w:right w:val="none" w:sz="0" w:space="0" w:color="auto"/>
      </w:divBdr>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5452661">
      <w:bodyDiv w:val="1"/>
      <w:marLeft w:val="0"/>
      <w:marRight w:val="0"/>
      <w:marTop w:val="0"/>
      <w:marBottom w:val="0"/>
      <w:divBdr>
        <w:top w:val="none" w:sz="0" w:space="0" w:color="auto"/>
        <w:left w:val="none" w:sz="0" w:space="0" w:color="auto"/>
        <w:bottom w:val="none" w:sz="0" w:space="0" w:color="auto"/>
        <w:right w:val="none" w:sz="0" w:space="0" w:color="auto"/>
      </w:divBdr>
    </w:div>
    <w:div w:id="275870783">
      <w:bodyDiv w:val="1"/>
      <w:marLeft w:val="0"/>
      <w:marRight w:val="0"/>
      <w:marTop w:val="0"/>
      <w:marBottom w:val="0"/>
      <w:divBdr>
        <w:top w:val="none" w:sz="0" w:space="0" w:color="auto"/>
        <w:left w:val="none" w:sz="0" w:space="0" w:color="auto"/>
        <w:bottom w:val="none" w:sz="0" w:space="0" w:color="auto"/>
        <w:right w:val="none" w:sz="0" w:space="0" w:color="auto"/>
      </w:divBdr>
    </w:div>
    <w:div w:id="276253586">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304005">
      <w:bodyDiv w:val="1"/>
      <w:marLeft w:val="0"/>
      <w:marRight w:val="0"/>
      <w:marTop w:val="0"/>
      <w:marBottom w:val="0"/>
      <w:divBdr>
        <w:top w:val="none" w:sz="0" w:space="0" w:color="auto"/>
        <w:left w:val="none" w:sz="0" w:space="0" w:color="auto"/>
        <w:bottom w:val="none" w:sz="0" w:space="0" w:color="auto"/>
        <w:right w:val="none" w:sz="0" w:space="0" w:color="auto"/>
      </w:divBdr>
    </w:div>
    <w:div w:id="276453705">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298857">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026511">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530020">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24878">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454260">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0453921">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112419">
      <w:bodyDiv w:val="1"/>
      <w:marLeft w:val="0"/>
      <w:marRight w:val="0"/>
      <w:marTop w:val="0"/>
      <w:marBottom w:val="0"/>
      <w:divBdr>
        <w:top w:val="none" w:sz="0" w:space="0" w:color="auto"/>
        <w:left w:val="none" w:sz="0" w:space="0" w:color="auto"/>
        <w:bottom w:val="none" w:sz="0" w:space="0" w:color="auto"/>
        <w:right w:val="none" w:sz="0" w:space="0" w:color="auto"/>
      </w:divBdr>
    </w:div>
    <w:div w:id="281617252">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578263">
      <w:bodyDiv w:val="1"/>
      <w:marLeft w:val="0"/>
      <w:marRight w:val="0"/>
      <w:marTop w:val="0"/>
      <w:marBottom w:val="0"/>
      <w:divBdr>
        <w:top w:val="none" w:sz="0" w:space="0" w:color="auto"/>
        <w:left w:val="none" w:sz="0" w:space="0" w:color="auto"/>
        <w:bottom w:val="none" w:sz="0" w:space="0" w:color="auto"/>
        <w:right w:val="none" w:sz="0" w:space="0" w:color="auto"/>
      </w:divBdr>
    </w:div>
    <w:div w:id="284582594">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781079">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243742">
      <w:bodyDiv w:val="1"/>
      <w:marLeft w:val="0"/>
      <w:marRight w:val="0"/>
      <w:marTop w:val="0"/>
      <w:marBottom w:val="0"/>
      <w:divBdr>
        <w:top w:val="none" w:sz="0" w:space="0" w:color="auto"/>
        <w:left w:val="none" w:sz="0" w:space="0" w:color="auto"/>
        <w:bottom w:val="none" w:sz="0" w:space="0" w:color="auto"/>
        <w:right w:val="none" w:sz="0" w:space="0" w:color="auto"/>
      </w:divBdr>
    </w:div>
    <w:div w:id="288320281">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82261571">
          <w:marLeft w:val="547"/>
          <w:marRight w:val="0"/>
          <w:marTop w:val="12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697193648">
          <w:marLeft w:val="547"/>
          <w:marRight w:val="0"/>
          <w:marTop w:val="12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sChild>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212883">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134708">
      <w:bodyDiv w:val="1"/>
      <w:marLeft w:val="0"/>
      <w:marRight w:val="0"/>
      <w:marTop w:val="0"/>
      <w:marBottom w:val="0"/>
      <w:divBdr>
        <w:top w:val="none" w:sz="0" w:space="0" w:color="auto"/>
        <w:left w:val="none" w:sz="0" w:space="0" w:color="auto"/>
        <w:bottom w:val="none" w:sz="0" w:space="0" w:color="auto"/>
        <w:right w:val="none" w:sz="0" w:space="0" w:color="auto"/>
      </w:divBdr>
    </w:div>
    <w:div w:id="291323641">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788224">
      <w:bodyDiv w:val="1"/>
      <w:marLeft w:val="0"/>
      <w:marRight w:val="0"/>
      <w:marTop w:val="0"/>
      <w:marBottom w:val="0"/>
      <w:divBdr>
        <w:top w:val="none" w:sz="0" w:space="0" w:color="auto"/>
        <w:left w:val="none" w:sz="0" w:space="0" w:color="auto"/>
        <w:bottom w:val="none" w:sz="0" w:space="0" w:color="auto"/>
        <w:right w:val="none" w:sz="0" w:space="0" w:color="auto"/>
      </w:divBdr>
    </w:div>
    <w:div w:id="29178844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2710420">
      <w:bodyDiv w:val="1"/>
      <w:marLeft w:val="0"/>
      <w:marRight w:val="0"/>
      <w:marTop w:val="0"/>
      <w:marBottom w:val="0"/>
      <w:divBdr>
        <w:top w:val="none" w:sz="0" w:space="0" w:color="auto"/>
        <w:left w:val="none" w:sz="0" w:space="0" w:color="auto"/>
        <w:bottom w:val="none" w:sz="0" w:space="0" w:color="auto"/>
        <w:right w:val="none" w:sz="0" w:space="0" w:color="auto"/>
      </w:divBdr>
    </w:div>
    <w:div w:id="293103088">
      <w:bodyDiv w:val="1"/>
      <w:marLeft w:val="0"/>
      <w:marRight w:val="0"/>
      <w:marTop w:val="0"/>
      <w:marBottom w:val="0"/>
      <w:divBdr>
        <w:top w:val="none" w:sz="0" w:space="0" w:color="auto"/>
        <w:left w:val="none" w:sz="0" w:space="0" w:color="auto"/>
        <w:bottom w:val="none" w:sz="0" w:space="0" w:color="auto"/>
        <w:right w:val="none" w:sz="0" w:space="0" w:color="auto"/>
      </w:divBdr>
    </w:div>
    <w:div w:id="293367878">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47243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257032">
      <w:bodyDiv w:val="1"/>
      <w:marLeft w:val="0"/>
      <w:marRight w:val="0"/>
      <w:marTop w:val="0"/>
      <w:marBottom w:val="0"/>
      <w:divBdr>
        <w:top w:val="none" w:sz="0" w:space="0" w:color="auto"/>
        <w:left w:val="none" w:sz="0" w:space="0" w:color="auto"/>
        <w:bottom w:val="none" w:sz="0" w:space="0" w:color="auto"/>
        <w:right w:val="none" w:sz="0" w:space="0" w:color="auto"/>
      </w:divBdr>
    </w:div>
    <w:div w:id="295333915">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6835359">
      <w:bodyDiv w:val="1"/>
      <w:marLeft w:val="0"/>
      <w:marRight w:val="0"/>
      <w:marTop w:val="0"/>
      <w:marBottom w:val="0"/>
      <w:divBdr>
        <w:top w:val="none" w:sz="0" w:space="0" w:color="auto"/>
        <w:left w:val="none" w:sz="0" w:space="0" w:color="auto"/>
        <w:bottom w:val="none" w:sz="0" w:space="0" w:color="auto"/>
        <w:right w:val="none" w:sz="0" w:space="0" w:color="auto"/>
      </w:divBdr>
    </w:div>
    <w:div w:id="297103064">
      <w:bodyDiv w:val="1"/>
      <w:marLeft w:val="0"/>
      <w:marRight w:val="0"/>
      <w:marTop w:val="0"/>
      <w:marBottom w:val="0"/>
      <w:divBdr>
        <w:top w:val="none" w:sz="0" w:space="0" w:color="auto"/>
        <w:left w:val="none" w:sz="0" w:space="0" w:color="auto"/>
        <w:bottom w:val="none" w:sz="0" w:space="0" w:color="auto"/>
        <w:right w:val="none" w:sz="0" w:space="0" w:color="auto"/>
      </w:divBdr>
    </w:div>
    <w:div w:id="297104404">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2120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8537377">
      <w:bodyDiv w:val="1"/>
      <w:marLeft w:val="0"/>
      <w:marRight w:val="0"/>
      <w:marTop w:val="0"/>
      <w:marBottom w:val="0"/>
      <w:divBdr>
        <w:top w:val="none" w:sz="0" w:space="0" w:color="auto"/>
        <w:left w:val="none" w:sz="0" w:space="0" w:color="auto"/>
        <w:bottom w:val="none" w:sz="0" w:space="0" w:color="auto"/>
        <w:right w:val="none" w:sz="0" w:space="0" w:color="auto"/>
      </w:divBdr>
    </w:div>
    <w:div w:id="298850133">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699440">
      <w:bodyDiv w:val="1"/>
      <w:marLeft w:val="0"/>
      <w:marRight w:val="0"/>
      <w:marTop w:val="0"/>
      <w:marBottom w:val="0"/>
      <w:divBdr>
        <w:top w:val="none" w:sz="0" w:space="0" w:color="auto"/>
        <w:left w:val="none" w:sz="0" w:space="0" w:color="auto"/>
        <w:bottom w:val="none" w:sz="0" w:space="0" w:color="auto"/>
        <w:right w:val="none" w:sz="0" w:space="0" w:color="auto"/>
      </w:divBdr>
    </w:div>
    <w:div w:id="299728325">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036565">
      <w:bodyDiv w:val="1"/>
      <w:marLeft w:val="0"/>
      <w:marRight w:val="0"/>
      <w:marTop w:val="0"/>
      <w:marBottom w:val="0"/>
      <w:divBdr>
        <w:top w:val="none" w:sz="0" w:space="0" w:color="auto"/>
        <w:left w:val="none" w:sz="0" w:space="0" w:color="auto"/>
        <w:bottom w:val="none" w:sz="0" w:space="0" w:color="auto"/>
        <w:right w:val="none" w:sz="0" w:space="0" w:color="auto"/>
      </w:divBdr>
    </w:div>
    <w:div w:id="300037408">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0619159">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1662693">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201798">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2973388">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235686">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5210972">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595819">
      <w:bodyDiv w:val="1"/>
      <w:marLeft w:val="0"/>
      <w:marRight w:val="0"/>
      <w:marTop w:val="0"/>
      <w:marBottom w:val="0"/>
      <w:divBdr>
        <w:top w:val="none" w:sz="0" w:space="0" w:color="auto"/>
        <w:left w:val="none" w:sz="0" w:space="0" w:color="auto"/>
        <w:bottom w:val="none" w:sz="0" w:space="0" w:color="auto"/>
        <w:right w:val="none" w:sz="0" w:space="0" w:color="auto"/>
      </w:divBdr>
    </w:div>
    <w:div w:id="305821282">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6252354">
      <w:bodyDiv w:val="1"/>
      <w:marLeft w:val="0"/>
      <w:marRight w:val="0"/>
      <w:marTop w:val="0"/>
      <w:marBottom w:val="0"/>
      <w:divBdr>
        <w:top w:val="none" w:sz="0" w:space="0" w:color="auto"/>
        <w:left w:val="none" w:sz="0" w:space="0" w:color="auto"/>
        <w:bottom w:val="none" w:sz="0" w:space="0" w:color="auto"/>
        <w:right w:val="none" w:sz="0" w:space="0" w:color="auto"/>
      </w:divBdr>
    </w:div>
    <w:div w:id="306399683">
      <w:bodyDiv w:val="1"/>
      <w:marLeft w:val="0"/>
      <w:marRight w:val="0"/>
      <w:marTop w:val="0"/>
      <w:marBottom w:val="0"/>
      <w:divBdr>
        <w:top w:val="none" w:sz="0" w:space="0" w:color="auto"/>
        <w:left w:val="none" w:sz="0" w:space="0" w:color="auto"/>
        <w:bottom w:val="none" w:sz="0" w:space="0" w:color="auto"/>
        <w:right w:val="none" w:sz="0" w:space="0" w:color="auto"/>
      </w:divBdr>
    </w:div>
    <w:div w:id="306663127">
      <w:bodyDiv w:val="1"/>
      <w:marLeft w:val="0"/>
      <w:marRight w:val="0"/>
      <w:marTop w:val="0"/>
      <w:marBottom w:val="0"/>
      <w:divBdr>
        <w:top w:val="none" w:sz="0" w:space="0" w:color="auto"/>
        <w:left w:val="none" w:sz="0" w:space="0" w:color="auto"/>
        <w:bottom w:val="none" w:sz="0" w:space="0" w:color="auto"/>
        <w:right w:val="none" w:sz="0" w:space="0" w:color="auto"/>
      </w:divBdr>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219198">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09480482">
      <w:bodyDiv w:val="1"/>
      <w:marLeft w:val="0"/>
      <w:marRight w:val="0"/>
      <w:marTop w:val="0"/>
      <w:marBottom w:val="0"/>
      <w:divBdr>
        <w:top w:val="none" w:sz="0" w:space="0" w:color="auto"/>
        <w:left w:val="none" w:sz="0" w:space="0" w:color="auto"/>
        <w:bottom w:val="none" w:sz="0" w:space="0" w:color="auto"/>
        <w:right w:val="none" w:sz="0" w:space="0" w:color="auto"/>
      </w:divBdr>
    </w:div>
    <w:div w:id="309529126">
      <w:bodyDiv w:val="1"/>
      <w:marLeft w:val="0"/>
      <w:marRight w:val="0"/>
      <w:marTop w:val="0"/>
      <w:marBottom w:val="0"/>
      <w:divBdr>
        <w:top w:val="none" w:sz="0" w:space="0" w:color="auto"/>
        <w:left w:val="none" w:sz="0" w:space="0" w:color="auto"/>
        <w:bottom w:val="none" w:sz="0" w:space="0" w:color="auto"/>
        <w:right w:val="none" w:sz="0" w:space="0" w:color="auto"/>
      </w:divBdr>
    </w:div>
    <w:div w:id="309678633">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102851">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1569893">
      <w:bodyDiv w:val="1"/>
      <w:marLeft w:val="0"/>
      <w:marRight w:val="0"/>
      <w:marTop w:val="0"/>
      <w:marBottom w:val="0"/>
      <w:divBdr>
        <w:top w:val="none" w:sz="0" w:space="0" w:color="auto"/>
        <w:left w:val="none" w:sz="0" w:space="0" w:color="auto"/>
        <w:bottom w:val="none" w:sz="0" w:space="0" w:color="auto"/>
        <w:right w:val="none" w:sz="0" w:space="0" w:color="auto"/>
      </w:divBdr>
    </w:div>
    <w:div w:id="312685989">
      <w:bodyDiv w:val="1"/>
      <w:marLeft w:val="0"/>
      <w:marRight w:val="0"/>
      <w:marTop w:val="0"/>
      <w:marBottom w:val="0"/>
      <w:divBdr>
        <w:top w:val="none" w:sz="0" w:space="0" w:color="auto"/>
        <w:left w:val="none" w:sz="0" w:space="0" w:color="auto"/>
        <w:bottom w:val="none" w:sz="0" w:space="0" w:color="auto"/>
        <w:right w:val="none" w:sz="0" w:space="0" w:color="auto"/>
      </w:divBdr>
    </w:div>
    <w:div w:id="312951797">
      <w:bodyDiv w:val="1"/>
      <w:marLeft w:val="0"/>
      <w:marRight w:val="0"/>
      <w:marTop w:val="0"/>
      <w:marBottom w:val="0"/>
      <w:divBdr>
        <w:top w:val="none" w:sz="0" w:space="0" w:color="auto"/>
        <w:left w:val="none" w:sz="0" w:space="0" w:color="auto"/>
        <w:bottom w:val="none" w:sz="0" w:space="0" w:color="auto"/>
        <w:right w:val="none" w:sz="0" w:space="0" w:color="auto"/>
      </w:divBdr>
    </w:div>
    <w:div w:id="313028224">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3412107">
      <w:bodyDiv w:val="1"/>
      <w:marLeft w:val="0"/>
      <w:marRight w:val="0"/>
      <w:marTop w:val="0"/>
      <w:marBottom w:val="0"/>
      <w:divBdr>
        <w:top w:val="none" w:sz="0" w:space="0" w:color="auto"/>
        <w:left w:val="none" w:sz="0" w:space="0" w:color="auto"/>
        <w:bottom w:val="none" w:sz="0" w:space="0" w:color="auto"/>
        <w:right w:val="none" w:sz="0" w:space="0" w:color="auto"/>
      </w:divBdr>
    </w:div>
    <w:div w:id="313728954">
      <w:bodyDiv w:val="1"/>
      <w:marLeft w:val="0"/>
      <w:marRight w:val="0"/>
      <w:marTop w:val="0"/>
      <w:marBottom w:val="0"/>
      <w:divBdr>
        <w:top w:val="none" w:sz="0" w:space="0" w:color="auto"/>
        <w:left w:val="none" w:sz="0" w:space="0" w:color="auto"/>
        <w:bottom w:val="none" w:sz="0" w:space="0" w:color="auto"/>
        <w:right w:val="none" w:sz="0" w:space="0" w:color="auto"/>
      </w:divBdr>
    </w:div>
    <w:div w:id="314381428">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5770310">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423456">
      <w:bodyDiv w:val="1"/>
      <w:marLeft w:val="0"/>
      <w:marRight w:val="0"/>
      <w:marTop w:val="0"/>
      <w:marBottom w:val="0"/>
      <w:divBdr>
        <w:top w:val="none" w:sz="0" w:space="0" w:color="auto"/>
        <w:left w:val="none" w:sz="0" w:space="0" w:color="auto"/>
        <w:bottom w:val="none" w:sz="0" w:space="0" w:color="auto"/>
        <w:right w:val="none" w:sz="0" w:space="0" w:color="auto"/>
      </w:divBdr>
    </w:div>
    <w:div w:id="316568235">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005270">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268338">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046283">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62280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0889574">
      <w:bodyDiv w:val="1"/>
      <w:marLeft w:val="0"/>
      <w:marRight w:val="0"/>
      <w:marTop w:val="0"/>
      <w:marBottom w:val="0"/>
      <w:divBdr>
        <w:top w:val="none" w:sz="0" w:space="0" w:color="auto"/>
        <w:left w:val="none" w:sz="0" w:space="0" w:color="auto"/>
        <w:bottom w:val="none" w:sz="0" w:space="0" w:color="auto"/>
        <w:right w:val="none" w:sz="0" w:space="0" w:color="auto"/>
      </w:divBdr>
    </w:div>
    <w:div w:id="321202194">
      <w:bodyDiv w:val="1"/>
      <w:marLeft w:val="0"/>
      <w:marRight w:val="0"/>
      <w:marTop w:val="0"/>
      <w:marBottom w:val="0"/>
      <w:divBdr>
        <w:top w:val="none" w:sz="0" w:space="0" w:color="auto"/>
        <w:left w:val="none" w:sz="0" w:space="0" w:color="auto"/>
        <w:bottom w:val="none" w:sz="0" w:space="0" w:color="auto"/>
        <w:right w:val="none" w:sz="0" w:space="0" w:color="auto"/>
      </w:divBdr>
    </w:div>
    <w:div w:id="321659253">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047145">
      <w:bodyDiv w:val="1"/>
      <w:marLeft w:val="0"/>
      <w:marRight w:val="0"/>
      <w:marTop w:val="0"/>
      <w:marBottom w:val="0"/>
      <w:divBdr>
        <w:top w:val="none" w:sz="0" w:space="0" w:color="auto"/>
        <w:left w:val="none" w:sz="0" w:space="0" w:color="auto"/>
        <w:bottom w:val="none" w:sz="0" w:space="0" w:color="auto"/>
        <w:right w:val="none" w:sz="0" w:space="0" w:color="auto"/>
      </w:divBdr>
    </w:div>
    <w:div w:id="322123904">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313391">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3976183">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4549296">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175614">
      <w:bodyDiv w:val="1"/>
      <w:marLeft w:val="0"/>
      <w:marRight w:val="0"/>
      <w:marTop w:val="0"/>
      <w:marBottom w:val="0"/>
      <w:divBdr>
        <w:top w:val="none" w:sz="0" w:space="0" w:color="auto"/>
        <w:left w:val="none" w:sz="0" w:space="0" w:color="auto"/>
        <w:bottom w:val="none" w:sz="0" w:space="0" w:color="auto"/>
        <w:right w:val="none" w:sz="0" w:space="0" w:color="auto"/>
      </w:divBdr>
    </w:div>
    <w:div w:id="326177434">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566574">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102996">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7830184">
      <w:bodyDiv w:val="1"/>
      <w:marLeft w:val="0"/>
      <w:marRight w:val="0"/>
      <w:marTop w:val="0"/>
      <w:marBottom w:val="0"/>
      <w:divBdr>
        <w:top w:val="none" w:sz="0" w:space="0" w:color="auto"/>
        <w:left w:val="none" w:sz="0" w:space="0" w:color="auto"/>
        <w:bottom w:val="none" w:sz="0" w:space="0" w:color="auto"/>
        <w:right w:val="none" w:sz="0" w:space="0" w:color="auto"/>
      </w:divBdr>
    </w:div>
    <w:div w:id="328795494">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29218935">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759843">
      <w:bodyDiv w:val="1"/>
      <w:marLeft w:val="0"/>
      <w:marRight w:val="0"/>
      <w:marTop w:val="0"/>
      <w:marBottom w:val="0"/>
      <w:divBdr>
        <w:top w:val="none" w:sz="0" w:space="0" w:color="auto"/>
        <w:left w:val="none" w:sz="0" w:space="0" w:color="auto"/>
        <w:bottom w:val="none" w:sz="0" w:space="0" w:color="auto"/>
        <w:right w:val="none" w:sz="0" w:space="0" w:color="auto"/>
      </w:divBdr>
    </w:div>
    <w:div w:id="331836648">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31483">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3922427">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035410">
      <w:bodyDiv w:val="1"/>
      <w:marLeft w:val="0"/>
      <w:marRight w:val="0"/>
      <w:marTop w:val="0"/>
      <w:marBottom w:val="0"/>
      <w:divBdr>
        <w:top w:val="none" w:sz="0" w:space="0" w:color="auto"/>
        <w:left w:val="none" w:sz="0" w:space="0" w:color="auto"/>
        <w:bottom w:val="none" w:sz="0" w:space="0" w:color="auto"/>
        <w:right w:val="none" w:sz="0" w:space="0" w:color="auto"/>
      </w:divBdr>
    </w:div>
    <w:div w:id="33523140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271688">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195954">
      <w:bodyDiv w:val="1"/>
      <w:marLeft w:val="0"/>
      <w:marRight w:val="0"/>
      <w:marTop w:val="0"/>
      <w:marBottom w:val="0"/>
      <w:divBdr>
        <w:top w:val="none" w:sz="0" w:space="0" w:color="auto"/>
        <w:left w:val="none" w:sz="0" w:space="0" w:color="auto"/>
        <w:bottom w:val="none" w:sz="0" w:space="0" w:color="auto"/>
        <w:right w:val="none" w:sz="0" w:space="0" w:color="auto"/>
      </w:divBdr>
    </w:div>
    <w:div w:id="337393954">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656519">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431978">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354914">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199081">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3366564">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214216">
      <w:bodyDiv w:val="1"/>
      <w:marLeft w:val="0"/>
      <w:marRight w:val="0"/>
      <w:marTop w:val="0"/>
      <w:marBottom w:val="0"/>
      <w:divBdr>
        <w:top w:val="none" w:sz="0" w:space="0" w:color="auto"/>
        <w:left w:val="none" w:sz="0" w:space="0" w:color="auto"/>
        <w:bottom w:val="none" w:sz="0" w:space="0" w:color="auto"/>
        <w:right w:val="none" w:sz="0" w:space="0" w:color="auto"/>
      </w:divBdr>
    </w:div>
    <w:div w:id="344404015">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480168">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4863190">
      <w:bodyDiv w:val="1"/>
      <w:marLeft w:val="0"/>
      <w:marRight w:val="0"/>
      <w:marTop w:val="0"/>
      <w:marBottom w:val="0"/>
      <w:divBdr>
        <w:top w:val="none" w:sz="0" w:space="0" w:color="auto"/>
        <w:left w:val="none" w:sz="0" w:space="0" w:color="auto"/>
        <w:bottom w:val="none" w:sz="0" w:space="0" w:color="auto"/>
        <w:right w:val="none" w:sz="0" w:space="0" w:color="auto"/>
      </w:divBdr>
    </w:div>
    <w:div w:id="344866834">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255714">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6954948">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175049">
      <w:bodyDiv w:val="1"/>
      <w:marLeft w:val="0"/>
      <w:marRight w:val="0"/>
      <w:marTop w:val="0"/>
      <w:marBottom w:val="0"/>
      <w:divBdr>
        <w:top w:val="none" w:sz="0" w:space="0" w:color="auto"/>
        <w:left w:val="none" w:sz="0" w:space="0" w:color="auto"/>
        <w:bottom w:val="none" w:sz="0" w:space="0" w:color="auto"/>
        <w:right w:val="none" w:sz="0" w:space="0" w:color="auto"/>
      </w:divBdr>
    </w:div>
    <w:div w:id="347946962">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7949547">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8989891">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49334383">
      <w:bodyDiv w:val="1"/>
      <w:marLeft w:val="0"/>
      <w:marRight w:val="0"/>
      <w:marTop w:val="0"/>
      <w:marBottom w:val="0"/>
      <w:divBdr>
        <w:top w:val="none" w:sz="0" w:space="0" w:color="auto"/>
        <w:left w:val="none" w:sz="0" w:space="0" w:color="auto"/>
        <w:bottom w:val="none" w:sz="0" w:space="0" w:color="auto"/>
        <w:right w:val="none" w:sz="0" w:space="0" w:color="auto"/>
      </w:divBdr>
    </w:div>
    <w:div w:id="349845003">
      <w:bodyDiv w:val="1"/>
      <w:marLeft w:val="0"/>
      <w:marRight w:val="0"/>
      <w:marTop w:val="0"/>
      <w:marBottom w:val="0"/>
      <w:divBdr>
        <w:top w:val="none" w:sz="0" w:space="0" w:color="auto"/>
        <w:left w:val="none" w:sz="0" w:space="0" w:color="auto"/>
        <w:bottom w:val="none" w:sz="0" w:space="0" w:color="auto"/>
        <w:right w:val="none" w:sz="0" w:space="0" w:color="auto"/>
      </w:divBdr>
    </w:div>
    <w:div w:id="349918398">
      <w:bodyDiv w:val="1"/>
      <w:marLeft w:val="0"/>
      <w:marRight w:val="0"/>
      <w:marTop w:val="0"/>
      <w:marBottom w:val="0"/>
      <w:divBdr>
        <w:top w:val="none" w:sz="0" w:space="0" w:color="auto"/>
        <w:left w:val="none" w:sz="0" w:space="0" w:color="auto"/>
        <w:bottom w:val="none" w:sz="0" w:space="0" w:color="auto"/>
        <w:right w:val="none" w:sz="0" w:space="0" w:color="auto"/>
      </w:divBdr>
    </w:div>
    <w:div w:id="350031947">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029232">
      <w:bodyDiv w:val="1"/>
      <w:marLeft w:val="0"/>
      <w:marRight w:val="0"/>
      <w:marTop w:val="0"/>
      <w:marBottom w:val="0"/>
      <w:divBdr>
        <w:top w:val="none" w:sz="0" w:space="0" w:color="auto"/>
        <w:left w:val="none" w:sz="0" w:space="0" w:color="auto"/>
        <w:bottom w:val="none" w:sz="0" w:space="0" w:color="auto"/>
        <w:right w:val="none" w:sz="0" w:space="0" w:color="auto"/>
      </w:divBdr>
    </w:div>
    <w:div w:id="351418179">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496876">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1613483">
      <w:bodyDiv w:val="1"/>
      <w:marLeft w:val="0"/>
      <w:marRight w:val="0"/>
      <w:marTop w:val="0"/>
      <w:marBottom w:val="0"/>
      <w:divBdr>
        <w:top w:val="none" w:sz="0" w:space="0" w:color="auto"/>
        <w:left w:val="none" w:sz="0" w:space="0" w:color="auto"/>
        <w:bottom w:val="none" w:sz="0" w:space="0" w:color="auto"/>
        <w:right w:val="none" w:sz="0" w:space="0" w:color="auto"/>
      </w:divBdr>
    </w:div>
    <w:div w:id="351689089">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3849476">
      <w:bodyDiv w:val="1"/>
      <w:marLeft w:val="0"/>
      <w:marRight w:val="0"/>
      <w:marTop w:val="0"/>
      <w:marBottom w:val="0"/>
      <w:divBdr>
        <w:top w:val="none" w:sz="0" w:space="0" w:color="auto"/>
        <w:left w:val="none" w:sz="0" w:space="0" w:color="auto"/>
        <w:bottom w:val="none" w:sz="0" w:space="0" w:color="auto"/>
        <w:right w:val="none" w:sz="0" w:space="0" w:color="auto"/>
      </w:divBdr>
    </w:div>
    <w:div w:id="354117713">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347465">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470099">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31562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165289">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278018">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0670271">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175285">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370284">
      <w:bodyDiv w:val="1"/>
      <w:marLeft w:val="0"/>
      <w:marRight w:val="0"/>
      <w:marTop w:val="0"/>
      <w:marBottom w:val="0"/>
      <w:divBdr>
        <w:top w:val="none" w:sz="0" w:space="0" w:color="auto"/>
        <w:left w:val="none" w:sz="0" w:space="0" w:color="auto"/>
        <w:bottom w:val="none" w:sz="0" w:space="0" w:color="auto"/>
        <w:right w:val="none" w:sz="0" w:space="0" w:color="auto"/>
      </w:divBdr>
    </w:div>
    <w:div w:id="362487043">
      <w:bodyDiv w:val="1"/>
      <w:marLeft w:val="0"/>
      <w:marRight w:val="0"/>
      <w:marTop w:val="0"/>
      <w:marBottom w:val="0"/>
      <w:divBdr>
        <w:top w:val="none" w:sz="0" w:space="0" w:color="auto"/>
        <w:left w:val="none" w:sz="0" w:space="0" w:color="auto"/>
        <w:bottom w:val="none" w:sz="0" w:space="0" w:color="auto"/>
        <w:right w:val="none" w:sz="0" w:space="0" w:color="auto"/>
      </w:divBdr>
    </w:div>
    <w:div w:id="362636196">
      <w:bodyDiv w:val="1"/>
      <w:marLeft w:val="120"/>
      <w:marRight w:val="120"/>
      <w:marTop w:val="0"/>
      <w:marBottom w:val="0"/>
      <w:divBdr>
        <w:top w:val="none" w:sz="0" w:space="0" w:color="auto"/>
        <w:left w:val="none" w:sz="0" w:space="0" w:color="auto"/>
        <w:bottom w:val="none" w:sz="0" w:space="0" w:color="auto"/>
        <w:right w:val="none" w:sz="0" w:space="0" w:color="auto"/>
      </w:divBdr>
      <w:divsChild>
        <w:div w:id="1266110797">
          <w:marLeft w:val="0"/>
          <w:marRight w:val="0"/>
          <w:marTop w:val="60"/>
          <w:marBottom w:val="120"/>
          <w:divBdr>
            <w:top w:val="none" w:sz="0" w:space="0" w:color="auto"/>
            <w:left w:val="none" w:sz="0" w:space="0" w:color="auto"/>
            <w:bottom w:val="none" w:sz="0" w:space="0" w:color="auto"/>
            <w:right w:val="none" w:sz="0" w:space="0" w:color="auto"/>
          </w:divBdr>
        </w:div>
      </w:divsChild>
    </w:div>
    <w:div w:id="362823584">
      <w:bodyDiv w:val="1"/>
      <w:marLeft w:val="0"/>
      <w:marRight w:val="0"/>
      <w:marTop w:val="0"/>
      <w:marBottom w:val="0"/>
      <w:divBdr>
        <w:top w:val="none" w:sz="0" w:space="0" w:color="auto"/>
        <w:left w:val="none" w:sz="0" w:space="0" w:color="auto"/>
        <w:bottom w:val="none" w:sz="0" w:space="0" w:color="auto"/>
        <w:right w:val="none" w:sz="0" w:space="0" w:color="auto"/>
      </w:divBdr>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287016">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135697">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37805">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295206">
      <w:bodyDiv w:val="1"/>
      <w:marLeft w:val="0"/>
      <w:marRight w:val="0"/>
      <w:marTop w:val="0"/>
      <w:marBottom w:val="0"/>
      <w:divBdr>
        <w:top w:val="none" w:sz="0" w:space="0" w:color="auto"/>
        <w:left w:val="none" w:sz="0" w:space="0" w:color="auto"/>
        <w:bottom w:val="none" w:sz="0" w:space="0" w:color="auto"/>
        <w:right w:val="none" w:sz="0" w:space="0" w:color="auto"/>
      </w:divBdr>
    </w:div>
    <w:div w:id="366567060">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4927">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116077">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529034">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887664">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0541639">
      <w:bodyDiv w:val="1"/>
      <w:marLeft w:val="0"/>
      <w:marRight w:val="0"/>
      <w:marTop w:val="0"/>
      <w:marBottom w:val="0"/>
      <w:divBdr>
        <w:top w:val="none" w:sz="0" w:space="0" w:color="auto"/>
        <w:left w:val="none" w:sz="0" w:space="0" w:color="auto"/>
        <w:bottom w:val="none" w:sz="0" w:space="0" w:color="auto"/>
        <w:right w:val="none" w:sz="0" w:space="0" w:color="auto"/>
      </w:divBdr>
    </w:div>
    <w:div w:id="370613725">
      <w:bodyDiv w:val="1"/>
      <w:marLeft w:val="0"/>
      <w:marRight w:val="0"/>
      <w:marTop w:val="0"/>
      <w:marBottom w:val="0"/>
      <w:divBdr>
        <w:top w:val="none" w:sz="0" w:space="0" w:color="auto"/>
        <w:left w:val="none" w:sz="0" w:space="0" w:color="auto"/>
        <w:bottom w:val="none" w:sz="0" w:space="0" w:color="auto"/>
        <w:right w:val="none" w:sz="0" w:space="0" w:color="auto"/>
      </w:divBdr>
    </w:div>
    <w:div w:id="370804542">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401217395">
          <w:marLeft w:val="1166"/>
          <w:marRight w:val="0"/>
          <w:marTop w:val="10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816383620">
          <w:marLeft w:val="547"/>
          <w:marRight w:val="0"/>
          <w:marTop w:val="12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2773563">
      <w:bodyDiv w:val="1"/>
      <w:marLeft w:val="0"/>
      <w:marRight w:val="0"/>
      <w:marTop w:val="0"/>
      <w:marBottom w:val="0"/>
      <w:divBdr>
        <w:top w:val="none" w:sz="0" w:space="0" w:color="auto"/>
        <w:left w:val="none" w:sz="0" w:space="0" w:color="auto"/>
        <w:bottom w:val="none" w:sz="0" w:space="0" w:color="auto"/>
        <w:right w:val="none" w:sz="0" w:space="0" w:color="auto"/>
      </w:divBdr>
    </w:div>
    <w:div w:id="373117703">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1922792544">
          <w:marLeft w:val="1166"/>
          <w:marRight w:val="0"/>
          <w:marTop w:val="100"/>
          <w:marBottom w:val="0"/>
          <w:divBdr>
            <w:top w:val="none" w:sz="0" w:space="0" w:color="auto"/>
            <w:left w:val="none" w:sz="0" w:space="0" w:color="auto"/>
            <w:bottom w:val="none" w:sz="0" w:space="0" w:color="auto"/>
            <w:right w:val="none" w:sz="0" w:space="0" w:color="auto"/>
          </w:divBdr>
        </w:div>
        <w:div w:id="2014142001">
          <w:marLeft w:val="547"/>
          <w:marRight w:val="0"/>
          <w:marTop w:val="12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233838">
      <w:bodyDiv w:val="1"/>
      <w:marLeft w:val="0"/>
      <w:marRight w:val="0"/>
      <w:marTop w:val="0"/>
      <w:marBottom w:val="0"/>
      <w:divBdr>
        <w:top w:val="none" w:sz="0" w:space="0" w:color="auto"/>
        <w:left w:val="none" w:sz="0" w:space="0" w:color="auto"/>
        <w:bottom w:val="none" w:sz="0" w:space="0" w:color="auto"/>
        <w:right w:val="none" w:sz="0" w:space="0" w:color="auto"/>
      </w:divBdr>
    </w:div>
    <w:div w:id="374352127">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4815951">
      <w:bodyDiv w:val="1"/>
      <w:marLeft w:val="0"/>
      <w:marRight w:val="0"/>
      <w:marTop w:val="0"/>
      <w:marBottom w:val="0"/>
      <w:divBdr>
        <w:top w:val="none" w:sz="0" w:space="0" w:color="auto"/>
        <w:left w:val="none" w:sz="0" w:space="0" w:color="auto"/>
        <w:bottom w:val="none" w:sz="0" w:space="0" w:color="auto"/>
        <w:right w:val="none" w:sz="0" w:space="0" w:color="auto"/>
      </w:divBdr>
    </w:div>
    <w:div w:id="374937064">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5471545">
      <w:bodyDiv w:val="1"/>
      <w:marLeft w:val="0"/>
      <w:marRight w:val="0"/>
      <w:marTop w:val="0"/>
      <w:marBottom w:val="0"/>
      <w:divBdr>
        <w:top w:val="none" w:sz="0" w:space="0" w:color="auto"/>
        <w:left w:val="none" w:sz="0" w:space="0" w:color="auto"/>
        <w:bottom w:val="none" w:sz="0" w:space="0" w:color="auto"/>
        <w:right w:val="none" w:sz="0" w:space="0" w:color="auto"/>
      </w:divBdr>
    </w:div>
    <w:div w:id="375737892">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58884">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208583">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627646">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283706">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79938166">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482807">
      <w:bodyDiv w:val="1"/>
      <w:marLeft w:val="0"/>
      <w:marRight w:val="0"/>
      <w:marTop w:val="0"/>
      <w:marBottom w:val="0"/>
      <w:divBdr>
        <w:top w:val="none" w:sz="0" w:space="0" w:color="auto"/>
        <w:left w:val="none" w:sz="0" w:space="0" w:color="auto"/>
        <w:bottom w:val="none" w:sz="0" w:space="0" w:color="auto"/>
        <w:right w:val="none" w:sz="0" w:space="0" w:color="auto"/>
      </w:divBdr>
    </w:div>
    <w:div w:id="382607482">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377837">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4566570">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034535">
      <w:bodyDiv w:val="1"/>
      <w:marLeft w:val="0"/>
      <w:marRight w:val="0"/>
      <w:marTop w:val="0"/>
      <w:marBottom w:val="0"/>
      <w:divBdr>
        <w:top w:val="none" w:sz="0" w:space="0" w:color="auto"/>
        <w:left w:val="none" w:sz="0" w:space="0" w:color="auto"/>
        <w:bottom w:val="none" w:sz="0" w:space="0" w:color="auto"/>
        <w:right w:val="none" w:sz="0" w:space="0" w:color="auto"/>
      </w:divBdr>
    </w:div>
    <w:div w:id="386533376">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6999317">
      <w:bodyDiv w:val="1"/>
      <w:marLeft w:val="0"/>
      <w:marRight w:val="0"/>
      <w:marTop w:val="0"/>
      <w:marBottom w:val="0"/>
      <w:divBdr>
        <w:top w:val="none" w:sz="0" w:space="0" w:color="auto"/>
        <w:left w:val="none" w:sz="0" w:space="0" w:color="auto"/>
        <w:bottom w:val="none" w:sz="0" w:space="0" w:color="auto"/>
        <w:right w:val="none" w:sz="0" w:space="0" w:color="auto"/>
      </w:divBdr>
      <w:divsChild>
        <w:div w:id="1333020961">
          <w:marLeft w:val="547"/>
          <w:marRight w:val="0"/>
          <w:marTop w:val="115"/>
          <w:marBottom w:val="0"/>
          <w:divBdr>
            <w:top w:val="none" w:sz="0" w:space="0" w:color="auto"/>
            <w:left w:val="none" w:sz="0" w:space="0" w:color="auto"/>
            <w:bottom w:val="none" w:sz="0" w:space="0" w:color="auto"/>
            <w:right w:val="none" w:sz="0" w:space="0" w:color="auto"/>
          </w:divBdr>
        </w:div>
      </w:divsChild>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7270328">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8724480">
      <w:bodyDiv w:val="1"/>
      <w:marLeft w:val="0"/>
      <w:marRight w:val="0"/>
      <w:marTop w:val="0"/>
      <w:marBottom w:val="0"/>
      <w:divBdr>
        <w:top w:val="none" w:sz="0" w:space="0" w:color="auto"/>
        <w:left w:val="none" w:sz="0" w:space="0" w:color="auto"/>
        <w:bottom w:val="none" w:sz="0" w:space="0" w:color="auto"/>
        <w:right w:val="none" w:sz="0" w:space="0" w:color="auto"/>
      </w:divBdr>
    </w:div>
    <w:div w:id="388918417">
      <w:bodyDiv w:val="1"/>
      <w:marLeft w:val="0"/>
      <w:marRight w:val="0"/>
      <w:marTop w:val="0"/>
      <w:marBottom w:val="0"/>
      <w:divBdr>
        <w:top w:val="none" w:sz="0" w:space="0" w:color="auto"/>
        <w:left w:val="none" w:sz="0" w:space="0" w:color="auto"/>
        <w:bottom w:val="none" w:sz="0" w:space="0" w:color="auto"/>
        <w:right w:val="none" w:sz="0" w:space="0" w:color="auto"/>
      </w:divBdr>
    </w:div>
    <w:div w:id="389227216">
      <w:bodyDiv w:val="1"/>
      <w:marLeft w:val="0"/>
      <w:marRight w:val="0"/>
      <w:marTop w:val="0"/>
      <w:marBottom w:val="0"/>
      <w:divBdr>
        <w:top w:val="none" w:sz="0" w:space="0" w:color="auto"/>
        <w:left w:val="none" w:sz="0" w:space="0" w:color="auto"/>
        <w:bottom w:val="none" w:sz="0" w:space="0" w:color="auto"/>
        <w:right w:val="none" w:sz="0" w:space="0" w:color="auto"/>
      </w:divBdr>
    </w:div>
    <w:div w:id="389420492">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353251">
      <w:bodyDiv w:val="1"/>
      <w:marLeft w:val="0"/>
      <w:marRight w:val="0"/>
      <w:marTop w:val="0"/>
      <w:marBottom w:val="0"/>
      <w:divBdr>
        <w:top w:val="none" w:sz="0" w:space="0" w:color="auto"/>
        <w:left w:val="none" w:sz="0" w:space="0" w:color="auto"/>
        <w:bottom w:val="none" w:sz="0" w:space="0" w:color="auto"/>
        <w:right w:val="none" w:sz="0" w:space="0" w:color="auto"/>
      </w:divBdr>
    </w:div>
    <w:div w:id="390419868">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389074">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3314172">
      <w:bodyDiv w:val="1"/>
      <w:marLeft w:val="0"/>
      <w:marRight w:val="0"/>
      <w:marTop w:val="0"/>
      <w:marBottom w:val="0"/>
      <w:divBdr>
        <w:top w:val="none" w:sz="0" w:space="0" w:color="auto"/>
        <w:left w:val="none" w:sz="0" w:space="0" w:color="auto"/>
        <w:bottom w:val="none" w:sz="0" w:space="0" w:color="auto"/>
        <w:right w:val="none" w:sz="0" w:space="0" w:color="auto"/>
      </w:divBdr>
    </w:div>
    <w:div w:id="393817393">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5015164">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61492">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7367913">
      <w:bodyDiv w:val="1"/>
      <w:marLeft w:val="0"/>
      <w:marRight w:val="0"/>
      <w:marTop w:val="0"/>
      <w:marBottom w:val="0"/>
      <w:divBdr>
        <w:top w:val="none" w:sz="0" w:space="0" w:color="auto"/>
        <w:left w:val="none" w:sz="0" w:space="0" w:color="auto"/>
        <w:bottom w:val="none" w:sz="0" w:space="0" w:color="auto"/>
        <w:right w:val="none" w:sz="0" w:space="0" w:color="auto"/>
      </w:divBdr>
    </w:div>
    <w:div w:id="397679248">
      <w:bodyDiv w:val="1"/>
      <w:marLeft w:val="0"/>
      <w:marRight w:val="0"/>
      <w:marTop w:val="0"/>
      <w:marBottom w:val="0"/>
      <w:divBdr>
        <w:top w:val="none" w:sz="0" w:space="0" w:color="auto"/>
        <w:left w:val="none" w:sz="0" w:space="0" w:color="auto"/>
        <w:bottom w:val="none" w:sz="0" w:space="0" w:color="auto"/>
        <w:right w:val="none" w:sz="0" w:space="0" w:color="auto"/>
      </w:divBdr>
    </w:div>
    <w:div w:id="397747621">
      <w:bodyDiv w:val="1"/>
      <w:marLeft w:val="0"/>
      <w:marRight w:val="0"/>
      <w:marTop w:val="0"/>
      <w:marBottom w:val="0"/>
      <w:divBdr>
        <w:top w:val="none" w:sz="0" w:space="0" w:color="auto"/>
        <w:left w:val="none" w:sz="0" w:space="0" w:color="auto"/>
        <w:bottom w:val="none" w:sz="0" w:space="0" w:color="auto"/>
        <w:right w:val="none" w:sz="0" w:space="0" w:color="auto"/>
      </w:divBdr>
    </w:div>
    <w:div w:id="397896438">
      <w:bodyDiv w:val="1"/>
      <w:marLeft w:val="0"/>
      <w:marRight w:val="0"/>
      <w:marTop w:val="0"/>
      <w:marBottom w:val="0"/>
      <w:divBdr>
        <w:top w:val="none" w:sz="0" w:space="0" w:color="auto"/>
        <w:left w:val="none" w:sz="0" w:space="0" w:color="auto"/>
        <w:bottom w:val="none" w:sz="0" w:space="0" w:color="auto"/>
        <w:right w:val="none" w:sz="0" w:space="0" w:color="auto"/>
      </w:divBdr>
    </w:div>
    <w:div w:id="398021610">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8747764">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1947978">
      <w:bodyDiv w:val="1"/>
      <w:marLeft w:val="0"/>
      <w:marRight w:val="0"/>
      <w:marTop w:val="0"/>
      <w:marBottom w:val="0"/>
      <w:divBdr>
        <w:top w:val="none" w:sz="0" w:space="0" w:color="auto"/>
        <w:left w:val="none" w:sz="0" w:space="0" w:color="auto"/>
        <w:bottom w:val="none" w:sz="0" w:space="0" w:color="auto"/>
        <w:right w:val="none" w:sz="0" w:space="0" w:color="auto"/>
      </w:divBdr>
    </w:div>
    <w:div w:id="402606812">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724498">
      <w:bodyDiv w:val="1"/>
      <w:marLeft w:val="0"/>
      <w:marRight w:val="0"/>
      <w:marTop w:val="0"/>
      <w:marBottom w:val="0"/>
      <w:divBdr>
        <w:top w:val="none" w:sz="0" w:space="0" w:color="auto"/>
        <w:left w:val="none" w:sz="0" w:space="0" w:color="auto"/>
        <w:bottom w:val="none" w:sz="0" w:space="0" w:color="auto"/>
        <w:right w:val="none" w:sz="0" w:space="0" w:color="auto"/>
      </w:divBdr>
    </w:div>
    <w:div w:id="40383814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510419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194350">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116715">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8887657">
      <w:bodyDiv w:val="1"/>
      <w:marLeft w:val="0"/>
      <w:marRight w:val="0"/>
      <w:marTop w:val="0"/>
      <w:marBottom w:val="0"/>
      <w:divBdr>
        <w:top w:val="none" w:sz="0" w:space="0" w:color="auto"/>
        <w:left w:val="none" w:sz="0" w:space="0" w:color="auto"/>
        <w:bottom w:val="none" w:sz="0" w:space="0" w:color="auto"/>
        <w:right w:val="none" w:sz="0" w:space="0" w:color="auto"/>
      </w:divBdr>
    </w:div>
    <w:div w:id="409353203">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05940">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271048">
      <w:bodyDiv w:val="1"/>
      <w:marLeft w:val="0"/>
      <w:marRight w:val="0"/>
      <w:marTop w:val="0"/>
      <w:marBottom w:val="0"/>
      <w:divBdr>
        <w:top w:val="none" w:sz="0" w:space="0" w:color="auto"/>
        <w:left w:val="none" w:sz="0" w:space="0" w:color="auto"/>
        <w:bottom w:val="none" w:sz="0" w:space="0" w:color="auto"/>
        <w:right w:val="none" w:sz="0" w:space="0" w:color="auto"/>
      </w:divBdr>
    </w:div>
    <w:div w:id="410541125">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1513318">
      <w:bodyDiv w:val="1"/>
      <w:marLeft w:val="0"/>
      <w:marRight w:val="0"/>
      <w:marTop w:val="0"/>
      <w:marBottom w:val="0"/>
      <w:divBdr>
        <w:top w:val="none" w:sz="0" w:space="0" w:color="auto"/>
        <w:left w:val="none" w:sz="0" w:space="0" w:color="auto"/>
        <w:bottom w:val="none" w:sz="0" w:space="0" w:color="auto"/>
        <w:right w:val="none" w:sz="0" w:space="0" w:color="auto"/>
      </w:divBdr>
    </w:div>
    <w:div w:id="411590614">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092207">
      <w:bodyDiv w:val="1"/>
      <w:marLeft w:val="0"/>
      <w:marRight w:val="0"/>
      <w:marTop w:val="0"/>
      <w:marBottom w:val="0"/>
      <w:divBdr>
        <w:top w:val="none" w:sz="0" w:space="0" w:color="auto"/>
        <w:left w:val="none" w:sz="0" w:space="0" w:color="auto"/>
        <w:bottom w:val="none" w:sz="0" w:space="0" w:color="auto"/>
        <w:right w:val="none" w:sz="0" w:space="0" w:color="auto"/>
      </w:divBdr>
    </w:div>
    <w:div w:id="413162277">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15833">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129124">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2259">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588465">
      <w:bodyDiv w:val="1"/>
      <w:marLeft w:val="0"/>
      <w:marRight w:val="0"/>
      <w:marTop w:val="0"/>
      <w:marBottom w:val="0"/>
      <w:divBdr>
        <w:top w:val="none" w:sz="0" w:space="0" w:color="auto"/>
        <w:left w:val="none" w:sz="0" w:space="0" w:color="auto"/>
        <w:bottom w:val="none" w:sz="0" w:space="0" w:color="auto"/>
        <w:right w:val="none" w:sz="0" w:space="0" w:color="auto"/>
      </w:divBdr>
    </w:div>
    <w:div w:id="415786596">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366044">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290467">
      <w:bodyDiv w:val="1"/>
      <w:marLeft w:val="0"/>
      <w:marRight w:val="0"/>
      <w:marTop w:val="0"/>
      <w:marBottom w:val="0"/>
      <w:divBdr>
        <w:top w:val="none" w:sz="0" w:space="0" w:color="auto"/>
        <w:left w:val="none" w:sz="0" w:space="0" w:color="auto"/>
        <w:bottom w:val="none" w:sz="0" w:space="0" w:color="auto"/>
        <w:right w:val="none" w:sz="0" w:space="0" w:color="auto"/>
      </w:divBdr>
    </w:div>
    <w:div w:id="417291266">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106984">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033165">
      <w:bodyDiv w:val="1"/>
      <w:marLeft w:val="0"/>
      <w:marRight w:val="0"/>
      <w:marTop w:val="0"/>
      <w:marBottom w:val="0"/>
      <w:divBdr>
        <w:top w:val="none" w:sz="0" w:space="0" w:color="auto"/>
        <w:left w:val="none" w:sz="0" w:space="0" w:color="auto"/>
        <w:bottom w:val="none" w:sz="0" w:space="0" w:color="auto"/>
        <w:right w:val="none" w:sz="0" w:space="0" w:color="auto"/>
      </w:divBdr>
    </w:div>
    <w:div w:id="42022005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267362">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1418264">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384779">
      <w:bodyDiv w:val="1"/>
      <w:marLeft w:val="0"/>
      <w:marRight w:val="0"/>
      <w:marTop w:val="0"/>
      <w:marBottom w:val="0"/>
      <w:divBdr>
        <w:top w:val="none" w:sz="0" w:space="0" w:color="auto"/>
        <w:left w:val="none" w:sz="0" w:space="0" w:color="auto"/>
        <w:bottom w:val="none" w:sz="0" w:space="0" w:color="auto"/>
        <w:right w:val="none" w:sz="0" w:space="0" w:color="auto"/>
      </w:divBdr>
    </w:div>
    <w:div w:id="422607550">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2916999">
      <w:bodyDiv w:val="1"/>
      <w:marLeft w:val="0"/>
      <w:marRight w:val="0"/>
      <w:marTop w:val="0"/>
      <w:marBottom w:val="0"/>
      <w:divBdr>
        <w:top w:val="none" w:sz="0" w:space="0" w:color="auto"/>
        <w:left w:val="none" w:sz="0" w:space="0" w:color="auto"/>
        <w:bottom w:val="none" w:sz="0" w:space="0" w:color="auto"/>
        <w:right w:val="none" w:sz="0" w:space="0" w:color="auto"/>
      </w:divBdr>
    </w:div>
    <w:div w:id="422917688">
      <w:bodyDiv w:val="1"/>
      <w:marLeft w:val="0"/>
      <w:marRight w:val="0"/>
      <w:marTop w:val="0"/>
      <w:marBottom w:val="0"/>
      <w:divBdr>
        <w:top w:val="none" w:sz="0" w:space="0" w:color="auto"/>
        <w:left w:val="none" w:sz="0" w:space="0" w:color="auto"/>
        <w:bottom w:val="none" w:sz="0" w:space="0" w:color="auto"/>
        <w:right w:val="none" w:sz="0" w:space="0" w:color="auto"/>
      </w:divBdr>
    </w:div>
    <w:div w:id="423378498">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5351587">
      <w:bodyDiv w:val="1"/>
      <w:marLeft w:val="0"/>
      <w:marRight w:val="0"/>
      <w:marTop w:val="0"/>
      <w:marBottom w:val="0"/>
      <w:divBdr>
        <w:top w:val="none" w:sz="0" w:space="0" w:color="auto"/>
        <w:left w:val="none" w:sz="0" w:space="0" w:color="auto"/>
        <w:bottom w:val="none" w:sz="0" w:space="0" w:color="auto"/>
        <w:right w:val="none" w:sz="0" w:space="0" w:color="auto"/>
      </w:divBdr>
    </w:div>
    <w:div w:id="425422787">
      <w:bodyDiv w:val="1"/>
      <w:marLeft w:val="0"/>
      <w:marRight w:val="0"/>
      <w:marTop w:val="0"/>
      <w:marBottom w:val="0"/>
      <w:divBdr>
        <w:top w:val="none" w:sz="0" w:space="0" w:color="auto"/>
        <w:left w:val="none" w:sz="0" w:space="0" w:color="auto"/>
        <w:bottom w:val="none" w:sz="0" w:space="0" w:color="auto"/>
        <w:right w:val="none" w:sz="0" w:space="0" w:color="auto"/>
      </w:divBdr>
    </w:div>
    <w:div w:id="425543693">
      <w:bodyDiv w:val="1"/>
      <w:marLeft w:val="0"/>
      <w:marRight w:val="0"/>
      <w:marTop w:val="0"/>
      <w:marBottom w:val="0"/>
      <w:divBdr>
        <w:top w:val="none" w:sz="0" w:space="0" w:color="auto"/>
        <w:left w:val="none" w:sz="0" w:space="0" w:color="auto"/>
        <w:bottom w:val="none" w:sz="0" w:space="0" w:color="auto"/>
        <w:right w:val="none" w:sz="0" w:space="0" w:color="auto"/>
      </w:divBdr>
    </w:div>
    <w:div w:id="426004023">
      <w:bodyDiv w:val="1"/>
      <w:marLeft w:val="0"/>
      <w:marRight w:val="0"/>
      <w:marTop w:val="0"/>
      <w:marBottom w:val="0"/>
      <w:divBdr>
        <w:top w:val="none" w:sz="0" w:space="0" w:color="auto"/>
        <w:left w:val="none" w:sz="0" w:space="0" w:color="auto"/>
        <w:bottom w:val="none" w:sz="0" w:space="0" w:color="auto"/>
        <w:right w:val="none" w:sz="0" w:space="0" w:color="auto"/>
      </w:divBdr>
    </w:div>
    <w:div w:id="426004673">
      <w:bodyDiv w:val="1"/>
      <w:marLeft w:val="0"/>
      <w:marRight w:val="0"/>
      <w:marTop w:val="0"/>
      <w:marBottom w:val="0"/>
      <w:divBdr>
        <w:top w:val="none" w:sz="0" w:space="0" w:color="auto"/>
        <w:left w:val="none" w:sz="0" w:space="0" w:color="auto"/>
        <w:bottom w:val="none" w:sz="0" w:space="0" w:color="auto"/>
        <w:right w:val="none" w:sz="0" w:space="0" w:color="auto"/>
      </w:divBdr>
    </w:div>
    <w:div w:id="426078356">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241544">
      <w:bodyDiv w:val="1"/>
      <w:marLeft w:val="120"/>
      <w:marRight w:val="120"/>
      <w:marTop w:val="0"/>
      <w:marBottom w:val="0"/>
      <w:divBdr>
        <w:top w:val="none" w:sz="0" w:space="0" w:color="auto"/>
        <w:left w:val="none" w:sz="0" w:space="0" w:color="auto"/>
        <w:bottom w:val="none" w:sz="0" w:space="0" w:color="auto"/>
        <w:right w:val="none" w:sz="0" w:space="0" w:color="auto"/>
      </w:divBdr>
      <w:divsChild>
        <w:div w:id="736365606">
          <w:marLeft w:val="0"/>
          <w:marRight w:val="0"/>
          <w:marTop w:val="60"/>
          <w:marBottom w:val="120"/>
          <w:divBdr>
            <w:top w:val="none" w:sz="0" w:space="0" w:color="auto"/>
            <w:left w:val="none" w:sz="0" w:space="0" w:color="auto"/>
            <w:bottom w:val="none" w:sz="0" w:space="0" w:color="auto"/>
            <w:right w:val="none" w:sz="0" w:space="0" w:color="auto"/>
          </w:divBdr>
        </w:div>
      </w:divsChild>
    </w:div>
    <w:div w:id="427506930">
      <w:bodyDiv w:val="1"/>
      <w:marLeft w:val="0"/>
      <w:marRight w:val="0"/>
      <w:marTop w:val="0"/>
      <w:marBottom w:val="0"/>
      <w:divBdr>
        <w:top w:val="none" w:sz="0" w:space="0" w:color="auto"/>
        <w:left w:val="none" w:sz="0" w:space="0" w:color="auto"/>
        <w:bottom w:val="none" w:sz="0" w:space="0" w:color="auto"/>
        <w:right w:val="none" w:sz="0" w:space="0" w:color="auto"/>
      </w:divBdr>
    </w:div>
    <w:div w:id="427652404">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014623">
      <w:bodyDiv w:val="1"/>
      <w:marLeft w:val="0"/>
      <w:marRight w:val="0"/>
      <w:marTop w:val="0"/>
      <w:marBottom w:val="0"/>
      <w:divBdr>
        <w:top w:val="none" w:sz="0" w:space="0" w:color="auto"/>
        <w:left w:val="none" w:sz="0" w:space="0" w:color="auto"/>
        <w:bottom w:val="none" w:sz="0" w:space="0" w:color="auto"/>
        <w:right w:val="none" w:sz="0" w:space="0" w:color="auto"/>
      </w:divBdr>
    </w:div>
    <w:div w:id="429660574">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75366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2170863">
      <w:bodyDiv w:val="1"/>
      <w:marLeft w:val="0"/>
      <w:marRight w:val="0"/>
      <w:marTop w:val="0"/>
      <w:marBottom w:val="0"/>
      <w:divBdr>
        <w:top w:val="none" w:sz="0" w:space="0" w:color="auto"/>
        <w:left w:val="none" w:sz="0" w:space="0" w:color="auto"/>
        <w:bottom w:val="none" w:sz="0" w:space="0" w:color="auto"/>
        <w:right w:val="none" w:sz="0" w:space="0" w:color="auto"/>
      </w:divBdr>
    </w:div>
    <w:div w:id="432433420">
      <w:bodyDiv w:val="1"/>
      <w:marLeft w:val="0"/>
      <w:marRight w:val="0"/>
      <w:marTop w:val="0"/>
      <w:marBottom w:val="0"/>
      <w:divBdr>
        <w:top w:val="none" w:sz="0" w:space="0" w:color="auto"/>
        <w:left w:val="none" w:sz="0" w:space="0" w:color="auto"/>
        <w:bottom w:val="none" w:sz="0" w:space="0" w:color="auto"/>
        <w:right w:val="none" w:sz="0" w:space="0" w:color="auto"/>
      </w:divBdr>
    </w:div>
    <w:div w:id="432897292">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5443319">
      <w:bodyDiv w:val="1"/>
      <w:marLeft w:val="0"/>
      <w:marRight w:val="0"/>
      <w:marTop w:val="0"/>
      <w:marBottom w:val="0"/>
      <w:divBdr>
        <w:top w:val="none" w:sz="0" w:space="0" w:color="auto"/>
        <w:left w:val="none" w:sz="0" w:space="0" w:color="auto"/>
        <w:bottom w:val="none" w:sz="0" w:space="0" w:color="auto"/>
        <w:right w:val="none" w:sz="0" w:space="0" w:color="auto"/>
      </w:divBdr>
    </w:div>
    <w:div w:id="436679696">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39036565">
      <w:bodyDiv w:val="1"/>
      <w:marLeft w:val="0"/>
      <w:marRight w:val="0"/>
      <w:marTop w:val="0"/>
      <w:marBottom w:val="0"/>
      <w:divBdr>
        <w:top w:val="none" w:sz="0" w:space="0" w:color="auto"/>
        <w:left w:val="none" w:sz="0" w:space="0" w:color="auto"/>
        <w:bottom w:val="none" w:sz="0" w:space="0" w:color="auto"/>
        <w:right w:val="none" w:sz="0" w:space="0" w:color="auto"/>
      </w:divBdr>
    </w:div>
    <w:div w:id="439572092">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26840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1999719">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84512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038318">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4496802">
      <w:bodyDiv w:val="1"/>
      <w:marLeft w:val="0"/>
      <w:marRight w:val="0"/>
      <w:marTop w:val="0"/>
      <w:marBottom w:val="0"/>
      <w:divBdr>
        <w:top w:val="none" w:sz="0" w:space="0" w:color="auto"/>
        <w:left w:val="none" w:sz="0" w:space="0" w:color="auto"/>
        <w:bottom w:val="none" w:sz="0" w:space="0" w:color="auto"/>
        <w:right w:val="none" w:sz="0" w:space="0" w:color="auto"/>
      </w:divBdr>
    </w:div>
    <w:div w:id="444618652">
      <w:bodyDiv w:val="1"/>
      <w:marLeft w:val="0"/>
      <w:marRight w:val="0"/>
      <w:marTop w:val="0"/>
      <w:marBottom w:val="0"/>
      <w:divBdr>
        <w:top w:val="none" w:sz="0" w:space="0" w:color="auto"/>
        <w:left w:val="none" w:sz="0" w:space="0" w:color="auto"/>
        <w:bottom w:val="none" w:sz="0" w:space="0" w:color="auto"/>
        <w:right w:val="none" w:sz="0" w:space="0" w:color="auto"/>
      </w:divBdr>
    </w:div>
    <w:div w:id="444929055">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238656">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6701473">
      <w:bodyDiv w:val="1"/>
      <w:marLeft w:val="0"/>
      <w:marRight w:val="0"/>
      <w:marTop w:val="0"/>
      <w:marBottom w:val="0"/>
      <w:divBdr>
        <w:top w:val="none" w:sz="0" w:space="0" w:color="auto"/>
        <w:left w:val="none" w:sz="0" w:space="0" w:color="auto"/>
        <w:bottom w:val="none" w:sz="0" w:space="0" w:color="auto"/>
        <w:right w:val="none" w:sz="0" w:space="0" w:color="auto"/>
      </w:divBdr>
    </w:div>
    <w:div w:id="446703884">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276732">
      <w:bodyDiv w:val="1"/>
      <w:marLeft w:val="0"/>
      <w:marRight w:val="0"/>
      <w:marTop w:val="0"/>
      <w:marBottom w:val="0"/>
      <w:divBdr>
        <w:top w:val="none" w:sz="0" w:space="0" w:color="auto"/>
        <w:left w:val="none" w:sz="0" w:space="0" w:color="auto"/>
        <w:bottom w:val="none" w:sz="0" w:space="0" w:color="auto"/>
        <w:right w:val="none" w:sz="0" w:space="0" w:color="auto"/>
      </w:divBdr>
    </w:div>
    <w:div w:id="449400635">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805665581">
          <w:marLeft w:val="1166"/>
          <w:marRight w:val="0"/>
          <w:marTop w:val="10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1138496304">
          <w:marLeft w:val="547"/>
          <w:marRight w:val="0"/>
          <w:marTop w:val="120"/>
          <w:marBottom w:val="0"/>
          <w:divBdr>
            <w:top w:val="none" w:sz="0" w:space="0" w:color="auto"/>
            <w:left w:val="none" w:sz="0" w:space="0" w:color="auto"/>
            <w:bottom w:val="none" w:sz="0" w:space="0" w:color="auto"/>
            <w:right w:val="none" w:sz="0" w:space="0" w:color="auto"/>
          </w:divBdr>
        </w:div>
      </w:divsChild>
    </w:div>
    <w:div w:id="450055662">
      <w:bodyDiv w:val="1"/>
      <w:marLeft w:val="0"/>
      <w:marRight w:val="0"/>
      <w:marTop w:val="0"/>
      <w:marBottom w:val="0"/>
      <w:divBdr>
        <w:top w:val="none" w:sz="0" w:space="0" w:color="auto"/>
        <w:left w:val="none" w:sz="0" w:space="0" w:color="auto"/>
        <w:bottom w:val="none" w:sz="0" w:space="0" w:color="auto"/>
        <w:right w:val="none" w:sz="0" w:space="0" w:color="auto"/>
      </w:divBdr>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0589481">
      <w:bodyDiv w:val="1"/>
      <w:marLeft w:val="0"/>
      <w:marRight w:val="0"/>
      <w:marTop w:val="0"/>
      <w:marBottom w:val="0"/>
      <w:divBdr>
        <w:top w:val="none" w:sz="0" w:space="0" w:color="auto"/>
        <w:left w:val="none" w:sz="0" w:space="0" w:color="auto"/>
        <w:bottom w:val="none" w:sz="0" w:space="0" w:color="auto"/>
        <w:right w:val="none" w:sz="0" w:space="0" w:color="auto"/>
      </w:divBdr>
    </w:div>
    <w:div w:id="450973270">
      <w:bodyDiv w:val="1"/>
      <w:marLeft w:val="0"/>
      <w:marRight w:val="0"/>
      <w:marTop w:val="0"/>
      <w:marBottom w:val="0"/>
      <w:divBdr>
        <w:top w:val="none" w:sz="0" w:space="0" w:color="auto"/>
        <w:left w:val="none" w:sz="0" w:space="0" w:color="auto"/>
        <w:bottom w:val="none" w:sz="0" w:space="0" w:color="auto"/>
        <w:right w:val="none" w:sz="0" w:space="0" w:color="auto"/>
      </w:divBdr>
    </w:div>
    <w:div w:id="45109873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290960">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556550">
      <w:bodyDiv w:val="1"/>
      <w:marLeft w:val="0"/>
      <w:marRight w:val="0"/>
      <w:marTop w:val="0"/>
      <w:marBottom w:val="0"/>
      <w:divBdr>
        <w:top w:val="none" w:sz="0" w:space="0" w:color="auto"/>
        <w:left w:val="none" w:sz="0" w:space="0" w:color="auto"/>
        <w:bottom w:val="none" w:sz="0" w:space="0" w:color="auto"/>
        <w:right w:val="none" w:sz="0" w:space="0" w:color="auto"/>
      </w:divBdr>
    </w:div>
    <w:div w:id="452670754">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4639073">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5410818">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069543">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259502">
      <w:bodyDiv w:val="1"/>
      <w:marLeft w:val="0"/>
      <w:marRight w:val="0"/>
      <w:marTop w:val="0"/>
      <w:marBottom w:val="0"/>
      <w:divBdr>
        <w:top w:val="none" w:sz="0" w:space="0" w:color="auto"/>
        <w:left w:val="none" w:sz="0" w:space="0" w:color="auto"/>
        <w:bottom w:val="none" w:sz="0" w:space="0" w:color="auto"/>
        <w:right w:val="none" w:sz="0" w:space="0" w:color="auto"/>
      </w:divBdr>
    </w:div>
    <w:div w:id="45838142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59343804">
      <w:bodyDiv w:val="1"/>
      <w:marLeft w:val="0"/>
      <w:marRight w:val="0"/>
      <w:marTop w:val="0"/>
      <w:marBottom w:val="0"/>
      <w:divBdr>
        <w:top w:val="none" w:sz="0" w:space="0" w:color="auto"/>
        <w:left w:val="none" w:sz="0" w:space="0" w:color="auto"/>
        <w:bottom w:val="none" w:sz="0" w:space="0" w:color="auto"/>
        <w:right w:val="none" w:sz="0" w:space="0" w:color="auto"/>
      </w:divBdr>
    </w:div>
    <w:div w:id="459542453">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0850339">
      <w:bodyDiv w:val="1"/>
      <w:marLeft w:val="0"/>
      <w:marRight w:val="0"/>
      <w:marTop w:val="0"/>
      <w:marBottom w:val="0"/>
      <w:divBdr>
        <w:top w:val="none" w:sz="0" w:space="0" w:color="auto"/>
        <w:left w:val="none" w:sz="0" w:space="0" w:color="auto"/>
        <w:bottom w:val="none" w:sz="0" w:space="0" w:color="auto"/>
        <w:right w:val="none" w:sz="0" w:space="0" w:color="auto"/>
      </w:divBdr>
    </w:div>
    <w:div w:id="461003375">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1460797">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2120321">
      <w:bodyDiv w:val="1"/>
      <w:marLeft w:val="0"/>
      <w:marRight w:val="0"/>
      <w:marTop w:val="0"/>
      <w:marBottom w:val="0"/>
      <w:divBdr>
        <w:top w:val="none" w:sz="0" w:space="0" w:color="auto"/>
        <w:left w:val="none" w:sz="0" w:space="0" w:color="auto"/>
        <w:bottom w:val="none" w:sz="0" w:space="0" w:color="auto"/>
        <w:right w:val="none" w:sz="0" w:space="0" w:color="auto"/>
      </w:divBdr>
    </w:div>
    <w:div w:id="462191386">
      <w:bodyDiv w:val="1"/>
      <w:marLeft w:val="0"/>
      <w:marRight w:val="0"/>
      <w:marTop w:val="0"/>
      <w:marBottom w:val="0"/>
      <w:divBdr>
        <w:top w:val="none" w:sz="0" w:space="0" w:color="auto"/>
        <w:left w:val="none" w:sz="0" w:space="0" w:color="auto"/>
        <w:bottom w:val="none" w:sz="0" w:space="0" w:color="auto"/>
        <w:right w:val="none" w:sz="0" w:space="0" w:color="auto"/>
      </w:divBdr>
    </w:div>
    <w:div w:id="462696921">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4011991">
      <w:bodyDiv w:val="1"/>
      <w:marLeft w:val="0"/>
      <w:marRight w:val="0"/>
      <w:marTop w:val="0"/>
      <w:marBottom w:val="0"/>
      <w:divBdr>
        <w:top w:val="none" w:sz="0" w:space="0" w:color="auto"/>
        <w:left w:val="none" w:sz="0" w:space="0" w:color="auto"/>
        <w:bottom w:val="none" w:sz="0" w:space="0" w:color="auto"/>
        <w:right w:val="none" w:sz="0" w:space="0" w:color="auto"/>
      </w:divBdr>
    </w:div>
    <w:div w:id="464782743">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510051">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779324">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746903">
      <w:bodyDiv w:val="1"/>
      <w:marLeft w:val="0"/>
      <w:marRight w:val="0"/>
      <w:marTop w:val="0"/>
      <w:marBottom w:val="0"/>
      <w:divBdr>
        <w:top w:val="none" w:sz="0" w:space="0" w:color="auto"/>
        <w:left w:val="none" w:sz="0" w:space="0" w:color="auto"/>
        <w:bottom w:val="none" w:sz="0" w:space="0" w:color="auto"/>
        <w:right w:val="none" w:sz="0" w:space="0" w:color="auto"/>
      </w:divBdr>
    </w:div>
    <w:div w:id="467868287">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8864180">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251217">
      <w:bodyDiv w:val="1"/>
      <w:marLeft w:val="0"/>
      <w:marRight w:val="0"/>
      <w:marTop w:val="0"/>
      <w:marBottom w:val="0"/>
      <w:divBdr>
        <w:top w:val="none" w:sz="0" w:space="0" w:color="auto"/>
        <w:left w:val="none" w:sz="0" w:space="0" w:color="auto"/>
        <w:bottom w:val="none" w:sz="0" w:space="0" w:color="auto"/>
        <w:right w:val="none" w:sz="0" w:space="0" w:color="auto"/>
      </w:divBdr>
    </w:div>
    <w:div w:id="469597898">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0099140">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2985459">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15367">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220889">
      <w:bodyDiv w:val="1"/>
      <w:marLeft w:val="0"/>
      <w:marRight w:val="0"/>
      <w:marTop w:val="0"/>
      <w:marBottom w:val="0"/>
      <w:divBdr>
        <w:top w:val="none" w:sz="0" w:space="0" w:color="auto"/>
        <w:left w:val="none" w:sz="0" w:space="0" w:color="auto"/>
        <w:bottom w:val="none" w:sz="0" w:space="0" w:color="auto"/>
        <w:right w:val="none" w:sz="0" w:space="0" w:color="auto"/>
      </w:divBdr>
      <w:divsChild>
        <w:div w:id="255134130">
          <w:marLeft w:val="1166"/>
          <w:marRight w:val="0"/>
          <w:marTop w:val="86"/>
          <w:marBottom w:val="0"/>
          <w:divBdr>
            <w:top w:val="none" w:sz="0" w:space="0" w:color="auto"/>
            <w:left w:val="none" w:sz="0" w:space="0" w:color="auto"/>
            <w:bottom w:val="none" w:sz="0" w:space="0" w:color="auto"/>
            <w:right w:val="none" w:sz="0" w:space="0" w:color="auto"/>
          </w:divBdr>
        </w:div>
        <w:div w:id="902564444">
          <w:marLeft w:val="1714"/>
          <w:marRight w:val="0"/>
          <w:marTop w:val="77"/>
          <w:marBottom w:val="0"/>
          <w:divBdr>
            <w:top w:val="none" w:sz="0" w:space="0" w:color="auto"/>
            <w:left w:val="none" w:sz="0" w:space="0" w:color="auto"/>
            <w:bottom w:val="none" w:sz="0" w:space="0" w:color="auto"/>
            <w:right w:val="none" w:sz="0" w:space="0" w:color="auto"/>
          </w:divBdr>
        </w:div>
        <w:div w:id="1215198951">
          <w:marLeft w:val="1714"/>
          <w:marRight w:val="0"/>
          <w:marTop w:val="77"/>
          <w:marBottom w:val="0"/>
          <w:divBdr>
            <w:top w:val="none" w:sz="0" w:space="0" w:color="auto"/>
            <w:left w:val="none" w:sz="0" w:space="0" w:color="auto"/>
            <w:bottom w:val="none" w:sz="0" w:space="0" w:color="auto"/>
            <w:right w:val="none" w:sz="0" w:space="0" w:color="auto"/>
          </w:divBdr>
        </w:div>
        <w:div w:id="1260480627">
          <w:marLeft w:val="1166"/>
          <w:marRight w:val="0"/>
          <w:marTop w:val="86"/>
          <w:marBottom w:val="0"/>
          <w:divBdr>
            <w:top w:val="none" w:sz="0" w:space="0" w:color="auto"/>
            <w:left w:val="none" w:sz="0" w:space="0" w:color="auto"/>
            <w:bottom w:val="none" w:sz="0" w:space="0" w:color="auto"/>
            <w:right w:val="none" w:sz="0" w:space="0" w:color="auto"/>
          </w:divBdr>
        </w:div>
        <w:div w:id="2063210309">
          <w:marLeft w:val="547"/>
          <w:marRight w:val="0"/>
          <w:marTop w:val="86"/>
          <w:marBottom w:val="0"/>
          <w:divBdr>
            <w:top w:val="none" w:sz="0" w:space="0" w:color="auto"/>
            <w:left w:val="none" w:sz="0" w:space="0" w:color="auto"/>
            <w:bottom w:val="none" w:sz="0" w:space="0" w:color="auto"/>
            <w:right w:val="none" w:sz="0" w:space="0" w:color="auto"/>
          </w:divBdr>
        </w:div>
      </w:divsChild>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4680705">
      <w:bodyDiv w:val="1"/>
      <w:marLeft w:val="0"/>
      <w:marRight w:val="0"/>
      <w:marTop w:val="0"/>
      <w:marBottom w:val="0"/>
      <w:divBdr>
        <w:top w:val="none" w:sz="0" w:space="0" w:color="auto"/>
        <w:left w:val="none" w:sz="0" w:space="0" w:color="auto"/>
        <w:bottom w:val="none" w:sz="0" w:space="0" w:color="auto"/>
        <w:right w:val="none" w:sz="0" w:space="0" w:color="auto"/>
      </w:divBdr>
    </w:div>
    <w:div w:id="47468993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6999017">
      <w:bodyDiv w:val="1"/>
      <w:marLeft w:val="0"/>
      <w:marRight w:val="0"/>
      <w:marTop w:val="0"/>
      <w:marBottom w:val="0"/>
      <w:divBdr>
        <w:top w:val="none" w:sz="0" w:space="0" w:color="auto"/>
        <w:left w:val="none" w:sz="0" w:space="0" w:color="auto"/>
        <w:bottom w:val="none" w:sz="0" w:space="0" w:color="auto"/>
        <w:right w:val="none" w:sz="0" w:space="0" w:color="auto"/>
      </w:divBdr>
    </w:div>
    <w:div w:id="477038835">
      <w:bodyDiv w:val="1"/>
      <w:marLeft w:val="0"/>
      <w:marRight w:val="0"/>
      <w:marTop w:val="0"/>
      <w:marBottom w:val="0"/>
      <w:divBdr>
        <w:top w:val="none" w:sz="0" w:space="0" w:color="auto"/>
        <w:left w:val="none" w:sz="0" w:space="0" w:color="auto"/>
        <w:bottom w:val="none" w:sz="0" w:space="0" w:color="auto"/>
        <w:right w:val="none" w:sz="0" w:space="0" w:color="auto"/>
      </w:divBdr>
    </w:div>
    <w:div w:id="477117125">
      <w:bodyDiv w:val="1"/>
      <w:marLeft w:val="0"/>
      <w:marRight w:val="0"/>
      <w:marTop w:val="0"/>
      <w:marBottom w:val="0"/>
      <w:divBdr>
        <w:top w:val="none" w:sz="0" w:space="0" w:color="auto"/>
        <w:left w:val="none" w:sz="0" w:space="0" w:color="auto"/>
        <w:bottom w:val="none" w:sz="0" w:space="0" w:color="auto"/>
        <w:right w:val="none" w:sz="0" w:space="0" w:color="auto"/>
      </w:divBdr>
    </w:div>
    <w:div w:id="47718822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033200">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234563">
      <w:bodyDiv w:val="1"/>
      <w:marLeft w:val="0"/>
      <w:marRight w:val="0"/>
      <w:marTop w:val="0"/>
      <w:marBottom w:val="0"/>
      <w:divBdr>
        <w:top w:val="none" w:sz="0" w:space="0" w:color="auto"/>
        <w:left w:val="none" w:sz="0" w:space="0" w:color="auto"/>
        <w:bottom w:val="none" w:sz="0" w:space="0" w:color="auto"/>
        <w:right w:val="none" w:sz="0" w:space="0" w:color="auto"/>
      </w:divBdr>
    </w:div>
    <w:div w:id="478349270">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8959243">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733254">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0927412">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240438">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544339">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3394792">
      <w:bodyDiv w:val="1"/>
      <w:marLeft w:val="0"/>
      <w:marRight w:val="0"/>
      <w:marTop w:val="0"/>
      <w:marBottom w:val="0"/>
      <w:divBdr>
        <w:top w:val="none" w:sz="0" w:space="0" w:color="auto"/>
        <w:left w:val="none" w:sz="0" w:space="0" w:color="auto"/>
        <w:bottom w:val="none" w:sz="0" w:space="0" w:color="auto"/>
        <w:right w:val="none" w:sz="0" w:space="0" w:color="auto"/>
      </w:divBdr>
    </w:div>
    <w:div w:id="483426146">
      <w:bodyDiv w:val="1"/>
      <w:marLeft w:val="0"/>
      <w:marRight w:val="0"/>
      <w:marTop w:val="0"/>
      <w:marBottom w:val="0"/>
      <w:divBdr>
        <w:top w:val="none" w:sz="0" w:space="0" w:color="auto"/>
        <w:left w:val="none" w:sz="0" w:space="0" w:color="auto"/>
        <w:bottom w:val="none" w:sz="0" w:space="0" w:color="auto"/>
        <w:right w:val="none" w:sz="0" w:space="0" w:color="auto"/>
      </w:divBdr>
    </w:div>
    <w:div w:id="483855884">
      <w:bodyDiv w:val="1"/>
      <w:marLeft w:val="0"/>
      <w:marRight w:val="0"/>
      <w:marTop w:val="0"/>
      <w:marBottom w:val="0"/>
      <w:divBdr>
        <w:top w:val="none" w:sz="0" w:space="0" w:color="auto"/>
        <w:left w:val="none" w:sz="0" w:space="0" w:color="auto"/>
        <w:bottom w:val="none" w:sz="0" w:space="0" w:color="auto"/>
        <w:right w:val="none" w:sz="0" w:space="0" w:color="auto"/>
      </w:divBdr>
    </w:div>
    <w:div w:id="484321255">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6483961">
      <w:bodyDiv w:val="1"/>
      <w:marLeft w:val="0"/>
      <w:marRight w:val="0"/>
      <w:marTop w:val="0"/>
      <w:marBottom w:val="0"/>
      <w:divBdr>
        <w:top w:val="none" w:sz="0" w:space="0" w:color="auto"/>
        <w:left w:val="none" w:sz="0" w:space="0" w:color="auto"/>
        <w:bottom w:val="none" w:sz="0" w:space="0" w:color="auto"/>
        <w:right w:val="none" w:sz="0" w:space="0" w:color="auto"/>
      </w:divBdr>
    </w:div>
    <w:div w:id="486675129">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020195">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7524190">
      <w:bodyDiv w:val="1"/>
      <w:marLeft w:val="0"/>
      <w:marRight w:val="0"/>
      <w:marTop w:val="0"/>
      <w:marBottom w:val="0"/>
      <w:divBdr>
        <w:top w:val="none" w:sz="0" w:space="0" w:color="auto"/>
        <w:left w:val="none" w:sz="0" w:space="0" w:color="auto"/>
        <w:bottom w:val="none" w:sz="0" w:space="0" w:color="auto"/>
        <w:right w:val="none" w:sz="0" w:space="0" w:color="auto"/>
      </w:divBdr>
    </w:div>
    <w:div w:id="487987785">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372029">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1600518">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718262">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5733988">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7853">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498694257">
      <w:bodyDiv w:val="1"/>
      <w:marLeft w:val="0"/>
      <w:marRight w:val="0"/>
      <w:marTop w:val="0"/>
      <w:marBottom w:val="0"/>
      <w:divBdr>
        <w:top w:val="none" w:sz="0" w:space="0" w:color="auto"/>
        <w:left w:val="none" w:sz="0" w:space="0" w:color="auto"/>
        <w:bottom w:val="none" w:sz="0" w:space="0" w:color="auto"/>
        <w:right w:val="none" w:sz="0" w:space="0" w:color="auto"/>
      </w:divBdr>
    </w:div>
    <w:div w:id="499661076">
      <w:bodyDiv w:val="1"/>
      <w:marLeft w:val="0"/>
      <w:marRight w:val="0"/>
      <w:marTop w:val="0"/>
      <w:marBottom w:val="0"/>
      <w:divBdr>
        <w:top w:val="none" w:sz="0" w:space="0" w:color="auto"/>
        <w:left w:val="none" w:sz="0" w:space="0" w:color="auto"/>
        <w:bottom w:val="none" w:sz="0" w:space="0" w:color="auto"/>
        <w:right w:val="none" w:sz="0" w:space="0" w:color="auto"/>
      </w:divBdr>
    </w:div>
    <w:div w:id="500897178">
      <w:bodyDiv w:val="1"/>
      <w:marLeft w:val="0"/>
      <w:marRight w:val="0"/>
      <w:marTop w:val="0"/>
      <w:marBottom w:val="0"/>
      <w:divBdr>
        <w:top w:val="none" w:sz="0" w:space="0" w:color="auto"/>
        <w:left w:val="none" w:sz="0" w:space="0" w:color="auto"/>
        <w:bottom w:val="none" w:sz="0" w:space="0" w:color="auto"/>
        <w:right w:val="none" w:sz="0" w:space="0" w:color="auto"/>
      </w:divBdr>
    </w:div>
    <w:div w:id="501361266">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01219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2281253">
      <w:bodyDiv w:val="1"/>
      <w:marLeft w:val="0"/>
      <w:marRight w:val="0"/>
      <w:marTop w:val="0"/>
      <w:marBottom w:val="0"/>
      <w:divBdr>
        <w:top w:val="none" w:sz="0" w:space="0" w:color="auto"/>
        <w:left w:val="none" w:sz="0" w:space="0" w:color="auto"/>
        <w:bottom w:val="none" w:sz="0" w:space="0" w:color="auto"/>
        <w:right w:val="none" w:sz="0" w:space="0" w:color="auto"/>
      </w:divBdr>
    </w:div>
    <w:div w:id="502552538">
      <w:bodyDiv w:val="1"/>
      <w:marLeft w:val="0"/>
      <w:marRight w:val="0"/>
      <w:marTop w:val="0"/>
      <w:marBottom w:val="0"/>
      <w:divBdr>
        <w:top w:val="none" w:sz="0" w:space="0" w:color="auto"/>
        <w:left w:val="none" w:sz="0" w:space="0" w:color="auto"/>
        <w:bottom w:val="none" w:sz="0" w:space="0" w:color="auto"/>
        <w:right w:val="none" w:sz="0" w:space="0" w:color="auto"/>
      </w:divBdr>
    </w:div>
    <w:div w:id="502822998">
      <w:bodyDiv w:val="1"/>
      <w:marLeft w:val="0"/>
      <w:marRight w:val="0"/>
      <w:marTop w:val="0"/>
      <w:marBottom w:val="0"/>
      <w:divBdr>
        <w:top w:val="none" w:sz="0" w:space="0" w:color="auto"/>
        <w:left w:val="none" w:sz="0" w:space="0" w:color="auto"/>
        <w:bottom w:val="none" w:sz="0" w:space="0" w:color="auto"/>
        <w:right w:val="none" w:sz="0" w:space="0" w:color="auto"/>
      </w:divBdr>
    </w:div>
    <w:div w:id="503252204">
      <w:bodyDiv w:val="1"/>
      <w:marLeft w:val="0"/>
      <w:marRight w:val="0"/>
      <w:marTop w:val="0"/>
      <w:marBottom w:val="0"/>
      <w:divBdr>
        <w:top w:val="none" w:sz="0" w:space="0" w:color="auto"/>
        <w:left w:val="none" w:sz="0" w:space="0" w:color="auto"/>
        <w:bottom w:val="none" w:sz="0" w:space="0" w:color="auto"/>
        <w:right w:val="none" w:sz="0" w:space="0" w:color="auto"/>
      </w:divBdr>
    </w:div>
    <w:div w:id="503319460">
      <w:bodyDiv w:val="1"/>
      <w:marLeft w:val="0"/>
      <w:marRight w:val="0"/>
      <w:marTop w:val="0"/>
      <w:marBottom w:val="0"/>
      <w:divBdr>
        <w:top w:val="none" w:sz="0" w:space="0" w:color="auto"/>
        <w:left w:val="none" w:sz="0" w:space="0" w:color="auto"/>
        <w:bottom w:val="none" w:sz="0" w:space="0" w:color="auto"/>
        <w:right w:val="none" w:sz="0" w:space="0" w:color="auto"/>
      </w:divBdr>
    </w:div>
    <w:div w:id="503399432">
      <w:bodyDiv w:val="1"/>
      <w:marLeft w:val="0"/>
      <w:marRight w:val="0"/>
      <w:marTop w:val="0"/>
      <w:marBottom w:val="0"/>
      <w:divBdr>
        <w:top w:val="none" w:sz="0" w:space="0" w:color="auto"/>
        <w:left w:val="none" w:sz="0" w:space="0" w:color="auto"/>
        <w:bottom w:val="none" w:sz="0" w:space="0" w:color="auto"/>
        <w:right w:val="none" w:sz="0" w:space="0" w:color="auto"/>
      </w:divBdr>
    </w:div>
    <w:div w:id="503783250">
      <w:bodyDiv w:val="1"/>
      <w:marLeft w:val="0"/>
      <w:marRight w:val="0"/>
      <w:marTop w:val="0"/>
      <w:marBottom w:val="0"/>
      <w:divBdr>
        <w:top w:val="none" w:sz="0" w:space="0" w:color="auto"/>
        <w:left w:val="none" w:sz="0" w:space="0" w:color="auto"/>
        <w:bottom w:val="none" w:sz="0" w:space="0" w:color="auto"/>
        <w:right w:val="none" w:sz="0" w:space="0" w:color="auto"/>
      </w:divBdr>
    </w:div>
    <w:div w:id="503857928">
      <w:bodyDiv w:val="1"/>
      <w:marLeft w:val="0"/>
      <w:marRight w:val="0"/>
      <w:marTop w:val="0"/>
      <w:marBottom w:val="0"/>
      <w:divBdr>
        <w:top w:val="none" w:sz="0" w:space="0" w:color="auto"/>
        <w:left w:val="none" w:sz="0" w:space="0" w:color="auto"/>
        <w:bottom w:val="none" w:sz="0" w:space="0" w:color="auto"/>
        <w:right w:val="none" w:sz="0" w:space="0" w:color="auto"/>
      </w:divBdr>
    </w:div>
    <w:div w:id="504128532">
      <w:bodyDiv w:val="1"/>
      <w:marLeft w:val="0"/>
      <w:marRight w:val="0"/>
      <w:marTop w:val="0"/>
      <w:marBottom w:val="0"/>
      <w:divBdr>
        <w:top w:val="none" w:sz="0" w:space="0" w:color="auto"/>
        <w:left w:val="none" w:sz="0" w:space="0" w:color="auto"/>
        <w:bottom w:val="none" w:sz="0" w:space="0" w:color="auto"/>
        <w:right w:val="none" w:sz="0" w:space="0" w:color="auto"/>
      </w:divBdr>
    </w:div>
    <w:div w:id="504327165">
      <w:bodyDiv w:val="1"/>
      <w:marLeft w:val="0"/>
      <w:marRight w:val="0"/>
      <w:marTop w:val="0"/>
      <w:marBottom w:val="0"/>
      <w:divBdr>
        <w:top w:val="none" w:sz="0" w:space="0" w:color="auto"/>
        <w:left w:val="none" w:sz="0" w:space="0" w:color="auto"/>
        <w:bottom w:val="none" w:sz="0" w:space="0" w:color="auto"/>
        <w:right w:val="none" w:sz="0" w:space="0" w:color="auto"/>
      </w:divBdr>
    </w:div>
    <w:div w:id="50463587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093813">
      <w:bodyDiv w:val="1"/>
      <w:marLeft w:val="0"/>
      <w:marRight w:val="0"/>
      <w:marTop w:val="0"/>
      <w:marBottom w:val="0"/>
      <w:divBdr>
        <w:top w:val="none" w:sz="0" w:space="0" w:color="auto"/>
        <w:left w:val="none" w:sz="0" w:space="0" w:color="auto"/>
        <w:bottom w:val="none" w:sz="0" w:space="0" w:color="auto"/>
        <w:right w:val="none" w:sz="0" w:space="0" w:color="auto"/>
      </w:divBdr>
    </w:div>
    <w:div w:id="505171252">
      <w:bodyDiv w:val="1"/>
      <w:marLeft w:val="0"/>
      <w:marRight w:val="0"/>
      <w:marTop w:val="0"/>
      <w:marBottom w:val="0"/>
      <w:divBdr>
        <w:top w:val="none" w:sz="0" w:space="0" w:color="auto"/>
        <w:left w:val="none" w:sz="0" w:space="0" w:color="auto"/>
        <w:bottom w:val="none" w:sz="0" w:space="0" w:color="auto"/>
        <w:right w:val="none" w:sz="0" w:space="0" w:color="auto"/>
      </w:divBdr>
    </w:div>
    <w:div w:id="505172841">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5823793">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7138326">
      <w:bodyDiv w:val="1"/>
      <w:marLeft w:val="0"/>
      <w:marRight w:val="0"/>
      <w:marTop w:val="0"/>
      <w:marBottom w:val="0"/>
      <w:divBdr>
        <w:top w:val="none" w:sz="0" w:space="0" w:color="auto"/>
        <w:left w:val="none" w:sz="0" w:space="0" w:color="auto"/>
        <w:bottom w:val="none" w:sz="0" w:space="0" w:color="auto"/>
        <w:right w:val="none" w:sz="0" w:space="0" w:color="auto"/>
      </w:divBdr>
    </w:div>
    <w:div w:id="50720928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564627">
      <w:bodyDiv w:val="1"/>
      <w:marLeft w:val="0"/>
      <w:marRight w:val="0"/>
      <w:marTop w:val="0"/>
      <w:marBottom w:val="0"/>
      <w:divBdr>
        <w:top w:val="none" w:sz="0" w:space="0" w:color="auto"/>
        <w:left w:val="none" w:sz="0" w:space="0" w:color="auto"/>
        <w:bottom w:val="none" w:sz="0" w:space="0" w:color="auto"/>
        <w:right w:val="none" w:sz="0" w:space="0" w:color="auto"/>
      </w:divBdr>
    </w:div>
    <w:div w:id="508638478">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150369">
      <w:bodyDiv w:val="1"/>
      <w:marLeft w:val="0"/>
      <w:marRight w:val="0"/>
      <w:marTop w:val="0"/>
      <w:marBottom w:val="0"/>
      <w:divBdr>
        <w:top w:val="none" w:sz="0" w:space="0" w:color="auto"/>
        <w:left w:val="none" w:sz="0" w:space="0" w:color="auto"/>
        <w:bottom w:val="none" w:sz="0" w:space="0" w:color="auto"/>
        <w:right w:val="none" w:sz="0" w:space="0" w:color="auto"/>
      </w:divBdr>
    </w:div>
    <w:div w:id="509296944">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291226">
      <w:bodyDiv w:val="1"/>
      <w:marLeft w:val="0"/>
      <w:marRight w:val="0"/>
      <w:marTop w:val="0"/>
      <w:marBottom w:val="0"/>
      <w:divBdr>
        <w:top w:val="none" w:sz="0" w:space="0" w:color="auto"/>
        <w:left w:val="none" w:sz="0" w:space="0" w:color="auto"/>
        <w:bottom w:val="none" w:sz="0" w:space="0" w:color="auto"/>
        <w:right w:val="none" w:sz="0" w:space="0" w:color="auto"/>
      </w:divBdr>
    </w:div>
    <w:div w:id="510292863">
      <w:bodyDiv w:val="1"/>
      <w:marLeft w:val="0"/>
      <w:marRight w:val="0"/>
      <w:marTop w:val="0"/>
      <w:marBottom w:val="0"/>
      <w:divBdr>
        <w:top w:val="none" w:sz="0" w:space="0" w:color="auto"/>
        <w:left w:val="none" w:sz="0" w:space="0" w:color="auto"/>
        <w:bottom w:val="none" w:sz="0" w:space="0" w:color="auto"/>
        <w:right w:val="none" w:sz="0" w:space="0" w:color="auto"/>
      </w:divBdr>
    </w:div>
    <w:div w:id="510294515">
      <w:bodyDiv w:val="1"/>
      <w:marLeft w:val="0"/>
      <w:marRight w:val="0"/>
      <w:marTop w:val="0"/>
      <w:marBottom w:val="0"/>
      <w:divBdr>
        <w:top w:val="none" w:sz="0" w:space="0" w:color="auto"/>
        <w:left w:val="none" w:sz="0" w:space="0" w:color="auto"/>
        <w:bottom w:val="none" w:sz="0" w:space="0" w:color="auto"/>
        <w:right w:val="none" w:sz="0" w:space="0" w:color="auto"/>
      </w:divBdr>
    </w:div>
    <w:div w:id="510683797">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1840681">
      <w:bodyDiv w:val="1"/>
      <w:marLeft w:val="0"/>
      <w:marRight w:val="0"/>
      <w:marTop w:val="0"/>
      <w:marBottom w:val="0"/>
      <w:divBdr>
        <w:top w:val="none" w:sz="0" w:space="0" w:color="auto"/>
        <w:left w:val="none" w:sz="0" w:space="0" w:color="auto"/>
        <w:bottom w:val="none" w:sz="0" w:space="0" w:color="auto"/>
        <w:right w:val="none" w:sz="0" w:space="0" w:color="auto"/>
      </w:divBdr>
    </w:div>
    <w:div w:id="511844824">
      <w:bodyDiv w:val="1"/>
      <w:marLeft w:val="0"/>
      <w:marRight w:val="0"/>
      <w:marTop w:val="0"/>
      <w:marBottom w:val="0"/>
      <w:divBdr>
        <w:top w:val="none" w:sz="0" w:space="0" w:color="auto"/>
        <w:left w:val="none" w:sz="0" w:space="0" w:color="auto"/>
        <w:bottom w:val="none" w:sz="0" w:space="0" w:color="auto"/>
        <w:right w:val="none" w:sz="0" w:space="0" w:color="auto"/>
      </w:divBdr>
    </w:div>
    <w:div w:id="511845773">
      <w:bodyDiv w:val="1"/>
      <w:marLeft w:val="0"/>
      <w:marRight w:val="0"/>
      <w:marTop w:val="0"/>
      <w:marBottom w:val="0"/>
      <w:divBdr>
        <w:top w:val="none" w:sz="0" w:space="0" w:color="auto"/>
        <w:left w:val="none" w:sz="0" w:space="0" w:color="auto"/>
        <w:bottom w:val="none" w:sz="0" w:space="0" w:color="auto"/>
        <w:right w:val="none" w:sz="0" w:space="0" w:color="auto"/>
      </w:divBdr>
    </w:div>
    <w:div w:id="512038009">
      <w:bodyDiv w:val="1"/>
      <w:marLeft w:val="0"/>
      <w:marRight w:val="0"/>
      <w:marTop w:val="0"/>
      <w:marBottom w:val="0"/>
      <w:divBdr>
        <w:top w:val="none" w:sz="0" w:space="0" w:color="auto"/>
        <w:left w:val="none" w:sz="0" w:space="0" w:color="auto"/>
        <w:bottom w:val="none" w:sz="0" w:space="0" w:color="auto"/>
        <w:right w:val="none" w:sz="0" w:space="0" w:color="auto"/>
      </w:divBdr>
    </w:div>
    <w:div w:id="512492831">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3346677">
      <w:bodyDiv w:val="1"/>
      <w:marLeft w:val="0"/>
      <w:marRight w:val="0"/>
      <w:marTop w:val="0"/>
      <w:marBottom w:val="0"/>
      <w:divBdr>
        <w:top w:val="none" w:sz="0" w:space="0" w:color="auto"/>
        <w:left w:val="none" w:sz="0" w:space="0" w:color="auto"/>
        <w:bottom w:val="none" w:sz="0" w:space="0" w:color="auto"/>
        <w:right w:val="none" w:sz="0" w:space="0" w:color="auto"/>
      </w:divBdr>
    </w:div>
    <w:div w:id="514000896">
      <w:bodyDiv w:val="1"/>
      <w:marLeft w:val="0"/>
      <w:marRight w:val="0"/>
      <w:marTop w:val="0"/>
      <w:marBottom w:val="0"/>
      <w:divBdr>
        <w:top w:val="none" w:sz="0" w:space="0" w:color="auto"/>
        <w:left w:val="none" w:sz="0" w:space="0" w:color="auto"/>
        <w:bottom w:val="none" w:sz="0" w:space="0" w:color="auto"/>
        <w:right w:val="none" w:sz="0" w:space="0" w:color="auto"/>
      </w:divBdr>
    </w:div>
    <w:div w:id="514536699">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048220">
      <w:bodyDiv w:val="1"/>
      <w:marLeft w:val="0"/>
      <w:marRight w:val="0"/>
      <w:marTop w:val="0"/>
      <w:marBottom w:val="0"/>
      <w:divBdr>
        <w:top w:val="none" w:sz="0" w:space="0" w:color="auto"/>
        <w:left w:val="none" w:sz="0" w:space="0" w:color="auto"/>
        <w:bottom w:val="none" w:sz="0" w:space="0" w:color="auto"/>
        <w:right w:val="none" w:sz="0" w:space="0" w:color="auto"/>
      </w:divBdr>
    </w:div>
    <w:div w:id="515193225">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113525">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085374">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198392">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8666589">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1988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0359811">
      <w:bodyDiv w:val="1"/>
      <w:marLeft w:val="0"/>
      <w:marRight w:val="0"/>
      <w:marTop w:val="0"/>
      <w:marBottom w:val="0"/>
      <w:divBdr>
        <w:top w:val="none" w:sz="0" w:space="0" w:color="auto"/>
        <w:left w:val="none" w:sz="0" w:space="0" w:color="auto"/>
        <w:bottom w:val="none" w:sz="0" w:space="0" w:color="auto"/>
        <w:right w:val="none" w:sz="0" w:space="0" w:color="auto"/>
      </w:divBdr>
    </w:div>
    <w:div w:id="520584459">
      <w:bodyDiv w:val="1"/>
      <w:marLeft w:val="0"/>
      <w:marRight w:val="0"/>
      <w:marTop w:val="0"/>
      <w:marBottom w:val="0"/>
      <w:divBdr>
        <w:top w:val="none" w:sz="0" w:space="0" w:color="auto"/>
        <w:left w:val="none" w:sz="0" w:space="0" w:color="auto"/>
        <w:bottom w:val="none" w:sz="0" w:space="0" w:color="auto"/>
        <w:right w:val="none" w:sz="0" w:space="0" w:color="auto"/>
      </w:divBdr>
    </w:div>
    <w:div w:id="521675417">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3523509">
      <w:bodyDiv w:val="1"/>
      <w:marLeft w:val="0"/>
      <w:marRight w:val="0"/>
      <w:marTop w:val="0"/>
      <w:marBottom w:val="0"/>
      <w:divBdr>
        <w:top w:val="none" w:sz="0" w:space="0" w:color="auto"/>
        <w:left w:val="none" w:sz="0" w:space="0" w:color="auto"/>
        <w:bottom w:val="none" w:sz="0" w:space="0" w:color="auto"/>
        <w:right w:val="none" w:sz="0" w:space="0" w:color="auto"/>
      </w:divBdr>
    </w:div>
    <w:div w:id="524292910">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36393">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330122">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6990907">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7914094">
      <w:bodyDiv w:val="1"/>
      <w:marLeft w:val="0"/>
      <w:marRight w:val="0"/>
      <w:marTop w:val="0"/>
      <w:marBottom w:val="0"/>
      <w:divBdr>
        <w:top w:val="none" w:sz="0" w:space="0" w:color="auto"/>
        <w:left w:val="none" w:sz="0" w:space="0" w:color="auto"/>
        <w:bottom w:val="none" w:sz="0" w:space="0" w:color="auto"/>
        <w:right w:val="none" w:sz="0" w:space="0" w:color="auto"/>
      </w:divBdr>
    </w:div>
    <w:div w:id="528225202">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8951581">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493800">
      <w:bodyDiv w:val="1"/>
      <w:marLeft w:val="0"/>
      <w:marRight w:val="0"/>
      <w:marTop w:val="0"/>
      <w:marBottom w:val="0"/>
      <w:divBdr>
        <w:top w:val="none" w:sz="0" w:space="0" w:color="auto"/>
        <w:left w:val="none" w:sz="0" w:space="0" w:color="auto"/>
        <w:bottom w:val="none" w:sz="0" w:space="0" w:color="auto"/>
        <w:right w:val="none" w:sz="0" w:space="0" w:color="auto"/>
      </w:divBdr>
    </w:div>
    <w:div w:id="529689511">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29874788">
      <w:bodyDiv w:val="1"/>
      <w:marLeft w:val="0"/>
      <w:marRight w:val="0"/>
      <w:marTop w:val="0"/>
      <w:marBottom w:val="0"/>
      <w:divBdr>
        <w:top w:val="none" w:sz="0" w:space="0" w:color="auto"/>
        <w:left w:val="none" w:sz="0" w:space="0" w:color="auto"/>
        <w:bottom w:val="none" w:sz="0" w:space="0" w:color="auto"/>
        <w:right w:val="none" w:sz="0" w:space="0" w:color="auto"/>
      </w:divBdr>
    </w:div>
    <w:div w:id="529882774">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0847527">
      <w:bodyDiv w:val="1"/>
      <w:marLeft w:val="0"/>
      <w:marRight w:val="0"/>
      <w:marTop w:val="0"/>
      <w:marBottom w:val="0"/>
      <w:divBdr>
        <w:top w:val="none" w:sz="0" w:space="0" w:color="auto"/>
        <w:left w:val="none" w:sz="0" w:space="0" w:color="auto"/>
        <w:bottom w:val="none" w:sz="0" w:space="0" w:color="auto"/>
        <w:right w:val="none" w:sz="0" w:space="0" w:color="auto"/>
      </w:divBdr>
    </w:div>
    <w:div w:id="530999179">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1770366">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2889017">
      <w:bodyDiv w:val="1"/>
      <w:marLeft w:val="0"/>
      <w:marRight w:val="0"/>
      <w:marTop w:val="0"/>
      <w:marBottom w:val="0"/>
      <w:divBdr>
        <w:top w:val="none" w:sz="0" w:space="0" w:color="auto"/>
        <w:left w:val="none" w:sz="0" w:space="0" w:color="auto"/>
        <w:bottom w:val="none" w:sz="0" w:space="0" w:color="auto"/>
        <w:right w:val="none" w:sz="0" w:space="0" w:color="auto"/>
      </w:divBdr>
    </w:div>
    <w:div w:id="533076188">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049917">
      <w:bodyDiv w:val="1"/>
      <w:marLeft w:val="0"/>
      <w:marRight w:val="0"/>
      <w:marTop w:val="0"/>
      <w:marBottom w:val="0"/>
      <w:divBdr>
        <w:top w:val="none" w:sz="0" w:space="0" w:color="auto"/>
        <w:left w:val="none" w:sz="0" w:space="0" w:color="auto"/>
        <w:bottom w:val="none" w:sz="0" w:space="0" w:color="auto"/>
        <w:right w:val="none" w:sz="0" w:space="0" w:color="auto"/>
      </w:divBdr>
    </w:div>
    <w:div w:id="535192367">
      <w:bodyDiv w:val="1"/>
      <w:marLeft w:val="0"/>
      <w:marRight w:val="0"/>
      <w:marTop w:val="0"/>
      <w:marBottom w:val="0"/>
      <w:divBdr>
        <w:top w:val="none" w:sz="0" w:space="0" w:color="auto"/>
        <w:left w:val="none" w:sz="0" w:space="0" w:color="auto"/>
        <w:bottom w:val="none" w:sz="0" w:space="0" w:color="auto"/>
        <w:right w:val="none" w:sz="0" w:space="0" w:color="auto"/>
      </w:divBdr>
    </w:div>
    <w:div w:id="535430172">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5967629">
      <w:bodyDiv w:val="1"/>
      <w:marLeft w:val="0"/>
      <w:marRight w:val="0"/>
      <w:marTop w:val="0"/>
      <w:marBottom w:val="0"/>
      <w:divBdr>
        <w:top w:val="none" w:sz="0" w:space="0" w:color="auto"/>
        <w:left w:val="none" w:sz="0" w:space="0" w:color="auto"/>
        <w:bottom w:val="none" w:sz="0" w:space="0" w:color="auto"/>
        <w:right w:val="none" w:sz="0" w:space="0" w:color="auto"/>
      </w:divBdr>
    </w:div>
    <w:div w:id="536283623">
      <w:bodyDiv w:val="1"/>
      <w:marLeft w:val="0"/>
      <w:marRight w:val="0"/>
      <w:marTop w:val="0"/>
      <w:marBottom w:val="0"/>
      <w:divBdr>
        <w:top w:val="none" w:sz="0" w:space="0" w:color="auto"/>
        <w:left w:val="none" w:sz="0" w:space="0" w:color="auto"/>
        <w:bottom w:val="none" w:sz="0" w:space="0" w:color="auto"/>
        <w:right w:val="none" w:sz="0" w:space="0" w:color="auto"/>
      </w:divBdr>
    </w:div>
    <w:div w:id="536430468">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0609">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211546">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745813">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792554">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49857">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519530">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102669">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147425">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09883">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21419">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10522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450842">
      <w:bodyDiv w:val="1"/>
      <w:marLeft w:val="0"/>
      <w:marRight w:val="0"/>
      <w:marTop w:val="0"/>
      <w:marBottom w:val="0"/>
      <w:divBdr>
        <w:top w:val="none" w:sz="0" w:space="0" w:color="auto"/>
        <w:left w:val="none" w:sz="0" w:space="0" w:color="auto"/>
        <w:bottom w:val="none" w:sz="0" w:space="0" w:color="auto"/>
        <w:right w:val="none" w:sz="0" w:space="0" w:color="auto"/>
      </w:divBdr>
    </w:div>
    <w:div w:id="547451297">
      <w:bodyDiv w:val="1"/>
      <w:marLeft w:val="0"/>
      <w:marRight w:val="0"/>
      <w:marTop w:val="0"/>
      <w:marBottom w:val="0"/>
      <w:divBdr>
        <w:top w:val="none" w:sz="0" w:space="0" w:color="auto"/>
        <w:left w:val="none" w:sz="0" w:space="0" w:color="auto"/>
        <w:bottom w:val="none" w:sz="0" w:space="0" w:color="auto"/>
        <w:right w:val="none" w:sz="0" w:space="0" w:color="auto"/>
      </w:divBdr>
    </w:div>
    <w:div w:id="547643367">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7768670">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306294">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49152215">
      <w:bodyDiv w:val="1"/>
      <w:marLeft w:val="0"/>
      <w:marRight w:val="0"/>
      <w:marTop w:val="0"/>
      <w:marBottom w:val="0"/>
      <w:divBdr>
        <w:top w:val="none" w:sz="0" w:space="0" w:color="auto"/>
        <w:left w:val="none" w:sz="0" w:space="0" w:color="auto"/>
        <w:bottom w:val="none" w:sz="0" w:space="0" w:color="auto"/>
        <w:right w:val="none" w:sz="0" w:space="0" w:color="auto"/>
      </w:divBdr>
    </w:div>
    <w:div w:id="549196309">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305595">
      <w:bodyDiv w:val="1"/>
      <w:marLeft w:val="0"/>
      <w:marRight w:val="0"/>
      <w:marTop w:val="0"/>
      <w:marBottom w:val="0"/>
      <w:divBdr>
        <w:top w:val="none" w:sz="0" w:space="0" w:color="auto"/>
        <w:left w:val="none" w:sz="0" w:space="0" w:color="auto"/>
        <w:bottom w:val="none" w:sz="0" w:space="0" w:color="auto"/>
        <w:right w:val="none" w:sz="0" w:space="0" w:color="auto"/>
      </w:divBdr>
    </w:div>
    <w:div w:id="551884860">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274424">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3389777">
      <w:bodyDiv w:val="1"/>
      <w:marLeft w:val="0"/>
      <w:marRight w:val="0"/>
      <w:marTop w:val="0"/>
      <w:marBottom w:val="0"/>
      <w:divBdr>
        <w:top w:val="none" w:sz="0" w:space="0" w:color="auto"/>
        <w:left w:val="none" w:sz="0" w:space="0" w:color="auto"/>
        <w:bottom w:val="none" w:sz="0" w:space="0" w:color="auto"/>
        <w:right w:val="none" w:sz="0" w:space="0" w:color="auto"/>
      </w:divBdr>
    </w:div>
    <w:div w:id="553547902">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432078">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131001">
      <w:bodyDiv w:val="1"/>
      <w:marLeft w:val="0"/>
      <w:marRight w:val="0"/>
      <w:marTop w:val="0"/>
      <w:marBottom w:val="0"/>
      <w:divBdr>
        <w:top w:val="none" w:sz="0" w:space="0" w:color="auto"/>
        <w:left w:val="none" w:sz="0" w:space="0" w:color="auto"/>
        <w:bottom w:val="none" w:sz="0" w:space="0" w:color="auto"/>
        <w:right w:val="none" w:sz="0" w:space="0" w:color="auto"/>
      </w:divBdr>
    </w:div>
    <w:div w:id="55824937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599338">
      <w:bodyDiv w:val="1"/>
      <w:marLeft w:val="0"/>
      <w:marRight w:val="0"/>
      <w:marTop w:val="0"/>
      <w:marBottom w:val="0"/>
      <w:divBdr>
        <w:top w:val="none" w:sz="0" w:space="0" w:color="auto"/>
        <w:left w:val="none" w:sz="0" w:space="0" w:color="auto"/>
        <w:bottom w:val="none" w:sz="0" w:space="0" w:color="auto"/>
        <w:right w:val="none" w:sz="0" w:space="0" w:color="auto"/>
      </w:divBdr>
    </w:div>
    <w:div w:id="560599442">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334074">
      <w:bodyDiv w:val="1"/>
      <w:marLeft w:val="0"/>
      <w:marRight w:val="0"/>
      <w:marTop w:val="0"/>
      <w:marBottom w:val="0"/>
      <w:divBdr>
        <w:top w:val="none" w:sz="0" w:space="0" w:color="auto"/>
        <w:left w:val="none" w:sz="0" w:space="0" w:color="auto"/>
        <w:bottom w:val="none" w:sz="0" w:space="0" w:color="auto"/>
        <w:right w:val="none" w:sz="0" w:space="0" w:color="auto"/>
      </w:divBdr>
    </w:div>
    <w:div w:id="561406371">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2639037">
      <w:bodyDiv w:val="1"/>
      <w:marLeft w:val="0"/>
      <w:marRight w:val="0"/>
      <w:marTop w:val="0"/>
      <w:marBottom w:val="0"/>
      <w:divBdr>
        <w:top w:val="none" w:sz="0" w:space="0" w:color="auto"/>
        <w:left w:val="none" w:sz="0" w:space="0" w:color="auto"/>
        <w:bottom w:val="none" w:sz="0" w:space="0" w:color="auto"/>
        <w:right w:val="none" w:sz="0" w:space="0" w:color="auto"/>
      </w:divBdr>
    </w:div>
    <w:div w:id="562909907">
      <w:bodyDiv w:val="1"/>
      <w:marLeft w:val="0"/>
      <w:marRight w:val="0"/>
      <w:marTop w:val="0"/>
      <w:marBottom w:val="0"/>
      <w:divBdr>
        <w:top w:val="none" w:sz="0" w:space="0" w:color="auto"/>
        <w:left w:val="none" w:sz="0" w:space="0" w:color="auto"/>
        <w:bottom w:val="none" w:sz="0" w:space="0" w:color="auto"/>
        <w:right w:val="none" w:sz="0" w:space="0" w:color="auto"/>
      </w:divBdr>
    </w:div>
    <w:div w:id="563375754">
      <w:bodyDiv w:val="1"/>
      <w:marLeft w:val="0"/>
      <w:marRight w:val="0"/>
      <w:marTop w:val="0"/>
      <w:marBottom w:val="0"/>
      <w:divBdr>
        <w:top w:val="none" w:sz="0" w:space="0" w:color="auto"/>
        <w:left w:val="none" w:sz="0" w:space="0" w:color="auto"/>
        <w:bottom w:val="none" w:sz="0" w:space="0" w:color="auto"/>
        <w:right w:val="none" w:sz="0" w:space="0" w:color="auto"/>
      </w:divBdr>
    </w:div>
    <w:div w:id="563881942">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530103">
      <w:bodyDiv w:val="1"/>
      <w:marLeft w:val="0"/>
      <w:marRight w:val="0"/>
      <w:marTop w:val="0"/>
      <w:marBottom w:val="0"/>
      <w:divBdr>
        <w:top w:val="none" w:sz="0" w:space="0" w:color="auto"/>
        <w:left w:val="none" w:sz="0" w:space="0" w:color="auto"/>
        <w:bottom w:val="none" w:sz="0" w:space="0" w:color="auto"/>
        <w:right w:val="none" w:sz="0" w:space="0" w:color="auto"/>
      </w:divBdr>
    </w:div>
    <w:div w:id="565531734">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116403">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7152849">
      <w:bodyDiv w:val="1"/>
      <w:marLeft w:val="0"/>
      <w:marRight w:val="0"/>
      <w:marTop w:val="0"/>
      <w:marBottom w:val="0"/>
      <w:divBdr>
        <w:top w:val="none" w:sz="0" w:space="0" w:color="auto"/>
        <w:left w:val="none" w:sz="0" w:space="0" w:color="auto"/>
        <w:bottom w:val="none" w:sz="0" w:space="0" w:color="auto"/>
        <w:right w:val="none" w:sz="0" w:space="0" w:color="auto"/>
      </w:divBdr>
    </w:div>
    <w:div w:id="567349097">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53955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8999238">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69845535">
      <w:bodyDiv w:val="1"/>
      <w:marLeft w:val="0"/>
      <w:marRight w:val="0"/>
      <w:marTop w:val="0"/>
      <w:marBottom w:val="0"/>
      <w:divBdr>
        <w:top w:val="none" w:sz="0" w:space="0" w:color="auto"/>
        <w:left w:val="none" w:sz="0" w:space="0" w:color="auto"/>
        <w:bottom w:val="none" w:sz="0" w:space="0" w:color="auto"/>
        <w:right w:val="none" w:sz="0" w:space="0" w:color="auto"/>
      </w:divBdr>
    </w:div>
    <w:div w:id="569851717">
      <w:bodyDiv w:val="1"/>
      <w:marLeft w:val="0"/>
      <w:marRight w:val="0"/>
      <w:marTop w:val="0"/>
      <w:marBottom w:val="0"/>
      <w:divBdr>
        <w:top w:val="none" w:sz="0" w:space="0" w:color="auto"/>
        <w:left w:val="none" w:sz="0" w:space="0" w:color="auto"/>
        <w:bottom w:val="none" w:sz="0" w:space="0" w:color="auto"/>
        <w:right w:val="none" w:sz="0" w:space="0" w:color="auto"/>
      </w:divBdr>
    </w:div>
    <w:div w:id="569923208">
      <w:bodyDiv w:val="1"/>
      <w:marLeft w:val="0"/>
      <w:marRight w:val="0"/>
      <w:marTop w:val="0"/>
      <w:marBottom w:val="0"/>
      <w:divBdr>
        <w:top w:val="none" w:sz="0" w:space="0" w:color="auto"/>
        <w:left w:val="none" w:sz="0" w:space="0" w:color="auto"/>
        <w:bottom w:val="none" w:sz="0" w:space="0" w:color="auto"/>
        <w:right w:val="none" w:sz="0" w:space="0" w:color="auto"/>
      </w:divBdr>
    </w:div>
    <w:div w:id="570044317">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667025">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243504">
      <w:bodyDiv w:val="1"/>
      <w:marLeft w:val="0"/>
      <w:marRight w:val="0"/>
      <w:marTop w:val="0"/>
      <w:marBottom w:val="0"/>
      <w:divBdr>
        <w:top w:val="none" w:sz="0" w:space="0" w:color="auto"/>
        <w:left w:val="none" w:sz="0" w:space="0" w:color="auto"/>
        <w:bottom w:val="none" w:sz="0" w:space="0" w:color="auto"/>
        <w:right w:val="none" w:sz="0" w:space="0" w:color="auto"/>
      </w:divBdr>
    </w:div>
    <w:div w:id="573324130">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4048350">
      <w:bodyDiv w:val="1"/>
      <w:marLeft w:val="0"/>
      <w:marRight w:val="0"/>
      <w:marTop w:val="0"/>
      <w:marBottom w:val="0"/>
      <w:divBdr>
        <w:top w:val="none" w:sz="0" w:space="0" w:color="auto"/>
        <w:left w:val="none" w:sz="0" w:space="0" w:color="auto"/>
        <w:bottom w:val="none" w:sz="0" w:space="0" w:color="auto"/>
        <w:right w:val="none" w:sz="0" w:space="0" w:color="auto"/>
      </w:divBdr>
    </w:div>
    <w:div w:id="574320947">
      <w:bodyDiv w:val="1"/>
      <w:marLeft w:val="0"/>
      <w:marRight w:val="0"/>
      <w:marTop w:val="0"/>
      <w:marBottom w:val="0"/>
      <w:divBdr>
        <w:top w:val="none" w:sz="0" w:space="0" w:color="auto"/>
        <w:left w:val="none" w:sz="0" w:space="0" w:color="auto"/>
        <w:bottom w:val="none" w:sz="0" w:space="0" w:color="auto"/>
        <w:right w:val="none" w:sz="0" w:space="0" w:color="auto"/>
      </w:divBdr>
    </w:div>
    <w:div w:id="574434650">
      <w:bodyDiv w:val="1"/>
      <w:marLeft w:val="0"/>
      <w:marRight w:val="0"/>
      <w:marTop w:val="0"/>
      <w:marBottom w:val="0"/>
      <w:divBdr>
        <w:top w:val="none" w:sz="0" w:space="0" w:color="auto"/>
        <w:left w:val="none" w:sz="0" w:space="0" w:color="auto"/>
        <w:bottom w:val="none" w:sz="0" w:space="0" w:color="auto"/>
        <w:right w:val="none" w:sz="0" w:space="0" w:color="auto"/>
      </w:divBdr>
    </w:div>
    <w:div w:id="574828411">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5625445">
      <w:bodyDiv w:val="1"/>
      <w:marLeft w:val="0"/>
      <w:marRight w:val="0"/>
      <w:marTop w:val="0"/>
      <w:marBottom w:val="0"/>
      <w:divBdr>
        <w:top w:val="none" w:sz="0" w:space="0" w:color="auto"/>
        <w:left w:val="none" w:sz="0" w:space="0" w:color="auto"/>
        <w:bottom w:val="none" w:sz="0" w:space="0" w:color="auto"/>
        <w:right w:val="none" w:sz="0" w:space="0" w:color="auto"/>
      </w:divBdr>
    </w:div>
    <w:div w:id="575676832">
      <w:bodyDiv w:val="1"/>
      <w:marLeft w:val="0"/>
      <w:marRight w:val="0"/>
      <w:marTop w:val="0"/>
      <w:marBottom w:val="0"/>
      <w:divBdr>
        <w:top w:val="none" w:sz="0" w:space="0" w:color="auto"/>
        <w:left w:val="none" w:sz="0" w:space="0" w:color="auto"/>
        <w:bottom w:val="none" w:sz="0" w:space="0" w:color="auto"/>
        <w:right w:val="none" w:sz="0" w:space="0" w:color="auto"/>
      </w:divBdr>
    </w:div>
    <w:div w:id="575895655">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592398462">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 w:id="1815482995">
          <w:marLeft w:val="547"/>
          <w:marRight w:val="0"/>
          <w:marTop w:val="120"/>
          <w:marBottom w:val="0"/>
          <w:divBdr>
            <w:top w:val="none" w:sz="0" w:space="0" w:color="auto"/>
            <w:left w:val="none" w:sz="0" w:space="0" w:color="auto"/>
            <w:bottom w:val="none" w:sz="0" w:space="0" w:color="auto"/>
            <w:right w:val="none" w:sz="0" w:space="0" w:color="auto"/>
          </w:divBdr>
        </w:div>
      </w:divsChild>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79102426">
      <w:bodyDiv w:val="1"/>
      <w:marLeft w:val="0"/>
      <w:marRight w:val="0"/>
      <w:marTop w:val="0"/>
      <w:marBottom w:val="0"/>
      <w:divBdr>
        <w:top w:val="none" w:sz="0" w:space="0" w:color="auto"/>
        <w:left w:val="none" w:sz="0" w:space="0" w:color="auto"/>
        <w:bottom w:val="none" w:sz="0" w:space="0" w:color="auto"/>
        <w:right w:val="none" w:sz="0" w:space="0" w:color="auto"/>
      </w:divBdr>
    </w:div>
    <w:div w:id="580142589">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2762006">
      <w:bodyDiv w:val="1"/>
      <w:marLeft w:val="0"/>
      <w:marRight w:val="0"/>
      <w:marTop w:val="0"/>
      <w:marBottom w:val="0"/>
      <w:divBdr>
        <w:top w:val="none" w:sz="0" w:space="0" w:color="auto"/>
        <w:left w:val="none" w:sz="0" w:space="0" w:color="auto"/>
        <w:bottom w:val="none" w:sz="0" w:space="0" w:color="auto"/>
        <w:right w:val="none" w:sz="0" w:space="0" w:color="auto"/>
      </w:divBdr>
    </w:div>
    <w:div w:id="582836794">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3538771">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19157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580012">
      <w:bodyDiv w:val="1"/>
      <w:marLeft w:val="0"/>
      <w:marRight w:val="0"/>
      <w:marTop w:val="0"/>
      <w:marBottom w:val="0"/>
      <w:divBdr>
        <w:top w:val="none" w:sz="0" w:space="0" w:color="auto"/>
        <w:left w:val="none" w:sz="0" w:space="0" w:color="auto"/>
        <w:bottom w:val="none" w:sz="0" w:space="0" w:color="auto"/>
        <w:right w:val="none" w:sz="0" w:space="0" w:color="auto"/>
      </w:divBdr>
    </w:div>
    <w:div w:id="585767190">
      <w:bodyDiv w:val="1"/>
      <w:marLeft w:val="0"/>
      <w:marRight w:val="0"/>
      <w:marTop w:val="0"/>
      <w:marBottom w:val="0"/>
      <w:divBdr>
        <w:top w:val="none" w:sz="0" w:space="0" w:color="auto"/>
        <w:left w:val="none" w:sz="0" w:space="0" w:color="auto"/>
        <w:bottom w:val="none" w:sz="0" w:space="0" w:color="auto"/>
        <w:right w:val="none" w:sz="0" w:space="0" w:color="auto"/>
      </w:divBdr>
    </w:div>
    <w:div w:id="585768901">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735179">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7815439">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272339">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8730433">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0897354">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744103">
      <w:bodyDiv w:val="1"/>
      <w:marLeft w:val="0"/>
      <w:marRight w:val="0"/>
      <w:marTop w:val="0"/>
      <w:marBottom w:val="0"/>
      <w:divBdr>
        <w:top w:val="none" w:sz="0" w:space="0" w:color="auto"/>
        <w:left w:val="none" w:sz="0" w:space="0" w:color="auto"/>
        <w:bottom w:val="none" w:sz="0" w:space="0" w:color="auto"/>
        <w:right w:val="none" w:sz="0" w:space="0" w:color="auto"/>
      </w:divBdr>
    </w:div>
    <w:div w:id="591745168">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1862339">
      <w:bodyDiv w:val="1"/>
      <w:marLeft w:val="0"/>
      <w:marRight w:val="0"/>
      <w:marTop w:val="0"/>
      <w:marBottom w:val="0"/>
      <w:divBdr>
        <w:top w:val="none" w:sz="0" w:space="0" w:color="auto"/>
        <w:left w:val="none" w:sz="0" w:space="0" w:color="auto"/>
        <w:bottom w:val="none" w:sz="0" w:space="0" w:color="auto"/>
        <w:right w:val="none" w:sz="0" w:space="0" w:color="auto"/>
      </w:divBdr>
    </w:div>
    <w:div w:id="592712097">
      <w:bodyDiv w:val="1"/>
      <w:marLeft w:val="0"/>
      <w:marRight w:val="0"/>
      <w:marTop w:val="0"/>
      <w:marBottom w:val="0"/>
      <w:divBdr>
        <w:top w:val="none" w:sz="0" w:space="0" w:color="auto"/>
        <w:left w:val="none" w:sz="0" w:space="0" w:color="auto"/>
        <w:bottom w:val="none" w:sz="0" w:space="0" w:color="auto"/>
        <w:right w:val="none" w:sz="0" w:space="0" w:color="auto"/>
      </w:divBdr>
    </w:div>
    <w:div w:id="592860144">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3784067">
      <w:bodyDiv w:val="1"/>
      <w:marLeft w:val="0"/>
      <w:marRight w:val="0"/>
      <w:marTop w:val="0"/>
      <w:marBottom w:val="0"/>
      <w:divBdr>
        <w:top w:val="none" w:sz="0" w:space="0" w:color="auto"/>
        <w:left w:val="none" w:sz="0" w:space="0" w:color="auto"/>
        <w:bottom w:val="none" w:sz="0" w:space="0" w:color="auto"/>
        <w:right w:val="none" w:sz="0" w:space="0" w:color="auto"/>
      </w:divBdr>
    </w:div>
    <w:div w:id="593897942">
      <w:bodyDiv w:val="1"/>
      <w:marLeft w:val="0"/>
      <w:marRight w:val="0"/>
      <w:marTop w:val="0"/>
      <w:marBottom w:val="0"/>
      <w:divBdr>
        <w:top w:val="none" w:sz="0" w:space="0" w:color="auto"/>
        <w:left w:val="none" w:sz="0" w:space="0" w:color="auto"/>
        <w:bottom w:val="none" w:sz="0" w:space="0" w:color="auto"/>
        <w:right w:val="none" w:sz="0" w:space="0" w:color="auto"/>
      </w:divBdr>
    </w:div>
    <w:div w:id="594050344">
      <w:bodyDiv w:val="1"/>
      <w:marLeft w:val="0"/>
      <w:marRight w:val="0"/>
      <w:marTop w:val="0"/>
      <w:marBottom w:val="0"/>
      <w:divBdr>
        <w:top w:val="none" w:sz="0" w:space="0" w:color="auto"/>
        <w:left w:val="none" w:sz="0" w:space="0" w:color="auto"/>
        <w:bottom w:val="none" w:sz="0" w:space="0" w:color="auto"/>
        <w:right w:val="none" w:sz="0" w:space="0" w:color="auto"/>
      </w:divBdr>
    </w:div>
    <w:div w:id="594095352">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325547966">
          <w:marLeft w:val="547"/>
          <w:marRight w:val="0"/>
          <w:marTop w:val="120"/>
          <w:marBottom w:val="0"/>
          <w:divBdr>
            <w:top w:val="none" w:sz="0" w:space="0" w:color="auto"/>
            <w:left w:val="none" w:sz="0" w:space="0" w:color="auto"/>
            <w:bottom w:val="none" w:sz="0" w:space="0" w:color="auto"/>
            <w:right w:val="none" w:sz="0" w:space="0" w:color="auto"/>
          </w:divBdr>
        </w:div>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828053">
      <w:bodyDiv w:val="1"/>
      <w:marLeft w:val="0"/>
      <w:marRight w:val="0"/>
      <w:marTop w:val="0"/>
      <w:marBottom w:val="0"/>
      <w:divBdr>
        <w:top w:val="none" w:sz="0" w:space="0" w:color="auto"/>
        <w:left w:val="none" w:sz="0" w:space="0" w:color="auto"/>
        <w:bottom w:val="none" w:sz="0" w:space="0" w:color="auto"/>
        <w:right w:val="none" w:sz="0" w:space="0" w:color="auto"/>
      </w:divBdr>
    </w:div>
    <w:div w:id="594830458">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404855">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375190">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598947540">
      <w:bodyDiv w:val="1"/>
      <w:marLeft w:val="0"/>
      <w:marRight w:val="0"/>
      <w:marTop w:val="0"/>
      <w:marBottom w:val="0"/>
      <w:divBdr>
        <w:top w:val="none" w:sz="0" w:space="0" w:color="auto"/>
        <w:left w:val="none" w:sz="0" w:space="0" w:color="auto"/>
        <w:bottom w:val="none" w:sz="0" w:space="0" w:color="auto"/>
        <w:right w:val="none" w:sz="0" w:space="0" w:color="auto"/>
      </w:divBdr>
    </w:div>
    <w:div w:id="599727768">
      <w:bodyDiv w:val="1"/>
      <w:marLeft w:val="0"/>
      <w:marRight w:val="0"/>
      <w:marTop w:val="0"/>
      <w:marBottom w:val="0"/>
      <w:divBdr>
        <w:top w:val="none" w:sz="0" w:space="0" w:color="auto"/>
        <w:left w:val="none" w:sz="0" w:space="0" w:color="auto"/>
        <w:bottom w:val="none" w:sz="0" w:space="0" w:color="auto"/>
        <w:right w:val="none" w:sz="0" w:space="0" w:color="auto"/>
      </w:divBdr>
    </w:div>
    <w:div w:id="599797366">
      <w:bodyDiv w:val="1"/>
      <w:marLeft w:val="0"/>
      <w:marRight w:val="0"/>
      <w:marTop w:val="0"/>
      <w:marBottom w:val="0"/>
      <w:divBdr>
        <w:top w:val="none" w:sz="0" w:space="0" w:color="auto"/>
        <w:left w:val="none" w:sz="0" w:space="0" w:color="auto"/>
        <w:bottom w:val="none" w:sz="0" w:space="0" w:color="auto"/>
        <w:right w:val="none" w:sz="0" w:space="0" w:color="auto"/>
      </w:divBdr>
    </w:div>
    <w:div w:id="599946522">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45261">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263497">
      <w:bodyDiv w:val="1"/>
      <w:marLeft w:val="0"/>
      <w:marRight w:val="0"/>
      <w:marTop w:val="0"/>
      <w:marBottom w:val="0"/>
      <w:divBdr>
        <w:top w:val="none" w:sz="0" w:space="0" w:color="auto"/>
        <w:left w:val="none" w:sz="0" w:space="0" w:color="auto"/>
        <w:bottom w:val="none" w:sz="0" w:space="0" w:color="auto"/>
        <w:right w:val="none" w:sz="0" w:space="0" w:color="auto"/>
      </w:divBdr>
    </w:div>
    <w:div w:id="600798683">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498831">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1760402">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29968">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432484">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5818307">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6890520">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61611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46832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09631646">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0631003">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5400">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051217">
      <w:bodyDiv w:val="1"/>
      <w:marLeft w:val="0"/>
      <w:marRight w:val="0"/>
      <w:marTop w:val="0"/>
      <w:marBottom w:val="0"/>
      <w:divBdr>
        <w:top w:val="none" w:sz="0" w:space="0" w:color="auto"/>
        <w:left w:val="none" w:sz="0" w:space="0" w:color="auto"/>
        <w:bottom w:val="none" w:sz="0" w:space="0" w:color="auto"/>
        <w:right w:val="none" w:sz="0" w:space="0" w:color="auto"/>
      </w:divBdr>
    </w:div>
    <w:div w:id="612051872">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2516708">
      <w:bodyDiv w:val="1"/>
      <w:marLeft w:val="0"/>
      <w:marRight w:val="0"/>
      <w:marTop w:val="0"/>
      <w:marBottom w:val="0"/>
      <w:divBdr>
        <w:top w:val="none" w:sz="0" w:space="0" w:color="auto"/>
        <w:left w:val="none" w:sz="0" w:space="0" w:color="auto"/>
        <w:bottom w:val="none" w:sz="0" w:space="0" w:color="auto"/>
        <w:right w:val="none" w:sz="0" w:space="0" w:color="auto"/>
      </w:divBdr>
    </w:div>
    <w:div w:id="612590575">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3635">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4794783">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792756">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6178522">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295503">
      <w:bodyDiv w:val="1"/>
      <w:marLeft w:val="0"/>
      <w:marRight w:val="0"/>
      <w:marTop w:val="0"/>
      <w:marBottom w:val="0"/>
      <w:divBdr>
        <w:top w:val="none" w:sz="0" w:space="0" w:color="auto"/>
        <w:left w:val="none" w:sz="0" w:space="0" w:color="auto"/>
        <w:bottom w:val="none" w:sz="0" w:space="0" w:color="auto"/>
        <w:right w:val="none" w:sz="0" w:space="0" w:color="auto"/>
      </w:divBdr>
    </w:div>
    <w:div w:id="617564691">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7761548">
      <w:bodyDiv w:val="1"/>
      <w:marLeft w:val="0"/>
      <w:marRight w:val="0"/>
      <w:marTop w:val="0"/>
      <w:marBottom w:val="0"/>
      <w:divBdr>
        <w:top w:val="none" w:sz="0" w:space="0" w:color="auto"/>
        <w:left w:val="none" w:sz="0" w:space="0" w:color="auto"/>
        <w:bottom w:val="none" w:sz="0" w:space="0" w:color="auto"/>
        <w:right w:val="none" w:sz="0" w:space="0" w:color="auto"/>
      </w:divBdr>
    </w:div>
    <w:div w:id="618144000">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536355">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574454">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037209">
      <w:bodyDiv w:val="1"/>
      <w:marLeft w:val="0"/>
      <w:marRight w:val="0"/>
      <w:marTop w:val="0"/>
      <w:marBottom w:val="0"/>
      <w:divBdr>
        <w:top w:val="none" w:sz="0" w:space="0" w:color="auto"/>
        <w:left w:val="none" w:sz="0" w:space="0" w:color="auto"/>
        <w:bottom w:val="none" w:sz="0" w:space="0" w:color="auto"/>
        <w:right w:val="none" w:sz="0" w:space="0" w:color="auto"/>
      </w:divBdr>
    </w:div>
    <w:div w:id="621155563">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616162">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351619">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2998049">
      <w:bodyDiv w:val="1"/>
      <w:marLeft w:val="0"/>
      <w:marRight w:val="0"/>
      <w:marTop w:val="0"/>
      <w:marBottom w:val="0"/>
      <w:divBdr>
        <w:top w:val="none" w:sz="0" w:space="0" w:color="auto"/>
        <w:left w:val="none" w:sz="0" w:space="0" w:color="auto"/>
        <w:bottom w:val="none" w:sz="0" w:space="0" w:color="auto"/>
        <w:right w:val="none" w:sz="0" w:space="0" w:color="auto"/>
      </w:divBdr>
    </w:div>
    <w:div w:id="623002400">
      <w:bodyDiv w:val="1"/>
      <w:marLeft w:val="0"/>
      <w:marRight w:val="0"/>
      <w:marTop w:val="0"/>
      <w:marBottom w:val="0"/>
      <w:divBdr>
        <w:top w:val="none" w:sz="0" w:space="0" w:color="auto"/>
        <w:left w:val="none" w:sz="0" w:space="0" w:color="auto"/>
        <w:bottom w:val="none" w:sz="0" w:space="0" w:color="auto"/>
        <w:right w:val="none" w:sz="0" w:space="0" w:color="auto"/>
      </w:divBdr>
    </w:div>
    <w:div w:id="623079419">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660006">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393065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585767">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5701114">
      <w:bodyDiv w:val="1"/>
      <w:marLeft w:val="0"/>
      <w:marRight w:val="0"/>
      <w:marTop w:val="0"/>
      <w:marBottom w:val="0"/>
      <w:divBdr>
        <w:top w:val="none" w:sz="0" w:space="0" w:color="auto"/>
        <w:left w:val="none" w:sz="0" w:space="0" w:color="auto"/>
        <w:bottom w:val="none" w:sz="0" w:space="0" w:color="auto"/>
        <w:right w:val="none" w:sz="0" w:space="0" w:color="auto"/>
      </w:divBdr>
    </w:div>
    <w:div w:id="625937013">
      <w:bodyDiv w:val="1"/>
      <w:marLeft w:val="0"/>
      <w:marRight w:val="0"/>
      <w:marTop w:val="0"/>
      <w:marBottom w:val="0"/>
      <w:divBdr>
        <w:top w:val="none" w:sz="0" w:space="0" w:color="auto"/>
        <w:left w:val="none" w:sz="0" w:space="0" w:color="auto"/>
        <w:bottom w:val="none" w:sz="0" w:space="0" w:color="auto"/>
        <w:right w:val="none" w:sz="0" w:space="0" w:color="auto"/>
      </w:divBdr>
    </w:div>
    <w:div w:id="626355881">
      <w:bodyDiv w:val="1"/>
      <w:marLeft w:val="0"/>
      <w:marRight w:val="0"/>
      <w:marTop w:val="0"/>
      <w:marBottom w:val="0"/>
      <w:divBdr>
        <w:top w:val="none" w:sz="0" w:space="0" w:color="auto"/>
        <w:left w:val="none" w:sz="0" w:space="0" w:color="auto"/>
        <w:bottom w:val="none" w:sz="0" w:space="0" w:color="auto"/>
        <w:right w:val="none" w:sz="0" w:space="0" w:color="auto"/>
      </w:divBdr>
    </w:div>
    <w:div w:id="626667569">
      <w:bodyDiv w:val="1"/>
      <w:marLeft w:val="0"/>
      <w:marRight w:val="0"/>
      <w:marTop w:val="0"/>
      <w:marBottom w:val="0"/>
      <w:divBdr>
        <w:top w:val="none" w:sz="0" w:space="0" w:color="auto"/>
        <w:left w:val="none" w:sz="0" w:space="0" w:color="auto"/>
        <w:bottom w:val="none" w:sz="0" w:space="0" w:color="auto"/>
        <w:right w:val="none" w:sz="0" w:space="0" w:color="auto"/>
      </w:divBdr>
    </w:div>
    <w:div w:id="627052028">
      <w:bodyDiv w:val="1"/>
      <w:marLeft w:val="0"/>
      <w:marRight w:val="0"/>
      <w:marTop w:val="0"/>
      <w:marBottom w:val="0"/>
      <w:divBdr>
        <w:top w:val="none" w:sz="0" w:space="0" w:color="auto"/>
        <w:left w:val="none" w:sz="0" w:space="0" w:color="auto"/>
        <w:bottom w:val="none" w:sz="0" w:space="0" w:color="auto"/>
        <w:right w:val="none" w:sz="0" w:space="0" w:color="auto"/>
      </w:divBdr>
    </w:div>
    <w:div w:id="627207216">
      <w:bodyDiv w:val="1"/>
      <w:marLeft w:val="0"/>
      <w:marRight w:val="0"/>
      <w:marTop w:val="0"/>
      <w:marBottom w:val="0"/>
      <w:divBdr>
        <w:top w:val="none" w:sz="0" w:space="0" w:color="auto"/>
        <w:left w:val="none" w:sz="0" w:space="0" w:color="auto"/>
        <w:bottom w:val="none" w:sz="0" w:space="0" w:color="auto"/>
        <w:right w:val="none" w:sz="0" w:space="0" w:color="auto"/>
      </w:divBdr>
    </w:div>
    <w:div w:id="628706963">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239206">
      <w:bodyDiv w:val="1"/>
      <w:marLeft w:val="0"/>
      <w:marRight w:val="0"/>
      <w:marTop w:val="0"/>
      <w:marBottom w:val="0"/>
      <w:divBdr>
        <w:top w:val="none" w:sz="0" w:space="0" w:color="auto"/>
        <w:left w:val="none" w:sz="0" w:space="0" w:color="auto"/>
        <w:bottom w:val="none" w:sz="0" w:space="0" w:color="auto"/>
        <w:right w:val="none" w:sz="0" w:space="0" w:color="auto"/>
      </w:divBdr>
    </w:div>
    <w:div w:id="629239510">
      <w:bodyDiv w:val="1"/>
      <w:marLeft w:val="0"/>
      <w:marRight w:val="0"/>
      <w:marTop w:val="0"/>
      <w:marBottom w:val="0"/>
      <w:divBdr>
        <w:top w:val="none" w:sz="0" w:space="0" w:color="auto"/>
        <w:left w:val="none" w:sz="0" w:space="0" w:color="auto"/>
        <w:bottom w:val="none" w:sz="0" w:space="0" w:color="auto"/>
        <w:right w:val="none" w:sz="0" w:space="0" w:color="auto"/>
      </w:divBdr>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672291">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3751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131814">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835554">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11224">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448439">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022117">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03508">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4721722">
      <w:bodyDiv w:val="1"/>
      <w:marLeft w:val="0"/>
      <w:marRight w:val="0"/>
      <w:marTop w:val="0"/>
      <w:marBottom w:val="0"/>
      <w:divBdr>
        <w:top w:val="none" w:sz="0" w:space="0" w:color="auto"/>
        <w:left w:val="none" w:sz="0" w:space="0" w:color="auto"/>
        <w:bottom w:val="none" w:sz="0" w:space="0" w:color="auto"/>
        <w:right w:val="none" w:sz="0" w:space="0" w:color="auto"/>
      </w:divBdr>
    </w:div>
    <w:div w:id="634792837">
      <w:bodyDiv w:val="1"/>
      <w:marLeft w:val="0"/>
      <w:marRight w:val="0"/>
      <w:marTop w:val="0"/>
      <w:marBottom w:val="0"/>
      <w:divBdr>
        <w:top w:val="none" w:sz="0" w:space="0" w:color="auto"/>
        <w:left w:val="none" w:sz="0" w:space="0" w:color="auto"/>
        <w:bottom w:val="none" w:sz="0" w:space="0" w:color="auto"/>
        <w:right w:val="none" w:sz="0" w:space="0" w:color="auto"/>
      </w:divBdr>
    </w:div>
    <w:div w:id="634797602">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5914257">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8730210">
      <w:bodyDiv w:val="1"/>
      <w:marLeft w:val="0"/>
      <w:marRight w:val="0"/>
      <w:marTop w:val="0"/>
      <w:marBottom w:val="0"/>
      <w:divBdr>
        <w:top w:val="none" w:sz="0" w:space="0" w:color="auto"/>
        <w:left w:val="none" w:sz="0" w:space="0" w:color="auto"/>
        <w:bottom w:val="none" w:sz="0" w:space="0" w:color="auto"/>
        <w:right w:val="none" w:sz="0" w:space="0" w:color="auto"/>
      </w:divBdr>
    </w:div>
    <w:div w:id="639387726">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233138">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3780642">
      <w:bodyDiv w:val="1"/>
      <w:marLeft w:val="0"/>
      <w:marRight w:val="0"/>
      <w:marTop w:val="0"/>
      <w:marBottom w:val="0"/>
      <w:divBdr>
        <w:top w:val="none" w:sz="0" w:space="0" w:color="auto"/>
        <w:left w:val="none" w:sz="0" w:space="0" w:color="auto"/>
        <w:bottom w:val="none" w:sz="0" w:space="0" w:color="auto"/>
        <w:right w:val="none" w:sz="0" w:space="0" w:color="auto"/>
      </w:divBdr>
    </w:div>
    <w:div w:id="643972980">
      <w:bodyDiv w:val="1"/>
      <w:marLeft w:val="0"/>
      <w:marRight w:val="0"/>
      <w:marTop w:val="0"/>
      <w:marBottom w:val="0"/>
      <w:divBdr>
        <w:top w:val="none" w:sz="0" w:space="0" w:color="auto"/>
        <w:left w:val="none" w:sz="0" w:space="0" w:color="auto"/>
        <w:bottom w:val="none" w:sz="0" w:space="0" w:color="auto"/>
        <w:right w:val="none" w:sz="0" w:space="0" w:color="auto"/>
      </w:divBdr>
    </w:div>
    <w:div w:id="644238413">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4629379">
      <w:bodyDiv w:val="1"/>
      <w:marLeft w:val="0"/>
      <w:marRight w:val="0"/>
      <w:marTop w:val="0"/>
      <w:marBottom w:val="0"/>
      <w:divBdr>
        <w:top w:val="none" w:sz="0" w:space="0" w:color="auto"/>
        <w:left w:val="none" w:sz="0" w:space="0" w:color="auto"/>
        <w:bottom w:val="none" w:sz="0" w:space="0" w:color="auto"/>
        <w:right w:val="none" w:sz="0" w:space="0" w:color="auto"/>
      </w:divBdr>
    </w:div>
    <w:div w:id="64516451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620858">
      <w:bodyDiv w:val="1"/>
      <w:marLeft w:val="0"/>
      <w:marRight w:val="0"/>
      <w:marTop w:val="0"/>
      <w:marBottom w:val="0"/>
      <w:divBdr>
        <w:top w:val="none" w:sz="0" w:space="0" w:color="auto"/>
        <w:left w:val="none" w:sz="0" w:space="0" w:color="auto"/>
        <w:bottom w:val="none" w:sz="0" w:space="0" w:color="auto"/>
        <w:right w:val="none" w:sz="0" w:space="0" w:color="auto"/>
      </w:divBdr>
    </w:div>
    <w:div w:id="645666395">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477330">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8174973">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821906">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666594509">
          <w:marLeft w:val="547"/>
          <w:marRight w:val="0"/>
          <w:marTop w:val="120"/>
          <w:marBottom w:val="0"/>
          <w:divBdr>
            <w:top w:val="none" w:sz="0" w:space="0" w:color="auto"/>
            <w:left w:val="none" w:sz="0" w:space="0" w:color="auto"/>
            <w:bottom w:val="none" w:sz="0" w:space="0" w:color="auto"/>
            <w:right w:val="none" w:sz="0" w:space="0" w:color="auto"/>
          </w:divBdr>
        </w:div>
        <w:div w:id="96307463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058841">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1761369">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418033">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067198">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4140595">
      <w:bodyDiv w:val="1"/>
      <w:marLeft w:val="0"/>
      <w:marRight w:val="0"/>
      <w:marTop w:val="0"/>
      <w:marBottom w:val="0"/>
      <w:divBdr>
        <w:top w:val="none" w:sz="0" w:space="0" w:color="auto"/>
        <w:left w:val="none" w:sz="0" w:space="0" w:color="auto"/>
        <w:bottom w:val="none" w:sz="0" w:space="0" w:color="auto"/>
        <w:right w:val="none" w:sz="0" w:space="0" w:color="auto"/>
      </w:divBdr>
    </w:div>
    <w:div w:id="654183023">
      <w:bodyDiv w:val="1"/>
      <w:marLeft w:val="0"/>
      <w:marRight w:val="0"/>
      <w:marTop w:val="0"/>
      <w:marBottom w:val="0"/>
      <w:divBdr>
        <w:top w:val="none" w:sz="0" w:space="0" w:color="auto"/>
        <w:left w:val="none" w:sz="0" w:space="0" w:color="auto"/>
        <w:bottom w:val="none" w:sz="0" w:space="0" w:color="auto"/>
        <w:right w:val="none" w:sz="0" w:space="0" w:color="auto"/>
      </w:divBdr>
    </w:div>
    <w:div w:id="654384612">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039214">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417036">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85240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383359">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59693368">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2852346">
      <w:bodyDiv w:val="1"/>
      <w:marLeft w:val="0"/>
      <w:marRight w:val="0"/>
      <w:marTop w:val="0"/>
      <w:marBottom w:val="0"/>
      <w:divBdr>
        <w:top w:val="none" w:sz="0" w:space="0" w:color="auto"/>
        <w:left w:val="none" w:sz="0" w:space="0" w:color="auto"/>
        <w:bottom w:val="none" w:sz="0" w:space="0" w:color="auto"/>
        <w:right w:val="none" w:sz="0" w:space="0" w:color="auto"/>
      </w:divBdr>
    </w:div>
    <w:div w:id="663320431">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669951">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590815">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098104">
      <w:bodyDiv w:val="1"/>
      <w:marLeft w:val="0"/>
      <w:marRight w:val="0"/>
      <w:marTop w:val="0"/>
      <w:marBottom w:val="0"/>
      <w:divBdr>
        <w:top w:val="none" w:sz="0" w:space="0" w:color="auto"/>
        <w:left w:val="none" w:sz="0" w:space="0" w:color="auto"/>
        <w:bottom w:val="none" w:sz="0" w:space="0" w:color="auto"/>
        <w:right w:val="none" w:sz="0" w:space="0" w:color="auto"/>
      </w:divBdr>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23884">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69792478">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3066535">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4724897">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229615">
      <w:bodyDiv w:val="1"/>
      <w:marLeft w:val="0"/>
      <w:marRight w:val="0"/>
      <w:marTop w:val="0"/>
      <w:marBottom w:val="0"/>
      <w:divBdr>
        <w:top w:val="none" w:sz="0" w:space="0" w:color="auto"/>
        <w:left w:val="none" w:sz="0" w:space="0" w:color="auto"/>
        <w:bottom w:val="none" w:sz="0" w:space="0" w:color="auto"/>
        <w:right w:val="none" w:sz="0" w:space="0" w:color="auto"/>
      </w:divBdr>
    </w:div>
    <w:div w:id="675303481">
      <w:bodyDiv w:val="1"/>
      <w:marLeft w:val="0"/>
      <w:marRight w:val="0"/>
      <w:marTop w:val="0"/>
      <w:marBottom w:val="0"/>
      <w:divBdr>
        <w:top w:val="none" w:sz="0" w:space="0" w:color="auto"/>
        <w:left w:val="none" w:sz="0" w:space="0" w:color="auto"/>
        <w:bottom w:val="none" w:sz="0" w:space="0" w:color="auto"/>
        <w:right w:val="none" w:sz="0" w:space="0" w:color="auto"/>
      </w:divBdr>
    </w:div>
    <w:div w:id="675305635">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7467718">
      <w:bodyDiv w:val="1"/>
      <w:marLeft w:val="0"/>
      <w:marRight w:val="0"/>
      <w:marTop w:val="0"/>
      <w:marBottom w:val="0"/>
      <w:divBdr>
        <w:top w:val="none" w:sz="0" w:space="0" w:color="auto"/>
        <w:left w:val="none" w:sz="0" w:space="0" w:color="auto"/>
        <w:bottom w:val="none" w:sz="0" w:space="0" w:color="auto"/>
        <w:right w:val="none" w:sz="0" w:space="0" w:color="auto"/>
      </w:divBdr>
    </w:div>
    <w:div w:id="677922061">
      <w:bodyDiv w:val="1"/>
      <w:marLeft w:val="0"/>
      <w:marRight w:val="0"/>
      <w:marTop w:val="0"/>
      <w:marBottom w:val="0"/>
      <w:divBdr>
        <w:top w:val="none" w:sz="0" w:space="0" w:color="auto"/>
        <w:left w:val="none" w:sz="0" w:space="0" w:color="auto"/>
        <w:bottom w:val="none" w:sz="0" w:space="0" w:color="auto"/>
        <w:right w:val="none" w:sz="0" w:space="0" w:color="auto"/>
      </w:divBdr>
    </w:div>
    <w:div w:id="678193956">
      <w:bodyDiv w:val="1"/>
      <w:marLeft w:val="0"/>
      <w:marRight w:val="0"/>
      <w:marTop w:val="0"/>
      <w:marBottom w:val="0"/>
      <w:divBdr>
        <w:top w:val="none" w:sz="0" w:space="0" w:color="auto"/>
        <w:left w:val="none" w:sz="0" w:space="0" w:color="auto"/>
        <w:bottom w:val="none" w:sz="0" w:space="0" w:color="auto"/>
        <w:right w:val="none" w:sz="0" w:space="0" w:color="auto"/>
      </w:divBdr>
    </w:div>
    <w:div w:id="678772407">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509232">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827792">
      <w:bodyDiv w:val="1"/>
      <w:marLeft w:val="0"/>
      <w:marRight w:val="0"/>
      <w:marTop w:val="0"/>
      <w:marBottom w:val="0"/>
      <w:divBdr>
        <w:top w:val="none" w:sz="0" w:space="0" w:color="auto"/>
        <w:left w:val="none" w:sz="0" w:space="0" w:color="auto"/>
        <w:bottom w:val="none" w:sz="0" w:space="0" w:color="auto"/>
        <w:right w:val="none" w:sz="0" w:space="0" w:color="auto"/>
      </w:divBdr>
    </w:div>
    <w:div w:id="682972175">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39358">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4291161">
      <w:bodyDiv w:val="1"/>
      <w:marLeft w:val="0"/>
      <w:marRight w:val="0"/>
      <w:marTop w:val="0"/>
      <w:marBottom w:val="0"/>
      <w:divBdr>
        <w:top w:val="none" w:sz="0" w:space="0" w:color="auto"/>
        <w:left w:val="none" w:sz="0" w:space="0" w:color="auto"/>
        <w:bottom w:val="none" w:sz="0" w:space="0" w:color="auto"/>
        <w:right w:val="none" w:sz="0" w:space="0" w:color="auto"/>
      </w:divBdr>
    </w:div>
    <w:div w:id="684595415">
      <w:bodyDiv w:val="1"/>
      <w:marLeft w:val="0"/>
      <w:marRight w:val="0"/>
      <w:marTop w:val="0"/>
      <w:marBottom w:val="0"/>
      <w:divBdr>
        <w:top w:val="none" w:sz="0" w:space="0" w:color="auto"/>
        <w:left w:val="none" w:sz="0" w:space="0" w:color="auto"/>
        <w:bottom w:val="none" w:sz="0" w:space="0" w:color="auto"/>
        <w:right w:val="none" w:sz="0" w:space="0" w:color="auto"/>
      </w:divBdr>
    </w:div>
    <w:div w:id="685400769">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5443205">
      <w:bodyDiv w:val="1"/>
      <w:marLeft w:val="0"/>
      <w:marRight w:val="0"/>
      <w:marTop w:val="0"/>
      <w:marBottom w:val="0"/>
      <w:divBdr>
        <w:top w:val="none" w:sz="0" w:space="0" w:color="auto"/>
        <w:left w:val="none" w:sz="0" w:space="0" w:color="auto"/>
        <w:bottom w:val="none" w:sz="0" w:space="0" w:color="auto"/>
        <w:right w:val="none" w:sz="0" w:space="0" w:color="auto"/>
      </w:divBdr>
    </w:div>
    <w:div w:id="685640704">
      <w:bodyDiv w:val="1"/>
      <w:marLeft w:val="0"/>
      <w:marRight w:val="0"/>
      <w:marTop w:val="0"/>
      <w:marBottom w:val="0"/>
      <w:divBdr>
        <w:top w:val="none" w:sz="0" w:space="0" w:color="auto"/>
        <w:left w:val="none" w:sz="0" w:space="0" w:color="auto"/>
        <w:bottom w:val="none" w:sz="0" w:space="0" w:color="auto"/>
        <w:right w:val="none" w:sz="0" w:space="0" w:color="auto"/>
      </w:divBdr>
    </w:div>
    <w:div w:id="685863945">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325199">
      <w:bodyDiv w:val="1"/>
      <w:marLeft w:val="0"/>
      <w:marRight w:val="0"/>
      <w:marTop w:val="0"/>
      <w:marBottom w:val="0"/>
      <w:divBdr>
        <w:top w:val="none" w:sz="0" w:space="0" w:color="auto"/>
        <w:left w:val="none" w:sz="0" w:space="0" w:color="auto"/>
        <w:bottom w:val="none" w:sz="0" w:space="0" w:color="auto"/>
        <w:right w:val="none" w:sz="0" w:space="0" w:color="auto"/>
      </w:divBdr>
    </w:div>
    <w:div w:id="686365962">
      <w:bodyDiv w:val="1"/>
      <w:marLeft w:val="0"/>
      <w:marRight w:val="0"/>
      <w:marTop w:val="0"/>
      <w:marBottom w:val="0"/>
      <w:divBdr>
        <w:top w:val="none" w:sz="0" w:space="0" w:color="auto"/>
        <w:left w:val="none" w:sz="0" w:space="0" w:color="auto"/>
        <w:bottom w:val="none" w:sz="0" w:space="0" w:color="auto"/>
        <w:right w:val="none" w:sz="0" w:space="0" w:color="auto"/>
      </w:divBdr>
    </w:div>
    <w:div w:id="686637434">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17607">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609378">
      <w:bodyDiv w:val="1"/>
      <w:marLeft w:val="0"/>
      <w:marRight w:val="0"/>
      <w:marTop w:val="0"/>
      <w:marBottom w:val="0"/>
      <w:divBdr>
        <w:top w:val="none" w:sz="0" w:space="0" w:color="auto"/>
        <w:left w:val="none" w:sz="0" w:space="0" w:color="auto"/>
        <w:bottom w:val="none" w:sz="0" w:space="0" w:color="auto"/>
        <w:right w:val="none" w:sz="0" w:space="0" w:color="auto"/>
      </w:divBdr>
    </w:div>
    <w:div w:id="687831152">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814136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89989471">
      <w:bodyDiv w:val="1"/>
      <w:marLeft w:val="0"/>
      <w:marRight w:val="0"/>
      <w:marTop w:val="0"/>
      <w:marBottom w:val="0"/>
      <w:divBdr>
        <w:top w:val="none" w:sz="0" w:space="0" w:color="auto"/>
        <w:left w:val="none" w:sz="0" w:space="0" w:color="auto"/>
        <w:bottom w:val="none" w:sz="0" w:space="0" w:color="auto"/>
        <w:right w:val="none" w:sz="0" w:space="0" w:color="auto"/>
      </w:divBdr>
    </w:div>
    <w:div w:id="690187895">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489805">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2266034">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353054">
      <w:bodyDiv w:val="1"/>
      <w:marLeft w:val="0"/>
      <w:marRight w:val="0"/>
      <w:marTop w:val="0"/>
      <w:marBottom w:val="0"/>
      <w:divBdr>
        <w:top w:val="none" w:sz="0" w:space="0" w:color="auto"/>
        <w:left w:val="none" w:sz="0" w:space="0" w:color="auto"/>
        <w:bottom w:val="none" w:sz="0" w:space="0" w:color="auto"/>
        <w:right w:val="none" w:sz="0" w:space="0" w:color="auto"/>
      </w:divBdr>
    </w:div>
    <w:div w:id="695615678">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5736676">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657306">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6806933">
      <w:bodyDiv w:val="1"/>
      <w:marLeft w:val="0"/>
      <w:marRight w:val="0"/>
      <w:marTop w:val="0"/>
      <w:marBottom w:val="0"/>
      <w:divBdr>
        <w:top w:val="none" w:sz="0" w:space="0" w:color="auto"/>
        <w:left w:val="none" w:sz="0" w:space="0" w:color="auto"/>
        <w:bottom w:val="none" w:sz="0" w:space="0" w:color="auto"/>
        <w:right w:val="none" w:sz="0" w:space="0" w:color="auto"/>
      </w:divBdr>
    </w:div>
    <w:div w:id="697630762">
      <w:bodyDiv w:val="1"/>
      <w:marLeft w:val="0"/>
      <w:marRight w:val="0"/>
      <w:marTop w:val="0"/>
      <w:marBottom w:val="0"/>
      <w:divBdr>
        <w:top w:val="none" w:sz="0" w:space="0" w:color="auto"/>
        <w:left w:val="none" w:sz="0" w:space="0" w:color="auto"/>
        <w:bottom w:val="none" w:sz="0" w:space="0" w:color="auto"/>
        <w:right w:val="none" w:sz="0" w:space="0" w:color="auto"/>
      </w:divBdr>
    </w:div>
    <w:div w:id="697656620">
      <w:bodyDiv w:val="1"/>
      <w:marLeft w:val="0"/>
      <w:marRight w:val="0"/>
      <w:marTop w:val="0"/>
      <w:marBottom w:val="0"/>
      <w:divBdr>
        <w:top w:val="none" w:sz="0" w:space="0" w:color="auto"/>
        <w:left w:val="none" w:sz="0" w:space="0" w:color="auto"/>
        <w:bottom w:val="none" w:sz="0" w:space="0" w:color="auto"/>
        <w:right w:val="none" w:sz="0" w:space="0" w:color="auto"/>
      </w:divBdr>
    </w:div>
    <w:div w:id="698120262">
      <w:bodyDiv w:val="1"/>
      <w:marLeft w:val="0"/>
      <w:marRight w:val="0"/>
      <w:marTop w:val="0"/>
      <w:marBottom w:val="0"/>
      <w:divBdr>
        <w:top w:val="none" w:sz="0" w:space="0" w:color="auto"/>
        <w:left w:val="none" w:sz="0" w:space="0" w:color="auto"/>
        <w:bottom w:val="none" w:sz="0" w:space="0" w:color="auto"/>
        <w:right w:val="none" w:sz="0" w:space="0" w:color="auto"/>
      </w:divBdr>
    </w:div>
    <w:div w:id="698358831">
      <w:bodyDiv w:val="1"/>
      <w:marLeft w:val="0"/>
      <w:marRight w:val="0"/>
      <w:marTop w:val="0"/>
      <w:marBottom w:val="0"/>
      <w:divBdr>
        <w:top w:val="none" w:sz="0" w:space="0" w:color="auto"/>
        <w:left w:val="none" w:sz="0" w:space="0" w:color="auto"/>
        <w:bottom w:val="none" w:sz="0" w:space="0" w:color="auto"/>
        <w:right w:val="none" w:sz="0" w:space="0" w:color="auto"/>
      </w:divBdr>
      <w:divsChild>
        <w:div w:id="178861124">
          <w:marLeft w:val="1166"/>
          <w:marRight w:val="0"/>
          <w:marTop w:val="96"/>
          <w:marBottom w:val="0"/>
          <w:divBdr>
            <w:top w:val="none" w:sz="0" w:space="0" w:color="auto"/>
            <w:left w:val="none" w:sz="0" w:space="0" w:color="auto"/>
            <w:bottom w:val="none" w:sz="0" w:space="0" w:color="auto"/>
            <w:right w:val="none" w:sz="0" w:space="0" w:color="auto"/>
          </w:divBdr>
        </w:div>
        <w:div w:id="2124109139">
          <w:marLeft w:val="547"/>
          <w:marRight w:val="0"/>
          <w:marTop w:val="106"/>
          <w:marBottom w:val="0"/>
          <w:divBdr>
            <w:top w:val="none" w:sz="0" w:space="0" w:color="auto"/>
            <w:left w:val="none" w:sz="0" w:space="0" w:color="auto"/>
            <w:bottom w:val="none" w:sz="0" w:space="0" w:color="auto"/>
            <w:right w:val="none" w:sz="0" w:space="0" w:color="auto"/>
          </w:divBdr>
        </w:div>
      </w:divsChild>
    </w:div>
    <w:div w:id="698505824">
      <w:bodyDiv w:val="1"/>
      <w:marLeft w:val="0"/>
      <w:marRight w:val="0"/>
      <w:marTop w:val="0"/>
      <w:marBottom w:val="0"/>
      <w:divBdr>
        <w:top w:val="none" w:sz="0" w:space="0" w:color="auto"/>
        <w:left w:val="none" w:sz="0" w:space="0" w:color="auto"/>
        <w:bottom w:val="none" w:sz="0" w:space="0" w:color="auto"/>
        <w:right w:val="none" w:sz="0" w:space="0" w:color="auto"/>
      </w:divBdr>
    </w:div>
    <w:div w:id="698511164">
      <w:bodyDiv w:val="1"/>
      <w:marLeft w:val="0"/>
      <w:marRight w:val="0"/>
      <w:marTop w:val="0"/>
      <w:marBottom w:val="0"/>
      <w:divBdr>
        <w:top w:val="none" w:sz="0" w:space="0" w:color="auto"/>
        <w:left w:val="none" w:sz="0" w:space="0" w:color="auto"/>
        <w:bottom w:val="none" w:sz="0" w:space="0" w:color="auto"/>
        <w:right w:val="none" w:sz="0" w:space="0" w:color="auto"/>
      </w:divBdr>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699819435">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128373">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1857456">
      <w:bodyDiv w:val="1"/>
      <w:marLeft w:val="0"/>
      <w:marRight w:val="0"/>
      <w:marTop w:val="0"/>
      <w:marBottom w:val="0"/>
      <w:divBdr>
        <w:top w:val="none" w:sz="0" w:space="0" w:color="auto"/>
        <w:left w:val="none" w:sz="0" w:space="0" w:color="auto"/>
        <w:bottom w:val="none" w:sz="0" w:space="0" w:color="auto"/>
        <w:right w:val="none" w:sz="0" w:space="0" w:color="auto"/>
      </w:divBdr>
    </w:div>
    <w:div w:id="702439806">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404006">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4335302">
      <w:bodyDiv w:val="1"/>
      <w:marLeft w:val="0"/>
      <w:marRight w:val="0"/>
      <w:marTop w:val="0"/>
      <w:marBottom w:val="0"/>
      <w:divBdr>
        <w:top w:val="none" w:sz="0" w:space="0" w:color="auto"/>
        <w:left w:val="none" w:sz="0" w:space="0" w:color="auto"/>
        <w:bottom w:val="none" w:sz="0" w:space="0" w:color="auto"/>
        <w:right w:val="none" w:sz="0" w:space="0" w:color="auto"/>
      </w:divBdr>
    </w:div>
    <w:div w:id="704597716">
      <w:bodyDiv w:val="1"/>
      <w:marLeft w:val="0"/>
      <w:marRight w:val="0"/>
      <w:marTop w:val="0"/>
      <w:marBottom w:val="0"/>
      <w:divBdr>
        <w:top w:val="none" w:sz="0" w:space="0" w:color="auto"/>
        <w:left w:val="none" w:sz="0" w:space="0" w:color="auto"/>
        <w:bottom w:val="none" w:sz="0" w:space="0" w:color="auto"/>
        <w:right w:val="none" w:sz="0" w:space="0" w:color="auto"/>
      </w:divBdr>
    </w:div>
    <w:div w:id="704714322">
      <w:bodyDiv w:val="1"/>
      <w:marLeft w:val="0"/>
      <w:marRight w:val="0"/>
      <w:marTop w:val="0"/>
      <w:marBottom w:val="0"/>
      <w:divBdr>
        <w:top w:val="none" w:sz="0" w:space="0" w:color="auto"/>
        <w:left w:val="none" w:sz="0" w:space="0" w:color="auto"/>
        <w:bottom w:val="none" w:sz="0" w:space="0" w:color="auto"/>
        <w:right w:val="none" w:sz="0" w:space="0" w:color="auto"/>
      </w:divBdr>
    </w:div>
    <w:div w:id="704792214">
      <w:bodyDiv w:val="1"/>
      <w:marLeft w:val="0"/>
      <w:marRight w:val="0"/>
      <w:marTop w:val="0"/>
      <w:marBottom w:val="0"/>
      <w:divBdr>
        <w:top w:val="none" w:sz="0" w:space="0" w:color="auto"/>
        <w:left w:val="none" w:sz="0" w:space="0" w:color="auto"/>
        <w:bottom w:val="none" w:sz="0" w:space="0" w:color="auto"/>
        <w:right w:val="none" w:sz="0" w:space="0" w:color="auto"/>
      </w:divBdr>
    </w:div>
    <w:div w:id="704912778">
      <w:bodyDiv w:val="1"/>
      <w:marLeft w:val="0"/>
      <w:marRight w:val="0"/>
      <w:marTop w:val="0"/>
      <w:marBottom w:val="0"/>
      <w:divBdr>
        <w:top w:val="none" w:sz="0" w:space="0" w:color="auto"/>
        <w:left w:val="none" w:sz="0" w:space="0" w:color="auto"/>
        <w:bottom w:val="none" w:sz="0" w:space="0" w:color="auto"/>
        <w:right w:val="none" w:sz="0" w:space="0" w:color="auto"/>
      </w:divBdr>
    </w:div>
    <w:div w:id="70537204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6641436">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490949">
      <w:bodyDiv w:val="1"/>
      <w:marLeft w:val="0"/>
      <w:marRight w:val="0"/>
      <w:marTop w:val="0"/>
      <w:marBottom w:val="0"/>
      <w:divBdr>
        <w:top w:val="none" w:sz="0" w:space="0" w:color="auto"/>
        <w:left w:val="none" w:sz="0" w:space="0" w:color="auto"/>
        <w:bottom w:val="none" w:sz="0" w:space="0" w:color="auto"/>
        <w:right w:val="none" w:sz="0" w:space="0" w:color="auto"/>
      </w:divBdr>
    </w:div>
    <w:div w:id="707726489">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7876269">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573711">
      <w:bodyDiv w:val="1"/>
      <w:marLeft w:val="0"/>
      <w:marRight w:val="0"/>
      <w:marTop w:val="0"/>
      <w:marBottom w:val="0"/>
      <w:divBdr>
        <w:top w:val="none" w:sz="0" w:space="0" w:color="auto"/>
        <w:left w:val="none" w:sz="0" w:space="0" w:color="auto"/>
        <w:bottom w:val="none" w:sz="0" w:space="0" w:color="auto"/>
        <w:right w:val="none" w:sz="0" w:space="0" w:color="auto"/>
      </w:divBdr>
    </w:div>
    <w:div w:id="709692188">
      <w:bodyDiv w:val="1"/>
      <w:marLeft w:val="0"/>
      <w:marRight w:val="0"/>
      <w:marTop w:val="0"/>
      <w:marBottom w:val="0"/>
      <w:divBdr>
        <w:top w:val="none" w:sz="0" w:space="0" w:color="auto"/>
        <w:left w:val="none" w:sz="0" w:space="0" w:color="auto"/>
        <w:bottom w:val="none" w:sz="0" w:space="0" w:color="auto"/>
        <w:right w:val="none" w:sz="0" w:space="0" w:color="auto"/>
      </w:divBdr>
    </w:div>
    <w:div w:id="709721204">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0765277">
      <w:bodyDiv w:val="1"/>
      <w:marLeft w:val="0"/>
      <w:marRight w:val="0"/>
      <w:marTop w:val="0"/>
      <w:marBottom w:val="0"/>
      <w:divBdr>
        <w:top w:val="none" w:sz="0" w:space="0" w:color="auto"/>
        <w:left w:val="none" w:sz="0" w:space="0" w:color="auto"/>
        <w:bottom w:val="none" w:sz="0" w:space="0" w:color="auto"/>
        <w:right w:val="none" w:sz="0" w:space="0" w:color="auto"/>
      </w:divBdr>
    </w:div>
    <w:div w:id="711461823">
      <w:bodyDiv w:val="1"/>
      <w:marLeft w:val="0"/>
      <w:marRight w:val="0"/>
      <w:marTop w:val="0"/>
      <w:marBottom w:val="0"/>
      <w:divBdr>
        <w:top w:val="none" w:sz="0" w:space="0" w:color="auto"/>
        <w:left w:val="none" w:sz="0" w:space="0" w:color="auto"/>
        <w:bottom w:val="none" w:sz="0" w:space="0" w:color="auto"/>
        <w:right w:val="none" w:sz="0" w:space="0" w:color="auto"/>
      </w:divBdr>
    </w:div>
    <w:div w:id="711660677">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189747">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2997928">
      <w:bodyDiv w:val="1"/>
      <w:marLeft w:val="0"/>
      <w:marRight w:val="0"/>
      <w:marTop w:val="0"/>
      <w:marBottom w:val="0"/>
      <w:divBdr>
        <w:top w:val="none" w:sz="0" w:space="0" w:color="auto"/>
        <w:left w:val="none" w:sz="0" w:space="0" w:color="auto"/>
        <w:bottom w:val="none" w:sz="0" w:space="0" w:color="auto"/>
        <w:right w:val="none" w:sz="0" w:space="0" w:color="auto"/>
      </w:divBdr>
    </w:div>
    <w:div w:id="713427690">
      <w:bodyDiv w:val="1"/>
      <w:marLeft w:val="0"/>
      <w:marRight w:val="0"/>
      <w:marTop w:val="0"/>
      <w:marBottom w:val="0"/>
      <w:divBdr>
        <w:top w:val="none" w:sz="0" w:space="0" w:color="auto"/>
        <w:left w:val="none" w:sz="0" w:space="0" w:color="auto"/>
        <w:bottom w:val="none" w:sz="0" w:space="0" w:color="auto"/>
        <w:right w:val="none" w:sz="0" w:space="0" w:color="auto"/>
      </w:divBdr>
    </w:div>
    <w:div w:id="713500929">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085980">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199421">
      <w:bodyDiv w:val="1"/>
      <w:marLeft w:val="0"/>
      <w:marRight w:val="0"/>
      <w:marTop w:val="0"/>
      <w:marBottom w:val="0"/>
      <w:divBdr>
        <w:top w:val="none" w:sz="0" w:space="0" w:color="auto"/>
        <w:left w:val="none" w:sz="0" w:space="0" w:color="auto"/>
        <w:bottom w:val="none" w:sz="0" w:space="0" w:color="auto"/>
        <w:right w:val="none" w:sz="0" w:space="0" w:color="auto"/>
      </w:divBdr>
    </w:div>
    <w:div w:id="715276924">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318721">
      <w:bodyDiv w:val="1"/>
      <w:marLeft w:val="0"/>
      <w:marRight w:val="0"/>
      <w:marTop w:val="0"/>
      <w:marBottom w:val="0"/>
      <w:divBdr>
        <w:top w:val="none" w:sz="0" w:space="0" w:color="auto"/>
        <w:left w:val="none" w:sz="0" w:space="0" w:color="auto"/>
        <w:bottom w:val="none" w:sz="0" w:space="0" w:color="auto"/>
        <w:right w:val="none" w:sz="0" w:space="0" w:color="auto"/>
      </w:divBdr>
    </w:div>
    <w:div w:id="717513859">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8432516">
      <w:bodyDiv w:val="1"/>
      <w:marLeft w:val="0"/>
      <w:marRight w:val="0"/>
      <w:marTop w:val="0"/>
      <w:marBottom w:val="0"/>
      <w:divBdr>
        <w:top w:val="none" w:sz="0" w:space="0" w:color="auto"/>
        <w:left w:val="none" w:sz="0" w:space="0" w:color="auto"/>
        <w:bottom w:val="none" w:sz="0" w:space="0" w:color="auto"/>
        <w:right w:val="none" w:sz="0" w:space="0" w:color="auto"/>
      </w:divBdr>
    </w:div>
    <w:div w:id="718670075">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48636">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021299">
      <w:bodyDiv w:val="1"/>
      <w:marLeft w:val="0"/>
      <w:marRight w:val="0"/>
      <w:marTop w:val="0"/>
      <w:marBottom w:val="0"/>
      <w:divBdr>
        <w:top w:val="none" w:sz="0" w:space="0" w:color="auto"/>
        <w:left w:val="none" w:sz="0" w:space="0" w:color="auto"/>
        <w:bottom w:val="none" w:sz="0" w:space="0" w:color="auto"/>
        <w:right w:val="none" w:sz="0" w:space="0" w:color="auto"/>
      </w:divBdr>
    </w:div>
    <w:div w:id="723217471">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3918114">
      <w:bodyDiv w:val="1"/>
      <w:marLeft w:val="0"/>
      <w:marRight w:val="0"/>
      <w:marTop w:val="0"/>
      <w:marBottom w:val="0"/>
      <w:divBdr>
        <w:top w:val="none" w:sz="0" w:space="0" w:color="auto"/>
        <w:left w:val="none" w:sz="0" w:space="0" w:color="auto"/>
        <w:bottom w:val="none" w:sz="0" w:space="0" w:color="auto"/>
        <w:right w:val="none" w:sz="0" w:space="0" w:color="auto"/>
      </w:divBdr>
    </w:div>
    <w:div w:id="724330885">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448287">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104494">
      <w:bodyDiv w:val="1"/>
      <w:marLeft w:val="0"/>
      <w:marRight w:val="0"/>
      <w:marTop w:val="0"/>
      <w:marBottom w:val="0"/>
      <w:divBdr>
        <w:top w:val="none" w:sz="0" w:space="0" w:color="auto"/>
        <w:left w:val="none" w:sz="0" w:space="0" w:color="auto"/>
        <w:bottom w:val="none" w:sz="0" w:space="0" w:color="auto"/>
        <w:right w:val="none" w:sz="0" w:space="0" w:color="auto"/>
      </w:divBdr>
    </w:div>
    <w:div w:id="725421478">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588374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6338785">
      <w:bodyDiv w:val="1"/>
      <w:marLeft w:val="0"/>
      <w:marRight w:val="0"/>
      <w:marTop w:val="0"/>
      <w:marBottom w:val="0"/>
      <w:divBdr>
        <w:top w:val="none" w:sz="0" w:space="0" w:color="auto"/>
        <w:left w:val="none" w:sz="0" w:space="0" w:color="auto"/>
        <w:bottom w:val="none" w:sz="0" w:space="0" w:color="auto"/>
        <w:right w:val="none" w:sz="0" w:space="0" w:color="auto"/>
      </w:divBdr>
    </w:div>
    <w:div w:id="726495273">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7730106">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648055">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29501173">
      <w:bodyDiv w:val="1"/>
      <w:marLeft w:val="0"/>
      <w:marRight w:val="0"/>
      <w:marTop w:val="0"/>
      <w:marBottom w:val="0"/>
      <w:divBdr>
        <w:top w:val="none" w:sz="0" w:space="0" w:color="auto"/>
        <w:left w:val="none" w:sz="0" w:space="0" w:color="auto"/>
        <w:bottom w:val="none" w:sz="0" w:space="0" w:color="auto"/>
        <w:right w:val="none" w:sz="0" w:space="0" w:color="auto"/>
      </w:divBdr>
    </w:div>
    <w:div w:id="729886138">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076567">
      <w:bodyDiv w:val="1"/>
      <w:marLeft w:val="0"/>
      <w:marRight w:val="0"/>
      <w:marTop w:val="0"/>
      <w:marBottom w:val="0"/>
      <w:divBdr>
        <w:top w:val="none" w:sz="0" w:space="0" w:color="auto"/>
        <w:left w:val="none" w:sz="0" w:space="0" w:color="auto"/>
        <w:bottom w:val="none" w:sz="0" w:space="0" w:color="auto"/>
        <w:right w:val="none" w:sz="0" w:space="0" w:color="auto"/>
      </w:divBdr>
    </w:div>
    <w:div w:id="730080932">
      <w:bodyDiv w:val="1"/>
      <w:marLeft w:val="0"/>
      <w:marRight w:val="0"/>
      <w:marTop w:val="0"/>
      <w:marBottom w:val="0"/>
      <w:divBdr>
        <w:top w:val="none" w:sz="0" w:space="0" w:color="auto"/>
        <w:left w:val="none" w:sz="0" w:space="0" w:color="auto"/>
        <w:bottom w:val="none" w:sz="0" w:space="0" w:color="auto"/>
        <w:right w:val="none" w:sz="0" w:space="0" w:color="auto"/>
      </w:divBdr>
    </w:div>
    <w:div w:id="730159657">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388352">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3516">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621564">
      <w:bodyDiv w:val="1"/>
      <w:marLeft w:val="0"/>
      <w:marRight w:val="0"/>
      <w:marTop w:val="0"/>
      <w:marBottom w:val="0"/>
      <w:divBdr>
        <w:top w:val="none" w:sz="0" w:space="0" w:color="auto"/>
        <w:left w:val="none" w:sz="0" w:space="0" w:color="auto"/>
        <w:bottom w:val="none" w:sz="0" w:space="0" w:color="auto"/>
        <w:right w:val="none" w:sz="0" w:space="0" w:color="auto"/>
      </w:divBdr>
    </w:div>
    <w:div w:id="733898077">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284472">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5932930">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897347">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7442766">
      <w:bodyDiv w:val="1"/>
      <w:marLeft w:val="0"/>
      <w:marRight w:val="0"/>
      <w:marTop w:val="0"/>
      <w:marBottom w:val="0"/>
      <w:divBdr>
        <w:top w:val="none" w:sz="0" w:space="0" w:color="auto"/>
        <w:left w:val="none" w:sz="0" w:space="0" w:color="auto"/>
        <w:bottom w:val="none" w:sz="0" w:space="0" w:color="auto"/>
        <w:right w:val="none" w:sz="0" w:space="0" w:color="auto"/>
      </w:divBdr>
    </w:div>
    <w:div w:id="737476633">
      <w:bodyDiv w:val="1"/>
      <w:marLeft w:val="0"/>
      <w:marRight w:val="0"/>
      <w:marTop w:val="0"/>
      <w:marBottom w:val="0"/>
      <w:divBdr>
        <w:top w:val="none" w:sz="0" w:space="0" w:color="auto"/>
        <w:left w:val="none" w:sz="0" w:space="0" w:color="auto"/>
        <w:bottom w:val="none" w:sz="0" w:space="0" w:color="auto"/>
        <w:right w:val="none" w:sz="0" w:space="0" w:color="auto"/>
      </w:divBdr>
    </w:div>
    <w:div w:id="737479823">
      <w:bodyDiv w:val="1"/>
      <w:marLeft w:val="0"/>
      <w:marRight w:val="0"/>
      <w:marTop w:val="0"/>
      <w:marBottom w:val="0"/>
      <w:divBdr>
        <w:top w:val="none" w:sz="0" w:space="0" w:color="auto"/>
        <w:left w:val="none" w:sz="0" w:space="0" w:color="auto"/>
        <w:bottom w:val="none" w:sz="0" w:space="0" w:color="auto"/>
        <w:right w:val="none" w:sz="0" w:space="0" w:color="auto"/>
      </w:divBdr>
      <w:divsChild>
        <w:div w:id="478301190">
          <w:marLeft w:val="547"/>
          <w:marRight w:val="0"/>
          <w:marTop w:val="115"/>
          <w:marBottom w:val="0"/>
          <w:divBdr>
            <w:top w:val="none" w:sz="0" w:space="0" w:color="auto"/>
            <w:left w:val="none" w:sz="0" w:space="0" w:color="auto"/>
            <w:bottom w:val="none" w:sz="0" w:space="0" w:color="auto"/>
            <w:right w:val="none" w:sz="0" w:space="0" w:color="auto"/>
          </w:divBdr>
        </w:div>
      </w:divsChild>
    </w:div>
    <w:div w:id="737631235">
      <w:bodyDiv w:val="1"/>
      <w:marLeft w:val="0"/>
      <w:marRight w:val="0"/>
      <w:marTop w:val="0"/>
      <w:marBottom w:val="0"/>
      <w:divBdr>
        <w:top w:val="none" w:sz="0" w:space="0" w:color="auto"/>
        <w:left w:val="none" w:sz="0" w:space="0" w:color="auto"/>
        <w:bottom w:val="none" w:sz="0" w:space="0" w:color="auto"/>
        <w:right w:val="none" w:sz="0" w:space="0" w:color="auto"/>
      </w:divBdr>
    </w:div>
    <w:div w:id="737870755">
      <w:bodyDiv w:val="1"/>
      <w:marLeft w:val="0"/>
      <w:marRight w:val="0"/>
      <w:marTop w:val="0"/>
      <w:marBottom w:val="0"/>
      <w:divBdr>
        <w:top w:val="none" w:sz="0" w:space="0" w:color="auto"/>
        <w:left w:val="none" w:sz="0" w:space="0" w:color="auto"/>
        <w:bottom w:val="none" w:sz="0" w:space="0" w:color="auto"/>
        <w:right w:val="none" w:sz="0" w:space="0" w:color="auto"/>
      </w:divBdr>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8794877">
      <w:bodyDiv w:val="1"/>
      <w:marLeft w:val="0"/>
      <w:marRight w:val="0"/>
      <w:marTop w:val="0"/>
      <w:marBottom w:val="0"/>
      <w:divBdr>
        <w:top w:val="none" w:sz="0" w:space="0" w:color="auto"/>
        <w:left w:val="none" w:sz="0" w:space="0" w:color="auto"/>
        <w:bottom w:val="none" w:sz="0" w:space="0" w:color="auto"/>
        <w:right w:val="none" w:sz="0" w:space="0" w:color="auto"/>
      </w:divBdr>
    </w:div>
    <w:div w:id="739182684">
      <w:bodyDiv w:val="1"/>
      <w:marLeft w:val="0"/>
      <w:marRight w:val="0"/>
      <w:marTop w:val="0"/>
      <w:marBottom w:val="0"/>
      <w:divBdr>
        <w:top w:val="none" w:sz="0" w:space="0" w:color="auto"/>
        <w:left w:val="none" w:sz="0" w:space="0" w:color="auto"/>
        <w:bottom w:val="none" w:sz="0" w:space="0" w:color="auto"/>
        <w:right w:val="none" w:sz="0" w:space="0" w:color="auto"/>
      </w:divBdr>
    </w:div>
    <w:div w:id="739252325">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3728">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39867540">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324322">
      <w:bodyDiv w:val="1"/>
      <w:marLeft w:val="0"/>
      <w:marRight w:val="0"/>
      <w:marTop w:val="0"/>
      <w:marBottom w:val="0"/>
      <w:divBdr>
        <w:top w:val="none" w:sz="0" w:space="0" w:color="auto"/>
        <w:left w:val="none" w:sz="0" w:space="0" w:color="auto"/>
        <w:bottom w:val="none" w:sz="0" w:space="0" w:color="auto"/>
        <w:right w:val="none" w:sz="0" w:space="0" w:color="auto"/>
      </w:divBdr>
    </w:div>
    <w:div w:id="740493446">
      <w:bodyDiv w:val="1"/>
      <w:marLeft w:val="0"/>
      <w:marRight w:val="0"/>
      <w:marTop w:val="0"/>
      <w:marBottom w:val="0"/>
      <w:divBdr>
        <w:top w:val="none" w:sz="0" w:space="0" w:color="auto"/>
        <w:left w:val="none" w:sz="0" w:space="0" w:color="auto"/>
        <w:bottom w:val="none" w:sz="0" w:space="0" w:color="auto"/>
        <w:right w:val="none" w:sz="0" w:space="0" w:color="auto"/>
      </w:divBdr>
      <w:divsChild>
        <w:div w:id="1293629825">
          <w:marLeft w:val="547"/>
          <w:marRight w:val="0"/>
          <w:marTop w:val="115"/>
          <w:marBottom w:val="0"/>
          <w:divBdr>
            <w:top w:val="none" w:sz="0" w:space="0" w:color="auto"/>
            <w:left w:val="none" w:sz="0" w:space="0" w:color="auto"/>
            <w:bottom w:val="none" w:sz="0" w:space="0" w:color="auto"/>
            <w:right w:val="none" w:sz="0" w:space="0" w:color="auto"/>
          </w:divBdr>
        </w:div>
        <w:div w:id="890000458">
          <w:marLeft w:val="1166"/>
          <w:marRight w:val="0"/>
          <w:marTop w:val="96"/>
          <w:marBottom w:val="0"/>
          <w:divBdr>
            <w:top w:val="none" w:sz="0" w:space="0" w:color="auto"/>
            <w:left w:val="none" w:sz="0" w:space="0" w:color="auto"/>
            <w:bottom w:val="none" w:sz="0" w:space="0" w:color="auto"/>
            <w:right w:val="none" w:sz="0" w:space="0" w:color="auto"/>
          </w:divBdr>
        </w:div>
      </w:divsChild>
    </w:div>
    <w:div w:id="740568469">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332604">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498518">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6147976">
      <w:bodyDiv w:val="1"/>
      <w:marLeft w:val="0"/>
      <w:marRight w:val="0"/>
      <w:marTop w:val="0"/>
      <w:marBottom w:val="0"/>
      <w:divBdr>
        <w:top w:val="none" w:sz="0" w:space="0" w:color="auto"/>
        <w:left w:val="none" w:sz="0" w:space="0" w:color="auto"/>
        <w:bottom w:val="none" w:sz="0" w:space="0" w:color="auto"/>
        <w:right w:val="none" w:sz="0" w:space="0" w:color="auto"/>
      </w:divBdr>
    </w:div>
    <w:div w:id="746613207">
      <w:bodyDiv w:val="1"/>
      <w:marLeft w:val="0"/>
      <w:marRight w:val="0"/>
      <w:marTop w:val="0"/>
      <w:marBottom w:val="0"/>
      <w:divBdr>
        <w:top w:val="none" w:sz="0" w:space="0" w:color="auto"/>
        <w:left w:val="none" w:sz="0" w:space="0" w:color="auto"/>
        <w:bottom w:val="none" w:sz="0" w:space="0" w:color="auto"/>
        <w:right w:val="none" w:sz="0" w:space="0" w:color="auto"/>
      </w:divBdr>
    </w:div>
    <w:div w:id="746657613">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28939">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473815">
      <w:bodyDiv w:val="1"/>
      <w:marLeft w:val="0"/>
      <w:marRight w:val="0"/>
      <w:marTop w:val="0"/>
      <w:marBottom w:val="0"/>
      <w:divBdr>
        <w:top w:val="none" w:sz="0" w:space="0" w:color="auto"/>
        <w:left w:val="none" w:sz="0" w:space="0" w:color="auto"/>
        <w:bottom w:val="none" w:sz="0" w:space="0" w:color="auto"/>
        <w:right w:val="none" w:sz="0" w:space="0" w:color="auto"/>
      </w:divBdr>
    </w:div>
    <w:div w:id="749666323">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49930177">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2777590">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5744">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207204">
      <w:bodyDiv w:val="1"/>
      <w:marLeft w:val="0"/>
      <w:marRight w:val="0"/>
      <w:marTop w:val="0"/>
      <w:marBottom w:val="0"/>
      <w:divBdr>
        <w:top w:val="none" w:sz="0" w:space="0" w:color="auto"/>
        <w:left w:val="none" w:sz="0" w:space="0" w:color="auto"/>
        <w:bottom w:val="none" w:sz="0" w:space="0" w:color="auto"/>
        <w:right w:val="none" w:sz="0" w:space="0" w:color="auto"/>
      </w:divBdr>
    </w:div>
    <w:div w:id="754210368">
      <w:bodyDiv w:val="1"/>
      <w:marLeft w:val="0"/>
      <w:marRight w:val="0"/>
      <w:marTop w:val="0"/>
      <w:marBottom w:val="0"/>
      <w:divBdr>
        <w:top w:val="none" w:sz="0" w:space="0" w:color="auto"/>
        <w:left w:val="none" w:sz="0" w:space="0" w:color="auto"/>
        <w:bottom w:val="none" w:sz="0" w:space="0" w:color="auto"/>
        <w:right w:val="none" w:sz="0" w:space="0" w:color="auto"/>
      </w:divBdr>
    </w:div>
    <w:div w:id="754284189">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4940752">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395974">
      <w:bodyDiv w:val="1"/>
      <w:marLeft w:val="0"/>
      <w:marRight w:val="0"/>
      <w:marTop w:val="0"/>
      <w:marBottom w:val="0"/>
      <w:divBdr>
        <w:top w:val="none" w:sz="0" w:space="0" w:color="auto"/>
        <w:left w:val="none" w:sz="0" w:space="0" w:color="auto"/>
        <w:bottom w:val="none" w:sz="0" w:space="0" w:color="auto"/>
        <w:right w:val="none" w:sz="0" w:space="0" w:color="auto"/>
      </w:divBdr>
    </w:div>
    <w:div w:id="755446541">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6558033">
      <w:bodyDiv w:val="1"/>
      <w:marLeft w:val="0"/>
      <w:marRight w:val="0"/>
      <w:marTop w:val="0"/>
      <w:marBottom w:val="0"/>
      <w:divBdr>
        <w:top w:val="none" w:sz="0" w:space="0" w:color="auto"/>
        <w:left w:val="none" w:sz="0" w:space="0" w:color="auto"/>
        <w:bottom w:val="none" w:sz="0" w:space="0" w:color="auto"/>
        <w:right w:val="none" w:sz="0" w:space="0" w:color="auto"/>
      </w:divBdr>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098061">
      <w:bodyDiv w:val="1"/>
      <w:marLeft w:val="0"/>
      <w:marRight w:val="0"/>
      <w:marTop w:val="0"/>
      <w:marBottom w:val="0"/>
      <w:divBdr>
        <w:top w:val="none" w:sz="0" w:space="0" w:color="auto"/>
        <w:left w:val="none" w:sz="0" w:space="0" w:color="auto"/>
        <w:bottom w:val="none" w:sz="0" w:space="0" w:color="auto"/>
        <w:right w:val="none" w:sz="0" w:space="0" w:color="auto"/>
      </w:divBdr>
    </w:div>
    <w:div w:id="757287055">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8790049">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637796">
      <w:bodyDiv w:val="1"/>
      <w:marLeft w:val="0"/>
      <w:marRight w:val="0"/>
      <w:marTop w:val="0"/>
      <w:marBottom w:val="0"/>
      <w:divBdr>
        <w:top w:val="none" w:sz="0" w:space="0" w:color="auto"/>
        <w:left w:val="none" w:sz="0" w:space="0" w:color="auto"/>
        <w:bottom w:val="none" w:sz="0" w:space="0" w:color="auto"/>
        <w:right w:val="none" w:sz="0" w:space="0" w:color="auto"/>
      </w:divBdr>
    </w:div>
    <w:div w:id="759830704">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0956795">
      <w:bodyDiv w:val="1"/>
      <w:marLeft w:val="0"/>
      <w:marRight w:val="0"/>
      <w:marTop w:val="0"/>
      <w:marBottom w:val="0"/>
      <w:divBdr>
        <w:top w:val="none" w:sz="0" w:space="0" w:color="auto"/>
        <w:left w:val="none" w:sz="0" w:space="0" w:color="auto"/>
        <w:bottom w:val="none" w:sz="0" w:space="0" w:color="auto"/>
        <w:right w:val="none" w:sz="0" w:space="0" w:color="auto"/>
      </w:divBdr>
    </w:div>
    <w:div w:id="761099437">
      <w:bodyDiv w:val="1"/>
      <w:marLeft w:val="0"/>
      <w:marRight w:val="0"/>
      <w:marTop w:val="0"/>
      <w:marBottom w:val="0"/>
      <w:divBdr>
        <w:top w:val="none" w:sz="0" w:space="0" w:color="auto"/>
        <w:left w:val="none" w:sz="0" w:space="0" w:color="auto"/>
        <w:bottom w:val="none" w:sz="0" w:space="0" w:color="auto"/>
        <w:right w:val="none" w:sz="0" w:space="0" w:color="auto"/>
      </w:divBdr>
    </w:div>
    <w:div w:id="761410080">
      <w:bodyDiv w:val="1"/>
      <w:marLeft w:val="0"/>
      <w:marRight w:val="0"/>
      <w:marTop w:val="0"/>
      <w:marBottom w:val="0"/>
      <w:divBdr>
        <w:top w:val="none" w:sz="0" w:space="0" w:color="auto"/>
        <w:left w:val="none" w:sz="0" w:space="0" w:color="auto"/>
        <w:bottom w:val="none" w:sz="0" w:space="0" w:color="auto"/>
        <w:right w:val="none" w:sz="0" w:space="0" w:color="auto"/>
      </w:divBdr>
    </w:div>
    <w:div w:id="761799073">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2534394">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3916554">
      <w:bodyDiv w:val="1"/>
      <w:marLeft w:val="0"/>
      <w:marRight w:val="0"/>
      <w:marTop w:val="0"/>
      <w:marBottom w:val="0"/>
      <w:divBdr>
        <w:top w:val="none" w:sz="0" w:space="0" w:color="auto"/>
        <w:left w:val="none" w:sz="0" w:space="0" w:color="auto"/>
        <w:bottom w:val="none" w:sz="0" w:space="0" w:color="auto"/>
        <w:right w:val="none" w:sz="0" w:space="0" w:color="auto"/>
      </w:divBdr>
    </w:div>
    <w:div w:id="764034106">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4686375">
      <w:bodyDiv w:val="1"/>
      <w:marLeft w:val="0"/>
      <w:marRight w:val="0"/>
      <w:marTop w:val="0"/>
      <w:marBottom w:val="0"/>
      <w:divBdr>
        <w:top w:val="none" w:sz="0" w:space="0" w:color="auto"/>
        <w:left w:val="none" w:sz="0" w:space="0" w:color="auto"/>
        <w:bottom w:val="none" w:sz="0" w:space="0" w:color="auto"/>
        <w:right w:val="none" w:sz="0" w:space="0" w:color="auto"/>
      </w:divBdr>
    </w:div>
    <w:div w:id="764836969">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120917">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042460">
      <w:bodyDiv w:val="1"/>
      <w:marLeft w:val="0"/>
      <w:marRight w:val="0"/>
      <w:marTop w:val="0"/>
      <w:marBottom w:val="0"/>
      <w:divBdr>
        <w:top w:val="none" w:sz="0" w:space="0" w:color="auto"/>
        <w:left w:val="none" w:sz="0" w:space="0" w:color="auto"/>
        <w:bottom w:val="none" w:sz="0" w:space="0" w:color="auto"/>
        <w:right w:val="none" w:sz="0" w:space="0" w:color="auto"/>
      </w:divBdr>
    </w:div>
    <w:div w:id="768046105">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654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69937000">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0245545">
      <w:bodyDiv w:val="1"/>
      <w:marLeft w:val="0"/>
      <w:marRight w:val="0"/>
      <w:marTop w:val="0"/>
      <w:marBottom w:val="0"/>
      <w:divBdr>
        <w:top w:val="none" w:sz="0" w:space="0" w:color="auto"/>
        <w:left w:val="none" w:sz="0" w:space="0" w:color="auto"/>
        <w:bottom w:val="none" w:sz="0" w:space="0" w:color="auto"/>
        <w:right w:val="none" w:sz="0" w:space="0" w:color="auto"/>
      </w:divBdr>
    </w:div>
    <w:div w:id="770315152">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1821988">
      <w:bodyDiv w:val="1"/>
      <w:marLeft w:val="0"/>
      <w:marRight w:val="0"/>
      <w:marTop w:val="0"/>
      <w:marBottom w:val="0"/>
      <w:divBdr>
        <w:top w:val="none" w:sz="0" w:space="0" w:color="auto"/>
        <w:left w:val="none" w:sz="0" w:space="0" w:color="auto"/>
        <w:bottom w:val="none" w:sz="0" w:space="0" w:color="auto"/>
        <w:right w:val="none" w:sz="0" w:space="0" w:color="auto"/>
      </w:divBdr>
    </w:div>
    <w:div w:id="772018062">
      <w:bodyDiv w:val="1"/>
      <w:marLeft w:val="0"/>
      <w:marRight w:val="0"/>
      <w:marTop w:val="0"/>
      <w:marBottom w:val="0"/>
      <w:divBdr>
        <w:top w:val="none" w:sz="0" w:space="0" w:color="auto"/>
        <w:left w:val="none" w:sz="0" w:space="0" w:color="auto"/>
        <w:bottom w:val="none" w:sz="0" w:space="0" w:color="auto"/>
        <w:right w:val="none" w:sz="0" w:space="0" w:color="auto"/>
      </w:divBdr>
    </w:div>
    <w:div w:id="772018869">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2825066">
      <w:bodyDiv w:val="1"/>
      <w:marLeft w:val="0"/>
      <w:marRight w:val="0"/>
      <w:marTop w:val="0"/>
      <w:marBottom w:val="0"/>
      <w:divBdr>
        <w:top w:val="none" w:sz="0" w:space="0" w:color="auto"/>
        <w:left w:val="none" w:sz="0" w:space="0" w:color="auto"/>
        <w:bottom w:val="none" w:sz="0" w:space="0" w:color="auto"/>
        <w:right w:val="none" w:sz="0" w:space="0" w:color="auto"/>
      </w:divBdr>
    </w:div>
    <w:div w:id="772895886">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553434">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129722">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056030">
      <w:bodyDiv w:val="1"/>
      <w:marLeft w:val="0"/>
      <w:marRight w:val="0"/>
      <w:marTop w:val="0"/>
      <w:marBottom w:val="0"/>
      <w:divBdr>
        <w:top w:val="none" w:sz="0" w:space="0" w:color="auto"/>
        <w:left w:val="none" w:sz="0" w:space="0" w:color="auto"/>
        <w:bottom w:val="none" w:sz="0" w:space="0" w:color="auto"/>
        <w:right w:val="none" w:sz="0" w:space="0" w:color="auto"/>
      </w:divBdr>
    </w:div>
    <w:div w:id="775100237">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604528">
      <w:bodyDiv w:val="1"/>
      <w:marLeft w:val="0"/>
      <w:marRight w:val="0"/>
      <w:marTop w:val="0"/>
      <w:marBottom w:val="0"/>
      <w:divBdr>
        <w:top w:val="none" w:sz="0" w:space="0" w:color="auto"/>
        <w:left w:val="none" w:sz="0" w:space="0" w:color="auto"/>
        <w:bottom w:val="none" w:sz="0" w:space="0" w:color="auto"/>
        <w:right w:val="none" w:sz="0" w:space="0" w:color="auto"/>
      </w:divBdr>
    </w:div>
    <w:div w:id="777989802">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063445">
      <w:bodyDiv w:val="1"/>
      <w:marLeft w:val="0"/>
      <w:marRight w:val="0"/>
      <w:marTop w:val="0"/>
      <w:marBottom w:val="0"/>
      <w:divBdr>
        <w:top w:val="none" w:sz="0" w:space="0" w:color="auto"/>
        <w:left w:val="none" w:sz="0" w:space="0" w:color="auto"/>
        <w:bottom w:val="none" w:sz="0" w:space="0" w:color="auto"/>
        <w:right w:val="none" w:sz="0" w:space="0" w:color="auto"/>
      </w:divBdr>
    </w:div>
    <w:div w:id="778069122">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181088">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598644">
      <w:bodyDiv w:val="1"/>
      <w:marLeft w:val="0"/>
      <w:marRight w:val="0"/>
      <w:marTop w:val="0"/>
      <w:marBottom w:val="0"/>
      <w:divBdr>
        <w:top w:val="none" w:sz="0" w:space="0" w:color="auto"/>
        <w:left w:val="none" w:sz="0" w:space="0" w:color="auto"/>
        <w:bottom w:val="none" w:sz="0" w:space="0" w:color="auto"/>
        <w:right w:val="none" w:sz="0" w:space="0" w:color="auto"/>
      </w:divBdr>
    </w:div>
    <w:div w:id="778717008">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87319">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79840836">
      <w:bodyDiv w:val="1"/>
      <w:marLeft w:val="0"/>
      <w:marRight w:val="0"/>
      <w:marTop w:val="0"/>
      <w:marBottom w:val="0"/>
      <w:divBdr>
        <w:top w:val="none" w:sz="0" w:space="0" w:color="auto"/>
        <w:left w:val="none" w:sz="0" w:space="0" w:color="auto"/>
        <w:bottom w:val="none" w:sz="0" w:space="0" w:color="auto"/>
        <w:right w:val="none" w:sz="0" w:space="0" w:color="auto"/>
      </w:divBdr>
    </w:div>
    <w:div w:id="779841920">
      <w:bodyDiv w:val="1"/>
      <w:marLeft w:val="0"/>
      <w:marRight w:val="0"/>
      <w:marTop w:val="0"/>
      <w:marBottom w:val="0"/>
      <w:divBdr>
        <w:top w:val="none" w:sz="0" w:space="0" w:color="auto"/>
        <w:left w:val="none" w:sz="0" w:space="0" w:color="auto"/>
        <w:bottom w:val="none" w:sz="0" w:space="0" w:color="auto"/>
        <w:right w:val="none" w:sz="0" w:space="0" w:color="auto"/>
      </w:divBdr>
    </w:div>
    <w:div w:id="779959211">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29713">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511546">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242150">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1174188">
      <w:bodyDiv w:val="1"/>
      <w:marLeft w:val="0"/>
      <w:marRight w:val="0"/>
      <w:marTop w:val="0"/>
      <w:marBottom w:val="0"/>
      <w:divBdr>
        <w:top w:val="none" w:sz="0" w:space="0" w:color="auto"/>
        <w:left w:val="none" w:sz="0" w:space="0" w:color="auto"/>
        <w:bottom w:val="none" w:sz="0" w:space="0" w:color="auto"/>
        <w:right w:val="none" w:sz="0" w:space="0" w:color="auto"/>
      </w:divBdr>
    </w:div>
    <w:div w:id="791829330">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479427">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062067">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4909212">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682670">
      <w:bodyDiv w:val="1"/>
      <w:marLeft w:val="0"/>
      <w:marRight w:val="0"/>
      <w:marTop w:val="0"/>
      <w:marBottom w:val="0"/>
      <w:divBdr>
        <w:top w:val="none" w:sz="0" w:space="0" w:color="auto"/>
        <w:left w:val="none" w:sz="0" w:space="0" w:color="auto"/>
        <w:bottom w:val="none" w:sz="0" w:space="0" w:color="auto"/>
        <w:right w:val="none" w:sz="0" w:space="0" w:color="auto"/>
      </w:divBdr>
    </w:div>
    <w:div w:id="795684158">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610857">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1987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644873">
      <w:bodyDiv w:val="1"/>
      <w:marLeft w:val="0"/>
      <w:marRight w:val="0"/>
      <w:marTop w:val="0"/>
      <w:marBottom w:val="0"/>
      <w:divBdr>
        <w:top w:val="none" w:sz="0" w:space="0" w:color="auto"/>
        <w:left w:val="none" w:sz="0" w:space="0" w:color="auto"/>
        <w:bottom w:val="none" w:sz="0" w:space="0" w:color="auto"/>
        <w:right w:val="none" w:sz="0" w:space="0" w:color="auto"/>
      </w:divBdr>
      <w:divsChild>
        <w:div w:id="93331022">
          <w:marLeft w:val="1166"/>
          <w:marRight w:val="0"/>
          <w:marTop w:val="58"/>
          <w:marBottom w:val="0"/>
          <w:divBdr>
            <w:top w:val="none" w:sz="0" w:space="0" w:color="auto"/>
            <w:left w:val="none" w:sz="0" w:space="0" w:color="auto"/>
            <w:bottom w:val="none" w:sz="0" w:space="0" w:color="auto"/>
            <w:right w:val="none" w:sz="0" w:space="0" w:color="auto"/>
          </w:divBdr>
        </w:div>
        <w:div w:id="195046184">
          <w:marLeft w:val="1166"/>
          <w:marRight w:val="0"/>
          <w:marTop w:val="58"/>
          <w:marBottom w:val="0"/>
          <w:divBdr>
            <w:top w:val="none" w:sz="0" w:space="0" w:color="auto"/>
            <w:left w:val="none" w:sz="0" w:space="0" w:color="auto"/>
            <w:bottom w:val="none" w:sz="0" w:space="0" w:color="auto"/>
            <w:right w:val="none" w:sz="0" w:space="0" w:color="auto"/>
          </w:divBdr>
        </w:div>
        <w:div w:id="1543206099">
          <w:marLeft w:val="1166"/>
          <w:marRight w:val="0"/>
          <w:marTop w:val="58"/>
          <w:marBottom w:val="0"/>
          <w:divBdr>
            <w:top w:val="none" w:sz="0" w:space="0" w:color="auto"/>
            <w:left w:val="none" w:sz="0" w:space="0" w:color="auto"/>
            <w:bottom w:val="none" w:sz="0" w:space="0" w:color="auto"/>
            <w:right w:val="none" w:sz="0" w:space="0" w:color="auto"/>
          </w:divBdr>
        </w:div>
      </w:divsChild>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495225">
      <w:bodyDiv w:val="1"/>
      <w:marLeft w:val="0"/>
      <w:marRight w:val="0"/>
      <w:marTop w:val="0"/>
      <w:marBottom w:val="0"/>
      <w:divBdr>
        <w:top w:val="none" w:sz="0" w:space="0" w:color="auto"/>
        <w:left w:val="none" w:sz="0" w:space="0" w:color="auto"/>
        <w:bottom w:val="none" w:sz="0" w:space="0" w:color="auto"/>
        <w:right w:val="none" w:sz="0" w:space="0" w:color="auto"/>
      </w:divBdr>
    </w:div>
    <w:div w:id="799612867">
      <w:bodyDiv w:val="1"/>
      <w:marLeft w:val="0"/>
      <w:marRight w:val="0"/>
      <w:marTop w:val="0"/>
      <w:marBottom w:val="0"/>
      <w:divBdr>
        <w:top w:val="none" w:sz="0" w:space="0" w:color="auto"/>
        <w:left w:val="none" w:sz="0" w:space="0" w:color="auto"/>
        <w:bottom w:val="none" w:sz="0" w:space="0" w:color="auto"/>
        <w:right w:val="none" w:sz="0" w:space="0" w:color="auto"/>
      </w:divBdr>
    </w:div>
    <w:div w:id="799802709">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885123">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0850382">
      <w:bodyDiv w:val="1"/>
      <w:marLeft w:val="0"/>
      <w:marRight w:val="0"/>
      <w:marTop w:val="0"/>
      <w:marBottom w:val="0"/>
      <w:divBdr>
        <w:top w:val="none" w:sz="0" w:space="0" w:color="auto"/>
        <w:left w:val="none" w:sz="0" w:space="0" w:color="auto"/>
        <w:bottom w:val="none" w:sz="0" w:space="0" w:color="auto"/>
        <w:right w:val="none" w:sz="0" w:space="0" w:color="auto"/>
      </w:divBdr>
    </w:div>
    <w:div w:id="800924120">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188014">
      <w:bodyDiv w:val="1"/>
      <w:marLeft w:val="0"/>
      <w:marRight w:val="0"/>
      <w:marTop w:val="0"/>
      <w:marBottom w:val="0"/>
      <w:divBdr>
        <w:top w:val="none" w:sz="0" w:space="0" w:color="auto"/>
        <w:left w:val="none" w:sz="0" w:space="0" w:color="auto"/>
        <w:bottom w:val="none" w:sz="0" w:space="0" w:color="auto"/>
        <w:right w:val="none" w:sz="0" w:space="0" w:color="auto"/>
      </w:divBdr>
    </w:div>
    <w:div w:id="801271443">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1650091">
      <w:bodyDiv w:val="1"/>
      <w:marLeft w:val="0"/>
      <w:marRight w:val="0"/>
      <w:marTop w:val="0"/>
      <w:marBottom w:val="0"/>
      <w:divBdr>
        <w:top w:val="none" w:sz="0" w:space="0" w:color="auto"/>
        <w:left w:val="none" w:sz="0" w:space="0" w:color="auto"/>
        <w:bottom w:val="none" w:sz="0" w:space="0" w:color="auto"/>
        <w:right w:val="none" w:sz="0" w:space="0" w:color="auto"/>
      </w:divBdr>
    </w:div>
    <w:div w:id="802038960">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472443">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002924">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52583722">
          <w:marLeft w:val="1166"/>
          <w:marRight w:val="0"/>
          <w:marTop w:val="100"/>
          <w:marBottom w:val="0"/>
          <w:divBdr>
            <w:top w:val="none" w:sz="0" w:space="0" w:color="auto"/>
            <w:left w:val="none" w:sz="0" w:space="0" w:color="auto"/>
            <w:bottom w:val="none" w:sz="0" w:space="0" w:color="auto"/>
            <w:right w:val="none" w:sz="0" w:space="0" w:color="auto"/>
          </w:divBdr>
        </w:div>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5320285">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6633106">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670726">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1679204">
      <w:bodyDiv w:val="1"/>
      <w:marLeft w:val="0"/>
      <w:marRight w:val="0"/>
      <w:marTop w:val="0"/>
      <w:marBottom w:val="0"/>
      <w:divBdr>
        <w:top w:val="none" w:sz="0" w:space="0" w:color="auto"/>
        <w:left w:val="none" w:sz="0" w:space="0" w:color="auto"/>
        <w:bottom w:val="none" w:sz="0" w:space="0" w:color="auto"/>
        <w:right w:val="none" w:sz="0" w:space="0" w:color="auto"/>
      </w:divBdr>
    </w:div>
    <w:div w:id="811944926">
      <w:bodyDiv w:val="1"/>
      <w:marLeft w:val="0"/>
      <w:marRight w:val="0"/>
      <w:marTop w:val="0"/>
      <w:marBottom w:val="0"/>
      <w:divBdr>
        <w:top w:val="none" w:sz="0" w:space="0" w:color="auto"/>
        <w:left w:val="none" w:sz="0" w:space="0" w:color="auto"/>
        <w:bottom w:val="none" w:sz="0" w:space="0" w:color="auto"/>
        <w:right w:val="none" w:sz="0" w:space="0" w:color="auto"/>
      </w:divBdr>
    </w:div>
    <w:div w:id="812329727">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257510">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374254">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244995621">
          <w:marLeft w:val="1166"/>
          <w:marRight w:val="0"/>
          <w:marTop w:val="10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738361278">
          <w:marLeft w:val="547"/>
          <w:marRight w:val="0"/>
          <w:marTop w:val="12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798465">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6873458">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153684">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465253">
      <w:bodyDiv w:val="1"/>
      <w:marLeft w:val="0"/>
      <w:marRight w:val="0"/>
      <w:marTop w:val="0"/>
      <w:marBottom w:val="0"/>
      <w:divBdr>
        <w:top w:val="none" w:sz="0" w:space="0" w:color="auto"/>
        <w:left w:val="none" w:sz="0" w:space="0" w:color="auto"/>
        <w:bottom w:val="none" w:sz="0" w:space="0" w:color="auto"/>
        <w:right w:val="none" w:sz="0" w:space="0" w:color="auto"/>
      </w:divBdr>
    </w:div>
    <w:div w:id="8196596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23364">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434355">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352989">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5705218">
      <w:bodyDiv w:val="1"/>
      <w:marLeft w:val="0"/>
      <w:marRight w:val="0"/>
      <w:marTop w:val="0"/>
      <w:marBottom w:val="0"/>
      <w:divBdr>
        <w:top w:val="none" w:sz="0" w:space="0" w:color="auto"/>
        <w:left w:val="none" w:sz="0" w:space="0" w:color="auto"/>
        <w:bottom w:val="none" w:sz="0" w:space="0" w:color="auto"/>
        <w:right w:val="none" w:sz="0" w:space="0" w:color="auto"/>
      </w:divBdr>
    </w:div>
    <w:div w:id="826021893">
      <w:bodyDiv w:val="1"/>
      <w:marLeft w:val="0"/>
      <w:marRight w:val="0"/>
      <w:marTop w:val="0"/>
      <w:marBottom w:val="0"/>
      <w:divBdr>
        <w:top w:val="none" w:sz="0" w:space="0" w:color="auto"/>
        <w:left w:val="none" w:sz="0" w:space="0" w:color="auto"/>
        <w:bottom w:val="none" w:sz="0" w:space="0" w:color="auto"/>
        <w:right w:val="none" w:sz="0" w:space="0" w:color="auto"/>
      </w:divBdr>
    </w:div>
    <w:div w:id="826632405">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406463">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79246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29636422">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720009">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1987978">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16656">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3110226">
      <w:bodyDiv w:val="1"/>
      <w:marLeft w:val="0"/>
      <w:marRight w:val="0"/>
      <w:marTop w:val="0"/>
      <w:marBottom w:val="0"/>
      <w:divBdr>
        <w:top w:val="none" w:sz="0" w:space="0" w:color="auto"/>
        <w:left w:val="none" w:sz="0" w:space="0" w:color="auto"/>
        <w:bottom w:val="none" w:sz="0" w:space="0" w:color="auto"/>
        <w:right w:val="none" w:sz="0" w:space="0" w:color="auto"/>
      </w:divBdr>
    </w:div>
    <w:div w:id="833684259">
      <w:bodyDiv w:val="1"/>
      <w:marLeft w:val="0"/>
      <w:marRight w:val="0"/>
      <w:marTop w:val="0"/>
      <w:marBottom w:val="0"/>
      <w:divBdr>
        <w:top w:val="none" w:sz="0" w:space="0" w:color="auto"/>
        <w:left w:val="none" w:sz="0" w:space="0" w:color="auto"/>
        <w:bottom w:val="none" w:sz="0" w:space="0" w:color="auto"/>
        <w:right w:val="none" w:sz="0" w:space="0" w:color="auto"/>
      </w:divBdr>
    </w:div>
    <w:div w:id="834952875">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5613733">
      <w:bodyDiv w:val="1"/>
      <w:marLeft w:val="0"/>
      <w:marRight w:val="0"/>
      <w:marTop w:val="0"/>
      <w:marBottom w:val="0"/>
      <w:divBdr>
        <w:top w:val="none" w:sz="0" w:space="0" w:color="auto"/>
        <w:left w:val="none" w:sz="0" w:space="0" w:color="auto"/>
        <w:bottom w:val="none" w:sz="0" w:space="0" w:color="auto"/>
        <w:right w:val="none" w:sz="0" w:space="0" w:color="auto"/>
      </w:divBdr>
    </w:div>
    <w:div w:id="835998350">
      <w:bodyDiv w:val="1"/>
      <w:marLeft w:val="0"/>
      <w:marRight w:val="0"/>
      <w:marTop w:val="0"/>
      <w:marBottom w:val="0"/>
      <w:divBdr>
        <w:top w:val="none" w:sz="0" w:space="0" w:color="auto"/>
        <w:left w:val="none" w:sz="0" w:space="0" w:color="auto"/>
        <w:bottom w:val="none" w:sz="0" w:space="0" w:color="auto"/>
        <w:right w:val="none" w:sz="0" w:space="0" w:color="auto"/>
      </w:divBdr>
    </w:div>
    <w:div w:id="836850452">
      <w:bodyDiv w:val="1"/>
      <w:marLeft w:val="0"/>
      <w:marRight w:val="0"/>
      <w:marTop w:val="0"/>
      <w:marBottom w:val="0"/>
      <w:divBdr>
        <w:top w:val="none" w:sz="0" w:space="0" w:color="auto"/>
        <w:left w:val="none" w:sz="0" w:space="0" w:color="auto"/>
        <w:bottom w:val="none" w:sz="0" w:space="0" w:color="auto"/>
        <w:right w:val="none" w:sz="0" w:space="0" w:color="auto"/>
      </w:divBdr>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084005">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236519">
      <w:bodyDiv w:val="1"/>
      <w:marLeft w:val="0"/>
      <w:marRight w:val="0"/>
      <w:marTop w:val="0"/>
      <w:marBottom w:val="0"/>
      <w:divBdr>
        <w:top w:val="none" w:sz="0" w:space="0" w:color="auto"/>
        <w:left w:val="none" w:sz="0" w:space="0" w:color="auto"/>
        <w:bottom w:val="none" w:sz="0" w:space="0" w:color="auto"/>
        <w:right w:val="none" w:sz="0" w:space="0" w:color="auto"/>
      </w:divBdr>
    </w:div>
    <w:div w:id="841354294">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551031">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3403586">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480447">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5940466">
      <w:bodyDiv w:val="1"/>
      <w:marLeft w:val="0"/>
      <w:marRight w:val="0"/>
      <w:marTop w:val="0"/>
      <w:marBottom w:val="0"/>
      <w:divBdr>
        <w:top w:val="none" w:sz="0" w:space="0" w:color="auto"/>
        <w:left w:val="none" w:sz="0" w:space="0" w:color="auto"/>
        <w:bottom w:val="none" w:sz="0" w:space="0" w:color="auto"/>
        <w:right w:val="none" w:sz="0" w:space="0" w:color="auto"/>
      </w:divBdr>
    </w:div>
    <w:div w:id="846017664">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6479504">
      <w:bodyDiv w:val="1"/>
      <w:marLeft w:val="0"/>
      <w:marRight w:val="0"/>
      <w:marTop w:val="0"/>
      <w:marBottom w:val="0"/>
      <w:divBdr>
        <w:top w:val="none" w:sz="0" w:space="0" w:color="auto"/>
        <w:left w:val="none" w:sz="0" w:space="0" w:color="auto"/>
        <w:bottom w:val="none" w:sz="0" w:space="0" w:color="auto"/>
        <w:right w:val="none" w:sz="0" w:space="0" w:color="auto"/>
      </w:divBdr>
    </w:div>
    <w:div w:id="846597288">
      <w:bodyDiv w:val="1"/>
      <w:marLeft w:val="0"/>
      <w:marRight w:val="0"/>
      <w:marTop w:val="0"/>
      <w:marBottom w:val="0"/>
      <w:divBdr>
        <w:top w:val="none" w:sz="0" w:space="0" w:color="auto"/>
        <w:left w:val="none" w:sz="0" w:space="0" w:color="auto"/>
        <w:bottom w:val="none" w:sz="0" w:space="0" w:color="auto"/>
        <w:right w:val="none" w:sz="0" w:space="0" w:color="auto"/>
      </w:divBdr>
    </w:div>
    <w:div w:id="8472104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8984130">
      <w:bodyDiv w:val="1"/>
      <w:marLeft w:val="0"/>
      <w:marRight w:val="0"/>
      <w:marTop w:val="0"/>
      <w:marBottom w:val="0"/>
      <w:divBdr>
        <w:top w:val="none" w:sz="0" w:space="0" w:color="auto"/>
        <w:left w:val="none" w:sz="0" w:space="0" w:color="auto"/>
        <w:bottom w:val="none" w:sz="0" w:space="0" w:color="auto"/>
        <w:right w:val="none" w:sz="0" w:space="0" w:color="auto"/>
      </w:divBdr>
    </w:div>
    <w:div w:id="849371208">
      <w:bodyDiv w:val="1"/>
      <w:marLeft w:val="0"/>
      <w:marRight w:val="0"/>
      <w:marTop w:val="0"/>
      <w:marBottom w:val="0"/>
      <w:divBdr>
        <w:top w:val="none" w:sz="0" w:space="0" w:color="auto"/>
        <w:left w:val="none" w:sz="0" w:space="0" w:color="auto"/>
        <w:bottom w:val="none" w:sz="0" w:space="0" w:color="auto"/>
        <w:right w:val="none" w:sz="0" w:space="0" w:color="auto"/>
      </w:divBdr>
    </w:div>
    <w:div w:id="849560977">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26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11096">
      <w:bodyDiv w:val="1"/>
      <w:marLeft w:val="0"/>
      <w:marRight w:val="0"/>
      <w:marTop w:val="0"/>
      <w:marBottom w:val="0"/>
      <w:divBdr>
        <w:top w:val="none" w:sz="0" w:space="0" w:color="auto"/>
        <w:left w:val="none" w:sz="0" w:space="0" w:color="auto"/>
        <w:bottom w:val="none" w:sz="0" w:space="0" w:color="auto"/>
        <w:right w:val="none" w:sz="0" w:space="0" w:color="auto"/>
      </w:divBdr>
    </w:div>
    <w:div w:id="850416547">
      <w:bodyDiv w:val="1"/>
      <w:marLeft w:val="0"/>
      <w:marRight w:val="0"/>
      <w:marTop w:val="0"/>
      <w:marBottom w:val="0"/>
      <w:divBdr>
        <w:top w:val="none" w:sz="0" w:space="0" w:color="auto"/>
        <w:left w:val="none" w:sz="0" w:space="0" w:color="auto"/>
        <w:bottom w:val="none" w:sz="0" w:space="0" w:color="auto"/>
        <w:right w:val="none" w:sz="0" w:space="0" w:color="auto"/>
      </w:divBdr>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652118">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262876">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2651005">
      <w:bodyDiv w:val="1"/>
      <w:marLeft w:val="0"/>
      <w:marRight w:val="0"/>
      <w:marTop w:val="0"/>
      <w:marBottom w:val="0"/>
      <w:divBdr>
        <w:top w:val="none" w:sz="0" w:space="0" w:color="auto"/>
        <w:left w:val="none" w:sz="0" w:space="0" w:color="auto"/>
        <w:bottom w:val="none" w:sz="0" w:space="0" w:color="auto"/>
        <w:right w:val="none" w:sz="0" w:space="0" w:color="auto"/>
      </w:divBdr>
    </w:div>
    <w:div w:id="853690782">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3959048">
      <w:bodyDiv w:val="1"/>
      <w:marLeft w:val="0"/>
      <w:marRight w:val="0"/>
      <w:marTop w:val="0"/>
      <w:marBottom w:val="0"/>
      <w:divBdr>
        <w:top w:val="none" w:sz="0" w:space="0" w:color="auto"/>
        <w:left w:val="none" w:sz="0" w:space="0" w:color="auto"/>
        <w:bottom w:val="none" w:sz="0" w:space="0" w:color="auto"/>
        <w:right w:val="none" w:sz="0" w:space="0" w:color="auto"/>
      </w:divBdr>
    </w:div>
    <w:div w:id="854460109">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5771846">
      <w:bodyDiv w:val="1"/>
      <w:marLeft w:val="0"/>
      <w:marRight w:val="0"/>
      <w:marTop w:val="0"/>
      <w:marBottom w:val="0"/>
      <w:divBdr>
        <w:top w:val="none" w:sz="0" w:space="0" w:color="auto"/>
        <w:left w:val="none" w:sz="0" w:space="0" w:color="auto"/>
        <w:bottom w:val="none" w:sz="0" w:space="0" w:color="auto"/>
        <w:right w:val="none" w:sz="0" w:space="0" w:color="auto"/>
      </w:divBdr>
    </w:div>
    <w:div w:id="857544920">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59926907">
      <w:bodyDiv w:val="1"/>
      <w:marLeft w:val="0"/>
      <w:marRight w:val="0"/>
      <w:marTop w:val="0"/>
      <w:marBottom w:val="0"/>
      <w:divBdr>
        <w:top w:val="none" w:sz="0" w:space="0" w:color="auto"/>
        <w:left w:val="none" w:sz="0" w:space="0" w:color="auto"/>
        <w:bottom w:val="none" w:sz="0" w:space="0" w:color="auto"/>
        <w:right w:val="none" w:sz="0" w:space="0" w:color="auto"/>
      </w:divBdr>
    </w:div>
    <w:div w:id="859975802">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0898134">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136410">
      <w:bodyDiv w:val="1"/>
      <w:marLeft w:val="0"/>
      <w:marRight w:val="0"/>
      <w:marTop w:val="0"/>
      <w:marBottom w:val="0"/>
      <w:divBdr>
        <w:top w:val="none" w:sz="0" w:space="0" w:color="auto"/>
        <w:left w:val="none" w:sz="0" w:space="0" w:color="auto"/>
        <w:bottom w:val="none" w:sz="0" w:space="0" w:color="auto"/>
        <w:right w:val="none" w:sz="0" w:space="0" w:color="auto"/>
      </w:divBdr>
    </w:div>
    <w:div w:id="862590674">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520695">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099699">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6793340">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8879132">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48004">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69610424">
      <w:bodyDiv w:val="1"/>
      <w:marLeft w:val="0"/>
      <w:marRight w:val="0"/>
      <w:marTop w:val="0"/>
      <w:marBottom w:val="0"/>
      <w:divBdr>
        <w:top w:val="none" w:sz="0" w:space="0" w:color="auto"/>
        <w:left w:val="none" w:sz="0" w:space="0" w:color="auto"/>
        <w:bottom w:val="none" w:sz="0" w:space="0" w:color="auto"/>
        <w:right w:val="none" w:sz="0" w:space="0" w:color="auto"/>
      </w:divBdr>
    </w:div>
    <w:div w:id="869686844">
      <w:bodyDiv w:val="1"/>
      <w:marLeft w:val="0"/>
      <w:marRight w:val="0"/>
      <w:marTop w:val="0"/>
      <w:marBottom w:val="0"/>
      <w:divBdr>
        <w:top w:val="none" w:sz="0" w:space="0" w:color="auto"/>
        <w:left w:val="none" w:sz="0" w:space="0" w:color="auto"/>
        <w:bottom w:val="none" w:sz="0" w:space="0" w:color="auto"/>
        <w:right w:val="none" w:sz="0" w:space="0" w:color="auto"/>
      </w:divBdr>
    </w:div>
    <w:div w:id="869993563">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1769023">
      <w:bodyDiv w:val="1"/>
      <w:marLeft w:val="0"/>
      <w:marRight w:val="0"/>
      <w:marTop w:val="0"/>
      <w:marBottom w:val="0"/>
      <w:divBdr>
        <w:top w:val="none" w:sz="0" w:space="0" w:color="auto"/>
        <w:left w:val="none" w:sz="0" w:space="0" w:color="auto"/>
        <w:bottom w:val="none" w:sz="0" w:space="0" w:color="auto"/>
        <w:right w:val="none" w:sz="0" w:space="0" w:color="auto"/>
      </w:divBdr>
    </w:div>
    <w:div w:id="871922391">
      <w:bodyDiv w:val="1"/>
      <w:marLeft w:val="0"/>
      <w:marRight w:val="0"/>
      <w:marTop w:val="0"/>
      <w:marBottom w:val="0"/>
      <w:divBdr>
        <w:top w:val="none" w:sz="0" w:space="0" w:color="auto"/>
        <w:left w:val="none" w:sz="0" w:space="0" w:color="auto"/>
        <w:bottom w:val="none" w:sz="0" w:space="0" w:color="auto"/>
        <w:right w:val="none" w:sz="0" w:space="0" w:color="auto"/>
      </w:divBdr>
    </w:div>
    <w:div w:id="872109197">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426121">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201141">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147">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1006594994">
          <w:marLeft w:val="547"/>
          <w:marRight w:val="0"/>
          <w:marTop w:val="120"/>
          <w:marBottom w:val="0"/>
          <w:divBdr>
            <w:top w:val="none" w:sz="0" w:space="0" w:color="auto"/>
            <w:left w:val="none" w:sz="0" w:space="0" w:color="auto"/>
            <w:bottom w:val="none" w:sz="0" w:space="0" w:color="auto"/>
            <w:right w:val="none" w:sz="0" w:space="0" w:color="auto"/>
          </w:divBdr>
        </w:div>
        <w:div w:id="214337702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689503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131496">
      <w:bodyDiv w:val="1"/>
      <w:marLeft w:val="0"/>
      <w:marRight w:val="0"/>
      <w:marTop w:val="0"/>
      <w:marBottom w:val="0"/>
      <w:divBdr>
        <w:top w:val="none" w:sz="0" w:space="0" w:color="auto"/>
        <w:left w:val="none" w:sz="0" w:space="0" w:color="auto"/>
        <w:bottom w:val="none" w:sz="0" w:space="0" w:color="auto"/>
        <w:right w:val="none" w:sz="0" w:space="0" w:color="auto"/>
      </w:divBdr>
    </w:div>
    <w:div w:id="878200150">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79587095">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0559269">
      <w:bodyDiv w:val="1"/>
      <w:marLeft w:val="0"/>
      <w:marRight w:val="0"/>
      <w:marTop w:val="0"/>
      <w:marBottom w:val="0"/>
      <w:divBdr>
        <w:top w:val="none" w:sz="0" w:space="0" w:color="auto"/>
        <w:left w:val="none" w:sz="0" w:space="0" w:color="auto"/>
        <w:bottom w:val="none" w:sz="0" w:space="0" w:color="auto"/>
        <w:right w:val="none" w:sz="0" w:space="0" w:color="auto"/>
      </w:divBdr>
    </w:div>
    <w:div w:id="880895618">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789185">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8026">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2909478">
      <w:bodyDiv w:val="1"/>
      <w:marLeft w:val="0"/>
      <w:marRight w:val="0"/>
      <w:marTop w:val="0"/>
      <w:marBottom w:val="0"/>
      <w:divBdr>
        <w:top w:val="none" w:sz="0" w:space="0" w:color="auto"/>
        <w:left w:val="none" w:sz="0" w:space="0" w:color="auto"/>
        <w:bottom w:val="none" w:sz="0" w:space="0" w:color="auto"/>
        <w:right w:val="none" w:sz="0" w:space="0" w:color="auto"/>
      </w:divBdr>
    </w:div>
    <w:div w:id="882985209">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099958">
      <w:bodyDiv w:val="1"/>
      <w:marLeft w:val="0"/>
      <w:marRight w:val="0"/>
      <w:marTop w:val="0"/>
      <w:marBottom w:val="0"/>
      <w:divBdr>
        <w:top w:val="none" w:sz="0" w:space="0" w:color="auto"/>
        <w:left w:val="none" w:sz="0" w:space="0" w:color="auto"/>
        <w:bottom w:val="none" w:sz="0" w:space="0" w:color="auto"/>
        <w:right w:val="none" w:sz="0" w:space="0" w:color="auto"/>
      </w:divBdr>
    </w:div>
    <w:div w:id="883638097">
      <w:bodyDiv w:val="1"/>
      <w:marLeft w:val="0"/>
      <w:marRight w:val="0"/>
      <w:marTop w:val="0"/>
      <w:marBottom w:val="0"/>
      <w:divBdr>
        <w:top w:val="none" w:sz="0" w:space="0" w:color="auto"/>
        <w:left w:val="none" w:sz="0" w:space="0" w:color="auto"/>
        <w:bottom w:val="none" w:sz="0" w:space="0" w:color="auto"/>
        <w:right w:val="none" w:sz="0" w:space="0" w:color="auto"/>
      </w:divBdr>
    </w:div>
    <w:div w:id="883949985">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02962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604007">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144716">
      <w:bodyDiv w:val="1"/>
      <w:marLeft w:val="0"/>
      <w:marRight w:val="0"/>
      <w:marTop w:val="0"/>
      <w:marBottom w:val="0"/>
      <w:divBdr>
        <w:top w:val="none" w:sz="0" w:space="0" w:color="auto"/>
        <w:left w:val="none" w:sz="0" w:space="0" w:color="auto"/>
        <w:bottom w:val="none" w:sz="0" w:space="0" w:color="auto"/>
        <w:right w:val="none" w:sz="0" w:space="0" w:color="auto"/>
      </w:divBdr>
    </w:div>
    <w:div w:id="886725600">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8955259">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160642">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634064309">
          <w:marLeft w:val="1166"/>
          <w:marRight w:val="0"/>
          <w:marTop w:val="100"/>
          <w:marBottom w:val="0"/>
          <w:divBdr>
            <w:top w:val="none" w:sz="0" w:space="0" w:color="auto"/>
            <w:left w:val="none" w:sz="0" w:space="0" w:color="auto"/>
            <w:bottom w:val="none" w:sz="0" w:space="0" w:color="auto"/>
            <w:right w:val="none" w:sz="0" w:space="0" w:color="auto"/>
          </w:divBdr>
        </w:div>
        <w:div w:id="748238502">
          <w:marLeft w:val="547"/>
          <w:marRight w:val="0"/>
          <w:marTop w:val="12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1500">
      <w:bodyDiv w:val="1"/>
      <w:marLeft w:val="0"/>
      <w:marRight w:val="0"/>
      <w:marTop w:val="0"/>
      <w:marBottom w:val="0"/>
      <w:divBdr>
        <w:top w:val="none" w:sz="0" w:space="0" w:color="auto"/>
        <w:left w:val="none" w:sz="0" w:space="0" w:color="auto"/>
        <w:bottom w:val="none" w:sz="0" w:space="0" w:color="auto"/>
        <w:right w:val="none" w:sz="0" w:space="0" w:color="auto"/>
      </w:divBdr>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774430">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229072">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2692482">
      <w:bodyDiv w:val="1"/>
      <w:marLeft w:val="0"/>
      <w:marRight w:val="0"/>
      <w:marTop w:val="0"/>
      <w:marBottom w:val="0"/>
      <w:divBdr>
        <w:top w:val="none" w:sz="0" w:space="0" w:color="auto"/>
        <w:left w:val="none" w:sz="0" w:space="0" w:color="auto"/>
        <w:bottom w:val="none" w:sz="0" w:space="0" w:color="auto"/>
        <w:right w:val="none" w:sz="0" w:space="0" w:color="auto"/>
      </w:divBdr>
    </w:div>
    <w:div w:id="892734351">
      <w:bodyDiv w:val="1"/>
      <w:marLeft w:val="0"/>
      <w:marRight w:val="0"/>
      <w:marTop w:val="0"/>
      <w:marBottom w:val="0"/>
      <w:divBdr>
        <w:top w:val="none" w:sz="0" w:space="0" w:color="auto"/>
        <w:left w:val="none" w:sz="0" w:space="0" w:color="auto"/>
        <w:bottom w:val="none" w:sz="0" w:space="0" w:color="auto"/>
        <w:right w:val="none" w:sz="0" w:space="0" w:color="auto"/>
      </w:divBdr>
    </w:div>
    <w:div w:id="893001947">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3541483">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4396233">
      <w:bodyDiv w:val="1"/>
      <w:marLeft w:val="0"/>
      <w:marRight w:val="0"/>
      <w:marTop w:val="0"/>
      <w:marBottom w:val="0"/>
      <w:divBdr>
        <w:top w:val="none" w:sz="0" w:space="0" w:color="auto"/>
        <w:left w:val="none" w:sz="0" w:space="0" w:color="auto"/>
        <w:bottom w:val="none" w:sz="0" w:space="0" w:color="auto"/>
        <w:right w:val="none" w:sz="0" w:space="0" w:color="auto"/>
      </w:divBdr>
    </w:div>
    <w:div w:id="894658188">
      <w:bodyDiv w:val="1"/>
      <w:marLeft w:val="0"/>
      <w:marRight w:val="0"/>
      <w:marTop w:val="0"/>
      <w:marBottom w:val="0"/>
      <w:divBdr>
        <w:top w:val="none" w:sz="0" w:space="0" w:color="auto"/>
        <w:left w:val="none" w:sz="0" w:space="0" w:color="auto"/>
        <w:bottom w:val="none" w:sz="0" w:space="0" w:color="auto"/>
        <w:right w:val="none" w:sz="0" w:space="0" w:color="auto"/>
      </w:divBdr>
    </w:div>
    <w:div w:id="894850451">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899941161">
      <w:bodyDiv w:val="1"/>
      <w:marLeft w:val="0"/>
      <w:marRight w:val="0"/>
      <w:marTop w:val="0"/>
      <w:marBottom w:val="0"/>
      <w:divBdr>
        <w:top w:val="none" w:sz="0" w:space="0" w:color="auto"/>
        <w:left w:val="none" w:sz="0" w:space="0" w:color="auto"/>
        <w:bottom w:val="none" w:sz="0" w:space="0" w:color="auto"/>
        <w:right w:val="none" w:sz="0" w:space="0" w:color="auto"/>
      </w:divBdr>
    </w:div>
    <w:div w:id="899943245">
      <w:bodyDiv w:val="1"/>
      <w:marLeft w:val="0"/>
      <w:marRight w:val="0"/>
      <w:marTop w:val="0"/>
      <w:marBottom w:val="0"/>
      <w:divBdr>
        <w:top w:val="none" w:sz="0" w:space="0" w:color="auto"/>
        <w:left w:val="none" w:sz="0" w:space="0" w:color="auto"/>
        <w:bottom w:val="none" w:sz="0" w:space="0" w:color="auto"/>
        <w:right w:val="none" w:sz="0" w:space="0" w:color="auto"/>
      </w:divBdr>
    </w:div>
    <w:div w:id="900018379">
      <w:bodyDiv w:val="1"/>
      <w:marLeft w:val="0"/>
      <w:marRight w:val="0"/>
      <w:marTop w:val="0"/>
      <w:marBottom w:val="0"/>
      <w:divBdr>
        <w:top w:val="none" w:sz="0" w:space="0" w:color="auto"/>
        <w:left w:val="none" w:sz="0" w:space="0" w:color="auto"/>
        <w:bottom w:val="none" w:sz="0" w:space="0" w:color="auto"/>
        <w:right w:val="none" w:sz="0" w:space="0" w:color="auto"/>
      </w:divBdr>
    </w:div>
    <w:div w:id="900215976">
      <w:bodyDiv w:val="1"/>
      <w:marLeft w:val="0"/>
      <w:marRight w:val="0"/>
      <w:marTop w:val="0"/>
      <w:marBottom w:val="0"/>
      <w:divBdr>
        <w:top w:val="none" w:sz="0" w:space="0" w:color="auto"/>
        <w:left w:val="none" w:sz="0" w:space="0" w:color="auto"/>
        <w:bottom w:val="none" w:sz="0" w:space="0" w:color="auto"/>
        <w:right w:val="none" w:sz="0" w:space="0" w:color="auto"/>
      </w:divBdr>
    </w:div>
    <w:div w:id="900287931">
      <w:bodyDiv w:val="1"/>
      <w:marLeft w:val="0"/>
      <w:marRight w:val="0"/>
      <w:marTop w:val="0"/>
      <w:marBottom w:val="0"/>
      <w:divBdr>
        <w:top w:val="none" w:sz="0" w:space="0" w:color="auto"/>
        <w:left w:val="none" w:sz="0" w:space="0" w:color="auto"/>
        <w:bottom w:val="none" w:sz="0" w:space="0" w:color="auto"/>
        <w:right w:val="none" w:sz="0" w:space="0" w:color="auto"/>
      </w:divBdr>
    </w:div>
    <w:div w:id="900360338">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1989823">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72058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82993330">
          <w:marLeft w:val="1166"/>
          <w:marRight w:val="0"/>
          <w:marTop w:val="100"/>
          <w:marBottom w:val="0"/>
          <w:divBdr>
            <w:top w:val="none" w:sz="0" w:space="0" w:color="auto"/>
            <w:left w:val="none" w:sz="0" w:space="0" w:color="auto"/>
            <w:bottom w:val="none" w:sz="0" w:space="0" w:color="auto"/>
            <w:right w:val="none" w:sz="0" w:space="0" w:color="auto"/>
          </w:divBdr>
        </w:div>
        <w:div w:id="2095123005">
          <w:marLeft w:val="547"/>
          <w:marRight w:val="0"/>
          <w:marTop w:val="120"/>
          <w:marBottom w:val="0"/>
          <w:divBdr>
            <w:top w:val="none" w:sz="0" w:space="0" w:color="auto"/>
            <w:left w:val="none" w:sz="0" w:space="0" w:color="auto"/>
            <w:bottom w:val="none" w:sz="0" w:space="0" w:color="auto"/>
            <w:right w:val="none" w:sz="0" w:space="0" w:color="auto"/>
          </w:divBdr>
        </w:div>
      </w:divsChild>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3565075">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190297">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50241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229294">
      <w:bodyDiv w:val="1"/>
      <w:marLeft w:val="0"/>
      <w:marRight w:val="0"/>
      <w:marTop w:val="0"/>
      <w:marBottom w:val="0"/>
      <w:divBdr>
        <w:top w:val="none" w:sz="0" w:space="0" w:color="auto"/>
        <w:left w:val="none" w:sz="0" w:space="0" w:color="auto"/>
        <w:bottom w:val="none" w:sz="0" w:space="0" w:color="auto"/>
        <w:right w:val="none" w:sz="0" w:space="0" w:color="auto"/>
      </w:divBdr>
    </w:div>
    <w:div w:id="908461415">
      <w:bodyDiv w:val="1"/>
      <w:marLeft w:val="0"/>
      <w:marRight w:val="0"/>
      <w:marTop w:val="0"/>
      <w:marBottom w:val="0"/>
      <w:divBdr>
        <w:top w:val="none" w:sz="0" w:space="0" w:color="auto"/>
        <w:left w:val="none" w:sz="0" w:space="0" w:color="auto"/>
        <w:bottom w:val="none" w:sz="0" w:space="0" w:color="auto"/>
        <w:right w:val="none" w:sz="0" w:space="0" w:color="auto"/>
      </w:divBdr>
    </w:div>
    <w:div w:id="908610371">
      <w:bodyDiv w:val="1"/>
      <w:marLeft w:val="0"/>
      <w:marRight w:val="0"/>
      <w:marTop w:val="0"/>
      <w:marBottom w:val="0"/>
      <w:divBdr>
        <w:top w:val="none" w:sz="0" w:space="0" w:color="auto"/>
        <w:left w:val="none" w:sz="0" w:space="0" w:color="auto"/>
        <w:bottom w:val="none" w:sz="0" w:space="0" w:color="auto"/>
        <w:right w:val="none" w:sz="0" w:space="0" w:color="auto"/>
      </w:divBdr>
    </w:div>
    <w:div w:id="908808287">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307564">
      <w:bodyDiv w:val="1"/>
      <w:marLeft w:val="0"/>
      <w:marRight w:val="0"/>
      <w:marTop w:val="0"/>
      <w:marBottom w:val="0"/>
      <w:divBdr>
        <w:top w:val="none" w:sz="0" w:space="0" w:color="auto"/>
        <w:left w:val="none" w:sz="0" w:space="0" w:color="auto"/>
        <w:bottom w:val="none" w:sz="0" w:space="0" w:color="auto"/>
        <w:right w:val="none" w:sz="0" w:space="0" w:color="auto"/>
      </w:divBdr>
    </w:div>
    <w:div w:id="910390170">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 w:id="857163896">
          <w:marLeft w:val="547"/>
          <w:marRight w:val="0"/>
          <w:marTop w:val="12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577370">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010033">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014991">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279938">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55116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715167">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8363764">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870738">
      <w:bodyDiv w:val="1"/>
      <w:marLeft w:val="0"/>
      <w:marRight w:val="0"/>
      <w:marTop w:val="0"/>
      <w:marBottom w:val="0"/>
      <w:divBdr>
        <w:top w:val="none" w:sz="0" w:space="0" w:color="auto"/>
        <w:left w:val="none" w:sz="0" w:space="0" w:color="auto"/>
        <w:bottom w:val="none" w:sz="0" w:space="0" w:color="auto"/>
        <w:right w:val="none" w:sz="0" w:space="0" w:color="auto"/>
      </w:divBdr>
    </w:div>
    <w:div w:id="920871712">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526354">
      <w:bodyDiv w:val="1"/>
      <w:marLeft w:val="0"/>
      <w:marRight w:val="0"/>
      <w:marTop w:val="0"/>
      <w:marBottom w:val="0"/>
      <w:divBdr>
        <w:top w:val="none" w:sz="0" w:space="0" w:color="auto"/>
        <w:left w:val="none" w:sz="0" w:space="0" w:color="auto"/>
        <w:bottom w:val="none" w:sz="0" w:space="0" w:color="auto"/>
        <w:right w:val="none" w:sz="0" w:space="0" w:color="auto"/>
      </w:divBdr>
    </w:div>
    <w:div w:id="921599035">
      <w:bodyDiv w:val="1"/>
      <w:marLeft w:val="0"/>
      <w:marRight w:val="0"/>
      <w:marTop w:val="0"/>
      <w:marBottom w:val="0"/>
      <w:divBdr>
        <w:top w:val="none" w:sz="0" w:space="0" w:color="auto"/>
        <w:left w:val="none" w:sz="0" w:space="0" w:color="auto"/>
        <w:bottom w:val="none" w:sz="0" w:space="0" w:color="auto"/>
        <w:right w:val="none" w:sz="0" w:space="0" w:color="auto"/>
      </w:divBdr>
    </w:div>
    <w:div w:id="921766202">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2837371">
      <w:bodyDiv w:val="1"/>
      <w:marLeft w:val="0"/>
      <w:marRight w:val="0"/>
      <w:marTop w:val="0"/>
      <w:marBottom w:val="0"/>
      <w:divBdr>
        <w:top w:val="none" w:sz="0" w:space="0" w:color="auto"/>
        <w:left w:val="none" w:sz="0" w:space="0" w:color="auto"/>
        <w:bottom w:val="none" w:sz="0" w:space="0" w:color="auto"/>
        <w:right w:val="none" w:sz="0" w:space="0" w:color="auto"/>
      </w:divBdr>
    </w:div>
    <w:div w:id="922837922">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3490712">
      <w:bodyDiv w:val="1"/>
      <w:marLeft w:val="0"/>
      <w:marRight w:val="0"/>
      <w:marTop w:val="0"/>
      <w:marBottom w:val="0"/>
      <w:divBdr>
        <w:top w:val="none" w:sz="0" w:space="0" w:color="auto"/>
        <w:left w:val="none" w:sz="0" w:space="0" w:color="auto"/>
        <w:bottom w:val="none" w:sz="0" w:space="0" w:color="auto"/>
        <w:right w:val="none" w:sz="0" w:space="0" w:color="auto"/>
      </w:divBdr>
    </w:div>
    <w:div w:id="923996874">
      <w:bodyDiv w:val="1"/>
      <w:marLeft w:val="0"/>
      <w:marRight w:val="0"/>
      <w:marTop w:val="0"/>
      <w:marBottom w:val="0"/>
      <w:divBdr>
        <w:top w:val="none" w:sz="0" w:space="0" w:color="auto"/>
        <w:left w:val="none" w:sz="0" w:space="0" w:color="auto"/>
        <w:bottom w:val="none" w:sz="0" w:space="0" w:color="auto"/>
        <w:right w:val="none" w:sz="0" w:space="0" w:color="auto"/>
      </w:divBdr>
    </w:div>
    <w:div w:id="924001161">
      <w:bodyDiv w:val="1"/>
      <w:marLeft w:val="0"/>
      <w:marRight w:val="0"/>
      <w:marTop w:val="0"/>
      <w:marBottom w:val="0"/>
      <w:divBdr>
        <w:top w:val="none" w:sz="0" w:space="0" w:color="auto"/>
        <w:left w:val="none" w:sz="0" w:space="0" w:color="auto"/>
        <w:bottom w:val="none" w:sz="0" w:space="0" w:color="auto"/>
        <w:right w:val="none" w:sz="0" w:space="0" w:color="auto"/>
      </w:divBdr>
    </w:div>
    <w:div w:id="924189575">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4534899">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156320">
      <w:bodyDiv w:val="1"/>
      <w:marLeft w:val="0"/>
      <w:marRight w:val="0"/>
      <w:marTop w:val="0"/>
      <w:marBottom w:val="0"/>
      <w:divBdr>
        <w:top w:val="none" w:sz="0" w:space="0" w:color="auto"/>
        <w:left w:val="none" w:sz="0" w:space="0" w:color="auto"/>
        <w:bottom w:val="none" w:sz="0" w:space="0" w:color="auto"/>
        <w:right w:val="none" w:sz="0" w:space="0" w:color="auto"/>
      </w:divBdr>
    </w:div>
    <w:div w:id="926226897">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6891369">
      <w:bodyDiv w:val="1"/>
      <w:marLeft w:val="0"/>
      <w:marRight w:val="0"/>
      <w:marTop w:val="0"/>
      <w:marBottom w:val="0"/>
      <w:divBdr>
        <w:top w:val="none" w:sz="0" w:space="0" w:color="auto"/>
        <w:left w:val="none" w:sz="0" w:space="0" w:color="auto"/>
        <w:bottom w:val="none" w:sz="0" w:space="0" w:color="auto"/>
        <w:right w:val="none" w:sz="0" w:space="0" w:color="auto"/>
      </w:divBdr>
    </w:div>
    <w:div w:id="927151361">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7932445">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464096">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29658001">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366544">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25378">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3971870">
      <w:bodyDiv w:val="1"/>
      <w:marLeft w:val="0"/>
      <w:marRight w:val="0"/>
      <w:marTop w:val="0"/>
      <w:marBottom w:val="0"/>
      <w:divBdr>
        <w:top w:val="none" w:sz="0" w:space="0" w:color="auto"/>
        <w:left w:val="none" w:sz="0" w:space="0" w:color="auto"/>
        <w:bottom w:val="none" w:sz="0" w:space="0" w:color="auto"/>
        <w:right w:val="none" w:sz="0" w:space="0" w:color="auto"/>
      </w:divBdr>
    </w:div>
    <w:div w:id="933977345">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484638">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165789">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6907692">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416525">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025485">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39606017">
      <w:bodyDiv w:val="1"/>
      <w:marLeft w:val="0"/>
      <w:marRight w:val="0"/>
      <w:marTop w:val="0"/>
      <w:marBottom w:val="0"/>
      <w:divBdr>
        <w:top w:val="none" w:sz="0" w:space="0" w:color="auto"/>
        <w:left w:val="none" w:sz="0" w:space="0" w:color="auto"/>
        <w:bottom w:val="none" w:sz="0" w:space="0" w:color="auto"/>
        <w:right w:val="none" w:sz="0" w:space="0" w:color="auto"/>
      </w:divBdr>
    </w:div>
    <w:div w:id="940185159">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2496088">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149907">
      <w:bodyDiv w:val="1"/>
      <w:marLeft w:val="0"/>
      <w:marRight w:val="0"/>
      <w:marTop w:val="0"/>
      <w:marBottom w:val="0"/>
      <w:divBdr>
        <w:top w:val="none" w:sz="0" w:space="0" w:color="auto"/>
        <w:left w:val="none" w:sz="0" w:space="0" w:color="auto"/>
        <w:bottom w:val="none" w:sz="0" w:space="0" w:color="auto"/>
        <w:right w:val="none" w:sz="0" w:space="0" w:color="auto"/>
      </w:divBdr>
      <w:divsChild>
        <w:div w:id="34939218">
          <w:marLeft w:val="1166"/>
          <w:marRight w:val="0"/>
          <w:marTop w:val="86"/>
          <w:marBottom w:val="0"/>
          <w:divBdr>
            <w:top w:val="none" w:sz="0" w:space="0" w:color="auto"/>
            <w:left w:val="none" w:sz="0" w:space="0" w:color="auto"/>
            <w:bottom w:val="none" w:sz="0" w:space="0" w:color="auto"/>
            <w:right w:val="none" w:sz="0" w:space="0" w:color="auto"/>
          </w:divBdr>
        </w:div>
        <w:div w:id="275989367">
          <w:marLeft w:val="1714"/>
          <w:marRight w:val="0"/>
          <w:marTop w:val="77"/>
          <w:marBottom w:val="0"/>
          <w:divBdr>
            <w:top w:val="none" w:sz="0" w:space="0" w:color="auto"/>
            <w:left w:val="none" w:sz="0" w:space="0" w:color="auto"/>
            <w:bottom w:val="none" w:sz="0" w:space="0" w:color="auto"/>
            <w:right w:val="none" w:sz="0" w:space="0" w:color="auto"/>
          </w:divBdr>
        </w:div>
        <w:div w:id="378629679">
          <w:marLeft w:val="1166"/>
          <w:marRight w:val="0"/>
          <w:marTop w:val="86"/>
          <w:marBottom w:val="0"/>
          <w:divBdr>
            <w:top w:val="none" w:sz="0" w:space="0" w:color="auto"/>
            <w:left w:val="none" w:sz="0" w:space="0" w:color="auto"/>
            <w:bottom w:val="none" w:sz="0" w:space="0" w:color="auto"/>
            <w:right w:val="none" w:sz="0" w:space="0" w:color="auto"/>
          </w:divBdr>
        </w:div>
        <w:div w:id="1064521466">
          <w:marLeft w:val="547"/>
          <w:marRight w:val="0"/>
          <w:marTop w:val="96"/>
          <w:marBottom w:val="0"/>
          <w:divBdr>
            <w:top w:val="none" w:sz="0" w:space="0" w:color="auto"/>
            <w:left w:val="none" w:sz="0" w:space="0" w:color="auto"/>
            <w:bottom w:val="none" w:sz="0" w:space="0" w:color="auto"/>
            <w:right w:val="none" w:sz="0" w:space="0" w:color="auto"/>
          </w:divBdr>
        </w:div>
        <w:div w:id="1290210969">
          <w:marLeft w:val="1714"/>
          <w:marRight w:val="0"/>
          <w:marTop w:val="77"/>
          <w:marBottom w:val="0"/>
          <w:divBdr>
            <w:top w:val="none" w:sz="0" w:space="0" w:color="auto"/>
            <w:left w:val="none" w:sz="0" w:space="0" w:color="auto"/>
            <w:bottom w:val="none" w:sz="0" w:space="0" w:color="auto"/>
            <w:right w:val="none" w:sz="0" w:space="0" w:color="auto"/>
          </w:divBdr>
        </w:div>
        <w:div w:id="1354307078">
          <w:marLeft w:val="1714"/>
          <w:marRight w:val="0"/>
          <w:marTop w:val="77"/>
          <w:marBottom w:val="0"/>
          <w:divBdr>
            <w:top w:val="none" w:sz="0" w:space="0" w:color="auto"/>
            <w:left w:val="none" w:sz="0" w:space="0" w:color="auto"/>
            <w:bottom w:val="none" w:sz="0" w:space="0" w:color="auto"/>
            <w:right w:val="none" w:sz="0" w:space="0" w:color="auto"/>
          </w:divBdr>
        </w:div>
        <w:div w:id="1446582198">
          <w:marLeft w:val="1166"/>
          <w:marRight w:val="0"/>
          <w:marTop w:val="86"/>
          <w:marBottom w:val="0"/>
          <w:divBdr>
            <w:top w:val="none" w:sz="0" w:space="0" w:color="auto"/>
            <w:left w:val="none" w:sz="0" w:space="0" w:color="auto"/>
            <w:bottom w:val="none" w:sz="0" w:space="0" w:color="auto"/>
            <w:right w:val="none" w:sz="0" w:space="0" w:color="auto"/>
          </w:divBdr>
        </w:div>
      </w:divsChild>
    </w:div>
    <w:div w:id="943805175">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115680">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4995372">
      <w:bodyDiv w:val="1"/>
      <w:marLeft w:val="0"/>
      <w:marRight w:val="0"/>
      <w:marTop w:val="0"/>
      <w:marBottom w:val="0"/>
      <w:divBdr>
        <w:top w:val="none" w:sz="0" w:space="0" w:color="auto"/>
        <w:left w:val="none" w:sz="0" w:space="0" w:color="auto"/>
        <w:bottom w:val="none" w:sz="0" w:space="0" w:color="auto"/>
        <w:right w:val="none" w:sz="0" w:space="0" w:color="auto"/>
      </w:divBdr>
    </w:div>
    <w:div w:id="945113537">
      <w:bodyDiv w:val="1"/>
      <w:marLeft w:val="0"/>
      <w:marRight w:val="0"/>
      <w:marTop w:val="0"/>
      <w:marBottom w:val="0"/>
      <w:divBdr>
        <w:top w:val="none" w:sz="0" w:space="0" w:color="auto"/>
        <w:left w:val="none" w:sz="0" w:space="0" w:color="auto"/>
        <w:bottom w:val="none" w:sz="0" w:space="0" w:color="auto"/>
        <w:right w:val="none" w:sz="0" w:space="0" w:color="auto"/>
      </w:divBdr>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5893055">
      <w:bodyDiv w:val="1"/>
      <w:marLeft w:val="0"/>
      <w:marRight w:val="0"/>
      <w:marTop w:val="0"/>
      <w:marBottom w:val="0"/>
      <w:divBdr>
        <w:top w:val="none" w:sz="0" w:space="0" w:color="auto"/>
        <w:left w:val="none" w:sz="0" w:space="0" w:color="auto"/>
        <w:bottom w:val="none" w:sz="0" w:space="0" w:color="auto"/>
        <w:right w:val="none" w:sz="0" w:space="0" w:color="auto"/>
      </w:divBdr>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6619551">
      <w:bodyDiv w:val="1"/>
      <w:marLeft w:val="0"/>
      <w:marRight w:val="0"/>
      <w:marTop w:val="0"/>
      <w:marBottom w:val="0"/>
      <w:divBdr>
        <w:top w:val="none" w:sz="0" w:space="0" w:color="auto"/>
        <w:left w:val="none" w:sz="0" w:space="0" w:color="auto"/>
        <w:bottom w:val="none" w:sz="0" w:space="0" w:color="auto"/>
        <w:right w:val="none" w:sz="0" w:space="0" w:color="auto"/>
      </w:divBdr>
    </w:div>
    <w:div w:id="946620216">
      <w:bodyDiv w:val="1"/>
      <w:marLeft w:val="0"/>
      <w:marRight w:val="0"/>
      <w:marTop w:val="0"/>
      <w:marBottom w:val="0"/>
      <w:divBdr>
        <w:top w:val="none" w:sz="0" w:space="0" w:color="auto"/>
        <w:left w:val="none" w:sz="0" w:space="0" w:color="auto"/>
        <w:bottom w:val="none" w:sz="0" w:space="0" w:color="auto"/>
        <w:right w:val="none" w:sz="0" w:space="0" w:color="auto"/>
      </w:divBdr>
    </w:div>
    <w:div w:id="946812602">
      <w:bodyDiv w:val="1"/>
      <w:marLeft w:val="0"/>
      <w:marRight w:val="0"/>
      <w:marTop w:val="0"/>
      <w:marBottom w:val="0"/>
      <w:divBdr>
        <w:top w:val="none" w:sz="0" w:space="0" w:color="auto"/>
        <w:left w:val="none" w:sz="0" w:space="0" w:color="auto"/>
        <w:bottom w:val="none" w:sz="0" w:space="0" w:color="auto"/>
        <w:right w:val="none" w:sz="0" w:space="0" w:color="auto"/>
      </w:divBdr>
    </w:div>
    <w:div w:id="946933929">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49506127">
      <w:bodyDiv w:val="1"/>
      <w:marLeft w:val="0"/>
      <w:marRight w:val="0"/>
      <w:marTop w:val="0"/>
      <w:marBottom w:val="0"/>
      <w:divBdr>
        <w:top w:val="none" w:sz="0" w:space="0" w:color="auto"/>
        <w:left w:val="none" w:sz="0" w:space="0" w:color="auto"/>
        <w:bottom w:val="none" w:sz="0" w:space="0" w:color="auto"/>
        <w:right w:val="none" w:sz="0" w:space="0" w:color="auto"/>
      </w:divBdr>
    </w:div>
    <w:div w:id="950012542">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74929538">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530601208">
          <w:marLeft w:val="547"/>
          <w:marRight w:val="0"/>
          <w:marTop w:val="12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0362183">
      <w:bodyDiv w:val="1"/>
      <w:marLeft w:val="0"/>
      <w:marRight w:val="0"/>
      <w:marTop w:val="0"/>
      <w:marBottom w:val="0"/>
      <w:divBdr>
        <w:top w:val="none" w:sz="0" w:space="0" w:color="auto"/>
        <w:left w:val="none" w:sz="0" w:space="0" w:color="auto"/>
        <w:bottom w:val="none" w:sz="0" w:space="0" w:color="auto"/>
        <w:right w:val="none" w:sz="0" w:space="0" w:color="auto"/>
      </w:divBdr>
    </w:div>
    <w:div w:id="950671169">
      <w:bodyDiv w:val="1"/>
      <w:marLeft w:val="0"/>
      <w:marRight w:val="0"/>
      <w:marTop w:val="0"/>
      <w:marBottom w:val="0"/>
      <w:divBdr>
        <w:top w:val="none" w:sz="0" w:space="0" w:color="auto"/>
        <w:left w:val="none" w:sz="0" w:space="0" w:color="auto"/>
        <w:bottom w:val="none" w:sz="0" w:space="0" w:color="auto"/>
        <w:right w:val="none" w:sz="0" w:space="0" w:color="auto"/>
      </w:divBdr>
    </w:div>
    <w:div w:id="950933582">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055713">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3484419">
      <w:bodyDiv w:val="1"/>
      <w:marLeft w:val="0"/>
      <w:marRight w:val="0"/>
      <w:marTop w:val="0"/>
      <w:marBottom w:val="0"/>
      <w:divBdr>
        <w:top w:val="none" w:sz="0" w:space="0" w:color="auto"/>
        <w:left w:val="none" w:sz="0" w:space="0" w:color="auto"/>
        <w:bottom w:val="none" w:sz="0" w:space="0" w:color="auto"/>
        <w:right w:val="none" w:sz="0" w:space="0" w:color="auto"/>
      </w:divBdr>
    </w:div>
    <w:div w:id="953823144">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4479244">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41101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6453427">
      <w:bodyDiv w:val="1"/>
      <w:marLeft w:val="0"/>
      <w:marRight w:val="0"/>
      <w:marTop w:val="0"/>
      <w:marBottom w:val="0"/>
      <w:divBdr>
        <w:top w:val="none" w:sz="0" w:space="0" w:color="auto"/>
        <w:left w:val="none" w:sz="0" w:space="0" w:color="auto"/>
        <w:bottom w:val="none" w:sz="0" w:space="0" w:color="auto"/>
        <w:right w:val="none" w:sz="0" w:space="0" w:color="auto"/>
      </w:divBdr>
    </w:div>
    <w:div w:id="956715898">
      <w:bodyDiv w:val="1"/>
      <w:marLeft w:val="0"/>
      <w:marRight w:val="0"/>
      <w:marTop w:val="0"/>
      <w:marBottom w:val="0"/>
      <w:divBdr>
        <w:top w:val="none" w:sz="0" w:space="0" w:color="auto"/>
        <w:left w:val="none" w:sz="0" w:space="0" w:color="auto"/>
        <w:bottom w:val="none" w:sz="0" w:space="0" w:color="auto"/>
        <w:right w:val="none" w:sz="0" w:space="0" w:color="auto"/>
      </w:divBdr>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7754744">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560729">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8803742">
      <w:bodyDiv w:val="1"/>
      <w:marLeft w:val="0"/>
      <w:marRight w:val="0"/>
      <w:marTop w:val="0"/>
      <w:marBottom w:val="0"/>
      <w:divBdr>
        <w:top w:val="none" w:sz="0" w:space="0" w:color="auto"/>
        <w:left w:val="none" w:sz="0" w:space="0" w:color="auto"/>
        <w:bottom w:val="none" w:sz="0" w:space="0" w:color="auto"/>
        <w:right w:val="none" w:sz="0" w:space="0" w:color="auto"/>
      </w:divBdr>
    </w:div>
    <w:div w:id="958874181">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45767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59727959">
      <w:bodyDiv w:val="1"/>
      <w:marLeft w:val="0"/>
      <w:marRight w:val="0"/>
      <w:marTop w:val="0"/>
      <w:marBottom w:val="0"/>
      <w:divBdr>
        <w:top w:val="none" w:sz="0" w:space="0" w:color="auto"/>
        <w:left w:val="none" w:sz="0" w:space="0" w:color="auto"/>
        <w:bottom w:val="none" w:sz="0" w:space="0" w:color="auto"/>
        <w:right w:val="none" w:sz="0" w:space="0" w:color="auto"/>
      </w:divBdr>
    </w:div>
    <w:div w:id="960116300">
      <w:bodyDiv w:val="1"/>
      <w:marLeft w:val="0"/>
      <w:marRight w:val="0"/>
      <w:marTop w:val="0"/>
      <w:marBottom w:val="0"/>
      <w:divBdr>
        <w:top w:val="none" w:sz="0" w:space="0" w:color="auto"/>
        <w:left w:val="none" w:sz="0" w:space="0" w:color="auto"/>
        <w:bottom w:val="none" w:sz="0" w:space="0" w:color="auto"/>
        <w:right w:val="none" w:sz="0" w:space="0" w:color="auto"/>
      </w:divBdr>
    </w:div>
    <w:div w:id="960644898">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1497178">
      <w:bodyDiv w:val="1"/>
      <w:marLeft w:val="0"/>
      <w:marRight w:val="0"/>
      <w:marTop w:val="0"/>
      <w:marBottom w:val="0"/>
      <w:divBdr>
        <w:top w:val="none" w:sz="0" w:space="0" w:color="auto"/>
        <w:left w:val="none" w:sz="0" w:space="0" w:color="auto"/>
        <w:bottom w:val="none" w:sz="0" w:space="0" w:color="auto"/>
        <w:right w:val="none" w:sz="0" w:space="0" w:color="auto"/>
      </w:divBdr>
    </w:div>
    <w:div w:id="961886887">
      <w:bodyDiv w:val="1"/>
      <w:marLeft w:val="0"/>
      <w:marRight w:val="0"/>
      <w:marTop w:val="0"/>
      <w:marBottom w:val="0"/>
      <w:divBdr>
        <w:top w:val="none" w:sz="0" w:space="0" w:color="auto"/>
        <w:left w:val="none" w:sz="0" w:space="0" w:color="auto"/>
        <w:bottom w:val="none" w:sz="0" w:space="0" w:color="auto"/>
        <w:right w:val="none" w:sz="0" w:space="0" w:color="auto"/>
      </w:divBdr>
    </w:div>
    <w:div w:id="962611984">
      <w:bodyDiv w:val="1"/>
      <w:marLeft w:val="0"/>
      <w:marRight w:val="0"/>
      <w:marTop w:val="0"/>
      <w:marBottom w:val="0"/>
      <w:divBdr>
        <w:top w:val="none" w:sz="0" w:space="0" w:color="auto"/>
        <w:left w:val="none" w:sz="0" w:space="0" w:color="auto"/>
        <w:bottom w:val="none" w:sz="0" w:space="0" w:color="auto"/>
        <w:right w:val="none" w:sz="0" w:space="0" w:color="auto"/>
      </w:divBdr>
    </w:div>
    <w:div w:id="962616261">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192433">
      <w:bodyDiv w:val="1"/>
      <w:marLeft w:val="0"/>
      <w:marRight w:val="0"/>
      <w:marTop w:val="0"/>
      <w:marBottom w:val="0"/>
      <w:divBdr>
        <w:top w:val="none" w:sz="0" w:space="0" w:color="auto"/>
        <w:left w:val="none" w:sz="0" w:space="0" w:color="auto"/>
        <w:bottom w:val="none" w:sz="0" w:space="0" w:color="auto"/>
        <w:right w:val="none" w:sz="0" w:space="0" w:color="auto"/>
      </w:divBdr>
    </w:div>
    <w:div w:id="963270015">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854781">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353369">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8782233">
      <w:bodyDiv w:val="1"/>
      <w:marLeft w:val="0"/>
      <w:marRight w:val="0"/>
      <w:marTop w:val="0"/>
      <w:marBottom w:val="0"/>
      <w:divBdr>
        <w:top w:val="none" w:sz="0" w:space="0" w:color="auto"/>
        <w:left w:val="none" w:sz="0" w:space="0" w:color="auto"/>
        <w:bottom w:val="none" w:sz="0" w:space="0" w:color="auto"/>
        <w:right w:val="none" w:sz="0" w:space="0" w:color="auto"/>
      </w:divBdr>
    </w:div>
    <w:div w:id="969238265">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5322">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297438">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2638812">
      <w:bodyDiv w:val="1"/>
      <w:marLeft w:val="0"/>
      <w:marRight w:val="0"/>
      <w:marTop w:val="0"/>
      <w:marBottom w:val="0"/>
      <w:divBdr>
        <w:top w:val="none" w:sz="0" w:space="0" w:color="auto"/>
        <w:left w:val="none" w:sz="0" w:space="0" w:color="auto"/>
        <w:bottom w:val="none" w:sz="0" w:space="0" w:color="auto"/>
        <w:right w:val="none" w:sz="0" w:space="0" w:color="auto"/>
      </w:divBdr>
    </w:div>
    <w:div w:id="972826507">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486585">
      <w:bodyDiv w:val="1"/>
      <w:marLeft w:val="0"/>
      <w:marRight w:val="0"/>
      <w:marTop w:val="0"/>
      <w:marBottom w:val="0"/>
      <w:divBdr>
        <w:top w:val="none" w:sz="0" w:space="0" w:color="auto"/>
        <w:left w:val="none" w:sz="0" w:space="0" w:color="auto"/>
        <w:bottom w:val="none" w:sz="0" w:space="0" w:color="auto"/>
        <w:right w:val="none" w:sz="0" w:space="0" w:color="auto"/>
      </w:divBdr>
    </w:div>
    <w:div w:id="973825510">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258350">
      <w:bodyDiv w:val="1"/>
      <w:marLeft w:val="0"/>
      <w:marRight w:val="0"/>
      <w:marTop w:val="0"/>
      <w:marBottom w:val="0"/>
      <w:divBdr>
        <w:top w:val="none" w:sz="0" w:space="0" w:color="auto"/>
        <w:left w:val="none" w:sz="0" w:space="0" w:color="auto"/>
        <w:bottom w:val="none" w:sz="0" w:space="0" w:color="auto"/>
        <w:right w:val="none" w:sz="0" w:space="0" w:color="auto"/>
      </w:divBdr>
    </w:div>
    <w:div w:id="974406883">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568685">
      <w:bodyDiv w:val="1"/>
      <w:marLeft w:val="0"/>
      <w:marRight w:val="0"/>
      <w:marTop w:val="0"/>
      <w:marBottom w:val="0"/>
      <w:divBdr>
        <w:top w:val="none" w:sz="0" w:space="0" w:color="auto"/>
        <w:left w:val="none" w:sz="0" w:space="0" w:color="auto"/>
        <w:bottom w:val="none" w:sz="0" w:space="0" w:color="auto"/>
        <w:right w:val="none" w:sz="0" w:space="0" w:color="auto"/>
      </w:divBdr>
    </w:div>
    <w:div w:id="976641169">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6959701">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7756760">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537512">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185437">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30184">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084">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385606">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34858">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12965">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193296">
      <w:bodyDiv w:val="1"/>
      <w:marLeft w:val="0"/>
      <w:marRight w:val="0"/>
      <w:marTop w:val="0"/>
      <w:marBottom w:val="0"/>
      <w:divBdr>
        <w:top w:val="none" w:sz="0" w:space="0" w:color="auto"/>
        <w:left w:val="none" w:sz="0" w:space="0" w:color="auto"/>
        <w:bottom w:val="none" w:sz="0" w:space="0" w:color="auto"/>
        <w:right w:val="none" w:sz="0" w:space="0" w:color="auto"/>
      </w:divBdr>
    </w:div>
    <w:div w:id="982197353">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539446">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435518">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5743409">
      <w:bodyDiv w:val="1"/>
      <w:marLeft w:val="0"/>
      <w:marRight w:val="0"/>
      <w:marTop w:val="0"/>
      <w:marBottom w:val="0"/>
      <w:divBdr>
        <w:top w:val="none" w:sz="0" w:space="0" w:color="auto"/>
        <w:left w:val="none" w:sz="0" w:space="0" w:color="auto"/>
        <w:bottom w:val="none" w:sz="0" w:space="0" w:color="auto"/>
        <w:right w:val="none" w:sz="0" w:space="0" w:color="auto"/>
      </w:divBdr>
    </w:div>
    <w:div w:id="985815008">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6322098">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7437567">
      <w:bodyDiv w:val="1"/>
      <w:marLeft w:val="0"/>
      <w:marRight w:val="0"/>
      <w:marTop w:val="0"/>
      <w:marBottom w:val="0"/>
      <w:divBdr>
        <w:top w:val="none" w:sz="0" w:space="0" w:color="auto"/>
        <w:left w:val="none" w:sz="0" w:space="0" w:color="auto"/>
        <w:bottom w:val="none" w:sz="0" w:space="0" w:color="auto"/>
        <w:right w:val="none" w:sz="0" w:space="0" w:color="auto"/>
      </w:divBdr>
    </w:div>
    <w:div w:id="988095820">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676868">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0865186">
      <w:bodyDiv w:val="1"/>
      <w:marLeft w:val="0"/>
      <w:marRight w:val="0"/>
      <w:marTop w:val="0"/>
      <w:marBottom w:val="0"/>
      <w:divBdr>
        <w:top w:val="none" w:sz="0" w:space="0" w:color="auto"/>
        <w:left w:val="none" w:sz="0" w:space="0" w:color="auto"/>
        <w:bottom w:val="none" w:sz="0" w:space="0" w:color="auto"/>
        <w:right w:val="none" w:sz="0" w:space="0" w:color="auto"/>
      </w:divBdr>
    </w:div>
    <w:div w:id="990871465">
      <w:bodyDiv w:val="1"/>
      <w:marLeft w:val="0"/>
      <w:marRight w:val="0"/>
      <w:marTop w:val="0"/>
      <w:marBottom w:val="0"/>
      <w:divBdr>
        <w:top w:val="none" w:sz="0" w:space="0" w:color="auto"/>
        <w:left w:val="none" w:sz="0" w:space="0" w:color="auto"/>
        <w:bottom w:val="none" w:sz="0" w:space="0" w:color="auto"/>
        <w:right w:val="none" w:sz="0" w:space="0" w:color="auto"/>
      </w:divBdr>
    </w:div>
    <w:div w:id="991642813">
      <w:bodyDiv w:val="1"/>
      <w:marLeft w:val="0"/>
      <w:marRight w:val="0"/>
      <w:marTop w:val="0"/>
      <w:marBottom w:val="0"/>
      <w:divBdr>
        <w:top w:val="none" w:sz="0" w:space="0" w:color="auto"/>
        <w:left w:val="none" w:sz="0" w:space="0" w:color="auto"/>
        <w:bottom w:val="none" w:sz="0" w:space="0" w:color="auto"/>
        <w:right w:val="none" w:sz="0" w:space="0" w:color="auto"/>
      </w:divBdr>
    </w:div>
    <w:div w:id="991713121">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3197">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33553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257256">
      <w:bodyDiv w:val="1"/>
      <w:marLeft w:val="0"/>
      <w:marRight w:val="0"/>
      <w:marTop w:val="0"/>
      <w:marBottom w:val="0"/>
      <w:divBdr>
        <w:top w:val="none" w:sz="0" w:space="0" w:color="auto"/>
        <w:left w:val="none" w:sz="0" w:space="0" w:color="auto"/>
        <w:bottom w:val="none" w:sz="0" w:space="0" w:color="auto"/>
        <w:right w:val="none" w:sz="0" w:space="0" w:color="auto"/>
      </w:divBdr>
    </w:div>
    <w:div w:id="994452122">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5405">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692556">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078425">
      <w:bodyDiv w:val="1"/>
      <w:marLeft w:val="0"/>
      <w:marRight w:val="0"/>
      <w:marTop w:val="0"/>
      <w:marBottom w:val="0"/>
      <w:divBdr>
        <w:top w:val="none" w:sz="0" w:space="0" w:color="auto"/>
        <w:left w:val="none" w:sz="0" w:space="0" w:color="auto"/>
        <w:bottom w:val="none" w:sz="0" w:space="0" w:color="auto"/>
        <w:right w:val="none" w:sz="0" w:space="0" w:color="auto"/>
      </w:divBdr>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7417170">
      <w:bodyDiv w:val="1"/>
      <w:marLeft w:val="0"/>
      <w:marRight w:val="0"/>
      <w:marTop w:val="0"/>
      <w:marBottom w:val="0"/>
      <w:divBdr>
        <w:top w:val="none" w:sz="0" w:space="0" w:color="auto"/>
        <w:left w:val="none" w:sz="0" w:space="0" w:color="auto"/>
        <w:bottom w:val="none" w:sz="0" w:space="0" w:color="auto"/>
        <w:right w:val="none" w:sz="0" w:space="0" w:color="auto"/>
      </w:divBdr>
    </w:div>
    <w:div w:id="997464048">
      <w:bodyDiv w:val="1"/>
      <w:marLeft w:val="0"/>
      <w:marRight w:val="0"/>
      <w:marTop w:val="0"/>
      <w:marBottom w:val="0"/>
      <w:divBdr>
        <w:top w:val="none" w:sz="0" w:space="0" w:color="auto"/>
        <w:left w:val="none" w:sz="0" w:space="0" w:color="auto"/>
        <w:bottom w:val="none" w:sz="0" w:space="0" w:color="auto"/>
        <w:right w:val="none" w:sz="0" w:space="0" w:color="auto"/>
      </w:divBdr>
    </w:div>
    <w:div w:id="998735038">
      <w:bodyDiv w:val="1"/>
      <w:marLeft w:val="0"/>
      <w:marRight w:val="0"/>
      <w:marTop w:val="0"/>
      <w:marBottom w:val="0"/>
      <w:divBdr>
        <w:top w:val="none" w:sz="0" w:space="0" w:color="auto"/>
        <w:left w:val="none" w:sz="0" w:space="0" w:color="auto"/>
        <w:bottom w:val="none" w:sz="0" w:space="0" w:color="auto"/>
        <w:right w:val="none" w:sz="0" w:space="0" w:color="auto"/>
      </w:divBdr>
    </w:div>
    <w:div w:id="998774791">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0815714">
      <w:bodyDiv w:val="1"/>
      <w:marLeft w:val="0"/>
      <w:marRight w:val="0"/>
      <w:marTop w:val="0"/>
      <w:marBottom w:val="0"/>
      <w:divBdr>
        <w:top w:val="none" w:sz="0" w:space="0" w:color="auto"/>
        <w:left w:val="none" w:sz="0" w:space="0" w:color="auto"/>
        <w:bottom w:val="none" w:sz="0" w:space="0" w:color="auto"/>
        <w:right w:val="none" w:sz="0" w:space="0" w:color="auto"/>
      </w:divBdr>
    </w:div>
    <w:div w:id="1000931422">
      <w:bodyDiv w:val="1"/>
      <w:marLeft w:val="0"/>
      <w:marRight w:val="0"/>
      <w:marTop w:val="0"/>
      <w:marBottom w:val="0"/>
      <w:divBdr>
        <w:top w:val="none" w:sz="0" w:space="0" w:color="auto"/>
        <w:left w:val="none" w:sz="0" w:space="0" w:color="auto"/>
        <w:bottom w:val="none" w:sz="0" w:space="0" w:color="auto"/>
        <w:right w:val="none" w:sz="0" w:space="0" w:color="auto"/>
      </w:divBdr>
    </w:div>
    <w:div w:id="1001081887">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394738">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121881">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013756">
      <w:bodyDiv w:val="1"/>
      <w:marLeft w:val="0"/>
      <w:marRight w:val="0"/>
      <w:marTop w:val="0"/>
      <w:marBottom w:val="0"/>
      <w:divBdr>
        <w:top w:val="none" w:sz="0" w:space="0" w:color="auto"/>
        <w:left w:val="none" w:sz="0" w:space="0" w:color="auto"/>
        <w:bottom w:val="none" w:sz="0" w:space="0" w:color="auto"/>
        <w:right w:val="none" w:sz="0" w:space="0" w:color="auto"/>
      </w:divBdr>
    </w:div>
    <w:div w:id="1005136761">
      <w:bodyDiv w:val="1"/>
      <w:marLeft w:val="0"/>
      <w:marRight w:val="0"/>
      <w:marTop w:val="0"/>
      <w:marBottom w:val="0"/>
      <w:divBdr>
        <w:top w:val="none" w:sz="0" w:space="0" w:color="auto"/>
        <w:left w:val="none" w:sz="0" w:space="0" w:color="auto"/>
        <w:bottom w:val="none" w:sz="0" w:space="0" w:color="auto"/>
        <w:right w:val="none" w:sz="0" w:space="0" w:color="auto"/>
      </w:divBdr>
    </w:div>
    <w:div w:id="1005284244">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25898">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5790821">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176407">
      <w:bodyDiv w:val="1"/>
      <w:marLeft w:val="0"/>
      <w:marRight w:val="0"/>
      <w:marTop w:val="0"/>
      <w:marBottom w:val="0"/>
      <w:divBdr>
        <w:top w:val="none" w:sz="0" w:space="0" w:color="auto"/>
        <w:left w:val="none" w:sz="0" w:space="0" w:color="auto"/>
        <w:bottom w:val="none" w:sz="0" w:space="0" w:color="auto"/>
        <w:right w:val="none" w:sz="0" w:space="0" w:color="auto"/>
      </w:divBdr>
    </w:div>
    <w:div w:id="1006178989">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6862285">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7949715">
      <w:bodyDiv w:val="1"/>
      <w:marLeft w:val="0"/>
      <w:marRight w:val="0"/>
      <w:marTop w:val="0"/>
      <w:marBottom w:val="0"/>
      <w:divBdr>
        <w:top w:val="none" w:sz="0" w:space="0" w:color="auto"/>
        <w:left w:val="none" w:sz="0" w:space="0" w:color="auto"/>
        <w:bottom w:val="none" w:sz="0" w:space="0" w:color="auto"/>
        <w:right w:val="none" w:sz="0" w:space="0" w:color="auto"/>
      </w:divBdr>
    </w:div>
    <w:div w:id="1008210385">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8949636">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677520">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138701">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3462107">
      <w:bodyDiv w:val="1"/>
      <w:marLeft w:val="0"/>
      <w:marRight w:val="0"/>
      <w:marTop w:val="0"/>
      <w:marBottom w:val="0"/>
      <w:divBdr>
        <w:top w:val="none" w:sz="0" w:space="0" w:color="auto"/>
        <w:left w:val="none" w:sz="0" w:space="0" w:color="auto"/>
        <w:bottom w:val="none" w:sz="0" w:space="0" w:color="auto"/>
        <w:right w:val="none" w:sz="0" w:space="0" w:color="auto"/>
      </w:divBdr>
    </w:div>
    <w:div w:id="1013535722">
      <w:bodyDiv w:val="1"/>
      <w:marLeft w:val="0"/>
      <w:marRight w:val="0"/>
      <w:marTop w:val="0"/>
      <w:marBottom w:val="0"/>
      <w:divBdr>
        <w:top w:val="none" w:sz="0" w:space="0" w:color="auto"/>
        <w:left w:val="none" w:sz="0" w:space="0" w:color="auto"/>
        <w:bottom w:val="none" w:sz="0" w:space="0" w:color="auto"/>
        <w:right w:val="none" w:sz="0" w:space="0" w:color="auto"/>
      </w:divBdr>
    </w:div>
    <w:div w:id="1013916327">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463969">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461368">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046161">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694472">
      <w:bodyDiv w:val="1"/>
      <w:marLeft w:val="0"/>
      <w:marRight w:val="0"/>
      <w:marTop w:val="0"/>
      <w:marBottom w:val="0"/>
      <w:divBdr>
        <w:top w:val="none" w:sz="0" w:space="0" w:color="auto"/>
        <w:left w:val="none" w:sz="0" w:space="0" w:color="auto"/>
        <w:bottom w:val="none" w:sz="0" w:space="0" w:color="auto"/>
        <w:right w:val="none" w:sz="0" w:space="0" w:color="auto"/>
      </w:divBdr>
    </w:div>
    <w:div w:id="1019700110">
      <w:bodyDiv w:val="1"/>
      <w:marLeft w:val="0"/>
      <w:marRight w:val="0"/>
      <w:marTop w:val="0"/>
      <w:marBottom w:val="0"/>
      <w:divBdr>
        <w:top w:val="none" w:sz="0" w:space="0" w:color="auto"/>
        <w:left w:val="none" w:sz="0" w:space="0" w:color="auto"/>
        <w:bottom w:val="none" w:sz="0" w:space="0" w:color="auto"/>
        <w:right w:val="none" w:sz="0" w:space="0" w:color="auto"/>
      </w:divBdr>
    </w:div>
    <w:div w:id="1019744105">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088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475948">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739919">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131851">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309602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4553635">
      <w:bodyDiv w:val="1"/>
      <w:marLeft w:val="0"/>
      <w:marRight w:val="0"/>
      <w:marTop w:val="0"/>
      <w:marBottom w:val="0"/>
      <w:divBdr>
        <w:top w:val="none" w:sz="0" w:space="0" w:color="auto"/>
        <w:left w:val="none" w:sz="0" w:space="0" w:color="auto"/>
        <w:bottom w:val="none" w:sz="0" w:space="0" w:color="auto"/>
        <w:right w:val="none" w:sz="0" w:space="0" w:color="auto"/>
      </w:divBdr>
    </w:div>
    <w:div w:id="1024673322">
      <w:bodyDiv w:val="1"/>
      <w:marLeft w:val="0"/>
      <w:marRight w:val="0"/>
      <w:marTop w:val="0"/>
      <w:marBottom w:val="0"/>
      <w:divBdr>
        <w:top w:val="none" w:sz="0" w:space="0" w:color="auto"/>
        <w:left w:val="none" w:sz="0" w:space="0" w:color="auto"/>
        <w:bottom w:val="none" w:sz="0" w:space="0" w:color="auto"/>
        <w:right w:val="none" w:sz="0" w:space="0" w:color="auto"/>
      </w:divBdr>
    </w:div>
    <w:div w:id="1024868796">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5520618">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7489957">
      <w:bodyDiv w:val="1"/>
      <w:marLeft w:val="0"/>
      <w:marRight w:val="0"/>
      <w:marTop w:val="0"/>
      <w:marBottom w:val="0"/>
      <w:divBdr>
        <w:top w:val="none" w:sz="0" w:space="0" w:color="auto"/>
        <w:left w:val="none" w:sz="0" w:space="0" w:color="auto"/>
        <w:bottom w:val="none" w:sz="0" w:space="0" w:color="auto"/>
        <w:right w:val="none" w:sz="0" w:space="0" w:color="auto"/>
      </w:divBdr>
    </w:div>
    <w:div w:id="1028145135">
      <w:bodyDiv w:val="1"/>
      <w:marLeft w:val="0"/>
      <w:marRight w:val="0"/>
      <w:marTop w:val="0"/>
      <w:marBottom w:val="0"/>
      <w:divBdr>
        <w:top w:val="none" w:sz="0" w:space="0" w:color="auto"/>
        <w:left w:val="none" w:sz="0" w:space="0" w:color="auto"/>
        <w:bottom w:val="none" w:sz="0" w:space="0" w:color="auto"/>
        <w:right w:val="none" w:sz="0" w:space="0" w:color="auto"/>
      </w:divBdr>
    </w:div>
    <w:div w:id="1028532752">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29455967">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0957843">
      <w:bodyDiv w:val="1"/>
      <w:marLeft w:val="0"/>
      <w:marRight w:val="0"/>
      <w:marTop w:val="0"/>
      <w:marBottom w:val="0"/>
      <w:divBdr>
        <w:top w:val="none" w:sz="0" w:space="0" w:color="auto"/>
        <w:left w:val="none" w:sz="0" w:space="0" w:color="auto"/>
        <w:bottom w:val="none" w:sz="0" w:space="0" w:color="auto"/>
        <w:right w:val="none" w:sz="0" w:space="0" w:color="auto"/>
      </w:divBdr>
    </w:div>
    <w:div w:id="1031103289">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1733793">
      <w:bodyDiv w:val="1"/>
      <w:marLeft w:val="0"/>
      <w:marRight w:val="0"/>
      <w:marTop w:val="0"/>
      <w:marBottom w:val="0"/>
      <w:divBdr>
        <w:top w:val="none" w:sz="0" w:space="0" w:color="auto"/>
        <w:left w:val="none" w:sz="0" w:space="0" w:color="auto"/>
        <w:bottom w:val="none" w:sz="0" w:space="0" w:color="auto"/>
        <w:right w:val="none" w:sz="0" w:space="0" w:color="auto"/>
      </w:divBdr>
    </w:div>
    <w:div w:id="1032414148">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2800435">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35317">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79491">
      <w:bodyDiv w:val="1"/>
      <w:marLeft w:val="0"/>
      <w:marRight w:val="0"/>
      <w:marTop w:val="0"/>
      <w:marBottom w:val="0"/>
      <w:divBdr>
        <w:top w:val="none" w:sz="0" w:space="0" w:color="auto"/>
        <w:left w:val="none" w:sz="0" w:space="0" w:color="auto"/>
        <w:bottom w:val="none" w:sz="0" w:space="0" w:color="auto"/>
        <w:right w:val="none" w:sz="0" w:space="0" w:color="auto"/>
      </w:divBdr>
    </w:div>
    <w:div w:id="1034383995">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4502229">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000472">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1455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8697221">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471055">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39938557">
      <w:bodyDiv w:val="1"/>
      <w:marLeft w:val="0"/>
      <w:marRight w:val="0"/>
      <w:marTop w:val="0"/>
      <w:marBottom w:val="0"/>
      <w:divBdr>
        <w:top w:val="none" w:sz="0" w:space="0" w:color="auto"/>
        <w:left w:val="none" w:sz="0" w:space="0" w:color="auto"/>
        <w:bottom w:val="none" w:sz="0" w:space="0" w:color="auto"/>
        <w:right w:val="none" w:sz="0" w:space="0" w:color="auto"/>
      </w:divBdr>
    </w:div>
    <w:div w:id="1040128443">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3941320">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719057">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640390">
      <w:bodyDiv w:val="1"/>
      <w:marLeft w:val="0"/>
      <w:marRight w:val="0"/>
      <w:marTop w:val="0"/>
      <w:marBottom w:val="0"/>
      <w:divBdr>
        <w:top w:val="none" w:sz="0" w:space="0" w:color="auto"/>
        <w:left w:val="none" w:sz="0" w:space="0" w:color="auto"/>
        <w:bottom w:val="none" w:sz="0" w:space="0" w:color="auto"/>
        <w:right w:val="none" w:sz="0" w:space="0" w:color="auto"/>
      </w:divBdr>
    </w:div>
    <w:div w:id="1046680722">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79835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8190951">
      <w:bodyDiv w:val="1"/>
      <w:marLeft w:val="0"/>
      <w:marRight w:val="0"/>
      <w:marTop w:val="0"/>
      <w:marBottom w:val="0"/>
      <w:divBdr>
        <w:top w:val="none" w:sz="0" w:space="0" w:color="auto"/>
        <w:left w:val="none" w:sz="0" w:space="0" w:color="auto"/>
        <w:bottom w:val="none" w:sz="0" w:space="0" w:color="auto"/>
        <w:right w:val="none" w:sz="0" w:space="0" w:color="auto"/>
      </w:divBdr>
    </w:div>
    <w:div w:id="1048381288">
      <w:bodyDiv w:val="1"/>
      <w:marLeft w:val="0"/>
      <w:marRight w:val="0"/>
      <w:marTop w:val="0"/>
      <w:marBottom w:val="0"/>
      <w:divBdr>
        <w:top w:val="none" w:sz="0" w:space="0" w:color="auto"/>
        <w:left w:val="none" w:sz="0" w:space="0" w:color="auto"/>
        <w:bottom w:val="none" w:sz="0" w:space="0" w:color="auto"/>
        <w:right w:val="none" w:sz="0" w:space="0" w:color="auto"/>
      </w:divBdr>
    </w:div>
    <w:div w:id="1048921269">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49842827">
      <w:bodyDiv w:val="1"/>
      <w:marLeft w:val="0"/>
      <w:marRight w:val="0"/>
      <w:marTop w:val="0"/>
      <w:marBottom w:val="0"/>
      <w:divBdr>
        <w:top w:val="none" w:sz="0" w:space="0" w:color="auto"/>
        <w:left w:val="none" w:sz="0" w:space="0" w:color="auto"/>
        <w:bottom w:val="none" w:sz="0" w:space="0" w:color="auto"/>
        <w:right w:val="none" w:sz="0" w:space="0" w:color="auto"/>
      </w:divBdr>
    </w:div>
    <w:div w:id="1050228042">
      <w:bodyDiv w:val="1"/>
      <w:marLeft w:val="0"/>
      <w:marRight w:val="0"/>
      <w:marTop w:val="0"/>
      <w:marBottom w:val="0"/>
      <w:divBdr>
        <w:top w:val="none" w:sz="0" w:space="0" w:color="auto"/>
        <w:left w:val="none" w:sz="0" w:space="0" w:color="auto"/>
        <w:bottom w:val="none" w:sz="0" w:space="0" w:color="auto"/>
        <w:right w:val="none" w:sz="0" w:space="0" w:color="auto"/>
      </w:divBdr>
    </w:div>
    <w:div w:id="1050299411">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0592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002171">
      <w:bodyDiv w:val="1"/>
      <w:marLeft w:val="0"/>
      <w:marRight w:val="0"/>
      <w:marTop w:val="0"/>
      <w:marBottom w:val="0"/>
      <w:divBdr>
        <w:top w:val="none" w:sz="0" w:space="0" w:color="auto"/>
        <w:left w:val="none" w:sz="0" w:space="0" w:color="auto"/>
        <w:bottom w:val="none" w:sz="0" w:space="0" w:color="auto"/>
        <w:right w:val="none" w:sz="0" w:space="0" w:color="auto"/>
      </w:divBdr>
    </w:div>
    <w:div w:id="1051416893">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190567">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701861">
      <w:bodyDiv w:val="1"/>
      <w:marLeft w:val="0"/>
      <w:marRight w:val="0"/>
      <w:marTop w:val="0"/>
      <w:marBottom w:val="0"/>
      <w:divBdr>
        <w:top w:val="none" w:sz="0" w:space="0" w:color="auto"/>
        <w:left w:val="none" w:sz="0" w:space="0" w:color="auto"/>
        <w:bottom w:val="none" w:sz="0" w:space="0" w:color="auto"/>
        <w:right w:val="none" w:sz="0" w:space="0" w:color="auto"/>
      </w:divBdr>
    </w:div>
    <w:div w:id="1053894064">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160274">
      <w:bodyDiv w:val="1"/>
      <w:marLeft w:val="0"/>
      <w:marRight w:val="0"/>
      <w:marTop w:val="0"/>
      <w:marBottom w:val="0"/>
      <w:divBdr>
        <w:top w:val="none" w:sz="0" w:space="0" w:color="auto"/>
        <w:left w:val="none" w:sz="0" w:space="0" w:color="auto"/>
        <w:bottom w:val="none" w:sz="0" w:space="0" w:color="auto"/>
        <w:right w:val="none" w:sz="0" w:space="0" w:color="auto"/>
      </w:divBdr>
    </w:div>
    <w:div w:id="1054307270">
      <w:bodyDiv w:val="1"/>
      <w:marLeft w:val="0"/>
      <w:marRight w:val="0"/>
      <w:marTop w:val="0"/>
      <w:marBottom w:val="0"/>
      <w:divBdr>
        <w:top w:val="none" w:sz="0" w:space="0" w:color="auto"/>
        <w:left w:val="none" w:sz="0" w:space="0" w:color="auto"/>
        <w:bottom w:val="none" w:sz="0" w:space="0" w:color="auto"/>
        <w:right w:val="none" w:sz="0" w:space="0" w:color="auto"/>
      </w:divBdr>
    </w:div>
    <w:div w:id="1054542139">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5544344">
      <w:bodyDiv w:val="1"/>
      <w:marLeft w:val="0"/>
      <w:marRight w:val="0"/>
      <w:marTop w:val="0"/>
      <w:marBottom w:val="0"/>
      <w:divBdr>
        <w:top w:val="none" w:sz="0" w:space="0" w:color="auto"/>
        <w:left w:val="none" w:sz="0" w:space="0" w:color="auto"/>
        <w:bottom w:val="none" w:sz="0" w:space="0" w:color="auto"/>
        <w:right w:val="none" w:sz="0" w:space="0" w:color="auto"/>
      </w:divBdr>
    </w:div>
    <w:div w:id="1055547258">
      <w:bodyDiv w:val="1"/>
      <w:marLeft w:val="0"/>
      <w:marRight w:val="0"/>
      <w:marTop w:val="0"/>
      <w:marBottom w:val="0"/>
      <w:divBdr>
        <w:top w:val="none" w:sz="0" w:space="0" w:color="auto"/>
        <w:left w:val="none" w:sz="0" w:space="0" w:color="auto"/>
        <w:bottom w:val="none" w:sz="0" w:space="0" w:color="auto"/>
        <w:right w:val="none" w:sz="0" w:space="0" w:color="auto"/>
      </w:divBdr>
    </w:div>
    <w:div w:id="1055667485">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7049746">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433658">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8820754">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59748952">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208232">
      <w:bodyDiv w:val="1"/>
      <w:marLeft w:val="0"/>
      <w:marRight w:val="0"/>
      <w:marTop w:val="0"/>
      <w:marBottom w:val="0"/>
      <w:divBdr>
        <w:top w:val="none" w:sz="0" w:space="0" w:color="auto"/>
        <w:left w:val="none" w:sz="0" w:space="0" w:color="auto"/>
        <w:bottom w:val="none" w:sz="0" w:space="0" w:color="auto"/>
        <w:right w:val="none" w:sz="0" w:space="0" w:color="auto"/>
      </w:divBdr>
    </w:div>
    <w:div w:id="106051725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57687">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1710156">
      <w:bodyDiv w:val="1"/>
      <w:marLeft w:val="0"/>
      <w:marRight w:val="0"/>
      <w:marTop w:val="0"/>
      <w:marBottom w:val="0"/>
      <w:divBdr>
        <w:top w:val="none" w:sz="0" w:space="0" w:color="auto"/>
        <w:left w:val="none" w:sz="0" w:space="0" w:color="auto"/>
        <w:bottom w:val="none" w:sz="0" w:space="0" w:color="auto"/>
        <w:right w:val="none" w:sz="0" w:space="0" w:color="auto"/>
      </w:divBdr>
    </w:div>
    <w:div w:id="1062212021">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3718867">
      <w:bodyDiv w:val="1"/>
      <w:marLeft w:val="0"/>
      <w:marRight w:val="0"/>
      <w:marTop w:val="0"/>
      <w:marBottom w:val="0"/>
      <w:divBdr>
        <w:top w:val="none" w:sz="0" w:space="0" w:color="auto"/>
        <w:left w:val="none" w:sz="0" w:space="0" w:color="auto"/>
        <w:bottom w:val="none" w:sz="0" w:space="0" w:color="auto"/>
        <w:right w:val="none" w:sz="0" w:space="0" w:color="auto"/>
      </w:divBdr>
    </w:div>
    <w:div w:id="1064335801">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2805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5369810">
      <w:bodyDiv w:val="1"/>
      <w:marLeft w:val="0"/>
      <w:marRight w:val="0"/>
      <w:marTop w:val="0"/>
      <w:marBottom w:val="0"/>
      <w:divBdr>
        <w:top w:val="none" w:sz="0" w:space="0" w:color="auto"/>
        <w:left w:val="none" w:sz="0" w:space="0" w:color="auto"/>
        <w:bottom w:val="none" w:sz="0" w:space="0" w:color="auto"/>
        <w:right w:val="none" w:sz="0" w:space="0" w:color="auto"/>
      </w:divBdr>
    </w:div>
    <w:div w:id="1066149484">
      <w:bodyDiv w:val="1"/>
      <w:marLeft w:val="0"/>
      <w:marRight w:val="0"/>
      <w:marTop w:val="0"/>
      <w:marBottom w:val="0"/>
      <w:divBdr>
        <w:top w:val="none" w:sz="0" w:space="0" w:color="auto"/>
        <w:left w:val="none" w:sz="0" w:space="0" w:color="auto"/>
        <w:bottom w:val="none" w:sz="0" w:space="0" w:color="auto"/>
        <w:right w:val="none" w:sz="0" w:space="0" w:color="auto"/>
      </w:divBdr>
    </w:div>
    <w:div w:id="1066608623">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7722470">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419319">
      <w:bodyDiv w:val="1"/>
      <w:marLeft w:val="0"/>
      <w:marRight w:val="0"/>
      <w:marTop w:val="0"/>
      <w:marBottom w:val="0"/>
      <w:divBdr>
        <w:top w:val="none" w:sz="0" w:space="0" w:color="auto"/>
        <w:left w:val="none" w:sz="0" w:space="0" w:color="auto"/>
        <w:bottom w:val="none" w:sz="0" w:space="0" w:color="auto"/>
        <w:right w:val="none" w:sz="0" w:space="0" w:color="auto"/>
      </w:divBdr>
    </w:div>
    <w:div w:id="1069688635">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343512">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0999722">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57580">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193117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2507910">
      <w:bodyDiv w:val="1"/>
      <w:marLeft w:val="0"/>
      <w:marRight w:val="0"/>
      <w:marTop w:val="0"/>
      <w:marBottom w:val="0"/>
      <w:divBdr>
        <w:top w:val="none" w:sz="0" w:space="0" w:color="auto"/>
        <w:left w:val="none" w:sz="0" w:space="0" w:color="auto"/>
        <w:bottom w:val="none" w:sz="0" w:space="0" w:color="auto"/>
        <w:right w:val="none" w:sz="0" w:space="0" w:color="auto"/>
      </w:divBdr>
    </w:div>
    <w:div w:id="1072699159">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3701305">
      <w:bodyDiv w:val="1"/>
      <w:marLeft w:val="0"/>
      <w:marRight w:val="0"/>
      <w:marTop w:val="0"/>
      <w:marBottom w:val="0"/>
      <w:divBdr>
        <w:top w:val="none" w:sz="0" w:space="0" w:color="auto"/>
        <w:left w:val="none" w:sz="0" w:space="0" w:color="auto"/>
        <w:bottom w:val="none" w:sz="0" w:space="0" w:color="auto"/>
        <w:right w:val="none" w:sz="0" w:space="0" w:color="auto"/>
      </w:divBdr>
    </w:div>
    <w:div w:id="1073968079">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351958">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202261">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5787601">
      <w:bodyDiv w:val="1"/>
      <w:marLeft w:val="0"/>
      <w:marRight w:val="0"/>
      <w:marTop w:val="0"/>
      <w:marBottom w:val="0"/>
      <w:divBdr>
        <w:top w:val="none" w:sz="0" w:space="0" w:color="auto"/>
        <w:left w:val="none" w:sz="0" w:space="0" w:color="auto"/>
        <w:bottom w:val="none" w:sz="0" w:space="0" w:color="auto"/>
        <w:right w:val="none" w:sz="0" w:space="0" w:color="auto"/>
      </w:divBdr>
    </w:div>
    <w:div w:id="1075933771">
      <w:bodyDiv w:val="1"/>
      <w:marLeft w:val="0"/>
      <w:marRight w:val="0"/>
      <w:marTop w:val="0"/>
      <w:marBottom w:val="0"/>
      <w:divBdr>
        <w:top w:val="none" w:sz="0" w:space="0" w:color="auto"/>
        <w:left w:val="none" w:sz="0" w:space="0" w:color="auto"/>
        <w:bottom w:val="none" w:sz="0" w:space="0" w:color="auto"/>
        <w:right w:val="none" w:sz="0" w:space="0" w:color="auto"/>
      </w:divBdr>
    </w:div>
    <w:div w:id="1076513573">
      <w:bodyDiv w:val="1"/>
      <w:marLeft w:val="0"/>
      <w:marRight w:val="0"/>
      <w:marTop w:val="0"/>
      <w:marBottom w:val="0"/>
      <w:divBdr>
        <w:top w:val="none" w:sz="0" w:space="0" w:color="auto"/>
        <w:left w:val="none" w:sz="0" w:space="0" w:color="auto"/>
        <w:bottom w:val="none" w:sz="0" w:space="0" w:color="auto"/>
        <w:right w:val="none" w:sz="0" w:space="0" w:color="auto"/>
      </w:divBdr>
    </w:div>
    <w:div w:id="1076705695">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26005">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3285970">
          <w:marLeft w:val="1166"/>
          <w:marRight w:val="0"/>
          <w:marTop w:val="100"/>
          <w:marBottom w:val="0"/>
          <w:divBdr>
            <w:top w:val="none" w:sz="0" w:space="0" w:color="auto"/>
            <w:left w:val="none" w:sz="0" w:space="0" w:color="auto"/>
            <w:bottom w:val="none" w:sz="0" w:space="0" w:color="auto"/>
            <w:right w:val="none" w:sz="0" w:space="0" w:color="auto"/>
          </w:divBdr>
        </w:div>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8400226">
      <w:bodyDiv w:val="1"/>
      <w:marLeft w:val="0"/>
      <w:marRight w:val="0"/>
      <w:marTop w:val="0"/>
      <w:marBottom w:val="0"/>
      <w:divBdr>
        <w:top w:val="none" w:sz="0" w:space="0" w:color="auto"/>
        <w:left w:val="none" w:sz="0" w:space="0" w:color="auto"/>
        <w:bottom w:val="none" w:sz="0" w:space="0" w:color="auto"/>
        <w:right w:val="none" w:sz="0" w:space="0" w:color="auto"/>
      </w:divBdr>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79671212">
      <w:bodyDiv w:val="1"/>
      <w:marLeft w:val="0"/>
      <w:marRight w:val="0"/>
      <w:marTop w:val="0"/>
      <w:marBottom w:val="0"/>
      <w:divBdr>
        <w:top w:val="none" w:sz="0" w:space="0" w:color="auto"/>
        <w:left w:val="none" w:sz="0" w:space="0" w:color="auto"/>
        <w:bottom w:val="none" w:sz="0" w:space="0" w:color="auto"/>
        <w:right w:val="none" w:sz="0" w:space="0" w:color="auto"/>
      </w:divBdr>
    </w:div>
    <w:div w:id="1079910654">
      <w:bodyDiv w:val="1"/>
      <w:marLeft w:val="0"/>
      <w:marRight w:val="0"/>
      <w:marTop w:val="0"/>
      <w:marBottom w:val="0"/>
      <w:divBdr>
        <w:top w:val="none" w:sz="0" w:space="0" w:color="auto"/>
        <w:left w:val="none" w:sz="0" w:space="0" w:color="auto"/>
        <w:bottom w:val="none" w:sz="0" w:space="0" w:color="auto"/>
        <w:right w:val="none" w:sz="0" w:space="0" w:color="auto"/>
      </w:divBdr>
    </w:div>
    <w:div w:id="1079912183">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441546">
      <w:bodyDiv w:val="1"/>
      <w:marLeft w:val="0"/>
      <w:marRight w:val="0"/>
      <w:marTop w:val="0"/>
      <w:marBottom w:val="0"/>
      <w:divBdr>
        <w:top w:val="none" w:sz="0" w:space="0" w:color="auto"/>
        <w:left w:val="none" w:sz="0" w:space="0" w:color="auto"/>
        <w:bottom w:val="none" w:sz="0" w:space="0" w:color="auto"/>
        <w:right w:val="none" w:sz="0" w:space="0" w:color="auto"/>
      </w:divBdr>
    </w:div>
    <w:div w:id="1081488209">
      <w:bodyDiv w:val="1"/>
      <w:marLeft w:val="0"/>
      <w:marRight w:val="0"/>
      <w:marTop w:val="0"/>
      <w:marBottom w:val="0"/>
      <w:divBdr>
        <w:top w:val="none" w:sz="0" w:space="0" w:color="auto"/>
        <w:left w:val="none" w:sz="0" w:space="0" w:color="auto"/>
        <w:bottom w:val="none" w:sz="0" w:space="0" w:color="auto"/>
        <w:right w:val="none" w:sz="0" w:space="0" w:color="auto"/>
      </w:divBdr>
    </w:div>
    <w:div w:id="1081564023">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487375">
      <w:bodyDiv w:val="1"/>
      <w:marLeft w:val="0"/>
      <w:marRight w:val="0"/>
      <w:marTop w:val="0"/>
      <w:marBottom w:val="0"/>
      <w:divBdr>
        <w:top w:val="none" w:sz="0" w:space="0" w:color="auto"/>
        <w:left w:val="none" w:sz="0" w:space="0" w:color="auto"/>
        <w:bottom w:val="none" w:sz="0" w:space="0" w:color="auto"/>
        <w:right w:val="none" w:sz="0" w:space="0" w:color="auto"/>
      </w:divBdr>
      <w:divsChild>
        <w:div w:id="153030007">
          <w:marLeft w:val="1166"/>
          <w:marRight w:val="0"/>
          <w:marTop w:val="120"/>
          <w:marBottom w:val="0"/>
          <w:divBdr>
            <w:top w:val="none" w:sz="0" w:space="0" w:color="auto"/>
            <w:left w:val="none" w:sz="0" w:space="0" w:color="auto"/>
            <w:bottom w:val="none" w:sz="0" w:space="0" w:color="auto"/>
            <w:right w:val="none" w:sz="0" w:space="0" w:color="auto"/>
          </w:divBdr>
        </w:div>
        <w:div w:id="181017487">
          <w:marLeft w:val="1166"/>
          <w:marRight w:val="0"/>
          <w:marTop w:val="120"/>
          <w:marBottom w:val="0"/>
          <w:divBdr>
            <w:top w:val="none" w:sz="0" w:space="0" w:color="auto"/>
            <w:left w:val="none" w:sz="0" w:space="0" w:color="auto"/>
            <w:bottom w:val="none" w:sz="0" w:space="0" w:color="auto"/>
            <w:right w:val="none" w:sz="0" w:space="0" w:color="auto"/>
          </w:divBdr>
        </w:div>
        <w:div w:id="259994009">
          <w:marLeft w:val="547"/>
          <w:marRight w:val="0"/>
          <w:marTop w:val="120"/>
          <w:marBottom w:val="0"/>
          <w:divBdr>
            <w:top w:val="none" w:sz="0" w:space="0" w:color="auto"/>
            <w:left w:val="none" w:sz="0" w:space="0" w:color="auto"/>
            <w:bottom w:val="none" w:sz="0" w:space="0" w:color="auto"/>
            <w:right w:val="none" w:sz="0" w:space="0" w:color="auto"/>
          </w:divBdr>
        </w:div>
      </w:divsChild>
    </w:div>
    <w:div w:id="1082604137">
      <w:bodyDiv w:val="1"/>
      <w:marLeft w:val="0"/>
      <w:marRight w:val="0"/>
      <w:marTop w:val="0"/>
      <w:marBottom w:val="0"/>
      <w:divBdr>
        <w:top w:val="none" w:sz="0" w:space="0" w:color="auto"/>
        <w:left w:val="none" w:sz="0" w:space="0" w:color="auto"/>
        <w:bottom w:val="none" w:sz="0" w:space="0" w:color="auto"/>
        <w:right w:val="none" w:sz="0" w:space="0" w:color="auto"/>
      </w:divBdr>
    </w:div>
    <w:div w:id="1082752199">
      <w:bodyDiv w:val="1"/>
      <w:marLeft w:val="0"/>
      <w:marRight w:val="0"/>
      <w:marTop w:val="0"/>
      <w:marBottom w:val="0"/>
      <w:divBdr>
        <w:top w:val="none" w:sz="0" w:space="0" w:color="auto"/>
        <w:left w:val="none" w:sz="0" w:space="0" w:color="auto"/>
        <w:bottom w:val="none" w:sz="0" w:space="0" w:color="auto"/>
        <w:right w:val="none" w:sz="0" w:space="0" w:color="auto"/>
      </w:divBdr>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3988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1417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070987">
      <w:bodyDiv w:val="1"/>
      <w:marLeft w:val="0"/>
      <w:marRight w:val="0"/>
      <w:marTop w:val="0"/>
      <w:marBottom w:val="0"/>
      <w:divBdr>
        <w:top w:val="none" w:sz="0" w:space="0" w:color="auto"/>
        <w:left w:val="none" w:sz="0" w:space="0" w:color="auto"/>
        <w:bottom w:val="none" w:sz="0" w:space="0" w:color="auto"/>
        <w:right w:val="none" w:sz="0" w:space="0" w:color="auto"/>
      </w:divBdr>
    </w:div>
    <w:div w:id="1086540828">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650338">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8187582">
      <w:bodyDiv w:val="1"/>
      <w:marLeft w:val="0"/>
      <w:marRight w:val="0"/>
      <w:marTop w:val="0"/>
      <w:marBottom w:val="0"/>
      <w:divBdr>
        <w:top w:val="none" w:sz="0" w:space="0" w:color="auto"/>
        <w:left w:val="none" w:sz="0" w:space="0" w:color="auto"/>
        <w:bottom w:val="none" w:sz="0" w:space="0" w:color="auto"/>
        <w:right w:val="none" w:sz="0" w:space="0" w:color="auto"/>
      </w:divBdr>
    </w:div>
    <w:div w:id="1088233609">
      <w:bodyDiv w:val="1"/>
      <w:marLeft w:val="0"/>
      <w:marRight w:val="0"/>
      <w:marTop w:val="0"/>
      <w:marBottom w:val="0"/>
      <w:divBdr>
        <w:top w:val="none" w:sz="0" w:space="0" w:color="auto"/>
        <w:left w:val="none" w:sz="0" w:space="0" w:color="auto"/>
        <w:bottom w:val="none" w:sz="0" w:space="0" w:color="auto"/>
        <w:right w:val="none" w:sz="0" w:space="0" w:color="auto"/>
      </w:divBdr>
    </w:div>
    <w:div w:id="1088383504">
      <w:bodyDiv w:val="1"/>
      <w:marLeft w:val="0"/>
      <w:marRight w:val="0"/>
      <w:marTop w:val="0"/>
      <w:marBottom w:val="0"/>
      <w:divBdr>
        <w:top w:val="none" w:sz="0" w:space="0" w:color="auto"/>
        <w:left w:val="none" w:sz="0" w:space="0" w:color="auto"/>
        <w:bottom w:val="none" w:sz="0" w:space="0" w:color="auto"/>
        <w:right w:val="none" w:sz="0" w:space="0" w:color="auto"/>
      </w:divBdr>
    </w:div>
    <w:div w:id="1088422712">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89739694">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0540095">
      <w:bodyDiv w:val="1"/>
      <w:marLeft w:val="0"/>
      <w:marRight w:val="0"/>
      <w:marTop w:val="0"/>
      <w:marBottom w:val="0"/>
      <w:divBdr>
        <w:top w:val="none" w:sz="0" w:space="0" w:color="auto"/>
        <w:left w:val="none" w:sz="0" w:space="0" w:color="auto"/>
        <w:bottom w:val="none" w:sz="0" w:space="0" w:color="auto"/>
        <w:right w:val="none" w:sz="0" w:space="0" w:color="auto"/>
      </w:divBdr>
    </w:div>
    <w:div w:id="1090853399">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126516">
      <w:bodyDiv w:val="1"/>
      <w:marLeft w:val="0"/>
      <w:marRight w:val="0"/>
      <w:marTop w:val="0"/>
      <w:marBottom w:val="0"/>
      <w:divBdr>
        <w:top w:val="none" w:sz="0" w:space="0" w:color="auto"/>
        <w:left w:val="none" w:sz="0" w:space="0" w:color="auto"/>
        <w:bottom w:val="none" w:sz="0" w:space="0" w:color="auto"/>
        <w:right w:val="none" w:sz="0" w:space="0" w:color="auto"/>
      </w:divBdr>
    </w:div>
    <w:div w:id="1091270364">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04431">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3821979">
      <w:bodyDiv w:val="1"/>
      <w:marLeft w:val="0"/>
      <w:marRight w:val="0"/>
      <w:marTop w:val="0"/>
      <w:marBottom w:val="0"/>
      <w:divBdr>
        <w:top w:val="none" w:sz="0" w:space="0" w:color="auto"/>
        <w:left w:val="none" w:sz="0" w:space="0" w:color="auto"/>
        <w:bottom w:val="none" w:sz="0" w:space="0" w:color="auto"/>
        <w:right w:val="none" w:sz="0" w:space="0" w:color="auto"/>
      </w:divBdr>
    </w:div>
    <w:div w:id="1093861549">
      <w:bodyDiv w:val="1"/>
      <w:marLeft w:val="0"/>
      <w:marRight w:val="0"/>
      <w:marTop w:val="0"/>
      <w:marBottom w:val="0"/>
      <w:divBdr>
        <w:top w:val="none" w:sz="0" w:space="0" w:color="auto"/>
        <w:left w:val="none" w:sz="0" w:space="0" w:color="auto"/>
        <w:bottom w:val="none" w:sz="0" w:space="0" w:color="auto"/>
        <w:right w:val="none" w:sz="0" w:space="0" w:color="auto"/>
      </w:divBdr>
    </w:div>
    <w:div w:id="1094663476">
      <w:bodyDiv w:val="1"/>
      <w:marLeft w:val="0"/>
      <w:marRight w:val="0"/>
      <w:marTop w:val="0"/>
      <w:marBottom w:val="0"/>
      <w:divBdr>
        <w:top w:val="none" w:sz="0" w:space="0" w:color="auto"/>
        <w:left w:val="none" w:sz="0" w:space="0" w:color="auto"/>
        <w:bottom w:val="none" w:sz="0" w:space="0" w:color="auto"/>
        <w:right w:val="none" w:sz="0" w:space="0" w:color="auto"/>
      </w:divBdr>
    </w:div>
    <w:div w:id="1095251853">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5982569">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8453533">
      <w:bodyDiv w:val="1"/>
      <w:marLeft w:val="0"/>
      <w:marRight w:val="0"/>
      <w:marTop w:val="0"/>
      <w:marBottom w:val="0"/>
      <w:divBdr>
        <w:top w:val="none" w:sz="0" w:space="0" w:color="auto"/>
        <w:left w:val="none" w:sz="0" w:space="0" w:color="auto"/>
        <w:bottom w:val="none" w:sz="0" w:space="0" w:color="auto"/>
        <w:right w:val="none" w:sz="0" w:space="0" w:color="auto"/>
      </w:divBdr>
    </w:div>
    <w:div w:id="1098478553">
      <w:bodyDiv w:val="1"/>
      <w:marLeft w:val="0"/>
      <w:marRight w:val="0"/>
      <w:marTop w:val="0"/>
      <w:marBottom w:val="0"/>
      <w:divBdr>
        <w:top w:val="none" w:sz="0" w:space="0" w:color="auto"/>
        <w:left w:val="none" w:sz="0" w:space="0" w:color="auto"/>
        <w:bottom w:val="none" w:sz="0" w:space="0" w:color="auto"/>
        <w:right w:val="none" w:sz="0" w:space="0" w:color="auto"/>
      </w:divBdr>
    </w:div>
    <w:div w:id="1098595374">
      <w:bodyDiv w:val="1"/>
      <w:marLeft w:val="0"/>
      <w:marRight w:val="0"/>
      <w:marTop w:val="0"/>
      <w:marBottom w:val="0"/>
      <w:divBdr>
        <w:top w:val="none" w:sz="0" w:space="0" w:color="auto"/>
        <w:left w:val="none" w:sz="0" w:space="0" w:color="auto"/>
        <w:bottom w:val="none" w:sz="0" w:space="0" w:color="auto"/>
        <w:right w:val="none" w:sz="0" w:space="0" w:color="auto"/>
      </w:divBdr>
    </w:div>
    <w:div w:id="1099638098">
      <w:bodyDiv w:val="1"/>
      <w:marLeft w:val="0"/>
      <w:marRight w:val="0"/>
      <w:marTop w:val="0"/>
      <w:marBottom w:val="0"/>
      <w:divBdr>
        <w:top w:val="none" w:sz="0" w:space="0" w:color="auto"/>
        <w:left w:val="none" w:sz="0" w:space="0" w:color="auto"/>
        <w:bottom w:val="none" w:sz="0" w:space="0" w:color="auto"/>
        <w:right w:val="none" w:sz="0" w:space="0" w:color="auto"/>
      </w:divBdr>
    </w:div>
    <w:div w:id="1099721493">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486824">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0956857">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1878269">
      <w:bodyDiv w:val="1"/>
      <w:marLeft w:val="0"/>
      <w:marRight w:val="0"/>
      <w:marTop w:val="0"/>
      <w:marBottom w:val="0"/>
      <w:divBdr>
        <w:top w:val="none" w:sz="0" w:space="0" w:color="auto"/>
        <w:left w:val="none" w:sz="0" w:space="0" w:color="auto"/>
        <w:bottom w:val="none" w:sz="0" w:space="0" w:color="auto"/>
        <w:right w:val="none" w:sz="0" w:space="0" w:color="auto"/>
      </w:divBdr>
    </w:div>
    <w:div w:id="1102265842">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452383">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604">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3576832">
      <w:bodyDiv w:val="1"/>
      <w:marLeft w:val="0"/>
      <w:marRight w:val="0"/>
      <w:marTop w:val="0"/>
      <w:marBottom w:val="0"/>
      <w:divBdr>
        <w:top w:val="none" w:sz="0" w:space="0" w:color="auto"/>
        <w:left w:val="none" w:sz="0" w:space="0" w:color="auto"/>
        <w:bottom w:val="none" w:sz="0" w:space="0" w:color="auto"/>
        <w:right w:val="none" w:sz="0" w:space="0" w:color="auto"/>
      </w:divBdr>
    </w:div>
    <w:div w:id="1104113676">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4348805">
      <w:bodyDiv w:val="1"/>
      <w:marLeft w:val="0"/>
      <w:marRight w:val="0"/>
      <w:marTop w:val="0"/>
      <w:marBottom w:val="0"/>
      <w:divBdr>
        <w:top w:val="none" w:sz="0" w:space="0" w:color="auto"/>
        <w:left w:val="none" w:sz="0" w:space="0" w:color="auto"/>
        <w:bottom w:val="none" w:sz="0" w:space="0" w:color="auto"/>
        <w:right w:val="none" w:sz="0" w:space="0" w:color="auto"/>
      </w:divBdr>
    </w:div>
    <w:div w:id="1104569275">
      <w:bodyDiv w:val="1"/>
      <w:marLeft w:val="0"/>
      <w:marRight w:val="0"/>
      <w:marTop w:val="0"/>
      <w:marBottom w:val="0"/>
      <w:divBdr>
        <w:top w:val="none" w:sz="0" w:space="0" w:color="auto"/>
        <w:left w:val="none" w:sz="0" w:space="0" w:color="auto"/>
        <w:bottom w:val="none" w:sz="0" w:space="0" w:color="auto"/>
        <w:right w:val="none" w:sz="0" w:space="0" w:color="auto"/>
      </w:divBdr>
    </w:div>
    <w:div w:id="1105227925">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29492">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5927801">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4567">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7231675">
      <w:bodyDiv w:val="1"/>
      <w:marLeft w:val="0"/>
      <w:marRight w:val="0"/>
      <w:marTop w:val="0"/>
      <w:marBottom w:val="0"/>
      <w:divBdr>
        <w:top w:val="none" w:sz="0" w:space="0" w:color="auto"/>
        <w:left w:val="none" w:sz="0" w:space="0" w:color="auto"/>
        <w:bottom w:val="none" w:sz="0" w:space="0" w:color="auto"/>
        <w:right w:val="none" w:sz="0" w:space="0" w:color="auto"/>
      </w:divBdr>
    </w:div>
    <w:div w:id="1108549457">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349919">
      <w:bodyDiv w:val="1"/>
      <w:marLeft w:val="0"/>
      <w:marRight w:val="0"/>
      <w:marTop w:val="0"/>
      <w:marBottom w:val="0"/>
      <w:divBdr>
        <w:top w:val="none" w:sz="0" w:space="0" w:color="auto"/>
        <w:left w:val="none" w:sz="0" w:space="0" w:color="auto"/>
        <w:bottom w:val="none" w:sz="0" w:space="0" w:color="auto"/>
        <w:right w:val="none" w:sz="0" w:space="0" w:color="auto"/>
      </w:divBdr>
    </w:div>
    <w:div w:id="1109616744">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247469">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0785652">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1244262">
      <w:bodyDiv w:val="1"/>
      <w:marLeft w:val="0"/>
      <w:marRight w:val="0"/>
      <w:marTop w:val="0"/>
      <w:marBottom w:val="0"/>
      <w:divBdr>
        <w:top w:val="none" w:sz="0" w:space="0" w:color="auto"/>
        <w:left w:val="none" w:sz="0" w:space="0" w:color="auto"/>
        <w:bottom w:val="none" w:sz="0" w:space="0" w:color="auto"/>
        <w:right w:val="none" w:sz="0" w:space="0" w:color="auto"/>
      </w:divBdr>
    </w:div>
    <w:div w:id="1111779600">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094694">
      <w:bodyDiv w:val="1"/>
      <w:marLeft w:val="0"/>
      <w:marRight w:val="0"/>
      <w:marTop w:val="0"/>
      <w:marBottom w:val="0"/>
      <w:divBdr>
        <w:top w:val="none" w:sz="0" w:space="0" w:color="auto"/>
        <w:left w:val="none" w:sz="0" w:space="0" w:color="auto"/>
        <w:bottom w:val="none" w:sz="0" w:space="0" w:color="auto"/>
        <w:right w:val="none" w:sz="0" w:space="0" w:color="auto"/>
      </w:divBdr>
    </w:div>
    <w:div w:id="1113135295">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742816">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4593302">
      <w:bodyDiv w:val="1"/>
      <w:marLeft w:val="0"/>
      <w:marRight w:val="0"/>
      <w:marTop w:val="0"/>
      <w:marBottom w:val="0"/>
      <w:divBdr>
        <w:top w:val="none" w:sz="0" w:space="0" w:color="auto"/>
        <w:left w:val="none" w:sz="0" w:space="0" w:color="auto"/>
        <w:bottom w:val="none" w:sz="0" w:space="0" w:color="auto"/>
        <w:right w:val="none" w:sz="0" w:space="0" w:color="auto"/>
      </w:divBdr>
    </w:div>
    <w:div w:id="111517619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600521">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183950">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19643501">
      <w:bodyDiv w:val="1"/>
      <w:marLeft w:val="0"/>
      <w:marRight w:val="0"/>
      <w:marTop w:val="0"/>
      <w:marBottom w:val="0"/>
      <w:divBdr>
        <w:top w:val="none" w:sz="0" w:space="0" w:color="auto"/>
        <w:left w:val="none" w:sz="0" w:space="0" w:color="auto"/>
        <w:bottom w:val="none" w:sz="0" w:space="0" w:color="auto"/>
        <w:right w:val="none" w:sz="0" w:space="0" w:color="auto"/>
      </w:divBdr>
    </w:div>
    <w:div w:id="1120298615">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532510">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8752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530189">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7739">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22207">
      <w:bodyDiv w:val="1"/>
      <w:marLeft w:val="0"/>
      <w:marRight w:val="0"/>
      <w:marTop w:val="0"/>
      <w:marBottom w:val="0"/>
      <w:divBdr>
        <w:top w:val="none" w:sz="0" w:space="0" w:color="auto"/>
        <w:left w:val="none" w:sz="0" w:space="0" w:color="auto"/>
        <w:bottom w:val="none" w:sz="0" w:space="0" w:color="auto"/>
        <w:right w:val="none" w:sz="0" w:space="0" w:color="auto"/>
      </w:divBdr>
    </w:div>
    <w:div w:id="1125151448">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5847750">
      <w:bodyDiv w:val="1"/>
      <w:marLeft w:val="0"/>
      <w:marRight w:val="0"/>
      <w:marTop w:val="0"/>
      <w:marBottom w:val="0"/>
      <w:divBdr>
        <w:top w:val="none" w:sz="0" w:space="0" w:color="auto"/>
        <w:left w:val="none" w:sz="0" w:space="0" w:color="auto"/>
        <w:bottom w:val="none" w:sz="0" w:space="0" w:color="auto"/>
        <w:right w:val="none" w:sz="0" w:space="0" w:color="auto"/>
      </w:divBdr>
    </w:div>
    <w:div w:id="1126509333">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7356624">
      <w:bodyDiv w:val="1"/>
      <w:marLeft w:val="0"/>
      <w:marRight w:val="0"/>
      <w:marTop w:val="0"/>
      <w:marBottom w:val="0"/>
      <w:divBdr>
        <w:top w:val="none" w:sz="0" w:space="0" w:color="auto"/>
        <w:left w:val="none" w:sz="0" w:space="0" w:color="auto"/>
        <w:bottom w:val="none" w:sz="0" w:space="0" w:color="auto"/>
        <w:right w:val="none" w:sz="0" w:space="0" w:color="auto"/>
      </w:divBdr>
    </w:div>
    <w:div w:id="1127553334">
      <w:bodyDiv w:val="1"/>
      <w:marLeft w:val="0"/>
      <w:marRight w:val="0"/>
      <w:marTop w:val="0"/>
      <w:marBottom w:val="0"/>
      <w:divBdr>
        <w:top w:val="none" w:sz="0" w:space="0" w:color="auto"/>
        <w:left w:val="none" w:sz="0" w:space="0" w:color="auto"/>
        <w:bottom w:val="none" w:sz="0" w:space="0" w:color="auto"/>
        <w:right w:val="none" w:sz="0" w:space="0" w:color="auto"/>
      </w:divBdr>
    </w:div>
    <w:div w:id="1128163687">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8939963">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29860756">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0055638">
      <w:bodyDiv w:val="1"/>
      <w:marLeft w:val="0"/>
      <w:marRight w:val="0"/>
      <w:marTop w:val="0"/>
      <w:marBottom w:val="0"/>
      <w:divBdr>
        <w:top w:val="none" w:sz="0" w:space="0" w:color="auto"/>
        <w:left w:val="none" w:sz="0" w:space="0" w:color="auto"/>
        <w:bottom w:val="none" w:sz="0" w:space="0" w:color="auto"/>
        <w:right w:val="none" w:sz="0" w:space="0" w:color="auto"/>
      </w:divBdr>
    </w:div>
    <w:div w:id="1130323482">
      <w:bodyDiv w:val="1"/>
      <w:marLeft w:val="0"/>
      <w:marRight w:val="0"/>
      <w:marTop w:val="0"/>
      <w:marBottom w:val="0"/>
      <w:divBdr>
        <w:top w:val="none" w:sz="0" w:space="0" w:color="auto"/>
        <w:left w:val="none" w:sz="0" w:space="0" w:color="auto"/>
        <w:bottom w:val="none" w:sz="0" w:space="0" w:color="auto"/>
        <w:right w:val="none" w:sz="0" w:space="0" w:color="auto"/>
      </w:divBdr>
    </w:div>
    <w:div w:id="1131089995">
      <w:bodyDiv w:val="1"/>
      <w:marLeft w:val="0"/>
      <w:marRight w:val="0"/>
      <w:marTop w:val="0"/>
      <w:marBottom w:val="0"/>
      <w:divBdr>
        <w:top w:val="none" w:sz="0" w:space="0" w:color="auto"/>
        <w:left w:val="none" w:sz="0" w:space="0" w:color="auto"/>
        <w:bottom w:val="none" w:sz="0" w:space="0" w:color="auto"/>
        <w:right w:val="none" w:sz="0" w:space="0" w:color="auto"/>
      </w:divBdr>
    </w:div>
    <w:div w:id="1131364525">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4517539">
      <w:bodyDiv w:val="1"/>
      <w:marLeft w:val="0"/>
      <w:marRight w:val="0"/>
      <w:marTop w:val="0"/>
      <w:marBottom w:val="0"/>
      <w:divBdr>
        <w:top w:val="none" w:sz="0" w:space="0" w:color="auto"/>
        <w:left w:val="none" w:sz="0" w:space="0" w:color="auto"/>
        <w:bottom w:val="none" w:sz="0" w:space="0" w:color="auto"/>
        <w:right w:val="none" w:sz="0" w:space="0" w:color="auto"/>
      </w:divBdr>
    </w:div>
    <w:div w:id="1134715342">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6532457">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771887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303396">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39611616">
      <w:bodyDiv w:val="1"/>
      <w:marLeft w:val="0"/>
      <w:marRight w:val="0"/>
      <w:marTop w:val="0"/>
      <w:marBottom w:val="0"/>
      <w:divBdr>
        <w:top w:val="none" w:sz="0" w:space="0" w:color="auto"/>
        <w:left w:val="none" w:sz="0" w:space="0" w:color="auto"/>
        <w:bottom w:val="none" w:sz="0" w:space="0" w:color="auto"/>
        <w:right w:val="none" w:sz="0" w:space="0" w:color="auto"/>
      </w:divBdr>
    </w:div>
    <w:div w:id="1139807985">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2430418">
      <w:bodyDiv w:val="1"/>
      <w:marLeft w:val="0"/>
      <w:marRight w:val="0"/>
      <w:marTop w:val="0"/>
      <w:marBottom w:val="0"/>
      <w:divBdr>
        <w:top w:val="none" w:sz="0" w:space="0" w:color="auto"/>
        <w:left w:val="none" w:sz="0" w:space="0" w:color="auto"/>
        <w:bottom w:val="none" w:sz="0" w:space="0" w:color="auto"/>
        <w:right w:val="none" w:sz="0" w:space="0" w:color="auto"/>
      </w:divBdr>
    </w:div>
    <w:div w:id="1142577110">
      <w:bodyDiv w:val="1"/>
      <w:marLeft w:val="0"/>
      <w:marRight w:val="0"/>
      <w:marTop w:val="0"/>
      <w:marBottom w:val="0"/>
      <w:divBdr>
        <w:top w:val="none" w:sz="0" w:space="0" w:color="auto"/>
        <w:left w:val="none" w:sz="0" w:space="0" w:color="auto"/>
        <w:bottom w:val="none" w:sz="0" w:space="0" w:color="auto"/>
        <w:right w:val="none" w:sz="0" w:space="0" w:color="auto"/>
      </w:divBdr>
    </w:div>
    <w:div w:id="1142890482">
      <w:bodyDiv w:val="1"/>
      <w:marLeft w:val="0"/>
      <w:marRight w:val="0"/>
      <w:marTop w:val="0"/>
      <w:marBottom w:val="0"/>
      <w:divBdr>
        <w:top w:val="none" w:sz="0" w:space="0" w:color="auto"/>
        <w:left w:val="none" w:sz="0" w:space="0" w:color="auto"/>
        <w:bottom w:val="none" w:sz="0" w:space="0" w:color="auto"/>
        <w:right w:val="none" w:sz="0" w:space="0" w:color="auto"/>
      </w:divBdr>
    </w:div>
    <w:div w:id="1143159902">
      <w:bodyDiv w:val="1"/>
      <w:marLeft w:val="0"/>
      <w:marRight w:val="0"/>
      <w:marTop w:val="0"/>
      <w:marBottom w:val="0"/>
      <w:divBdr>
        <w:top w:val="none" w:sz="0" w:space="0" w:color="auto"/>
        <w:left w:val="none" w:sz="0" w:space="0" w:color="auto"/>
        <w:bottom w:val="none" w:sz="0" w:space="0" w:color="auto"/>
        <w:right w:val="none" w:sz="0" w:space="0" w:color="auto"/>
      </w:divBdr>
    </w:div>
    <w:div w:id="1144391314">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319627">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584736">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119504">
      <w:bodyDiv w:val="1"/>
      <w:marLeft w:val="0"/>
      <w:marRight w:val="0"/>
      <w:marTop w:val="0"/>
      <w:marBottom w:val="0"/>
      <w:divBdr>
        <w:top w:val="none" w:sz="0" w:space="0" w:color="auto"/>
        <w:left w:val="none" w:sz="0" w:space="0" w:color="auto"/>
        <w:bottom w:val="none" w:sz="0" w:space="0" w:color="auto"/>
        <w:right w:val="none" w:sz="0" w:space="0" w:color="auto"/>
      </w:divBdr>
    </w:div>
    <w:div w:id="1146319374">
      <w:bodyDiv w:val="1"/>
      <w:marLeft w:val="0"/>
      <w:marRight w:val="0"/>
      <w:marTop w:val="0"/>
      <w:marBottom w:val="0"/>
      <w:divBdr>
        <w:top w:val="none" w:sz="0" w:space="0" w:color="auto"/>
        <w:left w:val="none" w:sz="0" w:space="0" w:color="auto"/>
        <w:bottom w:val="none" w:sz="0" w:space="0" w:color="auto"/>
        <w:right w:val="none" w:sz="0" w:space="0" w:color="auto"/>
      </w:divBdr>
    </w:div>
    <w:div w:id="1146776688">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129909">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100847">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368540">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604864">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410811246">
          <w:marLeft w:val="1166"/>
          <w:marRight w:val="0"/>
          <w:marTop w:val="100"/>
          <w:marBottom w:val="0"/>
          <w:divBdr>
            <w:top w:val="none" w:sz="0" w:space="0" w:color="auto"/>
            <w:left w:val="none" w:sz="0" w:space="0" w:color="auto"/>
            <w:bottom w:val="none" w:sz="0" w:space="0" w:color="auto"/>
            <w:right w:val="none" w:sz="0" w:space="0" w:color="auto"/>
          </w:divBdr>
        </w:div>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106340">
      <w:bodyDiv w:val="1"/>
      <w:marLeft w:val="0"/>
      <w:marRight w:val="0"/>
      <w:marTop w:val="0"/>
      <w:marBottom w:val="0"/>
      <w:divBdr>
        <w:top w:val="none" w:sz="0" w:space="0" w:color="auto"/>
        <w:left w:val="none" w:sz="0" w:space="0" w:color="auto"/>
        <w:bottom w:val="none" w:sz="0" w:space="0" w:color="auto"/>
        <w:right w:val="none" w:sz="0" w:space="0" w:color="auto"/>
      </w:divBdr>
    </w:div>
    <w:div w:id="1154183813">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491716">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5758636">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040000">
      <w:bodyDiv w:val="1"/>
      <w:marLeft w:val="120"/>
      <w:marRight w:val="120"/>
      <w:marTop w:val="0"/>
      <w:marBottom w:val="0"/>
      <w:divBdr>
        <w:top w:val="none" w:sz="0" w:space="0" w:color="auto"/>
        <w:left w:val="none" w:sz="0" w:space="0" w:color="auto"/>
        <w:bottom w:val="none" w:sz="0" w:space="0" w:color="auto"/>
        <w:right w:val="none" w:sz="0" w:space="0" w:color="auto"/>
      </w:divBdr>
      <w:divsChild>
        <w:div w:id="1125345181">
          <w:marLeft w:val="0"/>
          <w:marRight w:val="0"/>
          <w:marTop w:val="60"/>
          <w:marBottom w:val="120"/>
          <w:divBdr>
            <w:top w:val="none" w:sz="0" w:space="0" w:color="auto"/>
            <w:left w:val="none" w:sz="0" w:space="0" w:color="auto"/>
            <w:bottom w:val="none" w:sz="0" w:space="0" w:color="auto"/>
            <w:right w:val="none" w:sz="0" w:space="0" w:color="auto"/>
          </w:divBdr>
        </w:div>
      </w:divsChild>
    </w:div>
    <w:div w:id="1158184118">
      <w:bodyDiv w:val="1"/>
      <w:marLeft w:val="0"/>
      <w:marRight w:val="0"/>
      <w:marTop w:val="0"/>
      <w:marBottom w:val="0"/>
      <w:divBdr>
        <w:top w:val="none" w:sz="0" w:space="0" w:color="auto"/>
        <w:left w:val="none" w:sz="0" w:space="0" w:color="auto"/>
        <w:bottom w:val="none" w:sz="0" w:space="0" w:color="auto"/>
        <w:right w:val="none" w:sz="0" w:space="0" w:color="auto"/>
      </w:divBdr>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493331">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5700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 w:id="1322347972">
          <w:marLeft w:val="547"/>
          <w:marRight w:val="0"/>
          <w:marTop w:val="12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0928920">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085960">
      <w:bodyDiv w:val="1"/>
      <w:marLeft w:val="0"/>
      <w:marRight w:val="0"/>
      <w:marTop w:val="0"/>
      <w:marBottom w:val="0"/>
      <w:divBdr>
        <w:top w:val="none" w:sz="0" w:space="0" w:color="auto"/>
        <w:left w:val="none" w:sz="0" w:space="0" w:color="auto"/>
        <w:bottom w:val="none" w:sz="0" w:space="0" w:color="auto"/>
        <w:right w:val="none" w:sz="0" w:space="0" w:color="auto"/>
      </w:divBdr>
    </w:div>
    <w:div w:id="1163543418">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124239">
      <w:bodyDiv w:val="1"/>
      <w:marLeft w:val="0"/>
      <w:marRight w:val="0"/>
      <w:marTop w:val="0"/>
      <w:marBottom w:val="0"/>
      <w:divBdr>
        <w:top w:val="none" w:sz="0" w:space="0" w:color="auto"/>
        <w:left w:val="none" w:sz="0" w:space="0" w:color="auto"/>
        <w:bottom w:val="none" w:sz="0" w:space="0" w:color="auto"/>
        <w:right w:val="none" w:sz="0" w:space="0" w:color="auto"/>
      </w:divBdr>
    </w:div>
    <w:div w:id="1165363271">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477491">
      <w:bodyDiv w:val="1"/>
      <w:marLeft w:val="0"/>
      <w:marRight w:val="0"/>
      <w:marTop w:val="0"/>
      <w:marBottom w:val="0"/>
      <w:divBdr>
        <w:top w:val="none" w:sz="0" w:space="0" w:color="auto"/>
        <w:left w:val="none" w:sz="0" w:space="0" w:color="auto"/>
        <w:bottom w:val="none" w:sz="0" w:space="0" w:color="auto"/>
        <w:right w:val="none" w:sz="0" w:space="0" w:color="auto"/>
      </w:divBdr>
    </w:div>
    <w:div w:id="1166556911">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405831">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7940531">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444443">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8712040">
      <w:bodyDiv w:val="1"/>
      <w:marLeft w:val="120"/>
      <w:marRight w:val="120"/>
      <w:marTop w:val="0"/>
      <w:marBottom w:val="0"/>
      <w:divBdr>
        <w:top w:val="none" w:sz="0" w:space="0" w:color="auto"/>
        <w:left w:val="none" w:sz="0" w:space="0" w:color="auto"/>
        <w:bottom w:val="none" w:sz="0" w:space="0" w:color="auto"/>
        <w:right w:val="none" w:sz="0" w:space="0" w:color="auto"/>
      </w:divBdr>
      <w:divsChild>
        <w:div w:id="753939793">
          <w:marLeft w:val="0"/>
          <w:marRight w:val="0"/>
          <w:marTop w:val="60"/>
          <w:marBottom w:val="120"/>
          <w:divBdr>
            <w:top w:val="none" w:sz="0" w:space="0" w:color="auto"/>
            <w:left w:val="none" w:sz="0" w:space="0" w:color="auto"/>
            <w:bottom w:val="none" w:sz="0" w:space="0" w:color="auto"/>
            <w:right w:val="none" w:sz="0" w:space="0" w:color="auto"/>
          </w:divBdr>
        </w:div>
      </w:divsChild>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178243">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026713">
      <w:bodyDiv w:val="1"/>
      <w:marLeft w:val="0"/>
      <w:marRight w:val="0"/>
      <w:marTop w:val="0"/>
      <w:marBottom w:val="0"/>
      <w:divBdr>
        <w:top w:val="none" w:sz="0" w:space="0" w:color="auto"/>
        <w:left w:val="none" w:sz="0" w:space="0" w:color="auto"/>
        <w:bottom w:val="none" w:sz="0" w:space="0" w:color="auto"/>
        <w:right w:val="none" w:sz="0" w:space="0" w:color="auto"/>
      </w:divBdr>
    </w:div>
    <w:div w:id="1174033120">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539072">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221123">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5807158">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5426">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8543097">
      <w:bodyDiv w:val="1"/>
      <w:marLeft w:val="0"/>
      <w:marRight w:val="0"/>
      <w:marTop w:val="0"/>
      <w:marBottom w:val="0"/>
      <w:divBdr>
        <w:top w:val="none" w:sz="0" w:space="0" w:color="auto"/>
        <w:left w:val="none" w:sz="0" w:space="0" w:color="auto"/>
        <w:bottom w:val="none" w:sz="0" w:space="0" w:color="auto"/>
        <w:right w:val="none" w:sz="0" w:space="0" w:color="auto"/>
      </w:divBdr>
    </w:div>
    <w:div w:id="1178546065">
      <w:bodyDiv w:val="1"/>
      <w:marLeft w:val="0"/>
      <w:marRight w:val="0"/>
      <w:marTop w:val="0"/>
      <w:marBottom w:val="0"/>
      <w:divBdr>
        <w:top w:val="none" w:sz="0" w:space="0" w:color="auto"/>
        <w:left w:val="none" w:sz="0" w:space="0" w:color="auto"/>
        <w:bottom w:val="none" w:sz="0" w:space="0" w:color="auto"/>
        <w:right w:val="none" w:sz="0" w:space="0" w:color="auto"/>
      </w:divBdr>
    </w:div>
    <w:div w:id="1178616823">
      <w:bodyDiv w:val="1"/>
      <w:marLeft w:val="0"/>
      <w:marRight w:val="0"/>
      <w:marTop w:val="0"/>
      <w:marBottom w:val="0"/>
      <w:divBdr>
        <w:top w:val="none" w:sz="0" w:space="0" w:color="auto"/>
        <w:left w:val="none" w:sz="0" w:space="0" w:color="auto"/>
        <w:bottom w:val="none" w:sz="0" w:space="0" w:color="auto"/>
        <w:right w:val="none" w:sz="0" w:space="0" w:color="auto"/>
      </w:divBdr>
    </w:div>
    <w:div w:id="1178621910">
      <w:bodyDiv w:val="1"/>
      <w:marLeft w:val="0"/>
      <w:marRight w:val="0"/>
      <w:marTop w:val="0"/>
      <w:marBottom w:val="0"/>
      <w:divBdr>
        <w:top w:val="none" w:sz="0" w:space="0" w:color="auto"/>
        <w:left w:val="none" w:sz="0" w:space="0" w:color="auto"/>
        <w:bottom w:val="none" w:sz="0" w:space="0" w:color="auto"/>
        <w:right w:val="none" w:sz="0" w:space="0" w:color="auto"/>
      </w:divBdr>
    </w:div>
    <w:div w:id="1178690529">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391003">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123359">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1507409">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364941">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521665">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670976">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256389">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89680958">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072091">
      <w:bodyDiv w:val="1"/>
      <w:marLeft w:val="0"/>
      <w:marRight w:val="0"/>
      <w:marTop w:val="0"/>
      <w:marBottom w:val="0"/>
      <w:divBdr>
        <w:top w:val="none" w:sz="0" w:space="0" w:color="auto"/>
        <w:left w:val="none" w:sz="0" w:space="0" w:color="auto"/>
        <w:bottom w:val="none" w:sz="0" w:space="0" w:color="auto"/>
        <w:right w:val="none" w:sz="0" w:space="0" w:color="auto"/>
      </w:divBdr>
    </w:div>
    <w:div w:id="1194076823">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114895">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5971141">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6969452">
      <w:bodyDiv w:val="1"/>
      <w:marLeft w:val="0"/>
      <w:marRight w:val="0"/>
      <w:marTop w:val="0"/>
      <w:marBottom w:val="0"/>
      <w:divBdr>
        <w:top w:val="none" w:sz="0" w:space="0" w:color="auto"/>
        <w:left w:val="none" w:sz="0" w:space="0" w:color="auto"/>
        <w:bottom w:val="none" w:sz="0" w:space="0" w:color="auto"/>
        <w:right w:val="none" w:sz="0" w:space="0" w:color="auto"/>
      </w:divBdr>
    </w:div>
    <w:div w:id="1197037252">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873408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199930837">
      <w:bodyDiv w:val="1"/>
      <w:marLeft w:val="0"/>
      <w:marRight w:val="0"/>
      <w:marTop w:val="0"/>
      <w:marBottom w:val="0"/>
      <w:divBdr>
        <w:top w:val="none" w:sz="0" w:space="0" w:color="auto"/>
        <w:left w:val="none" w:sz="0" w:space="0" w:color="auto"/>
        <w:bottom w:val="none" w:sz="0" w:space="0" w:color="auto"/>
        <w:right w:val="none" w:sz="0" w:space="0" w:color="auto"/>
      </w:divBdr>
    </w:div>
    <w:div w:id="120016220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430633">
      <w:bodyDiv w:val="1"/>
      <w:marLeft w:val="0"/>
      <w:marRight w:val="0"/>
      <w:marTop w:val="0"/>
      <w:marBottom w:val="0"/>
      <w:divBdr>
        <w:top w:val="none" w:sz="0" w:space="0" w:color="auto"/>
        <w:left w:val="none" w:sz="0" w:space="0" w:color="auto"/>
        <w:bottom w:val="none" w:sz="0" w:space="0" w:color="auto"/>
        <w:right w:val="none" w:sz="0" w:space="0" w:color="auto"/>
      </w:divBdr>
    </w:div>
    <w:div w:id="1200436742">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783659">
      <w:bodyDiv w:val="1"/>
      <w:marLeft w:val="0"/>
      <w:marRight w:val="0"/>
      <w:marTop w:val="0"/>
      <w:marBottom w:val="0"/>
      <w:divBdr>
        <w:top w:val="none" w:sz="0" w:space="0" w:color="auto"/>
        <w:left w:val="none" w:sz="0" w:space="0" w:color="auto"/>
        <w:bottom w:val="none" w:sz="0" w:space="0" w:color="auto"/>
        <w:right w:val="none" w:sz="0" w:space="0" w:color="auto"/>
      </w:divBdr>
    </w:div>
    <w:div w:id="1202866699">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400898">
      <w:bodyDiv w:val="1"/>
      <w:marLeft w:val="0"/>
      <w:marRight w:val="0"/>
      <w:marTop w:val="0"/>
      <w:marBottom w:val="0"/>
      <w:divBdr>
        <w:top w:val="none" w:sz="0" w:space="0" w:color="auto"/>
        <w:left w:val="none" w:sz="0" w:space="0" w:color="auto"/>
        <w:bottom w:val="none" w:sz="0" w:space="0" w:color="auto"/>
        <w:right w:val="none" w:sz="0" w:space="0" w:color="auto"/>
      </w:divBdr>
    </w:div>
    <w:div w:id="1203444195">
      <w:bodyDiv w:val="1"/>
      <w:marLeft w:val="0"/>
      <w:marRight w:val="0"/>
      <w:marTop w:val="0"/>
      <w:marBottom w:val="0"/>
      <w:divBdr>
        <w:top w:val="none" w:sz="0" w:space="0" w:color="auto"/>
        <w:left w:val="none" w:sz="0" w:space="0" w:color="auto"/>
        <w:bottom w:val="none" w:sz="0" w:space="0" w:color="auto"/>
        <w:right w:val="none" w:sz="0" w:space="0" w:color="auto"/>
      </w:divBdr>
    </w:div>
    <w:div w:id="1203590494">
      <w:bodyDiv w:val="1"/>
      <w:marLeft w:val="0"/>
      <w:marRight w:val="0"/>
      <w:marTop w:val="0"/>
      <w:marBottom w:val="0"/>
      <w:divBdr>
        <w:top w:val="none" w:sz="0" w:space="0" w:color="auto"/>
        <w:left w:val="none" w:sz="0" w:space="0" w:color="auto"/>
        <w:bottom w:val="none" w:sz="0" w:space="0" w:color="auto"/>
        <w:right w:val="none" w:sz="0" w:space="0" w:color="auto"/>
      </w:divBdr>
    </w:div>
    <w:div w:id="1203861863">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52475">
      <w:bodyDiv w:val="1"/>
      <w:marLeft w:val="0"/>
      <w:marRight w:val="0"/>
      <w:marTop w:val="0"/>
      <w:marBottom w:val="0"/>
      <w:divBdr>
        <w:top w:val="none" w:sz="0" w:space="0" w:color="auto"/>
        <w:left w:val="none" w:sz="0" w:space="0" w:color="auto"/>
        <w:bottom w:val="none" w:sz="0" w:space="0" w:color="auto"/>
        <w:right w:val="none" w:sz="0" w:space="0" w:color="auto"/>
      </w:divBdr>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293922">
      <w:bodyDiv w:val="1"/>
      <w:marLeft w:val="0"/>
      <w:marRight w:val="0"/>
      <w:marTop w:val="0"/>
      <w:marBottom w:val="0"/>
      <w:divBdr>
        <w:top w:val="none" w:sz="0" w:space="0" w:color="auto"/>
        <w:left w:val="none" w:sz="0" w:space="0" w:color="auto"/>
        <w:bottom w:val="none" w:sz="0" w:space="0" w:color="auto"/>
        <w:right w:val="none" w:sz="0" w:space="0" w:color="auto"/>
      </w:divBdr>
    </w:div>
    <w:div w:id="1204562595">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093311">
      <w:bodyDiv w:val="1"/>
      <w:marLeft w:val="0"/>
      <w:marRight w:val="0"/>
      <w:marTop w:val="0"/>
      <w:marBottom w:val="0"/>
      <w:divBdr>
        <w:top w:val="none" w:sz="0" w:space="0" w:color="auto"/>
        <w:left w:val="none" w:sz="0" w:space="0" w:color="auto"/>
        <w:bottom w:val="none" w:sz="0" w:space="0" w:color="auto"/>
        <w:right w:val="none" w:sz="0" w:space="0" w:color="auto"/>
      </w:divBdr>
    </w:div>
    <w:div w:id="1205098747">
      <w:bodyDiv w:val="1"/>
      <w:marLeft w:val="0"/>
      <w:marRight w:val="0"/>
      <w:marTop w:val="0"/>
      <w:marBottom w:val="0"/>
      <w:divBdr>
        <w:top w:val="none" w:sz="0" w:space="0" w:color="auto"/>
        <w:left w:val="none" w:sz="0" w:space="0" w:color="auto"/>
        <w:bottom w:val="none" w:sz="0" w:space="0" w:color="auto"/>
        <w:right w:val="none" w:sz="0" w:space="0" w:color="auto"/>
      </w:divBdr>
    </w:div>
    <w:div w:id="1205367968">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065419">
      <w:bodyDiv w:val="1"/>
      <w:marLeft w:val="0"/>
      <w:marRight w:val="0"/>
      <w:marTop w:val="0"/>
      <w:marBottom w:val="0"/>
      <w:divBdr>
        <w:top w:val="none" w:sz="0" w:space="0" w:color="auto"/>
        <w:left w:val="none" w:sz="0" w:space="0" w:color="auto"/>
        <w:bottom w:val="none" w:sz="0" w:space="0" w:color="auto"/>
        <w:right w:val="none" w:sz="0" w:space="0" w:color="auto"/>
      </w:divBdr>
    </w:div>
    <w:div w:id="1206256160">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6912208">
      <w:bodyDiv w:val="1"/>
      <w:marLeft w:val="0"/>
      <w:marRight w:val="0"/>
      <w:marTop w:val="0"/>
      <w:marBottom w:val="0"/>
      <w:divBdr>
        <w:top w:val="none" w:sz="0" w:space="0" w:color="auto"/>
        <w:left w:val="none" w:sz="0" w:space="0" w:color="auto"/>
        <w:bottom w:val="none" w:sz="0" w:space="0" w:color="auto"/>
        <w:right w:val="none" w:sz="0" w:space="0" w:color="auto"/>
      </w:divBdr>
    </w:div>
    <w:div w:id="1206984113">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7988535">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0535480">
      <w:bodyDiv w:val="1"/>
      <w:marLeft w:val="0"/>
      <w:marRight w:val="0"/>
      <w:marTop w:val="0"/>
      <w:marBottom w:val="0"/>
      <w:divBdr>
        <w:top w:val="none" w:sz="0" w:space="0" w:color="auto"/>
        <w:left w:val="none" w:sz="0" w:space="0" w:color="auto"/>
        <w:bottom w:val="none" w:sz="0" w:space="0" w:color="auto"/>
        <w:right w:val="none" w:sz="0" w:space="0" w:color="auto"/>
      </w:divBdr>
    </w:div>
    <w:div w:id="1211575386">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2418855">
      <w:bodyDiv w:val="1"/>
      <w:marLeft w:val="0"/>
      <w:marRight w:val="0"/>
      <w:marTop w:val="0"/>
      <w:marBottom w:val="0"/>
      <w:divBdr>
        <w:top w:val="none" w:sz="0" w:space="0" w:color="auto"/>
        <w:left w:val="none" w:sz="0" w:space="0" w:color="auto"/>
        <w:bottom w:val="none" w:sz="0" w:space="0" w:color="auto"/>
        <w:right w:val="none" w:sz="0" w:space="0" w:color="auto"/>
      </w:divBdr>
    </w:div>
    <w:div w:id="1212426553">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194760">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4923040">
      <w:bodyDiv w:val="1"/>
      <w:marLeft w:val="0"/>
      <w:marRight w:val="0"/>
      <w:marTop w:val="0"/>
      <w:marBottom w:val="0"/>
      <w:divBdr>
        <w:top w:val="none" w:sz="0" w:space="0" w:color="auto"/>
        <w:left w:val="none" w:sz="0" w:space="0" w:color="auto"/>
        <w:bottom w:val="none" w:sz="0" w:space="0" w:color="auto"/>
        <w:right w:val="none" w:sz="0" w:space="0" w:color="auto"/>
      </w:divBdr>
    </w:div>
    <w:div w:id="1214926845">
      <w:bodyDiv w:val="1"/>
      <w:marLeft w:val="0"/>
      <w:marRight w:val="0"/>
      <w:marTop w:val="0"/>
      <w:marBottom w:val="0"/>
      <w:divBdr>
        <w:top w:val="none" w:sz="0" w:space="0" w:color="auto"/>
        <w:left w:val="none" w:sz="0" w:space="0" w:color="auto"/>
        <w:bottom w:val="none" w:sz="0" w:space="0" w:color="auto"/>
        <w:right w:val="none" w:sz="0" w:space="0" w:color="auto"/>
      </w:divBdr>
    </w:div>
    <w:div w:id="1214997232">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7084932">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425193">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7813105">
      <w:bodyDiv w:val="1"/>
      <w:marLeft w:val="0"/>
      <w:marRight w:val="0"/>
      <w:marTop w:val="0"/>
      <w:marBottom w:val="0"/>
      <w:divBdr>
        <w:top w:val="none" w:sz="0" w:space="0" w:color="auto"/>
        <w:left w:val="none" w:sz="0" w:space="0" w:color="auto"/>
        <w:bottom w:val="none" w:sz="0" w:space="0" w:color="auto"/>
        <w:right w:val="none" w:sz="0" w:space="0" w:color="auto"/>
      </w:divBdr>
    </w:div>
    <w:div w:id="1218012990">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18972266">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358632">
      <w:bodyDiv w:val="1"/>
      <w:marLeft w:val="0"/>
      <w:marRight w:val="0"/>
      <w:marTop w:val="0"/>
      <w:marBottom w:val="0"/>
      <w:divBdr>
        <w:top w:val="none" w:sz="0" w:space="0" w:color="auto"/>
        <w:left w:val="none" w:sz="0" w:space="0" w:color="auto"/>
        <w:bottom w:val="none" w:sz="0" w:space="0" w:color="auto"/>
        <w:right w:val="none" w:sz="0" w:space="0" w:color="auto"/>
      </w:divBdr>
    </w:div>
    <w:div w:id="1220478930">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482781">
      <w:bodyDiv w:val="1"/>
      <w:marLeft w:val="0"/>
      <w:marRight w:val="0"/>
      <w:marTop w:val="0"/>
      <w:marBottom w:val="0"/>
      <w:divBdr>
        <w:top w:val="none" w:sz="0" w:space="0" w:color="auto"/>
        <w:left w:val="none" w:sz="0" w:space="0" w:color="auto"/>
        <w:bottom w:val="none" w:sz="0" w:space="0" w:color="auto"/>
        <w:right w:val="none" w:sz="0" w:space="0" w:color="auto"/>
      </w:divBdr>
    </w:div>
    <w:div w:id="1221484029">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3982252">
      <w:bodyDiv w:val="1"/>
      <w:marLeft w:val="0"/>
      <w:marRight w:val="0"/>
      <w:marTop w:val="0"/>
      <w:marBottom w:val="0"/>
      <w:divBdr>
        <w:top w:val="none" w:sz="0" w:space="0" w:color="auto"/>
        <w:left w:val="none" w:sz="0" w:space="0" w:color="auto"/>
        <w:bottom w:val="none" w:sz="0" w:space="0" w:color="auto"/>
        <w:right w:val="none" w:sz="0" w:space="0" w:color="auto"/>
      </w:divBdr>
    </w:div>
    <w:div w:id="1224217503">
      <w:bodyDiv w:val="1"/>
      <w:marLeft w:val="0"/>
      <w:marRight w:val="0"/>
      <w:marTop w:val="0"/>
      <w:marBottom w:val="0"/>
      <w:divBdr>
        <w:top w:val="none" w:sz="0" w:space="0" w:color="auto"/>
        <w:left w:val="none" w:sz="0" w:space="0" w:color="auto"/>
        <w:bottom w:val="none" w:sz="0" w:space="0" w:color="auto"/>
        <w:right w:val="none" w:sz="0" w:space="0" w:color="auto"/>
      </w:divBdr>
    </w:div>
    <w:div w:id="1224289184">
      <w:bodyDiv w:val="1"/>
      <w:marLeft w:val="0"/>
      <w:marRight w:val="0"/>
      <w:marTop w:val="0"/>
      <w:marBottom w:val="0"/>
      <w:divBdr>
        <w:top w:val="none" w:sz="0" w:space="0" w:color="auto"/>
        <w:left w:val="none" w:sz="0" w:space="0" w:color="auto"/>
        <w:bottom w:val="none" w:sz="0" w:space="0" w:color="auto"/>
        <w:right w:val="none" w:sz="0" w:space="0" w:color="auto"/>
      </w:divBdr>
    </w:div>
    <w:div w:id="1224560511">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489894">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3837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0268591">
      <w:bodyDiv w:val="1"/>
      <w:marLeft w:val="0"/>
      <w:marRight w:val="0"/>
      <w:marTop w:val="0"/>
      <w:marBottom w:val="0"/>
      <w:divBdr>
        <w:top w:val="none" w:sz="0" w:space="0" w:color="auto"/>
        <w:left w:val="none" w:sz="0" w:space="0" w:color="auto"/>
        <w:bottom w:val="none" w:sz="0" w:space="0" w:color="auto"/>
        <w:right w:val="none" w:sz="0" w:space="0" w:color="auto"/>
      </w:divBdr>
    </w:div>
    <w:div w:id="1230648100">
      <w:bodyDiv w:val="1"/>
      <w:marLeft w:val="0"/>
      <w:marRight w:val="0"/>
      <w:marTop w:val="0"/>
      <w:marBottom w:val="0"/>
      <w:divBdr>
        <w:top w:val="none" w:sz="0" w:space="0" w:color="auto"/>
        <w:left w:val="none" w:sz="0" w:space="0" w:color="auto"/>
        <w:bottom w:val="none" w:sz="0" w:space="0" w:color="auto"/>
        <w:right w:val="none" w:sz="0" w:space="0" w:color="auto"/>
      </w:divBdr>
    </w:div>
    <w:div w:id="1232037676">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235453">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2890286">
      <w:bodyDiv w:val="1"/>
      <w:marLeft w:val="0"/>
      <w:marRight w:val="0"/>
      <w:marTop w:val="0"/>
      <w:marBottom w:val="0"/>
      <w:divBdr>
        <w:top w:val="none" w:sz="0" w:space="0" w:color="auto"/>
        <w:left w:val="none" w:sz="0" w:space="0" w:color="auto"/>
        <w:bottom w:val="none" w:sz="0" w:space="0" w:color="auto"/>
        <w:right w:val="none" w:sz="0" w:space="0" w:color="auto"/>
      </w:divBdr>
    </w:div>
    <w:div w:id="1233588790">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049427">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431980">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16608">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518273">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706769">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8974555">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39442490">
      <w:bodyDiv w:val="1"/>
      <w:marLeft w:val="0"/>
      <w:marRight w:val="0"/>
      <w:marTop w:val="0"/>
      <w:marBottom w:val="0"/>
      <w:divBdr>
        <w:top w:val="none" w:sz="0" w:space="0" w:color="auto"/>
        <w:left w:val="none" w:sz="0" w:space="0" w:color="auto"/>
        <w:bottom w:val="none" w:sz="0" w:space="0" w:color="auto"/>
        <w:right w:val="none" w:sz="0" w:space="0" w:color="auto"/>
      </w:divBdr>
    </w:div>
    <w:div w:id="1239482708">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0873131">
      <w:bodyDiv w:val="1"/>
      <w:marLeft w:val="0"/>
      <w:marRight w:val="0"/>
      <w:marTop w:val="0"/>
      <w:marBottom w:val="0"/>
      <w:divBdr>
        <w:top w:val="none" w:sz="0" w:space="0" w:color="auto"/>
        <w:left w:val="none" w:sz="0" w:space="0" w:color="auto"/>
        <w:bottom w:val="none" w:sz="0" w:space="0" w:color="auto"/>
        <w:right w:val="none" w:sz="0" w:space="0" w:color="auto"/>
      </w:divBdr>
    </w:div>
    <w:div w:id="1241132883">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1983937">
      <w:bodyDiv w:val="1"/>
      <w:marLeft w:val="0"/>
      <w:marRight w:val="0"/>
      <w:marTop w:val="0"/>
      <w:marBottom w:val="0"/>
      <w:divBdr>
        <w:top w:val="none" w:sz="0" w:space="0" w:color="auto"/>
        <w:left w:val="none" w:sz="0" w:space="0" w:color="auto"/>
        <w:bottom w:val="none" w:sz="0" w:space="0" w:color="auto"/>
        <w:right w:val="none" w:sz="0" w:space="0" w:color="auto"/>
      </w:divBdr>
    </w:div>
    <w:div w:id="1242062613">
      <w:bodyDiv w:val="1"/>
      <w:marLeft w:val="0"/>
      <w:marRight w:val="0"/>
      <w:marTop w:val="0"/>
      <w:marBottom w:val="0"/>
      <w:divBdr>
        <w:top w:val="none" w:sz="0" w:space="0" w:color="auto"/>
        <w:left w:val="none" w:sz="0" w:space="0" w:color="auto"/>
        <w:bottom w:val="none" w:sz="0" w:space="0" w:color="auto"/>
        <w:right w:val="none" w:sz="0" w:space="0" w:color="auto"/>
      </w:divBdr>
    </w:div>
    <w:div w:id="1242448842">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835633">
      <w:bodyDiv w:val="1"/>
      <w:marLeft w:val="0"/>
      <w:marRight w:val="0"/>
      <w:marTop w:val="0"/>
      <w:marBottom w:val="0"/>
      <w:divBdr>
        <w:top w:val="none" w:sz="0" w:space="0" w:color="auto"/>
        <w:left w:val="none" w:sz="0" w:space="0" w:color="auto"/>
        <w:bottom w:val="none" w:sz="0" w:space="0" w:color="auto"/>
        <w:right w:val="none" w:sz="0" w:space="0" w:color="auto"/>
      </w:divBdr>
    </w:div>
    <w:div w:id="1242985957">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069458">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5914749">
      <w:bodyDiv w:val="1"/>
      <w:marLeft w:val="0"/>
      <w:marRight w:val="0"/>
      <w:marTop w:val="0"/>
      <w:marBottom w:val="0"/>
      <w:divBdr>
        <w:top w:val="none" w:sz="0" w:space="0" w:color="auto"/>
        <w:left w:val="none" w:sz="0" w:space="0" w:color="auto"/>
        <w:bottom w:val="none" w:sz="0" w:space="0" w:color="auto"/>
        <w:right w:val="none" w:sz="0" w:space="0" w:color="auto"/>
      </w:divBdr>
    </w:div>
    <w:div w:id="1246037625">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692212">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113234">
      <w:bodyDiv w:val="1"/>
      <w:marLeft w:val="0"/>
      <w:marRight w:val="0"/>
      <w:marTop w:val="0"/>
      <w:marBottom w:val="0"/>
      <w:divBdr>
        <w:top w:val="none" w:sz="0" w:space="0" w:color="auto"/>
        <w:left w:val="none" w:sz="0" w:space="0" w:color="auto"/>
        <w:bottom w:val="none" w:sz="0" w:space="0" w:color="auto"/>
        <w:right w:val="none" w:sz="0" w:space="0" w:color="auto"/>
      </w:divBdr>
    </w:div>
    <w:div w:id="1247224428">
      <w:bodyDiv w:val="1"/>
      <w:marLeft w:val="0"/>
      <w:marRight w:val="0"/>
      <w:marTop w:val="0"/>
      <w:marBottom w:val="0"/>
      <w:divBdr>
        <w:top w:val="none" w:sz="0" w:space="0" w:color="auto"/>
        <w:left w:val="none" w:sz="0" w:space="0" w:color="auto"/>
        <w:bottom w:val="none" w:sz="0" w:space="0" w:color="auto"/>
        <w:right w:val="none" w:sz="0" w:space="0" w:color="auto"/>
      </w:divBdr>
    </w:div>
    <w:div w:id="1247304260">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69667031">
          <w:marLeft w:val="1800"/>
          <w:marRight w:val="0"/>
          <w:marTop w:val="9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1387487175">
          <w:marLeft w:val="547"/>
          <w:marRight w:val="0"/>
          <w:marTop w:val="12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sChild>
    </w:div>
    <w:div w:id="1249995446">
      <w:bodyDiv w:val="1"/>
      <w:marLeft w:val="0"/>
      <w:marRight w:val="0"/>
      <w:marTop w:val="0"/>
      <w:marBottom w:val="0"/>
      <w:divBdr>
        <w:top w:val="none" w:sz="0" w:space="0" w:color="auto"/>
        <w:left w:val="none" w:sz="0" w:space="0" w:color="auto"/>
        <w:bottom w:val="none" w:sz="0" w:space="0" w:color="auto"/>
        <w:right w:val="none" w:sz="0" w:space="0" w:color="auto"/>
      </w:divBdr>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0845579">
      <w:bodyDiv w:val="1"/>
      <w:marLeft w:val="0"/>
      <w:marRight w:val="0"/>
      <w:marTop w:val="0"/>
      <w:marBottom w:val="0"/>
      <w:divBdr>
        <w:top w:val="none" w:sz="0" w:space="0" w:color="auto"/>
        <w:left w:val="none" w:sz="0" w:space="0" w:color="auto"/>
        <w:bottom w:val="none" w:sz="0" w:space="0" w:color="auto"/>
        <w:right w:val="none" w:sz="0" w:space="0" w:color="auto"/>
      </w:divBdr>
    </w:div>
    <w:div w:id="1251041826">
      <w:bodyDiv w:val="1"/>
      <w:marLeft w:val="0"/>
      <w:marRight w:val="0"/>
      <w:marTop w:val="0"/>
      <w:marBottom w:val="0"/>
      <w:divBdr>
        <w:top w:val="none" w:sz="0" w:space="0" w:color="auto"/>
        <w:left w:val="none" w:sz="0" w:space="0" w:color="auto"/>
        <w:bottom w:val="none" w:sz="0" w:space="0" w:color="auto"/>
        <w:right w:val="none" w:sz="0" w:space="0" w:color="auto"/>
      </w:divBdr>
    </w:div>
    <w:div w:id="1251160239">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1231953">
      <w:bodyDiv w:val="1"/>
      <w:marLeft w:val="0"/>
      <w:marRight w:val="0"/>
      <w:marTop w:val="0"/>
      <w:marBottom w:val="0"/>
      <w:divBdr>
        <w:top w:val="none" w:sz="0" w:space="0" w:color="auto"/>
        <w:left w:val="none" w:sz="0" w:space="0" w:color="auto"/>
        <w:bottom w:val="none" w:sz="0" w:space="0" w:color="auto"/>
        <w:right w:val="none" w:sz="0" w:space="0" w:color="auto"/>
      </w:divBdr>
    </w:div>
    <w:div w:id="1251426842">
      <w:bodyDiv w:val="1"/>
      <w:marLeft w:val="0"/>
      <w:marRight w:val="0"/>
      <w:marTop w:val="0"/>
      <w:marBottom w:val="0"/>
      <w:divBdr>
        <w:top w:val="none" w:sz="0" w:space="0" w:color="auto"/>
        <w:left w:val="none" w:sz="0" w:space="0" w:color="auto"/>
        <w:bottom w:val="none" w:sz="0" w:space="0" w:color="auto"/>
        <w:right w:val="none" w:sz="0" w:space="0" w:color="auto"/>
      </w:divBdr>
    </w:div>
    <w:div w:id="1251625735">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093163">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5673932">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04890">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674717">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053486">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7249258">
      <w:bodyDiv w:val="1"/>
      <w:marLeft w:val="0"/>
      <w:marRight w:val="0"/>
      <w:marTop w:val="0"/>
      <w:marBottom w:val="0"/>
      <w:divBdr>
        <w:top w:val="none" w:sz="0" w:space="0" w:color="auto"/>
        <w:left w:val="none" w:sz="0" w:space="0" w:color="auto"/>
        <w:bottom w:val="none" w:sz="0" w:space="0" w:color="auto"/>
        <w:right w:val="none" w:sz="0" w:space="0" w:color="auto"/>
      </w:divBdr>
    </w:div>
    <w:div w:id="1257397033">
      <w:bodyDiv w:val="1"/>
      <w:marLeft w:val="0"/>
      <w:marRight w:val="0"/>
      <w:marTop w:val="0"/>
      <w:marBottom w:val="0"/>
      <w:divBdr>
        <w:top w:val="none" w:sz="0" w:space="0" w:color="auto"/>
        <w:left w:val="none" w:sz="0" w:space="0" w:color="auto"/>
        <w:bottom w:val="none" w:sz="0" w:space="0" w:color="auto"/>
        <w:right w:val="none" w:sz="0" w:space="0" w:color="auto"/>
      </w:divBdr>
    </w:div>
    <w:div w:id="1257834578">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294595">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59677280">
      <w:bodyDiv w:val="1"/>
      <w:marLeft w:val="0"/>
      <w:marRight w:val="0"/>
      <w:marTop w:val="0"/>
      <w:marBottom w:val="0"/>
      <w:divBdr>
        <w:top w:val="none" w:sz="0" w:space="0" w:color="auto"/>
        <w:left w:val="none" w:sz="0" w:space="0" w:color="auto"/>
        <w:bottom w:val="none" w:sz="0" w:space="0" w:color="auto"/>
        <w:right w:val="none" w:sz="0" w:space="0" w:color="auto"/>
      </w:divBdr>
    </w:div>
    <w:div w:id="1259875908">
      <w:bodyDiv w:val="1"/>
      <w:marLeft w:val="0"/>
      <w:marRight w:val="0"/>
      <w:marTop w:val="0"/>
      <w:marBottom w:val="0"/>
      <w:divBdr>
        <w:top w:val="none" w:sz="0" w:space="0" w:color="auto"/>
        <w:left w:val="none" w:sz="0" w:space="0" w:color="auto"/>
        <w:bottom w:val="none" w:sz="0" w:space="0" w:color="auto"/>
        <w:right w:val="none" w:sz="0" w:space="0" w:color="auto"/>
      </w:divBdr>
    </w:div>
    <w:div w:id="1260521911">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183438">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2563648">
      <w:bodyDiv w:val="1"/>
      <w:marLeft w:val="0"/>
      <w:marRight w:val="0"/>
      <w:marTop w:val="0"/>
      <w:marBottom w:val="0"/>
      <w:divBdr>
        <w:top w:val="none" w:sz="0" w:space="0" w:color="auto"/>
        <w:left w:val="none" w:sz="0" w:space="0" w:color="auto"/>
        <w:bottom w:val="none" w:sz="0" w:space="0" w:color="auto"/>
        <w:right w:val="none" w:sz="0" w:space="0" w:color="auto"/>
      </w:divBdr>
    </w:div>
    <w:div w:id="1262571957">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3803851">
      <w:bodyDiv w:val="1"/>
      <w:marLeft w:val="0"/>
      <w:marRight w:val="0"/>
      <w:marTop w:val="0"/>
      <w:marBottom w:val="0"/>
      <w:divBdr>
        <w:top w:val="none" w:sz="0" w:space="0" w:color="auto"/>
        <w:left w:val="none" w:sz="0" w:space="0" w:color="auto"/>
        <w:bottom w:val="none" w:sz="0" w:space="0" w:color="auto"/>
        <w:right w:val="none" w:sz="0" w:space="0" w:color="auto"/>
      </w:divBdr>
    </w:div>
    <w:div w:id="1264150652">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4726547">
      <w:bodyDiv w:val="1"/>
      <w:marLeft w:val="0"/>
      <w:marRight w:val="0"/>
      <w:marTop w:val="0"/>
      <w:marBottom w:val="0"/>
      <w:divBdr>
        <w:top w:val="none" w:sz="0" w:space="0" w:color="auto"/>
        <w:left w:val="none" w:sz="0" w:space="0" w:color="auto"/>
        <w:bottom w:val="none" w:sz="0" w:space="0" w:color="auto"/>
        <w:right w:val="none" w:sz="0" w:space="0" w:color="auto"/>
      </w:divBdr>
    </w:div>
    <w:div w:id="1264872841">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266674">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591886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7083953">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0503883">
      <w:bodyDiv w:val="1"/>
      <w:marLeft w:val="120"/>
      <w:marRight w:val="120"/>
      <w:marTop w:val="0"/>
      <w:marBottom w:val="0"/>
      <w:divBdr>
        <w:top w:val="none" w:sz="0" w:space="0" w:color="auto"/>
        <w:left w:val="none" w:sz="0" w:space="0" w:color="auto"/>
        <w:bottom w:val="none" w:sz="0" w:space="0" w:color="auto"/>
        <w:right w:val="none" w:sz="0" w:space="0" w:color="auto"/>
      </w:divBdr>
      <w:divsChild>
        <w:div w:id="87623416">
          <w:marLeft w:val="0"/>
          <w:marRight w:val="0"/>
          <w:marTop w:val="60"/>
          <w:marBottom w:val="120"/>
          <w:divBdr>
            <w:top w:val="none" w:sz="0" w:space="0" w:color="auto"/>
            <w:left w:val="none" w:sz="0" w:space="0" w:color="auto"/>
            <w:bottom w:val="none" w:sz="0" w:space="0" w:color="auto"/>
            <w:right w:val="none" w:sz="0" w:space="0" w:color="auto"/>
          </w:divBdr>
        </w:div>
      </w:divsChild>
    </w:div>
    <w:div w:id="1271081745">
      <w:bodyDiv w:val="1"/>
      <w:marLeft w:val="0"/>
      <w:marRight w:val="0"/>
      <w:marTop w:val="0"/>
      <w:marBottom w:val="0"/>
      <w:divBdr>
        <w:top w:val="none" w:sz="0" w:space="0" w:color="auto"/>
        <w:left w:val="none" w:sz="0" w:space="0" w:color="auto"/>
        <w:bottom w:val="none" w:sz="0" w:space="0" w:color="auto"/>
        <w:right w:val="none" w:sz="0" w:space="0" w:color="auto"/>
      </w:divBdr>
    </w:div>
    <w:div w:id="1271233717">
      <w:bodyDiv w:val="1"/>
      <w:marLeft w:val="0"/>
      <w:marRight w:val="0"/>
      <w:marTop w:val="0"/>
      <w:marBottom w:val="0"/>
      <w:divBdr>
        <w:top w:val="none" w:sz="0" w:space="0" w:color="auto"/>
        <w:left w:val="none" w:sz="0" w:space="0" w:color="auto"/>
        <w:bottom w:val="none" w:sz="0" w:space="0" w:color="auto"/>
        <w:right w:val="none" w:sz="0" w:space="0" w:color="auto"/>
      </w:divBdr>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2399291">
      <w:bodyDiv w:val="1"/>
      <w:marLeft w:val="0"/>
      <w:marRight w:val="0"/>
      <w:marTop w:val="0"/>
      <w:marBottom w:val="0"/>
      <w:divBdr>
        <w:top w:val="none" w:sz="0" w:space="0" w:color="auto"/>
        <w:left w:val="none" w:sz="0" w:space="0" w:color="auto"/>
        <w:bottom w:val="none" w:sz="0" w:space="0" w:color="auto"/>
        <w:right w:val="none" w:sz="0" w:space="0" w:color="auto"/>
      </w:divBdr>
    </w:div>
    <w:div w:id="1272781674">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632070">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0168">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4943672">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5555021">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567785">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676983">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46017169">
          <w:marLeft w:val="547"/>
          <w:marRight w:val="0"/>
          <w:marTop w:val="120"/>
          <w:marBottom w:val="0"/>
          <w:divBdr>
            <w:top w:val="none" w:sz="0" w:space="0" w:color="auto"/>
            <w:left w:val="none" w:sz="0" w:space="0" w:color="auto"/>
            <w:bottom w:val="none" w:sz="0" w:space="0" w:color="auto"/>
            <w:right w:val="none" w:sz="0" w:space="0" w:color="auto"/>
          </w:divBdr>
        </w:div>
        <w:div w:id="1840582893">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0723492">
      <w:bodyDiv w:val="1"/>
      <w:marLeft w:val="0"/>
      <w:marRight w:val="0"/>
      <w:marTop w:val="0"/>
      <w:marBottom w:val="0"/>
      <w:divBdr>
        <w:top w:val="none" w:sz="0" w:space="0" w:color="auto"/>
        <w:left w:val="none" w:sz="0" w:space="0" w:color="auto"/>
        <w:bottom w:val="none" w:sz="0" w:space="0" w:color="auto"/>
        <w:right w:val="none" w:sz="0" w:space="0" w:color="auto"/>
      </w:divBdr>
    </w:div>
    <w:div w:id="1280989164">
      <w:bodyDiv w:val="1"/>
      <w:marLeft w:val="0"/>
      <w:marRight w:val="0"/>
      <w:marTop w:val="0"/>
      <w:marBottom w:val="0"/>
      <w:divBdr>
        <w:top w:val="none" w:sz="0" w:space="0" w:color="auto"/>
        <w:left w:val="none" w:sz="0" w:space="0" w:color="auto"/>
        <w:bottom w:val="none" w:sz="0" w:space="0" w:color="auto"/>
        <w:right w:val="none" w:sz="0" w:space="0" w:color="auto"/>
      </w:divBdr>
    </w:div>
    <w:div w:id="1281188084">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646344">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2103094">
      <w:bodyDiv w:val="1"/>
      <w:marLeft w:val="0"/>
      <w:marRight w:val="0"/>
      <w:marTop w:val="0"/>
      <w:marBottom w:val="0"/>
      <w:divBdr>
        <w:top w:val="none" w:sz="0" w:space="0" w:color="auto"/>
        <w:left w:val="none" w:sz="0" w:space="0" w:color="auto"/>
        <w:bottom w:val="none" w:sz="0" w:space="0" w:color="auto"/>
        <w:right w:val="none" w:sz="0" w:space="0" w:color="auto"/>
      </w:divBdr>
    </w:div>
    <w:div w:id="1282374027">
      <w:bodyDiv w:val="1"/>
      <w:marLeft w:val="0"/>
      <w:marRight w:val="0"/>
      <w:marTop w:val="0"/>
      <w:marBottom w:val="0"/>
      <w:divBdr>
        <w:top w:val="none" w:sz="0" w:space="0" w:color="auto"/>
        <w:left w:val="none" w:sz="0" w:space="0" w:color="auto"/>
        <w:bottom w:val="none" w:sz="0" w:space="0" w:color="auto"/>
        <w:right w:val="none" w:sz="0" w:space="0" w:color="auto"/>
      </w:divBdr>
    </w:div>
    <w:div w:id="1282767802">
      <w:bodyDiv w:val="1"/>
      <w:marLeft w:val="0"/>
      <w:marRight w:val="0"/>
      <w:marTop w:val="0"/>
      <w:marBottom w:val="0"/>
      <w:divBdr>
        <w:top w:val="none" w:sz="0" w:space="0" w:color="auto"/>
        <w:left w:val="none" w:sz="0" w:space="0" w:color="auto"/>
        <w:bottom w:val="none" w:sz="0" w:space="0" w:color="auto"/>
        <w:right w:val="none" w:sz="0" w:space="0" w:color="auto"/>
      </w:divBdr>
    </w:div>
    <w:div w:id="1283001019">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3808936">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4994782">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582399">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228443">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812763">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004379">
      <w:bodyDiv w:val="1"/>
      <w:marLeft w:val="0"/>
      <w:marRight w:val="0"/>
      <w:marTop w:val="0"/>
      <w:marBottom w:val="0"/>
      <w:divBdr>
        <w:top w:val="none" w:sz="0" w:space="0" w:color="auto"/>
        <w:left w:val="none" w:sz="0" w:space="0" w:color="auto"/>
        <w:bottom w:val="none" w:sz="0" w:space="0" w:color="auto"/>
        <w:right w:val="none" w:sz="0" w:space="0" w:color="auto"/>
      </w:divBdr>
    </w:div>
    <w:div w:id="1288314727">
      <w:bodyDiv w:val="1"/>
      <w:marLeft w:val="0"/>
      <w:marRight w:val="0"/>
      <w:marTop w:val="0"/>
      <w:marBottom w:val="0"/>
      <w:divBdr>
        <w:top w:val="none" w:sz="0" w:space="0" w:color="auto"/>
        <w:left w:val="none" w:sz="0" w:space="0" w:color="auto"/>
        <w:bottom w:val="none" w:sz="0" w:space="0" w:color="auto"/>
        <w:right w:val="none" w:sz="0" w:space="0" w:color="auto"/>
      </w:divBdr>
    </w:div>
    <w:div w:id="1288316184">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89704028">
      <w:bodyDiv w:val="1"/>
      <w:marLeft w:val="0"/>
      <w:marRight w:val="0"/>
      <w:marTop w:val="0"/>
      <w:marBottom w:val="0"/>
      <w:divBdr>
        <w:top w:val="none" w:sz="0" w:space="0" w:color="auto"/>
        <w:left w:val="none" w:sz="0" w:space="0" w:color="auto"/>
        <w:bottom w:val="none" w:sz="0" w:space="0" w:color="auto"/>
        <w:right w:val="none" w:sz="0" w:space="0" w:color="auto"/>
      </w:divBdr>
    </w:div>
    <w:div w:id="1290434617">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0817984">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34847">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289448">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0510805">
          <w:marLeft w:val="1166"/>
          <w:marRight w:val="0"/>
          <w:marTop w:val="100"/>
          <w:marBottom w:val="0"/>
          <w:divBdr>
            <w:top w:val="none" w:sz="0" w:space="0" w:color="auto"/>
            <w:left w:val="none" w:sz="0" w:space="0" w:color="auto"/>
            <w:bottom w:val="none" w:sz="0" w:space="0" w:color="auto"/>
            <w:right w:val="none" w:sz="0" w:space="0" w:color="auto"/>
          </w:divBdr>
        </w:div>
        <w:div w:id="1857839631">
          <w:marLeft w:val="547"/>
          <w:marRight w:val="0"/>
          <w:marTop w:val="120"/>
          <w:marBottom w:val="0"/>
          <w:divBdr>
            <w:top w:val="none" w:sz="0" w:space="0" w:color="auto"/>
            <w:left w:val="none" w:sz="0" w:space="0" w:color="auto"/>
            <w:bottom w:val="none" w:sz="0" w:space="0" w:color="auto"/>
            <w:right w:val="none" w:sz="0" w:space="0" w:color="auto"/>
          </w:divBdr>
        </w:div>
      </w:divsChild>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296799">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067408">
      <w:bodyDiv w:val="1"/>
      <w:marLeft w:val="0"/>
      <w:marRight w:val="0"/>
      <w:marTop w:val="0"/>
      <w:marBottom w:val="0"/>
      <w:divBdr>
        <w:top w:val="none" w:sz="0" w:space="0" w:color="auto"/>
        <w:left w:val="none" w:sz="0" w:space="0" w:color="auto"/>
        <w:bottom w:val="none" w:sz="0" w:space="0" w:color="auto"/>
        <w:right w:val="none" w:sz="0" w:space="0" w:color="auto"/>
      </w:divBdr>
    </w:div>
    <w:div w:id="1300305017">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1226731">
      <w:bodyDiv w:val="1"/>
      <w:marLeft w:val="0"/>
      <w:marRight w:val="0"/>
      <w:marTop w:val="0"/>
      <w:marBottom w:val="0"/>
      <w:divBdr>
        <w:top w:val="none" w:sz="0" w:space="0" w:color="auto"/>
        <w:left w:val="none" w:sz="0" w:space="0" w:color="auto"/>
        <w:bottom w:val="none" w:sz="0" w:space="0" w:color="auto"/>
        <w:right w:val="none" w:sz="0" w:space="0" w:color="auto"/>
      </w:divBdr>
    </w:div>
    <w:div w:id="1302004408">
      <w:bodyDiv w:val="1"/>
      <w:marLeft w:val="0"/>
      <w:marRight w:val="0"/>
      <w:marTop w:val="0"/>
      <w:marBottom w:val="0"/>
      <w:divBdr>
        <w:top w:val="none" w:sz="0" w:space="0" w:color="auto"/>
        <w:left w:val="none" w:sz="0" w:space="0" w:color="auto"/>
        <w:bottom w:val="none" w:sz="0" w:space="0" w:color="auto"/>
        <w:right w:val="none" w:sz="0" w:space="0" w:color="auto"/>
      </w:divBdr>
    </w:div>
    <w:div w:id="1302081974">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2925575">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001148">
      <w:bodyDiv w:val="1"/>
      <w:marLeft w:val="0"/>
      <w:marRight w:val="0"/>
      <w:marTop w:val="0"/>
      <w:marBottom w:val="0"/>
      <w:divBdr>
        <w:top w:val="none" w:sz="0" w:space="0" w:color="auto"/>
        <w:left w:val="none" w:sz="0" w:space="0" w:color="auto"/>
        <w:bottom w:val="none" w:sz="0" w:space="0" w:color="auto"/>
        <w:right w:val="none" w:sz="0" w:space="0" w:color="auto"/>
      </w:divBdr>
    </w:div>
    <w:div w:id="1304389614">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4656402">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693985">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5891197">
      <w:bodyDiv w:val="1"/>
      <w:marLeft w:val="0"/>
      <w:marRight w:val="0"/>
      <w:marTop w:val="0"/>
      <w:marBottom w:val="0"/>
      <w:divBdr>
        <w:top w:val="none" w:sz="0" w:space="0" w:color="auto"/>
        <w:left w:val="none" w:sz="0" w:space="0" w:color="auto"/>
        <w:bottom w:val="none" w:sz="0" w:space="0" w:color="auto"/>
        <w:right w:val="none" w:sz="0" w:space="0" w:color="auto"/>
      </w:divBdr>
    </w:div>
    <w:div w:id="1306739185">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23886">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364160">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825382">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592074">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246938">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638133">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098520">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369682">
      <w:bodyDiv w:val="1"/>
      <w:marLeft w:val="0"/>
      <w:marRight w:val="0"/>
      <w:marTop w:val="0"/>
      <w:marBottom w:val="0"/>
      <w:divBdr>
        <w:top w:val="none" w:sz="0" w:space="0" w:color="auto"/>
        <w:left w:val="none" w:sz="0" w:space="0" w:color="auto"/>
        <w:bottom w:val="none" w:sz="0" w:space="0" w:color="auto"/>
        <w:right w:val="none" w:sz="0" w:space="0" w:color="auto"/>
      </w:divBdr>
    </w:div>
    <w:div w:id="1313675812">
      <w:bodyDiv w:val="1"/>
      <w:marLeft w:val="0"/>
      <w:marRight w:val="0"/>
      <w:marTop w:val="0"/>
      <w:marBottom w:val="0"/>
      <w:divBdr>
        <w:top w:val="none" w:sz="0" w:space="0" w:color="auto"/>
        <w:left w:val="none" w:sz="0" w:space="0" w:color="auto"/>
        <w:bottom w:val="none" w:sz="0" w:space="0" w:color="auto"/>
        <w:right w:val="none" w:sz="0" w:space="0" w:color="auto"/>
      </w:divBdr>
    </w:div>
    <w:div w:id="1313755944">
      <w:bodyDiv w:val="1"/>
      <w:marLeft w:val="0"/>
      <w:marRight w:val="0"/>
      <w:marTop w:val="0"/>
      <w:marBottom w:val="0"/>
      <w:divBdr>
        <w:top w:val="none" w:sz="0" w:space="0" w:color="auto"/>
        <w:left w:val="none" w:sz="0" w:space="0" w:color="auto"/>
        <w:bottom w:val="none" w:sz="0" w:space="0" w:color="auto"/>
        <w:right w:val="none" w:sz="0" w:space="0" w:color="auto"/>
      </w:divBdr>
    </w:div>
    <w:div w:id="1313943517">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67347">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648963">
      <w:bodyDiv w:val="1"/>
      <w:marLeft w:val="0"/>
      <w:marRight w:val="0"/>
      <w:marTop w:val="0"/>
      <w:marBottom w:val="0"/>
      <w:divBdr>
        <w:top w:val="none" w:sz="0" w:space="0" w:color="auto"/>
        <w:left w:val="none" w:sz="0" w:space="0" w:color="auto"/>
        <w:bottom w:val="none" w:sz="0" w:space="0" w:color="auto"/>
        <w:right w:val="none" w:sz="0" w:space="0" w:color="auto"/>
      </w:divBdr>
    </w:div>
    <w:div w:id="1315794081">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4383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23513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0692959">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1694916">
      <w:bodyDiv w:val="1"/>
      <w:marLeft w:val="0"/>
      <w:marRight w:val="0"/>
      <w:marTop w:val="0"/>
      <w:marBottom w:val="0"/>
      <w:divBdr>
        <w:top w:val="none" w:sz="0" w:space="0" w:color="auto"/>
        <w:left w:val="none" w:sz="0" w:space="0" w:color="auto"/>
        <w:bottom w:val="none" w:sz="0" w:space="0" w:color="auto"/>
        <w:right w:val="none" w:sz="0" w:space="0" w:color="auto"/>
      </w:divBdr>
    </w:div>
    <w:div w:id="1321808876">
      <w:bodyDiv w:val="1"/>
      <w:marLeft w:val="0"/>
      <w:marRight w:val="0"/>
      <w:marTop w:val="0"/>
      <w:marBottom w:val="0"/>
      <w:divBdr>
        <w:top w:val="none" w:sz="0" w:space="0" w:color="auto"/>
        <w:left w:val="none" w:sz="0" w:space="0" w:color="auto"/>
        <w:bottom w:val="none" w:sz="0" w:space="0" w:color="auto"/>
        <w:right w:val="none" w:sz="0" w:space="0" w:color="auto"/>
      </w:divBdr>
    </w:div>
    <w:div w:id="1321814737">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2854443">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045953">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655294">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620566">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280564">
      <w:bodyDiv w:val="1"/>
      <w:marLeft w:val="0"/>
      <w:marRight w:val="0"/>
      <w:marTop w:val="0"/>
      <w:marBottom w:val="0"/>
      <w:divBdr>
        <w:top w:val="none" w:sz="0" w:space="0" w:color="auto"/>
        <w:left w:val="none" w:sz="0" w:space="0" w:color="auto"/>
        <w:bottom w:val="none" w:sz="0" w:space="0" w:color="auto"/>
        <w:right w:val="none" w:sz="0" w:space="0" w:color="auto"/>
      </w:divBdr>
    </w:div>
    <w:div w:id="1325430330">
      <w:bodyDiv w:val="1"/>
      <w:marLeft w:val="0"/>
      <w:marRight w:val="0"/>
      <w:marTop w:val="0"/>
      <w:marBottom w:val="0"/>
      <w:divBdr>
        <w:top w:val="none" w:sz="0" w:space="0" w:color="auto"/>
        <w:left w:val="none" w:sz="0" w:space="0" w:color="auto"/>
        <w:bottom w:val="none" w:sz="0" w:space="0" w:color="auto"/>
        <w:right w:val="none" w:sz="0" w:space="0" w:color="auto"/>
      </w:divBdr>
    </w:div>
    <w:div w:id="1325477415">
      <w:bodyDiv w:val="1"/>
      <w:marLeft w:val="0"/>
      <w:marRight w:val="0"/>
      <w:marTop w:val="0"/>
      <w:marBottom w:val="0"/>
      <w:divBdr>
        <w:top w:val="none" w:sz="0" w:space="0" w:color="auto"/>
        <w:left w:val="none" w:sz="0" w:space="0" w:color="auto"/>
        <w:bottom w:val="none" w:sz="0" w:space="0" w:color="auto"/>
        <w:right w:val="none" w:sz="0" w:space="0" w:color="auto"/>
      </w:divBdr>
    </w:div>
    <w:div w:id="1325478275">
      <w:bodyDiv w:val="1"/>
      <w:marLeft w:val="0"/>
      <w:marRight w:val="0"/>
      <w:marTop w:val="0"/>
      <w:marBottom w:val="0"/>
      <w:divBdr>
        <w:top w:val="none" w:sz="0" w:space="0" w:color="auto"/>
        <w:left w:val="none" w:sz="0" w:space="0" w:color="auto"/>
        <w:bottom w:val="none" w:sz="0" w:space="0" w:color="auto"/>
        <w:right w:val="none" w:sz="0" w:space="0" w:color="auto"/>
      </w:divBdr>
    </w:div>
    <w:div w:id="1325623557">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665737">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59373">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7200280">
      <w:bodyDiv w:val="1"/>
      <w:marLeft w:val="0"/>
      <w:marRight w:val="0"/>
      <w:marTop w:val="0"/>
      <w:marBottom w:val="0"/>
      <w:divBdr>
        <w:top w:val="none" w:sz="0" w:space="0" w:color="auto"/>
        <w:left w:val="none" w:sz="0" w:space="0" w:color="auto"/>
        <w:bottom w:val="none" w:sz="0" w:space="0" w:color="auto"/>
        <w:right w:val="none" w:sz="0" w:space="0" w:color="auto"/>
      </w:divBdr>
    </w:div>
    <w:div w:id="1327249975">
      <w:bodyDiv w:val="1"/>
      <w:marLeft w:val="0"/>
      <w:marRight w:val="0"/>
      <w:marTop w:val="0"/>
      <w:marBottom w:val="0"/>
      <w:divBdr>
        <w:top w:val="none" w:sz="0" w:space="0" w:color="auto"/>
        <w:left w:val="none" w:sz="0" w:space="0" w:color="auto"/>
        <w:bottom w:val="none" w:sz="0" w:space="0" w:color="auto"/>
        <w:right w:val="none" w:sz="0" w:space="0" w:color="auto"/>
      </w:divBdr>
    </w:div>
    <w:div w:id="1327437288">
      <w:bodyDiv w:val="1"/>
      <w:marLeft w:val="0"/>
      <w:marRight w:val="0"/>
      <w:marTop w:val="0"/>
      <w:marBottom w:val="0"/>
      <w:divBdr>
        <w:top w:val="none" w:sz="0" w:space="0" w:color="auto"/>
        <w:left w:val="none" w:sz="0" w:space="0" w:color="auto"/>
        <w:bottom w:val="none" w:sz="0" w:space="0" w:color="auto"/>
        <w:right w:val="none" w:sz="0" w:space="0" w:color="auto"/>
      </w:divBdr>
    </w:div>
    <w:div w:id="1327708126">
      <w:bodyDiv w:val="1"/>
      <w:marLeft w:val="0"/>
      <w:marRight w:val="0"/>
      <w:marTop w:val="0"/>
      <w:marBottom w:val="0"/>
      <w:divBdr>
        <w:top w:val="none" w:sz="0" w:space="0" w:color="auto"/>
        <w:left w:val="none" w:sz="0" w:space="0" w:color="auto"/>
        <w:bottom w:val="none" w:sz="0" w:space="0" w:color="auto"/>
        <w:right w:val="none" w:sz="0" w:space="0" w:color="auto"/>
      </w:divBdr>
    </w:div>
    <w:div w:id="1327785125">
      <w:bodyDiv w:val="1"/>
      <w:marLeft w:val="0"/>
      <w:marRight w:val="0"/>
      <w:marTop w:val="0"/>
      <w:marBottom w:val="0"/>
      <w:divBdr>
        <w:top w:val="none" w:sz="0" w:space="0" w:color="auto"/>
        <w:left w:val="none" w:sz="0" w:space="0" w:color="auto"/>
        <w:bottom w:val="none" w:sz="0" w:space="0" w:color="auto"/>
        <w:right w:val="none" w:sz="0" w:space="0" w:color="auto"/>
      </w:divBdr>
    </w:div>
    <w:div w:id="1327978592">
      <w:bodyDiv w:val="1"/>
      <w:marLeft w:val="0"/>
      <w:marRight w:val="0"/>
      <w:marTop w:val="0"/>
      <w:marBottom w:val="0"/>
      <w:divBdr>
        <w:top w:val="none" w:sz="0" w:space="0" w:color="auto"/>
        <w:left w:val="none" w:sz="0" w:space="0" w:color="auto"/>
        <w:bottom w:val="none" w:sz="0" w:space="0" w:color="auto"/>
        <w:right w:val="none" w:sz="0" w:space="0" w:color="auto"/>
      </w:divBdr>
    </w:div>
    <w:div w:id="1328241027">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8751970">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29599738">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216844">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024842">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3994701">
      <w:bodyDiv w:val="1"/>
      <w:marLeft w:val="0"/>
      <w:marRight w:val="0"/>
      <w:marTop w:val="0"/>
      <w:marBottom w:val="0"/>
      <w:divBdr>
        <w:top w:val="none" w:sz="0" w:space="0" w:color="auto"/>
        <w:left w:val="none" w:sz="0" w:space="0" w:color="auto"/>
        <w:bottom w:val="none" w:sz="0" w:space="0" w:color="auto"/>
        <w:right w:val="none" w:sz="0" w:space="0" w:color="auto"/>
      </w:divBdr>
    </w:div>
    <w:div w:id="1334184745">
      <w:bodyDiv w:val="1"/>
      <w:marLeft w:val="0"/>
      <w:marRight w:val="0"/>
      <w:marTop w:val="0"/>
      <w:marBottom w:val="0"/>
      <w:divBdr>
        <w:top w:val="none" w:sz="0" w:space="0" w:color="auto"/>
        <w:left w:val="none" w:sz="0" w:space="0" w:color="auto"/>
        <w:bottom w:val="none" w:sz="0" w:space="0" w:color="auto"/>
        <w:right w:val="none" w:sz="0" w:space="0" w:color="auto"/>
      </w:divBdr>
    </w:div>
    <w:div w:id="1334336457">
      <w:bodyDiv w:val="1"/>
      <w:marLeft w:val="0"/>
      <w:marRight w:val="0"/>
      <w:marTop w:val="0"/>
      <w:marBottom w:val="0"/>
      <w:divBdr>
        <w:top w:val="none" w:sz="0" w:space="0" w:color="auto"/>
        <w:left w:val="none" w:sz="0" w:space="0" w:color="auto"/>
        <w:bottom w:val="none" w:sz="0" w:space="0" w:color="auto"/>
        <w:right w:val="none" w:sz="0" w:space="0" w:color="auto"/>
      </w:divBdr>
    </w:div>
    <w:div w:id="1334994447">
      <w:bodyDiv w:val="1"/>
      <w:marLeft w:val="0"/>
      <w:marRight w:val="0"/>
      <w:marTop w:val="0"/>
      <w:marBottom w:val="0"/>
      <w:divBdr>
        <w:top w:val="none" w:sz="0" w:space="0" w:color="auto"/>
        <w:left w:val="none" w:sz="0" w:space="0" w:color="auto"/>
        <w:bottom w:val="none" w:sz="0" w:space="0" w:color="auto"/>
        <w:right w:val="none" w:sz="0" w:space="0" w:color="auto"/>
      </w:divBdr>
    </w:div>
    <w:div w:id="1334995558">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153451">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7462503">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57871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801210">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692822">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1588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03295">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1884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8292494">
      <w:bodyDiv w:val="1"/>
      <w:marLeft w:val="0"/>
      <w:marRight w:val="0"/>
      <w:marTop w:val="0"/>
      <w:marBottom w:val="0"/>
      <w:divBdr>
        <w:top w:val="none" w:sz="0" w:space="0" w:color="auto"/>
        <w:left w:val="none" w:sz="0" w:space="0" w:color="auto"/>
        <w:bottom w:val="none" w:sz="0" w:space="0" w:color="auto"/>
        <w:right w:val="none" w:sz="0" w:space="0" w:color="auto"/>
      </w:divBdr>
    </w:div>
    <w:div w:id="1348753001">
      <w:bodyDiv w:val="1"/>
      <w:marLeft w:val="0"/>
      <w:marRight w:val="0"/>
      <w:marTop w:val="0"/>
      <w:marBottom w:val="0"/>
      <w:divBdr>
        <w:top w:val="none" w:sz="0" w:space="0" w:color="auto"/>
        <w:left w:val="none" w:sz="0" w:space="0" w:color="auto"/>
        <w:bottom w:val="none" w:sz="0" w:space="0" w:color="auto"/>
        <w:right w:val="none" w:sz="0" w:space="0" w:color="auto"/>
      </w:divBdr>
    </w:div>
    <w:div w:id="1348871403">
      <w:bodyDiv w:val="1"/>
      <w:marLeft w:val="0"/>
      <w:marRight w:val="0"/>
      <w:marTop w:val="0"/>
      <w:marBottom w:val="0"/>
      <w:divBdr>
        <w:top w:val="none" w:sz="0" w:space="0" w:color="auto"/>
        <w:left w:val="none" w:sz="0" w:space="0" w:color="auto"/>
        <w:bottom w:val="none" w:sz="0" w:space="0" w:color="auto"/>
        <w:right w:val="none" w:sz="0" w:space="0" w:color="auto"/>
      </w:divBdr>
    </w:div>
    <w:div w:id="1349215009">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788716">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177093">
      <w:bodyDiv w:val="1"/>
      <w:marLeft w:val="0"/>
      <w:marRight w:val="0"/>
      <w:marTop w:val="0"/>
      <w:marBottom w:val="0"/>
      <w:divBdr>
        <w:top w:val="none" w:sz="0" w:space="0" w:color="auto"/>
        <w:left w:val="none" w:sz="0" w:space="0" w:color="auto"/>
        <w:bottom w:val="none" w:sz="0" w:space="0" w:color="auto"/>
        <w:right w:val="none" w:sz="0" w:space="0" w:color="auto"/>
      </w:divBdr>
    </w:div>
    <w:div w:id="1351222482">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47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845848">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4114517">
      <w:bodyDiv w:val="1"/>
      <w:marLeft w:val="0"/>
      <w:marRight w:val="0"/>
      <w:marTop w:val="0"/>
      <w:marBottom w:val="0"/>
      <w:divBdr>
        <w:top w:val="none" w:sz="0" w:space="0" w:color="auto"/>
        <w:left w:val="none" w:sz="0" w:space="0" w:color="auto"/>
        <w:bottom w:val="none" w:sz="0" w:space="0" w:color="auto"/>
        <w:right w:val="none" w:sz="0" w:space="0" w:color="auto"/>
      </w:divBdr>
    </w:div>
    <w:div w:id="1355036363">
      <w:bodyDiv w:val="1"/>
      <w:marLeft w:val="0"/>
      <w:marRight w:val="0"/>
      <w:marTop w:val="0"/>
      <w:marBottom w:val="0"/>
      <w:divBdr>
        <w:top w:val="none" w:sz="0" w:space="0" w:color="auto"/>
        <w:left w:val="none" w:sz="0" w:space="0" w:color="auto"/>
        <w:bottom w:val="none" w:sz="0" w:space="0" w:color="auto"/>
        <w:right w:val="none" w:sz="0" w:space="0" w:color="auto"/>
      </w:divBdr>
    </w:div>
    <w:div w:id="1355501972">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037518">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692883">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7347177">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739216">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2591072">
      <w:bodyDiv w:val="1"/>
      <w:marLeft w:val="0"/>
      <w:marRight w:val="0"/>
      <w:marTop w:val="0"/>
      <w:marBottom w:val="0"/>
      <w:divBdr>
        <w:top w:val="none" w:sz="0" w:space="0" w:color="auto"/>
        <w:left w:val="none" w:sz="0" w:space="0" w:color="auto"/>
        <w:bottom w:val="none" w:sz="0" w:space="0" w:color="auto"/>
        <w:right w:val="none" w:sz="0" w:space="0" w:color="auto"/>
      </w:divBdr>
    </w:div>
    <w:div w:id="1363244996">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209280">
      <w:bodyDiv w:val="1"/>
      <w:marLeft w:val="0"/>
      <w:marRight w:val="0"/>
      <w:marTop w:val="0"/>
      <w:marBottom w:val="0"/>
      <w:divBdr>
        <w:top w:val="none" w:sz="0" w:space="0" w:color="auto"/>
        <w:left w:val="none" w:sz="0" w:space="0" w:color="auto"/>
        <w:bottom w:val="none" w:sz="0" w:space="0" w:color="auto"/>
        <w:right w:val="none" w:sz="0" w:space="0" w:color="auto"/>
      </w:divBdr>
    </w:div>
    <w:div w:id="1364401647">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4986836">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5519776">
      <w:bodyDiv w:val="1"/>
      <w:marLeft w:val="0"/>
      <w:marRight w:val="0"/>
      <w:marTop w:val="0"/>
      <w:marBottom w:val="0"/>
      <w:divBdr>
        <w:top w:val="none" w:sz="0" w:space="0" w:color="auto"/>
        <w:left w:val="none" w:sz="0" w:space="0" w:color="auto"/>
        <w:bottom w:val="none" w:sz="0" w:space="0" w:color="auto"/>
        <w:right w:val="none" w:sz="0" w:space="0" w:color="auto"/>
      </w:divBdr>
    </w:div>
    <w:div w:id="1366055678">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104206">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8484485">
      <w:bodyDiv w:val="1"/>
      <w:marLeft w:val="0"/>
      <w:marRight w:val="0"/>
      <w:marTop w:val="0"/>
      <w:marBottom w:val="0"/>
      <w:divBdr>
        <w:top w:val="none" w:sz="0" w:space="0" w:color="auto"/>
        <w:left w:val="none" w:sz="0" w:space="0" w:color="auto"/>
        <w:bottom w:val="none" w:sz="0" w:space="0" w:color="auto"/>
        <w:right w:val="none" w:sz="0" w:space="0" w:color="auto"/>
      </w:divBdr>
    </w:div>
    <w:div w:id="1368525373">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0110166">
      <w:bodyDiv w:val="1"/>
      <w:marLeft w:val="0"/>
      <w:marRight w:val="0"/>
      <w:marTop w:val="0"/>
      <w:marBottom w:val="0"/>
      <w:divBdr>
        <w:top w:val="none" w:sz="0" w:space="0" w:color="auto"/>
        <w:left w:val="none" w:sz="0" w:space="0" w:color="auto"/>
        <w:bottom w:val="none" w:sz="0" w:space="0" w:color="auto"/>
        <w:right w:val="none" w:sz="0" w:space="0" w:color="auto"/>
      </w:divBdr>
    </w:div>
    <w:div w:id="1370495313">
      <w:bodyDiv w:val="1"/>
      <w:marLeft w:val="0"/>
      <w:marRight w:val="0"/>
      <w:marTop w:val="0"/>
      <w:marBottom w:val="0"/>
      <w:divBdr>
        <w:top w:val="none" w:sz="0" w:space="0" w:color="auto"/>
        <w:left w:val="none" w:sz="0" w:space="0" w:color="auto"/>
        <w:bottom w:val="none" w:sz="0" w:space="0" w:color="auto"/>
        <w:right w:val="none" w:sz="0" w:space="0" w:color="auto"/>
      </w:divBdr>
    </w:div>
    <w:div w:id="1370571507">
      <w:bodyDiv w:val="1"/>
      <w:marLeft w:val="0"/>
      <w:marRight w:val="0"/>
      <w:marTop w:val="0"/>
      <w:marBottom w:val="0"/>
      <w:divBdr>
        <w:top w:val="none" w:sz="0" w:space="0" w:color="auto"/>
        <w:left w:val="none" w:sz="0" w:space="0" w:color="auto"/>
        <w:bottom w:val="none" w:sz="0" w:space="0" w:color="auto"/>
        <w:right w:val="none" w:sz="0" w:space="0" w:color="auto"/>
      </w:divBdr>
    </w:div>
    <w:div w:id="137095795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1588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2802146">
      <w:bodyDiv w:val="1"/>
      <w:marLeft w:val="0"/>
      <w:marRight w:val="0"/>
      <w:marTop w:val="0"/>
      <w:marBottom w:val="0"/>
      <w:divBdr>
        <w:top w:val="none" w:sz="0" w:space="0" w:color="auto"/>
        <w:left w:val="none" w:sz="0" w:space="0" w:color="auto"/>
        <w:bottom w:val="none" w:sz="0" w:space="0" w:color="auto"/>
        <w:right w:val="none" w:sz="0" w:space="0" w:color="auto"/>
      </w:divBdr>
    </w:div>
    <w:div w:id="1372803322">
      <w:bodyDiv w:val="1"/>
      <w:marLeft w:val="0"/>
      <w:marRight w:val="0"/>
      <w:marTop w:val="0"/>
      <w:marBottom w:val="0"/>
      <w:divBdr>
        <w:top w:val="none" w:sz="0" w:space="0" w:color="auto"/>
        <w:left w:val="none" w:sz="0" w:space="0" w:color="auto"/>
        <w:bottom w:val="none" w:sz="0" w:space="0" w:color="auto"/>
        <w:right w:val="none" w:sz="0" w:space="0" w:color="auto"/>
      </w:divBdr>
    </w:div>
    <w:div w:id="1372876199">
      <w:bodyDiv w:val="1"/>
      <w:marLeft w:val="0"/>
      <w:marRight w:val="0"/>
      <w:marTop w:val="0"/>
      <w:marBottom w:val="0"/>
      <w:divBdr>
        <w:top w:val="none" w:sz="0" w:space="0" w:color="auto"/>
        <w:left w:val="none" w:sz="0" w:space="0" w:color="auto"/>
        <w:bottom w:val="none" w:sz="0" w:space="0" w:color="auto"/>
        <w:right w:val="none" w:sz="0" w:space="0" w:color="auto"/>
      </w:divBdr>
    </w:div>
    <w:div w:id="1372999258">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186529">
      <w:bodyDiv w:val="1"/>
      <w:marLeft w:val="0"/>
      <w:marRight w:val="0"/>
      <w:marTop w:val="0"/>
      <w:marBottom w:val="0"/>
      <w:divBdr>
        <w:top w:val="none" w:sz="0" w:space="0" w:color="auto"/>
        <w:left w:val="none" w:sz="0" w:space="0" w:color="auto"/>
        <w:bottom w:val="none" w:sz="0" w:space="0" w:color="auto"/>
        <w:right w:val="none" w:sz="0" w:space="0" w:color="auto"/>
      </w:divBdr>
    </w:div>
    <w:div w:id="137326211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457185">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1102">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5303556">
      <w:bodyDiv w:val="1"/>
      <w:marLeft w:val="0"/>
      <w:marRight w:val="0"/>
      <w:marTop w:val="0"/>
      <w:marBottom w:val="0"/>
      <w:divBdr>
        <w:top w:val="none" w:sz="0" w:space="0" w:color="auto"/>
        <w:left w:val="none" w:sz="0" w:space="0" w:color="auto"/>
        <w:bottom w:val="none" w:sz="0" w:space="0" w:color="auto"/>
        <w:right w:val="none" w:sz="0" w:space="0" w:color="auto"/>
      </w:divBdr>
    </w:div>
    <w:div w:id="1375807356">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277157">
      <w:bodyDiv w:val="1"/>
      <w:marLeft w:val="0"/>
      <w:marRight w:val="0"/>
      <w:marTop w:val="0"/>
      <w:marBottom w:val="0"/>
      <w:divBdr>
        <w:top w:val="none" w:sz="0" w:space="0" w:color="auto"/>
        <w:left w:val="none" w:sz="0" w:space="0" w:color="auto"/>
        <w:bottom w:val="none" w:sz="0" w:space="0" w:color="auto"/>
        <w:right w:val="none" w:sz="0" w:space="0" w:color="auto"/>
      </w:divBdr>
    </w:div>
    <w:div w:id="1376344250">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7966903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0427">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202359">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019649">
      <w:bodyDiv w:val="1"/>
      <w:marLeft w:val="0"/>
      <w:marRight w:val="0"/>
      <w:marTop w:val="0"/>
      <w:marBottom w:val="0"/>
      <w:divBdr>
        <w:top w:val="none" w:sz="0" w:space="0" w:color="auto"/>
        <w:left w:val="none" w:sz="0" w:space="0" w:color="auto"/>
        <w:bottom w:val="none" w:sz="0" w:space="0" w:color="auto"/>
        <w:right w:val="none" w:sz="0" w:space="0" w:color="auto"/>
      </w:divBdr>
    </w:div>
    <w:div w:id="1383021136">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565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593759">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375457">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5909004">
      <w:bodyDiv w:val="1"/>
      <w:marLeft w:val="0"/>
      <w:marRight w:val="0"/>
      <w:marTop w:val="0"/>
      <w:marBottom w:val="0"/>
      <w:divBdr>
        <w:top w:val="none" w:sz="0" w:space="0" w:color="auto"/>
        <w:left w:val="none" w:sz="0" w:space="0" w:color="auto"/>
        <w:bottom w:val="none" w:sz="0" w:space="0" w:color="auto"/>
        <w:right w:val="none" w:sz="0" w:space="0" w:color="auto"/>
      </w:divBdr>
    </w:div>
    <w:div w:id="1386290792">
      <w:bodyDiv w:val="1"/>
      <w:marLeft w:val="0"/>
      <w:marRight w:val="0"/>
      <w:marTop w:val="0"/>
      <w:marBottom w:val="0"/>
      <w:divBdr>
        <w:top w:val="none" w:sz="0" w:space="0" w:color="auto"/>
        <w:left w:val="none" w:sz="0" w:space="0" w:color="auto"/>
        <w:bottom w:val="none" w:sz="0" w:space="0" w:color="auto"/>
        <w:right w:val="none" w:sz="0" w:space="0" w:color="auto"/>
      </w:divBdr>
    </w:div>
    <w:div w:id="1386416826">
      <w:bodyDiv w:val="1"/>
      <w:marLeft w:val="0"/>
      <w:marRight w:val="0"/>
      <w:marTop w:val="0"/>
      <w:marBottom w:val="0"/>
      <w:divBdr>
        <w:top w:val="none" w:sz="0" w:space="0" w:color="auto"/>
        <w:left w:val="none" w:sz="0" w:space="0" w:color="auto"/>
        <w:bottom w:val="none" w:sz="0" w:space="0" w:color="auto"/>
        <w:right w:val="none" w:sz="0" w:space="0" w:color="auto"/>
      </w:divBdr>
    </w:div>
    <w:div w:id="1386566693">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28608">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677438">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298866">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89844464">
      <w:bodyDiv w:val="1"/>
      <w:marLeft w:val="0"/>
      <w:marRight w:val="0"/>
      <w:marTop w:val="0"/>
      <w:marBottom w:val="0"/>
      <w:divBdr>
        <w:top w:val="none" w:sz="0" w:space="0" w:color="auto"/>
        <w:left w:val="none" w:sz="0" w:space="0" w:color="auto"/>
        <w:bottom w:val="none" w:sz="0" w:space="0" w:color="auto"/>
        <w:right w:val="none" w:sz="0" w:space="0" w:color="auto"/>
      </w:divBdr>
    </w:div>
    <w:div w:id="1389913186">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07911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457065">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3960855">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6926643">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0640637">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251251">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01710">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58451">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2947922">
      <w:bodyDiv w:val="1"/>
      <w:marLeft w:val="0"/>
      <w:marRight w:val="0"/>
      <w:marTop w:val="0"/>
      <w:marBottom w:val="0"/>
      <w:divBdr>
        <w:top w:val="none" w:sz="0" w:space="0" w:color="auto"/>
        <w:left w:val="none" w:sz="0" w:space="0" w:color="auto"/>
        <w:bottom w:val="none" w:sz="0" w:space="0" w:color="auto"/>
        <w:right w:val="none" w:sz="0" w:space="0" w:color="auto"/>
      </w:divBdr>
    </w:div>
    <w:div w:id="1403215608">
      <w:bodyDiv w:val="1"/>
      <w:marLeft w:val="0"/>
      <w:marRight w:val="0"/>
      <w:marTop w:val="0"/>
      <w:marBottom w:val="0"/>
      <w:divBdr>
        <w:top w:val="none" w:sz="0" w:space="0" w:color="auto"/>
        <w:left w:val="none" w:sz="0" w:space="0" w:color="auto"/>
        <w:bottom w:val="none" w:sz="0" w:space="0" w:color="auto"/>
        <w:right w:val="none" w:sz="0" w:space="0" w:color="auto"/>
      </w:divBdr>
    </w:div>
    <w:div w:id="1403331943">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4528397">
      <w:bodyDiv w:val="1"/>
      <w:marLeft w:val="0"/>
      <w:marRight w:val="0"/>
      <w:marTop w:val="0"/>
      <w:marBottom w:val="0"/>
      <w:divBdr>
        <w:top w:val="none" w:sz="0" w:space="0" w:color="auto"/>
        <w:left w:val="none" w:sz="0" w:space="0" w:color="auto"/>
        <w:bottom w:val="none" w:sz="0" w:space="0" w:color="auto"/>
        <w:right w:val="none" w:sz="0" w:space="0" w:color="auto"/>
      </w:divBdr>
    </w:div>
    <w:div w:id="1404639816">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569152">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06742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78024">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877112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151717">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1540652">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386540">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350297">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5007359">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5324351">
      <w:bodyDiv w:val="1"/>
      <w:marLeft w:val="0"/>
      <w:marRight w:val="0"/>
      <w:marTop w:val="0"/>
      <w:marBottom w:val="0"/>
      <w:divBdr>
        <w:top w:val="none" w:sz="0" w:space="0" w:color="auto"/>
        <w:left w:val="none" w:sz="0" w:space="0" w:color="auto"/>
        <w:bottom w:val="none" w:sz="0" w:space="0" w:color="auto"/>
        <w:right w:val="none" w:sz="0" w:space="0" w:color="auto"/>
      </w:divBdr>
    </w:div>
    <w:div w:id="1416055474">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6316139">
      <w:bodyDiv w:val="1"/>
      <w:marLeft w:val="0"/>
      <w:marRight w:val="0"/>
      <w:marTop w:val="0"/>
      <w:marBottom w:val="0"/>
      <w:divBdr>
        <w:top w:val="none" w:sz="0" w:space="0" w:color="auto"/>
        <w:left w:val="none" w:sz="0" w:space="0" w:color="auto"/>
        <w:bottom w:val="none" w:sz="0" w:space="0" w:color="auto"/>
        <w:right w:val="none" w:sz="0" w:space="0" w:color="auto"/>
      </w:divBdr>
    </w:div>
    <w:div w:id="1417046486">
      <w:bodyDiv w:val="1"/>
      <w:marLeft w:val="0"/>
      <w:marRight w:val="0"/>
      <w:marTop w:val="0"/>
      <w:marBottom w:val="0"/>
      <w:divBdr>
        <w:top w:val="none" w:sz="0" w:space="0" w:color="auto"/>
        <w:left w:val="none" w:sz="0" w:space="0" w:color="auto"/>
        <w:bottom w:val="none" w:sz="0" w:space="0" w:color="auto"/>
        <w:right w:val="none" w:sz="0" w:space="0" w:color="auto"/>
      </w:divBdr>
    </w:div>
    <w:div w:id="1417052157">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7703617">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210708">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19132441">
      <w:bodyDiv w:val="1"/>
      <w:marLeft w:val="0"/>
      <w:marRight w:val="0"/>
      <w:marTop w:val="0"/>
      <w:marBottom w:val="0"/>
      <w:divBdr>
        <w:top w:val="none" w:sz="0" w:space="0" w:color="auto"/>
        <w:left w:val="none" w:sz="0" w:space="0" w:color="auto"/>
        <w:bottom w:val="none" w:sz="0" w:space="0" w:color="auto"/>
        <w:right w:val="none" w:sz="0" w:space="0" w:color="auto"/>
      </w:divBdr>
    </w:div>
    <w:div w:id="1419597031">
      <w:bodyDiv w:val="1"/>
      <w:marLeft w:val="0"/>
      <w:marRight w:val="0"/>
      <w:marTop w:val="0"/>
      <w:marBottom w:val="0"/>
      <w:divBdr>
        <w:top w:val="none" w:sz="0" w:space="0" w:color="auto"/>
        <w:left w:val="none" w:sz="0" w:space="0" w:color="auto"/>
        <w:bottom w:val="none" w:sz="0" w:space="0" w:color="auto"/>
        <w:right w:val="none" w:sz="0" w:space="0" w:color="auto"/>
      </w:divBdr>
    </w:div>
    <w:div w:id="1419867136">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250346">
      <w:bodyDiv w:val="1"/>
      <w:marLeft w:val="0"/>
      <w:marRight w:val="0"/>
      <w:marTop w:val="0"/>
      <w:marBottom w:val="0"/>
      <w:divBdr>
        <w:top w:val="none" w:sz="0" w:space="0" w:color="auto"/>
        <w:left w:val="none" w:sz="0" w:space="0" w:color="auto"/>
        <w:bottom w:val="none" w:sz="0" w:space="0" w:color="auto"/>
        <w:right w:val="none" w:sz="0" w:space="0" w:color="auto"/>
      </w:divBdr>
    </w:div>
    <w:div w:id="1420371628">
      <w:bodyDiv w:val="1"/>
      <w:marLeft w:val="0"/>
      <w:marRight w:val="0"/>
      <w:marTop w:val="0"/>
      <w:marBottom w:val="0"/>
      <w:divBdr>
        <w:top w:val="none" w:sz="0" w:space="0" w:color="auto"/>
        <w:left w:val="none" w:sz="0" w:space="0" w:color="auto"/>
        <w:bottom w:val="none" w:sz="0" w:space="0" w:color="auto"/>
        <w:right w:val="none" w:sz="0" w:space="0" w:color="auto"/>
      </w:divBdr>
    </w:div>
    <w:div w:id="1420374150">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176744">
      <w:bodyDiv w:val="1"/>
      <w:marLeft w:val="0"/>
      <w:marRight w:val="0"/>
      <w:marTop w:val="0"/>
      <w:marBottom w:val="0"/>
      <w:divBdr>
        <w:top w:val="none" w:sz="0" w:space="0" w:color="auto"/>
        <w:left w:val="none" w:sz="0" w:space="0" w:color="auto"/>
        <w:bottom w:val="none" w:sz="0" w:space="0" w:color="auto"/>
        <w:right w:val="none" w:sz="0" w:space="0" w:color="auto"/>
      </w:divBdr>
    </w:div>
    <w:div w:id="1421413967">
      <w:bodyDiv w:val="1"/>
      <w:marLeft w:val="0"/>
      <w:marRight w:val="0"/>
      <w:marTop w:val="0"/>
      <w:marBottom w:val="0"/>
      <w:divBdr>
        <w:top w:val="none" w:sz="0" w:space="0" w:color="auto"/>
        <w:left w:val="none" w:sz="0" w:space="0" w:color="auto"/>
        <w:bottom w:val="none" w:sz="0" w:space="0" w:color="auto"/>
        <w:right w:val="none" w:sz="0" w:space="0" w:color="auto"/>
      </w:divBdr>
    </w:div>
    <w:div w:id="1421491207">
      <w:bodyDiv w:val="1"/>
      <w:marLeft w:val="0"/>
      <w:marRight w:val="0"/>
      <w:marTop w:val="0"/>
      <w:marBottom w:val="0"/>
      <w:divBdr>
        <w:top w:val="none" w:sz="0" w:space="0" w:color="auto"/>
        <w:left w:val="none" w:sz="0" w:space="0" w:color="auto"/>
        <w:bottom w:val="none" w:sz="0" w:space="0" w:color="auto"/>
        <w:right w:val="none" w:sz="0" w:space="0" w:color="auto"/>
      </w:divBdr>
    </w:div>
    <w:div w:id="1421756778">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1870636">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064906">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3335318">
      <w:bodyDiv w:val="1"/>
      <w:marLeft w:val="0"/>
      <w:marRight w:val="0"/>
      <w:marTop w:val="0"/>
      <w:marBottom w:val="0"/>
      <w:divBdr>
        <w:top w:val="none" w:sz="0" w:space="0" w:color="auto"/>
        <w:left w:val="none" w:sz="0" w:space="0" w:color="auto"/>
        <w:bottom w:val="none" w:sz="0" w:space="0" w:color="auto"/>
        <w:right w:val="none" w:sz="0" w:space="0" w:color="auto"/>
      </w:divBdr>
    </w:div>
    <w:div w:id="1423915931">
      <w:bodyDiv w:val="1"/>
      <w:marLeft w:val="0"/>
      <w:marRight w:val="0"/>
      <w:marTop w:val="0"/>
      <w:marBottom w:val="0"/>
      <w:divBdr>
        <w:top w:val="none" w:sz="0" w:space="0" w:color="auto"/>
        <w:left w:val="none" w:sz="0" w:space="0" w:color="auto"/>
        <w:bottom w:val="none" w:sz="0" w:space="0" w:color="auto"/>
        <w:right w:val="none" w:sz="0" w:space="0" w:color="auto"/>
      </w:divBdr>
    </w:div>
    <w:div w:id="1424107802">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691315">
      <w:bodyDiv w:val="1"/>
      <w:marLeft w:val="0"/>
      <w:marRight w:val="0"/>
      <w:marTop w:val="0"/>
      <w:marBottom w:val="0"/>
      <w:divBdr>
        <w:top w:val="none" w:sz="0" w:space="0" w:color="auto"/>
        <w:left w:val="none" w:sz="0" w:space="0" w:color="auto"/>
        <w:bottom w:val="none" w:sz="0" w:space="0" w:color="auto"/>
        <w:right w:val="none" w:sz="0" w:space="0" w:color="auto"/>
      </w:divBdr>
    </w:div>
    <w:div w:id="1424762524">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5497215">
      <w:bodyDiv w:val="1"/>
      <w:marLeft w:val="0"/>
      <w:marRight w:val="0"/>
      <w:marTop w:val="0"/>
      <w:marBottom w:val="0"/>
      <w:divBdr>
        <w:top w:val="none" w:sz="0" w:space="0" w:color="auto"/>
        <w:left w:val="none" w:sz="0" w:space="0" w:color="auto"/>
        <w:bottom w:val="none" w:sz="0" w:space="0" w:color="auto"/>
        <w:right w:val="none" w:sz="0" w:space="0" w:color="auto"/>
      </w:divBdr>
    </w:div>
    <w:div w:id="1426536533">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1002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504369">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29741388">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278135">
      <w:bodyDiv w:val="1"/>
      <w:marLeft w:val="0"/>
      <w:marRight w:val="0"/>
      <w:marTop w:val="0"/>
      <w:marBottom w:val="0"/>
      <w:divBdr>
        <w:top w:val="none" w:sz="0" w:space="0" w:color="auto"/>
        <w:left w:val="none" w:sz="0" w:space="0" w:color="auto"/>
        <w:bottom w:val="none" w:sz="0" w:space="0" w:color="auto"/>
        <w:right w:val="none" w:sz="0" w:space="0" w:color="auto"/>
      </w:divBdr>
    </w:div>
    <w:div w:id="1430664807">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0933196">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2360810">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207624">
      <w:bodyDiv w:val="1"/>
      <w:marLeft w:val="0"/>
      <w:marRight w:val="0"/>
      <w:marTop w:val="0"/>
      <w:marBottom w:val="0"/>
      <w:divBdr>
        <w:top w:val="none" w:sz="0" w:space="0" w:color="auto"/>
        <w:left w:val="none" w:sz="0" w:space="0" w:color="auto"/>
        <w:bottom w:val="none" w:sz="0" w:space="0" w:color="auto"/>
        <w:right w:val="none" w:sz="0" w:space="0" w:color="auto"/>
      </w:divBdr>
    </w:div>
    <w:div w:id="1434278044">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5902925">
      <w:bodyDiv w:val="1"/>
      <w:marLeft w:val="0"/>
      <w:marRight w:val="0"/>
      <w:marTop w:val="0"/>
      <w:marBottom w:val="0"/>
      <w:divBdr>
        <w:top w:val="none" w:sz="0" w:space="0" w:color="auto"/>
        <w:left w:val="none" w:sz="0" w:space="0" w:color="auto"/>
        <w:bottom w:val="none" w:sz="0" w:space="0" w:color="auto"/>
        <w:right w:val="none" w:sz="0" w:space="0" w:color="auto"/>
      </w:divBdr>
    </w:div>
    <w:div w:id="1436054482">
      <w:bodyDiv w:val="1"/>
      <w:marLeft w:val="0"/>
      <w:marRight w:val="0"/>
      <w:marTop w:val="0"/>
      <w:marBottom w:val="0"/>
      <w:divBdr>
        <w:top w:val="none" w:sz="0" w:space="0" w:color="auto"/>
        <w:left w:val="none" w:sz="0" w:space="0" w:color="auto"/>
        <w:bottom w:val="none" w:sz="0" w:space="0" w:color="auto"/>
        <w:right w:val="none" w:sz="0" w:space="0" w:color="auto"/>
      </w:divBdr>
    </w:div>
    <w:div w:id="1436288706">
      <w:bodyDiv w:val="1"/>
      <w:marLeft w:val="0"/>
      <w:marRight w:val="0"/>
      <w:marTop w:val="0"/>
      <w:marBottom w:val="0"/>
      <w:divBdr>
        <w:top w:val="none" w:sz="0" w:space="0" w:color="auto"/>
        <w:left w:val="none" w:sz="0" w:space="0" w:color="auto"/>
        <w:bottom w:val="none" w:sz="0" w:space="0" w:color="auto"/>
        <w:right w:val="none" w:sz="0" w:space="0" w:color="auto"/>
      </w:divBdr>
    </w:div>
    <w:div w:id="1436438077">
      <w:bodyDiv w:val="1"/>
      <w:marLeft w:val="0"/>
      <w:marRight w:val="0"/>
      <w:marTop w:val="0"/>
      <w:marBottom w:val="0"/>
      <w:divBdr>
        <w:top w:val="none" w:sz="0" w:space="0" w:color="auto"/>
        <w:left w:val="none" w:sz="0" w:space="0" w:color="auto"/>
        <w:bottom w:val="none" w:sz="0" w:space="0" w:color="auto"/>
        <w:right w:val="none" w:sz="0" w:space="0" w:color="auto"/>
      </w:divBdr>
    </w:div>
    <w:div w:id="1436515732">
      <w:bodyDiv w:val="1"/>
      <w:marLeft w:val="0"/>
      <w:marRight w:val="0"/>
      <w:marTop w:val="0"/>
      <w:marBottom w:val="0"/>
      <w:divBdr>
        <w:top w:val="none" w:sz="0" w:space="0" w:color="auto"/>
        <w:left w:val="none" w:sz="0" w:space="0" w:color="auto"/>
        <w:bottom w:val="none" w:sz="0" w:space="0" w:color="auto"/>
        <w:right w:val="none" w:sz="0" w:space="0" w:color="auto"/>
      </w:divBdr>
    </w:div>
    <w:div w:id="1436557613">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0298163">
      <w:bodyDiv w:val="1"/>
      <w:marLeft w:val="0"/>
      <w:marRight w:val="0"/>
      <w:marTop w:val="0"/>
      <w:marBottom w:val="0"/>
      <w:divBdr>
        <w:top w:val="none" w:sz="0" w:space="0" w:color="auto"/>
        <w:left w:val="none" w:sz="0" w:space="0" w:color="auto"/>
        <w:bottom w:val="none" w:sz="0" w:space="0" w:color="auto"/>
        <w:right w:val="none" w:sz="0" w:space="0" w:color="auto"/>
      </w:divBdr>
    </w:div>
    <w:div w:id="1440370100">
      <w:bodyDiv w:val="1"/>
      <w:marLeft w:val="0"/>
      <w:marRight w:val="0"/>
      <w:marTop w:val="0"/>
      <w:marBottom w:val="0"/>
      <w:divBdr>
        <w:top w:val="none" w:sz="0" w:space="0" w:color="auto"/>
        <w:left w:val="none" w:sz="0" w:space="0" w:color="auto"/>
        <w:bottom w:val="none" w:sz="0" w:space="0" w:color="auto"/>
        <w:right w:val="none" w:sz="0" w:space="0" w:color="auto"/>
      </w:divBdr>
      <w:divsChild>
        <w:div w:id="1097557768">
          <w:marLeft w:val="547"/>
          <w:marRight w:val="0"/>
          <w:marTop w:val="77"/>
          <w:marBottom w:val="0"/>
          <w:divBdr>
            <w:top w:val="none" w:sz="0" w:space="0" w:color="auto"/>
            <w:left w:val="none" w:sz="0" w:space="0" w:color="auto"/>
            <w:bottom w:val="none" w:sz="0" w:space="0" w:color="auto"/>
            <w:right w:val="none" w:sz="0" w:space="0" w:color="auto"/>
          </w:divBdr>
        </w:div>
      </w:divsChild>
    </w:div>
    <w:div w:id="1440490334">
      <w:bodyDiv w:val="1"/>
      <w:marLeft w:val="0"/>
      <w:marRight w:val="0"/>
      <w:marTop w:val="0"/>
      <w:marBottom w:val="0"/>
      <w:divBdr>
        <w:top w:val="none" w:sz="0" w:space="0" w:color="auto"/>
        <w:left w:val="none" w:sz="0" w:space="0" w:color="auto"/>
        <w:bottom w:val="none" w:sz="0" w:space="0" w:color="auto"/>
        <w:right w:val="none" w:sz="0" w:space="0" w:color="auto"/>
      </w:divBdr>
    </w:div>
    <w:div w:id="1440639476">
      <w:bodyDiv w:val="1"/>
      <w:marLeft w:val="0"/>
      <w:marRight w:val="0"/>
      <w:marTop w:val="0"/>
      <w:marBottom w:val="0"/>
      <w:divBdr>
        <w:top w:val="none" w:sz="0" w:space="0" w:color="auto"/>
        <w:left w:val="none" w:sz="0" w:space="0" w:color="auto"/>
        <w:bottom w:val="none" w:sz="0" w:space="0" w:color="auto"/>
        <w:right w:val="none" w:sz="0" w:space="0" w:color="auto"/>
      </w:divBdr>
    </w:div>
    <w:div w:id="1441146594">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295588">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1603106">
      <w:bodyDiv w:val="1"/>
      <w:marLeft w:val="0"/>
      <w:marRight w:val="0"/>
      <w:marTop w:val="0"/>
      <w:marBottom w:val="0"/>
      <w:divBdr>
        <w:top w:val="none" w:sz="0" w:space="0" w:color="auto"/>
        <w:left w:val="none" w:sz="0" w:space="0" w:color="auto"/>
        <w:bottom w:val="none" w:sz="0" w:space="0" w:color="auto"/>
        <w:right w:val="none" w:sz="0" w:space="0" w:color="auto"/>
      </w:divBdr>
    </w:div>
    <w:div w:id="1442382649">
      <w:bodyDiv w:val="1"/>
      <w:marLeft w:val="0"/>
      <w:marRight w:val="0"/>
      <w:marTop w:val="0"/>
      <w:marBottom w:val="0"/>
      <w:divBdr>
        <w:top w:val="none" w:sz="0" w:space="0" w:color="auto"/>
        <w:left w:val="none" w:sz="0" w:space="0" w:color="auto"/>
        <w:bottom w:val="none" w:sz="0" w:space="0" w:color="auto"/>
        <w:right w:val="none" w:sz="0" w:space="0" w:color="auto"/>
      </w:divBdr>
    </w:div>
    <w:div w:id="1442410734">
      <w:bodyDiv w:val="1"/>
      <w:marLeft w:val="0"/>
      <w:marRight w:val="0"/>
      <w:marTop w:val="0"/>
      <w:marBottom w:val="0"/>
      <w:divBdr>
        <w:top w:val="none" w:sz="0" w:space="0" w:color="auto"/>
        <w:left w:val="none" w:sz="0" w:space="0" w:color="auto"/>
        <w:bottom w:val="none" w:sz="0" w:space="0" w:color="auto"/>
        <w:right w:val="none" w:sz="0" w:space="0" w:color="auto"/>
      </w:divBdr>
    </w:div>
    <w:div w:id="1442411736">
      <w:bodyDiv w:val="1"/>
      <w:marLeft w:val="0"/>
      <w:marRight w:val="0"/>
      <w:marTop w:val="0"/>
      <w:marBottom w:val="0"/>
      <w:divBdr>
        <w:top w:val="none" w:sz="0" w:space="0" w:color="auto"/>
        <w:left w:val="none" w:sz="0" w:space="0" w:color="auto"/>
        <w:bottom w:val="none" w:sz="0" w:space="0" w:color="auto"/>
        <w:right w:val="none" w:sz="0" w:space="0" w:color="auto"/>
      </w:divBdr>
    </w:div>
    <w:div w:id="1442722349">
      <w:bodyDiv w:val="1"/>
      <w:marLeft w:val="0"/>
      <w:marRight w:val="0"/>
      <w:marTop w:val="0"/>
      <w:marBottom w:val="0"/>
      <w:divBdr>
        <w:top w:val="none" w:sz="0" w:space="0" w:color="auto"/>
        <w:left w:val="none" w:sz="0" w:space="0" w:color="auto"/>
        <w:bottom w:val="none" w:sz="0" w:space="0" w:color="auto"/>
        <w:right w:val="none" w:sz="0" w:space="0" w:color="auto"/>
      </w:divBdr>
    </w:div>
    <w:div w:id="1443114304">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348649">
      <w:bodyDiv w:val="1"/>
      <w:marLeft w:val="0"/>
      <w:marRight w:val="0"/>
      <w:marTop w:val="0"/>
      <w:marBottom w:val="0"/>
      <w:divBdr>
        <w:top w:val="none" w:sz="0" w:space="0" w:color="auto"/>
        <w:left w:val="none" w:sz="0" w:space="0" w:color="auto"/>
        <w:bottom w:val="none" w:sz="0" w:space="0" w:color="auto"/>
        <w:right w:val="none" w:sz="0" w:space="0" w:color="auto"/>
      </w:divBdr>
    </w:div>
    <w:div w:id="1445541453">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005187">
      <w:bodyDiv w:val="1"/>
      <w:marLeft w:val="0"/>
      <w:marRight w:val="0"/>
      <w:marTop w:val="0"/>
      <w:marBottom w:val="0"/>
      <w:divBdr>
        <w:top w:val="none" w:sz="0" w:space="0" w:color="auto"/>
        <w:left w:val="none" w:sz="0" w:space="0" w:color="auto"/>
        <w:bottom w:val="none" w:sz="0" w:space="0" w:color="auto"/>
        <w:right w:val="none" w:sz="0" w:space="0" w:color="auto"/>
      </w:divBdr>
    </w:div>
    <w:div w:id="1446191942">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651034">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4529">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49812900">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1972042">
      <w:bodyDiv w:val="1"/>
      <w:marLeft w:val="0"/>
      <w:marRight w:val="0"/>
      <w:marTop w:val="0"/>
      <w:marBottom w:val="0"/>
      <w:divBdr>
        <w:top w:val="none" w:sz="0" w:space="0" w:color="auto"/>
        <w:left w:val="none" w:sz="0" w:space="0" w:color="auto"/>
        <w:bottom w:val="none" w:sz="0" w:space="0" w:color="auto"/>
        <w:right w:val="none" w:sz="0" w:space="0" w:color="auto"/>
      </w:divBdr>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17064">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279326">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2389">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866319">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058791">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557774">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59422006">
      <w:bodyDiv w:val="1"/>
      <w:marLeft w:val="0"/>
      <w:marRight w:val="0"/>
      <w:marTop w:val="0"/>
      <w:marBottom w:val="0"/>
      <w:divBdr>
        <w:top w:val="none" w:sz="0" w:space="0" w:color="auto"/>
        <w:left w:val="none" w:sz="0" w:space="0" w:color="auto"/>
        <w:bottom w:val="none" w:sz="0" w:space="0" w:color="auto"/>
        <w:right w:val="none" w:sz="0" w:space="0" w:color="auto"/>
      </w:divBdr>
    </w:div>
    <w:div w:id="1459570953">
      <w:bodyDiv w:val="1"/>
      <w:marLeft w:val="0"/>
      <w:marRight w:val="0"/>
      <w:marTop w:val="0"/>
      <w:marBottom w:val="0"/>
      <w:divBdr>
        <w:top w:val="none" w:sz="0" w:space="0" w:color="auto"/>
        <w:left w:val="none" w:sz="0" w:space="0" w:color="auto"/>
        <w:bottom w:val="none" w:sz="0" w:space="0" w:color="auto"/>
        <w:right w:val="none" w:sz="0" w:space="0" w:color="auto"/>
      </w:divBdr>
    </w:div>
    <w:div w:id="1459760555">
      <w:bodyDiv w:val="1"/>
      <w:marLeft w:val="0"/>
      <w:marRight w:val="0"/>
      <w:marTop w:val="0"/>
      <w:marBottom w:val="0"/>
      <w:divBdr>
        <w:top w:val="none" w:sz="0" w:space="0" w:color="auto"/>
        <w:left w:val="none" w:sz="0" w:space="0" w:color="auto"/>
        <w:bottom w:val="none" w:sz="0" w:space="0" w:color="auto"/>
        <w:right w:val="none" w:sz="0" w:space="0" w:color="auto"/>
      </w:divBdr>
    </w:div>
    <w:div w:id="1459907275">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0955148">
      <w:bodyDiv w:val="1"/>
      <w:marLeft w:val="0"/>
      <w:marRight w:val="0"/>
      <w:marTop w:val="0"/>
      <w:marBottom w:val="0"/>
      <w:divBdr>
        <w:top w:val="none" w:sz="0" w:space="0" w:color="auto"/>
        <w:left w:val="none" w:sz="0" w:space="0" w:color="auto"/>
        <w:bottom w:val="none" w:sz="0" w:space="0" w:color="auto"/>
        <w:right w:val="none" w:sz="0" w:space="0" w:color="auto"/>
      </w:divBdr>
    </w:div>
    <w:div w:id="1461144639">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459289">
      <w:bodyDiv w:val="1"/>
      <w:marLeft w:val="0"/>
      <w:marRight w:val="0"/>
      <w:marTop w:val="0"/>
      <w:marBottom w:val="0"/>
      <w:divBdr>
        <w:top w:val="none" w:sz="0" w:space="0" w:color="auto"/>
        <w:left w:val="none" w:sz="0" w:space="0" w:color="auto"/>
        <w:bottom w:val="none" w:sz="0" w:space="0" w:color="auto"/>
        <w:right w:val="none" w:sz="0" w:space="0" w:color="auto"/>
      </w:divBdr>
    </w:div>
    <w:div w:id="1462528141">
      <w:bodyDiv w:val="1"/>
      <w:marLeft w:val="0"/>
      <w:marRight w:val="0"/>
      <w:marTop w:val="0"/>
      <w:marBottom w:val="0"/>
      <w:divBdr>
        <w:top w:val="none" w:sz="0" w:space="0" w:color="auto"/>
        <w:left w:val="none" w:sz="0" w:space="0" w:color="auto"/>
        <w:bottom w:val="none" w:sz="0" w:space="0" w:color="auto"/>
        <w:right w:val="none" w:sz="0" w:space="0" w:color="auto"/>
      </w:divBdr>
    </w:div>
    <w:div w:id="1462651101">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301917">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4931488">
      <w:bodyDiv w:val="1"/>
      <w:marLeft w:val="0"/>
      <w:marRight w:val="0"/>
      <w:marTop w:val="0"/>
      <w:marBottom w:val="0"/>
      <w:divBdr>
        <w:top w:val="none" w:sz="0" w:space="0" w:color="auto"/>
        <w:left w:val="none" w:sz="0" w:space="0" w:color="auto"/>
        <w:bottom w:val="none" w:sz="0" w:space="0" w:color="auto"/>
        <w:right w:val="none" w:sz="0" w:space="0" w:color="auto"/>
      </w:divBdr>
    </w:div>
    <w:div w:id="1465385427">
      <w:bodyDiv w:val="1"/>
      <w:marLeft w:val="0"/>
      <w:marRight w:val="0"/>
      <w:marTop w:val="0"/>
      <w:marBottom w:val="0"/>
      <w:divBdr>
        <w:top w:val="none" w:sz="0" w:space="0" w:color="auto"/>
        <w:left w:val="none" w:sz="0" w:space="0" w:color="auto"/>
        <w:bottom w:val="none" w:sz="0" w:space="0" w:color="auto"/>
        <w:right w:val="none" w:sz="0" w:space="0" w:color="auto"/>
      </w:divBdr>
    </w:div>
    <w:div w:id="1465584269">
      <w:bodyDiv w:val="1"/>
      <w:marLeft w:val="0"/>
      <w:marRight w:val="0"/>
      <w:marTop w:val="0"/>
      <w:marBottom w:val="0"/>
      <w:divBdr>
        <w:top w:val="none" w:sz="0" w:space="0" w:color="auto"/>
        <w:left w:val="none" w:sz="0" w:space="0" w:color="auto"/>
        <w:bottom w:val="none" w:sz="0" w:space="0" w:color="auto"/>
        <w:right w:val="none" w:sz="0" w:space="0" w:color="auto"/>
      </w:divBdr>
    </w:div>
    <w:div w:id="1465660908">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045994">
      <w:bodyDiv w:val="1"/>
      <w:marLeft w:val="0"/>
      <w:marRight w:val="0"/>
      <w:marTop w:val="0"/>
      <w:marBottom w:val="0"/>
      <w:divBdr>
        <w:top w:val="none" w:sz="0" w:space="0" w:color="auto"/>
        <w:left w:val="none" w:sz="0" w:space="0" w:color="auto"/>
        <w:bottom w:val="none" w:sz="0" w:space="0" w:color="auto"/>
        <w:right w:val="none" w:sz="0" w:space="0" w:color="auto"/>
      </w:divBdr>
    </w:div>
    <w:div w:id="1466046505">
      <w:bodyDiv w:val="1"/>
      <w:marLeft w:val="0"/>
      <w:marRight w:val="0"/>
      <w:marTop w:val="0"/>
      <w:marBottom w:val="0"/>
      <w:divBdr>
        <w:top w:val="none" w:sz="0" w:space="0" w:color="auto"/>
        <w:left w:val="none" w:sz="0" w:space="0" w:color="auto"/>
        <w:bottom w:val="none" w:sz="0" w:space="0" w:color="auto"/>
        <w:right w:val="none" w:sz="0" w:space="0" w:color="auto"/>
      </w:divBdr>
    </w:div>
    <w:div w:id="1466309804">
      <w:bodyDiv w:val="1"/>
      <w:marLeft w:val="120"/>
      <w:marRight w:val="120"/>
      <w:marTop w:val="0"/>
      <w:marBottom w:val="0"/>
      <w:divBdr>
        <w:top w:val="none" w:sz="0" w:space="0" w:color="auto"/>
        <w:left w:val="none" w:sz="0" w:space="0" w:color="auto"/>
        <w:bottom w:val="none" w:sz="0" w:space="0" w:color="auto"/>
        <w:right w:val="none" w:sz="0" w:space="0" w:color="auto"/>
      </w:divBdr>
      <w:divsChild>
        <w:div w:id="608009382">
          <w:marLeft w:val="0"/>
          <w:marRight w:val="0"/>
          <w:marTop w:val="60"/>
          <w:marBottom w:val="120"/>
          <w:divBdr>
            <w:top w:val="none" w:sz="0" w:space="0" w:color="auto"/>
            <w:left w:val="none" w:sz="0" w:space="0" w:color="auto"/>
            <w:bottom w:val="none" w:sz="0" w:space="0" w:color="auto"/>
            <w:right w:val="none" w:sz="0" w:space="0" w:color="auto"/>
          </w:divBdr>
        </w:div>
      </w:divsChild>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7161124">
      <w:bodyDiv w:val="1"/>
      <w:marLeft w:val="0"/>
      <w:marRight w:val="0"/>
      <w:marTop w:val="0"/>
      <w:marBottom w:val="0"/>
      <w:divBdr>
        <w:top w:val="none" w:sz="0" w:space="0" w:color="auto"/>
        <w:left w:val="none" w:sz="0" w:space="0" w:color="auto"/>
        <w:bottom w:val="none" w:sz="0" w:space="0" w:color="auto"/>
        <w:right w:val="none" w:sz="0" w:space="0" w:color="auto"/>
      </w:divBdr>
    </w:div>
    <w:div w:id="1467233827">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8820079">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551326">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1634895">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3865476">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4786837">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7650400">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105464">
      <w:bodyDiv w:val="1"/>
      <w:marLeft w:val="0"/>
      <w:marRight w:val="0"/>
      <w:marTop w:val="0"/>
      <w:marBottom w:val="0"/>
      <w:divBdr>
        <w:top w:val="none" w:sz="0" w:space="0" w:color="auto"/>
        <w:left w:val="none" w:sz="0" w:space="0" w:color="auto"/>
        <w:bottom w:val="none" w:sz="0" w:space="0" w:color="auto"/>
        <w:right w:val="none" w:sz="0" w:space="0" w:color="auto"/>
      </w:divBdr>
    </w:div>
    <w:div w:id="1478376605">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79761658">
      <w:bodyDiv w:val="1"/>
      <w:marLeft w:val="0"/>
      <w:marRight w:val="0"/>
      <w:marTop w:val="0"/>
      <w:marBottom w:val="0"/>
      <w:divBdr>
        <w:top w:val="none" w:sz="0" w:space="0" w:color="auto"/>
        <w:left w:val="none" w:sz="0" w:space="0" w:color="auto"/>
        <w:bottom w:val="none" w:sz="0" w:space="0" w:color="auto"/>
        <w:right w:val="none" w:sz="0" w:space="0" w:color="auto"/>
      </w:divBdr>
    </w:div>
    <w:div w:id="1479880229">
      <w:bodyDiv w:val="1"/>
      <w:marLeft w:val="0"/>
      <w:marRight w:val="0"/>
      <w:marTop w:val="0"/>
      <w:marBottom w:val="0"/>
      <w:divBdr>
        <w:top w:val="none" w:sz="0" w:space="0" w:color="auto"/>
        <w:left w:val="none" w:sz="0" w:space="0" w:color="auto"/>
        <w:bottom w:val="none" w:sz="0" w:space="0" w:color="auto"/>
        <w:right w:val="none" w:sz="0" w:space="0" w:color="auto"/>
      </w:divBdr>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270815">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1580243">
      <w:bodyDiv w:val="1"/>
      <w:marLeft w:val="0"/>
      <w:marRight w:val="0"/>
      <w:marTop w:val="0"/>
      <w:marBottom w:val="0"/>
      <w:divBdr>
        <w:top w:val="none" w:sz="0" w:space="0" w:color="auto"/>
        <w:left w:val="none" w:sz="0" w:space="0" w:color="auto"/>
        <w:bottom w:val="none" w:sz="0" w:space="0" w:color="auto"/>
        <w:right w:val="none" w:sz="0" w:space="0" w:color="auto"/>
      </w:divBdr>
    </w:div>
    <w:div w:id="1482111629">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4421395">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6432007">
      <w:bodyDiv w:val="1"/>
      <w:marLeft w:val="0"/>
      <w:marRight w:val="0"/>
      <w:marTop w:val="0"/>
      <w:marBottom w:val="0"/>
      <w:divBdr>
        <w:top w:val="none" w:sz="0" w:space="0" w:color="auto"/>
        <w:left w:val="none" w:sz="0" w:space="0" w:color="auto"/>
        <w:bottom w:val="none" w:sz="0" w:space="0" w:color="auto"/>
        <w:right w:val="none" w:sz="0" w:space="0" w:color="auto"/>
      </w:divBdr>
    </w:div>
    <w:div w:id="1486436763">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283535">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327570">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1755624">
      <w:bodyDiv w:val="1"/>
      <w:marLeft w:val="0"/>
      <w:marRight w:val="0"/>
      <w:marTop w:val="0"/>
      <w:marBottom w:val="0"/>
      <w:divBdr>
        <w:top w:val="none" w:sz="0" w:space="0" w:color="auto"/>
        <w:left w:val="none" w:sz="0" w:space="0" w:color="auto"/>
        <w:bottom w:val="none" w:sz="0" w:space="0" w:color="auto"/>
        <w:right w:val="none" w:sz="0" w:space="0" w:color="auto"/>
      </w:divBdr>
    </w:div>
    <w:div w:id="1492480337">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676475">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100022">
      <w:bodyDiv w:val="1"/>
      <w:marLeft w:val="0"/>
      <w:marRight w:val="0"/>
      <w:marTop w:val="0"/>
      <w:marBottom w:val="0"/>
      <w:divBdr>
        <w:top w:val="none" w:sz="0" w:space="0" w:color="auto"/>
        <w:left w:val="none" w:sz="0" w:space="0" w:color="auto"/>
        <w:bottom w:val="none" w:sz="0" w:space="0" w:color="auto"/>
        <w:right w:val="none" w:sz="0" w:space="0" w:color="auto"/>
      </w:divBdr>
    </w:div>
    <w:div w:id="1494104041">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4490920">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687071">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5948822">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190279">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7844116">
      <w:bodyDiv w:val="1"/>
      <w:marLeft w:val="120"/>
      <w:marRight w:val="120"/>
      <w:marTop w:val="0"/>
      <w:marBottom w:val="0"/>
      <w:divBdr>
        <w:top w:val="none" w:sz="0" w:space="0" w:color="auto"/>
        <w:left w:val="none" w:sz="0" w:space="0" w:color="auto"/>
        <w:bottom w:val="none" w:sz="0" w:space="0" w:color="auto"/>
        <w:right w:val="none" w:sz="0" w:space="0" w:color="auto"/>
      </w:divBdr>
      <w:divsChild>
        <w:div w:id="601838838">
          <w:marLeft w:val="0"/>
          <w:marRight w:val="0"/>
          <w:marTop w:val="60"/>
          <w:marBottom w:val="120"/>
          <w:divBdr>
            <w:top w:val="none" w:sz="0" w:space="0" w:color="auto"/>
            <w:left w:val="none" w:sz="0" w:space="0" w:color="auto"/>
            <w:bottom w:val="none" w:sz="0" w:space="0" w:color="auto"/>
            <w:right w:val="none" w:sz="0" w:space="0" w:color="auto"/>
          </w:divBdr>
        </w:div>
      </w:divsChild>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345802">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881433">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06029">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0733487">
      <w:bodyDiv w:val="1"/>
      <w:marLeft w:val="0"/>
      <w:marRight w:val="0"/>
      <w:marTop w:val="0"/>
      <w:marBottom w:val="0"/>
      <w:divBdr>
        <w:top w:val="none" w:sz="0" w:space="0" w:color="auto"/>
        <w:left w:val="none" w:sz="0" w:space="0" w:color="auto"/>
        <w:bottom w:val="none" w:sz="0" w:space="0" w:color="auto"/>
        <w:right w:val="none" w:sz="0" w:space="0" w:color="auto"/>
      </w:divBdr>
    </w:div>
    <w:div w:id="1500926125">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2508">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7474825">
      <w:bodyDiv w:val="1"/>
      <w:marLeft w:val="0"/>
      <w:marRight w:val="0"/>
      <w:marTop w:val="0"/>
      <w:marBottom w:val="0"/>
      <w:divBdr>
        <w:top w:val="none" w:sz="0" w:space="0" w:color="auto"/>
        <w:left w:val="none" w:sz="0" w:space="0" w:color="auto"/>
        <w:bottom w:val="none" w:sz="0" w:space="0" w:color="auto"/>
        <w:right w:val="none" w:sz="0" w:space="0" w:color="auto"/>
      </w:divBdr>
    </w:div>
    <w:div w:id="1507986348">
      <w:bodyDiv w:val="1"/>
      <w:marLeft w:val="0"/>
      <w:marRight w:val="0"/>
      <w:marTop w:val="0"/>
      <w:marBottom w:val="0"/>
      <w:divBdr>
        <w:top w:val="none" w:sz="0" w:space="0" w:color="auto"/>
        <w:left w:val="none" w:sz="0" w:space="0" w:color="auto"/>
        <w:bottom w:val="none" w:sz="0" w:space="0" w:color="auto"/>
        <w:right w:val="none" w:sz="0" w:space="0" w:color="auto"/>
      </w:divBdr>
    </w:div>
    <w:div w:id="1508133882">
      <w:bodyDiv w:val="1"/>
      <w:marLeft w:val="0"/>
      <w:marRight w:val="0"/>
      <w:marTop w:val="0"/>
      <w:marBottom w:val="0"/>
      <w:divBdr>
        <w:top w:val="none" w:sz="0" w:space="0" w:color="auto"/>
        <w:left w:val="none" w:sz="0" w:space="0" w:color="auto"/>
        <w:bottom w:val="none" w:sz="0" w:space="0" w:color="auto"/>
        <w:right w:val="none" w:sz="0" w:space="0" w:color="auto"/>
      </w:divBdr>
    </w:div>
    <w:div w:id="1508137528">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10022389">
      <w:bodyDiv w:val="1"/>
      <w:marLeft w:val="0"/>
      <w:marRight w:val="0"/>
      <w:marTop w:val="0"/>
      <w:marBottom w:val="0"/>
      <w:divBdr>
        <w:top w:val="none" w:sz="0" w:space="0" w:color="auto"/>
        <w:left w:val="none" w:sz="0" w:space="0" w:color="auto"/>
        <w:bottom w:val="none" w:sz="0" w:space="0" w:color="auto"/>
        <w:right w:val="none" w:sz="0" w:space="0" w:color="auto"/>
      </w:divBdr>
    </w:div>
    <w:div w:id="1510752341">
      <w:bodyDiv w:val="1"/>
      <w:marLeft w:val="0"/>
      <w:marRight w:val="0"/>
      <w:marTop w:val="0"/>
      <w:marBottom w:val="0"/>
      <w:divBdr>
        <w:top w:val="none" w:sz="0" w:space="0" w:color="auto"/>
        <w:left w:val="none" w:sz="0" w:space="0" w:color="auto"/>
        <w:bottom w:val="none" w:sz="0" w:space="0" w:color="auto"/>
        <w:right w:val="none" w:sz="0" w:space="0" w:color="auto"/>
      </w:divBdr>
    </w:div>
    <w:div w:id="1510825953">
      <w:bodyDiv w:val="1"/>
      <w:marLeft w:val="0"/>
      <w:marRight w:val="0"/>
      <w:marTop w:val="0"/>
      <w:marBottom w:val="0"/>
      <w:divBdr>
        <w:top w:val="none" w:sz="0" w:space="0" w:color="auto"/>
        <w:left w:val="none" w:sz="0" w:space="0" w:color="auto"/>
        <w:bottom w:val="none" w:sz="0" w:space="0" w:color="auto"/>
        <w:right w:val="none" w:sz="0" w:space="0" w:color="auto"/>
      </w:divBdr>
    </w:div>
    <w:div w:id="1511219285">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1604732">
      <w:bodyDiv w:val="1"/>
      <w:marLeft w:val="0"/>
      <w:marRight w:val="0"/>
      <w:marTop w:val="0"/>
      <w:marBottom w:val="0"/>
      <w:divBdr>
        <w:top w:val="none" w:sz="0" w:space="0" w:color="auto"/>
        <w:left w:val="none" w:sz="0" w:space="0" w:color="auto"/>
        <w:bottom w:val="none" w:sz="0" w:space="0" w:color="auto"/>
        <w:right w:val="none" w:sz="0" w:space="0" w:color="auto"/>
      </w:divBdr>
    </w:div>
    <w:div w:id="1511918172">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2716721">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3380085">
      <w:bodyDiv w:val="1"/>
      <w:marLeft w:val="0"/>
      <w:marRight w:val="0"/>
      <w:marTop w:val="0"/>
      <w:marBottom w:val="0"/>
      <w:divBdr>
        <w:top w:val="none" w:sz="0" w:space="0" w:color="auto"/>
        <w:left w:val="none" w:sz="0" w:space="0" w:color="auto"/>
        <w:bottom w:val="none" w:sz="0" w:space="0" w:color="auto"/>
        <w:right w:val="none" w:sz="0" w:space="0" w:color="auto"/>
      </w:divBdr>
    </w:div>
    <w:div w:id="1513837946">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468360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194795">
      <w:bodyDiv w:val="1"/>
      <w:marLeft w:val="0"/>
      <w:marRight w:val="0"/>
      <w:marTop w:val="0"/>
      <w:marBottom w:val="0"/>
      <w:divBdr>
        <w:top w:val="none" w:sz="0" w:space="0" w:color="auto"/>
        <w:left w:val="none" w:sz="0" w:space="0" w:color="auto"/>
        <w:bottom w:val="none" w:sz="0" w:space="0" w:color="auto"/>
        <w:right w:val="none" w:sz="0" w:space="0" w:color="auto"/>
      </w:divBdr>
    </w:div>
    <w:div w:id="1515420926">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073152">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1259">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196152">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773784">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165898">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12132">
      <w:bodyDiv w:val="1"/>
      <w:marLeft w:val="0"/>
      <w:marRight w:val="0"/>
      <w:marTop w:val="0"/>
      <w:marBottom w:val="0"/>
      <w:divBdr>
        <w:top w:val="none" w:sz="0" w:space="0" w:color="auto"/>
        <w:left w:val="none" w:sz="0" w:space="0" w:color="auto"/>
        <w:bottom w:val="none" w:sz="0" w:space="0" w:color="auto"/>
        <w:right w:val="none" w:sz="0" w:space="0" w:color="auto"/>
      </w:divBdr>
    </w:div>
    <w:div w:id="1522012172">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02624">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3980096">
      <w:bodyDiv w:val="1"/>
      <w:marLeft w:val="0"/>
      <w:marRight w:val="0"/>
      <w:marTop w:val="0"/>
      <w:marBottom w:val="0"/>
      <w:divBdr>
        <w:top w:val="none" w:sz="0" w:space="0" w:color="auto"/>
        <w:left w:val="none" w:sz="0" w:space="0" w:color="auto"/>
        <w:bottom w:val="none" w:sz="0" w:space="0" w:color="auto"/>
        <w:right w:val="none" w:sz="0" w:space="0" w:color="auto"/>
      </w:divBdr>
    </w:div>
    <w:div w:id="1525098868">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202">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137142">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7795307">
      <w:bodyDiv w:val="1"/>
      <w:marLeft w:val="0"/>
      <w:marRight w:val="0"/>
      <w:marTop w:val="0"/>
      <w:marBottom w:val="0"/>
      <w:divBdr>
        <w:top w:val="none" w:sz="0" w:space="0" w:color="auto"/>
        <w:left w:val="none" w:sz="0" w:space="0" w:color="auto"/>
        <w:bottom w:val="none" w:sz="0" w:space="0" w:color="auto"/>
        <w:right w:val="none" w:sz="0" w:space="0" w:color="auto"/>
      </w:divBdr>
    </w:div>
    <w:div w:id="1527871456">
      <w:bodyDiv w:val="1"/>
      <w:marLeft w:val="0"/>
      <w:marRight w:val="0"/>
      <w:marTop w:val="0"/>
      <w:marBottom w:val="0"/>
      <w:divBdr>
        <w:top w:val="none" w:sz="0" w:space="0" w:color="auto"/>
        <w:left w:val="none" w:sz="0" w:space="0" w:color="auto"/>
        <w:bottom w:val="none" w:sz="0" w:space="0" w:color="auto"/>
        <w:right w:val="none" w:sz="0" w:space="0" w:color="auto"/>
      </w:divBdr>
    </w:div>
    <w:div w:id="152793714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37247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216031">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18845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2036424">
      <w:bodyDiv w:val="1"/>
      <w:marLeft w:val="0"/>
      <w:marRight w:val="0"/>
      <w:marTop w:val="0"/>
      <w:marBottom w:val="0"/>
      <w:divBdr>
        <w:top w:val="none" w:sz="0" w:space="0" w:color="auto"/>
        <w:left w:val="none" w:sz="0" w:space="0" w:color="auto"/>
        <w:bottom w:val="none" w:sz="0" w:space="0" w:color="auto"/>
        <w:right w:val="none" w:sz="0" w:space="0" w:color="auto"/>
      </w:divBdr>
    </w:div>
    <w:div w:id="1532108513">
      <w:bodyDiv w:val="1"/>
      <w:marLeft w:val="0"/>
      <w:marRight w:val="0"/>
      <w:marTop w:val="0"/>
      <w:marBottom w:val="0"/>
      <w:divBdr>
        <w:top w:val="none" w:sz="0" w:space="0" w:color="auto"/>
        <w:left w:val="none" w:sz="0" w:space="0" w:color="auto"/>
        <w:bottom w:val="none" w:sz="0" w:space="0" w:color="auto"/>
        <w:right w:val="none" w:sz="0" w:space="0" w:color="auto"/>
      </w:divBdr>
    </w:div>
    <w:div w:id="1532649119">
      <w:bodyDiv w:val="1"/>
      <w:marLeft w:val="0"/>
      <w:marRight w:val="0"/>
      <w:marTop w:val="0"/>
      <w:marBottom w:val="0"/>
      <w:divBdr>
        <w:top w:val="none" w:sz="0" w:space="0" w:color="auto"/>
        <w:left w:val="none" w:sz="0" w:space="0" w:color="auto"/>
        <w:bottom w:val="none" w:sz="0" w:space="0" w:color="auto"/>
        <w:right w:val="none" w:sz="0" w:space="0" w:color="auto"/>
      </w:divBdr>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3957863">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23581">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592067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11470">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313691">
      <w:bodyDiv w:val="1"/>
      <w:marLeft w:val="0"/>
      <w:marRight w:val="0"/>
      <w:marTop w:val="0"/>
      <w:marBottom w:val="0"/>
      <w:divBdr>
        <w:top w:val="none" w:sz="0" w:space="0" w:color="auto"/>
        <w:left w:val="none" w:sz="0" w:space="0" w:color="auto"/>
        <w:bottom w:val="none" w:sz="0" w:space="0" w:color="auto"/>
        <w:right w:val="none" w:sz="0" w:space="0" w:color="auto"/>
      </w:divBdr>
    </w:div>
    <w:div w:id="1539509660">
      <w:bodyDiv w:val="1"/>
      <w:marLeft w:val="0"/>
      <w:marRight w:val="0"/>
      <w:marTop w:val="0"/>
      <w:marBottom w:val="0"/>
      <w:divBdr>
        <w:top w:val="none" w:sz="0" w:space="0" w:color="auto"/>
        <w:left w:val="none" w:sz="0" w:space="0" w:color="auto"/>
        <w:bottom w:val="none" w:sz="0" w:space="0" w:color="auto"/>
        <w:right w:val="none" w:sz="0" w:space="0" w:color="auto"/>
      </w:divBdr>
    </w:div>
    <w:div w:id="1539666240">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097178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23442">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1895232">
      <w:bodyDiv w:val="1"/>
      <w:marLeft w:val="0"/>
      <w:marRight w:val="0"/>
      <w:marTop w:val="0"/>
      <w:marBottom w:val="0"/>
      <w:divBdr>
        <w:top w:val="none" w:sz="0" w:space="0" w:color="auto"/>
        <w:left w:val="none" w:sz="0" w:space="0" w:color="auto"/>
        <w:bottom w:val="none" w:sz="0" w:space="0" w:color="auto"/>
        <w:right w:val="none" w:sz="0" w:space="0" w:color="auto"/>
      </w:divBdr>
    </w:div>
    <w:div w:id="1542284422">
      <w:bodyDiv w:val="1"/>
      <w:marLeft w:val="0"/>
      <w:marRight w:val="0"/>
      <w:marTop w:val="0"/>
      <w:marBottom w:val="0"/>
      <w:divBdr>
        <w:top w:val="none" w:sz="0" w:space="0" w:color="auto"/>
        <w:left w:val="none" w:sz="0" w:space="0" w:color="auto"/>
        <w:bottom w:val="none" w:sz="0" w:space="0" w:color="auto"/>
        <w:right w:val="none" w:sz="0" w:space="0" w:color="auto"/>
      </w:divBdr>
    </w:div>
    <w:div w:id="1542355121">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4646">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4366">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633315">
      <w:bodyDiv w:val="1"/>
      <w:marLeft w:val="0"/>
      <w:marRight w:val="0"/>
      <w:marTop w:val="0"/>
      <w:marBottom w:val="0"/>
      <w:divBdr>
        <w:top w:val="none" w:sz="0" w:space="0" w:color="auto"/>
        <w:left w:val="none" w:sz="0" w:space="0" w:color="auto"/>
        <w:bottom w:val="none" w:sz="0" w:space="0" w:color="auto"/>
        <w:right w:val="none" w:sz="0" w:space="0" w:color="auto"/>
      </w:divBdr>
    </w:div>
    <w:div w:id="1545749975">
      <w:bodyDiv w:val="1"/>
      <w:marLeft w:val="0"/>
      <w:marRight w:val="0"/>
      <w:marTop w:val="0"/>
      <w:marBottom w:val="0"/>
      <w:divBdr>
        <w:top w:val="none" w:sz="0" w:space="0" w:color="auto"/>
        <w:left w:val="none" w:sz="0" w:space="0" w:color="auto"/>
        <w:bottom w:val="none" w:sz="0" w:space="0" w:color="auto"/>
        <w:right w:val="none" w:sz="0" w:space="0" w:color="auto"/>
      </w:divBdr>
    </w:div>
    <w:div w:id="154582505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7991111">
      <w:bodyDiv w:val="1"/>
      <w:marLeft w:val="0"/>
      <w:marRight w:val="0"/>
      <w:marTop w:val="0"/>
      <w:marBottom w:val="0"/>
      <w:divBdr>
        <w:top w:val="none" w:sz="0" w:space="0" w:color="auto"/>
        <w:left w:val="none" w:sz="0" w:space="0" w:color="auto"/>
        <w:bottom w:val="none" w:sz="0" w:space="0" w:color="auto"/>
        <w:right w:val="none" w:sz="0" w:space="0" w:color="auto"/>
      </w:divBdr>
    </w:div>
    <w:div w:id="1548251079">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49800561">
      <w:bodyDiv w:val="1"/>
      <w:marLeft w:val="0"/>
      <w:marRight w:val="0"/>
      <w:marTop w:val="0"/>
      <w:marBottom w:val="0"/>
      <w:divBdr>
        <w:top w:val="none" w:sz="0" w:space="0" w:color="auto"/>
        <w:left w:val="none" w:sz="0" w:space="0" w:color="auto"/>
        <w:bottom w:val="none" w:sz="0" w:space="0" w:color="auto"/>
        <w:right w:val="none" w:sz="0" w:space="0" w:color="auto"/>
      </w:divBdr>
    </w:div>
    <w:div w:id="1550068843">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0799464">
      <w:bodyDiv w:val="1"/>
      <w:marLeft w:val="0"/>
      <w:marRight w:val="0"/>
      <w:marTop w:val="0"/>
      <w:marBottom w:val="0"/>
      <w:divBdr>
        <w:top w:val="none" w:sz="0" w:space="0" w:color="auto"/>
        <w:left w:val="none" w:sz="0" w:space="0" w:color="auto"/>
        <w:bottom w:val="none" w:sz="0" w:space="0" w:color="auto"/>
        <w:right w:val="none" w:sz="0" w:space="0" w:color="auto"/>
      </w:divBdr>
    </w:div>
    <w:div w:id="1550996940">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1765451">
      <w:bodyDiv w:val="1"/>
      <w:marLeft w:val="0"/>
      <w:marRight w:val="0"/>
      <w:marTop w:val="0"/>
      <w:marBottom w:val="0"/>
      <w:divBdr>
        <w:top w:val="none" w:sz="0" w:space="0" w:color="auto"/>
        <w:left w:val="none" w:sz="0" w:space="0" w:color="auto"/>
        <w:bottom w:val="none" w:sz="0" w:space="0" w:color="auto"/>
        <w:right w:val="none" w:sz="0" w:space="0" w:color="auto"/>
      </w:divBdr>
    </w:div>
    <w:div w:id="1551846194">
      <w:bodyDiv w:val="1"/>
      <w:marLeft w:val="0"/>
      <w:marRight w:val="0"/>
      <w:marTop w:val="0"/>
      <w:marBottom w:val="0"/>
      <w:divBdr>
        <w:top w:val="none" w:sz="0" w:space="0" w:color="auto"/>
        <w:left w:val="none" w:sz="0" w:space="0" w:color="auto"/>
        <w:bottom w:val="none" w:sz="0" w:space="0" w:color="auto"/>
        <w:right w:val="none" w:sz="0" w:space="0" w:color="auto"/>
      </w:divBdr>
    </w:div>
    <w:div w:id="1552231495">
      <w:bodyDiv w:val="1"/>
      <w:marLeft w:val="0"/>
      <w:marRight w:val="0"/>
      <w:marTop w:val="0"/>
      <w:marBottom w:val="0"/>
      <w:divBdr>
        <w:top w:val="none" w:sz="0" w:space="0" w:color="auto"/>
        <w:left w:val="none" w:sz="0" w:space="0" w:color="auto"/>
        <w:bottom w:val="none" w:sz="0" w:space="0" w:color="auto"/>
        <w:right w:val="none" w:sz="0" w:space="0" w:color="auto"/>
      </w:divBdr>
    </w:div>
    <w:div w:id="1552305127">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2840017">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392939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4389523">
      <w:bodyDiv w:val="1"/>
      <w:marLeft w:val="0"/>
      <w:marRight w:val="0"/>
      <w:marTop w:val="0"/>
      <w:marBottom w:val="0"/>
      <w:divBdr>
        <w:top w:val="none" w:sz="0" w:space="0" w:color="auto"/>
        <w:left w:val="none" w:sz="0" w:space="0" w:color="auto"/>
        <w:bottom w:val="none" w:sz="0" w:space="0" w:color="auto"/>
        <w:right w:val="none" w:sz="0" w:space="0" w:color="auto"/>
      </w:divBdr>
    </w:div>
    <w:div w:id="1554657133">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159569">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7935857">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5184">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59632771">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0903483">
      <w:bodyDiv w:val="1"/>
      <w:marLeft w:val="0"/>
      <w:marRight w:val="0"/>
      <w:marTop w:val="0"/>
      <w:marBottom w:val="0"/>
      <w:divBdr>
        <w:top w:val="none" w:sz="0" w:space="0" w:color="auto"/>
        <w:left w:val="none" w:sz="0" w:space="0" w:color="auto"/>
        <w:bottom w:val="none" w:sz="0" w:space="0" w:color="auto"/>
        <w:right w:val="none" w:sz="0" w:space="0" w:color="auto"/>
      </w:divBdr>
    </w:div>
    <w:div w:id="1561012946">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447571">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249098">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3786370">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557430">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062407571">
          <w:marLeft w:val="1166"/>
          <w:marRight w:val="0"/>
          <w:marTop w:val="100"/>
          <w:marBottom w:val="0"/>
          <w:divBdr>
            <w:top w:val="none" w:sz="0" w:space="0" w:color="auto"/>
            <w:left w:val="none" w:sz="0" w:space="0" w:color="auto"/>
            <w:bottom w:val="none" w:sz="0" w:space="0" w:color="auto"/>
            <w:right w:val="none" w:sz="0" w:space="0" w:color="auto"/>
          </w:divBdr>
        </w:div>
        <w:div w:id="1311128475">
          <w:marLeft w:val="547"/>
          <w:marRight w:val="0"/>
          <w:marTop w:val="12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5294426">
      <w:bodyDiv w:val="1"/>
      <w:marLeft w:val="0"/>
      <w:marRight w:val="0"/>
      <w:marTop w:val="0"/>
      <w:marBottom w:val="0"/>
      <w:divBdr>
        <w:top w:val="none" w:sz="0" w:space="0" w:color="auto"/>
        <w:left w:val="none" w:sz="0" w:space="0" w:color="auto"/>
        <w:bottom w:val="none" w:sz="0" w:space="0" w:color="auto"/>
        <w:right w:val="none" w:sz="0" w:space="0" w:color="auto"/>
      </w:divBdr>
    </w:div>
    <w:div w:id="1566186138">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6800643">
      <w:bodyDiv w:val="1"/>
      <w:marLeft w:val="0"/>
      <w:marRight w:val="0"/>
      <w:marTop w:val="0"/>
      <w:marBottom w:val="0"/>
      <w:divBdr>
        <w:top w:val="none" w:sz="0" w:space="0" w:color="auto"/>
        <w:left w:val="none" w:sz="0" w:space="0" w:color="auto"/>
        <w:bottom w:val="none" w:sz="0" w:space="0" w:color="auto"/>
        <w:right w:val="none" w:sz="0" w:space="0" w:color="auto"/>
      </w:divBdr>
    </w:div>
    <w:div w:id="156706066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105016">
      <w:bodyDiv w:val="1"/>
      <w:marLeft w:val="0"/>
      <w:marRight w:val="0"/>
      <w:marTop w:val="0"/>
      <w:marBottom w:val="0"/>
      <w:divBdr>
        <w:top w:val="none" w:sz="0" w:space="0" w:color="auto"/>
        <w:left w:val="none" w:sz="0" w:space="0" w:color="auto"/>
        <w:bottom w:val="none" w:sz="0" w:space="0" w:color="auto"/>
        <w:right w:val="none" w:sz="0" w:space="0" w:color="auto"/>
      </w:divBdr>
    </w:div>
    <w:div w:id="156718150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572593">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344682">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805827">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657049">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0966838">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227521">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2959706">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3348218">
      <w:bodyDiv w:val="1"/>
      <w:marLeft w:val="0"/>
      <w:marRight w:val="0"/>
      <w:marTop w:val="0"/>
      <w:marBottom w:val="0"/>
      <w:divBdr>
        <w:top w:val="none" w:sz="0" w:space="0" w:color="auto"/>
        <w:left w:val="none" w:sz="0" w:space="0" w:color="auto"/>
        <w:bottom w:val="none" w:sz="0" w:space="0" w:color="auto"/>
        <w:right w:val="none" w:sz="0" w:space="0" w:color="auto"/>
      </w:divBdr>
    </w:div>
    <w:div w:id="1573738680">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430712">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628385">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010185">
      <w:bodyDiv w:val="1"/>
      <w:marLeft w:val="0"/>
      <w:marRight w:val="0"/>
      <w:marTop w:val="0"/>
      <w:marBottom w:val="0"/>
      <w:divBdr>
        <w:top w:val="none" w:sz="0" w:space="0" w:color="auto"/>
        <w:left w:val="none" w:sz="0" w:space="0" w:color="auto"/>
        <w:bottom w:val="none" w:sz="0" w:space="0" w:color="auto"/>
        <w:right w:val="none" w:sz="0" w:space="0" w:color="auto"/>
      </w:divBdr>
    </w:div>
    <w:div w:id="1576622487">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0719">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662968">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857286">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670243">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063792">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447919">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3759287">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4099339">
      <w:bodyDiv w:val="1"/>
      <w:marLeft w:val="0"/>
      <w:marRight w:val="0"/>
      <w:marTop w:val="0"/>
      <w:marBottom w:val="0"/>
      <w:divBdr>
        <w:top w:val="none" w:sz="0" w:space="0" w:color="auto"/>
        <w:left w:val="none" w:sz="0" w:space="0" w:color="auto"/>
        <w:bottom w:val="none" w:sz="0" w:space="0" w:color="auto"/>
        <w:right w:val="none" w:sz="0" w:space="0" w:color="auto"/>
      </w:divBdr>
    </w:div>
    <w:div w:id="1584992087">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529336">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6383511">
      <w:bodyDiv w:val="1"/>
      <w:marLeft w:val="0"/>
      <w:marRight w:val="0"/>
      <w:marTop w:val="0"/>
      <w:marBottom w:val="0"/>
      <w:divBdr>
        <w:top w:val="none" w:sz="0" w:space="0" w:color="auto"/>
        <w:left w:val="none" w:sz="0" w:space="0" w:color="auto"/>
        <w:bottom w:val="none" w:sz="0" w:space="0" w:color="auto"/>
        <w:right w:val="none" w:sz="0" w:space="0" w:color="auto"/>
      </w:divBdr>
    </w:div>
    <w:div w:id="1586645744">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149746">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539045">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1812982">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4362368">
      <w:bodyDiv w:val="1"/>
      <w:marLeft w:val="0"/>
      <w:marRight w:val="0"/>
      <w:marTop w:val="0"/>
      <w:marBottom w:val="0"/>
      <w:divBdr>
        <w:top w:val="none" w:sz="0" w:space="0" w:color="auto"/>
        <w:left w:val="none" w:sz="0" w:space="0" w:color="auto"/>
        <w:bottom w:val="none" w:sz="0" w:space="0" w:color="auto"/>
        <w:right w:val="none" w:sz="0" w:space="0" w:color="auto"/>
      </w:divBdr>
    </w:div>
    <w:div w:id="1595087565">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091730">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7514111">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7595099">
      <w:bodyDiv w:val="1"/>
      <w:marLeft w:val="0"/>
      <w:marRight w:val="0"/>
      <w:marTop w:val="0"/>
      <w:marBottom w:val="0"/>
      <w:divBdr>
        <w:top w:val="none" w:sz="0" w:space="0" w:color="auto"/>
        <w:left w:val="none" w:sz="0" w:space="0" w:color="auto"/>
        <w:bottom w:val="none" w:sz="0" w:space="0" w:color="auto"/>
        <w:right w:val="none" w:sz="0" w:space="0" w:color="auto"/>
      </w:divBdr>
    </w:div>
    <w:div w:id="1597782241">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8975592">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213398">
      <w:bodyDiv w:val="1"/>
      <w:marLeft w:val="0"/>
      <w:marRight w:val="0"/>
      <w:marTop w:val="0"/>
      <w:marBottom w:val="0"/>
      <w:divBdr>
        <w:top w:val="none" w:sz="0" w:space="0" w:color="auto"/>
        <w:left w:val="none" w:sz="0" w:space="0" w:color="auto"/>
        <w:bottom w:val="none" w:sz="0" w:space="0" w:color="auto"/>
        <w:right w:val="none" w:sz="0" w:space="0" w:color="auto"/>
      </w:divBdr>
    </w:div>
    <w:div w:id="1599484819">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27009">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139175">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0605043">
      <w:bodyDiv w:val="1"/>
      <w:marLeft w:val="0"/>
      <w:marRight w:val="0"/>
      <w:marTop w:val="0"/>
      <w:marBottom w:val="0"/>
      <w:divBdr>
        <w:top w:val="none" w:sz="0" w:space="0" w:color="auto"/>
        <w:left w:val="none" w:sz="0" w:space="0" w:color="auto"/>
        <w:bottom w:val="none" w:sz="0" w:space="0" w:color="auto"/>
        <w:right w:val="none" w:sz="0" w:space="0" w:color="auto"/>
      </w:divBdr>
    </w:div>
    <w:div w:id="1600749198">
      <w:bodyDiv w:val="1"/>
      <w:marLeft w:val="0"/>
      <w:marRight w:val="0"/>
      <w:marTop w:val="0"/>
      <w:marBottom w:val="0"/>
      <w:divBdr>
        <w:top w:val="none" w:sz="0" w:space="0" w:color="auto"/>
        <w:left w:val="none" w:sz="0" w:space="0" w:color="auto"/>
        <w:bottom w:val="none" w:sz="0" w:space="0" w:color="auto"/>
        <w:right w:val="none" w:sz="0" w:space="0" w:color="auto"/>
      </w:divBdr>
    </w:div>
    <w:div w:id="1601254481">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7945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15739">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031881">
      <w:bodyDiv w:val="1"/>
      <w:marLeft w:val="0"/>
      <w:marRight w:val="0"/>
      <w:marTop w:val="0"/>
      <w:marBottom w:val="0"/>
      <w:divBdr>
        <w:top w:val="none" w:sz="0" w:space="0" w:color="auto"/>
        <w:left w:val="none" w:sz="0" w:space="0" w:color="auto"/>
        <w:bottom w:val="none" w:sz="0" w:space="0" w:color="auto"/>
        <w:right w:val="none" w:sz="0" w:space="0" w:color="auto"/>
      </w:divBdr>
    </w:div>
    <w:div w:id="1602059669">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227578">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2764882">
      <w:bodyDiv w:val="1"/>
      <w:marLeft w:val="0"/>
      <w:marRight w:val="0"/>
      <w:marTop w:val="0"/>
      <w:marBottom w:val="0"/>
      <w:divBdr>
        <w:top w:val="none" w:sz="0" w:space="0" w:color="auto"/>
        <w:left w:val="none" w:sz="0" w:space="0" w:color="auto"/>
        <w:bottom w:val="none" w:sz="0" w:space="0" w:color="auto"/>
        <w:right w:val="none" w:sz="0" w:space="0" w:color="auto"/>
      </w:divBdr>
    </w:div>
    <w:div w:id="1603608957">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191005">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109937">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5839270">
      <w:bodyDiv w:val="1"/>
      <w:marLeft w:val="0"/>
      <w:marRight w:val="0"/>
      <w:marTop w:val="0"/>
      <w:marBottom w:val="0"/>
      <w:divBdr>
        <w:top w:val="none" w:sz="0" w:space="0" w:color="auto"/>
        <w:left w:val="none" w:sz="0" w:space="0" w:color="auto"/>
        <w:bottom w:val="none" w:sz="0" w:space="0" w:color="auto"/>
        <w:right w:val="none" w:sz="0" w:space="0" w:color="auto"/>
      </w:divBdr>
    </w:div>
    <w:div w:id="1605839480">
      <w:bodyDiv w:val="1"/>
      <w:marLeft w:val="0"/>
      <w:marRight w:val="0"/>
      <w:marTop w:val="0"/>
      <w:marBottom w:val="0"/>
      <w:divBdr>
        <w:top w:val="none" w:sz="0" w:space="0" w:color="auto"/>
        <w:left w:val="none" w:sz="0" w:space="0" w:color="auto"/>
        <w:bottom w:val="none" w:sz="0" w:space="0" w:color="auto"/>
        <w:right w:val="none" w:sz="0" w:space="0" w:color="auto"/>
      </w:divBdr>
    </w:div>
    <w:div w:id="1606115906">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763901">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040204">
      <w:bodyDiv w:val="1"/>
      <w:marLeft w:val="0"/>
      <w:marRight w:val="0"/>
      <w:marTop w:val="0"/>
      <w:marBottom w:val="0"/>
      <w:divBdr>
        <w:top w:val="none" w:sz="0" w:space="0" w:color="auto"/>
        <w:left w:val="none" w:sz="0" w:space="0" w:color="auto"/>
        <w:bottom w:val="none" w:sz="0" w:space="0" w:color="auto"/>
        <w:right w:val="none" w:sz="0" w:space="0" w:color="auto"/>
      </w:divBdr>
    </w:div>
    <w:div w:id="1607302501">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496151">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0429792">
      <w:bodyDiv w:val="1"/>
      <w:marLeft w:val="0"/>
      <w:marRight w:val="0"/>
      <w:marTop w:val="0"/>
      <w:marBottom w:val="0"/>
      <w:divBdr>
        <w:top w:val="none" w:sz="0" w:space="0" w:color="auto"/>
        <w:left w:val="none" w:sz="0" w:space="0" w:color="auto"/>
        <w:bottom w:val="none" w:sz="0" w:space="0" w:color="auto"/>
        <w:right w:val="none" w:sz="0" w:space="0" w:color="auto"/>
      </w:divBdr>
    </w:div>
    <w:div w:id="1611006287">
      <w:bodyDiv w:val="1"/>
      <w:marLeft w:val="0"/>
      <w:marRight w:val="0"/>
      <w:marTop w:val="0"/>
      <w:marBottom w:val="0"/>
      <w:divBdr>
        <w:top w:val="none" w:sz="0" w:space="0" w:color="auto"/>
        <w:left w:val="none" w:sz="0" w:space="0" w:color="auto"/>
        <w:bottom w:val="none" w:sz="0" w:space="0" w:color="auto"/>
        <w:right w:val="none" w:sz="0" w:space="0" w:color="auto"/>
      </w:divBdr>
    </w:div>
    <w:div w:id="1611086259">
      <w:bodyDiv w:val="1"/>
      <w:marLeft w:val="0"/>
      <w:marRight w:val="0"/>
      <w:marTop w:val="0"/>
      <w:marBottom w:val="0"/>
      <w:divBdr>
        <w:top w:val="none" w:sz="0" w:space="0" w:color="auto"/>
        <w:left w:val="none" w:sz="0" w:space="0" w:color="auto"/>
        <w:bottom w:val="none" w:sz="0" w:space="0" w:color="auto"/>
        <w:right w:val="none" w:sz="0" w:space="0" w:color="auto"/>
      </w:divBdr>
    </w:div>
    <w:div w:id="1611471420">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1549862">
      <w:bodyDiv w:val="1"/>
      <w:marLeft w:val="0"/>
      <w:marRight w:val="0"/>
      <w:marTop w:val="0"/>
      <w:marBottom w:val="0"/>
      <w:divBdr>
        <w:top w:val="none" w:sz="0" w:space="0" w:color="auto"/>
        <w:left w:val="none" w:sz="0" w:space="0" w:color="auto"/>
        <w:bottom w:val="none" w:sz="0" w:space="0" w:color="auto"/>
        <w:right w:val="none" w:sz="0" w:space="0" w:color="auto"/>
      </w:divBdr>
    </w:div>
    <w:div w:id="1611815513">
      <w:bodyDiv w:val="1"/>
      <w:marLeft w:val="0"/>
      <w:marRight w:val="0"/>
      <w:marTop w:val="0"/>
      <w:marBottom w:val="0"/>
      <w:divBdr>
        <w:top w:val="none" w:sz="0" w:space="0" w:color="auto"/>
        <w:left w:val="none" w:sz="0" w:space="0" w:color="auto"/>
        <w:bottom w:val="none" w:sz="0" w:space="0" w:color="auto"/>
        <w:right w:val="none" w:sz="0" w:space="0" w:color="auto"/>
      </w:divBdr>
    </w:div>
    <w:div w:id="1612083960">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319453">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282987">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43360">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05635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7830026">
      <w:bodyDiv w:val="1"/>
      <w:marLeft w:val="0"/>
      <w:marRight w:val="0"/>
      <w:marTop w:val="0"/>
      <w:marBottom w:val="0"/>
      <w:divBdr>
        <w:top w:val="none" w:sz="0" w:space="0" w:color="auto"/>
        <w:left w:val="none" w:sz="0" w:space="0" w:color="auto"/>
        <w:bottom w:val="none" w:sz="0" w:space="0" w:color="auto"/>
        <w:right w:val="none" w:sz="0" w:space="0" w:color="auto"/>
      </w:divBdr>
    </w:div>
    <w:div w:id="1618488953">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723731">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230802">
      <w:bodyDiv w:val="1"/>
      <w:marLeft w:val="0"/>
      <w:marRight w:val="0"/>
      <w:marTop w:val="0"/>
      <w:marBottom w:val="0"/>
      <w:divBdr>
        <w:top w:val="none" w:sz="0" w:space="0" w:color="auto"/>
        <w:left w:val="none" w:sz="0" w:space="0" w:color="auto"/>
        <w:bottom w:val="none" w:sz="0" w:space="0" w:color="auto"/>
        <w:right w:val="none" w:sz="0" w:space="0" w:color="auto"/>
      </w:divBdr>
    </w:div>
    <w:div w:id="1621380568">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108366">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263032">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26418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4651346">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5771580">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7738317">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202830">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8973417">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508025">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29895820">
      <w:bodyDiv w:val="1"/>
      <w:marLeft w:val="0"/>
      <w:marRight w:val="0"/>
      <w:marTop w:val="0"/>
      <w:marBottom w:val="0"/>
      <w:divBdr>
        <w:top w:val="none" w:sz="0" w:space="0" w:color="auto"/>
        <w:left w:val="none" w:sz="0" w:space="0" w:color="auto"/>
        <w:bottom w:val="none" w:sz="0" w:space="0" w:color="auto"/>
        <w:right w:val="none" w:sz="0" w:space="0" w:color="auto"/>
      </w:divBdr>
    </w:div>
    <w:div w:id="1630234616">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0473315">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322486">
      <w:bodyDiv w:val="1"/>
      <w:marLeft w:val="0"/>
      <w:marRight w:val="0"/>
      <w:marTop w:val="0"/>
      <w:marBottom w:val="0"/>
      <w:divBdr>
        <w:top w:val="none" w:sz="0" w:space="0" w:color="auto"/>
        <w:left w:val="none" w:sz="0" w:space="0" w:color="auto"/>
        <w:bottom w:val="none" w:sz="0" w:space="0" w:color="auto"/>
        <w:right w:val="none" w:sz="0" w:space="0" w:color="auto"/>
      </w:divBdr>
    </w:div>
    <w:div w:id="1632634461">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248235">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5141420">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6521600">
      <w:bodyDiv w:val="1"/>
      <w:marLeft w:val="0"/>
      <w:marRight w:val="0"/>
      <w:marTop w:val="0"/>
      <w:marBottom w:val="0"/>
      <w:divBdr>
        <w:top w:val="none" w:sz="0" w:space="0" w:color="auto"/>
        <w:left w:val="none" w:sz="0" w:space="0" w:color="auto"/>
        <w:bottom w:val="none" w:sz="0" w:space="0" w:color="auto"/>
        <w:right w:val="none" w:sz="0" w:space="0" w:color="auto"/>
      </w:divBdr>
    </w:div>
    <w:div w:id="1636526161">
      <w:bodyDiv w:val="1"/>
      <w:marLeft w:val="0"/>
      <w:marRight w:val="0"/>
      <w:marTop w:val="0"/>
      <w:marBottom w:val="0"/>
      <w:divBdr>
        <w:top w:val="none" w:sz="0" w:space="0" w:color="auto"/>
        <w:left w:val="none" w:sz="0" w:space="0" w:color="auto"/>
        <w:bottom w:val="none" w:sz="0" w:space="0" w:color="auto"/>
        <w:right w:val="none" w:sz="0" w:space="0" w:color="auto"/>
      </w:divBdr>
    </w:div>
    <w:div w:id="1636644543">
      <w:bodyDiv w:val="1"/>
      <w:marLeft w:val="0"/>
      <w:marRight w:val="0"/>
      <w:marTop w:val="0"/>
      <w:marBottom w:val="0"/>
      <w:divBdr>
        <w:top w:val="none" w:sz="0" w:space="0" w:color="auto"/>
        <w:left w:val="none" w:sz="0" w:space="0" w:color="auto"/>
        <w:bottom w:val="none" w:sz="0" w:space="0" w:color="auto"/>
        <w:right w:val="none" w:sz="0" w:space="0" w:color="auto"/>
      </w:divBdr>
    </w:div>
    <w:div w:id="1636912310">
      <w:bodyDiv w:val="1"/>
      <w:marLeft w:val="0"/>
      <w:marRight w:val="0"/>
      <w:marTop w:val="0"/>
      <w:marBottom w:val="0"/>
      <w:divBdr>
        <w:top w:val="none" w:sz="0" w:space="0" w:color="auto"/>
        <w:left w:val="none" w:sz="0" w:space="0" w:color="auto"/>
        <w:bottom w:val="none" w:sz="0" w:space="0" w:color="auto"/>
        <w:right w:val="none" w:sz="0" w:space="0" w:color="auto"/>
      </w:divBdr>
    </w:div>
    <w:div w:id="1637295495">
      <w:bodyDiv w:val="1"/>
      <w:marLeft w:val="0"/>
      <w:marRight w:val="0"/>
      <w:marTop w:val="0"/>
      <w:marBottom w:val="0"/>
      <w:divBdr>
        <w:top w:val="none" w:sz="0" w:space="0" w:color="auto"/>
        <w:left w:val="none" w:sz="0" w:space="0" w:color="auto"/>
        <w:bottom w:val="none" w:sz="0" w:space="0" w:color="auto"/>
        <w:right w:val="none" w:sz="0" w:space="0" w:color="auto"/>
      </w:divBdr>
    </w:div>
    <w:div w:id="1637487005">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8223341">
      <w:bodyDiv w:val="1"/>
      <w:marLeft w:val="0"/>
      <w:marRight w:val="0"/>
      <w:marTop w:val="0"/>
      <w:marBottom w:val="0"/>
      <w:divBdr>
        <w:top w:val="none" w:sz="0" w:space="0" w:color="auto"/>
        <w:left w:val="none" w:sz="0" w:space="0" w:color="auto"/>
        <w:bottom w:val="none" w:sz="0" w:space="0" w:color="auto"/>
        <w:right w:val="none" w:sz="0" w:space="0" w:color="auto"/>
      </w:divBdr>
    </w:div>
    <w:div w:id="1638536541">
      <w:bodyDiv w:val="1"/>
      <w:marLeft w:val="0"/>
      <w:marRight w:val="0"/>
      <w:marTop w:val="0"/>
      <w:marBottom w:val="0"/>
      <w:divBdr>
        <w:top w:val="none" w:sz="0" w:space="0" w:color="auto"/>
        <w:left w:val="none" w:sz="0" w:space="0" w:color="auto"/>
        <w:bottom w:val="none" w:sz="0" w:space="0" w:color="auto"/>
        <w:right w:val="none" w:sz="0" w:space="0" w:color="auto"/>
      </w:divBdr>
    </w:div>
    <w:div w:id="1639064340">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39533825">
      <w:bodyDiv w:val="1"/>
      <w:marLeft w:val="0"/>
      <w:marRight w:val="0"/>
      <w:marTop w:val="0"/>
      <w:marBottom w:val="0"/>
      <w:divBdr>
        <w:top w:val="none" w:sz="0" w:space="0" w:color="auto"/>
        <w:left w:val="none" w:sz="0" w:space="0" w:color="auto"/>
        <w:bottom w:val="none" w:sz="0" w:space="0" w:color="auto"/>
        <w:right w:val="none" w:sz="0" w:space="0" w:color="auto"/>
      </w:divBdr>
    </w:div>
    <w:div w:id="1640306337">
      <w:bodyDiv w:val="1"/>
      <w:marLeft w:val="0"/>
      <w:marRight w:val="0"/>
      <w:marTop w:val="0"/>
      <w:marBottom w:val="0"/>
      <w:divBdr>
        <w:top w:val="none" w:sz="0" w:space="0" w:color="auto"/>
        <w:left w:val="none" w:sz="0" w:space="0" w:color="auto"/>
        <w:bottom w:val="none" w:sz="0" w:space="0" w:color="auto"/>
        <w:right w:val="none" w:sz="0" w:space="0" w:color="auto"/>
      </w:divBdr>
    </w:div>
    <w:div w:id="1640651912">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732746">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076952">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851515">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4844241">
      <w:bodyDiv w:val="1"/>
      <w:marLeft w:val="0"/>
      <w:marRight w:val="0"/>
      <w:marTop w:val="0"/>
      <w:marBottom w:val="0"/>
      <w:divBdr>
        <w:top w:val="none" w:sz="0" w:space="0" w:color="auto"/>
        <w:left w:val="none" w:sz="0" w:space="0" w:color="auto"/>
        <w:bottom w:val="none" w:sz="0" w:space="0" w:color="auto"/>
        <w:right w:val="none" w:sz="0" w:space="0" w:color="auto"/>
      </w:divBdr>
    </w:div>
    <w:div w:id="1644849708">
      <w:bodyDiv w:val="1"/>
      <w:marLeft w:val="0"/>
      <w:marRight w:val="0"/>
      <w:marTop w:val="0"/>
      <w:marBottom w:val="0"/>
      <w:divBdr>
        <w:top w:val="none" w:sz="0" w:space="0" w:color="auto"/>
        <w:left w:val="none" w:sz="0" w:space="0" w:color="auto"/>
        <w:bottom w:val="none" w:sz="0" w:space="0" w:color="auto"/>
        <w:right w:val="none" w:sz="0" w:space="0" w:color="auto"/>
      </w:divBdr>
    </w:div>
    <w:div w:id="1645045186">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619538">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3016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242441">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632785">
      <w:bodyDiv w:val="1"/>
      <w:marLeft w:val="0"/>
      <w:marRight w:val="0"/>
      <w:marTop w:val="0"/>
      <w:marBottom w:val="0"/>
      <w:divBdr>
        <w:top w:val="none" w:sz="0" w:space="0" w:color="auto"/>
        <w:left w:val="none" w:sz="0" w:space="0" w:color="auto"/>
        <w:bottom w:val="none" w:sz="0" w:space="0" w:color="auto"/>
        <w:right w:val="none" w:sz="0" w:space="0" w:color="auto"/>
      </w:divBdr>
    </w:div>
    <w:div w:id="1649820693">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50213457">
      <w:bodyDiv w:val="1"/>
      <w:marLeft w:val="0"/>
      <w:marRight w:val="0"/>
      <w:marTop w:val="0"/>
      <w:marBottom w:val="0"/>
      <w:divBdr>
        <w:top w:val="none" w:sz="0" w:space="0" w:color="auto"/>
        <w:left w:val="none" w:sz="0" w:space="0" w:color="auto"/>
        <w:bottom w:val="none" w:sz="0" w:space="0" w:color="auto"/>
        <w:right w:val="none" w:sz="0" w:space="0" w:color="auto"/>
      </w:divBdr>
    </w:div>
    <w:div w:id="1650286064">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55717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2880">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4527569">
      <w:bodyDiv w:val="1"/>
      <w:marLeft w:val="0"/>
      <w:marRight w:val="0"/>
      <w:marTop w:val="0"/>
      <w:marBottom w:val="0"/>
      <w:divBdr>
        <w:top w:val="none" w:sz="0" w:space="0" w:color="auto"/>
        <w:left w:val="none" w:sz="0" w:space="0" w:color="auto"/>
        <w:bottom w:val="none" w:sz="0" w:space="0" w:color="auto"/>
        <w:right w:val="none" w:sz="0" w:space="0" w:color="auto"/>
      </w:divBdr>
    </w:div>
    <w:div w:id="1655332770">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04490">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6183483">
      <w:bodyDiv w:val="1"/>
      <w:marLeft w:val="0"/>
      <w:marRight w:val="0"/>
      <w:marTop w:val="0"/>
      <w:marBottom w:val="0"/>
      <w:divBdr>
        <w:top w:val="none" w:sz="0" w:space="0" w:color="auto"/>
        <w:left w:val="none" w:sz="0" w:space="0" w:color="auto"/>
        <w:bottom w:val="none" w:sz="0" w:space="0" w:color="auto"/>
        <w:right w:val="none" w:sz="0" w:space="0" w:color="auto"/>
      </w:divBdr>
    </w:div>
    <w:div w:id="1656642868">
      <w:bodyDiv w:val="1"/>
      <w:marLeft w:val="0"/>
      <w:marRight w:val="0"/>
      <w:marTop w:val="0"/>
      <w:marBottom w:val="0"/>
      <w:divBdr>
        <w:top w:val="none" w:sz="0" w:space="0" w:color="auto"/>
        <w:left w:val="none" w:sz="0" w:space="0" w:color="auto"/>
        <w:bottom w:val="none" w:sz="0" w:space="0" w:color="auto"/>
        <w:right w:val="none" w:sz="0" w:space="0" w:color="auto"/>
      </w:divBdr>
    </w:div>
    <w:div w:id="1657102097">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495102">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18916">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5831">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535245">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648403">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272397">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614514">
      <w:bodyDiv w:val="1"/>
      <w:marLeft w:val="0"/>
      <w:marRight w:val="0"/>
      <w:marTop w:val="0"/>
      <w:marBottom w:val="0"/>
      <w:divBdr>
        <w:top w:val="none" w:sz="0" w:space="0" w:color="auto"/>
        <w:left w:val="none" w:sz="0" w:space="0" w:color="auto"/>
        <w:bottom w:val="none" w:sz="0" w:space="0" w:color="auto"/>
        <w:right w:val="none" w:sz="0" w:space="0" w:color="auto"/>
      </w:divBdr>
    </w:div>
    <w:div w:id="1661693787">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1887900">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3972277">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5428937">
      <w:bodyDiv w:val="1"/>
      <w:marLeft w:val="0"/>
      <w:marRight w:val="0"/>
      <w:marTop w:val="0"/>
      <w:marBottom w:val="0"/>
      <w:divBdr>
        <w:top w:val="none" w:sz="0" w:space="0" w:color="auto"/>
        <w:left w:val="none" w:sz="0" w:space="0" w:color="auto"/>
        <w:bottom w:val="none" w:sz="0" w:space="0" w:color="auto"/>
        <w:right w:val="none" w:sz="0" w:space="0" w:color="auto"/>
      </w:divBdr>
    </w:div>
    <w:div w:id="1666007007">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7054666">
      <w:bodyDiv w:val="1"/>
      <w:marLeft w:val="0"/>
      <w:marRight w:val="0"/>
      <w:marTop w:val="0"/>
      <w:marBottom w:val="0"/>
      <w:divBdr>
        <w:top w:val="none" w:sz="0" w:space="0" w:color="auto"/>
        <w:left w:val="none" w:sz="0" w:space="0" w:color="auto"/>
        <w:bottom w:val="none" w:sz="0" w:space="0" w:color="auto"/>
        <w:right w:val="none" w:sz="0" w:space="0" w:color="auto"/>
      </w:divBdr>
    </w:div>
    <w:div w:id="1667318612">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096131">
      <w:bodyDiv w:val="1"/>
      <w:marLeft w:val="0"/>
      <w:marRight w:val="0"/>
      <w:marTop w:val="0"/>
      <w:marBottom w:val="0"/>
      <w:divBdr>
        <w:top w:val="none" w:sz="0" w:space="0" w:color="auto"/>
        <w:left w:val="none" w:sz="0" w:space="0" w:color="auto"/>
        <w:bottom w:val="none" w:sz="0" w:space="0" w:color="auto"/>
        <w:right w:val="none" w:sz="0" w:space="0" w:color="auto"/>
      </w:divBdr>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571">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69863192">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0907900">
      <w:bodyDiv w:val="1"/>
      <w:marLeft w:val="0"/>
      <w:marRight w:val="0"/>
      <w:marTop w:val="0"/>
      <w:marBottom w:val="0"/>
      <w:divBdr>
        <w:top w:val="none" w:sz="0" w:space="0" w:color="auto"/>
        <w:left w:val="none" w:sz="0" w:space="0" w:color="auto"/>
        <w:bottom w:val="none" w:sz="0" w:space="0" w:color="auto"/>
        <w:right w:val="none" w:sz="0" w:space="0" w:color="auto"/>
      </w:divBdr>
    </w:div>
    <w:div w:id="1671369279">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293879">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27205">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145813">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3799520">
      <w:bodyDiv w:val="1"/>
      <w:marLeft w:val="0"/>
      <w:marRight w:val="0"/>
      <w:marTop w:val="0"/>
      <w:marBottom w:val="0"/>
      <w:divBdr>
        <w:top w:val="none" w:sz="0" w:space="0" w:color="auto"/>
        <w:left w:val="none" w:sz="0" w:space="0" w:color="auto"/>
        <w:bottom w:val="none" w:sz="0" w:space="0" w:color="auto"/>
        <w:right w:val="none" w:sz="0" w:space="0" w:color="auto"/>
      </w:divBdr>
    </w:div>
    <w:div w:id="1674451976">
      <w:bodyDiv w:val="1"/>
      <w:marLeft w:val="0"/>
      <w:marRight w:val="0"/>
      <w:marTop w:val="0"/>
      <w:marBottom w:val="0"/>
      <w:divBdr>
        <w:top w:val="none" w:sz="0" w:space="0" w:color="auto"/>
        <w:left w:val="none" w:sz="0" w:space="0" w:color="auto"/>
        <w:bottom w:val="none" w:sz="0" w:space="0" w:color="auto"/>
        <w:right w:val="none" w:sz="0" w:space="0" w:color="auto"/>
      </w:divBdr>
    </w:div>
    <w:div w:id="1674642335">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6835686">
      <w:bodyDiv w:val="1"/>
      <w:marLeft w:val="0"/>
      <w:marRight w:val="0"/>
      <w:marTop w:val="0"/>
      <w:marBottom w:val="0"/>
      <w:divBdr>
        <w:top w:val="none" w:sz="0" w:space="0" w:color="auto"/>
        <w:left w:val="none" w:sz="0" w:space="0" w:color="auto"/>
        <w:bottom w:val="none" w:sz="0" w:space="0" w:color="auto"/>
        <w:right w:val="none" w:sz="0" w:space="0" w:color="auto"/>
      </w:divBdr>
    </w:div>
    <w:div w:id="1677734310">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769589">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0499051">
      <w:bodyDiv w:val="1"/>
      <w:marLeft w:val="0"/>
      <w:marRight w:val="0"/>
      <w:marTop w:val="0"/>
      <w:marBottom w:val="0"/>
      <w:divBdr>
        <w:top w:val="none" w:sz="0" w:space="0" w:color="auto"/>
        <w:left w:val="none" w:sz="0" w:space="0" w:color="auto"/>
        <w:bottom w:val="none" w:sz="0" w:space="0" w:color="auto"/>
        <w:right w:val="none" w:sz="0" w:space="0" w:color="auto"/>
      </w:divBdr>
    </w:div>
    <w:div w:id="1681009161">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196107">
      <w:bodyDiv w:val="1"/>
      <w:marLeft w:val="0"/>
      <w:marRight w:val="0"/>
      <w:marTop w:val="0"/>
      <w:marBottom w:val="0"/>
      <w:divBdr>
        <w:top w:val="none" w:sz="0" w:space="0" w:color="auto"/>
        <w:left w:val="none" w:sz="0" w:space="0" w:color="auto"/>
        <w:bottom w:val="none" w:sz="0" w:space="0" w:color="auto"/>
        <w:right w:val="none" w:sz="0" w:space="0" w:color="auto"/>
      </w:divBdr>
    </w:div>
    <w:div w:id="1681347735">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09301">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051142">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127845">
      <w:bodyDiv w:val="1"/>
      <w:marLeft w:val="0"/>
      <w:marRight w:val="0"/>
      <w:marTop w:val="0"/>
      <w:marBottom w:val="0"/>
      <w:divBdr>
        <w:top w:val="none" w:sz="0" w:space="0" w:color="auto"/>
        <w:left w:val="none" w:sz="0" w:space="0" w:color="auto"/>
        <w:bottom w:val="none" w:sz="0" w:space="0" w:color="auto"/>
        <w:right w:val="none" w:sz="0" w:space="0" w:color="auto"/>
      </w:divBdr>
    </w:div>
    <w:div w:id="168559648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325578">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171096">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7907737">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18061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293907">
      <w:bodyDiv w:val="1"/>
      <w:marLeft w:val="0"/>
      <w:marRight w:val="0"/>
      <w:marTop w:val="0"/>
      <w:marBottom w:val="0"/>
      <w:divBdr>
        <w:top w:val="none" w:sz="0" w:space="0" w:color="auto"/>
        <w:left w:val="none" w:sz="0" w:space="0" w:color="auto"/>
        <w:bottom w:val="none" w:sz="0" w:space="0" w:color="auto"/>
        <w:right w:val="none" w:sz="0" w:space="0" w:color="auto"/>
      </w:divBdr>
    </w:div>
    <w:div w:id="1691297685">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1756429">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023674">
      <w:bodyDiv w:val="1"/>
      <w:marLeft w:val="0"/>
      <w:marRight w:val="0"/>
      <w:marTop w:val="0"/>
      <w:marBottom w:val="0"/>
      <w:divBdr>
        <w:top w:val="none" w:sz="0" w:space="0" w:color="auto"/>
        <w:left w:val="none" w:sz="0" w:space="0" w:color="auto"/>
        <w:bottom w:val="none" w:sz="0" w:space="0" w:color="auto"/>
        <w:right w:val="none" w:sz="0" w:space="0" w:color="auto"/>
      </w:divBdr>
    </w:div>
    <w:div w:id="1693610375">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687759">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596115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002189">
      <w:bodyDiv w:val="1"/>
      <w:marLeft w:val="0"/>
      <w:marRight w:val="0"/>
      <w:marTop w:val="0"/>
      <w:marBottom w:val="0"/>
      <w:divBdr>
        <w:top w:val="none" w:sz="0" w:space="0" w:color="auto"/>
        <w:left w:val="none" w:sz="0" w:space="0" w:color="auto"/>
        <w:bottom w:val="none" w:sz="0" w:space="0" w:color="auto"/>
        <w:right w:val="none" w:sz="0" w:space="0" w:color="auto"/>
      </w:divBdr>
    </w:div>
    <w:div w:id="1697347225">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729224">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652099">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503893">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27343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317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205274">
      <w:bodyDiv w:val="1"/>
      <w:marLeft w:val="0"/>
      <w:marRight w:val="0"/>
      <w:marTop w:val="0"/>
      <w:marBottom w:val="0"/>
      <w:divBdr>
        <w:top w:val="none" w:sz="0" w:space="0" w:color="auto"/>
        <w:left w:val="none" w:sz="0" w:space="0" w:color="auto"/>
        <w:bottom w:val="none" w:sz="0" w:space="0" w:color="auto"/>
        <w:right w:val="none" w:sz="0" w:space="0" w:color="auto"/>
      </w:divBdr>
    </w:div>
    <w:div w:id="1701591208">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1861758">
      <w:bodyDiv w:val="1"/>
      <w:marLeft w:val="0"/>
      <w:marRight w:val="0"/>
      <w:marTop w:val="0"/>
      <w:marBottom w:val="0"/>
      <w:divBdr>
        <w:top w:val="none" w:sz="0" w:space="0" w:color="auto"/>
        <w:left w:val="none" w:sz="0" w:space="0" w:color="auto"/>
        <w:bottom w:val="none" w:sz="0" w:space="0" w:color="auto"/>
        <w:right w:val="none" w:sz="0" w:space="0" w:color="auto"/>
      </w:divBdr>
    </w:div>
    <w:div w:id="170193134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2630263">
      <w:bodyDiv w:val="1"/>
      <w:marLeft w:val="0"/>
      <w:marRight w:val="0"/>
      <w:marTop w:val="0"/>
      <w:marBottom w:val="0"/>
      <w:divBdr>
        <w:top w:val="none" w:sz="0" w:space="0" w:color="auto"/>
        <w:left w:val="none" w:sz="0" w:space="0" w:color="auto"/>
        <w:bottom w:val="none" w:sz="0" w:space="0" w:color="auto"/>
        <w:right w:val="none" w:sz="0" w:space="0" w:color="auto"/>
      </w:divBdr>
    </w:div>
    <w:div w:id="1703286064">
      <w:bodyDiv w:val="1"/>
      <w:marLeft w:val="0"/>
      <w:marRight w:val="0"/>
      <w:marTop w:val="0"/>
      <w:marBottom w:val="0"/>
      <w:divBdr>
        <w:top w:val="none" w:sz="0" w:space="0" w:color="auto"/>
        <w:left w:val="none" w:sz="0" w:space="0" w:color="auto"/>
        <w:bottom w:val="none" w:sz="0" w:space="0" w:color="auto"/>
        <w:right w:val="none" w:sz="0" w:space="0" w:color="auto"/>
      </w:divBdr>
    </w:div>
    <w:div w:id="1703437175">
      <w:bodyDiv w:val="1"/>
      <w:marLeft w:val="0"/>
      <w:marRight w:val="0"/>
      <w:marTop w:val="0"/>
      <w:marBottom w:val="0"/>
      <w:divBdr>
        <w:top w:val="none" w:sz="0" w:space="0" w:color="auto"/>
        <w:left w:val="none" w:sz="0" w:space="0" w:color="auto"/>
        <w:bottom w:val="none" w:sz="0" w:space="0" w:color="auto"/>
        <w:right w:val="none" w:sz="0" w:space="0" w:color="auto"/>
      </w:divBdr>
    </w:div>
    <w:div w:id="1704015535">
      <w:bodyDiv w:val="1"/>
      <w:marLeft w:val="0"/>
      <w:marRight w:val="0"/>
      <w:marTop w:val="0"/>
      <w:marBottom w:val="0"/>
      <w:divBdr>
        <w:top w:val="none" w:sz="0" w:space="0" w:color="auto"/>
        <w:left w:val="none" w:sz="0" w:space="0" w:color="auto"/>
        <w:bottom w:val="none" w:sz="0" w:space="0" w:color="auto"/>
        <w:right w:val="none" w:sz="0" w:space="0" w:color="auto"/>
      </w:divBdr>
    </w:div>
    <w:div w:id="1704020079">
      <w:bodyDiv w:val="1"/>
      <w:marLeft w:val="0"/>
      <w:marRight w:val="0"/>
      <w:marTop w:val="0"/>
      <w:marBottom w:val="0"/>
      <w:divBdr>
        <w:top w:val="none" w:sz="0" w:space="0" w:color="auto"/>
        <w:left w:val="none" w:sz="0" w:space="0" w:color="auto"/>
        <w:bottom w:val="none" w:sz="0" w:space="0" w:color="auto"/>
        <w:right w:val="none" w:sz="0" w:space="0" w:color="auto"/>
      </w:divBdr>
    </w:div>
    <w:div w:id="1704548562">
      <w:bodyDiv w:val="1"/>
      <w:marLeft w:val="0"/>
      <w:marRight w:val="0"/>
      <w:marTop w:val="0"/>
      <w:marBottom w:val="0"/>
      <w:divBdr>
        <w:top w:val="none" w:sz="0" w:space="0" w:color="auto"/>
        <w:left w:val="none" w:sz="0" w:space="0" w:color="auto"/>
        <w:bottom w:val="none" w:sz="0" w:space="0" w:color="auto"/>
        <w:right w:val="none" w:sz="0" w:space="0" w:color="auto"/>
      </w:divBdr>
    </w:div>
    <w:div w:id="1704671361">
      <w:bodyDiv w:val="1"/>
      <w:marLeft w:val="0"/>
      <w:marRight w:val="0"/>
      <w:marTop w:val="0"/>
      <w:marBottom w:val="0"/>
      <w:divBdr>
        <w:top w:val="none" w:sz="0" w:space="0" w:color="auto"/>
        <w:left w:val="none" w:sz="0" w:space="0" w:color="auto"/>
        <w:bottom w:val="none" w:sz="0" w:space="0" w:color="auto"/>
        <w:right w:val="none" w:sz="0" w:space="0" w:color="auto"/>
      </w:divBdr>
    </w:div>
    <w:div w:id="1705011847">
      <w:bodyDiv w:val="1"/>
      <w:marLeft w:val="0"/>
      <w:marRight w:val="0"/>
      <w:marTop w:val="0"/>
      <w:marBottom w:val="0"/>
      <w:divBdr>
        <w:top w:val="none" w:sz="0" w:space="0" w:color="auto"/>
        <w:left w:val="none" w:sz="0" w:space="0" w:color="auto"/>
        <w:bottom w:val="none" w:sz="0" w:space="0" w:color="auto"/>
        <w:right w:val="none" w:sz="0" w:space="0" w:color="auto"/>
      </w:divBdr>
    </w:div>
    <w:div w:id="1705906372">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4815">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8800482">
      <w:bodyDiv w:val="1"/>
      <w:marLeft w:val="0"/>
      <w:marRight w:val="0"/>
      <w:marTop w:val="0"/>
      <w:marBottom w:val="0"/>
      <w:divBdr>
        <w:top w:val="none" w:sz="0" w:space="0" w:color="auto"/>
        <w:left w:val="none" w:sz="0" w:space="0" w:color="auto"/>
        <w:bottom w:val="none" w:sz="0" w:space="0" w:color="auto"/>
        <w:right w:val="none" w:sz="0" w:space="0" w:color="auto"/>
      </w:divBdr>
    </w:div>
    <w:div w:id="1708917716">
      <w:bodyDiv w:val="1"/>
      <w:marLeft w:val="0"/>
      <w:marRight w:val="0"/>
      <w:marTop w:val="0"/>
      <w:marBottom w:val="0"/>
      <w:divBdr>
        <w:top w:val="none" w:sz="0" w:space="0" w:color="auto"/>
        <w:left w:val="none" w:sz="0" w:space="0" w:color="auto"/>
        <w:bottom w:val="none" w:sz="0" w:space="0" w:color="auto"/>
        <w:right w:val="none" w:sz="0" w:space="0" w:color="auto"/>
      </w:divBdr>
    </w:div>
    <w:div w:id="1708990863">
      <w:bodyDiv w:val="1"/>
      <w:marLeft w:val="0"/>
      <w:marRight w:val="0"/>
      <w:marTop w:val="0"/>
      <w:marBottom w:val="0"/>
      <w:divBdr>
        <w:top w:val="none" w:sz="0" w:space="0" w:color="auto"/>
        <w:left w:val="none" w:sz="0" w:space="0" w:color="auto"/>
        <w:bottom w:val="none" w:sz="0" w:space="0" w:color="auto"/>
        <w:right w:val="none" w:sz="0" w:space="0" w:color="auto"/>
      </w:divBdr>
    </w:div>
    <w:div w:id="1709064494">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255227">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09404757">
      <w:bodyDiv w:val="1"/>
      <w:marLeft w:val="0"/>
      <w:marRight w:val="0"/>
      <w:marTop w:val="0"/>
      <w:marBottom w:val="0"/>
      <w:divBdr>
        <w:top w:val="none" w:sz="0" w:space="0" w:color="auto"/>
        <w:left w:val="none" w:sz="0" w:space="0" w:color="auto"/>
        <w:bottom w:val="none" w:sz="0" w:space="0" w:color="auto"/>
        <w:right w:val="none" w:sz="0" w:space="0" w:color="auto"/>
      </w:divBdr>
    </w:div>
    <w:div w:id="1710303226">
      <w:bodyDiv w:val="1"/>
      <w:marLeft w:val="0"/>
      <w:marRight w:val="0"/>
      <w:marTop w:val="0"/>
      <w:marBottom w:val="0"/>
      <w:divBdr>
        <w:top w:val="none" w:sz="0" w:space="0" w:color="auto"/>
        <w:left w:val="none" w:sz="0" w:space="0" w:color="auto"/>
        <w:bottom w:val="none" w:sz="0" w:space="0" w:color="auto"/>
        <w:right w:val="none" w:sz="0" w:space="0" w:color="auto"/>
      </w:divBdr>
    </w:div>
    <w:div w:id="1710304268">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2877045">
      <w:bodyDiv w:val="1"/>
      <w:marLeft w:val="0"/>
      <w:marRight w:val="0"/>
      <w:marTop w:val="0"/>
      <w:marBottom w:val="0"/>
      <w:divBdr>
        <w:top w:val="none" w:sz="0" w:space="0" w:color="auto"/>
        <w:left w:val="none" w:sz="0" w:space="0" w:color="auto"/>
        <w:bottom w:val="none" w:sz="0" w:space="0" w:color="auto"/>
        <w:right w:val="none" w:sz="0" w:space="0" w:color="auto"/>
      </w:divBdr>
    </w:div>
    <w:div w:id="1713069848">
      <w:bodyDiv w:val="1"/>
      <w:marLeft w:val="0"/>
      <w:marRight w:val="0"/>
      <w:marTop w:val="0"/>
      <w:marBottom w:val="0"/>
      <w:divBdr>
        <w:top w:val="none" w:sz="0" w:space="0" w:color="auto"/>
        <w:left w:val="none" w:sz="0" w:space="0" w:color="auto"/>
        <w:bottom w:val="none" w:sz="0" w:space="0" w:color="auto"/>
        <w:right w:val="none" w:sz="0" w:space="0" w:color="auto"/>
      </w:divBdr>
    </w:div>
    <w:div w:id="1713454346">
      <w:bodyDiv w:val="1"/>
      <w:marLeft w:val="0"/>
      <w:marRight w:val="0"/>
      <w:marTop w:val="0"/>
      <w:marBottom w:val="0"/>
      <w:divBdr>
        <w:top w:val="none" w:sz="0" w:space="0" w:color="auto"/>
        <w:left w:val="none" w:sz="0" w:space="0" w:color="auto"/>
        <w:bottom w:val="none" w:sz="0" w:space="0" w:color="auto"/>
        <w:right w:val="none" w:sz="0" w:space="0" w:color="auto"/>
      </w:divBdr>
    </w:div>
    <w:div w:id="1713655975">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4964857">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856622076">
          <w:marLeft w:val="1166"/>
          <w:marRight w:val="0"/>
          <w:marTop w:val="10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426657535">
          <w:marLeft w:val="547"/>
          <w:marRight w:val="0"/>
          <w:marTop w:val="12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sChild>
    </w:div>
    <w:div w:id="1715738378">
      <w:bodyDiv w:val="1"/>
      <w:marLeft w:val="0"/>
      <w:marRight w:val="0"/>
      <w:marTop w:val="0"/>
      <w:marBottom w:val="0"/>
      <w:divBdr>
        <w:top w:val="none" w:sz="0" w:space="0" w:color="auto"/>
        <w:left w:val="none" w:sz="0" w:space="0" w:color="auto"/>
        <w:bottom w:val="none" w:sz="0" w:space="0" w:color="auto"/>
        <w:right w:val="none" w:sz="0" w:space="0" w:color="auto"/>
      </w:divBdr>
    </w:div>
    <w:div w:id="1715739296">
      <w:bodyDiv w:val="1"/>
      <w:marLeft w:val="0"/>
      <w:marRight w:val="0"/>
      <w:marTop w:val="0"/>
      <w:marBottom w:val="0"/>
      <w:divBdr>
        <w:top w:val="none" w:sz="0" w:space="0" w:color="auto"/>
        <w:left w:val="none" w:sz="0" w:space="0" w:color="auto"/>
        <w:bottom w:val="none" w:sz="0" w:space="0" w:color="auto"/>
        <w:right w:val="none" w:sz="0" w:space="0" w:color="auto"/>
      </w:divBdr>
    </w:div>
    <w:div w:id="1715807254">
      <w:bodyDiv w:val="1"/>
      <w:marLeft w:val="0"/>
      <w:marRight w:val="0"/>
      <w:marTop w:val="0"/>
      <w:marBottom w:val="0"/>
      <w:divBdr>
        <w:top w:val="none" w:sz="0" w:space="0" w:color="auto"/>
        <w:left w:val="none" w:sz="0" w:space="0" w:color="auto"/>
        <w:bottom w:val="none" w:sz="0" w:space="0" w:color="auto"/>
        <w:right w:val="none" w:sz="0" w:space="0" w:color="auto"/>
      </w:divBdr>
    </w:div>
    <w:div w:id="1715887636">
      <w:bodyDiv w:val="1"/>
      <w:marLeft w:val="0"/>
      <w:marRight w:val="0"/>
      <w:marTop w:val="0"/>
      <w:marBottom w:val="0"/>
      <w:divBdr>
        <w:top w:val="none" w:sz="0" w:space="0" w:color="auto"/>
        <w:left w:val="none" w:sz="0" w:space="0" w:color="auto"/>
        <w:bottom w:val="none" w:sz="0" w:space="0" w:color="auto"/>
        <w:right w:val="none" w:sz="0" w:space="0" w:color="auto"/>
      </w:divBdr>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808114">
      <w:bodyDiv w:val="1"/>
      <w:marLeft w:val="0"/>
      <w:marRight w:val="0"/>
      <w:marTop w:val="0"/>
      <w:marBottom w:val="0"/>
      <w:divBdr>
        <w:top w:val="none" w:sz="0" w:space="0" w:color="auto"/>
        <w:left w:val="none" w:sz="0" w:space="0" w:color="auto"/>
        <w:bottom w:val="none" w:sz="0" w:space="0" w:color="auto"/>
        <w:right w:val="none" w:sz="0" w:space="0" w:color="auto"/>
      </w:divBdr>
    </w:div>
    <w:div w:id="1716925153">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391028">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59669">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126983">
      <w:bodyDiv w:val="1"/>
      <w:marLeft w:val="0"/>
      <w:marRight w:val="0"/>
      <w:marTop w:val="0"/>
      <w:marBottom w:val="0"/>
      <w:divBdr>
        <w:top w:val="none" w:sz="0" w:space="0" w:color="auto"/>
        <w:left w:val="none" w:sz="0" w:space="0" w:color="auto"/>
        <w:bottom w:val="none" w:sz="0" w:space="0" w:color="auto"/>
        <w:right w:val="none" w:sz="0" w:space="0" w:color="auto"/>
      </w:divBdr>
    </w:div>
    <w:div w:id="1721203883">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633365">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2821571">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7612">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4985333">
      <w:bodyDiv w:val="1"/>
      <w:marLeft w:val="0"/>
      <w:marRight w:val="0"/>
      <w:marTop w:val="0"/>
      <w:marBottom w:val="0"/>
      <w:divBdr>
        <w:top w:val="none" w:sz="0" w:space="0" w:color="auto"/>
        <w:left w:val="none" w:sz="0" w:space="0" w:color="auto"/>
        <w:bottom w:val="none" w:sz="0" w:space="0" w:color="auto"/>
        <w:right w:val="none" w:sz="0" w:space="0" w:color="auto"/>
      </w:divBdr>
    </w:div>
    <w:div w:id="1724988643">
      <w:bodyDiv w:val="1"/>
      <w:marLeft w:val="0"/>
      <w:marRight w:val="0"/>
      <w:marTop w:val="0"/>
      <w:marBottom w:val="0"/>
      <w:divBdr>
        <w:top w:val="none" w:sz="0" w:space="0" w:color="auto"/>
        <w:left w:val="none" w:sz="0" w:space="0" w:color="auto"/>
        <w:bottom w:val="none" w:sz="0" w:space="0" w:color="auto"/>
        <w:right w:val="none" w:sz="0" w:space="0" w:color="auto"/>
      </w:divBdr>
    </w:div>
    <w:div w:id="1725058557">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1988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15536">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6563379">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7560507">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1659">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800920">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2993630">
      <w:bodyDiv w:val="1"/>
      <w:marLeft w:val="0"/>
      <w:marRight w:val="0"/>
      <w:marTop w:val="0"/>
      <w:marBottom w:val="0"/>
      <w:divBdr>
        <w:top w:val="none" w:sz="0" w:space="0" w:color="auto"/>
        <w:left w:val="none" w:sz="0" w:space="0" w:color="auto"/>
        <w:bottom w:val="none" w:sz="0" w:space="0" w:color="auto"/>
        <w:right w:val="none" w:sz="0" w:space="0" w:color="auto"/>
      </w:divBdr>
    </w:div>
    <w:div w:id="1733000979">
      <w:bodyDiv w:val="1"/>
      <w:marLeft w:val="0"/>
      <w:marRight w:val="0"/>
      <w:marTop w:val="0"/>
      <w:marBottom w:val="0"/>
      <w:divBdr>
        <w:top w:val="none" w:sz="0" w:space="0" w:color="auto"/>
        <w:left w:val="none" w:sz="0" w:space="0" w:color="auto"/>
        <w:bottom w:val="none" w:sz="0" w:space="0" w:color="auto"/>
        <w:right w:val="none" w:sz="0" w:space="0" w:color="auto"/>
      </w:divBdr>
    </w:div>
    <w:div w:id="1733043309">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351060">
      <w:bodyDiv w:val="1"/>
      <w:marLeft w:val="0"/>
      <w:marRight w:val="0"/>
      <w:marTop w:val="0"/>
      <w:marBottom w:val="0"/>
      <w:divBdr>
        <w:top w:val="none" w:sz="0" w:space="0" w:color="auto"/>
        <w:left w:val="none" w:sz="0" w:space="0" w:color="auto"/>
        <w:bottom w:val="none" w:sz="0" w:space="0" w:color="auto"/>
        <w:right w:val="none" w:sz="0" w:space="0" w:color="auto"/>
      </w:divBdr>
    </w:div>
    <w:div w:id="1734497576">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4622155">
      <w:bodyDiv w:val="1"/>
      <w:marLeft w:val="0"/>
      <w:marRight w:val="0"/>
      <w:marTop w:val="0"/>
      <w:marBottom w:val="0"/>
      <w:divBdr>
        <w:top w:val="none" w:sz="0" w:space="0" w:color="auto"/>
        <w:left w:val="none" w:sz="0" w:space="0" w:color="auto"/>
        <w:bottom w:val="none" w:sz="0" w:space="0" w:color="auto"/>
        <w:right w:val="none" w:sz="0" w:space="0" w:color="auto"/>
      </w:divBdr>
    </w:div>
    <w:div w:id="1734886123">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46971">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437826">
      <w:bodyDiv w:val="1"/>
      <w:marLeft w:val="0"/>
      <w:marRight w:val="0"/>
      <w:marTop w:val="0"/>
      <w:marBottom w:val="0"/>
      <w:divBdr>
        <w:top w:val="none" w:sz="0" w:space="0" w:color="auto"/>
        <w:left w:val="none" w:sz="0" w:space="0" w:color="auto"/>
        <w:bottom w:val="none" w:sz="0" w:space="0" w:color="auto"/>
        <w:right w:val="none" w:sz="0" w:space="0" w:color="auto"/>
      </w:divBdr>
    </w:div>
    <w:div w:id="1737702977">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242694">
      <w:bodyDiv w:val="1"/>
      <w:marLeft w:val="0"/>
      <w:marRight w:val="0"/>
      <w:marTop w:val="0"/>
      <w:marBottom w:val="0"/>
      <w:divBdr>
        <w:top w:val="none" w:sz="0" w:space="0" w:color="auto"/>
        <w:left w:val="none" w:sz="0" w:space="0" w:color="auto"/>
        <w:bottom w:val="none" w:sz="0" w:space="0" w:color="auto"/>
        <w:right w:val="none" w:sz="0" w:space="0" w:color="auto"/>
      </w:divBdr>
    </w:div>
    <w:div w:id="1738549201">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3959770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0859818">
      <w:bodyDiv w:val="1"/>
      <w:marLeft w:val="0"/>
      <w:marRight w:val="0"/>
      <w:marTop w:val="0"/>
      <w:marBottom w:val="0"/>
      <w:divBdr>
        <w:top w:val="none" w:sz="0" w:space="0" w:color="auto"/>
        <w:left w:val="none" w:sz="0" w:space="0" w:color="auto"/>
        <w:bottom w:val="none" w:sz="0" w:space="0" w:color="auto"/>
        <w:right w:val="none" w:sz="0" w:space="0" w:color="auto"/>
      </w:divBdr>
    </w:div>
    <w:div w:id="1741095557">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1363371">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831272">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021174">
      <w:bodyDiv w:val="1"/>
      <w:marLeft w:val="0"/>
      <w:marRight w:val="0"/>
      <w:marTop w:val="0"/>
      <w:marBottom w:val="0"/>
      <w:divBdr>
        <w:top w:val="none" w:sz="0" w:space="0" w:color="auto"/>
        <w:left w:val="none" w:sz="0" w:space="0" w:color="auto"/>
        <w:bottom w:val="none" w:sz="0" w:space="0" w:color="auto"/>
        <w:right w:val="none" w:sz="0" w:space="0" w:color="auto"/>
      </w:divBdr>
    </w:div>
    <w:div w:id="1743134435">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260507">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141111">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403494">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497235887">
          <w:marLeft w:val="1166"/>
          <w:marRight w:val="0"/>
          <w:marTop w:val="100"/>
          <w:marBottom w:val="0"/>
          <w:divBdr>
            <w:top w:val="none" w:sz="0" w:space="0" w:color="auto"/>
            <w:left w:val="none" w:sz="0" w:space="0" w:color="auto"/>
            <w:bottom w:val="none" w:sz="0" w:space="0" w:color="auto"/>
            <w:right w:val="none" w:sz="0" w:space="0" w:color="auto"/>
          </w:divBdr>
        </w:div>
        <w:div w:id="825165692">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414625">
      <w:bodyDiv w:val="1"/>
      <w:marLeft w:val="0"/>
      <w:marRight w:val="0"/>
      <w:marTop w:val="0"/>
      <w:marBottom w:val="0"/>
      <w:divBdr>
        <w:top w:val="none" w:sz="0" w:space="0" w:color="auto"/>
        <w:left w:val="none" w:sz="0" w:space="0" w:color="auto"/>
        <w:bottom w:val="none" w:sz="0" w:space="0" w:color="auto"/>
        <w:right w:val="none" w:sz="0" w:space="0" w:color="auto"/>
      </w:divBdr>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76738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0426398">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192038">
      <w:bodyDiv w:val="1"/>
      <w:marLeft w:val="0"/>
      <w:marRight w:val="0"/>
      <w:marTop w:val="0"/>
      <w:marBottom w:val="0"/>
      <w:divBdr>
        <w:top w:val="none" w:sz="0" w:space="0" w:color="auto"/>
        <w:left w:val="none" w:sz="0" w:space="0" w:color="auto"/>
        <w:bottom w:val="none" w:sz="0" w:space="0" w:color="auto"/>
        <w:right w:val="none" w:sz="0" w:space="0" w:color="auto"/>
      </w:divBdr>
    </w:div>
    <w:div w:id="1751461466">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696591">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2966941">
      <w:bodyDiv w:val="1"/>
      <w:marLeft w:val="0"/>
      <w:marRight w:val="0"/>
      <w:marTop w:val="0"/>
      <w:marBottom w:val="0"/>
      <w:divBdr>
        <w:top w:val="none" w:sz="0" w:space="0" w:color="auto"/>
        <w:left w:val="none" w:sz="0" w:space="0" w:color="auto"/>
        <w:bottom w:val="none" w:sz="0" w:space="0" w:color="auto"/>
        <w:right w:val="none" w:sz="0" w:space="0" w:color="auto"/>
      </w:divBdr>
    </w:div>
    <w:div w:id="1753039481">
      <w:bodyDiv w:val="1"/>
      <w:marLeft w:val="0"/>
      <w:marRight w:val="0"/>
      <w:marTop w:val="0"/>
      <w:marBottom w:val="0"/>
      <w:divBdr>
        <w:top w:val="none" w:sz="0" w:space="0" w:color="auto"/>
        <w:left w:val="none" w:sz="0" w:space="0" w:color="auto"/>
        <w:bottom w:val="none" w:sz="0" w:space="0" w:color="auto"/>
        <w:right w:val="none" w:sz="0" w:space="0" w:color="auto"/>
      </w:divBdr>
    </w:div>
    <w:div w:id="1753231846">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4475994">
      <w:bodyDiv w:val="1"/>
      <w:marLeft w:val="0"/>
      <w:marRight w:val="0"/>
      <w:marTop w:val="0"/>
      <w:marBottom w:val="0"/>
      <w:divBdr>
        <w:top w:val="none" w:sz="0" w:space="0" w:color="auto"/>
        <w:left w:val="none" w:sz="0" w:space="0" w:color="auto"/>
        <w:bottom w:val="none" w:sz="0" w:space="0" w:color="auto"/>
        <w:right w:val="none" w:sz="0" w:space="0" w:color="auto"/>
      </w:divBdr>
    </w:div>
    <w:div w:id="1755081318">
      <w:bodyDiv w:val="1"/>
      <w:marLeft w:val="0"/>
      <w:marRight w:val="0"/>
      <w:marTop w:val="0"/>
      <w:marBottom w:val="0"/>
      <w:divBdr>
        <w:top w:val="none" w:sz="0" w:space="0" w:color="auto"/>
        <w:left w:val="none" w:sz="0" w:space="0" w:color="auto"/>
        <w:bottom w:val="none" w:sz="0" w:space="0" w:color="auto"/>
        <w:right w:val="none" w:sz="0" w:space="0" w:color="auto"/>
      </w:divBdr>
    </w:div>
    <w:div w:id="1755780981">
      <w:bodyDiv w:val="1"/>
      <w:marLeft w:val="0"/>
      <w:marRight w:val="0"/>
      <w:marTop w:val="0"/>
      <w:marBottom w:val="0"/>
      <w:divBdr>
        <w:top w:val="none" w:sz="0" w:space="0" w:color="auto"/>
        <w:left w:val="none" w:sz="0" w:space="0" w:color="auto"/>
        <w:bottom w:val="none" w:sz="0" w:space="0" w:color="auto"/>
        <w:right w:val="none" w:sz="0" w:space="0" w:color="auto"/>
      </w:divBdr>
    </w:div>
    <w:div w:id="1756317618">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704990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8864458">
      <w:bodyDiv w:val="1"/>
      <w:marLeft w:val="0"/>
      <w:marRight w:val="0"/>
      <w:marTop w:val="0"/>
      <w:marBottom w:val="0"/>
      <w:divBdr>
        <w:top w:val="none" w:sz="0" w:space="0" w:color="auto"/>
        <w:left w:val="none" w:sz="0" w:space="0" w:color="auto"/>
        <w:bottom w:val="none" w:sz="0" w:space="0" w:color="auto"/>
        <w:right w:val="none" w:sz="0" w:space="0" w:color="auto"/>
      </w:divBdr>
    </w:div>
    <w:div w:id="1758866765">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59983598">
      <w:bodyDiv w:val="1"/>
      <w:marLeft w:val="0"/>
      <w:marRight w:val="0"/>
      <w:marTop w:val="0"/>
      <w:marBottom w:val="0"/>
      <w:divBdr>
        <w:top w:val="none" w:sz="0" w:space="0" w:color="auto"/>
        <w:left w:val="none" w:sz="0" w:space="0" w:color="auto"/>
        <w:bottom w:val="none" w:sz="0" w:space="0" w:color="auto"/>
        <w:right w:val="none" w:sz="0" w:space="0" w:color="auto"/>
      </w:divBdr>
    </w:div>
    <w:div w:id="1760253548">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1875575">
      <w:bodyDiv w:val="1"/>
      <w:marLeft w:val="0"/>
      <w:marRight w:val="0"/>
      <w:marTop w:val="0"/>
      <w:marBottom w:val="0"/>
      <w:divBdr>
        <w:top w:val="none" w:sz="0" w:space="0" w:color="auto"/>
        <w:left w:val="none" w:sz="0" w:space="0" w:color="auto"/>
        <w:bottom w:val="none" w:sz="0" w:space="0" w:color="auto"/>
        <w:right w:val="none" w:sz="0" w:space="0" w:color="auto"/>
      </w:divBdr>
    </w:div>
    <w:div w:id="1761949986">
      <w:bodyDiv w:val="1"/>
      <w:marLeft w:val="0"/>
      <w:marRight w:val="0"/>
      <w:marTop w:val="0"/>
      <w:marBottom w:val="0"/>
      <w:divBdr>
        <w:top w:val="none" w:sz="0" w:space="0" w:color="auto"/>
        <w:left w:val="none" w:sz="0" w:space="0" w:color="auto"/>
        <w:bottom w:val="none" w:sz="0" w:space="0" w:color="auto"/>
        <w:right w:val="none" w:sz="0" w:space="0" w:color="auto"/>
      </w:divBdr>
    </w:div>
    <w:div w:id="1762218131">
      <w:bodyDiv w:val="1"/>
      <w:marLeft w:val="0"/>
      <w:marRight w:val="0"/>
      <w:marTop w:val="0"/>
      <w:marBottom w:val="0"/>
      <w:divBdr>
        <w:top w:val="none" w:sz="0" w:space="0" w:color="auto"/>
        <w:left w:val="none" w:sz="0" w:space="0" w:color="auto"/>
        <w:bottom w:val="none" w:sz="0" w:space="0" w:color="auto"/>
        <w:right w:val="none" w:sz="0" w:space="0" w:color="auto"/>
      </w:divBdr>
    </w:div>
    <w:div w:id="1762293771">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3140622">
      <w:bodyDiv w:val="1"/>
      <w:marLeft w:val="0"/>
      <w:marRight w:val="0"/>
      <w:marTop w:val="0"/>
      <w:marBottom w:val="0"/>
      <w:divBdr>
        <w:top w:val="none" w:sz="0" w:space="0" w:color="auto"/>
        <w:left w:val="none" w:sz="0" w:space="0" w:color="auto"/>
        <w:bottom w:val="none" w:sz="0" w:space="0" w:color="auto"/>
        <w:right w:val="none" w:sz="0" w:space="0" w:color="auto"/>
      </w:divBdr>
    </w:div>
    <w:div w:id="1763602711">
      <w:bodyDiv w:val="1"/>
      <w:marLeft w:val="0"/>
      <w:marRight w:val="0"/>
      <w:marTop w:val="0"/>
      <w:marBottom w:val="0"/>
      <w:divBdr>
        <w:top w:val="none" w:sz="0" w:space="0" w:color="auto"/>
        <w:left w:val="none" w:sz="0" w:space="0" w:color="auto"/>
        <w:bottom w:val="none" w:sz="0" w:space="0" w:color="auto"/>
        <w:right w:val="none" w:sz="0" w:space="0" w:color="auto"/>
      </w:divBdr>
    </w:div>
    <w:div w:id="1764035517">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4566941">
      <w:bodyDiv w:val="1"/>
      <w:marLeft w:val="0"/>
      <w:marRight w:val="0"/>
      <w:marTop w:val="0"/>
      <w:marBottom w:val="0"/>
      <w:divBdr>
        <w:top w:val="none" w:sz="0" w:space="0" w:color="auto"/>
        <w:left w:val="none" w:sz="0" w:space="0" w:color="auto"/>
        <w:bottom w:val="none" w:sz="0" w:space="0" w:color="auto"/>
        <w:right w:val="none" w:sz="0" w:space="0" w:color="auto"/>
      </w:divBdr>
    </w:div>
    <w:div w:id="176464896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5569240">
      <w:bodyDiv w:val="1"/>
      <w:marLeft w:val="0"/>
      <w:marRight w:val="0"/>
      <w:marTop w:val="0"/>
      <w:marBottom w:val="0"/>
      <w:divBdr>
        <w:top w:val="none" w:sz="0" w:space="0" w:color="auto"/>
        <w:left w:val="none" w:sz="0" w:space="0" w:color="auto"/>
        <w:bottom w:val="none" w:sz="0" w:space="0" w:color="auto"/>
        <w:right w:val="none" w:sz="0" w:space="0" w:color="auto"/>
      </w:divBdr>
    </w:div>
    <w:div w:id="1765951577">
      <w:bodyDiv w:val="1"/>
      <w:marLeft w:val="0"/>
      <w:marRight w:val="0"/>
      <w:marTop w:val="0"/>
      <w:marBottom w:val="0"/>
      <w:divBdr>
        <w:top w:val="none" w:sz="0" w:space="0" w:color="auto"/>
        <w:left w:val="none" w:sz="0" w:space="0" w:color="auto"/>
        <w:bottom w:val="none" w:sz="0" w:space="0" w:color="auto"/>
        <w:right w:val="none" w:sz="0" w:space="0" w:color="auto"/>
      </w:divBdr>
    </w:div>
    <w:div w:id="1766150535">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276628">
      <w:bodyDiv w:val="1"/>
      <w:marLeft w:val="0"/>
      <w:marRight w:val="0"/>
      <w:marTop w:val="0"/>
      <w:marBottom w:val="0"/>
      <w:divBdr>
        <w:top w:val="none" w:sz="0" w:space="0" w:color="auto"/>
        <w:left w:val="none" w:sz="0" w:space="0" w:color="auto"/>
        <w:bottom w:val="none" w:sz="0" w:space="0" w:color="auto"/>
        <w:right w:val="none" w:sz="0" w:space="0" w:color="auto"/>
      </w:divBdr>
    </w:div>
    <w:div w:id="1770350721">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1967148">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354785">
      <w:bodyDiv w:val="1"/>
      <w:marLeft w:val="0"/>
      <w:marRight w:val="0"/>
      <w:marTop w:val="0"/>
      <w:marBottom w:val="0"/>
      <w:divBdr>
        <w:top w:val="none" w:sz="0" w:space="0" w:color="auto"/>
        <w:left w:val="none" w:sz="0" w:space="0" w:color="auto"/>
        <w:bottom w:val="none" w:sz="0" w:space="0" w:color="auto"/>
        <w:right w:val="none" w:sz="0" w:space="0" w:color="auto"/>
      </w:divBdr>
    </w:div>
    <w:div w:id="1773359659">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740482">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4086426">
      <w:bodyDiv w:val="1"/>
      <w:marLeft w:val="0"/>
      <w:marRight w:val="0"/>
      <w:marTop w:val="0"/>
      <w:marBottom w:val="0"/>
      <w:divBdr>
        <w:top w:val="none" w:sz="0" w:space="0" w:color="auto"/>
        <w:left w:val="none" w:sz="0" w:space="0" w:color="auto"/>
        <w:bottom w:val="none" w:sz="0" w:space="0" w:color="auto"/>
        <w:right w:val="none" w:sz="0" w:space="0" w:color="auto"/>
      </w:divBdr>
    </w:div>
    <w:div w:id="1774352806">
      <w:bodyDiv w:val="1"/>
      <w:marLeft w:val="0"/>
      <w:marRight w:val="0"/>
      <w:marTop w:val="0"/>
      <w:marBottom w:val="0"/>
      <w:divBdr>
        <w:top w:val="none" w:sz="0" w:space="0" w:color="auto"/>
        <w:left w:val="none" w:sz="0" w:space="0" w:color="auto"/>
        <w:bottom w:val="none" w:sz="0" w:space="0" w:color="auto"/>
        <w:right w:val="none" w:sz="0" w:space="0" w:color="auto"/>
      </w:divBdr>
    </w:div>
    <w:div w:id="1775248833">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38538">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6486514">
      <w:bodyDiv w:val="1"/>
      <w:marLeft w:val="0"/>
      <w:marRight w:val="0"/>
      <w:marTop w:val="0"/>
      <w:marBottom w:val="0"/>
      <w:divBdr>
        <w:top w:val="none" w:sz="0" w:space="0" w:color="auto"/>
        <w:left w:val="none" w:sz="0" w:space="0" w:color="auto"/>
        <w:bottom w:val="none" w:sz="0" w:space="0" w:color="auto"/>
        <w:right w:val="none" w:sz="0" w:space="0" w:color="auto"/>
      </w:divBdr>
    </w:div>
    <w:div w:id="1777095906">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7868191">
      <w:bodyDiv w:val="1"/>
      <w:marLeft w:val="0"/>
      <w:marRight w:val="0"/>
      <w:marTop w:val="0"/>
      <w:marBottom w:val="0"/>
      <w:divBdr>
        <w:top w:val="none" w:sz="0" w:space="0" w:color="auto"/>
        <w:left w:val="none" w:sz="0" w:space="0" w:color="auto"/>
        <w:bottom w:val="none" w:sz="0" w:space="0" w:color="auto"/>
        <w:right w:val="none" w:sz="0" w:space="0" w:color="auto"/>
      </w:divBdr>
    </w:div>
    <w:div w:id="1778284973">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8715073">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131219">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526725">
      <w:bodyDiv w:val="1"/>
      <w:marLeft w:val="0"/>
      <w:marRight w:val="0"/>
      <w:marTop w:val="0"/>
      <w:marBottom w:val="0"/>
      <w:divBdr>
        <w:top w:val="none" w:sz="0" w:space="0" w:color="auto"/>
        <w:left w:val="none" w:sz="0" w:space="0" w:color="auto"/>
        <w:bottom w:val="none" w:sz="0" w:space="0" w:color="auto"/>
        <w:right w:val="none" w:sz="0" w:space="0" w:color="auto"/>
      </w:divBdr>
    </w:div>
    <w:div w:id="177963725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79836965">
      <w:bodyDiv w:val="1"/>
      <w:marLeft w:val="0"/>
      <w:marRight w:val="0"/>
      <w:marTop w:val="0"/>
      <w:marBottom w:val="0"/>
      <w:divBdr>
        <w:top w:val="none" w:sz="0" w:space="0" w:color="auto"/>
        <w:left w:val="none" w:sz="0" w:space="0" w:color="auto"/>
        <w:bottom w:val="none" w:sz="0" w:space="0" w:color="auto"/>
        <w:right w:val="none" w:sz="0" w:space="0" w:color="auto"/>
      </w:divBdr>
    </w:div>
    <w:div w:id="1780446731">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686554">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605377">
      <w:bodyDiv w:val="1"/>
      <w:marLeft w:val="0"/>
      <w:marRight w:val="0"/>
      <w:marTop w:val="0"/>
      <w:marBottom w:val="0"/>
      <w:divBdr>
        <w:top w:val="none" w:sz="0" w:space="0" w:color="auto"/>
        <w:left w:val="none" w:sz="0" w:space="0" w:color="auto"/>
        <w:bottom w:val="none" w:sz="0" w:space="0" w:color="auto"/>
        <w:right w:val="none" w:sz="0" w:space="0" w:color="auto"/>
      </w:divBdr>
    </w:div>
    <w:div w:id="1781804018">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155022">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5609398">
      <w:bodyDiv w:val="1"/>
      <w:marLeft w:val="0"/>
      <w:marRight w:val="0"/>
      <w:marTop w:val="0"/>
      <w:marBottom w:val="0"/>
      <w:divBdr>
        <w:top w:val="none" w:sz="0" w:space="0" w:color="auto"/>
        <w:left w:val="none" w:sz="0" w:space="0" w:color="auto"/>
        <w:bottom w:val="none" w:sz="0" w:space="0" w:color="auto"/>
        <w:right w:val="none" w:sz="0" w:space="0" w:color="auto"/>
      </w:divBdr>
    </w:div>
    <w:div w:id="1786073174">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192920">
      <w:bodyDiv w:val="1"/>
      <w:marLeft w:val="0"/>
      <w:marRight w:val="0"/>
      <w:marTop w:val="0"/>
      <w:marBottom w:val="0"/>
      <w:divBdr>
        <w:top w:val="none" w:sz="0" w:space="0" w:color="auto"/>
        <w:left w:val="none" w:sz="0" w:space="0" w:color="auto"/>
        <w:bottom w:val="none" w:sz="0" w:space="0" w:color="auto"/>
        <w:right w:val="none" w:sz="0" w:space="0" w:color="auto"/>
      </w:divBdr>
    </w:div>
    <w:div w:id="1786197386">
      <w:bodyDiv w:val="1"/>
      <w:marLeft w:val="0"/>
      <w:marRight w:val="0"/>
      <w:marTop w:val="0"/>
      <w:marBottom w:val="0"/>
      <w:divBdr>
        <w:top w:val="none" w:sz="0" w:space="0" w:color="auto"/>
        <w:left w:val="none" w:sz="0" w:space="0" w:color="auto"/>
        <w:bottom w:val="none" w:sz="0" w:space="0" w:color="auto"/>
        <w:right w:val="none" w:sz="0" w:space="0" w:color="auto"/>
      </w:divBdr>
    </w:div>
    <w:div w:id="1786197439">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6925028">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97988277">
          <w:marLeft w:val="1166"/>
          <w:marRight w:val="0"/>
          <w:marTop w:val="100"/>
          <w:marBottom w:val="0"/>
          <w:divBdr>
            <w:top w:val="none" w:sz="0" w:space="0" w:color="auto"/>
            <w:left w:val="none" w:sz="0" w:space="0" w:color="auto"/>
            <w:bottom w:val="none" w:sz="0" w:space="0" w:color="auto"/>
            <w:right w:val="none" w:sz="0" w:space="0" w:color="auto"/>
          </w:divBdr>
        </w:div>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7695579">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052338">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1625647">
      <w:bodyDiv w:val="1"/>
      <w:marLeft w:val="0"/>
      <w:marRight w:val="0"/>
      <w:marTop w:val="0"/>
      <w:marBottom w:val="0"/>
      <w:divBdr>
        <w:top w:val="none" w:sz="0" w:space="0" w:color="auto"/>
        <w:left w:val="none" w:sz="0" w:space="0" w:color="auto"/>
        <w:bottom w:val="none" w:sz="0" w:space="0" w:color="auto"/>
        <w:right w:val="none" w:sz="0" w:space="0" w:color="auto"/>
      </w:divBdr>
    </w:div>
    <w:div w:id="1792090659">
      <w:bodyDiv w:val="1"/>
      <w:marLeft w:val="0"/>
      <w:marRight w:val="0"/>
      <w:marTop w:val="0"/>
      <w:marBottom w:val="0"/>
      <w:divBdr>
        <w:top w:val="none" w:sz="0" w:space="0" w:color="auto"/>
        <w:left w:val="none" w:sz="0" w:space="0" w:color="auto"/>
        <w:bottom w:val="none" w:sz="0" w:space="0" w:color="auto"/>
        <w:right w:val="none" w:sz="0" w:space="0" w:color="auto"/>
      </w:divBdr>
    </w:div>
    <w:div w:id="1792281666">
      <w:bodyDiv w:val="1"/>
      <w:marLeft w:val="0"/>
      <w:marRight w:val="0"/>
      <w:marTop w:val="0"/>
      <w:marBottom w:val="0"/>
      <w:divBdr>
        <w:top w:val="none" w:sz="0" w:space="0" w:color="auto"/>
        <w:left w:val="none" w:sz="0" w:space="0" w:color="auto"/>
        <w:bottom w:val="none" w:sz="0" w:space="0" w:color="auto"/>
        <w:right w:val="none" w:sz="0" w:space="0" w:color="auto"/>
      </w:divBdr>
    </w:div>
    <w:div w:id="1792357443">
      <w:bodyDiv w:val="1"/>
      <w:marLeft w:val="0"/>
      <w:marRight w:val="0"/>
      <w:marTop w:val="0"/>
      <w:marBottom w:val="0"/>
      <w:divBdr>
        <w:top w:val="none" w:sz="0" w:space="0" w:color="auto"/>
        <w:left w:val="none" w:sz="0" w:space="0" w:color="auto"/>
        <w:bottom w:val="none" w:sz="0" w:space="0" w:color="auto"/>
        <w:right w:val="none" w:sz="0" w:space="0" w:color="auto"/>
      </w:divBdr>
    </w:div>
    <w:div w:id="1792745616">
      <w:bodyDiv w:val="1"/>
      <w:marLeft w:val="0"/>
      <w:marRight w:val="0"/>
      <w:marTop w:val="0"/>
      <w:marBottom w:val="0"/>
      <w:divBdr>
        <w:top w:val="none" w:sz="0" w:space="0" w:color="auto"/>
        <w:left w:val="none" w:sz="0" w:space="0" w:color="auto"/>
        <w:bottom w:val="none" w:sz="0" w:space="0" w:color="auto"/>
        <w:right w:val="none" w:sz="0" w:space="0" w:color="auto"/>
      </w:divBdr>
    </w:div>
    <w:div w:id="1792943575">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3478705">
      <w:bodyDiv w:val="1"/>
      <w:marLeft w:val="0"/>
      <w:marRight w:val="0"/>
      <w:marTop w:val="0"/>
      <w:marBottom w:val="0"/>
      <w:divBdr>
        <w:top w:val="none" w:sz="0" w:space="0" w:color="auto"/>
        <w:left w:val="none" w:sz="0" w:space="0" w:color="auto"/>
        <w:bottom w:val="none" w:sz="0" w:space="0" w:color="auto"/>
        <w:right w:val="none" w:sz="0" w:space="0" w:color="auto"/>
      </w:divBdr>
    </w:div>
    <w:div w:id="1793668311">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4523197">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21176">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6369927">
      <w:bodyDiv w:val="1"/>
      <w:marLeft w:val="0"/>
      <w:marRight w:val="0"/>
      <w:marTop w:val="0"/>
      <w:marBottom w:val="0"/>
      <w:divBdr>
        <w:top w:val="none" w:sz="0" w:space="0" w:color="auto"/>
        <w:left w:val="none" w:sz="0" w:space="0" w:color="auto"/>
        <w:bottom w:val="none" w:sz="0" w:space="0" w:color="auto"/>
        <w:right w:val="none" w:sz="0" w:space="0" w:color="auto"/>
      </w:divBdr>
    </w:div>
    <w:div w:id="1796558767">
      <w:bodyDiv w:val="1"/>
      <w:marLeft w:val="0"/>
      <w:marRight w:val="0"/>
      <w:marTop w:val="0"/>
      <w:marBottom w:val="0"/>
      <w:divBdr>
        <w:top w:val="none" w:sz="0" w:space="0" w:color="auto"/>
        <w:left w:val="none" w:sz="0" w:space="0" w:color="auto"/>
        <w:bottom w:val="none" w:sz="0" w:space="0" w:color="auto"/>
        <w:right w:val="none" w:sz="0" w:space="0" w:color="auto"/>
      </w:divBdr>
    </w:div>
    <w:div w:id="179675147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7865517">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799911292">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413233">
      <w:bodyDiv w:val="1"/>
      <w:marLeft w:val="0"/>
      <w:marRight w:val="0"/>
      <w:marTop w:val="0"/>
      <w:marBottom w:val="0"/>
      <w:divBdr>
        <w:top w:val="none" w:sz="0" w:space="0" w:color="auto"/>
        <w:left w:val="none" w:sz="0" w:space="0" w:color="auto"/>
        <w:bottom w:val="none" w:sz="0" w:space="0" w:color="auto"/>
        <w:right w:val="none" w:sz="0" w:space="0" w:color="auto"/>
      </w:divBdr>
    </w:div>
    <w:div w:id="180056770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1847100">
      <w:bodyDiv w:val="1"/>
      <w:marLeft w:val="0"/>
      <w:marRight w:val="0"/>
      <w:marTop w:val="0"/>
      <w:marBottom w:val="0"/>
      <w:divBdr>
        <w:top w:val="none" w:sz="0" w:space="0" w:color="auto"/>
        <w:left w:val="none" w:sz="0" w:space="0" w:color="auto"/>
        <w:bottom w:val="none" w:sz="0" w:space="0" w:color="auto"/>
        <w:right w:val="none" w:sz="0" w:space="0" w:color="auto"/>
      </w:divBdr>
    </w:div>
    <w:div w:id="1802379613">
      <w:bodyDiv w:val="1"/>
      <w:marLeft w:val="0"/>
      <w:marRight w:val="0"/>
      <w:marTop w:val="0"/>
      <w:marBottom w:val="0"/>
      <w:divBdr>
        <w:top w:val="none" w:sz="0" w:space="0" w:color="auto"/>
        <w:left w:val="none" w:sz="0" w:space="0" w:color="auto"/>
        <w:bottom w:val="none" w:sz="0" w:space="0" w:color="auto"/>
        <w:right w:val="none" w:sz="0" w:space="0" w:color="auto"/>
      </w:divBdr>
    </w:div>
    <w:div w:id="1802456809">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2577968">
      <w:bodyDiv w:val="1"/>
      <w:marLeft w:val="0"/>
      <w:marRight w:val="0"/>
      <w:marTop w:val="0"/>
      <w:marBottom w:val="0"/>
      <w:divBdr>
        <w:top w:val="none" w:sz="0" w:space="0" w:color="auto"/>
        <w:left w:val="none" w:sz="0" w:space="0" w:color="auto"/>
        <w:bottom w:val="none" w:sz="0" w:space="0" w:color="auto"/>
        <w:right w:val="none" w:sz="0" w:space="0" w:color="auto"/>
      </w:divBdr>
    </w:div>
    <w:div w:id="1802648461">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3501372">
      <w:bodyDiv w:val="1"/>
      <w:marLeft w:val="0"/>
      <w:marRight w:val="0"/>
      <w:marTop w:val="0"/>
      <w:marBottom w:val="0"/>
      <w:divBdr>
        <w:top w:val="none" w:sz="0" w:space="0" w:color="auto"/>
        <w:left w:val="none" w:sz="0" w:space="0" w:color="auto"/>
        <w:bottom w:val="none" w:sz="0" w:space="0" w:color="auto"/>
        <w:right w:val="none" w:sz="0" w:space="0" w:color="auto"/>
      </w:divBdr>
    </w:div>
    <w:div w:id="1804301769">
      <w:bodyDiv w:val="1"/>
      <w:marLeft w:val="0"/>
      <w:marRight w:val="0"/>
      <w:marTop w:val="0"/>
      <w:marBottom w:val="0"/>
      <w:divBdr>
        <w:top w:val="none" w:sz="0" w:space="0" w:color="auto"/>
        <w:left w:val="none" w:sz="0" w:space="0" w:color="auto"/>
        <w:bottom w:val="none" w:sz="0" w:space="0" w:color="auto"/>
        <w:right w:val="none" w:sz="0" w:space="0" w:color="auto"/>
      </w:divBdr>
    </w:div>
    <w:div w:id="1804343815">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5550">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5855610">
      <w:bodyDiv w:val="1"/>
      <w:marLeft w:val="0"/>
      <w:marRight w:val="0"/>
      <w:marTop w:val="0"/>
      <w:marBottom w:val="0"/>
      <w:divBdr>
        <w:top w:val="none" w:sz="0" w:space="0" w:color="auto"/>
        <w:left w:val="none" w:sz="0" w:space="0" w:color="auto"/>
        <w:bottom w:val="none" w:sz="0" w:space="0" w:color="auto"/>
        <w:right w:val="none" w:sz="0" w:space="0" w:color="auto"/>
      </w:divBdr>
    </w:div>
    <w:div w:id="1806848343">
      <w:bodyDiv w:val="1"/>
      <w:marLeft w:val="0"/>
      <w:marRight w:val="0"/>
      <w:marTop w:val="0"/>
      <w:marBottom w:val="0"/>
      <w:divBdr>
        <w:top w:val="none" w:sz="0" w:space="0" w:color="auto"/>
        <w:left w:val="none" w:sz="0" w:space="0" w:color="auto"/>
        <w:bottom w:val="none" w:sz="0" w:space="0" w:color="auto"/>
        <w:right w:val="none" w:sz="0" w:space="0" w:color="auto"/>
      </w:divBdr>
    </w:div>
    <w:div w:id="1807116619">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7820826">
      <w:bodyDiv w:val="1"/>
      <w:marLeft w:val="0"/>
      <w:marRight w:val="0"/>
      <w:marTop w:val="0"/>
      <w:marBottom w:val="0"/>
      <w:divBdr>
        <w:top w:val="none" w:sz="0" w:space="0" w:color="auto"/>
        <w:left w:val="none" w:sz="0" w:space="0" w:color="auto"/>
        <w:bottom w:val="none" w:sz="0" w:space="0" w:color="auto"/>
        <w:right w:val="none" w:sz="0" w:space="0" w:color="auto"/>
      </w:divBdr>
    </w:div>
    <w:div w:id="1808352746">
      <w:bodyDiv w:val="1"/>
      <w:marLeft w:val="0"/>
      <w:marRight w:val="0"/>
      <w:marTop w:val="0"/>
      <w:marBottom w:val="0"/>
      <w:divBdr>
        <w:top w:val="none" w:sz="0" w:space="0" w:color="auto"/>
        <w:left w:val="none" w:sz="0" w:space="0" w:color="auto"/>
        <w:bottom w:val="none" w:sz="0" w:space="0" w:color="auto"/>
        <w:right w:val="none" w:sz="0" w:space="0" w:color="auto"/>
      </w:divBdr>
    </w:div>
    <w:div w:id="1808815267">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319048">
      <w:bodyDiv w:val="1"/>
      <w:marLeft w:val="0"/>
      <w:marRight w:val="0"/>
      <w:marTop w:val="0"/>
      <w:marBottom w:val="0"/>
      <w:divBdr>
        <w:top w:val="none" w:sz="0" w:space="0" w:color="auto"/>
        <w:left w:val="none" w:sz="0" w:space="0" w:color="auto"/>
        <w:bottom w:val="none" w:sz="0" w:space="0" w:color="auto"/>
        <w:right w:val="none" w:sz="0" w:space="0" w:color="auto"/>
      </w:divBdr>
    </w:div>
    <w:div w:id="1811053262">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097890">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315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3937423">
      <w:bodyDiv w:val="1"/>
      <w:marLeft w:val="0"/>
      <w:marRight w:val="0"/>
      <w:marTop w:val="0"/>
      <w:marBottom w:val="0"/>
      <w:divBdr>
        <w:top w:val="none" w:sz="0" w:space="0" w:color="auto"/>
        <w:left w:val="none" w:sz="0" w:space="0" w:color="auto"/>
        <w:bottom w:val="none" w:sz="0" w:space="0" w:color="auto"/>
        <w:right w:val="none" w:sz="0" w:space="0" w:color="auto"/>
      </w:divBdr>
    </w:div>
    <w:div w:id="1814173020">
      <w:bodyDiv w:val="1"/>
      <w:marLeft w:val="0"/>
      <w:marRight w:val="0"/>
      <w:marTop w:val="0"/>
      <w:marBottom w:val="0"/>
      <w:divBdr>
        <w:top w:val="none" w:sz="0" w:space="0" w:color="auto"/>
        <w:left w:val="none" w:sz="0" w:space="0" w:color="auto"/>
        <w:bottom w:val="none" w:sz="0" w:space="0" w:color="auto"/>
        <w:right w:val="none" w:sz="0" w:space="0" w:color="auto"/>
      </w:divBdr>
    </w:div>
    <w:div w:id="1814179058">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03860">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5944110">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6871585">
      <w:bodyDiv w:val="1"/>
      <w:marLeft w:val="0"/>
      <w:marRight w:val="0"/>
      <w:marTop w:val="0"/>
      <w:marBottom w:val="0"/>
      <w:divBdr>
        <w:top w:val="none" w:sz="0" w:space="0" w:color="auto"/>
        <w:left w:val="none" w:sz="0" w:space="0" w:color="auto"/>
        <w:bottom w:val="none" w:sz="0" w:space="0" w:color="auto"/>
        <w:right w:val="none" w:sz="0" w:space="0" w:color="auto"/>
      </w:divBdr>
    </w:div>
    <w:div w:id="1816986502">
      <w:bodyDiv w:val="1"/>
      <w:marLeft w:val="0"/>
      <w:marRight w:val="0"/>
      <w:marTop w:val="0"/>
      <w:marBottom w:val="0"/>
      <w:divBdr>
        <w:top w:val="none" w:sz="0" w:space="0" w:color="auto"/>
        <w:left w:val="none" w:sz="0" w:space="0" w:color="auto"/>
        <w:bottom w:val="none" w:sz="0" w:space="0" w:color="auto"/>
        <w:right w:val="none" w:sz="0" w:space="0" w:color="auto"/>
      </w:divBdr>
    </w:div>
    <w:div w:id="1817720500">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7993286">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47930">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110027">
      <w:bodyDiv w:val="1"/>
      <w:marLeft w:val="0"/>
      <w:marRight w:val="0"/>
      <w:marTop w:val="0"/>
      <w:marBottom w:val="0"/>
      <w:divBdr>
        <w:top w:val="none" w:sz="0" w:space="0" w:color="auto"/>
        <w:left w:val="none" w:sz="0" w:space="0" w:color="auto"/>
        <w:bottom w:val="none" w:sz="0" w:space="0" w:color="auto"/>
        <w:right w:val="none" w:sz="0" w:space="0" w:color="auto"/>
      </w:divBdr>
    </w:div>
    <w:div w:id="1819373113">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690159">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20262946">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0343652">
      <w:bodyDiv w:val="1"/>
      <w:marLeft w:val="0"/>
      <w:marRight w:val="0"/>
      <w:marTop w:val="0"/>
      <w:marBottom w:val="0"/>
      <w:divBdr>
        <w:top w:val="none" w:sz="0" w:space="0" w:color="auto"/>
        <w:left w:val="none" w:sz="0" w:space="0" w:color="auto"/>
        <w:bottom w:val="none" w:sz="0" w:space="0" w:color="auto"/>
        <w:right w:val="none" w:sz="0" w:space="0" w:color="auto"/>
      </w:divBdr>
    </w:div>
    <w:div w:id="1820532321">
      <w:bodyDiv w:val="1"/>
      <w:marLeft w:val="0"/>
      <w:marRight w:val="0"/>
      <w:marTop w:val="0"/>
      <w:marBottom w:val="0"/>
      <w:divBdr>
        <w:top w:val="none" w:sz="0" w:space="0" w:color="auto"/>
        <w:left w:val="none" w:sz="0" w:space="0" w:color="auto"/>
        <w:bottom w:val="none" w:sz="0" w:space="0" w:color="auto"/>
        <w:right w:val="none" w:sz="0" w:space="0" w:color="auto"/>
      </w:divBdr>
    </w:div>
    <w:div w:id="1820612770">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86728">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692649">
      <w:bodyDiv w:val="1"/>
      <w:marLeft w:val="0"/>
      <w:marRight w:val="0"/>
      <w:marTop w:val="0"/>
      <w:marBottom w:val="0"/>
      <w:divBdr>
        <w:top w:val="none" w:sz="0" w:space="0" w:color="auto"/>
        <w:left w:val="none" w:sz="0" w:space="0" w:color="auto"/>
        <w:bottom w:val="none" w:sz="0" w:space="0" w:color="auto"/>
        <w:right w:val="none" w:sz="0" w:space="0" w:color="auto"/>
      </w:divBdr>
    </w:div>
    <w:div w:id="1823765728">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3961345">
      <w:bodyDiv w:val="1"/>
      <w:marLeft w:val="0"/>
      <w:marRight w:val="0"/>
      <w:marTop w:val="0"/>
      <w:marBottom w:val="0"/>
      <w:divBdr>
        <w:top w:val="none" w:sz="0" w:space="0" w:color="auto"/>
        <w:left w:val="none" w:sz="0" w:space="0" w:color="auto"/>
        <w:bottom w:val="none" w:sz="0" w:space="0" w:color="auto"/>
        <w:right w:val="none" w:sz="0" w:space="0" w:color="auto"/>
      </w:divBdr>
    </w:div>
    <w:div w:id="1824006515">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5780843">
      <w:bodyDiv w:val="1"/>
      <w:marLeft w:val="0"/>
      <w:marRight w:val="0"/>
      <w:marTop w:val="0"/>
      <w:marBottom w:val="0"/>
      <w:divBdr>
        <w:top w:val="none" w:sz="0" w:space="0" w:color="auto"/>
        <w:left w:val="none" w:sz="0" w:space="0" w:color="auto"/>
        <w:bottom w:val="none" w:sz="0" w:space="0" w:color="auto"/>
        <w:right w:val="none" w:sz="0" w:space="0" w:color="auto"/>
      </w:divBdr>
    </w:div>
    <w:div w:id="1826513086">
      <w:bodyDiv w:val="1"/>
      <w:marLeft w:val="0"/>
      <w:marRight w:val="0"/>
      <w:marTop w:val="0"/>
      <w:marBottom w:val="0"/>
      <w:divBdr>
        <w:top w:val="none" w:sz="0" w:space="0" w:color="auto"/>
        <w:left w:val="none" w:sz="0" w:space="0" w:color="auto"/>
        <w:bottom w:val="none" w:sz="0" w:space="0" w:color="auto"/>
        <w:right w:val="none" w:sz="0" w:space="0" w:color="auto"/>
      </w:divBdr>
    </w:div>
    <w:div w:id="1826697386">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624330">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8786873">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38">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897963">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444992">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4222689">
      <w:bodyDiv w:val="1"/>
      <w:marLeft w:val="0"/>
      <w:marRight w:val="0"/>
      <w:marTop w:val="0"/>
      <w:marBottom w:val="0"/>
      <w:divBdr>
        <w:top w:val="none" w:sz="0" w:space="0" w:color="auto"/>
        <w:left w:val="none" w:sz="0" w:space="0" w:color="auto"/>
        <w:bottom w:val="none" w:sz="0" w:space="0" w:color="auto"/>
        <w:right w:val="none" w:sz="0" w:space="0" w:color="auto"/>
      </w:divBdr>
    </w:div>
    <w:div w:id="1834296124">
      <w:bodyDiv w:val="1"/>
      <w:marLeft w:val="0"/>
      <w:marRight w:val="0"/>
      <w:marTop w:val="0"/>
      <w:marBottom w:val="0"/>
      <w:divBdr>
        <w:top w:val="none" w:sz="0" w:space="0" w:color="auto"/>
        <w:left w:val="none" w:sz="0" w:space="0" w:color="auto"/>
        <w:bottom w:val="none" w:sz="0" w:space="0" w:color="auto"/>
        <w:right w:val="none" w:sz="0" w:space="0" w:color="auto"/>
      </w:divBdr>
    </w:div>
    <w:div w:id="1834488518">
      <w:bodyDiv w:val="1"/>
      <w:marLeft w:val="0"/>
      <w:marRight w:val="0"/>
      <w:marTop w:val="0"/>
      <w:marBottom w:val="0"/>
      <w:divBdr>
        <w:top w:val="none" w:sz="0" w:space="0" w:color="auto"/>
        <w:left w:val="none" w:sz="0" w:space="0" w:color="auto"/>
        <w:bottom w:val="none" w:sz="0" w:space="0" w:color="auto"/>
        <w:right w:val="none" w:sz="0" w:space="0" w:color="auto"/>
      </w:divBdr>
    </w:div>
    <w:div w:id="1835101094">
      <w:bodyDiv w:val="1"/>
      <w:marLeft w:val="0"/>
      <w:marRight w:val="0"/>
      <w:marTop w:val="0"/>
      <w:marBottom w:val="0"/>
      <w:divBdr>
        <w:top w:val="none" w:sz="0" w:space="0" w:color="auto"/>
        <w:left w:val="none" w:sz="0" w:space="0" w:color="auto"/>
        <w:bottom w:val="none" w:sz="0" w:space="0" w:color="auto"/>
        <w:right w:val="none" w:sz="0" w:space="0" w:color="auto"/>
      </w:divBdr>
    </w:div>
    <w:div w:id="1835224219">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488945">
      <w:bodyDiv w:val="1"/>
      <w:marLeft w:val="0"/>
      <w:marRight w:val="0"/>
      <w:marTop w:val="0"/>
      <w:marBottom w:val="0"/>
      <w:divBdr>
        <w:top w:val="none" w:sz="0" w:space="0" w:color="auto"/>
        <w:left w:val="none" w:sz="0" w:space="0" w:color="auto"/>
        <w:bottom w:val="none" w:sz="0" w:space="0" w:color="auto"/>
        <w:right w:val="none" w:sz="0" w:space="0" w:color="auto"/>
      </w:divBdr>
    </w:div>
    <w:div w:id="1835758373">
      <w:bodyDiv w:val="1"/>
      <w:marLeft w:val="0"/>
      <w:marRight w:val="0"/>
      <w:marTop w:val="0"/>
      <w:marBottom w:val="0"/>
      <w:divBdr>
        <w:top w:val="none" w:sz="0" w:space="0" w:color="auto"/>
        <w:left w:val="none" w:sz="0" w:space="0" w:color="auto"/>
        <w:bottom w:val="none" w:sz="0" w:space="0" w:color="auto"/>
        <w:right w:val="none" w:sz="0" w:space="0" w:color="auto"/>
      </w:divBdr>
    </w:div>
    <w:div w:id="1835950046">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451719">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727266">
      <w:bodyDiv w:val="1"/>
      <w:marLeft w:val="0"/>
      <w:marRight w:val="0"/>
      <w:marTop w:val="0"/>
      <w:marBottom w:val="0"/>
      <w:divBdr>
        <w:top w:val="none" w:sz="0" w:space="0" w:color="auto"/>
        <w:left w:val="none" w:sz="0" w:space="0" w:color="auto"/>
        <w:bottom w:val="none" w:sz="0" w:space="0" w:color="auto"/>
        <w:right w:val="none" w:sz="0" w:space="0" w:color="auto"/>
      </w:divBdr>
    </w:div>
    <w:div w:id="1837768618">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423927">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39886652">
      <w:bodyDiv w:val="1"/>
      <w:marLeft w:val="0"/>
      <w:marRight w:val="0"/>
      <w:marTop w:val="0"/>
      <w:marBottom w:val="0"/>
      <w:divBdr>
        <w:top w:val="none" w:sz="0" w:space="0" w:color="auto"/>
        <w:left w:val="none" w:sz="0" w:space="0" w:color="auto"/>
        <w:bottom w:val="none" w:sz="0" w:space="0" w:color="auto"/>
        <w:right w:val="none" w:sz="0" w:space="0" w:color="auto"/>
      </w:divBdr>
    </w:div>
    <w:div w:id="1839954884">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1852026">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163887">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471976">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5282">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128433">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3166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6552488">
      <w:bodyDiv w:val="1"/>
      <w:marLeft w:val="0"/>
      <w:marRight w:val="0"/>
      <w:marTop w:val="0"/>
      <w:marBottom w:val="0"/>
      <w:divBdr>
        <w:top w:val="none" w:sz="0" w:space="0" w:color="auto"/>
        <w:left w:val="none" w:sz="0" w:space="0" w:color="auto"/>
        <w:bottom w:val="none" w:sz="0" w:space="0" w:color="auto"/>
        <w:right w:val="none" w:sz="0" w:space="0" w:color="auto"/>
      </w:divBdr>
    </w:div>
    <w:div w:id="1846554934">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443452">
      <w:bodyDiv w:val="1"/>
      <w:marLeft w:val="0"/>
      <w:marRight w:val="0"/>
      <w:marTop w:val="0"/>
      <w:marBottom w:val="0"/>
      <w:divBdr>
        <w:top w:val="none" w:sz="0" w:space="0" w:color="auto"/>
        <w:left w:val="none" w:sz="0" w:space="0" w:color="auto"/>
        <w:bottom w:val="none" w:sz="0" w:space="0" w:color="auto"/>
        <w:right w:val="none" w:sz="0" w:space="0" w:color="auto"/>
      </w:divBdr>
    </w:div>
    <w:div w:id="1848670332">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053217">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018224">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681871">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067540">
      <w:bodyDiv w:val="1"/>
      <w:marLeft w:val="0"/>
      <w:marRight w:val="0"/>
      <w:marTop w:val="0"/>
      <w:marBottom w:val="0"/>
      <w:divBdr>
        <w:top w:val="none" w:sz="0" w:space="0" w:color="auto"/>
        <w:left w:val="none" w:sz="0" w:space="0" w:color="auto"/>
        <w:bottom w:val="none" w:sz="0" w:space="0" w:color="auto"/>
        <w:right w:val="none" w:sz="0" w:space="0" w:color="auto"/>
      </w:divBdr>
    </w:div>
    <w:div w:id="1851329310">
      <w:bodyDiv w:val="1"/>
      <w:marLeft w:val="0"/>
      <w:marRight w:val="0"/>
      <w:marTop w:val="0"/>
      <w:marBottom w:val="0"/>
      <w:divBdr>
        <w:top w:val="none" w:sz="0" w:space="0" w:color="auto"/>
        <w:left w:val="none" w:sz="0" w:space="0" w:color="auto"/>
        <w:bottom w:val="none" w:sz="0" w:space="0" w:color="auto"/>
        <w:right w:val="none" w:sz="0" w:space="0" w:color="auto"/>
      </w:divBdr>
    </w:div>
    <w:div w:id="1851486949">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1991447">
      <w:bodyDiv w:val="1"/>
      <w:marLeft w:val="0"/>
      <w:marRight w:val="0"/>
      <w:marTop w:val="0"/>
      <w:marBottom w:val="0"/>
      <w:divBdr>
        <w:top w:val="none" w:sz="0" w:space="0" w:color="auto"/>
        <w:left w:val="none" w:sz="0" w:space="0" w:color="auto"/>
        <w:bottom w:val="none" w:sz="0" w:space="0" w:color="auto"/>
        <w:right w:val="none" w:sz="0" w:space="0" w:color="auto"/>
      </w:divBdr>
    </w:div>
    <w:div w:id="1852330025">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3686220">
      <w:bodyDiv w:val="1"/>
      <w:marLeft w:val="0"/>
      <w:marRight w:val="0"/>
      <w:marTop w:val="0"/>
      <w:marBottom w:val="0"/>
      <w:divBdr>
        <w:top w:val="none" w:sz="0" w:space="0" w:color="auto"/>
        <w:left w:val="none" w:sz="0" w:space="0" w:color="auto"/>
        <w:bottom w:val="none" w:sz="0" w:space="0" w:color="auto"/>
        <w:right w:val="none" w:sz="0" w:space="0" w:color="auto"/>
      </w:divBdr>
    </w:div>
    <w:div w:id="1854144948">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078333103">
          <w:marLeft w:val="634"/>
          <w:marRight w:val="0"/>
          <w:marTop w:val="120"/>
          <w:marBottom w:val="0"/>
          <w:divBdr>
            <w:top w:val="none" w:sz="0" w:space="0" w:color="auto"/>
            <w:left w:val="none" w:sz="0" w:space="0" w:color="auto"/>
            <w:bottom w:val="none" w:sz="0" w:space="0" w:color="auto"/>
            <w:right w:val="none" w:sz="0" w:space="0" w:color="auto"/>
          </w:divBdr>
        </w:div>
        <w:div w:id="1350107426">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7575433">
      <w:bodyDiv w:val="1"/>
      <w:marLeft w:val="0"/>
      <w:marRight w:val="0"/>
      <w:marTop w:val="0"/>
      <w:marBottom w:val="0"/>
      <w:divBdr>
        <w:top w:val="none" w:sz="0" w:space="0" w:color="auto"/>
        <w:left w:val="none" w:sz="0" w:space="0" w:color="auto"/>
        <w:bottom w:val="none" w:sz="0" w:space="0" w:color="auto"/>
        <w:right w:val="none" w:sz="0" w:space="0" w:color="auto"/>
      </w:divBdr>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59730775">
      <w:bodyDiv w:val="1"/>
      <w:marLeft w:val="0"/>
      <w:marRight w:val="0"/>
      <w:marTop w:val="0"/>
      <w:marBottom w:val="0"/>
      <w:divBdr>
        <w:top w:val="none" w:sz="0" w:space="0" w:color="auto"/>
        <w:left w:val="none" w:sz="0" w:space="0" w:color="auto"/>
        <w:bottom w:val="none" w:sz="0" w:space="0" w:color="auto"/>
        <w:right w:val="none" w:sz="0" w:space="0" w:color="auto"/>
      </w:divBdr>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0925998">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2815648">
      <w:bodyDiv w:val="1"/>
      <w:marLeft w:val="0"/>
      <w:marRight w:val="0"/>
      <w:marTop w:val="0"/>
      <w:marBottom w:val="0"/>
      <w:divBdr>
        <w:top w:val="none" w:sz="0" w:space="0" w:color="auto"/>
        <w:left w:val="none" w:sz="0" w:space="0" w:color="auto"/>
        <w:bottom w:val="none" w:sz="0" w:space="0" w:color="auto"/>
        <w:right w:val="none" w:sz="0" w:space="0" w:color="auto"/>
      </w:divBdr>
    </w:div>
    <w:div w:id="186293399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780079">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364703">
      <w:bodyDiv w:val="1"/>
      <w:marLeft w:val="0"/>
      <w:marRight w:val="0"/>
      <w:marTop w:val="0"/>
      <w:marBottom w:val="0"/>
      <w:divBdr>
        <w:top w:val="none" w:sz="0" w:space="0" w:color="auto"/>
        <w:left w:val="none" w:sz="0" w:space="0" w:color="auto"/>
        <w:bottom w:val="none" w:sz="0" w:space="0" w:color="auto"/>
        <w:right w:val="none" w:sz="0" w:space="0" w:color="auto"/>
      </w:divBdr>
    </w:div>
    <w:div w:id="1865442829">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21">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599398">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106764">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282924426">
          <w:marLeft w:val="1166"/>
          <w:marRight w:val="0"/>
          <w:marTop w:val="100"/>
          <w:marBottom w:val="0"/>
          <w:divBdr>
            <w:top w:val="none" w:sz="0" w:space="0" w:color="auto"/>
            <w:left w:val="none" w:sz="0" w:space="0" w:color="auto"/>
            <w:bottom w:val="none" w:sz="0" w:space="0" w:color="auto"/>
            <w:right w:val="none" w:sz="0" w:space="0" w:color="auto"/>
          </w:divBdr>
        </w:div>
        <w:div w:id="1967927057">
          <w:marLeft w:val="547"/>
          <w:marRight w:val="0"/>
          <w:marTop w:val="120"/>
          <w:marBottom w:val="0"/>
          <w:divBdr>
            <w:top w:val="none" w:sz="0" w:space="0" w:color="auto"/>
            <w:left w:val="none" w:sz="0" w:space="0" w:color="auto"/>
            <w:bottom w:val="none" w:sz="0" w:space="0" w:color="auto"/>
            <w:right w:val="none" w:sz="0" w:space="0" w:color="auto"/>
          </w:divBdr>
        </w:div>
      </w:divsChild>
    </w:div>
    <w:div w:id="1868833388">
      <w:bodyDiv w:val="1"/>
      <w:marLeft w:val="0"/>
      <w:marRight w:val="0"/>
      <w:marTop w:val="0"/>
      <w:marBottom w:val="0"/>
      <w:divBdr>
        <w:top w:val="none" w:sz="0" w:space="0" w:color="auto"/>
        <w:left w:val="none" w:sz="0" w:space="0" w:color="auto"/>
        <w:bottom w:val="none" w:sz="0" w:space="0" w:color="auto"/>
        <w:right w:val="none" w:sz="0" w:space="0" w:color="auto"/>
      </w:divBdr>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020302">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06241">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608474">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2186018">
      <w:bodyDiv w:val="1"/>
      <w:marLeft w:val="0"/>
      <w:marRight w:val="0"/>
      <w:marTop w:val="0"/>
      <w:marBottom w:val="0"/>
      <w:divBdr>
        <w:top w:val="none" w:sz="0" w:space="0" w:color="auto"/>
        <w:left w:val="none" w:sz="0" w:space="0" w:color="auto"/>
        <w:bottom w:val="none" w:sz="0" w:space="0" w:color="auto"/>
        <w:right w:val="none" w:sz="0" w:space="0" w:color="auto"/>
      </w:divBdr>
    </w:div>
    <w:div w:id="1872692474">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609156">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074618">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6653210">
      <w:bodyDiv w:val="1"/>
      <w:marLeft w:val="0"/>
      <w:marRight w:val="0"/>
      <w:marTop w:val="0"/>
      <w:marBottom w:val="0"/>
      <w:divBdr>
        <w:top w:val="none" w:sz="0" w:space="0" w:color="auto"/>
        <w:left w:val="none" w:sz="0" w:space="0" w:color="auto"/>
        <w:bottom w:val="none" w:sz="0" w:space="0" w:color="auto"/>
        <w:right w:val="none" w:sz="0" w:space="0" w:color="auto"/>
      </w:divBdr>
    </w:div>
    <w:div w:id="1876656007">
      <w:bodyDiv w:val="1"/>
      <w:marLeft w:val="0"/>
      <w:marRight w:val="0"/>
      <w:marTop w:val="0"/>
      <w:marBottom w:val="0"/>
      <w:divBdr>
        <w:top w:val="none" w:sz="0" w:space="0" w:color="auto"/>
        <w:left w:val="none" w:sz="0" w:space="0" w:color="auto"/>
        <w:bottom w:val="none" w:sz="0" w:space="0" w:color="auto"/>
        <w:right w:val="none" w:sz="0" w:space="0" w:color="auto"/>
      </w:divBdr>
    </w:div>
    <w:div w:id="1876968128">
      <w:bodyDiv w:val="1"/>
      <w:marLeft w:val="0"/>
      <w:marRight w:val="0"/>
      <w:marTop w:val="0"/>
      <w:marBottom w:val="0"/>
      <w:divBdr>
        <w:top w:val="none" w:sz="0" w:space="0" w:color="auto"/>
        <w:left w:val="none" w:sz="0" w:space="0" w:color="auto"/>
        <w:bottom w:val="none" w:sz="0" w:space="0" w:color="auto"/>
        <w:right w:val="none" w:sz="0" w:space="0" w:color="auto"/>
      </w:divBdr>
    </w:div>
    <w:div w:id="1877307548">
      <w:bodyDiv w:val="1"/>
      <w:marLeft w:val="0"/>
      <w:marRight w:val="0"/>
      <w:marTop w:val="0"/>
      <w:marBottom w:val="0"/>
      <w:divBdr>
        <w:top w:val="none" w:sz="0" w:space="0" w:color="auto"/>
        <w:left w:val="none" w:sz="0" w:space="0" w:color="auto"/>
        <w:bottom w:val="none" w:sz="0" w:space="0" w:color="auto"/>
        <w:right w:val="none" w:sz="0" w:space="0" w:color="auto"/>
      </w:divBdr>
    </w:div>
    <w:div w:id="1877496945">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09146">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776000">
      <w:bodyDiv w:val="1"/>
      <w:marLeft w:val="0"/>
      <w:marRight w:val="0"/>
      <w:marTop w:val="0"/>
      <w:marBottom w:val="0"/>
      <w:divBdr>
        <w:top w:val="none" w:sz="0" w:space="0" w:color="auto"/>
        <w:left w:val="none" w:sz="0" w:space="0" w:color="auto"/>
        <w:bottom w:val="none" w:sz="0" w:space="0" w:color="auto"/>
        <w:right w:val="none" w:sz="0" w:space="0" w:color="auto"/>
      </w:divBdr>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1896789">
      <w:bodyDiv w:val="1"/>
      <w:marLeft w:val="0"/>
      <w:marRight w:val="0"/>
      <w:marTop w:val="0"/>
      <w:marBottom w:val="0"/>
      <w:divBdr>
        <w:top w:val="none" w:sz="0" w:space="0" w:color="auto"/>
        <w:left w:val="none" w:sz="0" w:space="0" w:color="auto"/>
        <w:bottom w:val="none" w:sz="0" w:space="0" w:color="auto"/>
        <w:right w:val="none" w:sz="0" w:space="0" w:color="auto"/>
      </w:divBdr>
    </w:div>
    <w:div w:id="1882085967">
      <w:bodyDiv w:val="1"/>
      <w:marLeft w:val="0"/>
      <w:marRight w:val="0"/>
      <w:marTop w:val="0"/>
      <w:marBottom w:val="0"/>
      <w:divBdr>
        <w:top w:val="none" w:sz="0" w:space="0" w:color="auto"/>
        <w:left w:val="none" w:sz="0" w:space="0" w:color="auto"/>
        <w:bottom w:val="none" w:sz="0" w:space="0" w:color="auto"/>
        <w:right w:val="none" w:sz="0" w:space="0" w:color="auto"/>
      </w:divBdr>
    </w:div>
    <w:div w:id="1883052532">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520330">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713321">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4823726">
      <w:bodyDiv w:val="1"/>
      <w:marLeft w:val="0"/>
      <w:marRight w:val="0"/>
      <w:marTop w:val="0"/>
      <w:marBottom w:val="0"/>
      <w:divBdr>
        <w:top w:val="none" w:sz="0" w:space="0" w:color="auto"/>
        <w:left w:val="none" w:sz="0" w:space="0" w:color="auto"/>
        <w:bottom w:val="none" w:sz="0" w:space="0" w:color="auto"/>
        <w:right w:val="none" w:sz="0" w:space="0" w:color="auto"/>
      </w:divBdr>
    </w:div>
    <w:div w:id="1885486585">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284733">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6409563">
      <w:bodyDiv w:val="1"/>
      <w:marLeft w:val="0"/>
      <w:marRight w:val="0"/>
      <w:marTop w:val="0"/>
      <w:marBottom w:val="0"/>
      <w:divBdr>
        <w:top w:val="none" w:sz="0" w:space="0" w:color="auto"/>
        <w:left w:val="none" w:sz="0" w:space="0" w:color="auto"/>
        <w:bottom w:val="none" w:sz="0" w:space="0" w:color="auto"/>
        <w:right w:val="none" w:sz="0" w:space="0" w:color="auto"/>
      </w:divBdr>
    </w:div>
    <w:div w:id="1886603268">
      <w:bodyDiv w:val="1"/>
      <w:marLeft w:val="0"/>
      <w:marRight w:val="0"/>
      <w:marTop w:val="0"/>
      <w:marBottom w:val="0"/>
      <w:divBdr>
        <w:top w:val="none" w:sz="0" w:space="0" w:color="auto"/>
        <w:left w:val="none" w:sz="0" w:space="0" w:color="auto"/>
        <w:bottom w:val="none" w:sz="0" w:space="0" w:color="auto"/>
        <w:right w:val="none" w:sz="0" w:space="0" w:color="auto"/>
      </w:divBdr>
    </w:div>
    <w:div w:id="1886718185">
      <w:bodyDiv w:val="1"/>
      <w:marLeft w:val="0"/>
      <w:marRight w:val="0"/>
      <w:marTop w:val="0"/>
      <w:marBottom w:val="0"/>
      <w:divBdr>
        <w:top w:val="none" w:sz="0" w:space="0" w:color="auto"/>
        <w:left w:val="none" w:sz="0" w:space="0" w:color="auto"/>
        <w:bottom w:val="none" w:sz="0" w:space="0" w:color="auto"/>
        <w:right w:val="none" w:sz="0" w:space="0" w:color="auto"/>
      </w:divBdr>
    </w:div>
    <w:div w:id="1886865228">
      <w:bodyDiv w:val="1"/>
      <w:marLeft w:val="0"/>
      <w:marRight w:val="0"/>
      <w:marTop w:val="0"/>
      <w:marBottom w:val="0"/>
      <w:divBdr>
        <w:top w:val="none" w:sz="0" w:space="0" w:color="auto"/>
        <w:left w:val="none" w:sz="0" w:space="0" w:color="auto"/>
        <w:bottom w:val="none" w:sz="0" w:space="0" w:color="auto"/>
        <w:right w:val="none" w:sz="0" w:space="0" w:color="auto"/>
      </w:divBdr>
    </w:div>
    <w:div w:id="1886984719">
      <w:bodyDiv w:val="1"/>
      <w:marLeft w:val="0"/>
      <w:marRight w:val="0"/>
      <w:marTop w:val="0"/>
      <w:marBottom w:val="0"/>
      <w:divBdr>
        <w:top w:val="none" w:sz="0" w:space="0" w:color="auto"/>
        <w:left w:val="none" w:sz="0" w:space="0" w:color="auto"/>
        <w:bottom w:val="none" w:sz="0" w:space="0" w:color="auto"/>
        <w:right w:val="none" w:sz="0" w:space="0" w:color="auto"/>
      </w:divBdr>
    </w:div>
    <w:div w:id="1887528858">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444651">
      <w:bodyDiv w:val="1"/>
      <w:marLeft w:val="0"/>
      <w:marRight w:val="0"/>
      <w:marTop w:val="0"/>
      <w:marBottom w:val="0"/>
      <w:divBdr>
        <w:top w:val="none" w:sz="0" w:space="0" w:color="auto"/>
        <w:left w:val="none" w:sz="0" w:space="0" w:color="auto"/>
        <w:bottom w:val="none" w:sz="0" w:space="0" w:color="auto"/>
        <w:right w:val="none" w:sz="0" w:space="0" w:color="auto"/>
      </w:divBdr>
    </w:div>
    <w:div w:id="1888640999">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04130">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89952277">
      <w:bodyDiv w:val="1"/>
      <w:marLeft w:val="0"/>
      <w:marRight w:val="0"/>
      <w:marTop w:val="0"/>
      <w:marBottom w:val="0"/>
      <w:divBdr>
        <w:top w:val="none" w:sz="0" w:space="0" w:color="auto"/>
        <w:left w:val="none" w:sz="0" w:space="0" w:color="auto"/>
        <w:bottom w:val="none" w:sz="0" w:space="0" w:color="auto"/>
        <w:right w:val="none" w:sz="0" w:space="0" w:color="auto"/>
      </w:divBdr>
    </w:div>
    <w:div w:id="1889997263">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2039">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1650703">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2880016">
      <w:bodyDiv w:val="1"/>
      <w:marLeft w:val="0"/>
      <w:marRight w:val="0"/>
      <w:marTop w:val="0"/>
      <w:marBottom w:val="0"/>
      <w:divBdr>
        <w:top w:val="none" w:sz="0" w:space="0" w:color="auto"/>
        <w:left w:val="none" w:sz="0" w:space="0" w:color="auto"/>
        <w:bottom w:val="none" w:sz="0" w:space="0" w:color="auto"/>
        <w:right w:val="none" w:sz="0" w:space="0" w:color="auto"/>
      </w:divBdr>
    </w:div>
    <w:div w:id="1892963341">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230109">
      <w:bodyDiv w:val="1"/>
      <w:marLeft w:val="0"/>
      <w:marRight w:val="0"/>
      <w:marTop w:val="0"/>
      <w:marBottom w:val="0"/>
      <w:divBdr>
        <w:top w:val="none" w:sz="0" w:space="0" w:color="auto"/>
        <w:left w:val="none" w:sz="0" w:space="0" w:color="auto"/>
        <w:bottom w:val="none" w:sz="0" w:space="0" w:color="auto"/>
        <w:right w:val="none" w:sz="0" w:space="0" w:color="auto"/>
      </w:divBdr>
    </w:div>
    <w:div w:id="1893271006">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658100">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120350">
      <w:bodyDiv w:val="1"/>
      <w:marLeft w:val="0"/>
      <w:marRight w:val="0"/>
      <w:marTop w:val="0"/>
      <w:marBottom w:val="0"/>
      <w:divBdr>
        <w:top w:val="none" w:sz="0" w:space="0" w:color="auto"/>
        <w:left w:val="none" w:sz="0" w:space="0" w:color="auto"/>
        <w:bottom w:val="none" w:sz="0" w:space="0" w:color="auto"/>
        <w:right w:val="none" w:sz="0" w:space="0" w:color="auto"/>
      </w:divBdr>
    </w:div>
    <w:div w:id="1895122900">
      <w:bodyDiv w:val="1"/>
      <w:marLeft w:val="0"/>
      <w:marRight w:val="0"/>
      <w:marTop w:val="0"/>
      <w:marBottom w:val="0"/>
      <w:divBdr>
        <w:top w:val="none" w:sz="0" w:space="0" w:color="auto"/>
        <w:left w:val="none" w:sz="0" w:space="0" w:color="auto"/>
        <w:bottom w:val="none" w:sz="0" w:space="0" w:color="auto"/>
        <w:right w:val="none" w:sz="0" w:space="0" w:color="auto"/>
      </w:divBdr>
      <w:divsChild>
        <w:div w:id="398284465">
          <w:marLeft w:val="1166"/>
          <w:marRight w:val="0"/>
          <w:marTop w:val="77"/>
          <w:marBottom w:val="0"/>
          <w:divBdr>
            <w:top w:val="none" w:sz="0" w:space="0" w:color="auto"/>
            <w:left w:val="none" w:sz="0" w:space="0" w:color="auto"/>
            <w:bottom w:val="none" w:sz="0" w:space="0" w:color="auto"/>
            <w:right w:val="none" w:sz="0" w:space="0" w:color="auto"/>
          </w:divBdr>
        </w:div>
        <w:div w:id="507988166">
          <w:marLeft w:val="1166"/>
          <w:marRight w:val="0"/>
          <w:marTop w:val="77"/>
          <w:marBottom w:val="0"/>
          <w:divBdr>
            <w:top w:val="none" w:sz="0" w:space="0" w:color="auto"/>
            <w:left w:val="none" w:sz="0" w:space="0" w:color="auto"/>
            <w:bottom w:val="none" w:sz="0" w:space="0" w:color="auto"/>
            <w:right w:val="none" w:sz="0" w:space="0" w:color="auto"/>
          </w:divBdr>
        </w:div>
        <w:div w:id="1338386633">
          <w:marLeft w:val="1166"/>
          <w:marRight w:val="0"/>
          <w:marTop w:val="77"/>
          <w:marBottom w:val="0"/>
          <w:divBdr>
            <w:top w:val="none" w:sz="0" w:space="0" w:color="auto"/>
            <w:left w:val="none" w:sz="0" w:space="0" w:color="auto"/>
            <w:bottom w:val="none" w:sz="0" w:space="0" w:color="auto"/>
            <w:right w:val="none" w:sz="0" w:space="0" w:color="auto"/>
          </w:divBdr>
        </w:div>
        <w:div w:id="1963925466">
          <w:marLeft w:val="1166"/>
          <w:marRight w:val="0"/>
          <w:marTop w:val="77"/>
          <w:marBottom w:val="0"/>
          <w:divBdr>
            <w:top w:val="none" w:sz="0" w:space="0" w:color="auto"/>
            <w:left w:val="none" w:sz="0" w:space="0" w:color="auto"/>
            <w:bottom w:val="none" w:sz="0" w:space="0" w:color="auto"/>
            <w:right w:val="none" w:sz="0" w:space="0" w:color="auto"/>
          </w:divBdr>
        </w:div>
      </w:divsChild>
    </w:div>
    <w:div w:id="1895502780">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6774320">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0706575">
      <w:bodyDiv w:val="1"/>
      <w:marLeft w:val="0"/>
      <w:marRight w:val="0"/>
      <w:marTop w:val="0"/>
      <w:marBottom w:val="0"/>
      <w:divBdr>
        <w:top w:val="none" w:sz="0" w:space="0" w:color="auto"/>
        <w:left w:val="none" w:sz="0" w:space="0" w:color="auto"/>
        <w:bottom w:val="none" w:sz="0" w:space="0" w:color="auto"/>
        <w:right w:val="none" w:sz="0" w:space="0" w:color="auto"/>
      </w:divBdr>
    </w:div>
    <w:div w:id="1901018845">
      <w:bodyDiv w:val="1"/>
      <w:marLeft w:val="0"/>
      <w:marRight w:val="0"/>
      <w:marTop w:val="0"/>
      <w:marBottom w:val="0"/>
      <w:divBdr>
        <w:top w:val="none" w:sz="0" w:space="0" w:color="auto"/>
        <w:left w:val="none" w:sz="0" w:space="0" w:color="auto"/>
        <w:bottom w:val="none" w:sz="0" w:space="0" w:color="auto"/>
        <w:right w:val="none" w:sz="0" w:space="0" w:color="auto"/>
      </w:divBdr>
    </w:div>
    <w:div w:id="1901281608">
      <w:bodyDiv w:val="1"/>
      <w:marLeft w:val="0"/>
      <w:marRight w:val="0"/>
      <w:marTop w:val="0"/>
      <w:marBottom w:val="0"/>
      <w:divBdr>
        <w:top w:val="none" w:sz="0" w:space="0" w:color="auto"/>
        <w:left w:val="none" w:sz="0" w:space="0" w:color="auto"/>
        <w:bottom w:val="none" w:sz="0" w:space="0" w:color="auto"/>
        <w:right w:val="none" w:sz="0" w:space="0" w:color="auto"/>
      </w:divBdr>
    </w:div>
    <w:div w:id="1901557380">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667842">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053658">
      <w:bodyDiv w:val="1"/>
      <w:marLeft w:val="0"/>
      <w:marRight w:val="0"/>
      <w:marTop w:val="0"/>
      <w:marBottom w:val="0"/>
      <w:divBdr>
        <w:top w:val="none" w:sz="0" w:space="0" w:color="auto"/>
        <w:left w:val="none" w:sz="0" w:space="0" w:color="auto"/>
        <w:bottom w:val="none" w:sz="0" w:space="0" w:color="auto"/>
        <w:right w:val="none" w:sz="0" w:space="0" w:color="auto"/>
      </w:divBdr>
    </w:div>
    <w:div w:id="190317080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103692">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54098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7304043">
      <w:bodyDiv w:val="1"/>
      <w:marLeft w:val="0"/>
      <w:marRight w:val="0"/>
      <w:marTop w:val="0"/>
      <w:marBottom w:val="0"/>
      <w:divBdr>
        <w:top w:val="none" w:sz="0" w:space="0" w:color="auto"/>
        <w:left w:val="none" w:sz="0" w:space="0" w:color="auto"/>
        <w:bottom w:val="none" w:sz="0" w:space="0" w:color="auto"/>
        <w:right w:val="none" w:sz="0" w:space="0" w:color="auto"/>
      </w:divBdr>
    </w:div>
    <w:div w:id="1907717183">
      <w:bodyDiv w:val="1"/>
      <w:marLeft w:val="0"/>
      <w:marRight w:val="0"/>
      <w:marTop w:val="0"/>
      <w:marBottom w:val="0"/>
      <w:divBdr>
        <w:top w:val="none" w:sz="0" w:space="0" w:color="auto"/>
        <w:left w:val="none" w:sz="0" w:space="0" w:color="auto"/>
        <w:bottom w:val="none" w:sz="0" w:space="0" w:color="auto"/>
        <w:right w:val="none" w:sz="0" w:space="0" w:color="auto"/>
      </w:divBdr>
    </w:div>
    <w:div w:id="1907916099">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300666">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09223537">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0728583">
      <w:bodyDiv w:val="1"/>
      <w:marLeft w:val="0"/>
      <w:marRight w:val="0"/>
      <w:marTop w:val="0"/>
      <w:marBottom w:val="0"/>
      <w:divBdr>
        <w:top w:val="none" w:sz="0" w:space="0" w:color="auto"/>
        <w:left w:val="none" w:sz="0" w:space="0" w:color="auto"/>
        <w:bottom w:val="none" w:sz="0" w:space="0" w:color="auto"/>
        <w:right w:val="none" w:sz="0" w:space="0" w:color="auto"/>
      </w:divBdr>
    </w:div>
    <w:div w:id="1910923429">
      <w:bodyDiv w:val="1"/>
      <w:marLeft w:val="0"/>
      <w:marRight w:val="0"/>
      <w:marTop w:val="0"/>
      <w:marBottom w:val="0"/>
      <w:divBdr>
        <w:top w:val="none" w:sz="0" w:space="0" w:color="auto"/>
        <w:left w:val="none" w:sz="0" w:space="0" w:color="auto"/>
        <w:bottom w:val="none" w:sz="0" w:space="0" w:color="auto"/>
        <w:right w:val="none" w:sz="0" w:space="0" w:color="auto"/>
      </w:divBdr>
    </w:div>
    <w:div w:id="1911188026">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275019037">
          <w:marLeft w:val="1166"/>
          <w:marRight w:val="0"/>
          <w:marTop w:val="10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 w:id="1719621849">
          <w:marLeft w:val="547"/>
          <w:marRight w:val="0"/>
          <w:marTop w:val="120"/>
          <w:marBottom w:val="0"/>
          <w:divBdr>
            <w:top w:val="none" w:sz="0" w:space="0" w:color="auto"/>
            <w:left w:val="none" w:sz="0" w:space="0" w:color="auto"/>
            <w:bottom w:val="none" w:sz="0" w:space="0" w:color="auto"/>
            <w:right w:val="none" w:sz="0" w:space="0" w:color="auto"/>
          </w:divBdr>
        </w:div>
      </w:divsChild>
    </w:div>
    <w:div w:id="1912229814">
      <w:bodyDiv w:val="1"/>
      <w:marLeft w:val="0"/>
      <w:marRight w:val="0"/>
      <w:marTop w:val="0"/>
      <w:marBottom w:val="0"/>
      <w:divBdr>
        <w:top w:val="none" w:sz="0" w:space="0" w:color="auto"/>
        <w:left w:val="none" w:sz="0" w:space="0" w:color="auto"/>
        <w:bottom w:val="none" w:sz="0" w:space="0" w:color="auto"/>
        <w:right w:val="none" w:sz="0" w:space="0" w:color="auto"/>
      </w:divBdr>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3347481">
      <w:bodyDiv w:val="1"/>
      <w:marLeft w:val="0"/>
      <w:marRight w:val="0"/>
      <w:marTop w:val="0"/>
      <w:marBottom w:val="0"/>
      <w:divBdr>
        <w:top w:val="none" w:sz="0" w:space="0" w:color="auto"/>
        <w:left w:val="none" w:sz="0" w:space="0" w:color="auto"/>
        <w:bottom w:val="none" w:sz="0" w:space="0" w:color="auto"/>
        <w:right w:val="none" w:sz="0" w:space="0" w:color="auto"/>
      </w:divBdr>
    </w:div>
    <w:div w:id="1914272233">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239580">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087973">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814903">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395295">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18517171">
      <w:bodyDiv w:val="1"/>
      <w:marLeft w:val="0"/>
      <w:marRight w:val="0"/>
      <w:marTop w:val="0"/>
      <w:marBottom w:val="0"/>
      <w:divBdr>
        <w:top w:val="none" w:sz="0" w:space="0" w:color="auto"/>
        <w:left w:val="none" w:sz="0" w:space="0" w:color="auto"/>
        <w:bottom w:val="none" w:sz="0" w:space="0" w:color="auto"/>
        <w:right w:val="none" w:sz="0" w:space="0" w:color="auto"/>
      </w:divBdr>
    </w:div>
    <w:div w:id="1918518684">
      <w:bodyDiv w:val="1"/>
      <w:marLeft w:val="0"/>
      <w:marRight w:val="0"/>
      <w:marTop w:val="0"/>
      <w:marBottom w:val="0"/>
      <w:divBdr>
        <w:top w:val="none" w:sz="0" w:space="0" w:color="auto"/>
        <w:left w:val="none" w:sz="0" w:space="0" w:color="auto"/>
        <w:bottom w:val="none" w:sz="0" w:space="0" w:color="auto"/>
        <w:right w:val="none" w:sz="0" w:space="0" w:color="auto"/>
      </w:divBdr>
    </w:div>
    <w:div w:id="1918637275">
      <w:bodyDiv w:val="1"/>
      <w:marLeft w:val="0"/>
      <w:marRight w:val="0"/>
      <w:marTop w:val="0"/>
      <w:marBottom w:val="0"/>
      <w:divBdr>
        <w:top w:val="none" w:sz="0" w:space="0" w:color="auto"/>
        <w:left w:val="none" w:sz="0" w:space="0" w:color="auto"/>
        <w:bottom w:val="none" w:sz="0" w:space="0" w:color="auto"/>
        <w:right w:val="none" w:sz="0" w:space="0" w:color="auto"/>
      </w:divBdr>
    </w:div>
    <w:div w:id="1919094585">
      <w:bodyDiv w:val="1"/>
      <w:marLeft w:val="0"/>
      <w:marRight w:val="0"/>
      <w:marTop w:val="0"/>
      <w:marBottom w:val="0"/>
      <w:divBdr>
        <w:top w:val="none" w:sz="0" w:space="0" w:color="auto"/>
        <w:left w:val="none" w:sz="0" w:space="0" w:color="auto"/>
        <w:bottom w:val="none" w:sz="0" w:space="0" w:color="auto"/>
        <w:right w:val="none" w:sz="0" w:space="0" w:color="auto"/>
      </w:divBdr>
    </w:div>
    <w:div w:id="1919558339">
      <w:bodyDiv w:val="1"/>
      <w:marLeft w:val="0"/>
      <w:marRight w:val="0"/>
      <w:marTop w:val="0"/>
      <w:marBottom w:val="0"/>
      <w:divBdr>
        <w:top w:val="none" w:sz="0" w:space="0" w:color="auto"/>
        <w:left w:val="none" w:sz="0" w:space="0" w:color="auto"/>
        <w:bottom w:val="none" w:sz="0" w:space="0" w:color="auto"/>
        <w:right w:val="none" w:sz="0" w:space="0" w:color="auto"/>
      </w:divBdr>
    </w:div>
    <w:div w:id="1919897388">
      <w:bodyDiv w:val="1"/>
      <w:marLeft w:val="0"/>
      <w:marRight w:val="0"/>
      <w:marTop w:val="0"/>
      <w:marBottom w:val="0"/>
      <w:divBdr>
        <w:top w:val="none" w:sz="0" w:space="0" w:color="auto"/>
        <w:left w:val="none" w:sz="0" w:space="0" w:color="auto"/>
        <w:bottom w:val="none" w:sz="0" w:space="0" w:color="auto"/>
        <w:right w:val="none" w:sz="0" w:space="0" w:color="auto"/>
      </w:divBdr>
    </w:div>
    <w:div w:id="1919945937">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40923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3179322">
      <w:bodyDiv w:val="1"/>
      <w:marLeft w:val="0"/>
      <w:marRight w:val="0"/>
      <w:marTop w:val="0"/>
      <w:marBottom w:val="0"/>
      <w:divBdr>
        <w:top w:val="none" w:sz="0" w:space="0" w:color="auto"/>
        <w:left w:val="none" w:sz="0" w:space="0" w:color="auto"/>
        <w:bottom w:val="none" w:sz="0" w:space="0" w:color="auto"/>
        <w:right w:val="none" w:sz="0" w:space="0" w:color="auto"/>
      </w:divBdr>
    </w:div>
    <w:div w:id="1923292177">
      <w:bodyDiv w:val="1"/>
      <w:marLeft w:val="0"/>
      <w:marRight w:val="0"/>
      <w:marTop w:val="0"/>
      <w:marBottom w:val="0"/>
      <w:divBdr>
        <w:top w:val="none" w:sz="0" w:space="0" w:color="auto"/>
        <w:left w:val="none" w:sz="0" w:space="0" w:color="auto"/>
        <w:bottom w:val="none" w:sz="0" w:space="0" w:color="auto"/>
        <w:right w:val="none" w:sz="0" w:space="0" w:color="auto"/>
      </w:divBdr>
    </w:div>
    <w:div w:id="1923681664">
      <w:bodyDiv w:val="1"/>
      <w:marLeft w:val="0"/>
      <w:marRight w:val="0"/>
      <w:marTop w:val="0"/>
      <w:marBottom w:val="0"/>
      <w:divBdr>
        <w:top w:val="none" w:sz="0" w:space="0" w:color="auto"/>
        <w:left w:val="none" w:sz="0" w:space="0" w:color="auto"/>
        <w:bottom w:val="none" w:sz="0" w:space="0" w:color="auto"/>
        <w:right w:val="none" w:sz="0" w:space="0" w:color="auto"/>
      </w:divBdr>
    </w:div>
    <w:div w:id="1923837020">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4562019">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5871287">
      <w:bodyDiv w:val="1"/>
      <w:marLeft w:val="0"/>
      <w:marRight w:val="0"/>
      <w:marTop w:val="0"/>
      <w:marBottom w:val="0"/>
      <w:divBdr>
        <w:top w:val="none" w:sz="0" w:space="0" w:color="auto"/>
        <w:left w:val="none" w:sz="0" w:space="0" w:color="auto"/>
        <w:bottom w:val="none" w:sz="0" w:space="0" w:color="auto"/>
        <w:right w:val="none" w:sz="0" w:space="0" w:color="auto"/>
      </w:divBdr>
    </w:div>
    <w:div w:id="1925911923">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6840809">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417227">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7953219">
      <w:bodyDiv w:val="1"/>
      <w:marLeft w:val="0"/>
      <w:marRight w:val="0"/>
      <w:marTop w:val="0"/>
      <w:marBottom w:val="0"/>
      <w:divBdr>
        <w:top w:val="none" w:sz="0" w:space="0" w:color="auto"/>
        <w:left w:val="none" w:sz="0" w:space="0" w:color="auto"/>
        <w:bottom w:val="none" w:sz="0" w:space="0" w:color="auto"/>
        <w:right w:val="none" w:sz="0" w:space="0" w:color="auto"/>
      </w:divBdr>
    </w:div>
    <w:div w:id="1928297241">
      <w:bodyDiv w:val="1"/>
      <w:marLeft w:val="0"/>
      <w:marRight w:val="0"/>
      <w:marTop w:val="0"/>
      <w:marBottom w:val="0"/>
      <w:divBdr>
        <w:top w:val="none" w:sz="0" w:space="0" w:color="auto"/>
        <w:left w:val="none" w:sz="0" w:space="0" w:color="auto"/>
        <w:bottom w:val="none" w:sz="0" w:space="0" w:color="auto"/>
        <w:right w:val="none" w:sz="0" w:space="0" w:color="auto"/>
      </w:divBdr>
    </w:div>
    <w:div w:id="1928415846">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684564">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342628">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843577">
      <w:bodyDiv w:val="1"/>
      <w:marLeft w:val="0"/>
      <w:marRight w:val="0"/>
      <w:marTop w:val="0"/>
      <w:marBottom w:val="0"/>
      <w:divBdr>
        <w:top w:val="none" w:sz="0" w:space="0" w:color="auto"/>
        <w:left w:val="none" w:sz="0" w:space="0" w:color="auto"/>
        <w:bottom w:val="none" w:sz="0" w:space="0" w:color="auto"/>
        <w:right w:val="none" w:sz="0" w:space="0" w:color="auto"/>
      </w:divBdr>
    </w:div>
    <w:div w:id="1929847226">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235239">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0888994">
      <w:bodyDiv w:val="1"/>
      <w:marLeft w:val="0"/>
      <w:marRight w:val="0"/>
      <w:marTop w:val="0"/>
      <w:marBottom w:val="0"/>
      <w:divBdr>
        <w:top w:val="none" w:sz="0" w:space="0" w:color="auto"/>
        <w:left w:val="none" w:sz="0" w:space="0" w:color="auto"/>
        <w:bottom w:val="none" w:sz="0" w:space="0" w:color="auto"/>
        <w:right w:val="none" w:sz="0" w:space="0" w:color="auto"/>
      </w:divBdr>
    </w:div>
    <w:div w:id="1931159037">
      <w:bodyDiv w:val="1"/>
      <w:marLeft w:val="0"/>
      <w:marRight w:val="0"/>
      <w:marTop w:val="0"/>
      <w:marBottom w:val="0"/>
      <w:divBdr>
        <w:top w:val="none" w:sz="0" w:space="0" w:color="auto"/>
        <w:left w:val="none" w:sz="0" w:space="0" w:color="auto"/>
        <w:bottom w:val="none" w:sz="0" w:space="0" w:color="auto"/>
        <w:right w:val="none" w:sz="0" w:space="0" w:color="auto"/>
      </w:divBdr>
    </w:div>
    <w:div w:id="1931162413">
      <w:bodyDiv w:val="1"/>
      <w:marLeft w:val="0"/>
      <w:marRight w:val="0"/>
      <w:marTop w:val="0"/>
      <w:marBottom w:val="0"/>
      <w:divBdr>
        <w:top w:val="none" w:sz="0" w:space="0" w:color="auto"/>
        <w:left w:val="none" w:sz="0" w:space="0" w:color="auto"/>
        <w:bottom w:val="none" w:sz="0" w:space="0" w:color="auto"/>
        <w:right w:val="none" w:sz="0" w:space="0" w:color="auto"/>
      </w:divBdr>
    </w:div>
    <w:div w:id="1931356486">
      <w:bodyDiv w:val="1"/>
      <w:marLeft w:val="0"/>
      <w:marRight w:val="0"/>
      <w:marTop w:val="0"/>
      <w:marBottom w:val="0"/>
      <w:divBdr>
        <w:top w:val="none" w:sz="0" w:space="0" w:color="auto"/>
        <w:left w:val="none" w:sz="0" w:space="0" w:color="auto"/>
        <w:bottom w:val="none" w:sz="0" w:space="0" w:color="auto"/>
        <w:right w:val="none" w:sz="0" w:space="0" w:color="auto"/>
      </w:divBdr>
    </w:div>
    <w:div w:id="1932003491">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0018">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5699499">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6815897">
      <w:bodyDiv w:val="1"/>
      <w:marLeft w:val="0"/>
      <w:marRight w:val="0"/>
      <w:marTop w:val="0"/>
      <w:marBottom w:val="0"/>
      <w:divBdr>
        <w:top w:val="none" w:sz="0" w:space="0" w:color="auto"/>
        <w:left w:val="none" w:sz="0" w:space="0" w:color="auto"/>
        <w:bottom w:val="none" w:sz="0" w:space="0" w:color="auto"/>
        <w:right w:val="none" w:sz="0" w:space="0" w:color="auto"/>
      </w:divBdr>
    </w:div>
    <w:div w:id="1937210893">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444214">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674001">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39942215">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1788775">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2949761">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3875229">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343456">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7885209">
      <w:bodyDiv w:val="1"/>
      <w:marLeft w:val="0"/>
      <w:marRight w:val="0"/>
      <w:marTop w:val="0"/>
      <w:marBottom w:val="0"/>
      <w:divBdr>
        <w:top w:val="none" w:sz="0" w:space="0" w:color="auto"/>
        <w:left w:val="none" w:sz="0" w:space="0" w:color="auto"/>
        <w:bottom w:val="none" w:sz="0" w:space="0" w:color="auto"/>
        <w:right w:val="none" w:sz="0" w:space="0" w:color="auto"/>
      </w:divBdr>
    </w:div>
    <w:div w:id="1948002723">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519247473">
          <w:marLeft w:val="1166"/>
          <w:marRight w:val="0"/>
          <w:marTop w:val="100"/>
          <w:marBottom w:val="0"/>
          <w:divBdr>
            <w:top w:val="none" w:sz="0" w:space="0" w:color="auto"/>
            <w:left w:val="none" w:sz="0" w:space="0" w:color="auto"/>
            <w:bottom w:val="none" w:sz="0" w:space="0" w:color="auto"/>
            <w:right w:val="none" w:sz="0" w:space="0" w:color="auto"/>
          </w:divBdr>
        </w:div>
        <w:div w:id="1398818942">
          <w:marLeft w:val="547"/>
          <w:marRight w:val="0"/>
          <w:marTop w:val="120"/>
          <w:marBottom w:val="0"/>
          <w:divBdr>
            <w:top w:val="none" w:sz="0" w:space="0" w:color="auto"/>
            <w:left w:val="none" w:sz="0" w:space="0" w:color="auto"/>
            <w:bottom w:val="none" w:sz="0" w:space="0" w:color="auto"/>
            <w:right w:val="none" w:sz="0" w:space="0" w:color="auto"/>
          </w:divBdr>
        </w:div>
      </w:divsChild>
    </w:div>
    <w:div w:id="1948387899">
      <w:bodyDiv w:val="1"/>
      <w:marLeft w:val="0"/>
      <w:marRight w:val="0"/>
      <w:marTop w:val="0"/>
      <w:marBottom w:val="0"/>
      <w:divBdr>
        <w:top w:val="none" w:sz="0" w:space="0" w:color="auto"/>
        <w:left w:val="none" w:sz="0" w:space="0" w:color="auto"/>
        <w:bottom w:val="none" w:sz="0" w:space="0" w:color="auto"/>
        <w:right w:val="none" w:sz="0" w:space="0" w:color="auto"/>
      </w:divBdr>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5673">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382988">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1468429">
      <w:bodyDiv w:val="1"/>
      <w:marLeft w:val="0"/>
      <w:marRight w:val="0"/>
      <w:marTop w:val="0"/>
      <w:marBottom w:val="0"/>
      <w:divBdr>
        <w:top w:val="none" w:sz="0" w:space="0" w:color="auto"/>
        <w:left w:val="none" w:sz="0" w:space="0" w:color="auto"/>
        <w:bottom w:val="none" w:sz="0" w:space="0" w:color="auto"/>
        <w:right w:val="none" w:sz="0" w:space="0" w:color="auto"/>
      </w:divBdr>
    </w:div>
    <w:div w:id="1951476496">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3240">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2274213">
      <w:bodyDiv w:val="1"/>
      <w:marLeft w:val="0"/>
      <w:marRight w:val="0"/>
      <w:marTop w:val="0"/>
      <w:marBottom w:val="0"/>
      <w:divBdr>
        <w:top w:val="none" w:sz="0" w:space="0" w:color="auto"/>
        <w:left w:val="none" w:sz="0" w:space="0" w:color="auto"/>
        <w:bottom w:val="none" w:sz="0" w:space="0" w:color="auto"/>
        <w:right w:val="none" w:sz="0" w:space="0" w:color="auto"/>
      </w:divBdr>
    </w:div>
    <w:div w:id="1952585641">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096461">
      <w:bodyDiv w:val="1"/>
      <w:marLeft w:val="0"/>
      <w:marRight w:val="0"/>
      <w:marTop w:val="0"/>
      <w:marBottom w:val="0"/>
      <w:divBdr>
        <w:top w:val="none" w:sz="0" w:space="0" w:color="auto"/>
        <w:left w:val="none" w:sz="0" w:space="0" w:color="auto"/>
        <w:bottom w:val="none" w:sz="0" w:space="0" w:color="auto"/>
        <w:right w:val="none" w:sz="0" w:space="0" w:color="auto"/>
      </w:divBdr>
    </w:div>
    <w:div w:id="1954630953">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4945956">
      <w:bodyDiv w:val="1"/>
      <w:marLeft w:val="0"/>
      <w:marRight w:val="0"/>
      <w:marTop w:val="0"/>
      <w:marBottom w:val="0"/>
      <w:divBdr>
        <w:top w:val="none" w:sz="0" w:space="0" w:color="auto"/>
        <w:left w:val="none" w:sz="0" w:space="0" w:color="auto"/>
        <w:bottom w:val="none" w:sz="0" w:space="0" w:color="auto"/>
        <w:right w:val="none" w:sz="0" w:space="0" w:color="auto"/>
      </w:divBdr>
    </w:div>
    <w:div w:id="1955600765">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137615">
      <w:bodyDiv w:val="1"/>
      <w:marLeft w:val="0"/>
      <w:marRight w:val="0"/>
      <w:marTop w:val="0"/>
      <w:marBottom w:val="0"/>
      <w:divBdr>
        <w:top w:val="none" w:sz="0" w:space="0" w:color="auto"/>
        <w:left w:val="none" w:sz="0" w:space="0" w:color="auto"/>
        <w:bottom w:val="none" w:sz="0" w:space="0" w:color="auto"/>
        <w:right w:val="none" w:sz="0" w:space="0" w:color="auto"/>
      </w:divBdr>
    </w:div>
    <w:div w:id="1956254292">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714199">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7788696">
      <w:bodyDiv w:val="1"/>
      <w:marLeft w:val="0"/>
      <w:marRight w:val="0"/>
      <w:marTop w:val="0"/>
      <w:marBottom w:val="0"/>
      <w:divBdr>
        <w:top w:val="none" w:sz="0" w:space="0" w:color="auto"/>
        <w:left w:val="none" w:sz="0" w:space="0" w:color="auto"/>
        <w:bottom w:val="none" w:sz="0" w:space="0" w:color="auto"/>
        <w:right w:val="none" w:sz="0" w:space="0" w:color="auto"/>
      </w:divBdr>
    </w:div>
    <w:div w:id="1958101162">
      <w:bodyDiv w:val="1"/>
      <w:marLeft w:val="0"/>
      <w:marRight w:val="0"/>
      <w:marTop w:val="0"/>
      <w:marBottom w:val="0"/>
      <w:divBdr>
        <w:top w:val="none" w:sz="0" w:space="0" w:color="auto"/>
        <w:left w:val="none" w:sz="0" w:space="0" w:color="auto"/>
        <w:bottom w:val="none" w:sz="0" w:space="0" w:color="auto"/>
        <w:right w:val="none" w:sz="0" w:space="0" w:color="auto"/>
      </w:divBdr>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5128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302000">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13152">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2955864">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4657157">
      <w:bodyDiv w:val="1"/>
      <w:marLeft w:val="0"/>
      <w:marRight w:val="0"/>
      <w:marTop w:val="0"/>
      <w:marBottom w:val="0"/>
      <w:divBdr>
        <w:top w:val="none" w:sz="0" w:space="0" w:color="auto"/>
        <w:left w:val="none" w:sz="0" w:space="0" w:color="auto"/>
        <w:bottom w:val="none" w:sz="0" w:space="0" w:color="auto"/>
        <w:right w:val="none" w:sz="0" w:space="0" w:color="auto"/>
      </w:divBdr>
    </w:div>
    <w:div w:id="1964848071">
      <w:bodyDiv w:val="1"/>
      <w:marLeft w:val="0"/>
      <w:marRight w:val="0"/>
      <w:marTop w:val="0"/>
      <w:marBottom w:val="0"/>
      <w:divBdr>
        <w:top w:val="none" w:sz="0" w:space="0" w:color="auto"/>
        <w:left w:val="none" w:sz="0" w:space="0" w:color="auto"/>
        <w:bottom w:val="none" w:sz="0" w:space="0" w:color="auto"/>
        <w:right w:val="none" w:sz="0" w:space="0" w:color="auto"/>
      </w:divBdr>
    </w:div>
    <w:div w:id="1965034984">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541937">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7469327">
      <w:bodyDiv w:val="1"/>
      <w:marLeft w:val="0"/>
      <w:marRight w:val="0"/>
      <w:marTop w:val="0"/>
      <w:marBottom w:val="0"/>
      <w:divBdr>
        <w:top w:val="none" w:sz="0" w:space="0" w:color="auto"/>
        <w:left w:val="none" w:sz="0" w:space="0" w:color="auto"/>
        <w:bottom w:val="none" w:sz="0" w:space="0" w:color="auto"/>
        <w:right w:val="none" w:sz="0" w:space="0" w:color="auto"/>
      </w:divBdr>
    </w:div>
    <w:div w:id="1968122463">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5115">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8855534">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241803">
      <w:bodyDiv w:val="1"/>
      <w:marLeft w:val="0"/>
      <w:marRight w:val="0"/>
      <w:marTop w:val="0"/>
      <w:marBottom w:val="0"/>
      <w:divBdr>
        <w:top w:val="none" w:sz="0" w:space="0" w:color="auto"/>
        <w:left w:val="none" w:sz="0" w:space="0" w:color="auto"/>
        <w:bottom w:val="none" w:sz="0" w:space="0" w:color="auto"/>
        <w:right w:val="none" w:sz="0" w:space="0" w:color="auto"/>
      </w:divBdr>
    </w:div>
    <w:div w:id="1969389355">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545051">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24812">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054338">
      <w:bodyDiv w:val="1"/>
      <w:marLeft w:val="0"/>
      <w:marRight w:val="0"/>
      <w:marTop w:val="0"/>
      <w:marBottom w:val="0"/>
      <w:divBdr>
        <w:top w:val="none" w:sz="0" w:space="0" w:color="auto"/>
        <w:left w:val="none" w:sz="0" w:space="0" w:color="auto"/>
        <w:bottom w:val="none" w:sz="0" w:space="0" w:color="auto"/>
        <w:right w:val="none" w:sz="0" w:space="0" w:color="auto"/>
      </w:divBdr>
    </w:div>
    <w:div w:id="1973167392">
      <w:bodyDiv w:val="1"/>
      <w:marLeft w:val="0"/>
      <w:marRight w:val="0"/>
      <w:marTop w:val="0"/>
      <w:marBottom w:val="0"/>
      <w:divBdr>
        <w:top w:val="none" w:sz="0" w:space="0" w:color="auto"/>
        <w:left w:val="none" w:sz="0" w:space="0" w:color="auto"/>
        <w:bottom w:val="none" w:sz="0" w:space="0" w:color="auto"/>
        <w:right w:val="none" w:sz="0" w:space="0" w:color="auto"/>
      </w:divBdr>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209020">
      <w:bodyDiv w:val="1"/>
      <w:marLeft w:val="0"/>
      <w:marRight w:val="0"/>
      <w:marTop w:val="0"/>
      <w:marBottom w:val="0"/>
      <w:divBdr>
        <w:top w:val="none" w:sz="0" w:space="0" w:color="auto"/>
        <w:left w:val="none" w:sz="0" w:space="0" w:color="auto"/>
        <w:bottom w:val="none" w:sz="0" w:space="0" w:color="auto"/>
        <w:right w:val="none" w:sz="0" w:space="0" w:color="auto"/>
      </w:divBdr>
    </w:div>
    <w:div w:id="1974630679">
      <w:bodyDiv w:val="1"/>
      <w:marLeft w:val="0"/>
      <w:marRight w:val="0"/>
      <w:marTop w:val="0"/>
      <w:marBottom w:val="0"/>
      <w:divBdr>
        <w:top w:val="none" w:sz="0" w:space="0" w:color="auto"/>
        <w:left w:val="none" w:sz="0" w:space="0" w:color="auto"/>
        <w:bottom w:val="none" w:sz="0" w:space="0" w:color="auto"/>
        <w:right w:val="none" w:sz="0" w:space="0" w:color="auto"/>
      </w:divBdr>
    </w:div>
    <w:div w:id="1974669955">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475981">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01734">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6594102">
      <w:bodyDiv w:val="1"/>
      <w:marLeft w:val="0"/>
      <w:marRight w:val="0"/>
      <w:marTop w:val="0"/>
      <w:marBottom w:val="0"/>
      <w:divBdr>
        <w:top w:val="none" w:sz="0" w:space="0" w:color="auto"/>
        <w:left w:val="none" w:sz="0" w:space="0" w:color="auto"/>
        <w:bottom w:val="none" w:sz="0" w:space="0" w:color="auto"/>
        <w:right w:val="none" w:sz="0" w:space="0" w:color="auto"/>
      </w:divBdr>
    </w:div>
    <w:div w:id="1977487195">
      <w:bodyDiv w:val="1"/>
      <w:marLeft w:val="0"/>
      <w:marRight w:val="0"/>
      <w:marTop w:val="0"/>
      <w:marBottom w:val="0"/>
      <w:divBdr>
        <w:top w:val="none" w:sz="0" w:space="0" w:color="auto"/>
        <w:left w:val="none" w:sz="0" w:space="0" w:color="auto"/>
        <w:bottom w:val="none" w:sz="0" w:space="0" w:color="auto"/>
        <w:right w:val="none" w:sz="0" w:space="0" w:color="auto"/>
      </w:divBdr>
    </w:div>
    <w:div w:id="1977686167">
      <w:bodyDiv w:val="1"/>
      <w:marLeft w:val="0"/>
      <w:marRight w:val="0"/>
      <w:marTop w:val="0"/>
      <w:marBottom w:val="0"/>
      <w:divBdr>
        <w:top w:val="none" w:sz="0" w:space="0" w:color="auto"/>
        <w:left w:val="none" w:sz="0" w:space="0" w:color="auto"/>
        <w:bottom w:val="none" w:sz="0" w:space="0" w:color="auto"/>
        <w:right w:val="none" w:sz="0" w:space="0" w:color="auto"/>
      </w:divBdr>
    </w:div>
    <w:div w:id="1977761246">
      <w:bodyDiv w:val="1"/>
      <w:marLeft w:val="0"/>
      <w:marRight w:val="0"/>
      <w:marTop w:val="0"/>
      <w:marBottom w:val="0"/>
      <w:divBdr>
        <w:top w:val="none" w:sz="0" w:space="0" w:color="auto"/>
        <w:left w:val="none" w:sz="0" w:space="0" w:color="auto"/>
        <w:bottom w:val="none" w:sz="0" w:space="0" w:color="auto"/>
        <w:right w:val="none" w:sz="0" w:space="0" w:color="auto"/>
      </w:divBdr>
    </w:div>
    <w:div w:id="1977831346">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220008">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195969808">
          <w:marLeft w:val="1080"/>
          <w:marRight w:val="0"/>
          <w:marTop w:val="100"/>
          <w:marBottom w:val="0"/>
          <w:divBdr>
            <w:top w:val="none" w:sz="0" w:space="0" w:color="auto"/>
            <w:left w:val="none" w:sz="0" w:space="0" w:color="auto"/>
            <w:bottom w:val="none" w:sz="0" w:space="0" w:color="auto"/>
            <w:right w:val="none" w:sz="0" w:space="0" w:color="auto"/>
          </w:divBdr>
        </w:div>
        <w:div w:id="314988829">
          <w:marLeft w:val="446"/>
          <w:marRight w:val="0"/>
          <w:marTop w:val="12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3982">
      <w:bodyDiv w:val="1"/>
      <w:marLeft w:val="0"/>
      <w:marRight w:val="0"/>
      <w:marTop w:val="0"/>
      <w:marBottom w:val="0"/>
      <w:divBdr>
        <w:top w:val="none" w:sz="0" w:space="0" w:color="auto"/>
        <w:left w:val="none" w:sz="0" w:space="0" w:color="auto"/>
        <w:bottom w:val="none" w:sz="0" w:space="0" w:color="auto"/>
        <w:right w:val="none" w:sz="0" w:space="0" w:color="auto"/>
      </w:divBdr>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894734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79845933">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604072577">
          <w:marLeft w:val="1166"/>
          <w:marRight w:val="0"/>
          <w:marTop w:val="100"/>
          <w:marBottom w:val="0"/>
          <w:divBdr>
            <w:top w:val="none" w:sz="0" w:space="0" w:color="auto"/>
            <w:left w:val="none" w:sz="0" w:space="0" w:color="auto"/>
            <w:bottom w:val="none" w:sz="0" w:space="0" w:color="auto"/>
            <w:right w:val="none" w:sz="0" w:space="0" w:color="auto"/>
          </w:divBdr>
        </w:div>
        <w:div w:id="1992055110">
          <w:marLeft w:val="547"/>
          <w:marRight w:val="0"/>
          <w:marTop w:val="12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419464">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265519">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348708">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3536632">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4773398">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5767083">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70475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089377">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89820295">
      <w:bodyDiv w:val="1"/>
      <w:marLeft w:val="0"/>
      <w:marRight w:val="0"/>
      <w:marTop w:val="0"/>
      <w:marBottom w:val="0"/>
      <w:divBdr>
        <w:top w:val="none" w:sz="0" w:space="0" w:color="auto"/>
        <w:left w:val="none" w:sz="0" w:space="0" w:color="auto"/>
        <w:bottom w:val="none" w:sz="0" w:space="0" w:color="auto"/>
        <w:right w:val="none" w:sz="0" w:space="0" w:color="auto"/>
      </w:divBdr>
    </w:div>
    <w:div w:id="1990086371">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1670945">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2638416">
      <w:bodyDiv w:val="1"/>
      <w:marLeft w:val="0"/>
      <w:marRight w:val="0"/>
      <w:marTop w:val="0"/>
      <w:marBottom w:val="0"/>
      <w:divBdr>
        <w:top w:val="none" w:sz="0" w:space="0" w:color="auto"/>
        <w:left w:val="none" w:sz="0" w:space="0" w:color="auto"/>
        <w:bottom w:val="none" w:sz="0" w:space="0" w:color="auto"/>
        <w:right w:val="none" w:sz="0" w:space="0" w:color="auto"/>
      </w:divBdr>
    </w:div>
    <w:div w:id="1992784609">
      <w:bodyDiv w:val="1"/>
      <w:marLeft w:val="0"/>
      <w:marRight w:val="0"/>
      <w:marTop w:val="0"/>
      <w:marBottom w:val="0"/>
      <w:divBdr>
        <w:top w:val="none" w:sz="0" w:space="0" w:color="auto"/>
        <w:left w:val="none" w:sz="0" w:space="0" w:color="auto"/>
        <w:bottom w:val="none" w:sz="0" w:space="0" w:color="auto"/>
        <w:right w:val="none" w:sz="0" w:space="0" w:color="auto"/>
      </w:divBdr>
    </w:div>
    <w:div w:id="1993291128">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5910115">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6839428">
      <w:bodyDiv w:val="1"/>
      <w:marLeft w:val="0"/>
      <w:marRight w:val="0"/>
      <w:marTop w:val="0"/>
      <w:marBottom w:val="0"/>
      <w:divBdr>
        <w:top w:val="none" w:sz="0" w:space="0" w:color="auto"/>
        <w:left w:val="none" w:sz="0" w:space="0" w:color="auto"/>
        <w:bottom w:val="none" w:sz="0" w:space="0" w:color="auto"/>
        <w:right w:val="none" w:sz="0" w:space="0" w:color="auto"/>
      </w:divBdr>
    </w:div>
    <w:div w:id="1996883416">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605749">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08496">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1959496">
      <w:bodyDiv w:val="1"/>
      <w:marLeft w:val="0"/>
      <w:marRight w:val="0"/>
      <w:marTop w:val="0"/>
      <w:marBottom w:val="0"/>
      <w:divBdr>
        <w:top w:val="none" w:sz="0" w:space="0" w:color="auto"/>
        <w:left w:val="none" w:sz="0" w:space="0" w:color="auto"/>
        <w:bottom w:val="none" w:sz="0" w:space="0" w:color="auto"/>
        <w:right w:val="none" w:sz="0" w:space="0" w:color="auto"/>
      </w:divBdr>
    </w:div>
    <w:div w:id="2002274471">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3970914">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358556">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319299">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6937542">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8702819">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404750">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474231">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327141">
      <w:bodyDiv w:val="1"/>
      <w:marLeft w:val="0"/>
      <w:marRight w:val="0"/>
      <w:marTop w:val="0"/>
      <w:marBottom w:val="0"/>
      <w:divBdr>
        <w:top w:val="none" w:sz="0" w:space="0" w:color="auto"/>
        <w:left w:val="none" w:sz="0" w:space="0" w:color="auto"/>
        <w:bottom w:val="none" w:sz="0" w:space="0" w:color="auto"/>
        <w:right w:val="none" w:sz="0" w:space="0" w:color="auto"/>
      </w:divBdr>
    </w:div>
    <w:div w:id="2011443230">
      <w:bodyDiv w:val="1"/>
      <w:marLeft w:val="0"/>
      <w:marRight w:val="0"/>
      <w:marTop w:val="0"/>
      <w:marBottom w:val="0"/>
      <w:divBdr>
        <w:top w:val="none" w:sz="0" w:space="0" w:color="auto"/>
        <w:left w:val="none" w:sz="0" w:space="0" w:color="auto"/>
        <w:bottom w:val="none" w:sz="0" w:space="0" w:color="auto"/>
        <w:right w:val="none" w:sz="0" w:space="0" w:color="auto"/>
      </w:divBdr>
    </w:div>
    <w:div w:id="2011446775">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021927">
      <w:bodyDiv w:val="1"/>
      <w:marLeft w:val="0"/>
      <w:marRight w:val="0"/>
      <w:marTop w:val="0"/>
      <w:marBottom w:val="0"/>
      <w:divBdr>
        <w:top w:val="none" w:sz="0" w:space="0" w:color="auto"/>
        <w:left w:val="none" w:sz="0" w:space="0" w:color="auto"/>
        <w:bottom w:val="none" w:sz="0" w:space="0" w:color="auto"/>
        <w:right w:val="none" w:sz="0" w:space="0" w:color="auto"/>
      </w:divBdr>
    </w:div>
    <w:div w:id="2012180470">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48286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22200">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3871373">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4910436">
      <w:bodyDiv w:val="1"/>
      <w:marLeft w:val="0"/>
      <w:marRight w:val="0"/>
      <w:marTop w:val="0"/>
      <w:marBottom w:val="0"/>
      <w:divBdr>
        <w:top w:val="none" w:sz="0" w:space="0" w:color="auto"/>
        <w:left w:val="none" w:sz="0" w:space="0" w:color="auto"/>
        <w:bottom w:val="none" w:sz="0" w:space="0" w:color="auto"/>
        <w:right w:val="none" w:sz="0" w:space="0" w:color="auto"/>
      </w:divBdr>
    </w:div>
    <w:div w:id="2015260899">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5763251">
      <w:bodyDiv w:val="1"/>
      <w:marLeft w:val="0"/>
      <w:marRight w:val="0"/>
      <w:marTop w:val="0"/>
      <w:marBottom w:val="0"/>
      <w:divBdr>
        <w:top w:val="none" w:sz="0" w:space="0" w:color="auto"/>
        <w:left w:val="none" w:sz="0" w:space="0" w:color="auto"/>
        <w:bottom w:val="none" w:sz="0" w:space="0" w:color="auto"/>
        <w:right w:val="none" w:sz="0" w:space="0" w:color="auto"/>
      </w:divBdr>
    </w:div>
    <w:div w:id="2016109437">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7685875">
      <w:bodyDiv w:val="1"/>
      <w:marLeft w:val="0"/>
      <w:marRight w:val="0"/>
      <w:marTop w:val="0"/>
      <w:marBottom w:val="0"/>
      <w:divBdr>
        <w:top w:val="none" w:sz="0" w:space="0" w:color="auto"/>
        <w:left w:val="none" w:sz="0" w:space="0" w:color="auto"/>
        <w:bottom w:val="none" w:sz="0" w:space="0" w:color="auto"/>
        <w:right w:val="none" w:sz="0" w:space="0" w:color="auto"/>
      </w:divBdr>
    </w:div>
    <w:div w:id="2017919597">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8799403">
      <w:bodyDiv w:val="1"/>
      <w:marLeft w:val="0"/>
      <w:marRight w:val="0"/>
      <w:marTop w:val="0"/>
      <w:marBottom w:val="0"/>
      <w:divBdr>
        <w:top w:val="none" w:sz="0" w:space="0" w:color="auto"/>
        <w:left w:val="none" w:sz="0" w:space="0" w:color="auto"/>
        <w:bottom w:val="none" w:sz="0" w:space="0" w:color="auto"/>
        <w:right w:val="none" w:sz="0" w:space="0" w:color="auto"/>
      </w:divBdr>
    </w:div>
    <w:div w:id="2018993509">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19774728">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0159081">
      <w:bodyDiv w:val="1"/>
      <w:marLeft w:val="0"/>
      <w:marRight w:val="0"/>
      <w:marTop w:val="0"/>
      <w:marBottom w:val="0"/>
      <w:divBdr>
        <w:top w:val="none" w:sz="0" w:space="0" w:color="auto"/>
        <w:left w:val="none" w:sz="0" w:space="0" w:color="auto"/>
        <w:bottom w:val="none" w:sz="0" w:space="0" w:color="auto"/>
        <w:right w:val="none" w:sz="0" w:space="0" w:color="auto"/>
      </w:divBdr>
    </w:div>
    <w:div w:id="2020230439">
      <w:bodyDiv w:val="1"/>
      <w:marLeft w:val="0"/>
      <w:marRight w:val="0"/>
      <w:marTop w:val="0"/>
      <w:marBottom w:val="0"/>
      <w:divBdr>
        <w:top w:val="none" w:sz="0" w:space="0" w:color="auto"/>
        <w:left w:val="none" w:sz="0" w:space="0" w:color="auto"/>
        <w:bottom w:val="none" w:sz="0" w:space="0" w:color="auto"/>
        <w:right w:val="none" w:sz="0" w:space="0" w:color="auto"/>
      </w:divBdr>
    </w:div>
    <w:div w:id="2020739138">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271652">
      <w:bodyDiv w:val="1"/>
      <w:marLeft w:val="0"/>
      <w:marRight w:val="0"/>
      <w:marTop w:val="0"/>
      <w:marBottom w:val="0"/>
      <w:divBdr>
        <w:top w:val="none" w:sz="0" w:space="0" w:color="auto"/>
        <w:left w:val="none" w:sz="0" w:space="0" w:color="auto"/>
        <w:bottom w:val="none" w:sz="0" w:space="0" w:color="auto"/>
        <w:right w:val="none" w:sz="0" w:space="0" w:color="auto"/>
      </w:divBdr>
    </w:div>
    <w:div w:id="2021618584">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049914">
      <w:bodyDiv w:val="1"/>
      <w:marLeft w:val="0"/>
      <w:marRight w:val="0"/>
      <w:marTop w:val="0"/>
      <w:marBottom w:val="0"/>
      <w:divBdr>
        <w:top w:val="none" w:sz="0" w:space="0" w:color="auto"/>
        <w:left w:val="none" w:sz="0" w:space="0" w:color="auto"/>
        <w:bottom w:val="none" w:sz="0" w:space="0" w:color="auto"/>
        <w:right w:val="none" w:sz="0" w:space="0" w:color="auto"/>
      </w:divBdr>
    </w:div>
    <w:div w:id="2022849765">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18856">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3892290">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4891309">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5324929">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6907574">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8941097">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217100">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523601">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29939170">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443138">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1254308">
      <w:bodyDiv w:val="1"/>
      <w:marLeft w:val="0"/>
      <w:marRight w:val="0"/>
      <w:marTop w:val="0"/>
      <w:marBottom w:val="0"/>
      <w:divBdr>
        <w:top w:val="none" w:sz="0" w:space="0" w:color="auto"/>
        <w:left w:val="none" w:sz="0" w:space="0" w:color="auto"/>
        <w:bottom w:val="none" w:sz="0" w:space="0" w:color="auto"/>
        <w:right w:val="none" w:sz="0" w:space="0" w:color="auto"/>
      </w:divBdr>
    </w:div>
    <w:div w:id="2031376846">
      <w:bodyDiv w:val="1"/>
      <w:marLeft w:val="0"/>
      <w:marRight w:val="0"/>
      <w:marTop w:val="0"/>
      <w:marBottom w:val="0"/>
      <w:divBdr>
        <w:top w:val="none" w:sz="0" w:space="0" w:color="auto"/>
        <w:left w:val="none" w:sz="0" w:space="0" w:color="auto"/>
        <w:bottom w:val="none" w:sz="0" w:space="0" w:color="auto"/>
        <w:right w:val="none" w:sz="0" w:space="0" w:color="auto"/>
      </w:divBdr>
    </w:div>
    <w:div w:id="2031450673">
      <w:bodyDiv w:val="1"/>
      <w:marLeft w:val="0"/>
      <w:marRight w:val="0"/>
      <w:marTop w:val="0"/>
      <w:marBottom w:val="0"/>
      <w:divBdr>
        <w:top w:val="none" w:sz="0" w:space="0" w:color="auto"/>
        <w:left w:val="none" w:sz="0" w:space="0" w:color="auto"/>
        <w:bottom w:val="none" w:sz="0" w:space="0" w:color="auto"/>
        <w:right w:val="none" w:sz="0" w:space="0" w:color="auto"/>
      </w:divBdr>
    </w:div>
    <w:div w:id="2032100030">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335218">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4304765">
      <w:bodyDiv w:val="1"/>
      <w:marLeft w:val="0"/>
      <w:marRight w:val="0"/>
      <w:marTop w:val="0"/>
      <w:marBottom w:val="0"/>
      <w:divBdr>
        <w:top w:val="none" w:sz="0" w:space="0" w:color="auto"/>
        <w:left w:val="none" w:sz="0" w:space="0" w:color="auto"/>
        <w:bottom w:val="none" w:sz="0" w:space="0" w:color="auto"/>
        <w:right w:val="none" w:sz="0" w:space="0" w:color="auto"/>
      </w:divBdr>
    </w:div>
    <w:div w:id="2034456791">
      <w:bodyDiv w:val="1"/>
      <w:marLeft w:val="0"/>
      <w:marRight w:val="0"/>
      <w:marTop w:val="0"/>
      <w:marBottom w:val="0"/>
      <w:divBdr>
        <w:top w:val="none" w:sz="0" w:space="0" w:color="auto"/>
        <w:left w:val="none" w:sz="0" w:space="0" w:color="auto"/>
        <w:bottom w:val="none" w:sz="0" w:space="0" w:color="auto"/>
        <w:right w:val="none" w:sz="0" w:space="0" w:color="auto"/>
      </w:divBdr>
    </w:div>
    <w:div w:id="203456924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191513">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584677">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7850525">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8383973">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116038">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0078959">
      <w:bodyDiv w:val="1"/>
      <w:marLeft w:val="0"/>
      <w:marRight w:val="0"/>
      <w:marTop w:val="0"/>
      <w:marBottom w:val="0"/>
      <w:divBdr>
        <w:top w:val="none" w:sz="0" w:space="0" w:color="auto"/>
        <w:left w:val="none" w:sz="0" w:space="0" w:color="auto"/>
        <w:bottom w:val="none" w:sz="0" w:space="0" w:color="auto"/>
        <w:right w:val="none" w:sz="0" w:space="0" w:color="auto"/>
      </w:divBdr>
    </w:div>
    <w:div w:id="2040348881">
      <w:bodyDiv w:val="1"/>
      <w:marLeft w:val="0"/>
      <w:marRight w:val="0"/>
      <w:marTop w:val="0"/>
      <w:marBottom w:val="0"/>
      <w:divBdr>
        <w:top w:val="none" w:sz="0" w:space="0" w:color="auto"/>
        <w:left w:val="none" w:sz="0" w:space="0" w:color="auto"/>
        <w:bottom w:val="none" w:sz="0" w:space="0" w:color="auto"/>
        <w:right w:val="none" w:sz="0" w:space="0" w:color="auto"/>
      </w:divBdr>
    </w:div>
    <w:div w:id="2041204117">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197808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2582992">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136547">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171546">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6905746">
      <w:bodyDiv w:val="1"/>
      <w:marLeft w:val="0"/>
      <w:marRight w:val="0"/>
      <w:marTop w:val="0"/>
      <w:marBottom w:val="0"/>
      <w:divBdr>
        <w:top w:val="none" w:sz="0" w:space="0" w:color="auto"/>
        <w:left w:val="none" w:sz="0" w:space="0" w:color="auto"/>
        <w:bottom w:val="none" w:sz="0" w:space="0" w:color="auto"/>
        <w:right w:val="none" w:sz="0" w:space="0" w:color="auto"/>
      </w:divBdr>
    </w:div>
    <w:div w:id="2047245204">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34814">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19864">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642920">
      <w:bodyDiv w:val="1"/>
      <w:marLeft w:val="0"/>
      <w:marRight w:val="0"/>
      <w:marTop w:val="0"/>
      <w:marBottom w:val="0"/>
      <w:divBdr>
        <w:top w:val="none" w:sz="0" w:space="0" w:color="auto"/>
        <w:left w:val="none" w:sz="0" w:space="0" w:color="auto"/>
        <w:bottom w:val="none" w:sz="0" w:space="0" w:color="auto"/>
        <w:right w:val="none" w:sz="0" w:space="0" w:color="auto"/>
      </w:divBdr>
    </w:div>
    <w:div w:id="2049795059">
      <w:bodyDiv w:val="1"/>
      <w:marLeft w:val="0"/>
      <w:marRight w:val="0"/>
      <w:marTop w:val="0"/>
      <w:marBottom w:val="0"/>
      <w:divBdr>
        <w:top w:val="none" w:sz="0" w:space="0" w:color="auto"/>
        <w:left w:val="none" w:sz="0" w:space="0" w:color="auto"/>
        <w:bottom w:val="none" w:sz="0" w:space="0" w:color="auto"/>
        <w:right w:val="none" w:sz="0" w:space="0" w:color="auto"/>
      </w:divBdr>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1958719">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17844">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073691">
      <w:bodyDiv w:val="1"/>
      <w:marLeft w:val="0"/>
      <w:marRight w:val="0"/>
      <w:marTop w:val="0"/>
      <w:marBottom w:val="0"/>
      <w:divBdr>
        <w:top w:val="none" w:sz="0" w:space="0" w:color="auto"/>
        <w:left w:val="none" w:sz="0" w:space="0" w:color="auto"/>
        <w:bottom w:val="none" w:sz="0" w:space="0" w:color="auto"/>
        <w:right w:val="none" w:sz="0" w:space="0" w:color="auto"/>
      </w:divBdr>
    </w:div>
    <w:div w:id="2053075179">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3262211">
      <w:bodyDiv w:val="1"/>
      <w:marLeft w:val="0"/>
      <w:marRight w:val="0"/>
      <w:marTop w:val="0"/>
      <w:marBottom w:val="0"/>
      <w:divBdr>
        <w:top w:val="none" w:sz="0" w:space="0" w:color="auto"/>
        <w:left w:val="none" w:sz="0" w:space="0" w:color="auto"/>
        <w:bottom w:val="none" w:sz="0" w:space="0" w:color="auto"/>
        <w:right w:val="none" w:sz="0" w:space="0" w:color="auto"/>
      </w:divBdr>
    </w:div>
    <w:div w:id="2053721732">
      <w:bodyDiv w:val="1"/>
      <w:marLeft w:val="0"/>
      <w:marRight w:val="0"/>
      <w:marTop w:val="0"/>
      <w:marBottom w:val="0"/>
      <w:divBdr>
        <w:top w:val="none" w:sz="0" w:space="0" w:color="auto"/>
        <w:left w:val="none" w:sz="0" w:space="0" w:color="auto"/>
        <w:bottom w:val="none" w:sz="0" w:space="0" w:color="auto"/>
        <w:right w:val="none" w:sz="0" w:space="0" w:color="auto"/>
      </w:divBdr>
    </w:div>
    <w:div w:id="2054767380">
      <w:bodyDiv w:val="1"/>
      <w:marLeft w:val="0"/>
      <w:marRight w:val="0"/>
      <w:marTop w:val="0"/>
      <w:marBottom w:val="0"/>
      <w:divBdr>
        <w:top w:val="none" w:sz="0" w:space="0" w:color="auto"/>
        <w:left w:val="none" w:sz="0" w:space="0" w:color="auto"/>
        <w:bottom w:val="none" w:sz="0" w:space="0" w:color="auto"/>
        <w:right w:val="none" w:sz="0" w:space="0" w:color="auto"/>
      </w:divBdr>
    </w:div>
    <w:div w:id="2054770845">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425375">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6544995">
      <w:bodyDiv w:val="1"/>
      <w:marLeft w:val="0"/>
      <w:marRight w:val="0"/>
      <w:marTop w:val="0"/>
      <w:marBottom w:val="0"/>
      <w:divBdr>
        <w:top w:val="none" w:sz="0" w:space="0" w:color="auto"/>
        <w:left w:val="none" w:sz="0" w:space="0" w:color="auto"/>
        <w:bottom w:val="none" w:sz="0" w:space="0" w:color="auto"/>
        <w:right w:val="none" w:sz="0" w:space="0" w:color="auto"/>
      </w:divBdr>
    </w:div>
    <w:div w:id="2057311367">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7898025">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310393">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32308">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205482">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1441158">
      <w:bodyDiv w:val="1"/>
      <w:marLeft w:val="0"/>
      <w:marRight w:val="0"/>
      <w:marTop w:val="0"/>
      <w:marBottom w:val="0"/>
      <w:divBdr>
        <w:top w:val="none" w:sz="0" w:space="0" w:color="auto"/>
        <w:left w:val="none" w:sz="0" w:space="0" w:color="auto"/>
        <w:bottom w:val="none" w:sz="0" w:space="0" w:color="auto"/>
        <w:right w:val="none" w:sz="0" w:space="0" w:color="auto"/>
      </w:divBdr>
    </w:div>
    <w:div w:id="2062318586">
      <w:bodyDiv w:val="1"/>
      <w:marLeft w:val="0"/>
      <w:marRight w:val="0"/>
      <w:marTop w:val="0"/>
      <w:marBottom w:val="0"/>
      <w:divBdr>
        <w:top w:val="none" w:sz="0" w:space="0" w:color="auto"/>
        <w:left w:val="none" w:sz="0" w:space="0" w:color="auto"/>
        <w:bottom w:val="none" w:sz="0" w:space="0" w:color="auto"/>
        <w:right w:val="none" w:sz="0" w:space="0" w:color="auto"/>
      </w:divBdr>
    </w:div>
    <w:div w:id="2062439653">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3869816">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4793676">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297640">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456171">
      <w:bodyDiv w:val="1"/>
      <w:marLeft w:val="0"/>
      <w:marRight w:val="0"/>
      <w:marTop w:val="0"/>
      <w:marBottom w:val="0"/>
      <w:divBdr>
        <w:top w:val="none" w:sz="0" w:space="0" w:color="auto"/>
        <w:left w:val="none" w:sz="0" w:space="0" w:color="auto"/>
        <w:bottom w:val="none" w:sz="0" w:space="0" w:color="auto"/>
        <w:right w:val="none" w:sz="0" w:space="0" w:color="auto"/>
      </w:divBdr>
    </w:div>
    <w:div w:id="2068605764">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69987070">
      <w:bodyDiv w:val="1"/>
      <w:marLeft w:val="0"/>
      <w:marRight w:val="0"/>
      <w:marTop w:val="0"/>
      <w:marBottom w:val="0"/>
      <w:divBdr>
        <w:top w:val="none" w:sz="0" w:space="0" w:color="auto"/>
        <w:left w:val="none" w:sz="0" w:space="0" w:color="auto"/>
        <w:bottom w:val="none" w:sz="0" w:space="0" w:color="auto"/>
        <w:right w:val="none" w:sz="0" w:space="0" w:color="auto"/>
      </w:divBdr>
    </w:div>
    <w:div w:id="2070300240">
      <w:bodyDiv w:val="1"/>
      <w:marLeft w:val="0"/>
      <w:marRight w:val="0"/>
      <w:marTop w:val="0"/>
      <w:marBottom w:val="0"/>
      <w:divBdr>
        <w:top w:val="none" w:sz="0" w:space="0" w:color="auto"/>
        <w:left w:val="none" w:sz="0" w:space="0" w:color="auto"/>
        <w:bottom w:val="none" w:sz="0" w:space="0" w:color="auto"/>
        <w:right w:val="none" w:sz="0" w:space="0" w:color="auto"/>
      </w:divBdr>
    </w:div>
    <w:div w:id="2070418939">
      <w:bodyDiv w:val="1"/>
      <w:marLeft w:val="0"/>
      <w:marRight w:val="0"/>
      <w:marTop w:val="0"/>
      <w:marBottom w:val="0"/>
      <w:divBdr>
        <w:top w:val="none" w:sz="0" w:space="0" w:color="auto"/>
        <w:left w:val="none" w:sz="0" w:space="0" w:color="auto"/>
        <w:bottom w:val="none" w:sz="0" w:space="0" w:color="auto"/>
        <w:right w:val="none" w:sz="0" w:space="0" w:color="auto"/>
      </w:divBdr>
    </w:div>
    <w:div w:id="2070882009">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15367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263812">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13524">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5738612">
      <w:bodyDiv w:val="1"/>
      <w:marLeft w:val="0"/>
      <w:marRight w:val="0"/>
      <w:marTop w:val="0"/>
      <w:marBottom w:val="0"/>
      <w:divBdr>
        <w:top w:val="none" w:sz="0" w:space="0" w:color="auto"/>
        <w:left w:val="none" w:sz="0" w:space="0" w:color="auto"/>
        <w:bottom w:val="none" w:sz="0" w:space="0" w:color="auto"/>
        <w:right w:val="none" w:sz="0" w:space="0" w:color="auto"/>
      </w:divBdr>
    </w:div>
    <w:div w:id="2076002031">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588839">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06558">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79665739">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133414">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0863550">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1827647">
      <w:bodyDiv w:val="1"/>
      <w:marLeft w:val="0"/>
      <w:marRight w:val="0"/>
      <w:marTop w:val="0"/>
      <w:marBottom w:val="0"/>
      <w:divBdr>
        <w:top w:val="none" w:sz="0" w:space="0" w:color="auto"/>
        <w:left w:val="none" w:sz="0" w:space="0" w:color="auto"/>
        <w:bottom w:val="none" w:sz="0" w:space="0" w:color="auto"/>
        <w:right w:val="none" w:sz="0" w:space="0" w:color="auto"/>
      </w:divBdr>
    </w:div>
    <w:div w:id="20823625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2667">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4570974">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254327">
      <w:bodyDiv w:val="1"/>
      <w:marLeft w:val="0"/>
      <w:marRight w:val="0"/>
      <w:marTop w:val="0"/>
      <w:marBottom w:val="0"/>
      <w:divBdr>
        <w:top w:val="none" w:sz="0" w:space="0" w:color="auto"/>
        <w:left w:val="none" w:sz="0" w:space="0" w:color="auto"/>
        <w:bottom w:val="none" w:sz="0" w:space="0" w:color="auto"/>
        <w:right w:val="none" w:sz="0" w:space="0" w:color="auto"/>
      </w:divBdr>
    </w:div>
    <w:div w:id="2085296857">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026100">
      <w:bodyDiv w:val="1"/>
      <w:marLeft w:val="0"/>
      <w:marRight w:val="0"/>
      <w:marTop w:val="0"/>
      <w:marBottom w:val="0"/>
      <w:divBdr>
        <w:top w:val="none" w:sz="0" w:space="0" w:color="auto"/>
        <w:left w:val="none" w:sz="0" w:space="0" w:color="auto"/>
        <w:bottom w:val="none" w:sz="0" w:space="0" w:color="auto"/>
        <w:right w:val="none" w:sz="0" w:space="0" w:color="auto"/>
      </w:divBdr>
    </w:div>
    <w:div w:id="2086339111">
      <w:bodyDiv w:val="1"/>
      <w:marLeft w:val="0"/>
      <w:marRight w:val="0"/>
      <w:marTop w:val="0"/>
      <w:marBottom w:val="0"/>
      <w:divBdr>
        <w:top w:val="none" w:sz="0" w:space="0" w:color="auto"/>
        <w:left w:val="none" w:sz="0" w:space="0" w:color="auto"/>
        <w:bottom w:val="none" w:sz="0" w:space="0" w:color="auto"/>
        <w:right w:val="none" w:sz="0" w:space="0" w:color="auto"/>
      </w:divBdr>
    </w:div>
    <w:div w:id="2086755842">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6877913">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608525">
      <w:bodyDiv w:val="1"/>
      <w:marLeft w:val="0"/>
      <w:marRight w:val="0"/>
      <w:marTop w:val="0"/>
      <w:marBottom w:val="0"/>
      <w:divBdr>
        <w:top w:val="none" w:sz="0" w:space="0" w:color="auto"/>
        <w:left w:val="none" w:sz="0" w:space="0" w:color="auto"/>
        <w:bottom w:val="none" w:sz="0" w:space="0" w:color="auto"/>
        <w:right w:val="none" w:sz="0" w:space="0" w:color="auto"/>
      </w:divBdr>
    </w:div>
    <w:div w:id="2087680013">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649277">
      <w:bodyDiv w:val="1"/>
      <w:marLeft w:val="0"/>
      <w:marRight w:val="0"/>
      <w:marTop w:val="0"/>
      <w:marBottom w:val="0"/>
      <w:divBdr>
        <w:top w:val="none" w:sz="0" w:space="0" w:color="auto"/>
        <w:left w:val="none" w:sz="0" w:space="0" w:color="auto"/>
        <w:bottom w:val="none" w:sz="0" w:space="0" w:color="auto"/>
        <w:right w:val="none" w:sz="0" w:space="0" w:color="auto"/>
      </w:divBdr>
    </w:div>
    <w:div w:id="2088649587">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038893">
      <w:bodyDiv w:val="1"/>
      <w:marLeft w:val="0"/>
      <w:marRight w:val="0"/>
      <w:marTop w:val="0"/>
      <w:marBottom w:val="0"/>
      <w:divBdr>
        <w:top w:val="none" w:sz="0" w:space="0" w:color="auto"/>
        <w:left w:val="none" w:sz="0" w:space="0" w:color="auto"/>
        <w:bottom w:val="none" w:sz="0" w:space="0" w:color="auto"/>
        <w:right w:val="none" w:sz="0" w:space="0" w:color="auto"/>
      </w:divBdr>
    </w:div>
    <w:div w:id="2089425312">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89959799">
      <w:bodyDiv w:val="1"/>
      <w:marLeft w:val="0"/>
      <w:marRight w:val="0"/>
      <w:marTop w:val="0"/>
      <w:marBottom w:val="0"/>
      <w:divBdr>
        <w:top w:val="none" w:sz="0" w:space="0" w:color="auto"/>
        <w:left w:val="none" w:sz="0" w:space="0" w:color="auto"/>
        <w:bottom w:val="none" w:sz="0" w:space="0" w:color="auto"/>
        <w:right w:val="none" w:sz="0" w:space="0" w:color="auto"/>
      </w:divBdr>
    </w:div>
    <w:div w:id="2090226985">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497827">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656253">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071670">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50940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160002">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321476">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6902009">
      <w:bodyDiv w:val="1"/>
      <w:marLeft w:val="0"/>
      <w:marRight w:val="0"/>
      <w:marTop w:val="0"/>
      <w:marBottom w:val="0"/>
      <w:divBdr>
        <w:top w:val="none" w:sz="0" w:space="0" w:color="auto"/>
        <w:left w:val="none" w:sz="0" w:space="0" w:color="auto"/>
        <w:bottom w:val="none" w:sz="0" w:space="0" w:color="auto"/>
        <w:right w:val="none" w:sz="0" w:space="0" w:color="auto"/>
      </w:divBdr>
    </w:div>
    <w:div w:id="2096977334">
      <w:bodyDiv w:val="1"/>
      <w:marLeft w:val="0"/>
      <w:marRight w:val="0"/>
      <w:marTop w:val="0"/>
      <w:marBottom w:val="0"/>
      <w:divBdr>
        <w:top w:val="none" w:sz="0" w:space="0" w:color="auto"/>
        <w:left w:val="none" w:sz="0" w:space="0" w:color="auto"/>
        <w:bottom w:val="none" w:sz="0" w:space="0" w:color="auto"/>
        <w:right w:val="none" w:sz="0" w:space="0" w:color="auto"/>
      </w:divBdr>
    </w:div>
    <w:div w:id="2097246875">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864325">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476453">
      <w:bodyDiv w:val="1"/>
      <w:marLeft w:val="0"/>
      <w:marRight w:val="0"/>
      <w:marTop w:val="0"/>
      <w:marBottom w:val="0"/>
      <w:divBdr>
        <w:top w:val="none" w:sz="0" w:space="0" w:color="auto"/>
        <w:left w:val="none" w:sz="0" w:space="0" w:color="auto"/>
        <w:bottom w:val="none" w:sz="0" w:space="0" w:color="auto"/>
        <w:right w:val="none" w:sz="0" w:space="0" w:color="auto"/>
      </w:divBdr>
    </w:div>
    <w:div w:id="2099522774">
      <w:bodyDiv w:val="1"/>
      <w:marLeft w:val="0"/>
      <w:marRight w:val="0"/>
      <w:marTop w:val="0"/>
      <w:marBottom w:val="0"/>
      <w:divBdr>
        <w:top w:val="none" w:sz="0" w:space="0" w:color="auto"/>
        <w:left w:val="none" w:sz="0" w:space="0" w:color="auto"/>
        <w:bottom w:val="none" w:sz="0" w:space="0" w:color="auto"/>
        <w:right w:val="none" w:sz="0" w:space="0" w:color="auto"/>
      </w:divBdr>
    </w:div>
    <w:div w:id="2099590824">
      <w:bodyDiv w:val="1"/>
      <w:marLeft w:val="0"/>
      <w:marRight w:val="0"/>
      <w:marTop w:val="0"/>
      <w:marBottom w:val="0"/>
      <w:divBdr>
        <w:top w:val="none" w:sz="0" w:space="0" w:color="auto"/>
        <w:left w:val="none" w:sz="0" w:space="0" w:color="auto"/>
        <w:bottom w:val="none" w:sz="0" w:space="0" w:color="auto"/>
        <w:right w:val="none" w:sz="0" w:space="0" w:color="auto"/>
      </w:divBdr>
    </w:div>
    <w:div w:id="2099868757">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0714474">
      <w:bodyDiv w:val="1"/>
      <w:marLeft w:val="0"/>
      <w:marRight w:val="0"/>
      <w:marTop w:val="0"/>
      <w:marBottom w:val="0"/>
      <w:divBdr>
        <w:top w:val="none" w:sz="0" w:space="0" w:color="auto"/>
        <w:left w:val="none" w:sz="0" w:space="0" w:color="auto"/>
        <w:bottom w:val="none" w:sz="0" w:space="0" w:color="auto"/>
        <w:right w:val="none" w:sz="0" w:space="0" w:color="auto"/>
      </w:divBdr>
      <w:divsChild>
        <w:div w:id="716971056">
          <w:marLeft w:val="547"/>
          <w:marRight w:val="0"/>
          <w:marTop w:val="115"/>
          <w:marBottom w:val="0"/>
          <w:divBdr>
            <w:top w:val="none" w:sz="0" w:space="0" w:color="auto"/>
            <w:left w:val="none" w:sz="0" w:space="0" w:color="auto"/>
            <w:bottom w:val="none" w:sz="0" w:space="0" w:color="auto"/>
            <w:right w:val="none" w:sz="0" w:space="0" w:color="auto"/>
          </w:divBdr>
        </w:div>
      </w:divsChild>
    </w:div>
    <w:div w:id="2101178599">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1632673">
      <w:bodyDiv w:val="1"/>
      <w:marLeft w:val="0"/>
      <w:marRight w:val="0"/>
      <w:marTop w:val="0"/>
      <w:marBottom w:val="0"/>
      <w:divBdr>
        <w:top w:val="none" w:sz="0" w:space="0" w:color="auto"/>
        <w:left w:val="none" w:sz="0" w:space="0" w:color="auto"/>
        <w:bottom w:val="none" w:sz="0" w:space="0" w:color="auto"/>
        <w:right w:val="none" w:sz="0" w:space="0" w:color="auto"/>
      </w:divBdr>
    </w:div>
    <w:div w:id="2101901155">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2872766">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3640085">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6608706">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11209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8650527">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0998684">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580240">
      <w:bodyDiv w:val="1"/>
      <w:marLeft w:val="0"/>
      <w:marRight w:val="0"/>
      <w:marTop w:val="0"/>
      <w:marBottom w:val="0"/>
      <w:divBdr>
        <w:top w:val="none" w:sz="0" w:space="0" w:color="auto"/>
        <w:left w:val="none" w:sz="0" w:space="0" w:color="auto"/>
        <w:bottom w:val="none" w:sz="0" w:space="0" w:color="auto"/>
        <w:right w:val="none" w:sz="0" w:space="0" w:color="auto"/>
      </w:divBdr>
    </w:div>
    <w:div w:id="2112584654">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281794">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817323">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3937415">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317563">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5788458">
      <w:bodyDiv w:val="1"/>
      <w:marLeft w:val="0"/>
      <w:marRight w:val="0"/>
      <w:marTop w:val="0"/>
      <w:marBottom w:val="0"/>
      <w:divBdr>
        <w:top w:val="none" w:sz="0" w:space="0" w:color="auto"/>
        <w:left w:val="none" w:sz="0" w:space="0" w:color="auto"/>
        <w:bottom w:val="none" w:sz="0" w:space="0" w:color="auto"/>
        <w:right w:val="none" w:sz="0" w:space="0" w:color="auto"/>
      </w:divBdr>
    </w:div>
    <w:div w:id="2115855080">
      <w:bodyDiv w:val="1"/>
      <w:marLeft w:val="0"/>
      <w:marRight w:val="0"/>
      <w:marTop w:val="0"/>
      <w:marBottom w:val="0"/>
      <w:divBdr>
        <w:top w:val="none" w:sz="0" w:space="0" w:color="auto"/>
        <w:left w:val="none" w:sz="0" w:space="0" w:color="auto"/>
        <w:bottom w:val="none" w:sz="0" w:space="0" w:color="auto"/>
        <w:right w:val="none" w:sz="0" w:space="0" w:color="auto"/>
      </w:divBdr>
    </w:div>
    <w:div w:id="2115906010">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7627329">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255080">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18984881">
      <w:bodyDiv w:val="1"/>
      <w:marLeft w:val="0"/>
      <w:marRight w:val="0"/>
      <w:marTop w:val="0"/>
      <w:marBottom w:val="0"/>
      <w:divBdr>
        <w:top w:val="none" w:sz="0" w:space="0" w:color="auto"/>
        <w:left w:val="none" w:sz="0" w:space="0" w:color="auto"/>
        <w:bottom w:val="none" w:sz="0" w:space="0" w:color="auto"/>
        <w:right w:val="none" w:sz="0" w:space="0" w:color="auto"/>
      </w:divBdr>
    </w:div>
    <w:div w:id="2119326580">
      <w:bodyDiv w:val="1"/>
      <w:marLeft w:val="0"/>
      <w:marRight w:val="0"/>
      <w:marTop w:val="0"/>
      <w:marBottom w:val="0"/>
      <w:divBdr>
        <w:top w:val="none" w:sz="0" w:space="0" w:color="auto"/>
        <w:left w:val="none" w:sz="0" w:space="0" w:color="auto"/>
        <w:bottom w:val="none" w:sz="0" w:space="0" w:color="auto"/>
        <w:right w:val="none" w:sz="0" w:space="0" w:color="auto"/>
      </w:divBdr>
    </w:div>
    <w:div w:id="2119910199">
      <w:bodyDiv w:val="1"/>
      <w:marLeft w:val="0"/>
      <w:marRight w:val="0"/>
      <w:marTop w:val="0"/>
      <w:marBottom w:val="0"/>
      <w:divBdr>
        <w:top w:val="none" w:sz="0" w:space="0" w:color="auto"/>
        <w:left w:val="none" w:sz="0" w:space="0" w:color="auto"/>
        <w:bottom w:val="none" w:sz="0" w:space="0" w:color="auto"/>
        <w:right w:val="none" w:sz="0" w:space="0" w:color="auto"/>
      </w:divBdr>
    </w:div>
    <w:div w:id="2120755313">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1338769">
      <w:bodyDiv w:val="1"/>
      <w:marLeft w:val="0"/>
      <w:marRight w:val="0"/>
      <w:marTop w:val="0"/>
      <w:marBottom w:val="0"/>
      <w:divBdr>
        <w:top w:val="none" w:sz="0" w:space="0" w:color="auto"/>
        <w:left w:val="none" w:sz="0" w:space="0" w:color="auto"/>
        <w:bottom w:val="none" w:sz="0" w:space="0" w:color="auto"/>
        <w:right w:val="none" w:sz="0" w:space="0" w:color="auto"/>
      </w:divBdr>
    </w:div>
    <w:div w:id="2121560711">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181440">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3451742">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3530">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5537863">
      <w:bodyDiv w:val="1"/>
      <w:marLeft w:val="0"/>
      <w:marRight w:val="0"/>
      <w:marTop w:val="0"/>
      <w:marBottom w:val="0"/>
      <w:divBdr>
        <w:top w:val="none" w:sz="0" w:space="0" w:color="auto"/>
        <w:left w:val="none" w:sz="0" w:space="0" w:color="auto"/>
        <w:bottom w:val="none" w:sz="0" w:space="0" w:color="auto"/>
        <w:right w:val="none" w:sz="0" w:space="0" w:color="auto"/>
      </w:divBdr>
    </w:div>
    <w:div w:id="2125690308">
      <w:bodyDiv w:val="1"/>
      <w:marLeft w:val="0"/>
      <w:marRight w:val="0"/>
      <w:marTop w:val="0"/>
      <w:marBottom w:val="0"/>
      <w:divBdr>
        <w:top w:val="none" w:sz="0" w:space="0" w:color="auto"/>
        <w:left w:val="none" w:sz="0" w:space="0" w:color="auto"/>
        <w:bottom w:val="none" w:sz="0" w:space="0" w:color="auto"/>
        <w:right w:val="none" w:sz="0" w:space="0" w:color="auto"/>
      </w:divBdr>
    </w:div>
    <w:div w:id="212711757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7696255">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28893425">
      <w:bodyDiv w:val="1"/>
      <w:marLeft w:val="0"/>
      <w:marRight w:val="0"/>
      <w:marTop w:val="0"/>
      <w:marBottom w:val="0"/>
      <w:divBdr>
        <w:top w:val="none" w:sz="0" w:space="0" w:color="auto"/>
        <w:left w:val="none" w:sz="0" w:space="0" w:color="auto"/>
        <w:bottom w:val="none" w:sz="0" w:space="0" w:color="auto"/>
        <w:right w:val="none" w:sz="0" w:space="0" w:color="auto"/>
      </w:divBdr>
    </w:div>
    <w:div w:id="2129008066">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734750">
      <w:bodyDiv w:val="1"/>
      <w:marLeft w:val="0"/>
      <w:marRight w:val="0"/>
      <w:marTop w:val="0"/>
      <w:marBottom w:val="0"/>
      <w:divBdr>
        <w:top w:val="none" w:sz="0" w:space="0" w:color="auto"/>
        <w:left w:val="none" w:sz="0" w:space="0" w:color="auto"/>
        <w:bottom w:val="none" w:sz="0" w:space="0" w:color="auto"/>
        <w:right w:val="none" w:sz="0" w:space="0" w:color="auto"/>
      </w:divBdr>
    </w:div>
    <w:div w:id="2130775233">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1197752">
      <w:bodyDiv w:val="1"/>
      <w:marLeft w:val="0"/>
      <w:marRight w:val="0"/>
      <w:marTop w:val="0"/>
      <w:marBottom w:val="0"/>
      <w:divBdr>
        <w:top w:val="none" w:sz="0" w:space="0" w:color="auto"/>
        <w:left w:val="none" w:sz="0" w:space="0" w:color="auto"/>
        <w:bottom w:val="none" w:sz="0" w:space="0" w:color="auto"/>
        <w:right w:val="none" w:sz="0" w:space="0" w:color="auto"/>
      </w:divBdr>
    </w:div>
    <w:div w:id="2131390817">
      <w:bodyDiv w:val="1"/>
      <w:marLeft w:val="0"/>
      <w:marRight w:val="0"/>
      <w:marTop w:val="0"/>
      <w:marBottom w:val="0"/>
      <w:divBdr>
        <w:top w:val="none" w:sz="0" w:space="0" w:color="auto"/>
        <w:left w:val="none" w:sz="0" w:space="0" w:color="auto"/>
        <w:bottom w:val="none" w:sz="0" w:space="0" w:color="auto"/>
        <w:right w:val="none" w:sz="0" w:space="0" w:color="auto"/>
      </w:divBdr>
    </w:div>
    <w:div w:id="2131852027">
      <w:bodyDiv w:val="1"/>
      <w:marLeft w:val="0"/>
      <w:marRight w:val="0"/>
      <w:marTop w:val="0"/>
      <w:marBottom w:val="0"/>
      <w:divBdr>
        <w:top w:val="none" w:sz="0" w:space="0" w:color="auto"/>
        <w:left w:val="none" w:sz="0" w:space="0" w:color="auto"/>
        <w:bottom w:val="none" w:sz="0" w:space="0" w:color="auto"/>
        <w:right w:val="none" w:sz="0" w:space="0" w:color="auto"/>
      </w:divBdr>
    </w:div>
    <w:div w:id="2131852238">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134888">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396389">
      <w:bodyDiv w:val="1"/>
      <w:marLeft w:val="0"/>
      <w:marRight w:val="0"/>
      <w:marTop w:val="0"/>
      <w:marBottom w:val="0"/>
      <w:divBdr>
        <w:top w:val="none" w:sz="0" w:space="0" w:color="auto"/>
        <w:left w:val="none" w:sz="0" w:space="0" w:color="auto"/>
        <w:bottom w:val="none" w:sz="0" w:space="0" w:color="auto"/>
        <w:right w:val="none" w:sz="0" w:space="0" w:color="auto"/>
      </w:divBdr>
    </w:div>
    <w:div w:id="2134471657">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168976">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5902264">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6481774">
      <w:bodyDiv w:val="1"/>
      <w:marLeft w:val="0"/>
      <w:marRight w:val="0"/>
      <w:marTop w:val="0"/>
      <w:marBottom w:val="0"/>
      <w:divBdr>
        <w:top w:val="none" w:sz="0" w:space="0" w:color="auto"/>
        <w:left w:val="none" w:sz="0" w:space="0" w:color="auto"/>
        <w:bottom w:val="none" w:sz="0" w:space="0" w:color="auto"/>
        <w:right w:val="none" w:sz="0" w:space="0" w:color="auto"/>
      </w:divBdr>
    </w:div>
    <w:div w:id="2136558420">
      <w:bodyDiv w:val="1"/>
      <w:marLeft w:val="0"/>
      <w:marRight w:val="0"/>
      <w:marTop w:val="0"/>
      <w:marBottom w:val="0"/>
      <w:divBdr>
        <w:top w:val="none" w:sz="0" w:space="0" w:color="auto"/>
        <w:left w:val="none" w:sz="0" w:space="0" w:color="auto"/>
        <w:bottom w:val="none" w:sz="0" w:space="0" w:color="auto"/>
        <w:right w:val="none" w:sz="0" w:space="0" w:color="auto"/>
      </w:divBdr>
    </w:div>
    <w:div w:id="2137136600">
      <w:bodyDiv w:val="1"/>
      <w:marLeft w:val="0"/>
      <w:marRight w:val="0"/>
      <w:marTop w:val="0"/>
      <w:marBottom w:val="0"/>
      <w:divBdr>
        <w:top w:val="none" w:sz="0" w:space="0" w:color="auto"/>
        <w:left w:val="none" w:sz="0" w:space="0" w:color="auto"/>
        <w:bottom w:val="none" w:sz="0" w:space="0" w:color="auto"/>
        <w:right w:val="none" w:sz="0" w:space="0" w:color="auto"/>
      </w:divBdr>
    </w:div>
    <w:div w:id="2137142855">
      <w:bodyDiv w:val="1"/>
      <w:marLeft w:val="0"/>
      <w:marRight w:val="0"/>
      <w:marTop w:val="0"/>
      <w:marBottom w:val="0"/>
      <w:divBdr>
        <w:top w:val="none" w:sz="0" w:space="0" w:color="auto"/>
        <w:left w:val="none" w:sz="0" w:space="0" w:color="auto"/>
        <w:bottom w:val="none" w:sz="0" w:space="0" w:color="auto"/>
        <w:right w:val="none" w:sz="0" w:space="0" w:color="auto"/>
      </w:divBdr>
    </w:div>
    <w:div w:id="2137217509">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7991749">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2812">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295210">
      <w:bodyDiv w:val="1"/>
      <w:marLeft w:val="0"/>
      <w:marRight w:val="0"/>
      <w:marTop w:val="0"/>
      <w:marBottom w:val="0"/>
      <w:divBdr>
        <w:top w:val="none" w:sz="0" w:space="0" w:color="auto"/>
        <w:left w:val="none" w:sz="0" w:space="0" w:color="auto"/>
        <w:bottom w:val="none" w:sz="0" w:space="0" w:color="auto"/>
        <w:right w:val="none" w:sz="0" w:space="0" w:color="auto"/>
      </w:divBdr>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39832866">
      <w:bodyDiv w:val="1"/>
      <w:marLeft w:val="0"/>
      <w:marRight w:val="0"/>
      <w:marTop w:val="0"/>
      <w:marBottom w:val="0"/>
      <w:divBdr>
        <w:top w:val="none" w:sz="0" w:space="0" w:color="auto"/>
        <w:left w:val="none" w:sz="0" w:space="0" w:color="auto"/>
        <w:bottom w:val="none" w:sz="0" w:space="0" w:color="auto"/>
        <w:right w:val="none" w:sz="0" w:space="0" w:color="auto"/>
      </w:divBdr>
    </w:div>
    <w:div w:id="214037036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678799">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334593">
      <w:bodyDiv w:val="1"/>
      <w:marLeft w:val="0"/>
      <w:marRight w:val="0"/>
      <w:marTop w:val="0"/>
      <w:marBottom w:val="0"/>
      <w:divBdr>
        <w:top w:val="none" w:sz="0" w:space="0" w:color="auto"/>
        <w:left w:val="none" w:sz="0" w:space="0" w:color="auto"/>
        <w:bottom w:val="none" w:sz="0" w:space="0" w:color="auto"/>
        <w:right w:val="none" w:sz="0" w:space="0" w:color="auto"/>
      </w:divBdr>
    </w:div>
    <w:div w:id="2142647289">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15603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728572">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6836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ntor.ieee.org/802.11/dcn/20/11-20-0425-25-00be-2020-mar-may-tgbe-teleconference-agendas.docx" TargetMode="External"/><Relationship Id="rId18" Type="http://schemas.openxmlformats.org/officeDocument/2006/relationships/hyperlink" Target="http://www.ieee802.org/11/email/stds-802-11-tgbe/msg01518.html" TargetMode="External"/><Relationship Id="rId26" Type="http://schemas.openxmlformats.org/officeDocument/2006/relationships/image" Target="media/image5.png"/><Relationship Id="rId39" Type="http://schemas.openxmlformats.org/officeDocument/2006/relationships/image" Target="media/image16.png"/><Relationship Id="rId3" Type="http://schemas.openxmlformats.org/officeDocument/2006/relationships/customXml" Target="../customXml/item3.xml"/><Relationship Id="rId21" Type="http://schemas.openxmlformats.org/officeDocument/2006/relationships/hyperlink" Target="http://www.ieee802.org/11/email/stds-802-11/msg04678.html" TargetMode="External"/><Relationship Id="rId34" Type="http://schemas.microsoft.com/office/2011/relationships/commentsExtended" Target="commentsExtended.xml"/><Relationship Id="rId42"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ieee802.org/11/email/stds-802-11-tgbe/msg00750.html" TargetMode="External"/><Relationship Id="rId17" Type="http://schemas.openxmlformats.org/officeDocument/2006/relationships/hyperlink" Target="http://www.ieee802.org/11/email/stds-802-11-tgbe/msg01337.html" TargetMode="External"/><Relationship Id="rId25" Type="http://schemas.openxmlformats.org/officeDocument/2006/relationships/image" Target="media/image4.png"/><Relationship Id="rId33" Type="http://schemas.openxmlformats.org/officeDocument/2006/relationships/comments" Target="comments.xml"/><Relationship Id="rId38" Type="http://schemas.openxmlformats.org/officeDocument/2006/relationships/image" Target="media/image15.png"/><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ieee802.org/11/email/stds-802-11-tgbe/msg01230.html" TargetMode="External"/><Relationship Id="rId20" Type="http://schemas.openxmlformats.org/officeDocument/2006/relationships/hyperlink" Target="http://www.ieee802.org/11/email/stds-802-11-tgbe/msg01760.html" TargetMode="External"/><Relationship Id="rId29" Type="http://schemas.openxmlformats.org/officeDocument/2006/relationships/image" Target="media/image8.emf"/><Relationship Id="rId41"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dward.ks.au@gmail.com" TargetMode="External"/><Relationship Id="rId24" Type="http://schemas.openxmlformats.org/officeDocument/2006/relationships/image" Target="media/image3.png"/><Relationship Id="rId32" Type="http://schemas.openxmlformats.org/officeDocument/2006/relationships/image" Target="media/image11.png"/><Relationship Id="rId37" Type="http://schemas.openxmlformats.org/officeDocument/2006/relationships/image" Target="media/image14.png"/><Relationship Id="rId40" Type="http://schemas.openxmlformats.org/officeDocument/2006/relationships/image" Target="media/image17.png"/><Relationship Id="rId45"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www.ieee802.org/11/email/stds-802-11-tgbe/msg01136.html" TargetMode="External"/><Relationship Id="rId23" Type="http://schemas.openxmlformats.org/officeDocument/2006/relationships/image" Target="media/image2.png"/><Relationship Id="rId28" Type="http://schemas.openxmlformats.org/officeDocument/2006/relationships/image" Target="media/image7.emf"/><Relationship Id="rId36" Type="http://schemas.openxmlformats.org/officeDocument/2006/relationships/image" Target="media/image13.emf"/><Relationship Id="rId10" Type="http://schemas.openxmlformats.org/officeDocument/2006/relationships/endnotes" Target="endnotes.xml"/><Relationship Id="rId19" Type="http://schemas.openxmlformats.org/officeDocument/2006/relationships/hyperlink" Target="http://www.ieee802.org/11/email/stds-802-11-tgbe/msg01603.html" TargetMode="External"/><Relationship Id="rId31" Type="http://schemas.openxmlformats.org/officeDocument/2006/relationships/image" Target="media/image10.emf"/><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eee802.org/11/email/stds-802-11-tgbe/msg00778.html" TargetMode="External"/><Relationship Id="rId22" Type="http://schemas.openxmlformats.org/officeDocument/2006/relationships/image" Target="media/image1.png"/><Relationship Id="rId27" Type="http://schemas.openxmlformats.org/officeDocument/2006/relationships/image" Target="media/image6.png"/><Relationship Id="rId30" Type="http://schemas.openxmlformats.org/officeDocument/2006/relationships/image" Target="media/image9.emf"/><Relationship Id="rId35" Type="http://schemas.openxmlformats.org/officeDocument/2006/relationships/image" Target="media/image12.emf"/><Relationship Id="rId43"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16</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32</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106</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143</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12</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132</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91</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75</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82</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89</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40</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43</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68</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90</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108</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92</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34</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41</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133</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42</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37</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33</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17</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80</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120</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147</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103</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145</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146</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47</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148</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110</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139</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109</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93</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18</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97</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142</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63</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23</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122</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65</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58</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24</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44</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19</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25</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104</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123</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105</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38</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88</b:RefOrder>
  </b:Source>
  <b:Source>
    <b:Tag>19_1822r4</b:Tag>
    <b:SourceType>JournalArticle</b:SourceType>
    <b:Guid>{3DEDCF1D-B33D-4D94-AFA7-78654FD5CCDB}</b:Guid>
    <b:Author>
      <b:Author>
        <b:Corporate>Po-Kai Huang (Intel)</b:Corporate>
      </b:Author>
    </b:Author>
    <b:Title>Multi-link security consideration</b:Title>
    <b:JournalName>19/1822r4</b:JournalName>
    <b:Year>January 2020</b:Year>
    <b:RefOrder>99</b:RefOrder>
  </b:Source>
  <b:Source>
    <b:Tag>20_0117r1</b:Tag>
    <b:SourceType>JournalArticle</b:SourceType>
    <b:Guid>{603BBD8F-81B6-4FE1-938E-3AF2BFF1AF33}</b:Guid>
    <b:Author>
      <b:Author>
        <b:Corporate>Dandan Liang (Huawei)</b:Corporate>
      </b:Author>
    </b:Author>
    <b:Title>EHT-LTFs design for wideband</b:Title>
    <b:JournalName>20/0117r1</b:JournalName>
    <b:Year>January 2020</b:Year>
    <b:RefOrder>64</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9</b:RefOrder>
  </b:Source>
  <b:Source>
    <b:Tag>20_0666r2</b:Tag>
    <b:SourceType>JournalArticle</b:SourceType>
    <b:Guid>{9A53DC5C-2780-447D-80DC-E96C8B1461AA}</b:Guid>
    <b:Author>
      <b:Author>
        <b:Corporate>Ron Porat (Broadcom)</b:Corporate>
      </b:Author>
    </b:Author>
    <b:Title>80MHz OFDMA tone plan</b:Title>
    <b:JournalName>20/0666r2</b:JournalName>
    <b:Year>May 2020</b:Year>
    <b:RefOrder>10</b:RefOrder>
  </b:Source>
  <b:Source>
    <b:Tag>20_0693r1</b:Tag>
    <b:SourceType>JournalArticle</b:SourceType>
    <b:Guid>{0E8C850F-8E07-4C92-83B5-53170D9C0355}</b:Guid>
    <b:Author>
      <b:Author>
        <b:Corporate>Rui Cao (NXP)</b:Corporate>
      </b:Author>
    </b:Author>
    <b:Title>Aggregated PPDU for large BW</b:Title>
    <b:JournalName>20/0693r1</b:JournalName>
    <b:Year>May 2020</b:Year>
    <b:RefOrder>14</b:RefOrder>
  </b:Source>
  <b:Source>
    <b:Tag>20_0470r1</b:Tag>
    <b:SourceType>JournalArticle</b:SourceType>
    <b:Guid>{F3B55542-61F7-41D3-927D-2D2DABE2509C}</b:Guid>
    <b:Author>
      <b:Author>
        <b:Corporate>Junghoon Suh (Huawei)</b:Corporate>
      </b:Author>
    </b:Author>
    <b:Title>Small size MRU with different MCS and BCC</b:Title>
    <b:JournalName>20/0470r1</b:JournalName>
    <b:Year>April 2020</b:Year>
    <b:RefOrder>15</b:RefOrder>
  </b:Source>
  <b:Source>
    <b:Tag>20_0667r1</b:Tag>
    <b:SourceType>JournalArticle</b:SourceType>
    <b:Guid>{D19C3A03-56B4-4A67-98A1-B6E629FBE96F}</b:Guid>
    <b:Author>
      <b:Author>
        <b:Corporate>Ron Porat (Broadcom)</b:Corporate>
      </b:Author>
    </b:Author>
    <b:Title>Small RU combinations</b:Title>
    <b:JournalName>20/0667r1</b:JournalName>
    <b:Year>April 2020</b:Year>
    <b:RefOrder>21</b:RefOrder>
  </b:Source>
  <b:Source>
    <b:Tag>20_0394r1</b:Tag>
    <b:SourceType>JournalArticle</b:SourceType>
    <b:Guid>{64AEBDDD-2095-4DD9-B590-CD94BEB8EB19}</b:Guid>
    <b:Author>
      <b:Author>
        <b:Corporate>Bin Tian (Qualcomm)</b:Corporate>
      </b:Author>
    </b:Author>
    <b:Title>Thoughts on RU aggregation and interleaving</b:Title>
    <b:JournalName>20/0394r1</b:JournalName>
    <b:Year>March 2020</b:Year>
    <b:RefOrder>27</b:RefOrder>
  </b:Source>
  <b:Source>
    <b:Tag>20_0495r1</b:Tag>
    <b:SourceType>JournalArticle</b:SourceType>
    <b:Guid>{80A56D29-0D87-4673-B2A6-892A8D91939A}</b:Guid>
    <b:Author>
      <b:Author>
        <b:Corporate>Tianyu Wu (Apple)</b:Corporate>
      </b:Author>
    </b:Author>
    <b:Title>Discussions on multi-RU aggregation</b:Title>
    <b:JournalName>20/0495r1</b:JournalName>
    <b:Year>March 2020</b:Year>
    <b:RefOrder>29</b:RefOrder>
  </b:Source>
  <b:Source>
    <b:Tag>20_0579r3</b:Tag>
    <b:SourceType>JournalArticle</b:SourceType>
    <b:Guid>{DA30018D-2BA7-4F0E-84A6-C1C94D375A26}</b:Guid>
    <b:Author>
      <b:Author>
        <b:Corporate>Jianhan Liu (MediaTek)</b:Corporate>
      </b:Author>
    </b:Author>
    <b:Title>Update on segment parser and tone interleaver for 11be</b:Title>
    <b:JournalName>20/0579r3</b:JournalName>
    <b:Year>April 2020</b:Year>
    <b:RefOrder>30</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35</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39</b:RefOrder>
  </b:Source>
  <b:Source>
    <b:Tag>20_0606r2</b:Tag>
    <b:SourceType>JournalArticle</b:SourceType>
    <b:Guid>{E6D83FC7-888C-4C76-9F49-8881889C3FE8}</b:Guid>
    <b:Author>
      <b:Author>
        <b:Corporate>Wook Bong Lee (Samsung)</b:Corporate>
      </b:Author>
    </b:Author>
    <b:Title>Further discussion on bandwidth and puncturing information</b:Title>
    <b:JournalName>20/0606r2</b:JournalName>
    <b:Year>May 2020</b:Year>
    <b:RefOrder>46</b:RefOrder>
  </b:Source>
  <b:Source>
    <b:Tag>20_0285r5</b:Tag>
    <b:SourceType>JournalArticle</b:SourceType>
    <b:Guid>{F1DEFAB1-189E-4531-ADA8-98CB9E6D3C7D}</b:Guid>
    <b:Author>
      <b:Author>
        <b:Corporate>Wook Bong Lee (Samsung)</b:Corporate>
      </b:Author>
    </b:Author>
    <b:Title>SU PPDU SIG contents considerations</b:Title>
    <b:JournalName>20/0285r5</b:JournalName>
    <b:Year>April 2020</b:Year>
    <b:RefOrder>45</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118</b:RefOrder>
  </b:Source>
  <b:Source>
    <b:Tag>20_0440r1</b:Tag>
    <b:SourceType>JournalArticle</b:SourceType>
    <b:Guid>{2F7C4C4F-7ED6-4CE4-A960-EEF9915683FB}</b:Guid>
    <b:Author>
      <b:Author>
        <b:Corporate>Jianhan Liu (MediaTek)</b:Corporate>
      </b:Author>
    </b:Author>
    <b:Title>Segment parser and tone interleaver for 11be</b:Title>
    <b:JournalName>20/0440r1</b:JournalName>
    <b:Year>March 2020</b:Year>
    <b:RefOrder>28</b:RefOrder>
  </b:Source>
  <b:Source>
    <b:Tag>19_1904r3</b:Tag>
    <b:SourceType>JournalArticle</b:SourceType>
    <b:Guid>{72DED700-1604-466B-90F0-15423B9B09DE}</b:Guid>
    <b:Author>
      <b:Author>
        <b:Corporate>Abhishek Patil (Qualcomm)</b:Corporate>
      </b:Author>
    </b:Author>
    <b:Title>MLO: link management – follow up</b:Title>
    <b:JournalName>19/1904r3</b:JournalName>
    <b:Year>January 2020</b:Year>
    <b:RefOrder>121</b:RefOrder>
  </b:Source>
  <b:Source>
    <b:Tag>20_0479r0</b:Tag>
    <b:SourceType>JournalArticle</b:SourceType>
    <b:Guid>{FE17C842-0F39-4C5C-A03C-111F06CF2456}</b:Guid>
    <b:Author>
      <b:Author>
        <b:Corporate>Sigurd Schelstraete (Quantenna/ON Semiconductor)</b:Corporate>
      </b:Author>
    </b:Author>
    <b:Title>240 MHz channelization</b:Title>
    <b:JournalName>20/0479r0</b:JournalName>
    <b:Year>March 2020</b:Year>
    <b:RefOrder>11</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119</b:RefOrder>
  </b:Source>
  <b:Source>
    <b:Tag>20_0019r3</b:Tag>
    <b:SourceType>JournalArticle</b:SourceType>
    <b:Guid>{033811A9-3FBD-428E-B189-7259D353EB0F}</b:Guid>
    <b:Author>
      <b:Author>
        <b:Corporate>Dongguk Lim (LGE)</b:Corporate>
      </b:Author>
    </b:Author>
    <b:Title>11be PPDU format</b:Title>
    <b:JournalName>20/0019r3</b:JournalName>
    <b:Year>April 2020</b:Year>
    <b:RefOrder>48</b:RefOrder>
  </b:Source>
  <b:Source>
    <b:Tag>20_0524r2</b:Tag>
    <b:SourceType>JournalArticle</b:SourceType>
    <b:Guid>{30A8BB83-DA22-4395-801F-E9064CB9632F}</b:Guid>
    <b:Author>
      <b:Author>
        <b:Corporate>Dongguk Lim (LGE)</b:Corporate>
      </b:Author>
    </b:Author>
    <b:Title>Signaling of preamble puncturing in SU transmission</b:Title>
    <b:JournalName>20/0524r2</b:JournalName>
    <b:Year>April 2020</b:Year>
    <b:RefOrder>49</b:RefOrder>
  </b:Source>
  <b:Source>
    <b:Tag>20_0545r1</b:Tag>
    <b:SourceType>JournalArticle</b:SourceType>
    <b:Guid>{9FFE0F99-5412-4AF1-AD14-E26C0A498AEB}</b:Guid>
    <b:Author>
      <b:Author>
        <b:Corporate>Ross Yu (Huawei)</b:Corporate>
      </b:Author>
    </b:Author>
    <b:Title>Multi-segment EHT-SIG design discussion</b:Title>
    <b:JournalName>20/0545r1</b:JournalName>
    <b:Year>April 2020</b:Year>
    <b:RefOrder>50</b:RefOrder>
  </b:Source>
  <b:Source>
    <b:Tag>20_0380r0</b:Tag>
    <b:SourceType>JournalArticle</b:SourceType>
    <b:Guid>{093B8051-FC0F-489A-B68D-16D78C0C7B99}</b:Guid>
    <b:Author>
      <b:Author>
        <b:Corporate>Sameer Vermani (Qualcomm)</b:Corporate>
      </b:Author>
    </b:Author>
    <b:Title>U-SIG structure and preamble processing</b:Title>
    <b:JournalName>20/0380r0</b:JournalName>
    <b:Year>March 2020</b:Year>
    <b:RefOrder>51</b:RefOrder>
  </b:Source>
  <b:Source>
    <b:Tag>20_0738r2</b:Tag>
    <b:SourceType>JournalArticle</b:SourceType>
    <b:Guid>{A3D8AB51-2535-4F81-B585-4F43D8729EFC}</b:Guid>
    <b:Author>
      <b:Author>
        <b:Corporate>Dongguk Lim (LGE)</b:Corporate>
      </b:Author>
    </b:Author>
    <b:Title>Evaluation of signaling overhead for EHT-SIG</b:Title>
    <b:JournalName>20/0738r2</b:JournalName>
    <b:Year>May 2020</b:Year>
    <b:RefOrder>52</b:RefOrder>
  </b:Source>
  <b:Source>
    <b:Tag>20_0652r0</b:Tag>
    <b:SourceType>JournalArticle</b:SourceType>
    <b:Guid>{8242AC43-7E0B-4D4E-A521-9390E3F4C130}</b:Guid>
    <b:Author>
      <b:Author>
        <b:Corporate>Dongguk Lim (LGE)</b:Corporate>
      </b:Author>
    </b:Author>
    <b:Title>Signaling of RU allocation in 11be</b:Title>
    <b:JournalName>20/0652r0</b:JournalName>
    <b:Year>April 2020</b:Year>
    <b:RefOrder>53</b:RefOrder>
  </b:Source>
  <b:Source>
    <b:Tag>20_0609r3</b:Tag>
    <b:SourceType>JournalArticle</b:SourceType>
    <b:Guid>{BB7D38BE-9ADD-4F95-A7BA-8CC334932E6C}</b:Guid>
    <b:Author>
      <b:Author>
        <b:Corporate>Ross Yu (Huawei)</b:Corporate>
      </b:Author>
    </b:Author>
    <b:Title>Further discussion on RU allocation subfield in EHT-SIG</b:Title>
    <b:JournalName>20/0609r3</b:JournalName>
    <b:Year>May 2020</b:Year>
    <b:RefOrder>54</b:RefOrder>
  </b:Source>
  <b:Source>
    <b:Tag>20_0020r3</b:Tag>
    <b:SourceType>JournalArticle</b:SourceType>
    <b:Guid>{F7A1F699-F468-4A74-9CD1-A9D49CA1D748}</b:Guid>
    <b:Author>
      <b:Author>
        <b:Corporate>Dongguk Lim (LGE)</b:Corporate>
      </b:Author>
    </b:Author>
    <b:Title>Consideration for EHT-SIG transmission</b:Title>
    <b:JournalName>20/0020r3</b:JournalName>
    <b:Year>April 2020</b:Year>
    <b:RefOrder>59</b:RefOrder>
  </b:Source>
  <b:Source>
    <b:Tag>20_0605r0</b:Tag>
    <b:SourceType>JournalArticle</b:SourceType>
    <b:Guid>{C9720336-2BD0-4C60-8A12-FF9FF72813EF}</b:Guid>
    <b:Author>
      <b:Author>
        <b:Corporate>Jianhan Liu (MediaTek)</b:Corporate>
      </b:Author>
    </b:Author>
    <b:Title>Further discussions on efficient EHT preamble</b:Title>
    <b:JournalName>20/0605r0</b:JournalName>
    <b:Year>April 2020</b:Year>
    <b:RefOrder>60</b:RefOrder>
  </b:Source>
  <b:Source>
    <b:Tag>20_0585r0</b:Tag>
    <b:SourceType>JournalArticle</b:SourceType>
    <b:Guid>{D8C5AAD9-70F3-4F1B-817F-F7638A48A181}</b:Guid>
    <b:Author>
      <b:Author>
        <b:Corporate>Eunsung Park (LGE)</b:Corporate>
      </b:Author>
    </b:Author>
    <b:Title>Consideration on EHT-STF</b:Title>
    <b:JournalName>20/0585r0</b:JournalName>
    <b:Year>April 2020</b:Year>
    <b:RefOrder>61</b:RefOrder>
  </b:Source>
  <b:Source>
    <b:Tag>20_0608r0</b:Tag>
    <b:SourceType>JournalArticle</b:SourceType>
    <b:Guid>{6C958874-8D12-4365-8604-11D88EC5278B}</b:Guid>
    <b:Author>
      <b:Author>
        <b:Corporate>Jinyoung Chun (LGE)</b:Corporate>
      </b:Author>
    </b:Author>
    <b:Title>Consideration on EHT-LTF</b:Title>
    <b:JournalName>20/0608r0</b:JournalName>
    <b:Year>April 2020</b:Year>
    <b:RefOrder>66</b:RefOrder>
  </b:Source>
  <b:Source>
    <b:Tag>20_0382r0</b:Tag>
    <b:SourceType>JournalArticle</b:SourceType>
    <b:Guid>{AEB71999-53FE-4774-9859-168F19ED87EF}</b:Guid>
    <b:Author>
      <b:Author>
        <b:Corporate>Sameer Vermani (Qualcomm)</b:Corporate>
      </b:Author>
    </b:Author>
    <b:Title>P-matrix based LTFs for EHT</b:Title>
    <b:JournalName>20/0382r0</b:JournalName>
    <b:Year>March 2020</b:Year>
    <b:RefOrder>67</b:RefOrder>
  </b:Source>
  <b:Source>
    <b:Tag>20_0480r0</b:Tag>
    <b:SourceType>JournalArticle</b:SourceType>
    <b:Guid>{E7CBFCF1-8104-4A20-AD4B-5EE6F8D38D42}</b:Guid>
    <b:Author>
      <b:Author>
        <b:Corporate>Sigurd Schelstraete (Quantenna/ON Semiconductor)</b:Corporate>
      </b:Author>
    </b:Author>
    <b:Title>4096 QAM Straw Polls</b:Title>
    <b:JournalName>20/0480r0</b:JournalName>
    <b:Year>March 2020</b:Year>
    <b:RefOrder>69</b:RefOrder>
  </b:Source>
  <b:Source>
    <b:Tag>20_0456r0</b:Tag>
    <b:SourceType>JournalArticle</b:SourceType>
    <b:Guid>{E7A8D11A-9095-4241-912D-1E8D0EB9D433}</b:Guid>
    <b:Author>
      <b:Author>
        <b:Corporate>Qinghua Li (Intel)</b:Corporate>
      </b:Author>
    </b:Author>
    <b:Title>Tx EVM requirement for 4k QAM</b:Title>
    <b:JournalName>20/0456r0</b:JournalName>
    <b:Year>March 2020</b:Year>
    <b:RefOrder>70</b:RefOrder>
  </b:Source>
  <b:Source>
    <b:Tag>20_0563r1</b:Tag>
    <b:SourceType>JournalArticle</b:SourceType>
    <b:Guid>{59BEC0E3-48C6-4701-9755-CED43BA1BB8F}</b:Guid>
    <b:Author>
      <b:Author>
        <b:Corporate>Xiaogang Chen (Intel)</b:Corporate>
      </b:Author>
    </b:Author>
    <b:Title>EHT PPDU scrambler</b:Title>
    <b:JournalName>20/0563r1</b:JournalName>
    <b:Year>April 2020</b:Year>
    <b:RefOrder>71</b:RefOrder>
  </b:Source>
  <b:Source>
    <b:Tag>19_1495r2</b:Tag>
    <b:SourceType>JournalArticle</b:SourceType>
    <b:Guid>{8AB8EEAA-9EA8-4F57-B132-E850D4D98CA9}</b:Guid>
    <b:Author>
      <b:Author>
        <b:Corporate>Wook Bong Lee (Samsung)</b:Corporate>
      </b:Author>
    </b:Author>
    <b:Title>Further discussion on feedback overhead reduction</b:Title>
    <b:JournalName>19/1495r2</b:JournalName>
    <b:Year>March 2020</b:Year>
    <b:RefOrder>74</b:RefOrder>
  </b:Source>
  <b:Source>
    <b:Tag>19_1604r1</b:Tag>
    <b:SourceType>JournalArticle</b:SourceType>
    <b:Guid>{BF7C52E7-90DD-42AB-BBC9-DF8650A69806}</b:Guid>
    <b:Author>
      <b:Author>
        <b:Corporate>Dibakar Das (Intel)</b:Corporate>
      </b:Author>
    </b:Author>
    <b:Title>EHT direct link transmission</b:Title>
    <b:JournalName>19/1604r1</b:JournalName>
    <b:Year>January 2020</b:Year>
    <b:RefOrder>76</b:RefOrder>
  </b:Source>
  <b:Source>
    <b:Tag>20_0384r1</b:Tag>
    <b:SourceType>JournalArticle</b:SourceType>
    <b:Guid>{9705AD01-753F-41C5-A40B-29F6186E9E98}</b:Guid>
    <b:Author>
      <b:Author>
        <b:Corporate>Po-Kai Huang (Intel)</b:Corporate>
      </b:Author>
    </b:Author>
    <b:Title>320 MHz BSS configuration</b:Title>
    <b:JournalName>20/0384r1</b:JournalName>
    <b:Year>March 2020</b:Year>
    <b:RefOrder>152</b:RefOrder>
  </b:Source>
  <b:Source>
    <b:Tag>20_0398r3</b:Tag>
    <b:SourceType>JournalArticle</b:SourceType>
    <b:Guid>{41102E77-5D5F-4A8F-A324-8368E3030E4D}</b:Guid>
    <b:Author>
      <b:Author>
        <b:Corporate>Liwen Chu (NXP)</b:Corporate>
      </b:Author>
    </b:Author>
    <b:Title>EHT BSS with wider bandwidth</b:Title>
    <b:JournalName>20/0398r3</b:JournalName>
    <b:Year>May 2020</b:Year>
    <b:RefOrder>153</b:RefOrder>
  </b:Source>
  <b:Source>
    <b:Tag>20_0680r0</b:Tag>
    <b:SourceType>JournalArticle</b:SourceType>
    <b:Guid>{62D0F42D-F0D4-4E34-8E5A-2F285FB693D2}</b:Guid>
    <b:Author>
      <b:Author>
        <b:Corporate>Guogang Huang (Huawei)</b:Corporate>
      </b:Author>
    </b:Author>
    <b:Title>Operating bandwidth indication for EHT BSS</b:Title>
    <b:JournalName>20/0680r0</b:JournalName>
    <b:Year>April 2020</b:Year>
    <b:RefOrder>154</b:RefOrder>
  </b:Source>
  <b:Source>
    <b:Tag>20_0062r0</b:Tag>
    <b:SourceType>JournalArticle</b:SourceType>
    <b:Guid>{D581054F-9A24-4DFF-8FEF-22B0D5E1557F}</b:Guid>
    <b:Author>
      <b:Author>
        <b:Corporate>Liwen Chu (NXP)</b:Corporate>
      </b:Author>
    </b:Author>
    <b:Title>Protection with more than 160MHz PPDU and puncture operation</b:Title>
    <b:JournalName>20/0062r0</b:JournalName>
    <b:Year>January 2020</b:Year>
    <b:RefOrder>77</b:RefOrder>
  </b:Source>
  <b:Source>
    <b:Tag>19_2125r2</b:Tag>
    <b:SourceType>JournalArticle</b:SourceType>
    <b:Guid>{0DE2325B-368F-4BE7-951A-3F1CE679AFFA}</b:Guid>
    <b:Author>
      <b:Author>
        <b:Corporate>Yongho Seok (MediaTek)</b:Corporate>
      </b:Author>
    </b:Author>
    <b:Title>EHT RTS and CTS procedure</b:Title>
    <b:JournalName>19/2125r2</b:JournalName>
    <b:Year>March 2020</b:Year>
    <b:RefOrder>78</b:RefOrder>
  </b:Source>
  <b:Source>
    <b:Tag>20_0054r3</b:Tag>
    <b:SourceType>JournalArticle</b:SourceType>
    <b:Guid>{5465CDBE-545A-4C82-91FE-1A7EEDDDAE09}</b:Guid>
    <b:Author>
      <b:Author>
        <b:Corporate>Po-Kai Huang (Intel)</b:Corporate>
      </b:Author>
    </b:Author>
    <b:Title>MLD MAC address and WM address</b:Title>
    <b:JournalName>20/0054r3</b:JournalName>
    <b:Year>March 2020</b:Year>
    <b:RefOrder>86</b:RefOrder>
  </b:Source>
  <b:Source>
    <b:Tag>20_0119r2</b:Tag>
    <b:SourceType>JournalArticle</b:SourceType>
    <b:Guid>{90FDB6BA-FE73-43DD-83DC-C583FAFFB599}</b:Guid>
    <b:Author>
      <b:Author>
        <b:Corporate>Xiaofei Wang (InterDigital)</b:Corporate>
      </b:Author>
    </b:Author>
    <b:Title>Follow up discussion on multi-link operations</b:Title>
    <b:JournalName>20/0119r2</b:JournalName>
    <b:Year>May 2020</b:Year>
    <b:RefOrder>87</b:RefOrder>
  </b:Source>
  <b:Source>
    <b:Tag>20_0314r1</b:Tag>
    <b:SourceType>JournalArticle</b:SourceType>
    <b:Guid>{CE9D4ECD-CEF5-4D6F-B033-7CB8EC2F3594}</b:Guid>
    <b:Author>
      <b:Author>
        <b:Corporate>Abhishek Patil (Qualcomm)</b:Corporate>
      </b:Author>
    </b:Author>
    <b:Title>MLO: BSS color</b:Title>
    <b:JournalName>20/0314r1</b:JournalName>
    <b:Year>May 2020</b:Year>
    <b:RefOrder>95</b:RefOrder>
  </b:Source>
  <b:Source>
    <b:Tag>20_0226r5</b:Tag>
    <b:SourceType>JournalArticle</b:SourceType>
    <b:Guid>{D24FEC13-0A3D-4FA4-8704-7983E2CB7CD5}</b:Guid>
    <b:Author>
      <b:Author>
        <b:Corporate>Sharan Naribole (Samsung)</b:Corporate>
      </b:Author>
    </b:Author>
    <b:Title>MLO constraint indication and operating mode</b:Title>
    <b:JournalName>20/0226r5</b:JournalName>
    <b:Year>April 2020</b:Year>
    <b:RefOrder>96</b:RefOrder>
  </b:Source>
  <b:Source>
    <b:Tag>19_1822r7</b:Tag>
    <b:SourceType>JournalArticle</b:SourceType>
    <b:Guid>{55964BAE-6B6F-44C6-ABAB-8D810F117840}</b:Guid>
    <b:Author>
      <b:Author>
        <b:Corporate>Po-Kai Huang (Intel)</b:Corporate>
      </b:Author>
    </b:Author>
    <b:Title>Multi-link security consideration</b:Title>
    <b:JournalName>19/1822r7</b:JournalName>
    <b:Year>March 2020</b:Year>
    <b:RefOrder>100</b:RefOrder>
  </b:Source>
  <b:Source>
    <b:Tag>19_1822r9</b:Tag>
    <b:SourceType>JournalArticle</b:SourceType>
    <b:Guid>{3E975F9E-1EE4-4C2C-8E85-126851903EAC}</b:Guid>
    <b:Author>
      <b:Author>
        <b:Corporate>Po-Kai Huang (Intel)</b:Corporate>
      </b:Author>
    </b:Author>
    <b:Title>Multi-link security consideration</b:Title>
    <b:JournalName>19/1822r9</b:JournalName>
    <b:Year>May 2020</b:Year>
    <b:RefOrder>101</b:RefOrder>
  </b:Source>
  <b:Source>
    <b:Tag>20_0472r2</b:Tag>
    <b:SourceType>JournalArticle</b:SourceType>
    <b:Guid>{D9615A38-3DD0-41AD-9730-0BB56CF3B862}</b:Guid>
    <b:Author>
      <b:Author>
        <b:Corporate>Yunbo Li (Huawei)</b:Corporate>
      </b:Author>
    </b:Author>
    <b:Title>Discussion of More Data subfield for multi-link</b:Title>
    <b:JournalName>20/0472r2</b:JournalName>
    <b:Year>May 2020</b:Year>
    <b:RefOrder>107</b:RefOrder>
  </b:Source>
  <b:Source>
    <b:Tag>20_0460r3</b:Tag>
    <b:SourceType>JournalArticle</b:SourceType>
    <b:Guid>{9F07F669-29BF-42F1-99C5-118338DA1171}</b:Guid>
    <b:Author>
      <b:Author>
        <b:Corporate>Yongho Seok (MediaTek)</b:Corporate>
      </b:Author>
    </b:Author>
    <b:Title>Multi-link BA clarification</b:Title>
    <b:JournalName>20/0460r3</b:JournalName>
    <b:Year>May 2020</b:Year>
    <b:RefOrder>112</b:RefOrder>
  </b:Source>
  <b:Source>
    <b:Tag>20_0053r3</b:Tag>
    <b:SourceType>JournalArticle</b:SourceType>
    <b:Guid>{51DC0728-285A-4323-890E-EEFE80B6E18D}</b:Guid>
    <b:Author>
      <b:Author>
        <b:Corporate>Po-Kai Huang (Intel)</b:Corporate>
      </b:Author>
    </b:Author>
    <b:Title>Multi-link BA</b:Title>
    <b:JournalName>20/0053r3</b:JournalName>
    <b:Year>April 2020</b:Year>
    <b:RefOrder>113</b:RefOrder>
  </b:Source>
  <b:Source>
    <b:Tag>20_0053r4</b:Tag>
    <b:SourceType>JournalArticle</b:SourceType>
    <b:Guid>{0FDA4842-6C94-4D5F-8EF9-F06634F2FE5F}</b:Guid>
    <b:Author>
      <b:Author>
        <b:Corporate>Po-Kai Huang (Intel)</b:Corporate>
      </b:Author>
    </b:Author>
    <b:Title>Multi-link BA</b:Title>
    <b:JournalName>20/0053r4</b:JournalName>
    <b:Year>May 2020</b:Year>
    <b:RefOrder>114</b:RefOrder>
  </b:Source>
  <b:Source>
    <b:Tag>20_0441r3</b:Tag>
    <b:SourceType>JournalArticle</b:SourceType>
    <b:Guid>{813DE634-115B-4542-9FFC-DB6E7E0E04CF}</b:Guid>
    <b:Author>
      <b:Author>
        <b:Corporate>Duncan Ho (Qualcomm)</b:Corporate>
      </b:Author>
    </b:Author>
    <b:Title>MLA: BA format</b:Title>
    <b:JournalName>20/0441r3</b:JournalName>
    <b:Year>April 2020</b:Year>
    <b:RefOrder>115</b:RefOrder>
  </b:Source>
  <b:Source>
    <b:Tag>20_0397r4</b:Tag>
    <b:SourceType>JournalArticle</b:SourceType>
    <b:Guid>{CED30648-22DA-4F46-BF2B-0D80DA8F5D5F}</b:Guid>
    <b:Author>
      <b:Author>
        <b:Corporate>Liwen Chu (NXP)</b:Corporate>
      </b:Author>
    </b:Author>
    <b:Title>Sequence number and BA operation with large BA buffer size</b:Title>
    <b:JournalName>20/0397r4</b:JournalName>
    <b:Year>May 2020</b:Year>
    <b:RefOrder>116</b:RefOrder>
  </b:Source>
  <b:Source>
    <b:Tag>19_1988r2</b:Tag>
    <b:SourceType>JournalArticle</b:SourceType>
    <b:Guid>{60CDBB2C-7AEF-401E-91E2-3E14EB45DAF2}</b:Guid>
    <b:Author>
      <b:Author>
        <b:Corporate>Ming Gan (Huawei)</b:Corporate>
      </b:Author>
    </b:Author>
    <b:Title>Power save for multi-link</b:Title>
    <b:JournalName>19/1988r2</b:JournalName>
    <b:Year>May 2020</b:Year>
    <b:RefOrder>125</b:RefOrder>
  </b:Source>
  <b:Source>
    <b:Tag>20_0442r1</b:Tag>
    <b:SourceType>JournalArticle</b:SourceType>
    <b:Guid>{BB8AB6CC-69AC-4FF9-AA31-9F8744A23D88}</b:Guid>
    <b:Author>
      <b:Author>
        <b:Corporate>Duncan Ho (Qualcomm)</b:Corporate>
      </b:Author>
    </b:Author>
    <b:Title>MLA: group addressed frames delivery</b:Title>
    <b:JournalName>20/0442r1</b:JournalName>
    <b:Year>May 2020</b:Year>
    <b:RefOrder>130</b:RefOrder>
  </b:Source>
  <b:Source>
    <b:Tag>20_0408r4</b:Tag>
    <b:SourceType>JournalArticle</b:SourceType>
    <b:Guid>{A4FB34D5-AC94-467A-B0DE-D511E92A68A6}</b:Guid>
    <b:Author>
      <b:Author>
        <b:Corporate>Chunyu Hu (Facebook)</b:Corporate>
      </b:Author>
    </b:Author>
    <b:Title>Prioritized EDCA channel access over latency sensitive links in MLO</b:Title>
    <b:JournalName>20/0408r4</b:JournalName>
    <b:Year>May 2020</b:Year>
    <b:RefOrder>131</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134</b:RefOrder>
  </b:Source>
  <b:Source>
    <b:Tag>19_1305r4</b:Tag>
    <b:SourceType>JournalArticle</b:SourceType>
    <b:Guid>{2C36C9F1-BA04-42ED-89EA-DAE72C744201}</b:Guid>
    <b:Author>
      <b:Author>
        <b:Corporate>Yongho Seok (MediaTek)</b:Corporate>
      </b:Author>
    </b:Author>
    <b:Title>Synchronous multi-link operation</b:Title>
    <b:JournalName>19/1305r4</b:JournalName>
    <b:Year>April 2020</b:Year>
    <b:RefOrder>135</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136</b:RefOrder>
  </b:Source>
  <b:Source>
    <b:Tag>20_0358r1</b:Tag>
    <b:SourceType>JournalArticle</b:SourceType>
    <b:Guid>{AD9BFB47-0FFE-41DF-9E72-F5A7A3A2DDF7}</b:Guid>
    <b:Author>
      <b:Author>
        <b:Corporate>Abhishek Patil (Qualcomm)</b:Corporate>
      </b:Author>
    </b:Author>
    <b:Title>Multi-BSSID operation with MLO</b:Title>
    <b:JournalName>20/0358r1</b:JournalName>
    <b:Year>May 2020</b:Year>
    <b:RefOrder>137</b:RefOrder>
  </b:Source>
  <b:Source>
    <b:Tag>20_0358r3</b:Tag>
    <b:SourceType>JournalArticle</b:SourceType>
    <b:Guid>{52186F51-3C78-4C01-8B2F-0AFC68C72481}</b:Guid>
    <b:Author>
      <b:Author>
        <b:Corporate>Abhishek Patil (Qualcomm)</b:Corporate>
      </b:Author>
    </b:Author>
    <b:Title>Multi-BSSID operation with MLO</b:Title>
    <b:JournalName>20/0358r3</b:JournalName>
    <b:Year>May 2020</b:Year>
    <b:RefOrder>138</b:RefOrder>
  </b:Source>
  <b:Source>
    <b:Tag>20_0067r1</b:Tag>
    <b:SourceType>JournalArticle</b:SourceType>
    <b:Guid>{25A3841F-3B60-4B3A-9DB3-DDBD4DFCE18B}</b:Guid>
    <b:Author>
      <b:Author>
        <b:Corporate>Junghoon Suh (Huawei)</b:Corporate>
      </b:Author>
    </b:Author>
    <b:Title>Restrictions for 16 SS based MU-MIMO scheduling</b:Title>
    <b:JournalName>20/0067r1</b:JournalName>
    <b:Year>April 2020</b:Year>
    <b:RefOrder>140</b:RefOrder>
  </b:Source>
  <b:Source>
    <b:Tag>20_767r0</b:Tag>
    <b:SourceType>JournalArticle</b:SourceType>
    <b:Guid>{A153984A-976A-4DC0-8DA5-A5980AA43239}</b:Guid>
    <b:Author>
      <b:Author>
        <b:Corporate>Ron Porat (Broadcom)</b:Corporate>
      </b:Author>
    </b:Author>
    <b:Title>Number of users in MU-MIMO</b:Title>
    <b:JournalName>20/0767r0</b:JournalName>
    <b:Year>May 2020</b:Year>
    <b:RefOrder>141</b:RefOrder>
  </b:Source>
  <b:Source>
    <b:Tag>20_0123r0</b:Tag>
    <b:SourceType>JournalArticle</b:SourceType>
    <b:Guid>{09E1AC9F-F3F5-45D5-BAF8-58C148F1DA08}</b:Guid>
    <b:Author>
      <b:Author>
        <b:Corporate>Feng Jiang (Intel)</b:Corporate>
      </b:Author>
    </b:Author>
    <b:Title>Channel sounding for Multi-AP CBF</b:Title>
    <b:JournalName>20/0123r0</b:JournalName>
    <b:Year>January 2020</b:Year>
    <b:RefOrder>144</b:RefOrder>
  </b:Source>
  <b:Source>
    <b:Tag>20_0033r1</b:Tag>
    <b:SourceType>JournalArticle</b:SourceType>
    <b:Guid>{52DB0587-595A-4D2B-9415-6FC282DBC8A2}</b:Guid>
    <b:Author>
      <b:Author>
        <b:Corporate>Jason Yuchen Guo (Huawei)</b:Corporate>
      </b:Author>
    </b:Author>
    <b:Title>Coordinated spatial reuse operation</b:Title>
    <b:JournalName>20/0033r1</b:JournalName>
    <b:Year>February 2020</b:Year>
    <b:RefOrder>149</b:RefOrder>
  </b:Source>
  <b:Source>
    <b:Tag>20_0071r1</b:Tag>
    <b:SourceType>JournalArticle</b:SourceType>
    <b:Guid>{F7C0A702-FE0C-408E-B9EC-107425CF2813}</b:Guid>
    <b:Author>
      <b:Author>
        <b:Corporate>Ron Porat (Broadcom)</b:Corporate>
      </b:Author>
    </b:Author>
    <b:Title>Joint transmission for 11be</b:Title>
    <b:JournalName>20/0071r1</b:JournalName>
    <b:Year>April 2020</b:Year>
    <b:RefOrder>150</b:RefOrder>
  </b:Source>
  <b:Source>
    <b:Tag>20_0099r1</b:Tag>
    <b:SourceType>JournalArticle</b:SourceType>
    <b:Guid>{9236E771-ACAD-41B2-88C5-879846B44493}</b:Guid>
    <b:Author>
      <b:Author>
        <b:Corporate>Roya Doostnejad (Intel)</b:Corporate>
      </b:Author>
    </b:Author>
    <b:Title>Coordinated beamforming for 802.11be</b:Title>
    <b:JournalName>20/0099r1</b:JournalName>
    <b:Year>April 2020</b:Year>
    <b:RefOrder>151</b:RefOrder>
  </b:Source>
  <b:Source>
    <b:Tag>20_0796r1</b:Tag>
    <b:SourceType>JournalArticle</b:SourceType>
    <b:Guid>{C5A68CBB-C974-4FF9-9E19-E71DE9E201A4}</b:Guid>
    <b:Author>
      <b:Author>
        <b:Corporate>Ron Porat (Broadcom)</b:Corporate>
      </b:Author>
    </b:Author>
    <b:Title>Mandatory larger BW support</b:Title>
    <b:JournalName>20/0796r1</b:JournalName>
    <b:Year>June 2020</b:Year>
    <b:RefOrder>13</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7</b:RefOrder>
  </b:Source>
  <b:Source>
    <b:Tag>20_0773r2</b:Tag>
    <b:SourceType>JournalArticle</b:SourceType>
    <b:Guid>{46721E15-E979-4017-AB92-B267B6A5F81B}</b:Guid>
    <b:Author>
      <b:Author>
        <b:Corporate>Ross Yu (Huawei)</b:Corporate>
      </b:Author>
    </b:Author>
    <b:Title>BCC interleaver parameters for multiple RU</b:Title>
    <b:JournalName>20/0773r2</b:JournalName>
    <b:Year>June 2020</b:Year>
    <b:RefOrder>20</b:RefOrder>
  </b:Source>
  <b:Source>
    <b:Tag>20_0793r2</b:Tag>
    <b:SourceType>JournalArticle</b:SourceType>
    <b:Guid>{D64C5226-A445-4BF0-9839-A5ACAF72B52D}</b:Guid>
    <b:Author>
      <b:Author>
        <b:Corporate>Jianhan Liu (MediaTek)</b:Corporate>
      </b:Author>
    </b:Author>
    <b:Title>MRU support in 11be</b:Title>
    <b:JournalName>20/0793r2</b:JournalName>
    <b:Year>June 2020</b:Year>
    <b:RefOrder>26</b:RefOrder>
  </b:Source>
  <b:Source>
    <b:Tag>20_0789r1</b:Tag>
    <b:SourceType>JournalArticle</b:SourceType>
    <b:Guid>{3190BB9F-EDEA-4081-894B-0A866C960AF4}</b:Guid>
    <b:Author>
      <b:Author>
        <b:Corporate>Jianhan Liu (MediaTek)</b:Corporate>
      </b:Author>
    </b:Author>
    <b:Title>On TBD segment parser and tone interleaver for specific MRU</b:Title>
    <b:JournalName>20/0789r1</b:JournalName>
    <b:Year>May 2020</b:Year>
    <b:RefOrder>31</b:RefOrder>
  </b:Source>
  <b:Source>
    <b:Tag>20_0699r1</b:Tag>
    <b:SourceType>JournalArticle</b:SourceType>
    <b:Guid>{DF51202B-2B2F-404E-842D-CEDB4564A3DE}</b:Guid>
    <b:Author>
      <b:Author>
        <b:Corporate>Eunsung Park (LGE)</b:Corporate>
      </b:Author>
    </b:Author>
    <b:Title>Phase rotation proposal follow-up</b:Title>
    <b:JournalName>20/0699r1</b:JournalName>
    <b:Year>May 2020</b:Year>
    <b:RefOrder>36</b:RefOrder>
  </b:Source>
  <b:Source>
    <b:Tag>Don20</b:Tag>
    <b:SourceType>JournalArticle</b:SourceType>
    <b:Guid>{CCD063D6-D8DB-4E07-8721-C57214C08796}</b:Guid>
    <b:Author>
      <b:Author>
        <b:Corporate>Dongguk Lim (LGE)</b:Corporate>
      </b:Author>
    </b:Author>
    <b:Title>Signaling of RU allocation follow-up</b:Title>
    <b:JournalName>20/0798r1</b:JournalName>
    <b:Year>May 2020</b:Year>
    <b:RefOrder>55</b:RefOrder>
  </b:Source>
  <b:Source>
    <b:Tag>20_0839r1</b:Tag>
    <b:SourceType>JournalArticle</b:SourceType>
    <b:Guid>{5A5FED47-F36F-4FA3-9C0E-F200AACDCC79}</b:Guid>
    <b:Author>
      <b:Author>
        <b:Corporate>Dongguk Lim (LGE)</b:Corporate>
      </b:Author>
    </b:Author>
    <b:Title>Management of RU allocation field</b:Title>
    <b:JournalName>20/0839r1</b:JournalName>
    <b:Year>June 2020</b:Year>
    <b:RefOrder>56</b:RefOrder>
  </b:Source>
  <b:Source>
    <b:Tag>20_0609r7</b:Tag>
    <b:SourceType>JournalArticle</b:SourceType>
    <b:Guid>{B8380083-D540-4860-B93D-E8BA046A82AC}</b:Guid>
    <b:Author>
      <b:Author>
        <b:Corporate>Ross Yu (Huawei)</b:Corporate>
      </b:Author>
    </b:Author>
    <b:Title>Further discussion on RU allocation subfield in EHT-SIG</b:Title>
    <b:JournalName>20/0609r7</b:JournalName>
    <b:Year>June 2020</b:Year>
    <b:RefOrder>57</b:RefOrder>
  </b:Source>
  <b:Source>
    <b:Tag>20_0782r2</b:Tag>
    <b:SourceType>JournalArticle</b:SourceType>
    <b:Guid>{62AE0A48-78BD-4294-B754-D2AF6E14C9D1}</b:Guid>
    <b:Author>
      <b:Author>
        <b:Corporate>Eunsung Park (LGE)</b:Corporate>
      </b:Author>
    </b:Author>
    <b:Title>EHT-STF sequences</b:Title>
    <b:JournalName>20/0782r2</b:JournalName>
    <b:Year>June 2020</b:Year>
    <b:RefOrder>62</b:RefOrder>
  </b:Source>
  <b:Source>
    <b:Tag>20_0838r2</b:Tag>
    <b:SourceType>JournalArticle</b:SourceType>
    <b:Guid>{9258B3B8-1EC5-4ECA-AD32-9A41007789F9}</b:Guid>
    <b:Author>
      <b:Author>
        <b:Corporate>Jinyoung Chun (LGE)</b:Corporate>
      </b:Author>
    </b:Author>
    <b:Title>Pilot subcarriers for new tone plan</b:Title>
    <b:JournalName>20/0838r2</b:JournalName>
    <b:Year>June 2020</b:Year>
    <b:RefOrder>73</b:RefOrder>
  </b:Source>
  <b:Source>
    <b:Tag>20_0838r3</b:Tag>
    <b:SourceType>JournalArticle</b:SourceType>
    <b:Guid>{E6435525-B1C9-4C6A-AB75-35AC9647A0BF}</b:Guid>
    <b:Author>
      <b:Author>
        <b:Corporate>Jinyoung Chun (LGE)</b:Corporate>
      </b:Author>
    </b:Author>
    <b:Title>Pilot subcarriers for new tone plan</b:Title>
    <b:JournalName>20/0838r3</b:JournalName>
    <b:Year>June 2020</b:Year>
    <b:RefOrder>72</b:RefOrder>
  </b:Source>
  <b:Source>
    <b:Tag>20_0616r0</b:Tag>
    <b:SourceType>JournalArticle</b:SourceType>
    <b:Guid>{4F526184-6517-4A25-A025-8166AB1561A3}</b:Guid>
    <b:Author>
      <b:Author>
        <b:Corporate>Yunbo Li (Huawei)</b:Corporate>
      </b:Author>
    </b:Author>
    <b:Title>Bandwidth indication of 320MHz for non-HT and non-HT duplicate frames</b:Title>
    <b:JournalName>20/0616r0</b:JournalName>
    <b:Year>April 2020</b:Year>
    <b:RefOrder>79</b:RefOrder>
  </b:Source>
  <b:Source>
    <b:Tag>20_0463r3</b:Tag>
    <b:SourceType>JournalArticle</b:SourceType>
    <b:Guid>{2ED580EA-952B-4697-8641-26F2C2B7CEC1}</b:Guid>
    <b:Author>
      <b:Author>
        <b:Corporate>Subir Das (Perspecta Labs)</b:Corporate>
      </b:Author>
    </b:Author>
    <b:Title>Priority access support options for NS/EP serveices</b:Title>
    <b:JournalName>20/0463r3</b:JournalName>
    <b:Year>June 2020</b:Year>
    <b:RefOrder>81</b:RefOrder>
  </b:Source>
  <b:Source>
    <b:Tag>20_0356r3</b:Tag>
    <b:SourceType>JournalArticle</b:SourceType>
    <b:Guid>{DFAB19D2-7E5F-4718-B6DA-35D1B9A70295}</b:Guid>
    <b:Author>
      <b:Author>
        <b:Corporate>Abhishek Patil (Qualcomm)</b:Corporate>
      </b:Author>
    </b:Author>
    <b:Title>MLO: discovery and beacon-bloating</b:Title>
    <b:JournalName>20/0356r3</b:JournalName>
    <b:Year>June 2020</b:Year>
    <b:RefOrder>83</b:RefOrder>
  </b:Source>
  <b:Source>
    <b:Tag>20_0389r2</b:Tag>
    <b:SourceType>JournalArticle</b:SourceType>
    <b:Guid>{7969828E-8AFB-4E79-8AD7-7EF45D7BE69E}</b:Guid>
    <b:Author>
      <b:Author>
        <b:Corporate>Laurent Cariou (Intel)</b:Corporate>
      </b:Author>
    </b:Author>
    <b:Title>Multi-link discovery part 1</b:Title>
    <b:JournalName>20/0389r2</b:JournalName>
    <b:Year>June 2020</b:Year>
    <b:RefOrder>84</b:RefOrder>
  </b:Source>
  <b:Source>
    <b:Tag>20_0390r3</b:Tag>
    <b:SourceType>JournalArticle</b:SourceType>
    <b:Guid>{7B9D910E-1635-49A7-BFB2-E664EBAC7CA8}</b:Guid>
    <b:Author>
      <b:Author>
        <b:Corporate>Laurent Cariou (Intel)</b:Corporate>
      </b:Author>
    </b:Author>
    <b:Title>Multi-link discovery part 2</b:Title>
    <b:JournalName>20/0390r3</b:JournalName>
    <b:Year>June 2020</b:Year>
    <b:RefOrder>85</b:RefOrder>
  </b:Source>
  <b:Source>
    <b:Tag>20_0028r5</b:Tag>
    <b:SourceType>JournalArticle</b:SourceType>
    <b:Guid>{82EAC290-DF44-463B-B684-B881C1333277}</b:Guid>
    <b:Author>
      <b:Author>
        <b:Corporate>Insun Jang (LGE)</b:Corporate>
      </b:Author>
    </b:Author>
    <b:Title>Indication of multi-link Information</b:Title>
    <b:JournalName>20/0028r5</b:JournalName>
    <b:Year>June 2020</b:Year>
    <b:RefOrder>94</b:RefOrder>
  </b:Source>
  <b:Source>
    <b:Tag>20_0387r3</b:Tag>
    <b:SourceType>JournalArticle</b:SourceType>
    <b:Guid>{8BB5BEB0-BFF5-4427-871F-5C5E1BBB598D}</b:Guid>
    <b:Author>
      <b:Author>
        <b:Corporate>Po-Kai Huang (Intel)</b:Corporate>
      </b:Author>
    </b:Author>
    <b:Title>Multi-link setup follow up II</b:Title>
    <b:JournalName>20/0387r3</b:JournalName>
    <b:Year>June 2020</b:Year>
    <b:RefOrder>98</b:RefOrder>
  </b:Source>
  <b:Source>
    <b:Tag>20_0386r4</b:Tag>
    <b:SourceType>JournalArticle</b:SourceType>
    <b:Guid>{CF515E86-0A09-4DFB-A2FF-EDA031E105EE}</b:Guid>
    <b:Author>
      <b:Author>
        <b:Corporate>Young Hoon Kwon (NXP)</b:Corporate>
      </b:Author>
    </b:Author>
    <b:Title>Multi-link association follow up</b:Title>
    <b:JournalName>20/0386r4</b:JournalName>
    <b:Year>June 2020</b:Year>
    <b:RefOrder>102</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111</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117</b:RefOrder>
  </b:Source>
  <b:Source>
    <b:Tag>20_0503r2</b:Tag>
    <b:SourceType>JournalArticle</b:SourceType>
    <b:Guid>{B249C1BF-CB8D-4FF9-B6C5-C5618ACA2E31}</b:Guid>
    <b:Author>
      <b:Author>
        <b:Corporate>Ming Gan (Huawei)</b:Corporate>
      </b:Author>
    </b:Author>
    <b:Title>BSS parameter update for Multi-link Operation</b:Title>
    <b:JournalName>20/0503r2</b:JournalName>
    <b:Year>June 2020</b:Year>
    <b:RefOrder>124</b:RefOrder>
  </b:Source>
  <b:Source>
    <b:Tag>19_1988r3</b:Tag>
    <b:SourceType>JournalArticle</b:SourceType>
    <b:Guid>{6B40D494-E17A-4C15-ACF0-C98D40B6E331}</b:Guid>
    <b:Author>
      <b:Author>
        <b:Corporate>Ming Gan (Huawei)</b:Corporate>
      </b:Author>
    </b:Author>
    <b:Title>Power save for multi-link</b:Title>
    <b:JournalName>19/1988r3</b:JournalName>
    <b:Year>June 2020</b:Year>
    <b:RefOrder>126</b:RefOrder>
  </b:Source>
  <b:Source>
    <b:Tag>20_0066r3</b:Tag>
    <b:SourceType>JournalArticle</b:SourceType>
    <b:Guid>{109843D8-9AE8-4164-99E5-7CA99AC62CBF}</b:Guid>
    <b:Author>
      <b:Author>
        <b:Corporate>Young Hoon Kwon (NXP)</b:Corporate>
      </b:Author>
    </b:Author>
    <b:Title>Multi-link TIM</b:Title>
    <b:JournalName>20/0066r3</b:JournalName>
    <b:Year>May 2020</b:Year>
    <b:RefOrder>127</b:RefOrder>
  </b:Source>
  <b:Source>
    <b:Tag>20_0337r2</b:Tag>
    <b:SourceType>JournalArticle</b:SourceType>
    <b:Guid>{60DEA24E-D4CB-4E3C-AE11-DDED42FCE3E7}</b:Guid>
    <b:Author>
      <b:Author>
        <b:Corporate>Yongho Seok (MediaTek)</b:Corporate>
      </b:Author>
    </b:Author>
    <b:Title>Multi-link BSS parameter update</b:Title>
    <b:JournalName>20/0337r2</b:JournalName>
    <b:Year>June 2020</b:Year>
    <b:RefOrder>128</b:RefOrder>
  </b:Source>
  <b:Source>
    <b:Tag>20_0392r2</b:Tag>
    <b:SourceType>JournalArticle</b:SourceType>
    <b:Guid>{8B2A97BC-29C2-4EBA-AE43-808F7E09F098}</b:Guid>
    <b:Author>
      <b:Author>
        <b:Corporate>Laurent Cariou (Intel)</b:Corporate>
      </b:Author>
    </b:Author>
    <b:Title>MLD max BSS idle period</b:Title>
    <b:JournalName>20/0392r2</b:JournalName>
    <b:Year>March 2020</b:Year>
    <b:RefOrder>129</b:RefOrder>
  </b:Source>
  <b:Source>
    <b:Tag>20_0955r1</b:Tag>
    <b:SourceType>JournalArticle</b:SourceType>
    <b:Guid>{64987016-4A9A-4F2F-A68F-B1CB15105349}</b:Guid>
    <b:Author>
      <b:Author>
        <b:Corporate>Ron Porat (Broadcom)</b:Corporate>
      </b:Author>
    </b:Author>
    <b:Title>Tone plan related corrections</b:Title>
    <b:JournalName>20/0955r1</b:JournalName>
    <b:Year>June 2020</b:Year>
    <b:RefOrder>8</b:RefOrder>
  </b:Source>
  <b:Source>
    <b:Tag>20_0791r5</b:Tag>
    <b:SourceType>JournalArticle</b:SourceType>
    <b:Guid>{1626CDDC-B169-41C4-8B16-EB3BBE700179}</b:Guid>
    <b:Author>
      <b:Author>
        <b:Corporate>Ron Porat (Broadcom)</b:Corporate>
      </b:Author>
    </b:Author>
    <b:Title>Mandatory M-RU support</b:Title>
    <b:JournalName>20/0791r5</b:JournalName>
    <b:Year>June 2020</b:Year>
    <b:RefOrder>22</b:RefOrder>
  </b:Source>
</b:Sources>
</file>

<file path=customXml/itemProps1.xml><?xml version="1.0" encoding="utf-8"?>
<ds:datastoreItem xmlns:ds="http://schemas.openxmlformats.org/officeDocument/2006/customXml" ds:itemID="{64846149-5778-4013-A2E6-75DE769C9F61}">
  <ds:schemaRefs>
    <ds:schemaRef ds:uri="http://schemas.microsoft.com/sharepoint/v3/contenttype/forms"/>
  </ds:schemaRefs>
</ds:datastoreItem>
</file>

<file path=customXml/itemProps2.xml><?xml version="1.0" encoding="utf-8"?>
<ds:datastoreItem xmlns:ds="http://schemas.openxmlformats.org/officeDocument/2006/customXml" ds:itemID="{FBC6E2E8-405D-4C07-9C2C-3C9F97F8D7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3E4B2E-79CB-4DA5-BCF7-47B2C079685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F3EB608-4710-4B78-9ABF-B98A25471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2656</TotalTime>
  <Pages>1</Pages>
  <Words>40175</Words>
  <Characters>229004</Characters>
  <Application>Microsoft Office Word</Application>
  <DocSecurity>0</DocSecurity>
  <Lines>1908</Lines>
  <Paragraphs>537</Paragraphs>
  <ScaleCrop>false</ScaleCrop>
  <HeadingPairs>
    <vt:vector size="2" baseType="variant">
      <vt:variant>
        <vt:lpstr>Title</vt:lpstr>
      </vt:variant>
      <vt:variant>
        <vt:i4>1</vt:i4>
      </vt:variant>
    </vt:vector>
  </HeadingPairs>
  <TitlesOfParts>
    <vt:vector size="1" baseType="lpstr">
      <vt:lpstr>20/0566r48</vt:lpstr>
    </vt:vector>
  </TitlesOfParts>
  <Company>Intel</Company>
  <LinksUpToDate>false</LinksUpToDate>
  <CharactersWithSpaces>268642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20/0566r49</dc:title>
  <dc:subject>TGac Spec Framework</dc:subject>
  <dc:creator>Robert Stacey;Edward Au</dc:creator>
  <cp:keywords>Compendium of straw polls and potential changes to the Specification Framework Document</cp:keywords>
  <dc:description/>
  <cp:lastModifiedBy>Edward Au</cp:lastModifiedBy>
  <cp:revision>530</cp:revision>
  <cp:lastPrinted>2014-06-04T16:31:00Z</cp:lastPrinted>
  <dcterms:created xsi:type="dcterms:W3CDTF">2020-05-31T22:20:00Z</dcterms:created>
  <dcterms:modified xsi:type="dcterms:W3CDTF">2020-07-31T13:59:00Z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