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bookmarkStart w:id="0" w:name="_GoBack"/>
      <w:bookmarkEnd w:id="0"/>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78C6C48" w14:textId="77777777" w:rsidR="00524F53" w:rsidRPr="00524F53" w:rsidRDefault="00524F53" w:rsidP="00524F53">
            <w:pPr>
              <w:jc w:val="center"/>
              <w:rPr>
                <w:b/>
                <w:bCs/>
                <w:color w:val="000000"/>
                <w:sz w:val="28"/>
                <w:szCs w:val="28"/>
                <w:lang w:val="en-US"/>
              </w:rPr>
            </w:pPr>
            <w:r w:rsidRPr="00524F53">
              <w:rPr>
                <w:b/>
                <w:bCs/>
                <w:color w:val="000000"/>
                <w:sz w:val="28"/>
                <w:szCs w:val="28"/>
                <w:lang w:val="en-US"/>
              </w:rPr>
              <w:t xml:space="preserve">Compendium of straw polls and </w:t>
            </w:r>
          </w:p>
          <w:p w14:paraId="02061A87" w14:textId="1122E7CA" w:rsidR="00BD6FB0" w:rsidRPr="00565BE1" w:rsidRDefault="00524F53" w:rsidP="00524F53">
            <w:pPr>
              <w:jc w:val="center"/>
              <w:rPr>
                <w:b/>
                <w:bCs/>
                <w:color w:val="000000"/>
                <w:sz w:val="28"/>
                <w:szCs w:val="28"/>
                <w:lang w:val="en-US"/>
              </w:rPr>
            </w:pPr>
            <w:r w:rsidRPr="00524F53">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31BC3578"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948B4">
              <w:rPr>
                <w:color w:val="000000"/>
                <w:sz w:val="20"/>
                <w:lang w:val="en-US"/>
              </w:rPr>
              <w:t>6</w:t>
            </w:r>
            <w:r w:rsidRPr="00565BE1">
              <w:rPr>
                <w:color w:val="000000"/>
                <w:sz w:val="20"/>
                <w:lang w:val="en-US"/>
              </w:rPr>
              <w:t>-</w:t>
            </w:r>
            <w:r w:rsidR="0049493B">
              <w:rPr>
                <w:color w:val="000000"/>
                <w:sz w:val="20"/>
                <w:lang w:val="en-US"/>
              </w:rPr>
              <w:t>2</w:t>
            </w:r>
            <w:r w:rsidR="00211595">
              <w:rPr>
                <w:color w:val="000000"/>
                <w:sz w:val="20"/>
                <w:lang w:val="en-US"/>
              </w:rPr>
              <w:t>7</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A71037"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D124CF" w:rsidRDefault="00D124CF" w:rsidP="007827E6">
                            <w:pPr>
                              <w:pStyle w:val="T1"/>
                              <w:spacing w:after="120"/>
                            </w:pPr>
                            <w:r>
                              <w:t>Abstract</w:t>
                            </w:r>
                          </w:p>
                          <w:p w14:paraId="345E3991" w14:textId="6AFEF42B" w:rsidR="00D124CF" w:rsidRDefault="00D124CF" w:rsidP="00524F53">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1DD34E63" w14:textId="77777777" w:rsidR="00D124CF" w:rsidRDefault="00D124CF" w:rsidP="00524F53">
                            <w:pPr>
                              <w:jc w:val="both"/>
                            </w:pPr>
                          </w:p>
                          <w:p w14:paraId="4E72F638" w14:textId="77777777" w:rsidR="00D124CF" w:rsidRDefault="00D124CF" w:rsidP="00524F53">
                            <w:pPr>
                              <w:jc w:val="both"/>
                            </w:pPr>
                            <w:r>
                              <w:t>Note to the readers:</w:t>
                            </w:r>
                          </w:p>
                          <w:p w14:paraId="2B5C9C69" w14:textId="32C5DF7F" w:rsidR="00D124CF" w:rsidRDefault="00D124CF" w:rsidP="00DF7E01">
                            <w:pPr>
                              <w:pStyle w:val="ListParagraph"/>
                              <w:numPr>
                                <w:ilvl w:val="0"/>
                                <w:numId w:val="61"/>
                              </w:numPr>
                              <w:jc w:val="both"/>
                            </w:pPr>
                            <w:r>
                              <w:t>The list of straw polls conducted is shown in section 14.</w:t>
                            </w:r>
                          </w:p>
                          <w:p w14:paraId="1AE9285C" w14:textId="77777777" w:rsidR="00D124CF" w:rsidRDefault="00D124CF" w:rsidP="00DF7E01">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7DBE1E72" w14:textId="77777777" w:rsidR="00D124CF" w:rsidRDefault="00D124CF" w:rsidP="00DF7E01">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01A2F121" w14:textId="77777777" w:rsidR="00D124CF" w:rsidRDefault="00D124CF" w:rsidP="00DF7E01">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63094040" w14:textId="77777777" w:rsidR="00D124CF" w:rsidRDefault="00D124CF" w:rsidP="00DF7E01">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74F2B91B" w14:textId="77777777" w:rsidR="00D124CF" w:rsidRDefault="00D124CF" w:rsidP="00DF7E01">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1EB42EA8" w14:textId="77777777" w:rsidR="00D124CF" w:rsidRDefault="00D124CF" w:rsidP="00DF7E01">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16EA19A" w14:textId="77777777" w:rsidR="00D124CF" w:rsidRDefault="00D124CF" w:rsidP="00524F53">
                            <w:pPr>
                              <w:jc w:val="both"/>
                            </w:pPr>
                          </w:p>
                          <w:p w14:paraId="0C3A37C3" w14:textId="77777777" w:rsidR="00D124CF" w:rsidRDefault="00D124CF" w:rsidP="00524F53">
                            <w:pPr>
                              <w:jc w:val="both"/>
                            </w:pPr>
                          </w:p>
                          <w:p w14:paraId="2836B941" w14:textId="77777777" w:rsidR="00D124CF" w:rsidRDefault="00D124CF"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D124CF" w:rsidRDefault="00D124CF" w:rsidP="007827E6">
                      <w:pPr>
                        <w:pStyle w:val="T1"/>
                        <w:spacing w:after="120"/>
                      </w:pPr>
                      <w:r>
                        <w:t>Abstract</w:t>
                      </w:r>
                    </w:p>
                    <w:p w14:paraId="345E3991" w14:textId="6AFEF42B" w:rsidR="00D124CF" w:rsidRDefault="00D124CF" w:rsidP="00524F53">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1DD34E63" w14:textId="77777777" w:rsidR="00D124CF" w:rsidRDefault="00D124CF" w:rsidP="00524F53">
                      <w:pPr>
                        <w:jc w:val="both"/>
                      </w:pPr>
                    </w:p>
                    <w:p w14:paraId="4E72F638" w14:textId="77777777" w:rsidR="00D124CF" w:rsidRDefault="00D124CF" w:rsidP="00524F53">
                      <w:pPr>
                        <w:jc w:val="both"/>
                      </w:pPr>
                      <w:r>
                        <w:t>Note to the readers:</w:t>
                      </w:r>
                    </w:p>
                    <w:p w14:paraId="2B5C9C69" w14:textId="32C5DF7F" w:rsidR="00D124CF" w:rsidRDefault="00D124CF" w:rsidP="00DF7E01">
                      <w:pPr>
                        <w:pStyle w:val="ListParagraph"/>
                        <w:numPr>
                          <w:ilvl w:val="0"/>
                          <w:numId w:val="61"/>
                        </w:numPr>
                        <w:jc w:val="both"/>
                      </w:pPr>
                      <w:r>
                        <w:t>The list of straw polls conducted is shown in section 14.</w:t>
                      </w:r>
                    </w:p>
                    <w:p w14:paraId="1AE9285C" w14:textId="77777777" w:rsidR="00D124CF" w:rsidRDefault="00D124CF" w:rsidP="00DF7E01">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7DBE1E72" w14:textId="77777777" w:rsidR="00D124CF" w:rsidRDefault="00D124CF" w:rsidP="00DF7E01">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01A2F121" w14:textId="77777777" w:rsidR="00D124CF" w:rsidRDefault="00D124CF" w:rsidP="00DF7E01">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63094040" w14:textId="77777777" w:rsidR="00D124CF" w:rsidRDefault="00D124CF" w:rsidP="00DF7E01">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74F2B91B" w14:textId="77777777" w:rsidR="00D124CF" w:rsidRDefault="00D124CF" w:rsidP="00DF7E01">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1EB42EA8" w14:textId="77777777" w:rsidR="00D124CF" w:rsidRDefault="00D124CF" w:rsidP="00DF7E01">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16EA19A" w14:textId="77777777" w:rsidR="00D124CF" w:rsidRDefault="00D124CF" w:rsidP="00524F53">
                      <w:pPr>
                        <w:jc w:val="both"/>
                      </w:pPr>
                    </w:p>
                    <w:p w14:paraId="0C3A37C3" w14:textId="77777777" w:rsidR="00D124CF" w:rsidRDefault="00D124CF" w:rsidP="00524F53">
                      <w:pPr>
                        <w:jc w:val="both"/>
                      </w:pPr>
                    </w:p>
                    <w:p w14:paraId="2836B941" w14:textId="77777777" w:rsidR="00D124CF" w:rsidRDefault="00D124CF"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1" w:name="_Toc44164379"/>
      <w:r w:rsidR="00F639BA">
        <w:lastRenderedPageBreak/>
        <w:t>Revision history</w:t>
      </w:r>
      <w:bookmarkEnd w:id="1"/>
    </w:p>
    <w:p w14:paraId="6C596125" w14:textId="77777777"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524F53" w14:paraId="42289708" w14:textId="77777777" w:rsidTr="00673C15">
        <w:tc>
          <w:tcPr>
            <w:tcW w:w="1075" w:type="dxa"/>
          </w:tcPr>
          <w:p w14:paraId="77FD159D" w14:textId="77777777" w:rsidR="00524F53" w:rsidRDefault="00524F53" w:rsidP="00673C15">
            <w:r>
              <w:t>Revision</w:t>
            </w:r>
          </w:p>
        </w:tc>
        <w:tc>
          <w:tcPr>
            <w:tcW w:w="1980" w:type="dxa"/>
          </w:tcPr>
          <w:p w14:paraId="43330E9D" w14:textId="77777777" w:rsidR="00524F53" w:rsidRDefault="00524F53" w:rsidP="00673C15">
            <w:r>
              <w:t>Date</w:t>
            </w:r>
          </w:p>
        </w:tc>
        <w:tc>
          <w:tcPr>
            <w:tcW w:w="6295" w:type="dxa"/>
          </w:tcPr>
          <w:p w14:paraId="18C46A24" w14:textId="77777777" w:rsidR="00524F53" w:rsidRDefault="00524F53" w:rsidP="00673C15">
            <w:r>
              <w:t>Changes</w:t>
            </w:r>
          </w:p>
        </w:tc>
      </w:tr>
      <w:tr w:rsidR="00524F53" w14:paraId="2AE21449" w14:textId="77777777" w:rsidTr="00673C15">
        <w:tc>
          <w:tcPr>
            <w:tcW w:w="1075" w:type="dxa"/>
          </w:tcPr>
          <w:p w14:paraId="2A36F156" w14:textId="77777777" w:rsidR="00524F53" w:rsidRDefault="00524F53" w:rsidP="00673C15">
            <w:r>
              <w:t>0</w:t>
            </w:r>
          </w:p>
        </w:tc>
        <w:tc>
          <w:tcPr>
            <w:tcW w:w="1980" w:type="dxa"/>
          </w:tcPr>
          <w:p w14:paraId="18D54B82" w14:textId="77777777" w:rsidR="00524F53" w:rsidRDefault="00524F53" w:rsidP="00673C15">
            <w:r>
              <w:t>April 2, 2020</w:t>
            </w:r>
          </w:p>
        </w:tc>
        <w:tc>
          <w:tcPr>
            <w:tcW w:w="6295" w:type="dxa"/>
          </w:tcPr>
          <w:p w14:paraId="49BE76D8" w14:textId="77777777" w:rsidR="00524F53" w:rsidRDefault="00524F53" w:rsidP="00673C15">
            <w:pPr>
              <w:jc w:val="both"/>
            </w:pPr>
            <w:r>
              <w:t>Initial version</w:t>
            </w:r>
          </w:p>
        </w:tc>
      </w:tr>
      <w:tr w:rsidR="00524F53" w14:paraId="404B974E" w14:textId="77777777" w:rsidTr="00673C15">
        <w:tc>
          <w:tcPr>
            <w:tcW w:w="1075" w:type="dxa"/>
          </w:tcPr>
          <w:p w14:paraId="3E3109DD" w14:textId="77777777" w:rsidR="00524F53" w:rsidRDefault="00524F53" w:rsidP="00673C15">
            <w:r>
              <w:t>1</w:t>
            </w:r>
          </w:p>
        </w:tc>
        <w:tc>
          <w:tcPr>
            <w:tcW w:w="1980" w:type="dxa"/>
          </w:tcPr>
          <w:p w14:paraId="7A5438DA" w14:textId="77777777" w:rsidR="00524F53" w:rsidRDefault="00524F53" w:rsidP="00673C15">
            <w:r>
              <w:t>April 3, 2020</w:t>
            </w:r>
          </w:p>
        </w:tc>
        <w:tc>
          <w:tcPr>
            <w:tcW w:w="6295" w:type="dxa"/>
          </w:tcPr>
          <w:p w14:paraId="0C15EDAC" w14:textId="77777777" w:rsidR="00524F53" w:rsidRDefault="00524F53" w:rsidP="00673C15">
            <w:pPr>
              <w:jc w:val="both"/>
            </w:pPr>
            <w:r>
              <w:t>Added the straw poll results of the MAC ad-hoc call on March 30, 2020, and joint call on April 2, 2020.  Updated the text in sections 6.5 and 9.4 according to the passed straw polls.</w:t>
            </w:r>
          </w:p>
        </w:tc>
      </w:tr>
      <w:tr w:rsidR="00524F53" w14:paraId="70590EEF" w14:textId="77777777" w:rsidTr="00673C15">
        <w:tc>
          <w:tcPr>
            <w:tcW w:w="1075" w:type="dxa"/>
          </w:tcPr>
          <w:p w14:paraId="2EF8718A" w14:textId="77777777" w:rsidR="00524F53" w:rsidRPr="00E450DC" w:rsidRDefault="00524F53" w:rsidP="00673C15">
            <w:r w:rsidRPr="00E450DC">
              <w:t>2</w:t>
            </w:r>
          </w:p>
        </w:tc>
        <w:tc>
          <w:tcPr>
            <w:tcW w:w="1980" w:type="dxa"/>
          </w:tcPr>
          <w:p w14:paraId="0C288BAF" w14:textId="77777777" w:rsidR="00524F53" w:rsidRPr="00E450DC" w:rsidRDefault="00524F53" w:rsidP="00673C15">
            <w:r w:rsidRPr="00E450DC">
              <w:t>April 8, 2020</w:t>
            </w:r>
          </w:p>
        </w:tc>
        <w:tc>
          <w:tcPr>
            <w:tcW w:w="6295" w:type="dxa"/>
          </w:tcPr>
          <w:p w14:paraId="0A83762B" w14:textId="77777777" w:rsidR="00524F53" w:rsidRDefault="00524F53" w:rsidP="00673C15">
            <w:pPr>
              <w:jc w:val="both"/>
            </w:pPr>
            <w:r w:rsidRPr="00E450DC">
              <w:t>Added the straw poll results of the PHY and MAC ad-hoc calls on April 6, 2020.  Updated the text in section 2.4.2 according to the passed straw polls.</w:t>
            </w:r>
          </w:p>
        </w:tc>
      </w:tr>
      <w:tr w:rsidR="00524F53" w14:paraId="0823D16A" w14:textId="77777777" w:rsidTr="00673C15">
        <w:tc>
          <w:tcPr>
            <w:tcW w:w="1075" w:type="dxa"/>
          </w:tcPr>
          <w:p w14:paraId="239ED353" w14:textId="77777777" w:rsidR="00524F53" w:rsidRPr="00E450DC" w:rsidRDefault="00524F53" w:rsidP="00673C15">
            <w:r>
              <w:t>3</w:t>
            </w:r>
          </w:p>
        </w:tc>
        <w:tc>
          <w:tcPr>
            <w:tcW w:w="1980" w:type="dxa"/>
          </w:tcPr>
          <w:p w14:paraId="1F1DCB3B" w14:textId="77777777" w:rsidR="00524F53" w:rsidRPr="00E450DC" w:rsidRDefault="00524F53" w:rsidP="00673C15">
            <w:r w:rsidRPr="00E450DC">
              <w:t xml:space="preserve">April </w:t>
            </w:r>
            <w:r>
              <w:t>10</w:t>
            </w:r>
            <w:r w:rsidRPr="00E450DC">
              <w:t>, 2020</w:t>
            </w:r>
          </w:p>
        </w:tc>
        <w:tc>
          <w:tcPr>
            <w:tcW w:w="6295" w:type="dxa"/>
          </w:tcPr>
          <w:p w14:paraId="550A5320" w14:textId="77777777" w:rsidR="00524F53" w:rsidRDefault="00524F53" w:rsidP="00673C15">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524F53" w14:paraId="54A9A35A" w14:textId="77777777" w:rsidTr="00673C15">
        <w:tc>
          <w:tcPr>
            <w:tcW w:w="1075" w:type="dxa"/>
          </w:tcPr>
          <w:p w14:paraId="61257A5D" w14:textId="77777777" w:rsidR="00524F53" w:rsidRPr="00E450DC" w:rsidRDefault="00524F53" w:rsidP="00673C15">
            <w:r>
              <w:t>4</w:t>
            </w:r>
          </w:p>
        </w:tc>
        <w:tc>
          <w:tcPr>
            <w:tcW w:w="1980" w:type="dxa"/>
          </w:tcPr>
          <w:p w14:paraId="75D43E17" w14:textId="77777777" w:rsidR="00524F53" w:rsidRPr="00E450DC" w:rsidRDefault="00524F53" w:rsidP="00673C15">
            <w:r w:rsidRPr="00E450DC">
              <w:t xml:space="preserve">April </w:t>
            </w:r>
            <w:r>
              <w:t>14</w:t>
            </w:r>
            <w:r w:rsidRPr="00E450DC">
              <w:t>, 2020</w:t>
            </w:r>
          </w:p>
        </w:tc>
        <w:tc>
          <w:tcPr>
            <w:tcW w:w="6295" w:type="dxa"/>
          </w:tcPr>
          <w:p w14:paraId="6A5EDF4E" w14:textId="77777777" w:rsidR="00524F53" w:rsidRDefault="00524F53" w:rsidP="00673C15">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524F53" w14:paraId="59D40FF8" w14:textId="77777777" w:rsidTr="00673C15">
        <w:tc>
          <w:tcPr>
            <w:tcW w:w="1075" w:type="dxa"/>
          </w:tcPr>
          <w:p w14:paraId="0AECA2BE" w14:textId="77777777" w:rsidR="00524F53" w:rsidRPr="00E450DC" w:rsidRDefault="00524F53" w:rsidP="00673C15">
            <w:r>
              <w:t>5</w:t>
            </w:r>
          </w:p>
        </w:tc>
        <w:tc>
          <w:tcPr>
            <w:tcW w:w="1980" w:type="dxa"/>
          </w:tcPr>
          <w:p w14:paraId="332C0DD8" w14:textId="77777777" w:rsidR="00524F53" w:rsidRPr="00E450DC" w:rsidRDefault="00524F53" w:rsidP="00673C15">
            <w:r w:rsidRPr="00E450DC">
              <w:t xml:space="preserve">April </w:t>
            </w:r>
            <w:r>
              <w:t>14</w:t>
            </w:r>
            <w:r w:rsidRPr="00E450DC">
              <w:t>, 2020</w:t>
            </w:r>
          </w:p>
        </w:tc>
        <w:tc>
          <w:tcPr>
            <w:tcW w:w="6295" w:type="dxa"/>
          </w:tcPr>
          <w:p w14:paraId="3C1BE180" w14:textId="77777777" w:rsidR="00524F53" w:rsidRDefault="00524F53" w:rsidP="00673C15">
            <w:pPr>
              <w:jc w:val="both"/>
            </w:pPr>
            <w:r>
              <w:t>Update the straw poll text and the potential change to section 2.4.3 as per the discussion in the email reflector:</w:t>
            </w:r>
          </w:p>
          <w:p w14:paraId="14A6B0A9" w14:textId="77777777" w:rsidR="00524F53" w:rsidRDefault="00A71037" w:rsidP="00673C15">
            <w:pPr>
              <w:jc w:val="both"/>
            </w:pPr>
            <w:hyperlink r:id="rId12" w:history="1">
              <w:r w:rsidR="00524F53" w:rsidRPr="00DC4CD1">
                <w:rPr>
                  <w:rStyle w:val="Hyperlink"/>
                </w:rPr>
                <w:t>http://www.ieee802.org/11/email/stds-802-11-tgbe/msg00750.html</w:t>
              </w:r>
            </w:hyperlink>
            <w:r w:rsidR="00524F53">
              <w:t xml:space="preserve"> </w:t>
            </w:r>
          </w:p>
        </w:tc>
      </w:tr>
      <w:tr w:rsidR="00524F53" w14:paraId="1E8E685F" w14:textId="77777777" w:rsidTr="00673C15">
        <w:tc>
          <w:tcPr>
            <w:tcW w:w="1075" w:type="dxa"/>
          </w:tcPr>
          <w:p w14:paraId="37758F5C" w14:textId="77777777" w:rsidR="00524F53" w:rsidRPr="00E450DC" w:rsidRDefault="00524F53" w:rsidP="00673C15">
            <w:r>
              <w:t>6</w:t>
            </w:r>
          </w:p>
        </w:tc>
        <w:tc>
          <w:tcPr>
            <w:tcW w:w="1980" w:type="dxa"/>
          </w:tcPr>
          <w:p w14:paraId="34099656" w14:textId="77777777" w:rsidR="00524F53" w:rsidRPr="00E450DC" w:rsidRDefault="00524F53" w:rsidP="00673C15">
            <w:r w:rsidRPr="00E450DC">
              <w:t xml:space="preserve">April </w:t>
            </w:r>
            <w:r>
              <w:t>16</w:t>
            </w:r>
            <w:r w:rsidRPr="00E450DC">
              <w:t>, 2020</w:t>
            </w:r>
          </w:p>
        </w:tc>
        <w:tc>
          <w:tcPr>
            <w:tcW w:w="6295" w:type="dxa"/>
          </w:tcPr>
          <w:p w14:paraId="6ED939E1" w14:textId="77777777" w:rsidR="00524F53" w:rsidRDefault="00524F53" w:rsidP="00673C15">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524F53" w14:paraId="0155855A" w14:textId="77777777" w:rsidTr="00673C15">
        <w:tc>
          <w:tcPr>
            <w:tcW w:w="1075" w:type="dxa"/>
          </w:tcPr>
          <w:p w14:paraId="5846D343" w14:textId="77777777" w:rsidR="00524F53" w:rsidRPr="00E450DC" w:rsidRDefault="00524F53" w:rsidP="00673C15">
            <w:r>
              <w:t>7</w:t>
            </w:r>
          </w:p>
        </w:tc>
        <w:tc>
          <w:tcPr>
            <w:tcW w:w="1980" w:type="dxa"/>
          </w:tcPr>
          <w:p w14:paraId="30238782" w14:textId="77777777" w:rsidR="00524F53" w:rsidRPr="00E450DC" w:rsidRDefault="00524F53" w:rsidP="00673C15">
            <w:r w:rsidRPr="00E450DC">
              <w:t xml:space="preserve">April </w:t>
            </w:r>
            <w:r>
              <w:t>18</w:t>
            </w:r>
            <w:r w:rsidRPr="00E450DC">
              <w:t>, 2020</w:t>
            </w:r>
          </w:p>
        </w:tc>
        <w:tc>
          <w:tcPr>
            <w:tcW w:w="6295" w:type="dxa"/>
          </w:tcPr>
          <w:p w14:paraId="5E125BB8" w14:textId="77777777" w:rsidR="00524F53" w:rsidRDefault="00524F53" w:rsidP="00673C15">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524F53" w14:paraId="2A060462" w14:textId="77777777" w:rsidTr="00673C15">
        <w:tc>
          <w:tcPr>
            <w:tcW w:w="1075" w:type="dxa"/>
          </w:tcPr>
          <w:p w14:paraId="48E98990" w14:textId="77777777" w:rsidR="00524F53" w:rsidRPr="00E450DC" w:rsidRDefault="00524F53" w:rsidP="00673C15">
            <w:r>
              <w:t>8</w:t>
            </w:r>
          </w:p>
        </w:tc>
        <w:tc>
          <w:tcPr>
            <w:tcW w:w="1980" w:type="dxa"/>
          </w:tcPr>
          <w:p w14:paraId="424F382C" w14:textId="77777777" w:rsidR="00524F53" w:rsidRPr="00E450DC" w:rsidRDefault="00524F53" w:rsidP="00673C15">
            <w:r w:rsidRPr="00E450DC">
              <w:t xml:space="preserve">April </w:t>
            </w:r>
            <w:r>
              <w:t>22</w:t>
            </w:r>
            <w:r w:rsidRPr="00E450DC">
              <w:t>, 2020</w:t>
            </w:r>
          </w:p>
        </w:tc>
        <w:tc>
          <w:tcPr>
            <w:tcW w:w="6295" w:type="dxa"/>
          </w:tcPr>
          <w:p w14:paraId="742AD3A3" w14:textId="77777777" w:rsidR="00524F53" w:rsidRDefault="00524F53" w:rsidP="00673C15">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24F53" w14:paraId="253A4E5E" w14:textId="77777777" w:rsidTr="00673C15">
        <w:tc>
          <w:tcPr>
            <w:tcW w:w="1075" w:type="dxa"/>
          </w:tcPr>
          <w:p w14:paraId="43E2FA4B" w14:textId="77777777" w:rsidR="00524F53" w:rsidRPr="00E450DC" w:rsidRDefault="00524F53" w:rsidP="00673C15">
            <w:r>
              <w:t>9</w:t>
            </w:r>
          </w:p>
        </w:tc>
        <w:tc>
          <w:tcPr>
            <w:tcW w:w="1980" w:type="dxa"/>
          </w:tcPr>
          <w:p w14:paraId="75A8EF27" w14:textId="77777777" w:rsidR="00524F53" w:rsidRPr="00E450DC" w:rsidRDefault="00524F53" w:rsidP="00673C15">
            <w:r w:rsidRPr="00E450DC">
              <w:t xml:space="preserve">April </w:t>
            </w:r>
            <w:r>
              <w:t>24</w:t>
            </w:r>
            <w:r w:rsidRPr="00E450DC">
              <w:t>, 2020</w:t>
            </w:r>
          </w:p>
        </w:tc>
        <w:tc>
          <w:tcPr>
            <w:tcW w:w="6295" w:type="dxa"/>
          </w:tcPr>
          <w:p w14:paraId="6CEB9830" w14:textId="77777777" w:rsidR="00524F53" w:rsidRDefault="00524F53" w:rsidP="00673C15">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524F53" w14:paraId="029F9F7B" w14:textId="77777777" w:rsidTr="00673C15">
        <w:tc>
          <w:tcPr>
            <w:tcW w:w="1075" w:type="dxa"/>
          </w:tcPr>
          <w:p w14:paraId="48DD3966" w14:textId="77777777" w:rsidR="00524F53" w:rsidRPr="00E450DC" w:rsidRDefault="00524F53" w:rsidP="00673C15">
            <w:r>
              <w:t>10</w:t>
            </w:r>
          </w:p>
        </w:tc>
        <w:tc>
          <w:tcPr>
            <w:tcW w:w="1980" w:type="dxa"/>
          </w:tcPr>
          <w:p w14:paraId="69EFE24E" w14:textId="77777777" w:rsidR="00524F53" w:rsidRPr="00E450DC" w:rsidRDefault="00524F53" w:rsidP="00673C15">
            <w:r w:rsidRPr="00E450DC">
              <w:t xml:space="preserve">April </w:t>
            </w:r>
            <w:r>
              <w:t>26</w:t>
            </w:r>
            <w:r w:rsidRPr="00E450DC">
              <w:t>, 2020</w:t>
            </w:r>
          </w:p>
        </w:tc>
        <w:tc>
          <w:tcPr>
            <w:tcW w:w="6295" w:type="dxa"/>
          </w:tcPr>
          <w:p w14:paraId="32C9CBE3" w14:textId="77777777" w:rsidR="00524F53" w:rsidRDefault="00524F53" w:rsidP="00673C15">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24F53" w14:paraId="6158FB60" w14:textId="77777777" w:rsidTr="00673C15">
        <w:tc>
          <w:tcPr>
            <w:tcW w:w="1075" w:type="dxa"/>
          </w:tcPr>
          <w:p w14:paraId="40B5E742" w14:textId="77777777" w:rsidR="00524F53" w:rsidRPr="00E450DC" w:rsidRDefault="00524F53" w:rsidP="00673C15">
            <w:r>
              <w:t>11</w:t>
            </w:r>
          </w:p>
        </w:tc>
        <w:tc>
          <w:tcPr>
            <w:tcW w:w="1980" w:type="dxa"/>
          </w:tcPr>
          <w:p w14:paraId="1D75A3F3" w14:textId="77777777" w:rsidR="00524F53" w:rsidRPr="00E450DC" w:rsidRDefault="00524F53" w:rsidP="00673C15">
            <w:r w:rsidRPr="00E450DC">
              <w:t xml:space="preserve">April </w:t>
            </w:r>
            <w:r>
              <w:t>28</w:t>
            </w:r>
            <w:r w:rsidRPr="00E450DC">
              <w:t>, 2020</w:t>
            </w:r>
          </w:p>
        </w:tc>
        <w:tc>
          <w:tcPr>
            <w:tcW w:w="6295" w:type="dxa"/>
          </w:tcPr>
          <w:p w14:paraId="451F6B02" w14:textId="77777777" w:rsidR="00524F53" w:rsidRDefault="00524F53" w:rsidP="00673C15">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524F53" w14:paraId="786CC6E4" w14:textId="77777777" w:rsidTr="00673C15">
        <w:tc>
          <w:tcPr>
            <w:tcW w:w="1075" w:type="dxa"/>
          </w:tcPr>
          <w:p w14:paraId="2DB06EF0" w14:textId="77777777" w:rsidR="00524F53" w:rsidRPr="00E450DC" w:rsidRDefault="00524F53" w:rsidP="00673C15">
            <w:r>
              <w:t>12</w:t>
            </w:r>
          </w:p>
        </w:tc>
        <w:tc>
          <w:tcPr>
            <w:tcW w:w="1980" w:type="dxa"/>
          </w:tcPr>
          <w:p w14:paraId="649CB797" w14:textId="77777777" w:rsidR="00524F53" w:rsidRPr="00E450DC" w:rsidRDefault="00524F53" w:rsidP="00673C15">
            <w:r w:rsidRPr="00E450DC">
              <w:t xml:space="preserve">April </w:t>
            </w:r>
            <w:r>
              <w:t>29</w:t>
            </w:r>
            <w:r w:rsidRPr="00E450DC">
              <w:t>, 2020</w:t>
            </w:r>
          </w:p>
        </w:tc>
        <w:tc>
          <w:tcPr>
            <w:tcW w:w="6295" w:type="dxa"/>
          </w:tcPr>
          <w:p w14:paraId="6B3C03DB" w14:textId="77777777" w:rsidR="00524F53" w:rsidRDefault="00524F53" w:rsidP="00673C15">
            <w:pPr>
              <w:jc w:val="both"/>
            </w:pPr>
            <w:r>
              <w:t xml:space="preserve">The 3 straw polls in Section 2.3.1 </w:t>
            </w:r>
            <w:r w:rsidRPr="005A6EFE">
              <w:t xml:space="preserve">are essentially slight variants of the same </w:t>
            </w:r>
            <w:r>
              <w:t>poll.  Remove the first two and keep the third one.</w:t>
            </w:r>
          </w:p>
        </w:tc>
      </w:tr>
      <w:tr w:rsidR="00524F53" w14:paraId="425B4FDC" w14:textId="77777777" w:rsidTr="00673C15">
        <w:tc>
          <w:tcPr>
            <w:tcW w:w="1075" w:type="dxa"/>
          </w:tcPr>
          <w:p w14:paraId="00170D0C" w14:textId="77777777" w:rsidR="00524F53" w:rsidRPr="00E450DC" w:rsidRDefault="00524F53" w:rsidP="00673C15">
            <w:r>
              <w:t>13</w:t>
            </w:r>
          </w:p>
        </w:tc>
        <w:tc>
          <w:tcPr>
            <w:tcW w:w="1980" w:type="dxa"/>
          </w:tcPr>
          <w:p w14:paraId="0F5C2E59" w14:textId="77777777" w:rsidR="00524F53" w:rsidRPr="00E450DC" w:rsidRDefault="00524F53" w:rsidP="00673C15">
            <w:r>
              <w:t>April 30, 2020</w:t>
            </w:r>
          </w:p>
        </w:tc>
        <w:tc>
          <w:tcPr>
            <w:tcW w:w="6295" w:type="dxa"/>
          </w:tcPr>
          <w:p w14:paraId="5E6ACD85" w14:textId="77777777" w:rsidR="00524F53" w:rsidRDefault="00524F53" w:rsidP="00673C15">
            <w:pPr>
              <w:jc w:val="both"/>
            </w:pPr>
            <w:r>
              <w:t>Added the straw poll results on the request for candidate SFD texts.  Change all highlight of all passed straw polls up to revision 8 from yellow to green.</w:t>
            </w:r>
          </w:p>
        </w:tc>
      </w:tr>
      <w:tr w:rsidR="00524F53" w14:paraId="31059E78" w14:textId="77777777" w:rsidTr="00673C15">
        <w:tc>
          <w:tcPr>
            <w:tcW w:w="1075" w:type="dxa"/>
          </w:tcPr>
          <w:p w14:paraId="44138BCE" w14:textId="77777777" w:rsidR="00524F53" w:rsidRPr="00E450DC" w:rsidRDefault="00524F53" w:rsidP="00673C15">
            <w:r>
              <w:t>14</w:t>
            </w:r>
          </w:p>
        </w:tc>
        <w:tc>
          <w:tcPr>
            <w:tcW w:w="1980" w:type="dxa"/>
          </w:tcPr>
          <w:p w14:paraId="3CE7325B" w14:textId="77777777" w:rsidR="00524F53" w:rsidRPr="00E450DC" w:rsidRDefault="00524F53" w:rsidP="00673C15">
            <w:r>
              <w:t>May 1, 2020</w:t>
            </w:r>
          </w:p>
        </w:tc>
        <w:tc>
          <w:tcPr>
            <w:tcW w:w="6295" w:type="dxa"/>
          </w:tcPr>
          <w:p w14:paraId="0C83A2B5" w14:textId="77777777" w:rsidR="00524F53" w:rsidRDefault="00524F53" w:rsidP="00673C15">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524F53" w14:paraId="21C3BD2D" w14:textId="77777777" w:rsidTr="00673C15">
        <w:tc>
          <w:tcPr>
            <w:tcW w:w="1075" w:type="dxa"/>
          </w:tcPr>
          <w:p w14:paraId="3F9D3B95" w14:textId="77777777" w:rsidR="00524F53" w:rsidRPr="00E450DC" w:rsidRDefault="00524F53" w:rsidP="00673C15">
            <w:r>
              <w:lastRenderedPageBreak/>
              <w:t>15</w:t>
            </w:r>
          </w:p>
        </w:tc>
        <w:tc>
          <w:tcPr>
            <w:tcW w:w="1980" w:type="dxa"/>
          </w:tcPr>
          <w:p w14:paraId="0E03A2BE" w14:textId="77777777" w:rsidR="00524F53" w:rsidRPr="00E450DC" w:rsidRDefault="00524F53" w:rsidP="00673C15">
            <w:r>
              <w:t>May 5, 2020</w:t>
            </w:r>
          </w:p>
        </w:tc>
        <w:tc>
          <w:tcPr>
            <w:tcW w:w="6295" w:type="dxa"/>
          </w:tcPr>
          <w:p w14:paraId="3C86FDCF" w14:textId="77777777" w:rsidR="00524F53" w:rsidRDefault="00524F53" w:rsidP="00673C15">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524F53" w14:paraId="01668E29" w14:textId="77777777" w:rsidTr="00673C15">
        <w:tc>
          <w:tcPr>
            <w:tcW w:w="1075" w:type="dxa"/>
          </w:tcPr>
          <w:p w14:paraId="6D3D2C0E" w14:textId="77777777" w:rsidR="00524F53" w:rsidRPr="00E450DC" w:rsidRDefault="00524F53" w:rsidP="00673C15">
            <w:r>
              <w:t>16</w:t>
            </w:r>
          </w:p>
        </w:tc>
        <w:tc>
          <w:tcPr>
            <w:tcW w:w="1980" w:type="dxa"/>
          </w:tcPr>
          <w:p w14:paraId="5ED00494" w14:textId="77777777" w:rsidR="00524F53" w:rsidRPr="00E450DC" w:rsidRDefault="00524F53" w:rsidP="00673C15">
            <w:r>
              <w:t>May 6, 2020</w:t>
            </w:r>
          </w:p>
        </w:tc>
        <w:tc>
          <w:tcPr>
            <w:tcW w:w="6295" w:type="dxa"/>
          </w:tcPr>
          <w:p w14:paraId="6D4C8664" w14:textId="77777777" w:rsidR="00524F53" w:rsidRDefault="00524F53" w:rsidP="00673C15">
            <w:pPr>
              <w:jc w:val="both"/>
            </w:pPr>
            <w:r>
              <w:t>Update the reference of Motion 71 to the contribution 19/1822r4.</w:t>
            </w:r>
          </w:p>
          <w:p w14:paraId="2BCCA85C" w14:textId="77777777" w:rsidR="00524F53" w:rsidRDefault="00524F53" w:rsidP="00673C15">
            <w:pPr>
              <w:jc w:val="both"/>
            </w:pPr>
            <w:r>
              <w:t>Update the reference of Motion 75 to the contribution 20/0117r1.</w:t>
            </w:r>
          </w:p>
          <w:p w14:paraId="656398FA" w14:textId="77777777" w:rsidR="00524F53" w:rsidRDefault="00524F53" w:rsidP="00673C15">
            <w:pPr>
              <w:jc w:val="both"/>
            </w:pPr>
            <w:r>
              <w:t>Replace “GLK” with “GTK” in Section 1.</w:t>
            </w:r>
          </w:p>
          <w:p w14:paraId="38F09A91" w14:textId="77777777" w:rsidR="00524F53" w:rsidRDefault="00524F53" w:rsidP="00673C15">
            <w:pPr>
              <w:jc w:val="both"/>
            </w:pPr>
            <w:r>
              <w:t>Update the reference of Straw Poll #26 to the contribution 20/0024r3.</w:t>
            </w:r>
          </w:p>
        </w:tc>
      </w:tr>
      <w:tr w:rsidR="00524F53" w14:paraId="1D74D851" w14:textId="77777777" w:rsidTr="00673C15">
        <w:tc>
          <w:tcPr>
            <w:tcW w:w="1075" w:type="dxa"/>
          </w:tcPr>
          <w:p w14:paraId="56687A6F" w14:textId="77777777" w:rsidR="00524F53" w:rsidRPr="00E450DC" w:rsidRDefault="00524F53" w:rsidP="00673C15">
            <w:r>
              <w:t>17</w:t>
            </w:r>
          </w:p>
        </w:tc>
        <w:tc>
          <w:tcPr>
            <w:tcW w:w="1980" w:type="dxa"/>
          </w:tcPr>
          <w:p w14:paraId="012DCF5E" w14:textId="77777777" w:rsidR="00524F53" w:rsidRPr="00E450DC" w:rsidRDefault="00524F53" w:rsidP="00673C15">
            <w:r>
              <w:t>May 8, 2020</w:t>
            </w:r>
          </w:p>
        </w:tc>
        <w:tc>
          <w:tcPr>
            <w:tcW w:w="6295" w:type="dxa"/>
          </w:tcPr>
          <w:p w14:paraId="5578FC53" w14:textId="77777777" w:rsidR="00524F53" w:rsidRDefault="00524F53" w:rsidP="00673C15">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524F53" w14:paraId="03A63888" w14:textId="77777777" w:rsidTr="00673C15">
        <w:tc>
          <w:tcPr>
            <w:tcW w:w="1075" w:type="dxa"/>
          </w:tcPr>
          <w:p w14:paraId="269B6A67" w14:textId="77777777" w:rsidR="00524F53" w:rsidRPr="00E450DC" w:rsidRDefault="00524F53" w:rsidP="00673C15">
            <w:r>
              <w:t>18</w:t>
            </w:r>
          </w:p>
        </w:tc>
        <w:tc>
          <w:tcPr>
            <w:tcW w:w="1980" w:type="dxa"/>
          </w:tcPr>
          <w:p w14:paraId="334DB621" w14:textId="77777777" w:rsidR="00524F53" w:rsidRPr="00E450DC" w:rsidRDefault="00524F53" w:rsidP="00673C15">
            <w:r>
              <w:t>May 10, 2020</w:t>
            </w:r>
          </w:p>
        </w:tc>
        <w:tc>
          <w:tcPr>
            <w:tcW w:w="6295" w:type="dxa"/>
          </w:tcPr>
          <w:p w14:paraId="4750D91E" w14:textId="77777777" w:rsidR="00524F53" w:rsidRDefault="00524F53" w:rsidP="00673C15">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524F53" w14:paraId="7FFFD621" w14:textId="77777777" w:rsidTr="00673C15">
        <w:tc>
          <w:tcPr>
            <w:tcW w:w="1075" w:type="dxa"/>
          </w:tcPr>
          <w:p w14:paraId="1AD36AB6" w14:textId="77777777" w:rsidR="00524F53" w:rsidRPr="00E450DC" w:rsidRDefault="00524F53" w:rsidP="00673C15">
            <w:r>
              <w:t>19</w:t>
            </w:r>
          </w:p>
        </w:tc>
        <w:tc>
          <w:tcPr>
            <w:tcW w:w="1980" w:type="dxa"/>
          </w:tcPr>
          <w:p w14:paraId="3BB18F86" w14:textId="77777777" w:rsidR="00524F53" w:rsidRPr="00E450DC" w:rsidRDefault="00524F53" w:rsidP="00673C15">
            <w:r>
              <w:t>May 13, 2020</w:t>
            </w:r>
          </w:p>
        </w:tc>
        <w:tc>
          <w:tcPr>
            <w:tcW w:w="6295" w:type="dxa"/>
          </w:tcPr>
          <w:p w14:paraId="25DBE57E" w14:textId="77777777" w:rsidR="00524F53" w:rsidRDefault="00524F53" w:rsidP="00673C15">
            <w:pPr>
              <w:jc w:val="both"/>
            </w:pPr>
            <w:r w:rsidRPr="006C3C2F">
              <w:t>Added the straw poll results of the PHY and MAC ad-hoc calls on May 11, 2020.  Updated the text in sections 2.4.1 and 6.2 according to the passed straw polls.</w:t>
            </w:r>
            <w:r>
              <w:t xml:space="preserve"> </w:t>
            </w:r>
          </w:p>
        </w:tc>
      </w:tr>
      <w:tr w:rsidR="00524F53" w14:paraId="4AA816F5" w14:textId="77777777" w:rsidTr="00673C15">
        <w:tc>
          <w:tcPr>
            <w:tcW w:w="1075" w:type="dxa"/>
          </w:tcPr>
          <w:p w14:paraId="14C6BB82" w14:textId="77777777" w:rsidR="00524F53" w:rsidRPr="00E450DC" w:rsidRDefault="00524F53" w:rsidP="00673C15">
            <w:r>
              <w:t>20</w:t>
            </w:r>
          </w:p>
        </w:tc>
        <w:tc>
          <w:tcPr>
            <w:tcW w:w="1980" w:type="dxa"/>
          </w:tcPr>
          <w:p w14:paraId="27142619" w14:textId="77777777" w:rsidR="00524F53" w:rsidRPr="00E450DC" w:rsidRDefault="00524F53" w:rsidP="00673C15">
            <w:r>
              <w:t>May 15, 2020</w:t>
            </w:r>
          </w:p>
        </w:tc>
        <w:tc>
          <w:tcPr>
            <w:tcW w:w="6295" w:type="dxa"/>
          </w:tcPr>
          <w:p w14:paraId="4B064594" w14:textId="77777777" w:rsidR="00524F53" w:rsidRDefault="00524F53" w:rsidP="00673C15">
            <w:pPr>
              <w:jc w:val="both"/>
            </w:pPr>
            <w:r>
              <w:t>Added the straw poll result</w:t>
            </w:r>
            <w:r w:rsidRPr="00E450DC">
              <w:t xml:space="preserve"> of the </w:t>
            </w:r>
            <w:r>
              <w:t>Joint call on May 14, 2020.</w:t>
            </w:r>
          </w:p>
        </w:tc>
      </w:tr>
      <w:tr w:rsidR="00524F53" w14:paraId="0C844047" w14:textId="77777777" w:rsidTr="00673C15">
        <w:tc>
          <w:tcPr>
            <w:tcW w:w="1075" w:type="dxa"/>
          </w:tcPr>
          <w:p w14:paraId="2D8586D4" w14:textId="77777777" w:rsidR="00524F53" w:rsidRPr="00E450DC" w:rsidRDefault="00524F53" w:rsidP="00673C15">
            <w:r>
              <w:t>21</w:t>
            </w:r>
          </w:p>
        </w:tc>
        <w:tc>
          <w:tcPr>
            <w:tcW w:w="1980" w:type="dxa"/>
          </w:tcPr>
          <w:p w14:paraId="769233FA" w14:textId="77777777" w:rsidR="00524F53" w:rsidRPr="00E450DC" w:rsidRDefault="00524F53" w:rsidP="00673C15">
            <w:r>
              <w:t>May 19, 2020</w:t>
            </w:r>
          </w:p>
        </w:tc>
        <w:tc>
          <w:tcPr>
            <w:tcW w:w="6295" w:type="dxa"/>
          </w:tcPr>
          <w:p w14:paraId="61E0EA2A" w14:textId="77777777" w:rsidR="00524F53" w:rsidRDefault="00524F53" w:rsidP="00673C15">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524F53" w14:paraId="7EADF516" w14:textId="77777777" w:rsidTr="00673C15">
        <w:tc>
          <w:tcPr>
            <w:tcW w:w="1075" w:type="dxa"/>
          </w:tcPr>
          <w:p w14:paraId="48A2904D" w14:textId="77777777" w:rsidR="00524F53" w:rsidRPr="00E450DC" w:rsidRDefault="00524F53" w:rsidP="00673C15">
            <w:r>
              <w:t>22</w:t>
            </w:r>
          </w:p>
        </w:tc>
        <w:tc>
          <w:tcPr>
            <w:tcW w:w="1980" w:type="dxa"/>
          </w:tcPr>
          <w:p w14:paraId="1F86AFC5" w14:textId="77777777" w:rsidR="00524F53" w:rsidRPr="00E450DC" w:rsidRDefault="00524F53" w:rsidP="00673C15">
            <w:r>
              <w:t>May 22, 2020</w:t>
            </w:r>
          </w:p>
        </w:tc>
        <w:tc>
          <w:tcPr>
            <w:tcW w:w="6295" w:type="dxa"/>
          </w:tcPr>
          <w:p w14:paraId="0D11CB39" w14:textId="77777777" w:rsidR="00524F53" w:rsidRDefault="00524F53" w:rsidP="00673C15">
            <w:pPr>
              <w:jc w:val="both"/>
            </w:pPr>
            <w:r w:rsidRPr="00E450DC">
              <w:t>Added the straw poll results of t</w:t>
            </w:r>
            <w:r>
              <w:t>he MAC ad-hoc call</w:t>
            </w:r>
            <w:r w:rsidRPr="00E450DC">
              <w:t xml:space="preserve"> on </w:t>
            </w:r>
            <w:r>
              <w:t>May 20</w:t>
            </w:r>
            <w:r w:rsidRPr="00E450DC">
              <w:t>, 2020.</w:t>
            </w:r>
          </w:p>
        </w:tc>
      </w:tr>
      <w:tr w:rsidR="00524F53" w14:paraId="4352C2DF" w14:textId="77777777" w:rsidTr="00673C15">
        <w:tc>
          <w:tcPr>
            <w:tcW w:w="1075" w:type="dxa"/>
          </w:tcPr>
          <w:p w14:paraId="72A053B6" w14:textId="77777777" w:rsidR="00524F53" w:rsidRPr="00565BE1" w:rsidRDefault="00524F53" w:rsidP="00673C15">
            <w:r w:rsidRPr="00565BE1">
              <w:t>23</w:t>
            </w:r>
          </w:p>
        </w:tc>
        <w:tc>
          <w:tcPr>
            <w:tcW w:w="1980" w:type="dxa"/>
          </w:tcPr>
          <w:p w14:paraId="0BB85DBD" w14:textId="77777777" w:rsidR="00524F53" w:rsidRPr="00565BE1" w:rsidRDefault="00524F53" w:rsidP="00673C15">
            <w:r w:rsidRPr="00565BE1">
              <w:t>May 23, 2020</w:t>
            </w:r>
          </w:p>
        </w:tc>
        <w:tc>
          <w:tcPr>
            <w:tcW w:w="6295" w:type="dxa"/>
          </w:tcPr>
          <w:p w14:paraId="3AF0CF70" w14:textId="77777777" w:rsidR="00524F53" w:rsidRDefault="00524F53" w:rsidP="00673C15">
            <w:pPr>
              <w:jc w:val="both"/>
            </w:pPr>
            <w:r w:rsidRPr="00565BE1">
              <w:t>Added the straw poll results of the PHY ad-hoc call on May 21</w:t>
            </w:r>
            <w:r>
              <w:t>, 2020</w:t>
            </w:r>
            <w:r w:rsidRPr="00565BE1">
              <w:t>.</w:t>
            </w:r>
          </w:p>
        </w:tc>
      </w:tr>
      <w:tr w:rsidR="00524F53" w14:paraId="14CC7809" w14:textId="77777777" w:rsidTr="00673C15">
        <w:tc>
          <w:tcPr>
            <w:tcW w:w="1075" w:type="dxa"/>
          </w:tcPr>
          <w:p w14:paraId="590AADEA" w14:textId="77777777" w:rsidR="00524F53" w:rsidRPr="00AB2D63" w:rsidRDefault="00524F53" w:rsidP="00673C15">
            <w:r w:rsidRPr="00AB2D63">
              <w:t>24</w:t>
            </w:r>
          </w:p>
        </w:tc>
        <w:tc>
          <w:tcPr>
            <w:tcW w:w="1980" w:type="dxa"/>
          </w:tcPr>
          <w:p w14:paraId="09BEE019" w14:textId="77777777" w:rsidR="00524F53" w:rsidRPr="00AB2D63" w:rsidRDefault="00524F53" w:rsidP="00673C15">
            <w:r w:rsidRPr="00AB2D63">
              <w:t>May 26, 2020</w:t>
            </w:r>
          </w:p>
        </w:tc>
        <w:tc>
          <w:tcPr>
            <w:tcW w:w="6295" w:type="dxa"/>
          </w:tcPr>
          <w:p w14:paraId="7AA7DCBF" w14:textId="77777777" w:rsidR="00524F53" w:rsidRDefault="00524F53" w:rsidP="00673C15">
            <w:pPr>
              <w:jc w:val="both"/>
            </w:pPr>
            <w:r w:rsidRPr="00AB2D63">
              <w:t>Added the straw poll results of the MAC ad-hoc call on May 21, 2020. Updated the text in sections 3.2 and 6.5 according to the passed straw polls.</w:t>
            </w:r>
          </w:p>
        </w:tc>
      </w:tr>
      <w:tr w:rsidR="00524F53" w14:paraId="11BFF3EE" w14:textId="77777777" w:rsidTr="00673C15">
        <w:tc>
          <w:tcPr>
            <w:tcW w:w="1075" w:type="dxa"/>
          </w:tcPr>
          <w:p w14:paraId="0325B36F" w14:textId="77777777" w:rsidR="00524F53" w:rsidRPr="00AB2D63" w:rsidRDefault="00524F53" w:rsidP="00673C15">
            <w:r w:rsidRPr="00AB2D63">
              <w:t>2</w:t>
            </w:r>
            <w:r>
              <w:t>5</w:t>
            </w:r>
          </w:p>
        </w:tc>
        <w:tc>
          <w:tcPr>
            <w:tcW w:w="1980" w:type="dxa"/>
          </w:tcPr>
          <w:p w14:paraId="58616BB6" w14:textId="77777777" w:rsidR="00524F53" w:rsidRPr="00AB2D63" w:rsidRDefault="00524F53" w:rsidP="00673C15">
            <w:r w:rsidRPr="00AB2D63">
              <w:t>May 2</w:t>
            </w:r>
            <w:r>
              <w:t>9</w:t>
            </w:r>
            <w:r w:rsidRPr="00AB2D63">
              <w:t>, 2020</w:t>
            </w:r>
          </w:p>
        </w:tc>
        <w:tc>
          <w:tcPr>
            <w:tcW w:w="6295" w:type="dxa"/>
          </w:tcPr>
          <w:p w14:paraId="2C6DFC6A" w14:textId="77777777" w:rsidR="00524F53" w:rsidRDefault="00524F53" w:rsidP="00673C15">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12792A14" w14:textId="77777777" w:rsidR="00524F53" w:rsidRDefault="00524F53" w:rsidP="00673C15">
            <w:pPr>
              <w:jc w:val="both"/>
            </w:pPr>
            <w:r>
              <w:t>Per the feedback received, a</w:t>
            </w:r>
            <w:r w:rsidRPr="00B11337">
              <w:t>ll passed motions in the Specification Framework Document (19/1262r9) are highlighted in grey</w:t>
            </w:r>
          </w:p>
          <w:p w14:paraId="4D500440" w14:textId="77777777" w:rsidR="00524F53" w:rsidRDefault="00524F53" w:rsidP="00673C15">
            <w:pPr>
              <w:jc w:val="both"/>
            </w:pPr>
            <w:r>
              <w:t>Change each green text from the question format to a statement format with track changes being enabled for review. Unique tag is added for each of these green texts.</w:t>
            </w:r>
          </w:p>
        </w:tc>
      </w:tr>
      <w:tr w:rsidR="00524F53" w14:paraId="43F9AEC6" w14:textId="77777777" w:rsidTr="00673C15">
        <w:tc>
          <w:tcPr>
            <w:tcW w:w="1075" w:type="dxa"/>
          </w:tcPr>
          <w:p w14:paraId="0BFD9B6D" w14:textId="77777777" w:rsidR="00524F53" w:rsidRPr="00AB2D63" w:rsidRDefault="00524F53" w:rsidP="00673C15">
            <w:r>
              <w:t>26</w:t>
            </w:r>
          </w:p>
        </w:tc>
        <w:tc>
          <w:tcPr>
            <w:tcW w:w="1980" w:type="dxa"/>
          </w:tcPr>
          <w:p w14:paraId="1B404D49" w14:textId="77777777" w:rsidR="00524F53" w:rsidRPr="00AB2D63" w:rsidRDefault="00524F53" w:rsidP="00673C15">
            <w:r>
              <w:t>June 1, 2020</w:t>
            </w:r>
          </w:p>
        </w:tc>
        <w:tc>
          <w:tcPr>
            <w:tcW w:w="6295" w:type="dxa"/>
          </w:tcPr>
          <w:p w14:paraId="0CE1B533" w14:textId="77777777" w:rsidR="00524F53" w:rsidRDefault="00524F53" w:rsidP="00673C15">
            <w:pPr>
              <w:jc w:val="both"/>
            </w:pPr>
            <w:r>
              <w:t>Change each yellow text from the question format to a statement format with track changes being enabled for review.</w:t>
            </w:r>
          </w:p>
          <w:p w14:paraId="49F12A89" w14:textId="77777777" w:rsidR="00524F53" w:rsidRPr="00AB2D63" w:rsidRDefault="00524F53" w:rsidP="00673C15">
            <w:pPr>
              <w:jc w:val="both"/>
            </w:pPr>
            <w:r>
              <w:t>Some of the green texts are updated based on the comments received. Note that all changes are editorial.</w:t>
            </w:r>
          </w:p>
        </w:tc>
      </w:tr>
      <w:tr w:rsidR="00524F53" w14:paraId="4D13FF09" w14:textId="77777777" w:rsidTr="00673C15">
        <w:tc>
          <w:tcPr>
            <w:tcW w:w="1075" w:type="dxa"/>
          </w:tcPr>
          <w:p w14:paraId="5CB2B613" w14:textId="77777777" w:rsidR="00524F53" w:rsidRPr="00AB2D63" w:rsidRDefault="00524F53" w:rsidP="00673C15">
            <w:r>
              <w:t>27</w:t>
            </w:r>
          </w:p>
        </w:tc>
        <w:tc>
          <w:tcPr>
            <w:tcW w:w="1980" w:type="dxa"/>
          </w:tcPr>
          <w:p w14:paraId="4EFFD011" w14:textId="77777777" w:rsidR="00524F53" w:rsidRPr="00AB2D63" w:rsidRDefault="00524F53" w:rsidP="00673C15">
            <w:r>
              <w:t>June 4, 2020</w:t>
            </w:r>
          </w:p>
        </w:tc>
        <w:tc>
          <w:tcPr>
            <w:tcW w:w="6295" w:type="dxa"/>
          </w:tcPr>
          <w:p w14:paraId="46DDFBDC" w14:textId="77777777" w:rsidR="00524F53" w:rsidRPr="00AB2D63" w:rsidRDefault="00524F53" w:rsidP="00673C15">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524F53" w14:paraId="2DD747BD" w14:textId="77777777" w:rsidTr="00673C15">
        <w:tc>
          <w:tcPr>
            <w:tcW w:w="1075" w:type="dxa"/>
          </w:tcPr>
          <w:p w14:paraId="132BED7D" w14:textId="77777777" w:rsidR="00524F53" w:rsidRPr="00AB2D63" w:rsidRDefault="00524F53" w:rsidP="00673C15">
            <w:r>
              <w:t>28</w:t>
            </w:r>
          </w:p>
        </w:tc>
        <w:tc>
          <w:tcPr>
            <w:tcW w:w="1980" w:type="dxa"/>
          </w:tcPr>
          <w:p w14:paraId="1742997F" w14:textId="77777777" w:rsidR="00524F53" w:rsidRPr="00AB2D63" w:rsidRDefault="00524F53" w:rsidP="00673C15">
            <w:r>
              <w:t>June 8, 2020</w:t>
            </w:r>
          </w:p>
        </w:tc>
        <w:tc>
          <w:tcPr>
            <w:tcW w:w="6295" w:type="dxa"/>
          </w:tcPr>
          <w:p w14:paraId="710762BE" w14:textId="77777777" w:rsidR="00524F53" w:rsidRDefault="00524F53" w:rsidP="00673C15">
            <w:pPr>
              <w:jc w:val="both"/>
            </w:pPr>
            <w:r>
              <w:t>Fix a typo in SP#48 as per the author’s request (</w:t>
            </w:r>
            <w:hyperlink r:id="rId15" w:history="1">
              <w:r w:rsidRPr="004C4438">
                <w:rPr>
                  <w:rStyle w:val="Hyperlink"/>
                </w:rPr>
                <w:t>http://www.ieee802.org/11/email/stds-802-11-tgbe/msg01136.html</w:t>
              </w:r>
            </w:hyperlink>
            <w:r>
              <w:t>).</w:t>
            </w:r>
          </w:p>
          <w:p w14:paraId="43640969" w14:textId="6F35DF01" w:rsidR="00524F53" w:rsidRDefault="000D4154" w:rsidP="00673C15">
            <w:pPr>
              <w:jc w:val="both"/>
            </w:pPr>
            <w:r>
              <w:t xml:space="preserve">Move Straw Poll </w:t>
            </w:r>
            <w:r w:rsidR="00524F53">
              <w:t xml:space="preserve">#44, </w:t>
            </w:r>
            <w:r>
              <w:t xml:space="preserve">Straw Poll </w:t>
            </w:r>
            <w:r w:rsidR="00524F53">
              <w:t xml:space="preserve">#57, and </w:t>
            </w:r>
            <w:r>
              <w:t xml:space="preserve">Straw Poll </w:t>
            </w:r>
            <w:r w:rsidR="00524F53">
              <w:t>#58 to section 2.4.3.</w:t>
            </w:r>
          </w:p>
          <w:p w14:paraId="6FC9DAAE" w14:textId="77777777" w:rsidR="00524F53" w:rsidRPr="00AB2D63" w:rsidRDefault="00524F53" w:rsidP="00673C15">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524F53" w14:paraId="50545528" w14:textId="77777777" w:rsidTr="00673C15">
        <w:tc>
          <w:tcPr>
            <w:tcW w:w="1075" w:type="dxa"/>
          </w:tcPr>
          <w:p w14:paraId="36E7E152" w14:textId="77777777" w:rsidR="00524F53" w:rsidRPr="00AB2D63" w:rsidRDefault="00524F53" w:rsidP="00673C15">
            <w:r>
              <w:t>29</w:t>
            </w:r>
          </w:p>
        </w:tc>
        <w:tc>
          <w:tcPr>
            <w:tcW w:w="1980" w:type="dxa"/>
          </w:tcPr>
          <w:p w14:paraId="78BBE173" w14:textId="77777777" w:rsidR="00524F53" w:rsidRPr="00AB2D63" w:rsidRDefault="00524F53" w:rsidP="00673C15">
            <w:r>
              <w:t>June 11, 2020</w:t>
            </w:r>
          </w:p>
        </w:tc>
        <w:tc>
          <w:tcPr>
            <w:tcW w:w="6295" w:type="dxa"/>
          </w:tcPr>
          <w:p w14:paraId="5AC4F0BC" w14:textId="77777777" w:rsidR="00524F53" w:rsidRPr="00AB2D63" w:rsidRDefault="00524F53" w:rsidP="00673C15">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524F53" w14:paraId="5F1116B4" w14:textId="77777777" w:rsidTr="00673C15">
        <w:tc>
          <w:tcPr>
            <w:tcW w:w="1075" w:type="dxa"/>
          </w:tcPr>
          <w:p w14:paraId="43F788F7" w14:textId="77777777" w:rsidR="00524F53" w:rsidRPr="00AB2D63" w:rsidRDefault="00524F53" w:rsidP="00673C15">
            <w:r>
              <w:lastRenderedPageBreak/>
              <w:t>30</w:t>
            </w:r>
          </w:p>
        </w:tc>
        <w:tc>
          <w:tcPr>
            <w:tcW w:w="1980" w:type="dxa"/>
          </w:tcPr>
          <w:p w14:paraId="0A4E55FB" w14:textId="77777777" w:rsidR="00524F53" w:rsidRPr="00AB2D63" w:rsidRDefault="00524F53" w:rsidP="00673C15">
            <w:r>
              <w:t>June 15, 2020</w:t>
            </w:r>
          </w:p>
        </w:tc>
        <w:tc>
          <w:tcPr>
            <w:tcW w:w="6295" w:type="dxa"/>
          </w:tcPr>
          <w:p w14:paraId="7A454763" w14:textId="02BD2871" w:rsidR="00524F53" w:rsidRDefault="00524F53" w:rsidP="00673C15">
            <w:pPr>
              <w:jc w:val="both"/>
            </w:pPr>
            <w:r>
              <w:t xml:space="preserve">Fix a typo in </w:t>
            </w:r>
            <w:r w:rsidR="000D4154">
              <w:t xml:space="preserve">Straw Poll </w:t>
            </w:r>
            <w:r>
              <w:t xml:space="preserve">#65 and </w:t>
            </w:r>
            <w:r w:rsidR="000D4154">
              <w:t xml:space="preserve">Straw Poll </w:t>
            </w:r>
            <w:r>
              <w:t>#76 as per the author’s request (</w:t>
            </w:r>
            <w:hyperlink r:id="rId16" w:history="1">
              <w:r w:rsidRPr="00A7533F">
                <w:rPr>
                  <w:rStyle w:val="Hyperlink"/>
                </w:rPr>
                <w:t>http://www.ieee802.org/11/email/stds-802-11-tgbe/msg01230.html</w:t>
              </w:r>
            </w:hyperlink>
            <w:r>
              <w:t xml:space="preserve">). </w:t>
            </w:r>
          </w:p>
          <w:p w14:paraId="4ED08C90" w14:textId="77777777" w:rsidR="00524F53" w:rsidRDefault="00524F53" w:rsidP="00673C15">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31AD43DC" w14:textId="77777777" w:rsidR="00524F53" w:rsidRPr="00AB2D63" w:rsidRDefault="00524F53" w:rsidP="00673C15">
            <w:pPr>
              <w:jc w:val="both"/>
            </w:pPr>
            <w:r>
              <w:t>Change the highlight of Straw Poll #1 to Straw Poll #55 from yellow to green.</w:t>
            </w:r>
          </w:p>
        </w:tc>
      </w:tr>
      <w:tr w:rsidR="00FD4AC4" w14:paraId="5AF8B078" w14:textId="77777777" w:rsidTr="00673C15">
        <w:tc>
          <w:tcPr>
            <w:tcW w:w="1075" w:type="dxa"/>
          </w:tcPr>
          <w:p w14:paraId="531A1993" w14:textId="77777777" w:rsidR="00FD4AC4" w:rsidRPr="00AB2D63" w:rsidRDefault="00FD4AC4" w:rsidP="00673C15">
            <w:r>
              <w:t>31</w:t>
            </w:r>
          </w:p>
        </w:tc>
        <w:tc>
          <w:tcPr>
            <w:tcW w:w="1980" w:type="dxa"/>
          </w:tcPr>
          <w:p w14:paraId="2B540A2D" w14:textId="77777777" w:rsidR="00FD4AC4" w:rsidRPr="00AB2D63" w:rsidRDefault="00FD4AC4" w:rsidP="00673C15">
            <w:r>
              <w:t>June 17, 2020</w:t>
            </w:r>
          </w:p>
        </w:tc>
        <w:tc>
          <w:tcPr>
            <w:tcW w:w="6295" w:type="dxa"/>
          </w:tcPr>
          <w:p w14:paraId="521717CB" w14:textId="77777777" w:rsidR="00FD4AC4" w:rsidRPr="00AB2D63" w:rsidRDefault="00FD4AC4" w:rsidP="00673C15">
            <w:pPr>
              <w:jc w:val="both"/>
            </w:pPr>
            <w:r>
              <w:t>Convert all green texts to grey.</w:t>
            </w:r>
          </w:p>
        </w:tc>
      </w:tr>
      <w:tr w:rsidR="00130C09" w14:paraId="4730E886" w14:textId="77777777" w:rsidTr="00DC3D92">
        <w:tc>
          <w:tcPr>
            <w:tcW w:w="1075" w:type="dxa"/>
          </w:tcPr>
          <w:p w14:paraId="7FAC09A6" w14:textId="77777777" w:rsidR="00130C09" w:rsidRPr="00AB2D63" w:rsidRDefault="00130C09" w:rsidP="00DC3D92">
            <w:r>
              <w:t>32</w:t>
            </w:r>
          </w:p>
        </w:tc>
        <w:tc>
          <w:tcPr>
            <w:tcW w:w="1980" w:type="dxa"/>
          </w:tcPr>
          <w:p w14:paraId="05FB12EE" w14:textId="77777777" w:rsidR="00130C09" w:rsidRPr="00AB2D63" w:rsidRDefault="00130C09" w:rsidP="00DC3D92">
            <w:r>
              <w:t>June 22, 2020</w:t>
            </w:r>
          </w:p>
        </w:tc>
        <w:tc>
          <w:tcPr>
            <w:tcW w:w="6295" w:type="dxa"/>
          </w:tcPr>
          <w:p w14:paraId="0C11DE0D" w14:textId="4190EC77" w:rsidR="00130C09" w:rsidRDefault="00130C09" w:rsidP="00DC3D92">
            <w:pPr>
              <w:jc w:val="both"/>
            </w:pPr>
            <w:r>
              <w:t xml:space="preserve">Move </w:t>
            </w:r>
            <w:r w:rsidR="000D4154">
              <w:t xml:space="preserve">Straw Poll </w:t>
            </w:r>
            <w:r>
              <w:t xml:space="preserve">#91, </w:t>
            </w:r>
            <w:r w:rsidR="000D4154">
              <w:t xml:space="preserve">Straw Poll </w:t>
            </w:r>
            <w:r>
              <w:t xml:space="preserve">#92, and </w:t>
            </w:r>
            <w:r w:rsidR="000D4154">
              <w:t xml:space="preserve">Straw Poll </w:t>
            </w:r>
            <w:r>
              <w:t>#93 to section 6.2 (a new section on Multi-link discovery)</w:t>
            </w:r>
          </w:p>
          <w:p w14:paraId="248044EF" w14:textId="77777777" w:rsidR="00130C09" w:rsidRDefault="00130C09" w:rsidP="00DC3D92">
            <w:pPr>
              <w:jc w:val="both"/>
            </w:pPr>
            <w:r>
              <w:t>Move all contents in section 3.2 to section 12 (a new section on frame format).</w:t>
            </w:r>
          </w:p>
          <w:p w14:paraId="67E13EBE" w14:textId="77777777" w:rsidR="00130C09" w:rsidRPr="00AB2D63" w:rsidRDefault="00130C09" w:rsidP="00DC3D92">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6D34E2" w14:paraId="6495022A" w14:textId="77777777" w:rsidTr="00C4040B">
        <w:tc>
          <w:tcPr>
            <w:tcW w:w="1075" w:type="dxa"/>
          </w:tcPr>
          <w:p w14:paraId="5456FA74" w14:textId="77777777" w:rsidR="006D34E2" w:rsidRPr="00AB2D63" w:rsidRDefault="006D34E2" w:rsidP="00C4040B">
            <w:r>
              <w:t>33</w:t>
            </w:r>
          </w:p>
        </w:tc>
        <w:tc>
          <w:tcPr>
            <w:tcW w:w="1980" w:type="dxa"/>
          </w:tcPr>
          <w:p w14:paraId="27D30DD5" w14:textId="77777777" w:rsidR="006D34E2" w:rsidRPr="00AB2D63" w:rsidRDefault="006D34E2" w:rsidP="00C4040B">
            <w:r>
              <w:t>June 27, 2020</w:t>
            </w:r>
          </w:p>
        </w:tc>
        <w:tc>
          <w:tcPr>
            <w:tcW w:w="6295" w:type="dxa"/>
          </w:tcPr>
          <w:p w14:paraId="66C6681D" w14:textId="77777777" w:rsidR="006D34E2" w:rsidRPr="00AB2D63" w:rsidRDefault="006D34E2" w:rsidP="00C4040B">
            <w:pPr>
              <w:jc w:val="both"/>
            </w:pPr>
            <w:r>
              <w:t>Reword Straw Poll #55 to Straw Poll #78 and Straw Poll #80 to Straw Poll #102 from the question format to a statement format with track changes being enabled for review.</w:t>
            </w:r>
          </w:p>
        </w:tc>
      </w:tr>
      <w:tr w:rsidR="006D34E2" w14:paraId="5C53558A" w14:textId="77777777" w:rsidTr="00673C15">
        <w:tc>
          <w:tcPr>
            <w:tcW w:w="1075" w:type="dxa"/>
          </w:tcPr>
          <w:p w14:paraId="4E53B8D8" w14:textId="59F16E26" w:rsidR="006D34E2" w:rsidRPr="00AB2D63" w:rsidRDefault="006D34E2" w:rsidP="006D34E2">
            <w:r>
              <w:t>34</w:t>
            </w:r>
          </w:p>
        </w:tc>
        <w:tc>
          <w:tcPr>
            <w:tcW w:w="1980" w:type="dxa"/>
          </w:tcPr>
          <w:p w14:paraId="7CE72416" w14:textId="6276A7AA" w:rsidR="006D34E2" w:rsidRPr="00AB2D63" w:rsidRDefault="006D34E2" w:rsidP="006D34E2">
            <w:r>
              <w:t>June 27, 2020</w:t>
            </w:r>
          </w:p>
        </w:tc>
        <w:tc>
          <w:tcPr>
            <w:tcW w:w="6295" w:type="dxa"/>
          </w:tcPr>
          <w:p w14:paraId="029F22AC" w14:textId="210D9A29" w:rsidR="00210B0D" w:rsidRDefault="00210B0D" w:rsidP="006D34E2">
            <w:pPr>
              <w:jc w:val="both"/>
            </w:pPr>
            <w:r>
              <w:t xml:space="preserve">Updated the table of Straw Poll #55 as per the author’s </w:t>
            </w:r>
            <w:r w:rsidR="00952F0D">
              <w:t>request on editorial changes</w:t>
            </w:r>
            <w:r>
              <w:t xml:space="preserve"> (</w:t>
            </w:r>
            <w:hyperlink r:id="rId17" w:history="1">
              <w:r w:rsidR="00B666B1" w:rsidRPr="00475336">
                <w:rPr>
                  <w:rStyle w:val="Hyperlink"/>
                </w:rPr>
                <w:t>http://www.ieee802.org/11/email/stds-802-11-tgbe/msg01337.html</w:t>
              </w:r>
            </w:hyperlink>
            <w:r>
              <w:t>)</w:t>
            </w:r>
            <w:r w:rsidR="006248C0">
              <w:t>.</w:t>
            </w:r>
            <w:r w:rsidR="00B666B1">
              <w:t xml:space="preserve"> </w:t>
            </w:r>
          </w:p>
          <w:p w14:paraId="5743BA6A" w14:textId="053D391E" w:rsidR="006D34E2" w:rsidRPr="00AB2D63" w:rsidRDefault="006D34E2" w:rsidP="006D34E2">
            <w:pPr>
              <w:jc w:val="both"/>
            </w:pPr>
            <w:r w:rsidRPr="00AB2D63">
              <w:t xml:space="preserve">Added the straw poll results of the </w:t>
            </w:r>
            <w:r>
              <w:t xml:space="preserve">PHY </w:t>
            </w:r>
            <w:r w:rsidRPr="00AB2D63">
              <w:t>ad-hoc call</w:t>
            </w:r>
            <w:r>
              <w:t>s</w:t>
            </w:r>
            <w:r w:rsidRPr="00AB2D63">
              <w:t xml:space="preserve"> on </w:t>
            </w:r>
            <w:r>
              <w:t>June 22</w:t>
            </w:r>
            <w:r w:rsidRPr="00AB2D63">
              <w:t>, 20</w:t>
            </w:r>
            <w:r w:rsidR="00627689">
              <w:t xml:space="preserve">20. Updated the text in section 2.4.3 </w:t>
            </w:r>
            <w:r w:rsidRPr="00AB2D63">
              <w:t>according to the passed straw polls.</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14:paraId="6A614696" w14:textId="0752C48C" w:rsidR="00EC1252" w:rsidRDefault="00EC1252">
          <w:pPr>
            <w:pStyle w:val="TOCHeading"/>
            <w:rPr>
              <w:rFonts w:ascii="Times New Roman" w:eastAsia="Times New Roman" w:hAnsi="Times New Roman" w:cs="Times New Roman"/>
              <w:color w:val="auto"/>
              <w:sz w:val="22"/>
              <w:szCs w:val="20"/>
              <w:lang w:val="en-GB"/>
            </w:rPr>
          </w:pPr>
        </w:p>
        <w:p w14:paraId="30DDE70C" w14:textId="77777777" w:rsidR="00EC1252" w:rsidRDefault="00EC1252">
          <w:r>
            <w:br w:type="page"/>
          </w:r>
        </w:p>
        <w:p w14:paraId="4BF5892E" w14:textId="77777777"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1A25F73B" w14:textId="77777777" w:rsidR="003609A6"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4164379" w:history="1">
            <w:r w:rsidR="003609A6" w:rsidRPr="00DC56F2">
              <w:rPr>
                <w:rStyle w:val="Hyperlink"/>
                <w:noProof/>
              </w:rPr>
              <w:t>Revision history</w:t>
            </w:r>
            <w:r w:rsidR="003609A6">
              <w:rPr>
                <w:noProof/>
                <w:webHidden/>
              </w:rPr>
              <w:tab/>
            </w:r>
            <w:r w:rsidR="003609A6">
              <w:rPr>
                <w:noProof/>
                <w:webHidden/>
              </w:rPr>
              <w:fldChar w:fldCharType="begin"/>
            </w:r>
            <w:r w:rsidR="003609A6">
              <w:rPr>
                <w:noProof/>
                <w:webHidden/>
              </w:rPr>
              <w:instrText xml:space="preserve"> PAGEREF _Toc44164379 \h </w:instrText>
            </w:r>
            <w:r w:rsidR="003609A6">
              <w:rPr>
                <w:noProof/>
                <w:webHidden/>
              </w:rPr>
            </w:r>
            <w:r w:rsidR="003609A6">
              <w:rPr>
                <w:noProof/>
                <w:webHidden/>
              </w:rPr>
              <w:fldChar w:fldCharType="separate"/>
            </w:r>
            <w:r w:rsidR="003609A6">
              <w:rPr>
                <w:noProof/>
                <w:webHidden/>
              </w:rPr>
              <w:t>2</w:t>
            </w:r>
            <w:r w:rsidR="003609A6">
              <w:rPr>
                <w:noProof/>
                <w:webHidden/>
              </w:rPr>
              <w:fldChar w:fldCharType="end"/>
            </w:r>
          </w:hyperlink>
        </w:p>
        <w:p w14:paraId="3D8A4E4D" w14:textId="77777777" w:rsidR="003609A6" w:rsidRDefault="00A7103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164380" w:history="1">
            <w:r w:rsidR="003609A6" w:rsidRPr="00DC56F2">
              <w:rPr>
                <w:rStyle w:val="Hyperlink"/>
                <w:noProof/>
              </w:rPr>
              <w:t>1.</w:t>
            </w:r>
            <w:r w:rsidR="003609A6">
              <w:rPr>
                <w:rFonts w:asciiTheme="minorHAnsi" w:eastAsiaTheme="minorEastAsia" w:hAnsiTheme="minorHAnsi" w:cstheme="minorBidi"/>
                <w:noProof/>
                <w:szCs w:val="22"/>
                <w:lang w:val="en-US" w:eastAsia="zh-CN"/>
              </w:rPr>
              <w:tab/>
            </w:r>
            <w:r w:rsidR="003609A6" w:rsidRPr="00DC56F2">
              <w:rPr>
                <w:rStyle w:val="Hyperlink"/>
                <w:noProof/>
              </w:rPr>
              <w:t>Abbreviations and acronyms</w:t>
            </w:r>
            <w:r w:rsidR="003609A6">
              <w:rPr>
                <w:noProof/>
                <w:webHidden/>
              </w:rPr>
              <w:tab/>
            </w:r>
            <w:r w:rsidR="003609A6">
              <w:rPr>
                <w:noProof/>
                <w:webHidden/>
              </w:rPr>
              <w:fldChar w:fldCharType="begin"/>
            </w:r>
            <w:r w:rsidR="003609A6">
              <w:rPr>
                <w:noProof/>
                <w:webHidden/>
              </w:rPr>
              <w:instrText xml:space="preserve"> PAGEREF _Toc44164380 \h </w:instrText>
            </w:r>
            <w:r w:rsidR="003609A6">
              <w:rPr>
                <w:noProof/>
                <w:webHidden/>
              </w:rPr>
            </w:r>
            <w:r w:rsidR="003609A6">
              <w:rPr>
                <w:noProof/>
                <w:webHidden/>
              </w:rPr>
              <w:fldChar w:fldCharType="separate"/>
            </w:r>
            <w:r w:rsidR="003609A6">
              <w:rPr>
                <w:noProof/>
                <w:webHidden/>
              </w:rPr>
              <w:t>9</w:t>
            </w:r>
            <w:r w:rsidR="003609A6">
              <w:rPr>
                <w:noProof/>
                <w:webHidden/>
              </w:rPr>
              <w:fldChar w:fldCharType="end"/>
            </w:r>
          </w:hyperlink>
        </w:p>
        <w:p w14:paraId="7DEABED4" w14:textId="77777777" w:rsidR="003609A6" w:rsidRDefault="00A7103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164381" w:history="1">
            <w:r w:rsidR="003609A6" w:rsidRPr="00DC56F2">
              <w:rPr>
                <w:rStyle w:val="Hyperlink"/>
                <w:noProof/>
              </w:rPr>
              <w:t>2.</w:t>
            </w:r>
            <w:r w:rsidR="003609A6">
              <w:rPr>
                <w:rFonts w:asciiTheme="minorHAnsi" w:eastAsiaTheme="minorEastAsia" w:hAnsiTheme="minorHAnsi" w:cstheme="minorBidi"/>
                <w:noProof/>
                <w:szCs w:val="22"/>
                <w:lang w:val="en-US" w:eastAsia="zh-CN"/>
              </w:rPr>
              <w:tab/>
            </w:r>
            <w:r w:rsidR="003609A6" w:rsidRPr="00DC56F2">
              <w:rPr>
                <w:rStyle w:val="Hyperlink"/>
                <w:noProof/>
              </w:rPr>
              <w:t>EHT PHY</w:t>
            </w:r>
            <w:r w:rsidR="003609A6">
              <w:rPr>
                <w:noProof/>
                <w:webHidden/>
              </w:rPr>
              <w:tab/>
            </w:r>
            <w:r w:rsidR="003609A6">
              <w:rPr>
                <w:noProof/>
                <w:webHidden/>
              </w:rPr>
              <w:fldChar w:fldCharType="begin"/>
            </w:r>
            <w:r w:rsidR="003609A6">
              <w:rPr>
                <w:noProof/>
                <w:webHidden/>
              </w:rPr>
              <w:instrText xml:space="preserve"> PAGEREF _Toc44164381 \h </w:instrText>
            </w:r>
            <w:r w:rsidR="003609A6">
              <w:rPr>
                <w:noProof/>
                <w:webHidden/>
              </w:rPr>
            </w:r>
            <w:r w:rsidR="003609A6">
              <w:rPr>
                <w:noProof/>
                <w:webHidden/>
              </w:rPr>
              <w:fldChar w:fldCharType="separate"/>
            </w:r>
            <w:r w:rsidR="003609A6">
              <w:rPr>
                <w:noProof/>
                <w:webHidden/>
              </w:rPr>
              <w:t>10</w:t>
            </w:r>
            <w:r w:rsidR="003609A6">
              <w:rPr>
                <w:noProof/>
                <w:webHidden/>
              </w:rPr>
              <w:fldChar w:fldCharType="end"/>
            </w:r>
          </w:hyperlink>
        </w:p>
        <w:p w14:paraId="31A7C992"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384" w:history="1">
            <w:r w:rsidR="003609A6" w:rsidRPr="00DC56F2">
              <w:rPr>
                <w:rStyle w:val="Hyperlink"/>
                <w:noProof/>
              </w:rPr>
              <w:t>2.1</w:t>
            </w:r>
            <w:r w:rsidR="003609A6">
              <w:rPr>
                <w:rFonts w:asciiTheme="minorHAnsi" w:eastAsiaTheme="minorEastAsia" w:hAnsiTheme="minorHAnsi" w:cstheme="minorBidi"/>
                <w:noProof/>
                <w:szCs w:val="22"/>
                <w:lang w:val="en-US" w:eastAsia="zh-CN"/>
              </w:rPr>
              <w:tab/>
            </w:r>
            <w:r w:rsidR="003609A6" w:rsidRPr="00DC56F2">
              <w:rPr>
                <w:rStyle w:val="Hyperlink"/>
                <w:noProof/>
              </w:rPr>
              <w:t>General</w:t>
            </w:r>
            <w:r w:rsidR="003609A6">
              <w:rPr>
                <w:noProof/>
                <w:webHidden/>
              </w:rPr>
              <w:tab/>
            </w:r>
            <w:r w:rsidR="003609A6">
              <w:rPr>
                <w:noProof/>
                <w:webHidden/>
              </w:rPr>
              <w:fldChar w:fldCharType="begin"/>
            </w:r>
            <w:r w:rsidR="003609A6">
              <w:rPr>
                <w:noProof/>
                <w:webHidden/>
              </w:rPr>
              <w:instrText xml:space="preserve"> PAGEREF _Toc44164384 \h </w:instrText>
            </w:r>
            <w:r w:rsidR="003609A6">
              <w:rPr>
                <w:noProof/>
                <w:webHidden/>
              </w:rPr>
            </w:r>
            <w:r w:rsidR="003609A6">
              <w:rPr>
                <w:noProof/>
                <w:webHidden/>
              </w:rPr>
              <w:fldChar w:fldCharType="separate"/>
            </w:r>
            <w:r w:rsidR="003609A6">
              <w:rPr>
                <w:noProof/>
                <w:webHidden/>
              </w:rPr>
              <w:t>10</w:t>
            </w:r>
            <w:r w:rsidR="003609A6">
              <w:rPr>
                <w:noProof/>
                <w:webHidden/>
              </w:rPr>
              <w:fldChar w:fldCharType="end"/>
            </w:r>
          </w:hyperlink>
        </w:p>
        <w:p w14:paraId="0CECB7F0"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385" w:history="1">
            <w:r w:rsidR="003609A6" w:rsidRPr="00DC56F2">
              <w:rPr>
                <w:rStyle w:val="Hyperlink"/>
                <w:noProof/>
              </w:rPr>
              <w:t>2.2</w:t>
            </w:r>
            <w:r w:rsidR="003609A6">
              <w:rPr>
                <w:rFonts w:asciiTheme="minorHAnsi" w:eastAsiaTheme="minorEastAsia" w:hAnsiTheme="minorHAnsi" w:cstheme="minorBidi"/>
                <w:noProof/>
                <w:szCs w:val="22"/>
                <w:lang w:val="en-US" w:eastAsia="zh-CN"/>
              </w:rPr>
              <w:tab/>
            </w:r>
            <w:r w:rsidR="003609A6" w:rsidRPr="00DC56F2">
              <w:rPr>
                <w:rStyle w:val="Hyperlink"/>
                <w:noProof/>
              </w:rPr>
              <w:t>Channelization and tone plan</w:t>
            </w:r>
            <w:r w:rsidR="003609A6">
              <w:rPr>
                <w:noProof/>
                <w:webHidden/>
              </w:rPr>
              <w:tab/>
            </w:r>
            <w:r w:rsidR="003609A6">
              <w:rPr>
                <w:noProof/>
                <w:webHidden/>
              </w:rPr>
              <w:fldChar w:fldCharType="begin"/>
            </w:r>
            <w:r w:rsidR="003609A6">
              <w:rPr>
                <w:noProof/>
                <w:webHidden/>
              </w:rPr>
              <w:instrText xml:space="preserve"> PAGEREF _Toc44164385 \h </w:instrText>
            </w:r>
            <w:r w:rsidR="003609A6">
              <w:rPr>
                <w:noProof/>
                <w:webHidden/>
              </w:rPr>
            </w:r>
            <w:r w:rsidR="003609A6">
              <w:rPr>
                <w:noProof/>
                <w:webHidden/>
              </w:rPr>
              <w:fldChar w:fldCharType="separate"/>
            </w:r>
            <w:r w:rsidR="003609A6">
              <w:rPr>
                <w:noProof/>
                <w:webHidden/>
              </w:rPr>
              <w:t>10</w:t>
            </w:r>
            <w:r w:rsidR="003609A6">
              <w:rPr>
                <w:noProof/>
                <w:webHidden/>
              </w:rPr>
              <w:fldChar w:fldCharType="end"/>
            </w:r>
          </w:hyperlink>
        </w:p>
        <w:p w14:paraId="70593A1E" w14:textId="77777777" w:rsidR="003609A6" w:rsidRDefault="00A7103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164386" w:history="1">
            <w:r w:rsidR="003609A6" w:rsidRPr="00DC56F2">
              <w:rPr>
                <w:rStyle w:val="Hyperlink"/>
                <w:noProof/>
              </w:rPr>
              <w:t>2.2.1</w:t>
            </w:r>
            <w:r w:rsidR="003609A6">
              <w:rPr>
                <w:rFonts w:asciiTheme="minorHAnsi" w:eastAsiaTheme="minorEastAsia" w:hAnsiTheme="minorHAnsi" w:cstheme="minorBidi"/>
                <w:noProof/>
                <w:szCs w:val="22"/>
                <w:lang w:val="en-US" w:eastAsia="zh-CN"/>
              </w:rPr>
              <w:tab/>
            </w:r>
            <w:r w:rsidR="003609A6" w:rsidRPr="00DC56F2">
              <w:rPr>
                <w:rStyle w:val="Hyperlink"/>
                <w:noProof/>
              </w:rPr>
              <w:t>Wideband and noncontiguous spectrum utilization</w:t>
            </w:r>
            <w:r w:rsidR="003609A6">
              <w:rPr>
                <w:noProof/>
                <w:webHidden/>
              </w:rPr>
              <w:tab/>
            </w:r>
            <w:r w:rsidR="003609A6">
              <w:rPr>
                <w:noProof/>
                <w:webHidden/>
              </w:rPr>
              <w:fldChar w:fldCharType="begin"/>
            </w:r>
            <w:r w:rsidR="003609A6">
              <w:rPr>
                <w:noProof/>
                <w:webHidden/>
              </w:rPr>
              <w:instrText xml:space="preserve"> PAGEREF _Toc44164386 \h </w:instrText>
            </w:r>
            <w:r w:rsidR="003609A6">
              <w:rPr>
                <w:noProof/>
                <w:webHidden/>
              </w:rPr>
            </w:r>
            <w:r w:rsidR="003609A6">
              <w:rPr>
                <w:noProof/>
                <w:webHidden/>
              </w:rPr>
              <w:fldChar w:fldCharType="separate"/>
            </w:r>
            <w:r w:rsidR="003609A6">
              <w:rPr>
                <w:noProof/>
                <w:webHidden/>
              </w:rPr>
              <w:t>10</w:t>
            </w:r>
            <w:r w:rsidR="003609A6">
              <w:rPr>
                <w:noProof/>
                <w:webHidden/>
              </w:rPr>
              <w:fldChar w:fldCharType="end"/>
            </w:r>
          </w:hyperlink>
        </w:p>
        <w:p w14:paraId="2A177920" w14:textId="77777777" w:rsidR="003609A6" w:rsidRDefault="00A7103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164387" w:history="1">
            <w:r w:rsidR="003609A6" w:rsidRPr="00DC56F2">
              <w:rPr>
                <w:rStyle w:val="Hyperlink"/>
                <w:noProof/>
              </w:rPr>
              <w:t>2.2.2</w:t>
            </w:r>
            <w:r w:rsidR="003609A6">
              <w:rPr>
                <w:rFonts w:asciiTheme="minorHAnsi" w:eastAsiaTheme="minorEastAsia" w:hAnsiTheme="minorHAnsi" w:cstheme="minorBidi"/>
                <w:noProof/>
                <w:szCs w:val="22"/>
                <w:lang w:val="en-US" w:eastAsia="zh-CN"/>
              </w:rPr>
              <w:tab/>
            </w:r>
            <w:r w:rsidR="003609A6" w:rsidRPr="00DC56F2">
              <w:rPr>
                <w:rStyle w:val="Hyperlink"/>
                <w:noProof/>
              </w:rPr>
              <w:t>Support for large bandwidth</w:t>
            </w:r>
            <w:r w:rsidR="003609A6">
              <w:rPr>
                <w:noProof/>
                <w:webHidden/>
              </w:rPr>
              <w:tab/>
            </w:r>
            <w:r w:rsidR="003609A6">
              <w:rPr>
                <w:noProof/>
                <w:webHidden/>
              </w:rPr>
              <w:fldChar w:fldCharType="begin"/>
            </w:r>
            <w:r w:rsidR="003609A6">
              <w:rPr>
                <w:noProof/>
                <w:webHidden/>
              </w:rPr>
              <w:instrText xml:space="preserve"> PAGEREF _Toc44164387 \h </w:instrText>
            </w:r>
            <w:r w:rsidR="003609A6">
              <w:rPr>
                <w:noProof/>
                <w:webHidden/>
              </w:rPr>
            </w:r>
            <w:r w:rsidR="003609A6">
              <w:rPr>
                <w:noProof/>
                <w:webHidden/>
              </w:rPr>
              <w:fldChar w:fldCharType="separate"/>
            </w:r>
            <w:r w:rsidR="003609A6">
              <w:rPr>
                <w:noProof/>
                <w:webHidden/>
              </w:rPr>
              <w:t>11</w:t>
            </w:r>
            <w:r w:rsidR="003609A6">
              <w:rPr>
                <w:noProof/>
                <w:webHidden/>
              </w:rPr>
              <w:fldChar w:fldCharType="end"/>
            </w:r>
          </w:hyperlink>
        </w:p>
        <w:p w14:paraId="618E8D93"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388" w:history="1">
            <w:r w:rsidR="003609A6" w:rsidRPr="00DC56F2">
              <w:rPr>
                <w:rStyle w:val="Hyperlink"/>
                <w:noProof/>
              </w:rPr>
              <w:t>2.3</w:t>
            </w:r>
            <w:r w:rsidR="003609A6">
              <w:rPr>
                <w:rFonts w:asciiTheme="minorHAnsi" w:eastAsiaTheme="minorEastAsia" w:hAnsiTheme="minorHAnsi" w:cstheme="minorBidi"/>
                <w:noProof/>
                <w:szCs w:val="22"/>
                <w:lang w:val="en-US" w:eastAsia="zh-CN"/>
              </w:rPr>
              <w:tab/>
            </w:r>
            <w:r w:rsidR="003609A6" w:rsidRPr="00DC56F2">
              <w:rPr>
                <w:rStyle w:val="Hyperlink"/>
                <w:noProof/>
              </w:rPr>
              <w:t>Resource unit</w:t>
            </w:r>
            <w:r w:rsidR="003609A6">
              <w:rPr>
                <w:noProof/>
                <w:webHidden/>
              </w:rPr>
              <w:tab/>
            </w:r>
            <w:r w:rsidR="003609A6">
              <w:rPr>
                <w:noProof/>
                <w:webHidden/>
              </w:rPr>
              <w:fldChar w:fldCharType="begin"/>
            </w:r>
            <w:r w:rsidR="003609A6">
              <w:rPr>
                <w:noProof/>
                <w:webHidden/>
              </w:rPr>
              <w:instrText xml:space="preserve"> PAGEREF _Toc44164388 \h </w:instrText>
            </w:r>
            <w:r w:rsidR="003609A6">
              <w:rPr>
                <w:noProof/>
                <w:webHidden/>
              </w:rPr>
            </w:r>
            <w:r w:rsidR="003609A6">
              <w:rPr>
                <w:noProof/>
                <w:webHidden/>
              </w:rPr>
              <w:fldChar w:fldCharType="separate"/>
            </w:r>
            <w:r w:rsidR="003609A6">
              <w:rPr>
                <w:noProof/>
                <w:webHidden/>
              </w:rPr>
              <w:t>11</w:t>
            </w:r>
            <w:r w:rsidR="003609A6">
              <w:rPr>
                <w:noProof/>
                <w:webHidden/>
              </w:rPr>
              <w:fldChar w:fldCharType="end"/>
            </w:r>
          </w:hyperlink>
        </w:p>
        <w:p w14:paraId="34DA2F26" w14:textId="77777777" w:rsidR="003609A6" w:rsidRDefault="00A7103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164389" w:history="1">
            <w:r w:rsidR="003609A6" w:rsidRPr="00DC56F2">
              <w:rPr>
                <w:rStyle w:val="Hyperlink"/>
                <w:noProof/>
              </w:rPr>
              <w:t>2.3.1</w:t>
            </w:r>
            <w:r w:rsidR="003609A6">
              <w:rPr>
                <w:rFonts w:asciiTheme="minorHAnsi" w:eastAsiaTheme="minorEastAsia" w:hAnsiTheme="minorHAnsi" w:cstheme="minorBidi"/>
                <w:noProof/>
                <w:szCs w:val="22"/>
                <w:lang w:val="en-US" w:eastAsia="zh-CN"/>
              </w:rPr>
              <w:tab/>
            </w:r>
            <w:r w:rsidR="003609A6" w:rsidRPr="00DC56F2">
              <w:rPr>
                <w:rStyle w:val="Hyperlink"/>
                <w:noProof/>
              </w:rPr>
              <w:t>Single RU</w:t>
            </w:r>
            <w:r w:rsidR="003609A6">
              <w:rPr>
                <w:noProof/>
                <w:webHidden/>
              </w:rPr>
              <w:tab/>
            </w:r>
            <w:r w:rsidR="003609A6">
              <w:rPr>
                <w:noProof/>
                <w:webHidden/>
              </w:rPr>
              <w:fldChar w:fldCharType="begin"/>
            </w:r>
            <w:r w:rsidR="003609A6">
              <w:rPr>
                <w:noProof/>
                <w:webHidden/>
              </w:rPr>
              <w:instrText xml:space="preserve"> PAGEREF _Toc44164389 \h </w:instrText>
            </w:r>
            <w:r w:rsidR="003609A6">
              <w:rPr>
                <w:noProof/>
                <w:webHidden/>
              </w:rPr>
            </w:r>
            <w:r w:rsidR="003609A6">
              <w:rPr>
                <w:noProof/>
                <w:webHidden/>
              </w:rPr>
              <w:fldChar w:fldCharType="separate"/>
            </w:r>
            <w:r w:rsidR="003609A6">
              <w:rPr>
                <w:noProof/>
                <w:webHidden/>
              </w:rPr>
              <w:t>11</w:t>
            </w:r>
            <w:r w:rsidR="003609A6">
              <w:rPr>
                <w:noProof/>
                <w:webHidden/>
              </w:rPr>
              <w:fldChar w:fldCharType="end"/>
            </w:r>
          </w:hyperlink>
        </w:p>
        <w:p w14:paraId="314F8A1D" w14:textId="77777777" w:rsidR="003609A6" w:rsidRDefault="00A7103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164390" w:history="1">
            <w:r w:rsidR="003609A6" w:rsidRPr="00DC56F2">
              <w:rPr>
                <w:rStyle w:val="Hyperlink"/>
                <w:noProof/>
              </w:rPr>
              <w:t>2.3.2</w:t>
            </w:r>
            <w:r w:rsidR="003609A6">
              <w:rPr>
                <w:rFonts w:asciiTheme="minorHAnsi" w:eastAsiaTheme="minorEastAsia" w:hAnsiTheme="minorHAnsi" w:cstheme="minorBidi"/>
                <w:noProof/>
                <w:szCs w:val="22"/>
                <w:lang w:val="en-US" w:eastAsia="zh-CN"/>
              </w:rPr>
              <w:tab/>
            </w:r>
            <w:r w:rsidR="003609A6" w:rsidRPr="00DC56F2">
              <w:rPr>
                <w:rStyle w:val="Hyperlink"/>
                <w:noProof/>
              </w:rPr>
              <w:t>Multiple RU</w:t>
            </w:r>
            <w:r w:rsidR="003609A6">
              <w:rPr>
                <w:noProof/>
                <w:webHidden/>
              </w:rPr>
              <w:tab/>
            </w:r>
            <w:r w:rsidR="003609A6">
              <w:rPr>
                <w:noProof/>
                <w:webHidden/>
              </w:rPr>
              <w:fldChar w:fldCharType="begin"/>
            </w:r>
            <w:r w:rsidR="003609A6">
              <w:rPr>
                <w:noProof/>
                <w:webHidden/>
              </w:rPr>
              <w:instrText xml:space="preserve"> PAGEREF _Toc44164390 \h </w:instrText>
            </w:r>
            <w:r w:rsidR="003609A6">
              <w:rPr>
                <w:noProof/>
                <w:webHidden/>
              </w:rPr>
            </w:r>
            <w:r w:rsidR="003609A6">
              <w:rPr>
                <w:noProof/>
                <w:webHidden/>
              </w:rPr>
              <w:fldChar w:fldCharType="separate"/>
            </w:r>
            <w:r w:rsidR="003609A6">
              <w:rPr>
                <w:noProof/>
                <w:webHidden/>
              </w:rPr>
              <w:t>11</w:t>
            </w:r>
            <w:r w:rsidR="003609A6">
              <w:rPr>
                <w:noProof/>
                <w:webHidden/>
              </w:rPr>
              <w:fldChar w:fldCharType="end"/>
            </w:r>
          </w:hyperlink>
        </w:p>
        <w:p w14:paraId="5372550C" w14:textId="77777777" w:rsidR="003609A6" w:rsidRDefault="00A7103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164391" w:history="1">
            <w:r w:rsidR="003609A6" w:rsidRPr="00DC56F2">
              <w:rPr>
                <w:rStyle w:val="Hyperlink"/>
                <w:noProof/>
              </w:rPr>
              <w:t>2.3.3</w:t>
            </w:r>
            <w:r w:rsidR="003609A6">
              <w:rPr>
                <w:rFonts w:asciiTheme="minorHAnsi" w:eastAsiaTheme="minorEastAsia" w:hAnsiTheme="minorHAnsi" w:cstheme="minorBidi"/>
                <w:noProof/>
                <w:szCs w:val="22"/>
                <w:lang w:val="en-US" w:eastAsia="zh-CN"/>
              </w:rPr>
              <w:tab/>
            </w:r>
            <w:r w:rsidR="003609A6" w:rsidRPr="00DC56F2">
              <w:rPr>
                <w:rStyle w:val="Hyperlink"/>
                <w:noProof/>
              </w:rPr>
              <w:t>Interleaving for RUs and aggregated RUs</w:t>
            </w:r>
            <w:r w:rsidR="003609A6">
              <w:rPr>
                <w:noProof/>
                <w:webHidden/>
              </w:rPr>
              <w:tab/>
            </w:r>
            <w:r w:rsidR="003609A6">
              <w:rPr>
                <w:noProof/>
                <w:webHidden/>
              </w:rPr>
              <w:fldChar w:fldCharType="begin"/>
            </w:r>
            <w:r w:rsidR="003609A6">
              <w:rPr>
                <w:noProof/>
                <w:webHidden/>
              </w:rPr>
              <w:instrText xml:space="preserve"> PAGEREF _Toc44164391 \h </w:instrText>
            </w:r>
            <w:r w:rsidR="003609A6">
              <w:rPr>
                <w:noProof/>
                <w:webHidden/>
              </w:rPr>
            </w:r>
            <w:r w:rsidR="003609A6">
              <w:rPr>
                <w:noProof/>
                <w:webHidden/>
              </w:rPr>
              <w:fldChar w:fldCharType="separate"/>
            </w:r>
            <w:r w:rsidR="003609A6">
              <w:rPr>
                <w:noProof/>
                <w:webHidden/>
              </w:rPr>
              <w:t>16</w:t>
            </w:r>
            <w:r w:rsidR="003609A6">
              <w:rPr>
                <w:noProof/>
                <w:webHidden/>
              </w:rPr>
              <w:fldChar w:fldCharType="end"/>
            </w:r>
          </w:hyperlink>
        </w:p>
        <w:p w14:paraId="64359762"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392" w:history="1">
            <w:r w:rsidR="003609A6" w:rsidRPr="00DC56F2">
              <w:rPr>
                <w:rStyle w:val="Hyperlink"/>
                <w:noProof/>
              </w:rPr>
              <w:t>2.4</w:t>
            </w:r>
            <w:r w:rsidR="003609A6">
              <w:rPr>
                <w:rFonts w:asciiTheme="minorHAnsi" w:eastAsiaTheme="minorEastAsia" w:hAnsiTheme="minorHAnsi" w:cstheme="minorBidi"/>
                <w:noProof/>
                <w:szCs w:val="22"/>
                <w:lang w:val="en-US" w:eastAsia="zh-CN"/>
              </w:rPr>
              <w:tab/>
            </w:r>
            <w:r w:rsidR="003609A6" w:rsidRPr="00DC56F2">
              <w:rPr>
                <w:rStyle w:val="Hyperlink"/>
                <w:noProof/>
              </w:rPr>
              <w:t>EHT preamble</w:t>
            </w:r>
            <w:r w:rsidR="003609A6">
              <w:rPr>
                <w:noProof/>
                <w:webHidden/>
              </w:rPr>
              <w:tab/>
            </w:r>
            <w:r w:rsidR="003609A6">
              <w:rPr>
                <w:noProof/>
                <w:webHidden/>
              </w:rPr>
              <w:fldChar w:fldCharType="begin"/>
            </w:r>
            <w:r w:rsidR="003609A6">
              <w:rPr>
                <w:noProof/>
                <w:webHidden/>
              </w:rPr>
              <w:instrText xml:space="preserve"> PAGEREF _Toc44164392 \h </w:instrText>
            </w:r>
            <w:r w:rsidR="003609A6">
              <w:rPr>
                <w:noProof/>
                <w:webHidden/>
              </w:rPr>
            </w:r>
            <w:r w:rsidR="003609A6">
              <w:rPr>
                <w:noProof/>
                <w:webHidden/>
              </w:rPr>
              <w:fldChar w:fldCharType="separate"/>
            </w:r>
            <w:r w:rsidR="003609A6">
              <w:rPr>
                <w:noProof/>
                <w:webHidden/>
              </w:rPr>
              <w:t>17</w:t>
            </w:r>
            <w:r w:rsidR="003609A6">
              <w:rPr>
                <w:noProof/>
                <w:webHidden/>
              </w:rPr>
              <w:fldChar w:fldCharType="end"/>
            </w:r>
          </w:hyperlink>
        </w:p>
        <w:p w14:paraId="76FD6543" w14:textId="77777777" w:rsidR="003609A6" w:rsidRDefault="00A7103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164393" w:history="1">
            <w:r w:rsidR="003609A6" w:rsidRPr="00DC56F2">
              <w:rPr>
                <w:rStyle w:val="Hyperlink"/>
                <w:noProof/>
              </w:rPr>
              <w:t>2.4.1</w:t>
            </w:r>
            <w:r w:rsidR="003609A6">
              <w:rPr>
                <w:rFonts w:asciiTheme="minorHAnsi" w:eastAsiaTheme="minorEastAsia" w:hAnsiTheme="minorHAnsi" w:cstheme="minorBidi"/>
                <w:noProof/>
                <w:szCs w:val="22"/>
                <w:lang w:val="en-US" w:eastAsia="zh-CN"/>
              </w:rPr>
              <w:tab/>
            </w:r>
            <w:r w:rsidR="003609A6" w:rsidRPr="00DC56F2">
              <w:rPr>
                <w:rStyle w:val="Hyperlink"/>
                <w:noProof/>
              </w:rPr>
              <w:t>L-STF, L-LTF, L-SIG, and RL-SIG</w:t>
            </w:r>
            <w:r w:rsidR="003609A6">
              <w:rPr>
                <w:noProof/>
                <w:webHidden/>
              </w:rPr>
              <w:tab/>
            </w:r>
            <w:r w:rsidR="003609A6">
              <w:rPr>
                <w:noProof/>
                <w:webHidden/>
              </w:rPr>
              <w:fldChar w:fldCharType="begin"/>
            </w:r>
            <w:r w:rsidR="003609A6">
              <w:rPr>
                <w:noProof/>
                <w:webHidden/>
              </w:rPr>
              <w:instrText xml:space="preserve"> PAGEREF _Toc44164393 \h </w:instrText>
            </w:r>
            <w:r w:rsidR="003609A6">
              <w:rPr>
                <w:noProof/>
                <w:webHidden/>
              </w:rPr>
            </w:r>
            <w:r w:rsidR="003609A6">
              <w:rPr>
                <w:noProof/>
                <w:webHidden/>
              </w:rPr>
              <w:fldChar w:fldCharType="separate"/>
            </w:r>
            <w:r w:rsidR="003609A6">
              <w:rPr>
                <w:noProof/>
                <w:webHidden/>
              </w:rPr>
              <w:t>17</w:t>
            </w:r>
            <w:r w:rsidR="003609A6">
              <w:rPr>
                <w:noProof/>
                <w:webHidden/>
              </w:rPr>
              <w:fldChar w:fldCharType="end"/>
            </w:r>
          </w:hyperlink>
        </w:p>
        <w:p w14:paraId="7222B34C" w14:textId="77777777" w:rsidR="003609A6" w:rsidRDefault="00A7103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164394" w:history="1">
            <w:r w:rsidR="003609A6" w:rsidRPr="00DC56F2">
              <w:rPr>
                <w:rStyle w:val="Hyperlink"/>
                <w:noProof/>
              </w:rPr>
              <w:t>2.4.2</w:t>
            </w:r>
            <w:r w:rsidR="003609A6">
              <w:rPr>
                <w:rFonts w:asciiTheme="minorHAnsi" w:eastAsiaTheme="minorEastAsia" w:hAnsiTheme="minorHAnsi" w:cstheme="minorBidi"/>
                <w:noProof/>
                <w:szCs w:val="22"/>
                <w:lang w:val="en-US" w:eastAsia="zh-CN"/>
              </w:rPr>
              <w:tab/>
            </w:r>
            <w:r w:rsidR="003609A6" w:rsidRPr="00DC56F2">
              <w:rPr>
                <w:rStyle w:val="Hyperlink"/>
                <w:noProof/>
              </w:rPr>
              <w:t>U-SIG</w:t>
            </w:r>
            <w:r w:rsidR="003609A6">
              <w:rPr>
                <w:noProof/>
                <w:webHidden/>
              </w:rPr>
              <w:tab/>
            </w:r>
            <w:r w:rsidR="003609A6">
              <w:rPr>
                <w:noProof/>
                <w:webHidden/>
              </w:rPr>
              <w:fldChar w:fldCharType="begin"/>
            </w:r>
            <w:r w:rsidR="003609A6">
              <w:rPr>
                <w:noProof/>
                <w:webHidden/>
              </w:rPr>
              <w:instrText xml:space="preserve"> PAGEREF _Toc44164394 \h </w:instrText>
            </w:r>
            <w:r w:rsidR="003609A6">
              <w:rPr>
                <w:noProof/>
                <w:webHidden/>
              </w:rPr>
            </w:r>
            <w:r w:rsidR="003609A6">
              <w:rPr>
                <w:noProof/>
                <w:webHidden/>
              </w:rPr>
              <w:fldChar w:fldCharType="separate"/>
            </w:r>
            <w:r w:rsidR="003609A6">
              <w:rPr>
                <w:noProof/>
                <w:webHidden/>
              </w:rPr>
              <w:t>18</w:t>
            </w:r>
            <w:r w:rsidR="003609A6">
              <w:rPr>
                <w:noProof/>
                <w:webHidden/>
              </w:rPr>
              <w:fldChar w:fldCharType="end"/>
            </w:r>
          </w:hyperlink>
        </w:p>
        <w:p w14:paraId="38456378" w14:textId="77777777" w:rsidR="003609A6" w:rsidRDefault="00A7103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164395" w:history="1">
            <w:r w:rsidR="003609A6" w:rsidRPr="00DC56F2">
              <w:rPr>
                <w:rStyle w:val="Hyperlink"/>
                <w:noProof/>
              </w:rPr>
              <w:t>2.4.3</w:t>
            </w:r>
            <w:r w:rsidR="003609A6">
              <w:rPr>
                <w:rFonts w:asciiTheme="minorHAnsi" w:eastAsiaTheme="minorEastAsia" w:hAnsiTheme="minorHAnsi" w:cstheme="minorBidi"/>
                <w:noProof/>
                <w:szCs w:val="22"/>
                <w:lang w:val="en-US" w:eastAsia="zh-CN"/>
              </w:rPr>
              <w:tab/>
            </w:r>
            <w:r w:rsidR="003609A6" w:rsidRPr="00DC56F2">
              <w:rPr>
                <w:rStyle w:val="Hyperlink"/>
                <w:noProof/>
              </w:rPr>
              <w:t>EHT-SIG</w:t>
            </w:r>
            <w:r w:rsidR="003609A6">
              <w:rPr>
                <w:noProof/>
                <w:webHidden/>
              </w:rPr>
              <w:tab/>
            </w:r>
            <w:r w:rsidR="003609A6">
              <w:rPr>
                <w:noProof/>
                <w:webHidden/>
              </w:rPr>
              <w:fldChar w:fldCharType="begin"/>
            </w:r>
            <w:r w:rsidR="003609A6">
              <w:rPr>
                <w:noProof/>
                <w:webHidden/>
              </w:rPr>
              <w:instrText xml:space="preserve"> PAGEREF _Toc44164395 \h </w:instrText>
            </w:r>
            <w:r w:rsidR="003609A6">
              <w:rPr>
                <w:noProof/>
                <w:webHidden/>
              </w:rPr>
            </w:r>
            <w:r w:rsidR="003609A6">
              <w:rPr>
                <w:noProof/>
                <w:webHidden/>
              </w:rPr>
              <w:fldChar w:fldCharType="separate"/>
            </w:r>
            <w:r w:rsidR="003609A6">
              <w:rPr>
                <w:noProof/>
                <w:webHidden/>
              </w:rPr>
              <w:t>21</w:t>
            </w:r>
            <w:r w:rsidR="003609A6">
              <w:rPr>
                <w:noProof/>
                <w:webHidden/>
              </w:rPr>
              <w:fldChar w:fldCharType="end"/>
            </w:r>
          </w:hyperlink>
        </w:p>
        <w:p w14:paraId="5905CBFB" w14:textId="77777777" w:rsidR="003609A6" w:rsidRDefault="00A7103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164396" w:history="1">
            <w:r w:rsidR="003609A6" w:rsidRPr="00DC56F2">
              <w:rPr>
                <w:rStyle w:val="Hyperlink"/>
                <w:noProof/>
              </w:rPr>
              <w:t>2.4.4</w:t>
            </w:r>
            <w:r w:rsidR="003609A6">
              <w:rPr>
                <w:rFonts w:asciiTheme="minorHAnsi" w:eastAsiaTheme="minorEastAsia" w:hAnsiTheme="minorHAnsi" w:cstheme="minorBidi"/>
                <w:noProof/>
                <w:szCs w:val="22"/>
                <w:lang w:val="en-US" w:eastAsia="zh-CN"/>
              </w:rPr>
              <w:tab/>
            </w:r>
            <w:r w:rsidR="003609A6" w:rsidRPr="00DC56F2">
              <w:rPr>
                <w:rStyle w:val="Hyperlink"/>
                <w:noProof/>
              </w:rPr>
              <w:t>EHT-STF</w:t>
            </w:r>
            <w:r w:rsidR="003609A6">
              <w:rPr>
                <w:noProof/>
                <w:webHidden/>
              </w:rPr>
              <w:tab/>
            </w:r>
            <w:r w:rsidR="003609A6">
              <w:rPr>
                <w:noProof/>
                <w:webHidden/>
              </w:rPr>
              <w:fldChar w:fldCharType="begin"/>
            </w:r>
            <w:r w:rsidR="003609A6">
              <w:rPr>
                <w:noProof/>
                <w:webHidden/>
              </w:rPr>
              <w:instrText xml:space="preserve"> PAGEREF _Toc44164396 \h </w:instrText>
            </w:r>
            <w:r w:rsidR="003609A6">
              <w:rPr>
                <w:noProof/>
                <w:webHidden/>
              </w:rPr>
            </w:r>
            <w:r w:rsidR="003609A6">
              <w:rPr>
                <w:noProof/>
                <w:webHidden/>
              </w:rPr>
              <w:fldChar w:fldCharType="separate"/>
            </w:r>
            <w:r w:rsidR="003609A6">
              <w:rPr>
                <w:noProof/>
                <w:webHidden/>
              </w:rPr>
              <w:t>25</w:t>
            </w:r>
            <w:r w:rsidR="003609A6">
              <w:rPr>
                <w:noProof/>
                <w:webHidden/>
              </w:rPr>
              <w:fldChar w:fldCharType="end"/>
            </w:r>
          </w:hyperlink>
        </w:p>
        <w:p w14:paraId="4E6F50C5" w14:textId="77777777" w:rsidR="003609A6" w:rsidRDefault="00A7103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164397" w:history="1">
            <w:r w:rsidR="003609A6" w:rsidRPr="00DC56F2">
              <w:rPr>
                <w:rStyle w:val="Hyperlink"/>
                <w:noProof/>
              </w:rPr>
              <w:t>2.4.5</w:t>
            </w:r>
            <w:r w:rsidR="003609A6">
              <w:rPr>
                <w:rFonts w:asciiTheme="minorHAnsi" w:eastAsiaTheme="minorEastAsia" w:hAnsiTheme="minorHAnsi" w:cstheme="minorBidi"/>
                <w:noProof/>
                <w:szCs w:val="22"/>
                <w:lang w:val="en-US" w:eastAsia="zh-CN"/>
              </w:rPr>
              <w:tab/>
            </w:r>
            <w:r w:rsidR="003609A6" w:rsidRPr="00DC56F2">
              <w:rPr>
                <w:rStyle w:val="Hyperlink"/>
                <w:noProof/>
              </w:rPr>
              <w:t>EHT-LTF</w:t>
            </w:r>
            <w:r w:rsidR="003609A6">
              <w:rPr>
                <w:noProof/>
                <w:webHidden/>
              </w:rPr>
              <w:tab/>
            </w:r>
            <w:r w:rsidR="003609A6">
              <w:rPr>
                <w:noProof/>
                <w:webHidden/>
              </w:rPr>
              <w:fldChar w:fldCharType="begin"/>
            </w:r>
            <w:r w:rsidR="003609A6">
              <w:rPr>
                <w:noProof/>
                <w:webHidden/>
              </w:rPr>
              <w:instrText xml:space="preserve"> PAGEREF _Toc44164397 \h </w:instrText>
            </w:r>
            <w:r w:rsidR="003609A6">
              <w:rPr>
                <w:noProof/>
                <w:webHidden/>
              </w:rPr>
            </w:r>
            <w:r w:rsidR="003609A6">
              <w:rPr>
                <w:noProof/>
                <w:webHidden/>
              </w:rPr>
              <w:fldChar w:fldCharType="separate"/>
            </w:r>
            <w:r w:rsidR="003609A6">
              <w:rPr>
                <w:noProof/>
                <w:webHidden/>
              </w:rPr>
              <w:t>26</w:t>
            </w:r>
            <w:r w:rsidR="003609A6">
              <w:rPr>
                <w:noProof/>
                <w:webHidden/>
              </w:rPr>
              <w:fldChar w:fldCharType="end"/>
            </w:r>
          </w:hyperlink>
        </w:p>
        <w:p w14:paraId="1F7A87AF" w14:textId="77777777" w:rsidR="003609A6" w:rsidRDefault="00A7103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164398" w:history="1">
            <w:r w:rsidR="003609A6" w:rsidRPr="00DC56F2">
              <w:rPr>
                <w:rStyle w:val="Hyperlink"/>
                <w:noProof/>
              </w:rPr>
              <w:t>2.4.6</w:t>
            </w:r>
            <w:r w:rsidR="003609A6">
              <w:rPr>
                <w:rFonts w:asciiTheme="minorHAnsi" w:eastAsiaTheme="minorEastAsia" w:hAnsiTheme="minorHAnsi" w:cstheme="minorBidi"/>
                <w:noProof/>
                <w:szCs w:val="22"/>
                <w:lang w:val="en-US" w:eastAsia="zh-CN"/>
              </w:rPr>
              <w:tab/>
            </w:r>
            <w:r w:rsidR="003609A6" w:rsidRPr="00DC56F2">
              <w:rPr>
                <w:rStyle w:val="Hyperlink"/>
                <w:noProof/>
              </w:rPr>
              <w:t>Preamble puncture</w:t>
            </w:r>
            <w:r w:rsidR="003609A6">
              <w:rPr>
                <w:noProof/>
                <w:webHidden/>
              </w:rPr>
              <w:tab/>
            </w:r>
            <w:r w:rsidR="003609A6">
              <w:rPr>
                <w:noProof/>
                <w:webHidden/>
              </w:rPr>
              <w:fldChar w:fldCharType="begin"/>
            </w:r>
            <w:r w:rsidR="003609A6">
              <w:rPr>
                <w:noProof/>
                <w:webHidden/>
              </w:rPr>
              <w:instrText xml:space="preserve"> PAGEREF _Toc44164398 \h </w:instrText>
            </w:r>
            <w:r w:rsidR="003609A6">
              <w:rPr>
                <w:noProof/>
                <w:webHidden/>
              </w:rPr>
            </w:r>
            <w:r w:rsidR="003609A6">
              <w:rPr>
                <w:noProof/>
                <w:webHidden/>
              </w:rPr>
              <w:fldChar w:fldCharType="separate"/>
            </w:r>
            <w:r w:rsidR="003609A6">
              <w:rPr>
                <w:noProof/>
                <w:webHidden/>
              </w:rPr>
              <w:t>27</w:t>
            </w:r>
            <w:r w:rsidR="003609A6">
              <w:rPr>
                <w:noProof/>
                <w:webHidden/>
              </w:rPr>
              <w:fldChar w:fldCharType="end"/>
            </w:r>
          </w:hyperlink>
        </w:p>
        <w:p w14:paraId="3AB4108D"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399" w:history="1">
            <w:r w:rsidR="003609A6" w:rsidRPr="00DC56F2">
              <w:rPr>
                <w:rStyle w:val="Hyperlink"/>
                <w:noProof/>
              </w:rPr>
              <w:t>2.5</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Modulation</w:t>
            </w:r>
            <w:r w:rsidR="003609A6">
              <w:rPr>
                <w:noProof/>
                <w:webHidden/>
              </w:rPr>
              <w:tab/>
            </w:r>
            <w:r w:rsidR="003609A6">
              <w:rPr>
                <w:noProof/>
                <w:webHidden/>
              </w:rPr>
              <w:fldChar w:fldCharType="begin"/>
            </w:r>
            <w:r w:rsidR="003609A6">
              <w:rPr>
                <w:noProof/>
                <w:webHidden/>
              </w:rPr>
              <w:instrText xml:space="preserve"> PAGEREF _Toc44164399 \h </w:instrText>
            </w:r>
            <w:r w:rsidR="003609A6">
              <w:rPr>
                <w:noProof/>
                <w:webHidden/>
              </w:rPr>
            </w:r>
            <w:r w:rsidR="003609A6">
              <w:rPr>
                <w:noProof/>
                <w:webHidden/>
              </w:rPr>
              <w:fldChar w:fldCharType="separate"/>
            </w:r>
            <w:r w:rsidR="003609A6">
              <w:rPr>
                <w:noProof/>
                <w:webHidden/>
              </w:rPr>
              <w:t>27</w:t>
            </w:r>
            <w:r w:rsidR="003609A6">
              <w:rPr>
                <w:noProof/>
                <w:webHidden/>
              </w:rPr>
              <w:fldChar w:fldCharType="end"/>
            </w:r>
          </w:hyperlink>
        </w:p>
        <w:p w14:paraId="28EBD21B"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00" w:history="1">
            <w:r w:rsidR="003609A6" w:rsidRPr="00DC56F2">
              <w:rPr>
                <w:rStyle w:val="Hyperlink"/>
                <w:noProof/>
              </w:rPr>
              <w:t>2.6</w:t>
            </w:r>
            <w:r w:rsidR="003609A6">
              <w:rPr>
                <w:rFonts w:asciiTheme="minorHAnsi" w:eastAsiaTheme="minorEastAsia" w:hAnsiTheme="minorHAnsi" w:cstheme="minorBidi"/>
                <w:noProof/>
                <w:szCs w:val="22"/>
                <w:lang w:val="en-US" w:eastAsia="zh-CN"/>
              </w:rPr>
              <w:tab/>
            </w:r>
            <w:r w:rsidR="003609A6" w:rsidRPr="00DC56F2">
              <w:rPr>
                <w:rStyle w:val="Hyperlink"/>
                <w:noProof/>
              </w:rPr>
              <w:t>Data field</w:t>
            </w:r>
            <w:r w:rsidR="003609A6">
              <w:rPr>
                <w:noProof/>
                <w:webHidden/>
              </w:rPr>
              <w:tab/>
            </w:r>
            <w:r w:rsidR="003609A6">
              <w:rPr>
                <w:noProof/>
                <w:webHidden/>
              </w:rPr>
              <w:fldChar w:fldCharType="begin"/>
            </w:r>
            <w:r w:rsidR="003609A6">
              <w:rPr>
                <w:noProof/>
                <w:webHidden/>
              </w:rPr>
              <w:instrText xml:space="preserve"> PAGEREF _Toc44164400 \h </w:instrText>
            </w:r>
            <w:r w:rsidR="003609A6">
              <w:rPr>
                <w:noProof/>
                <w:webHidden/>
              </w:rPr>
            </w:r>
            <w:r w:rsidR="003609A6">
              <w:rPr>
                <w:noProof/>
                <w:webHidden/>
              </w:rPr>
              <w:fldChar w:fldCharType="separate"/>
            </w:r>
            <w:r w:rsidR="003609A6">
              <w:rPr>
                <w:noProof/>
                <w:webHidden/>
              </w:rPr>
              <w:t>27</w:t>
            </w:r>
            <w:r w:rsidR="003609A6">
              <w:rPr>
                <w:noProof/>
                <w:webHidden/>
              </w:rPr>
              <w:fldChar w:fldCharType="end"/>
            </w:r>
          </w:hyperlink>
        </w:p>
        <w:p w14:paraId="79E82A53" w14:textId="77777777" w:rsidR="003609A6" w:rsidRDefault="00A7103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164401" w:history="1">
            <w:r w:rsidR="003609A6" w:rsidRPr="00DC56F2">
              <w:rPr>
                <w:rStyle w:val="Hyperlink"/>
                <w:noProof/>
              </w:rPr>
              <w:t>2.6.1</w:t>
            </w:r>
            <w:r w:rsidR="003609A6">
              <w:rPr>
                <w:rFonts w:asciiTheme="minorHAnsi" w:eastAsiaTheme="minorEastAsia" w:hAnsiTheme="minorHAnsi" w:cstheme="minorBidi"/>
                <w:noProof/>
                <w:szCs w:val="22"/>
                <w:lang w:val="en-US" w:eastAsia="zh-CN"/>
              </w:rPr>
              <w:tab/>
            </w:r>
            <w:r w:rsidR="003609A6" w:rsidRPr="00DC56F2">
              <w:rPr>
                <w:rStyle w:val="Hyperlink"/>
                <w:noProof/>
              </w:rPr>
              <w:t>Scrambler</w:t>
            </w:r>
            <w:r w:rsidR="003609A6">
              <w:rPr>
                <w:noProof/>
                <w:webHidden/>
              </w:rPr>
              <w:tab/>
            </w:r>
            <w:r w:rsidR="003609A6">
              <w:rPr>
                <w:noProof/>
                <w:webHidden/>
              </w:rPr>
              <w:fldChar w:fldCharType="begin"/>
            </w:r>
            <w:r w:rsidR="003609A6">
              <w:rPr>
                <w:noProof/>
                <w:webHidden/>
              </w:rPr>
              <w:instrText xml:space="preserve"> PAGEREF _Toc44164401 \h </w:instrText>
            </w:r>
            <w:r w:rsidR="003609A6">
              <w:rPr>
                <w:noProof/>
                <w:webHidden/>
              </w:rPr>
            </w:r>
            <w:r w:rsidR="003609A6">
              <w:rPr>
                <w:noProof/>
                <w:webHidden/>
              </w:rPr>
              <w:fldChar w:fldCharType="separate"/>
            </w:r>
            <w:r w:rsidR="003609A6">
              <w:rPr>
                <w:noProof/>
                <w:webHidden/>
              </w:rPr>
              <w:t>27</w:t>
            </w:r>
            <w:r w:rsidR="003609A6">
              <w:rPr>
                <w:noProof/>
                <w:webHidden/>
              </w:rPr>
              <w:fldChar w:fldCharType="end"/>
            </w:r>
          </w:hyperlink>
        </w:p>
        <w:p w14:paraId="5AACAE28" w14:textId="77777777" w:rsidR="003609A6" w:rsidRDefault="00A7103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164402" w:history="1">
            <w:r w:rsidR="003609A6" w:rsidRPr="00DC56F2">
              <w:rPr>
                <w:rStyle w:val="Hyperlink"/>
                <w:noProof/>
              </w:rPr>
              <w:t>2.6.2</w:t>
            </w:r>
            <w:r w:rsidR="003609A6">
              <w:rPr>
                <w:rFonts w:asciiTheme="minorHAnsi" w:eastAsiaTheme="minorEastAsia" w:hAnsiTheme="minorHAnsi" w:cstheme="minorBidi"/>
                <w:noProof/>
                <w:szCs w:val="22"/>
                <w:lang w:val="en-US" w:eastAsia="zh-CN"/>
              </w:rPr>
              <w:tab/>
            </w:r>
            <w:r w:rsidR="003609A6" w:rsidRPr="00DC56F2">
              <w:rPr>
                <w:rStyle w:val="Hyperlink"/>
                <w:noProof/>
              </w:rPr>
              <w:t>Pilot subcarriers</w:t>
            </w:r>
            <w:r w:rsidR="003609A6">
              <w:rPr>
                <w:noProof/>
                <w:webHidden/>
              </w:rPr>
              <w:tab/>
            </w:r>
            <w:r w:rsidR="003609A6">
              <w:rPr>
                <w:noProof/>
                <w:webHidden/>
              </w:rPr>
              <w:fldChar w:fldCharType="begin"/>
            </w:r>
            <w:r w:rsidR="003609A6">
              <w:rPr>
                <w:noProof/>
                <w:webHidden/>
              </w:rPr>
              <w:instrText xml:space="preserve"> PAGEREF _Toc44164402 \h </w:instrText>
            </w:r>
            <w:r w:rsidR="003609A6">
              <w:rPr>
                <w:noProof/>
                <w:webHidden/>
              </w:rPr>
            </w:r>
            <w:r w:rsidR="003609A6">
              <w:rPr>
                <w:noProof/>
                <w:webHidden/>
              </w:rPr>
              <w:fldChar w:fldCharType="separate"/>
            </w:r>
            <w:r w:rsidR="003609A6">
              <w:rPr>
                <w:noProof/>
                <w:webHidden/>
              </w:rPr>
              <w:t>27</w:t>
            </w:r>
            <w:r w:rsidR="003609A6">
              <w:rPr>
                <w:noProof/>
                <w:webHidden/>
              </w:rPr>
              <w:fldChar w:fldCharType="end"/>
            </w:r>
          </w:hyperlink>
        </w:p>
        <w:p w14:paraId="2DA2260D"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03" w:history="1">
            <w:r w:rsidR="003609A6" w:rsidRPr="00DC56F2">
              <w:rPr>
                <w:rStyle w:val="Hyperlink"/>
                <w:noProof/>
              </w:rPr>
              <w:t>2.7</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Beamforming</w:t>
            </w:r>
            <w:r w:rsidR="003609A6">
              <w:rPr>
                <w:noProof/>
                <w:webHidden/>
              </w:rPr>
              <w:tab/>
            </w:r>
            <w:r w:rsidR="003609A6">
              <w:rPr>
                <w:noProof/>
                <w:webHidden/>
              </w:rPr>
              <w:fldChar w:fldCharType="begin"/>
            </w:r>
            <w:r w:rsidR="003609A6">
              <w:rPr>
                <w:noProof/>
                <w:webHidden/>
              </w:rPr>
              <w:instrText xml:space="preserve"> PAGEREF _Toc44164403 \h </w:instrText>
            </w:r>
            <w:r w:rsidR="003609A6">
              <w:rPr>
                <w:noProof/>
                <w:webHidden/>
              </w:rPr>
            </w:r>
            <w:r w:rsidR="003609A6">
              <w:rPr>
                <w:noProof/>
                <w:webHidden/>
              </w:rPr>
              <w:fldChar w:fldCharType="separate"/>
            </w:r>
            <w:r w:rsidR="003609A6">
              <w:rPr>
                <w:noProof/>
                <w:webHidden/>
              </w:rPr>
              <w:t>28</w:t>
            </w:r>
            <w:r w:rsidR="003609A6">
              <w:rPr>
                <w:noProof/>
                <w:webHidden/>
              </w:rPr>
              <w:fldChar w:fldCharType="end"/>
            </w:r>
          </w:hyperlink>
        </w:p>
        <w:p w14:paraId="409A7B51" w14:textId="77777777" w:rsidR="003609A6" w:rsidRDefault="00A7103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164404" w:history="1">
            <w:r w:rsidR="003609A6" w:rsidRPr="00DC56F2">
              <w:rPr>
                <w:rStyle w:val="Hyperlink"/>
                <w:noProof/>
              </w:rPr>
              <w:t>3.</w:t>
            </w:r>
            <w:r w:rsidR="003609A6">
              <w:rPr>
                <w:rFonts w:asciiTheme="minorHAnsi" w:eastAsiaTheme="minorEastAsia" w:hAnsiTheme="minorHAnsi" w:cstheme="minorBidi"/>
                <w:noProof/>
                <w:szCs w:val="22"/>
                <w:lang w:val="en-US" w:eastAsia="zh-CN"/>
              </w:rPr>
              <w:tab/>
            </w:r>
            <w:r w:rsidR="003609A6" w:rsidRPr="00DC56F2">
              <w:rPr>
                <w:rStyle w:val="Hyperlink"/>
                <w:noProof/>
              </w:rPr>
              <w:t>EHT MAC</w:t>
            </w:r>
            <w:r w:rsidR="003609A6">
              <w:rPr>
                <w:noProof/>
                <w:webHidden/>
              </w:rPr>
              <w:tab/>
            </w:r>
            <w:r w:rsidR="003609A6">
              <w:rPr>
                <w:noProof/>
                <w:webHidden/>
              </w:rPr>
              <w:fldChar w:fldCharType="begin"/>
            </w:r>
            <w:r w:rsidR="003609A6">
              <w:rPr>
                <w:noProof/>
                <w:webHidden/>
              </w:rPr>
              <w:instrText xml:space="preserve"> PAGEREF _Toc44164404 \h </w:instrText>
            </w:r>
            <w:r w:rsidR="003609A6">
              <w:rPr>
                <w:noProof/>
                <w:webHidden/>
              </w:rPr>
            </w:r>
            <w:r w:rsidR="003609A6">
              <w:rPr>
                <w:noProof/>
                <w:webHidden/>
              </w:rPr>
              <w:fldChar w:fldCharType="separate"/>
            </w:r>
            <w:r w:rsidR="003609A6">
              <w:rPr>
                <w:noProof/>
                <w:webHidden/>
              </w:rPr>
              <w:t>28</w:t>
            </w:r>
            <w:r w:rsidR="003609A6">
              <w:rPr>
                <w:noProof/>
                <w:webHidden/>
              </w:rPr>
              <w:fldChar w:fldCharType="end"/>
            </w:r>
          </w:hyperlink>
        </w:p>
        <w:p w14:paraId="0179ADEB"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06" w:history="1">
            <w:r w:rsidR="003609A6" w:rsidRPr="00DC56F2">
              <w:rPr>
                <w:rStyle w:val="Hyperlink"/>
                <w:noProof/>
              </w:rPr>
              <w:t>3.1</w:t>
            </w:r>
            <w:r w:rsidR="003609A6">
              <w:rPr>
                <w:rFonts w:asciiTheme="minorHAnsi" w:eastAsiaTheme="minorEastAsia" w:hAnsiTheme="minorHAnsi" w:cstheme="minorBidi"/>
                <w:noProof/>
                <w:szCs w:val="22"/>
                <w:lang w:val="en-US" w:eastAsia="zh-CN"/>
              </w:rPr>
              <w:tab/>
            </w:r>
            <w:r w:rsidR="003609A6" w:rsidRPr="00DC56F2">
              <w:rPr>
                <w:rStyle w:val="Hyperlink"/>
                <w:noProof/>
              </w:rPr>
              <w:t>General</w:t>
            </w:r>
            <w:r w:rsidR="003609A6">
              <w:rPr>
                <w:noProof/>
                <w:webHidden/>
              </w:rPr>
              <w:tab/>
            </w:r>
            <w:r w:rsidR="003609A6">
              <w:rPr>
                <w:noProof/>
                <w:webHidden/>
              </w:rPr>
              <w:fldChar w:fldCharType="begin"/>
            </w:r>
            <w:r w:rsidR="003609A6">
              <w:rPr>
                <w:noProof/>
                <w:webHidden/>
              </w:rPr>
              <w:instrText xml:space="preserve"> PAGEREF _Toc44164406 \h </w:instrText>
            </w:r>
            <w:r w:rsidR="003609A6">
              <w:rPr>
                <w:noProof/>
                <w:webHidden/>
              </w:rPr>
            </w:r>
            <w:r w:rsidR="003609A6">
              <w:rPr>
                <w:noProof/>
                <w:webHidden/>
              </w:rPr>
              <w:fldChar w:fldCharType="separate"/>
            </w:r>
            <w:r w:rsidR="003609A6">
              <w:rPr>
                <w:noProof/>
                <w:webHidden/>
              </w:rPr>
              <w:t>28</w:t>
            </w:r>
            <w:r w:rsidR="003609A6">
              <w:rPr>
                <w:noProof/>
                <w:webHidden/>
              </w:rPr>
              <w:fldChar w:fldCharType="end"/>
            </w:r>
          </w:hyperlink>
        </w:p>
        <w:p w14:paraId="3411BB88"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07" w:history="1">
            <w:r w:rsidR="003609A6" w:rsidRPr="00DC56F2">
              <w:rPr>
                <w:rStyle w:val="Hyperlink"/>
                <w:noProof/>
              </w:rPr>
              <w:t>3.2</w:t>
            </w:r>
            <w:r w:rsidR="003609A6">
              <w:rPr>
                <w:rFonts w:asciiTheme="minorHAnsi" w:eastAsiaTheme="minorEastAsia" w:hAnsiTheme="minorHAnsi" w:cstheme="minorBidi"/>
                <w:noProof/>
                <w:szCs w:val="22"/>
                <w:lang w:val="en-US" w:eastAsia="zh-CN"/>
              </w:rPr>
              <w:tab/>
            </w:r>
            <w:r w:rsidR="003609A6" w:rsidRPr="00DC56F2">
              <w:rPr>
                <w:rStyle w:val="Hyperlink"/>
                <w:noProof/>
              </w:rPr>
              <w:t>TXOP</w:t>
            </w:r>
            <w:r w:rsidR="003609A6">
              <w:rPr>
                <w:noProof/>
                <w:webHidden/>
              </w:rPr>
              <w:tab/>
            </w:r>
            <w:r w:rsidR="003609A6">
              <w:rPr>
                <w:noProof/>
                <w:webHidden/>
              </w:rPr>
              <w:fldChar w:fldCharType="begin"/>
            </w:r>
            <w:r w:rsidR="003609A6">
              <w:rPr>
                <w:noProof/>
                <w:webHidden/>
              </w:rPr>
              <w:instrText xml:space="preserve"> PAGEREF _Toc44164407 \h </w:instrText>
            </w:r>
            <w:r w:rsidR="003609A6">
              <w:rPr>
                <w:noProof/>
                <w:webHidden/>
              </w:rPr>
            </w:r>
            <w:r w:rsidR="003609A6">
              <w:rPr>
                <w:noProof/>
                <w:webHidden/>
              </w:rPr>
              <w:fldChar w:fldCharType="separate"/>
            </w:r>
            <w:r w:rsidR="003609A6">
              <w:rPr>
                <w:noProof/>
                <w:webHidden/>
              </w:rPr>
              <w:t>28</w:t>
            </w:r>
            <w:r w:rsidR="003609A6">
              <w:rPr>
                <w:noProof/>
                <w:webHidden/>
              </w:rPr>
              <w:fldChar w:fldCharType="end"/>
            </w:r>
          </w:hyperlink>
        </w:p>
        <w:p w14:paraId="27541BDD"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08" w:history="1">
            <w:r w:rsidR="003609A6" w:rsidRPr="00DC56F2">
              <w:rPr>
                <w:rStyle w:val="Hyperlink"/>
                <w:noProof/>
              </w:rPr>
              <w:t>3.3</w:t>
            </w:r>
            <w:r w:rsidR="003609A6">
              <w:rPr>
                <w:rFonts w:asciiTheme="minorHAnsi" w:eastAsiaTheme="minorEastAsia" w:hAnsiTheme="minorHAnsi" w:cstheme="minorBidi"/>
                <w:noProof/>
                <w:szCs w:val="22"/>
                <w:lang w:val="en-US" w:eastAsia="zh-CN"/>
              </w:rPr>
              <w:tab/>
            </w:r>
            <w:r w:rsidR="003609A6" w:rsidRPr="00DC56F2">
              <w:rPr>
                <w:rStyle w:val="Hyperlink"/>
                <w:noProof/>
              </w:rPr>
              <w:t>Priority access support for NS/EP services</w:t>
            </w:r>
            <w:r w:rsidR="003609A6">
              <w:rPr>
                <w:noProof/>
                <w:webHidden/>
              </w:rPr>
              <w:tab/>
            </w:r>
            <w:r w:rsidR="003609A6">
              <w:rPr>
                <w:noProof/>
                <w:webHidden/>
              </w:rPr>
              <w:fldChar w:fldCharType="begin"/>
            </w:r>
            <w:r w:rsidR="003609A6">
              <w:rPr>
                <w:noProof/>
                <w:webHidden/>
              </w:rPr>
              <w:instrText xml:space="preserve"> PAGEREF _Toc44164408 \h </w:instrText>
            </w:r>
            <w:r w:rsidR="003609A6">
              <w:rPr>
                <w:noProof/>
                <w:webHidden/>
              </w:rPr>
            </w:r>
            <w:r w:rsidR="003609A6">
              <w:rPr>
                <w:noProof/>
                <w:webHidden/>
              </w:rPr>
              <w:fldChar w:fldCharType="separate"/>
            </w:r>
            <w:r w:rsidR="003609A6">
              <w:rPr>
                <w:noProof/>
                <w:webHidden/>
              </w:rPr>
              <w:t>29</w:t>
            </w:r>
            <w:r w:rsidR="003609A6">
              <w:rPr>
                <w:noProof/>
                <w:webHidden/>
              </w:rPr>
              <w:fldChar w:fldCharType="end"/>
            </w:r>
          </w:hyperlink>
        </w:p>
        <w:p w14:paraId="60BDA8E4" w14:textId="77777777" w:rsidR="003609A6" w:rsidRDefault="00A7103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164409" w:history="1">
            <w:r w:rsidR="003609A6" w:rsidRPr="00DC56F2">
              <w:rPr>
                <w:rStyle w:val="Hyperlink"/>
                <w:noProof/>
              </w:rPr>
              <w:t>4.</w:t>
            </w:r>
            <w:r w:rsidR="003609A6">
              <w:rPr>
                <w:rFonts w:asciiTheme="minorHAnsi" w:eastAsiaTheme="minorEastAsia" w:hAnsiTheme="minorHAnsi" w:cstheme="minorBidi"/>
                <w:noProof/>
                <w:szCs w:val="22"/>
                <w:lang w:val="en-US" w:eastAsia="zh-CN"/>
              </w:rPr>
              <w:tab/>
            </w:r>
            <w:r w:rsidR="003609A6" w:rsidRPr="00DC56F2">
              <w:rPr>
                <w:rStyle w:val="Hyperlink"/>
                <w:noProof/>
              </w:rPr>
              <w:t>Coexistence and regulatory rules</w:t>
            </w:r>
            <w:r w:rsidR="003609A6">
              <w:rPr>
                <w:noProof/>
                <w:webHidden/>
              </w:rPr>
              <w:tab/>
            </w:r>
            <w:r w:rsidR="003609A6">
              <w:rPr>
                <w:noProof/>
                <w:webHidden/>
              </w:rPr>
              <w:fldChar w:fldCharType="begin"/>
            </w:r>
            <w:r w:rsidR="003609A6">
              <w:rPr>
                <w:noProof/>
                <w:webHidden/>
              </w:rPr>
              <w:instrText xml:space="preserve"> PAGEREF _Toc44164409 \h </w:instrText>
            </w:r>
            <w:r w:rsidR="003609A6">
              <w:rPr>
                <w:noProof/>
                <w:webHidden/>
              </w:rPr>
            </w:r>
            <w:r w:rsidR="003609A6">
              <w:rPr>
                <w:noProof/>
                <w:webHidden/>
              </w:rPr>
              <w:fldChar w:fldCharType="separate"/>
            </w:r>
            <w:r w:rsidR="003609A6">
              <w:rPr>
                <w:noProof/>
                <w:webHidden/>
              </w:rPr>
              <w:t>29</w:t>
            </w:r>
            <w:r w:rsidR="003609A6">
              <w:rPr>
                <w:noProof/>
                <w:webHidden/>
              </w:rPr>
              <w:fldChar w:fldCharType="end"/>
            </w:r>
          </w:hyperlink>
        </w:p>
        <w:p w14:paraId="67050C7A"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11" w:history="1">
            <w:r w:rsidR="003609A6" w:rsidRPr="00DC56F2">
              <w:rPr>
                <w:rStyle w:val="Hyperlink"/>
                <w:noProof/>
              </w:rPr>
              <w:t>4.1</w:t>
            </w:r>
            <w:r w:rsidR="003609A6">
              <w:rPr>
                <w:rFonts w:asciiTheme="minorHAnsi" w:eastAsiaTheme="minorEastAsia" w:hAnsiTheme="minorHAnsi" w:cstheme="minorBidi"/>
                <w:noProof/>
                <w:szCs w:val="22"/>
                <w:lang w:val="en-US" w:eastAsia="zh-CN"/>
              </w:rPr>
              <w:tab/>
            </w:r>
            <w:r w:rsidR="003609A6" w:rsidRPr="00DC56F2">
              <w:rPr>
                <w:rStyle w:val="Hyperlink"/>
                <w:noProof/>
              </w:rPr>
              <w:t>General</w:t>
            </w:r>
            <w:r w:rsidR="003609A6">
              <w:rPr>
                <w:noProof/>
                <w:webHidden/>
              </w:rPr>
              <w:tab/>
            </w:r>
            <w:r w:rsidR="003609A6">
              <w:rPr>
                <w:noProof/>
                <w:webHidden/>
              </w:rPr>
              <w:fldChar w:fldCharType="begin"/>
            </w:r>
            <w:r w:rsidR="003609A6">
              <w:rPr>
                <w:noProof/>
                <w:webHidden/>
              </w:rPr>
              <w:instrText xml:space="preserve"> PAGEREF _Toc44164411 \h </w:instrText>
            </w:r>
            <w:r w:rsidR="003609A6">
              <w:rPr>
                <w:noProof/>
                <w:webHidden/>
              </w:rPr>
            </w:r>
            <w:r w:rsidR="003609A6">
              <w:rPr>
                <w:noProof/>
                <w:webHidden/>
              </w:rPr>
              <w:fldChar w:fldCharType="separate"/>
            </w:r>
            <w:r w:rsidR="003609A6">
              <w:rPr>
                <w:noProof/>
                <w:webHidden/>
              </w:rPr>
              <w:t>29</w:t>
            </w:r>
            <w:r w:rsidR="003609A6">
              <w:rPr>
                <w:noProof/>
                <w:webHidden/>
              </w:rPr>
              <w:fldChar w:fldCharType="end"/>
            </w:r>
          </w:hyperlink>
        </w:p>
        <w:p w14:paraId="47BC9E27"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12" w:history="1">
            <w:r w:rsidR="003609A6" w:rsidRPr="00DC56F2">
              <w:rPr>
                <w:rStyle w:val="Hyperlink"/>
                <w:noProof/>
              </w:rPr>
              <w:t>4.2</w:t>
            </w:r>
            <w:r w:rsidR="003609A6">
              <w:rPr>
                <w:rFonts w:asciiTheme="minorHAnsi" w:eastAsiaTheme="minorEastAsia" w:hAnsiTheme="minorHAnsi" w:cstheme="minorBidi"/>
                <w:noProof/>
                <w:szCs w:val="22"/>
                <w:lang w:val="en-US" w:eastAsia="zh-CN"/>
              </w:rPr>
              <w:tab/>
            </w:r>
            <w:r w:rsidR="003609A6" w:rsidRPr="00DC56F2">
              <w:rPr>
                <w:rStyle w:val="Hyperlink"/>
                <w:noProof/>
              </w:rPr>
              <w:t>Coexistence feature #1</w:t>
            </w:r>
            <w:r w:rsidR="003609A6">
              <w:rPr>
                <w:noProof/>
                <w:webHidden/>
              </w:rPr>
              <w:tab/>
            </w:r>
            <w:r w:rsidR="003609A6">
              <w:rPr>
                <w:noProof/>
                <w:webHidden/>
              </w:rPr>
              <w:fldChar w:fldCharType="begin"/>
            </w:r>
            <w:r w:rsidR="003609A6">
              <w:rPr>
                <w:noProof/>
                <w:webHidden/>
              </w:rPr>
              <w:instrText xml:space="preserve"> PAGEREF _Toc44164412 \h </w:instrText>
            </w:r>
            <w:r w:rsidR="003609A6">
              <w:rPr>
                <w:noProof/>
                <w:webHidden/>
              </w:rPr>
            </w:r>
            <w:r w:rsidR="003609A6">
              <w:rPr>
                <w:noProof/>
                <w:webHidden/>
              </w:rPr>
              <w:fldChar w:fldCharType="separate"/>
            </w:r>
            <w:r w:rsidR="003609A6">
              <w:rPr>
                <w:noProof/>
                <w:webHidden/>
              </w:rPr>
              <w:t>29</w:t>
            </w:r>
            <w:r w:rsidR="003609A6">
              <w:rPr>
                <w:noProof/>
                <w:webHidden/>
              </w:rPr>
              <w:fldChar w:fldCharType="end"/>
            </w:r>
          </w:hyperlink>
        </w:p>
        <w:p w14:paraId="2A0C2559" w14:textId="77777777" w:rsidR="003609A6" w:rsidRDefault="00A7103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164413" w:history="1">
            <w:r w:rsidR="003609A6" w:rsidRPr="00DC56F2">
              <w:rPr>
                <w:rStyle w:val="Hyperlink"/>
                <w:noProof/>
              </w:rPr>
              <w:t>5.</w:t>
            </w:r>
            <w:r w:rsidR="003609A6">
              <w:rPr>
                <w:rFonts w:asciiTheme="minorHAnsi" w:eastAsiaTheme="minorEastAsia" w:hAnsiTheme="minorHAnsi" w:cstheme="minorBidi"/>
                <w:noProof/>
                <w:szCs w:val="22"/>
                <w:lang w:val="en-US" w:eastAsia="zh-CN"/>
              </w:rPr>
              <w:tab/>
            </w:r>
            <w:r w:rsidR="003609A6" w:rsidRPr="00DC56F2">
              <w:rPr>
                <w:rStyle w:val="Hyperlink"/>
                <w:noProof/>
              </w:rPr>
              <w:t>Wideband and noncontiguous spectrum utilization</w:t>
            </w:r>
            <w:r w:rsidR="003609A6">
              <w:rPr>
                <w:noProof/>
                <w:webHidden/>
              </w:rPr>
              <w:tab/>
            </w:r>
            <w:r w:rsidR="003609A6">
              <w:rPr>
                <w:noProof/>
                <w:webHidden/>
              </w:rPr>
              <w:fldChar w:fldCharType="begin"/>
            </w:r>
            <w:r w:rsidR="003609A6">
              <w:rPr>
                <w:noProof/>
                <w:webHidden/>
              </w:rPr>
              <w:instrText xml:space="preserve"> PAGEREF _Toc44164413 \h </w:instrText>
            </w:r>
            <w:r w:rsidR="003609A6">
              <w:rPr>
                <w:noProof/>
                <w:webHidden/>
              </w:rPr>
            </w:r>
            <w:r w:rsidR="003609A6">
              <w:rPr>
                <w:noProof/>
                <w:webHidden/>
              </w:rPr>
              <w:fldChar w:fldCharType="separate"/>
            </w:r>
            <w:r w:rsidR="003609A6">
              <w:rPr>
                <w:noProof/>
                <w:webHidden/>
              </w:rPr>
              <w:t>29</w:t>
            </w:r>
            <w:r w:rsidR="003609A6">
              <w:rPr>
                <w:noProof/>
                <w:webHidden/>
              </w:rPr>
              <w:fldChar w:fldCharType="end"/>
            </w:r>
          </w:hyperlink>
        </w:p>
        <w:p w14:paraId="2F017F61"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15" w:history="1">
            <w:r w:rsidR="003609A6" w:rsidRPr="00DC56F2">
              <w:rPr>
                <w:rStyle w:val="Hyperlink"/>
                <w:noProof/>
              </w:rPr>
              <w:t>5.1</w:t>
            </w:r>
            <w:r w:rsidR="003609A6">
              <w:rPr>
                <w:rFonts w:asciiTheme="minorHAnsi" w:eastAsiaTheme="minorEastAsia" w:hAnsiTheme="minorHAnsi" w:cstheme="minorBidi"/>
                <w:noProof/>
                <w:szCs w:val="22"/>
                <w:lang w:val="en-US" w:eastAsia="zh-CN"/>
              </w:rPr>
              <w:tab/>
            </w:r>
            <w:r w:rsidR="003609A6" w:rsidRPr="00DC56F2">
              <w:rPr>
                <w:rStyle w:val="Hyperlink"/>
                <w:noProof/>
              </w:rPr>
              <w:t>General</w:t>
            </w:r>
            <w:r w:rsidR="003609A6">
              <w:rPr>
                <w:noProof/>
                <w:webHidden/>
              </w:rPr>
              <w:tab/>
            </w:r>
            <w:r w:rsidR="003609A6">
              <w:rPr>
                <w:noProof/>
                <w:webHidden/>
              </w:rPr>
              <w:fldChar w:fldCharType="begin"/>
            </w:r>
            <w:r w:rsidR="003609A6">
              <w:rPr>
                <w:noProof/>
                <w:webHidden/>
              </w:rPr>
              <w:instrText xml:space="preserve"> PAGEREF _Toc44164415 \h </w:instrText>
            </w:r>
            <w:r w:rsidR="003609A6">
              <w:rPr>
                <w:noProof/>
                <w:webHidden/>
              </w:rPr>
            </w:r>
            <w:r w:rsidR="003609A6">
              <w:rPr>
                <w:noProof/>
                <w:webHidden/>
              </w:rPr>
              <w:fldChar w:fldCharType="separate"/>
            </w:r>
            <w:r w:rsidR="003609A6">
              <w:rPr>
                <w:noProof/>
                <w:webHidden/>
              </w:rPr>
              <w:t>29</w:t>
            </w:r>
            <w:r w:rsidR="003609A6">
              <w:rPr>
                <w:noProof/>
                <w:webHidden/>
              </w:rPr>
              <w:fldChar w:fldCharType="end"/>
            </w:r>
          </w:hyperlink>
        </w:p>
        <w:p w14:paraId="678080FB"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16" w:history="1">
            <w:r w:rsidR="003609A6" w:rsidRPr="00DC56F2">
              <w:rPr>
                <w:rStyle w:val="Hyperlink"/>
                <w:noProof/>
              </w:rPr>
              <w:t>5.2</w:t>
            </w:r>
            <w:r w:rsidR="003609A6">
              <w:rPr>
                <w:rFonts w:asciiTheme="minorHAnsi" w:eastAsiaTheme="minorEastAsia" w:hAnsiTheme="minorHAnsi" w:cstheme="minorBidi"/>
                <w:noProof/>
                <w:szCs w:val="22"/>
                <w:lang w:val="en-US" w:eastAsia="zh-CN"/>
              </w:rPr>
              <w:tab/>
            </w:r>
            <w:r w:rsidR="003609A6" w:rsidRPr="00DC56F2">
              <w:rPr>
                <w:rStyle w:val="Hyperlink"/>
                <w:noProof/>
              </w:rPr>
              <w:t>Feature #1</w:t>
            </w:r>
            <w:r w:rsidR="003609A6">
              <w:rPr>
                <w:noProof/>
                <w:webHidden/>
              </w:rPr>
              <w:tab/>
            </w:r>
            <w:r w:rsidR="003609A6">
              <w:rPr>
                <w:noProof/>
                <w:webHidden/>
              </w:rPr>
              <w:fldChar w:fldCharType="begin"/>
            </w:r>
            <w:r w:rsidR="003609A6">
              <w:rPr>
                <w:noProof/>
                <w:webHidden/>
              </w:rPr>
              <w:instrText xml:space="preserve"> PAGEREF _Toc44164416 \h </w:instrText>
            </w:r>
            <w:r w:rsidR="003609A6">
              <w:rPr>
                <w:noProof/>
                <w:webHidden/>
              </w:rPr>
            </w:r>
            <w:r w:rsidR="003609A6">
              <w:rPr>
                <w:noProof/>
                <w:webHidden/>
              </w:rPr>
              <w:fldChar w:fldCharType="separate"/>
            </w:r>
            <w:r w:rsidR="003609A6">
              <w:rPr>
                <w:noProof/>
                <w:webHidden/>
              </w:rPr>
              <w:t>29</w:t>
            </w:r>
            <w:r w:rsidR="003609A6">
              <w:rPr>
                <w:noProof/>
                <w:webHidden/>
              </w:rPr>
              <w:fldChar w:fldCharType="end"/>
            </w:r>
          </w:hyperlink>
        </w:p>
        <w:p w14:paraId="47E107BB" w14:textId="77777777" w:rsidR="003609A6" w:rsidRDefault="00A7103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164417" w:history="1">
            <w:r w:rsidR="003609A6" w:rsidRPr="00DC56F2">
              <w:rPr>
                <w:rStyle w:val="Hyperlink"/>
                <w:noProof/>
              </w:rPr>
              <w:t>6.</w:t>
            </w:r>
            <w:r w:rsidR="003609A6">
              <w:rPr>
                <w:rFonts w:asciiTheme="minorHAnsi" w:eastAsiaTheme="minorEastAsia" w:hAnsiTheme="minorHAnsi" w:cstheme="minorBidi"/>
                <w:noProof/>
                <w:szCs w:val="22"/>
                <w:lang w:val="en-US" w:eastAsia="zh-CN"/>
              </w:rPr>
              <w:tab/>
            </w:r>
            <w:r w:rsidR="003609A6" w:rsidRPr="00DC56F2">
              <w:rPr>
                <w:rStyle w:val="Hyperlink"/>
                <w:noProof/>
              </w:rPr>
              <w:t>Multi-link operation</w:t>
            </w:r>
            <w:r w:rsidR="003609A6">
              <w:rPr>
                <w:noProof/>
                <w:webHidden/>
              </w:rPr>
              <w:tab/>
            </w:r>
            <w:r w:rsidR="003609A6">
              <w:rPr>
                <w:noProof/>
                <w:webHidden/>
              </w:rPr>
              <w:fldChar w:fldCharType="begin"/>
            </w:r>
            <w:r w:rsidR="003609A6">
              <w:rPr>
                <w:noProof/>
                <w:webHidden/>
              </w:rPr>
              <w:instrText xml:space="preserve"> PAGEREF _Toc44164417 \h </w:instrText>
            </w:r>
            <w:r w:rsidR="003609A6">
              <w:rPr>
                <w:noProof/>
                <w:webHidden/>
              </w:rPr>
            </w:r>
            <w:r w:rsidR="003609A6">
              <w:rPr>
                <w:noProof/>
                <w:webHidden/>
              </w:rPr>
              <w:fldChar w:fldCharType="separate"/>
            </w:r>
            <w:r w:rsidR="003609A6">
              <w:rPr>
                <w:noProof/>
                <w:webHidden/>
              </w:rPr>
              <w:t>29</w:t>
            </w:r>
            <w:r w:rsidR="003609A6">
              <w:rPr>
                <w:noProof/>
                <w:webHidden/>
              </w:rPr>
              <w:fldChar w:fldCharType="end"/>
            </w:r>
          </w:hyperlink>
        </w:p>
        <w:p w14:paraId="1EF27604"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19" w:history="1">
            <w:r w:rsidR="003609A6" w:rsidRPr="00DC56F2">
              <w:rPr>
                <w:rStyle w:val="Hyperlink"/>
                <w:noProof/>
              </w:rPr>
              <w:t>6.1</w:t>
            </w:r>
            <w:r w:rsidR="003609A6">
              <w:rPr>
                <w:rFonts w:asciiTheme="minorHAnsi" w:eastAsiaTheme="minorEastAsia" w:hAnsiTheme="minorHAnsi" w:cstheme="minorBidi"/>
                <w:noProof/>
                <w:szCs w:val="22"/>
                <w:lang w:val="en-US" w:eastAsia="zh-CN"/>
              </w:rPr>
              <w:tab/>
            </w:r>
            <w:r w:rsidR="003609A6" w:rsidRPr="00DC56F2">
              <w:rPr>
                <w:rStyle w:val="Hyperlink"/>
                <w:noProof/>
              </w:rPr>
              <w:t>General</w:t>
            </w:r>
            <w:r w:rsidR="003609A6">
              <w:rPr>
                <w:noProof/>
                <w:webHidden/>
              </w:rPr>
              <w:tab/>
            </w:r>
            <w:r w:rsidR="003609A6">
              <w:rPr>
                <w:noProof/>
                <w:webHidden/>
              </w:rPr>
              <w:fldChar w:fldCharType="begin"/>
            </w:r>
            <w:r w:rsidR="003609A6">
              <w:rPr>
                <w:noProof/>
                <w:webHidden/>
              </w:rPr>
              <w:instrText xml:space="preserve"> PAGEREF _Toc44164419 \h </w:instrText>
            </w:r>
            <w:r w:rsidR="003609A6">
              <w:rPr>
                <w:noProof/>
                <w:webHidden/>
              </w:rPr>
            </w:r>
            <w:r w:rsidR="003609A6">
              <w:rPr>
                <w:noProof/>
                <w:webHidden/>
              </w:rPr>
              <w:fldChar w:fldCharType="separate"/>
            </w:r>
            <w:r w:rsidR="003609A6">
              <w:rPr>
                <w:noProof/>
                <w:webHidden/>
              </w:rPr>
              <w:t>29</w:t>
            </w:r>
            <w:r w:rsidR="003609A6">
              <w:rPr>
                <w:noProof/>
                <w:webHidden/>
              </w:rPr>
              <w:fldChar w:fldCharType="end"/>
            </w:r>
          </w:hyperlink>
        </w:p>
        <w:p w14:paraId="56A62C34"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20" w:history="1">
            <w:r w:rsidR="003609A6" w:rsidRPr="00DC56F2">
              <w:rPr>
                <w:rStyle w:val="Hyperlink"/>
                <w:noProof/>
                <w:highlight w:val="yellow"/>
              </w:rPr>
              <w:t>6.2</w:t>
            </w:r>
            <w:r w:rsidR="003609A6">
              <w:rPr>
                <w:rFonts w:asciiTheme="minorHAnsi" w:eastAsiaTheme="minorEastAsia" w:hAnsiTheme="minorHAnsi" w:cstheme="minorBidi"/>
                <w:noProof/>
                <w:szCs w:val="22"/>
                <w:lang w:val="en-US" w:eastAsia="zh-CN"/>
              </w:rPr>
              <w:tab/>
            </w:r>
            <w:r w:rsidR="003609A6" w:rsidRPr="00DC56F2">
              <w:rPr>
                <w:rStyle w:val="Hyperlink"/>
                <w:noProof/>
                <w:highlight w:val="yellow"/>
              </w:rPr>
              <w:t>Multi-link discovery</w:t>
            </w:r>
            <w:r w:rsidR="003609A6">
              <w:rPr>
                <w:noProof/>
                <w:webHidden/>
              </w:rPr>
              <w:tab/>
            </w:r>
            <w:r w:rsidR="003609A6">
              <w:rPr>
                <w:noProof/>
                <w:webHidden/>
              </w:rPr>
              <w:fldChar w:fldCharType="begin"/>
            </w:r>
            <w:r w:rsidR="003609A6">
              <w:rPr>
                <w:noProof/>
                <w:webHidden/>
              </w:rPr>
              <w:instrText xml:space="preserve"> PAGEREF _Toc44164420 \h </w:instrText>
            </w:r>
            <w:r w:rsidR="003609A6">
              <w:rPr>
                <w:noProof/>
                <w:webHidden/>
              </w:rPr>
            </w:r>
            <w:r w:rsidR="003609A6">
              <w:rPr>
                <w:noProof/>
                <w:webHidden/>
              </w:rPr>
              <w:fldChar w:fldCharType="separate"/>
            </w:r>
            <w:r w:rsidR="003609A6">
              <w:rPr>
                <w:noProof/>
                <w:webHidden/>
              </w:rPr>
              <w:t>30</w:t>
            </w:r>
            <w:r w:rsidR="003609A6">
              <w:rPr>
                <w:noProof/>
                <w:webHidden/>
              </w:rPr>
              <w:fldChar w:fldCharType="end"/>
            </w:r>
          </w:hyperlink>
        </w:p>
        <w:p w14:paraId="3FFA9BEF"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21" w:history="1">
            <w:r w:rsidR="003609A6" w:rsidRPr="00DC56F2">
              <w:rPr>
                <w:rStyle w:val="Hyperlink"/>
                <w:noProof/>
              </w:rPr>
              <w:t>6.3</w:t>
            </w:r>
            <w:r w:rsidR="003609A6">
              <w:rPr>
                <w:rFonts w:asciiTheme="minorHAnsi" w:eastAsiaTheme="minorEastAsia" w:hAnsiTheme="minorHAnsi" w:cstheme="minorBidi"/>
                <w:noProof/>
                <w:szCs w:val="22"/>
                <w:lang w:val="en-US" w:eastAsia="zh-CN"/>
              </w:rPr>
              <w:tab/>
            </w:r>
            <w:r w:rsidR="003609A6" w:rsidRPr="00DC56F2">
              <w:rPr>
                <w:rStyle w:val="Hyperlink"/>
                <w:noProof/>
              </w:rPr>
              <w:t>Multi-link setup</w:t>
            </w:r>
            <w:r w:rsidR="003609A6">
              <w:rPr>
                <w:noProof/>
                <w:webHidden/>
              </w:rPr>
              <w:tab/>
            </w:r>
            <w:r w:rsidR="003609A6">
              <w:rPr>
                <w:noProof/>
                <w:webHidden/>
              </w:rPr>
              <w:fldChar w:fldCharType="begin"/>
            </w:r>
            <w:r w:rsidR="003609A6">
              <w:rPr>
                <w:noProof/>
                <w:webHidden/>
              </w:rPr>
              <w:instrText xml:space="preserve"> PAGEREF _Toc44164421 \h </w:instrText>
            </w:r>
            <w:r w:rsidR="003609A6">
              <w:rPr>
                <w:noProof/>
                <w:webHidden/>
              </w:rPr>
            </w:r>
            <w:r w:rsidR="003609A6">
              <w:rPr>
                <w:noProof/>
                <w:webHidden/>
              </w:rPr>
              <w:fldChar w:fldCharType="separate"/>
            </w:r>
            <w:r w:rsidR="003609A6">
              <w:rPr>
                <w:noProof/>
                <w:webHidden/>
              </w:rPr>
              <w:t>31</w:t>
            </w:r>
            <w:r w:rsidR="003609A6">
              <w:rPr>
                <w:noProof/>
                <w:webHidden/>
              </w:rPr>
              <w:fldChar w:fldCharType="end"/>
            </w:r>
          </w:hyperlink>
        </w:p>
        <w:p w14:paraId="0C3CFFE3"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22" w:history="1">
            <w:r w:rsidR="003609A6" w:rsidRPr="00DC56F2">
              <w:rPr>
                <w:rStyle w:val="Hyperlink"/>
                <w:noProof/>
              </w:rPr>
              <w:t>6.4</w:t>
            </w:r>
            <w:r w:rsidR="003609A6">
              <w:rPr>
                <w:rFonts w:asciiTheme="minorHAnsi" w:eastAsiaTheme="minorEastAsia" w:hAnsiTheme="minorHAnsi" w:cstheme="minorBidi"/>
                <w:noProof/>
                <w:szCs w:val="22"/>
                <w:lang w:val="en-US" w:eastAsia="zh-CN"/>
              </w:rPr>
              <w:tab/>
            </w:r>
            <w:r w:rsidR="003609A6" w:rsidRPr="00DC56F2">
              <w:rPr>
                <w:rStyle w:val="Hyperlink"/>
                <w:noProof/>
              </w:rPr>
              <w:t>TID-to-link mapping</w:t>
            </w:r>
            <w:r w:rsidR="003609A6">
              <w:rPr>
                <w:noProof/>
                <w:webHidden/>
              </w:rPr>
              <w:tab/>
            </w:r>
            <w:r w:rsidR="003609A6">
              <w:rPr>
                <w:noProof/>
                <w:webHidden/>
              </w:rPr>
              <w:fldChar w:fldCharType="begin"/>
            </w:r>
            <w:r w:rsidR="003609A6">
              <w:rPr>
                <w:noProof/>
                <w:webHidden/>
              </w:rPr>
              <w:instrText xml:space="preserve"> PAGEREF _Toc44164422 \h </w:instrText>
            </w:r>
            <w:r w:rsidR="003609A6">
              <w:rPr>
                <w:noProof/>
                <w:webHidden/>
              </w:rPr>
            </w:r>
            <w:r w:rsidR="003609A6">
              <w:rPr>
                <w:noProof/>
                <w:webHidden/>
              </w:rPr>
              <w:fldChar w:fldCharType="separate"/>
            </w:r>
            <w:r w:rsidR="003609A6">
              <w:rPr>
                <w:noProof/>
                <w:webHidden/>
              </w:rPr>
              <w:t>34</w:t>
            </w:r>
            <w:r w:rsidR="003609A6">
              <w:rPr>
                <w:noProof/>
                <w:webHidden/>
              </w:rPr>
              <w:fldChar w:fldCharType="end"/>
            </w:r>
          </w:hyperlink>
        </w:p>
        <w:p w14:paraId="1B3155B3"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23" w:history="1">
            <w:r w:rsidR="003609A6" w:rsidRPr="00DC56F2">
              <w:rPr>
                <w:rStyle w:val="Hyperlink"/>
                <w:noProof/>
              </w:rPr>
              <w:t>6.5</w:t>
            </w:r>
            <w:r w:rsidR="003609A6">
              <w:rPr>
                <w:rFonts w:asciiTheme="minorHAnsi" w:eastAsiaTheme="minorEastAsia" w:hAnsiTheme="minorHAnsi" w:cstheme="minorBidi"/>
                <w:noProof/>
                <w:szCs w:val="22"/>
                <w:lang w:val="en-US" w:eastAsia="zh-CN"/>
              </w:rPr>
              <w:tab/>
            </w:r>
            <w:r w:rsidR="003609A6" w:rsidRPr="00DC56F2">
              <w:rPr>
                <w:rStyle w:val="Hyperlink"/>
                <w:noProof/>
              </w:rPr>
              <w:t>Multi-link block ack</w:t>
            </w:r>
            <w:r w:rsidR="003609A6">
              <w:rPr>
                <w:noProof/>
                <w:webHidden/>
              </w:rPr>
              <w:tab/>
            </w:r>
            <w:r w:rsidR="003609A6">
              <w:rPr>
                <w:noProof/>
                <w:webHidden/>
              </w:rPr>
              <w:fldChar w:fldCharType="begin"/>
            </w:r>
            <w:r w:rsidR="003609A6">
              <w:rPr>
                <w:noProof/>
                <w:webHidden/>
              </w:rPr>
              <w:instrText xml:space="preserve"> PAGEREF _Toc44164423 \h </w:instrText>
            </w:r>
            <w:r w:rsidR="003609A6">
              <w:rPr>
                <w:noProof/>
                <w:webHidden/>
              </w:rPr>
            </w:r>
            <w:r w:rsidR="003609A6">
              <w:rPr>
                <w:noProof/>
                <w:webHidden/>
              </w:rPr>
              <w:fldChar w:fldCharType="separate"/>
            </w:r>
            <w:r w:rsidR="003609A6">
              <w:rPr>
                <w:noProof/>
                <w:webHidden/>
              </w:rPr>
              <w:t>35</w:t>
            </w:r>
            <w:r w:rsidR="003609A6">
              <w:rPr>
                <w:noProof/>
                <w:webHidden/>
              </w:rPr>
              <w:fldChar w:fldCharType="end"/>
            </w:r>
          </w:hyperlink>
        </w:p>
        <w:p w14:paraId="4EB16A46"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24" w:history="1">
            <w:r w:rsidR="003609A6" w:rsidRPr="00DC56F2">
              <w:rPr>
                <w:rStyle w:val="Hyperlink"/>
                <w:noProof/>
              </w:rPr>
              <w:t>6.6</w:t>
            </w:r>
            <w:r w:rsidR="003609A6">
              <w:rPr>
                <w:rFonts w:asciiTheme="minorHAnsi" w:eastAsiaTheme="minorEastAsia" w:hAnsiTheme="minorHAnsi" w:cstheme="minorBidi"/>
                <w:noProof/>
                <w:szCs w:val="22"/>
                <w:lang w:val="en-US" w:eastAsia="zh-CN"/>
              </w:rPr>
              <w:tab/>
            </w:r>
            <w:r w:rsidR="003609A6" w:rsidRPr="00DC56F2">
              <w:rPr>
                <w:rStyle w:val="Hyperlink"/>
                <w:noProof/>
              </w:rPr>
              <w:t>Power save</w:t>
            </w:r>
            <w:r w:rsidR="003609A6">
              <w:rPr>
                <w:noProof/>
                <w:webHidden/>
              </w:rPr>
              <w:tab/>
            </w:r>
            <w:r w:rsidR="003609A6">
              <w:rPr>
                <w:noProof/>
                <w:webHidden/>
              </w:rPr>
              <w:fldChar w:fldCharType="begin"/>
            </w:r>
            <w:r w:rsidR="003609A6">
              <w:rPr>
                <w:noProof/>
                <w:webHidden/>
              </w:rPr>
              <w:instrText xml:space="preserve"> PAGEREF _Toc44164424 \h </w:instrText>
            </w:r>
            <w:r w:rsidR="003609A6">
              <w:rPr>
                <w:noProof/>
                <w:webHidden/>
              </w:rPr>
            </w:r>
            <w:r w:rsidR="003609A6">
              <w:rPr>
                <w:noProof/>
                <w:webHidden/>
              </w:rPr>
              <w:fldChar w:fldCharType="separate"/>
            </w:r>
            <w:r w:rsidR="003609A6">
              <w:rPr>
                <w:noProof/>
                <w:webHidden/>
              </w:rPr>
              <w:t>37</w:t>
            </w:r>
            <w:r w:rsidR="003609A6">
              <w:rPr>
                <w:noProof/>
                <w:webHidden/>
              </w:rPr>
              <w:fldChar w:fldCharType="end"/>
            </w:r>
          </w:hyperlink>
        </w:p>
        <w:p w14:paraId="0746ECC1"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25" w:history="1">
            <w:r w:rsidR="003609A6" w:rsidRPr="00DC56F2">
              <w:rPr>
                <w:rStyle w:val="Hyperlink"/>
                <w:noProof/>
              </w:rPr>
              <w:t>6.7</w:t>
            </w:r>
            <w:r w:rsidR="003609A6">
              <w:rPr>
                <w:rFonts w:asciiTheme="minorHAnsi" w:eastAsiaTheme="minorEastAsia" w:hAnsiTheme="minorHAnsi" w:cstheme="minorBidi"/>
                <w:noProof/>
                <w:szCs w:val="22"/>
                <w:lang w:val="en-US" w:eastAsia="zh-CN"/>
              </w:rPr>
              <w:tab/>
            </w:r>
            <w:r w:rsidR="003609A6" w:rsidRPr="00DC56F2">
              <w:rPr>
                <w:rStyle w:val="Hyperlink"/>
                <w:noProof/>
              </w:rPr>
              <w:t>Multi-link group addressed data delivery</w:t>
            </w:r>
            <w:r w:rsidR="003609A6">
              <w:rPr>
                <w:noProof/>
                <w:webHidden/>
              </w:rPr>
              <w:tab/>
            </w:r>
            <w:r w:rsidR="003609A6">
              <w:rPr>
                <w:noProof/>
                <w:webHidden/>
              </w:rPr>
              <w:fldChar w:fldCharType="begin"/>
            </w:r>
            <w:r w:rsidR="003609A6">
              <w:rPr>
                <w:noProof/>
                <w:webHidden/>
              </w:rPr>
              <w:instrText xml:space="preserve"> PAGEREF _Toc44164425 \h </w:instrText>
            </w:r>
            <w:r w:rsidR="003609A6">
              <w:rPr>
                <w:noProof/>
                <w:webHidden/>
              </w:rPr>
            </w:r>
            <w:r w:rsidR="003609A6">
              <w:rPr>
                <w:noProof/>
                <w:webHidden/>
              </w:rPr>
              <w:fldChar w:fldCharType="separate"/>
            </w:r>
            <w:r w:rsidR="003609A6">
              <w:rPr>
                <w:noProof/>
                <w:webHidden/>
              </w:rPr>
              <w:t>39</w:t>
            </w:r>
            <w:r w:rsidR="003609A6">
              <w:rPr>
                <w:noProof/>
                <w:webHidden/>
              </w:rPr>
              <w:fldChar w:fldCharType="end"/>
            </w:r>
          </w:hyperlink>
        </w:p>
        <w:p w14:paraId="46F55C1D"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26" w:history="1">
            <w:r w:rsidR="003609A6" w:rsidRPr="00DC56F2">
              <w:rPr>
                <w:rStyle w:val="Hyperlink"/>
                <w:noProof/>
              </w:rPr>
              <w:t>6.8</w:t>
            </w:r>
            <w:r w:rsidR="003609A6">
              <w:rPr>
                <w:rFonts w:asciiTheme="minorHAnsi" w:eastAsiaTheme="minorEastAsia" w:hAnsiTheme="minorHAnsi" w:cstheme="minorBidi"/>
                <w:noProof/>
                <w:szCs w:val="22"/>
                <w:lang w:val="en-US" w:eastAsia="zh-CN"/>
              </w:rPr>
              <w:tab/>
            </w:r>
            <w:r w:rsidR="003609A6" w:rsidRPr="00DC56F2">
              <w:rPr>
                <w:rStyle w:val="Hyperlink"/>
                <w:noProof/>
              </w:rPr>
              <w:t>Multi-link channel access</w:t>
            </w:r>
            <w:r w:rsidR="003609A6">
              <w:rPr>
                <w:noProof/>
                <w:webHidden/>
              </w:rPr>
              <w:tab/>
            </w:r>
            <w:r w:rsidR="003609A6">
              <w:rPr>
                <w:noProof/>
                <w:webHidden/>
              </w:rPr>
              <w:fldChar w:fldCharType="begin"/>
            </w:r>
            <w:r w:rsidR="003609A6">
              <w:rPr>
                <w:noProof/>
                <w:webHidden/>
              </w:rPr>
              <w:instrText xml:space="preserve"> PAGEREF _Toc44164426 \h </w:instrText>
            </w:r>
            <w:r w:rsidR="003609A6">
              <w:rPr>
                <w:noProof/>
                <w:webHidden/>
              </w:rPr>
            </w:r>
            <w:r w:rsidR="003609A6">
              <w:rPr>
                <w:noProof/>
                <w:webHidden/>
              </w:rPr>
              <w:fldChar w:fldCharType="separate"/>
            </w:r>
            <w:r w:rsidR="003609A6">
              <w:rPr>
                <w:noProof/>
                <w:webHidden/>
              </w:rPr>
              <w:t>39</w:t>
            </w:r>
            <w:r w:rsidR="003609A6">
              <w:rPr>
                <w:noProof/>
                <w:webHidden/>
              </w:rPr>
              <w:fldChar w:fldCharType="end"/>
            </w:r>
          </w:hyperlink>
        </w:p>
        <w:p w14:paraId="4DDBA09F"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27" w:history="1">
            <w:r w:rsidR="003609A6" w:rsidRPr="00DC56F2">
              <w:rPr>
                <w:rStyle w:val="Hyperlink"/>
                <w:noProof/>
                <w:lang w:eastAsia="ko-KR"/>
              </w:rPr>
              <w:t>6.9</w:t>
            </w:r>
            <w:r w:rsidR="003609A6">
              <w:rPr>
                <w:rFonts w:asciiTheme="minorHAnsi" w:eastAsiaTheme="minorEastAsia" w:hAnsiTheme="minorHAnsi" w:cstheme="minorBidi"/>
                <w:noProof/>
                <w:szCs w:val="22"/>
                <w:lang w:val="en-US" w:eastAsia="zh-CN"/>
              </w:rPr>
              <w:tab/>
            </w:r>
            <w:r w:rsidR="003609A6" w:rsidRPr="00DC56F2">
              <w:rPr>
                <w:rStyle w:val="Hyperlink"/>
                <w:noProof/>
                <w:lang w:val="en-US" w:eastAsia="ko-KR"/>
              </w:rPr>
              <w:t>Multi-BSSID</w:t>
            </w:r>
            <w:r w:rsidR="003609A6">
              <w:rPr>
                <w:noProof/>
                <w:webHidden/>
              </w:rPr>
              <w:tab/>
            </w:r>
            <w:r w:rsidR="003609A6">
              <w:rPr>
                <w:noProof/>
                <w:webHidden/>
              </w:rPr>
              <w:fldChar w:fldCharType="begin"/>
            </w:r>
            <w:r w:rsidR="003609A6">
              <w:rPr>
                <w:noProof/>
                <w:webHidden/>
              </w:rPr>
              <w:instrText xml:space="preserve"> PAGEREF _Toc44164427 \h </w:instrText>
            </w:r>
            <w:r w:rsidR="003609A6">
              <w:rPr>
                <w:noProof/>
                <w:webHidden/>
              </w:rPr>
            </w:r>
            <w:r w:rsidR="003609A6">
              <w:rPr>
                <w:noProof/>
                <w:webHidden/>
              </w:rPr>
              <w:fldChar w:fldCharType="separate"/>
            </w:r>
            <w:r w:rsidR="003609A6">
              <w:rPr>
                <w:noProof/>
                <w:webHidden/>
              </w:rPr>
              <w:t>40</w:t>
            </w:r>
            <w:r w:rsidR="003609A6">
              <w:rPr>
                <w:noProof/>
                <w:webHidden/>
              </w:rPr>
              <w:fldChar w:fldCharType="end"/>
            </w:r>
          </w:hyperlink>
        </w:p>
        <w:p w14:paraId="7DADD6AA" w14:textId="77777777" w:rsidR="003609A6" w:rsidRDefault="00A7103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164428" w:history="1">
            <w:r w:rsidR="003609A6" w:rsidRPr="00DC56F2">
              <w:rPr>
                <w:rStyle w:val="Hyperlink"/>
                <w:noProof/>
              </w:rPr>
              <w:t>7.</w:t>
            </w:r>
            <w:r w:rsidR="003609A6">
              <w:rPr>
                <w:rFonts w:asciiTheme="minorHAnsi" w:eastAsiaTheme="minorEastAsia" w:hAnsiTheme="minorHAnsi" w:cstheme="minorBidi"/>
                <w:noProof/>
                <w:szCs w:val="22"/>
                <w:lang w:val="en-US" w:eastAsia="zh-CN"/>
              </w:rPr>
              <w:tab/>
            </w:r>
            <w:r w:rsidR="003609A6" w:rsidRPr="00DC56F2">
              <w:rPr>
                <w:rStyle w:val="Hyperlink"/>
                <w:noProof/>
              </w:rPr>
              <w:t>Multi-band and multichannel aggregation and operation</w:t>
            </w:r>
            <w:r w:rsidR="003609A6">
              <w:rPr>
                <w:noProof/>
                <w:webHidden/>
              </w:rPr>
              <w:tab/>
            </w:r>
            <w:r w:rsidR="003609A6">
              <w:rPr>
                <w:noProof/>
                <w:webHidden/>
              </w:rPr>
              <w:fldChar w:fldCharType="begin"/>
            </w:r>
            <w:r w:rsidR="003609A6">
              <w:rPr>
                <w:noProof/>
                <w:webHidden/>
              </w:rPr>
              <w:instrText xml:space="preserve"> PAGEREF _Toc44164428 \h </w:instrText>
            </w:r>
            <w:r w:rsidR="003609A6">
              <w:rPr>
                <w:noProof/>
                <w:webHidden/>
              </w:rPr>
            </w:r>
            <w:r w:rsidR="003609A6">
              <w:rPr>
                <w:noProof/>
                <w:webHidden/>
              </w:rPr>
              <w:fldChar w:fldCharType="separate"/>
            </w:r>
            <w:r w:rsidR="003609A6">
              <w:rPr>
                <w:noProof/>
                <w:webHidden/>
              </w:rPr>
              <w:t>40</w:t>
            </w:r>
            <w:r w:rsidR="003609A6">
              <w:rPr>
                <w:noProof/>
                <w:webHidden/>
              </w:rPr>
              <w:fldChar w:fldCharType="end"/>
            </w:r>
          </w:hyperlink>
        </w:p>
        <w:p w14:paraId="11112EF9"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30" w:history="1">
            <w:r w:rsidR="003609A6" w:rsidRPr="00DC56F2">
              <w:rPr>
                <w:rStyle w:val="Hyperlink"/>
                <w:noProof/>
              </w:rPr>
              <w:t>7.1</w:t>
            </w:r>
            <w:r w:rsidR="003609A6">
              <w:rPr>
                <w:rFonts w:asciiTheme="minorHAnsi" w:eastAsiaTheme="minorEastAsia" w:hAnsiTheme="minorHAnsi" w:cstheme="minorBidi"/>
                <w:noProof/>
                <w:szCs w:val="22"/>
                <w:lang w:val="en-US" w:eastAsia="zh-CN"/>
              </w:rPr>
              <w:tab/>
            </w:r>
            <w:r w:rsidR="003609A6" w:rsidRPr="00DC56F2">
              <w:rPr>
                <w:rStyle w:val="Hyperlink"/>
                <w:noProof/>
              </w:rPr>
              <w:t>General</w:t>
            </w:r>
            <w:r w:rsidR="003609A6">
              <w:rPr>
                <w:noProof/>
                <w:webHidden/>
              </w:rPr>
              <w:tab/>
            </w:r>
            <w:r w:rsidR="003609A6">
              <w:rPr>
                <w:noProof/>
                <w:webHidden/>
              </w:rPr>
              <w:fldChar w:fldCharType="begin"/>
            </w:r>
            <w:r w:rsidR="003609A6">
              <w:rPr>
                <w:noProof/>
                <w:webHidden/>
              </w:rPr>
              <w:instrText xml:space="preserve"> PAGEREF _Toc44164430 \h </w:instrText>
            </w:r>
            <w:r w:rsidR="003609A6">
              <w:rPr>
                <w:noProof/>
                <w:webHidden/>
              </w:rPr>
            </w:r>
            <w:r w:rsidR="003609A6">
              <w:rPr>
                <w:noProof/>
                <w:webHidden/>
              </w:rPr>
              <w:fldChar w:fldCharType="separate"/>
            </w:r>
            <w:r w:rsidR="003609A6">
              <w:rPr>
                <w:noProof/>
                <w:webHidden/>
              </w:rPr>
              <w:t>40</w:t>
            </w:r>
            <w:r w:rsidR="003609A6">
              <w:rPr>
                <w:noProof/>
                <w:webHidden/>
              </w:rPr>
              <w:fldChar w:fldCharType="end"/>
            </w:r>
          </w:hyperlink>
        </w:p>
        <w:p w14:paraId="5B43B9A2"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31" w:history="1">
            <w:r w:rsidR="003609A6" w:rsidRPr="00DC56F2">
              <w:rPr>
                <w:rStyle w:val="Hyperlink"/>
                <w:noProof/>
              </w:rPr>
              <w:t>7.2</w:t>
            </w:r>
            <w:r w:rsidR="003609A6">
              <w:rPr>
                <w:rFonts w:asciiTheme="minorHAnsi" w:eastAsiaTheme="minorEastAsia" w:hAnsiTheme="minorHAnsi" w:cstheme="minorBidi"/>
                <w:noProof/>
                <w:szCs w:val="22"/>
                <w:lang w:val="en-US" w:eastAsia="zh-CN"/>
              </w:rPr>
              <w:tab/>
            </w:r>
            <w:r w:rsidR="003609A6" w:rsidRPr="00DC56F2">
              <w:rPr>
                <w:rStyle w:val="Hyperlink"/>
                <w:noProof/>
              </w:rPr>
              <w:t>Feature #1</w:t>
            </w:r>
            <w:r w:rsidR="003609A6">
              <w:rPr>
                <w:noProof/>
                <w:webHidden/>
              </w:rPr>
              <w:tab/>
            </w:r>
            <w:r w:rsidR="003609A6">
              <w:rPr>
                <w:noProof/>
                <w:webHidden/>
              </w:rPr>
              <w:fldChar w:fldCharType="begin"/>
            </w:r>
            <w:r w:rsidR="003609A6">
              <w:rPr>
                <w:noProof/>
                <w:webHidden/>
              </w:rPr>
              <w:instrText xml:space="preserve"> PAGEREF _Toc44164431 \h </w:instrText>
            </w:r>
            <w:r w:rsidR="003609A6">
              <w:rPr>
                <w:noProof/>
                <w:webHidden/>
              </w:rPr>
            </w:r>
            <w:r w:rsidR="003609A6">
              <w:rPr>
                <w:noProof/>
                <w:webHidden/>
              </w:rPr>
              <w:fldChar w:fldCharType="separate"/>
            </w:r>
            <w:r w:rsidR="003609A6">
              <w:rPr>
                <w:noProof/>
                <w:webHidden/>
              </w:rPr>
              <w:t>40</w:t>
            </w:r>
            <w:r w:rsidR="003609A6">
              <w:rPr>
                <w:noProof/>
                <w:webHidden/>
              </w:rPr>
              <w:fldChar w:fldCharType="end"/>
            </w:r>
          </w:hyperlink>
        </w:p>
        <w:p w14:paraId="50355803" w14:textId="77777777" w:rsidR="003609A6" w:rsidRDefault="00A7103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164432" w:history="1">
            <w:r w:rsidR="003609A6" w:rsidRPr="00DC56F2">
              <w:rPr>
                <w:rStyle w:val="Hyperlink"/>
                <w:noProof/>
              </w:rPr>
              <w:t>8.</w:t>
            </w:r>
            <w:r w:rsidR="003609A6">
              <w:rPr>
                <w:rFonts w:asciiTheme="minorHAnsi" w:eastAsiaTheme="minorEastAsia" w:hAnsiTheme="minorHAnsi" w:cstheme="minorBidi"/>
                <w:noProof/>
                <w:szCs w:val="22"/>
                <w:lang w:val="en-US" w:eastAsia="zh-CN"/>
              </w:rPr>
              <w:tab/>
            </w:r>
            <w:r w:rsidR="003609A6" w:rsidRPr="00DC56F2">
              <w:rPr>
                <w:rStyle w:val="Hyperlink"/>
                <w:noProof/>
              </w:rPr>
              <w:t>Spatial stream and MIMO protocol enhancement</w:t>
            </w:r>
            <w:r w:rsidR="003609A6">
              <w:rPr>
                <w:noProof/>
                <w:webHidden/>
              </w:rPr>
              <w:tab/>
            </w:r>
            <w:r w:rsidR="003609A6">
              <w:rPr>
                <w:noProof/>
                <w:webHidden/>
              </w:rPr>
              <w:fldChar w:fldCharType="begin"/>
            </w:r>
            <w:r w:rsidR="003609A6">
              <w:rPr>
                <w:noProof/>
                <w:webHidden/>
              </w:rPr>
              <w:instrText xml:space="preserve"> PAGEREF _Toc44164432 \h </w:instrText>
            </w:r>
            <w:r w:rsidR="003609A6">
              <w:rPr>
                <w:noProof/>
                <w:webHidden/>
              </w:rPr>
            </w:r>
            <w:r w:rsidR="003609A6">
              <w:rPr>
                <w:noProof/>
                <w:webHidden/>
              </w:rPr>
              <w:fldChar w:fldCharType="separate"/>
            </w:r>
            <w:r w:rsidR="003609A6">
              <w:rPr>
                <w:noProof/>
                <w:webHidden/>
              </w:rPr>
              <w:t>40</w:t>
            </w:r>
            <w:r w:rsidR="003609A6">
              <w:rPr>
                <w:noProof/>
                <w:webHidden/>
              </w:rPr>
              <w:fldChar w:fldCharType="end"/>
            </w:r>
          </w:hyperlink>
        </w:p>
        <w:p w14:paraId="297E54F7"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34" w:history="1">
            <w:r w:rsidR="003609A6" w:rsidRPr="00DC56F2">
              <w:rPr>
                <w:rStyle w:val="Hyperlink"/>
                <w:noProof/>
              </w:rPr>
              <w:t>8.1</w:t>
            </w:r>
            <w:r w:rsidR="003609A6">
              <w:rPr>
                <w:rFonts w:asciiTheme="minorHAnsi" w:eastAsiaTheme="minorEastAsia" w:hAnsiTheme="minorHAnsi" w:cstheme="minorBidi"/>
                <w:noProof/>
                <w:szCs w:val="22"/>
                <w:lang w:val="en-US" w:eastAsia="zh-CN"/>
              </w:rPr>
              <w:tab/>
            </w:r>
            <w:r w:rsidR="003609A6" w:rsidRPr="00DC56F2">
              <w:rPr>
                <w:rStyle w:val="Hyperlink"/>
                <w:noProof/>
              </w:rPr>
              <w:t>General</w:t>
            </w:r>
            <w:r w:rsidR="003609A6">
              <w:rPr>
                <w:noProof/>
                <w:webHidden/>
              </w:rPr>
              <w:tab/>
            </w:r>
            <w:r w:rsidR="003609A6">
              <w:rPr>
                <w:noProof/>
                <w:webHidden/>
              </w:rPr>
              <w:fldChar w:fldCharType="begin"/>
            </w:r>
            <w:r w:rsidR="003609A6">
              <w:rPr>
                <w:noProof/>
                <w:webHidden/>
              </w:rPr>
              <w:instrText xml:space="preserve"> PAGEREF _Toc44164434 \h </w:instrText>
            </w:r>
            <w:r w:rsidR="003609A6">
              <w:rPr>
                <w:noProof/>
                <w:webHidden/>
              </w:rPr>
            </w:r>
            <w:r w:rsidR="003609A6">
              <w:rPr>
                <w:noProof/>
                <w:webHidden/>
              </w:rPr>
              <w:fldChar w:fldCharType="separate"/>
            </w:r>
            <w:r w:rsidR="003609A6">
              <w:rPr>
                <w:noProof/>
                <w:webHidden/>
              </w:rPr>
              <w:t>40</w:t>
            </w:r>
            <w:r w:rsidR="003609A6">
              <w:rPr>
                <w:noProof/>
                <w:webHidden/>
              </w:rPr>
              <w:fldChar w:fldCharType="end"/>
            </w:r>
          </w:hyperlink>
        </w:p>
        <w:p w14:paraId="6E8E5474"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35" w:history="1">
            <w:r w:rsidR="003609A6" w:rsidRPr="00DC56F2">
              <w:rPr>
                <w:rStyle w:val="Hyperlink"/>
                <w:noProof/>
              </w:rPr>
              <w:t>8.2</w:t>
            </w:r>
            <w:r w:rsidR="003609A6">
              <w:rPr>
                <w:rFonts w:asciiTheme="minorHAnsi" w:eastAsiaTheme="minorEastAsia" w:hAnsiTheme="minorHAnsi" w:cstheme="minorBidi"/>
                <w:noProof/>
                <w:szCs w:val="22"/>
                <w:lang w:val="en-US" w:eastAsia="zh-CN"/>
              </w:rPr>
              <w:tab/>
            </w:r>
            <w:r w:rsidR="003609A6" w:rsidRPr="00DC56F2">
              <w:rPr>
                <w:rStyle w:val="Hyperlink"/>
                <w:noProof/>
              </w:rPr>
              <w:t>16 spatial stream operation</w:t>
            </w:r>
            <w:r w:rsidR="003609A6">
              <w:rPr>
                <w:noProof/>
                <w:webHidden/>
              </w:rPr>
              <w:tab/>
            </w:r>
            <w:r w:rsidR="003609A6">
              <w:rPr>
                <w:noProof/>
                <w:webHidden/>
              </w:rPr>
              <w:fldChar w:fldCharType="begin"/>
            </w:r>
            <w:r w:rsidR="003609A6">
              <w:rPr>
                <w:noProof/>
                <w:webHidden/>
              </w:rPr>
              <w:instrText xml:space="preserve"> PAGEREF _Toc44164435 \h </w:instrText>
            </w:r>
            <w:r w:rsidR="003609A6">
              <w:rPr>
                <w:noProof/>
                <w:webHidden/>
              </w:rPr>
            </w:r>
            <w:r w:rsidR="003609A6">
              <w:rPr>
                <w:noProof/>
                <w:webHidden/>
              </w:rPr>
              <w:fldChar w:fldCharType="separate"/>
            </w:r>
            <w:r w:rsidR="003609A6">
              <w:rPr>
                <w:noProof/>
                <w:webHidden/>
              </w:rPr>
              <w:t>40</w:t>
            </w:r>
            <w:r w:rsidR="003609A6">
              <w:rPr>
                <w:noProof/>
                <w:webHidden/>
              </w:rPr>
              <w:fldChar w:fldCharType="end"/>
            </w:r>
          </w:hyperlink>
        </w:p>
        <w:p w14:paraId="654AE657" w14:textId="77777777" w:rsidR="003609A6" w:rsidRDefault="00A7103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164436" w:history="1">
            <w:r w:rsidR="003609A6" w:rsidRPr="00DC56F2">
              <w:rPr>
                <w:rStyle w:val="Hyperlink"/>
                <w:noProof/>
              </w:rPr>
              <w:t>9.</w:t>
            </w:r>
            <w:r w:rsidR="003609A6">
              <w:rPr>
                <w:rFonts w:asciiTheme="minorHAnsi" w:eastAsiaTheme="minorEastAsia" w:hAnsiTheme="minorHAnsi" w:cstheme="minorBidi"/>
                <w:noProof/>
                <w:szCs w:val="22"/>
                <w:lang w:val="en-US" w:eastAsia="zh-CN"/>
              </w:rPr>
              <w:tab/>
            </w:r>
            <w:r w:rsidR="003609A6" w:rsidRPr="00DC56F2">
              <w:rPr>
                <w:rStyle w:val="Hyperlink"/>
                <w:noProof/>
              </w:rPr>
              <w:t>Multi-AP operation</w:t>
            </w:r>
            <w:r w:rsidR="003609A6">
              <w:rPr>
                <w:noProof/>
                <w:webHidden/>
              </w:rPr>
              <w:tab/>
            </w:r>
            <w:r w:rsidR="003609A6">
              <w:rPr>
                <w:noProof/>
                <w:webHidden/>
              </w:rPr>
              <w:fldChar w:fldCharType="begin"/>
            </w:r>
            <w:r w:rsidR="003609A6">
              <w:rPr>
                <w:noProof/>
                <w:webHidden/>
              </w:rPr>
              <w:instrText xml:space="preserve"> PAGEREF _Toc44164436 \h </w:instrText>
            </w:r>
            <w:r w:rsidR="003609A6">
              <w:rPr>
                <w:noProof/>
                <w:webHidden/>
              </w:rPr>
            </w:r>
            <w:r w:rsidR="003609A6">
              <w:rPr>
                <w:noProof/>
                <w:webHidden/>
              </w:rPr>
              <w:fldChar w:fldCharType="separate"/>
            </w:r>
            <w:r w:rsidR="003609A6">
              <w:rPr>
                <w:noProof/>
                <w:webHidden/>
              </w:rPr>
              <w:t>41</w:t>
            </w:r>
            <w:r w:rsidR="003609A6">
              <w:rPr>
                <w:noProof/>
                <w:webHidden/>
              </w:rPr>
              <w:fldChar w:fldCharType="end"/>
            </w:r>
          </w:hyperlink>
        </w:p>
        <w:p w14:paraId="05738FB8"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38" w:history="1">
            <w:r w:rsidR="003609A6" w:rsidRPr="00DC56F2">
              <w:rPr>
                <w:rStyle w:val="Hyperlink"/>
                <w:noProof/>
              </w:rPr>
              <w:t>9.1</w:t>
            </w:r>
            <w:r w:rsidR="003609A6">
              <w:rPr>
                <w:rFonts w:asciiTheme="minorHAnsi" w:eastAsiaTheme="minorEastAsia" w:hAnsiTheme="minorHAnsi" w:cstheme="minorBidi"/>
                <w:noProof/>
                <w:szCs w:val="22"/>
                <w:lang w:val="en-US" w:eastAsia="zh-CN"/>
              </w:rPr>
              <w:tab/>
            </w:r>
            <w:r w:rsidR="003609A6" w:rsidRPr="00DC56F2">
              <w:rPr>
                <w:rStyle w:val="Hyperlink"/>
                <w:noProof/>
              </w:rPr>
              <w:t>General</w:t>
            </w:r>
            <w:r w:rsidR="003609A6">
              <w:rPr>
                <w:noProof/>
                <w:webHidden/>
              </w:rPr>
              <w:tab/>
            </w:r>
            <w:r w:rsidR="003609A6">
              <w:rPr>
                <w:noProof/>
                <w:webHidden/>
              </w:rPr>
              <w:fldChar w:fldCharType="begin"/>
            </w:r>
            <w:r w:rsidR="003609A6">
              <w:rPr>
                <w:noProof/>
                <w:webHidden/>
              </w:rPr>
              <w:instrText xml:space="preserve"> PAGEREF _Toc44164438 \h </w:instrText>
            </w:r>
            <w:r w:rsidR="003609A6">
              <w:rPr>
                <w:noProof/>
                <w:webHidden/>
              </w:rPr>
            </w:r>
            <w:r w:rsidR="003609A6">
              <w:rPr>
                <w:noProof/>
                <w:webHidden/>
              </w:rPr>
              <w:fldChar w:fldCharType="separate"/>
            </w:r>
            <w:r w:rsidR="003609A6">
              <w:rPr>
                <w:noProof/>
                <w:webHidden/>
              </w:rPr>
              <w:t>41</w:t>
            </w:r>
            <w:r w:rsidR="003609A6">
              <w:rPr>
                <w:noProof/>
                <w:webHidden/>
              </w:rPr>
              <w:fldChar w:fldCharType="end"/>
            </w:r>
          </w:hyperlink>
        </w:p>
        <w:p w14:paraId="3D5D3FD7"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39" w:history="1">
            <w:r w:rsidR="003609A6" w:rsidRPr="00DC56F2">
              <w:rPr>
                <w:rStyle w:val="Hyperlink"/>
                <w:noProof/>
              </w:rPr>
              <w:t>9.2</w:t>
            </w:r>
            <w:r w:rsidR="003609A6">
              <w:rPr>
                <w:rFonts w:asciiTheme="minorHAnsi" w:eastAsiaTheme="minorEastAsia" w:hAnsiTheme="minorHAnsi" w:cstheme="minorBidi"/>
                <w:noProof/>
                <w:szCs w:val="22"/>
                <w:lang w:val="en-US" w:eastAsia="zh-CN"/>
              </w:rPr>
              <w:tab/>
            </w:r>
            <w:r w:rsidR="003609A6" w:rsidRPr="00DC56F2">
              <w:rPr>
                <w:rStyle w:val="Hyperlink"/>
                <w:noProof/>
              </w:rPr>
              <w:t>Setup</w:t>
            </w:r>
            <w:r w:rsidR="003609A6">
              <w:rPr>
                <w:noProof/>
                <w:webHidden/>
              </w:rPr>
              <w:tab/>
            </w:r>
            <w:r w:rsidR="003609A6">
              <w:rPr>
                <w:noProof/>
                <w:webHidden/>
              </w:rPr>
              <w:fldChar w:fldCharType="begin"/>
            </w:r>
            <w:r w:rsidR="003609A6">
              <w:rPr>
                <w:noProof/>
                <w:webHidden/>
              </w:rPr>
              <w:instrText xml:space="preserve"> PAGEREF _Toc44164439 \h </w:instrText>
            </w:r>
            <w:r w:rsidR="003609A6">
              <w:rPr>
                <w:noProof/>
                <w:webHidden/>
              </w:rPr>
            </w:r>
            <w:r w:rsidR="003609A6">
              <w:rPr>
                <w:noProof/>
                <w:webHidden/>
              </w:rPr>
              <w:fldChar w:fldCharType="separate"/>
            </w:r>
            <w:r w:rsidR="003609A6">
              <w:rPr>
                <w:noProof/>
                <w:webHidden/>
              </w:rPr>
              <w:t>41</w:t>
            </w:r>
            <w:r w:rsidR="003609A6">
              <w:rPr>
                <w:noProof/>
                <w:webHidden/>
              </w:rPr>
              <w:fldChar w:fldCharType="end"/>
            </w:r>
          </w:hyperlink>
        </w:p>
        <w:p w14:paraId="3D66E536"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40" w:history="1">
            <w:r w:rsidR="003609A6" w:rsidRPr="00DC56F2">
              <w:rPr>
                <w:rStyle w:val="Hyperlink"/>
                <w:noProof/>
              </w:rPr>
              <w:t>9.3</w:t>
            </w:r>
            <w:r w:rsidR="003609A6">
              <w:rPr>
                <w:rFonts w:asciiTheme="minorHAnsi" w:eastAsiaTheme="minorEastAsia" w:hAnsiTheme="minorHAnsi" w:cstheme="minorBidi"/>
                <w:noProof/>
                <w:szCs w:val="22"/>
                <w:lang w:val="en-US" w:eastAsia="zh-CN"/>
              </w:rPr>
              <w:tab/>
            </w:r>
            <w:r w:rsidR="003609A6" w:rsidRPr="00DC56F2">
              <w:rPr>
                <w:rStyle w:val="Hyperlink"/>
                <w:noProof/>
              </w:rPr>
              <w:t>Channel sounding</w:t>
            </w:r>
            <w:r w:rsidR="003609A6">
              <w:rPr>
                <w:noProof/>
                <w:webHidden/>
              </w:rPr>
              <w:tab/>
            </w:r>
            <w:r w:rsidR="003609A6">
              <w:rPr>
                <w:noProof/>
                <w:webHidden/>
              </w:rPr>
              <w:fldChar w:fldCharType="begin"/>
            </w:r>
            <w:r w:rsidR="003609A6">
              <w:rPr>
                <w:noProof/>
                <w:webHidden/>
              </w:rPr>
              <w:instrText xml:space="preserve"> PAGEREF _Toc44164440 \h </w:instrText>
            </w:r>
            <w:r w:rsidR="003609A6">
              <w:rPr>
                <w:noProof/>
                <w:webHidden/>
              </w:rPr>
            </w:r>
            <w:r w:rsidR="003609A6">
              <w:rPr>
                <w:noProof/>
                <w:webHidden/>
              </w:rPr>
              <w:fldChar w:fldCharType="separate"/>
            </w:r>
            <w:r w:rsidR="003609A6">
              <w:rPr>
                <w:noProof/>
                <w:webHidden/>
              </w:rPr>
              <w:t>41</w:t>
            </w:r>
            <w:r w:rsidR="003609A6">
              <w:rPr>
                <w:noProof/>
                <w:webHidden/>
              </w:rPr>
              <w:fldChar w:fldCharType="end"/>
            </w:r>
          </w:hyperlink>
        </w:p>
        <w:p w14:paraId="2F7414BF"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41" w:history="1">
            <w:r w:rsidR="003609A6" w:rsidRPr="00DC56F2">
              <w:rPr>
                <w:rStyle w:val="Hyperlink"/>
                <w:noProof/>
              </w:rPr>
              <w:t>9.4</w:t>
            </w:r>
            <w:r w:rsidR="003609A6">
              <w:rPr>
                <w:rFonts w:asciiTheme="minorHAnsi" w:eastAsiaTheme="minorEastAsia" w:hAnsiTheme="minorHAnsi" w:cstheme="minorBidi"/>
                <w:noProof/>
                <w:szCs w:val="22"/>
                <w:lang w:val="en-US" w:eastAsia="zh-CN"/>
              </w:rPr>
              <w:tab/>
            </w:r>
            <w:r w:rsidR="003609A6" w:rsidRPr="00DC56F2">
              <w:rPr>
                <w:rStyle w:val="Hyperlink"/>
                <w:noProof/>
              </w:rPr>
              <w:t>Coordinated transmission</w:t>
            </w:r>
            <w:r w:rsidR="003609A6">
              <w:rPr>
                <w:noProof/>
                <w:webHidden/>
              </w:rPr>
              <w:tab/>
            </w:r>
            <w:r w:rsidR="003609A6">
              <w:rPr>
                <w:noProof/>
                <w:webHidden/>
              </w:rPr>
              <w:fldChar w:fldCharType="begin"/>
            </w:r>
            <w:r w:rsidR="003609A6">
              <w:rPr>
                <w:noProof/>
                <w:webHidden/>
              </w:rPr>
              <w:instrText xml:space="preserve"> PAGEREF _Toc44164441 \h </w:instrText>
            </w:r>
            <w:r w:rsidR="003609A6">
              <w:rPr>
                <w:noProof/>
                <w:webHidden/>
              </w:rPr>
            </w:r>
            <w:r w:rsidR="003609A6">
              <w:rPr>
                <w:noProof/>
                <w:webHidden/>
              </w:rPr>
              <w:fldChar w:fldCharType="separate"/>
            </w:r>
            <w:r w:rsidR="003609A6">
              <w:rPr>
                <w:noProof/>
                <w:webHidden/>
              </w:rPr>
              <w:t>41</w:t>
            </w:r>
            <w:r w:rsidR="003609A6">
              <w:rPr>
                <w:noProof/>
                <w:webHidden/>
              </w:rPr>
              <w:fldChar w:fldCharType="end"/>
            </w:r>
          </w:hyperlink>
        </w:p>
        <w:p w14:paraId="134CABD8"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42" w:history="1">
            <w:r w:rsidR="003609A6" w:rsidRPr="00DC56F2">
              <w:rPr>
                <w:rStyle w:val="Hyperlink"/>
                <w:noProof/>
              </w:rPr>
              <w:t>9.5</w:t>
            </w:r>
            <w:r w:rsidR="003609A6">
              <w:rPr>
                <w:rFonts w:asciiTheme="minorHAnsi" w:eastAsiaTheme="minorEastAsia" w:hAnsiTheme="minorHAnsi" w:cstheme="minorBidi"/>
                <w:noProof/>
                <w:szCs w:val="22"/>
                <w:lang w:val="en-US" w:eastAsia="zh-CN"/>
              </w:rPr>
              <w:tab/>
            </w:r>
            <w:r w:rsidR="003609A6" w:rsidRPr="00DC56F2">
              <w:rPr>
                <w:rStyle w:val="Hyperlink"/>
                <w:noProof/>
              </w:rPr>
              <w:t>Other Multi-AP coordination schemes</w:t>
            </w:r>
            <w:r w:rsidR="003609A6">
              <w:rPr>
                <w:noProof/>
                <w:webHidden/>
              </w:rPr>
              <w:tab/>
            </w:r>
            <w:r w:rsidR="003609A6">
              <w:rPr>
                <w:noProof/>
                <w:webHidden/>
              </w:rPr>
              <w:fldChar w:fldCharType="begin"/>
            </w:r>
            <w:r w:rsidR="003609A6">
              <w:rPr>
                <w:noProof/>
                <w:webHidden/>
              </w:rPr>
              <w:instrText xml:space="preserve"> PAGEREF _Toc44164442 \h </w:instrText>
            </w:r>
            <w:r w:rsidR="003609A6">
              <w:rPr>
                <w:noProof/>
                <w:webHidden/>
              </w:rPr>
            </w:r>
            <w:r w:rsidR="003609A6">
              <w:rPr>
                <w:noProof/>
                <w:webHidden/>
              </w:rPr>
              <w:fldChar w:fldCharType="separate"/>
            </w:r>
            <w:r w:rsidR="003609A6">
              <w:rPr>
                <w:noProof/>
                <w:webHidden/>
              </w:rPr>
              <w:t>42</w:t>
            </w:r>
            <w:r w:rsidR="003609A6">
              <w:rPr>
                <w:noProof/>
                <w:webHidden/>
              </w:rPr>
              <w:fldChar w:fldCharType="end"/>
            </w:r>
          </w:hyperlink>
        </w:p>
        <w:p w14:paraId="7F6949BE" w14:textId="77777777" w:rsidR="003609A6" w:rsidRDefault="00A71037">
          <w:pPr>
            <w:pStyle w:val="TOC1"/>
            <w:tabs>
              <w:tab w:val="left" w:pos="660"/>
              <w:tab w:val="right" w:leader="dot" w:pos="9350"/>
            </w:tabs>
            <w:rPr>
              <w:rFonts w:asciiTheme="minorHAnsi" w:eastAsiaTheme="minorEastAsia" w:hAnsiTheme="minorHAnsi" w:cstheme="minorBidi"/>
              <w:noProof/>
              <w:szCs w:val="22"/>
              <w:lang w:val="en-US" w:eastAsia="zh-CN"/>
            </w:rPr>
          </w:pPr>
          <w:hyperlink w:anchor="_Toc44164443" w:history="1">
            <w:r w:rsidR="003609A6" w:rsidRPr="00DC56F2">
              <w:rPr>
                <w:rStyle w:val="Hyperlink"/>
                <w:noProof/>
              </w:rPr>
              <w:t>10.</w:t>
            </w:r>
            <w:r w:rsidR="003609A6">
              <w:rPr>
                <w:rFonts w:asciiTheme="minorHAnsi" w:eastAsiaTheme="minorEastAsia" w:hAnsiTheme="minorHAnsi" w:cstheme="minorBidi"/>
                <w:noProof/>
                <w:szCs w:val="22"/>
                <w:lang w:val="en-US" w:eastAsia="zh-CN"/>
              </w:rPr>
              <w:tab/>
            </w:r>
            <w:r w:rsidR="003609A6" w:rsidRPr="00DC56F2">
              <w:rPr>
                <w:rStyle w:val="Hyperlink"/>
                <w:noProof/>
              </w:rPr>
              <w:t>Link adaptation and retransmission protocols</w:t>
            </w:r>
            <w:r w:rsidR="003609A6">
              <w:rPr>
                <w:noProof/>
                <w:webHidden/>
              </w:rPr>
              <w:tab/>
            </w:r>
            <w:r w:rsidR="003609A6">
              <w:rPr>
                <w:noProof/>
                <w:webHidden/>
              </w:rPr>
              <w:fldChar w:fldCharType="begin"/>
            </w:r>
            <w:r w:rsidR="003609A6">
              <w:rPr>
                <w:noProof/>
                <w:webHidden/>
              </w:rPr>
              <w:instrText xml:space="preserve"> PAGEREF _Toc44164443 \h </w:instrText>
            </w:r>
            <w:r w:rsidR="003609A6">
              <w:rPr>
                <w:noProof/>
                <w:webHidden/>
              </w:rPr>
            </w:r>
            <w:r w:rsidR="003609A6">
              <w:rPr>
                <w:noProof/>
                <w:webHidden/>
              </w:rPr>
              <w:fldChar w:fldCharType="separate"/>
            </w:r>
            <w:r w:rsidR="003609A6">
              <w:rPr>
                <w:noProof/>
                <w:webHidden/>
              </w:rPr>
              <w:t>42</w:t>
            </w:r>
            <w:r w:rsidR="003609A6">
              <w:rPr>
                <w:noProof/>
                <w:webHidden/>
              </w:rPr>
              <w:fldChar w:fldCharType="end"/>
            </w:r>
          </w:hyperlink>
        </w:p>
        <w:p w14:paraId="053EFAC8"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45" w:history="1">
            <w:r w:rsidR="003609A6" w:rsidRPr="00DC56F2">
              <w:rPr>
                <w:rStyle w:val="Hyperlink"/>
                <w:noProof/>
              </w:rPr>
              <w:t>10.1</w:t>
            </w:r>
            <w:r w:rsidR="003609A6">
              <w:rPr>
                <w:rFonts w:asciiTheme="minorHAnsi" w:eastAsiaTheme="minorEastAsia" w:hAnsiTheme="minorHAnsi" w:cstheme="minorBidi"/>
                <w:noProof/>
                <w:szCs w:val="22"/>
                <w:lang w:val="en-US" w:eastAsia="zh-CN"/>
              </w:rPr>
              <w:tab/>
            </w:r>
            <w:r w:rsidR="003609A6" w:rsidRPr="00DC56F2">
              <w:rPr>
                <w:rStyle w:val="Hyperlink"/>
                <w:noProof/>
              </w:rPr>
              <w:t>General</w:t>
            </w:r>
            <w:r w:rsidR="003609A6">
              <w:rPr>
                <w:noProof/>
                <w:webHidden/>
              </w:rPr>
              <w:tab/>
            </w:r>
            <w:r w:rsidR="003609A6">
              <w:rPr>
                <w:noProof/>
                <w:webHidden/>
              </w:rPr>
              <w:fldChar w:fldCharType="begin"/>
            </w:r>
            <w:r w:rsidR="003609A6">
              <w:rPr>
                <w:noProof/>
                <w:webHidden/>
              </w:rPr>
              <w:instrText xml:space="preserve"> PAGEREF _Toc44164445 \h </w:instrText>
            </w:r>
            <w:r w:rsidR="003609A6">
              <w:rPr>
                <w:noProof/>
                <w:webHidden/>
              </w:rPr>
            </w:r>
            <w:r w:rsidR="003609A6">
              <w:rPr>
                <w:noProof/>
                <w:webHidden/>
              </w:rPr>
              <w:fldChar w:fldCharType="separate"/>
            </w:r>
            <w:r w:rsidR="003609A6">
              <w:rPr>
                <w:noProof/>
                <w:webHidden/>
              </w:rPr>
              <w:t>42</w:t>
            </w:r>
            <w:r w:rsidR="003609A6">
              <w:rPr>
                <w:noProof/>
                <w:webHidden/>
              </w:rPr>
              <w:fldChar w:fldCharType="end"/>
            </w:r>
          </w:hyperlink>
        </w:p>
        <w:p w14:paraId="5C278EC4"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46" w:history="1">
            <w:r w:rsidR="003609A6" w:rsidRPr="00DC56F2">
              <w:rPr>
                <w:rStyle w:val="Hyperlink"/>
                <w:noProof/>
              </w:rPr>
              <w:t>10.2</w:t>
            </w:r>
            <w:r w:rsidR="003609A6">
              <w:rPr>
                <w:rFonts w:asciiTheme="minorHAnsi" w:eastAsiaTheme="minorEastAsia" w:hAnsiTheme="minorHAnsi" w:cstheme="minorBidi"/>
                <w:noProof/>
                <w:szCs w:val="22"/>
                <w:lang w:val="en-US" w:eastAsia="zh-CN"/>
              </w:rPr>
              <w:tab/>
            </w:r>
            <w:r w:rsidR="003609A6" w:rsidRPr="00DC56F2">
              <w:rPr>
                <w:rStyle w:val="Hyperlink"/>
                <w:noProof/>
              </w:rPr>
              <w:t>Feature #1</w:t>
            </w:r>
            <w:r w:rsidR="003609A6">
              <w:rPr>
                <w:noProof/>
                <w:webHidden/>
              </w:rPr>
              <w:tab/>
            </w:r>
            <w:r w:rsidR="003609A6">
              <w:rPr>
                <w:noProof/>
                <w:webHidden/>
              </w:rPr>
              <w:fldChar w:fldCharType="begin"/>
            </w:r>
            <w:r w:rsidR="003609A6">
              <w:rPr>
                <w:noProof/>
                <w:webHidden/>
              </w:rPr>
              <w:instrText xml:space="preserve"> PAGEREF _Toc44164446 \h </w:instrText>
            </w:r>
            <w:r w:rsidR="003609A6">
              <w:rPr>
                <w:noProof/>
                <w:webHidden/>
              </w:rPr>
            </w:r>
            <w:r w:rsidR="003609A6">
              <w:rPr>
                <w:noProof/>
                <w:webHidden/>
              </w:rPr>
              <w:fldChar w:fldCharType="separate"/>
            </w:r>
            <w:r w:rsidR="003609A6">
              <w:rPr>
                <w:noProof/>
                <w:webHidden/>
              </w:rPr>
              <w:t>42</w:t>
            </w:r>
            <w:r w:rsidR="003609A6">
              <w:rPr>
                <w:noProof/>
                <w:webHidden/>
              </w:rPr>
              <w:fldChar w:fldCharType="end"/>
            </w:r>
          </w:hyperlink>
        </w:p>
        <w:p w14:paraId="749CD34F" w14:textId="77777777" w:rsidR="003609A6" w:rsidRDefault="00A71037">
          <w:pPr>
            <w:pStyle w:val="TOC1"/>
            <w:tabs>
              <w:tab w:val="left" w:pos="660"/>
              <w:tab w:val="right" w:leader="dot" w:pos="9350"/>
            </w:tabs>
            <w:rPr>
              <w:rFonts w:asciiTheme="minorHAnsi" w:eastAsiaTheme="minorEastAsia" w:hAnsiTheme="minorHAnsi" w:cstheme="minorBidi"/>
              <w:noProof/>
              <w:szCs w:val="22"/>
              <w:lang w:val="en-US" w:eastAsia="zh-CN"/>
            </w:rPr>
          </w:pPr>
          <w:hyperlink w:anchor="_Toc44164447" w:history="1">
            <w:r w:rsidR="003609A6" w:rsidRPr="00DC56F2">
              <w:rPr>
                <w:rStyle w:val="Hyperlink"/>
                <w:noProof/>
              </w:rPr>
              <w:t>11.</w:t>
            </w:r>
            <w:r w:rsidR="003609A6">
              <w:rPr>
                <w:rFonts w:asciiTheme="minorHAnsi" w:eastAsiaTheme="minorEastAsia" w:hAnsiTheme="minorHAnsi" w:cstheme="minorBidi"/>
                <w:noProof/>
                <w:szCs w:val="22"/>
                <w:lang w:val="en-US" w:eastAsia="zh-CN"/>
              </w:rPr>
              <w:tab/>
            </w:r>
            <w:r w:rsidR="003609A6" w:rsidRPr="00DC56F2">
              <w:rPr>
                <w:rStyle w:val="Hyperlink"/>
                <w:noProof/>
              </w:rPr>
              <w:t>Low latency</w:t>
            </w:r>
            <w:r w:rsidR="003609A6">
              <w:rPr>
                <w:noProof/>
                <w:webHidden/>
              </w:rPr>
              <w:tab/>
            </w:r>
            <w:r w:rsidR="003609A6">
              <w:rPr>
                <w:noProof/>
                <w:webHidden/>
              </w:rPr>
              <w:fldChar w:fldCharType="begin"/>
            </w:r>
            <w:r w:rsidR="003609A6">
              <w:rPr>
                <w:noProof/>
                <w:webHidden/>
              </w:rPr>
              <w:instrText xml:space="preserve"> PAGEREF _Toc44164447 \h </w:instrText>
            </w:r>
            <w:r w:rsidR="003609A6">
              <w:rPr>
                <w:noProof/>
                <w:webHidden/>
              </w:rPr>
            </w:r>
            <w:r w:rsidR="003609A6">
              <w:rPr>
                <w:noProof/>
                <w:webHidden/>
              </w:rPr>
              <w:fldChar w:fldCharType="separate"/>
            </w:r>
            <w:r w:rsidR="003609A6">
              <w:rPr>
                <w:noProof/>
                <w:webHidden/>
              </w:rPr>
              <w:t>42</w:t>
            </w:r>
            <w:r w:rsidR="003609A6">
              <w:rPr>
                <w:noProof/>
                <w:webHidden/>
              </w:rPr>
              <w:fldChar w:fldCharType="end"/>
            </w:r>
          </w:hyperlink>
        </w:p>
        <w:p w14:paraId="3F63834C"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49" w:history="1">
            <w:r w:rsidR="003609A6" w:rsidRPr="00DC56F2">
              <w:rPr>
                <w:rStyle w:val="Hyperlink"/>
                <w:noProof/>
              </w:rPr>
              <w:t>11.1</w:t>
            </w:r>
            <w:r w:rsidR="003609A6">
              <w:rPr>
                <w:rFonts w:asciiTheme="minorHAnsi" w:eastAsiaTheme="minorEastAsia" w:hAnsiTheme="minorHAnsi" w:cstheme="minorBidi"/>
                <w:noProof/>
                <w:szCs w:val="22"/>
                <w:lang w:val="en-US" w:eastAsia="zh-CN"/>
              </w:rPr>
              <w:tab/>
            </w:r>
            <w:r w:rsidR="003609A6" w:rsidRPr="00DC56F2">
              <w:rPr>
                <w:rStyle w:val="Hyperlink"/>
                <w:noProof/>
              </w:rPr>
              <w:t>General</w:t>
            </w:r>
            <w:r w:rsidR="003609A6">
              <w:rPr>
                <w:noProof/>
                <w:webHidden/>
              </w:rPr>
              <w:tab/>
            </w:r>
            <w:r w:rsidR="003609A6">
              <w:rPr>
                <w:noProof/>
                <w:webHidden/>
              </w:rPr>
              <w:fldChar w:fldCharType="begin"/>
            </w:r>
            <w:r w:rsidR="003609A6">
              <w:rPr>
                <w:noProof/>
                <w:webHidden/>
              </w:rPr>
              <w:instrText xml:space="preserve"> PAGEREF _Toc44164449 \h </w:instrText>
            </w:r>
            <w:r w:rsidR="003609A6">
              <w:rPr>
                <w:noProof/>
                <w:webHidden/>
              </w:rPr>
            </w:r>
            <w:r w:rsidR="003609A6">
              <w:rPr>
                <w:noProof/>
                <w:webHidden/>
              </w:rPr>
              <w:fldChar w:fldCharType="separate"/>
            </w:r>
            <w:r w:rsidR="003609A6">
              <w:rPr>
                <w:noProof/>
                <w:webHidden/>
              </w:rPr>
              <w:t>42</w:t>
            </w:r>
            <w:r w:rsidR="003609A6">
              <w:rPr>
                <w:noProof/>
                <w:webHidden/>
              </w:rPr>
              <w:fldChar w:fldCharType="end"/>
            </w:r>
          </w:hyperlink>
        </w:p>
        <w:p w14:paraId="67B0CF5A"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50" w:history="1">
            <w:r w:rsidR="003609A6" w:rsidRPr="00DC56F2">
              <w:rPr>
                <w:rStyle w:val="Hyperlink"/>
                <w:noProof/>
              </w:rPr>
              <w:t>11.2</w:t>
            </w:r>
            <w:r w:rsidR="003609A6">
              <w:rPr>
                <w:rFonts w:asciiTheme="minorHAnsi" w:eastAsiaTheme="minorEastAsia" w:hAnsiTheme="minorHAnsi" w:cstheme="minorBidi"/>
                <w:noProof/>
                <w:szCs w:val="22"/>
                <w:lang w:val="en-US" w:eastAsia="zh-CN"/>
              </w:rPr>
              <w:tab/>
            </w:r>
            <w:r w:rsidR="003609A6" w:rsidRPr="00DC56F2">
              <w:rPr>
                <w:rStyle w:val="Hyperlink"/>
                <w:noProof/>
              </w:rPr>
              <w:t>Feature #1</w:t>
            </w:r>
            <w:r w:rsidR="003609A6">
              <w:rPr>
                <w:noProof/>
                <w:webHidden/>
              </w:rPr>
              <w:tab/>
            </w:r>
            <w:r w:rsidR="003609A6">
              <w:rPr>
                <w:noProof/>
                <w:webHidden/>
              </w:rPr>
              <w:fldChar w:fldCharType="begin"/>
            </w:r>
            <w:r w:rsidR="003609A6">
              <w:rPr>
                <w:noProof/>
                <w:webHidden/>
              </w:rPr>
              <w:instrText xml:space="preserve"> PAGEREF _Toc44164450 \h </w:instrText>
            </w:r>
            <w:r w:rsidR="003609A6">
              <w:rPr>
                <w:noProof/>
                <w:webHidden/>
              </w:rPr>
            </w:r>
            <w:r w:rsidR="003609A6">
              <w:rPr>
                <w:noProof/>
                <w:webHidden/>
              </w:rPr>
              <w:fldChar w:fldCharType="separate"/>
            </w:r>
            <w:r w:rsidR="003609A6">
              <w:rPr>
                <w:noProof/>
                <w:webHidden/>
              </w:rPr>
              <w:t>43</w:t>
            </w:r>
            <w:r w:rsidR="003609A6">
              <w:rPr>
                <w:noProof/>
                <w:webHidden/>
              </w:rPr>
              <w:fldChar w:fldCharType="end"/>
            </w:r>
          </w:hyperlink>
        </w:p>
        <w:p w14:paraId="050F9A3F" w14:textId="77777777" w:rsidR="003609A6" w:rsidRDefault="00A71037">
          <w:pPr>
            <w:pStyle w:val="TOC1"/>
            <w:tabs>
              <w:tab w:val="left" w:pos="660"/>
              <w:tab w:val="right" w:leader="dot" w:pos="9350"/>
            </w:tabs>
            <w:rPr>
              <w:rFonts w:asciiTheme="minorHAnsi" w:eastAsiaTheme="minorEastAsia" w:hAnsiTheme="minorHAnsi" w:cstheme="minorBidi"/>
              <w:noProof/>
              <w:szCs w:val="22"/>
              <w:lang w:val="en-US" w:eastAsia="zh-CN"/>
            </w:rPr>
          </w:pPr>
          <w:hyperlink w:anchor="_Toc44164451" w:history="1">
            <w:r w:rsidR="003609A6" w:rsidRPr="00DC56F2">
              <w:rPr>
                <w:rStyle w:val="Hyperlink"/>
                <w:noProof/>
                <w:highlight w:val="yellow"/>
              </w:rPr>
              <w:t>12</w:t>
            </w:r>
            <w:r w:rsidR="003609A6">
              <w:rPr>
                <w:rFonts w:asciiTheme="minorHAnsi" w:eastAsiaTheme="minorEastAsia" w:hAnsiTheme="minorHAnsi" w:cstheme="minorBidi"/>
                <w:noProof/>
                <w:szCs w:val="22"/>
                <w:lang w:val="en-US" w:eastAsia="zh-CN"/>
              </w:rPr>
              <w:tab/>
            </w:r>
            <w:r w:rsidR="003609A6" w:rsidRPr="00DC56F2">
              <w:rPr>
                <w:rStyle w:val="Hyperlink"/>
                <w:noProof/>
                <w:highlight w:val="yellow"/>
              </w:rPr>
              <w:t>Frame Format</w:t>
            </w:r>
            <w:r w:rsidR="003609A6">
              <w:rPr>
                <w:noProof/>
                <w:webHidden/>
              </w:rPr>
              <w:tab/>
            </w:r>
            <w:r w:rsidR="003609A6">
              <w:rPr>
                <w:noProof/>
                <w:webHidden/>
              </w:rPr>
              <w:fldChar w:fldCharType="begin"/>
            </w:r>
            <w:r w:rsidR="003609A6">
              <w:rPr>
                <w:noProof/>
                <w:webHidden/>
              </w:rPr>
              <w:instrText xml:space="preserve"> PAGEREF _Toc44164451 \h </w:instrText>
            </w:r>
            <w:r w:rsidR="003609A6">
              <w:rPr>
                <w:noProof/>
                <w:webHidden/>
              </w:rPr>
            </w:r>
            <w:r w:rsidR="003609A6">
              <w:rPr>
                <w:noProof/>
                <w:webHidden/>
              </w:rPr>
              <w:fldChar w:fldCharType="separate"/>
            </w:r>
            <w:r w:rsidR="003609A6">
              <w:rPr>
                <w:noProof/>
                <w:webHidden/>
              </w:rPr>
              <w:t>43</w:t>
            </w:r>
            <w:r w:rsidR="003609A6">
              <w:rPr>
                <w:noProof/>
                <w:webHidden/>
              </w:rPr>
              <w:fldChar w:fldCharType="end"/>
            </w:r>
          </w:hyperlink>
        </w:p>
        <w:p w14:paraId="429D219A"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52" w:history="1">
            <w:r w:rsidR="003609A6" w:rsidRPr="00DC56F2">
              <w:rPr>
                <w:rStyle w:val="Hyperlink"/>
                <w:noProof/>
                <w:highlight w:val="yellow"/>
              </w:rPr>
              <w:t>12.1</w:t>
            </w:r>
            <w:r w:rsidR="003609A6">
              <w:rPr>
                <w:rFonts w:asciiTheme="minorHAnsi" w:eastAsiaTheme="minorEastAsia" w:hAnsiTheme="minorHAnsi" w:cstheme="minorBidi"/>
                <w:noProof/>
                <w:szCs w:val="22"/>
                <w:lang w:val="en-US" w:eastAsia="zh-CN"/>
              </w:rPr>
              <w:tab/>
            </w:r>
            <w:r w:rsidR="003609A6" w:rsidRPr="00DC56F2">
              <w:rPr>
                <w:rStyle w:val="Hyperlink"/>
                <w:noProof/>
                <w:highlight w:val="yellow"/>
              </w:rPr>
              <w:t>General</w:t>
            </w:r>
            <w:r w:rsidR="003609A6">
              <w:rPr>
                <w:noProof/>
                <w:webHidden/>
              </w:rPr>
              <w:tab/>
            </w:r>
            <w:r w:rsidR="003609A6">
              <w:rPr>
                <w:noProof/>
                <w:webHidden/>
              </w:rPr>
              <w:fldChar w:fldCharType="begin"/>
            </w:r>
            <w:r w:rsidR="003609A6">
              <w:rPr>
                <w:noProof/>
                <w:webHidden/>
              </w:rPr>
              <w:instrText xml:space="preserve"> PAGEREF _Toc44164452 \h </w:instrText>
            </w:r>
            <w:r w:rsidR="003609A6">
              <w:rPr>
                <w:noProof/>
                <w:webHidden/>
              </w:rPr>
            </w:r>
            <w:r w:rsidR="003609A6">
              <w:rPr>
                <w:noProof/>
                <w:webHidden/>
              </w:rPr>
              <w:fldChar w:fldCharType="separate"/>
            </w:r>
            <w:r w:rsidR="003609A6">
              <w:rPr>
                <w:noProof/>
                <w:webHidden/>
              </w:rPr>
              <w:t>43</w:t>
            </w:r>
            <w:r w:rsidR="003609A6">
              <w:rPr>
                <w:noProof/>
                <w:webHidden/>
              </w:rPr>
              <w:fldChar w:fldCharType="end"/>
            </w:r>
          </w:hyperlink>
        </w:p>
        <w:p w14:paraId="211EEC0F"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53" w:history="1">
            <w:r w:rsidR="003609A6" w:rsidRPr="00DC56F2">
              <w:rPr>
                <w:rStyle w:val="Hyperlink"/>
                <w:noProof/>
                <w:highlight w:val="yellow"/>
              </w:rPr>
              <w:t>12.2</w:t>
            </w:r>
            <w:r w:rsidR="003609A6">
              <w:rPr>
                <w:rFonts w:asciiTheme="minorHAnsi" w:eastAsiaTheme="minorEastAsia" w:hAnsiTheme="minorHAnsi" w:cstheme="minorBidi"/>
                <w:noProof/>
                <w:szCs w:val="22"/>
                <w:lang w:val="en-US" w:eastAsia="zh-CN"/>
              </w:rPr>
              <w:tab/>
            </w:r>
            <w:r w:rsidR="003609A6" w:rsidRPr="00DC56F2">
              <w:rPr>
                <w:rStyle w:val="Hyperlink"/>
                <w:noProof/>
                <w:highlight w:val="yellow"/>
              </w:rPr>
              <w:t>EHT Operation Element</w:t>
            </w:r>
            <w:r w:rsidR="003609A6">
              <w:rPr>
                <w:noProof/>
                <w:webHidden/>
              </w:rPr>
              <w:tab/>
            </w:r>
            <w:r w:rsidR="003609A6">
              <w:rPr>
                <w:noProof/>
                <w:webHidden/>
              </w:rPr>
              <w:fldChar w:fldCharType="begin"/>
            </w:r>
            <w:r w:rsidR="003609A6">
              <w:rPr>
                <w:noProof/>
                <w:webHidden/>
              </w:rPr>
              <w:instrText xml:space="preserve"> PAGEREF _Toc44164453 \h </w:instrText>
            </w:r>
            <w:r w:rsidR="003609A6">
              <w:rPr>
                <w:noProof/>
                <w:webHidden/>
              </w:rPr>
            </w:r>
            <w:r w:rsidR="003609A6">
              <w:rPr>
                <w:noProof/>
                <w:webHidden/>
              </w:rPr>
              <w:fldChar w:fldCharType="separate"/>
            </w:r>
            <w:r w:rsidR="003609A6">
              <w:rPr>
                <w:noProof/>
                <w:webHidden/>
              </w:rPr>
              <w:t>43</w:t>
            </w:r>
            <w:r w:rsidR="003609A6">
              <w:rPr>
                <w:noProof/>
                <w:webHidden/>
              </w:rPr>
              <w:fldChar w:fldCharType="end"/>
            </w:r>
          </w:hyperlink>
        </w:p>
        <w:p w14:paraId="3A52D07E" w14:textId="77777777" w:rsidR="003609A6" w:rsidRDefault="00A71037">
          <w:pPr>
            <w:pStyle w:val="TOC1"/>
            <w:tabs>
              <w:tab w:val="left" w:pos="660"/>
              <w:tab w:val="right" w:leader="dot" w:pos="9350"/>
            </w:tabs>
            <w:rPr>
              <w:rFonts w:asciiTheme="minorHAnsi" w:eastAsiaTheme="minorEastAsia" w:hAnsiTheme="minorHAnsi" w:cstheme="minorBidi"/>
              <w:noProof/>
              <w:szCs w:val="22"/>
              <w:lang w:val="en-US" w:eastAsia="zh-CN"/>
            </w:rPr>
          </w:pPr>
          <w:hyperlink w:anchor="_Toc44164454" w:history="1">
            <w:r w:rsidR="003609A6" w:rsidRPr="00DC56F2">
              <w:rPr>
                <w:rStyle w:val="Hyperlink"/>
                <w:noProof/>
              </w:rPr>
              <w:t>13</w:t>
            </w:r>
            <w:r w:rsidR="003609A6">
              <w:rPr>
                <w:rFonts w:asciiTheme="minorHAnsi" w:eastAsiaTheme="minorEastAsia" w:hAnsiTheme="minorHAnsi" w:cstheme="minorBidi"/>
                <w:noProof/>
                <w:szCs w:val="22"/>
                <w:lang w:val="en-US" w:eastAsia="zh-CN"/>
              </w:rPr>
              <w:tab/>
            </w:r>
            <w:r w:rsidR="003609A6" w:rsidRPr="00DC56F2">
              <w:rPr>
                <w:rStyle w:val="Hyperlink"/>
                <w:noProof/>
              </w:rPr>
              <w:t>Bibliography</w:t>
            </w:r>
            <w:r w:rsidR="003609A6">
              <w:rPr>
                <w:noProof/>
                <w:webHidden/>
              </w:rPr>
              <w:tab/>
            </w:r>
            <w:r w:rsidR="003609A6">
              <w:rPr>
                <w:noProof/>
                <w:webHidden/>
              </w:rPr>
              <w:fldChar w:fldCharType="begin"/>
            </w:r>
            <w:r w:rsidR="003609A6">
              <w:rPr>
                <w:noProof/>
                <w:webHidden/>
              </w:rPr>
              <w:instrText xml:space="preserve"> PAGEREF _Toc44164454 \h </w:instrText>
            </w:r>
            <w:r w:rsidR="003609A6">
              <w:rPr>
                <w:noProof/>
                <w:webHidden/>
              </w:rPr>
            </w:r>
            <w:r w:rsidR="003609A6">
              <w:rPr>
                <w:noProof/>
                <w:webHidden/>
              </w:rPr>
              <w:fldChar w:fldCharType="separate"/>
            </w:r>
            <w:r w:rsidR="003609A6">
              <w:rPr>
                <w:noProof/>
                <w:webHidden/>
              </w:rPr>
              <w:t>43</w:t>
            </w:r>
            <w:r w:rsidR="003609A6">
              <w:rPr>
                <w:noProof/>
                <w:webHidden/>
              </w:rPr>
              <w:fldChar w:fldCharType="end"/>
            </w:r>
          </w:hyperlink>
        </w:p>
        <w:p w14:paraId="161551D6" w14:textId="77777777" w:rsidR="003609A6" w:rsidRDefault="00A71037">
          <w:pPr>
            <w:pStyle w:val="TOC1"/>
            <w:tabs>
              <w:tab w:val="left" w:pos="660"/>
              <w:tab w:val="right" w:leader="dot" w:pos="9350"/>
            </w:tabs>
            <w:rPr>
              <w:rFonts w:asciiTheme="minorHAnsi" w:eastAsiaTheme="minorEastAsia" w:hAnsiTheme="minorHAnsi" w:cstheme="minorBidi"/>
              <w:noProof/>
              <w:szCs w:val="22"/>
              <w:lang w:val="en-US" w:eastAsia="zh-CN"/>
            </w:rPr>
          </w:pPr>
          <w:hyperlink w:anchor="_Toc44164455" w:history="1">
            <w:r w:rsidR="003609A6" w:rsidRPr="00DC56F2">
              <w:rPr>
                <w:rStyle w:val="Hyperlink"/>
                <w:noProof/>
              </w:rPr>
              <w:t>14</w:t>
            </w:r>
            <w:r w:rsidR="003609A6">
              <w:rPr>
                <w:rFonts w:asciiTheme="minorHAnsi" w:eastAsiaTheme="minorEastAsia" w:hAnsiTheme="minorHAnsi" w:cstheme="minorBidi"/>
                <w:noProof/>
                <w:szCs w:val="22"/>
                <w:lang w:val="en-US" w:eastAsia="zh-CN"/>
              </w:rPr>
              <w:tab/>
            </w:r>
            <w:r w:rsidR="003609A6" w:rsidRPr="00DC56F2">
              <w:rPr>
                <w:rStyle w:val="Hyperlink"/>
                <w:noProof/>
              </w:rPr>
              <w:t>List of straw polls since the end of the January 2020 interim</w:t>
            </w:r>
            <w:r w:rsidR="003609A6">
              <w:rPr>
                <w:noProof/>
                <w:webHidden/>
              </w:rPr>
              <w:tab/>
            </w:r>
            <w:r w:rsidR="003609A6">
              <w:rPr>
                <w:noProof/>
                <w:webHidden/>
              </w:rPr>
              <w:fldChar w:fldCharType="begin"/>
            </w:r>
            <w:r w:rsidR="003609A6">
              <w:rPr>
                <w:noProof/>
                <w:webHidden/>
              </w:rPr>
              <w:instrText xml:space="preserve"> PAGEREF _Toc44164455 \h </w:instrText>
            </w:r>
            <w:r w:rsidR="003609A6">
              <w:rPr>
                <w:noProof/>
                <w:webHidden/>
              </w:rPr>
            </w:r>
            <w:r w:rsidR="003609A6">
              <w:rPr>
                <w:noProof/>
                <w:webHidden/>
              </w:rPr>
              <w:fldChar w:fldCharType="separate"/>
            </w:r>
            <w:r w:rsidR="003609A6">
              <w:rPr>
                <w:noProof/>
                <w:webHidden/>
              </w:rPr>
              <w:t>48</w:t>
            </w:r>
            <w:r w:rsidR="003609A6">
              <w:rPr>
                <w:noProof/>
                <w:webHidden/>
              </w:rPr>
              <w:fldChar w:fldCharType="end"/>
            </w:r>
          </w:hyperlink>
        </w:p>
        <w:p w14:paraId="4AF12CF9"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56" w:history="1">
            <w:r w:rsidR="003609A6" w:rsidRPr="00DC56F2">
              <w:rPr>
                <w:rStyle w:val="Hyperlink"/>
                <w:noProof/>
              </w:rPr>
              <w:t>14.1</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January interim (PHY):  2 SPs</w:t>
            </w:r>
            <w:r w:rsidR="003609A6">
              <w:rPr>
                <w:noProof/>
                <w:webHidden/>
              </w:rPr>
              <w:tab/>
            </w:r>
            <w:r w:rsidR="003609A6">
              <w:rPr>
                <w:noProof/>
                <w:webHidden/>
              </w:rPr>
              <w:fldChar w:fldCharType="begin"/>
            </w:r>
            <w:r w:rsidR="003609A6">
              <w:rPr>
                <w:noProof/>
                <w:webHidden/>
              </w:rPr>
              <w:instrText xml:space="preserve"> PAGEREF _Toc44164456 \h </w:instrText>
            </w:r>
            <w:r w:rsidR="003609A6">
              <w:rPr>
                <w:noProof/>
                <w:webHidden/>
              </w:rPr>
            </w:r>
            <w:r w:rsidR="003609A6">
              <w:rPr>
                <w:noProof/>
                <w:webHidden/>
              </w:rPr>
              <w:fldChar w:fldCharType="separate"/>
            </w:r>
            <w:r w:rsidR="003609A6">
              <w:rPr>
                <w:noProof/>
                <w:webHidden/>
              </w:rPr>
              <w:t>48</w:t>
            </w:r>
            <w:r w:rsidR="003609A6">
              <w:rPr>
                <w:noProof/>
                <w:webHidden/>
              </w:rPr>
              <w:fldChar w:fldCharType="end"/>
            </w:r>
          </w:hyperlink>
        </w:p>
        <w:p w14:paraId="21572912"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57" w:history="1">
            <w:r w:rsidR="003609A6" w:rsidRPr="00DC56F2">
              <w:rPr>
                <w:rStyle w:val="Hyperlink"/>
                <w:noProof/>
              </w:rPr>
              <w:t>14.2</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January 30 (PHY):  No SP</w:t>
            </w:r>
            <w:r w:rsidR="003609A6">
              <w:rPr>
                <w:noProof/>
                <w:webHidden/>
              </w:rPr>
              <w:tab/>
            </w:r>
            <w:r w:rsidR="003609A6">
              <w:rPr>
                <w:noProof/>
                <w:webHidden/>
              </w:rPr>
              <w:fldChar w:fldCharType="begin"/>
            </w:r>
            <w:r w:rsidR="003609A6">
              <w:rPr>
                <w:noProof/>
                <w:webHidden/>
              </w:rPr>
              <w:instrText xml:space="preserve"> PAGEREF _Toc44164457 \h </w:instrText>
            </w:r>
            <w:r w:rsidR="003609A6">
              <w:rPr>
                <w:noProof/>
                <w:webHidden/>
              </w:rPr>
            </w:r>
            <w:r w:rsidR="003609A6">
              <w:rPr>
                <w:noProof/>
                <w:webHidden/>
              </w:rPr>
              <w:fldChar w:fldCharType="separate"/>
            </w:r>
            <w:r w:rsidR="003609A6">
              <w:rPr>
                <w:noProof/>
                <w:webHidden/>
              </w:rPr>
              <w:t>48</w:t>
            </w:r>
            <w:r w:rsidR="003609A6">
              <w:rPr>
                <w:noProof/>
                <w:webHidden/>
              </w:rPr>
              <w:fldChar w:fldCharType="end"/>
            </w:r>
          </w:hyperlink>
        </w:p>
        <w:p w14:paraId="27CF5E7F"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58" w:history="1">
            <w:r w:rsidR="003609A6" w:rsidRPr="00DC56F2">
              <w:rPr>
                <w:rStyle w:val="Hyperlink"/>
                <w:noProof/>
              </w:rPr>
              <w:t>14.3</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January 30 (MAC):  No SP</w:t>
            </w:r>
            <w:r w:rsidR="003609A6">
              <w:rPr>
                <w:noProof/>
                <w:webHidden/>
              </w:rPr>
              <w:tab/>
            </w:r>
            <w:r w:rsidR="003609A6">
              <w:rPr>
                <w:noProof/>
                <w:webHidden/>
              </w:rPr>
              <w:fldChar w:fldCharType="begin"/>
            </w:r>
            <w:r w:rsidR="003609A6">
              <w:rPr>
                <w:noProof/>
                <w:webHidden/>
              </w:rPr>
              <w:instrText xml:space="preserve"> PAGEREF _Toc44164458 \h </w:instrText>
            </w:r>
            <w:r w:rsidR="003609A6">
              <w:rPr>
                <w:noProof/>
                <w:webHidden/>
              </w:rPr>
            </w:r>
            <w:r w:rsidR="003609A6">
              <w:rPr>
                <w:noProof/>
                <w:webHidden/>
              </w:rPr>
              <w:fldChar w:fldCharType="separate"/>
            </w:r>
            <w:r w:rsidR="003609A6">
              <w:rPr>
                <w:noProof/>
                <w:webHidden/>
              </w:rPr>
              <w:t>48</w:t>
            </w:r>
            <w:r w:rsidR="003609A6">
              <w:rPr>
                <w:noProof/>
                <w:webHidden/>
              </w:rPr>
              <w:fldChar w:fldCharType="end"/>
            </w:r>
          </w:hyperlink>
        </w:p>
        <w:p w14:paraId="59690880"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59" w:history="1">
            <w:r w:rsidR="003609A6" w:rsidRPr="00DC56F2">
              <w:rPr>
                <w:rStyle w:val="Hyperlink"/>
                <w:noProof/>
              </w:rPr>
              <w:t>14.4</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February 6 (Joint):  No SP</w:t>
            </w:r>
            <w:r w:rsidR="003609A6">
              <w:rPr>
                <w:noProof/>
                <w:webHidden/>
              </w:rPr>
              <w:tab/>
            </w:r>
            <w:r w:rsidR="003609A6">
              <w:rPr>
                <w:noProof/>
                <w:webHidden/>
              </w:rPr>
              <w:fldChar w:fldCharType="begin"/>
            </w:r>
            <w:r w:rsidR="003609A6">
              <w:rPr>
                <w:noProof/>
                <w:webHidden/>
              </w:rPr>
              <w:instrText xml:space="preserve"> PAGEREF _Toc44164459 \h </w:instrText>
            </w:r>
            <w:r w:rsidR="003609A6">
              <w:rPr>
                <w:noProof/>
                <w:webHidden/>
              </w:rPr>
            </w:r>
            <w:r w:rsidR="003609A6">
              <w:rPr>
                <w:noProof/>
                <w:webHidden/>
              </w:rPr>
              <w:fldChar w:fldCharType="separate"/>
            </w:r>
            <w:r w:rsidR="003609A6">
              <w:rPr>
                <w:noProof/>
                <w:webHidden/>
              </w:rPr>
              <w:t>48</w:t>
            </w:r>
            <w:r w:rsidR="003609A6">
              <w:rPr>
                <w:noProof/>
                <w:webHidden/>
              </w:rPr>
              <w:fldChar w:fldCharType="end"/>
            </w:r>
          </w:hyperlink>
        </w:p>
        <w:p w14:paraId="2D77F297"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60" w:history="1">
            <w:r w:rsidR="003609A6" w:rsidRPr="00DC56F2">
              <w:rPr>
                <w:rStyle w:val="Hyperlink"/>
                <w:noProof/>
              </w:rPr>
              <w:t>14.5</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February 13 (Joint):  No SP</w:t>
            </w:r>
            <w:r w:rsidR="003609A6">
              <w:rPr>
                <w:noProof/>
                <w:webHidden/>
              </w:rPr>
              <w:tab/>
            </w:r>
            <w:r w:rsidR="003609A6">
              <w:rPr>
                <w:noProof/>
                <w:webHidden/>
              </w:rPr>
              <w:fldChar w:fldCharType="begin"/>
            </w:r>
            <w:r w:rsidR="003609A6">
              <w:rPr>
                <w:noProof/>
                <w:webHidden/>
              </w:rPr>
              <w:instrText xml:space="preserve"> PAGEREF _Toc44164460 \h </w:instrText>
            </w:r>
            <w:r w:rsidR="003609A6">
              <w:rPr>
                <w:noProof/>
                <w:webHidden/>
              </w:rPr>
            </w:r>
            <w:r w:rsidR="003609A6">
              <w:rPr>
                <w:noProof/>
                <w:webHidden/>
              </w:rPr>
              <w:fldChar w:fldCharType="separate"/>
            </w:r>
            <w:r w:rsidR="003609A6">
              <w:rPr>
                <w:noProof/>
                <w:webHidden/>
              </w:rPr>
              <w:t>48</w:t>
            </w:r>
            <w:r w:rsidR="003609A6">
              <w:rPr>
                <w:noProof/>
                <w:webHidden/>
              </w:rPr>
              <w:fldChar w:fldCharType="end"/>
            </w:r>
          </w:hyperlink>
        </w:p>
        <w:p w14:paraId="6DA24765"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61" w:history="1">
            <w:r w:rsidR="003609A6" w:rsidRPr="00DC56F2">
              <w:rPr>
                <w:rStyle w:val="Hyperlink"/>
                <w:noProof/>
              </w:rPr>
              <w:t>14.6</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February 20 (MAC):  No SP</w:t>
            </w:r>
            <w:r w:rsidR="003609A6">
              <w:rPr>
                <w:noProof/>
                <w:webHidden/>
              </w:rPr>
              <w:tab/>
            </w:r>
            <w:r w:rsidR="003609A6">
              <w:rPr>
                <w:noProof/>
                <w:webHidden/>
              </w:rPr>
              <w:fldChar w:fldCharType="begin"/>
            </w:r>
            <w:r w:rsidR="003609A6">
              <w:rPr>
                <w:noProof/>
                <w:webHidden/>
              </w:rPr>
              <w:instrText xml:space="preserve"> PAGEREF _Toc44164461 \h </w:instrText>
            </w:r>
            <w:r w:rsidR="003609A6">
              <w:rPr>
                <w:noProof/>
                <w:webHidden/>
              </w:rPr>
            </w:r>
            <w:r w:rsidR="003609A6">
              <w:rPr>
                <w:noProof/>
                <w:webHidden/>
              </w:rPr>
              <w:fldChar w:fldCharType="separate"/>
            </w:r>
            <w:r w:rsidR="003609A6">
              <w:rPr>
                <w:noProof/>
                <w:webHidden/>
              </w:rPr>
              <w:t>49</w:t>
            </w:r>
            <w:r w:rsidR="003609A6">
              <w:rPr>
                <w:noProof/>
                <w:webHidden/>
              </w:rPr>
              <w:fldChar w:fldCharType="end"/>
            </w:r>
          </w:hyperlink>
        </w:p>
        <w:p w14:paraId="0599E4E8"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62" w:history="1">
            <w:r w:rsidR="003609A6" w:rsidRPr="00DC56F2">
              <w:rPr>
                <w:rStyle w:val="Hyperlink"/>
                <w:noProof/>
              </w:rPr>
              <w:t>14.7</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February 27 (Joint):  No SP</w:t>
            </w:r>
            <w:r w:rsidR="003609A6">
              <w:rPr>
                <w:noProof/>
                <w:webHidden/>
              </w:rPr>
              <w:tab/>
            </w:r>
            <w:r w:rsidR="003609A6">
              <w:rPr>
                <w:noProof/>
                <w:webHidden/>
              </w:rPr>
              <w:fldChar w:fldCharType="begin"/>
            </w:r>
            <w:r w:rsidR="003609A6">
              <w:rPr>
                <w:noProof/>
                <w:webHidden/>
              </w:rPr>
              <w:instrText xml:space="preserve"> PAGEREF _Toc44164462 \h </w:instrText>
            </w:r>
            <w:r w:rsidR="003609A6">
              <w:rPr>
                <w:noProof/>
                <w:webHidden/>
              </w:rPr>
            </w:r>
            <w:r w:rsidR="003609A6">
              <w:rPr>
                <w:noProof/>
                <w:webHidden/>
              </w:rPr>
              <w:fldChar w:fldCharType="separate"/>
            </w:r>
            <w:r w:rsidR="003609A6">
              <w:rPr>
                <w:noProof/>
                <w:webHidden/>
              </w:rPr>
              <w:t>49</w:t>
            </w:r>
            <w:r w:rsidR="003609A6">
              <w:rPr>
                <w:noProof/>
                <w:webHidden/>
              </w:rPr>
              <w:fldChar w:fldCharType="end"/>
            </w:r>
          </w:hyperlink>
        </w:p>
        <w:p w14:paraId="7BEF4B74"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63" w:history="1">
            <w:r w:rsidR="003609A6" w:rsidRPr="00DC56F2">
              <w:rPr>
                <w:rStyle w:val="Hyperlink"/>
                <w:noProof/>
              </w:rPr>
              <w:t>14.8</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March 5 (MAC):  No SP</w:t>
            </w:r>
            <w:r w:rsidR="003609A6">
              <w:rPr>
                <w:noProof/>
                <w:webHidden/>
              </w:rPr>
              <w:tab/>
            </w:r>
            <w:r w:rsidR="003609A6">
              <w:rPr>
                <w:noProof/>
                <w:webHidden/>
              </w:rPr>
              <w:fldChar w:fldCharType="begin"/>
            </w:r>
            <w:r w:rsidR="003609A6">
              <w:rPr>
                <w:noProof/>
                <w:webHidden/>
              </w:rPr>
              <w:instrText xml:space="preserve"> PAGEREF _Toc44164463 \h </w:instrText>
            </w:r>
            <w:r w:rsidR="003609A6">
              <w:rPr>
                <w:noProof/>
                <w:webHidden/>
              </w:rPr>
            </w:r>
            <w:r w:rsidR="003609A6">
              <w:rPr>
                <w:noProof/>
                <w:webHidden/>
              </w:rPr>
              <w:fldChar w:fldCharType="separate"/>
            </w:r>
            <w:r w:rsidR="003609A6">
              <w:rPr>
                <w:noProof/>
                <w:webHidden/>
              </w:rPr>
              <w:t>49</w:t>
            </w:r>
            <w:r w:rsidR="003609A6">
              <w:rPr>
                <w:noProof/>
                <w:webHidden/>
              </w:rPr>
              <w:fldChar w:fldCharType="end"/>
            </w:r>
          </w:hyperlink>
        </w:p>
        <w:p w14:paraId="262EA3AB" w14:textId="77777777" w:rsidR="003609A6" w:rsidRDefault="00A7103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164464" w:history="1">
            <w:r w:rsidR="003609A6" w:rsidRPr="00DC56F2">
              <w:rPr>
                <w:rStyle w:val="Hyperlink"/>
                <w:noProof/>
              </w:rPr>
              <w:t>14.9</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March 13 (MAC):  No SP</w:t>
            </w:r>
            <w:r w:rsidR="003609A6">
              <w:rPr>
                <w:noProof/>
                <w:webHidden/>
              </w:rPr>
              <w:tab/>
            </w:r>
            <w:r w:rsidR="003609A6">
              <w:rPr>
                <w:noProof/>
                <w:webHidden/>
              </w:rPr>
              <w:fldChar w:fldCharType="begin"/>
            </w:r>
            <w:r w:rsidR="003609A6">
              <w:rPr>
                <w:noProof/>
                <w:webHidden/>
              </w:rPr>
              <w:instrText xml:space="preserve"> PAGEREF _Toc44164464 \h </w:instrText>
            </w:r>
            <w:r w:rsidR="003609A6">
              <w:rPr>
                <w:noProof/>
                <w:webHidden/>
              </w:rPr>
            </w:r>
            <w:r w:rsidR="003609A6">
              <w:rPr>
                <w:noProof/>
                <w:webHidden/>
              </w:rPr>
              <w:fldChar w:fldCharType="separate"/>
            </w:r>
            <w:r w:rsidR="003609A6">
              <w:rPr>
                <w:noProof/>
                <w:webHidden/>
              </w:rPr>
              <w:t>49</w:t>
            </w:r>
            <w:r w:rsidR="003609A6">
              <w:rPr>
                <w:noProof/>
                <w:webHidden/>
              </w:rPr>
              <w:fldChar w:fldCharType="end"/>
            </w:r>
          </w:hyperlink>
        </w:p>
        <w:p w14:paraId="66499AC8"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65" w:history="1">
            <w:r w:rsidR="003609A6" w:rsidRPr="00DC56F2">
              <w:rPr>
                <w:rStyle w:val="Hyperlink"/>
                <w:noProof/>
              </w:rPr>
              <w:t>14.10</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March 16 (PHY):  No SP</w:t>
            </w:r>
            <w:r w:rsidR="003609A6">
              <w:rPr>
                <w:noProof/>
                <w:webHidden/>
              </w:rPr>
              <w:tab/>
            </w:r>
            <w:r w:rsidR="003609A6">
              <w:rPr>
                <w:noProof/>
                <w:webHidden/>
              </w:rPr>
              <w:fldChar w:fldCharType="begin"/>
            </w:r>
            <w:r w:rsidR="003609A6">
              <w:rPr>
                <w:noProof/>
                <w:webHidden/>
              </w:rPr>
              <w:instrText xml:space="preserve"> PAGEREF _Toc44164465 \h </w:instrText>
            </w:r>
            <w:r w:rsidR="003609A6">
              <w:rPr>
                <w:noProof/>
                <w:webHidden/>
              </w:rPr>
            </w:r>
            <w:r w:rsidR="003609A6">
              <w:rPr>
                <w:noProof/>
                <w:webHidden/>
              </w:rPr>
              <w:fldChar w:fldCharType="separate"/>
            </w:r>
            <w:r w:rsidR="003609A6">
              <w:rPr>
                <w:noProof/>
                <w:webHidden/>
              </w:rPr>
              <w:t>49</w:t>
            </w:r>
            <w:r w:rsidR="003609A6">
              <w:rPr>
                <w:noProof/>
                <w:webHidden/>
              </w:rPr>
              <w:fldChar w:fldCharType="end"/>
            </w:r>
          </w:hyperlink>
        </w:p>
        <w:p w14:paraId="30C3C552"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66" w:history="1">
            <w:r w:rsidR="003609A6" w:rsidRPr="00DC56F2">
              <w:rPr>
                <w:rStyle w:val="Hyperlink"/>
                <w:noProof/>
              </w:rPr>
              <w:t>14.11</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March 16 (MAC):  2 SPs</w:t>
            </w:r>
            <w:r w:rsidR="003609A6">
              <w:rPr>
                <w:noProof/>
                <w:webHidden/>
              </w:rPr>
              <w:tab/>
            </w:r>
            <w:r w:rsidR="003609A6">
              <w:rPr>
                <w:noProof/>
                <w:webHidden/>
              </w:rPr>
              <w:fldChar w:fldCharType="begin"/>
            </w:r>
            <w:r w:rsidR="003609A6">
              <w:rPr>
                <w:noProof/>
                <w:webHidden/>
              </w:rPr>
              <w:instrText xml:space="preserve"> PAGEREF _Toc44164466 \h </w:instrText>
            </w:r>
            <w:r w:rsidR="003609A6">
              <w:rPr>
                <w:noProof/>
                <w:webHidden/>
              </w:rPr>
            </w:r>
            <w:r w:rsidR="003609A6">
              <w:rPr>
                <w:noProof/>
                <w:webHidden/>
              </w:rPr>
              <w:fldChar w:fldCharType="separate"/>
            </w:r>
            <w:r w:rsidR="003609A6">
              <w:rPr>
                <w:noProof/>
                <w:webHidden/>
              </w:rPr>
              <w:t>49</w:t>
            </w:r>
            <w:r w:rsidR="003609A6">
              <w:rPr>
                <w:noProof/>
                <w:webHidden/>
              </w:rPr>
              <w:fldChar w:fldCharType="end"/>
            </w:r>
          </w:hyperlink>
        </w:p>
        <w:p w14:paraId="6175AC62"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67" w:history="1">
            <w:r w:rsidR="003609A6" w:rsidRPr="00DC56F2">
              <w:rPr>
                <w:rStyle w:val="Hyperlink"/>
                <w:noProof/>
              </w:rPr>
              <w:t>14.12</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March 18 (PHY):  5 SPs</w:t>
            </w:r>
            <w:r w:rsidR="003609A6">
              <w:rPr>
                <w:noProof/>
                <w:webHidden/>
              </w:rPr>
              <w:tab/>
            </w:r>
            <w:r w:rsidR="003609A6">
              <w:rPr>
                <w:noProof/>
                <w:webHidden/>
              </w:rPr>
              <w:fldChar w:fldCharType="begin"/>
            </w:r>
            <w:r w:rsidR="003609A6">
              <w:rPr>
                <w:noProof/>
                <w:webHidden/>
              </w:rPr>
              <w:instrText xml:space="preserve"> PAGEREF _Toc44164467 \h </w:instrText>
            </w:r>
            <w:r w:rsidR="003609A6">
              <w:rPr>
                <w:noProof/>
                <w:webHidden/>
              </w:rPr>
            </w:r>
            <w:r w:rsidR="003609A6">
              <w:rPr>
                <w:noProof/>
                <w:webHidden/>
              </w:rPr>
              <w:fldChar w:fldCharType="separate"/>
            </w:r>
            <w:r w:rsidR="003609A6">
              <w:rPr>
                <w:noProof/>
                <w:webHidden/>
              </w:rPr>
              <w:t>50</w:t>
            </w:r>
            <w:r w:rsidR="003609A6">
              <w:rPr>
                <w:noProof/>
                <w:webHidden/>
              </w:rPr>
              <w:fldChar w:fldCharType="end"/>
            </w:r>
          </w:hyperlink>
        </w:p>
        <w:p w14:paraId="7A632462"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68" w:history="1">
            <w:r w:rsidR="003609A6" w:rsidRPr="00DC56F2">
              <w:rPr>
                <w:rStyle w:val="Hyperlink"/>
                <w:noProof/>
              </w:rPr>
              <w:t>14.13</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March 18 (MAC):  3 SPs</w:t>
            </w:r>
            <w:r w:rsidR="003609A6">
              <w:rPr>
                <w:noProof/>
                <w:webHidden/>
              </w:rPr>
              <w:tab/>
            </w:r>
            <w:r w:rsidR="003609A6">
              <w:rPr>
                <w:noProof/>
                <w:webHidden/>
              </w:rPr>
              <w:fldChar w:fldCharType="begin"/>
            </w:r>
            <w:r w:rsidR="003609A6">
              <w:rPr>
                <w:noProof/>
                <w:webHidden/>
              </w:rPr>
              <w:instrText xml:space="preserve"> PAGEREF _Toc44164468 \h </w:instrText>
            </w:r>
            <w:r w:rsidR="003609A6">
              <w:rPr>
                <w:noProof/>
                <w:webHidden/>
              </w:rPr>
            </w:r>
            <w:r w:rsidR="003609A6">
              <w:rPr>
                <w:noProof/>
                <w:webHidden/>
              </w:rPr>
              <w:fldChar w:fldCharType="separate"/>
            </w:r>
            <w:r w:rsidR="003609A6">
              <w:rPr>
                <w:noProof/>
                <w:webHidden/>
              </w:rPr>
              <w:t>51</w:t>
            </w:r>
            <w:r w:rsidR="003609A6">
              <w:rPr>
                <w:noProof/>
                <w:webHidden/>
              </w:rPr>
              <w:fldChar w:fldCharType="end"/>
            </w:r>
          </w:hyperlink>
        </w:p>
        <w:p w14:paraId="4877BC50"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69" w:history="1">
            <w:r w:rsidR="003609A6" w:rsidRPr="00DC56F2">
              <w:rPr>
                <w:rStyle w:val="Hyperlink"/>
                <w:noProof/>
              </w:rPr>
              <w:t>14.14</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March 19 (Joint):  4 SPs</w:t>
            </w:r>
            <w:r w:rsidR="003609A6">
              <w:rPr>
                <w:noProof/>
                <w:webHidden/>
              </w:rPr>
              <w:tab/>
            </w:r>
            <w:r w:rsidR="003609A6">
              <w:rPr>
                <w:noProof/>
                <w:webHidden/>
              </w:rPr>
              <w:fldChar w:fldCharType="begin"/>
            </w:r>
            <w:r w:rsidR="003609A6">
              <w:rPr>
                <w:noProof/>
                <w:webHidden/>
              </w:rPr>
              <w:instrText xml:space="preserve"> PAGEREF _Toc44164469 \h </w:instrText>
            </w:r>
            <w:r w:rsidR="003609A6">
              <w:rPr>
                <w:noProof/>
                <w:webHidden/>
              </w:rPr>
            </w:r>
            <w:r w:rsidR="003609A6">
              <w:rPr>
                <w:noProof/>
                <w:webHidden/>
              </w:rPr>
              <w:fldChar w:fldCharType="separate"/>
            </w:r>
            <w:r w:rsidR="003609A6">
              <w:rPr>
                <w:noProof/>
                <w:webHidden/>
              </w:rPr>
              <w:t>52</w:t>
            </w:r>
            <w:r w:rsidR="003609A6">
              <w:rPr>
                <w:noProof/>
                <w:webHidden/>
              </w:rPr>
              <w:fldChar w:fldCharType="end"/>
            </w:r>
          </w:hyperlink>
        </w:p>
        <w:p w14:paraId="34801484"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70" w:history="1">
            <w:r w:rsidR="003609A6" w:rsidRPr="00DC56F2">
              <w:rPr>
                <w:rStyle w:val="Hyperlink"/>
                <w:noProof/>
              </w:rPr>
              <w:t>14.15</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March 23 (PHY):  3 SPs</w:t>
            </w:r>
            <w:r w:rsidR="003609A6">
              <w:rPr>
                <w:noProof/>
                <w:webHidden/>
              </w:rPr>
              <w:tab/>
            </w:r>
            <w:r w:rsidR="003609A6">
              <w:rPr>
                <w:noProof/>
                <w:webHidden/>
              </w:rPr>
              <w:fldChar w:fldCharType="begin"/>
            </w:r>
            <w:r w:rsidR="003609A6">
              <w:rPr>
                <w:noProof/>
                <w:webHidden/>
              </w:rPr>
              <w:instrText xml:space="preserve"> PAGEREF _Toc44164470 \h </w:instrText>
            </w:r>
            <w:r w:rsidR="003609A6">
              <w:rPr>
                <w:noProof/>
                <w:webHidden/>
              </w:rPr>
            </w:r>
            <w:r w:rsidR="003609A6">
              <w:rPr>
                <w:noProof/>
                <w:webHidden/>
              </w:rPr>
              <w:fldChar w:fldCharType="separate"/>
            </w:r>
            <w:r w:rsidR="003609A6">
              <w:rPr>
                <w:noProof/>
                <w:webHidden/>
              </w:rPr>
              <w:t>53</w:t>
            </w:r>
            <w:r w:rsidR="003609A6">
              <w:rPr>
                <w:noProof/>
                <w:webHidden/>
              </w:rPr>
              <w:fldChar w:fldCharType="end"/>
            </w:r>
          </w:hyperlink>
        </w:p>
        <w:p w14:paraId="309FE26C"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71" w:history="1">
            <w:r w:rsidR="003609A6" w:rsidRPr="00DC56F2">
              <w:rPr>
                <w:rStyle w:val="Hyperlink"/>
                <w:noProof/>
              </w:rPr>
              <w:t>14.16</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March 23 (MAC):  1 SP</w:t>
            </w:r>
            <w:r w:rsidR="003609A6">
              <w:rPr>
                <w:noProof/>
                <w:webHidden/>
              </w:rPr>
              <w:tab/>
            </w:r>
            <w:r w:rsidR="003609A6">
              <w:rPr>
                <w:noProof/>
                <w:webHidden/>
              </w:rPr>
              <w:fldChar w:fldCharType="begin"/>
            </w:r>
            <w:r w:rsidR="003609A6">
              <w:rPr>
                <w:noProof/>
                <w:webHidden/>
              </w:rPr>
              <w:instrText xml:space="preserve"> PAGEREF _Toc44164471 \h </w:instrText>
            </w:r>
            <w:r w:rsidR="003609A6">
              <w:rPr>
                <w:noProof/>
                <w:webHidden/>
              </w:rPr>
            </w:r>
            <w:r w:rsidR="003609A6">
              <w:rPr>
                <w:noProof/>
                <w:webHidden/>
              </w:rPr>
              <w:fldChar w:fldCharType="separate"/>
            </w:r>
            <w:r w:rsidR="003609A6">
              <w:rPr>
                <w:noProof/>
                <w:webHidden/>
              </w:rPr>
              <w:t>53</w:t>
            </w:r>
            <w:r w:rsidR="003609A6">
              <w:rPr>
                <w:noProof/>
                <w:webHidden/>
              </w:rPr>
              <w:fldChar w:fldCharType="end"/>
            </w:r>
          </w:hyperlink>
        </w:p>
        <w:p w14:paraId="00BE143E"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72" w:history="1">
            <w:r w:rsidR="003609A6" w:rsidRPr="00DC56F2">
              <w:rPr>
                <w:rStyle w:val="Hyperlink"/>
                <w:noProof/>
              </w:rPr>
              <w:t>14.17</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March 26 (PHY):  No SP</w:t>
            </w:r>
            <w:r w:rsidR="003609A6">
              <w:rPr>
                <w:noProof/>
                <w:webHidden/>
              </w:rPr>
              <w:tab/>
            </w:r>
            <w:r w:rsidR="003609A6">
              <w:rPr>
                <w:noProof/>
                <w:webHidden/>
              </w:rPr>
              <w:fldChar w:fldCharType="begin"/>
            </w:r>
            <w:r w:rsidR="003609A6">
              <w:rPr>
                <w:noProof/>
                <w:webHidden/>
              </w:rPr>
              <w:instrText xml:space="preserve"> PAGEREF _Toc44164472 \h </w:instrText>
            </w:r>
            <w:r w:rsidR="003609A6">
              <w:rPr>
                <w:noProof/>
                <w:webHidden/>
              </w:rPr>
            </w:r>
            <w:r w:rsidR="003609A6">
              <w:rPr>
                <w:noProof/>
                <w:webHidden/>
              </w:rPr>
              <w:fldChar w:fldCharType="separate"/>
            </w:r>
            <w:r w:rsidR="003609A6">
              <w:rPr>
                <w:noProof/>
                <w:webHidden/>
              </w:rPr>
              <w:t>54</w:t>
            </w:r>
            <w:r w:rsidR="003609A6">
              <w:rPr>
                <w:noProof/>
                <w:webHidden/>
              </w:rPr>
              <w:fldChar w:fldCharType="end"/>
            </w:r>
          </w:hyperlink>
        </w:p>
        <w:p w14:paraId="171B3B2F"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73" w:history="1">
            <w:r w:rsidR="003609A6" w:rsidRPr="00DC56F2">
              <w:rPr>
                <w:rStyle w:val="Hyperlink"/>
                <w:noProof/>
              </w:rPr>
              <w:t>14.18</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March 26 (MAC):  1 SP</w:t>
            </w:r>
            <w:r w:rsidR="003609A6">
              <w:rPr>
                <w:noProof/>
                <w:webHidden/>
              </w:rPr>
              <w:tab/>
            </w:r>
            <w:r w:rsidR="003609A6">
              <w:rPr>
                <w:noProof/>
                <w:webHidden/>
              </w:rPr>
              <w:fldChar w:fldCharType="begin"/>
            </w:r>
            <w:r w:rsidR="003609A6">
              <w:rPr>
                <w:noProof/>
                <w:webHidden/>
              </w:rPr>
              <w:instrText xml:space="preserve"> PAGEREF _Toc44164473 \h </w:instrText>
            </w:r>
            <w:r w:rsidR="003609A6">
              <w:rPr>
                <w:noProof/>
                <w:webHidden/>
              </w:rPr>
            </w:r>
            <w:r w:rsidR="003609A6">
              <w:rPr>
                <w:noProof/>
                <w:webHidden/>
              </w:rPr>
              <w:fldChar w:fldCharType="separate"/>
            </w:r>
            <w:r w:rsidR="003609A6">
              <w:rPr>
                <w:noProof/>
                <w:webHidden/>
              </w:rPr>
              <w:t>54</w:t>
            </w:r>
            <w:r w:rsidR="003609A6">
              <w:rPr>
                <w:noProof/>
                <w:webHidden/>
              </w:rPr>
              <w:fldChar w:fldCharType="end"/>
            </w:r>
          </w:hyperlink>
        </w:p>
        <w:p w14:paraId="0ABA3772"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74" w:history="1">
            <w:r w:rsidR="003609A6" w:rsidRPr="00DC56F2">
              <w:rPr>
                <w:rStyle w:val="Hyperlink"/>
                <w:noProof/>
              </w:rPr>
              <w:t>14.19</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March 30 (PHY):  6 SPs</w:t>
            </w:r>
            <w:r w:rsidR="003609A6">
              <w:rPr>
                <w:noProof/>
                <w:webHidden/>
              </w:rPr>
              <w:tab/>
            </w:r>
            <w:r w:rsidR="003609A6">
              <w:rPr>
                <w:noProof/>
                <w:webHidden/>
              </w:rPr>
              <w:fldChar w:fldCharType="begin"/>
            </w:r>
            <w:r w:rsidR="003609A6">
              <w:rPr>
                <w:noProof/>
                <w:webHidden/>
              </w:rPr>
              <w:instrText xml:space="preserve"> PAGEREF _Toc44164474 \h </w:instrText>
            </w:r>
            <w:r w:rsidR="003609A6">
              <w:rPr>
                <w:noProof/>
                <w:webHidden/>
              </w:rPr>
            </w:r>
            <w:r w:rsidR="003609A6">
              <w:rPr>
                <w:noProof/>
                <w:webHidden/>
              </w:rPr>
              <w:fldChar w:fldCharType="separate"/>
            </w:r>
            <w:r w:rsidR="003609A6">
              <w:rPr>
                <w:noProof/>
                <w:webHidden/>
              </w:rPr>
              <w:t>54</w:t>
            </w:r>
            <w:r w:rsidR="003609A6">
              <w:rPr>
                <w:noProof/>
                <w:webHidden/>
              </w:rPr>
              <w:fldChar w:fldCharType="end"/>
            </w:r>
          </w:hyperlink>
        </w:p>
        <w:p w14:paraId="24EDC654"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75" w:history="1">
            <w:r w:rsidR="003609A6" w:rsidRPr="00DC56F2">
              <w:rPr>
                <w:rStyle w:val="Hyperlink"/>
                <w:noProof/>
              </w:rPr>
              <w:t>14.20</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March 30 (MAC):  1 SP</w:t>
            </w:r>
            <w:r w:rsidR="003609A6">
              <w:rPr>
                <w:noProof/>
                <w:webHidden/>
              </w:rPr>
              <w:tab/>
            </w:r>
            <w:r w:rsidR="003609A6">
              <w:rPr>
                <w:noProof/>
                <w:webHidden/>
              </w:rPr>
              <w:fldChar w:fldCharType="begin"/>
            </w:r>
            <w:r w:rsidR="003609A6">
              <w:rPr>
                <w:noProof/>
                <w:webHidden/>
              </w:rPr>
              <w:instrText xml:space="preserve"> PAGEREF _Toc44164475 \h </w:instrText>
            </w:r>
            <w:r w:rsidR="003609A6">
              <w:rPr>
                <w:noProof/>
                <w:webHidden/>
              </w:rPr>
            </w:r>
            <w:r w:rsidR="003609A6">
              <w:rPr>
                <w:noProof/>
                <w:webHidden/>
              </w:rPr>
              <w:fldChar w:fldCharType="separate"/>
            </w:r>
            <w:r w:rsidR="003609A6">
              <w:rPr>
                <w:noProof/>
                <w:webHidden/>
              </w:rPr>
              <w:t>55</w:t>
            </w:r>
            <w:r w:rsidR="003609A6">
              <w:rPr>
                <w:noProof/>
                <w:webHidden/>
              </w:rPr>
              <w:fldChar w:fldCharType="end"/>
            </w:r>
          </w:hyperlink>
        </w:p>
        <w:p w14:paraId="50DE3F4C"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76" w:history="1">
            <w:r w:rsidR="003609A6" w:rsidRPr="00DC56F2">
              <w:rPr>
                <w:rStyle w:val="Hyperlink"/>
                <w:noProof/>
              </w:rPr>
              <w:t>14.21</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2 (Joint):  2 SPs</w:t>
            </w:r>
            <w:r w:rsidR="003609A6">
              <w:rPr>
                <w:noProof/>
                <w:webHidden/>
              </w:rPr>
              <w:tab/>
            </w:r>
            <w:r w:rsidR="003609A6">
              <w:rPr>
                <w:noProof/>
                <w:webHidden/>
              </w:rPr>
              <w:fldChar w:fldCharType="begin"/>
            </w:r>
            <w:r w:rsidR="003609A6">
              <w:rPr>
                <w:noProof/>
                <w:webHidden/>
              </w:rPr>
              <w:instrText xml:space="preserve"> PAGEREF _Toc44164476 \h </w:instrText>
            </w:r>
            <w:r w:rsidR="003609A6">
              <w:rPr>
                <w:noProof/>
                <w:webHidden/>
              </w:rPr>
            </w:r>
            <w:r w:rsidR="003609A6">
              <w:rPr>
                <w:noProof/>
                <w:webHidden/>
              </w:rPr>
              <w:fldChar w:fldCharType="separate"/>
            </w:r>
            <w:r w:rsidR="003609A6">
              <w:rPr>
                <w:noProof/>
                <w:webHidden/>
              </w:rPr>
              <w:t>56</w:t>
            </w:r>
            <w:r w:rsidR="003609A6">
              <w:rPr>
                <w:noProof/>
                <w:webHidden/>
              </w:rPr>
              <w:fldChar w:fldCharType="end"/>
            </w:r>
          </w:hyperlink>
        </w:p>
        <w:p w14:paraId="792F2055"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77" w:history="1">
            <w:r w:rsidR="003609A6" w:rsidRPr="00DC56F2">
              <w:rPr>
                <w:rStyle w:val="Hyperlink"/>
                <w:noProof/>
              </w:rPr>
              <w:t>14.22</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6 (PHY):  8 SPs</w:t>
            </w:r>
            <w:r w:rsidR="003609A6">
              <w:rPr>
                <w:noProof/>
                <w:webHidden/>
              </w:rPr>
              <w:tab/>
            </w:r>
            <w:r w:rsidR="003609A6">
              <w:rPr>
                <w:noProof/>
                <w:webHidden/>
              </w:rPr>
              <w:fldChar w:fldCharType="begin"/>
            </w:r>
            <w:r w:rsidR="003609A6">
              <w:rPr>
                <w:noProof/>
                <w:webHidden/>
              </w:rPr>
              <w:instrText xml:space="preserve"> PAGEREF _Toc44164477 \h </w:instrText>
            </w:r>
            <w:r w:rsidR="003609A6">
              <w:rPr>
                <w:noProof/>
                <w:webHidden/>
              </w:rPr>
            </w:r>
            <w:r w:rsidR="003609A6">
              <w:rPr>
                <w:noProof/>
                <w:webHidden/>
              </w:rPr>
              <w:fldChar w:fldCharType="separate"/>
            </w:r>
            <w:r w:rsidR="003609A6">
              <w:rPr>
                <w:noProof/>
                <w:webHidden/>
              </w:rPr>
              <w:t>56</w:t>
            </w:r>
            <w:r w:rsidR="003609A6">
              <w:rPr>
                <w:noProof/>
                <w:webHidden/>
              </w:rPr>
              <w:fldChar w:fldCharType="end"/>
            </w:r>
          </w:hyperlink>
        </w:p>
        <w:p w14:paraId="1FF85D9C"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78" w:history="1">
            <w:r w:rsidR="003609A6" w:rsidRPr="00DC56F2">
              <w:rPr>
                <w:rStyle w:val="Hyperlink"/>
                <w:noProof/>
              </w:rPr>
              <w:t>14.23</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6 (MAC):  0 SP</w:t>
            </w:r>
            <w:r w:rsidR="003609A6">
              <w:rPr>
                <w:noProof/>
                <w:webHidden/>
              </w:rPr>
              <w:tab/>
            </w:r>
            <w:r w:rsidR="003609A6">
              <w:rPr>
                <w:noProof/>
                <w:webHidden/>
              </w:rPr>
              <w:fldChar w:fldCharType="begin"/>
            </w:r>
            <w:r w:rsidR="003609A6">
              <w:rPr>
                <w:noProof/>
                <w:webHidden/>
              </w:rPr>
              <w:instrText xml:space="preserve"> PAGEREF _Toc44164478 \h </w:instrText>
            </w:r>
            <w:r w:rsidR="003609A6">
              <w:rPr>
                <w:noProof/>
                <w:webHidden/>
              </w:rPr>
            </w:r>
            <w:r w:rsidR="003609A6">
              <w:rPr>
                <w:noProof/>
                <w:webHidden/>
              </w:rPr>
              <w:fldChar w:fldCharType="separate"/>
            </w:r>
            <w:r w:rsidR="003609A6">
              <w:rPr>
                <w:noProof/>
                <w:webHidden/>
              </w:rPr>
              <w:t>58</w:t>
            </w:r>
            <w:r w:rsidR="003609A6">
              <w:rPr>
                <w:noProof/>
                <w:webHidden/>
              </w:rPr>
              <w:fldChar w:fldCharType="end"/>
            </w:r>
          </w:hyperlink>
        </w:p>
        <w:p w14:paraId="162BDF8C"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79" w:history="1">
            <w:r w:rsidR="003609A6" w:rsidRPr="00DC56F2">
              <w:rPr>
                <w:rStyle w:val="Hyperlink"/>
                <w:noProof/>
              </w:rPr>
              <w:t>14.24</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9 (PHY):  6 SPs</w:t>
            </w:r>
            <w:r w:rsidR="003609A6">
              <w:rPr>
                <w:noProof/>
                <w:webHidden/>
              </w:rPr>
              <w:tab/>
            </w:r>
            <w:r w:rsidR="003609A6">
              <w:rPr>
                <w:noProof/>
                <w:webHidden/>
              </w:rPr>
              <w:fldChar w:fldCharType="begin"/>
            </w:r>
            <w:r w:rsidR="003609A6">
              <w:rPr>
                <w:noProof/>
                <w:webHidden/>
              </w:rPr>
              <w:instrText xml:space="preserve"> PAGEREF _Toc44164479 \h </w:instrText>
            </w:r>
            <w:r w:rsidR="003609A6">
              <w:rPr>
                <w:noProof/>
                <w:webHidden/>
              </w:rPr>
            </w:r>
            <w:r w:rsidR="003609A6">
              <w:rPr>
                <w:noProof/>
                <w:webHidden/>
              </w:rPr>
              <w:fldChar w:fldCharType="separate"/>
            </w:r>
            <w:r w:rsidR="003609A6">
              <w:rPr>
                <w:noProof/>
                <w:webHidden/>
              </w:rPr>
              <w:t>58</w:t>
            </w:r>
            <w:r w:rsidR="003609A6">
              <w:rPr>
                <w:noProof/>
                <w:webHidden/>
              </w:rPr>
              <w:fldChar w:fldCharType="end"/>
            </w:r>
          </w:hyperlink>
        </w:p>
        <w:p w14:paraId="2C2BC857"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80" w:history="1">
            <w:r w:rsidR="003609A6" w:rsidRPr="00DC56F2">
              <w:rPr>
                <w:rStyle w:val="Hyperlink"/>
                <w:noProof/>
              </w:rPr>
              <w:t>14.25</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9 (MAC):  0 SP</w:t>
            </w:r>
            <w:r w:rsidR="003609A6">
              <w:rPr>
                <w:noProof/>
                <w:webHidden/>
              </w:rPr>
              <w:tab/>
            </w:r>
            <w:r w:rsidR="003609A6">
              <w:rPr>
                <w:noProof/>
                <w:webHidden/>
              </w:rPr>
              <w:fldChar w:fldCharType="begin"/>
            </w:r>
            <w:r w:rsidR="003609A6">
              <w:rPr>
                <w:noProof/>
                <w:webHidden/>
              </w:rPr>
              <w:instrText xml:space="preserve"> PAGEREF _Toc44164480 \h </w:instrText>
            </w:r>
            <w:r w:rsidR="003609A6">
              <w:rPr>
                <w:noProof/>
                <w:webHidden/>
              </w:rPr>
            </w:r>
            <w:r w:rsidR="003609A6">
              <w:rPr>
                <w:noProof/>
                <w:webHidden/>
              </w:rPr>
              <w:fldChar w:fldCharType="separate"/>
            </w:r>
            <w:r w:rsidR="003609A6">
              <w:rPr>
                <w:noProof/>
                <w:webHidden/>
              </w:rPr>
              <w:t>59</w:t>
            </w:r>
            <w:r w:rsidR="003609A6">
              <w:rPr>
                <w:noProof/>
                <w:webHidden/>
              </w:rPr>
              <w:fldChar w:fldCharType="end"/>
            </w:r>
          </w:hyperlink>
        </w:p>
        <w:p w14:paraId="26B17A36"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81" w:history="1">
            <w:r w:rsidR="003609A6" w:rsidRPr="00DC56F2">
              <w:rPr>
                <w:rStyle w:val="Hyperlink"/>
                <w:noProof/>
              </w:rPr>
              <w:t>14.26</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13 (PHY):  8 SPs</w:t>
            </w:r>
            <w:r w:rsidR="003609A6">
              <w:rPr>
                <w:noProof/>
                <w:webHidden/>
              </w:rPr>
              <w:tab/>
            </w:r>
            <w:r w:rsidR="003609A6">
              <w:rPr>
                <w:noProof/>
                <w:webHidden/>
              </w:rPr>
              <w:fldChar w:fldCharType="begin"/>
            </w:r>
            <w:r w:rsidR="003609A6">
              <w:rPr>
                <w:noProof/>
                <w:webHidden/>
              </w:rPr>
              <w:instrText xml:space="preserve"> PAGEREF _Toc44164481 \h </w:instrText>
            </w:r>
            <w:r w:rsidR="003609A6">
              <w:rPr>
                <w:noProof/>
                <w:webHidden/>
              </w:rPr>
            </w:r>
            <w:r w:rsidR="003609A6">
              <w:rPr>
                <w:noProof/>
                <w:webHidden/>
              </w:rPr>
              <w:fldChar w:fldCharType="separate"/>
            </w:r>
            <w:r w:rsidR="003609A6">
              <w:rPr>
                <w:noProof/>
                <w:webHidden/>
              </w:rPr>
              <w:t>60</w:t>
            </w:r>
            <w:r w:rsidR="003609A6">
              <w:rPr>
                <w:noProof/>
                <w:webHidden/>
              </w:rPr>
              <w:fldChar w:fldCharType="end"/>
            </w:r>
          </w:hyperlink>
        </w:p>
        <w:p w14:paraId="01AA43D6"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82" w:history="1">
            <w:r w:rsidR="003609A6" w:rsidRPr="00DC56F2">
              <w:rPr>
                <w:rStyle w:val="Hyperlink"/>
                <w:noProof/>
              </w:rPr>
              <w:t>14.27</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13 (MAC):  0 SP</w:t>
            </w:r>
            <w:r w:rsidR="003609A6">
              <w:rPr>
                <w:noProof/>
                <w:webHidden/>
              </w:rPr>
              <w:tab/>
            </w:r>
            <w:r w:rsidR="003609A6">
              <w:rPr>
                <w:noProof/>
                <w:webHidden/>
              </w:rPr>
              <w:fldChar w:fldCharType="begin"/>
            </w:r>
            <w:r w:rsidR="003609A6">
              <w:rPr>
                <w:noProof/>
                <w:webHidden/>
              </w:rPr>
              <w:instrText xml:space="preserve"> PAGEREF _Toc44164482 \h </w:instrText>
            </w:r>
            <w:r w:rsidR="003609A6">
              <w:rPr>
                <w:noProof/>
                <w:webHidden/>
              </w:rPr>
            </w:r>
            <w:r w:rsidR="003609A6">
              <w:rPr>
                <w:noProof/>
                <w:webHidden/>
              </w:rPr>
              <w:fldChar w:fldCharType="separate"/>
            </w:r>
            <w:r w:rsidR="003609A6">
              <w:rPr>
                <w:noProof/>
                <w:webHidden/>
              </w:rPr>
              <w:t>61</w:t>
            </w:r>
            <w:r w:rsidR="003609A6">
              <w:rPr>
                <w:noProof/>
                <w:webHidden/>
              </w:rPr>
              <w:fldChar w:fldCharType="end"/>
            </w:r>
          </w:hyperlink>
        </w:p>
        <w:p w14:paraId="7BF91087"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83" w:history="1">
            <w:r w:rsidR="003609A6" w:rsidRPr="00DC56F2">
              <w:rPr>
                <w:rStyle w:val="Hyperlink"/>
                <w:noProof/>
              </w:rPr>
              <w:t>14.28</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16 (Joint):  0 SP</w:t>
            </w:r>
            <w:r w:rsidR="003609A6">
              <w:rPr>
                <w:noProof/>
                <w:webHidden/>
              </w:rPr>
              <w:tab/>
            </w:r>
            <w:r w:rsidR="003609A6">
              <w:rPr>
                <w:noProof/>
                <w:webHidden/>
              </w:rPr>
              <w:fldChar w:fldCharType="begin"/>
            </w:r>
            <w:r w:rsidR="003609A6">
              <w:rPr>
                <w:noProof/>
                <w:webHidden/>
              </w:rPr>
              <w:instrText xml:space="preserve"> PAGEREF _Toc44164483 \h </w:instrText>
            </w:r>
            <w:r w:rsidR="003609A6">
              <w:rPr>
                <w:noProof/>
                <w:webHidden/>
              </w:rPr>
            </w:r>
            <w:r w:rsidR="003609A6">
              <w:rPr>
                <w:noProof/>
                <w:webHidden/>
              </w:rPr>
              <w:fldChar w:fldCharType="separate"/>
            </w:r>
            <w:r w:rsidR="003609A6">
              <w:rPr>
                <w:noProof/>
                <w:webHidden/>
              </w:rPr>
              <w:t>62</w:t>
            </w:r>
            <w:r w:rsidR="003609A6">
              <w:rPr>
                <w:noProof/>
                <w:webHidden/>
              </w:rPr>
              <w:fldChar w:fldCharType="end"/>
            </w:r>
          </w:hyperlink>
        </w:p>
        <w:p w14:paraId="1CFBF632"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84" w:history="1">
            <w:r w:rsidR="003609A6" w:rsidRPr="00DC56F2">
              <w:rPr>
                <w:rStyle w:val="Hyperlink"/>
                <w:noProof/>
              </w:rPr>
              <w:t>14.29</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17 (MAC):  9 SPs</w:t>
            </w:r>
            <w:r w:rsidR="003609A6">
              <w:rPr>
                <w:noProof/>
                <w:webHidden/>
              </w:rPr>
              <w:tab/>
            </w:r>
            <w:r w:rsidR="003609A6">
              <w:rPr>
                <w:noProof/>
                <w:webHidden/>
              </w:rPr>
              <w:fldChar w:fldCharType="begin"/>
            </w:r>
            <w:r w:rsidR="003609A6">
              <w:rPr>
                <w:noProof/>
                <w:webHidden/>
              </w:rPr>
              <w:instrText xml:space="preserve"> PAGEREF _Toc44164484 \h </w:instrText>
            </w:r>
            <w:r w:rsidR="003609A6">
              <w:rPr>
                <w:noProof/>
                <w:webHidden/>
              </w:rPr>
            </w:r>
            <w:r w:rsidR="003609A6">
              <w:rPr>
                <w:noProof/>
                <w:webHidden/>
              </w:rPr>
              <w:fldChar w:fldCharType="separate"/>
            </w:r>
            <w:r w:rsidR="003609A6">
              <w:rPr>
                <w:noProof/>
                <w:webHidden/>
              </w:rPr>
              <w:t>62</w:t>
            </w:r>
            <w:r w:rsidR="003609A6">
              <w:rPr>
                <w:noProof/>
                <w:webHidden/>
              </w:rPr>
              <w:fldChar w:fldCharType="end"/>
            </w:r>
          </w:hyperlink>
        </w:p>
        <w:p w14:paraId="09209171"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85" w:history="1">
            <w:r w:rsidR="003609A6" w:rsidRPr="00DC56F2">
              <w:rPr>
                <w:rStyle w:val="Hyperlink"/>
                <w:noProof/>
              </w:rPr>
              <w:t>14.30</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20 (PHY):  3 SPs</w:t>
            </w:r>
            <w:r w:rsidR="003609A6">
              <w:rPr>
                <w:noProof/>
                <w:webHidden/>
              </w:rPr>
              <w:tab/>
            </w:r>
            <w:r w:rsidR="003609A6">
              <w:rPr>
                <w:noProof/>
                <w:webHidden/>
              </w:rPr>
              <w:fldChar w:fldCharType="begin"/>
            </w:r>
            <w:r w:rsidR="003609A6">
              <w:rPr>
                <w:noProof/>
                <w:webHidden/>
              </w:rPr>
              <w:instrText xml:space="preserve"> PAGEREF _Toc44164485 \h </w:instrText>
            </w:r>
            <w:r w:rsidR="003609A6">
              <w:rPr>
                <w:noProof/>
                <w:webHidden/>
              </w:rPr>
            </w:r>
            <w:r w:rsidR="003609A6">
              <w:rPr>
                <w:noProof/>
                <w:webHidden/>
              </w:rPr>
              <w:fldChar w:fldCharType="separate"/>
            </w:r>
            <w:r w:rsidR="003609A6">
              <w:rPr>
                <w:noProof/>
                <w:webHidden/>
              </w:rPr>
              <w:t>64</w:t>
            </w:r>
            <w:r w:rsidR="003609A6">
              <w:rPr>
                <w:noProof/>
                <w:webHidden/>
              </w:rPr>
              <w:fldChar w:fldCharType="end"/>
            </w:r>
          </w:hyperlink>
        </w:p>
        <w:p w14:paraId="41785525"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86" w:history="1">
            <w:r w:rsidR="003609A6" w:rsidRPr="00DC56F2">
              <w:rPr>
                <w:rStyle w:val="Hyperlink"/>
                <w:noProof/>
              </w:rPr>
              <w:t>14.31</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20 (MAC):  5 SPs</w:t>
            </w:r>
            <w:r w:rsidR="003609A6">
              <w:rPr>
                <w:noProof/>
                <w:webHidden/>
              </w:rPr>
              <w:tab/>
            </w:r>
            <w:r w:rsidR="003609A6">
              <w:rPr>
                <w:noProof/>
                <w:webHidden/>
              </w:rPr>
              <w:fldChar w:fldCharType="begin"/>
            </w:r>
            <w:r w:rsidR="003609A6">
              <w:rPr>
                <w:noProof/>
                <w:webHidden/>
              </w:rPr>
              <w:instrText xml:space="preserve"> PAGEREF _Toc44164486 \h </w:instrText>
            </w:r>
            <w:r w:rsidR="003609A6">
              <w:rPr>
                <w:noProof/>
                <w:webHidden/>
              </w:rPr>
            </w:r>
            <w:r w:rsidR="003609A6">
              <w:rPr>
                <w:noProof/>
                <w:webHidden/>
              </w:rPr>
              <w:fldChar w:fldCharType="separate"/>
            </w:r>
            <w:r w:rsidR="003609A6">
              <w:rPr>
                <w:noProof/>
                <w:webHidden/>
              </w:rPr>
              <w:t>65</w:t>
            </w:r>
            <w:r w:rsidR="003609A6">
              <w:rPr>
                <w:noProof/>
                <w:webHidden/>
              </w:rPr>
              <w:fldChar w:fldCharType="end"/>
            </w:r>
          </w:hyperlink>
        </w:p>
        <w:p w14:paraId="40675604"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87" w:history="1">
            <w:r w:rsidR="003609A6" w:rsidRPr="00DC56F2">
              <w:rPr>
                <w:rStyle w:val="Hyperlink"/>
                <w:noProof/>
              </w:rPr>
              <w:t>14.32</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23 (PHY):  5 SPs</w:t>
            </w:r>
            <w:r w:rsidR="003609A6">
              <w:rPr>
                <w:noProof/>
                <w:webHidden/>
              </w:rPr>
              <w:tab/>
            </w:r>
            <w:r w:rsidR="003609A6">
              <w:rPr>
                <w:noProof/>
                <w:webHidden/>
              </w:rPr>
              <w:fldChar w:fldCharType="begin"/>
            </w:r>
            <w:r w:rsidR="003609A6">
              <w:rPr>
                <w:noProof/>
                <w:webHidden/>
              </w:rPr>
              <w:instrText xml:space="preserve"> PAGEREF _Toc44164487 \h </w:instrText>
            </w:r>
            <w:r w:rsidR="003609A6">
              <w:rPr>
                <w:noProof/>
                <w:webHidden/>
              </w:rPr>
            </w:r>
            <w:r w:rsidR="003609A6">
              <w:rPr>
                <w:noProof/>
                <w:webHidden/>
              </w:rPr>
              <w:fldChar w:fldCharType="separate"/>
            </w:r>
            <w:r w:rsidR="003609A6">
              <w:rPr>
                <w:noProof/>
                <w:webHidden/>
              </w:rPr>
              <w:t>66</w:t>
            </w:r>
            <w:r w:rsidR="003609A6">
              <w:rPr>
                <w:noProof/>
                <w:webHidden/>
              </w:rPr>
              <w:fldChar w:fldCharType="end"/>
            </w:r>
          </w:hyperlink>
        </w:p>
        <w:p w14:paraId="575BAEAB"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88" w:history="1">
            <w:r w:rsidR="003609A6" w:rsidRPr="00DC56F2">
              <w:rPr>
                <w:rStyle w:val="Hyperlink"/>
                <w:noProof/>
              </w:rPr>
              <w:t>14.33</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23 (MAC):  5 SPs</w:t>
            </w:r>
            <w:r w:rsidR="003609A6">
              <w:rPr>
                <w:noProof/>
                <w:webHidden/>
              </w:rPr>
              <w:tab/>
            </w:r>
            <w:r w:rsidR="003609A6">
              <w:rPr>
                <w:noProof/>
                <w:webHidden/>
              </w:rPr>
              <w:fldChar w:fldCharType="begin"/>
            </w:r>
            <w:r w:rsidR="003609A6">
              <w:rPr>
                <w:noProof/>
                <w:webHidden/>
              </w:rPr>
              <w:instrText xml:space="preserve"> PAGEREF _Toc44164488 \h </w:instrText>
            </w:r>
            <w:r w:rsidR="003609A6">
              <w:rPr>
                <w:noProof/>
                <w:webHidden/>
              </w:rPr>
            </w:r>
            <w:r w:rsidR="003609A6">
              <w:rPr>
                <w:noProof/>
                <w:webHidden/>
              </w:rPr>
              <w:fldChar w:fldCharType="separate"/>
            </w:r>
            <w:r w:rsidR="003609A6">
              <w:rPr>
                <w:noProof/>
                <w:webHidden/>
              </w:rPr>
              <w:t>68</w:t>
            </w:r>
            <w:r w:rsidR="003609A6">
              <w:rPr>
                <w:noProof/>
                <w:webHidden/>
              </w:rPr>
              <w:fldChar w:fldCharType="end"/>
            </w:r>
          </w:hyperlink>
        </w:p>
        <w:p w14:paraId="7348C071"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89" w:history="1">
            <w:r w:rsidR="003609A6" w:rsidRPr="00DC56F2">
              <w:rPr>
                <w:rStyle w:val="Hyperlink"/>
                <w:noProof/>
              </w:rPr>
              <w:t>14.34</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24 (MAC):  3 SPs</w:t>
            </w:r>
            <w:r w:rsidR="003609A6">
              <w:rPr>
                <w:noProof/>
                <w:webHidden/>
              </w:rPr>
              <w:tab/>
            </w:r>
            <w:r w:rsidR="003609A6">
              <w:rPr>
                <w:noProof/>
                <w:webHidden/>
              </w:rPr>
              <w:fldChar w:fldCharType="begin"/>
            </w:r>
            <w:r w:rsidR="003609A6">
              <w:rPr>
                <w:noProof/>
                <w:webHidden/>
              </w:rPr>
              <w:instrText xml:space="preserve"> PAGEREF _Toc44164489 \h </w:instrText>
            </w:r>
            <w:r w:rsidR="003609A6">
              <w:rPr>
                <w:noProof/>
                <w:webHidden/>
              </w:rPr>
            </w:r>
            <w:r w:rsidR="003609A6">
              <w:rPr>
                <w:noProof/>
                <w:webHidden/>
              </w:rPr>
              <w:fldChar w:fldCharType="separate"/>
            </w:r>
            <w:r w:rsidR="003609A6">
              <w:rPr>
                <w:noProof/>
                <w:webHidden/>
              </w:rPr>
              <w:t>69</w:t>
            </w:r>
            <w:r w:rsidR="003609A6">
              <w:rPr>
                <w:noProof/>
                <w:webHidden/>
              </w:rPr>
              <w:fldChar w:fldCharType="end"/>
            </w:r>
          </w:hyperlink>
        </w:p>
        <w:p w14:paraId="490BA596"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90" w:history="1">
            <w:r w:rsidR="003609A6" w:rsidRPr="00DC56F2">
              <w:rPr>
                <w:rStyle w:val="Hyperlink"/>
                <w:noProof/>
              </w:rPr>
              <w:t>14.35</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27 (PHY):  12 SPs</w:t>
            </w:r>
            <w:r w:rsidR="003609A6">
              <w:rPr>
                <w:noProof/>
                <w:webHidden/>
              </w:rPr>
              <w:tab/>
            </w:r>
            <w:r w:rsidR="003609A6">
              <w:rPr>
                <w:noProof/>
                <w:webHidden/>
              </w:rPr>
              <w:fldChar w:fldCharType="begin"/>
            </w:r>
            <w:r w:rsidR="003609A6">
              <w:rPr>
                <w:noProof/>
                <w:webHidden/>
              </w:rPr>
              <w:instrText xml:space="preserve"> PAGEREF _Toc44164490 \h </w:instrText>
            </w:r>
            <w:r w:rsidR="003609A6">
              <w:rPr>
                <w:noProof/>
                <w:webHidden/>
              </w:rPr>
            </w:r>
            <w:r w:rsidR="003609A6">
              <w:rPr>
                <w:noProof/>
                <w:webHidden/>
              </w:rPr>
              <w:fldChar w:fldCharType="separate"/>
            </w:r>
            <w:r w:rsidR="003609A6">
              <w:rPr>
                <w:noProof/>
                <w:webHidden/>
              </w:rPr>
              <w:t>70</w:t>
            </w:r>
            <w:r w:rsidR="003609A6">
              <w:rPr>
                <w:noProof/>
                <w:webHidden/>
              </w:rPr>
              <w:fldChar w:fldCharType="end"/>
            </w:r>
          </w:hyperlink>
        </w:p>
        <w:p w14:paraId="5EDC531E"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91" w:history="1">
            <w:r w:rsidR="003609A6" w:rsidRPr="00DC56F2">
              <w:rPr>
                <w:rStyle w:val="Hyperlink"/>
                <w:noProof/>
              </w:rPr>
              <w:t>14.36</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27 (MAC):  2 SPs</w:t>
            </w:r>
            <w:r w:rsidR="003609A6">
              <w:rPr>
                <w:noProof/>
                <w:webHidden/>
              </w:rPr>
              <w:tab/>
            </w:r>
            <w:r w:rsidR="003609A6">
              <w:rPr>
                <w:noProof/>
                <w:webHidden/>
              </w:rPr>
              <w:fldChar w:fldCharType="begin"/>
            </w:r>
            <w:r w:rsidR="003609A6">
              <w:rPr>
                <w:noProof/>
                <w:webHidden/>
              </w:rPr>
              <w:instrText xml:space="preserve"> PAGEREF _Toc44164491 \h </w:instrText>
            </w:r>
            <w:r w:rsidR="003609A6">
              <w:rPr>
                <w:noProof/>
                <w:webHidden/>
              </w:rPr>
            </w:r>
            <w:r w:rsidR="003609A6">
              <w:rPr>
                <w:noProof/>
                <w:webHidden/>
              </w:rPr>
              <w:fldChar w:fldCharType="separate"/>
            </w:r>
            <w:r w:rsidR="003609A6">
              <w:rPr>
                <w:noProof/>
                <w:webHidden/>
              </w:rPr>
              <w:t>73</w:t>
            </w:r>
            <w:r w:rsidR="003609A6">
              <w:rPr>
                <w:noProof/>
                <w:webHidden/>
              </w:rPr>
              <w:fldChar w:fldCharType="end"/>
            </w:r>
          </w:hyperlink>
        </w:p>
        <w:p w14:paraId="456D87C1"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92" w:history="1">
            <w:r w:rsidR="003609A6" w:rsidRPr="00DC56F2">
              <w:rPr>
                <w:rStyle w:val="Hyperlink"/>
                <w:noProof/>
              </w:rPr>
              <w:t>14.37</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30 (Joint):  3 SPs on requests for candidate SFD texts</w:t>
            </w:r>
            <w:r w:rsidR="003609A6">
              <w:rPr>
                <w:noProof/>
                <w:webHidden/>
              </w:rPr>
              <w:tab/>
            </w:r>
            <w:r w:rsidR="003609A6">
              <w:rPr>
                <w:noProof/>
                <w:webHidden/>
              </w:rPr>
              <w:fldChar w:fldCharType="begin"/>
            </w:r>
            <w:r w:rsidR="003609A6">
              <w:rPr>
                <w:noProof/>
                <w:webHidden/>
              </w:rPr>
              <w:instrText xml:space="preserve"> PAGEREF _Toc44164492 \h </w:instrText>
            </w:r>
            <w:r w:rsidR="003609A6">
              <w:rPr>
                <w:noProof/>
                <w:webHidden/>
              </w:rPr>
            </w:r>
            <w:r w:rsidR="003609A6">
              <w:rPr>
                <w:noProof/>
                <w:webHidden/>
              </w:rPr>
              <w:fldChar w:fldCharType="separate"/>
            </w:r>
            <w:r w:rsidR="003609A6">
              <w:rPr>
                <w:noProof/>
                <w:webHidden/>
              </w:rPr>
              <w:t>73</w:t>
            </w:r>
            <w:r w:rsidR="003609A6">
              <w:rPr>
                <w:noProof/>
                <w:webHidden/>
              </w:rPr>
              <w:fldChar w:fldCharType="end"/>
            </w:r>
          </w:hyperlink>
        </w:p>
        <w:p w14:paraId="15FDD97F"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93" w:history="1">
            <w:r w:rsidR="003609A6" w:rsidRPr="00DC56F2">
              <w:rPr>
                <w:rStyle w:val="Hyperlink"/>
                <w:noProof/>
              </w:rPr>
              <w:t>14.38</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April 30 (Joint):  3 SPs</w:t>
            </w:r>
            <w:r w:rsidR="003609A6">
              <w:rPr>
                <w:noProof/>
                <w:webHidden/>
              </w:rPr>
              <w:tab/>
            </w:r>
            <w:r w:rsidR="003609A6">
              <w:rPr>
                <w:noProof/>
                <w:webHidden/>
              </w:rPr>
              <w:fldChar w:fldCharType="begin"/>
            </w:r>
            <w:r w:rsidR="003609A6">
              <w:rPr>
                <w:noProof/>
                <w:webHidden/>
              </w:rPr>
              <w:instrText xml:space="preserve"> PAGEREF _Toc44164493 \h </w:instrText>
            </w:r>
            <w:r w:rsidR="003609A6">
              <w:rPr>
                <w:noProof/>
                <w:webHidden/>
              </w:rPr>
            </w:r>
            <w:r w:rsidR="003609A6">
              <w:rPr>
                <w:noProof/>
                <w:webHidden/>
              </w:rPr>
              <w:fldChar w:fldCharType="separate"/>
            </w:r>
            <w:r w:rsidR="003609A6">
              <w:rPr>
                <w:noProof/>
                <w:webHidden/>
              </w:rPr>
              <w:t>74</w:t>
            </w:r>
            <w:r w:rsidR="003609A6">
              <w:rPr>
                <w:noProof/>
                <w:webHidden/>
              </w:rPr>
              <w:fldChar w:fldCharType="end"/>
            </w:r>
          </w:hyperlink>
        </w:p>
        <w:p w14:paraId="468DA392"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94" w:history="1">
            <w:r w:rsidR="003609A6" w:rsidRPr="00DC56F2">
              <w:rPr>
                <w:rStyle w:val="Hyperlink"/>
                <w:noProof/>
              </w:rPr>
              <w:t>14.39</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May 4 (PHY):  3 SPs</w:t>
            </w:r>
            <w:r w:rsidR="003609A6">
              <w:rPr>
                <w:noProof/>
                <w:webHidden/>
              </w:rPr>
              <w:tab/>
            </w:r>
            <w:r w:rsidR="003609A6">
              <w:rPr>
                <w:noProof/>
                <w:webHidden/>
              </w:rPr>
              <w:fldChar w:fldCharType="begin"/>
            </w:r>
            <w:r w:rsidR="003609A6">
              <w:rPr>
                <w:noProof/>
                <w:webHidden/>
              </w:rPr>
              <w:instrText xml:space="preserve"> PAGEREF _Toc44164494 \h </w:instrText>
            </w:r>
            <w:r w:rsidR="003609A6">
              <w:rPr>
                <w:noProof/>
                <w:webHidden/>
              </w:rPr>
            </w:r>
            <w:r w:rsidR="003609A6">
              <w:rPr>
                <w:noProof/>
                <w:webHidden/>
              </w:rPr>
              <w:fldChar w:fldCharType="separate"/>
            </w:r>
            <w:r w:rsidR="003609A6">
              <w:rPr>
                <w:noProof/>
                <w:webHidden/>
              </w:rPr>
              <w:t>75</w:t>
            </w:r>
            <w:r w:rsidR="003609A6">
              <w:rPr>
                <w:noProof/>
                <w:webHidden/>
              </w:rPr>
              <w:fldChar w:fldCharType="end"/>
            </w:r>
          </w:hyperlink>
        </w:p>
        <w:p w14:paraId="42C8E7FD"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95" w:history="1">
            <w:r w:rsidR="003609A6" w:rsidRPr="00DC56F2">
              <w:rPr>
                <w:rStyle w:val="Hyperlink"/>
                <w:noProof/>
              </w:rPr>
              <w:t>14.40</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May 4 (MAC):  8 SPs</w:t>
            </w:r>
            <w:r w:rsidR="003609A6">
              <w:rPr>
                <w:noProof/>
                <w:webHidden/>
              </w:rPr>
              <w:tab/>
            </w:r>
            <w:r w:rsidR="003609A6">
              <w:rPr>
                <w:noProof/>
                <w:webHidden/>
              </w:rPr>
              <w:fldChar w:fldCharType="begin"/>
            </w:r>
            <w:r w:rsidR="003609A6">
              <w:rPr>
                <w:noProof/>
                <w:webHidden/>
              </w:rPr>
              <w:instrText xml:space="preserve"> PAGEREF _Toc44164495 \h </w:instrText>
            </w:r>
            <w:r w:rsidR="003609A6">
              <w:rPr>
                <w:noProof/>
                <w:webHidden/>
              </w:rPr>
            </w:r>
            <w:r w:rsidR="003609A6">
              <w:rPr>
                <w:noProof/>
                <w:webHidden/>
              </w:rPr>
              <w:fldChar w:fldCharType="separate"/>
            </w:r>
            <w:r w:rsidR="003609A6">
              <w:rPr>
                <w:noProof/>
                <w:webHidden/>
              </w:rPr>
              <w:t>76</w:t>
            </w:r>
            <w:r w:rsidR="003609A6">
              <w:rPr>
                <w:noProof/>
                <w:webHidden/>
              </w:rPr>
              <w:fldChar w:fldCharType="end"/>
            </w:r>
          </w:hyperlink>
        </w:p>
        <w:p w14:paraId="3078A77B"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96" w:history="1">
            <w:r w:rsidR="003609A6" w:rsidRPr="00DC56F2">
              <w:rPr>
                <w:rStyle w:val="Hyperlink"/>
                <w:noProof/>
              </w:rPr>
              <w:t>14.41</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May 7 (PHY):  6 SPs</w:t>
            </w:r>
            <w:r w:rsidR="003609A6">
              <w:rPr>
                <w:noProof/>
                <w:webHidden/>
              </w:rPr>
              <w:tab/>
            </w:r>
            <w:r w:rsidR="003609A6">
              <w:rPr>
                <w:noProof/>
                <w:webHidden/>
              </w:rPr>
              <w:fldChar w:fldCharType="begin"/>
            </w:r>
            <w:r w:rsidR="003609A6">
              <w:rPr>
                <w:noProof/>
                <w:webHidden/>
              </w:rPr>
              <w:instrText xml:space="preserve"> PAGEREF _Toc44164496 \h </w:instrText>
            </w:r>
            <w:r w:rsidR="003609A6">
              <w:rPr>
                <w:noProof/>
                <w:webHidden/>
              </w:rPr>
            </w:r>
            <w:r w:rsidR="003609A6">
              <w:rPr>
                <w:noProof/>
                <w:webHidden/>
              </w:rPr>
              <w:fldChar w:fldCharType="separate"/>
            </w:r>
            <w:r w:rsidR="003609A6">
              <w:rPr>
                <w:noProof/>
                <w:webHidden/>
              </w:rPr>
              <w:t>78</w:t>
            </w:r>
            <w:r w:rsidR="003609A6">
              <w:rPr>
                <w:noProof/>
                <w:webHidden/>
              </w:rPr>
              <w:fldChar w:fldCharType="end"/>
            </w:r>
          </w:hyperlink>
        </w:p>
        <w:p w14:paraId="1FBDF9F8"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97" w:history="1">
            <w:r w:rsidR="003609A6" w:rsidRPr="00DC56F2">
              <w:rPr>
                <w:rStyle w:val="Hyperlink"/>
                <w:noProof/>
              </w:rPr>
              <w:t>14.42</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May 7 (MAC):  7 SPs</w:t>
            </w:r>
            <w:r w:rsidR="003609A6">
              <w:rPr>
                <w:noProof/>
                <w:webHidden/>
              </w:rPr>
              <w:tab/>
            </w:r>
            <w:r w:rsidR="003609A6">
              <w:rPr>
                <w:noProof/>
                <w:webHidden/>
              </w:rPr>
              <w:fldChar w:fldCharType="begin"/>
            </w:r>
            <w:r w:rsidR="003609A6">
              <w:rPr>
                <w:noProof/>
                <w:webHidden/>
              </w:rPr>
              <w:instrText xml:space="preserve"> PAGEREF _Toc44164497 \h </w:instrText>
            </w:r>
            <w:r w:rsidR="003609A6">
              <w:rPr>
                <w:noProof/>
                <w:webHidden/>
              </w:rPr>
            </w:r>
            <w:r w:rsidR="003609A6">
              <w:rPr>
                <w:noProof/>
                <w:webHidden/>
              </w:rPr>
              <w:fldChar w:fldCharType="separate"/>
            </w:r>
            <w:r w:rsidR="003609A6">
              <w:rPr>
                <w:noProof/>
                <w:webHidden/>
              </w:rPr>
              <w:t>79</w:t>
            </w:r>
            <w:r w:rsidR="003609A6">
              <w:rPr>
                <w:noProof/>
                <w:webHidden/>
              </w:rPr>
              <w:fldChar w:fldCharType="end"/>
            </w:r>
          </w:hyperlink>
        </w:p>
        <w:p w14:paraId="562B623A"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98" w:history="1">
            <w:r w:rsidR="003609A6" w:rsidRPr="00DC56F2">
              <w:rPr>
                <w:rStyle w:val="Hyperlink"/>
                <w:noProof/>
              </w:rPr>
              <w:t>14.43</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May 8 (MAC):  4 SPs</w:t>
            </w:r>
            <w:r w:rsidR="003609A6">
              <w:rPr>
                <w:noProof/>
                <w:webHidden/>
              </w:rPr>
              <w:tab/>
            </w:r>
            <w:r w:rsidR="003609A6">
              <w:rPr>
                <w:noProof/>
                <w:webHidden/>
              </w:rPr>
              <w:fldChar w:fldCharType="begin"/>
            </w:r>
            <w:r w:rsidR="003609A6">
              <w:rPr>
                <w:noProof/>
                <w:webHidden/>
              </w:rPr>
              <w:instrText xml:space="preserve"> PAGEREF _Toc44164498 \h </w:instrText>
            </w:r>
            <w:r w:rsidR="003609A6">
              <w:rPr>
                <w:noProof/>
                <w:webHidden/>
              </w:rPr>
            </w:r>
            <w:r w:rsidR="003609A6">
              <w:rPr>
                <w:noProof/>
                <w:webHidden/>
              </w:rPr>
              <w:fldChar w:fldCharType="separate"/>
            </w:r>
            <w:r w:rsidR="003609A6">
              <w:rPr>
                <w:noProof/>
                <w:webHidden/>
              </w:rPr>
              <w:t>80</w:t>
            </w:r>
            <w:r w:rsidR="003609A6">
              <w:rPr>
                <w:noProof/>
                <w:webHidden/>
              </w:rPr>
              <w:fldChar w:fldCharType="end"/>
            </w:r>
          </w:hyperlink>
        </w:p>
        <w:p w14:paraId="596441AE"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499" w:history="1">
            <w:r w:rsidR="003609A6" w:rsidRPr="00DC56F2">
              <w:rPr>
                <w:rStyle w:val="Hyperlink"/>
                <w:noProof/>
              </w:rPr>
              <w:t>14.44</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May 11 (PHY):  1 SP</w:t>
            </w:r>
            <w:r w:rsidR="003609A6">
              <w:rPr>
                <w:noProof/>
                <w:webHidden/>
              </w:rPr>
              <w:tab/>
            </w:r>
            <w:r w:rsidR="003609A6">
              <w:rPr>
                <w:noProof/>
                <w:webHidden/>
              </w:rPr>
              <w:fldChar w:fldCharType="begin"/>
            </w:r>
            <w:r w:rsidR="003609A6">
              <w:rPr>
                <w:noProof/>
                <w:webHidden/>
              </w:rPr>
              <w:instrText xml:space="preserve"> PAGEREF _Toc44164499 \h </w:instrText>
            </w:r>
            <w:r w:rsidR="003609A6">
              <w:rPr>
                <w:noProof/>
                <w:webHidden/>
              </w:rPr>
            </w:r>
            <w:r w:rsidR="003609A6">
              <w:rPr>
                <w:noProof/>
                <w:webHidden/>
              </w:rPr>
              <w:fldChar w:fldCharType="separate"/>
            </w:r>
            <w:r w:rsidR="003609A6">
              <w:rPr>
                <w:noProof/>
                <w:webHidden/>
              </w:rPr>
              <w:t>81</w:t>
            </w:r>
            <w:r w:rsidR="003609A6">
              <w:rPr>
                <w:noProof/>
                <w:webHidden/>
              </w:rPr>
              <w:fldChar w:fldCharType="end"/>
            </w:r>
          </w:hyperlink>
        </w:p>
        <w:p w14:paraId="76389EA7"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00" w:history="1">
            <w:r w:rsidR="003609A6" w:rsidRPr="00DC56F2">
              <w:rPr>
                <w:rStyle w:val="Hyperlink"/>
                <w:noProof/>
              </w:rPr>
              <w:t>14.45</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May 11 (MAC):  2 SPs</w:t>
            </w:r>
            <w:r w:rsidR="003609A6">
              <w:rPr>
                <w:noProof/>
                <w:webHidden/>
              </w:rPr>
              <w:tab/>
            </w:r>
            <w:r w:rsidR="003609A6">
              <w:rPr>
                <w:noProof/>
                <w:webHidden/>
              </w:rPr>
              <w:fldChar w:fldCharType="begin"/>
            </w:r>
            <w:r w:rsidR="003609A6">
              <w:rPr>
                <w:noProof/>
                <w:webHidden/>
              </w:rPr>
              <w:instrText xml:space="preserve"> PAGEREF _Toc44164500 \h </w:instrText>
            </w:r>
            <w:r w:rsidR="003609A6">
              <w:rPr>
                <w:noProof/>
                <w:webHidden/>
              </w:rPr>
            </w:r>
            <w:r w:rsidR="003609A6">
              <w:rPr>
                <w:noProof/>
                <w:webHidden/>
              </w:rPr>
              <w:fldChar w:fldCharType="separate"/>
            </w:r>
            <w:r w:rsidR="003609A6">
              <w:rPr>
                <w:noProof/>
                <w:webHidden/>
              </w:rPr>
              <w:t>82</w:t>
            </w:r>
            <w:r w:rsidR="003609A6">
              <w:rPr>
                <w:noProof/>
                <w:webHidden/>
              </w:rPr>
              <w:fldChar w:fldCharType="end"/>
            </w:r>
          </w:hyperlink>
        </w:p>
        <w:p w14:paraId="752B62D4"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01" w:history="1">
            <w:r w:rsidR="003609A6" w:rsidRPr="00DC56F2">
              <w:rPr>
                <w:rStyle w:val="Hyperlink"/>
                <w:noProof/>
              </w:rPr>
              <w:t>14.46</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May 14 (Joint):  1 SP</w:t>
            </w:r>
            <w:r w:rsidR="003609A6">
              <w:rPr>
                <w:noProof/>
                <w:webHidden/>
              </w:rPr>
              <w:tab/>
            </w:r>
            <w:r w:rsidR="003609A6">
              <w:rPr>
                <w:noProof/>
                <w:webHidden/>
              </w:rPr>
              <w:fldChar w:fldCharType="begin"/>
            </w:r>
            <w:r w:rsidR="003609A6">
              <w:rPr>
                <w:noProof/>
                <w:webHidden/>
              </w:rPr>
              <w:instrText xml:space="preserve"> PAGEREF _Toc44164501 \h </w:instrText>
            </w:r>
            <w:r w:rsidR="003609A6">
              <w:rPr>
                <w:noProof/>
                <w:webHidden/>
              </w:rPr>
            </w:r>
            <w:r w:rsidR="003609A6">
              <w:rPr>
                <w:noProof/>
                <w:webHidden/>
              </w:rPr>
              <w:fldChar w:fldCharType="separate"/>
            </w:r>
            <w:r w:rsidR="003609A6">
              <w:rPr>
                <w:noProof/>
                <w:webHidden/>
              </w:rPr>
              <w:t>82</w:t>
            </w:r>
            <w:r w:rsidR="003609A6">
              <w:rPr>
                <w:noProof/>
                <w:webHidden/>
              </w:rPr>
              <w:fldChar w:fldCharType="end"/>
            </w:r>
          </w:hyperlink>
        </w:p>
        <w:p w14:paraId="1C7B4A17"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02" w:history="1">
            <w:r w:rsidR="003609A6" w:rsidRPr="00DC56F2">
              <w:rPr>
                <w:rStyle w:val="Hyperlink"/>
                <w:noProof/>
              </w:rPr>
              <w:t>14.47</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May 18 (PHY):  8 SPs</w:t>
            </w:r>
            <w:r w:rsidR="003609A6">
              <w:rPr>
                <w:noProof/>
                <w:webHidden/>
              </w:rPr>
              <w:tab/>
            </w:r>
            <w:r w:rsidR="003609A6">
              <w:rPr>
                <w:noProof/>
                <w:webHidden/>
              </w:rPr>
              <w:fldChar w:fldCharType="begin"/>
            </w:r>
            <w:r w:rsidR="003609A6">
              <w:rPr>
                <w:noProof/>
                <w:webHidden/>
              </w:rPr>
              <w:instrText xml:space="preserve"> PAGEREF _Toc44164502 \h </w:instrText>
            </w:r>
            <w:r w:rsidR="003609A6">
              <w:rPr>
                <w:noProof/>
                <w:webHidden/>
              </w:rPr>
            </w:r>
            <w:r w:rsidR="003609A6">
              <w:rPr>
                <w:noProof/>
                <w:webHidden/>
              </w:rPr>
              <w:fldChar w:fldCharType="separate"/>
            </w:r>
            <w:r w:rsidR="003609A6">
              <w:rPr>
                <w:noProof/>
                <w:webHidden/>
              </w:rPr>
              <w:t>83</w:t>
            </w:r>
            <w:r w:rsidR="003609A6">
              <w:rPr>
                <w:noProof/>
                <w:webHidden/>
              </w:rPr>
              <w:fldChar w:fldCharType="end"/>
            </w:r>
          </w:hyperlink>
        </w:p>
        <w:p w14:paraId="40D61D90"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03" w:history="1">
            <w:r w:rsidR="003609A6" w:rsidRPr="00DC56F2">
              <w:rPr>
                <w:rStyle w:val="Hyperlink"/>
                <w:noProof/>
              </w:rPr>
              <w:t>14.48</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May 18 (MAC):  9 SPs</w:t>
            </w:r>
            <w:r w:rsidR="003609A6">
              <w:rPr>
                <w:noProof/>
                <w:webHidden/>
              </w:rPr>
              <w:tab/>
            </w:r>
            <w:r w:rsidR="003609A6">
              <w:rPr>
                <w:noProof/>
                <w:webHidden/>
              </w:rPr>
              <w:fldChar w:fldCharType="begin"/>
            </w:r>
            <w:r w:rsidR="003609A6">
              <w:rPr>
                <w:noProof/>
                <w:webHidden/>
              </w:rPr>
              <w:instrText xml:space="preserve"> PAGEREF _Toc44164503 \h </w:instrText>
            </w:r>
            <w:r w:rsidR="003609A6">
              <w:rPr>
                <w:noProof/>
                <w:webHidden/>
              </w:rPr>
            </w:r>
            <w:r w:rsidR="003609A6">
              <w:rPr>
                <w:noProof/>
                <w:webHidden/>
              </w:rPr>
              <w:fldChar w:fldCharType="separate"/>
            </w:r>
            <w:r w:rsidR="003609A6">
              <w:rPr>
                <w:noProof/>
                <w:webHidden/>
              </w:rPr>
              <w:t>85</w:t>
            </w:r>
            <w:r w:rsidR="003609A6">
              <w:rPr>
                <w:noProof/>
                <w:webHidden/>
              </w:rPr>
              <w:fldChar w:fldCharType="end"/>
            </w:r>
          </w:hyperlink>
        </w:p>
        <w:p w14:paraId="7138E28B"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04" w:history="1">
            <w:r w:rsidR="003609A6" w:rsidRPr="00DC56F2">
              <w:rPr>
                <w:rStyle w:val="Hyperlink"/>
                <w:noProof/>
              </w:rPr>
              <w:t>14.49</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May 20 (MAC):  3 SPs</w:t>
            </w:r>
            <w:r w:rsidR="003609A6">
              <w:rPr>
                <w:noProof/>
                <w:webHidden/>
              </w:rPr>
              <w:tab/>
            </w:r>
            <w:r w:rsidR="003609A6">
              <w:rPr>
                <w:noProof/>
                <w:webHidden/>
              </w:rPr>
              <w:fldChar w:fldCharType="begin"/>
            </w:r>
            <w:r w:rsidR="003609A6">
              <w:rPr>
                <w:noProof/>
                <w:webHidden/>
              </w:rPr>
              <w:instrText xml:space="preserve"> PAGEREF _Toc44164504 \h </w:instrText>
            </w:r>
            <w:r w:rsidR="003609A6">
              <w:rPr>
                <w:noProof/>
                <w:webHidden/>
              </w:rPr>
            </w:r>
            <w:r w:rsidR="003609A6">
              <w:rPr>
                <w:noProof/>
                <w:webHidden/>
              </w:rPr>
              <w:fldChar w:fldCharType="separate"/>
            </w:r>
            <w:r w:rsidR="003609A6">
              <w:rPr>
                <w:noProof/>
                <w:webHidden/>
              </w:rPr>
              <w:t>87</w:t>
            </w:r>
            <w:r w:rsidR="003609A6">
              <w:rPr>
                <w:noProof/>
                <w:webHidden/>
              </w:rPr>
              <w:fldChar w:fldCharType="end"/>
            </w:r>
          </w:hyperlink>
        </w:p>
        <w:p w14:paraId="2E57E868"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05" w:history="1">
            <w:r w:rsidR="003609A6" w:rsidRPr="00DC56F2">
              <w:rPr>
                <w:rStyle w:val="Hyperlink"/>
                <w:noProof/>
              </w:rPr>
              <w:t>14.50</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May 21 (PHY):  3 SPs</w:t>
            </w:r>
            <w:r w:rsidR="003609A6">
              <w:rPr>
                <w:noProof/>
                <w:webHidden/>
              </w:rPr>
              <w:tab/>
            </w:r>
            <w:r w:rsidR="003609A6">
              <w:rPr>
                <w:noProof/>
                <w:webHidden/>
              </w:rPr>
              <w:fldChar w:fldCharType="begin"/>
            </w:r>
            <w:r w:rsidR="003609A6">
              <w:rPr>
                <w:noProof/>
                <w:webHidden/>
              </w:rPr>
              <w:instrText xml:space="preserve"> PAGEREF _Toc44164505 \h </w:instrText>
            </w:r>
            <w:r w:rsidR="003609A6">
              <w:rPr>
                <w:noProof/>
                <w:webHidden/>
              </w:rPr>
            </w:r>
            <w:r w:rsidR="003609A6">
              <w:rPr>
                <w:noProof/>
                <w:webHidden/>
              </w:rPr>
              <w:fldChar w:fldCharType="separate"/>
            </w:r>
            <w:r w:rsidR="003609A6">
              <w:rPr>
                <w:noProof/>
                <w:webHidden/>
              </w:rPr>
              <w:t>88</w:t>
            </w:r>
            <w:r w:rsidR="003609A6">
              <w:rPr>
                <w:noProof/>
                <w:webHidden/>
              </w:rPr>
              <w:fldChar w:fldCharType="end"/>
            </w:r>
          </w:hyperlink>
        </w:p>
        <w:p w14:paraId="7D7BA5A2"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06" w:history="1">
            <w:r w:rsidR="003609A6" w:rsidRPr="00DC56F2">
              <w:rPr>
                <w:rStyle w:val="Hyperlink"/>
                <w:noProof/>
              </w:rPr>
              <w:t>14.51</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May 21 (MAC):  2 SPs</w:t>
            </w:r>
            <w:r w:rsidR="003609A6">
              <w:rPr>
                <w:noProof/>
                <w:webHidden/>
              </w:rPr>
              <w:tab/>
            </w:r>
            <w:r w:rsidR="003609A6">
              <w:rPr>
                <w:noProof/>
                <w:webHidden/>
              </w:rPr>
              <w:fldChar w:fldCharType="begin"/>
            </w:r>
            <w:r w:rsidR="003609A6">
              <w:rPr>
                <w:noProof/>
                <w:webHidden/>
              </w:rPr>
              <w:instrText xml:space="preserve"> PAGEREF _Toc44164506 \h </w:instrText>
            </w:r>
            <w:r w:rsidR="003609A6">
              <w:rPr>
                <w:noProof/>
                <w:webHidden/>
              </w:rPr>
            </w:r>
            <w:r w:rsidR="003609A6">
              <w:rPr>
                <w:noProof/>
                <w:webHidden/>
              </w:rPr>
              <w:fldChar w:fldCharType="separate"/>
            </w:r>
            <w:r w:rsidR="003609A6">
              <w:rPr>
                <w:noProof/>
                <w:webHidden/>
              </w:rPr>
              <w:t>89</w:t>
            </w:r>
            <w:r w:rsidR="003609A6">
              <w:rPr>
                <w:noProof/>
                <w:webHidden/>
              </w:rPr>
              <w:fldChar w:fldCharType="end"/>
            </w:r>
          </w:hyperlink>
        </w:p>
        <w:p w14:paraId="0B8E3F7A"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07" w:history="1">
            <w:r w:rsidR="003609A6" w:rsidRPr="00DC56F2">
              <w:rPr>
                <w:rStyle w:val="Hyperlink"/>
                <w:noProof/>
              </w:rPr>
              <w:t>14.52</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May 27 (MAC):  1 SP</w:t>
            </w:r>
            <w:r w:rsidR="003609A6">
              <w:rPr>
                <w:noProof/>
                <w:webHidden/>
              </w:rPr>
              <w:tab/>
            </w:r>
            <w:r w:rsidR="003609A6">
              <w:rPr>
                <w:noProof/>
                <w:webHidden/>
              </w:rPr>
              <w:fldChar w:fldCharType="begin"/>
            </w:r>
            <w:r w:rsidR="003609A6">
              <w:rPr>
                <w:noProof/>
                <w:webHidden/>
              </w:rPr>
              <w:instrText xml:space="preserve"> PAGEREF _Toc44164507 \h </w:instrText>
            </w:r>
            <w:r w:rsidR="003609A6">
              <w:rPr>
                <w:noProof/>
                <w:webHidden/>
              </w:rPr>
            </w:r>
            <w:r w:rsidR="003609A6">
              <w:rPr>
                <w:noProof/>
                <w:webHidden/>
              </w:rPr>
              <w:fldChar w:fldCharType="separate"/>
            </w:r>
            <w:r w:rsidR="003609A6">
              <w:rPr>
                <w:noProof/>
                <w:webHidden/>
              </w:rPr>
              <w:t>89</w:t>
            </w:r>
            <w:r w:rsidR="003609A6">
              <w:rPr>
                <w:noProof/>
                <w:webHidden/>
              </w:rPr>
              <w:fldChar w:fldCharType="end"/>
            </w:r>
          </w:hyperlink>
        </w:p>
        <w:p w14:paraId="6B25D61A"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08" w:history="1">
            <w:r w:rsidR="003609A6" w:rsidRPr="00DC56F2">
              <w:rPr>
                <w:rStyle w:val="Hyperlink"/>
                <w:noProof/>
              </w:rPr>
              <w:t>14.53</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May 28 (Joint):  1 SP</w:t>
            </w:r>
            <w:r w:rsidR="003609A6">
              <w:rPr>
                <w:noProof/>
                <w:webHidden/>
              </w:rPr>
              <w:tab/>
            </w:r>
            <w:r w:rsidR="003609A6">
              <w:rPr>
                <w:noProof/>
                <w:webHidden/>
              </w:rPr>
              <w:fldChar w:fldCharType="begin"/>
            </w:r>
            <w:r w:rsidR="003609A6">
              <w:rPr>
                <w:noProof/>
                <w:webHidden/>
              </w:rPr>
              <w:instrText xml:space="preserve"> PAGEREF _Toc44164508 \h </w:instrText>
            </w:r>
            <w:r w:rsidR="003609A6">
              <w:rPr>
                <w:noProof/>
                <w:webHidden/>
              </w:rPr>
            </w:r>
            <w:r w:rsidR="003609A6">
              <w:rPr>
                <w:noProof/>
                <w:webHidden/>
              </w:rPr>
              <w:fldChar w:fldCharType="separate"/>
            </w:r>
            <w:r w:rsidR="003609A6">
              <w:rPr>
                <w:noProof/>
                <w:webHidden/>
              </w:rPr>
              <w:t>90</w:t>
            </w:r>
            <w:r w:rsidR="003609A6">
              <w:rPr>
                <w:noProof/>
                <w:webHidden/>
              </w:rPr>
              <w:fldChar w:fldCharType="end"/>
            </w:r>
          </w:hyperlink>
        </w:p>
        <w:p w14:paraId="259398C9"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09" w:history="1">
            <w:r w:rsidR="003609A6" w:rsidRPr="00DC56F2">
              <w:rPr>
                <w:rStyle w:val="Hyperlink"/>
                <w:noProof/>
              </w:rPr>
              <w:t>14.54</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June 1 (PHY):  5 SPs</w:t>
            </w:r>
            <w:r w:rsidR="003609A6">
              <w:rPr>
                <w:noProof/>
                <w:webHidden/>
              </w:rPr>
              <w:tab/>
            </w:r>
            <w:r w:rsidR="003609A6">
              <w:rPr>
                <w:noProof/>
                <w:webHidden/>
              </w:rPr>
              <w:fldChar w:fldCharType="begin"/>
            </w:r>
            <w:r w:rsidR="003609A6">
              <w:rPr>
                <w:noProof/>
                <w:webHidden/>
              </w:rPr>
              <w:instrText xml:space="preserve"> PAGEREF _Toc44164509 \h </w:instrText>
            </w:r>
            <w:r w:rsidR="003609A6">
              <w:rPr>
                <w:noProof/>
                <w:webHidden/>
              </w:rPr>
            </w:r>
            <w:r w:rsidR="003609A6">
              <w:rPr>
                <w:noProof/>
                <w:webHidden/>
              </w:rPr>
              <w:fldChar w:fldCharType="separate"/>
            </w:r>
            <w:r w:rsidR="003609A6">
              <w:rPr>
                <w:noProof/>
                <w:webHidden/>
              </w:rPr>
              <w:t>90</w:t>
            </w:r>
            <w:r w:rsidR="003609A6">
              <w:rPr>
                <w:noProof/>
                <w:webHidden/>
              </w:rPr>
              <w:fldChar w:fldCharType="end"/>
            </w:r>
          </w:hyperlink>
        </w:p>
        <w:p w14:paraId="2A591BE1"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10" w:history="1">
            <w:r w:rsidR="003609A6" w:rsidRPr="00DC56F2">
              <w:rPr>
                <w:rStyle w:val="Hyperlink"/>
                <w:noProof/>
              </w:rPr>
              <w:t>14.55</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June 1 (MAC):  8 SPs</w:t>
            </w:r>
            <w:r w:rsidR="003609A6">
              <w:rPr>
                <w:noProof/>
                <w:webHidden/>
              </w:rPr>
              <w:tab/>
            </w:r>
            <w:r w:rsidR="003609A6">
              <w:rPr>
                <w:noProof/>
                <w:webHidden/>
              </w:rPr>
              <w:fldChar w:fldCharType="begin"/>
            </w:r>
            <w:r w:rsidR="003609A6">
              <w:rPr>
                <w:noProof/>
                <w:webHidden/>
              </w:rPr>
              <w:instrText xml:space="preserve"> PAGEREF _Toc44164510 \h </w:instrText>
            </w:r>
            <w:r w:rsidR="003609A6">
              <w:rPr>
                <w:noProof/>
                <w:webHidden/>
              </w:rPr>
            </w:r>
            <w:r w:rsidR="003609A6">
              <w:rPr>
                <w:noProof/>
                <w:webHidden/>
              </w:rPr>
              <w:fldChar w:fldCharType="separate"/>
            </w:r>
            <w:r w:rsidR="003609A6">
              <w:rPr>
                <w:noProof/>
                <w:webHidden/>
              </w:rPr>
              <w:t>93</w:t>
            </w:r>
            <w:r w:rsidR="003609A6">
              <w:rPr>
                <w:noProof/>
                <w:webHidden/>
              </w:rPr>
              <w:fldChar w:fldCharType="end"/>
            </w:r>
          </w:hyperlink>
        </w:p>
        <w:p w14:paraId="378F5DCE"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11" w:history="1">
            <w:r w:rsidR="003609A6" w:rsidRPr="00DC56F2">
              <w:rPr>
                <w:rStyle w:val="Hyperlink"/>
                <w:noProof/>
              </w:rPr>
              <w:t>14.56</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June 3 (MAC):  5 SPs</w:t>
            </w:r>
            <w:r w:rsidR="003609A6">
              <w:rPr>
                <w:noProof/>
                <w:webHidden/>
              </w:rPr>
              <w:tab/>
            </w:r>
            <w:r w:rsidR="003609A6">
              <w:rPr>
                <w:noProof/>
                <w:webHidden/>
              </w:rPr>
              <w:fldChar w:fldCharType="begin"/>
            </w:r>
            <w:r w:rsidR="003609A6">
              <w:rPr>
                <w:noProof/>
                <w:webHidden/>
              </w:rPr>
              <w:instrText xml:space="preserve"> PAGEREF _Toc44164511 \h </w:instrText>
            </w:r>
            <w:r w:rsidR="003609A6">
              <w:rPr>
                <w:noProof/>
                <w:webHidden/>
              </w:rPr>
            </w:r>
            <w:r w:rsidR="003609A6">
              <w:rPr>
                <w:noProof/>
                <w:webHidden/>
              </w:rPr>
              <w:fldChar w:fldCharType="separate"/>
            </w:r>
            <w:r w:rsidR="003609A6">
              <w:rPr>
                <w:noProof/>
                <w:webHidden/>
              </w:rPr>
              <w:t>95</w:t>
            </w:r>
            <w:r w:rsidR="003609A6">
              <w:rPr>
                <w:noProof/>
                <w:webHidden/>
              </w:rPr>
              <w:fldChar w:fldCharType="end"/>
            </w:r>
          </w:hyperlink>
        </w:p>
        <w:p w14:paraId="120E843A"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12" w:history="1">
            <w:r w:rsidR="003609A6" w:rsidRPr="00DC56F2">
              <w:rPr>
                <w:rStyle w:val="Hyperlink"/>
                <w:noProof/>
              </w:rPr>
              <w:t>14.57</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June 4 (PHY):  11 SPs</w:t>
            </w:r>
            <w:r w:rsidR="003609A6">
              <w:rPr>
                <w:noProof/>
                <w:webHidden/>
              </w:rPr>
              <w:tab/>
            </w:r>
            <w:r w:rsidR="003609A6">
              <w:rPr>
                <w:noProof/>
                <w:webHidden/>
              </w:rPr>
              <w:fldChar w:fldCharType="begin"/>
            </w:r>
            <w:r w:rsidR="003609A6">
              <w:rPr>
                <w:noProof/>
                <w:webHidden/>
              </w:rPr>
              <w:instrText xml:space="preserve"> PAGEREF _Toc44164512 \h </w:instrText>
            </w:r>
            <w:r w:rsidR="003609A6">
              <w:rPr>
                <w:noProof/>
                <w:webHidden/>
              </w:rPr>
            </w:r>
            <w:r w:rsidR="003609A6">
              <w:rPr>
                <w:noProof/>
                <w:webHidden/>
              </w:rPr>
              <w:fldChar w:fldCharType="separate"/>
            </w:r>
            <w:r w:rsidR="003609A6">
              <w:rPr>
                <w:noProof/>
                <w:webHidden/>
              </w:rPr>
              <w:t>96</w:t>
            </w:r>
            <w:r w:rsidR="003609A6">
              <w:rPr>
                <w:noProof/>
                <w:webHidden/>
              </w:rPr>
              <w:fldChar w:fldCharType="end"/>
            </w:r>
          </w:hyperlink>
        </w:p>
        <w:p w14:paraId="51F3571F"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13" w:history="1">
            <w:r w:rsidR="003609A6" w:rsidRPr="00DC56F2">
              <w:rPr>
                <w:rStyle w:val="Hyperlink"/>
                <w:noProof/>
              </w:rPr>
              <w:t>14.58</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June 4 (MAC):  5 SPs</w:t>
            </w:r>
            <w:r w:rsidR="003609A6">
              <w:rPr>
                <w:noProof/>
                <w:webHidden/>
              </w:rPr>
              <w:tab/>
            </w:r>
            <w:r w:rsidR="003609A6">
              <w:rPr>
                <w:noProof/>
                <w:webHidden/>
              </w:rPr>
              <w:fldChar w:fldCharType="begin"/>
            </w:r>
            <w:r w:rsidR="003609A6">
              <w:rPr>
                <w:noProof/>
                <w:webHidden/>
              </w:rPr>
              <w:instrText xml:space="preserve"> PAGEREF _Toc44164513 \h </w:instrText>
            </w:r>
            <w:r w:rsidR="003609A6">
              <w:rPr>
                <w:noProof/>
                <w:webHidden/>
              </w:rPr>
            </w:r>
            <w:r w:rsidR="003609A6">
              <w:rPr>
                <w:noProof/>
                <w:webHidden/>
              </w:rPr>
              <w:fldChar w:fldCharType="separate"/>
            </w:r>
            <w:r w:rsidR="003609A6">
              <w:rPr>
                <w:noProof/>
                <w:webHidden/>
              </w:rPr>
              <w:t>99</w:t>
            </w:r>
            <w:r w:rsidR="003609A6">
              <w:rPr>
                <w:noProof/>
                <w:webHidden/>
              </w:rPr>
              <w:fldChar w:fldCharType="end"/>
            </w:r>
          </w:hyperlink>
        </w:p>
        <w:p w14:paraId="7F6226FC"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14" w:history="1">
            <w:r w:rsidR="003609A6" w:rsidRPr="00DC56F2">
              <w:rPr>
                <w:rStyle w:val="Hyperlink"/>
                <w:noProof/>
              </w:rPr>
              <w:t>14.59</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June 8 (PHY):  7 SPs</w:t>
            </w:r>
            <w:r w:rsidR="003609A6">
              <w:rPr>
                <w:noProof/>
                <w:webHidden/>
              </w:rPr>
              <w:tab/>
            </w:r>
            <w:r w:rsidR="003609A6">
              <w:rPr>
                <w:noProof/>
                <w:webHidden/>
              </w:rPr>
              <w:fldChar w:fldCharType="begin"/>
            </w:r>
            <w:r w:rsidR="003609A6">
              <w:rPr>
                <w:noProof/>
                <w:webHidden/>
              </w:rPr>
              <w:instrText xml:space="preserve"> PAGEREF _Toc44164514 \h </w:instrText>
            </w:r>
            <w:r w:rsidR="003609A6">
              <w:rPr>
                <w:noProof/>
                <w:webHidden/>
              </w:rPr>
            </w:r>
            <w:r w:rsidR="003609A6">
              <w:rPr>
                <w:noProof/>
                <w:webHidden/>
              </w:rPr>
              <w:fldChar w:fldCharType="separate"/>
            </w:r>
            <w:r w:rsidR="003609A6">
              <w:rPr>
                <w:noProof/>
                <w:webHidden/>
              </w:rPr>
              <w:t>100</w:t>
            </w:r>
            <w:r w:rsidR="003609A6">
              <w:rPr>
                <w:noProof/>
                <w:webHidden/>
              </w:rPr>
              <w:fldChar w:fldCharType="end"/>
            </w:r>
          </w:hyperlink>
        </w:p>
        <w:p w14:paraId="737E92DF"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15" w:history="1">
            <w:r w:rsidR="003609A6" w:rsidRPr="00DC56F2">
              <w:rPr>
                <w:rStyle w:val="Hyperlink"/>
                <w:noProof/>
              </w:rPr>
              <w:t>14.60</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June 8 (MAC):  6 SPs</w:t>
            </w:r>
            <w:r w:rsidR="003609A6">
              <w:rPr>
                <w:noProof/>
                <w:webHidden/>
              </w:rPr>
              <w:tab/>
            </w:r>
            <w:r w:rsidR="003609A6">
              <w:rPr>
                <w:noProof/>
                <w:webHidden/>
              </w:rPr>
              <w:fldChar w:fldCharType="begin"/>
            </w:r>
            <w:r w:rsidR="003609A6">
              <w:rPr>
                <w:noProof/>
                <w:webHidden/>
              </w:rPr>
              <w:instrText xml:space="preserve"> PAGEREF _Toc44164515 \h </w:instrText>
            </w:r>
            <w:r w:rsidR="003609A6">
              <w:rPr>
                <w:noProof/>
                <w:webHidden/>
              </w:rPr>
            </w:r>
            <w:r w:rsidR="003609A6">
              <w:rPr>
                <w:noProof/>
                <w:webHidden/>
              </w:rPr>
              <w:fldChar w:fldCharType="separate"/>
            </w:r>
            <w:r w:rsidR="003609A6">
              <w:rPr>
                <w:noProof/>
                <w:webHidden/>
              </w:rPr>
              <w:t>102</w:t>
            </w:r>
            <w:r w:rsidR="003609A6">
              <w:rPr>
                <w:noProof/>
                <w:webHidden/>
              </w:rPr>
              <w:fldChar w:fldCharType="end"/>
            </w:r>
          </w:hyperlink>
        </w:p>
        <w:p w14:paraId="59D562A1"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16" w:history="1">
            <w:r w:rsidR="003609A6" w:rsidRPr="00DC56F2">
              <w:rPr>
                <w:rStyle w:val="Hyperlink"/>
                <w:noProof/>
              </w:rPr>
              <w:t>14.61</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June 10 (MAC):  7 SPs</w:t>
            </w:r>
            <w:r w:rsidR="003609A6">
              <w:rPr>
                <w:noProof/>
                <w:webHidden/>
              </w:rPr>
              <w:tab/>
            </w:r>
            <w:r w:rsidR="003609A6">
              <w:rPr>
                <w:noProof/>
                <w:webHidden/>
              </w:rPr>
              <w:fldChar w:fldCharType="begin"/>
            </w:r>
            <w:r w:rsidR="003609A6">
              <w:rPr>
                <w:noProof/>
                <w:webHidden/>
              </w:rPr>
              <w:instrText xml:space="preserve"> PAGEREF _Toc44164516 \h </w:instrText>
            </w:r>
            <w:r w:rsidR="003609A6">
              <w:rPr>
                <w:noProof/>
                <w:webHidden/>
              </w:rPr>
            </w:r>
            <w:r w:rsidR="003609A6">
              <w:rPr>
                <w:noProof/>
                <w:webHidden/>
              </w:rPr>
              <w:fldChar w:fldCharType="separate"/>
            </w:r>
            <w:r w:rsidR="003609A6">
              <w:rPr>
                <w:noProof/>
                <w:webHidden/>
              </w:rPr>
              <w:t>104</w:t>
            </w:r>
            <w:r w:rsidR="003609A6">
              <w:rPr>
                <w:noProof/>
                <w:webHidden/>
              </w:rPr>
              <w:fldChar w:fldCharType="end"/>
            </w:r>
          </w:hyperlink>
        </w:p>
        <w:p w14:paraId="6A35B0CC"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17" w:history="1">
            <w:r w:rsidR="003609A6" w:rsidRPr="00DC56F2">
              <w:rPr>
                <w:rStyle w:val="Hyperlink"/>
                <w:noProof/>
              </w:rPr>
              <w:t>14.62</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June 11 (Joint):  2 SPs</w:t>
            </w:r>
            <w:r w:rsidR="003609A6">
              <w:rPr>
                <w:noProof/>
                <w:webHidden/>
              </w:rPr>
              <w:tab/>
            </w:r>
            <w:r w:rsidR="003609A6">
              <w:rPr>
                <w:noProof/>
                <w:webHidden/>
              </w:rPr>
              <w:fldChar w:fldCharType="begin"/>
            </w:r>
            <w:r w:rsidR="003609A6">
              <w:rPr>
                <w:noProof/>
                <w:webHidden/>
              </w:rPr>
              <w:instrText xml:space="preserve"> PAGEREF _Toc44164517 \h </w:instrText>
            </w:r>
            <w:r w:rsidR="003609A6">
              <w:rPr>
                <w:noProof/>
                <w:webHidden/>
              </w:rPr>
            </w:r>
            <w:r w:rsidR="003609A6">
              <w:rPr>
                <w:noProof/>
                <w:webHidden/>
              </w:rPr>
              <w:fldChar w:fldCharType="separate"/>
            </w:r>
            <w:r w:rsidR="003609A6">
              <w:rPr>
                <w:noProof/>
                <w:webHidden/>
              </w:rPr>
              <w:t>106</w:t>
            </w:r>
            <w:r w:rsidR="003609A6">
              <w:rPr>
                <w:noProof/>
                <w:webHidden/>
              </w:rPr>
              <w:fldChar w:fldCharType="end"/>
            </w:r>
          </w:hyperlink>
        </w:p>
        <w:p w14:paraId="28CC7B0C"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18" w:history="1">
            <w:r w:rsidR="003609A6" w:rsidRPr="00DC56F2">
              <w:rPr>
                <w:rStyle w:val="Hyperlink"/>
                <w:noProof/>
              </w:rPr>
              <w:t>14.63</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June 15 (MAC):  7 SPs</w:t>
            </w:r>
            <w:r w:rsidR="003609A6">
              <w:rPr>
                <w:noProof/>
                <w:webHidden/>
              </w:rPr>
              <w:tab/>
            </w:r>
            <w:r w:rsidR="003609A6">
              <w:rPr>
                <w:noProof/>
                <w:webHidden/>
              </w:rPr>
              <w:fldChar w:fldCharType="begin"/>
            </w:r>
            <w:r w:rsidR="003609A6">
              <w:rPr>
                <w:noProof/>
                <w:webHidden/>
              </w:rPr>
              <w:instrText xml:space="preserve"> PAGEREF _Toc44164518 \h </w:instrText>
            </w:r>
            <w:r w:rsidR="003609A6">
              <w:rPr>
                <w:noProof/>
                <w:webHidden/>
              </w:rPr>
            </w:r>
            <w:r w:rsidR="003609A6">
              <w:rPr>
                <w:noProof/>
                <w:webHidden/>
              </w:rPr>
              <w:fldChar w:fldCharType="separate"/>
            </w:r>
            <w:r w:rsidR="003609A6">
              <w:rPr>
                <w:noProof/>
                <w:webHidden/>
              </w:rPr>
              <w:t>107</w:t>
            </w:r>
            <w:r w:rsidR="003609A6">
              <w:rPr>
                <w:noProof/>
                <w:webHidden/>
              </w:rPr>
              <w:fldChar w:fldCharType="end"/>
            </w:r>
          </w:hyperlink>
        </w:p>
        <w:p w14:paraId="47993547"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19" w:history="1">
            <w:r w:rsidR="003609A6" w:rsidRPr="00DC56F2">
              <w:rPr>
                <w:rStyle w:val="Hyperlink"/>
                <w:noProof/>
              </w:rPr>
              <w:t>14.64</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June 17 (MAC):  2 SPs</w:t>
            </w:r>
            <w:r w:rsidR="003609A6">
              <w:rPr>
                <w:noProof/>
                <w:webHidden/>
              </w:rPr>
              <w:tab/>
            </w:r>
            <w:r w:rsidR="003609A6">
              <w:rPr>
                <w:noProof/>
                <w:webHidden/>
              </w:rPr>
              <w:fldChar w:fldCharType="begin"/>
            </w:r>
            <w:r w:rsidR="003609A6">
              <w:rPr>
                <w:noProof/>
                <w:webHidden/>
              </w:rPr>
              <w:instrText xml:space="preserve"> PAGEREF _Toc44164519 \h </w:instrText>
            </w:r>
            <w:r w:rsidR="003609A6">
              <w:rPr>
                <w:noProof/>
                <w:webHidden/>
              </w:rPr>
            </w:r>
            <w:r w:rsidR="003609A6">
              <w:rPr>
                <w:noProof/>
                <w:webHidden/>
              </w:rPr>
              <w:fldChar w:fldCharType="separate"/>
            </w:r>
            <w:r w:rsidR="003609A6">
              <w:rPr>
                <w:noProof/>
                <w:webHidden/>
              </w:rPr>
              <w:t>109</w:t>
            </w:r>
            <w:r w:rsidR="003609A6">
              <w:rPr>
                <w:noProof/>
                <w:webHidden/>
              </w:rPr>
              <w:fldChar w:fldCharType="end"/>
            </w:r>
          </w:hyperlink>
        </w:p>
        <w:p w14:paraId="5B9DCE4A"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20" w:history="1">
            <w:r w:rsidR="003609A6" w:rsidRPr="00DC56F2">
              <w:rPr>
                <w:rStyle w:val="Hyperlink"/>
                <w:noProof/>
              </w:rPr>
              <w:t>14.65</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June 18 (MAC):  5 SPs</w:t>
            </w:r>
            <w:r w:rsidR="003609A6">
              <w:rPr>
                <w:noProof/>
                <w:webHidden/>
              </w:rPr>
              <w:tab/>
            </w:r>
            <w:r w:rsidR="003609A6">
              <w:rPr>
                <w:noProof/>
                <w:webHidden/>
              </w:rPr>
              <w:fldChar w:fldCharType="begin"/>
            </w:r>
            <w:r w:rsidR="003609A6">
              <w:rPr>
                <w:noProof/>
                <w:webHidden/>
              </w:rPr>
              <w:instrText xml:space="preserve"> PAGEREF _Toc44164520 \h </w:instrText>
            </w:r>
            <w:r w:rsidR="003609A6">
              <w:rPr>
                <w:noProof/>
                <w:webHidden/>
              </w:rPr>
            </w:r>
            <w:r w:rsidR="003609A6">
              <w:rPr>
                <w:noProof/>
                <w:webHidden/>
              </w:rPr>
              <w:fldChar w:fldCharType="separate"/>
            </w:r>
            <w:r w:rsidR="003609A6">
              <w:rPr>
                <w:noProof/>
                <w:webHidden/>
              </w:rPr>
              <w:t>110</w:t>
            </w:r>
            <w:r w:rsidR="003609A6">
              <w:rPr>
                <w:noProof/>
                <w:webHidden/>
              </w:rPr>
              <w:fldChar w:fldCharType="end"/>
            </w:r>
          </w:hyperlink>
        </w:p>
        <w:p w14:paraId="4FFFE37E" w14:textId="77777777" w:rsidR="003609A6" w:rsidRDefault="00A7103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164521" w:history="1">
            <w:r w:rsidR="003609A6" w:rsidRPr="00DC56F2">
              <w:rPr>
                <w:rStyle w:val="Hyperlink"/>
                <w:noProof/>
              </w:rPr>
              <w:t>14.66</w:t>
            </w:r>
            <w:r w:rsidR="003609A6">
              <w:rPr>
                <w:rFonts w:asciiTheme="minorHAnsi" w:eastAsiaTheme="minorEastAsia" w:hAnsiTheme="minorHAnsi" w:cstheme="minorBidi"/>
                <w:noProof/>
                <w:szCs w:val="22"/>
                <w:lang w:val="en-US" w:eastAsia="zh-CN"/>
              </w:rPr>
              <w:tab/>
            </w:r>
            <w:r w:rsidR="003609A6" w:rsidRPr="00DC56F2">
              <w:rPr>
                <w:rStyle w:val="Hyperlink"/>
                <w:noProof/>
                <w:lang w:val="en-US"/>
              </w:rPr>
              <w:t>June 22 (PHY):  6 SPs</w:t>
            </w:r>
            <w:r w:rsidR="003609A6">
              <w:rPr>
                <w:noProof/>
                <w:webHidden/>
              </w:rPr>
              <w:tab/>
            </w:r>
            <w:r w:rsidR="003609A6">
              <w:rPr>
                <w:noProof/>
                <w:webHidden/>
              </w:rPr>
              <w:fldChar w:fldCharType="begin"/>
            </w:r>
            <w:r w:rsidR="003609A6">
              <w:rPr>
                <w:noProof/>
                <w:webHidden/>
              </w:rPr>
              <w:instrText xml:space="preserve"> PAGEREF _Toc44164521 \h </w:instrText>
            </w:r>
            <w:r w:rsidR="003609A6">
              <w:rPr>
                <w:noProof/>
                <w:webHidden/>
              </w:rPr>
            </w:r>
            <w:r w:rsidR="003609A6">
              <w:rPr>
                <w:noProof/>
                <w:webHidden/>
              </w:rPr>
              <w:fldChar w:fldCharType="separate"/>
            </w:r>
            <w:r w:rsidR="003609A6">
              <w:rPr>
                <w:noProof/>
                <w:webHidden/>
              </w:rPr>
              <w:t>111</w:t>
            </w:r>
            <w:r w:rsidR="003609A6">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59A569B3" w14:textId="77777777" w:rsidR="003609A6"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4164522" w:history="1">
        <w:r w:rsidR="003609A6" w:rsidRPr="00C27DE5">
          <w:rPr>
            <w:rStyle w:val="Hyperlink"/>
            <w:noProof/>
            <w:highlight w:val="lightGray"/>
          </w:rPr>
          <w:t>Figure 1 – Tone plan for 80 MHz OFDMA</w:t>
        </w:r>
        <w:r w:rsidR="003609A6">
          <w:rPr>
            <w:noProof/>
            <w:webHidden/>
          </w:rPr>
          <w:tab/>
        </w:r>
        <w:r w:rsidR="003609A6">
          <w:rPr>
            <w:noProof/>
            <w:webHidden/>
          </w:rPr>
          <w:fldChar w:fldCharType="begin"/>
        </w:r>
        <w:r w:rsidR="003609A6">
          <w:rPr>
            <w:noProof/>
            <w:webHidden/>
          </w:rPr>
          <w:instrText xml:space="preserve"> PAGEREF _Toc44164522 \h </w:instrText>
        </w:r>
        <w:r w:rsidR="003609A6">
          <w:rPr>
            <w:noProof/>
            <w:webHidden/>
          </w:rPr>
        </w:r>
        <w:r w:rsidR="003609A6">
          <w:rPr>
            <w:noProof/>
            <w:webHidden/>
          </w:rPr>
          <w:fldChar w:fldCharType="separate"/>
        </w:r>
        <w:r w:rsidR="003609A6">
          <w:rPr>
            <w:noProof/>
            <w:webHidden/>
          </w:rPr>
          <w:t>10</w:t>
        </w:r>
        <w:r w:rsidR="003609A6">
          <w:rPr>
            <w:noProof/>
            <w:webHidden/>
          </w:rPr>
          <w:fldChar w:fldCharType="end"/>
        </w:r>
      </w:hyperlink>
    </w:p>
    <w:p w14:paraId="39D4E62C" w14:textId="77777777" w:rsidR="003609A6" w:rsidRDefault="00A71037">
      <w:pPr>
        <w:pStyle w:val="TableofFigures"/>
        <w:tabs>
          <w:tab w:val="right" w:leader="dot" w:pos="9350"/>
        </w:tabs>
        <w:rPr>
          <w:rFonts w:asciiTheme="minorHAnsi" w:eastAsiaTheme="minorEastAsia" w:hAnsiTheme="minorHAnsi" w:cstheme="minorBidi"/>
          <w:noProof/>
          <w:szCs w:val="22"/>
          <w:lang w:val="en-US" w:eastAsia="zh-CN"/>
        </w:rPr>
      </w:pPr>
      <w:hyperlink w:anchor="_Toc44164523" w:history="1">
        <w:r w:rsidR="003609A6" w:rsidRPr="00C27DE5">
          <w:rPr>
            <w:rStyle w:val="Hyperlink"/>
            <w:noProof/>
            <w:highlight w:val="lightGray"/>
          </w:rPr>
          <w:t>Figure 2 – Allowed combination of RU52+RU26 for 20 MHz and 40 MHz PPDU</w:t>
        </w:r>
        <w:r w:rsidR="003609A6">
          <w:rPr>
            <w:noProof/>
            <w:webHidden/>
          </w:rPr>
          <w:tab/>
        </w:r>
        <w:r w:rsidR="003609A6">
          <w:rPr>
            <w:noProof/>
            <w:webHidden/>
          </w:rPr>
          <w:fldChar w:fldCharType="begin"/>
        </w:r>
        <w:r w:rsidR="003609A6">
          <w:rPr>
            <w:noProof/>
            <w:webHidden/>
          </w:rPr>
          <w:instrText xml:space="preserve"> PAGEREF _Toc44164523 \h </w:instrText>
        </w:r>
        <w:r w:rsidR="003609A6">
          <w:rPr>
            <w:noProof/>
            <w:webHidden/>
          </w:rPr>
        </w:r>
        <w:r w:rsidR="003609A6">
          <w:rPr>
            <w:noProof/>
            <w:webHidden/>
          </w:rPr>
          <w:fldChar w:fldCharType="separate"/>
        </w:r>
        <w:r w:rsidR="003609A6">
          <w:rPr>
            <w:noProof/>
            <w:webHidden/>
          </w:rPr>
          <w:t>13</w:t>
        </w:r>
        <w:r w:rsidR="003609A6">
          <w:rPr>
            <w:noProof/>
            <w:webHidden/>
          </w:rPr>
          <w:fldChar w:fldCharType="end"/>
        </w:r>
      </w:hyperlink>
    </w:p>
    <w:p w14:paraId="378F0046" w14:textId="77777777" w:rsidR="003609A6" w:rsidRDefault="00A71037">
      <w:pPr>
        <w:pStyle w:val="TableofFigures"/>
        <w:tabs>
          <w:tab w:val="right" w:leader="dot" w:pos="9350"/>
        </w:tabs>
        <w:rPr>
          <w:rFonts w:asciiTheme="minorHAnsi" w:eastAsiaTheme="minorEastAsia" w:hAnsiTheme="minorHAnsi" w:cstheme="minorBidi"/>
          <w:noProof/>
          <w:szCs w:val="22"/>
          <w:lang w:val="en-US" w:eastAsia="zh-CN"/>
        </w:rPr>
      </w:pPr>
      <w:hyperlink w:anchor="_Toc44164524" w:history="1">
        <w:r w:rsidR="003609A6" w:rsidRPr="00C27DE5">
          <w:rPr>
            <w:rStyle w:val="Hyperlink"/>
            <w:noProof/>
            <w:highlight w:val="lightGray"/>
          </w:rPr>
          <w:t>Figure 3 – Allowed combination of RU52+RU26 for 80 MHz PPDU</w:t>
        </w:r>
        <w:r w:rsidR="003609A6">
          <w:rPr>
            <w:noProof/>
            <w:webHidden/>
          </w:rPr>
          <w:tab/>
        </w:r>
        <w:r w:rsidR="003609A6">
          <w:rPr>
            <w:noProof/>
            <w:webHidden/>
          </w:rPr>
          <w:fldChar w:fldCharType="begin"/>
        </w:r>
        <w:r w:rsidR="003609A6">
          <w:rPr>
            <w:noProof/>
            <w:webHidden/>
          </w:rPr>
          <w:instrText xml:space="preserve"> PAGEREF _Toc44164524 \h </w:instrText>
        </w:r>
        <w:r w:rsidR="003609A6">
          <w:rPr>
            <w:noProof/>
            <w:webHidden/>
          </w:rPr>
        </w:r>
        <w:r w:rsidR="003609A6">
          <w:rPr>
            <w:noProof/>
            <w:webHidden/>
          </w:rPr>
          <w:fldChar w:fldCharType="separate"/>
        </w:r>
        <w:r w:rsidR="003609A6">
          <w:rPr>
            <w:noProof/>
            <w:webHidden/>
          </w:rPr>
          <w:t>13</w:t>
        </w:r>
        <w:r w:rsidR="003609A6">
          <w:rPr>
            <w:noProof/>
            <w:webHidden/>
          </w:rPr>
          <w:fldChar w:fldCharType="end"/>
        </w:r>
      </w:hyperlink>
    </w:p>
    <w:p w14:paraId="040A528D" w14:textId="77777777" w:rsidR="003609A6" w:rsidRDefault="00A71037">
      <w:pPr>
        <w:pStyle w:val="TableofFigures"/>
        <w:tabs>
          <w:tab w:val="right" w:leader="dot" w:pos="9350"/>
        </w:tabs>
        <w:rPr>
          <w:rFonts w:asciiTheme="minorHAnsi" w:eastAsiaTheme="minorEastAsia" w:hAnsiTheme="minorHAnsi" w:cstheme="minorBidi"/>
          <w:noProof/>
          <w:szCs w:val="22"/>
          <w:lang w:val="en-US" w:eastAsia="zh-CN"/>
        </w:rPr>
      </w:pPr>
      <w:hyperlink w:anchor="_Toc44164525" w:history="1">
        <w:r w:rsidR="003609A6" w:rsidRPr="00C27DE5">
          <w:rPr>
            <w:rStyle w:val="Hyperlink"/>
            <w:noProof/>
            <w:highlight w:val="lightGray"/>
          </w:rPr>
          <w:t>Figure 4 – Allowed combination of RU106+RU26 for each 80 MHz segment in 80, 160, 240, and 320 MHz bandwidth</w:t>
        </w:r>
        <w:r w:rsidR="003609A6">
          <w:rPr>
            <w:noProof/>
            <w:webHidden/>
          </w:rPr>
          <w:tab/>
        </w:r>
        <w:r w:rsidR="003609A6">
          <w:rPr>
            <w:noProof/>
            <w:webHidden/>
          </w:rPr>
          <w:fldChar w:fldCharType="begin"/>
        </w:r>
        <w:r w:rsidR="003609A6">
          <w:rPr>
            <w:noProof/>
            <w:webHidden/>
          </w:rPr>
          <w:instrText xml:space="preserve"> PAGEREF _Toc44164525 \h </w:instrText>
        </w:r>
        <w:r w:rsidR="003609A6">
          <w:rPr>
            <w:noProof/>
            <w:webHidden/>
          </w:rPr>
        </w:r>
        <w:r w:rsidR="003609A6">
          <w:rPr>
            <w:noProof/>
            <w:webHidden/>
          </w:rPr>
          <w:fldChar w:fldCharType="separate"/>
        </w:r>
        <w:r w:rsidR="003609A6">
          <w:rPr>
            <w:noProof/>
            <w:webHidden/>
          </w:rPr>
          <w:t>14</w:t>
        </w:r>
        <w:r w:rsidR="003609A6">
          <w:rPr>
            <w:noProof/>
            <w:webHidden/>
          </w:rPr>
          <w:fldChar w:fldCharType="end"/>
        </w:r>
      </w:hyperlink>
    </w:p>
    <w:p w14:paraId="1B0DABE3" w14:textId="77777777" w:rsidR="003609A6" w:rsidRDefault="00A71037">
      <w:pPr>
        <w:pStyle w:val="TableofFigures"/>
        <w:tabs>
          <w:tab w:val="right" w:leader="dot" w:pos="9350"/>
        </w:tabs>
        <w:rPr>
          <w:rFonts w:asciiTheme="minorHAnsi" w:eastAsiaTheme="minorEastAsia" w:hAnsiTheme="minorHAnsi" w:cstheme="minorBidi"/>
          <w:noProof/>
          <w:szCs w:val="22"/>
          <w:lang w:val="en-US" w:eastAsia="zh-CN"/>
        </w:rPr>
      </w:pPr>
      <w:hyperlink w:anchor="_Toc44164526" w:history="1">
        <w:r w:rsidR="003609A6" w:rsidRPr="00C27DE5">
          <w:rPr>
            <w:rStyle w:val="Hyperlink"/>
            <w:noProof/>
            <w:highlight w:val="lightGray"/>
          </w:rPr>
          <w:t>Figure 5 – Proportional round robin parser</w:t>
        </w:r>
        <w:r w:rsidR="003609A6">
          <w:rPr>
            <w:noProof/>
            <w:webHidden/>
          </w:rPr>
          <w:tab/>
        </w:r>
        <w:r w:rsidR="003609A6">
          <w:rPr>
            <w:noProof/>
            <w:webHidden/>
          </w:rPr>
          <w:fldChar w:fldCharType="begin"/>
        </w:r>
        <w:r w:rsidR="003609A6">
          <w:rPr>
            <w:noProof/>
            <w:webHidden/>
          </w:rPr>
          <w:instrText xml:space="preserve"> PAGEREF _Toc44164526 \h </w:instrText>
        </w:r>
        <w:r w:rsidR="003609A6">
          <w:rPr>
            <w:noProof/>
            <w:webHidden/>
          </w:rPr>
        </w:r>
        <w:r w:rsidR="003609A6">
          <w:rPr>
            <w:noProof/>
            <w:webHidden/>
          </w:rPr>
          <w:fldChar w:fldCharType="separate"/>
        </w:r>
        <w:r w:rsidR="003609A6">
          <w:rPr>
            <w:noProof/>
            <w:webHidden/>
          </w:rPr>
          <w:t>17</w:t>
        </w:r>
        <w:r w:rsidR="003609A6">
          <w:rPr>
            <w:noProof/>
            <w:webHidden/>
          </w:rPr>
          <w:fldChar w:fldCharType="end"/>
        </w:r>
      </w:hyperlink>
    </w:p>
    <w:p w14:paraId="7687F3EF" w14:textId="77777777" w:rsidR="003609A6" w:rsidRDefault="00A71037">
      <w:pPr>
        <w:pStyle w:val="TableofFigures"/>
        <w:tabs>
          <w:tab w:val="right" w:leader="dot" w:pos="9350"/>
        </w:tabs>
        <w:rPr>
          <w:rFonts w:asciiTheme="minorHAnsi" w:eastAsiaTheme="minorEastAsia" w:hAnsiTheme="minorHAnsi" w:cstheme="minorBidi"/>
          <w:noProof/>
          <w:szCs w:val="22"/>
          <w:lang w:val="en-US" w:eastAsia="zh-CN"/>
        </w:rPr>
      </w:pPr>
      <w:hyperlink w:anchor="_Toc44164527" w:history="1">
        <w:r w:rsidR="003609A6" w:rsidRPr="00C27DE5">
          <w:rPr>
            <w:rStyle w:val="Hyperlink"/>
            <w:noProof/>
            <w:highlight w:val="lightGray"/>
          </w:rPr>
          <w:t>Figure 6 – U-SIG</w:t>
        </w:r>
        <w:r w:rsidR="003609A6">
          <w:rPr>
            <w:noProof/>
            <w:webHidden/>
          </w:rPr>
          <w:tab/>
        </w:r>
        <w:r w:rsidR="003609A6">
          <w:rPr>
            <w:noProof/>
            <w:webHidden/>
          </w:rPr>
          <w:fldChar w:fldCharType="begin"/>
        </w:r>
        <w:r w:rsidR="003609A6">
          <w:rPr>
            <w:noProof/>
            <w:webHidden/>
          </w:rPr>
          <w:instrText xml:space="preserve"> PAGEREF _Toc44164527 \h </w:instrText>
        </w:r>
        <w:r w:rsidR="003609A6">
          <w:rPr>
            <w:noProof/>
            <w:webHidden/>
          </w:rPr>
        </w:r>
        <w:r w:rsidR="003609A6">
          <w:rPr>
            <w:noProof/>
            <w:webHidden/>
          </w:rPr>
          <w:fldChar w:fldCharType="separate"/>
        </w:r>
        <w:r w:rsidR="003609A6">
          <w:rPr>
            <w:noProof/>
            <w:webHidden/>
          </w:rPr>
          <w:t>19</w:t>
        </w:r>
        <w:r w:rsidR="003609A6">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4164380"/>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4164381"/>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9" w:name="_Toc14066201"/>
      <w:bookmarkStart w:id="140" w:name="_Toc14316256"/>
      <w:bookmarkStart w:id="141" w:name="_Toc14316772"/>
      <w:bookmarkStart w:id="142" w:name="_Toc14350431"/>
      <w:bookmarkStart w:id="143" w:name="_Toc21520572"/>
      <w:bookmarkStart w:id="144" w:name="_Toc21520615"/>
      <w:bookmarkStart w:id="145" w:name="_Toc21520664"/>
      <w:bookmarkStart w:id="146" w:name="_Toc21543248"/>
      <w:bookmarkStart w:id="147" w:name="_Toc21543456"/>
      <w:bookmarkStart w:id="148" w:name="_Toc24702984"/>
      <w:bookmarkStart w:id="149" w:name="_Toc24704594"/>
      <w:bookmarkStart w:id="150" w:name="_Toc24704699"/>
      <w:bookmarkStart w:id="151" w:name="_Toc24705189"/>
      <w:bookmarkStart w:id="152" w:name="_Toc24780836"/>
      <w:bookmarkStart w:id="153" w:name="_Toc24781736"/>
      <w:bookmarkStart w:id="154" w:name="_Toc24782436"/>
      <w:bookmarkStart w:id="155" w:name="_Toc24802012"/>
      <w:bookmarkStart w:id="156" w:name="_Toc24805207"/>
      <w:bookmarkStart w:id="157" w:name="_Toc24806194"/>
      <w:bookmarkStart w:id="158" w:name="_Toc24806920"/>
      <w:bookmarkStart w:id="159" w:name="_Toc24891599"/>
      <w:bookmarkStart w:id="160" w:name="_Toc24891919"/>
      <w:bookmarkStart w:id="161" w:name="_Toc24891965"/>
      <w:bookmarkStart w:id="162" w:name="_Toc24892602"/>
      <w:bookmarkStart w:id="163" w:name="_Toc24893216"/>
      <w:bookmarkStart w:id="164" w:name="_Toc24893748"/>
      <w:bookmarkStart w:id="165" w:name="_Toc24894139"/>
      <w:bookmarkStart w:id="166" w:name="_Toc24894624"/>
      <w:bookmarkStart w:id="167" w:name="_Toc25752088"/>
      <w:bookmarkStart w:id="168" w:name="_Toc30867896"/>
      <w:bookmarkStart w:id="169" w:name="_Toc30869179"/>
      <w:bookmarkStart w:id="170" w:name="_Toc30876603"/>
      <w:bookmarkStart w:id="171" w:name="_Toc30876656"/>
      <w:bookmarkStart w:id="172" w:name="_Toc30876944"/>
      <w:bookmarkStart w:id="173" w:name="_Toc30894973"/>
      <w:bookmarkStart w:id="174" w:name="_Toc30895482"/>
      <w:bookmarkStart w:id="175" w:name="_Toc30897838"/>
      <w:bookmarkStart w:id="176" w:name="_Toc30899264"/>
      <w:bookmarkStart w:id="177" w:name="_Toc30915774"/>
      <w:bookmarkStart w:id="178" w:name="_Toc30915836"/>
      <w:bookmarkStart w:id="179" w:name="_Toc31918162"/>
      <w:bookmarkStart w:id="180" w:name="_Toc36716494"/>
      <w:bookmarkStart w:id="181" w:name="_Toc36723254"/>
      <w:bookmarkStart w:id="182" w:name="_Toc36723336"/>
      <w:bookmarkStart w:id="183" w:name="_Toc36723469"/>
      <w:bookmarkStart w:id="184" w:name="_Toc36842522"/>
      <w:bookmarkStart w:id="185" w:name="_Toc36842604"/>
      <w:bookmarkStart w:id="186" w:name="_Toc37257549"/>
      <w:bookmarkStart w:id="187" w:name="_Toc37438226"/>
      <w:bookmarkStart w:id="188" w:name="_Toc37771493"/>
      <w:bookmarkStart w:id="189" w:name="_Toc37771811"/>
      <w:bookmarkStart w:id="190" w:name="_Toc37928346"/>
      <w:bookmarkStart w:id="191" w:name="_Toc38110464"/>
      <w:bookmarkStart w:id="192" w:name="_Toc38110646"/>
      <w:bookmarkStart w:id="193" w:name="_Toc38110740"/>
      <w:bookmarkStart w:id="194" w:name="_Toc38381638"/>
      <w:bookmarkStart w:id="195" w:name="_Toc38381732"/>
      <w:bookmarkStart w:id="196" w:name="_Toc38382117"/>
      <w:bookmarkStart w:id="197" w:name="_Toc38440370"/>
      <w:bookmarkStart w:id="198" w:name="_Toc38621953"/>
      <w:bookmarkStart w:id="199" w:name="_Toc38622050"/>
      <w:bookmarkStart w:id="200" w:name="_Toc38622541"/>
      <w:bookmarkStart w:id="201" w:name="_Toc38792460"/>
      <w:bookmarkStart w:id="202" w:name="_Toc38792561"/>
      <w:bookmarkStart w:id="203" w:name="_Toc38792732"/>
      <w:bookmarkStart w:id="204" w:name="_Toc38967110"/>
      <w:bookmarkStart w:id="205" w:name="_Toc38968660"/>
      <w:bookmarkStart w:id="206" w:name="_Toc38969945"/>
      <w:bookmarkStart w:id="207" w:name="_Toc38970559"/>
      <w:bookmarkStart w:id="208" w:name="_Toc39074900"/>
      <w:bookmarkStart w:id="209" w:name="_Toc39137721"/>
      <w:bookmarkStart w:id="210" w:name="_Toc39140414"/>
      <w:bookmarkStart w:id="211" w:name="_Toc39140649"/>
      <w:bookmarkStart w:id="212" w:name="_Toc39143845"/>
      <w:bookmarkStart w:id="213" w:name="_Toc39225289"/>
      <w:bookmarkStart w:id="214" w:name="_Toc39229637"/>
      <w:bookmarkStart w:id="215" w:name="_Toc39230235"/>
      <w:bookmarkStart w:id="216" w:name="_Toc39230898"/>
      <w:bookmarkStart w:id="217" w:name="_Toc39231037"/>
      <w:bookmarkStart w:id="218" w:name="_Toc39597117"/>
      <w:bookmarkStart w:id="219" w:name="_Toc39598096"/>
      <w:bookmarkStart w:id="220" w:name="_Toc39600310"/>
      <w:bookmarkStart w:id="221" w:name="_Toc39674527"/>
      <w:bookmarkStart w:id="222" w:name="_Toc39827010"/>
      <w:bookmarkStart w:id="223" w:name="_Toc39845551"/>
      <w:bookmarkStart w:id="224" w:name="_Toc39846311"/>
      <w:bookmarkStart w:id="225" w:name="_Toc39847780"/>
      <w:bookmarkStart w:id="226" w:name="_Toc39847925"/>
      <w:bookmarkStart w:id="227" w:name="_Toc39848048"/>
      <w:bookmarkStart w:id="228" w:name="_Toc39848379"/>
      <w:bookmarkStart w:id="229" w:name="_Toc40028502"/>
      <w:bookmarkStart w:id="230" w:name="_Toc40028940"/>
      <w:bookmarkStart w:id="231" w:name="_Toc40217706"/>
      <w:bookmarkStart w:id="232" w:name="_Toc40274898"/>
      <w:bookmarkStart w:id="233" w:name="_Toc40275096"/>
      <w:bookmarkStart w:id="234" w:name="_Toc40277185"/>
      <w:bookmarkStart w:id="235" w:name="_Toc40433521"/>
      <w:bookmarkStart w:id="236" w:name="_Toc40814755"/>
      <w:bookmarkStart w:id="237" w:name="_Toc40817227"/>
      <w:bookmarkStart w:id="238" w:name="_Toc41050295"/>
      <w:bookmarkStart w:id="239" w:name="_Toc41060201"/>
      <w:bookmarkStart w:id="240" w:name="_Toc41388366"/>
      <w:bookmarkStart w:id="241" w:name="_Toc41388577"/>
      <w:bookmarkStart w:id="242" w:name="_Toc41669163"/>
      <w:bookmarkStart w:id="243" w:name="_Toc41670016"/>
      <w:bookmarkStart w:id="244" w:name="_Toc41670140"/>
      <w:bookmarkStart w:id="245" w:name="_Toc41670972"/>
      <w:bookmarkStart w:id="246" w:name="_Toc41671836"/>
      <w:bookmarkStart w:id="247" w:name="_Toc41909981"/>
      <w:bookmarkStart w:id="248" w:name="_Toc42180131"/>
      <w:bookmarkStart w:id="249" w:name="_Toc42180574"/>
      <w:bookmarkStart w:id="250" w:name="_Toc42187744"/>
      <w:bookmarkStart w:id="251" w:name="_Toc42188582"/>
      <w:bookmarkStart w:id="252" w:name="_Toc42541629"/>
      <w:bookmarkStart w:id="253" w:name="_Toc42541758"/>
      <w:bookmarkStart w:id="254" w:name="_Toc42545036"/>
      <w:bookmarkStart w:id="255" w:name="_Toc42806595"/>
      <w:bookmarkStart w:id="256" w:name="_Toc43114299"/>
      <w:bookmarkStart w:id="257" w:name="_Toc43115075"/>
      <w:bookmarkStart w:id="258" w:name="_Toc43117327"/>
      <w:bookmarkStart w:id="259" w:name="_Toc43117466"/>
      <w:bookmarkStart w:id="260" w:name="_Toc43285792"/>
      <w:bookmarkStart w:id="261" w:name="_Toc43303850"/>
      <w:bookmarkStart w:id="262" w:name="_Toc43316278"/>
      <w:bookmarkStart w:id="263" w:name="_Toc43317080"/>
      <w:bookmarkStart w:id="264" w:name="_Toc43319701"/>
      <w:bookmarkStart w:id="265" w:name="_Toc43722151"/>
      <w:bookmarkStart w:id="266" w:name="_Toc43722505"/>
      <w:bookmarkStart w:id="267" w:name="_Toc43724455"/>
      <w:bookmarkStart w:id="268" w:name="_Toc43724603"/>
      <w:bookmarkStart w:id="269" w:name="_Toc44163555"/>
      <w:bookmarkStart w:id="270" w:name="_Toc44164240"/>
      <w:bookmarkStart w:id="271" w:name="_Toc44164383"/>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4D486A7D" w14:textId="77777777" w:rsidR="00D23228" w:rsidRPr="003B4C75" w:rsidRDefault="00D23228" w:rsidP="00360EB0">
      <w:pPr>
        <w:pStyle w:val="Heading2"/>
        <w:spacing w:after="60"/>
        <w:jc w:val="both"/>
        <w:rPr>
          <w:u w:val="none"/>
        </w:rPr>
      </w:pPr>
      <w:bookmarkStart w:id="272" w:name="_Toc44164384"/>
      <w:r w:rsidRPr="003B4C75">
        <w:rPr>
          <w:u w:val="none"/>
        </w:rPr>
        <w:t>General</w:t>
      </w:r>
      <w:bookmarkEnd w:id="272"/>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73" w:name="_Toc44164385"/>
      <w:r>
        <w:rPr>
          <w:u w:val="none"/>
        </w:rPr>
        <w:t>Channelization and tone plan</w:t>
      </w:r>
      <w:bookmarkEnd w:id="273"/>
    </w:p>
    <w:p w14:paraId="25B7CC6B" w14:textId="77777777" w:rsidR="003D1CA0" w:rsidRPr="003D1CA0" w:rsidRDefault="003D1CA0" w:rsidP="003D1CA0">
      <w:pPr>
        <w:pStyle w:val="Heading3"/>
      </w:pPr>
      <w:bookmarkStart w:id="274" w:name="_Toc44164386"/>
      <w:r>
        <w:t>Wideband and noncontiguous spectrum utilization</w:t>
      </w:r>
      <w:bookmarkEnd w:id="274"/>
    </w:p>
    <w:p w14:paraId="1729F2F3" w14:textId="77777777" w:rsidR="00E6740A" w:rsidRPr="0094572F" w:rsidRDefault="00E6740A" w:rsidP="00E6740A">
      <w:pPr>
        <w:jc w:val="both"/>
        <w:rPr>
          <w:highlight w:val="lightGray"/>
        </w:rPr>
      </w:pPr>
      <w:r w:rsidRPr="0094572F">
        <w:rPr>
          <w:highlight w:val="lightGray"/>
        </w:rPr>
        <w:t>802.11be supports 320 MHz and 160+160 MHz PPDU.</w:t>
      </w:r>
    </w:p>
    <w:p w14:paraId="3F5A1218" w14:textId="77777777" w:rsidR="00E6740A" w:rsidRPr="0094572F" w:rsidRDefault="00E6740A" w:rsidP="00E6740A">
      <w:pPr>
        <w:jc w:val="both"/>
        <w:rPr>
          <w:highlight w:val="lightGray"/>
        </w:rPr>
      </w:pPr>
      <w:r w:rsidRPr="0094572F">
        <w:rPr>
          <w:highlight w:val="lightGray"/>
        </w:rPr>
        <w:t xml:space="preserve">[Motion 10, </w:t>
      </w:r>
      <w:sdt>
        <w:sdtPr>
          <w:rPr>
            <w:highlight w:val="lightGray"/>
          </w:rPr>
          <w:id w:val="-924262410"/>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387099592"/>
          <w:citation/>
        </w:sdtPr>
        <w:sdtEndPr/>
        <w:sdtContent>
          <w:r w:rsidRPr="0094572F">
            <w:rPr>
              <w:highlight w:val="lightGray"/>
            </w:rPr>
            <w:fldChar w:fldCharType="begin"/>
          </w:r>
          <w:r w:rsidRPr="0094572F">
            <w:rPr>
              <w:highlight w:val="lightGray"/>
              <w:lang w:val="en-US"/>
            </w:rPr>
            <w:instrText xml:space="preserve"> CITATION 19_0797r1 \l 1033 </w:instrText>
          </w:r>
          <w:r w:rsidRPr="0094572F">
            <w:rPr>
              <w:highlight w:val="lightGray"/>
            </w:rPr>
            <w:fldChar w:fldCharType="separate"/>
          </w:r>
          <w:r w:rsidR="005A1105" w:rsidRPr="0094572F">
            <w:rPr>
              <w:noProof/>
              <w:highlight w:val="lightGray"/>
              <w:lang w:val="en-US"/>
            </w:rPr>
            <w:t>[2]</w:t>
          </w:r>
          <w:r w:rsidRPr="0094572F">
            <w:rPr>
              <w:highlight w:val="lightGray"/>
            </w:rPr>
            <w:fldChar w:fldCharType="end"/>
          </w:r>
        </w:sdtContent>
      </w:sdt>
      <w:r w:rsidRPr="0094572F">
        <w:rPr>
          <w:highlight w:val="lightGray"/>
        </w:rPr>
        <w:t>]</w:t>
      </w:r>
    </w:p>
    <w:p w14:paraId="7D74F6EF" w14:textId="77777777" w:rsidR="00E6740A" w:rsidRPr="0094572F" w:rsidRDefault="00E6740A" w:rsidP="002A0425">
      <w:pPr>
        <w:jc w:val="both"/>
        <w:rPr>
          <w:highlight w:val="lightGray"/>
        </w:rPr>
      </w:pPr>
    </w:p>
    <w:p w14:paraId="0B323553" w14:textId="4BA7AC9C" w:rsidR="000E234D" w:rsidRPr="0094572F" w:rsidRDefault="004402DA" w:rsidP="002A0425">
      <w:pPr>
        <w:jc w:val="both"/>
        <w:rPr>
          <w:highlight w:val="lightGray"/>
        </w:rPr>
      </w:pPr>
      <w:r w:rsidRPr="0094572F">
        <w:rPr>
          <w:highlight w:val="lightGray"/>
        </w:rPr>
        <w:t>802.</w:t>
      </w:r>
      <w:r w:rsidR="000E234D" w:rsidRPr="0094572F">
        <w:rPr>
          <w:highlight w:val="lightGray"/>
        </w:rPr>
        <w:t>11be supports 240 MHz and 160+80 MHz transmission</w:t>
      </w:r>
      <w:r w:rsidR="00C649F0" w:rsidRPr="0094572F">
        <w:rPr>
          <w:highlight w:val="lightGray"/>
        </w:rPr>
        <w:t>.</w:t>
      </w:r>
    </w:p>
    <w:p w14:paraId="2034666E" w14:textId="77777777" w:rsidR="00D623C1" w:rsidRPr="0094572F" w:rsidRDefault="000E234D" w:rsidP="00486858">
      <w:pPr>
        <w:pStyle w:val="ListParagraph"/>
        <w:numPr>
          <w:ilvl w:val="0"/>
          <w:numId w:val="5"/>
        </w:numPr>
        <w:jc w:val="both"/>
        <w:rPr>
          <w:highlight w:val="lightGray"/>
        </w:rPr>
      </w:pPr>
      <w:r w:rsidRPr="0094572F">
        <w:rPr>
          <w:highlight w:val="lightGray"/>
        </w:rPr>
        <w:t>Whether 240/160+80 MHz is formed by 80</w:t>
      </w:r>
      <w:r w:rsidR="00D623C1" w:rsidRPr="0094572F">
        <w:rPr>
          <w:highlight w:val="lightGray"/>
        </w:rPr>
        <w:t xml:space="preserve"> </w:t>
      </w:r>
      <w:r w:rsidRPr="0094572F">
        <w:rPr>
          <w:highlight w:val="lightGray"/>
        </w:rPr>
        <w:t>MHz channel puncturing of 320/160+160 MHz is TBD</w:t>
      </w:r>
      <w:r w:rsidR="00D623C1" w:rsidRPr="0094572F">
        <w:rPr>
          <w:highlight w:val="lightGray"/>
        </w:rPr>
        <w:t>.</w:t>
      </w:r>
    </w:p>
    <w:p w14:paraId="154A430F" w14:textId="77777777" w:rsidR="00D623C1" w:rsidRPr="0094572F" w:rsidRDefault="00D623C1" w:rsidP="002A0425">
      <w:pPr>
        <w:jc w:val="both"/>
        <w:rPr>
          <w:highlight w:val="lightGray"/>
        </w:rPr>
      </w:pPr>
      <w:r w:rsidRPr="0094572F">
        <w:rPr>
          <w:highlight w:val="lightGray"/>
        </w:rPr>
        <w:t>[Motion 16,</w:t>
      </w:r>
      <w:r w:rsidR="009A4898" w:rsidRPr="0094572F">
        <w:rPr>
          <w:highlight w:val="lightGray"/>
        </w:rPr>
        <w:t xml:space="preserve"> </w:t>
      </w:r>
      <w:sdt>
        <w:sdtPr>
          <w:rPr>
            <w:highlight w:val="lightGray"/>
          </w:rPr>
          <w:id w:val="189265797"/>
          <w:citation/>
        </w:sdtPr>
        <w:sdtEndPr/>
        <w:sdtContent>
          <w:r w:rsidR="009A4898" w:rsidRPr="0094572F">
            <w:rPr>
              <w:highlight w:val="lightGray"/>
            </w:rPr>
            <w:fldChar w:fldCharType="begin"/>
          </w:r>
          <w:r w:rsidR="009A4898" w:rsidRPr="0094572F">
            <w:rPr>
              <w:highlight w:val="lightGray"/>
              <w:lang w:val="en-US"/>
            </w:rPr>
            <w:instrText xml:space="preserve"> CITATION 19_1755r1 \l 1033 </w:instrText>
          </w:r>
          <w:r w:rsidR="009A4898" w:rsidRPr="0094572F">
            <w:rPr>
              <w:highlight w:val="lightGray"/>
            </w:rPr>
            <w:fldChar w:fldCharType="separate"/>
          </w:r>
          <w:r w:rsidR="005A1105" w:rsidRPr="0094572F">
            <w:rPr>
              <w:noProof/>
              <w:highlight w:val="lightGray"/>
              <w:lang w:val="en-US"/>
            </w:rPr>
            <w:t>[3]</w:t>
          </w:r>
          <w:r w:rsidR="009A4898" w:rsidRPr="0094572F">
            <w:rPr>
              <w:highlight w:val="lightGray"/>
            </w:rPr>
            <w:fldChar w:fldCharType="end"/>
          </w:r>
        </w:sdtContent>
      </w:sdt>
      <w:r w:rsidR="009B2D9B" w:rsidRPr="0094572F">
        <w:rPr>
          <w:highlight w:val="lightGray"/>
        </w:rPr>
        <w:t xml:space="preserve"> and </w:t>
      </w:r>
      <w:sdt>
        <w:sdtPr>
          <w:rPr>
            <w:highlight w:val="lightGray"/>
          </w:rPr>
          <w:id w:val="-1659066253"/>
          <w:citation/>
        </w:sdtPr>
        <w:sdtEndPr/>
        <w:sdtContent>
          <w:r w:rsidR="009B2D9B" w:rsidRPr="0094572F">
            <w:rPr>
              <w:highlight w:val="lightGray"/>
            </w:rPr>
            <w:fldChar w:fldCharType="begin"/>
          </w:r>
          <w:r w:rsidR="009B2D9B" w:rsidRPr="0094572F">
            <w:rPr>
              <w:highlight w:val="lightGray"/>
              <w:lang w:val="en-US"/>
            </w:rPr>
            <w:instrText xml:space="preserve">CITATION 19_1066r3 \l 1033 </w:instrText>
          </w:r>
          <w:r w:rsidR="009B2D9B" w:rsidRPr="0094572F">
            <w:rPr>
              <w:highlight w:val="lightGray"/>
            </w:rPr>
            <w:fldChar w:fldCharType="separate"/>
          </w:r>
          <w:r w:rsidR="005A1105" w:rsidRPr="0094572F">
            <w:rPr>
              <w:noProof/>
              <w:highlight w:val="lightGray"/>
              <w:lang w:val="en-US"/>
            </w:rPr>
            <w:t>[4]</w:t>
          </w:r>
          <w:r w:rsidR="009B2D9B" w:rsidRPr="0094572F">
            <w:rPr>
              <w:highlight w:val="lightGray"/>
            </w:rPr>
            <w:fldChar w:fldCharType="end"/>
          </w:r>
        </w:sdtContent>
      </w:sdt>
      <w:r w:rsidRPr="0094572F">
        <w:rPr>
          <w:highlight w:val="lightGray"/>
        </w:rPr>
        <w:t>]</w:t>
      </w:r>
    </w:p>
    <w:p w14:paraId="5CFB59A9" w14:textId="77777777" w:rsidR="00D623C1" w:rsidRPr="0094572F" w:rsidRDefault="00D623C1" w:rsidP="002A0425">
      <w:pPr>
        <w:jc w:val="both"/>
        <w:rPr>
          <w:highlight w:val="lightGray"/>
        </w:rPr>
      </w:pPr>
    </w:p>
    <w:p w14:paraId="31AB7F9D" w14:textId="77777777" w:rsidR="004C766E" w:rsidRPr="0094572F" w:rsidRDefault="004C766E" w:rsidP="002A0425">
      <w:pPr>
        <w:jc w:val="both"/>
        <w:rPr>
          <w:highlight w:val="lightGray"/>
        </w:rPr>
      </w:pPr>
      <w:r w:rsidRPr="0094572F">
        <w:rPr>
          <w:highlight w:val="lightGray"/>
        </w:rPr>
        <w:t>240/160+80 MHz band</w:t>
      </w:r>
      <w:r w:rsidR="004402DA" w:rsidRPr="0094572F">
        <w:rPr>
          <w:highlight w:val="lightGray"/>
        </w:rPr>
        <w:t xml:space="preserve">width is constructed from </w:t>
      </w:r>
      <w:r w:rsidR="00CB0232" w:rsidRPr="0094572F">
        <w:rPr>
          <w:highlight w:val="lightGray"/>
        </w:rPr>
        <w:t>three</w:t>
      </w:r>
      <w:r w:rsidR="004402DA" w:rsidRPr="0094572F">
        <w:rPr>
          <w:highlight w:val="lightGray"/>
        </w:rPr>
        <w:t xml:space="preserve"> </w:t>
      </w:r>
      <w:r w:rsidRPr="0094572F">
        <w:rPr>
          <w:highlight w:val="lightGray"/>
        </w:rPr>
        <w:t>80</w:t>
      </w:r>
      <w:r w:rsidR="009F0F1B" w:rsidRPr="0094572F">
        <w:rPr>
          <w:highlight w:val="lightGray"/>
        </w:rPr>
        <w:t xml:space="preserve"> </w:t>
      </w:r>
      <w:r w:rsidRPr="0094572F">
        <w:rPr>
          <w:highlight w:val="lightGray"/>
        </w:rPr>
        <w:t>MHz channels which include primary 80</w:t>
      </w:r>
      <w:r w:rsidR="009F0F1B" w:rsidRPr="0094572F">
        <w:rPr>
          <w:highlight w:val="lightGray"/>
        </w:rPr>
        <w:t xml:space="preserve"> </w:t>
      </w:r>
      <w:r w:rsidRPr="0094572F">
        <w:rPr>
          <w:highlight w:val="lightGray"/>
        </w:rPr>
        <w:t>MHz</w:t>
      </w:r>
      <w:r w:rsidR="009F0F1B" w:rsidRPr="0094572F">
        <w:rPr>
          <w:highlight w:val="lightGray"/>
        </w:rPr>
        <w:t>.</w:t>
      </w:r>
    </w:p>
    <w:p w14:paraId="1B4B6DFF" w14:textId="77777777" w:rsidR="009F0F1B" w:rsidRPr="0094572F" w:rsidRDefault="009F0F1B" w:rsidP="002A0425">
      <w:pPr>
        <w:jc w:val="both"/>
        <w:rPr>
          <w:highlight w:val="lightGray"/>
        </w:rPr>
      </w:pPr>
      <w:r w:rsidRPr="0094572F">
        <w:rPr>
          <w:highlight w:val="lightGray"/>
        </w:rPr>
        <w:t>[Motion 17,</w:t>
      </w:r>
      <w:r w:rsidR="00B1797E" w:rsidRPr="0094572F">
        <w:rPr>
          <w:highlight w:val="lightGray"/>
        </w:rPr>
        <w:t xml:space="preserve"> </w:t>
      </w:r>
      <w:sdt>
        <w:sdtPr>
          <w:rPr>
            <w:highlight w:val="lightGray"/>
          </w:rPr>
          <w:id w:val="-730767725"/>
          <w:citation/>
        </w:sdtPr>
        <w:sdtEndPr/>
        <w:sdtContent>
          <w:r w:rsidR="004B4287" w:rsidRPr="0094572F">
            <w:rPr>
              <w:highlight w:val="lightGray"/>
            </w:rPr>
            <w:fldChar w:fldCharType="begin"/>
          </w:r>
          <w:r w:rsidR="004B4287" w:rsidRPr="0094572F">
            <w:rPr>
              <w:highlight w:val="lightGray"/>
              <w:lang w:val="en-US"/>
            </w:rPr>
            <w:instrText xml:space="preserve"> CITATION 19_1755r1 \l 1033 </w:instrText>
          </w:r>
          <w:r w:rsidR="004B4287" w:rsidRPr="0094572F">
            <w:rPr>
              <w:highlight w:val="lightGray"/>
            </w:rPr>
            <w:fldChar w:fldCharType="separate"/>
          </w:r>
          <w:r w:rsidR="005A1105" w:rsidRPr="0094572F">
            <w:rPr>
              <w:noProof/>
              <w:highlight w:val="lightGray"/>
              <w:lang w:val="en-US"/>
            </w:rPr>
            <w:t>[3]</w:t>
          </w:r>
          <w:r w:rsidR="004B4287" w:rsidRPr="0094572F">
            <w:rPr>
              <w:highlight w:val="lightGray"/>
            </w:rPr>
            <w:fldChar w:fldCharType="end"/>
          </w:r>
        </w:sdtContent>
      </w:sdt>
      <w:r w:rsidR="004B4287" w:rsidRPr="0094572F">
        <w:rPr>
          <w:highlight w:val="lightGray"/>
        </w:rPr>
        <w:t xml:space="preserve"> and </w:t>
      </w:r>
      <w:sdt>
        <w:sdtPr>
          <w:rPr>
            <w:highlight w:val="lightGray"/>
          </w:rPr>
          <w:id w:val="179940600"/>
          <w:citation/>
        </w:sdtPr>
        <w:sdtEndPr/>
        <w:sdtContent>
          <w:r w:rsidR="00E766B3" w:rsidRPr="0094572F">
            <w:rPr>
              <w:highlight w:val="lightGray"/>
            </w:rPr>
            <w:fldChar w:fldCharType="begin"/>
          </w:r>
          <w:r w:rsidR="00E766B3" w:rsidRPr="0094572F">
            <w:rPr>
              <w:highlight w:val="lightGray"/>
              <w:lang w:val="en-US"/>
            </w:rPr>
            <w:instrText xml:space="preserve"> CITATION 19_1889r2 \l 1033 </w:instrText>
          </w:r>
          <w:r w:rsidR="00E766B3" w:rsidRPr="0094572F">
            <w:rPr>
              <w:highlight w:val="lightGray"/>
            </w:rPr>
            <w:fldChar w:fldCharType="separate"/>
          </w:r>
          <w:r w:rsidR="005A1105" w:rsidRPr="0094572F">
            <w:rPr>
              <w:noProof/>
              <w:highlight w:val="lightGray"/>
              <w:lang w:val="en-US"/>
            </w:rPr>
            <w:t>[5]</w:t>
          </w:r>
          <w:r w:rsidR="00E766B3" w:rsidRPr="0094572F">
            <w:rPr>
              <w:highlight w:val="lightGray"/>
            </w:rPr>
            <w:fldChar w:fldCharType="end"/>
          </w:r>
        </w:sdtContent>
      </w:sdt>
      <w:r w:rsidRPr="0094572F">
        <w:rPr>
          <w:highlight w:val="lightGray"/>
        </w:rPr>
        <w:t>]</w:t>
      </w:r>
    </w:p>
    <w:p w14:paraId="37C79FD0" w14:textId="77777777" w:rsidR="004C766E" w:rsidRPr="0094572F" w:rsidRDefault="004C766E" w:rsidP="002A0425">
      <w:pPr>
        <w:jc w:val="both"/>
        <w:rPr>
          <w:highlight w:val="lightGray"/>
        </w:rPr>
      </w:pPr>
    </w:p>
    <w:p w14:paraId="004AAFAE" w14:textId="77777777" w:rsidR="00E6740A" w:rsidRPr="0094572F" w:rsidRDefault="00981D07" w:rsidP="00E6740A">
      <w:pPr>
        <w:jc w:val="both"/>
        <w:rPr>
          <w:highlight w:val="lightGray"/>
        </w:rPr>
      </w:pPr>
      <w:r w:rsidRPr="0094572F">
        <w:rPr>
          <w:highlight w:val="lightGray"/>
        </w:rPr>
        <w:t>802.</w:t>
      </w:r>
      <w:r w:rsidR="00E6740A" w:rsidRPr="0094572F">
        <w:rPr>
          <w:highlight w:val="lightGray"/>
        </w:rPr>
        <w:t xml:space="preserve">11be reuses </w:t>
      </w:r>
      <w:r w:rsidR="00A31BC6" w:rsidRPr="0094572F">
        <w:rPr>
          <w:highlight w:val="lightGray"/>
        </w:rPr>
        <w:t>802.</w:t>
      </w:r>
      <w:r w:rsidR="00E6740A" w:rsidRPr="0094572F">
        <w:rPr>
          <w:highlight w:val="lightGray"/>
        </w:rPr>
        <w:t>11ax tone plan for 20/40/80/160/80+80</w:t>
      </w:r>
      <w:r w:rsidR="00A80243" w:rsidRPr="0094572F">
        <w:rPr>
          <w:highlight w:val="lightGray"/>
        </w:rPr>
        <w:t xml:space="preserve"> </w:t>
      </w:r>
      <w:r w:rsidR="00E6740A" w:rsidRPr="0094572F">
        <w:rPr>
          <w:highlight w:val="lightGray"/>
        </w:rPr>
        <w:t>MHz PPDU</w:t>
      </w:r>
      <w:r w:rsidR="006174B7" w:rsidRPr="0094572F">
        <w:rPr>
          <w:highlight w:val="lightGray"/>
        </w:rPr>
        <w:t>.</w:t>
      </w:r>
    </w:p>
    <w:p w14:paraId="4C4253C4" w14:textId="77777777" w:rsidR="00E6740A" w:rsidRPr="0094572F" w:rsidRDefault="00E6740A" w:rsidP="00E6740A">
      <w:pPr>
        <w:jc w:val="both"/>
        <w:rPr>
          <w:highlight w:val="lightGray"/>
        </w:rPr>
      </w:pPr>
      <w:r w:rsidRPr="0094572F">
        <w:rPr>
          <w:highlight w:val="lightGray"/>
        </w:rPr>
        <w:t>For 320 MHz and 160+160 MHz PPDU, 802.11be uses duplicated HE160 for OFDMA tone plan</w:t>
      </w:r>
      <w:r w:rsidR="006174B7" w:rsidRPr="0094572F">
        <w:rPr>
          <w:highlight w:val="lightGray"/>
        </w:rPr>
        <w:t>.</w:t>
      </w:r>
    </w:p>
    <w:p w14:paraId="279470D4" w14:textId="77777777" w:rsidR="006174B7" w:rsidRPr="0094572F" w:rsidRDefault="006174B7" w:rsidP="00E6740A">
      <w:pPr>
        <w:jc w:val="both"/>
        <w:rPr>
          <w:highlight w:val="lightGray"/>
        </w:rPr>
      </w:pPr>
      <w:r w:rsidRPr="0094572F">
        <w:rPr>
          <w:highlight w:val="lightGray"/>
        </w:rPr>
        <w:t xml:space="preserve">[Motion 33, </w:t>
      </w:r>
      <w:sdt>
        <w:sdtPr>
          <w:rPr>
            <w:highlight w:val="lightGray"/>
          </w:rPr>
          <w:id w:val="408345781"/>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460697119"/>
          <w:citation/>
        </w:sdtPr>
        <w:sdtEnd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Pr="0094572F">
        <w:rPr>
          <w:highlight w:val="lightGray"/>
        </w:rPr>
        <w:t>]</w:t>
      </w:r>
    </w:p>
    <w:p w14:paraId="54BA1DBC" w14:textId="46DD7601" w:rsidR="00266C37" w:rsidRPr="0094572F" w:rsidRDefault="00266C37" w:rsidP="00E6740A">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04B94917" w14:textId="77777777" w:rsidR="004A47D3" w:rsidRPr="0094572F" w:rsidRDefault="004A47D3" w:rsidP="00E6740A">
      <w:pPr>
        <w:jc w:val="both"/>
        <w:rPr>
          <w:highlight w:val="lightGray"/>
        </w:rPr>
      </w:pPr>
    </w:p>
    <w:p w14:paraId="5335A330" w14:textId="77777777" w:rsidR="004A47D3" w:rsidRPr="0094572F" w:rsidRDefault="004A47D3" w:rsidP="004A47D3">
      <w:pPr>
        <w:jc w:val="both"/>
        <w:rPr>
          <w:highlight w:val="lightGray"/>
        </w:rPr>
      </w:pPr>
      <w:r w:rsidRPr="0094572F">
        <w:rPr>
          <w:highlight w:val="lightGray"/>
        </w:rPr>
        <w:t>802.11be 240/160+80 MHz transmission consists of 3x80 MHz segments while the tone plan of each 80 MHz segment is the same as HE80 in 802.11ax.</w:t>
      </w:r>
    </w:p>
    <w:p w14:paraId="4BC24C3E" w14:textId="77777777" w:rsidR="004A47D3" w:rsidRPr="0094572F" w:rsidRDefault="004A47D3" w:rsidP="004A47D3">
      <w:pPr>
        <w:jc w:val="both"/>
        <w:rPr>
          <w:highlight w:val="lightGray"/>
        </w:rPr>
      </w:pPr>
      <w:r w:rsidRPr="0094572F">
        <w:rPr>
          <w:highlight w:val="lightGray"/>
        </w:rPr>
        <w:t xml:space="preserve">[Motion 35, </w:t>
      </w:r>
      <w:sdt>
        <w:sdtPr>
          <w:rPr>
            <w:highlight w:val="lightGray"/>
          </w:rPr>
          <w:id w:val="-1836449924"/>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012977326"/>
          <w:citation/>
        </w:sdtPr>
        <w:sdtEnd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Pr="0094572F">
        <w:rPr>
          <w:highlight w:val="lightGray"/>
        </w:rPr>
        <w:t>]</w:t>
      </w:r>
    </w:p>
    <w:p w14:paraId="496D6036" w14:textId="02877F49" w:rsidR="00266C37" w:rsidRPr="0094572F" w:rsidRDefault="00266C37" w:rsidP="004A47D3">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03598999" w14:textId="536E3A28" w:rsidR="00E46D92" w:rsidRPr="0094572F" w:rsidRDefault="00E46D92" w:rsidP="00E46D92">
      <w:pPr>
        <w:pStyle w:val="ListParagraph"/>
        <w:ind w:left="0"/>
        <w:rPr>
          <w:szCs w:val="22"/>
          <w:highlight w:val="lightGray"/>
          <w:lang w:val="en-US"/>
        </w:rPr>
      </w:pPr>
    </w:p>
    <w:p w14:paraId="3FEAAA1B" w14:textId="2187E1FA" w:rsidR="004A47D3" w:rsidRPr="0094572F" w:rsidRDefault="00747716" w:rsidP="004A47D3">
      <w:pPr>
        <w:jc w:val="both"/>
        <w:rPr>
          <w:szCs w:val="22"/>
          <w:highlight w:val="lightGray"/>
        </w:rPr>
      </w:pPr>
      <w:r w:rsidRPr="0094572F">
        <w:rPr>
          <w:szCs w:val="22"/>
          <w:highlight w:val="lightGray"/>
        </w:rPr>
        <w:t xml:space="preserve">802.11be </w:t>
      </w:r>
      <w:r w:rsidR="004A47D3" w:rsidRPr="0094572F">
        <w:rPr>
          <w:szCs w:val="22"/>
          <w:highlight w:val="lightGray"/>
        </w:rPr>
        <w:t>support</w:t>
      </w:r>
      <w:r w:rsidRPr="0094572F">
        <w:rPr>
          <w:szCs w:val="22"/>
          <w:highlight w:val="lightGray"/>
        </w:rPr>
        <w:t>s</w:t>
      </w:r>
      <w:r w:rsidR="004A47D3" w:rsidRPr="0094572F">
        <w:rPr>
          <w:szCs w:val="22"/>
          <w:highlight w:val="lightGray"/>
        </w:rPr>
        <w:t xml:space="preserve"> the following toneplan for </w:t>
      </w:r>
      <w:r w:rsidR="00EC0A6E" w:rsidRPr="0094572F">
        <w:rPr>
          <w:szCs w:val="22"/>
          <w:highlight w:val="lightGray"/>
        </w:rPr>
        <w:t>802.</w:t>
      </w:r>
      <w:r w:rsidR="004A47D3" w:rsidRPr="0094572F">
        <w:rPr>
          <w:szCs w:val="22"/>
          <w:highlight w:val="lightGray"/>
        </w:rPr>
        <w:t>11be 80 MHz OFDMA</w:t>
      </w:r>
      <w:r w:rsidRPr="0094572F">
        <w:rPr>
          <w:szCs w:val="22"/>
          <w:highlight w:val="lightGray"/>
        </w:rPr>
        <w:t>.</w:t>
      </w:r>
    </w:p>
    <w:p w14:paraId="288C9F7B" w14:textId="38B2DA98" w:rsidR="004A47D3" w:rsidRPr="0094572F" w:rsidRDefault="004A47D3" w:rsidP="00DF7E01">
      <w:pPr>
        <w:pStyle w:val="ListParagraph"/>
        <w:numPr>
          <w:ilvl w:val="0"/>
          <w:numId w:val="65"/>
        </w:numPr>
        <w:jc w:val="both"/>
        <w:rPr>
          <w:szCs w:val="22"/>
          <w:highlight w:val="lightGray"/>
        </w:rPr>
      </w:pPr>
      <w:r w:rsidRPr="0094572F">
        <w:rPr>
          <w:szCs w:val="22"/>
          <w:highlight w:val="lightGray"/>
        </w:rPr>
        <w:t xml:space="preserve">80 MHz OFDMA = 40 MHz DUP, Table 27-8 in </w:t>
      </w:r>
      <w:r w:rsidR="00EC0A6E" w:rsidRPr="0094572F">
        <w:rPr>
          <w:szCs w:val="22"/>
          <w:highlight w:val="lightGray"/>
        </w:rPr>
        <w:t>802.</w:t>
      </w:r>
      <w:r w:rsidRPr="0094572F">
        <w:rPr>
          <w:szCs w:val="22"/>
          <w:highlight w:val="lightGray"/>
        </w:rPr>
        <w:t>11ax D6</w:t>
      </w:r>
      <w:r w:rsidR="00C649F0" w:rsidRPr="0094572F">
        <w:rPr>
          <w:szCs w:val="22"/>
          <w:highlight w:val="lightGray"/>
        </w:rPr>
        <w:t>.0</w:t>
      </w:r>
      <w:r w:rsidRPr="0094572F">
        <w:rPr>
          <w:szCs w:val="22"/>
          <w:highlight w:val="lightGray"/>
        </w:rPr>
        <w:t xml:space="preserve"> right/left shifted by 256 tones.</w:t>
      </w:r>
    </w:p>
    <w:p w14:paraId="35CF0B13" w14:textId="77777777" w:rsidR="004A47D3" w:rsidRPr="0094572F" w:rsidRDefault="004A47D3" w:rsidP="004A47D3">
      <w:pPr>
        <w:jc w:val="both"/>
        <w:rPr>
          <w:szCs w:val="22"/>
          <w:highlight w:val="lightGray"/>
        </w:rPr>
      </w:pPr>
      <w:r w:rsidRPr="0094572F">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94572F" w:rsidRDefault="00AA0CBD" w:rsidP="00AA0CBD">
      <w:pPr>
        <w:pStyle w:val="Caption"/>
        <w:spacing w:after="0"/>
        <w:jc w:val="center"/>
        <w:rPr>
          <w:highlight w:val="lightGray"/>
          <w:lang w:val="en-US"/>
        </w:rPr>
      </w:pPr>
      <w:bookmarkStart w:id="275" w:name="_Toc44164522"/>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1</w:t>
      </w:r>
      <w:r w:rsidRPr="0094572F">
        <w:rPr>
          <w:highlight w:val="lightGray"/>
        </w:rPr>
        <w:fldChar w:fldCharType="end"/>
      </w:r>
      <w:r w:rsidRPr="0094572F">
        <w:rPr>
          <w:highlight w:val="lightGray"/>
        </w:rPr>
        <w:t xml:space="preserve"> – T</w:t>
      </w:r>
      <w:r w:rsidR="00F10778" w:rsidRPr="0094572F">
        <w:rPr>
          <w:highlight w:val="lightGray"/>
        </w:rPr>
        <w:t>one plan for 80 MHz OFDMA</w:t>
      </w:r>
      <w:bookmarkEnd w:id="275"/>
    </w:p>
    <w:p w14:paraId="62E8A620" w14:textId="77777777" w:rsidR="004A47D3" w:rsidRPr="0094572F" w:rsidRDefault="004A47D3" w:rsidP="00DF7E01">
      <w:pPr>
        <w:pStyle w:val="ListParagraph"/>
        <w:numPr>
          <w:ilvl w:val="0"/>
          <w:numId w:val="65"/>
        </w:numPr>
        <w:jc w:val="both"/>
        <w:rPr>
          <w:szCs w:val="22"/>
          <w:highlight w:val="lightGray"/>
        </w:rPr>
      </w:pPr>
      <w:r w:rsidRPr="0094572F">
        <w:rPr>
          <w:szCs w:val="22"/>
          <w:highlight w:val="lightGray"/>
        </w:rPr>
        <w:t>Note</w:t>
      </w:r>
    </w:p>
    <w:p w14:paraId="123A0BBE" w14:textId="21FDA0A9"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The 80MHz OFDMA design applies to any RU</w:t>
      </w:r>
      <w:r w:rsidR="004524C8" w:rsidRPr="0094572F">
        <w:rPr>
          <w:szCs w:val="22"/>
          <w:highlight w:val="lightGray"/>
          <w:lang w:val="en-US"/>
        </w:rPr>
        <w:t xml:space="preserve"> </w:t>
      </w:r>
      <w:r w:rsidRPr="0094572F">
        <w:rPr>
          <w:szCs w:val="22"/>
          <w:highlight w:val="lightGray"/>
          <w:lang w:val="en-US"/>
        </w:rPr>
        <w:t>&lt;</w:t>
      </w:r>
      <w:r w:rsidR="004524C8" w:rsidRPr="0094572F">
        <w:rPr>
          <w:szCs w:val="22"/>
          <w:highlight w:val="lightGray"/>
          <w:lang w:val="en-US"/>
        </w:rPr>
        <w:t xml:space="preserve"> </w:t>
      </w:r>
      <w:r w:rsidRPr="0094572F">
        <w:rPr>
          <w:szCs w:val="22"/>
          <w:highlight w:val="lightGray"/>
          <w:lang w:val="en-US"/>
        </w:rPr>
        <w:t>996 for all modes of transmission, SU, DL MU, TB PPDU, with and without puncturing</w:t>
      </w:r>
      <w:r w:rsidR="004524C8" w:rsidRPr="0094572F">
        <w:rPr>
          <w:szCs w:val="22"/>
          <w:highlight w:val="lightGray"/>
          <w:lang w:val="en-US"/>
        </w:rPr>
        <w:t>.</w:t>
      </w:r>
    </w:p>
    <w:p w14:paraId="57E14400" w14:textId="58F19963"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Non-OFDMA full BW 80</w:t>
      </w:r>
      <w:r w:rsidR="004524C8" w:rsidRPr="0094572F">
        <w:rPr>
          <w:szCs w:val="22"/>
          <w:highlight w:val="lightGray"/>
          <w:lang w:val="en-US"/>
        </w:rPr>
        <w:t xml:space="preserve"> </w:t>
      </w:r>
      <w:r w:rsidRPr="0094572F">
        <w:rPr>
          <w:szCs w:val="22"/>
          <w:highlight w:val="lightGray"/>
          <w:lang w:val="en-US"/>
        </w:rPr>
        <w:t>MHz segment uses 996</w:t>
      </w:r>
      <w:r w:rsidR="004524C8" w:rsidRPr="0094572F">
        <w:rPr>
          <w:szCs w:val="22"/>
          <w:highlight w:val="lightGray"/>
          <w:lang w:val="en-US"/>
        </w:rPr>
        <w:t xml:space="preserve"> </w:t>
      </w:r>
      <w:r w:rsidRPr="0094572F">
        <w:rPr>
          <w:szCs w:val="22"/>
          <w:highlight w:val="lightGray"/>
          <w:lang w:val="en-US"/>
        </w:rPr>
        <w:t>RU design</w:t>
      </w:r>
      <w:r w:rsidR="004524C8" w:rsidRPr="0094572F">
        <w:rPr>
          <w:szCs w:val="22"/>
          <w:highlight w:val="lightGray"/>
          <w:lang w:val="en-US"/>
        </w:rPr>
        <w:t>.</w:t>
      </w:r>
      <w:r w:rsidRPr="0094572F">
        <w:rPr>
          <w:szCs w:val="22"/>
          <w:highlight w:val="lightGray"/>
          <w:lang w:val="en-US"/>
        </w:rPr>
        <w:t xml:space="preserve"> </w:t>
      </w:r>
    </w:p>
    <w:p w14:paraId="77FA94E1" w14:textId="1873242E"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Any punctured 80</w:t>
      </w:r>
      <w:r w:rsidR="004524C8" w:rsidRPr="0094572F">
        <w:rPr>
          <w:szCs w:val="22"/>
          <w:highlight w:val="lightGray"/>
          <w:lang w:val="en-US"/>
        </w:rPr>
        <w:t xml:space="preserve"> </w:t>
      </w:r>
      <w:r w:rsidRPr="0094572F">
        <w:rPr>
          <w:szCs w:val="22"/>
          <w:highlight w:val="lightGray"/>
          <w:lang w:val="en-US"/>
        </w:rPr>
        <w:t>MHz segment uses the OFDMA tone plan</w:t>
      </w:r>
      <w:r w:rsidR="004524C8" w:rsidRPr="0094572F">
        <w:rPr>
          <w:szCs w:val="22"/>
          <w:highlight w:val="lightGray"/>
          <w:lang w:val="en-US"/>
        </w:rPr>
        <w:t>.</w:t>
      </w:r>
    </w:p>
    <w:p w14:paraId="632E769E" w14:textId="6EF7AD51"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For each 80MHz segment in 160</w:t>
      </w:r>
      <w:r w:rsidR="004524C8" w:rsidRPr="0094572F">
        <w:rPr>
          <w:szCs w:val="22"/>
          <w:highlight w:val="lightGray"/>
          <w:lang w:val="en-US"/>
        </w:rPr>
        <w:t xml:space="preserve"> </w:t>
      </w:r>
      <w:r w:rsidRPr="0094572F">
        <w:rPr>
          <w:szCs w:val="22"/>
          <w:highlight w:val="lightGray"/>
          <w:lang w:val="en-US"/>
        </w:rPr>
        <w:t>MHz, 240</w:t>
      </w:r>
      <w:r w:rsidR="004524C8" w:rsidRPr="0094572F">
        <w:rPr>
          <w:szCs w:val="22"/>
          <w:highlight w:val="lightGray"/>
          <w:lang w:val="en-US"/>
        </w:rPr>
        <w:t xml:space="preserve"> </w:t>
      </w:r>
      <w:r w:rsidRPr="0094572F">
        <w:rPr>
          <w:szCs w:val="22"/>
          <w:highlight w:val="lightGray"/>
          <w:lang w:val="en-US"/>
        </w:rPr>
        <w:t>MHz or 320</w:t>
      </w:r>
      <w:r w:rsidR="004524C8" w:rsidRPr="0094572F">
        <w:rPr>
          <w:szCs w:val="22"/>
          <w:highlight w:val="lightGray"/>
          <w:lang w:val="en-US"/>
        </w:rPr>
        <w:t xml:space="preserve"> </w:t>
      </w:r>
      <w:r w:rsidRPr="0094572F">
        <w:rPr>
          <w:szCs w:val="22"/>
          <w:highlight w:val="lightGray"/>
          <w:lang w:val="en-US"/>
        </w:rPr>
        <w:t xml:space="preserve">MHz:  if </w:t>
      </w:r>
      <w:r w:rsidR="00CE4228" w:rsidRPr="0094572F">
        <w:rPr>
          <w:szCs w:val="22"/>
          <w:highlight w:val="lightGray"/>
          <w:lang w:val="en-US"/>
        </w:rPr>
        <w:t xml:space="preserve">it is </w:t>
      </w:r>
      <w:r w:rsidRPr="0094572F">
        <w:rPr>
          <w:szCs w:val="22"/>
          <w:highlight w:val="lightGray"/>
          <w:lang w:val="en-US"/>
        </w:rPr>
        <w:t>punctured or used for OFDMA the 80</w:t>
      </w:r>
      <w:r w:rsidR="004524C8" w:rsidRPr="0094572F">
        <w:rPr>
          <w:szCs w:val="22"/>
          <w:highlight w:val="lightGray"/>
          <w:lang w:val="en-US"/>
        </w:rPr>
        <w:t xml:space="preserve"> </w:t>
      </w:r>
      <w:r w:rsidRPr="0094572F">
        <w:rPr>
          <w:szCs w:val="22"/>
          <w:highlight w:val="lightGray"/>
          <w:lang w:val="en-US"/>
        </w:rPr>
        <w:t>MHz OFDMA tone plan is used, if it’s used for non-OFDMA and non-punctured the 996</w:t>
      </w:r>
      <w:r w:rsidR="004524C8" w:rsidRPr="0094572F">
        <w:rPr>
          <w:szCs w:val="22"/>
          <w:highlight w:val="lightGray"/>
          <w:lang w:val="en-US"/>
        </w:rPr>
        <w:t xml:space="preserve"> </w:t>
      </w:r>
      <w:r w:rsidRPr="0094572F">
        <w:rPr>
          <w:szCs w:val="22"/>
          <w:highlight w:val="lightGray"/>
          <w:lang w:val="en-US"/>
        </w:rPr>
        <w:t>RU tone plan is used</w:t>
      </w:r>
      <w:r w:rsidR="004524C8" w:rsidRPr="0094572F">
        <w:rPr>
          <w:szCs w:val="22"/>
          <w:highlight w:val="lightGray"/>
          <w:lang w:val="en-US"/>
        </w:rPr>
        <w:t>.</w:t>
      </w:r>
    </w:p>
    <w:p w14:paraId="1F1C6BDD" w14:textId="776D540E" w:rsidR="004A47D3" w:rsidRPr="0094572F" w:rsidRDefault="00231C2A" w:rsidP="004A47D3">
      <w:pPr>
        <w:jc w:val="both"/>
        <w:rPr>
          <w:szCs w:val="22"/>
          <w:highlight w:val="lightGray"/>
        </w:rPr>
      </w:pPr>
      <w:r w:rsidRPr="0094572F">
        <w:rPr>
          <w:szCs w:val="22"/>
          <w:highlight w:val="lightGray"/>
        </w:rPr>
        <w:t xml:space="preserve">[Motion 112, #SP42, </w:t>
      </w:r>
      <w:sdt>
        <w:sdtPr>
          <w:rPr>
            <w:szCs w:val="22"/>
            <w:highlight w:val="lightGray"/>
          </w:rPr>
          <w:id w:val="-1722746621"/>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947614558"/>
          <w:citation/>
        </w:sdtPr>
        <w:sdtEndPr/>
        <w:sdtContent>
          <w:r w:rsidR="002F3675" w:rsidRPr="0094572F">
            <w:rPr>
              <w:szCs w:val="22"/>
              <w:highlight w:val="lightGray"/>
            </w:rPr>
            <w:fldChar w:fldCharType="begin"/>
          </w:r>
          <w:r w:rsidR="00E50ED7" w:rsidRPr="0094572F">
            <w:rPr>
              <w:szCs w:val="22"/>
              <w:highlight w:val="lightGray"/>
              <w:lang w:val="en-US"/>
            </w:rPr>
            <w:instrText xml:space="preserve">CITATION 20_0666r2 \l 1033 </w:instrText>
          </w:r>
          <w:r w:rsidR="002F3675" w:rsidRPr="0094572F">
            <w:rPr>
              <w:szCs w:val="22"/>
              <w:highlight w:val="lightGray"/>
            </w:rPr>
            <w:fldChar w:fldCharType="separate"/>
          </w:r>
          <w:r w:rsidR="005A1105" w:rsidRPr="0094572F">
            <w:rPr>
              <w:noProof/>
              <w:szCs w:val="22"/>
              <w:highlight w:val="lightGray"/>
              <w:lang w:val="en-US"/>
            </w:rPr>
            <w:t>[8]</w:t>
          </w:r>
          <w:r w:rsidR="002F3675" w:rsidRPr="0094572F">
            <w:rPr>
              <w:szCs w:val="22"/>
              <w:highlight w:val="lightGray"/>
            </w:rPr>
            <w:fldChar w:fldCharType="end"/>
          </w:r>
        </w:sdtContent>
      </w:sdt>
      <w:r w:rsidR="002F3675" w:rsidRPr="0094572F">
        <w:rPr>
          <w:szCs w:val="22"/>
          <w:highlight w:val="lightGray"/>
        </w:rPr>
        <w:t>]</w:t>
      </w:r>
    </w:p>
    <w:p w14:paraId="3CE9D5AF" w14:textId="77777777" w:rsidR="00231C2A" w:rsidRPr="0094572F" w:rsidRDefault="00231C2A" w:rsidP="004A47D3">
      <w:pPr>
        <w:jc w:val="both"/>
        <w:rPr>
          <w:szCs w:val="22"/>
          <w:highlight w:val="lightGray"/>
        </w:rPr>
      </w:pPr>
    </w:p>
    <w:p w14:paraId="2062B0EA" w14:textId="6C7FE244" w:rsidR="00C17A65" w:rsidRPr="0094572F" w:rsidRDefault="00C17A65" w:rsidP="00C17A65">
      <w:pPr>
        <w:jc w:val="both"/>
        <w:rPr>
          <w:szCs w:val="22"/>
          <w:highlight w:val="lightGray"/>
        </w:rPr>
      </w:pPr>
      <w:r w:rsidRPr="0094572F">
        <w:rPr>
          <w:bCs/>
          <w:highlight w:val="lightGray"/>
        </w:rPr>
        <w:t xml:space="preserve">In 160+80 MHz BSS, the 160 </w:t>
      </w:r>
      <w:r w:rsidR="00441FD6" w:rsidRPr="0094572F">
        <w:rPr>
          <w:bCs/>
          <w:highlight w:val="lightGray"/>
        </w:rPr>
        <w:t xml:space="preserve">MHz </w:t>
      </w:r>
      <w:r w:rsidRPr="0094572F">
        <w:rPr>
          <w:bCs/>
          <w:highlight w:val="lightGray"/>
        </w:rPr>
        <w:t xml:space="preserve">and 80 MHz </w:t>
      </w:r>
      <w:r w:rsidR="00441FD6" w:rsidRPr="0094572F">
        <w:rPr>
          <w:bCs/>
          <w:highlight w:val="lightGray"/>
        </w:rPr>
        <w:t xml:space="preserve">should </w:t>
      </w:r>
      <w:r w:rsidRPr="0094572F">
        <w:rPr>
          <w:bCs/>
          <w:highlight w:val="lightGray"/>
        </w:rPr>
        <w:t>be non-adjacent</w:t>
      </w:r>
      <w:r w:rsidR="00441FD6" w:rsidRPr="0094572F">
        <w:rPr>
          <w:bCs/>
          <w:highlight w:val="lightGray"/>
        </w:rPr>
        <w:t>.</w:t>
      </w:r>
    </w:p>
    <w:p w14:paraId="7262B9F6" w14:textId="540A37CA" w:rsidR="00F10778" w:rsidRPr="00C17A65" w:rsidRDefault="00F10778" w:rsidP="00C17A65">
      <w:pPr>
        <w:jc w:val="both"/>
        <w:rPr>
          <w:b/>
          <w:szCs w:val="22"/>
        </w:rPr>
      </w:pPr>
      <w:r w:rsidRPr="0094572F">
        <w:rPr>
          <w:highlight w:val="lightGray"/>
        </w:rPr>
        <w:t xml:space="preserve">[Motion 111, #SP0611-01, </w:t>
      </w:r>
      <w:sdt>
        <w:sdtPr>
          <w:rPr>
            <w:highlight w:val="lightGray"/>
          </w:rPr>
          <w:id w:val="2034071327"/>
          <w:citation/>
        </w:sdtPr>
        <w:sdtEndPr/>
        <w:sdtContent>
          <w:r w:rsidR="00554F4B" w:rsidRPr="0094572F">
            <w:rPr>
              <w:highlight w:val="lightGray"/>
            </w:rPr>
            <w:fldChar w:fldCharType="begin"/>
          </w:r>
          <w:r w:rsidR="00554F4B" w:rsidRPr="0094572F">
            <w:rPr>
              <w:highlight w:val="lightGray"/>
              <w:lang w:val="en-US"/>
            </w:rPr>
            <w:instrText xml:space="preserve"> CITATION 19_1755r4 \l 1033 </w:instrText>
          </w:r>
          <w:r w:rsidR="00554F4B" w:rsidRPr="0094572F">
            <w:rPr>
              <w:highlight w:val="lightGray"/>
            </w:rPr>
            <w:fldChar w:fldCharType="separate"/>
          </w:r>
          <w:r w:rsidR="005A1105" w:rsidRPr="0094572F">
            <w:rPr>
              <w:noProof/>
              <w:highlight w:val="lightGray"/>
              <w:lang w:val="en-US"/>
            </w:rPr>
            <w:t>[7]</w:t>
          </w:r>
          <w:r w:rsidR="00554F4B" w:rsidRPr="0094572F">
            <w:rPr>
              <w:highlight w:val="lightGray"/>
            </w:rPr>
            <w:fldChar w:fldCharType="end"/>
          </w:r>
        </w:sdtContent>
      </w:sdt>
      <w:r w:rsidR="00554F4B" w:rsidRPr="0094572F">
        <w:rPr>
          <w:highlight w:val="lightGray"/>
        </w:rPr>
        <w:t xml:space="preserve"> and </w:t>
      </w:r>
      <w:sdt>
        <w:sdtPr>
          <w:rPr>
            <w:highlight w:val="lightGray"/>
          </w:rPr>
          <w:id w:val="220418400"/>
          <w:citation/>
        </w:sdtPr>
        <w:sdtEndPr/>
        <w:sdtContent>
          <w:r w:rsidR="00E50ED7" w:rsidRPr="0094572F">
            <w:rPr>
              <w:highlight w:val="lightGray"/>
            </w:rPr>
            <w:fldChar w:fldCharType="begin"/>
          </w:r>
          <w:r w:rsidR="00644DB7" w:rsidRPr="0094572F">
            <w:rPr>
              <w:highlight w:val="lightGray"/>
              <w:lang w:val="en-US"/>
            </w:rPr>
            <w:instrText xml:space="preserve">CITATION 20_0479r0 \l 1033 </w:instrText>
          </w:r>
          <w:r w:rsidR="00E50ED7" w:rsidRPr="0094572F">
            <w:rPr>
              <w:highlight w:val="lightGray"/>
            </w:rPr>
            <w:fldChar w:fldCharType="separate"/>
          </w:r>
          <w:r w:rsidR="005A1105" w:rsidRPr="0094572F">
            <w:rPr>
              <w:noProof/>
              <w:highlight w:val="lightGray"/>
              <w:lang w:val="en-US"/>
            </w:rPr>
            <w:t>[9]</w:t>
          </w:r>
          <w:r w:rsidR="00E50ED7" w:rsidRPr="0094572F">
            <w:rPr>
              <w:highlight w:val="lightGray"/>
            </w:rPr>
            <w:fldChar w:fldCharType="end"/>
          </w:r>
        </w:sdtContent>
      </w:sdt>
      <w:r w:rsidR="00E50ED7" w:rsidRPr="0094572F">
        <w:rPr>
          <w:highlight w:val="lightGray"/>
        </w:rPr>
        <w:t>]</w:t>
      </w:r>
    </w:p>
    <w:p w14:paraId="2CDB20C3" w14:textId="77777777" w:rsidR="00C17A65" w:rsidRDefault="00C17A65" w:rsidP="00E6740A">
      <w:pPr>
        <w:jc w:val="both"/>
      </w:pPr>
    </w:p>
    <w:p w14:paraId="6FEF8C31" w14:textId="77777777" w:rsidR="0040073A" w:rsidRDefault="0040073A">
      <w:r>
        <w:br w:type="page"/>
      </w:r>
    </w:p>
    <w:p w14:paraId="1526C1A3" w14:textId="42311496" w:rsidR="00A311B7" w:rsidRPr="0094572F" w:rsidRDefault="00A311B7" w:rsidP="002A0425">
      <w:pPr>
        <w:jc w:val="both"/>
        <w:rPr>
          <w:highlight w:val="lightGray"/>
        </w:rPr>
      </w:pPr>
      <w:r w:rsidRPr="0094572F">
        <w:rPr>
          <w:highlight w:val="lightGray"/>
        </w:rPr>
        <w:lastRenderedPageBreak/>
        <w:t>A 160</w:t>
      </w:r>
      <w:r w:rsidR="00037FA5" w:rsidRPr="0094572F">
        <w:rPr>
          <w:highlight w:val="lightGray"/>
        </w:rPr>
        <w:t xml:space="preserve"> </w:t>
      </w:r>
      <w:r w:rsidRPr="0094572F">
        <w:rPr>
          <w:highlight w:val="lightGray"/>
        </w:rPr>
        <w:t>MHz tone plan is duplicated for the non-OFDMA tone plan of 320/160+160 MHz PPDU.</w:t>
      </w:r>
    </w:p>
    <w:p w14:paraId="0ADF536C" w14:textId="77777777" w:rsidR="00A311B7" w:rsidRPr="0094572F" w:rsidRDefault="00A311B7" w:rsidP="00486858">
      <w:pPr>
        <w:pStyle w:val="ListParagraph"/>
        <w:numPr>
          <w:ilvl w:val="0"/>
          <w:numId w:val="5"/>
        </w:numPr>
        <w:jc w:val="both"/>
        <w:rPr>
          <w:highlight w:val="lightGray"/>
        </w:rPr>
      </w:pPr>
      <w:r w:rsidRPr="0094572F">
        <w:rPr>
          <w:highlight w:val="lightGray"/>
        </w:rPr>
        <w:t>The 160 MHz tone plan is TBD.</w:t>
      </w:r>
    </w:p>
    <w:p w14:paraId="34901B78" w14:textId="77777777" w:rsidR="00A311B7" w:rsidRPr="0094572F" w:rsidRDefault="00A311B7" w:rsidP="002A0425">
      <w:pPr>
        <w:jc w:val="both"/>
        <w:rPr>
          <w:highlight w:val="lightGray"/>
        </w:rPr>
      </w:pPr>
      <w:r w:rsidRPr="0094572F">
        <w:rPr>
          <w:highlight w:val="lightGray"/>
        </w:rPr>
        <w:t xml:space="preserve">[Motion 18, </w:t>
      </w:r>
      <w:sdt>
        <w:sdtPr>
          <w:rPr>
            <w:highlight w:val="lightGray"/>
          </w:rPr>
          <w:id w:val="-1212728924"/>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40526287"/>
          <w:citation/>
        </w:sdtPr>
        <w:sdtEndPr/>
        <w:sdtContent>
          <w:r w:rsidR="00037FA5" w:rsidRPr="0094572F">
            <w:rPr>
              <w:highlight w:val="lightGray"/>
            </w:rPr>
            <w:fldChar w:fldCharType="begin"/>
          </w:r>
          <w:r w:rsidR="00037FA5" w:rsidRPr="0094572F">
            <w:rPr>
              <w:highlight w:val="lightGray"/>
              <w:lang w:val="en-US"/>
            </w:rPr>
            <w:instrText xml:space="preserve"> CITATION 19_1492r3 \l 1033 </w:instrText>
          </w:r>
          <w:r w:rsidR="00037FA5" w:rsidRPr="0094572F">
            <w:rPr>
              <w:highlight w:val="lightGray"/>
            </w:rPr>
            <w:fldChar w:fldCharType="separate"/>
          </w:r>
          <w:r w:rsidR="005A1105" w:rsidRPr="0094572F">
            <w:rPr>
              <w:noProof/>
              <w:highlight w:val="lightGray"/>
              <w:lang w:val="en-US"/>
            </w:rPr>
            <w:t>[10]</w:t>
          </w:r>
          <w:r w:rsidR="00037FA5" w:rsidRPr="0094572F">
            <w:rPr>
              <w:highlight w:val="lightGray"/>
            </w:rPr>
            <w:fldChar w:fldCharType="end"/>
          </w:r>
        </w:sdtContent>
      </w:sdt>
      <w:r w:rsidRPr="0094572F">
        <w:rPr>
          <w:highlight w:val="lightGray"/>
        </w:rPr>
        <w:t>]</w:t>
      </w:r>
    </w:p>
    <w:p w14:paraId="177A9E24" w14:textId="77777777" w:rsidR="003744A0" w:rsidRPr="0094572F" w:rsidRDefault="003744A0" w:rsidP="002A0425">
      <w:pPr>
        <w:jc w:val="both"/>
        <w:rPr>
          <w:highlight w:val="lightGray"/>
        </w:rPr>
      </w:pPr>
    </w:p>
    <w:p w14:paraId="561192DC" w14:textId="77777777" w:rsidR="00C07C6C" w:rsidRPr="0094572F" w:rsidRDefault="00C07C6C" w:rsidP="00C07C6C">
      <w:pPr>
        <w:jc w:val="both"/>
        <w:rPr>
          <w:highlight w:val="lightGray"/>
        </w:rPr>
      </w:pPr>
      <w:r w:rsidRPr="0094572F">
        <w:rPr>
          <w:highlight w:val="lightGray"/>
        </w:rPr>
        <w:t>The 802.11be 320/160+160 MHz non-OFDMA tone plan uses duplicated tone plan of HE160.</w:t>
      </w:r>
    </w:p>
    <w:p w14:paraId="7B3BDC35" w14:textId="77777777" w:rsidR="00C07C6C" w:rsidRPr="0094572F" w:rsidRDefault="00C07C6C" w:rsidP="00C07C6C">
      <w:pPr>
        <w:jc w:val="both"/>
        <w:rPr>
          <w:highlight w:val="lightGray"/>
        </w:rPr>
      </w:pPr>
      <w:r w:rsidRPr="0094572F">
        <w:rPr>
          <w:highlight w:val="lightGray"/>
        </w:rPr>
        <w:t>NOTE – Puncturing design TBD.</w:t>
      </w:r>
    </w:p>
    <w:p w14:paraId="427BD8BC" w14:textId="77777777" w:rsidR="00C07C6C" w:rsidRPr="0094572F" w:rsidRDefault="00C07C6C" w:rsidP="00C07C6C">
      <w:pPr>
        <w:jc w:val="both"/>
        <w:rPr>
          <w:highlight w:val="lightGray"/>
        </w:rPr>
      </w:pPr>
      <w:r w:rsidRPr="0094572F">
        <w:rPr>
          <w:highlight w:val="lightGray"/>
        </w:rPr>
        <w:t xml:space="preserve">[Motion 34, </w:t>
      </w:r>
      <w:sdt>
        <w:sdtPr>
          <w:rPr>
            <w:highlight w:val="lightGray"/>
          </w:rPr>
          <w:id w:val="2003616074"/>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88394438"/>
          <w:citation/>
        </w:sdtPr>
        <w:sdtEnd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00266228" w:rsidRPr="0094572F">
        <w:rPr>
          <w:highlight w:val="lightGray"/>
        </w:rPr>
        <w:t>]</w:t>
      </w:r>
    </w:p>
    <w:p w14:paraId="39F3D487" w14:textId="77777777" w:rsidR="00266C37" w:rsidRPr="0094572F" w:rsidRDefault="00266C37" w:rsidP="00266C37">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24368B53" w14:textId="77777777" w:rsidR="00C07C6C" w:rsidRPr="0094572F" w:rsidRDefault="00C07C6C" w:rsidP="002A0425">
      <w:pPr>
        <w:jc w:val="both"/>
        <w:rPr>
          <w:highlight w:val="lightGray"/>
        </w:rPr>
      </w:pPr>
    </w:p>
    <w:p w14:paraId="5B8BBFA0" w14:textId="77777777" w:rsidR="003744A0" w:rsidRPr="0094572F" w:rsidRDefault="003744A0" w:rsidP="002A0425">
      <w:pPr>
        <w:jc w:val="both"/>
        <w:rPr>
          <w:highlight w:val="lightGray"/>
        </w:rPr>
      </w:pPr>
      <w:r w:rsidRPr="0094572F">
        <w:rPr>
          <w:highlight w:val="lightGray"/>
        </w:rPr>
        <w:t>12 and 11 null tones are placed at the left and right edges in each 160 MHz segment for the non-OFDMA tone plan of 320/160+160 MHz PPDU.</w:t>
      </w:r>
    </w:p>
    <w:p w14:paraId="1B433A1D" w14:textId="77777777" w:rsidR="001C6569" w:rsidRPr="0094572F" w:rsidRDefault="003744A0" w:rsidP="002A0425">
      <w:pPr>
        <w:jc w:val="both"/>
        <w:rPr>
          <w:highlight w:val="lightGray"/>
        </w:rPr>
      </w:pPr>
      <w:r w:rsidRPr="0094572F">
        <w:rPr>
          <w:highlight w:val="lightGray"/>
        </w:rPr>
        <w:t xml:space="preserve">[Motion 19, </w:t>
      </w:r>
      <w:sdt>
        <w:sdtPr>
          <w:rPr>
            <w:highlight w:val="lightGray"/>
          </w:rPr>
          <w:id w:val="-1280945570"/>
          <w:citation/>
        </w:sdtPr>
        <w:sdtEndPr/>
        <w:sdtContent>
          <w:r w:rsidR="00871812" w:rsidRPr="0094572F">
            <w:rPr>
              <w:highlight w:val="lightGray"/>
            </w:rPr>
            <w:fldChar w:fldCharType="begin"/>
          </w:r>
          <w:r w:rsidR="00871812" w:rsidRPr="0094572F">
            <w:rPr>
              <w:highlight w:val="lightGray"/>
              <w:lang w:val="en-US"/>
            </w:rPr>
            <w:instrText xml:space="preserve"> CITATION 19_1755r1 \l 1033 </w:instrText>
          </w:r>
          <w:r w:rsidR="00871812" w:rsidRPr="0094572F">
            <w:rPr>
              <w:highlight w:val="lightGray"/>
            </w:rPr>
            <w:fldChar w:fldCharType="separate"/>
          </w:r>
          <w:r w:rsidR="005A1105" w:rsidRPr="0094572F">
            <w:rPr>
              <w:noProof/>
              <w:highlight w:val="lightGray"/>
              <w:lang w:val="en-US"/>
            </w:rPr>
            <w:t>[3]</w:t>
          </w:r>
          <w:r w:rsidR="00871812" w:rsidRPr="0094572F">
            <w:rPr>
              <w:highlight w:val="lightGray"/>
            </w:rPr>
            <w:fldChar w:fldCharType="end"/>
          </w:r>
        </w:sdtContent>
      </w:sdt>
      <w:r w:rsidR="00871812" w:rsidRPr="0094572F">
        <w:rPr>
          <w:highlight w:val="lightGray"/>
        </w:rPr>
        <w:t xml:space="preserve"> and </w:t>
      </w:r>
      <w:sdt>
        <w:sdtPr>
          <w:rPr>
            <w:highlight w:val="lightGray"/>
          </w:rPr>
          <w:id w:val="-1549603645"/>
          <w:citation/>
        </w:sdtPr>
        <w:sdtEndPr/>
        <w:sdtContent>
          <w:r w:rsidR="00871812" w:rsidRPr="0094572F">
            <w:rPr>
              <w:highlight w:val="lightGray"/>
            </w:rPr>
            <w:fldChar w:fldCharType="begin"/>
          </w:r>
          <w:r w:rsidR="00871812" w:rsidRPr="0094572F">
            <w:rPr>
              <w:highlight w:val="lightGray"/>
              <w:lang w:val="en-US"/>
            </w:rPr>
            <w:instrText xml:space="preserve"> CITATION 19_1492r3 \l 1033 </w:instrText>
          </w:r>
          <w:r w:rsidR="00871812" w:rsidRPr="0094572F">
            <w:rPr>
              <w:highlight w:val="lightGray"/>
            </w:rPr>
            <w:fldChar w:fldCharType="separate"/>
          </w:r>
          <w:r w:rsidR="005A1105" w:rsidRPr="0094572F">
            <w:rPr>
              <w:noProof/>
              <w:highlight w:val="lightGray"/>
              <w:lang w:val="en-US"/>
            </w:rPr>
            <w:t>[10]</w:t>
          </w:r>
          <w:r w:rsidR="00871812" w:rsidRPr="0094572F">
            <w:rPr>
              <w:highlight w:val="lightGray"/>
            </w:rPr>
            <w:fldChar w:fldCharType="end"/>
          </w:r>
        </w:sdtContent>
      </w:sdt>
      <w:r w:rsidRPr="0094572F">
        <w:rPr>
          <w:highlight w:val="lightGray"/>
        </w:rPr>
        <w:t>]</w:t>
      </w:r>
    </w:p>
    <w:p w14:paraId="7D192DF8" w14:textId="77777777" w:rsidR="00A31BC6" w:rsidRPr="0094572F" w:rsidRDefault="00A31BC6" w:rsidP="002A0425">
      <w:pPr>
        <w:jc w:val="both"/>
        <w:rPr>
          <w:highlight w:val="lightGray"/>
        </w:rPr>
      </w:pPr>
    </w:p>
    <w:p w14:paraId="4A056F37" w14:textId="77777777" w:rsidR="00A31BC6" w:rsidRPr="0094572F" w:rsidRDefault="00A31BC6" w:rsidP="00A31BC6">
      <w:pPr>
        <w:jc w:val="both"/>
        <w:rPr>
          <w:highlight w:val="lightGray"/>
        </w:rPr>
      </w:pPr>
      <w:r w:rsidRPr="0094572F">
        <w:rPr>
          <w:highlight w:val="lightGray"/>
        </w:rPr>
        <w:t>802.11be uses the same subcarrier spacing for the data portion of EHT PPDU as 802.11ax data portion.</w:t>
      </w:r>
    </w:p>
    <w:p w14:paraId="4D886F04" w14:textId="77777777" w:rsidR="00A31BC6" w:rsidRDefault="00A31BC6" w:rsidP="00A31BC6">
      <w:pPr>
        <w:jc w:val="both"/>
      </w:pPr>
      <w:r w:rsidRPr="0094572F">
        <w:rPr>
          <w:highlight w:val="lightGray"/>
        </w:rPr>
        <w:t xml:space="preserve">[Motion 11, </w:t>
      </w:r>
      <w:sdt>
        <w:sdtPr>
          <w:rPr>
            <w:highlight w:val="lightGray"/>
          </w:rPr>
          <w:id w:val="462165223"/>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333291039"/>
          <w:citation/>
        </w:sdtPr>
        <w:sdtEndPr/>
        <w:sdtContent>
          <w:r w:rsidRPr="0094572F">
            <w:rPr>
              <w:highlight w:val="lightGray"/>
            </w:rPr>
            <w:fldChar w:fldCharType="begin"/>
          </w:r>
          <w:r w:rsidRPr="0094572F">
            <w:rPr>
              <w:highlight w:val="lightGray"/>
              <w:lang w:val="en-US"/>
            </w:rPr>
            <w:instrText xml:space="preserve"> CITATION 19_0797r1 \l 1033 </w:instrText>
          </w:r>
          <w:r w:rsidRPr="0094572F">
            <w:rPr>
              <w:highlight w:val="lightGray"/>
            </w:rPr>
            <w:fldChar w:fldCharType="separate"/>
          </w:r>
          <w:r w:rsidR="005A1105" w:rsidRPr="0094572F">
            <w:rPr>
              <w:noProof/>
              <w:highlight w:val="lightGray"/>
              <w:lang w:val="en-US"/>
            </w:rPr>
            <w:t>[2]</w:t>
          </w:r>
          <w:r w:rsidRPr="0094572F">
            <w:rPr>
              <w:highlight w:val="lightGray"/>
            </w:rPr>
            <w:fldChar w:fldCharType="end"/>
          </w:r>
        </w:sdtContent>
      </w:sdt>
      <w:r w:rsidRPr="0094572F">
        <w:rPr>
          <w:highlight w:val="lightGray"/>
        </w:rPr>
        <w:t>]</w:t>
      </w:r>
    </w:p>
    <w:p w14:paraId="0617C4B9" w14:textId="13478856" w:rsidR="00AA7D69" w:rsidRPr="00CE1C3E" w:rsidRDefault="008625D8" w:rsidP="00AA7D69">
      <w:pPr>
        <w:pStyle w:val="Heading3"/>
      </w:pPr>
      <w:bookmarkStart w:id="276" w:name="_Toc44164387"/>
      <w:r w:rsidRPr="00CE1C3E">
        <w:t>Support for large bandwidth</w:t>
      </w:r>
      <w:bookmarkEnd w:id="276"/>
    </w:p>
    <w:p w14:paraId="7FA48736" w14:textId="77777777" w:rsidR="008625D8" w:rsidRPr="00E46D92" w:rsidRDefault="008625D8" w:rsidP="008625D8">
      <w:pPr>
        <w:pStyle w:val="ListParagraph"/>
        <w:ind w:left="0"/>
        <w:rPr>
          <w:b/>
          <w:szCs w:val="22"/>
          <w:highlight w:val="yellow"/>
          <w:lang w:val="en-US"/>
        </w:rPr>
      </w:pPr>
      <w:r w:rsidRPr="00E46D92">
        <w:rPr>
          <w:b/>
          <w:highlight w:val="yellow"/>
        </w:rPr>
        <w:t>Straw poll #75</w:t>
      </w:r>
    </w:p>
    <w:p w14:paraId="65E425D1" w14:textId="36350EE7" w:rsidR="008625D8" w:rsidRPr="00E46D92" w:rsidRDefault="008625D8" w:rsidP="008625D8">
      <w:pPr>
        <w:jc w:val="both"/>
        <w:rPr>
          <w:bCs/>
          <w:szCs w:val="22"/>
          <w:highlight w:val="yellow"/>
        </w:rPr>
      </w:pPr>
      <w:del w:id="277" w:author="Edward Au" w:date="2020-06-26T23:44:00Z">
        <w:r w:rsidRPr="00E46D92" w:rsidDel="000D4154">
          <w:rPr>
            <w:bCs/>
            <w:szCs w:val="22"/>
            <w:highlight w:val="yellow"/>
          </w:rPr>
          <w:delText xml:space="preserve">Do you support that in </w:delText>
        </w:r>
      </w:del>
      <w:ins w:id="278" w:author="Edward Au" w:date="2020-06-26T23:44:00Z">
        <w:r w:rsidR="000D4154">
          <w:rPr>
            <w:bCs/>
            <w:szCs w:val="22"/>
            <w:highlight w:val="yellow"/>
          </w:rPr>
          <w:t>802.</w:t>
        </w:r>
      </w:ins>
      <w:r w:rsidRPr="00E46D92">
        <w:rPr>
          <w:bCs/>
          <w:szCs w:val="22"/>
          <w:highlight w:val="yellow"/>
        </w:rPr>
        <w:t>11be</w:t>
      </w:r>
      <w:del w:id="279" w:author="Edward Au" w:date="2020-06-26T23:44:00Z">
        <w:r w:rsidRPr="00E46D92" w:rsidDel="000D4154">
          <w:rPr>
            <w:bCs/>
            <w:szCs w:val="22"/>
            <w:highlight w:val="yellow"/>
          </w:rPr>
          <w:delText xml:space="preserve">, </w:delText>
        </w:r>
      </w:del>
      <w:ins w:id="280" w:author="Edward Au" w:date="2020-06-26T23:44:00Z">
        <w:r w:rsidR="000D4154">
          <w:rPr>
            <w:bCs/>
            <w:szCs w:val="22"/>
            <w:highlight w:val="yellow"/>
          </w:rPr>
          <w:t xml:space="preserve"> supports that</w:t>
        </w:r>
        <w:r w:rsidR="000D4154" w:rsidRPr="00E46D92">
          <w:rPr>
            <w:bCs/>
            <w:szCs w:val="22"/>
            <w:highlight w:val="yellow"/>
          </w:rPr>
          <w:t xml:space="preserve"> </w:t>
        </w:r>
      </w:ins>
      <w:r w:rsidRPr="00E46D92">
        <w:rPr>
          <w:bCs/>
          <w:szCs w:val="22"/>
          <w:highlight w:val="yellow"/>
        </w:rPr>
        <w:t>80</w:t>
      </w:r>
      <w:ins w:id="281" w:author="Edward Au" w:date="2020-06-26T23:44:00Z">
        <w:r w:rsidR="000D4154">
          <w:rPr>
            <w:bCs/>
            <w:szCs w:val="22"/>
            <w:highlight w:val="yellow"/>
          </w:rPr>
          <w:t xml:space="preserve"> </w:t>
        </w:r>
      </w:ins>
      <w:r w:rsidRPr="00E46D92">
        <w:rPr>
          <w:bCs/>
          <w:szCs w:val="22"/>
          <w:highlight w:val="yellow"/>
        </w:rPr>
        <w:t>MHz and 160</w:t>
      </w:r>
      <w:ins w:id="282" w:author="Edward Au" w:date="2020-06-26T23:44:00Z">
        <w:r w:rsidR="000D4154">
          <w:rPr>
            <w:bCs/>
            <w:szCs w:val="22"/>
            <w:highlight w:val="yellow"/>
          </w:rPr>
          <w:t xml:space="preserve"> </w:t>
        </w:r>
      </w:ins>
      <w:r w:rsidRPr="00E46D92">
        <w:rPr>
          <w:bCs/>
          <w:szCs w:val="22"/>
          <w:highlight w:val="yellow"/>
        </w:rPr>
        <w:t>MHz operating STA shall be able to participate in a higher BW DL and UL OFDMA transmission</w:t>
      </w:r>
      <w:ins w:id="283" w:author="Edward Au" w:date="2020-06-26T23:44:00Z">
        <w:r w:rsidR="000D4154">
          <w:rPr>
            <w:bCs/>
            <w:szCs w:val="22"/>
            <w:highlight w:val="yellow"/>
          </w:rPr>
          <w:t>.</w:t>
        </w:r>
      </w:ins>
      <w:del w:id="284" w:author="Edward Au" w:date="2020-06-26T23:44:00Z">
        <w:r w:rsidRPr="00E46D92" w:rsidDel="000D4154">
          <w:rPr>
            <w:bCs/>
            <w:szCs w:val="22"/>
            <w:highlight w:val="yellow"/>
          </w:rPr>
          <w:delText>?</w:delText>
        </w:r>
      </w:del>
    </w:p>
    <w:p w14:paraId="7C8B9EDC" w14:textId="77777777" w:rsidR="008625D8" w:rsidRPr="00E46D92" w:rsidRDefault="008625D8" w:rsidP="00DF7E01">
      <w:pPr>
        <w:pStyle w:val="ListParagraph"/>
        <w:numPr>
          <w:ilvl w:val="0"/>
          <w:numId w:val="78"/>
        </w:numPr>
        <w:rPr>
          <w:bCs/>
          <w:szCs w:val="22"/>
          <w:highlight w:val="yellow"/>
        </w:rPr>
      </w:pPr>
      <w:r w:rsidRPr="00E46D92">
        <w:rPr>
          <w:bCs/>
          <w:szCs w:val="22"/>
          <w:highlight w:val="yellow"/>
        </w:rPr>
        <w:t>STA shall be able to decode the preamble and its assigned RU (some restrictions TBD)</w:t>
      </w:r>
    </w:p>
    <w:p w14:paraId="135A5942" w14:textId="77777777" w:rsidR="008625D8" w:rsidRPr="00E46D92" w:rsidRDefault="008625D8" w:rsidP="00DF7E01">
      <w:pPr>
        <w:pStyle w:val="ListParagraph"/>
        <w:numPr>
          <w:ilvl w:val="0"/>
          <w:numId w:val="78"/>
        </w:numPr>
        <w:rPr>
          <w:bCs/>
          <w:szCs w:val="22"/>
          <w:highlight w:val="yellow"/>
        </w:rPr>
      </w:pPr>
      <w:r w:rsidRPr="00E46D92">
        <w:rPr>
          <w:bCs/>
          <w:szCs w:val="22"/>
          <w:highlight w:val="yellow"/>
        </w:rPr>
        <w:t xml:space="preserve">No capability bit as in 11ax  </w:t>
      </w:r>
      <w:r w:rsidRPr="00E46D92">
        <w:rPr>
          <w:b/>
          <w:i/>
          <w:highlight w:val="yellow"/>
        </w:rPr>
        <w:t>[#SP75]</w:t>
      </w:r>
    </w:p>
    <w:p w14:paraId="0C1EEBDB" w14:textId="77777777" w:rsidR="008625D8" w:rsidRPr="00E46D92" w:rsidRDefault="008625D8" w:rsidP="008625D8">
      <w:pPr>
        <w:jc w:val="both"/>
        <w:rPr>
          <w:szCs w:val="22"/>
        </w:rPr>
      </w:pPr>
      <w:r w:rsidRPr="00E46D92">
        <w:rPr>
          <w:szCs w:val="22"/>
          <w:highlight w:val="yellow"/>
        </w:rPr>
        <w:t>[20/796r1 (Mandatory Larger BW Support, Ron Porat, Broadcom), SP#1, Y/N/A: 46/0/7]</w:t>
      </w:r>
    </w:p>
    <w:p w14:paraId="75CE4828" w14:textId="77777777" w:rsidR="008625D8" w:rsidRPr="0094572F" w:rsidRDefault="008625D8" w:rsidP="00AA7D69">
      <w:pPr>
        <w:jc w:val="both"/>
        <w:rPr>
          <w:b/>
          <w:highlight w:val="lightGray"/>
        </w:rPr>
      </w:pPr>
    </w:p>
    <w:p w14:paraId="361D1ECF" w14:textId="31290EB1" w:rsidR="00AA7D69" w:rsidRPr="0094572F" w:rsidRDefault="00491647" w:rsidP="003865C1">
      <w:pPr>
        <w:jc w:val="both"/>
        <w:rPr>
          <w:szCs w:val="22"/>
          <w:highlight w:val="lightGray"/>
        </w:rPr>
      </w:pPr>
      <w:r w:rsidRPr="0094572F">
        <w:rPr>
          <w:szCs w:val="22"/>
          <w:highlight w:val="lightGray"/>
        </w:rPr>
        <w:t xml:space="preserve">EHT </w:t>
      </w:r>
      <w:r w:rsidR="00AA7D69" w:rsidRPr="0094572F">
        <w:rPr>
          <w:szCs w:val="22"/>
          <w:highlight w:val="lightGray"/>
        </w:rPr>
        <w:t>define</w:t>
      </w:r>
      <w:r w:rsidRPr="0094572F">
        <w:rPr>
          <w:szCs w:val="22"/>
          <w:highlight w:val="lightGray"/>
        </w:rPr>
        <w:t>s</w:t>
      </w:r>
      <w:r w:rsidR="00AA7D69" w:rsidRPr="0094572F">
        <w:rPr>
          <w:szCs w:val="22"/>
          <w:highlight w:val="lightGray"/>
        </w:rPr>
        <w:t xml:space="preserve"> frequency domain aggregation of aggregated PPDUs</w:t>
      </w:r>
      <w:r w:rsidRPr="0094572F">
        <w:rPr>
          <w:szCs w:val="22"/>
          <w:highlight w:val="lightGray"/>
        </w:rPr>
        <w:t>.</w:t>
      </w:r>
      <w:r w:rsidR="003865C1" w:rsidRPr="0094572F">
        <w:rPr>
          <w:szCs w:val="22"/>
          <w:highlight w:val="lightGray"/>
        </w:rPr>
        <w:t xml:space="preserve"> </w:t>
      </w:r>
      <w:r w:rsidR="00AA7D69" w:rsidRPr="0094572F">
        <w:rPr>
          <w:szCs w:val="22"/>
          <w:highlight w:val="lightGray"/>
        </w:rPr>
        <w:t>Aggregate</w:t>
      </w:r>
      <w:r w:rsidR="00947041" w:rsidRPr="0094572F">
        <w:rPr>
          <w:szCs w:val="22"/>
          <w:highlight w:val="lightGray"/>
        </w:rPr>
        <w:t xml:space="preserve">d PPDU consists of multiple </w:t>
      </w:r>
      <w:r w:rsidR="00AA7D69" w:rsidRPr="0094572F">
        <w:rPr>
          <w:szCs w:val="22"/>
          <w:highlight w:val="lightGray"/>
        </w:rPr>
        <w:t>PPDUs.</w:t>
      </w:r>
    </w:p>
    <w:p w14:paraId="1633B42F"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The PPDU format combination limits to EHT and HE.</w:t>
      </w:r>
    </w:p>
    <w:p w14:paraId="58941F67"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Other combinations are TBD.</w:t>
      </w:r>
    </w:p>
    <w:p w14:paraId="45859253"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For the PPDU using HE format, the PPDU BW TBD.</w:t>
      </w:r>
    </w:p>
    <w:p w14:paraId="304B672D"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The number of PPDUs is TBD.</w:t>
      </w:r>
    </w:p>
    <w:p w14:paraId="57C1E7D6" w14:textId="7FC02950" w:rsidR="00AA7D69" w:rsidRPr="0094572F" w:rsidRDefault="00AA7D69" w:rsidP="00DF7E01">
      <w:pPr>
        <w:pStyle w:val="ListParagraph"/>
        <w:numPr>
          <w:ilvl w:val="0"/>
          <w:numId w:val="66"/>
        </w:numPr>
        <w:jc w:val="both"/>
        <w:rPr>
          <w:szCs w:val="22"/>
          <w:highlight w:val="lightGray"/>
        </w:rPr>
      </w:pPr>
      <w:r w:rsidRPr="0094572F">
        <w:rPr>
          <w:szCs w:val="22"/>
          <w:highlight w:val="lightGray"/>
        </w:rPr>
        <w:t>A-PPDU will be R2 feature.</w:t>
      </w:r>
    </w:p>
    <w:p w14:paraId="0B367E30" w14:textId="4B5DB1D9" w:rsidR="00A52228" w:rsidRPr="00A52228" w:rsidRDefault="00A52228" w:rsidP="00AA7D69">
      <w:pPr>
        <w:rPr>
          <w:szCs w:val="22"/>
        </w:rPr>
      </w:pPr>
      <w:r w:rsidRPr="0094572F">
        <w:rPr>
          <w:highlight w:val="lightGray"/>
        </w:rPr>
        <w:t xml:space="preserve">[Motion 112, #SP48, </w:t>
      </w:r>
      <w:sdt>
        <w:sdtPr>
          <w:rPr>
            <w:highlight w:val="lightGray"/>
          </w:rPr>
          <w:id w:val="431327033"/>
          <w:citation/>
        </w:sdtPr>
        <w:sdtEndPr/>
        <w:sdtContent>
          <w:r w:rsidR="003274B5" w:rsidRPr="0094572F">
            <w:rPr>
              <w:highlight w:val="lightGray"/>
            </w:rPr>
            <w:fldChar w:fldCharType="begin"/>
          </w:r>
          <w:r w:rsidR="003274B5" w:rsidRPr="0094572F">
            <w:rPr>
              <w:highlight w:val="lightGray"/>
              <w:lang w:val="en-US"/>
            </w:rPr>
            <w:instrText xml:space="preserve"> CITATION 19_1755r4 \l 1033 </w:instrText>
          </w:r>
          <w:r w:rsidR="003274B5" w:rsidRPr="0094572F">
            <w:rPr>
              <w:highlight w:val="lightGray"/>
            </w:rPr>
            <w:fldChar w:fldCharType="separate"/>
          </w:r>
          <w:r w:rsidR="005A1105" w:rsidRPr="0094572F">
            <w:rPr>
              <w:noProof/>
              <w:highlight w:val="lightGray"/>
              <w:lang w:val="en-US"/>
            </w:rPr>
            <w:t>[7]</w:t>
          </w:r>
          <w:r w:rsidR="003274B5" w:rsidRPr="0094572F">
            <w:rPr>
              <w:highlight w:val="lightGray"/>
            </w:rPr>
            <w:fldChar w:fldCharType="end"/>
          </w:r>
        </w:sdtContent>
      </w:sdt>
      <w:r w:rsidR="003274B5" w:rsidRPr="0094572F">
        <w:rPr>
          <w:highlight w:val="lightGray"/>
        </w:rPr>
        <w:t xml:space="preserve"> and</w:t>
      </w:r>
      <w:r w:rsidR="003865C1" w:rsidRPr="0094572F">
        <w:rPr>
          <w:highlight w:val="lightGray"/>
        </w:rPr>
        <w:t xml:space="preserve"> </w:t>
      </w:r>
      <w:sdt>
        <w:sdtPr>
          <w:rPr>
            <w:highlight w:val="lightGray"/>
          </w:rPr>
          <w:id w:val="1793242018"/>
          <w:citation/>
        </w:sdtPr>
        <w:sdtEndPr/>
        <w:sdtContent>
          <w:r w:rsidR="003865C1" w:rsidRPr="0094572F">
            <w:rPr>
              <w:highlight w:val="lightGray"/>
            </w:rPr>
            <w:fldChar w:fldCharType="begin"/>
          </w:r>
          <w:r w:rsidR="003865C1" w:rsidRPr="0094572F">
            <w:rPr>
              <w:highlight w:val="lightGray"/>
              <w:lang w:val="en-US"/>
            </w:rPr>
            <w:instrText xml:space="preserve"> CITATION 20_0693r1 \l 1033 </w:instrText>
          </w:r>
          <w:r w:rsidR="003865C1" w:rsidRPr="0094572F">
            <w:rPr>
              <w:highlight w:val="lightGray"/>
            </w:rPr>
            <w:fldChar w:fldCharType="separate"/>
          </w:r>
          <w:r w:rsidR="005A1105" w:rsidRPr="0094572F">
            <w:rPr>
              <w:noProof/>
              <w:highlight w:val="lightGray"/>
              <w:lang w:val="en-US"/>
            </w:rPr>
            <w:t>[11]</w:t>
          </w:r>
          <w:r w:rsidR="003865C1" w:rsidRPr="0094572F">
            <w:rPr>
              <w:highlight w:val="lightGray"/>
            </w:rPr>
            <w:fldChar w:fldCharType="end"/>
          </w:r>
        </w:sdtContent>
      </w:sdt>
      <w:r w:rsidR="003865C1" w:rsidRPr="0094572F">
        <w:rPr>
          <w:highlight w:val="lightGray"/>
        </w:rPr>
        <w:t>]</w:t>
      </w:r>
    </w:p>
    <w:p w14:paraId="0FEE8379" w14:textId="77777777" w:rsidR="00B63AC8" w:rsidRPr="00A52228" w:rsidRDefault="00B63AC8" w:rsidP="00B63AC8">
      <w:pPr>
        <w:pStyle w:val="Heading2"/>
        <w:jc w:val="both"/>
        <w:rPr>
          <w:u w:val="none"/>
        </w:rPr>
      </w:pPr>
      <w:bookmarkStart w:id="285" w:name="_Toc44164388"/>
      <w:r w:rsidRPr="00A52228">
        <w:rPr>
          <w:u w:val="none"/>
        </w:rPr>
        <w:t>Resource unit</w:t>
      </w:r>
      <w:bookmarkEnd w:id="285"/>
    </w:p>
    <w:p w14:paraId="4C367187" w14:textId="77777777" w:rsidR="00860632" w:rsidRPr="00CE1C3E" w:rsidRDefault="00860632" w:rsidP="00860632">
      <w:pPr>
        <w:pStyle w:val="Heading3"/>
      </w:pPr>
      <w:bookmarkStart w:id="286" w:name="_Toc44164389"/>
      <w:r w:rsidRPr="00CE1C3E">
        <w:t>Single RU</w:t>
      </w:r>
      <w:bookmarkEnd w:id="286"/>
    </w:p>
    <w:p w14:paraId="3722C398" w14:textId="2F677318" w:rsidR="009877D3" w:rsidRPr="0094572F" w:rsidRDefault="00027368" w:rsidP="009877D3">
      <w:pPr>
        <w:jc w:val="both"/>
        <w:rPr>
          <w:bCs/>
          <w:highlight w:val="lightGray"/>
        </w:rPr>
      </w:pPr>
      <w:r w:rsidRPr="0094572F">
        <w:rPr>
          <w:bCs/>
          <w:highlight w:val="lightGray"/>
        </w:rPr>
        <w:t>F</w:t>
      </w:r>
      <w:r w:rsidR="009877D3" w:rsidRPr="0094572F">
        <w:rPr>
          <w:bCs/>
          <w:highlight w:val="lightGray"/>
        </w:rPr>
        <w:t>or a single RU less than or equal to 242 tones (i.e.</w:t>
      </w:r>
      <w:r w:rsidR="00D61EB6" w:rsidRPr="0094572F">
        <w:rPr>
          <w:bCs/>
          <w:highlight w:val="lightGray"/>
        </w:rPr>
        <w:t>,</w:t>
      </w:r>
      <w:r w:rsidR="009877D3" w:rsidRPr="0094572F">
        <w:rPr>
          <w:bCs/>
          <w:highlight w:val="lightGray"/>
        </w:rPr>
        <w:t xml:space="preserve"> RU26, RU52, RU106, RU242), the BCC can be supported</w:t>
      </w:r>
      <w:r w:rsidR="00B8478D" w:rsidRPr="0094572F">
        <w:rPr>
          <w:bCs/>
          <w:highlight w:val="lightGray"/>
        </w:rPr>
        <w:t>.</w:t>
      </w:r>
    </w:p>
    <w:p w14:paraId="4BB65F8E" w14:textId="6E603E6E" w:rsidR="009877D3" w:rsidRPr="0094572F" w:rsidRDefault="009877D3" w:rsidP="00DF7E01">
      <w:pPr>
        <w:pStyle w:val="ListParagraph"/>
        <w:numPr>
          <w:ilvl w:val="0"/>
          <w:numId w:val="58"/>
        </w:numPr>
        <w:rPr>
          <w:bCs/>
          <w:highlight w:val="lightGray"/>
        </w:rPr>
      </w:pPr>
      <w:r w:rsidRPr="0094572F">
        <w:rPr>
          <w:bCs/>
          <w:highlight w:val="lightGray"/>
        </w:rPr>
        <w:t>Mandatory or Optional for BCC, TBD</w:t>
      </w:r>
      <w:r w:rsidR="004524C8" w:rsidRPr="0094572F">
        <w:rPr>
          <w:bCs/>
          <w:highlight w:val="lightGray"/>
        </w:rPr>
        <w:t>.</w:t>
      </w:r>
    </w:p>
    <w:p w14:paraId="2E7CB369" w14:textId="6F2140E9" w:rsidR="009877D3" w:rsidRPr="0094572F" w:rsidRDefault="009877D3" w:rsidP="00DF7E01">
      <w:pPr>
        <w:pStyle w:val="ListParagraph"/>
        <w:numPr>
          <w:ilvl w:val="0"/>
          <w:numId w:val="58"/>
        </w:numPr>
        <w:rPr>
          <w:bCs/>
          <w:highlight w:val="lightGray"/>
        </w:rPr>
      </w:pPr>
      <w:r w:rsidRPr="0094572F">
        <w:rPr>
          <w:bCs/>
          <w:highlight w:val="lightGray"/>
        </w:rPr>
        <w:t>Only for modulation up to 256</w:t>
      </w:r>
      <w:r w:rsidR="004524C8" w:rsidRPr="0094572F">
        <w:rPr>
          <w:bCs/>
          <w:highlight w:val="lightGray"/>
        </w:rPr>
        <w:t xml:space="preserve"> </w:t>
      </w:r>
      <w:r w:rsidRPr="0094572F">
        <w:rPr>
          <w:bCs/>
          <w:highlight w:val="lightGray"/>
        </w:rPr>
        <w:t xml:space="preserve">QAM (with or without DCM – if defined in </w:t>
      </w:r>
      <w:r w:rsidR="00A60F76" w:rsidRPr="0094572F">
        <w:rPr>
          <w:bCs/>
          <w:highlight w:val="lightGray"/>
        </w:rPr>
        <w:t>802.</w:t>
      </w:r>
      <w:r w:rsidRPr="0094572F">
        <w:rPr>
          <w:bCs/>
          <w:highlight w:val="lightGray"/>
        </w:rPr>
        <w:t>11be)</w:t>
      </w:r>
      <w:r w:rsidR="004524C8" w:rsidRPr="0094572F">
        <w:rPr>
          <w:bCs/>
          <w:highlight w:val="lightGray"/>
        </w:rPr>
        <w:t>.</w:t>
      </w:r>
      <w:r w:rsidRPr="0094572F">
        <w:rPr>
          <w:rFonts w:ascii="SimSun" w:eastAsia="SimSun" w:hAnsi="SimSun" w:cs="SimSun"/>
          <w:bCs/>
          <w:highlight w:val="lightGray"/>
        </w:rPr>
        <w:t xml:space="preserve"> </w:t>
      </w:r>
    </w:p>
    <w:p w14:paraId="00FBA169" w14:textId="37C7B8BC" w:rsidR="009877D3" w:rsidRPr="0094572F" w:rsidRDefault="009877D3" w:rsidP="00DF7E01">
      <w:pPr>
        <w:pStyle w:val="ListParagraph"/>
        <w:numPr>
          <w:ilvl w:val="0"/>
          <w:numId w:val="58"/>
        </w:numPr>
        <w:rPr>
          <w:bCs/>
          <w:highlight w:val="lightGray"/>
        </w:rPr>
      </w:pPr>
      <w:r w:rsidRPr="0094572F">
        <w:rPr>
          <w:bCs/>
          <w:highlight w:val="lightGray"/>
        </w:rPr>
        <w:t>Only for NSS &lt;=4</w:t>
      </w:r>
      <w:r w:rsidR="004524C8" w:rsidRPr="0094572F">
        <w:rPr>
          <w:highlight w:val="lightGray"/>
        </w:rPr>
        <w:t>.</w:t>
      </w:r>
    </w:p>
    <w:p w14:paraId="0EC0DE10" w14:textId="2A1EED37" w:rsidR="003865C1" w:rsidRDefault="003865C1" w:rsidP="009877D3">
      <w:pPr>
        <w:tabs>
          <w:tab w:val="left" w:pos="7075"/>
        </w:tabs>
        <w:jc w:val="both"/>
      </w:pPr>
      <w:r w:rsidRPr="0094572F">
        <w:rPr>
          <w:highlight w:val="lightGray"/>
        </w:rPr>
        <w:t xml:space="preserve">[Motion 112, #SP13, </w:t>
      </w:r>
      <w:sdt>
        <w:sdtPr>
          <w:rPr>
            <w:highlight w:val="lightGray"/>
          </w:rPr>
          <w:id w:val="1972163565"/>
          <w:citation/>
        </w:sdtPr>
        <w:sdtEndPr/>
        <w:sdtContent>
          <w:r w:rsidR="00BE7A36" w:rsidRPr="0094572F">
            <w:rPr>
              <w:highlight w:val="lightGray"/>
            </w:rPr>
            <w:fldChar w:fldCharType="begin"/>
          </w:r>
          <w:r w:rsidR="00BE7A36" w:rsidRPr="0094572F">
            <w:rPr>
              <w:highlight w:val="lightGray"/>
              <w:lang w:val="en-US"/>
            </w:rPr>
            <w:instrText xml:space="preserve"> CITATION 19_1755r4 \l 1033 </w:instrText>
          </w:r>
          <w:r w:rsidR="00BE7A36" w:rsidRPr="0094572F">
            <w:rPr>
              <w:highlight w:val="lightGray"/>
            </w:rPr>
            <w:fldChar w:fldCharType="separate"/>
          </w:r>
          <w:r w:rsidR="005A1105" w:rsidRPr="0094572F">
            <w:rPr>
              <w:noProof/>
              <w:highlight w:val="lightGray"/>
              <w:lang w:val="en-US"/>
            </w:rPr>
            <w:t>[7]</w:t>
          </w:r>
          <w:r w:rsidR="00BE7A36" w:rsidRPr="0094572F">
            <w:rPr>
              <w:highlight w:val="lightGray"/>
            </w:rPr>
            <w:fldChar w:fldCharType="end"/>
          </w:r>
        </w:sdtContent>
      </w:sdt>
      <w:r w:rsidR="00BE7A36" w:rsidRPr="0094572F">
        <w:rPr>
          <w:highlight w:val="lightGray"/>
        </w:rPr>
        <w:t xml:space="preserve"> and</w:t>
      </w:r>
      <w:r w:rsidR="00447917" w:rsidRPr="0094572F">
        <w:rPr>
          <w:highlight w:val="lightGray"/>
        </w:rPr>
        <w:t xml:space="preserve"> </w:t>
      </w:r>
      <w:sdt>
        <w:sdtPr>
          <w:rPr>
            <w:highlight w:val="lightGray"/>
          </w:rPr>
          <w:id w:val="971479070"/>
          <w:citation/>
        </w:sdtPr>
        <w:sdtEndPr/>
        <w:sdtContent>
          <w:r w:rsidR="00447917" w:rsidRPr="0094572F">
            <w:rPr>
              <w:highlight w:val="lightGray"/>
            </w:rPr>
            <w:fldChar w:fldCharType="begin"/>
          </w:r>
          <w:r w:rsidR="00447917" w:rsidRPr="0094572F">
            <w:rPr>
              <w:highlight w:val="lightGray"/>
              <w:lang w:val="en-US"/>
            </w:rPr>
            <w:instrText xml:space="preserve"> CITATION 20_0470r1 \l 1033 </w:instrText>
          </w:r>
          <w:r w:rsidR="00447917" w:rsidRPr="0094572F">
            <w:rPr>
              <w:highlight w:val="lightGray"/>
            </w:rPr>
            <w:fldChar w:fldCharType="separate"/>
          </w:r>
          <w:r w:rsidR="005A1105" w:rsidRPr="0094572F">
            <w:rPr>
              <w:noProof/>
              <w:highlight w:val="lightGray"/>
              <w:lang w:val="en-US"/>
            </w:rPr>
            <w:t>[12]</w:t>
          </w:r>
          <w:r w:rsidR="00447917" w:rsidRPr="0094572F">
            <w:rPr>
              <w:highlight w:val="lightGray"/>
            </w:rPr>
            <w:fldChar w:fldCharType="end"/>
          </w:r>
        </w:sdtContent>
      </w:sdt>
      <w:r w:rsidR="00447917" w:rsidRPr="0094572F">
        <w:rPr>
          <w:highlight w:val="lightGray"/>
        </w:rPr>
        <w:t>]</w:t>
      </w:r>
    </w:p>
    <w:p w14:paraId="54874248" w14:textId="77777777" w:rsidR="00860632" w:rsidRPr="00CE1C3E" w:rsidRDefault="00860632" w:rsidP="00860632">
      <w:pPr>
        <w:pStyle w:val="Heading3"/>
      </w:pPr>
      <w:bookmarkStart w:id="287" w:name="_Toc44164390"/>
      <w:r w:rsidRPr="00CE1C3E">
        <w:t>Multiple RU</w:t>
      </w:r>
      <w:bookmarkEnd w:id="287"/>
    </w:p>
    <w:p w14:paraId="6406B3F3" w14:textId="77777777" w:rsidR="00D56D9A" w:rsidRPr="00CE1C3E" w:rsidRDefault="00D56D9A" w:rsidP="00D56D9A">
      <w:pPr>
        <w:pStyle w:val="Heading4"/>
        <w:spacing w:before="240" w:after="60"/>
        <w:rPr>
          <w:rFonts w:ascii="Arial" w:hAnsi="Arial" w:cs="Arial"/>
          <w:b/>
          <w:i w:val="0"/>
          <w:color w:val="000000" w:themeColor="text1"/>
        </w:rPr>
      </w:pPr>
      <w:r w:rsidRPr="00CE1C3E">
        <w:rPr>
          <w:rFonts w:ascii="Arial" w:hAnsi="Arial" w:cs="Arial"/>
          <w:b/>
          <w:i w:val="0"/>
          <w:color w:val="000000" w:themeColor="text1"/>
        </w:rPr>
        <w:t>General</w:t>
      </w:r>
    </w:p>
    <w:p w14:paraId="70324B6A" w14:textId="77777777" w:rsidR="00B63AC8" w:rsidRPr="0094572F" w:rsidRDefault="00B63AC8" w:rsidP="00B63AC8">
      <w:pPr>
        <w:jc w:val="both"/>
        <w:rPr>
          <w:highlight w:val="lightGray"/>
        </w:rPr>
      </w:pPr>
      <w:r w:rsidRPr="0094572F">
        <w:rPr>
          <w:highlight w:val="lightGray"/>
        </w:rPr>
        <w:t>802.11be shall allow more than one RUs to be assigned to a single STA</w:t>
      </w:r>
      <w:r w:rsidR="0015653C" w:rsidRPr="0094572F">
        <w:rPr>
          <w:highlight w:val="lightGray"/>
        </w:rPr>
        <w:t>.</w:t>
      </w:r>
    </w:p>
    <w:p w14:paraId="54840F0D" w14:textId="77777777" w:rsidR="00B63AC8" w:rsidRPr="0094572F" w:rsidRDefault="00B63AC8" w:rsidP="00B63AC8">
      <w:pPr>
        <w:jc w:val="both"/>
        <w:rPr>
          <w:highlight w:val="lightGray"/>
        </w:rPr>
      </w:pPr>
      <w:r w:rsidRPr="0094572F">
        <w:rPr>
          <w:highlight w:val="lightGray"/>
        </w:rPr>
        <w:t>Coding and interleaving schemes for multiple RUs assigned to a single STA are TBD.</w:t>
      </w:r>
    </w:p>
    <w:p w14:paraId="69425524" w14:textId="77777777" w:rsidR="00B63AC8" w:rsidRPr="0094572F" w:rsidRDefault="00B63AC8" w:rsidP="00B63AC8">
      <w:pPr>
        <w:jc w:val="both"/>
        <w:rPr>
          <w:highlight w:val="lightGray"/>
        </w:rPr>
      </w:pPr>
      <w:r w:rsidRPr="0094572F">
        <w:rPr>
          <w:highlight w:val="lightGray"/>
        </w:rPr>
        <w:t>Maximum number of RUs (&gt;1) assigned to a single STA is also TBD.</w:t>
      </w:r>
    </w:p>
    <w:p w14:paraId="30C923BD" w14:textId="77777777" w:rsidR="00B63AC8" w:rsidRPr="00812E15" w:rsidRDefault="00B63AC8" w:rsidP="00B63AC8">
      <w:pPr>
        <w:jc w:val="both"/>
      </w:pPr>
      <w:r w:rsidRPr="0094572F">
        <w:rPr>
          <w:highlight w:val="lightGray"/>
        </w:rPr>
        <w:t xml:space="preserve">[Motion 6, </w:t>
      </w:r>
      <w:sdt>
        <w:sdtPr>
          <w:rPr>
            <w:highlight w:val="lightGray"/>
          </w:rPr>
          <w:id w:val="-1618979710"/>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10440229"/>
          <w:citation/>
        </w:sdtPr>
        <w:sdtEndPr/>
        <w:sdtContent>
          <w:r w:rsidRPr="0094572F">
            <w:rPr>
              <w:highlight w:val="lightGray"/>
            </w:rPr>
            <w:fldChar w:fldCharType="begin"/>
          </w:r>
          <w:r w:rsidRPr="0094572F">
            <w:rPr>
              <w:highlight w:val="lightGray"/>
              <w:lang w:val="en-US"/>
            </w:rPr>
            <w:instrText xml:space="preserve"> CITATION 19_1126r1 \l 1033 </w:instrText>
          </w:r>
          <w:r w:rsidRPr="0094572F">
            <w:rPr>
              <w:highlight w:val="lightGray"/>
            </w:rPr>
            <w:fldChar w:fldCharType="separate"/>
          </w:r>
          <w:r w:rsidR="005A1105" w:rsidRPr="0094572F">
            <w:rPr>
              <w:noProof/>
              <w:highlight w:val="lightGray"/>
              <w:lang w:val="en-US"/>
            </w:rPr>
            <w:t>[13]</w:t>
          </w:r>
          <w:r w:rsidRPr="0094572F">
            <w:rPr>
              <w:highlight w:val="lightGray"/>
            </w:rPr>
            <w:fldChar w:fldCharType="end"/>
          </w:r>
        </w:sdtContent>
      </w:sdt>
      <w:r w:rsidRPr="0094572F">
        <w:rPr>
          <w:highlight w:val="lightGray"/>
        </w:rPr>
        <w:t>]</w:t>
      </w:r>
    </w:p>
    <w:p w14:paraId="2F6CE573" w14:textId="77777777" w:rsidR="00B97C81" w:rsidRPr="00812E15" w:rsidRDefault="00B97C81" w:rsidP="00B63AC8">
      <w:pPr>
        <w:jc w:val="both"/>
      </w:pPr>
    </w:p>
    <w:p w14:paraId="7BA3A55E" w14:textId="77777777" w:rsidR="00266C37" w:rsidRDefault="00266C37">
      <w:r>
        <w:br w:type="page"/>
      </w:r>
    </w:p>
    <w:p w14:paraId="7FAB33CE" w14:textId="53C30500" w:rsidR="00AC11E4" w:rsidRPr="0094572F" w:rsidRDefault="00AC11E4" w:rsidP="00AC11E4">
      <w:pPr>
        <w:jc w:val="both"/>
        <w:rPr>
          <w:highlight w:val="lightGray"/>
        </w:rPr>
      </w:pPr>
      <w:r w:rsidRPr="0094572F">
        <w:rPr>
          <w:highlight w:val="lightGray"/>
        </w:rPr>
        <w:lastRenderedPageBreak/>
        <w:t>Small-size RUs can only be combined with small-size RUs and large-size RUs can only be combined with large-size RUs.</w:t>
      </w:r>
    </w:p>
    <w:p w14:paraId="65EF6D87" w14:textId="77777777" w:rsidR="00AC11E4" w:rsidRPr="0094572F" w:rsidRDefault="00AC11E4" w:rsidP="00AC11E4">
      <w:pPr>
        <w:jc w:val="both"/>
        <w:rPr>
          <w:highlight w:val="lightGray"/>
        </w:rPr>
      </w:pPr>
      <w:r w:rsidRPr="0094572F">
        <w:rPr>
          <w:highlight w:val="lightGray"/>
        </w:rPr>
        <w:t>RUs with equal to or more than 242 tones are defined as large-size RUs</w:t>
      </w:r>
      <w:r w:rsidR="00FD15F5" w:rsidRPr="0094572F">
        <w:rPr>
          <w:highlight w:val="lightGray"/>
        </w:rPr>
        <w:t>.</w:t>
      </w:r>
    </w:p>
    <w:p w14:paraId="2D49D273" w14:textId="77777777" w:rsidR="00AC11E4" w:rsidRPr="0094572F" w:rsidRDefault="00AC11E4" w:rsidP="00AC11E4">
      <w:pPr>
        <w:jc w:val="both"/>
        <w:rPr>
          <w:highlight w:val="lightGray"/>
        </w:rPr>
      </w:pPr>
      <w:r w:rsidRPr="0094572F">
        <w:rPr>
          <w:highlight w:val="lightGray"/>
        </w:rPr>
        <w:t>RUs with less than 242 tones are defined as small-size RUs</w:t>
      </w:r>
      <w:r w:rsidR="00FD15F5" w:rsidRPr="0094572F">
        <w:rPr>
          <w:highlight w:val="lightGray"/>
        </w:rPr>
        <w:t>.</w:t>
      </w:r>
    </w:p>
    <w:p w14:paraId="041B49AB" w14:textId="77777777" w:rsidR="00FD15F5" w:rsidRPr="0094572F" w:rsidRDefault="00FD15F5" w:rsidP="00FD15F5">
      <w:pPr>
        <w:jc w:val="both"/>
        <w:rPr>
          <w:highlight w:val="lightGray"/>
        </w:rPr>
      </w:pPr>
      <w:r w:rsidRPr="0094572F">
        <w:rPr>
          <w:highlight w:val="lightGray"/>
        </w:rPr>
        <w:t xml:space="preserve">[Motion 76, </w:t>
      </w:r>
      <w:sdt>
        <w:sdtPr>
          <w:rPr>
            <w:highlight w:val="lightGray"/>
          </w:rPr>
          <w:id w:val="17554524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99422788"/>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25E5C7F7" w14:textId="77777777" w:rsidR="00744EA3" w:rsidRPr="0094572F" w:rsidRDefault="00744EA3" w:rsidP="0041142C">
      <w:pPr>
        <w:rPr>
          <w:highlight w:val="lightGray"/>
          <w:lang w:val="en-US"/>
        </w:rPr>
      </w:pPr>
    </w:p>
    <w:p w14:paraId="7B3513F6" w14:textId="77777777" w:rsidR="0041142C" w:rsidRPr="0094572F" w:rsidRDefault="0041142C" w:rsidP="0041142C">
      <w:pPr>
        <w:rPr>
          <w:highlight w:val="lightGray"/>
          <w:lang w:val="en-US"/>
        </w:rPr>
      </w:pPr>
      <w:r w:rsidRPr="0094572F">
        <w:rPr>
          <w:highlight w:val="lightGray"/>
          <w:lang w:val="en-US"/>
        </w:rPr>
        <w:t>In 802.11be, there is only one PSDU per STA for each link.</w:t>
      </w:r>
    </w:p>
    <w:p w14:paraId="3E4BBE47" w14:textId="77777777" w:rsidR="0041142C" w:rsidRPr="00812E15" w:rsidRDefault="0041142C" w:rsidP="0041142C">
      <w:pPr>
        <w:rPr>
          <w:lang w:val="en-US"/>
        </w:rPr>
      </w:pPr>
      <w:r w:rsidRPr="0094572F">
        <w:rPr>
          <w:highlight w:val="lightGray"/>
          <w:lang w:val="en-US"/>
        </w:rPr>
        <w:t xml:space="preserve">[Motion 91, </w:t>
      </w:r>
      <w:sdt>
        <w:sdtPr>
          <w:rPr>
            <w:highlight w:val="lightGray"/>
            <w:lang w:val="en-US"/>
          </w:rPr>
          <w:id w:val="132071391"/>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317331971"/>
          <w:citation/>
        </w:sdtPr>
        <w:sdtEnd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2362E56A" w14:textId="1EABDF12" w:rsidR="005C6463" w:rsidRPr="00946DF5" w:rsidRDefault="005C6463" w:rsidP="005C6463">
      <w:pPr>
        <w:pStyle w:val="Heading4"/>
        <w:spacing w:before="240" w:after="60"/>
        <w:rPr>
          <w:rFonts w:ascii="Arial" w:hAnsi="Arial" w:cs="Arial"/>
          <w:b/>
          <w:i w:val="0"/>
          <w:color w:val="000000" w:themeColor="text1"/>
        </w:rPr>
      </w:pPr>
      <w:r w:rsidRPr="00946DF5">
        <w:rPr>
          <w:rFonts w:ascii="Arial" w:hAnsi="Arial" w:cs="Arial"/>
          <w:b/>
          <w:i w:val="0"/>
          <w:color w:val="000000" w:themeColor="text1"/>
        </w:rPr>
        <w:t>Coding</w:t>
      </w:r>
    </w:p>
    <w:p w14:paraId="0347CE91" w14:textId="77777777" w:rsidR="0041142C" w:rsidRPr="0094572F" w:rsidRDefault="0041142C" w:rsidP="0041142C">
      <w:pPr>
        <w:rPr>
          <w:highlight w:val="lightGray"/>
          <w:lang w:val="en-US"/>
        </w:rPr>
      </w:pPr>
      <w:r w:rsidRPr="0094572F">
        <w:rPr>
          <w:highlight w:val="lightGray"/>
          <w:lang w:val="en-US"/>
        </w:rPr>
        <w:t>In 802.11be, for LDPC encoding each PSDU only uses one encoder.</w:t>
      </w:r>
    </w:p>
    <w:p w14:paraId="74CC3B75" w14:textId="77777777" w:rsidR="006076B5" w:rsidRPr="0094572F" w:rsidRDefault="0041142C" w:rsidP="006076B5">
      <w:pPr>
        <w:rPr>
          <w:highlight w:val="lightGray"/>
          <w:lang w:val="en-US"/>
        </w:rPr>
      </w:pPr>
      <w:r w:rsidRPr="0094572F">
        <w:rPr>
          <w:highlight w:val="lightGray"/>
          <w:lang w:val="en-US"/>
        </w:rPr>
        <w:t xml:space="preserve">[Motion 92, </w:t>
      </w:r>
      <w:sdt>
        <w:sdtPr>
          <w:rPr>
            <w:highlight w:val="lightGray"/>
            <w:lang w:val="en-US"/>
          </w:rPr>
          <w:id w:val="1273908463"/>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35021767"/>
          <w:citation/>
        </w:sdtPr>
        <w:sdtEnd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5A11ECD8" w14:textId="77777777" w:rsidR="00744EA3" w:rsidRPr="0094572F" w:rsidRDefault="00744EA3" w:rsidP="006076B5">
      <w:pPr>
        <w:rPr>
          <w:highlight w:val="lightGray"/>
          <w:lang w:val="en-US"/>
        </w:rPr>
      </w:pPr>
    </w:p>
    <w:p w14:paraId="386F0902" w14:textId="3B9A2E30" w:rsidR="006076B5" w:rsidRPr="0094572F" w:rsidRDefault="00742DAC" w:rsidP="006076B5">
      <w:pPr>
        <w:jc w:val="both"/>
        <w:rPr>
          <w:bCs/>
          <w:highlight w:val="lightGray"/>
        </w:rPr>
      </w:pPr>
      <w:r w:rsidRPr="0094572F">
        <w:rPr>
          <w:bCs/>
          <w:highlight w:val="lightGray"/>
        </w:rPr>
        <w:t>F</w:t>
      </w:r>
      <w:r w:rsidR="006076B5" w:rsidRPr="0094572F">
        <w:rPr>
          <w:bCs/>
          <w:highlight w:val="lightGray"/>
        </w:rPr>
        <w:t>or the combined multiple RU with the combined RU size less than 242 tones, the BCC can be supported</w:t>
      </w:r>
      <w:r w:rsidR="00B8478D" w:rsidRPr="0094572F">
        <w:rPr>
          <w:bCs/>
          <w:highlight w:val="lightGray"/>
        </w:rPr>
        <w:t>.</w:t>
      </w:r>
    </w:p>
    <w:p w14:paraId="16B97310" w14:textId="069D86D4" w:rsidR="006076B5" w:rsidRPr="0094572F" w:rsidRDefault="006076B5" w:rsidP="00DF7E01">
      <w:pPr>
        <w:pStyle w:val="ListParagraph"/>
        <w:numPr>
          <w:ilvl w:val="0"/>
          <w:numId w:val="57"/>
        </w:numPr>
        <w:rPr>
          <w:bCs/>
          <w:highlight w:val="lightGray"/>
        </w:rPr>
      </w:pPr>
      <w:r w:rsidRPr="0094572F">
        <w:rPr>
          <w:bCs/>
          <w:highlight w:val="lightGray"/>
        </w:rPr>
        <w:t>Mandatory or Optional for BCC, TBD</w:t>
      </w:r>
      <w:r w:rsidR="004524C8" w:rsidRPr="0094572F">
        <w:rPr>
          <w:bCs/>
          <w:highlight w:val="lightGray"/>
        </w:rPr>
        <w:t>.</w:t>
      </w:r>
    </w:p>
    <w:p w14:paraId="637FDE6A" w14:textId="4001E09D" w:rsidR="006076B5" w:rsidRPr="0094572F" w:rsidRDefault="006076B5" w:rsidP="00DF7E01">
      <w:pPr>
        <w:pStyle w:val="ListParagraph"/>
        <w:numPr>
          <w:ilvl w:val="0"/>
          <w:numId w:val="57"/>
        </w:numPr>
        <w:rPr>
          <w:bCs/>
          <w:highlight w:val="lightGray"/>
        </w:rPr>
      </w:pPr>
      <w:r w:rsidRPr="0094572F">
        <w:rPr>
          <w:bCs/>
          <w:highlight w:val="lightGray"/>
        </w:rPr>
        <w:t>Only for modulation up to 256</w:t>
      </w:r>
      <w:r w:rsidR="004524C8" w:rsidRPr="0094572F">
        <w:rPr>
          <w:bCs/>
          <w:highlight w:val="lightGray"/>
        </w:rPr>
        <w:t xml:space="preserve"> </w:t>
      </w:r>
      <w:r w:rsidRPr="0094572F">
        <w:rPr>
          <w:bCs/>
          <w:highlight w:val="lightGray"/>
        </w:rPr>
        <w:t xml:space="preserve">QAM (with or without DCM – if defined in </w:t>
      </w:r>
      <w:r w:rsidR="002B5880" w:rsidRPr="0094572F">
        <w:rPr>
          <w:bCs/>
          <w:highlight w:val="lightGray"/>
        </w:rPr>
        <w:t>802.</w:t>
      </w:r>
      <w:r w:rsidRPr="0094572F">
        <w:rPr>
          <w:bCs/>
          <w:highlight w:val="lightGray"/>
        </w:rPr>
        <w:t>11be)</w:t>
      </w:r>
      <w:r w:rsidR="004524C8" w:rsidRPr="0094572F">
        <w:rPr>
          <w:bCs/>
          <w:highlight w:val="lightGray"/>
        </w:rPr>
        <w:t>.</w:t>
      </w:r>
      <w:r w:rsidRPr="0094572F">
        <w:rPr>
          <w:rFonts w:ascii="SimSun" w:eastAsia="SimSun" w:hAnsi="SimSun" w:cs="SimSun"/>
          <w:bCs/>
          <w:highlight w:val="lightGray"/>
        </w:rPr>
        <w:t xml:space="preserve"> </w:t>
      </w:r>
    </w:p>
    <w:p w14:paraId="3B846BCA" w14:textId="775A9629" w:rsidR="006076B5" w:rsidRPr="0094572F" w:rsidRDefault="006076B5" w:rsidP="00DF7E01">
      <w:pPr>
        <w:pStyle w:val="ListParagraph"/>
        <w:numPr>
          <w:ilvl w:val="0"/>
          <w:numId w:val="57"/>
        </w:numPr>
        <w:rPr>
          <w:bCs/>
          <w:highlight w:val="lightGray"/>
        </w:rPr>
      </w:pPr>
      <w:r w:rsidRPr="0094572F">
        <w:rPr>
          <w:bCs/>
          <w:highlight w:val="lightGray"/>
        </w:rPr>
        <w:t>Only for NSS &lt;=4</w:t>
      </w:r>
      <w:r w:rsidR="004524C8" w:rsidRPr="0094572F">
        <w:rPr>
          <w:bCs/>
          <w:highlight w:val="lightGray"/>
        </w:rPr>
        <w:t>.</w:t>
      </w:r>
    </w:p>
    <w:p w14:paraId="01AB3B34" w14:textId="783665B7" w:rsidR="00946DF5" w:rsidRPr="0094572F" w:rsidRDefault="00946DF5" w:rsidP="006076B5">
      <w:pPr>
        <w:tabs>
          <w:tab w:val="left" w:pos="7075"/>
        </w:tabs>
        <w:jc w:val="both"/>
        <w:rPr>
          <w:highlight w:val="lightGray"/>
        </w:rPr>
      </w:pPr>
      <w:r w:rsidRPr="0094572F">
        <w:rPr>
          <w:highlight w:val="lightGray"/>
        </w:rPr>
        <w:t xml:space="preserve">[Motion 112, #SP12, </w:t>
      </w:r>
      <w:sdt>
        <w:sdtPr>
          <w:rPr>
            <w:highlight w:val="lightGray"/>
          </w:rPr>
          <w:id w:val="974338789"/>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47828357"/>
          <w:citation/>
        </w:sdtPr>
        <w:sdtEndPr/>
        <w:sdtContent>
          <w:r w:rsidRPr="0094572F">
            <w:rPr>
              <w:highlight w:val="lightGray"/>
            </w:rPr>
            <w:fldChar w:fldCharType="begin"/>
          </w:r>
          <w:r w:rsidRPr="0094572F">
            <w:rPr>
              <w:highlight w:val="lightGray"/>
              <w:lang w:val="en-US"/>
            </w:rPr>
            <w:instrText xml:space="preserve"> CITATION 20_0470r1 \l 1033 </w:instrText>
          </w:r>
          <w:r w:rsidRPr="0094572F">
            <w:rPr>
              <w:highlight w:val="lightGray"/>
            </w:rPr>
            <w:fldChar w:fldCharType="separate"/>
          </w:r>
          <w:r w:rsidR="005A1105" w:rsidRPr="0094572F">
            <w:rPr>
              <w:noProof/>
              <w:highlight w:val="lightGray"/>
              <w:lang w:val="en-US"/>
            </w:rPr>
            <w:t>[12]</w:t>
          </w:r>
          <w:r w:rsidRPr="0094572F">
            <w:rPr>
              <w:highlight w:val="lightGray"/>
            </w:rPr>
            <w:fldChar w:fldCharType="end"/>
          </w:r>
        </w:sdtContent>
      </w:sdt>
      <w:r w:rsidRPr="0094572F">
        <w:rPr>
          <w:highlight w:val="lightGray"/>
        </w:rPr>
        <w:t>]</w:t>
      </w:r>
    </w:p>
    <w:p w14:paraId="317097FA" w14:textId="77777777" w:rsidR="00300A71" w:rsidRPr="0094572F" w:rsidRDefault="00300A71" w:rsidP="006076B5">
      <w:pPr>
        <w:tabs>
          <w:tab w:val="left" w:pos="7075"/>
        </w:tabs>
        <w:jc w:val="both"/>
        <w:rPr>
          <w:highlight w:val="lightGray"/>
        </w:rPr>
      </w:pPr>
    </w:p>
    <w:p w14:paraId="3DF01BF8" w14:textId="44E5F191" w:rsidR="008C7ECE" w:rsidRPr="0094572F" w:rsidRDefault="00300A71" w:rsidP="008C7ECE">
      <w:pPr>
        <w:jc w:val="both"/>
        <w:rPr>
          <w:bCs/>
          <w:highlight w:val="lightGray"/>
        </w:rPr>
      </w:pPr>
      <w:r w:rsidRPr="0094572F">
        <w:rPr>
          <w:bCs/>
          <w:highlight w:val="lightGray"/>
          <w:lang w:val="en-CA"/>
        </w:rPr>
        <w:t xml:space="preserve">In case of small size MRU transmission, </w:t>
      </w:r>
      <w:r w:rsidR="006D6CDF" w:rsidRPr="0094572F">
        <w:rPr>
          <w:bCs/>
          <w:highlight w:val="lightGray"/>
          <w:lang w:val="en-CA"/>
        </w:rPr>
        <w:t>802.11be</w:t>
      </w:r>
      <w:r w:rsidRPr="0094572F">
        <w:rPr>
          <w:bCs/>
          <w:highlight w:val="lightGray"/>
          <w:lang w:val="en-CA"/>
        </w:rPr>
        <w:t xml:space="preserve"> support</w:t>
      </w:r>
      <w:r w:rsidR="006D6CDF" w:rsidRPr="0094572F">
        <w:rPr>
          <w:bCs/>
          <w:highlight w:val="lightGray"/>
          <w:lang w:val="en-CA"/>
        </w:rPr>
        <w:t>s</w:t>
      </w:r>
      <w:r w:rsidRPr="0094572F">
        <w:rPr>
          <w:bCs/>
          <w:highlight w:val="lightGray"/>
          <w:lang w:val="en-CA"/>
        </w:rPr>
        <w:t xml:space="preserve"> apply</w:t>
      </w:r>
      <w:r w:rsidR="006D6CDF" w:rsidRPr="0094572F">
        <w:rPr>
          <w:bCs/>
          <w:highlight w:val="lightGray"/>
          <w:lang w:val="en-CA"/>
        </w:rPr>
        <w:t>ing</w:t>
      </w:r>
      <w:r w:rsidRPr="0094572F">
        <w:rPr>
          <w:bCs/>
          <w:highlight w:val="lightGray"/>
          <w:lang w:val="en-CA"/>
        </w:rPr>
        <w:t xml:space="preserve"> a common BCC encoder and joint bit Interleaver for the combined RU</w:t>
      </w:r>
      <w:r w:rsidR="006D6CDF" w:rsidRPr="0094572F">
        <w:rPr>
          <w:bCs/>
          <w:highlight w:val="lightGray"/>
          <w:lang w:val="en-CA"/>
        </w:rPr>
        <w:t>.</w:t>
      </w:r>
      <w:r w:rsidR="006D6CDF" w:rsidRPr="0094572F">
        <w:rPr>
          <w:b/>
          <w:i/>
          <w:highlight w:val="lightGray"/>
        </w:rPr>
        <w:t xml:space="preserve"> </w:t>
      </w:r>
    </w:p>
    <w:p w14:paraId="515CC580" w14:textId="3F6DBD0E" w:rsidR="008C7ECE" w:rsidRPr="0094572F" w:rsidRDefault="008C7ECE" w:rsidP="008C7ECE">
      <w:pPr>
        <w:jc w:val="both"/>
        <w:rPr>
          <w:bCs/>
          <w:highlight w:val="lightGray"/>
        </w:rPr>
      </w:pPr>
      <w:r w:rsidRPr="0094572F">
        <w:rPr>
          <w:highlight w:val="lightGray"/>
        </w:rPr>
        <w:t xml:space="preserve">[Motion 112, #SP14, </w:t>
      </w:r>
      <w:sdt>
        <w:sdtPr>
          <w:rPr>
            <w:highlight w:val="lightGray"/>
          </w:rPr>
          <w:id w:val="-1713720831"/>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97129816"/>
          <w:citation/>
        </w:sdtPr>
        <w:sdtEndPr/>
        <w:sdtContent>
          <w:r w:rsidRPr="0094572F">
            <w:rPr>
              <w:highlight w:val="lightGray"/>
            </w:rPr>
            <w:fldChar w:fldCharType="begin"/>
          </w:r>
          <w:r w:rsidRPr="0094572F">
            <w:rPr>
              <w:highlight w:val="lightGray"/>
              <w:lang w:val="en-US"/>
            </w:rPr>
            <w:instrText xml:space="preserve"> CITATION 20_0470r1 \l 1033 </w:instrText>
          </w:r>
          <w:r w:rsidRPr="0094572F">
            <w:rPr>
              <w:highlight w:val="lightGray"/>
            </w:rPr>
            <w:fldChar w:fldCharType="separate"/>
          </w:r>
          <w:r w:rsidR="005A1105" w:rsidRPr="0094572F">
            <w:rPr>
              <w:noProof/>
              <w:highlight w:val="lightGray"/>
              <w:lang w:val="en-US"/>
            </w:rPr>
            <w:t>[12]</w:t>
          </w:r>
          <w:r w:rsidRPr="0094572F">
            <w:rPr>
              <w:highlight w:val="lightGray"/>
            </w:rPr>
            <w:fldChar w:fldCharType="end"/>
          </w:r>
        </w:sdtContent>
      </w:sdt>
      <w:r w:rsidRPr="0094572F">
        <w:rPr>
          <w:highlight w:val="lightGray"/>
        </w:rPr>
        <w:t>]</w:t>
      </w:r>
    </w:p>
    <w:p w14:paraId="23783A72" w14:textId="77777777" w:rsidR="00A97ACE" w:rsidRDefault="00A97ACE" w:rsidP="00300A71">
      <w:pPr>
        <w:tabs>
          <w:tab w:val="left" w:pos="7075"/>
        </w:tabs>
        <w:jc w:val="both"/>
        <w:rPr>
          <w:b/>
          <w:i/>
        </w:rPr>
      </w:pPr>
    </w:p>
    <w:p w14:paraId="3FC4F872" w14:textId="083F541E" w:rsidR="00A97ACE" w:rsidRPr="00A97ACE" w:rsidRDefault="00A97ACE" w:rsidP="00300A71">
      <w:pPr>
        <w:tabs>
          <w:tab w:val="left" w:pos="7075"/>
        </w:tabs>
        <w:jc w:val="both"/>
        <w:rPr>
          <w:b/>
          <w:i/>
          <w:highlight w:val="yellow"/>
        </w:rPr>
      </w:pPr>
      <w:r w:rsidRPr="00A97ACE">
        <w:rPr>
          <w:b/>
          <w:highlight w:val="yellow"/>
        </w:rPr>
        <w:t>Straw poll #66</w:t>
      </w:r>
    </w:p>
    <w:p w14:paraId="68569933" w14:textId="3718B8CA" w:rsidR="00A97ACE" w:rsidRPr="00A97ACE" w:rsidRDefault="00A97ACE" w:rsidP="00A97ACE">
      <w:pPr>
        <w:jc w:val="both"/>
        <w:rPr>
          <w:szCs w:val="22"/>
          <w:highlight w:val="yellow"/>
        </w:rPr>
      </w:pPr>
      <w:del w:id="288" w:author="Edward Au" w:date="2020-06-26T23:45:00Z">
        <w:r w:rsidRPr="00A97ACE" w:rsidDel="00A064E8">
          <w:rPr>
            <w:szCs w:val="22"/>
            <w:highlight w:val="yellow"/>
          </w:rPr>
          <w:delText xml:space="preserve">Do you </w:delText>
        </w:r>
      </w:del>
      <w:ins w:id="289" w:author="Edward Au" w:date="2020-06-26T23:45:00Z">
        <w:r w:rsidR="00A064E8">
          <w:rPr>
            <w:szCs w:val="22"/>
            <w:highlight w:val="yellow"/>
          </w:rPr>
          <w:t xml:space="preserve">802.11be </w:t>
        </w:r>
      </w:ins>
      <w:r w:rsidRPr="00A97ACE">
        <w:rPr>
          <w:szCs w:val="22"/>
          <w:highlight w:val="yellow"/>
        </w:rPr>
        <w:t>support</w:t>
      </w:r>
      <w:ins w:id="290" w:author="Edward Au" w:date="2020-06-26T23:45:00Z">
        <w:r w:rsidR="00A064E8">
          <w:rPr>
            <w:szCs w:val="22"/>
            <w:highlight w:val="yellow"/>
          </w:rPr>
          <w:t>s</w:t>
        </w:r>
      </w:ins>
      <w:r w:rsidRPr="00A97ACE">
        <w:rPr>
          <w:szCs w:val="22"/>
          <w:highlight w:val="yellow"/>
        </w:rPr>
        <w:t xml:space="preserve"> the following BCC interleaver parameters for RU78</w:t>
      </w:r>
      <w:ins w:id="291" w:author="Edward Au" w:date="2020-06-26T23:45:00Z">
        <w:r w:rsidR="00A064E8">
          <w:rPr>
            <w:szCs w:val="22"/>
            <w:highlight w:val="yellow"/>
          </w:rPr>
          <w:t>:</w:t>
        </w:r>
      </w:ins>
      <w:del w:id="292" w:author="Edward Au" w:date="2020-06-26T23:45:00Z">
        <w:r w:rsidRPr="00A97ACE" w:rsidDel="00A064E8">
          <w:rPr>
            <w:szCs w:val="22"/>
            <w:highlight w:val="yellow"/>
          </w:rPr>
          <w:delText>?</w:delText>
        </w:r>
      </w:del>
    </w:p>
    <w:p w14:paraId="5D40298B" w14:textId="71E9E32A" w:rsidR="00A97ACE" w:rsidRPr="00A97ACE" w:rsidRDefault="00A97ACE" w:rsidP="00DF7E01">
      <w:pPr>
        <w:pStyle w:val="ListParagraph"/>
        <w:numPr>
          <w:ilvl w:val="0"/>
          <w:numId w:val="74"/>
        </w:numPr>
        <w:jc w:val="both"/>
        <w:rPr>
          <w:szCs w:val="22"/>
          <w:highlight w:val="yellow"/>
        </w:rPr>
      </w:pPr>
      <w:r w:rsidRPr="00A97ACE">
        <w:rPr>
          <w:szCs w:val="22"/>
          <w:highlight w:val="yellow"/>
        </w:rPr>
        <w:t xml:space="preserve">Note: the parameters are </w:t>
      </w:r>
      <w:ins w:id="293" w:author="Edward Au" w:date="2020-06-26T23:46:00Z">
        <w:r w:rsidR="00A064E8">
          <w:rPr>
            <w:szCs w:val="22"/>
            <w:highlight w:val="yellow"/>
          </w:rPr>
          <w:t>defined without considering DCM.</w:t>
        </w:r>
      </w:ins>
      <w:del w:id="294" w:author="Edward Au" w:date="2020-06-26T23:46:00Z">
        <w:r w:rsidRPr="00A97ACE" w:rsidDel="00A064E8">
          <w:rPr>
            <w:szCs w:val="22"/>
            <w:highlight w:val="yellow"/>
          </w:rPr>
          <w:delText>for w/o DCM case</w:delText>
        </w:r>
      </w:del>
    </w:p>
    <w:tbl>
      <w:tblPr>
        <w:tblStyle w:val="TableGrid"/>
        <w:tblW w:w="0" w:type="auto"/>
        <w:jc w:val="center"/>
        <w:tblLook w:val="04A0" w:firstRow="1" w:lastRow="0" w:firstColumn="1" w:lastColumn="0" w:noHBand="0" w:noVBand="1"/>
      </w:tblPr>
      <w:tblGrid>
        <w:gridCol w:w="2605"/>
        <w:gridCol w:w="2790"/>
      </w:tblGrid>
      <w:tr w:rsidR="00A97ACE" w:rsidRPr="00A97ACE" w14:paraId="6645C874" w14:textId="77777777" w:rsidTr="00CA128C">
        <w:trPr>
          <w:jc w:val="center"/>
        </w:trPr>
        <w:tc>
          <w:tcPr>
            <w:tcW w:w="2605" w:type="dxa"/>
          </w:tcPr>
          <w:p w14:paraId="0186A88B" w14:textId="77777777" w:rsidR="00A97ACE" w:rsidRPr="00A97ACE" w:rsidRDefault="00A97ACE" w:rsidP="00CA128C">
            <w:pPr>
              <w:jc w:val="center"/>
              <w:rPr>
                <w:b/>
                <w:highlight w:val="yellow"/>
              </w:rPr>
            </w:pPr>
            <w:r w:rsidRPr="00A97ACE">
              <w:rPr>
                <w:b/>
                <w:highlight w:val="yellow"/>
              </w:rPr>
              <w:t>RU78</w:t>
            </w:r>
          </w:p>
        </w:tc>
        <w:tc>
          <w:tcPr>
            <w:tcW w:w="2790" w:type="dxa"/>
          </w:tcPr>
          <w:p w14:paraId="25FC9751" w14:textId="77777777" w:rsidR="00A97ACE" w:rsidRPr="00A97ACE" w:rsidRDefault="00A97ACE" w:rsidP="00CA128C">
            <w:pPr>
              <w:jc w:val="center"/>
              <w:rPr>
                <w:b/>
                <w:highlight w:val="yellow"/>
              </w:rPr>
            </w:pPr>
            <w:r w:rsidRPr="00A97ACE">
              <w:rPr>
                <w:b/>
                <w:highlight w:val="yellow"/>
              </w:rPr>
              <w:t>Parameters</w:t>
            </w:r>
          </w:p>
        </w:tc>
      </w:tr>
      <w:tr w:rsidR="00A97ACE" w:rsidRPr="00A97ACE" w14:paraId="3DDF684C" w14:textId="77777777" w:rsidTr="00CA128C">
        <w:trPr>
          <w:jc w:val="center"/>
        </w:trPr>
        <w:tc>
          <w:tcPr>
            <w:tcW w:w="2605" w:type="dxa"/>
          </w:tcPr>
          <w:p w14:paraId="1E28012B" w14:textId="77777777" w:rsidR="00A97ACE" w:rsidRPr="00A97ACE" w:rsidRDefault="00A97ACE" w:rsidP="00CA128C">
            <w:pPr>
              <w:jc w:val="center"/>
              <w:rPr>
                <w:highlight w:val="yellow"/>
              </w:rPr>
            </w:pPr>
            <w:r w:rsidRPr="00A97ACE">
              <w:rPr>
                <w:highlight w:val="yellow"/>
              </w:rPr>
              <w:t>Nsd</w:t>
            </w:r>
          </w:p>
        </w:tc>
        <w:tc>
          <w:tcPr>
            <w:tcW w:w="2790" w:type="dxa"/>
          </w:tcPr>
          <w:p w14:paraId="7FC18384" w14:textId="77777777" w:rsidR="00A97ACE" w:rsidRPr="00A97ACE" w:rsidRDefault="00A97ACE" w:rsidP="00CA128C">
            <w:pPr>
              <w:jc w:val="center"/>
              <w:rPr>
                <w:highlight w:val="yellow"/>
              </w:rPr>
            </w:pPr>
            <w:r w:rsidRPr="00A97ACE">
              <w:rPr>
                <w:highlight w:val="yellow"/>
              </w:rPr>
              <w:t>72</w:t>
            </w:r>
          </w:p>
        </w:tc>
      </w:tr>
      <w:tr w:rsidR="00A97ACE" w:rsidRPr="00A97ACE" w14:paraId="5C7DFA02" w14:textId="77777777" w:rsidTr="00CA128C">
        <w:trPr>
          <w:jc w:val="center"/>
        </w:trPr>
        <w:tc>
          <w:tcPr>
            <w:tcW w:w="2605" w:type="dxa"/>
          </w:tcPr>
          <w:p w14:paraId="3EB10380" w14:textId="77777777" w:rsidR="00A97ACE" w:rsidRPr="00A97ACE" w:rsidRDefault="00A97ACE" w:rsidP="00CA128C">
            <w:pPr>
              <w:jc w:val="center"/>
              <w:rPr>
                <w:highlight w:val="yellow"/>
              </w:rPr>
            </w:pPr>
            <w:r w:rsidRPr="00A97ACE">
              <w:rPr>
                <w:highlight w:val="yellow"/>
              </w:rPr>
              <w:t>Ncol</w:t>
            </w:r>
          </w:p>
        </w:tc>
        <w:tc>
          <w:tcPr>
            <w:tcW w:w="2790" w:type="dxa"/>
          </w:tcPr>
          <w:p w14:paraId="27E021D0" w14:textId="77777777" w:rsidR="00A97ACE" w:rsidRPr="00A97ACE" w:rsidRDefault="00A97ACE" w:rsidP="00CA128C">
            <w:pPr>
              <w:jc w:val="center"/>
              <w:rPr>
                <w:highlight w:val="yellow"/>
              </w:rPr>
            </w:pPr>
            <w:r w:rsidRPr="00A97ACE">
              <w:rPr>
                <w:highlight w:val="yellow"/>
              </w:rPr>
              <w:t>18</w:t>
            </w:r>
          </w:p>
        </w:tc>
      </w:tr>
      <w:tr w:rsidR="00A97ACE" w:rsidRPr="00A97ACE" w14:paraId="7405A8E6" w14:textId="77777777" w:rsidTr="00CA128C">
        <w:trPr>
          <w:jc w:val="center"/>
        </w:trPr>
        <w:tc>
          <w:tcPr>
            <w:tcW w:w="2605" w:type="dxa"/>
          </w:tcPr>
          <w:p w14:paraId="67ED0992" w14:textId="77777777" w:rsidR="00A97ACE" w:rsidRPr="00A97ACE" w:rsidRDefault="00A97ACE" w:rsidP="00CA128C">
            <w:pPr>
              <w:jc w:val="center"/>
              <w:rPr>
                <w:highlight w:val="yellow"/>
              </w:rPr>
            </w:pPr>
            <w:r w:rsidRPr="00A97ACE">
              <w:rPr>
                <w:highlight w:val="yellow"/>
              </w:rPr>
              <w:t>Nrow</w:t>
            </w:r>
          </w:p>
        </w:tc>
        <w:tc>
          <w:tcPr>
            <w:tcW w:w="2790" w:type="dxa"/>
          </w:tcPr>
          <w:p w14:paraId="0B9526FF" w14:textId="77777777" w:rsidR="00A97ACE" w:rsidRPr="00A97ACE" w:rsidRDefault="00A97ACE" w:rsidP="00CA128C">
            <w:pPr>
              <w:jc w:val="center"/>
              <w:rPr>
                <w:highlight w:val="yellow"/>
              </w:rPr>
            </w:pPr>
            <w:r w:rsidRPr="00A97ACE">
              <w:rPr>
                <w:highlight w:val="yellow"/>
              </w:rPr>
              <w:t>4*Nbpscs</w:t>
            </w:r>
          </w:p>
        </w:tc>
      </w:tr>
    </w:tbl>
    <w:p w14:paraId="702D36A2" w14:textId="77777777" w:rsidR="00A97ACE" w:rsidRDefault="00A97ACE" w:rsidP="00A97ACE">
      <w:pPr>
        <w:jc w:val="both"/>
        <w:rPr>
          <w:b/>
          <w:highlight w:val="yellow"/>
        </w:rPr>
      </w:pPr>
      <w:r w:rsidRPr="00A97ACE">
        <w:rPr>
          <w:b/>
          <w:i/>
          <w:highlight w:val="yellow"/>
        </w:rPr>
        <w:t>[#SP66]</w:t>
      </w:r>
    </w:p>
    <w:p w14:paraId="240C8CEA" w14:textId="1195E55B" w:rsidR="00A97ACE" w:rsidRPr="00A97ACE" w:rsidRDefault="00A97ACE" w:rsidP="00A97ACE">
      <w:pPr>
        <w:jc w:val="both"/>
        <w:rPr>
          <w:b/>
          <w:highlight w:val="yellow"/>
        </w:rPr>
      </w:pPr>
      <w:r w:rsidRPr="00A97ACE">
        <w:rPr>
          <w:szCs w:val="22"/>
          <w:highlight w:val="yellow"/>
        </w:rPr>
        <w:t>[20/0773r2 (BCC Interleaver Parameters for Multiple RU, Ross Yu, Huawei), SP#1, Y/N/A: 37/0/9]</w:t>
      </w:r>
    </w:p>
    <w:p w14:paraId="2149C36F" w14:textId="77777777" w:rsidR="00A97ACE" w:rsidRDefault="00A97ACE" w:rsidP="00300A71">
      <w:pPr>
        <w:tabs>
          <w:tab w:val="left" w:pos="7075"/>
        </w:tabs>
        <w:jc w:val="both"/>
      </w:pPr>
    </w:p>
    <w:p w14:paraId="674CECFB" w14:textId="355A7401" w:rsidR="006D5E84" w:rsidRPr="006D5E84" w:rsidRDefault="006D5E84" w:rsidP="006D5E84">
      <w:pPr>
        <w:jc w:val="both"/>
        <w:rPr>
          <w:szCs w:val="22"/>
          <w:highlight w:val="yellow"/>
        </w:rPr>
      </w:pPr>
      <w:r w:rsidRPr="006D5E84">
        <w:rPr>
          <w:b/>
          <w:highlight w:val="yellow"/>
        </w:rPr>
        <w:t>Straw poll #67</w:t>
      </w:r>
    </w:p>
    <w:p w14:paraId="0D2C381F" w14:textId="646BFDA5" w:rsidR="006D5E84" w:rsidRPr="006D5E84" w:rsidRDefault="006D5E84" w:rsidP="006D5E84">
      <w:pPr>
        <w:jc w:val="both"/>
        <w:rPr>
          <w:szCs w:val="22"/>
          <w:highlight w:val="yellow"/>
        </w:rPr>
      </w:pPr>
      <w:del w:id="295" w:author="Edward Au" w:date="2020-06-26T23:46:00Z">
        <w:r w:rsidRPr="006D5E84" w:rsidDel="00A064E8">
          <w:rPr>
            <w:szCs w:val="22"/>
            <w:highlight w:val="yellow"/>
          </w:rPr>
          <w:delText>Do you</w:delText>
        </w:r>
      </w:del>
      <w:ins w:id="296" w:author="Edward Au" w:date="2020-06-26T23:46:00Z">
        <w:r w:rsidR="00A064E8">
          <w:rPr>
            <w:szCs w:val="22"/>
            <w:highlight w:val="yellow"/>
          </w:rPr>
          <w:t>802.11be</w:t>
        </w:r>
      </w:ins>
      <w:r w:rsidRPr="006D5E84">
        <w:rPr>
          <w:szCs w:val="22"/>
          <w:highlight w:val="yellow"/>
        </w:rPr>
        <w:t xml:space="preserve"> support</w:t>
      </w:r>
      <w:ins w:id="297" w:author="Edward Au" w:date="2020-06-26T23:46:00Z">
        <w:r w:rsidR="00A064E8">
          <w:rPr>
            <w:szCs w:val="22"/>
            <w:highlight w:val="yellow"/>
          </w:rPr>
          <w:t>s</w:t>
        </w:r>
      </w:ins>
      <w:r w:rsidRPr="006D5E84">
        <w:rPr>
          <w:szCs w:val="22"/>
          <w:highlight w:val="yellow"/>
        </w:rPr>
        <w:t xml:space="preserve"> the following BCC interleaver parameters for RU132</w:t>
      </w:r>
      <w:ins w:id="298" w:author="Edward Au" w:date="2020-06-26T23:46:00Z">
        <w:r w:rsidR="00A064E8">
          <w:rPr>
            <w:szCs w:val="22"/>
            <w:highlight w:val="yellow"/>
          </w:rPr>
          <w:t>:</w:t>
        </w:r>
      </w:ins>
      <w:del w:id="299" w:author="Edward Au" w:date="2020-06-26T23:46:00Z">
        <w:r w:rsidRPr="006D5E84" w:rsidDel="00A064E8">
          <w:rPr>
            <w:szCs w:val="22"/>
            <w:highlight w:val="yellow"/>
          </w:rPr>
          <w:delText>?</w:delText>
        </w:r>
      </w:del>
    </w:p>
    <w:p w14:paraId="7471B60E" w14:textId="536281B5" w:rsidR="006D5E84" w:rsidRPr="006D5E84" w:rsidRDefault="006D5E84" w:rsidP="00DF7E01">
      <w:pPr>
        <w:pStyle w:val="ListParagraph"/>
        <w:numPr>
          <w:ilvl w:val="0"/>
          <w:numId w:val="74"/>
        </w:numPr>
        <w:jc w:val="both"/>
        <w:rPr>
          <w:szCs w:val="22"/>
          <w:highlight w:val="yellow"/>
        </w:rPr>
      </w:pPr>
      <w:r w:rsidRPr="006D5E84">
        <w:rPr>
          <w:szCs w:val="22"/>
          <w:highlight w:val="yellow"/>
        </w:rPr>
        <w:t xml:space="preserve">Note: the parameters are </w:t>
      </w:r>
      <w:ins w:id="300" w:author="Edward Au" w:date="2020-06-26T23:46:00Z">
        <w:r w:rsidR="00A064E8">
          <w:rPr>
            <w:szCs w:val="22"/>
            <w:highlight w:val="yellow"/>
          </w:rPr>
          <w:t>defined without considering DCM</w:t>
        </w:r>
      </w:ins>
      <w:del w:id="301" w:author="Edward Au" w:date="2020-06-26T23:46:00Z">
        <w:r w:rsidRPr="006D5E84" w:rsidDel="00A064E8">
          <w:rPr>
            <w:szCs w:val="22"/>
            <w:highlight w:val="yellow"/>
          </w:rPr>
          <w:delText>for w/o DCM case</w:delText>
        </w:r>
      </w:del>
      <w:ins w:id="302" w:author="Edward Au" w:date="2020-06-26T23:46:00Z">
        <w:r w:rsidR="00A064E8">
          <w:rPr>
            <w:szCs w:val="22"/>
            <w:highlight w:val="yellow"/>
          </w:rPr>
          <w:t>.</w:t>
        </w:r>
      </w:ins>
    </w:p>
    <w:tbl>
      <w:tblPr>
        <w:tblStyle w:val="TableGrid"/>
        <w:tblW w:w="0" w:type="auto"/>
        <w:jc w:val="center"/>
        <w:tblLook w:val="04A0" w:firstRow="1" w:lastRow="0" w:firstColumn="1" w:lastColumn="0" w:noHBand="0" w:noVBand="1"/>
      </w:tblPr>
      <w:tblGrid>
        <w:gridCol w:w="2605"/>
        <w:gridCol w:w="2790"/>
      </w:tblGrid>
      <w:tr w:rsidR="006D5E84" w:rsidRPr="006D5E84" w14:paraId="606D758F" w14:textId="77777777" w:rsidTr="00CA128C">
        <w:trPr>
          <w:jc w:val="center"/>
        </w:trPr>
        <w:tc>
          <w:tcPr>
            <w:tcW w:w="2605" w:type="dxa"/>
          </w:tcPr>
          <w:p w14:paraId="49622B26" w14:textId="77777777" w:rsidR="006D5E84" w:rsidRPr="006D5E84" w:rsidRDefault="006D5E84" w:rsidP="00CA128C">
            <w:pPr>
              <w:jc w:val="center"/>
              <w:rPr>
                <w:b/>
                <w:highlight w:val="yellow"/>
              </w:rPr>
            </w:pPr>
            <w:r w:rsidRPr="006D5E84">
              <w:rPr>
                <w:b/>
                <w:highlight w:val="yellow"/>
              </w:rPr>
              <w:t>RU132</w:t>
            </w:r>
          </w:p>
        </w:tc>
        <w:tc>
          <w:tcPr>
            <w:tcW w:w="2790" w:type="dxa"/>
          </w:tcPr>
          <w:p w14:paraId="561E3894" w14:textId="77777777" w:rsidR="006D5E84" w:rsidRPr="006D5E84" w:rsidRDefault="006D5E84" w:rsidP="00CA128C">
            <w:pPr>
              <w:jc w:val="center"/>
              <w:rPr>
                <w:b/>
                <w:highlight w:val="yellow"/>
              </w:rPr>
            </w:pPr>
            <w:r w:rsidRPr="006D5E84">
              <w:rPr>
                <w:b/>
                <w:highlight w:val="yellow"/>
              </w:rPr>
              <w:t>Parameters</w:t>
            </w:r>
          </w:p>
        </w:tc>
      </w:tr>
      <w:tr w:rsidR="006D5E84" w:rsidRPr="006D5E84" w14:paraId="0219FD0B" w14:textId="77777777" w:rsidTr="00CA128C">
        <w:trPr>
          <w:jc w:val="center"/>
        </w:trPr>
        <w:tc>
          <w:tcPr>
            <w:tcW w:w="2605" w:type="dxa"/>
          </w:tcPr>
          <w:p w14:paraId="6243C916" w14:textId="77777777" w:rsidR="006D5E84" w:rsidRPr="006D5E84" w:rsidRDefault="006D5E84" w:rsidP="00CA128C">
            <w:pPr>
              <w:jc w:val="center"/>
              <w:rPr>
                <w:highlight w:val="yellow"/>
              </w:rPr>
            </w:pPr>
            <w:r w:rsidRPr="006D5E84">
              <w:rPr>
                <w:highlight w:val="yellow"/>
              </w:rPr>
              <w:t>Nsd</w:t>
            </w:r>
          </w:p>
        </w:tc>
        <w:tc>
          <w:tcPr>
            <w:tcW w:w="2790" w:type="dxa"/>
          </w:tcPr>
          <w:p w14:paraId="5D863E89" w14:textId="77777777" w:rsidR="006D5E84" w:rsidRPr="006D5E84" w:rsidRDefault="006D5E84" w:rsidP="00CA128C">
            <w:pPr>
              <w:jc w:val="center"/>
              <w:rPr>
                <w:highlight w:val="yellow"/>
              </w:rPr>
            </w:pPr>
            <w:r w:rsidRPr="006D5E84">
              <w:rPr>
                <w:highlight w:val="yellow"/>
              </w:rPr>
              <w:t>126</w:t>
            </w:r>
          </w:p>
        </w:tc>
      </w:tr>
      <w:tr w:rsidR="006D5E84" w:rsidRPr="006D5E84" w14:paraId="027652A5" w14:textId="77777777" w:rsidTr="00CA128C">
        <w:trPr>
          <w:jc w:val="center"/>
        </w:trPr>
        <w:tc>
          <w:tcPr>
            <w:tcW w:w="2605" w:type="dxa"/>
          </w:tcPr>
          <w:p w14:paraId="3A0D385B" w14:textId="77777777" w:rsidR="006D5E84" w:rsidRPr="006D5E84" w:rsidRDefault="006D5E84" w:rsidP="00CA128C">
            <w:pPr>
              <w:jc w:val="center"/>
              <w:rPr>
                <w:highlight w:val="yellow"/>
              </w:rPr>
            </w:pPr>
            <w:r w:rsidRPr="006D5E84">
              <w:rPr>
                <w:highlight w:val="yellow"/>
              </w:rPr>
              <w:t>Ncol</w:t>
            </w:r>
          </w:p>
        </w:tc>
        <w:tc>
          <w:tcPr>
            <w:tcW w:w="2790" w:type="dxa"/>
          </w:tcPr>
          <w:p w14:paraId="2837DF18" w14:textId="77777777" w:rsidR="006D5E84" w:rsidRPr="006D5E84" w:rsidRDefault="006D5E84" w:rsidP="00CA128C">
            <w:pPr>
              <w:jc w:val="center"/>
              <w:rPr>
                <w:highlight w:val="yellow"/>
              </w:rPr>
            </w:pPr>
            <w:r w:rsidRPr="006D5E84">
              <w:rPr>
                <w:highlight w:val="yellow"/>
              </w:rPr>
              <w:t>21</w:t>
            </w:r>
          </w:p>
        </w:tc>
      </w:tr>
      <w:tr w:rsidR="006D5E84" w:rsidRPr="006D5E84" w14:paraId="064857E9" w14:textId="77777777" w:rsidTr="00CA128C">
        <w:trPr>
          <w:jc w:val="center"/>
        </w:trPr>
        <w:tc>
          <w:tcPr>
            <w:tcW w:w="2605" w:type="dxa"/>
          </w:tcPr>
          <w:p w14:paraId="104D3CE4" w14:textId="77777777" w:rsidR="006D5E84" w:rsidRPr="006D5E84" w:rsidRDefault="006D5E84" w:rsidP="00CA128C">
            <w:pPr>
              <w:jc w:val="center"/>
              <w:rPr>
                <w:highlight w:val="yellow"/>
              </w:rPr>
            </w:pPr>
            <w:r w:rsidRPr="006D5E84">
              <w:rPr>
                <w:highlight w:val="yellow"/>
              </w:rPr>
              <w:t>Nrow</w:t>
            </w:r>
          </w:p>
        </w:tc>
        <w:tc>
          <w:tcPr>
            <w:tcW w:w="2790" w:type="dxa"/>
          </w:tcPr>
          <w:p w14:paraId="7E25AC1A" w14:textId="77777777" w:rsidR="006D5E84" w:rsidRPr="006D5E84" w:rsidRDefault="006D5E84" w:rsidP="00CA128C">
            <w:pPr>
              <w:jc w:val="center"/>
              <w:rPr>
                <w:highlight w:val="yellow"/>
              </w:rPr>
            </w:pPr>
            <w:r w:rsidRPr="006D5E84">
              <w:rPr>
                <w:highlight w:val="yellow"/>
              </w:rPr>
              <w:t>6*Nbpscs</w:t>
            </w:r>
          </w:p>
        </w:tc>
      </w:tr>
    </w:tbl>
    <w:p w14:paraId="0A4F1A2A" w14:textId="69D31F9B" w:rsidR="006D5E84" w:rsidRPr="006D5E84" w:rsidRDefault="006D5E84" w:rsidP="006D5E84">
      <w:pPr>
        <w:jc w:val="both"/>
        <w:rPr>
          <w:b/>
          <w:highlight w:val="yellow"/>
        </w:rPr>
      </w:pPr>
      <w:r w:rsidRPr="006D5E84">
        <w:rPr>
          <w:b/>
          <w:i/>
          <w:highlight w:val="yellow"/>
        </w:rPr>
        <w:t>[#SP67]</w:t>
      </w:r>
    </w:p>
    <w:p w14:paraId="20613FDE" w14:textId="7C78068A" w:rsidR="006D5E84" w:rsidRDefault="006D5E84" w:rsidP="006D5E84">
      <w:pPr>
        <w:jc w:val="both"/>
        <w:rPr>
          <w:szCs w:val="22"/>
        </w:rPr>
      </w:pPr>
      <w:r w:rsidRPr="006D5E84">
        <w:rPr>
          <w:szCs w:val="22"/>
          <w:highlight w:val="yellow"/>
        </w:rPr>
        <w:t>[20/0773r2 (BCC Interleaver Parameters for Multiple RU, Ross Yu, Huawei), SP#2, Y/N/A: 40/0/6]</w:t>
      </w:r>
    </w:p>
    <w:p w14:paraId="48695585" w14:textId="77777777" w:rsidR="006D5E84" w:rsidRDefault="006D5E84" w:rsidP="00300A71">
      <w:pPr>
        <w:tabs>
          <w:tab w:val="left" w:pos="7075"/>
        </w:tabs>
        <w:jc w:val="both"/>
      </w:pPr>
    </w:p>
    <w:p w14:paraId="6C7A1C71" w14:textId="5ACDA939" w:rsidR="00DB66E1" w:rsidRPr="00DB66E1" w:rsidRDefault="00DB66E1" w:rsidP="00300A71">
      <w:pPr>
        <w:tabs>
          <w:tab w:val="left" w:pos="7075"/>
        </w:tabs>
        <w:jc w:val="both"/>
        <w:rPr>
          <w:highlight w:val="yellow"/>
        </w:rPr>
      </w:pPr>
      <w:r w:rsidRPr="00DB66E1">
        <w:rPr>
          <w:b/>
          <w:highlight w:val="yellow"/>
        </w:rPr>
        <w:t>Straw poll #68</w:t>
      </w:r>
    </w:p>
    <w:p w14:paraId="456B33E5" w14:textId="193B59AB" w:rsidR="00DB66E1" w:rsidRPr="00DB66E1" w:rsidRDefault="00DB66E1" w:rsidP="00DB66E1">
      <w:pPr>
        <w:jc w:val="both"/>
        <w:rPr>
          <w:szCs w:val="22"/>
          <w:highlight w:val="yellow"/>
        </w:rPr>
      </w:pPr>
      <w:del w:id="303" w:author="Edward Au" w:date="2020-06-26T23:47:00Z">
        <w:r w:rsidRPr="00DB66E1" w:rsidDel="00A064E8">
          <w:rPr>
            <w:szCs w:val="22"/>
            <w:highlight w:val="yellow"/>
          </w:rPr>
          <w:delText>Do you</w:delText>
        </w:r>
      </w:del>
      <w:ins w:id="304" w:author="Edward Au" w:date="2020-06-26T23:47:00Z">
        <w:r w:rsidR="00A064E8">
          <w:rPr>
            <w:szCs w:val="22"/>
            <w:highlight w:val="yellow"/>
          </w:rPr>
          <w:t>802.11be</w:t>
        </w:r>
      </w:ins>
      <w:r w:rsidRPr="00DB66E1">
        <w:rPr>
          <w:szCs w:val="22"/>
          <w:highlight w:val="yellow"/>
        </w:rPr>
        <w:t xml:space="preserve"> support</w:t>
      </w:r>
      <w:ins w:id="305" w:author="Edward Au" w:date="2020-06-26T23:47:00Z">
        <w:r w:rsidR="00A064E8">
          <w:rPr>
            <w:szCs w:val="22"/>
            <w:highlight w:val="yellow"/>
          </w:rPr>
          <w:t>s</w:t>
        </w:r>
      </w:ins>
      <w:r w:rsidRPr="00DB66E1">
        <w:rPr>
          <w:szCs w:val="22"/>
          <w:highlight w:val="yellow"/>
        </w:rPr>
        <w:t xml:space="preserve"> the following BCC interleaver parameters for RU52+</w:t>
      </w:r>
      <w:ins w:id="306" w:author="Edward Au" w:date="2020-06-26T23:48:00Z">
        <w:r w:rsidR="00A064E8">
          <w:rPr>
            <w:szCs w:val="22"/>
            <w:highlight w:val="yellow"/>
          </w:rPr>
          <w:t>RU</w:t>
        </w:r>
      </w:ins>
      <w:r w:rsidRPr="00DB66E1">
        <w:rPr>
          <w:szCs w:val="22"/>
          <w:highlight w:val="yellow"/>
        </w:rPr>
        <w:t>26</w:t>
      </w:r>
      <w:del w:id="307" w:author="Edward Au" w:date="2020-06-26T23:47:00Z">
        <w:r w:rsidRPr="00DB66E1" w:rsidDel="00A064E8">
          <w:rPr>
            <w:szCs w:val="22"/>
            <w:highlight w:val="yellow"/>
          </w:rPr>
          <w:delText>?</w:delText>
        </w:r>
      </w:del>
      <w:ins w:id="308" w:author="Edward Au" w:date="2020-06-26T23:47:00Z">
        <w:r w:rsidR="00A064E8">
          <w:rPr>
            <w:szCs w:val="22"/>
            <w:highlight w:val="yellow"/>
          </w:rPr>
          <w:t>:</w:t>
        </w:r>
      </w:ins>
    </w:p>
    <w:p w14:paraId="3CB2AE96" w14:textId="711619E9" w:rsidR="00DB66E1" w:rsidRPr="00DB66E1" w:rsidRDefault="00DB66E1" w:rsidP="00DF7E01">
      <w:pPr>
        <w:pStyle w:val="ListParagraph"/>
        <w:numPr>
          <w:ilvl w:val="0"/>
          <w:numId w:val="74"/>
        </w:numPr>
        <w:jc w:val="both"/>
        <w:rPr>
          <w:szCs w:val="22"/>
          <w:highlight w:val="yellow"/>
        </w:rPr>
      </w:pPr>
      <w:r w:rsidRPr="00DB66E1">
        <w:rPr>
          <w:szCs w:val="22"/>
          <w:highlight w:val="yellow"/>
        </w:rPr>
        <w:t xml:space="preserve">Note: the parameters are </w:t>
      </w:r>
      <w:ins w:id="309" w:author="Edward Au" w:date="2020-06-26T23:47:00Z">
        <w:r w:rsidR="00A064E8">
          <w:rPr>
            <w:szCs w:val="22"/>
            <w:highlight w:val="yellow"/>
          </w:rPr>
          <w:t>defined without considering DCM</w:t>
        </w:r>
      </w:ins>
      <w:del w:id="310" w:author="Edward Au" w:date="2020-06-26T23:47:00Z">
        <w:r w:rsidRPr="00DB66E1" w:rsidDel="00A064E8">
          <w:rPr>
            <w:szCs w:val="22"/>
            <w:highlight w:val="yellow"/>
          </w:rPr>
          <w:delText>for w/o DCM case</w:delText>
        </w:r>
      </w:del>
      <w:ins w:id="311" w:author="Edward Au" w:date="2020-06-26T23:47:00Z">
        <w:r w:rsidR="00A064E8">
          <w:rPr>
            <w:szCs w:val="22"/>
            <w:highlight w:val="yellow"/>
          </w:rPr>
          <w:t>.</w:t>
        </w:r>
      </w:ins>
    </w:p>
    <w:tbl>
      <w:tblPr>
        <w:tblStyle w:val="TableGrid"/>
        <w:tblW w:w="0" w:type="auto"/>
        <w:jc w:val="center"/>
        <w:tblLook w:val="04A0" w:firstRow="1" w:lastRow="0" w:firstColumn="1" w:lastColumn="0" w:noHBand="0" w:noVBand="1"/>
      </w:tblPr>
      <w:tblGrid>
        <w:gridCol w:w="2605"/>
        <w:gridCol w:w="2790"/>
      </w:tblGrid>
      <w:tr w:rsidR="00DB66E1" w:rsidRPr="00DB66E1" w14:paraId="25A28C6E" w14:textId="77777777" w:rsidTr="00CA128C">
        <w:trPr>
          <w:jc w:val="center"/>
        </w:trPr>
        <w:tc>
          <w:tcPr>
            <w:tcW w:w="2605" w:type="dxa"/>
          </w:tcPr>
          <w:p w14:paraId="2DE07487" w14:textId="411A2C72" w:rsidR="00DB66E1" w:rsidRPr="00DB66E1" w:rsidRDefault="00DB66E1" w:rsidP="00CA128C">
            <w:pPr>
              <w:jc w:val="center"/>
              <w:rPr>
                <w:b/>
                <w:highlight w:val="yellow"/>
              </w:rPr>
            </w:pPr>
            <w:r w:rsidRPr="00DB66E1">
              <w:rPr>
                <w:b/>
                <w:highlight w:val="yellow"/>
              </w:rPr>
              <w:t>RU52+</w:t>
            </w:r>
            <w:ins w:id="312" w:author="Edward Au" w:date="2020-06-26T23:48:00Z">
              <w:r w:rsidR="00A064E8">
                <w:rPr>
                  <w:b/>
                  <w:highlight w:val="yellow"/>
                </w:rPr>
                <w:t>RU</w:t>
              </w:r>
            </w:ins>
            <w:r w:rsidRPr="00DB66E1">
              <w:rPr>
                <w:b/>
                <w:highlight w:val="yellow"/>
              </w:rPr>
              <w:t>26</w:t>
            </w:r>
          </w:p>
        </w:tc>
        <w:tc>
          <w:tcPr>
            <w:tcW w:w="2790" w:type="dxa"/>
          </w:tcPr>
          <w:p w14:paraId="16E33630" w14:textId="77777777" w:rsidR="00DB66E1" w:rsidRPr="00DB66E1" w:rsidRDefault="00DB66E1" w:rsidP="00CA128C">
            <w:pPr>
              <w:jc w:val="center"/>
              <w:rPr>
                <w:b/>
                <w:highlight w:val="yellow"/>
              </w:rPr>
            </w:pPr>
            <w:r w:rsidRPr="00DB66E1">
              <w:rPr>
                <w:b/>
                <w:highlight w:val="yellow"/>
              </w:rPr>
              <w:t>Parameters</w:t>
            </w:r>
          </w:p>
        </w:tc>
      </w:tr>
      <w:tr w:rsidR="00DB66E1" w:rsidRPr="00DB66E1" w14:paraId="0A5A63ED" w14:textId="77777777" w:rsidTr="00CA128C">
        <w:trPr>
          <w:jc w:val="center"/>
        </w:trPr>
        <w:tc>
          <w:tcPr>
            <w:tcW w:w="2605" w:type="dxa"/>
          </w:tcPr>
          <w:p w14:paraId="67F22C41" w14:textId="77777777" w:rsidR="00DB66E1" w:rsidRPr="00DB66E1" w:rsidRDefault="00DB66E1" w:rsidP="00CA128C">
            <w:pPr>
              <w:jc w:val="center"/>
              <w:rPr>
                <w:highlight w:val="yellow"/>
              </w:rPr>
            </w:pPr>
            <w:r w:rsidRPr="00DB66E1">
              <w:rPr>
                <w:highlight w:val="yellow"/>
              </w:rPr>
              <w:t>Nrot</w:t>
            </w:r>
          </w:p>
        </w:tc>
        <w:tc>
          <w:tcPr>
            <w:tcW w:w="2790" w:type="dxa"/>
          </w:tcPr>
          <w:p w14:paraId="5098A0B7" w14:textId="77777777" w:rsidR="00DB66E1" w:rsidRPr="00DB66E1" w:rsidRDefault="00DB66E1" w:rsidP="00CA128C">
            <w:pPr>
              <w:jc w:val="center"/>
              <w:rPr>
                <w:highlight w:val="yellow"/>
              </w:rPr>
            </w:pPr>
            <w:r w:rsidRPr="00DB66E1">
              <w:rPr>
                <w:highlight w:val="yellow"/>
              </w:rPr>
              <w:t>18</w:t>
            </w:r>
          </w:p>
        </w:tc>
      </w:tr>
    </w:tbl>
    <w:p w14:paraId="5CBA30C1" w14:textId="6FBE8484" w:rsidR="00DB66E1" w:rsidRPr="00DB66E1" w:rsidRDefault="00DB66E1" w:rsidP="00DB66E1">
      <w:pPr>
        <w:jc w:val="both"/>
        <w:rPr>
          <w:b/>
          <w:highlight w:val="yellow"/>
        </w:rPr>
      </w:pPr>
      <w:r w:rsidRPr="00DB66E1">
        <w:rPr>
          <w:b/>
          <w:i/>
          <w:highlight w:val="yellow"/>
        </w:rPr>
        <w:t>[#SP68]</w:t>
      </w:r>
    </w:p>
    <w:p w14:paraId="3E73626C" w14:textId="42DA2FE0" w:rsidR="00DB66E1" w:rsidRDefault="00DB66E1" w:rsidP="00300A71">
      <w:pPr>
        <w:tabs>
          <w:tab w:val="left" w:pos="7075"/>
        </w:tabs>
        <w:jc w:val="both"/>
        <w:rPr>
          <w:szCs w:val="22"/>
        </w:rPr>
      </w:pPr>
      <w:r w:rsidRPr="00DB66E1">
        <w:rPr>
          <w:szCs w:val="22"/>
          <w:highlight w:val="yellow"/>
        </w:rPr>
        <w:t>[20/0773r2 (BCC Interleaver Parameters for Multiple RU, Ross Yu, Huawei), SP#3, Y/N/A: 43/0/5]</w:t>
      </w:r>
    </w:p>
    <w:p w14:paraId="0977738C" w14:textId="77777777" w:rsidR="00AD7313" w:rsidRDefault="00AD7313" w:rsidP="00300A71">
      <w:pPr>
        <w:tabs>
          <w:tab w:val="left" w:pos="7075"/>
        </w:tabs>
        <w:jc w:val="both"/>
        <w:rPr>
          <w:szCs w:val="22"/>
        </w:rPr>
      </w:pPr>
    </w:p>
    <w:p w14:paraId="1E3ED950" w14:textId="77777777" w:rsidR="00545015" w:rsidRDefault="00545015">
      <w:pPr>
        <w:rPr>
          <w:b/>
          <w:highlight w:val="yellow"/>
        </w:rPr>
      </w:pPr>
      <w:r>
        <w:rPr>
          <w:b/>
          <w:highlight w:val="yellow"/>
        </w:rPr>
        <w:br w:type="page"/>
      </w:r>
    </w:p>
    <w:p w14:paraId="1CE2FCDD" w14:textId="6DA64200" w:rsidR="00AD7313" w:rsidRPr="00AD7313" w:rsidRDefault="00AD7313" w:rsidP="00AD7313">
      <w:pPr>
        <w:jc w:val="both"/>
        <w:rPr>
          <w:szCs w:val="22"/>
          <w:highlight w:val="yellow"/>
        </w:rPr>
      </w:pPr>
      <w:r w:rsidRPr="00AD7313">
        <w:rPr>
          <w:b/>
          <w:highlight w:val="yellow"/>
        </w:rPr>
        <w:lastRenderedPageBreak/>
        <w:t>Straw poll #69</w:t>
      </w:r>
    </w:p>
    <w:p w14:paraId="4B0B63D4" w14:textId="4FD0C1C1" w:rsidR="00AD7313" w:rsidRPr="00AD7313" w:rsidRDefault="00AD7313" w:rsidP="00AD7313">
      <w:pPr>
        <w:jc w:val="both"/>
        <w:rPr>
          <w:szCs w:val="22"/>
          <w:highlight w:val="yellow"/>
        </w:rPr>
      </w:pPr>
      <w:del w:id="313" w:author="Edward Au" w:date="2020-06-26T23:47:00Z">
        <w:r w:rsidRPr="00AD7313" w:rsidDel="00A064E8">
          <w:rPr>
            <w:szCs w:val="22"/>
            <w:highlight w:val="yellow"/>
          </w:rPr>
          <w:delText>Do you</w:delText>
        </w:r>
      </w:del>
      <w:ins w:id="314" w:author="Edward Au" w:date="2020-06-26T23:47:00Z">
        <w:r w:rsidR="00A064E8">
          <w:rPr>
            <w:szCs w:val="22"/>
            <w:highlight w:val="yellow"/>
          </w:rPr>
          <w:t>802.11be</w:t>
        </w:r>
      </w:ins>
      <w:r w:rsidRPr="00AD7313">
        <w:rPr>
          <w:szCs w:val="22"/>
          <w:highlight w:val="yellow"/>
        </w:rPr>
        <w:t xml:space="preserve"> support</w:t>
      </w:r>
      <w:ins w:id="315" w:author="Edward Au" w:date="2020-06-26T23:47:00Z">
        <w:r w:rsidR="00A064E8">
          <w:rPr>
            <w:szCs w:val="22"/>
            <w:highlight w:val="yellow"/>
          </w:rPr>
          <w:t>s</w:t>
        </w:r>
      </w:ins>
      <w:r w:rsidRPr="00AD7313">
        <w:rPr>
          <w:szCs w:val="22"/>
          <w:highlight w:val="yellow"/>
        </w:rPr>
        <w:t xml:space="preserve"> the following BCC interleaver parameters for RU106+RU26</w:t>
      </w:r>
      <w:del w:id="316" w:author="Edward Au" w:date="2020-06-26T23:47:00Z">
        <w:r w:rsidRPr="00AD7313" w:rsidDel="00A064E8">
          <w:rPr>
            <w:szCs w:val="22"/>
            <w:highlight w:val="yellow"/>
          </w:rPr>
          <w:delText>?</w:delText>
        </w:r>
      </w:del>
      <w:ins w:id="317" w:author="Edward Au" w:date="2020-06-26T23:47:00Z">
        <w:r w:rsidR="00A064E8">
          <w:rPr>
            <w:szCs w:val="22"/>
            <w:highlight w:val="yellow"/>
          </w:rPr>
          <w:t>:</w:t>
        </w:r>
      </w:ins>
    </w:p>
    <w:p w14:paraId="0F01A90A" w14:textId="2CDAA809" w:rsidR="00AD7313" w:rsidRPr="00AD7313" w:rsidRDefault="00AD7313" w:rsidP="00DF7E01">
      <w:pPr>
        <w:pStyle w:val="ListParagraph"/>
        <w:numPr>
          <w:ilvl w:val="0"/>
          <w:numId w:val="74"/>
        </w:numPr>
        <w:jc w:val="both"/>
        <w:rPr>
          <w:szCs w:val="22"/>
          <w:highlight w:val="yellow"/>
        </w:rPr>
      </w:pPr>
      <w:r w:rsidRPr="00AD7313">
        <w:rPr>
          <w:szCs w:val="22"/>
          <w:highlight w:val="yellow"/>
        </w:rPr>
        <w:t>Note: the parameters are</w:t>
      </w:r>
      <w:ins w:id="318" w:author="Edward Au" w:date="2020-06-26T23:47:00Z">
        <w:r w:rsidR="00A064E8">
          <w:rPr>
            <w:szCs w:val="22"/>
            <w:highlight w:val="yellow"/>
          </w:rPr>
          <w:t xml:space="preserve"> defined without considering DCM.</w:t>
        </w:r>
      </w:ins>
      <w:del w:id="319" w:author="Edward Au" w:date="2020-06-26T23:48:00Z">
        <w:r w:rsidRPr="00AD7313" w:rsidDel="00A064E8">
          <w:rPr>
            <w:szCs w:val="22"/>
            <w:highlight w:val="yellow"/>
          </w:rPr>
          <w:delText xml:space="preserve"> for w/o DCM case</w:delText>
        </w:r>
      </w:del>
    </w:p>
    <w:tbl>
      <w:tblPr>
        <w:tblStyle w:val="TableGrid"/>
        <w:tblW w:w="0" w:type="auto"/>
        <w:jc w:val="center"/>
        <w:tblLook w:val="04A0" w:firstRow="1" w:lastRow="0" w:firstColumn="1" w:lastColumn="0" w:noHBand="0" w:noVBand="1"/>
      </w:tblPr>
      <w:tblGrid>
        <w:gridCol w:w="2605"/>
        <w:gridCol w:w="2790"/>
      </w:tblGrid>
      <w:tr w:rsidR="00AD7313" w:rsidRPr="00AD7313" w14:paraId="721974C8" w14:textId="77777777" w:rsidTr="00CA128C">
        <w:trPr>
          <w:jc w:val="center"/>
        </w:trPr>
        <w:tc>
          <w:tcPr>
            <w:tcW w:w="2605" w:type="dxa"/>
          </w:tcPr>
          <w:p w14:paraId="4DBEA31F" w14:textId="77777777" w:rsidR="00AD7313" w:rsidRPr="00AD7313" w:rsidRDefault="00AD7313" w:rsidP="00CA128C">
            <w:pPr>
              <w:jc w:val="center"/>
              <w:rPr>
                <w:b/>
                <w:highlight w:val="yellow"/>
              </w:rPr>
            </w:pPr>
            <w:r w:rsidRPr="00AD7313">
              <w:rPr>
                <w:b/>
                <w:highlight w:val="yellow"/>
              </w:rPr>
              <w:t>RU106+RU26</w:t>
            </w:r>
          </w:p>
        </w:tc>
        <w:tc>
          <w:tcPr>
            <w:tcW w:w="2790" w:type="dxa"/>
          </w:tcPr>
          <w:p w14:paraId="2584C8D6" w14:textId="77777777" w:rsidR="00AD7313" w:rsidRPr="00AD7313" w:rsidRDefault="00AD7313" w:rsidP="00CA128C">
            <w:pPr>
              <w:jc w:val="center"/>
              <w:rPr>
                <w:b/>
                <w:highlight w:val="yellow"/>
              </w:rPr>
            </w:pPr>
            <w:r w:rsidRPr="00AD7313">
              <w:rPr>
                <w:b/>
                <w:highlight w:val="yellow"/>
              </w:rPr>
              <w:t>Parameters</w:t>
            </w:r>
          </w:p>
        </w:tc>
      </w:tr>
      <w:tr w:rsidR="00AD7313" w:rsidRPr="00AD7313" w14:paraId="6046A20B" w14:textId="77777777" w:rsidTr="00CA128C">
        <w:trPr>
          <w:jc w:val="center"/>
        </w:trPr>
        <w:tc>
          <w:tcPr>
            <w:tcW w:w="2605" w:type="dxa"/>
          </w:tcPr>
          <w:p w14:paraId="55A221F4" w14:textId="77777777" w:rsidR="00AD7313" w:rsidRPr="00AD7313" w:rsidRDefault="00AD7313" w:rsidP="00CA128C">
            <w:pPr>
              <w:jc w:val="center"/>
              <w:rPr>
                <w:highlight w:val="yellow"/>
              </w:rPr>
            </w:pPr>
            <w:r w:rsidRPr="00AD7313">
              <w:rPr>
                <w:highlight w:val="yellow"/>
              </w:rPr>
              <w:t>Nrot</w:t>
            </w:r>
          </w:p>
        </w:tc>
        <w:tc>
          <w:tcPr>
            <w:tcW w:w="2790" w:type="dxa"/>
          </w:tcPr>
          <w:p w14:paraId="47FD6CE0" w14:textId="77777777" w:rsidR="00AD7313" w:rsidRPr="00AD7313" w:rsidRDefault="00AD7313" w:rsidP="00CA128C">
            <w:pPr>
              <w:jc w:val="center"/>
              <w:rPr>
                <w:highlight w:val="yellow"/>
              </w:rPr>
            </w:pPr>
            <w:r w:rsidRPr="00AD7313">
              <w:rPr>
                <w:highlight w:val="yellow"/>
              </w:rPr>
              <w:t>31</w:t>
            </w:r>
          </w:p>
        </w:tc>
      </w:tr>
    </w:tbl>
    <w:p w14:paraId="6A5DD86C" w14:textId="77777777" w:rsidR="00AD7313" w:rsidRPr="00AD7313" w:rsidRDefault="00AD7313" w:rsidP="00AD7313">
      <w:pPr>
        <w:jc w:val="both"/>
        <w:rPr>
          <w:b/>
          <w:highlight w:val="yellow"/>
        </w:rPr>
      </w:pPr>
      <w:r w:rsidRPr="00AD7313">
        <w:rPr>
          <w:b/>
          <w:i/>
          <w:highlight w:val="yellow"/>
        </w:rPr>
        <w:t>[#SP69]</w:t>
      </w:r>
    </w:p>
    <w:p w14:paraId="7F136300" w14:textId="2E65FE18" w:rsidR="0005307F" w:rsidRDefault="00AD7313" w:rsidP="00B11A14">
      <w:pPr>
        <w:jc w:val="both"/>
        <w:rPr>
          <w:szCs w:val="22"/>
        </w:rPr>
      </w:pPr>
      <w:r w:rsidRPr="00AD7313">
        <w:rPr>
          <w:szCs w:val="22"/>
          <w:highlight w:val="yellow"/>
        </w:rPr>
        <w:t>[20/0773r2 (BCC Interleaver Parameters for Multiple RU, Ross Yu, Huawei), SP#4, Y/N/A: 41/0/4]</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94572F" w:rsidRDefault="008D0D6B" w:rsidP="008D0D6B">
      <w:pPr>
        <w:jc w:val="both"/>
        <w:rPr>
          <w:highlight w:val="lightGray"/>
        </w:rPr>
      </w:pPr>
      <w:r w:rsidRPr="0094572F">
        <w:rPr>
          <w:highlight w:val="lightGray"/>
        </w:rPr>
        <w:t>Combination of small-size RUs shall not cross 20</w:t>
      </w:r>
      <w:r w:rsidR="000B7143" w:rsidRPr="0094572F">
        <w:rPr>
          <w:highlight w:val="lightGray"/>
        </w:rPr>
        <w:t xml:space="preserve"> </w:t>
      </w:r>
      <w:r w:rsidRPr="0094572F">
        <w:rPr>
          <w:highlight w:val="lightGray"/>
        </w:rPr>
        <w:t>MHz channel boundary.</w:t>
      </w:r>
    </w:p>
    <w:p w14:paraId="04F1D0ED" w14:textId="5E46DE08" w:rsidR="008D0D6B" w:rsidRPr="0094572F" w:rsidRDefault="008D0D6B" w:rsidP="00486858">
      <w:pPr>
        <w:pStyle w:val="ListParagraph"/>
        <w:numPr>
          <w:ilvl w:val="0"/>
          <w:numId w:val="5"/>
        </w:numPr>
        <w:jc w:val="both"/>
        <w:rPr>
          <w:highlight w:val="lightGray"/>
        </w:rPr>
      </w:pPr>
      <w:r w:rsidRPr="0094572F">
        <w:rPr>
          <w:highlight w:val="lightGray"/>
        </w:rPr>
        <w:t>T</w:t>
      </w:r>
      <w:r w:rsidR="004524C8" w:rsidRPr="0094572F">
        <w:rPr>
          <w:highlight w:val="lightGray"/>
        </w:rPr>
        <w:t>he combination that includes RU</w:t>
      </w:r>
      <w:r w:rsidRPr="0094572F">
        <w:rPr>
          <w:highlight w:val="lightGray"/>
        </w:rPr>
        <w:t>106 plus center 26-tone RU case is TBD.</w:t>
      </w:r>
    </w:p>
    <w:p w14:paraId="4BE8D61C" w14:textId="77777777" w:rsidR="008D0D6B" w:rsidRPr="0094572F" w:rsidRDefault="008D0D6B" w:rsidP="00FD15F5">
      <w:pPr>
        <w:jc w:val="both"/>
        <w:rPr>
          <w:highlight w:val="lightGray"/>
        </w:rPr>
      </w:pPr>
      <w:r w:rsidRPr="0094572F">
        <w:rPr>
          <w:highlight w:val="lightGray"/>
        </w:rPr>
        <w:t xml:space="preserve">[Motion 69, </w:t>
      </w:r>
      <w:sdt>
        <w:sdtPr>
          <w:rPr>
            <w:highlight w:val="lightGray"/>
          </w:rPr>
          <w:id w:val="-106725093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06414451"/>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3E6ACAFC" w14:textId="77777777" w:rsidR="00B47F3F" w:rsidRPr="0094572F" w:rsidRDefault="00B47F3F" w:rsidP="00FD15F5">
      <w:pPr>
        <w:jc w:val="both"/>
        <w:rPr>
          <w:highlight w:val="lightGray"/>
        </w:rPr>
      </w:pPr>
    </w:p>
    <w:p w14:paraId="21FA0515" w14:textId="77777777" w:rsidR="00B47F3F" w:rsidRPr="0094572F" w:rsidRDefault="00B47F3F" w:rsidP="00FD15F5">
      <w:pPr>
        <w:jc w:val="both"/>
        <w:rPr>
          <w:highlight w:val="lightGray"/>
        </w:rPr>
      </w:pPr>
      <w:r w:rsidRPr="0094572F">
        <w:rPr>
          <w:highlight w:val="lightGray"/>
        </w:rPr>
        <w:t>Only allowed small-</w:t>
      </w:r>
      <w:r w:rsidR="00D15926" w:rsidRPr="0094572F">
        <w:rPr>
          <w:highlight w:val="lightGray"/>
        </w:rPr>
        <w:t xml:space="preserve">size </w:t>
      </w:r>
      <w:r w:rsidRPr="0094572F">
        <w:rPr>
          <w:highlight w:val="lightGray"/>
        </w:rPr>
        <w:t>RU combinations are RU106+RU26 and RU52+RU26.</w:t>
      </w:r>
    </w:p>
    <w:p w14:paraId="0FA1C0D0" w14:textId="77777777" w:rsidR="00B47F3F" w:rsidRPr="0094572F" w:rsidRDefault="00B47F3F" w:rsidP="00B47F3F">
      <w:pPr>
        <w:jc w:val="both"/>
        <w:rPr>
          <w:highlight w:val="lightGray"/>
        </w:rPr>
      </w:pPr>
      <w:r w:rsidRPr="0094572F">
        <w:rPr>
          <w:highlight w:val="lightGray"/>
        </w:rPr>
        <w:t xml:space="preserve">[Motion 78, </w:t>
      </w:r>
      <w:sdt>
        <w:sdtPr>
          <w:rPr>
            <w:highlight w:val="lightGray"/>
          </w:rPr>
          <w:id w:val="-85249302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52453980"/>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4B6E984B" w14:textId="77777777" w:rsidR="00FD15F5" w:rsidRPr="0094572F" w:rsidRDefault="00FD15F5" w:rsidP="00AC11E4">
      <w:pPr>
        <w:jc w:val="both"/>
        <w:rPr>
          <w:highlight w:val="lightGray"/>
        </w:rPr>
      </w:pPr>
    </w:p>
    <w:p w14:paraId="6CD55FF1" w14:textId="77777777" w:rsidR="008D0D6B" w:rsidRPr="0094572F" w:rsidRDefault="008D0D6B" w:rsidP="00AC11E4">
      <w:pPr>
        <w:jc w:val="both"/>
        <w:rPr>
          <w:highlight w:val="lightGray"/>
        </w:rPr>
      </w:pPr>
      <w:r w:rsidRPr="0094572F">
        <w:rPr>
          <w:highlight w:val="lightGray"/>
        </w:rPr>
        <w:t xml:space="preserve">For 20 </w:t>
      </w:r>
      <w:r w:rsidR="000B7143" w:rsidRPr="0094572F">
        <w:rPr>
          <w:highlight w:val="lightGray"/>
        </w:rPr>
        <w:t xml:space="preserve">MHz </w:t>
      </w:r>
      <w:r w:rsidRPr="0094572F">
        <w:rPr>
          <w:highlight w:val="lightGray"/>
        </w:rPr>
        <w:t>and 40 MHz PPDU, within 20</w:t>
      </w:r>
      <w:r w:rsidR="000B7143" w:rsidRPr="0094572F">
        <w:rPr>
          <w:highlight w:val="lightGray"/>
        </w:rPr>
        <w:t xml:space="preserve"> </w:t>
      </w:r>
      <w:r w:rsidRPr="0094572F">
        <w:rPr>
          <w:highlight w:val="lightGray"/>
        </w:rPr>
        <w:t>MHz boundary, any contiguous RU26 and RU106 can be combined.</w:t>
      </w:r>
    </w:p>
    <w:p w14:paraId="50CE9391" w14:textId="77777777" w:rsidR="008D0D6B" w:rsidRPr="0094572F" w:rsidRDefault="008D0D6B" w:rsidP="008D0D6B">
      <w:pPr>
        <w:jc w:val="both"/>
        <w:rPr>
          <w:highlight w:val="lightGray"/>
        </w:rPr>
      </w:pPr>
      <w:r w:rsidRPr="0094572F">
        <w:rPr>
          <w:highlight w:val="lightGray"/>
        </w:rPr>
        <w:t xml:space="preserve">[Motion 79, </w:t>
      </w:r>
      <w:sdt>
        <w:sdtPr>
          <w:rPr>
            <w:highlight w:val="lightGray"/>
          </w:rPr>
          <w:id w:val="73860175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54564112"/>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1FFFF4A0" w14:textId="77777777" w:rsidR="008D0D6B" w:rsidRPr="0094572F" w:rsidRDefault="008D0D6B" w:rsidP="00AC11E4">
      <w:pPr>
        <w:jc w:val="both"/>
        <w:rPr>
          <w:highlight w:val="lightGray"/>
        </w:rPr>
      </w:pPr>
    </w:p>
    <w:p w14:paraId="39585486" w14:textId="77777777" w:rsidR="0095243C" w:rsidRPr="0094572F" w:rsidRDefault="0095243C" w:rsidP="00AC11E4">
      <w:pPr>
        <w:jc w:val="both"/>
        <w:rPr>
          <w:highlight w:val="lightGray"/>
        </w:rPr>
      </w:pPr>
      <w:r w:rsidRPr="0094572F">
        <w:rPr>
          <w:highlight w:val="lightGray"/>
        </w:rPr>
        <w:t>For 20 MHz and 40 MHz PPDU, the blue colored combination of RU52 and RU26 are allowed.</w:t>
      </w:r>
    </w:p>
    <w:p w14:paraId="0CAF6D94" w14:textId="77777777" w:rsidR="009665DF" w:rsidRPr="0094572F" w:rsidRDefault="00095031" w:rsidP="009665DF">
      <w:pPr>
        <w:jc w:val="center"/>
        <w:rPr>
          <w:highlight w:val="lightGray"/>
          <w:lang w:val="en-US"/>
        </w:rPr>
      </w:pPr>
      <w:r w:rsidRPr="0094572F">
        <w:rPr>
          <w:noProof/>
          <w:highlight w:val="lightGray"/>
          <w:lang w:val="en-US" w:eastAsia="zh-CN"/>
        </w:rPr>
        <w:drawing>
          <wp:inline distT="0" distB="0" distL="0" distR="0" wp14:anchorId="592C07E2" wp14:editId="093755E7">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9">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14:paraId="410B7286" w14:textId="77777777" w:rsidR="009665DF" w:rsidRPr="0094572F" w:rsidRDefault="009665DF" w:rsidP="009665DF">
      <w:pPr>
        <w:pStyle w:val="Caption"/>
        <w:spacing w:after="0"/>
        <w:jc w:val="center"/>
        <w:rPr>
          <w:highlight w:val="lightGray"/>
          <w:lang w:val="en-US"/>
        </w:rPr>
      </w:pPr>
      <w:bookmarkStart w:id="320" w:name="_Toc44164523"/>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2</w:t>
      </w:r>
      <w:r w:rsidRPr="0094572F">
        <w:rPr>
          <w:highlight w:val="lightGray"/>
        </w:rPr>
        <w:fldChar w:fldCharType="end"/>
      </w:r>
      <w:r w:rsidRPr="0094572F">
        <w:rPr>
          <w:highlight w:val="lightGray"/>
        </w:rPr>
        <w:t xml:space="preserve"> – Allowed combination of RU52+RU2</w:t>
      </w:r>
      <w:r w:rsidR="00CD17A2" w:rsidRPr="0094572F">
        <w:rPr>
          <w:highlight w:val="lightGray"/>
        </w:rPr>
        <w:t>6</w:t>
      </w:r>
      <w:r w:rsidRPr="0094572F">
        <w:rPr>
          <w:highlight w:val="lightGray"/>
        </w:rPr>
        <w:t xml:space="preserve"> for 20 MHz and 40 MHz PPDU</w:t>
      </w:r>
      <w:bookmarkEnd w:id="320"/>
    </w:p>
    <w:p w14:paraId="6F355B83" w14:textId="77777777" w:rsidR="0095243C" w:rsidRPr="0094572F" w:rsidRDefault="0095243C" w:rsidP="0095243C">
      <w:pPr>
        <w:jc w:val="both"/>
        <w:rPr>
          <w:highlight w:val="lightGray"/>
        </w:rPr>
      </w:pPr>
      <w:r w:rsidRPr="0094572F">
        <w:rPr>
          <w:highlight w:val="lightGray"/>
        </w:rPr>
        <w:t xml:space="preserve">[Motion 80, </w:t>
      </w:r>
      <w:sdt>
        <w:sdtPr>
          <w:rPr>
            <w:highlight w:val="lightGray"/>
          </w:rPr>
          <w:id w:val="-44222712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655220865"/>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6D04B2D0" w14:textId="77777777" w:rsidR="0095243C" w:rsidRPr="0094572F" w:rsidRDefault="0095243C" w:rsidP="00AC11E4">
      <w:pPr>
        <w:jc w:val="both"/>
        <w:rPr>
          <w:highlight w:val="lightGray"/>
        </w:rPr>
      </w:pPr>
    </w:p>
    <w:p w14:paraId="64F1261F" w14:textId="77777777" w:rsidR="008A0E61" w:rsidRPr="0094572F" w:rsidRDefault="008A0E61" w:rsidP="00AC11E4">
      <w:pPr>
        <w:jc w:val="both"/>
        <w:rPr>
          <w:highlight w:val="lightGray"/>
        </w:rPr>
      </w:pPr>
      <w:r w:rsidRPr="0094572F">
        <w:rPr>
          <w:highlight w:val="lightGray"/>
        </w:rPr>
        <w:t>For 80 MHz PPDU, the blue colored combination of RU52 and RU26 are allowed.</w:t>
      </w:r>
    </w:p>
    <w:p w14:paraId="125070B2" w14:textId="77777777" w:rsidR="008A0E61" w:rsidRPr="0094572F" w:rsidRDefault="008A0E61" w:rsidP="008A0E61">
      <w:pPr>
        <w:jc w:val="center"/>
        <w:rPr>
          <w:highlight w:val="lightGray"/>
          <w:lang w:val="en-US"/>
        </w:rPr>
      </w:pPr>
      <w:r w:rsidRPr="0094572F">
        <w:rPr>
          <w:noProof/>
          <w:highlight w:val="lightGray"/>
          <w:lang w:val="en-US" w:eastAsia="zh-CN"/>
        </w:rPr>
        <w:drawing>
          <wp:inline distT="0" distB="0" distL="0" distR="0" wp14:anchorId="2AE72881" wp14:editId="0109AF7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20">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14:paraId="330012B0" w14:textId="77777777" w:rsidR="008A0E61" w:rsidRPr="0094572F" w:rsidRDefault="008A0E61" w:rsidP="008A0E61">
      <w:pPr>
        <w:pStyle w:val="Caption"/>
        <w:spacing w:after="0"/>
        <w:jc w:val="center"/>
        <w:rPr>
          <w:highlight w:val="lightGray"/>
          <w:lang w:val="en-US"/>
        </w:rPr>
      </w:pPr>
      <w:bookmarkStart w:id="321" w:name="_Toc44164524"/>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3</w:t>
      </w:r>
      <w:r w:rsidRPr="0094572F">
        <w:rPr>
          <w:highlight w:val="lightGray"/>
        </w:rPr>
        <w:fldChar w:fldCharType="end"/>
      </w:r>
      <w:r w:rsidRPr="0094572F">
        <w:rPr>
          <w:highlight w:val="lightGray"/>
        </w:rPr>
        <w:t xml:space="preserve"> – Allowed combination of RU52+RU2</w:t>
      </w:r>
      <w:r w:rsidR="00CD17A2" w:rsidRPr="0094572F">
        <w:rPr>
          <w:highlight w:val="lightGray"/>
        </w:rPr>
        <w:t>6</w:t>
      </w:r>
      <w:r w:rsidRPr="0094572F">
        <w:rPr>
          <w:highlight w:val="lightGray"/>
        </w:rPr>
        <w:t xml:space="preserve"> for 80 MHz PPDU</w:t>
      </w:r>
      <w:bookmarkEnd w:id="321"/>
    </w:p>
    <w:p w14:paraId="24D9C25B" w14:textId="77777777" w:rsidR="008A0E61" w:rsidRDefault="008A0E61" w:rsidP="008A0E61">
      <w:pPr>
        <w:jc w:val="both"/>
      </w:pPr>
      <w:r w:rsidRPr="0094572F">
        <w:rPr>
          <w:highlight w:val="lightGray"/>
        </w:rPr>
        <w:t xml:space="preserve">[Motion 81, </w:t>
      </w:r>
      <w:sdt>
        <w:sdtPr>
          <w:rPr>
            <w:highlight w:val="lightGray"/>
          </w:rPr>
          <w:id w:val="15088222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50466946"/>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5101DD6C" w14:textId="77777777" w:rsidR="008A0E61" w:rsidRDefault="008A0E61" w:rsidP="00AC11E4">
      <w:pPr>
        <w:jc w:val="both"/>
      </w:pPr>
    </w:p>
    <w:p w14:paraId="651F3F39" w14:textId="77777777" w:rsidR="00C62C6D" w:rsidRDefault="00C62C6D">
      <w:pPr>
        <w:rPr>
          <w:b/>
          <w:highlight w:val="yellow"/>
        </w:rPr>
      </w:pPr>
      <w:r>
        <w:rPr>
          <w:b/>
          <w:highlight w:val="yellow"/>
        </w:rPr>
        <w:br w:type="page"/>
      </w:r>
    </w:p>
    <w:p w14:paraId="21BC92A3" w14:textId="0EE2A3E5" w:rsidR="00790589" w:rsidRPr="0094572F" w:rsidRDefault="006D6CDF" w:rsidP="00790589">
      <w:pPr>
        <w:jc w:val="both"/>
        <w:rPr>
          <w:szCs w:val="22"/>
          <w:highlight w:val="lightGray"/>
        </w:rPr>
      </w:pPr>
      <w:r w:rsidRPr="0094572F">
        <w:rPr>
          <w:szCs w:val="22"/>
          <w:highlight w:val="lightGray"/>
        </w:rPr>
        <w:lastRenderedPageBreak/>
        <w:t>802.11be</w:t>
      </w:r>
      <w:r w:rsidR="00790589" w:rsidRPr="0094572F">
        <w:rPr>
          <w:szCs w:val="22"/>
          <w:highlight w:val="lightGray"/>
        </w:rPr>
        <w:t xml:space="preserve"> support</w:t>
      </w:r>
      <w:r w:rsidRPr="0094572F">
        <w:rPr>
          <w:szCs w:val="22"/>
          <w:highlight w:val="lightGray"/>
        </w:rPr>
        <w:t>s</w:t>
      </w:r>
      <w:r w:rsidR="00790589" w:rsidRPr="0094572F">
        <w:rPr>
          <w:szCs w:val="22"/>
          <w:highlight w:val="lightGray"/>
        </w:rPr>
        <w:t xml:space="preserve"> the following </w:t>
      </w:r>
      <w:r w:rsidR="004524C8" w:rsidRPr="0094572F">
        <w:rPr>
          <w:szCs w:val="22"/>
          <w:highlight w:val="lightGray"/>
        </w:rPr>
        <w:t>RU</w:t>
      </w:r>
      <w:r w:rsidR="00790589" w:rsidRPr="0094572F">
        <w:rPr>
          <w:szCs w:val="22"/>
          <w:highlight w:val="lightGray"/>
        </w:rPr>
        <w:t>106+</w:t>
      </w:r>
      <w:r w:rsidR="004524C8" w:rsidRPr="0094572F">
        <w:rPr>
          <w:szCs w:val="22"/>
          <w:highlight w:val="lightGray"/>
        </w:rPr>
        <w:t>RU</w:t>
      </w:r>
      <w:r w:rsidR="00790589" w:rsidRPr="0094572F">
        <w:rPr>
          <w:szCs w:val="22"/>
          <w:highlight w:val="lightGray"/>
        </w:rPr>
        <w:t>26 combinations as shown in orange for each 80</w:t>
      </w:r>
      <w:r w:rsidR="00B43B82" w:rsidRPr="0094572F">
        <w:rPr>
          <w:szCs w:val="22"/>
          <w:highlight w:val="lightGray"/>
        </w:rPr>
        <w:t xml:space="preserve"> </w:t>
      </w:r>
      <w:r w:rsidR="00790589" w:rsidRPr="0094572F">
        <w:rPr>
          <w:szCs w:val="22"/>
          <w:highlight w:val="lightGray"/>
        </w:rPr>
        <w:t>MHz segment in 80, 160, 240</w:t>
      </w:r>
      <w:r w:rsidR="004815AA" w:rsidRPr="0094572F">
        <w:rPr>
          <w:szCs w:val="22"/>
          <w:highlight w:val="lightGray"/>
        </w:rPr>
        <w:t>,</w:t>
      </w:r>
      <w:r w:rsidR="00790589" w:rsidRPr="0094572F">
        <w:rPr>
          <w:szCs w:val="22"/>
          <w:highlight w:val="lightGray"/>
        </w:rPr>
        <w:t xml:space="preserve"> and 320</w:t>
      </w:r>
      <w:r w:rsidR="00B43B82" w:rsidRPr="0094572F">
        <w:rPr>
          <w:szCs w:val="22"/>
          <w:highlight w:val="lightGray"/>
        </w:rPr>
        <w:t xml:space="preserve"> </w:t>
      </w:r>
      <w:r w:rsidR="00790589" w:rsidRPr="0094572F">
        <w:rPr>
          <w:szCs w:val="22"/>
          <w:highlight w:val="lightGray"/>
        </w:rPr>
        <w:t>MHz BW</w:t>
      </w:r>
      <w:r w:rsidR="004815AA" w:rsidRPr="0094572F">
        <w:rPr>
          <w:szCs w:val="22"/>
          <w:highlight w:val="lightGray"/>
        </w:rPr>
        <w:t>.</w:t>
      </w:r>
    </w:p>
    <w:p w14:paraId="1F676104" w14:textId="70B946A3" w:rsidR="00790589" w:rsidRPr="0094572F" w:rsidRDefault="00790589" w:rsidP="004815AA">
      <w:pPr>
        <w:jc w:val="both"/>
        <w:rPr>
          <w:szCs w:val="22"/>
          <w:highlight w:val="lightGray"/>
        </w:rPr>
      </w:pPr>
      <w:r w:rsidRPr="0094572F">
        <w:rPr>
          <w:noProof/>
          <w:highlight w:val="lightGray"/>
          <w:lang w:val="en-US" w:eastAsia="zh-CN"/>
        </w:rPr>
        <w:drawing>
          <wp:inline distT="0" distB="0" distL="0" distR="0" wp14:anchorId="6B9C159B" wp14:editId="5DF5C4CF">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1" cstate="print"/>
                    <a:stretch>
                      <a:fillRect/>
                    </a:stretch>
                  </pic:blipFill>
                  <pic:spPr>
                    <a:xfrm>
                      <a:off x="0" y="0"/>
                      <a:ext cx="5943600" cy="1125628"/>
                    </a:xfrm>
                    <a:prstGeom prst="rect">
                      <a:avLst/>
                    </a:prstGeom>
                  </pic:spPr>
                </pic:pic>
              </a:graphicData>
            </a:graphic>
          </wp:inline>
        </w:drawing>
      </w:r>
      <w:r w:rsidRPr="0094572F">
        <w:rPr>
          <w:szCs w:val="22"/>
          <w:highlight w:val="lightGray"/>
        </w:rPr>
        <w:t xml:space="preserve"> </w:t>
      </w:r>
    </w:p>
    <w:p w14:paraId="73B9BB53" w14:textId="6FE0DBB0" w:rsidR="004815AA" w:rsidRPr="0094572F" w:rsidRDefault="004815AA" w:rsidP="004815AA">
      <w:pPr>
        <w:pStyle w:val="Caption"/>
        <w:spacing w:after="0"/>
        <w:jc w:val="center"/>
        <w:rPr>
          <w:highlight w:val="lightGray"/>
          <w:lang w:val="en-US"/>
        </w:rPr>
      </w:pPr>
      <w:bookmarkStart w:id="322" w:name="_Toc44164525"/>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4</w:t>
      </w:r>
      <w:r w:rsidRPr="0094572F">
        <w:rPr>
          <w:highlight w:val="lightGray"/>
        </w:rPr>
        <w:fldChar w:fldCharType="end"/>
      </w:r>
      <w:r w:rsidRPr="0094572F">
        <w:rPr>
          <w:highlight w:val="lightGray"/>
        </w:rPr>
        <w:t xml:space="preserve"> – Allowed combination of </w:t>
      </w:r>
      <w:r w:rsidR="004524C8" w:rsidRPr="0094572F">
        <w:rPr>
          <w:highlight w:val="lightGray"/>
        </w:rPr>
        <w:t>RU</w:t>
      </w:r>
      <w:r w:rsidRPr="0094572F">
        <w:rPr>
          <w:highlight w:val="lightGray"/>
        </w:rPr>
        <w:t>106+</w:t>
      </w:r>
      <w:r w:rsidR="004524C8" w:rsidRPr="0094572F">
        <w:rPr>
          <w:highlight w:val="lightGray"/>
        </w:rPr>
        <w:t>RU</w:t>
      </w:r>
      <w:r w:rsidRPr="0094572F">
        <w:rPr>
          <w:highlight w:val="lightGray"/>
        </w:rPr>
        <w:t>26 for each 80 MHz segment in 80, 160, 240, and 320 MHz bandwidth</w:t>
      </w:r>
      <w:bookmarkEnd w:id="322"/>
    </w:p>
    <w:p w14:paraId="11BA3874" w14:textId="27E824FB" w:rsidR="00545015" w:rsidRDefault="00545015" w:rsidP="00790589">
      <w:pPr>
        <w:jc w:val="both"/>
        <w:rPr>
          <w:szCs w:val="22"/>
        </w:rPr>
      </w:pPr>
      <w:r w:rsidRPr="0094572F">
        <w:rPr>
          <w:szCs w:val="22"/>
          <w:highlight w:val="lightGray"/>
        </w:rPr>
        <w:t xml:space="preserve">[Motion 112, #SP21, </w:t>
      </w:r>
      <w:sdt>
        <w:sdtPr>
          <w:rPr>
            <w:szCs w:val="22"/>
            <w:highlight w:val="lightGray"/>
          </w:rPr>
          <w:id w:val="1130372843"/>
          <w:citation/>
        </w:sdtPr>
        <w:sdtEndPr/>
        <w:sdtContent>
          <w:r w:rsidR="004815AA" w:rsidRPr="0094572F">
            <w:rPr>
              <w:szCs w:val="22"/>
              <w:highlight w:val="lightGray"/>
            </w:rPr>
            <w:fldChar w:fldCharType="begin"/>
          </w:r>
          <w:r w:rsidR="004815AA" w:rsidRPr="0094572F">
            <w:rPr>
              <w:szCs w:val="22"/>
              <w:highlight w:val="lightGray"/>
              <w:lang w:val="en-US"/>
            </w:rPr>
            <w:instrText xml:space="preserve"> CITATION 19_1755r4 \l 1033 </w:instrText>
          </w:r>
          <w:r w:rsidR="004815AA" w:rsidRPr="0094572F">
            <w:rPr>
              <w:szCs w:val="22"/>
              <w:highlight w:val="lightGray"/>
            </w:rPr>
            <w:fldChar w:fldCharType="separate"/>
          </w:r>
          <w:r w:rsidR="005A1105" w:rsidRPr="0094572F">
            <w:rPr>
              <w:noProof/>
              <w:szCs w:val="22"/>
              <w:highlight w:val="lightGray"/>
              <w:lang w:val="en-US"/>
            </w:rPr>
            <w:t>[7]</w:t>
          </w:r>
          <w:r w:rsidR="004815AA" w:rsidRPr="0094572F">
            <w:rPr>
              <w:szCs w:val="22"/>
              <w:highlight w:val="lightGray"/>
            </w:rPr>
            <w:fldChar w:fldCharType="end"/>
          </w:r>
        </w:sdtContent>
      </w:sdt>
      <w:r w:rsidR="004815AA" w:rsidRPr="0094572F">
        <w:rPr>
          <w:szCs w:val="22"/>
          <w:highlight w:val="lightGray"/>
        </w:rPr>
        <w:t xml:space="preserve"> and </w:t>
      </w:r>
      <w:sdt>
        <w:sdtPr>
          <w:rPr>
            <w:szCs w:val="22"/>
            <w:highlight w:val="lightGray"/>
          </w:rPr>
          <w:id w:val="2002840967"/>
          <w:citation/>
        </w:sdtPr>
        <w:sdtEndPr/>
        <w:sdtContent>
          <w:r w:rsidR="004815AA" w:rsidRPr="0094572F">
            <w:rPr>
              <w:szCs w:val="22"/>
              <w:highlight w:val="lightGray"/>
            </w:rPr>
            <w:fldChar w:fldCharType="begin"/>
          </w:r>
          <w:r w:rsidR="004815AA" w:rsidRPr="0094572F">
            <w:rPr>
              <w:szCs w:val="22"/>
              <w:highlight w:val="lightGray"/>
              <w:lang w:val="en-US"/>
            </w:rPr>
            <w:instrText xml:space="preserve"> CITATION 20_0667r1 \l 1033 </w:instrText>
          </w:r>
          <w:r w:rsidR="004815AA" w:rsidRPr="0094572F">
            <w:rPr>
              <w:szCs w:val="22"/>
              <w:highlight w:val="lightGray"/>
            </w:rPr>
            <w:fldChar w:fldCharType="separate"/>
          </w:r>
          <w:r w:rsidR="005A1105" w:rsidRPr="0094572F">
            <w:rPr>
              <w:noProof/>
              <w:szCs w:val="22"/>
              <w:highlight w:val="lightGray"/>
              <w:lang w:val="en-US"/>
            </w:rPr>
            <w:t>[17]</w:t>
          </w:r>
          <w:r w:rsidR="004815AA" w:rsidRPr="0094572F">
            <w:rPr>
              <w:szCs w:val="22"/>
              <w:highlight w:val="lightGray"/>
            </w:rPr>
            <w:fldChar w:fldCharType="end"/>
          </w:r>
        </w:sdtContent>
      </w:sdt>
      <w:r w:rsidR="004815AA" w:rsidRPr="0094572F">
        <w:rPr>
          <w:szCs w:val="22"/>
          <w:highlight w:val="lightGray"/>
        </w:rPr>
        <w:t>]</w:t>
      </w:r>
    </w:p>
    <w:p w14:paraId="7C8D635D" w14:textId="77777777" w:rsidR="00C62C6D" w:rsidRDefault="00C62C6D" w:rsidP="00790589">
      <w:pPr>
        <w:jc w:val="both"/>
        <w:rPr>
          <w:szCs w:val="22"/>
        </w:rPr>
      </w:pPr>
    </w:p>
    <w:p w14:paraId="5E5D404A" w14:textId="0FC0EE84" w:rsidR="00C62C6D" w:rsidRPr="00511C5B" w:rsidRDefault="00C62C6D" w:rsidP="00C62C6D">
      <w:pPr>
        <w:rPr>
          <w:b/>
          <w:highlight w:val="yellow"/>
        </w:rPr>
      </w:pPr>
      <w:r w:rsidRPr="00511C5B">
        <w:rPr>
          <w:b/>
          <w:highlight w:val="yellow"/>
        </w:rPr>
        <w:t>Straw poll #71</w:t>
      </w:r>
      <w:r>
        <w:rPr>
          <w:b/>
          <w:highlight w:val="yellow"/>
        </w:rPr>
        <w:t xml:space="preserve"> (Part 1)</w:t>
      </w:r>
      <w:r w:rsidRPr="00511C5B">
        <w:rPr>
          <w:szCs w:val="22"/>
          <w:highlight w:val="yellow"/>
        </w:rPr>
        <w:br/>
      </w:r>
      <w:del w:id="323" w:author="Edward Au" w:date="2020-06-26T23:48:00Z">
        <w:r w:rsidRPr="00511C5B" w:rsidDel="00A064E8">
          <w:rPr>
            <w:szCs w:val="22"/>
            <w:highlight w:val="yellow"/>
          </w:rPr>
          <w:delText>Do you</w:delText>
        </w:r>
      </w:del>
      <w:ins w:id="324" w:author="Edward Au" w:date="2020-06-26T23:48:00Z">
        <w:r w:rsidR="00A064E8">
          <w:rPr>
            <w:szCs w:val="22"/>
            <w:highlight w:val="yellow"/>
          </w:rPr>
          <w:t>802.11be</w:t>
        </w:r>
      </w:ins>
      <w:r w:rsidRPr="00511C5B">
        <w:rPr>
          <w:szCs w:val="22"/>
          <w:highlight w:val="yellow"/>
        </w:rPr>
        <w:t xml:space="preserve"> support</w:t>
      </w:r>
      <w:ins w:id="325" w:author="Edward Au" w:date="2020-06-26T23:48:00Z">
        <w:r w:rsidR="00A064E8">
          <w:rPr>
            <w:szCs w:val="22"/>
            <w:highlight w:val="yellow"/>
          </w:rPr>
          <w:t>s</w:t>
        </w:r>
      </w:ins>
      <w:r w:rsidRPr="00511C5B">
        <w:rPr>
          <w:szCs w:val="22"/>
          <w:highlight w:val="yellow"/>
        </w:rPr>
        <w:t xml:space="preserve"> the following mandatory RU combinations</w:t>
      </w:r>
      <w:ins w:id="326" w:author="Edward Au" w:date="2020-06-26T23:48:00Z">
        <w:r w:rsidR="00DC3D92">
          <w:rPr>
            <w:szCs w:val="22"/>
            <w:highlight w:val="yellow"/>
          </w:rPr>
          <w:t xml:space="preserve"> for small-size RUs</w:t>
        </w:r>
        <w:r w:rsidR="00A064E8">
          <w:rPr>
            <w:szCs w:val="22"/>
            <w:highlight w:val="yellow"/>
          </w:rPr>
          <w:t>:</w:t>
        </w:r>
      </w:ins>
      <w:del w:id="327" w:author="Edward Au" w:date="2020-06-26T23:48:00Z">
        <w:r w:rsidRPr="00511C5B" w:rsidDel="00A064E8">
          <w:rPr>
            <w:szCs w:val="22"/>
            <w:highlight w:val="yellow"/>
          </w:rPr>
          <w:delText>?</w:delText>
        </w:r>
      </w:del>
    </w:p>
    <w:p w14:paraId="3C8DB8EC" w14:textId="0DA4A607" w:rsidR="00834483" w:rsidRPr="00834483" w:rsidRDefault="00C62C6D" w:rsidP="00DF7E01">
      <w:pPr>
        <w:pStyle w:val="ListParagraph"/>
        <w:numPr>
          <w:ilvl w:val="0"/>
          <w:numId w:val="74"/>
        </w:numPr>
        <w:jc w:val="both"/>
        <w:rPr>
          <w:szCs w:val="22"/>
          <w:highlight w:val="yellow"/>
        </w:rPr>
      </w:pPr>
      <w:del w:id="328" w:author="Edward Au" w:date="2020-06-26T23:49:00Z">
        <w:r w:rsidRPr="00511C5B" w:rsidDel="00DC3D92">
          <w:rPr>
            <w:szCs w:val="22"/>
            <w:highlight w:val="yellow"/>
          </w:rPr>
          <w:delText xml:space="preserve">Small: </w:delText>
        </w:r>
      </w:del>
      <w:r w:rsidRPr="00511C5B">
        <w:rPr>
          <w:szCs w:val="22"/>
          <w:highlight w:val="yellow"/>
        </w:rPr>
        <w:t>{</w:t>
      </w:r>
      <w:ins w:id="329" w:author="Edward Au" w:date="2020-06-26T23:49:00Z">
        <w:r w:rsidR="00DC3D92">
          <w:rPr>
            <w:szCs w:val="22"/>
            <w:highlight w:val="yellow"/>
          </w:rPr>
          <w:t>RU</w:t>
        </w:r>
      </w:ins>
      <w:r w:rsidRPr="00511C5B">
        <w:rPr>
          <w:szCs w:val="22"/>
          <w:highlight w:val="yellow"/>
        </w:rPr>
        <w:t>26+</w:t>
      </w:r>
      <w:ins w:id="330" w:author="Edward Au" w:date="2020-06-26T23:49:00Z">
        <w:r w:rsidR="00DC3D92">
          <w:rPr>
            <w:szCs w:val="22"/>
            <w:highlight w:val="yellow"/>
          </w:rPr>
          <w:t>RU</w:t>
        </w:r>
      </w:ins>
      <w:r w:rsidRPr="00511C5B">
        <w:rPr>
          <w:szCs w:val="22"/>
          <w:highlight w:val="yellow"/>
        </w:rPr>
        <w:t xml:space="preserve">52, </w:t>
      </w:r>
      <w:ins w:id="331" w:author="Edward Au" w:date="2020-06-26T23:49:00Z">
        <w:r w:rsidR="00DC3D92">
          <w:rPr>
            <w:szCs w:val="22"/>
            <w:highlight w:val="yellow"/>
          </w:rPr>
          <w:t>RU</w:t>
        </w:r>
      </w:ins>
      <w:r w:rsidRPr="00511C5B">
        <w:rPr>
          <w:szCs w:val="22"/>
          <w:highlight w:val="yellow"/>
        </w:rPr>
        <w:t>106+</w:t>
      </w:r>
      <w:ins w:id="332" w:author="Edward Au" w:date="2020-06-26T23:49:00Z">
        <w:r w:rsidR="00DC3D92">
          <w:rPr>
            <w:szCs w:val="22"/>
            <w:highlight w:val="yellow"/>
          </w:rPr>
          <w:t>RU</w:t>
        </w:r>
      </w:ins>
      <w:r w:rsidRPr="00511C5B">
        <w:rPr>
          <w:szCs w:val="22"/>
          <w:highlight w:val="yellow"/>
        </w:rPr>
        <w:t>26} for non-AP STA only and in OFDMA only</w:t>
      </w:r>
      <w:ins w:id="333" w:author="Edward Au" w:date="2020-06-26T23:49:00Z">
        <w:r w:rsidR="00DC3D92">
          <w:rPr>
            <w:szCs w:val="22"/>
            <w:highlight w:val="yellow"/>
          </w:rPr>
          <w:t>.</w:t>
        </w:r>
      </w:ins>
      <w:r w:rsidR="00834483">
        <w:rPr>
          <w:szCs w:val="22"/>
          <w:highlight w:val="yellow"/>
        </w:rPr>
        <w:t xml:space="preserve"> </w:t>
      </w:r>
      <w:r w:rsidR="00834483" w:rsidRPr="00834483">
        <w:rPr>
          <w:b/>
          <w:i/>
          <w:highlight w:val="yellow"/>
        </w:rPr>
        <w:t>[#SP71]</w:t>
      </w:r>
    </w:p>
    <w:p w14:paraId="23FC18CB" w14:textId="77777777" w:rsidR="00834483" w:rsidRDefault="00834483" w:rsidP="00834483">
      <w:pPr>
        <w:jc w:val="both"/>
        <w:rPr>
          <w:szCs w:val="22"/>
        </w:rPr>
      </w:pPr>
      <w:r w:rsidRPr="00834483">
        <w:rPr>
          <w:szCs w:val="22"/>
          <w:highlight w:val="yellow"/>
        </w:rPr>
        <w:t>[20/0791r5 (Mandatory M-RU Support, Ron Porat, Broadcom), SP#1, Y/N/A: 42/4/6]</w:t>
      </w:r>
    </w:p>
    <w:p w14:paraId="42A46148" w14:textId="216F6227" w:rsidR="00FC46ED" w:rsidRPr="00C75009" w:rsidRDefault="00FC46ED" w:rsidP="00FC46ED">
      <w:pPr>
        <w:jc w:val="both"/>
        <w:rPr>
          <w:color w:val="FF0000"/>
          <w:lang w:val="en-US" w:eastAsia="ko-KR"/>
        </w:rPr>
      </w:pPr>
      <w:r w:rsidRPr="00C75009">
        <w:rPr>
          <w:b/>
          <w:i/>
          <w:color w:val="FF0000"/>
        </w:rPr>
        <w:t xml:space="preserve">Editor’s note: </w:t>
      </w:r>
      <w:r w:rsidR="00E010B9">
        <w:rPr>
          <w:b/>
          <w:i/>
          <w:color w:val="FF0000"/>
        </w:rPr>
        <w:t xml:space="preserve">I split </w:t>
      </w:r>
      <w:r w:rsidRPr="00C75009">
        <w:rPr>
          <w:b/>
          <w:i/>
          <w:color w:val="FF0000"/>
        </w:rPr>
        <w:t xml:space="preserve">#SP71 </w:t>
      </w:r>
      <w:r w:rsidR="00E010B9">
        <w:rPr>
          <w:b/>
          <w:i/>
          <w:color w:val="FF0000"/>
        </w:rPr>
        <w:t xml:space="preserve">into two as it </w:t>
      </w:r>
      <w:r w:rsidRPr="00C75009">
        <w:rPr>
          <w:b/>
          <w:i/>
          <w:color w:val="FF0000"/>
        </w:rPr>
        <w:t xml:space="preserve">covers text in sections 2.3.2.3 and 2.3.2.4.  </w:t>
      </w:r>
    </w:p>
    <w:p w14:paraId="5C0193BE" w14:textId="77777777" w:rsidR="00790589" w:rsidRPr="00FC46ED" w:rsidRDefault="00790589" w:rsidP="00274565">
      <w:pPr>
        <w:jc w:val="both"/>
        <w:rPr>
          <w:lang w:val="en-US"/>
        </w:rPr>
      </w:pPr>
    </w:p>
    <w:p w14:paraId="438DD031" w14:textId="77777777" w:rsidR="00FB1FB1" w:rsidRPr="0094572F" w:rsidRDefault="00FB1FB1" w:rsidP="00274565">
      <w:pPr>
        <w:jc w:val="both"/>
        <w:rPr>
          <w:highlight w:val="lightGray"/>
        </w:rPr>
      </w:pPr>
      <w:r w:rsidRPr="0094572F">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94572F">
        <w:rPr>
          <w:highlight w:val="lightGray"/>
        </w:rPr>
        <w:t xml:space="preserve">[Motion 82, </w:t>
      </w:r>
      <w:sdt>
        <w:sdtPr>
          <w:rPr>
            <w:highlight w:val="lightGray"/>
          </w:rPr>
          <w:id w:val="-3288332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43209222"/>
          <w:citation/>
        </w:sdtPr>
        <w:sdtEndPr/>
        <w:sdtContent>
          <w:r w:rsidRPr="0094572F">
            <w:rPr>
              <w:highlight w:val="lightGray"/>
            </w:rPr>
            <w:fldChar w:fldCharType="begin"/>
          </w:r>
          <w:r w:rsidRPr="0094572F">
            <w:rPr>
              <w:highlight w:val="lightGray"/>
              <w:lang w:val="en-US"/>
            </w:rPr>
            <w:instrText xml:space="preserve"> CITATION 19_1914r4 \l 1033 </w:instrText>
          </w:r>
          <w:r w:rsidRPr="0094572F">
            <w:rPr>
              <w:highlight w:val="lightGray"/>
            </w:rPr>
            <w:fldChar w:fldCharType="separate"/>
          </w:r>
          <w:r w:rsidR="005A1105" w:rsidRPr="0094572F">
            <w:rPr>
              <w:noProof/>
              <w:highlight w:val="lightGray"/>
              <w:lang w:val="en-US"/>
            </w:rPr>
            <w:t>[18]</w:t>
          </w:r>
          <w:r w:rsidRPr="0094572F">
            <w:rPr>
              <w:highlight w:val="lightGray"/>
            </w:rPr>
            <w:fldChar w:fldCharType="end"/>
          </w:r>
        </w:sdtContent>
      </w:sdt>
      <w:r w:rsidRPr="0094572F">
        <w:rPr>
          <w:highlight w:val="lightGray"/>
        </w:rPr>
        <w:t>]</w:t>
      </w:r>
    </w:p>
    <w:p w14:paraId="5D2DE7CF"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94572F" w:rsidRDefault="00F5331D" w:rsidP="00F5331D">
      <w:pPr>
        <w:jc w:val="both"/>
        <w:rPr>
          <w:highlight w:val="lightGray"/>
        </w:rPr>
      </w:pPr>
      <w:r w:rsidRPr="0094572F">
        <w:rPr>
          <w:highlight w:val="lightGray"/>
        </w:rPr>
        <w:t>For the OFDMA transmission in 320/160+160 MHz, for one STA large size RU aggregation is allowed only within primary 160 MHz or secondary 160 MHz, respectively.</w:t>
      </w:r>
    </w:p>
    <w:p w14:paraId="662BAB15" w14:textId="77777777" w:rsidR="00F5331D" w:rsidRPr="0094572F" w:rsidRDefault="00F5331D" w:rsidP="00486858">
      <w:pPr>
        <w:pStyle w:val="ListParagraph"/>
        <w:numPr>
          <w:ilvl w:val="0"/>
          <w:numId w:val="5"/>
        </w:numPr>
        <w:jc w:val="both"/>
        <w:rPr>
          <w:highlight w:val="lightGray"/>
        </w:rPr>
      </w:pPr>
      <w:r w:rsidRPr="0094572F">
        <w:rPr>
          <w:highlight w:val="lightGray"/>
        </w:rPr>
        <w:t>Note that primary 160 MHz is composed of primary 80 MHz and secondary 80 MHz and secondary 160 MHz is 160 MHz channel other than the primary 160 MHz in 320/160+160 MHz.</w:t>
      </w:r>
    </w:p>
    <w:p w14:paraId="344F34B9" w14:textId="77777777" w:rsidR="00F5331D" w:rsidRPr="0094572F" w:rsidRDefault="00F5331D" w:rsidP="00F5331D">
      <w:pPr>
        <w:jc w:val="both"/>
        <w:rPr>
          <w:highlight w:val="lightGray"/>
        </w:rPr>
      </w:pPr>
      <w:r w:rsidRPr="0094572F">
        <w:rPr>
          <w:highlight w:val="lightGray"/>
        </w:rPr>
        <w:t>Exception: 3×996 is supported.</w:t>
      </w:r>
    </w:p>
    <w:p w14:paraId="5DA66CDB" w14:textId="77777777" w:rsidR="00F5331D" w:rsidRPr="0094572F" w:rsidRDefault="00F5331D" w:rsidP="00F5331D">
      <w:pPr>
        <w:jc w:val="both"/>
        <w:rPr>
          <w:highlight w:val="lightGray"/>
        </w:rPr>
      </w:pPr>
      <w:r w:rsidRPr="0094572F">
        <w:rPr>
          <w:highlight w:val="lightGray"/>
        </w:rPr>
        <w:t>3×996+484 RU combinations is TBD.</w:t>
      </w:r>
    </w:p>
    <w:p w14:paraId="54AAEA9E" w14:textId="77777777" w:rsidR="00F5331D" w:rsidRPr="0094572F" w:rsidRDefault="00F5331D" w:rsidP="00F5331D">
      <w:pPr>
        <w:jc w:val="both"/>
        <w:rPr>
          <w:highlight w:val="lightGray"/>
        </w:rPr>
      </w:pPr>
      <w:r w:rsidRPr="0094572F">
        <w:rPr>
          <w:highlight w:val="lightGray"/>
        </w:rPr>
        <w:t xml:space="preserve">[Motion 87, </w:t>
      </w:r>
      <w:sdt>
        <w:sdtPr>
          <w:rPr>
            <w:highlight w:val="lightGray"/>
          </w:rPr>
          <w:id w:val="1509949460"/>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2772461"/>
          <w:citation/>
        </w:sdtPr>
        <w:sdtEndPr/>
        <w:sdtContent>
          <w:r w:rsidRPr="0094572F">
            <w:rPr>
              <w:highlight w:val="lightGray"/>
            </w:rPr>
            <w:fldChar w:fldCharType="begin"/>
          </w:r>
          <w:r w:rsidRPr="0094572F">
            <w:rPr>
              <w:highlight w:val="lightGray"/>
              <w:lang w:val="en-US"/>
            </w:rPr>
            <w:instrText xml:space="preserve"> CITATION 20_0023r2 \l 1033 </w:instrText>
          </w:r>
          <w:r w:rsidRPr="0094572F">
            <w:rPr>
              <w:highlight w:val="lightGray"/>
            </w:rPr>
            <w:fldChar w:fldCharType="separate"/>
          </w:r>
          <w:r w:rsidR="005A1105" w:rsidRPr="0094572F">
            <w:rPr>
              <w:noProof/>
              <w:highlight w:val="lightGray"/>
              <w:lang w:val="en-US"/>
            </w:rPr>
            <w:t>[19]</w:t>
          </w:r>
          <w:r w:rsidRPr="0094572F">
            <w:rPr>
              <w:highlight w:val="lightGray"/>
            </w:rPr>
            <w:fldChar w:fldCharType="end"/>
          </w:r>
        </w:sdtContent>
      </w:sdt>
      <w:r w:rsidRPr="0094572F">
        <w:rPr>
          <w:highlight w:val="lightGray"/>
        </w:rPr>
        <w:t>]</w:t>
      </w:r>
    </w:p>
    <w:p w14:paraId="3BF7A02B" w14:textId="77777777" w:rsidR="00F5331D" w:rsidRPr="0094572F" w:rsidRDefault="00F5331D" w:rsidP="00D15926">
      <w:pPr>
        <w:jc w:val="both"/>
        <w:rPr>
          <w:highlight w:val="lightGray"/>
        </w:rPr>
      </w:pPr>
    </w:p>
    <w:p w14:paraId="25C85343" w14:textId="77777777" w:rsidR="00D15926" w:rsidRPr="0094572F" w:rsidRDefault="00D15926" w:rsidP="00D15926">
      <w:pPr>
        <w:jc w:val="both"/>
        <w:rPr>
          <w:highlight w:val="lightGray"/>
        </w:rPr>
      </w:pPr>
      <w:r w:rsidRPr="0094572F">
        <w:rPr>
          <w:highlight w:val="lightGray"/>
        </w:rPr>
        <w:t>For the OFDMA transmission in contiguous 240 MHz, for one STA large size RU aggregation is allowed only within 160 MHz which is composed of two adjacent 80 MHz channels.</w:t>
      </w:r>
    </w:p>
    <w:p w14:paraId="112EE951" w14:textId="77777777" w:rsidR="00D15926" w:rsidRPr="0094572F" w:rsidRDefault="00D15926" w:rsidP="00D15926">
      <w:pPr>
        <w:jc w:val="both"/>
        <w:rPr>
          <w:highlight w:val="lightGray"/>
        </w:rPr>
      </w:pPr>
      <w:r w:rsidRPr="0094572F">
        <w:rPr>
          <w:highlight w:val="lightGray"/>
        </w:rPr>
        <w:t>For the OFDMA transmission in noncontiguous 160+80 MHz, for one STA large size RU aggregation is allowed only within contiguous 160 MHz or the other 80 MHz, respectively.</w:t>
      </w:r>
    </w:p>
    <w:p w14:paraId="4FB96FD6" w14:textId="77777777" w:rsidR="00D15926" w:rsidRPr="0094572F" w:rsidRDefault="00D15926" w:rsidP="00D15926">
      <w:pPr>
        <w:jc w:val="both"/>
        <w:rPr>
          <w:highlight w:val="lightGray"/>
        </w:rPr>
      </w:pPr>
      <w:r w:rsidRPr="0094572F">
        <w:rPr>
          <w:highlight w:val="lightGray"/>
        </w:rPr>
        <w:t>2</w:t>
      </w:r>
      <w:r w:rsidR="0068111A" w:rsidRPr="0094572F">
        <w:rPr>
          <w:highlight w:val="lightGray"/>
        </w:rPr>
        <w:t>×</w:t>
      </w:r>
      <w:r w:rsidRPr="0094572F">
        <w:rPr>
          <w:highlight w:val="lightGray"/>
        </w:rPr>
        <w:t>996+484 RU combinations is TBD.</w:t>
      </w:r>
    </w:p>
    <w:p w14:paraId="1804536A" w14:textId="77777777" w:rsidR="00F77FAA" w:rsidRPr="0094572F" w:rsidRDefault="00B3410F" w:rsidP="00FB1FB1">
      <w:pPr>
        <w:jc w:val="both"/>
        <w:rPr>
          <w:highlight w:val="lightGray"/>
        </w:rPr>
      </w:pPr>
      <w:r w:rsidRPr="0094572F">
        <w:rPr>
          <w:highlight w:val="lightGray"/>
        </w:rPr>
        <w:t>[Motion 86</w:t>
      </w:r>
      <w:r w:rsidR="00D15926" w:rsidRPr="0094572F">
        <w:rPr>
          <w:highlight w:val="lightGray"/>
        </w:rPr>
        <w:t xml:space="preserve">, </w:t>
      </w:r>
      <w:sdt>
        <w:sdtPr>
          <w:rPr>
            <w:highlight w:val="lightGray"/>
          </w:rPr>
          <w:id w:val="-2030401640"/>
          <w:citation/>
        </w:sdtPr>
        <w:sdtEndPr/>
        <w:sdtContent>
          <w:r w:rsidR="00D15926" w:rsidRPr="0094572F">
            <w:rPr>
              <w:highlight w:val="lightGray"/>
            </w:rPr>
            <w:fldChar w:fldCharType="begin"/>
          </w:r>
          <w:r w:rsidR="00D15926" w:rsidRPr="0094572F">
            <w:rPr>
              <w:highlight w:val="lightGray"/>
              <w:lang w:val="en-US"/>
            </w:rPr>
            <w:instrText xml:space="preserve"> CITATION 19_1755r2 \l 1033 </w:instrText>
          </w:r>
          <w:r w:rsidR="00D15926" w:rsidRPr="0094572F">
            <w:rPr>
              <w:highlight w:val="lightGray"/>
            </w:rPr>
            <w:fldChar w:fldCharType="separate"/>
          </w:r>
          <w:r w:rsidR="005A1105" w:rsidRPr="0094572F">
            <w:rPr>
              <w:noProof/>
              <w:highlight w:val="lightGray"/>
              <w:lang w:val="en-US"/>
            </w:rPr>
            <w:t>[14]</w:t>
          </w:r>
          <w:r w:rsidR="00D15926" w:rsidRPr="0094572F">
            <w:rPr>
              <w:highlight w:val="lightGray"/>
            </w:rPr>
            <w:fldChar w:fldCharType="end"/>
          </w:r>
        </w:sdtContent>
      </w:sdt>
      <w:r w:rsidR="00D15926" w:rsidRPr="0094572F">
        <w:rPr>
          <w:highlight w:val="lightGray"/>
        </w:rPr>
        <w:t xml:space="preserve"> and </w:t>
      </w:r>
      <w:sdt>
        <w:sdtPr>
          <w:rPr>
            <w:highlight w:val="lightGray"/>
          </w:rPr>
          <w:id w:val="-793358503"/>
          <w:citation/>
        </w:sdtPr>
        <w:sdtEndPr/>
        <w:sdtContent>
          <w:r w:rsidR="00D15926" w:rsidRPr="0094572F">
            <w:rPr>
              <w:highlight w:val="lightGray"/>
            </w:rPr>
            <w:fldChar w:fldCharType="begin"/>
          </w:r>
          <w:r w:rsidR="00D15926" w:rsidRPr="0094572F">
            <w:rPr>
              <w:highlight w:val="lightGray"/>
              <w:lang w:val="en-US"/>
            </w:rPr>
            <w:instrText xml:space="preserve"> CITATION 20_0023r2 \l 1033 </w:instrText>
          </w:r>
          <w:r w:rsidR="00D15926" w:rsidRPr="0094572F">
            <w:rPr>
              <w:highlight w:val="lightGray"/>
            </w:rPr>
            <w:fldChar w:fldCharType="separate"/>
          </w:r>
          <w:r w:rsidR="005A1105" w:rsidRPr="0094572F">
            <w:rPr>
              <w:noProof/>
              <w:highlight w:val="lightGray"/>
              <w:lang w:val="en-US"/>
            </w:rPr>
            <w:t>[19]</w:t>
          </w:r>
          <w:r w:rsidR="00D15926" w:rsidRPr="0094572F">
            <w:rPr>
              <w:highlight w:val="lightGray"/>
            </w:rPr>
            <w:fldChar w:fldCharType="end"/>
          </w:r>
        </w:sdtContent>
      </w:sdt>
      <w:r w:rsidR="00D15926" w:rsidRPr="0094572F">
        <w:rPr>
          <w:highlight w:val="lightGray"/>
        </w:rPr>
        <w:t>]</w:t>
      </w:r>
    </w:p>
    <w:p w14:paraId="7900C7D8" w14:textId="77777777" w:rsidR="00FA3A63" w:rsidRPr="0094572F" w:rsidRDefault="00FA3A63" w:rsidP="00FB1FB1">
      <w:pPr>
        <w:jc w:val="both"/>
        <w:rPr>
          <w:highlight w:val="lightGray"/>
        </w:rPr>
      </w:pPr>
    </w:p>
    <w:p w14:paraId="2DFFAE78" w14:textId="77777777" w:rsidR="00FA3A63" w:rsidRPr="0094572F" w:rsidRDefault="00FA3A63" w:rsidP="00FB1FB1">
      <w:pPr>
        <w:jc w:val="both"/>
        <w:rPr>
          <w:highlight w:val="lightGray"/>
        </w:rPr>
      </w:pPr>
      <w:r w:rsidRPr="0094572F">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94572F" w14:paraId="62542FF0" w14:textId="77777777" w:rsidTr="00FA3A63">
        <w:tc>
          <w:tcPr>
            <w:tcW w:w="3116" w:type="dxa"/>
          </w:tcPr>
          <w:p w14:paraId="44D4F4F4" w14:textId="77777777" w:rsidR="00FA3A63" w:rsidRPr="0094572F" w:rsidRDefault="00FA3A63" w:rsidP="00FB1FB1">
            <w:pPr>
              <w:jc w:val="both"/>
              <w:rPr>
                <w:b/>
                <w:highlight w:val="lightGray"/>
              </w:rPr>
            </w:pPr>
            <w:r w:rsidRPr="0094572F">
              <w:rPr>
                <w:b/>
                <w:highlight w:val="lightGray"/>
              </w:rPr>
              <w:t>RU size</w:t>
            </w:r>
          </w:p>
        </w:tc>
        <w:tc>
          <w:tcPr>
            <w:tcW w:w="3117" w:type="dxa"/>
          </w:tcPr>
          <w:p w14:paraId="38C619CB" w14:textId="77777777" w:rsidR="00FA3A63" w:rsidRPr="0094572F" w:rsidRDefault="00FA3A63" w:rsidP="00FB1FB1">
            <w:pPr>
              <w:jc w:val="both"/>
              <w:rPr>
                <w:b/>
                <w:highlight w:val="lightGray"/>
              </w:rPr>
            </w:pPr>
            <w:r w:rsidRPr="0094572F">
              <w:rPr>
                <w:b/>
                <w:highlight w:val="lightGray"/>
              </w:rPr>
              <w:t>Aggregate BW</w:t>
            </w:r>
          </w:p>
        </w:tc>
        <w:tc>
          <w:tcPr>
            <w:tcW w:w="3117" w:type="dxa"/>
          </w:tcPr>
          <w:p w14:paraId="22D862D4" w14:textId="77777777" w:rsidR="00FA3A63" w:rsidRPr="0094572F" w:rsidRDefault="00FA3A63" w:rsidP="00FB1FB1">
            <w:pPr>
              <w:jc w:val="both"/>
              <w:rPr>
                <w:b/>
                <w:highlight w:val="lightGray"/>
              </w:rPr>
            </w:pPr>
            <w:r w:rsidRPr="0094572F">
              <w:rPr>
                <w:b/>
                <w:highlight w:val="lightGray"/>
              </w:rPr>
              <w:t>Notes</w:t>
            </w:r>
          </w:p>
        </w:tc>
      </w:tr>
      <w:tr w:rsidR="00FA3A63" w:rsidRPr="0094572F" w14:paraId="4612B995" w14:textId="77777777" w:rsidTr="00FA3A63">
        <w:tc>
          <w:tcPr>
            <w:tcW w:w="3116" w:type="dxa"/>
          </w:tcPr>
          <w:p w14:paraId="52BFEA9F" w14:textId="77777777" w:rsidR="00FA3A63" w:rsidRPr="0094572F" w:rsidRDefault="00FA3A63" w:rsidP="00FB1FB1">
            <w:pPr>
              <w:jc w:val="both"/>
              <w:rPr>
                <w:highlight w:val="lightGray"/>
              </w:rPr>
            </w:pPr>
            <w:r w:rsidRPr="0094572F">
              <w:rPr>
                <w:highlight w:val="lightGray"/>
              </w:rPr>
              <w:t>484 + 996</w:t>
            </w:r>
          </w:p>
        </w:tc>
        <w:tc>
          <w:tcPr>
            <w:tcW w:w="3117" w:type="dxa"/>
          </w:tcPr>
          <w:p w14:paraId="2798A6D6" w14:textId="77777777" w:rsidR="00FA3A63" w:rsidRPr="0094572F" w:rsidRDefault="00FA3A63" w:rsidP="00FB1FB1">
            <w:pPr>
              <w:jc w:val="both"/>
              <w:rPr>
                <w:highlight w:val="lightGray"/>
              </w:rPr>
            </w:pPr>
            <w:r w:rsidRPr="0094572F">
              <w:rPr>
                <w:highlight w:val="lightGray"/>
              </w:rPr>
              <w:t>120 MHz</w:t>
            </w:r>
          </w:p>
        </w:tc>
        <w:tc>
          <w:tcPr>
            <w:tcW w:w="3117" w:type="dxa"/>
          </w:tcPr>
          <w:p w14:paraId="264527C0" w14:textId="77777777" w:rsidR="00FA3A63" w:rsidRPr="0094572F" w:rsidRDefault="00FA3A63" w:rsidP="00FB1FB1">
            <w:pPr>
              <w:jc w:val="both"/>
              <w:rPr>
                <w:highlight w:val="lightGray"/>
              </w:rPr>
            </w:pPr>
            <w:r w:rsidRPr="0094572F">
              <w:rPr>
                <w:highlight w:val="lightGray"/>
              </w:rPr>
              <w:t>4 options</w:t>
            </w:r>
          </w:p>
        </w:tc>
      </w:tr>
    </w:tbl>
    <w:p w14:paraId="576651E2" w14:textId="77777777" w:rsidR="00FA3A63" w:rsidRPr="0094572F" w:rsidRDefault="00FA3A63" w:rsidP="00FA3A63">
      <w:pPr>
        <w:jc w:val="both"/>
        <w:rPr>
          <w:highlight w:val="lightGray"/>
        </w:rPr>
      </w:pPr>
      <w:r w:rsidRPr="0094572F">
        <w:rPr>
          <w:highlight w:val="lightGray"/>
        </w:rPr>
        <w:t xml:space="preserve">[Motion 98, </w:t>
      </w:r>
      <w:sdt>
        <w:sdtPr>
          <w:rPr>
            <w:highlight w:val="lightGray"/>
          </w:rPr>
          <w:id w:val="-160256300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84500263"/>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0B603341" w14:textId="77777777" w:rsidR="00FA3A63" w:rsidRPr="0094572F" w:rsidRDefault="00FA3A63" w:rsidP="00FB1FB1">
      <w:pPr>
        <w:jc w:val="both"/>
        <w:rPr>
          <w:highlight w:val="lightGray"/>
        </w:rPr>
      </w:pPr>
    </w:p>
    <w:p w14:paraId="049B0A86" w14:textId="021A7775" w:rsidR="00A53207" w:rsidRPr="0094572F" w:rsidRDefault="00A53207" w:rsidP="00A53207">
      <w:pPr>
        <w:jc w:val="both"/>
        <w:rPr>
          <w:highlight w:val="lightGray"/>
        </w:rPr>
      </w:pPr>
      <w:r w:rsidRPr="0094572F">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94572F" w14:paraId="51990F3F" w14:textId="77777777" w:rsidTr="00A53207">
        <w:tc>
          <w:tcPr>
            <w:tcW w:w="3116" w:type="dxa"/>
          </w:tcPr>
          <w:p w14:paraId="4AEF7C36" w14:textId="77777777" w:rsidR="00A53207" w:rsidRPr="0094572F" w:rsidRDefault="00A53207" w:rsidP="00FB1FB1">
            <w:pPr>
              <w:jc w:val="both"/>
              <w:rPr>
                <w:b/>
                <w:highlight w:val="lightGray"/>
              </w:rPr>
            </w:pPr>
            <w:r w:rsidRPr="0094572F">
              <w:rPr>
                <w:b/>
                <w:highlight w:val="lightGray"/>
              </w:rPr>
              <w:t>RU size</w:t>
            </w:r>
          </w:p>
        </w:tc>
        <w:tc>
          <w:tcPr>
            <w:tcW w:w="3117" w:type="dxa"/>
          </w:tcPr>
          <w:p w14:paraId="607D1309" w14:textId="77777777" w:rsidR="00A53207" w:rsidRPr="0094572F" w:rsidRDefault="00A53207" w:rsidP="00FB1FB1">
            <w:pPr>
              <w:jc w:val="both"/>
              <w:rPr>
                <w:b/>
                <w:highlight w:val="lightGray"/>
              </w:rPr>
            </w:pPr>
            <w:r w:rsidRPr="0094572F">
              <w:rPr>
                <w:b/>
                <w:highlight w:val="lightGray"/>
              </w:rPr>
              <w:t>Aggregate BW</w:t>
            </w:r>
          </w:p>
        </w:tc>
        <w:tc>
          <w:tcPr>
            <w:tcW w:w="3117" w:type="dxa"/>
          </w:tcPr>
          <w:p w14:paraId="39501DEE" w14:textId="77777777" w:rsidR="00A53207" w:rsidRPr="0094572F" w:rsidRDefault="00A53207" w:rsidP="00FB1FB1">
            <w:pPr>
              <w:jc w:val="both"/>
              <w:rPr>
                <w:b/>
                <w:highlight w:val="lightGray"/>
              </w:rPr>
            </w:pPr>
            <w:r w:rsidRPr="0094572F">
              <w:rPr>
                <w:b/>
                <w:highlight w:val="lightGray"/>
              </w:rPr>
              <w:t>Notes</w:t>
            </w:r>
          </w:p>
        </w:tc>
      </w:tr>
      <w:tr w:rsidR="00A53207" w:rsidRPr="0094572F" w14:paraId="071AE508" w14:textId="77777777" w:rsidTr="00A53207">
        <w:tc>
          <w:tcPr>
            <w:tcW w:w="3116" w:type="dxa"/>
          </w:tcPr>
          <w:p w14:paraId="77EAD147" w14:textId="77777777" w:rsidR="00A53207" w:rsidRPr="0094572F" w:rsidRDefault="00A53207" w:rsidP="00FB1FB1">
            <w:pPr>
              <w:jc w:val="both"/>
              <w:rPr>
                <w:highlight w:val="lightGray"/>
              </w:rPr>
            </w:pPr>
            <w:r w:rsidRPr="0094572F">
              <w:rPr>
                <w:highlight w:val="lightGray"/>
              </w:rPr>
              <w:t>484 + 242</w:t>
            </w:r>
          </w:p>
        </w:tc>
        <w:tc>
          <w:tcPr>
            <w:tcW w:w="3117" w:type="dxa"/>
          </w:tcPr>
          <w:p w14:paraId="066B987E" w14:textId="77777777" w:rsidR="00A53207" w:rsidRPr="0094572F" w:rsidRDefault="00A53207" w:rsidP="00FB1FB1">
            <w:pPr>
              <w:jc w:val="both"/>
              <w:rPr>
                <w:highlight w:val="lightGray"/>
              </w:rPr>
            </w:pPr>
            <w:r w:rsidRPr="0094572F">
              <w:rPr>
                <w:highlight w:val="lightGray"/>
              </w:rPr>
              <w:t>60 MHz</w:t>
            </w:r>
          </w:p>
        </w:tc>
        <w:tc>
          <w:tcPr>
            <w:tcW w:w="3117" w:type="dxa"/>
          </w:tcPr>
          <w:p w14:paraId="68C5CB73" w14:textId="77777777" w:rsidR="00A53207" w:rsidRPr="0094572F" w:rsidRDefault="00A53207" w:rsidP="00FB1FB1">
            <w:pPr>
              <w:jc w:val="both"/>
              <w:rPr>
                <w:highlight w:val="lightGray"/>
              </w:rPr>
            </w:pPr>
            <w:r w:rsidRPr="0094572F">
              <w:rPr>
                <w:highlight w:val="lightGray"/>
              </w:rPr>
              <w:t>4 options</w:t>
            </w:r>
          </w:p>
        </w:tc>
      </w:tr>
    </w:tbl>
    <w:p w14:paraId="2DD106C0" w14:textId="77777777" w:rsidR="00A53207" w:rsidRPr="00C75009" w:rsidRDefault="00A53207" w:rsidP="00A53207">
      <w:pPr>
        <w:jc w:val="both"/>
      </w:pPr>
      <w:r w:rsidRPr="0094572F">
        <w:rPr>
          <w:highlight w:val="lightGray"/>
        </w:rPr>
        <w:t xml:space="preserve">[Motion 97, </w:t>
      </w:r>
      <w:sdt>
        <w:sdtPr>
          <w:rPr>
            <w:highlight w:val="lightGray"/>
          </w:rPr>
          <w:id w:val="-83013654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514202"/>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7EC3EC8D" w14:textId="77777777" w:rsidR="00490E5A" w:rsidRDefault="00490E5A" w:rsidP="00A53207">
      <w:pPr>
        <w:jc w:val="both"/>
        <w:rPr>
          <w:highlight w:val="lightGray"/>
        </w:rPr>
      </w:pPr>
    </w:p>
    <w:p w14:paraId="70E6E35A" w14:textId="77777777" w:rsidR="0045712C" w:rsidRDefault="0045712C">
      <w:pPr>
        <w:rPr>
          <w:b/>
          <w:highlight w:val="yellow"/>
        </w:rPr>
      </w:pPr>
      <w:r>
        <w:rPr>
          <w:b/>
          <w:highlight w:val="yellow"/>
        </w:rPr>
        <w:br w:type="page"/>
      </w:r>
    </w:p>
    <w:p w14:paraId="6BBE9063" w14:textId="074B5ACB" w:rsidR="00CA128C" w:rsidRPr="0005307F" w:rsidRDefault="00CA128C" w:rsidP="00CA128C">
      <w:pPr>
        <w:pStyle w:val="ListParagraph"/>
        <w:ind w:left="0"/>
        <w:rPr>
          <w:szCs w:val="22"/>
          <w:highlight w:val="yellow"/>
        </w:rPr>
      </w:pPr>
      <w:r w:rsidRPr="0005307F">
        <w:rPr>
          <w:b/>
          <w:highlight w:val="yellow"/>
        </w:rPr>
        <w:lastRenderedPageBreak/>
        <w:t>Straw poll #73</w:t>
      </w:r>
    </w:p>
    <w:p w14:paraId="08B629B1" w14:textId="09D4E75C" w:rsidR="00CA128C" w:rsidRPr="0005307F" w:rsidRDefault="00CA128C" w:rsidP="00CA128C">
      <w:pPr>
        <w:jc w:val="both"/>
        <w:rPr>
          <w:bCs/>
          <w:szCs w:val="22"/>
          <w:highlight w:val="yellow"/>
        </w:rPr>
      </w:pPr>
      <w:del w:id="334" w:author="Edward Au" w:date="2020-06-26T23:49:00Z">
        <w:r w:rsidRPr="0005307F" w:rsidDel="00DC3D92">
          <w:rPr>
            <w:bCs/>
            <w:szCs w:val="22"/>
            <w:highlight w:val="yellow"/>
          </w:rPr>
          <w:delText>Do you agree that f</w:delText>
        </w:r>
      </w:del>
      <w:ins w:id="335" w:author="Edward Au" w:date="2020-06-26T23:49:00Z">
        <w:r w:rsidR="00DC3D92">
          <w:rPr>
            <w:bCs/>
            <w:szCs w:val="22"/>
            <w:highlight w:val="yellow"/>
          </w:rPr>
          <w:t>F</w:t>
        </w:r>
      </w:ins>
      <w:r w:rsidRPr="0005307F">
        <w:rPr>
          <w:bCs/>
          <w:szCs w:val="22"/>
          <w:highlight w:val="yellow"/>
        </w:rPr>
        <w:t>or OFDMA, MRUs allowed in 80</w:t>
      </w:r>
      <w:ins w:id="336" w:author="Edward Au" w:date="2020-06-26T23:49:00Z">
        <w:r w:rsidR="00DC3D92">
          <w:rPr>
            <w:bCs/>
            <w:szCs w:val="22"/>
            <w:highlight w:val="yellow"/>
          </w:rPr>
          <w:t xml:space="preserve"> </w:t>
        </w:r>
      </w:ins>
      <w:r w:rsidRPr="0005307F">
        <w:rPr>
          <w:bCs/>
          <w:szCs w:val="22"/>
          <w:highlight w:val="yellow"/>
        </w:rPr>
        <w:t>MHz PPDU shall be allowed in each 80</w:t>
      </w:r>
      <w:ins w:id="337" w:author="Edward Au" w:date="2020-06-26T23:49:00Z">
        <w:r w:rsidR="00DC3D92">
          <w:rPr>
            <w:bCs/>
            <w:szCs w:val="22"/>
            <w:highlight w:val="yellow"/>
          </w:rPr>
          <w:t xml:space="preserve"> </w:t>
        </w:r>
      </w:ins>
      <w:r w:rsidRPr="0005307F">
        <w:rPr>
          <w:bCs/>
          <w:szCs w:val="22"/>
          <w:highlight w:val="yellow"/>
        </w:rPr>
        <w:t>MHz segment of 160</w:t>
      </w:r>
      <w:ins w:id="338" w:author="Edward Au" w:date="2020-06-26T23:49:00Z">
        <w:r w:rsidR="00DC3D92">
          <w:rPr>
            <w:bCs/>
            <w:szCs w:val="22"/>
            <w:highlight w:val="yellow"/>
          </w:rPr>
          <w:t xml:space="preserve"> </w:t>
        </w:r>
      </w:ins>
      <w:r w:rsidRPr="0005307F">
        <w:rPr>
          <w:bCs/>
          <w:szCs w:val="22"/>
          <w:highlight w:val="yellow"/>
        </w:rPr>
        <w:t>MHz/80</w:t>
      </w:r>
      <w:ins w:id="339" w:author="Edward Au" w:date="2020-06-26T23:49:00Z">
        <w:r w:rsidR="00DC3D92">
          <w:rPr>
            <w:bCs/>
            <w:szCs w:val="22"/>
            <w:highlight w:val="yellow"/>
          </w:rPr>
          <w:t xml:space="preserve"> </w:t>
        </w:r>
      </w:ins>
      <w:r w:rsidRPr="0005307F">
        <w:rPr>
          <w:bCs/>
          <w:szCs w:val="22"/>
          <w:highlight w:val="yellow"/>
        </w:rPr>
        <w:t>MHz</w:t>
      </w:r>
      <w:ins w:id="340" w:author="Edward Au" w:date="2020-06-26T23:49:00Z">
        <w:r w:rsidR="00DC3D92">
          <w:rPr>
            <w:bCs/>
            <w:szCs w:val="22"/>
            <w:highlight w:val="yellow"/>
          </w:rPr>
          <w:t xml:space="preserve"> </w:t>
        </w:r>
      </w:ins>
      <w:r w:rsidRPr="0005307F">
        <w:rPr>
          <w:bCs/>
          <w:szCs w:val="22"/>
          <w:highlight w:val="yellow"/>
        </w:rPr>
        <w:t>+</w:t>
      </w:r>
      <w:ins w:id="341" w:author="Edward Au" w:date="2020-06-26T23:49:00Z">
        <w:r w:rsidR="00DC3D92">
          <w:rPr>
            <w:bCs/>
            <w:szCs w:val="22"/>
            <w:highlight w:val="yellow"/>
          </w:rPr>
          <w:t xml:space="preserve"> </w:t>
        </w:r>
      </w:ins>
      <w:r w:rsidRPr="0005307F">
        <w:rPr>
          <w:bCs/>
          <w:szCs w:val="22"/>
          <w:highlight w:val="yellow"/>
        </w:rPr>
        <w:t>80</w:t>
      </w:r>
      <w:ins w:id="342" w:author="Edward Au" w:date="2020-06-26T23:49:00Z">
        <w:r w:rsidR="00DC3D92">
          <w:rPr>
            <w:bCs/>
            <w:szCs w:val="22"/>
            <w:highlight w:val="yellow"/>
          </w:rPr>
          <w:t xml:space="preserve"> </w:t>
        </w:r>
      </w:ins>
      <w:r w:rsidRPr="0005307F">
        <w:rPr>
          <w:bCs/>
          <w:szCs w:val="22"/>
          <w:highlight w:val="yellow"/>
        </w:rPr>
        <w:t>MHz, 240</w:t>
      </w:r>
      <w:ins w:id="343" w:author="Edward Au" w:date="2020-06-26T23:49:00Z">
        <w:r w:rsidR="00DC3D92">
          <w:rPr>
            <w:bCs/>
            <w:szCs w:val="22"/>
            <w:highlight w:val="yellow"/>
          </w:rPr>
          <w:t xml:space="preserve"> </w:t>
        </w:r>
      </w:ins>
      <w:r w:rsidRPr="0005307F">
        <w:rPr>
          <w:bCs/>
          <w:szCs w:val="22"/>
          <w:highlight w:val="yellow"/>
        </w:rPr>
        <w:t>MHz/160</w:t>
      </w:r>
      <w:ins w:id="344" w:author="Edward Au" w:date="2020-06-26T23:49:00Z">
        <w:r w:rsidR="00DC3D92">
          <w:rPr>
            <w:bCs/>
            <w:szCs w:val="22"/>
            <w:highlight w:val="yellow"/>
          </w:rPr>
          <w:t xml:space="preserve"> </w:t>
        </w:r>
      </w:ins>
      <w:r w:rsidRPr="0005307F">
        <w:rPr>
          <w:bCs/>
          <w:szCs w:val="22"/>
          <w:highlight w:val="yellow"/>
        </w:rPr>
        <w:t>MHz</w:t>
      </w:r>
      <w:ins w:id="345" w:author="Edward Au" w:date="2020-06-26T23:49:00Z">
        <w:r w:rsidR="00DC3D92">
          <w:rPr>
            <w:bCs/>
            <w:szCs w:val="22"/>
            <w:highlight w:val="yellow"/>
          </w:rPr>
          <w:t xml:space="preserve"> </w:t>
        </w:r>
      </w:ins>
      <w:r w:rsidRPr="0005307F">
        <w:rPr>
          <w:bCs/>
          <w:szCs w:val="22"/>
          <w:highlight w:val="yellow"/>
        </w:rPr>
        <w:t>+</w:t>
      </w:r>
      <w:ins w:id="346" w:author="Edward Au" w:date="2020-06-26T23:49:00Z">
        <w:r w:rsidR="00DC3D92">
          <w:rPr>
            <w:bCs/>
            <w:szCs w:val="22"/>
            <w:highlight w:val="yellow"/>
          </w:rPr>
          <w:t xml:space="preserve"> </w:t>
        </w:r>
      </w:ins>
      <w:r w:rsidRPr="0005307F">
        <w:rPr>
          <w:bCs/>
          <w:szCs w:val="22"/>
          <w:highlight w:val="yellow"/>
        </w:rPr>
        <w:t>80</w:t>
      </w:r>
      <w:ins w:id="347" w:author="Edward Au" w:date="2020-06-26T23:49:00Z">
        <w:r w:rsidR="00DC3D92">
          <w:rPr>
            <w:bCs/>
            <w:szCs w:val="22"/>
            <w:highlight w:val="yellow"/>
          </w:rPr>
          <w:t xml:space="preserve"> </w:t>
        </w:r>
      </w:ins>
      <w:r w:rsidRPr="0005307F">
        <w:rPr>
          <w:bCs/>
          <w:szCs w:val="22"/>
          <w:highlight w:val="yellow"/>
        </w:rPr>
        <w:t>MHz and 320</w:t>
      </w:r>
      <w:ins w:id="348" w:author="Edward Au" w:date="2020-06-26T23:49:00Z">
        <w:r w:rsidR="00DC3D92">
          <w:rPr>
            <w:bCs/>
            <w:szCs w:val="22"/>
            <w:highlight w:val="yellow"/>
          </w:rPr>
          <w:t xml:space="preserve"> </w:t>
        </w:r>
      </w:ins>
      <w:r w:rsidRPr="0005307F">
        <w:rPr>
          <w:bCs/>
          <w:szCs w:val="22"/>
          <w:highlight w:val="yellow"/>
        </w:rPr>
        <w:t>MHz/160</w:t>
      </w:r>
      <w:ins w:id="349" w:author="Edward Au" w:date="2020-06-26T23:49:00Z">
        <w:r w:rsidR="00DC3D92">
          <w:rPr>
            <w:bCs/>
            <w:szCs w:val="22"/>
            <w:highlight w:val="yellow"/>
          </w:rPr>
          <w:t xml:space="preserve"> </w:t>
        </w:r>
      </w:ins>
      <w:r w:rsidRPr="0005307F">
        <w:rPr>
          <w:bCs/>
          <w:szCs w:val="22"/>
          <w:highlight w:val="yellow"/>
        </w:rPr>
        <w:t>MHz</w:t>
      </w:r>
      <w:ins w:id="350" w:author="Edward Au" w:date="2020-06-26T23:49:00Z">
        <w:r w:rsidR="00DC3D92">
          <w:rPr>
            <w:bCs/>
            <w:szCs w:val="22"/>
            <w:highlight w:val="yellow"/>
          </w:rPr>
          <w:t xml:space="preserve"> </w:t>
        </w:r>
      </w:ins>
      <w:r w:rsidRPr="0005307F">
        <w:rPr>
          <w:bCs/>
          <w:szCs w:val="22"/>
          <w:highlight w:val="yellow"/>
        </w:rPr>
        <w:t>+</w:t>
      </w:r>
      <w:ins w:id="351" w:author="Edward Au" w:date="2020-06-26T23:49:00Z">
        <w:r w:rsidR="00DC3D92">
          <w:rPr>
            <w:bCs/>
            <w:szCs w:val="22"/>
            <w:highlight w:val="yellow"/>
          </w:rPr>
          <w:t xml:space="preserve"> </w:t>
        </w:r>
      </w:ins>
      <w:r w:rsidRPr="0005307F">
        <w:rPr>
          <w:bCs/>
          <w:szCs w:val="22"/>
          <w:highlight w:val="yellow"/>
        </w:rPr>
        <w:t>160</w:t>
      </w:r>
      <w:ins w:id="352" w:author="Edward Au" w:date="2020-06-26T23:49:00Z">
        <w:r w:rsidR="00DC3D92">
          <w:rPr>
            <w:bCs/>
            <w:szCs w:val="22"/>
            <w:highlight w:val="yellow"/>
          </w:rPr>
          <w:t xml:space="preserve"> </w:t>
        </w:r>
      </w:ins>
      <w:r w:rsidRPr="0005307F">
        <w:rPr>
          <w:bCs/>
          <w:szCs w:val="22"/>
          <w:highlight w:val="yellow"/>
        </w:rPr>
        <w:t>MHz PPDU</w:t>
      </w:r>
      <w:del w:id="353" w:author="Edward Au" w:date="2020-06-26T23:49:00Z">
        <w:r w:rsidRPr="0005307F" w:rsidDel="00DC3D92">
          <w:rPr>
            <w:bCs/>
            <w:szCs w:val="22"/>
            <w:highlight w:val="yellow"/>
          </w:rPr>
          <w:delText xml:space="preserve">? </w:delText>
        </w:r>
      </w:del>
      <w:ins w:id="354" w:author="Edward Au" w:date="2020-06-26T23:49:00Z">
        <w:r w:rsidR="00DC3D92">
          <w:rPr>
            <w:bCs/>
            <w:szCs w:val="22"/>
            <w:highlight w:val="yellow"/>
          </w:rPr>
          <w:t>.</w:t>
        </w:r>
        <w:r w:rsidR="00DC3D92" w:rsidRPr="0005307F">
          <w:rPr>
            <w:bCs/>
            <w:szCs w:val="22"/>
            <w:highlight w:val="yellow"/>
          </w:rPr>
          <w:t xml:space="preserve"> </w:t>
        </w:r>
      </w:ins>
      <w:r w:rsidRPr="0005307F">
        <w:rPr>
          <w:b/>
          <w:i/>
          <w:highlight w:val="yellow"/>
        </w:rPr>
        <w:t>[#SP73]</w:t>
      </w:r>
    </w:p>
    <w:p w14:paraId="4F6A2B5D" w14:textId="77777777" w:rsidR="00CA128C" w:rsidRDefault="00CA128C" w:rsidP="00CA128C">
      <w:pPr>
        <w:pStyle w:val="ListParagraph"/>
        <w:ind w:left="0"/>
        <w:rPr>
          <w:szCs w:val="22"/>
        </w:rPr>
      </w:pPr>
      <w:r w:rsidRPr="0005307F">
        <w:rPr>
          <w:szCs w:val="22"/>
          <w:highlight w:val="yellow"/>
        </w:rPr>
        <w:t>[20/0793r2 (MRU Support in 11be, Jianhan Liu, MediaTek), SP#3, Y/N/A: 47/1/7]</w:t>
      </w:r>
    </w:p>
    <w:p w14:paraId="3EDF80F3" w14:textId="77777777" w:rsidR="00EF164A" w:rsidRDefault="00EF164A" w:rsidP="00CA128C">
      <w:pPr>
        <w:pStyle w:val="ListParagraph"/>
        <w:ind w:left="0"/>
        <w:rPr>
          <w:szCs w:val="22"/>
        </w:rPr>
      </w:pPr>
    </w:p>
    <w:p w14:paraId="1DD140FD" w14:textId="5E0D6D6A" w:rsidR="00EF164A" w:rsidRPr="00EF164A" w:rsidRDefault="00EF164A" w:rsidP="00EF164A">
      <w:pPr>
        <w:rPr>
          <w:b/>
          <w:highlight w:val="yellow"/>
        </w:rPr>
      </w:pPr>
      <w:r w:rsidRPr="00EF164A">
        <w:rPr>
          <w:b/>
          <w:highlight w:val="yellow"/>
        </w:rPr>
        <w:t xml:space="preserve">Straw poll #74 </w:t>
      </w:r>
    </w:p>
    <w:p w14:paraId="3452433B" w14:textId="10E66197" w:rsidR="00EF164A" w:rsidRPr="00EF164A" w:rsidRDefault="00EF164A" w:rsidP="00EF164A">
      <w:pPr>
        <w:rPr>
          <w:bCs/>
          <w:szCs w:val="22"/>
          <w:highlight w:val="yellow"/>
        </w:rPr>
      </w:pPr>
      <w:del w:id="355" w:author="Edward Au" w:date="2020-06-26T23:50:00Z">
        <w:r w:rsidRPr="00EF164A" w:rsidDel="00DC3D92">
          <w:rPr>
            <w:bCs/>
            <w:szCs w:val="22"/>
            <w:highlight w:val="yellow"/>
          </w:rPr>
          <w:delText>Do you agree that f</w:delText>
        </w:r>
      </w:del>
      <w:ins w:id="356" w:author="Edward Au" w:date="2020-06-26T23:50:00Z">
        <w:r w:rsidR="00DC3D92">
          <w:rPr>
            <w:bCs/>
            <w:szCs w:val="22"/>
            <w:highlight w:val="yellow"/>
          </w:rPr>
          <w:t>F</w:t>
        </w:r>
      </w:ins>
      <w:r w:rsidRPr="00EF164A">
        <w:rPr>
          <w:bCs/>
          <w:szCs w:val="22"/>
          <w:highlight w:val="yellow"/>
        </w:rPr>
        <w:t xml:space="preserve">or OFDMA, MRUs (996+484) </w:t>
      </w:r>
      <w:del w:id="357" w:author="Edward Au" w:date="2020-06-26T23:51:00Z">
        <w:r w:rsidRPr="00EF164A" w:rsidDel="004D297F">
          <w:rPr>
            <w:bCs/>
            <w:szCs w:val="22"/>
            <w:highlight w:val="yellow"/>
          </w:rPr>
          <w:delText xml:space="preserve">is </w:delText>
        </w:r>
      </w:del>
      <w:ins w:id="358" w:author="Edward Au" w:date="2020-06-26T23:51:00Z">
        <w:r w:rsidR="004D297F">
          <w:rPr>
            <w:bCs/>
            <w:szCs w:val="22"/>
            <w:highlight w:val="yellow"/>
          </w:rPr>
          <w:t>are</w:t>
        </w:r>
        <w:r w:rsidR="004D297F" w:rsidRPr="00EF164A">
          <w:rPr>
            <w:bCs/>
            <w:szCs w:val="22"/>
            <w:highlight w:val="yellow"/>
          </w:rPr>
          <w:t xml:space="preserve"> </w:t>
        </w:r>
      </w:ins>
      <w:r w:rsidRPr="00EF164A">
        <w:rPr>
          <w:bCs/>
          <w:szCs w:val="22"/>
          <w:highlight w:val="yellow"/>
        </w:rPr>
        <w:t>allowed in the following cases</w:t>
      </w:r>
      <w:del w:id="359" w:author="Edward Au" w:date="2020-06-26T23:50:00Z">
        <w:r w:rsidRPr="00EF164A" w:rsidDel="00F24813">
          <w:rPr>
            <w:bCs/>
            <w:szCs w:val="22"/>
            <w:highlight w:val="yellow"/>
          </w:rPr>
          <w:delText>?</w:delText>
        </w:r>
      </w:del>
      <w:ins w:id="360" w:author="Edward Au" w:date="2020-06-26T23:50:00Z">
        <w:r w:rsidR="00F24813">
          <w:rPr>
            <w:bCs/>
            <w:szCs w:val="22"/>
            <w:highlight w:val="yellow"/>
          </w:rPr>
          <w:t>:</w:t>
        </w:r>
      </w:ins>
    </w:p>
    <w:p w14:paraId="52E9F82A" w14:textId="181D7C27" w:rsidR="00EF164A" w:rsidRPr="00EF164A" w:rsidRDefault="00EF164A" w:rsidP="00DF7E01">
      <w:pPr>
        <w:pStyle w:val="ListParagraph"/>
        <w:numPr>
          <w:ilvl w:val="0"/>
          <w:numId w:val="76"/>
        </w:numPr>
        <w:rPr>
          <w:bCs/>
          <w:szCs w:val="22"/>
          <w:highlight w:val="yellow"/>
        </w:rPr>
      </w:pPr>
      <w:r w:rsidRPr="00EF164A">
        <w:rPr>
          <w:bCs/>
          <w:szCs w:val="22"/>
          <w:highlight w:val="yellow"/>
        </w:rPr>
        <w:t>Contiguous 160</w:t>
      </w:r>
      <w:ins w:id="361" w:author="Edward Au" w:date="2020-06-26T23:50:00Z">
        <w:r w:rsidR="00F24813">
          <w:rPr>
            <w:bCs/>
            <w:szCs w:val="22"/>
            <w:highlight w:val="yellow"/>
          </w:rPr>
          <w:t xml:space="preserve"> </w:t>
        </w:r>
      </w:ins>
      <w:r w:rsidRPr="00EF164A">
        <w:rPr>
          <w:bCs/>
          <w:szCs w:val="22"/>
          <w:highlight w:val="yellow"/>
        </w:rPr>
        <w:t>MHz in 240</w:t>
      </w:r>
      <w:ins w:id="362" w:author="Edward Au" w:date="2020-06-26T23:50:00Z">
        <w:r w:rsidR="00F24813">
          <w:rPr>
            <w:bCs/>
            <w:szCs w:val="22"/>
            <w:highlight w:val="yellow"/>
          </w:rPr>
          <w:t xml:space="preserve"> </w:t>
        </w:r>
      </w:ins>
      <w:r w:rsidRPr="00EF164A">
        <w:rPr>
          <w:bCs/>
          <w:szCs w:val="22"/>
          <w:highlight w:val="yellow"/>
        </w:rPr>
        <w:t>MHz/160</w:t>
      </w:r>
      <w:ins w:id="363" w:author="Edward Au" w:date="2020-06-26T23:50:00Z">
        <w:r w:rsidR="00F24813">
          <w:rPr>
            <w:bCs/>
            <w:szCs w:val="22"/>
            <w:highlight w:val="yellow"/>
          </w:rPr>
          <w:t xml:space="preserve"> </w:t>
        </w:r>
      </w:ins>
      <w:r w:rsidRPr="00EF164A">
        <w:rPr>
          <w:bCs/>
          <w:szCs w:val="22"/>
          <w:highlight w:val="yellow"/>
        </w:rPr>
        <w:t>MHz</w:t>
      </w:r>
      <w:ins w:id="364" w:author="Edward Au" w:date="2020-06-26T23:50:00Z">
        <w:r w:rsidR="00F24813">
          <w:rPr>
            <w:bCs/>
            <w:szCs w:val="22"/>
            <w:highlight w:val="yellow"/>
          </w:rPr>
          <w:t xml:space="preserve"> </w:t>
        </w:r>
      </w:ins>
      <w:r w:rsidRPr="00EF164A">
        <w:rPr>
          <w:bCs/>
          <w:szCs w:val="22"/>
          <w:highlight w:val="yellow"/>
        </w:rPr>
        <w:t>+</w:t>
      </w:r>
      <w:ins w:id="365" w:author="Edward Au" w:date="2020-06-26T23:50:00Z">
        <w:r w:rsidR="00F24813">
          <w:rPr>
            <w:bCs/>
            <w:szCs w:val="22"/>
            <w:highlight w:val="yellow"/>
          </w:rPr>
          <w:t xml:space="preserve"> </w:t>
        </w:r>
      </w:ins>
      <w:r w:rsidRPr="00EF164A">
        <w:rPr>
          <w:bCs/>
          <w:szCs w:val="22"/>
          <w:highlight w:val="yellow"/>
        </w:rPr>
        <w:t>80</w:t>
      </w:r>
      <w:ins w:id="366" w:author="Edward Au" w:date="2020-06-26T23:50:00Z">
        <w:r w:rsidR="00F24813">
          <w:rPr>
            <w:bCs/>
            <w:szCs w:val="22"/>
            <w:highlight w:val="yellow"/>
          </w:rPr>
          <w:t xml:space="preserve"> </w:t>
        </w:r>
      </w:ins>
      <w:r w:rsidRPr="00EF164A">
        <w:rPr>
          <w:bCs/>
          <w:szCs w:val="22"/>
          <w:highlight w:val="yellow"/>
        </w:rPr>
        <w:t>MHz</w:t>
      </w:r>
    </w:p>
    <w:p w14:paraId="5A5341A3" w14:textId="51CBAEBC" w:rsidR="00EF164A" w:rsidRPr="00EF164A" w:rsidRDefault="00EF164A" w:rsidP="00DF7E01">
      <w:pPr>
        <w:pStyle w:val="ListParagraph"/>
        <w:numPr>
          <w:ilvl w:val="0"/>
          <w:numId w:val="76"/>
        </w:numPr>
        <w:rPr>
          <w:bCs/>
          <w:szCs w:val="22"/>
          <w:highlight w:val="yellow"/>
        </w:rPr>
      </w:pPr>
      <w:r w:rsidRPr="00EF164A">
        <w:rPr>
          <w:bCs/>
          <w:szCs w:val="22"/>
          <w:highlight w:val="yellow"/>
        </w:rPr>
        <w:t>Primary 160</w:t>
      </w:r>
      <w:ins w:id="367" w:author="Edward Au" w:date="2020-06-26T23:50:00Z">
        <w:r w:rsidR="00F24813">
          <w:rPr>
            <w:bCs/>
            <w:szCs w:val="22"/>
            <w:highlight w:val="yellow"/>
          </w:rPr>
          <w:t xml:space="preserve"> </w:t>
        </w:r>
      </w:ins>
      <w:r w:rsidRPr="00EF164A">
        <w:rPr>
          <w:bCs/>
          <w:szCs w:val="22"/>
          <w:highlight w:val="yellow"/>
        </w:rPr>
        <w:t>MHz and secondary 160</w:t>
      </w:r>
      <w:ins w:id="368" w:author="Edward Au" w:date="2020-06-26T23:50:00Z">
        <w:r w:rsidR="00F24813">
          <w:rPr>
            <w:bCs/>
            <w:szCs w:val="22"/>
            <w:highlight w:val="yellow"/>
          </w:rPr>
          <w:t xml:space="preserve"> </w:t>
        </w:r>
      </w:ins>
      <w:r w:rsidRPr="00EF164A">
        <w:rPr>
          <w:bCs/>
          <w:szCs w:val="22"/>
          <w:highlight w:val="yellow"/>
        </w:rPr>
        <w:t>MHz in 320</w:t>
      </w:r>
      <w:ins w:id="369" w:author="Edward Au" w:date="2020-06-26T23:50:00Z">
        <w:r w:rsidR="00F24813">
          <w:rPr>
            <w:bCs/>
            <w:szCs w:val="22"/>
            <w:highlight w:val="yellow"/>
          </w:rPr>
          <w:t xml:space="preserve"> </w:t>
        </w:r>
      </w:ins>
      <w:r w:rsidRPr="00EF164A">
        <w:rPr>
          <w:bCs/>
          <w:szCs w:val="22"/>
          <w:highlight w:val="yellow"/>
        </w:rPr>
        <w:t>MHz/160</w:t>
      </w:r>
      <w:ins w:id="370" w:author="Edward Au" w:date="2020-06-26T23:50:00Z">
        <w:r w:rsidR="00F24813">
          <w:rPr>
            <w:bCs/>
            <w:szCs w:val="22"/>
            <w:highlight w:val="yellow"/>
          </w:rPr>
          <w:t xml:space="preserve"> </w:t>
        </w:r>
      </w:ins>
      <w:r w:rsidRPr="00EF164A">
        <w:rPr>
          <w:bCs/>
          <w:szCs w:val="22"/>
          <w:highlight w:val="yellow"/>
        </w:rPr>
        <w:t>MHz</w:t>
      </w:r>
      <w:ins w:id="371" w:author="Edward Au" w:date="2020-06-26T23:50:00Z">
        <w:r w:rsidR="00F24813">
          <w:rPr>
            <w:bCs/>
            <w:szCs w:val="22"/>
            <w:highlight w:val="yellow"/>
          </w:rPr>
          <w:t xml:space="preserve"> </w:t>
        </w:r>
      </w:ins>
      <w:r w:rsidRPr="00EF164A">
        <w:rPr>
          <w:bCs/>
          <w:szCs w:val="22"/>
          <w:highlight w:val="yellow"/>
        </w:rPr>
        <w:t>+</w:t>
      </w:r>
      <w:ins w:id="372" w:author="Edward Au" w:date="2020-06-26T23:50:00Z">
        <w:r w:rsidR="00F24813">
          <w:rPr>
            <w:bCs/>
            <w:szCs w:val="22"/>
            <w:highlight w:val="yellow"/>
          </w:rPr>
          <w:t xml:space="preserve"> </w:t>
        </w:r>
      </w:ins>
      <w:r w:rsidRPr="00EF164A">
        <w:rPr>
          <w:bCs/>
          <w:szCs w:val="22"/>
          <w:highlight w:val="yellow"/>
        </w:rPr>
        <w:t>160</w:t>
      </w:r>
      <w:ins w:id="373" w:author="Edward Au" w:date="2020-06-26T23:50:00Z">
        <w:r w:rsidR="00F24813">
          <w:rPr>
            <w:bCs/>
            <w:szCs w:val="22"/>
            <w:highlight w:val="yellow"/>
          </w:rPr>
          <w:t xml:space="preserve"> </w:t>
        </w:r>
      </w:ins>
      <w:r w:rsidRPr="00EF164A">
        <w:rPr>
          <w:bCs/>
          <w:szCs w:val="22"/>
          <w:highlight w:val="yellow"/>
        </w:rPr>
        <w:t xml:space="preserve">MHz </w:t>
      </w:r>
      <w:r w:rsidRPr="00EF164A">
        <w:rPr>
          <w:b/>
          <w:i/>
          <w:highlight w:val="yellow"/>
        </w:rPr>
        <w:t>[#SP74]</w:t>
      </w:r>
    </w:p>
    <w:p w14:paraId="1FD0B986" w14:textId="3781DC19" w:rsidR="00EF164A" w:rsidRDefault="00EF164A" w:rsidP="00EF164A">
      <w:pPr>
        <w:jc w:val="both"/>
        <w:rPr>
          <w:szCs w:val="22"/>
        </w:rPr>
      </w:pPr>
      <w:r w:rsidRPr="00EF164A">
        <w:rPr>
          <w:szCs w:val="22"/>
          <w:highlight w:val="yellow"/>
        </w:rPr>
        <w:t>[20/0793r2 (MRU Support in 11be, Jianhan Liu, MediaTek), SP#4, Y/N/A: 49/0/5]</w:t>
      </w:r>
    </w:p>
    <w:p w14:paraId="376E6D3D" w14:textId="77777777" w:rsidR="00EF164A" w:rsidRDefault="00EF164A" w:rsidP="00CA128C">
      <w:pPr>
        <w:pStyle w:val="ListParagraph"/>
        <w:ind w:left="0"/>
        <w:rPr>
          <w:szCs w:val="22"/>
        </w:rPr>
      </w:pPr>
    </w:p>
    <w:p w14:paraId="007B77C4" w14:textId="77777777" w:rsidR="00490E5A" w:rsidRPr="00B11A14" w:rsidRDefault="00490E5A" w:rsidP="00490E5A">
      <w:pPr>
        <w:pStyle w:val="ListParagraph"/>
        <w:ind w:left="0"/>
        <w:rPr>
          <w:szCs w:val="22"/>
          <w:highlight w:val="yellow"/>
        </w:rPr>
      </w:pPr>
      <w:r w:rsidRPr="00B11A14">
        <w:rPr>
          <w:b/>
          <w:highlight w:val="yellow"/>
        </w:rPr>
        <w:t>Straw poll #72</w:t>
      </w:r>
    </w:p>
    <w:p w14:paraId="1BAE49DC" w14:textId="445AF662" w:rsidR="00490E5A" w:rsidRPr="00B11A14" w:rsidRDefault="00490E5A" w:rsidP="00490E5A">
      <w:pPr>
        <w:rPr>
          <w:bCs/>
          <w:szCs w:val="22"/>
          <w:highlight w:val="yellow"/>
        </w:rPr>
      </w:pPr>
      <w:del w:id="374" w:author="Edward Au" w:date="2020-06-26T23:51:00Z">
        <w:r w:rsidRPr="00B11A14" w:rsidDel="004D297F">
          <w:rPr>
            <w:bCs/>
            <w:szCs w:val="22"/>
            <w:highlight w:val="yellow"/>
          </w:rPr>
          <w:delText>Do you</w:delText>
        </w:r>
      </w:del>
      <w:ins w:id="375" w:author="Edward Au" w:date="2020-06-26T23:51:00Z">
        <w:r w:rsidR="004D297F">
          <w:rPr>
            <w:bCs/>
            <w:szCs w:val="22"/>
            <w:highlight w:val="yellow"/>
          </w:rPr>
          <w:t>802.11be</w:t>
        </w:r>
      </w:ins>
      <w:r w:rsidRPr="00B11A14">
        <w:rPr>
          <w:bCs/>
          <w:szCs w:val="22"/>
          <w:highlight w:val="yellow"/>
        </w:rPr>
        <w:t xml:space="preserve"> support</w:t>
      </w:r>
      <w:ins w:id="376" w:author="Edward Au" w:date="2020-06-26T23:51:00Z">
        <w:r w:rsidR="004D297F">
          <w:rPr>
            <w:bCs/>
            <w:szCs w:val="22"/>
            <w:highlight w:val="yellow"/>
          </w:rPr>
          <w:t>s</w:t>
        </w:r>
      </w:ins>
      <w:r w:rsidRPr="00B11A14">
        <w:rPr>
          <w:bCs/>
          <w:szCs w:val="22"/>
          <w:highlight w:val="yellow"/>
        </w:rPr>
        <w:t xml:space="preserve"> the following mandatory RU combinations</w:t>
      </w:r>
      <w:del w:id="377" w:author="Edward Au" w:date="2020-06-26T23:51:00Z">
        <w:r w:rsidRPr="00B11A14" w:rsidDel="004D297F">
          <w:rPr>
            <w:bCs/>
            <w:szCs w:val="22"/>
            <w:highlight w:val="yellow"/>
          </w:rPr>
          <w:delText>?</w:delText>
        </w:r>
      </w:del>
      <w:ins w:id="378" w:author="Edward Au" w:date="2020-06-26T23:51:00Z">
        <w:r w:rsidR="004D297F">
          <w:rPr>
            <w:bCs/>
            <w:szCs w:val="22"/>
            <w:highlight w:val="yellow"/>
          </w:rPr>
          <w:t>:</w:t>
        </w:r>
      </w:ins>
    </w:p>
    <w:p w14:paraId="0854447C" w14:textId="2FCECAA7" w:rsidR="00490E5A" w:rsidRPr="00B11A14" w:rsidRDefault="00490E5A" w:rsidP="00DF7E01">
      <w:pPr>
        <w:pStyle w:val="ListParagraph"/>
        <w:numPr>
          <w:ilvl w:val="0"/>
          <w:numId w:val="75"/>
        </w:numPr>
        <w:rPr>
          <w:bCs/>
          <w:szCs w:val="22"/>
          <w:highlight w:val="yellow"/>
        </w:rPr>
      </w:pPr>
      <w:r w:rsidRPr="00B11A14">
        <w:rPr>
          <w:bCs/>
          <w:szCs w:val="22"/>
          <w:highlight w:val="yellow"/>
        </w:rPr>
        <w:t>Conditioned on device supporting 80, 160, 240 and 320</w:t>
      </w:r>
      <w:ins w:id="379" w:author="Edward Au" w:date="2020-06-26T23:51:00Z">
        <w:r w:rsidR="004D297F">
          <w:rPr>
            <w:bCs/>
            <w:szCs w:val="22"/>
            <w:highlight w:val="yellow"/>
          </w:rPr>
          <w:t xml:space="preserve"> </w:t>
        </w:r>
      </w:ins>
      <w:r w:rsidRPr="00B11A14">
        <w:rPr>
          <w:bCs/>
          <w:szCs w:val="22"/>
          <w:highlight w:val="yellow"/>
        </w:rPr>
        <w:t>MHz transmissions</w:t>
      </w:r>
    </w:p>
    <w:p w14:paraId="23D3F392" w14:textId="778369F6" w:rsidR="00490E5A" w:rsidRPr="00B11A14" w:rsidRDefault="00490E5A" w:rsidP="00DF7E01">
      <w:pPr>
        <w:pStyle w:val="ListParagraph"/>
        <w:numPr>
          <w:ilvl w:val="0"/>
          <w:numId w:val="75"/>
        </w:numPr>
        <w:rPr>
          <w:bCs/>
          <w:szCs w:val="22"/>
          <w:highlight w:val="yellow"/>
        </w:rPr>
      </w:pPr>
      <w:r w:rsidRPr="00B11A14">
        <w:rPr>
          <w:bCs/>
          <w:szCs w:val="22"/>
          <w:highlight w:val="yellow"/>
        </w:rPr>
        <w:t xml:space="preserve">BW support for </w:t>
      </w:r>
      <w:ins w:id="380" w:author="Edward Au" w:date="2020-06-26T23:51:00Z">
        <w:r w:rsidR="004D297F">
          <w:rPr>
            <w:bCs/>
            <w:szCs w:val="22"/>
            <w:highlight w:val="yellow"/>
          </w:rPr>
          <w:t>802.</w:t>
        </w:r>
      </w:ins>
      <w:r w:rsidRPr="00B11A14">
        <w:rPr>
          <w:bCs/>
          <w:szCs w:val="22"/>
          <w:highlight w:val="yellow"/>
        </w:rPr>
        <w:t>11be AP and non-AP STA is TBD</w:t>
      </w:r>
    </w:p>
    <w:p w14:paraId="1533F1CF" w14:textId="6E11E5F6" w:rsidR="00490E5A" w:rsidRPr="00B11A14" w:rsidRDefault="00490E5A" w:rsidP="00DF7E01">
      <w:pPr>
        <w:pStyle w:val="ListParagraph"/>
        <w:numPr>
          <w:ilvl w:val="0"/>
          <w:numId w:val="75"/>
        </w:numPr>
        <w:rPr>
          <w:bCs/>
          <w:szCs w:val="22"/>
          <w:highlight w:val="yellow"/>
        </w:rPr>
      </w:pPr>
      <w:r w:rsidRPr="00B11A14">
        <w:rPr>
          <w:bCs/>
          <w:szCs w:val="22"/>
          <w:highlight w:val="yellow"/>
        </w:rPr>
        <w:t>Note: currently in the SFD under OFDMA</w:t>
      </w:r>
      <w:ins w:id="381" w:author="Edward Au" w:date="2020-06-26T23:51:00Z">
        <w:r w:rsidR="004D297F">
          <w:rPr>
            <w:bCs/>
            <w:szCs w:val="22"/>
            <w:highlight w:val="yellow"/>
          </w:rPr>
          <w:t>,</w:t>
        </w:r>
      </w:ins>
      <w:r w:rsidRPr="00B11A14">
        <w:rPr>
          <w:bCs/>
          <w:szCs w:val="22"/>
          <w:highlight w:val="yellow"/>
        </w:rPr>
        <w:t xml:space="preserve">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B11A14" w14:paraId="1366E9B5" w14:textId="77777777" w:rsidTr="00E41CD2">
        <w:trPr>
          <w:jc w:val="center"/>
        </w:trPr>
        <w:tc>
          <w:tcPr>
            <w:tcW w:w="1525" w:type="dxa"/>
          </w:tcPr>
          <w:p w14:paraId="04D05228" w14:textId="77777777" w:rsidR="00490E5A" w:rsidRPr="00B11A14" w:rsidRDefault="00490E5A" w:rsidP="00E41CD2">
            <w:pPr>
              <w:pStyle w:val="ListParagraph"/>
              <w:ind w:left="0"/>
              <w:jc w:val="center"/>
              <w:rPr>
                <w:b/>
                <w:szCs w:val="22"/>
                <w:highlight w:val="yellow"/>
              </w:rPr>
            </w:pPr>
            <w:r w:rsidRPr="00B11A14">
              <w:rPr>
                <w:b/>
                <w:szCs w:val="22"/>
                <w:highlight w:val="yellow"/>
              </w:rPr>
              <w:t>BW</w:t>
            </w:r>
          </w:p>
        </w:tc>
        <w:tc>
          <w:tcPr>
            <w:tcW w:w="3420" w:type="dxa"/>
          </w:tcPr>
          <w:p w14:paraId="46EC69FD" w14:textId="77777777" w:rsidR="00490E5A" w:rsidRPr="00B11A14" w:rsidRDefault="00490E5A" w:rsidP="00E41CD2">
            <w:pPr>
              <w:pStyle w:val="ListParagraph"/>
              <w:ind w:left="0"/>
              <w:jc w:val="center"/>
              <w:rPr>
                <w:b/>
                <w:szCs w:val="22"/>
                <w:highlight w:val="yellow"/>
              </w:rPr>
            </w:pPr>
            <w:r w:rsidRPr="00B11A14">
              <w:rPr>
                <w:b/>
                <w:szCs w:val="22"/>
                <w:highlight w:val="yellow"/>
              </w:rPr>
              <w:t>RU</w:t>
            </w:r>
          </w:p>
        </w:tc>
        <w:tc>
          <w:tcPr>
            <w:tcW w:w="3330" w:type="dxa"/>
          </w:tcPr>
          <w:p w14:paraId="76AAD980" w14:textId="5F3E390C" w:rsidR="00490E5A" w:rsidRPr="00B11A14" w:rsidRDefault="00490E5A" w:rsidP="00E41CD2">
            <w:pPr>
              <w:pStyle w:val="ListParagraph"/>
              <w:ind w:left="0"/>
              <w:jc w:val="center"/>
              <w:rPr>
                <w:b/>
                <w:szCs w:val="22"/>
                <w:highlight w:val="yellow"/>
              </w:rPr>
            </w:pPr>
            <w:r>
              <w:rPr>
                <w:b/>
                <w:szCs w:val="22"/>
                <w:highlight w:val="yellow"/>
              </w:rPr>
              <w:t xml:space="preserve">Mandatory in </w:t>
            </w:r>
            <w:r w:rsidRPr="00B11A14">
              <w:rPr>
                <w:b/>
                <w:szCs w:val="22"/>
                <w:highlight w:val="yellow"/>
              </w:rPr>
              <w:t>OFDMA for:</w:t>
            </w:r>
          </w:p>
        </w:tc>
      </w:tr>
      <w:tr w:rsidR="00490E5A" w:rsidRPr="00B11A14" w14:paraId="1E6D936E" w14:textId="77777777" w:rsidTr="00E41CD2">
        <w:trPr>
          <w:jc w:val="center"/>
        </w:trPr>
        <w:tc>
          <w:tcPr>
            <w:tcW w:w="1525" w:type="dxa"/>
          </w:tcPr>
          <w:p w14:paraId="6E206EF0" w14:textId="77777777" w:rsidR="00490E5A" w:rsidRPr="00B11A14" w:rsidRDefault="00490E5A" w:rsidP="00E41CD2">
            <w:pPr>
              <w:pStyle w:val="ListParagraph"/>
              <w:ind w:left="0"/>
              <w:jc w:val="center"/>
              <w:rPr>
                <w:szCs w:val="22"/>
                <w:highlight w:val="yellow"/>
              </w:rPr>
            </w:pPr>
            <w:r w:rsidRPr="00B11A14">
              <w:rPr>
                <w:szCs w:val="22"/>
                <w:highlight w:val="yellow"/>
              </w:rPr>
              <w:t>80 MHz</w:t>
            </w:r>
          </w:p>
        </w:tc>
        <w:tc>
          <w:tcPr>
            <w:tcW w:w="3420" w:type="dxa"/>
          </w:tcPr>
          <w:p w14:paraId="6D4CD124" w14:textId="77777777" w:rsidR="00490E5A" w:rsidRPr="00B11A14" w:rsidRDefault="00490E5A" w:rsidP="00E41CD2">
            <w:pPr>
              <w:pStyle w:val="ListParagraph"/>
              <w:ind w:left="0"/>
              <w:jc w:val="center"/>
              <w:rPr>
                <w:szCs w:val="22"/>
                <w:highlight w:val="yellow"/>
              </w:rPr>
            </w:pPr>
            <w:r w:rsidRPr="00B11A14">
              <w:rPr>
                <w:szCs w:val="22"/>
                <w:highlight w:val="yellow"/>
              </w:rPr>
              <w:t>484+242</w:t>
            </w:r>
          </w:p>
        </w:tc>
        <w:tc>
          <w:tcPr>
            <w:tcW w:w="3330" w:type="dxa"/>
          </w:tcPr>
          <w:p w14:paraId="370037E8"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340CB9D6" w14:textId="77777777" w:rsidTr="00E41CD2">
        <w:trPr>
          <w:jc w:val="center"/>
        </w:trPr>
        <w:tc>
          <w:tcPr>
            <w:tcW w:w="1525" w:type="dxa"/>
          </w:tcPr>
          <w:p w14:paraId="6CBD95C3" w14:textId="77777777" w:rsidR="00490E5A" w:rsidRPr="00B11A14" w:rsidRDefault="00490E5A" w:rsidP="00E41CD2">
            <w:pPr>
              <w:pStyle w:val="ListParagraph"/>
              <w:ind w:left="0"/>
              <w:jc w:val="center"/>
              <w:rPr>
                <w:szCs w:val="22"/>
                <w:highlight w:val="yellow"/>
              </w:rPr>
            </w:pPr>
            <w:r w:rsidRPr="00B11A14">
              <w:rPr>
                <w:szCs w:val="22"/>
                <w:highlight w:val="yellow"/>
              </w:rPr>
              <w:t>160 MHz</w:t>
            </w:r>
          </w:p>
        </w:tc>
        <w:tc>
          <w:tcPr>
            <w:tcW w:w="3420" w:type="dxa"/>
          </w:tcPr>
          <w:p w14:paraId="40273986" w14:textId="77777777" w:rsidR="00490E5A" w:rsidRPr="00B11A14" w:rsidRDefault="00490E5A" w:rsidP="00E41CD2">
            <w:pPr>
              <w:pStyle w:val="ListParagraph"/>
              <w:ind w:left="0"/>
              <w:jc w:val="center"/>
              <w:rPr>
                <w:szCs w:val="22"/>
                <w:highlight w:val="yellow"/>
              </w:rPr>
            </w:pPr>
            <w:r w:rsidRPr="00B11A14">
              <w:rPr>
                <w:szCs w:val="22"/>
                <w:highlight w:val="yellow"/>
              </w:rPr>
              <w:t>996+484</w:t>
            </w:r>
          </w:p>
        </w:tc>
        <w:tc>
          <w:tcPr>
            <w:tcW w:w="3330" w:type="dxa"/>
          </w:tcPr>
          <w:p w14:paraId="3BD6A1DF"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13C34345" w14:textId="77777777" w:rsidTr="00E41CD2">
        <w:trPr>
          <w:jc w:val="center"/>
        </w:trPr>
        <w:tc>
          <w:tcPr>
            <w:tcW w:w="1525" w:type="dxa"/>
          </w:tcPr>
          <w:p w14:paraId="674207B4" w14:textId="77777777" w:rsidR="00490E5A" w:rsidRPr="00B11A14" w:rsidRDefault="00490E5A" w:rsidP="00E41CD2">
            <w:pPr>
              <w:pStyle w:val="ListParagraph"/>
              <w:ind w:left="0"/>
              <w:jc w:val="center"/>
              <w:rPr>
                <w:szCs w:val="22"/>
                <w:highlight w:val="yellow"/>
              </w:rPr>
            </w:pPr>
            <w:r w:rsidRPr="00B11A14">
              <w:rPr>
                <w:szCs w:val="22"/>
                <w:highlight w:val="yellow"/>
              </w:rPr>
              <w:t>240 MHz</w:t>
            </w:r>
          </w:p>
        </w:tc>
        <w:tc>
          <w:tcPr>
            <w:tcW w:w="3420" w:type="dxa"/>
          </w:tcPr>
          <w:p w14:paraId="6B2E70BC" w14:textId="77777777" w:rsidR="00490E5A" w:rsidRPr="00B11A14" w:rsidRDefault="00490E5A" w:rsidP="00E41CD2">
            <w:pPr>
              <w:pStyle w:val="ListParagraph"/>
              <w:ind w:left="0"/>
              <w:jc w:val="center"/>
              <w:rPr>
                <w:szCs w:val="22"/>
                <w:highlight w:val="yellow"/>
              </w:rPr>
            </w:pPr>
            <w:r w:rsidRPr="00B11A14">
              <w:rPr>
                <w:szCs w:val="22"/>
                <w:highlight w:val="yellow"/>
              </w:rPr>
              <w:t>2×996+484</w:t>
            </w:r>
          </w:p>
        </w:tc>
        <w:tc>
          <w:tcPr>
            <w:tcW w:w="3330" w:type="dxa"/>
          </w:tcPr>
          <w:p w14:paraId="6FA7CF29"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1383B9BC" w14:textId="77777777" w:rsidTr="00E41CD2">
        <w:trPr>
          <w:jc w:val="center"/>
        </w:trPr>
        <w:tc>
          <w:tcPr>
            <w:tcW w:w="1525" w:type="dxa"/>
          </w:tcPr>
          <w:p w14:paraId="44F86CC8" w14:textId="77777777" w:rsidR="00490E5A" w:rsidRPr="00B11A14" w:rsidRDefault="00490E5A" w:rsidP="00E41CD2">
            <w:pPr>
              <w:pStyle w:val="ListParagraph"/>
              <w:ind w:left="0"/>
              <w:jc w:val="center"/>
              <w:rPr>
                <w:szCs w:val="22"/>
                <w:highlight w:val="yellow"/>
              </w:rPr>
            </w:pPr>
            <w:r w:rsidRPr="00B11A14">
              <w:rPr>
                <w:szCs w:val="22"/>
                <w:highlight w:val="yellow"/>
              </w:rPr>
              <w:t>320 MHz</w:t>
            </w:r>
          </w:p>
        </w:tc>
        <w:tc>
          <w:tcPr>
            <w:tcW w:w="3420" w:type="dxa"/>
          </w:tcPr>
          <w:p w14:paraId="09720FC6" w14:textId="77777777" w:rsidR="00490E5A" w:rsidRPr="00B11A14" w:rsidRDefault="00490E5A" w:rsidP="00E41CD2">
            <w:pPr>
              <w:pStyle w:val="ListParagraph"/>
              <w:ind w:left="0"/>
              <w:jc w:val="center"/>
              <w:rPr>
                <w:szCs w:val="22"/>
                <w:highlight w:val="yellow"/>
              </w:rPr>
            </w:pPr>
            <w:r w:rsidRPr="00B11A14">
              <w:rPr>
                <w:szCs w:val="22"/>
                <w:highlight w:val="yellow"/>
              </w:rPr>
              <w:t>3×996+484, 3×996 (any 3)</w:t>
            </w:r>
          </w:p>
        </w:tc>
        <w:tc>
          <w:tcPr>
            <w:tcW w:w="3330" w:type="dxa"/>
          </w:tcPr>
          <w:p w14:paraId="77D3CD9B"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bl>
    <w:p w14:paraId="3F790FAE" w14:textId="77777777" w:rsidR="00490E5A" w:rsidRPr="00B11A14" w:rsidRDefault="00490E5A" w:rsidP="00490E5A">
      <w:pPr>
        <w:jc w:val="both"/>
        <w:rPr>
          <w:b/>
          <w:highlight w:val="yellow"/>
        </w:rPr>
      </w:pPr>
      <w:r w:rsidRPr="00B11A14">
        <w:rPr>
          <w:b/>
          <w:i/>
          <w:highlight w:val="yellow"/>
        </w:rPr>
        <w:t>[#SP72]</w:t>
      </w:r>
    </w:p>
    <w:p w14:paraId="225B4A66" w14:textId="77777777" w:rsidR="00490E5A" w:rsidRDefault="00490E5A" w:rsidP="00490E5A">
      <w:pPr>
        <w:jc w:val="both"/>
        <w:rPr>
          <w:szCs w:val="22"/>
        </w:rPr>
      </w:pPr>
      <w:r w:rsidRPr="00B11A14">
        <w:rPr>
          <w:szCs w:val="22"/>
          <w:highlight w:val="yellow"/>
        </w:rPr>
        <w:t>[20/0791r5 (Mandatory M-RU Support, Ron Porat, Broadcom), SP#2, Y/N/A: 48/4/5]</w:t>
      </w:r>
    </w:p>
    <w:p w14:paraId="44CB463F" w14:textId="77777777" w:rsidR="00CA128C" w:rsidRPr="00FC46ED" w:rsidRDefault="00CA128C" w:rsidP="00FB1FB1">
      <w:pPr>
        <w:jc w:val="both"/>
        <w:rPr>
          <w:highlight w:val="lightGray"/>
          <w:lang w:val="en-US"/>
        </w:rPr>
      </w:pPr>
    </w:p>
    <w:p w14:paraId="70DE02B1" w14:textId="70A29F3C" w:rsidR="00490E5A" w:rsidRPr="00511C5B" w:rsidRDefault="00490E5A" w:rsidP="00490E5A">
      <w:pPr>
        <w:rPr>
          <w:b/>
          <w:highlight w:val="yellow"/>
        </w:rPr>
      </w:pPr>
      <w:r w:rsidRPr="00511C5B">
        <w:rPr>
          <w:b/>
          <w:highlight w:val="yellow"/>
        </w:rPr>
        <w:t>Straw poll #71</w:t>
      </w:r>
      <w:r w:rsidR="00C62C6D">
        <w:rPr>
          <w:b/>
          <w:highlight w:val="yellow"/>
        </w:rPr>
        <w:t xml:space="preserve"> (Part 2)</w:t>
      </w:r>
      <w:r w:rsidRPr="00511C5B">
        <w:rPr>
          <w:szCs w:val="22"/>
          <w:highlight w:val="yellow"/>
        </w:rPr>
        <w:br/>
      </w:r>
      <w:del w:id="382" w:author="Edward Au" w:date="2020-06-26T23:51:00Z">
        <w:r w:rsidRPr="00511C5B" w:rsidDel="004D297F">
          <w:rPr>
            <w:szCs w:val="22"/>
            <w:highlight w:val="yellow"/>
          </w:rPr>
          <w:delText>Do you</w:delText>
        </w:r>
      </w:del>
      <w:ins w:id="383" w:author="Edward Au" w:date="2020-06-26T23:51:00Z">
        <w:r w:rsidR="004D297F">
          <w:rPr>
            <w:szCs w:val="22"/>
            <w:highlight w:val="yellow"/>
          </w:rPr>
          <w:t>802.11be</w:t>
        </w:r>
      </w:ins>
      <w:r w:rsidRPr="00511C5B">
        <w:rPr>
          <w:szCs w:val="22"/>
          <w:highlight w:val="yellow"/>
        </w:rPr>
        <w:t xml:space="preserve"> support</w:t>
      </w:r>
      <w:ins w:id="384" w:author="Edward Au" w:date="2020-06-26T23:51:00Z">
        <w:r w:rsidR="004D297F">
          <w:rPr>
            <w:szCs w:val="22"/>
            <w:highlight w:val="yellow"/>
          </w:rPr>
          <w:t>s</w:t>
        </w:r>
      </w:ins>
      <w:r w:rsidRPr="00511C5B">
        <w:rPr>
          <w:szCs w:val="22"/>
          <w:highlight w:val="yellow"/>
        </w:rPr>
        <w:t xml:space="preserve"> the </w:t>
      </w:r>
      <w:del w:id="385" w:author="Edward Au" w:date="2020-06-26T23:52:00Z">
        <w:r w:rsidRPr="00511C5B" w:rsidDel="004D297F">
          <w:rPr>
            <w:szCs w:val="22"/>
            <w:highlight w:val="yellow"/>
          </w:rPr>
          <w:delText xml:space="preserve">following </w:delText>
        </w:r>
      </w:del>
      <w:r w:rsidRPr="00511C5B">
        <w:rPr>
          <w:szCs w:val="22"/>
          <w:highlight w:val="yellow"/>
        </w:rPr>
        <w:t>mandatory RU combinations</w:t>
      </w:r>
      <w:ins w:id="386" w:author="Edward Au" w:date="2020-06-26T23:51:00Z">
        <w:r w:rsidR="004D297F">
          <w:rPr>
            <w:szCs w:val="22"/>
            <w:highlight w:val="yellow"/>
          </w:rPr>
          <w:t xml:space="preserve"> for large-size MRUs</w:t>
        </w:r>
      </w:ins>
      <w:ins w:id="387" w:author="Edward Au" w:date="2020-06-26T23:52:00Z">
        <w:r w:rsidR="004D297F">
          <w:rPr>
            <w:szCs w:val="22"/>
            <w:highlight w:val="yellow"/>
          </w:rPr>
          <w:t xml:space="preserve"> as shown in te table below</w:t>
        </w:r>
      </w:ins>
      <w:del w:id="388" w:author="Edward Au" w:date="2020-06-26T23:51:00Z">
        <w:r w:rsidRPr="00511C5B" w:rsidDel="004D297F">
          <w:rPr>
            <w:szCs w:val="22"/>
            <w:highlight w:val="yellow"/>
          </w:rPr>
          <w:delText>?</w:delText>
        </w:r>
      </w:del>
      <w:ins w:id="389" w:author="Edward Au" w:date="2020-06-26T23:51:00Z">
        <w:r w:rsidR="004D297F">
          <w:rPr>
            <w:szCs w:val="22"/>
            <w:highlight w:val="yellow"/>
          </w:rPr>
          <w:t>:</w:t>
        </w:r>
      </w:ins>
    </w:p>
    <w:p w14:paraId="56A88EF5" w14:textId="6B37F4AF" w:rsidR="00490E5A" w:rsidRPr="00511C5B" w:rsidDel="004D297F" w:rsidRDefault="00490E5A" w:rsidP="00DF7E01">
      <w:pPr>
        <w:pStyle w:val="ListParagraph"/>
        <w:numPr>
          <w:ilvl w:val="0"/>
          <w:numId w:val="74"/>
        </w:numPr>
        <w:jc w:val="both"/>
        <w:rPr>
          <w:del w:id="390" w:author="Edward Au" w:date="2020-06-26T23:52:00Z"/>
          <w:szCs w:val="22"/>
          <w:highlight w:val="yellow"/>
        </w:rPr>
      </w:pPr>
      <w:del w:id="391" w:author="Edward Au" w:date="2020-06-26T23:52:00Z">
        <w:r w:rsidRPr="00511C5B" w:rsidDel="004D297F">
          <w:rPr>
            <w:szCs w:val="22"/>
            <w:highlight w:val="yellow"/>
          </w:rPr>
          <w:delText>Large: as in the table below</w:delText>
        </w:r>
      </w:del>
    </w:p>
    <w:p w14:paraId="1B814125" w14:textId="1F0632D0" w:rsidR="00490E5A" w:rsidRPr="00511C5B" w:rsidRDefault="00490E5A">
      <w:pPr>
        <w:pStyle w:val="ListParagraph"/>
        <w:numPr>
          <w:ilvl w:val="0"/>
          <w:numId w:val="74"/>
        </w:numPr>
        <w:jc w:val="both"/>
        <w:rPr>
          <w:szCs w:val="22"/>
          <w:highlight w:val="yellow"/>
        </w:rPr>
        <w:pPrChange w:id="392" w:author="Edward Au" w:date="2020-06-26T23:52:00Z">
          <w:pPr>
            <w:pStyle w:val="ListParagraph"/>
            <w:numPr>
              <w:ilvl w:val="1"/>
              <w:numId w:val="74"/>
            </w:numPr>
            <w:ind w:left="1440" w:hanging="360"/>
            <w:jc w:val="both"/>
          </w:pPr>
        </w:pPrChange>
      </w:pPr>
      <w:r w:rsidRPr="00511C5B">
        <w:rPr>
          <w:szCs w:val="22"/>
          <w:highlight w:val="yellow"/>
        </w:rPr>
        <w:t>Conditioned on device supporting 80, 160, 240 and 320</w:t>
      </w:r>
      <w:ins w:id="393" w:author="Edward Au" w:date="2020-06-26T23:52:00Z">
        <w:r w:rsidR="004D297F">
          <w:rPr>
            <w:szCs w:val="22"/>
            <w:highlight w:val="yellow"/>
          </w:rPr>
          <w:t xml:space="preserve"> </w:t>
        </w:r>
      </w:ins>
      <w:r w:rsidRPr="00511C5B">
        <w:rPr>
          <w:szCs w:val="22"/>
          <w:highlight w:val="yellow"/>
        </w:rPr>
        <w:t>MHz transmissions</w:t>
      </w:r>
    </w:p>
    <w:p w14:paraId="48ACF0BF" w14:textId="77777777" w:rsidR="00490E5A" w:rsidRPr="00511C5B" w:rsidRDefault="00490E5A">
      <w:pPr>
        <w:pStyle w:val="ListParagraph"/>
        <w:numPr>
          <w:ilvl w:val="0"/>
          <w:numId w:val="74"/>
        </w:numPr>
        <w:jc w:val="both"/>
        <w:rPr>
          <w:szCs w:val="22"/>
          <w:highlight w:val="yellow"/>
        </w:rPr>
        <w:pPrChange w:id="394" w:author="Edward Au" w:date="2020-06-26T23:52:00Z">
          <w:pPr>
            <w:pStyle w:val="ListParagraph"/>
            <w:numPr>
              <w:ilvl w:val="1"/>
              <w:numId w:val="74"/>
            </w:numPr>
            <w:ind w:left="1440" w:hanging="360"/>
            <w:jc w:val="both"/>
          </w:pPr>
        </w:pPrChange>
      </w:pPr>
      <w:r w:rsidRPr="00511C5B">
        <w:rPr>
          <w:szCs w:val="22"/>
          <w:highlight w:val="yellow"/>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11C5B" w14:paraId="2F794749" w14:textId="77777777" w:rsidTr="00E41CD2">
        <w:trPr>
          <w:jc w:val="center"/>
        </w:trPr>
        <w:tc>
          <w:tcPr>
            <w:tcW w:w="1525" w:type="dxa"/>
          </w:tcPr>
          <w:p w14:paraId="2D9CB417" w14:textId="77777777" w:rsidR="00490E5A" w:rsidRPr="00511C5B" w:rsidRDefault="00490E5A" w:rsidP="00E41CD2">
            <w:pPr>
              <w:pStyle w:val="ListParagraph"/>
              <w:ind w:left="0"/>
              <w:jc w:val="center"/>
              <w:rPr>
                <w:b/>
                <w:szCs w:val="22"/>
                <w:highlight w:val="yellow"/>
              </w:rPr>
            </w:pPr>
            <w:r w:rsidRPr="00511C5B">
              <w:rPr>
                <w:b/>
                <w:szCs w:val="22"/>
                <w:highlight w:val="yellow"/>
              </w:rPr>
              <w:t>BW</w:t>
            </w:r>
          </w:p>
        </w:tc>
        <w:tc>
          <w:tcPr>
            <w:tcW w:w="3420" w:type="dxa"/>
          </w:tcPr>
          <w:p w14:paraId="6FB5B4FD" w14:textId="77777777" w:rsidR="00490E5A" w:rsidRPr="00511C5B" w:rsidRDefault="00490E5A" w:rsidP="00E41CD2">
            <w:pPr>
              <w:pStyle w:val="ListParagraph"/>
              <w:ind w:left="0"/>
              <w:jc w:val="center"/>
              <w:rPr>
                <w:b/>
                <w:szCs w:val="22"/>
                <w:highlight w:val="yellow"/>
              </w:rPr>
            </w:pPr>
            <w:r w:rsidRPr="00511C5B">
              <w:rPr>
                <w:b/>
                <w:szCs w:val="22"/>
                <w:highlight w:val="yellow"/>
              </w:rPr>
              <w:t>RU</w:t>
            </w:r>
          </w:p>
        </w:tc>
        <w:tc>
          <w:tcPr>
            <w:tcW w:w="3330" w:type="dxa"/>
          </w:tcPr>
          <w:p w14:paraId="28ED3790" w14:textId="77777777" w:rsidR="00490E5A" w:rsidRPr="00511C5B" w:rsidRDefault="00490E5A" w:rsidP="00E41CD2">
            <w:pPr>
              <w:pStyle w:val="ListParagraph"/>
              <w:ind w:left="0"/>
              <w:jc w:val="center"/>
              <w:rPr>
                <w:b/>
                <w:szCs w:val="22"/>
                <w:highlight w:val="yellow"/>
              </w:rPr>
            </w:pPr>
            <w:r w:rsidRPr="00511C5B">
              <w:rPr>
                <w:b/>
                <w:szCs w:val="22"/>
                <w:highlight w:val="yellow"/>
              </w:rPr>
              <w:t>Mandatory in Non-OFDMA for:</w:t>
            </w:r>
          </w:p>
        </w:tc>
      </w:tr>
      <w:tr w:rsidR="00490E5A" w:rsidRPr="00511C5B" w14:paraId="682595C0" w14:textId="77777777" w:rsidTr="00E41CD2">
        <w:trPr>
          <w:jc w:val="center"/>
        </w:trPr>
        <w:tc>
          <w:tcPr>
            <w:tcW w:w="1525" w:type="dxa"/>
          </w:tcPr>
          <w:p w14:paraId="5AB0894B" w14:textId="77777777" w:rsidR="00490E5A" w:rsidRPr="00511C5B" w:rsidRDefault="00490E5A" w:rsidP="00E41CD2">
            <w:pPr>
              <w:pStyle w:val="ListParagraph"/>
              <w:ind w:left="0"/>
              <w:jc w:val="center"/>
              <w:rPr>
                <w:szCs w:val="22"/>
                <w:highlight w:val="yellow"/>
              </w:rPr>
            </w:pPr>
            <w:r w:rsidRPr="00511C5B">
              <w:rPr>
                <w:szCs w:val="22"/>
                <w:highlight w:val="yellow"/>
              </w:rPr>
              <w:t>80 MHz</w:t>
            </w:r>
          </w:p>
        </w:tc>
        <w:tc>
          <w:tcPr>
            <w:tcW w:w="3420" w:type="dxa"/>
          </w:tcPr>
          <w:p w14:paraId="418FF0EA" w14:textId="77777777" w:rsidR="00490E5A" w:rsidRPr="00511C5B" w:rsidRDefault="00490E5A" w:rsidP="00E41CD2">
            <w:pPr>
              <w:pStyle w:val="ListParagraph"/>
              <w:ind w:left="0"/>
              <w:jc w:val="center"/>
              <w:rPr>
                <w:szCs w:val="22"/>
                <w:highlight w:val="yellow"/>
              </w:rPr>
            </w:pPr>
            <w:r w:rsidRPr="00511C5B">
              <w:rPr>
                <w:szCs w:val="22"/>
                <w:highlight w:val="yellow"/>
              </w:rPr>
              <w:t>484+242</w:t>
            </w:r>
          </w:p>
        </w:tc>
        <w:tc>
          <w:tcPr>
            <w:tcW w:w="3330" w:type="dxa"/>
          </w:tcPr>
          <w:p w14:paraId="4A1A25B6"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7DA81154" w14:textId="77777777" w:rsidTr="00E41CD2">
        <w:trPr>
          <w:jc w:val="center"/>
        </w:trPr>
        <w:tc>
          <w:tcPr>
            <w:tcW w:w="1525" w:type="dxa"/>
            <w:vMerge w:val="restart"/>
          </w:tcPr>
          <w:p w14:paraId="04EED067" w14:textId="77777777" w:rsidR="00490E5A" w:rsidRPr="00511C5B" w:rsidRDefault="00490E5A" w:rsidP="00E41CD2">
            <w:pPr>
              <w:pStyle w:val="ListParagraph"/>
              <w:ind w:left="0"/>
              <w:jc w:val="center"/>
              <w:rPr>
                <w:szCs w:val="22"/>
                <w:highlight w:val="yellow"/>
              </w:rPr>
            </w:pPr>
            <w:r w:rsidRPr="00511C5B">
              <w:rPr>
                <w:szCs w:val="22"/>
                <w:highlight w:val="yellow"/>
              </w:rPr>
              <w:t>160 MHz</w:t>
            </w:r>
          </w:p>
        </w:tc>
        <w:tc>
          <w:tcPr>
            <w:tcW w:w="3420" w:type="dxa"/>
          </w:tcPr>
          <w:p w14:paraId="58BDB73D" w14:textId="77777777" w:rsidR="00490E5A" w:rsidRPr="00511C5B" w:rsidRDefault="00490E5A" w:rsidP="00E41CD2">
            <w:pPr>
              <w:pStyle w:val="ListParagraph"/>
              <w:ind w:left="0"/>
              <w:jc w:val="center"/>
              <w:rPr>
                <w:szCs w:val="22"/>
                <w:highlight w:val="yellow"/>
              </w:rPr>
            </w:pPr>
            <w:r w:rsidRPr="00511C5B">
              <w:rPr>
                <w:szCs w:val="22"/>
                <w:highlight w:val="yellow"/>
              </w:rPr>
              <w:t>996+484</w:t>
            </w:r>
          </w:p>
        </w:tc>
        <w:tc>
          <w:tcPr>
            <w:tcW w:w="3330" w:type="dxa"/>
          </w:tcPr>
          <w:p w14:paraId="012B855E"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1DBBCCBB" w14:textId="77777777" w:rsidTr="00E41CD2">
        <w:trPr>
          <w:jc w:val="center"/>
        </w:trPr>
        <w:tc>
          <w:tcPr>
            <w:tcW w:w="1525" w:type="dxa"/>
            <w:vMerge/>
          </w:tcPr>
          <w:p w14:paraId="33ADCDD6" w14:textId="77777777" w:rsidR="00490E5A" w:rsidRPr="00511C5B" w:rsidRDefault="00490E5A" w:rsidP="00E41CD2">
            <w:pPr>
              <w:pStyle w:val="ListParagraph"/>
              <w:ind w:left="0"/>
              <w:jc w:val="center"/>
              <w:rPr>
                <w:szCs w:val="22"/>
                <w:highlight w:val="yellow"/>
              </w:rPr>
            </w:pPr>
          </w:p>
        </w:tc>
        <w:tc>
          <w:tcPr>
            <w:tcW w:w="3420" w:type="dxa"/>
          </w:tcPr>
          <w:p w14:paraId="2DBE5599" w14:textId="77777777" w:rsidR="00490E5A" w:rsidRPr="00511C5B" w:rsidRDefault="00490E5A" w:rsidP="00E41CD2">
            <w:pPr>
              <w:pStyle w:val="ListParagraph"/>
              <w:ind w:left="0"/>
              <w:jc w:val="center"/>
              <w:rPr>
                <w:szCs w:val="22"/>
                <w:highlight w:val="yellow"/>
              </w:rPr>
            </w:pPr>
            <w:r w:rsidRPr="00511C5B">
              <w:rPr>
                <w:szCs w:val="22"/>
                <w:highlight w:val="yellow"/>
              </w:rPr>
              <w:t>996+(484+242)</w:t>
            </w:r>
          </w:p>
        </w:tc>
        <w:tc>
          <w:tcPr>
            <w:tcW w:w="3330" w:type="dxa"/>
          </w:tcPr>
          <w:p w14:paraId="79E693AA"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2DA31C1C" w14:textId="77777777" w:rsidTr="00E41CD2">
        <w:trPr>
          <w:jc w:val="center"/>
        </w:trPr>
        <w:tc>
          <w:tcPr>
            <w:tcW w:w="1525" w:type="dxa"/>
          </w:tcPr>
          <w:p w14:paraId="48A9F208" w14:textId="77777777" w:rsidR="00490E5A" w:rsidRPr="00511C5B" w:rsidRDefault="00490E5A" w:rsidP="00E41CD2">
            <w:pPr>
              <w:pStyle w:val="ListParagraph"/>
              <w:ind w:left="0"/>
              <w:jc w:val="center"/>
              <w:rPr>
                <w:szCs w:val="22"/>
                <w:highlight w:val="yellow"/>
              </w:rPr>
            </w:pPr>
            <w:r w:rsidRPr="00511C5B">
              <w:rPr>
                <w:szCs w:val="22"/>
                <w:highlight w:val="yellow"/>
              </w:rPr>
              <w:t>240 MHz</w:t>
            </w:r>
          </w:p>
        </w:tc>
        <w:tc>
          <w:tcPr>
            <w:tcW w:w="3420" w:type="dxa"/>
          </w:tcPr>
          <w:p w14:paraId="3AB6FD6A" w14:textId="77777777" w:rsidR="00490E5A" w:rsidRPr="00511C5B" w:rsidRDefault="00490E5A" w:rsidP="00E41CD2">
            <w:pPr>
              <w:pStyle w:val="ListParagraph"/>
              <w:ind w:left="0"/>
              <w:jc w:val="center"/>
              <w:rPr>
                <w:szCs w:val="22"/>
                <w:highlight w:val="yellow"/>
              </w:rPr>
            </w:pPr>
            <w:r w:rsidRPr="00511C5B">
              <w:rPr>
                <w:szCs w:val="22"/>
                <w:highlight w:val="yellow"/>
              </w:rPr>
              <w:t>3×996, 2×996+484, 2×996 (any 2)</w:t>
            </w:r>
          </w:p>
        </w:tc>
        <w:tc>
          <w:tcPr>
            <w:tcW w:w="3330" w:type="dxa"/>
          </w:tcPr>
          <w:p w14:paraId="1924A38D"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3F9E1EA5" w14:textId="77777777" w:rsidTr="00E41CD2">
        <w:trPr>
          <w:jc w:val="center"/>
        </w:trPr>
        <w:tc>
          <w:tcPr>
            <w:tcW w:w="1525" w:type="dxa"/>
          </w:tcPr>
          <w:p w14:paraId="657A2760" w14:textId="77777777" w:rsidR="00490E5A" w:rsidRPr="00511C5B" w:rsidRDefault="00490E5A" w:rsidP="00E41CD2">
            <w:pPr>
              <w:pStyle w:val="ListParagraph"/>
              <w:ind w:left="0"/>
              <w:jc w:val="center"/>
              <w:rPr>
                <w:szCs w:val="22"/>
                <w:highlight w:val="yellow"/>
              </w:rPr>
            </w:pPr>
            <w:r w:rsidRPr="00511C5B">
              <w:rPr>
                <w:szCs w:val="22"/>
                <w:highlight w:val="yellow"/>
              </w:rPr>
              <w:t>320 MHz</w:t>
            </w:r>
          </w:p>
        </w:tc>
        <w:tc>
          <w:tcPr>
            <w:tcW w:w="3420" w:type="dxa"/>
          </w:tcPr>
          <w:p w14:paraId="1A45797A" w14:textId="77777777" w:rsidR="00490E5A" w:rsidRPr="00511C5B" w:rsidRDefault="00490E5A" w:rsidP="00E41CD2">
            <w:pPr>
              <w:pStyle w:val="ListParagraph"/>
              <w:ind w:left="0"/>
              <w:jc w:val="center"/>
              <w:rPr>
                <w:szCs w:val="22"/>
                <w:highlight w:val="yellow"/>
              </w:rPr>
            </w:pPr>
            <w:r w:rsidRPr="00511C5B">
              <w:rPr>
                <w:szCs w:val="22"/>
                <w:highlight w:val="yellow"/>
              </w:rPr>
              <w:t>4×996, 3×996+484, 3×996 (any 3)</w:t>
            </w:r>
          </w:p>
        </w:tc>
        <w:tc>
          <w:tcPr>
            <w:tcW w:w="3330" w:type="dxa"/>
          </w:tcPr>
          <w:p w14:paraId="7651EA80"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bl>
    <w:p w14:paraId="300A7A62" w14:textId="77777777" w:rsidR="00490E5A" w:rsidRPr="00511C5B" w:rsidRDefault="00490E5A" w:rsidP="00490E5A">
      <w:pPr>
        <w:jc w:val="both"/>
        <w:rPr>
          <w:b/>
          <w:highlight w:val="yellow"/>
        </w:rPr>
      </w:pPr>
      <w:r w:rsidRPr="00511C5B">
        <w:rPr>
          <w:b/>
          <w:i/>
          <w:highlight w:val="yellow"/>
        </w:rPr>
        <w:t>[#SP71]</w:t>
      </w:r>
    </w:p>
    <w:p w14:paraId="1D05BE4C" w14:textId="77777777" w:rsidR="00490E5A" w:rsidRDefault="00490E5A" w:rsidP="00490E5A">
      <w:pPr>
        <w:jc w:val="both"/>
        <w:rPr>
          <w:szCs w:val="22"/>
        </w:rPr>
      </w:pPr>
      <w:r w:rsidRPr="00511C5B">
        <w:rPr>
          <w:szCs w:val="22"/>
          <w:highlight w:val="yellow"/>
        </w:rPr>
        <w:t>[20/0791r5 (Mandatory M-RU Support, Ron Porat, Broadcom), SP#1, Y/N/A: 42/4/6]</w:t>
      </w:r>
    </w:p>
    <w:p w14:paraId="1BB10045" w14:textId="77777777" w:rsidR="00E010B9" w:rsidRPr="00C75009" w:rsidRDefault="00E010B9" w:rsidP="00E010B9">
      <w:pPr>
        <w:jc w:val="both"/>
        <w:rPr>
          <w:color w:val="FF0000"/>
          <w:lang w:val="en-US" w:eastAsia="ko-KR"/>
        </w:rPr>
      </w:pPr>
      <w:r w:rsidRPr="00C75009">
        <w:rPr>
          <w:b/>
          <w:i/>
          <w:color w:val="FF0000"/>
        </w:rPr>
        <w:t xml:space="preserve">Editor’s note: </w:t>
      </w:r>
      <w:r>
        <w:rPr>
          <w:b/>
          <w:i/>
          <w:color w:val="FF0000"/>
        </w:rPr>
        <w:t xml:space="preserve">I split </w:t>
      </w:r>
      <w:r w:rsidRPr="00C75009">
        <w:rPr>
          <w:b/>
          <w:i/>
          <w:color w:val="FF0000"/>
        </w:rPr>
        <w:t xml:space="preserve">#SP71 </w:t>
      </w:r>
      <w:r>
        <w:rPr>
          <w:b/>
          <w:i/>
          <w:color w:val="FF0000"/>
        </w:rPr>
        <w:t xml:space="preserve">into two as it </w:t>
      </w:r>
      <w:r w:rsidRPr="00C75009">
        <w:rPr>
          <w:b/>
          <w:i/>
          <w:color w:val="FF0000"/>
        </w:rPr>
        <w:t xml:space="preserve">covers text in sections 2.3.2.3 and 2.3.2.4.  </w:t>
      </w:r>
    </w:p>
    <w:p w14:paraId="01D4AF37" w14:textId="77777777" w:rsidR="00FC46ED" w:rsidRPr="00E010B9" w:rsidRDefault="00FC46ED" w:rsidP="00FB1FB1">
      <w:pPr>
        <w:jc w:val="both"/>
        <w:rPr>
          <w:highlight w:val="lightGray"/>
          <w:lang w:val="en-US"/>
        </w:rPr>
      </w:pPr>
    </w:p>
    <w:p w14:paraId="68516F17" w14:textId="77777777" w:rsidR="007D36B4" w:rsidRPr="0094572F" w:rsidRDefault="007D36B4" w:rsidP="007D36B4">
      <w:pPr>
        <w:jc w:val="both"/>
        <w:rPr>
          <w:highlight w:val="lightGray"/>
        </w:rPr>
      </w:pPr>
      <w:r w:rsidRPr="0094572F">
        <w:rPr>
          <w:highlight w:val="lightGray"/>
        </w:rPr>
        <w:t>In 80 MHz non-OFDMA the following conditional mandatory (conditional on supporting puncturing) large RU combinations are supported.</w:t>
      </w:r>
    </w:p>
    <w:p w14:paraId="171FB381" w14:textId="028432BC" w:rsidR="007D36B4" w:rsidRPr="0094572F" w:rsidRDefault="007D36B4" w:rsidP="00486858">
      <w:pPr>
        <w:pStyle w:val="ListParagraph"/>
        <w:numPr>
          <w:ilvl w:val="0"/>
          <w:numId w:val="5"/>
        </w:numPr>
        <w:jc w:val="both"/>
        <w:rPr>
          <w:highlight w:val="lightGray"/>
        </w:rPr>
      </w:pPr>
      <w:r w:rsidRPr="0094572F">
        <w:rPr>
          <w:highlight w:val="lightGray"/>
        </w:rPr>
        <w:t>Any one of four 242 RU</w:t>
      </w:r>
      <w:r w:rsidR="004B0E59" w:rsidRPr="0094572F">
        <w:rPr>
          <w:highlight w:val="lightGray"/>
        </w:rPr>
        <w:t>s</w:t>
      </w:r>
      <w:r w:rsidRPr="0094572F">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94572F" w14:paraId="6DB66183" w14:textId="77777777" w:rsidTr="00A5788A">
        <w:trPr>
          <w:jc w:val="center"/>
        </w:trPr>
        <w:tc>
          <w:tcPr>
            <w:tcW w:w="1484" w:type="pct"/>
          </w:tcPr>
          <w:p w14:paraId="36360FCA" w14:textId="77777777" w:rsidR="00A5788A" w:rsidRPr="0094572F" w:rsidRDefault="00A5788A" w:rsidP="00FB1FB1">
            <w:pPr>
              <w:jc w:val="both"/>
              <w:rPr>
                <w:b/>
                <w:highlight w:val="lightGray"/>
              </w:rPr>
            </w:pPr>
            <w:r w:rsidRPr="0094572F">
              <w:rPr>
                <w:b/>
                <w:highlight w:val="lightGray"/>
              </w:rPr>
              <w:t>RU size</w:t>
            </w:r>
          </w:p>
        </w:tc>
        <w:tc>
          <w:tcPr>
            <w:tcW w:w="2141" w:type="pct"/>
          </w:tcPr>
          <w:p w14:paraId="53088D80" w14:textId="77777777" w:rsidR="00A5788A" w:rsidRPr="0094572F" w:rsidRDefault="00A5788A" w:rsidP="00FB1FB1">
            <w:pPr>
              <w:jc w:val="both"/>
              <w:rPr>
                <w:b/>
                <w:highlight w:val="lightGray"/>
              </w:rPr>
            </w:pPr>
            <w:r w:rsidRPr="0094572F">
              <w:rPr>
                <w:b/>
                <w:highlight w:val="lightGray"/>
              </w:rPr>
              <w:t>Aggregate BW</w:t>
            </w:r>
          </w:p>
        </w:tc>
        <w:tc>
          <w:tcPr>
            <w:tcW w:w="1375" w:type="pct"/>
          </w:tcPr>
          <w:p w14:paraId="0A294E88" w14:textId="77777777" w:rsidR="00A5788A" w:rsidRPr="0094572F" w:rsidRDefault="00A5788A" w:rsidP="00FB1FB1">
            <w:pPr>
              <w:jc w:val="both"/>
              <w:rPr>
                <w:b/>
                <w:highlight w:val="lightGray"/>
              </w:rPr>
            </w:pPr>
            <w:r w:rsidRPr="0094572F">
              <w:rPr>
                <w:b/>
                <w:highlight w:val="lightGray"/>
              </w:rPr>
              <w:t>Notes</w:t>
            </w:r>
          </w:p>
        </w:tc>
      </w:tr>
      <w:tr w:rsidR="00A5788A" w:rsidRPr="0094572F" w14:paraId="463FBFF9" w14:textId="77777777" w:rsidTr="00A5788A">
        <w:trPr>
          <w:jc w:val="center"/>
        </w:trPr>
        <w:tc>
          <w:tcPr>
            <w:tcW w:w="1484" w:type="pct"/>
          </w:tcPr>
          <w:p w14:paraId="08C7E1F1" w14:textId="77777777" w:rsidR="00A5788A" w:rsidRPr="0094572F" w:rsidRDefault="00A5788A" w:rsidP="00FB1FB1">
            <w:pPr>
              <w:jc w:val="both"/>
              <w:rPr>
                <w:highlight w:val="lightGray"/>
              </w:rPr>
            </w:pPr>
            <w:r w:rsidRPr="0094572F">
              <w:rPr>
                <w:highlight w:val="lightGray"/>
              </w:rPr>
              <w:t>484 + 242</w:t>
            </w:r>
          </w:p>
        </w:tc>
        <w:tc>
          <w:tcPr>
            <w:tcW w:w="2141" w:type="pct"/>
          </w:tcPr>
          <w:p w14:paraId="77339E0F" w14:textId="77777777" w:rsidR="00A5788A" w:rsidRPr="0094572F" w:rsidRDefault="00A5788A" w:rsidP="00FB1FB1">
            <w:pPr>
              <w:jc w:val="both"/>
              <w:rPr>
                <w:highlight w:val="lightGray"/>
              </w:rPr>
            </w:pPr>
            <w:r w:rsidRPr="0094572F">
              <w:rPr>
                <w:highlight w:val="lightGray"/>
              </w:rPr>
              <w:t>60 MHz</w:t>
            </w:r>
          </w:p>
        </w:tc>
        <w:tc>
          <w:tcPr>
            <w:tcW w:w="1375" w:type="pct"/>
          </w:tcPr>
          <w:p w14:paraId="1243988B" w14:textId="77777777" w:rsidR="00A5788A" w:rsidRPr="0094572F" w:rsidRDefault="00A5788A" w:rsidP="00FB1FB1">
            <w:pPr>
              <w:jc w:val="both"/>
              <w:rPr>
                <w:highlight w:val="lightGray"/>
              </w:rPr>
            </w:pPr>
            <w:r w:rsidRPr="0094572F">
              <w:rPr>
                <w:highlight w:val="lightGray"/>
              </w:rPr>
              <w:t>4 options</w:t>
            </w:r>
          </w:p>
        </w:tc>
      </w:tr>
    </w:tbl>
    <w:p w14:paraId="16B48522" w14:textId="77777777" w:rsidR="007D36B4" w:rsidRPr="00C75009" w:rsidRDefault="007D36B4" w:rsidP="00FB1FB1">
      <w:pPr>
        <w:jc w:val="both"/>
      </w:pPr>
      <w:r w:rsidRPr="0094572F">
        <w:rPr>
          <w:highlight w:val="lightGray"/>
        </w:rPr>
        <w:t xml:space="preserve">[Motion 93, </w:t>
      </w:r>
      <w:sdt>
        <w:sdtPr>
          <w:rPr>
            <w:highlight w:val="lightGray"/>
          </w:rPr>
          <w:id w:val="8096328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57195335"/>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26641C61" w14:textId="77777777" w:rsidR="007D36B4" w:rsidRPr="00C75009" w:rsidRDefault="007D36B4" w:rsidP="00FB1FB1">
      <w:pPr>
        <w:jc w:val="both"/>
      </w:pPr>
    </w:p>
    <w:p w14:paraId="6179B8C4" w14:textId="77777777" w:rsidR="0045712C" w:rsidRDefault="0045712C">
      <w:pPr>
        <w:rPr>
          <w:highlight w:val="lightGray"/>
        </w:rPr>
      </w:pPr>
      <w:r>
        <w:rPr>
          <w:highlight w:val="lightGray"/>
        </w:rPr>
        <w:br w:type="page"/>
      </w:r>
    </w:p>
    <w:p w14:paraId="69A18376" w14:textId="34815A80" w:rsidR="00336669" w:rsidRPr="0094572F" w:rsidRDefault="00336669" w:rsidP="00336669">
      <w:pPr>
        <w:jc w:val="both"/>
        <w:rPr>
          <w:highlight w:val="lightGray"/>
        </w:rPr>
      </w:pPr>
      <w:r w:rsidRPr="0094572F">
        <w:rPr>
          <w:highlight w:val="lightGray"/>
        </w:rPr>
        <w:lastRenderedPageBreak/>
        <w:t>In 160 MHz non-OFDMA the following conditional mandatory (conditional on supporting puncturing) large RU combinations are supported.</w:t>
      </w:r>
    </w:p>
    <w:p w14:paraId="743D37FB" w14:textId="77777777" w:rsidR="00336669" w:rsidRPr="0094572F" w:rsidRDefault="00336669" w:rsidP="00486858">
      <w:pPr>
        <w:pStyle w:val="ListParagraph"/>
        <w:numPr>
          <w:ilvl w:val="0"/>
          <w:numId w:val="5"/>
        </w:numPr>
        <w:jc w:val="both"/>
        <w:rPr>
          <w:highlight w:val="lightGray"/>
        </w:rPr>
      </w:pPr>
      <w:r w:rsidRPr="0094572F">
        <w:rPr>
          <w:highlight w:val="lightGray"/>
        </w:rPr>
        <w:t>Any one of eight 242 RUs can be punctured.</w:t>
      </w:r>
    </w:p>
    <w:p w14:paraId="6B998A86" w14:textId="77777777" w:rsidR="00A5788A" w:rsidRPr="0094572F" w:rsidRDefault="00336669" w:rsidP="00486858">
      <w:pPr>
        <w:pStyle w:val="ListParagraph"/>
        <w:numPr>
          <w:ilvl w:val="0"/>
          <w:numId w:val="5"/>
        </w:numPr>
        <w:jc w:val="both"/>
        <w:rPr>
          <w:highlight w:val="lightGray"/>
        </w:rPr>
      </w:pPr>
      <w:r w:rsidRPr="0094572F">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94572F" w14:paraId="29AECBCC" w14:textId="77777777" w:rsidTr="00336669">
        <w:tc>
          <w:tcPr>
            <w:tcW w:w="2337" w:type="dxa"/>
          </w:tcPr>
          <w:p w14:paraId="7C6417B5" w14:textId="77777777" w:rsidR="00336669" w:rsidRPr="0094572F" w:rsidRDefault="00336669" w:rsidP="00FB1FB1">
            <w:pPr>
              <w:jc w:val="both"/>
              <w:rPr>
                <w:b/>
                <w:highlight w:val="lightGray"/>
              </w:rPr>
            </w:pPr>
            <w:r w:rsidRPr="0094572F">
              <w:rPr>
                <w:b/>
                <w:highlight w:val="lightGray"/>
              </w:rPr>
              <w:t>80 MHz RU Size</w:t>
            </w:r>
          </w:p>
        </w:tc>
        <w:tc>
          <w:tcPr>
            <w:tcW w:w="2337" w:type="dxa"/>
          </w:tcPr>
          <w:p w14:paraId="26EE83A6" w14:textId="77777777" w:rsidR="00336669" w:rsidRPr="0094572F" w:rsidRDefault="00336669" w:rsidP="00FB1FB1">
            <w:pPr>
              <w:jc w:val="both"/>
              <w:rPr>
                <w:b/>
                <w:highlight w:val="lightGray"/>
              </w:rPr>
            </w:pPr>
            <w:r w:rsidRPr="0094572F">
              <w:rPr>
                <w:b/>
                <w:highlight w:val="lightGray"/>
              </w:rPr>
              <w:t>80 MHz RU size</w:t>
            </w:r>
          </w:p>
        </w:tc>
        <w:tc>
          <w:tcPr>
            <w:tcW w:w="2338" w:type="dxa"/>
          </w:tcPr>
          <w:p w14:paraId="273D4BC0" w14:textId="77777777" w:rsidR="00336669" w:rsidRPr="0094572F" w:rsidRDefault="00336669" w:rsidP="00FB1FB1">
            <w:pPr>
              <w:jc w:val="both"/>
              <w:rPr>
                <w:b/>
                <w:highlight w:val="lightGray"/>
              </w:rPr>
            </w:pPr>
            <w:r w:rsidRPr="0094572F">
              <w:rPr>
                <w:b/>
                <w:highlight w:val="lightGray"/>
              </w:rPr>
              <w:t>Aggregate BW</w:t>
            </w:r>
          </w:p>
        </w:tc>
        <w:tc>
          <w:tcPr>
            <w:tcW w:w="2338" w:type="dxa"/>
          </w:tcPr>
          <w:p w14:paraId="758FD36C" w14:textId="77777777" w:rsidR="00336669" w:rsidRPr="0094572F" w:rsidRDefault="00336669" w:rsidP="00FB1FB1">
            <w:pPr>
              <w:jc w:val="both"/>
              <w:rPr>
                <w:b/>
                <w:highlight w:val="lightGray"/>
              </w:rPr>
            </w:pPr>
            <w:r w:rsidRPr="0094572F">
              <w:rPr>
                <w:b/>
                <w:highlight w:val="lightGray"/>
              </w:rPr>
              <w:t>Notes</w:t>
            </w:r>
          </w:p>
        </w:tc>
      </w:tr>
      <w:tr w:rsidR="00336669" w:rsidRPr="0094572F" w14:paraId="67BA7558" w14:textId="77777777" w:rsidTr="00336669">
        <w:tc>
          <w:tcPr>
            <w:tcW w:w="2337" w:type="dxa"/>
          </w:tcPr>
          <w:p w14:paraId="31CD2ACD" w14:textId="77777777" w:rsidR="00336669" w:rsidRPr="0094572F" w:rsidRDefault="00336669" w:rsidP="00FB1FB1">
            <w:pPr>
              <w:jc w:val="both"/>
              <w:rPr>
                <w:highlight w:val="lightGray"/>
              </w:rPr>
            </w:pPr>
            <w:r w:rsidRPr="0094572F">
              <w:rPr>
                <w:highlight w:val="lightGray"/>
              </w:rPr>
              <w:t>484</w:t>
            </w:r>
          </w:p>
        </w:tc>
        <w:tc>
          <w:tcPr>
            <w:tcW w:w="2337" w:type="dxa"/>
          </w:tcPr>
          <w:p w14:paraId="26EFBE36" w14:textId="77777777" w:rsidR="00336669" w:rsidRPr="0094572F" w:rsidRDefault="00336669" w:rsidP="00FB1FB1">
            <w:pPr>
              <w:jc w:val="both"/>
              <w:rPr>
                <w:highlight w:val="lightGray"/>
              </w:rPr>
            </w:pPr>
            <w:r w:rsidRPr="0094572F">
              <w:rPr>
                <w:highlight w:val="lightGray"/>
              </w:rPr>
              <w:t>996</w:t>
            </w:r>
          </w:p>
        </w:tc>
        <w:tc>
          <w:tcPr>
            <w:tcW w:w="2338" w:type="dxa"/>
          </w:tcPr>
          <w:p w14:paraId="5660D8E2" w14:textId="77777777" w:rsidR="00336669" w:rsidRPr="0094572F" w:rsidRDefault="00336669" w:rsidP="00FB1FB1">
            <w:pPr>
              <w:jc w:val="both"/>
              <w:rPr>
                <w:highlight w:val="lightGray"/>
              </w:rPr>
            </w:pPr>
            <w:r w:rsidRPr="0094572F">
              <w:rPr>
                <w:highlight w:val="lightGray"/>
              </w:rPr>
              <w:t>120 MHz</w:t>
            </w:r>
          </w:p>
        </w:tc>
        <w:tc>
          <w:tcPr>
            <w:tcW w:w="2338" w:type="dxa"/>
          </w:tcPr>
          <w:p w14:paraId="5C6D49F0" w14:textId="77777777" w:rsidR="00336669" w:rsidRPr="0094572F" w:rsidRDefault="00336669" w:rsidP="00FB1FB1">
            <w:pPr>
              <w:jc w:val="both"/>
              <w:rPr>
                <w:highlight w:val="lightGray"/>
              </w:rPr>
            </w:pPr>
            <w:r w:rsidRPr="0094572F">
              <w:rPr>
                <w:highlight w:val="lightGray"/>
              </w:rPr>
              <w:t>4 options</w:t>
            </w:r>
          </w:p>
        </w:tc>
      </w:tr>
      <w:tr w:rsidR="00336669" w:rsidRPr="0094572F" w14:paraId="210C6645" w14:textId="77777777" w:rsidTr="00336669">
        <w:tc>
          <w:tcPr>
            <w:tcW w:w="2337" w:type="dxa"/>
          </w:tcPr>
          <w:p w14:paraId="7734A627" w14:textId="77777777" w:rsidR="00336669" w:rsidRPr="0094572F" w:rsidRDefault="00336669" w:rsidP="00FB1FB1">
            <w:pPr>
              <w:jc w:val="both"/>
              <w:rPr>
                <w:highlight w:val="lightGray"/>
              </w:rPr>
            </w:pPr>
            <w:r w:rsidRPr="0094572F">
              <w:rPr>
                <w:highlight w:val="lightGray"/>
              </w:rPr>
              <w:t>484 + 242</w:t>
            </w:r>
          </w:p>
        </w:tc>
        <w:tc>
          <w:tcPr>
            <w:tcW w:w="2337" w:type="dxa"/>
          </w:tcPr>
          <w:p w14:paraId="39D729AB" w14:textId="77777777" w:rsidR="00336669" w:rsidRPr="0094572F" w:rsidRDefault="00336669" w:rsidP="00FB1FB1">
            <w:pPr>
              <w:jc w:val="both"/>
              <w:rPr>
                <w:highlight w:val="lightGray"/>
              </w:rPr>
            </w:pPr>
            <w:r w:rsidRPr="0094572F">
              <w:rPr>
                <w:highlight w:val="lightGray"/>
              </w:rPr>
              <w:t>996</w:t>
            </w:r>
          </w:p>
        </w:tc>
        <w:tc>
          <w:tcPr>
            <w:tcW w:w="2338" w:type="dxa"/>
          </w:tcPr>
          <w:p w14:paraId="0E665692" w14:textId="77777777" w:rsidR="00336669" w:rsidRPr="0094572F" w:rsidRDefault="00336669" w:rsidP="00FB1FB1">
            <w:pPr>
              <w:jc w:val="both"/>
              <w:rPr>
                <w:highlight w:val="lightGray"/>
              </w:rPr>
            </w:pPr>
            <w:r w:rsidRPr="0094572F">
              <w:rPr>
                <w:highlight w:val="lightGray"/>
              </w:rPr>
              <w:t>140 MHz</w:t>
            </w:r>
          </w:p>
        </w:tc>
        <w:tc>
          <w:tcPr>
            <w:tcW w:w="2338" w:type="dxa"/>
          </w:tcPr>
          <w:p w14:paraId="0713E387" w14:textId="77777777" w:rsidR="00336669" w:rsidRPr="0094572F" w:rsidRDefault="00336669" w:rsidP="00FB1FB1">
            <w:pPr>
              <w:jc w:val="both"/>
              <w:rPr>
                <w:highlight w:val="lightGray"/>
              </w:rPr>
            </w:pPr>
            <w:r w:rsidRPr="0094572F">
              <w:rPr>
                <w:highlight w:val="lightGray"/>
              </w:rPr>
              <w:t>8 options</w:t>
            </w:r>
          </w:p>
        </w:tc>
      </w:tr>
    </w:tbl>
    <w:p w14:paraId="73BC2FB1" w14:textId="77777777" w:rsidR="00336669" w:rsidRPr="0094572F" w:rsidRDefault="00336669" w:rsidP="00336669">
      <w:pPr>
        <w:jc w:val="both"/>
        <w:rPr>
          <w:highlight w:val="lightGray"/>
        </w:rPr>
      </w:pPr>
      <w:r w:rsidRPr="0094572F">
        <w:rPr>
          <w:highlight w:val="lightGray"/>
        </w:rPr>
        <w:t xml:space="preserve">[Motion 94, </w:t>
      </w:r>
      <w:sdt>
        <w:sdtPr>
          <w:rPr>
            <w:highlight w:val="lightGray"/>
          </w:rPr>
          <w:id w:val="-198939065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47075536"/>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157E9636" w14:textId="77777777" w:rsidR="00A5788A" w:rsidRPr="0094572F" w:rsidRDefault="00A5788A" w:rsidP="00FB1FB1">
      <w:pPr>
        <w:jc w:val="both"/>
        <w:rPr>
          <w:highlight w:val="lightGray"/>
        </w:rPr>
      </w:pPr>
    </w:p>
    <w:p w14:paraId="3455414D" w14:textId="3B111F68" w:rsidR="00057DDC" w:rsidRPr="0094572F" w:rsidRDefault="00057DDC" w:rsidP="00057DDC">
      <w:pPr>
        <w:jc w:val="both"/>
        <w:rPr>
          <w:highlight w:val="lightGray"/>
        </w:rPr>
      </w:pPr>
      <w:r w:rsidRPr="0094572F">
        <w:rPr>
          <w:highlight w:val="lightGray"/>
        </w:rPr>
        <w:t>In 240 MHz non-OFDMA the following conditional mandatory (conditional on supporting puncturing) large RU combinations are supported.</w:t>
      </w:r>
    </w:p>
    <w:p w14:paraId="45B6FCD7" w14:textId="77777777" w:rsidR="00057DDC" w:rsidRPr="0094572F" w:rsidRDefault="00057DDC" w:rsidP="00486858">
      <w:pPr>
        <w:pStyle w:val="ListParagraph"/>
        <w:numPr>
          <w:ilvl w:val="0"/>
          <w:numId w:val="23"/>
        </w:numPr>
        <w:jc w:val="both"/>
        <w:rPr>
          <w:highlight w:val="lightGray"/>
        </w:rPr>
      </w:pPr>
      <w:r w:rsidRPr="0094572F">
        <w:rPr>
          <w:highlight w:val="lightGray"/>
        </w:rPr>
        <w:t>Any one of six 484 RUs can be punctured.</w:t>
      </w:r>
    </w:p>
    <w:p w14:paraId="180EA417" w14:textId="77777777" w:rsidR="00336669" w:rsidRPr="0094572F" w:rsidRDefault="00057DDC" w:rsidP="00486858">
      <w:pPr>
        <w:pStyle w:val="ListParagraph"/>
        <w:numPr>
          <w:ilvl w:val="0"/>
          <w:numId w:val="23"/>
        </w:numPr>
        <w:jc w:val="both"/>
        <w:rPr>
          <w:highlight w:val="lightGray"/>
        </w:rPr>
      </w:pPr>
      <w:r w:rsidRPr="0094572F">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94572F" w14:paraId="38F4A18B" w14:textId="77777777" w:rsidTr="00057DDC">
        <w:tc>
          <w:tcPr>
            <w:tcW w:w="1870" w:type="dxa"/>
          </w:tcPr>
          <w:p w14:paraId="04B9D3FC"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680624EA"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4EC311F4"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2C949B87" w14:textId="77777777" w:rsidR="00057DDC" w:rsidRPr="0094572F" w:rsidRDefault="00057DDC" w:rsidP="00FB1FB1">
            <w:pPr>
              <w:jc w:val="both"/>
              <w:rPr>
                <w:b/>
                <w:highlight w:val="lightGray"/>
              </w:rPr>
            </w:pPr>
            <w:r w:rsidRPr="0094572F">
              <w:rPr>
                <w:b/>
                <w:highlight w:val="lightGray"/>
              </w:rPr>
              <w:t>Aggregate BW</w:t>
            </w:r>
          </w:p>
        </w:tc>
        <w:tc>
          <w:tcPr>
            <w:tcW w:w="1870" w:type="dxa"/>
          </w:tcPr>
          <w:p w14:paraId="5C1F545F" w14:textId="77777777" w:rsidR="00057DDC" w:rsidRPr="0094572F" w:rsidRDefault="00057DDC" w:rsidP="00FB1FB1">
            <w:pPr>
              <w:jc w:val="both"/>
              <w:rPr>
                <w:b/>
                <w:highlight w:val="lightGray"/>
              </w:rPr>
            </w:pPr>
            <w:r w:rsidRPr="0094572F">
              <w:rPr>
                <w:b/>
                <w:highlight w:val="lightGray"/>
              </w:rPr>
              <w:t>Notes</w:t>
            </w:r>
          </w:p>
        </w:tc>
      </w:tr>
      <w:tr w:rsidR="00057DDC" w:rsidRPr="0094572F" w14:paraId="09A94A04" w14:textId="77777777" w:rsidTr="00057DDC">
        <w:tc>
          <w:tcPr>
            <w:tcW w:w="1870" w:type="dxa"/>
          </w:tcPr>
          <w:p w14:paraId="1BE633F4" w14:textId="77777777" w:rsidR="00057DDC" w:rsidRPr="0094572F" w:rsidRDefault="00057DDC" w:rsidP="00FB1FB1">
            <w:pPr>
              <w:jc w:val="both"/>
              <w:rPr>
                <w:highlight w:val="lightGray"/>
              </w:rPr>
            </w:pPr>
            <w:r w:rsidRPr="0094572F">
              <w:rPr>
                <w:highlight w:val="lightGray"/>
              </w:rPr>
              <w:t>484</w:t>
            </w:r>
          </w:p>
        </w:tc>
        <w:tc>
          <w:tcPr>
            <w:tcW w:w="1870" w:type="dxa"/>
          </w:tcPr>
          <w:p w14:paraId="6963E50A" w14:textId="77777777" w:rsidR="00057DDC" w:rsidRPr="0094572F" w:rsidRDefault="00057DDC" w:rsidP="00FB1FB1">
            <w:pPr>
              <w:jc w:val="both"/>
              <w:rPr>
                <w:highlight w:val="lightGray"/>
              </w:rPr>
            </w:pPr>
            <w:r w:rsidRPr="0094572F">
              <w:rPr>
                <w:highlight w:val="lightGray"/>
              </w:rPr>
              <w:t>996</w:t>
            </w:r>
          </w:p>
        </w:tc>
        <w:tc>
          <w:tcPr>
            <w:tcW w:w="1870" w:type="dxa"/>
          </w:tcPr>
          <w:p w14:paraId="3856A2D3" w14:textId="77777777" w:rsidR="00057DDC" w:rsidRPr="0094572F" w:rsidRDefault="00057DDC" w:rsidP="00FB1FB1">
            <w:pPr>
              <w:jc w:val="both"/>
              <w:rPr>
                <w:highlight w:val="lightGray"/>
              </w:rPr>
            </w:pPr>
            <w:r w:rsidRPr="0094572F">
              <w:rPr>
                <w:highlight w:val="lightGray"/>
              </w:rPr>
              <w:t>996</w:t>
            </w:r>
          </w:p>
        </w:tc>
        <w:tc>
          <w:tcPr>
            <w:tcW w:w="1870" w:type="dxa"/>
          </w:tcPr>
          <w:p w14:paraId="6EB14B98" w14:textId="77777777" w:rsidR="00057DDC" w:rsidRPr="0094572F" w:rsidRDefault="00057DDC" w:rsidP="00FB1FB1">
            <w:pPr>
              <w:jc w:val="both"/>
              <w:rPr>
                <w:highlight w:val="lightGray"/>
              </w:rPr>
            </w:pPr>
            <w:r w:rsidRPr="0094572F">
              <w:rPr>
                <w:highlight w:val="lightGray"/>
              </w:rPr>
              <w:t xml:space="preserve">200 MHz </w:t>
            </w:r>
          </w:p>
        </w:tc>
        <w:tc>
          <w:tcPr>
            <w:tcW w:w="1870" w:type="dxa"/>
          </w:tcPr>
          <w:p w14:paraId="22AE0958" w14:textId="77777777" w:rsidR="00057DDC" w:rsidRPr="0094572F" w:rsidRDefault="00057DDC" w:rsidP="00FB1FB1">
            <w:pPr>
              <w:jc w:val="both"/>
              <w:rPr>
                <w:highlight w:val="lightGray"/>
              </w:rPr>
            </w:pPr>
            <w:r w:rsidRPr="0094572F">
              <w:rPr>
                <w:highlight w:val="lightGray"/>
              </w:rPr>
              <w:t>6 options</w:t>
            </w:r>
          </w:p>
        </w:tc>
      </w:tr>
      <w:tr w:rsidR="00057DDC" w:rsidRPr="0094572F" w14:paraId="4DBEE093" w14:textId="77777777" w:rsidTr="00057DDC">
        <w:tc>
          <w:tcPr>
            <w:tcW w:w="1870" w:type="dxa"/>
          </w:tcPr>
          <w:p w14:paraId="3E893526" w14:textId="77777777" w:rsidR="00057DDC" w:rsidRPr="0094572F" w:rsidRDefault="00057DDC" w:rsidP="00FB1FB1">
            <w:pPr>
              <w:jc w:val="both"/>
              <w:rPr>
                <w:highlight w:val="lightGray"/>
              </w:rPr>
            </w:pPr>
            <w:r w:rsidRPr="0094572F">
              <w:rPr>
                <w:highlight w:val="lightGray"/>
              </w:rPr>
              <w:t>-</w:t>
            </w:r>
          </w:p>
        </w:tc>
        <w:tc>
          <w:tcPr>
            <w:tcW w:w="1870" w:type="dxa"/>
          </w:tcPr>
          <w:p w14:paraId="30C8C766" w14:textId="77777777" w:rsidR="00057DDC" w:rsidRPr="0094572F" w:rsidRDefault="00057DDC" w:rsidP="00FB1FB1">
            <w:pPr>
              <w:jc w:val="both"/>
              <w:rPr>
                <w:highlight w:val="lightGray"/>
              </w:rPr>
            </w:pPr>
            <w:r w:rsidRPr="0094572F">
              <w:rPr>
                <w:highlight w:val="lightGray"/>
              </w:rPr>
              <w:t>996</w:t>
            </w:r>
          </w:p>
        </w:tc>
        <w:tc>
          <w:tcPr>
            <w:tcW w:w="1870" w:type="dxa"/>
          </w:tcPr>
          <w:p w14:paraId="219670AB" w14:textId="77777777" w:rsidR="00057DDC" w:rsidRPr="0094572F" w:rsidRDefault="00057DDC" w:rsidP="00FB1FB1">
            <w:pPr>
              <w:jc w:val="both"/>
              <w:rPr>
                <w:highlight w:val="lightGray"/>
              </w:rPr>
            </w:pPr>
            <w:r w:rsidRPr="0094572F">
              <w:rPr>
                <w:highlight w:val="lightGray"/>
              </w:rPr>
              <w:t>996</w:t>
            </w:r>
          </w:p>
        </w:tc>
        <w:tc>
          <w:tcPr>
            <w:tcW w:w="1870" w:type="dxa"/>
          </w:tcPr>
          <w:p w14:paraId="236D1715" w14:textId="77777777" w:rsidR="00057DDC" w:rsidRPr="0094572F" w:rsidRDefault="00057DDC" w:rsidP="00FB1FB1">
            <w:pPr>
              <w:jc w:val="both"/>
              <w:rPr>
                <w:highlight w:val="lightGray"/>
              </w:rPr>
            </w:pPr>
            <w:r w:rsidRPr="0094572F">
              <w:rPr>
                <w:highlight w:val="lightGray"/>
              </w:rPr>
              <w:t xml:space="preserve">160 MHz </w:t>
            </w:r>
          </w:p>
        </w:tc>
        <w:tc>
          <w:tcPr>
            <w:tcW w:w="1870" w:type="dxa"/>
          </w:tcPr>
          <w:p w14:paraId="2B1B34A1" w14:textId="77777777" w:rsidR="00057DDC" w:rsidRPr="0094572F" w:rsidRDefault="00057DDC" w:rsidP="00FB1FB1">
            <w:pPr>
              <w:jc w:val="both"/>
              <w:rPr>
                <w:highlight w:val="lightGray"/>
              </w:rPr>
            </w:pPr>
            <w:r w:rsidRPr="0094572F">
              <w:rPr>
                <w:highlight w:val="lightGray"/>
              </w:rPr>
              <w:t>3 options</w:t>
            </w:r>
          </w:p>
        </w:tc>
      </w:tr>
    </w:tbl>
    <w:p w14:paraId="2EBA4A4F" w14:textId="77777777" w:rsidR="00057DDC" w:rsidRPr="0094572F" w:rsidRDefault="00057DDC" w:rsidP="00057DDC">
      <w:pPr>
        <w:jc w:val="both"/>
        <w:rPr>
          <w:highlight w:val="lightGray"/>
        </w:rPr>
      </w:pPr>
      <w:r w:rsidRPr="0094572F">
        <w:rPr>
          <w:highlight w:val="lightGray"/>
        </w:rPr>
        <w:t xml:space="preserve">[Motion 95, </w:t>
      </w:r>
      <w:sdt>
        <w:sdtPr>
          <w:rPr>
            <w:highlight w:val="lightGray"/>
          </w:rPr>
          <w:id w:val="85145538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636715587"/>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94572F" w:rsidRDefault="005C2E48" w:rsidP="005C2E48">
      <w:pPr>
        <w:jc w:val="both"/>
        <w:rPr>
          <w:highlight w:val="lightGray"/>
        </w:rPr>
      </w:pPr>
      <w:r w:rsidRPr="0094572F">
        <w:rPr>
          <w:highlight w:val="lightGray"/>
        </w:rPr>
        <w:t>In 320 MHz non-OFDMA the following conditional mandatory (conditional on supporting puncturing) large RU combinations are supported.</w:t>
      </w:r>
    </w:p>
    <w:p w14:paraId="7FF4DA58" w14:textId="77777777" w:rsidR="005C2E48" w:rsidRPr="0094572F" w:rsidRDefault="005C2E48" w:rsidP="00486858">
      <w:pPr>
        <w:pStyle w:val="ListParagraph"/>
        <w:numPr>
          <w:ilvl w:val="0"/>
          <w:numId w:val="24"/>
        </w:numPr>
        <w:jc w:val="both"/>
        <w:rPr>
          <w:highlight w:val="lightGray"/>
        </w:rPr>
      </w:pPr>
      <w:r w:rsidRPr="0094572F">
        <w:rPr>
          <w:highlight w:val="lightGray"/>
        </w:rPr>
        <w:t>Any one of eight 484 RUs can be punctured.</w:t>
      </w:r>
    </w:p>
    <w:p w14:paraId="6F694FF6" w14:textId="77777777" w:rsidR="00057DDC" w:rsidRPr="0094572F" w:rsidRDefault="005C2E48" w:rsidP="00486858">
      <w:pPr>
        <w:pStyle w:val="ListParagraph"/>
        <w:numPr>
          <w:ilvl w:val="0"/>
          <w:numId w:val="24"/>
        </w:numPr>
        <w:jc w:val="both"/>
        <w:rPr>
          <w:highlight w:val="lightGray"/>
        </w:rPr>
      </w:pPr>
      <w:r w:rsidRPr="0094572F">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94572F" w14:paraId="2498047F" w14:textId="77777777" w:rsidTr="005C2E48">
        <w:tc>
          <w:tcPr>
            <w:tcW w:w="744" w:type="pct"/>
          </w:tcPr>
          <w:p w14:paraId="362D8315" w14:textId="77777777" w:rsidR="005C2E48" w:rsidRPr="0094572F" w:rsidRDefault="005C2E48" w:rsidP="00FB1FB1">
            <w:pPr>
              <w:jc w:val="both"/>
              <w:rPr>
                <w:b/>
                <w:highlight w:val="lightGray"/>
              </w:rPr>
            </w:pPr>
            <w:r w:rsidRPr="0094572F">
              <w:rPr>
                <w:b/>
                <w:highlight w:val="lightGray"/>
              </w:rPr>
              <w:t xml:space="preserve">80 MHz </w:t>
            </w:r>
          </w:p>
          <w:p w14:paraId="0B0A9A11" w14:textId="77777777" w:rsidR="005C2E48" w:rsidRPr="0094572F" w:rsidRDefault="005C2E48" w:rsidP="00FB1FB1">
            <w:pPr>
              <w:jc w:val="both"/>
              <w:rPr>
                <w:b/>
                <w:highlight w:val="lightGray"/>
              </w:rPr>
            </w:pPr>
            <w:r w:rsidRPr="0094572F">
              <w:rPr>
                <w:b/>
                <w:highlight w:val="lightGray"/>
              </w:rPr>
              <w:t>RU size</w:t>
            </w:r>
          </w:p>
        </w:tc>
        <w:tc>
          <w:tcPr>
            <w:tcW w:w="744" w:type="pct"/>
          </w:tcPr>
          <w:p w14:paraId="30C5450F" w14:textId="77777777" w:rsidR="005C2E48" w:rsidRPr="0094572F" w:rsidRDefault="005C2E48" w:rsidP="00FB1FB1">
            <w:pPr>
              <w:jc w:val="both"/>
              <w:rPr>
                <w:b/>
                <w:highlight w:val="lightGray"/>
              </w:rPr>
            </w:pPr>
            <w:r w:rsidRPr="0094572F">
              <w:rPr>
                <w:b/>
                <w:highlight w:val="lightGray"/>
              </w:rPr>
              <w:t xml:space="preserve">80 MHz </w:t>
            </w:r>
          </w:p>
          <w:p w14:paraId="1AF723D9" w14:textId="77777777" w:rsidR="005C2E48" w:rsidRPr="0094572F" w:rsidRDefault="005C2E48" w:rsidP="00FB1FB1">
            <w:pPr>
              <w:jc w:val="both"/>
              <w:rPr>
                <w:b/>
                <w:highlight w:val="lightGray"/>
              </w:rPr>
            </w:pPr>
            <w:r w:rsidRPr="0094572F">
              <w:rPr>
                <w:b/>
                <w:highlight w:val="lightGray"/>
              </w:rPr>
              <w:t>RU size</w:t>
            </w:r>
          </w:p>
        </w:tc>
        <w:tc>
          <w:tcPr>
            <w:tcW w:w="744" w:type="pct"/>
          </w:tcPr>
          <w:p w14:paraId="1626F5AE" w14:textId="77777777" w:rsidR="005C2E48" w:rsidRPr="0094572F" w:rsidRDefault="005C2E48" w:rsidP="00FB1FB1">
            <w:pPr>
              <w:jc w:val="both"/>
              <w:rPr>
                <w:b/>
                <w:highlight w:val="lightGray"/>
              </w:rPr>
            </w:pPr>
            <w:r w:rsidRPr="0094572F">
              <w:rPr>
                <w:b/>
                <w:highlight w:val="lightGray"/>
              </w:rPr>
              <w:t xml:space="preserve">80 MHz </w:t>
            </w:r>
          </w:p>
          <w:p w14:paraId="6FABD060" w14:textId="77777777" w:rsidR="005C2E48" w:rsidRPr="0094572F" w:rsidRDefault="005C2E48" w:rsidP="00FB1FB1">
            <w:pPr>
              <w:jc w:val="both"/>
              <w:rPr>
                <w:b/>
                <w:highlight w:val="lightGray"/>
              </w:rPr>
            </w:pPr>
            <w:r w:rsidRPr="0094572F">
              <w:rPr>
                <w:b/>
                <w:highlight w:val="lightGray"/>
              </w:rPr>
              <w:t>RU size</w:t>
            </w:r>
          </w:p>
        </w:tc>
        <w:tc>
          <w:tcPr>
            <w:tcW w:w="744" w:type="pct"/>
          </w:tcPr>
          <w:p w14:paraId="2D65ED9C" w14:textId="77777777" w:rsidR="005C2E48" w:rsidRPr="0094572F" w:rsidRDefault="005C2E48" w:rsidP="00FB1FB1">
            <w:pPr>
              <w:jc w:val="both"/>
              <w:rPr>
                <w:b/>
                <w:highlight w:val="lightGray"/>
              </w:rPr>
            </w:pPr>
            <w:r w:rsidRPr="0094572F">
              <w:rPr>
                <w:b/>
                <w:highlight w:val="lightGray"/>
              </w:rPr>
              <w:t xml:space="preserve">80 MHz </w:t>
            </w:r>
          </w:p>
          <w:p w14:paraId="3A594187" w14:textId="77777777" w:rsidR="005C2E48" w:rsidRPr="0094572F" w:rsidRDefault="005C2E48" w:rsidP="00FB1FB1">
            <w:pPr>
              <w:jc w:val="both"/>
              <w:rPr>
                <w:b/>
                <w:highlight w:val="lightGray"/>
              </w:rPr>
            </w:pPr>
            <w:r w:rsidRPr="0094572F">
              <w:rPr>
                <w:b/>
                <w:highlight w:val="lightGray"/>
              </w:rPr>
              <w:t>RU size</w:t>
            </w:r>
          </w:p>
        </w:tc>
        <w:tc>
          <w:tcPr>
            <w:tcW w:w="1232" w:type="pct"/>
          </w:tcPr>
          <w:p w14:paraId="0D33B94E" w14:textId="77777777" w:rsidR="005C2E48" w:rsidRPr="0094572F" w:rsidRDefault="005C2E48" w:rsidP="00FB1FB1">
            <w:pPr>
              <w:jc w:val="both"/>
              <w:rPr>
                <w:b/>
                <w:highlight w:val="lightGray"/>
              </w:rPr>
            </w:pPr>
            <w:r w:rsidRPr="0094572F">
              <w:rPr>
                <w:b/>
                <w:highlight w:val="lightGray"/>
              </w:rPr>
              <w:t>Aggregate BW</w:t>
            </w:r>
          </w:p>
        </w:tc>
        <w:tc>
          <w:tcPr>
            <w:tcW w:w="791" w:type="pct"/>
          </w:tcPr>
          <w:p w14:paraId="14588FF9" w14:textId="77777777" w:rsidR="005C2E48" w:rsidRPr="0094572F" w:rsidRDefault="005C2E48" w:rsidP="00FB1FB1">
            <w:pPr>
              <w:jc w:val="both"/>
              <w:rPr>
                <w:b/>
                <w:highlight w:val="lightGray"/>
              </w:rPr>
            </w:pPr>
            <w:r w:rsidRPr="0094572F">
              <w:rPr>
                <w:b/>
                <w:highlight w:val="lightGray"/>
              </w:rPr>
              <w:t>Notes</w:t>
            </w:r>
          </w:p>
        </w:tc>
      </w:tr>
      <w:tr w:rsidR="005C2E48" w:rsidRPr="0094572F" w14:paraId="1D7221D5" w14:textId="77777777" w:rsidTr="005C2E48">
        <w:tc>
          <w:tcPr>
            <w:tcW w:w="744" w:type="pct"/>
          </w:tcPr>
          <w:p w14:paraId="76F14916" w14:textId="77777777" w:rsidR="005C2E48" w:rsidRPr="0094572F" w:rsidRDefault="005C2E48" w:rsidP="00FB1FB1">
            <w:pPr>
              <w:jc w:val="both"/>
              <w:rPr>
                <w:highlight w:val="lightGray"/>
              </w:rPr>
            </w:pPr>
            <w:r w:rsidRPr="0094572F">
              <w:rPr>
                <w:highlight w:val="lightGray"/>
              </w:rPr>
              <w:t>484</w:t>
            </w:r>
          </w:p>
        </w:tc>
        <w:tc>
          <w:tcPr>
            <w:tcW w:w="744" w:type="pct"/>
          </w:tcPr>
          <w:p w14:paraId="218DBFBD" w14:textId="77777777" w:rsidR="005C2E48" w:rsidRPr="0094572F" w:rsidRDefault="005C2E48" w:rsidP="00FB1FB1">
            <w:pPr>
              <w:jc w:val="both"/>
              <w:rPr>
                <w:highlight w:val="lightGray"/>
              </w:rPr>
            </w:pPr>
            <w:r w:rsidRPr="0094572F">
              <w:rPr>
                <w:highlight w:val="lightGray"/>
              </w:rPr>
              <w:t>996</w:t>
            </w:r>
          </w:p>
        </w:tc>
        <w:tc>
          <w:tcPr>
            <w:tcW w:w="744" w:type="pct"/>
          </w:tcPr>
          <w:p w14:paraId="56017B1E" w14:textId="77777777" w:rsidR="005C2E48" w:rsidRPr="0094572F" w:rsidRDefault="005C2E48" w:rsidP="00FB1FB1">
            <w:pPr>
              <w:jc w:val="both"/>
              <w:rPr>
                <w:highlight w:val="lightGray"/>
              </w:rPr>
            </w:pPr>
            <w:r w:rsidRPr="0094572F">
              <w:rPr>
                <w:highlight w:val="lightGray"/>
              </w:rPr>
              <w:t>996</w:t>
            </w:r>
          </w:p>
        </w:tc>
        <w:tc>
          <w:tcPr>
            <w:tcW w:w="744" w:type="pct"/>
          </w:tcPr>
          <w:p w14:paraId="11DD165A" w14:textId="77777777" w:rsidR="005C2E48" w:rsidRPr="0094572F" w:rsidRDefault="005C2E48" w:rsidP="00FB1FB1">
            <w:pPr>
              <w:jc w:val="both"/>
              <w:rPr>
                <w:highlight w:val="lightGray"/>
              </w:rPr>
            </w:pPr>
            <w:r w:rsidRPr="0094572F">
              <w:rPr>
                <w:highlight w:val="lightGray"/>
              </w:rPr>
              <w:t>996</w:t>
            </w:r>
          </w:p>
        </w:tc>
        <w:tc>
          <w:tcPr>
            <w:tcW w:w="1232" w:type="pct"/>
          </w:tcPr>
          <w:p w14:paraId="69AF361C" w14:textId="77777777" w:rsidR="005C2E48" w:rsidRPr="0094572F" w:rsidRDefault="005C2E48" w:rsidP="00FB1FB1">
            <w:pPr>
              <w:jc w:val="both"/>
              <w:rPr>
                <w:highlight w:val="lightGray"/>
              </w:rPr>
            </w:pPr>
            <w:r w:rsidRPr="0094572F">
              <w:rPr>
                <w:highlight w:val="lightGray"/>
              </w:rPr>
              <w:t>280 MHz</w:t>
            </w:r>
          </w:p>
        </w:tc>
        <w:tc>
          <w:tcPr>
            <w:tcW w:w="791" w:type="pct"/>
          </w:tcPr>
          <w:p w14:paraId="01BBD1F4" w14:textId="77777777" w:rsidR="005C2E48" w:rsidRPr="0094572F" w:rsidRDefault="005C2E48" w:rsidP="00FB1FB1">
            <w:pPr>
              <w:jc w:val="both"/>
              <w:rPr>
                <w:highlight w:val="lightGray"/>
              </w:rPr>
            </w:pPr>
            <w:r w:rsidRPr="0094572F">
              <w:rPr>
                <w:highlight w:val="lightGray"/>
              </w:rPr>
              <w:t>8 options</w:t>
            </w:r>
          </w:p>
        </w:tc>
      </w:tr>
      <w:tr w:rsidR="005C2E48" w:rsidRPr="0094572F" w14:paraId="609AE6D4" w14:textId="77777777" w:rsidTr="005C2E48">
        <w:tc>
          <w:tcPr>
            <w:tcW w:w="744" w:type="pct"/>
          </w:tcPr>
          <w:p w14:paraId="3E88B7F5" w14:textId="77777777" w:rsidR="005C2E48" w:rsidRPr="0094572F" w:rsidRDefault="005C2E48" w:rsidP="00FB1FB1">
            <w:pPr>
              <w:jc w:val="both"/>
              <w:rPr>
                <w:highlight w:val="lightGray"/>
              </w:rPr>
            </w:pPr>
            <w:r w:rsidRPr="0094572F">
              <w:rPr>
                <w:highlight w:val="lightGray"/>
              </w:rPr>
              <w:t>-</w:t>
            </w:r>
          </w:p>
        </w:tc>
        <w:tc>
          <w:tcPr>
            <w:tcW w:w="744" w:type="pct"/>
          </w:tcPr>
          <w:p w14:paraId="1E05F8BD" w14:textId="77777777" w:rsidR="005C2E48" w:rsidRPr="0094572F" w:rsidRDefault="005C2E48" w:rsidP="00FB1FB1">
            <w:pPr>
              <w:jc w:val="both"/>
              <w:rPr>
                <w:highlight w:val="lightGray"/>
              </w:rPr>
            </w:pPr>
            <w:r w:rsidRPr="0094572F">
              <w:rPr>
                <w:highlight w:val="lightGray"/>
              </w:rPr>
              <w:t>996</w:t>
            </w:r>
          </w:p>
        </w:tc>
        <w:tc>
          <w:tcPr>
            <w:tcW w:w="744" w:type="pct"/>
          </w:tcPr>
          <w:p w14:paraId="6624301E" w14:textId="77777777" w:rsidR="005C2E48" w:rsidRPr="0094572F" w:rsidRDefault="005C2E48" w:rsidP="00FB1FB1">
            <w:pPr>
              <w:jc w:val="both"/>
              <w:rPr>
                <w:highlight w:val="lightGray"/>
              </w:rPr>
            </w:pPr>
            <w:r w:rsidRPr="0094572F">
              <w:rPr>
                <w:highlight w:val="lightGray"/>
              </w:rPr>
              <w:t>996</w:t>
            </w:r>
          </w:p>
        </w:tc>
        <w:tc>
          <w:tcPr>
            <w:tcW w:w="744" w:type="pct"/>
          </w:tcPr>
          <w:p w14:paraId="1556D75A" w14:textId="77777777" w:rsidR="005C2E48" w:rsidRPr="0094572F" w:rsidRDefault="005C2E48" w:rsidP="00FB1FB1">
            <w:pPr>
              <w:jc w:val="both"/>
              <w:rPr>
                <w:highlight w:val="lightGray"/>
              </w:rPr>
            </w:pPr>
            <w:r w:rsidRPr="0094572F">
              <w:rPr>
                <w:highlight w:val="lightGray"/>
              </w:rPr>
              <w:t>996</w:t>
            </w:r>
          </w:p>
        </w:tc>
        <w:tc>
          <w:tcPr>
            <w:tcW w:w="1232" w:type="pct"/>
          </w:tcPr>
          <w:p w14:paraId="3F90531D" w14:textId="77777777" w:rsidR="005C2E48" w:rsidRPr="0094572F" w:rsidRDefault="005C2E48" w:rsidP="00FB1FB1">
            <w:pPr>
              <w:jc w:val="both"/>
              <w:rPr>
                <w:highlight w:val="lightGray"/>
              </w:rPr>
            </w:pPr>
            <w:r w:rsidRPr="0094572F">
              <w:rPr>
                <w:highlight w:val="lightGray"/>
              </w:rPr>
              <w:t>240 MHz</w:t>
            </w:r>
          </w:p>
        </w:tc>
        <w:tc>
          <w:tcPr>
            <w:tcW w:w="791" w:type="pct"/>
          </w:tcPr>
          <w:p w14:paraId="1ED15AF3" w14:textId="77777777" w:rsidR="005C2E48" w:rsidRPr="0094572F" w:rsidRDefault="005C2E48" w:rsidP="00FB1FB1">
            <w:pPr>
              <w:jc w:val="both"/>
              <w:rPr>
                <w:highlight w:val="lightGray"/>
              </w:rPr>
            </w:pPr>
            <w:r w:rsidRPr="0094572F">
              <w:rPr>
                <w:highlight w:val="lightGray"/>
              </w:rPr>
              <w:t>4 options</w:t>
            </w:r>
          </w:p>
        </w:tc>
      </w:tr>
    </w:tbl>
    <w:p w14:paraId="319648F4" w14:textId="77777777" w:rsidR="005C2E48" w:rsidRDefault="00057DDC" w:rsidP="005C2E48">
      <w:pPr>
        <w:jc w:val="both"/>
      </w:pPr>
      <w:r w:rsidRPr="0094572F">
        <w:rPr>
          <w:highlight w:val="lightGray"/>
        </w:rPr>
        <w:t xml:space="preserve">[Motion 96, </w:t>
      </w:r>
      <w:sdt>
        <w:sdtPr>
          <w:rPr>
            <w:highlight w:val="lightGray"/>
          </w:rPr>
          <w:id w:val="-112877149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6274901"/>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33FD318A" w14:textId="77777777" w:rsidR="00E94ABB" w:rsidRPr="00CE1C3E" w:rsidRDefault="00E94ABB" w:rsidP="00E94ABB">
      <w:pPr>
        <w:pStyle w:val="Heading3"/>
        <w:jc w:val="both"/>
      </w:pPr>
      <w:bookmarkStart w:id="395" w:name="_Toc44164391"/>
      <w:r w:rsidRPr="00CE1C3E">
        <w:t>Interleaving for RUs and aggregated RUs</w:t>
      </w:r>
      <w:bookmarkEnd w:id="395"/>
    </w:p>
    <w:p w14:paraId="13623D73" w14:textId="14B0A2C8" w:rsidR="00BD0166" w:rsidRPr="0094572F" w:rsidRDefault="004543DC" w:rsidP="00E94ABB">
      <w:pPr>
        <w:jc w:val="both"/>
        <w:rPr>
          <w:szCs w:val="22"/>
          <w:highlight w:val="lightGray"/>
          <w:lang w:val="en-US"/>
        </w:rPr>
      </w:pPr>
      <w:r w:rsidRPr="0094572F">
        <w:rPr>
          <w:szCs w:val="22"/>
          <w:highlight w:val="lightGray"/>
          <w:lang w:val="en-US"/>
        </w:rPr>
        <w:t>802.11be supports j</w:t>
      </w:r>
      <w:r w:rsidR="00426093" w:rsidRPr="0094572F">
        <w:rPr>
          <w:szCs w:val="22"/>
          <w:highlight w:val="lightGray"/>
          <w:lang w:val="en-US"/>
        </w:rPr>
        <w:t xml:space="preserve">oint </w:t>
      </w:r>
      <w:r w:rsidR="00BD0166" w:rsidRPr="0094572F">
        <w:rPr>
          <w:szCs w:val="22"/>
          <w:highlight w:val="lightGray"/>
          <w:lang w:val="en-US"/>
        </w:rPr>
        <w:t>interleaving for BCC and joint tone mapper for LDPC for RU and aggregated RU size &lt;=</w:t>
      </w:r>
      <w:r w:rsidR="00B43B82" w:rsidRPr="0094572F">
        <w:rPr>
          <w:szCs w:val="22"/>
          <w:highlight w:val="lightGray"/>
          <w:lang w:val="en-US"/>
        </w:rPr>
        <w:t xml:space="preserve"> </w:t>
      </w:r>
      <w:r w:rsidR="00BD0166" w:rsidRPr="0094572F">
        <w:rPr>
          <w:szCs w:val="22"/>
          <w:highlight w:val="lightGray"/>
          <w:lang w:val="en-US"/>
        </w:rPr>
        <w:t>80 MHz</w:t>
      </w:r>
      <w:r w:rsidR="00266C37" w:rsidRPr="0094572F">
        <w:rPr>
          <w:szCs w:val="22"/>
          <w:highlight w:val="lightGray"/>
          <w:lang w:val="en-US"/>
        </w:rPr>
        <w:t>.</w:t>
      </w:r>
    </w:p>
    <w:p w14:paraId="6FC5E84A" w14:textId="2FF32D2E" w:rsidR="00C75009" w:rsidRPr="0094572F" w:rsidRDefault="00BC6506" w:rsidP="009B4614">
      <w:pPr>
        <w:jc w:val="both"/>
        <w:rPr>
          <w:szCs w:val="22"/>
          <w:highlight w:val="lightGray"/>
          <w:lang w:val="en-US"/>
        </w:rPr>
      </w:pPr>
      <w:r w:rsidRPr="0094572F">
        <w:rPr>
          <w:szCs w:val="22"/>
          <w:highlight w:val="lightGray"/>
          <w:lang w:val="en-US"/>
        </w:rPr>
        <w:t xml:space="preserve">[Motion </w:t>
      </w:r>
      <w:r w:rsidR="00C75009" w:rsidRPr="0094572F">
        <w:rPr>
          <w:szCs w:val="22"/>
          <w:highlight w:val="lightGray"/>
          <w:lang w:val="en-US"/>
        </w:rPr>
        <w:t xml:space="preserve">111, </w:t>
      </w:r>
      <w:r w:rsidR="00A44FF1" w:rsidRPr="0094572F">
        <w:rPr>
          <w:szCs w:val="22"/>
          <w:highlight w:val="lightGray"/>
          <w:lang w:val="en-US"/>
        </w:rPr>
        <w:t xml:space="preserve">#SP0611-02, </w:t>
      </w:r>
      <w:sdt>
        <w:sdtPr>
          <w:rPr>
            <w:szCs w:val="22"/>
            <w:highlight w:val="lightGray"/>
            <w:lang w:val="en-US"/>
          </w:rPr>
          <w:id w:val="986506494"/>
          <w:citation/>
        </w:sdtPr>
        <w:sdtEndPr/>
        <w:sdtContent>
          <w:r w:rsidR="003D7426" w:rsidRPr="0094572F">
            <w:rPr>
              <w:szCs w:val="22"/>
              <w:highlight w:val="lightGray"/>
              <w:lang w:val="en-US"/>
            </w:rPr>
            <w:fldChar w:fldCharType="begin"/>
          </w:r>
          <w:r w:rsidR="003D7426" w:rsidRPr="0094572F">
            <w:rPr>
              <w:szCs w:val="22"/>
              <w:highlight w:val="lightGray"/>
              <w:lang w:val="en-US"/>
            </w:rPr>
            <w:instrText xml:space="preserve"> CITATION 19_1755r4 \l 1033 </w:instrText>
          </w:r>
          <w:r w:rsidR="003D7426" w:rsidRPr="0094572F">
            <w:rPr>
              <w:szCs w:val="22"/>
              <w:highlight w:val="lightGray"/>
              <w:lang w:val="en-US"/>
            </w:rPr>
            <w:fldChar w:fldCharType="separate"/>
          </w:r>
          <w:r w:rsidR="005A1105" w:rsidRPr="0094572F">
            <w:rPr>
              <w:noProof/>
              <w:szCs w:val="22"/>
              <w:highlight w:val="lightGray"/>
              <w:lang w:val="en-US"/>
            </w:rPr>
            <w:t>[7]</w:t>
          </w:r>
          <w:r w:rsidR="003D7426" w:rsidRPr="0094572F">
            <w:rPr>
              <w:szCs w:val="22"/>
              <w:highlight w:val="lightGray"/>
              <w:lang w:val="en-US"/>
            </w:rPr>
            <w:fldChar w:fldCharType="end"/>
          </w:r>
        </w:sdtContent>
      </w:sdt>
      <w:r w:rsidR="003D7426" w:rsidRPr="0094572F">
        <w:rPr>
          <w:szCs w:val="22"/>
          <w:highlight w:val="lightGray"/>
          <w:lang w:val="en-US"/>
        </w:rPr>
        <w:t xml:space="preserve"> and</w:t>
      </w:r>
      <w:r w:rsidR="00266C37" w:rsidRPr="0094572F">
        <w:rPr>
          <w:szCs w:val="22"/>
          <w:highlight w:val="lightGray"/>
          <w:lang w:val="en-US"/>
        </w:rPr>
        <w:t xml:space="preserve"> </w:t>
      </w:r>
      <w:sdt>
        <w:sdtPr>
          <w:rPr>
            <w:szCs w:val="22"/>
            <w:highlight w:val="lightGray"/>
            <w:lang w:val="en-US"/>
          </w:rPr>
          <w:id w:val="-1229921621"/>
          <w:citation/>
        </w:sdtPr>
        <w:sdtEndPr/>
        <w:sdtContent>
          <w:r w:rsidR="00266C37" w:rsidRPr="0094572F">
            <w:rPr>
              <w:szCs w:val="22"/>
              <w:highlight w:val="lightGray"/>
              <w:lang w:val="en-US"/>
            </w:rPr>
            <w:fldChar w:fldCharType="begin"/>
          </w:r>
          <w:r w:rsidR="00266C37" w:rsidRPr="0094572F">
            <w:rPr>
              <w:szCs w:val="22"/>
              <w:highlight w:val="lightGray"/>
              <w:lang w:val="en-US"/>
            </w:rPr>
            <w:instrText xml:space="preserve"> CITATION 20_0394r1 \l 1033 </w:instrText>
          </w:r>
          <w:r w:rsidR="00266C37" w:rsidRPr="0094572F">
            <w:rPr>
              <w:szCs w:val="22"/>
              <w:highlight w:val="lightGray"/>
              <w:lang w:val="en-US"/>
            </w:rPr>
            <w:fldChar w:fldCharType="separate"/>
          </w:r>
          <w:r w:rsidR="005A1105" w:rsidRPr="0094572F">
            <w:rPr>
              <w:noProof/>
              <w:szCs w:val="22"/>
              <w:highlight w:val="lightGray"/>
              <w:lang w:val="en-US"/>
            </w:rPr>
            <w:t>[21]</w:t>
          </w:r>
          <w:r w:rsidR="00266C37" w:rsidRPr="0094572F">
            <w:rPr>
              <w:szCs w:val="22"/>
              <w:highlight w:val="lightGray"/>
              <w:lang w:val="en-US"/>
            </w:rPr>
            <w:fldChar w:fldCharType="end"/>
          </w:r>
        </w:sdtContent>
      </w:sdt>
      <w:r w:rsidR="00266C37" w:rsidRPr="0094572F">
        <w:rPr>
          <w:szCs w:val="22"/>
          <w:highlight w:val="lightGray"/>
          <w:lang w:val="en-US"/>
        </w:rPr>
        <w:t>]</w:t>
      </w:r>
    </w:p>
    <w:p w14:paraId="272E37B6" w14:textId="77777777" w:rsidR="00741D4C" w:rsidRPr="0094572F" w:rsidRDefault="00741D4C" w:rsidP="004A2466">
      <w:pPr>
        <w:jc w:val="both"/>
        <w:rPr>
          <w:szCs w:val="22"/>
          <w:highlight w:val="lightGray"/>
          <w:lang w:val="en-US"/>
        </w:rPr>
      </w:pPr>
    </w:p>
    <w:p w14:paraId="331C0CCC" w14:textId="714732EB" w:rsidR="004A2466" w:rsidRPr="0094572F" w:rsidRDefault="00426093" w:rsidP="004A2466">
      <w:pPr>
        <w:jc w:val="both"/>
        <w:rPr>
          <w:szCs w:val="22"/>
          <w:highlight w:val="lightGray"/>
          <w:lang w:val="en-US"/>
        </w:rPr>
      </w:pPr>
      <w:r w:rsidRPr="0094572F">
        <w:rPr>
          <w:szCs w:val="22"/>
          <w:highlight w:val="lightGray"/>
          <w:lang w:val="en-US"/>
        </w:rPr>
        <w:t>T</w:t>
      </w:r>
      <w:r w:rsidR="004A2466" w:rsidRPr="0094572F">
        <w:rPr>
          <w:szCs w:val="22"/>
          <w:highlight w:val="lightGray"/>
          <w:lang w:val="en-US"/>
        </w:rPr>
        <w:t xml:space="preserve">he segment parser bit distribution sequence starts from the lowest frequency location to the highest frequency, just like in </w:t>
      </w:r>
      <w:r w:rsidR="002B5880" w:rsidRPr="0094572F">
        <w:rPr>
          <w:szCs w:val="22"/>
          <w:highlight w:val="lightGray"/>
          <w:lang w:val="en-US"/>
        </w:rPr>
        <w:t>802.</w:t>
      </w:r>
      <w:r w:rsidR="004A2466" w:rsidRPr="0094572F">
        <w:rPr>
          <w:szCs w:val="22"/>
          <w:highlight w:val="lightGray"/>
          <w:lang w:val="en-US"/>
        </w:rPr>
        <w:t>11ac/</w:t>
      </w:r>
      <w:r w:rsidR="002B5880" w:rsidRPr="0094572F">
        <w:rPr>
          <w:szCs w:val="22"/>
          <w:highlight w:val="lightGray"/>
          <w:lang w:val="en-US"/>
        </w:rPr>
        <w:t>802.11</w:t>
      </w:r>
      <w:r w:rsidR="004A2466" w:rsidRPr="0094572F">
        <w:rPr>
          <w:szCs w:val="22"/>
          <w:highlight w:val="lightGray"/>
          <w:lang w:val="en-US"/>
        </w:rPr>
        <w:t>ax</w:t>
      </w:r>
      <w:r w:rsidRPr="0094572F">
        <w:rPr>
          <w:szCs w:val="22"/>
          <w:highlight w:val="lightGray"/>
          <w:lang w:val="en-US"/>
        </w:rPr>
        <w:t>.</w:t>
      </w:r>
    </w:p>
    <w:p w14:paraId="732BF04F" w14:textId="590B14C7" w:rsidR="00417F3A" w:rsidRPr="0094572F" w:rsidRDefault="00BC6506" w:rsidP="004A2466">
      <w:pPr>
        <w:jc w:val="both"/>
        <w:rPr>
          <w:szCs w:val="22"/>
          <w:highlight w:val="lightGray"/>
          <w:lang w:val="en-US"/>
        </w:rPr>
      </w:pPr>
      <w:r w:rsidRPr="0094572F">
        <w:rPr>
          <w:szCs w:val="22"/>
          <w:highlight w:val="lightGray"/>
          <w:lang w:val="en-US"/>
        </w:rPr>
        <w:t xml:space="preserve">[Motion </w:t>
      </w:r>
      <w:r w:rsidR="00417F3A" w:rsidRPr="0094572F">
        <w:rPr>
          <w:szCs w:val="22"/>
          <w:highlight w:val="lightGray"/>
          <w:lang w:val="en-US"/>
        </w:rPr>
        <w:t xml:space="preserve">111, #SP0611-03, </w:t>
      </w:r>
      <w:sdt>
        <w:sdtPr>
          <w:rPr>
            <w:szCs w:val="22"/>
            <w:highlight w:val="lightGray"/>
            <w:lang w:val="en-US"/>
          </w:rPr>
          <w:id w:val="1402102722"/>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19_1755r4 \l 1033 </w:instrText>
          </w:r>
          <w:r w:rsidR="00417F3A" w:rsidRPr="0094572F">
            <w:rPr>
              <w:szCs w:val="22"/>
              <w:highlight w:val="lightGray"/>
              <w:lang w:val="en-US"/>
            </w:rPr>
            <w:fldChar w:fldCharType="separate"/>
          </w:r>
          <w:r w:rsidR="005A1105" w:rsidRPr="0094572F">
            <w:rPr>
              <w:noProof/>
              <w:szCs w:val="22"/>
              <w:highlight w:val="lightGray"/>
              <w:lang w:val="en-US"/>
            </w:rPr>
            <w:t>[7]</w:t>
          </w:r>
          <w:r w:rsidR="00417F3A" w:rsidRPr="0094572F">
            <w:rPr>
              <w:szCs w:val="22"/>
              <w:highlight w:val="lightGray"/>
              <w:lang w:val="en-US"/>
            </w:rPr>
            <w:fldChar w:fldCharType="end"/>
          </w:r>
        </w:sdtContent>
      </w:sdt>
      <w:r w:rsidR="00417F3A" w:rsidRPr="0094572F">
        <w:rPr>
          <w:szCs w:val="22"/>
          <w:highlight w:val="lightGray"/>
          <w:lang w:val="en-US"/>
        </w:rPr>
        <w:t xml:space="preserve"> and </w:t>
      </w:r>
      <w:sdt>
        <w:sdtPr>
          <w:rPr>
            <w:szCs w:val="22"/>
            <w:highlight w:val="lightGray"/>
            <w:lang w:val="en-US"/>
          </w:rPr>
          <w:id w:val="1340896040"/>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20_0394r1 \l 1033 </w:instrText>
          </w:r>
          <w:r w:rsidR="00417F3A" w:rsidRPr="0094572F">
            <w:rPr>
              <w:szCs w:val="22"/>
              <w:highlight w:val="lightGray"/>
              <w:lang w:val="en-US"/>
            </w:rPr>
            <w:fldChar w:fldCharType="separate"/>
          </w:r>
          <w:r w:rsidR="005A1105" w:rsidRPr="0094572F">
            <w:rPr>
              <w:noProof/>
              <w:szCs w:val="22"/>
              <w:highlight w:val="lightGray"/>
              <w:lang w:val="en-US"/>
            </w:rPr>
            <w:t>[21]</w:t>
          </w:r>
          <w:r w:rsidR="00417F3A" w:rsidRPr="0094572F">
            <w:rPr>
              <w:szCs w:val="22"/>
              <w:highlight w:val="lightGray"/>
              <w:lang w:val="en-US"/>
            </w:rPr>
            <w:fldChar w:fldCharType="end"/>
          </w:r>
        </w:sdtContent>
      </w:sdt>
      <w:r w:rsidR="00417F3A" w:rsidRPr="0094572F">
        <w:rPr>
          <w:szCs w:val="22"/>
          <w:highlight w:val="lightGray"/>
          <w:lang w:val="en-US"/>
        </w:rPr>
        <w:t>]</w:t>
      </w:r>
    </w:p>
    <w:p w14:paraId="329B6AE7" w14:textId="77777777" w:rsidR="004A2466" w:rsidRPr="0094572F" w:rsidRDefault="004A2466" w:rsidP="004A2466">
      <w:pPr>
        <w:jc w:val="both"/>
        <w:rPr>
          <w:szCs w:val="22"/>
          <w:highlight w:val="lightGray"/>
          <w:lang w:val="en-US"/>
        </w:rPr>
      </w:pPr>
    </w:p>
    <w:p w14:paraId="0F60F411" w14:textId="18FFD986" w:rsidR="004A2466" w:rsidRPr="0094572F" w:rsidRDefault="003D415C" w:rsidP="004A2466">
      <w:pPr>
        <w:jc w:val="both"/>
        <w:rPr>
          <w:szCs w:val="22"/>
          <w:highlight w:val="lightGray"/>
          <w:lang w:val="en-US"/>
        </w:rPr>
      </w:pPr>
      <w:r w:rsidRPr="0094572F">
        <w:rPr>
          <w:szCs w:val="22"/>
          <w:highlight w:val="lightGray"/>
          <w:lang w:val="en-US"/>
        </w:rPr>
        <w:t>802.11be supports t</w:t>
      </w:r>
      <w:r w:rsidR="004A2466" w:rsidRPr="0094572F">
        <w:rPr>
          <w:szCs w:val="22"/>
          <w:highlight w:val="lightGray"/>
          <w:lang w:val="en-US"/>
        </w:rPr>
        <w:t xml:space="preserve">he following LDPC tone mapper parameters:  </w:t>
      </w:r>
    </w:p>
    <w:p w14:paraId="157FE2FB" w14:textId="36ACA619"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for RU52+</w:t>
      </w:r>
      <w:r w:rsidR="004B0E59" w:rsidRPr="0094572F">
        <w:rPr>
          <w:szCs w:val="22"/>
          <w:highlight w:val="lightGray"/>
          <w:lang w:val="en-US"/>
        </w:rPr>
        <w:t>RU</w:t>
      </w:r>
      <w:r w:rsidRPr="0094572F">
        <w:rPr>
          <w:szCs w:val="22"/>
          <w:highlight w:val="lightGray"/>
          <w:lang w:val="en-US"/>
        </w:rPr>
        <w:t>26: D_TM = 4</w:t>
      </w:r>
    </w:p>
    <w:p w14:paraId="66337080" w14:textId="601B22A1"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for RU106+</w:t>
      </w:r>
      <w:r w:rsidR="004B0E59" w:rsidRPr="0094572F">
        <w:rPr>
          <w:szCs w:val="22"/>
          <w:highlight w:val="lightGray"/>
          <w:lang w:val="en-US"/>
        </w:rPr>
        <w:t>RU</w:t>
      </w:r>
      <w:r w:rsidRPr="0094572F">
        <w:rPr>
          <w:szCs w:val="22"/>
          <w:highlight w:val="lightGray"/>
          <w:lang w:val="en-US"/>
        </w:rPr>
        <w:t>26: D_TM = 6</w:t>
      </w:r>
    </w:p>
    <w:p w14:paraId="5E6FDCFA" w14:textId="3BCA5EDE"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 xml:space="preserve">Existing RUs: identical to </w:t>
      </w:r>
      <w:r w:rsidR="00417F3A" w:rsidRPr="0094572F">
        <w:rPr>
          <w:szCs w:val="22"/>
          <w:highlight w:val="lightGray"/>
          <w:lang w:val="en-US"/>
        </w:rPr>
        <w:t>802.</w:t>
      </w:r>
      <w:r w:rsidRPr="0094572F">
        <w:rPr>
          <w:szCs w:val="22"/>
          <w:highlight w:val="lightGray"/>
          <w:lang w:val="en-US"/>
        </w:rPr>
        <w:t>11ax</w:t>
      </w:r>
      <w:r w:rsidR="00B8478D" w:rsidRPr="0094572F">
        <w:rPr>
          <w:szCs w:val="22"/>
          <w:highlight w:val="lightGray"/>
          <w:lang w:val="en-US"/>
        </w:rPr>
        <w:t xml:space="preserve"> </w:t>
      </w:r>
    </w:p>
    <w:p w14:paraId="0A6439A4" w14:textId="0B530DFB" w:rsidR="00417F3A" w:rsidRPr="0094572F" w:rsidRDefault="00BC6506" w:rsidP="000952FE">
      <w:pPr>
        <w:jc w:val="both"/>
        <w:rPr>
          <w:szCs w:val="22"/>
          <w:highlight w:val="lightGray"/>
          <w:lang w:val="en-US"/>
        </w:rPr>
      </w:pPr>
      <w:r w:rsidRPr="0094572F">
        <w:rPr>
          <w:szCs w:val="22"/>
          <w:highlight w:val="lightGray"/>
          <w:lang w:val="en-US"/>
        </w:rPr>
        <w:t xml:space="preserve">[Motion </w:t>
      </w:r>
      <w:r w:rsidR="00417F3A" w:rsidRPr="0094572F">
        <w:rPr>
          <w:szCs w:val="22"/>
          <w:highlight w:val="lightGray"/>
          <w:lang w:val="en-US"/>
        </w:rPr>
        <w:t xml:space="preserve">111, #SP0611-04, </w:t>
      </w:r>
      <w:sdt>
        <w:sdtPr>
          <w:rPr>
            <w:szCs w:val="22"/>
            <w:highlight w:val="lightGray"/>
            <w:lang w:val="en-US"/>
          </w:rPr>
          <w:id w:val="-192766194"/>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19_1755r4 \l 1033 </w:instrText>
          </w:r>
          <w:r w:rsidR="00417F3A" w:rsidRPr="0094572F">
            <w:rPr>
              <w:szCs w:val="22"/>
              <w:highlight w:val="lightGray"/>
              <w:lang w:val="en-US"/>
            </w:rPr>
            <w:fldChar w:fldCharType="separate"/>
          </w:r>
          <w:r w:rsidR="005A1105" w:rsidRPr="0094572F">
            <w:rPr>
              <w:noProof/>
              <w:szCs w:val="22"/>
              <w:highlight w:val="lightGray"/>
              <w:lang w:val="en-US"/>
            </w:rPr>
            <w:t>[7]</w:t>
          </w:r>
          <w:r w:rsidR="00417F3A" w:rsidRPr="0094572F">
            <w:rPr>
              <w:szCs w:val="22"/>
              <w:highlight w:val="lightGray"/>
              <w:lang w:val="en-US"/>
            </w:rPr>
            <w:fldChar w:fldCharType="end"/>
          </w:r>
        </w:sdtContent>
      </w:sdt>
      <w:r w:rsidR="00417F3A" w:rsidRPr="0094572F">
        <w:rPr>
          <w:szCs w:val="22"/>
          <w:highlight w:val="lightGray"/>
          <w:lang w:val="en-US"/>
        </w:rPr>
        <w:t xml:space="preserve"> and </w:t>
      </w:r>
      <w:sdt>
        <w:sdtPr>
          <w:rPr>
            <w:szCs w:val="22"/>
            <w:highlight w:val="lightGray"/>
            <w:lang w:val="en-US"/>
          </w:rPr>
          <w:id w:val="885062673"/>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20_0394r1 \l 1033 </w:instrText>
          </w:r>
          <w:r w:rsidR="00417F3A" w:rsidRPr="0094572F">
            <w:rPr>
              <w:szCs w:val="22"/>
              <w:highlight w:val="lightGray"/>
              <w:lang w:val="en-US"/>
            </w:rPr>
            <w:fldChar w:fldCharType="separate"/>
          </w:r>
          <w:r w:rsidR="005A1105" w:rsidRPr="0094572F">
            <w:rPr>
              <w:noProof/>
              <w:szCs w:val="22"/>
              <w:highlight w:val="lightGray"/>
              <w:lang w:val="en-US"/>
            </w:rPr>
            <w:t>[21]</w:t>
          </w:r>
          <w:r w:rsidR="00417F3A" w:rsidRPr="0094572F">
            <w:rPr>
              <w:szCs w:val="22"/>
              <w:highlight w:val="lightGray"/>
              <w:lang w:val="en-US"/>
            </w:rPr>
            <w:fldChar w:fldCharType="end"/>
          </w:r>
        </w:sdtContent>
      </w:sdt>
      <w:r w:rsidR="00417F3A" w:rsidRPr="0094572F">
        <w:rPr>
          <w:szCs w:val="22"/>
          <w:highlight w:val="lightGray"/>
          <w:lang w:val="en-US"/>
        </w:rPr>
        <w:t>]</w:t>
      </w:r>
    </w:p>
    <w:p w14:paraId="570DC8B7" w14:textId="77777777" w:rsidR="00BC335E" w:rsidRPr="0094572F" w:rsidRDefault="00BC335E" w:rsidP="000952FE">
      <w:pPr>
        <w:jc w:val="both"/>
        <w:rPr>
          <w:szCs w:val="22"/>
          <w:highlight w:val="lightGray"/>
          <w:lang w:val="en-US"/>
        </w:rPr>
      </w:pPr>
    </w:p>
    <w:p w14:paraId="46DA0074" w14:textId="61D68727" w:rsidR="00BC335E" w:rsidRPr="0094572F" w:rsidRDefault="003D415C" w:rsidP="00BC335E">
      <w:pPr>
        <w:jc w:val="both"/>
        <w:rPr>
          <w:szCs w:val="22"/>
          <w:highlight w:val="lightGray"/>
          <w:lang w:val="en-US"/>
        </w:rPr>
      </w:pPr>
      <w:r w:rsidRPr="0094572F">
        <w:rPr>
          <w:szCs w:val="22"/>
          <w:highlight w:val="lightGray"/>
          <w:lang w:val="en-US"/>
        </w:rPr>
        <w:t>802.11be supports t</w:t>
      </w:r>
      <w:r w:rsidR="00BC335E" w:rsidRPr="0094572F">
        <w:rPr>
          <w:szCs w:val="22"/>
          <w:highlight w:val="lightGray"/>
          <w:lang w:val="en-US"/>
        </w:rPr>
        <w:t xml:space="preserve">he following LDPC tone mapper parameters:  </w:t>
      </w:r>
    </w:p>
    <w:p w14:paraId="3450322A" w14:textId="0766CEA0" w:rsidR="00BC335E" w:rsidRPr="0094572F" w:rsidRDefault="00BC335E" w:rsidP="00DF7E01">
      <w:pPr>
        <w:pStyle w:val="ListParagraph"/>
        <w:numPr>
          <w:ilvl w:val="0"/>
          <w:numId w:val="35"/>
        </w:numPr>
        <w:jc w:val="both"/>
        <w:rPr>
          <w:szCs w:val="22"/>
          <w:highlight w:val="lightGray"/>
          <w:lang w:val="en-US"/>
        </w:rPr>
      </w:pPr>
      <w:r w:rsidRPr="0094572F">
        <w:rPr>
          <w:szCs w:val="22"/>
          <w:highlight w:val="lightGray"/>
          <w:lang w:val="en-US"/>
        </w:rPr>
        <w:t>for RU484+</w:t>
      </w:r>
      <w:r w:rsidR="004B0E59" w:rsidRPr="0094572F">
        <w:rPr>
          <w:szCs w:val="22"/>
          <w:highlight w:val="lightGray"/>
          <w:lang w:val="en-US"/>
        </w:rPr>
        <w:t>RU</w:t>
      </w:r>
      <w:r w:rsidRPr="0094572F">
        <w:rPr>
          <w:szCs w:val="22"/>
          <w:highlight w:val="lightGray"/>
          <w:lang w:val="en-US"/>
        </w:rPr>
        <w:t>242: D_TM = 18</w:t>
      </w:r>
      <w:r w:rsidR="00B8478D" w:rsidRPr="0094572F">
        <w:rPr>
          <w:szCs w:val="22"/>
          <w:highlight w:val="lightGray"/>
          <w:lang w:val="en-US"/>
        </w:rPr>
        <w:t xml:space="preserve"> </w:t>
      </w:r>
    </w:p>
    <w:p w14:paraId="6A9C1ECB" w14:textId="63CD5F00" w:rsidR="008D6E89" w:rsidRPr="0094572F" w:rsidRDefault="00BC6506" w:rsidP="008D6E89">
      <w:pPr>
        <w:jc w:val="both"/>
        <w:rPr>
          <w:szCs w:val="22"/>
          <w:highlight w:val="lightGray"/>
          <w:lang w:val="en-US"/>
        </w:rPr>
      </w:pPr>
      <w:r w:rsidRPr="0094572F">
        <w:rPr>
          <w:szCs w:val="22"/>
          <w:highlight w:val="lightGray"/>
          <w:lang w:val="en-US"/>
        </w:rPr>
        <w:t xml:space="preserve">[Motion </w:t>
      </w:r>
      <w:r w:rsidR="008D6E89" w:rsidRPr="0094572F">
        <w:rPr>
          <w:szCs w:val="22"/>
          <w:highlight w:val="lightGray"/>
          <w:lang w:val="en-US"/>
        </w:rPr>
        <w:t xml:space="preserve">111, #SP0611-05, </w:t>
      </w:r>
      <w:sdt>
        <w:sdtPr>
          <w:rPr>
            <w:szCs w:val="22"/>
            <w:highlight w:val="lightGray"/>
            <w:lang w:val="en-US"/>
          </w:rPr>
          <w:id w:val="-1907061844"/>
          <w:citation/>
        </w:sdtPr>
        <w:sdtEndPr/>
        <w:sdtContent>
          <w:r w:rsidR="008D6E89" w:rsidRPr="0094572F">
            <w:rPr>
              <w:szCs w:val="22"/>
              <w:highlight w:val="lightGray"/>
              <w:lang w:val="en-US"/>
            </w:rPr>
            <w:fldChar w:fldCharType="begin"/>
          </w:r>
          <w:r w:rsidR="008D6E89" w:rsidRPr="0094572F">
            <w:rPr>
              <w:szCs w:val="22"/>
              <w:highlight w:val="lightGray"/>
              <w:lang w:val="en-US"/>
            </w:rPr>
            <w:instrText xml:space="preserve"> CITATION 19_1755r4 \l 1033 </w:instrText>
          </w:r>
          <w:r w:rsidR="008D6E89" w:rsidRPr="0094572F">
            <w:rPr>
              <w:szCs w:val="22"/>
              <w:highlight w:val="lightGray"/>
              <w:lang w:val="en-US"/>
            </w:rPr>
            <w:fldChar w:fldCharType="separate"/>
          </w:r>
          <w:r w:rsidR="005A1105" w:rsidRPr="0094572F">
            <w:rPr>
              <w:noProof/>
              <w:szCs w:val="22"/>
              <w:highlight w:val="lightGray"/>
              <w:lang w:val="en-US"/>
            </w:rPr>
            <w:t>[7]</w:t>
          </w:r>
          <w:r w:rsidR="008D6E89" w:rsidRPr="0094572F">
            <w:rPr>
              <w:szCs w:val="22"/>
              <w:highlight w:val="lightGray"/>
              <w:lang w:val="en-US"/>
            </w:rPr>
            <w:fldChar w:fldCharType="end"/>
          </w:r>
        </w:sdtContent>
      </w:sdt>
      <w:r w:rsidR="008D6E89" w:rsidRPr="0094572F">
        <w:rPr>
          <w:szCs w:val="22"/>
          <w:highlight w:val="lightGray"/>
          <w:lang w:val="en-US"/>
        </w:rPr>
        <w:t xml:space="preserve"> and </w:t>
      </w:r>
      <w:sdt>
        <w:sdtPr>
          <w:rPr>
            <w:szCs w:val="22"/>
            <w:highlight w:val="lightGray"/>
            <w:lang w:val="en-US"/>
          </w:rPr>
          <w:id w:val="-1450776749"/>
          <w:citation/>
        </w:sdtPr>
        <w:sdtEndPr/>
        <w:sdtContent>
          <w:r w:rsidR="008D6E89" w:rsidRPr="0094572F">
            <w:rPr>
              <w:szCs w:val="22"/>
              <w:highlight w:val="lightGray"/>
              <w:lang w:val="en-US"/>
            </w:rPr>
            <w:fldChar w:fldCharType="begin"/>
          </w:r>
          <w:r w:rsidR="008D6E89" w:rsidRPr="0094572F">
            <w:rPr>
              <w:szCs w:val="22"/>
              <w:highlight w:val="lightGray"/>
              <w:lang w:val="en-US"/>
            </w:rPr>
            <w:instrText xml:space="preserve"> CITATION 20_0394r1 \l 1033 </w:instrText>
          </w:r>
          <w:r w:rsidR="008D6E89" w:rsidRPr="0094572F">
            <w:rPr>
              <w:szCs w:val="22"/>
              <w:highlight w:val="lightGray"/>
              <w:lang w:val="en-US"/>
            </w:rPr>
            <w:fldChar w:fldCharType="separate"/>
          </w:r>
          <w:r w:rsidR="005A1105" w:rsidRPr="0094572F">
            <w:rPr>
              <w:noProof/>
              <w:szCs w:val="22"/>
              <w:highlight w:val="lightGray"/>
              <w:lang w:val="en-US"/>
            </w:rPr>
            <w:t>[21]</w:t>
          </w:r>
          <w:r w:rsidR="008D6E89" w:rsidRPr="0094572F">
            <w:rPr>
              <w:szCs w:val="22"/>
              <w:highlight w:val="lightGray"/>
              <w:lang w:val="en-US"/>
            </w:rPr>
            <w:fldChar w:fldCharType="end"/>
          </w:r>
        </w:sdtContent>
      </w:sdt>
      <w:r w:rsidR="008D6E89" w:rsidRPr="0094572F">
        <w:rPr>
          <w:szCs w:val="22"/>
          <w:highlight w:val="lightGray"/>
          <w:lang w:val="en-US"/>
        </w:rPr>
        <w:t>]</w:t>
      </w:r>
    </w:p>
    <w:p w14:paraId="5E58C445" w14:textId="77777777" w:rsidR="003D4FA6" w:rsidRPr="0094572F" w:rsidRDefault="003D4FA6" w:rsidP="003D4FA6">
      <w:pPr>
        <w:jc w:val="both"/>
        <w:rPr>
          <w:rFonts w:ascii="Arial" w:hAnsi="Arial" w:cs="Arial"/>
          <w:szCs w:val="22"/>
          <w:highlight w:val="lightGray"/>
          <w:lang w:val="en-US"/>
        </w:rPr>
      </w:pPr>
    </w:p>
    <w:p w14:paraId="3E890E47" w14:textId="3D6CFD93" w:rsidR="003D4FA6" w:rsidRPr="0094572F" w:rsidRDefault="003D4FA6" w:rsidP="00426093">
      <w:pPr>
        <w:pStyle w:val="ListParagraph"/>
        <w:ind w:left="0"/>
        <w:jc w:val="both"/>
        <w:rPr>
          <w:szCs w:val="22"/>
          <w:highlight w:val="lightGray"/>
          <w:lang w:val="en-US"/>
        </w:rPr>
      </w:pPr>
      <w:r w:rsidRPr="0094572F">
        <w:rPr>
          <w:szCs w:val="22"/>
          <w:highlight w:val="lightGray"/>
          <w:lang w:val="en-US"/>
        </w:rPr>
        <w:t>For aggregated RUs and PPDU BW larger than 80</w:t>
      </w:r>
      <w:r w:rsidR="00B43B82" w:rsidRPr="0094572F">
        <w:rPr>
          <w:szCs w:val="22"/>
          <w:highlight w:val="lightGray"/>
          <w:lang w:val="en-US"/>
        </w:rPr>
        <w:t xml:space="preserve"> </w:t>
      </w:r>
      <w:r w:rsidRPr="0094572F">
        <w:rPr>
          <w:szCs w:val="22"/>
          <w:highlight w:val="lightGray"/>
          <w:lang w:val="en-US"/>
        </w:rPr>
        <w:t xml:space="preserve">MHz, </w:t>
      </w:r>
      <w:r w:rsidR="00A41EDD" w:rsidRPr="0094572F">
        <w:rPr>
          <w:szCs w:val="22"/>
          <w:highlight w:val="lightGray"/>
          <w:lang w:val="en-US"/>
        </w:rPr>
        <w:t xml:space="preserve">a </w:t>
      </w:r>
      <w:r w:rsidRPr="0094572F">
        <w:rPr>
          <w:szCs w:val="22"/>
          <w:highlight w:val="lightGray"/>
          <w:lang w:val="en-US"/>
        </w:rPr>
        <w:t>separate LDPC tone mapper is applied in each 80</w:t>
      </w:r>
      <w:r w:rsidR="00B43B82" w:rsidRPr="0094572F">
        <w:rPr>
          <w:szCs w:val="22"/>
          <w:highlight w:val="lightGray"/>
          <w:lang w:val="en-US"/>
        </w:rPr>
        <w:t xml:space="preserve"> </w:t>
      </w:r>
      <w:r w:rsidRPr="0094572F">
        <w:rPr>
          <w:szCs w:val="22"/>
          <w:highlight w:val="lightGray"/>
          <w:lang w:val="en-US"/>
        </w:rPr>
        <w:t>MHz segment.</w:t>
      </w:r>
      <w:r w:rsidR="00EF144B" w:rsidRPr="0094572F">
        <w:rPr>
          <w:b/>
          <w:i/>
          <w:highlight w:val="lightGray"/>
        </w:rPr>
        <w:t xml:space="preserve"> </w:t>
      </w:r>
    </w:p>
    <w:p w14:paraId="2A2D7F86" w14:textId="0EB12906" w:rsidR="004A2466" w:rsidRPr="00B02FE8" w:rsidRDefault="00BC6506" w:rsidP="0016041E">
      <w:pPr>
        <w:jc w:val="both"/>
        <w:rPr>
          <w:szCs w:val="22"/>
          <w:lang w:val="en-US"/>
        </w:rPr>
      </w:pPr>
      <w:r w:rsidRPr="0094572F">
        <w:rPr>
          <w:szCs w:val="22"/>
          <w:highlight w:val="lightGray"/>
          <w:lang w:val="en-US"/>
        </w:rPr>
        <w:t xml:space="preserve">[Motion </w:t>
      </w:r>
      <w:r w:rsidR="00C31D2D" w:rsidRPr="0094572F">
        <w:rPr>
          <w:szCs w:val="22"/>
          <w:highlight w:val="lightGray"/>
          <w:lang w:val="en-US"/>
        </w:rPr>
        <w:t xml:space="preserve">111, #SP0611-06, </w:t>
      </w:r>
      <w:sdt>
        <w:sdtPr>
          <w:rPr>
            <w:szCs w:val="22"/>
            <w:highlight w:val="lightGray"/>
            <w:lang w:val="en-US"/>
          </w:rPr>
          <w:id w:val="1841125307"/>
          <w:citation/>
        </w:sdtPr>
        <w:sdtEndPr/>
        <w:sdtContent>
          <w:r w:rsidR="007C1CA6" w:rsidRPr="0094572F">
            <w:rPr>
              <w:szCs w:val="22"/>
              <w:highlight w:val="lightGray"/>
              <w:lang w:val="en-US"/>
            </w:rPr>
            <w:fldChar w:fldCharType="begin"/>
          </w:r>
          <w:r w:rsidR="007C1CA6" w:rsidRPr="0094572F">
            <w:rPr>
              <w:szCs w:val="22"/>
              <w:highlight w:val="lightGray"/>
              <w:lang w:val="en-US"/>
            </w:rPr>
            <w:instrText xml:space="preserve"> CITATION 19_1755r4 \l 1033 </w:instrText>
          </w:r>
          <w:r w:rsidR="007C1CA6" w:rsidRPr="0094572F">
            <w:rPr>
              <w:szCs w:val="22"/>
              <w:highlight w:val="lightGray"/>
              <w:lang w:val="en-US"/>
            </w:rPr>
            <w:fldChar w:fldCharType="separate"/>
          </w:r>
          <w:r w:rsidR="005A1105" w:rsidRPr="0094572F">
            <w:rPr>
              <w:noProof/>
              <w:szCs w:val="22"/>
              <w:highlight w:val="lightGray"/>
              <w:lang w:val="en-US"/>
            </w:rPr>
            <w:t>[7]</w:t>
          </w:r>
          <w:r w:rsidR="007C1CA6" w:rsidRPr="0094572F">
            <w:rPr>
              <w:szCs w:val="22"/>
              <w:highlight w:val="lightGray"/>
              <w:lang w:val="en-US"/>
            </w:rPr>
            <w:fldChar w:fldCharType="end"/>
          </w:r>
        </w:sdtContent>
      </w:sdt>
      <w:r w:rsidR="007C1CA6" w:rsidRPr="0094572F">
        <w:rPr>
          <w:szCs w:val="22"/>
          <w:highlight w:val="lightGray"/>
          <w:lang w:val="en-US"/>
        </w:rPr>
        <w:t xml:space="preserve"> and</w:t>
      </w:r>
      <w:r w:rsidR="00B02FE8" w:rsidRPr="0094572F">
        <w:rPr>
          <w:szCs w:val="22"/>
          <w:highlight w:val="lightGray"/>
          <w:lang w:val="en-US"/>
        </w:rPr>
        <w:t xml:space="preserve"> </w:t>
      </w:r>
      <w:sdt>
        <w:sdtPr>
          <w:rPr>
            <w:szCs w:val="22"/>
            <w:highlight w:val="lightGray"/>
            <w:lang w:val="en-US"/>
          </w:rPr>
          <w:id w:val="-1234705511"/>
          <w:citation/>
        </w:sdtPr>
        <w:sdtEndPr/>
        <w:sdtContent>
          <w:r w:rsidR="00B02FE8" w:rsidRPr="0094572F">
            <w:rPr>
              <w:szCs w:val="22"/>
              <w:highlight w:val="lightGray"/>
              <w:lang w:val="en-US"/>
            </w:rPr>
            <w:fldChar w:fldCharType="begin"/>
          </w:r>
          <w:r w:rsidR="00644DB7" w:rsidRPr="0094572F">
            <w:rPr>
              <w:szCs w:val="22"/>
              <w:highlight w:val="lightGray"/>
              <w:lang w:val="en-US"/>
            </w:rPr>
            <w:instrText xml:space="preserve">CITATION 20_0440r1 \l 1033 </w:instrText>
          </w:r>
          <w:r w:rsidR="00B02FE8" w:rsidRPr="0094572F">
            <w:rPr>
              <w:szCs w:val="22"/>
              <w:highlight w:val="lightGray"/>
              <w:lang w:val="en-US"/>
            </w:rPr>
            <w:fldChar w:fldCharType="separate"/>
          </w:r>
          <w:r w:rsidR="005A1105" w:rsidRPr="0094572F">
            <w:rPr>
              <w:noProof/>
              <w:szCs w:val="22"/>
              <w:highlight w:val="lightGray"/>
              <w:lang w:val="en-US"/>
            </w:rPr>
            <w:t>[22]</w:t>
          </w:r>
          <w:r w:rsidR="00B02FE8" w:rsidRPr="0094572F">
            <w:rPr>
              <w:szCs w:val="22"/>
              <w:highlight w:val="lightGray"/>
              <w:lang w:val="en-US"/>
            </w:rPr>
            <w:fldChar w:fldCharType="end"/>
          </w:r>
        </w:sdtContent>
      </w:sdt>
      <w:r w:rsidR="005F65D3" w:rsidRPr="0094572F">
        <w:rPr>
          <w:szCs w:val="22"/>
          <w:highlight w:val="lightGray"/>
          <w:lang w:val="en-US"/>
        </w:rPr>
        <w:t>]</w:t>
      </w:r>
    </w:p>
    <w:p w14:paraId="13CA356C" w14:textId="77777777" w:rsidR="00B02FE8" w:rsidRPr="00493750" w:rsidRDefault="00B02FE8" w:rsidP="0016041E">
      <w:pPr>
        <w:jc w:val="both"/>
        <w:rPr>
          <w:szCs w:val="22"/>
          <w:highlight w:val="green"/>
          <w:lang w:val="en-US"/>
        </w:rPr>
      </w:pPr>
    </w:p>
    <w:p w14:paraId="2E2E90F2" w14:textId="77777777" w:rsidR="00BC6506" w:rsidRDefault="00BC6506">
      <w:pPr>
        <w:rPr>
          <w:szCs w:val="22"/>
          <w:lang w:val="en-US"/>
        </w:rPr>
      </w:pPr>
      <w:r>
        <w:rPr>
          <w:szCs w:val="22"/>
          <w:lang w:val="en-US"/>
        </w:rPr>
        <w:br w:type="page"/>
      </w:r>
    </w:p>
    <w:p w14:paraId="2E821112" w14:textId="741A40A3" w:rsidR="00B866F0" w:rsidRPr="0094572F" w:rsidRDefault="00F41406" w:rsidP="0016041E">
      <w:pPr>
        <w:jc w:val="both"/>
        <w:rPr>
          <w:szCs w:val="22"/>
          <w:highlight w:val="lightGray"/>
          <w:lang w:val="en-US"/>
        </w:rPr>
      </w:pPr>
      <w:r w:rsidRPr="0094572F">
        <w:rPr>
          <w:szCs w:val="22"/>
          <w:highlight w:val="lightGray"/>
          <w:lang w:val="en-US"/>
        </w:rPr>
        <w:lastRenderedPageBreak/>
        <w:t>802.</w:t>
      </w:r>
      <w:r w:rsidR="00B866F0" w:rsidRPr="0094572F">
        <w:rPr>
          <w:szCs w:val="22"/>
          <w:highlight w:val="lightGray"/>
          <w:lang w:val="en-US"/>
        </w:rPr>
        <w:t>11be uses 80</w:t>
      </w:r>
      <w:r w:rsidR="00014FCD" w:rsidRPr="0094572F">
        <w:rPr>
          <w:szCs w:val="22"/>
          <w:highlight w:val="lightGray"/>
          <w:lang w:val="en-US"/>
        </w:rPr>
        <w:t xml:space="preserve"> </w:t>
      </w:r>
      <w:r w:rsidR="00B866F0" w:rsidRPr="0094572F">
        <w:rPr>
          <w:szCs w:val="22"/>
          <w:highlight w:val="lightGray"/>
          <w:lang w:val="en-US"/>
        </w:rPr>
        <w:t>MHz segment parser with proportional round robin scheme</w:t>
      </w:r>
      <w:r w:rsidR="00426093" w:rsidRPr="0094572F">
        <w:rPr>
          <w:szCs w:val="22"/>
          <w:highlight w:val="lightGray"/>
          <w:lang w:val="en-US"/>
        </w:rPr>
        <w:t>.</w:t>
      </w:r>
      <w:r w:rsidR="00EF144B" w:rsidRPr="0094572F">
        <w:rPr>
          <w:b/>
          <w:i/>
          <w:highlight w:val="lightGray"/>
        </w:rPr>
        <w:t xml:space="preserve"> </w:t>
      </w:r>
    </w:p>
    <w:p w14:paraId="3DBC2DE0" w14:textId="3287F05F" w:rsidR="005F65D3" w:rsidRPr="0094572F" w:rsidRDefault="00BC6506" w:rsidP="0016041E">
      <w:pPr>
        <w:jc w:val="both"/>
        <w:rPr>
          <w:szCs w:val="22"/>
          <w:highlight w:val="lightGray"/>
          <w:lang w:val="en-US"/>
        </w:rPr>
      </w:pPr>
      <w:r w:rsidRPr="0094572F">
        <w:rPr>
          <w:szCs w:val="22"/>
          <w:highlight w:val="lightGray"/>
          <w:lang w:val="en-US"/>
        </w:rPr>
        <w:t xml:space="preserve">[Motion </w:t>
      </w:r>
      <w:r w:rsidR="005F65D3" w:rsidRPr="0094572F">
        <w:rPr>
          <w:szCs w:val="22"/>
          <w:highlight w:val="lightGray"/>
          <w:lang w:val="en-US"/>
        </w:rPr>
        <w:t xml:space="preserve">111, #SP0611-07, </w:t>
      </w:r>
      <w:sdt>
        <w:sdtPr>
          <w:rPr>
            <w:szCs w:val="22"/>
            <w:highlight w:val="lightGray"/>
            <w:lang w:val="en-US"/>
          </w:rPr>
          <w:id w:val="1236281828"/>
          <w:citation/>
        </w:sdtPr>
        <w:sdtEndPr/>
        <w:sdtContent>
          <w:r w:rsidR="005F65D3" w:rsidRPr="0094572F">
            <w:rPr>
              <w:szCs w:val="22"/>
              <w:highlight w:val="lightGray"/>
              <w:lang w:val="en-US"/>
            </w:rPr>
            <w:fldChar w:fldCharType="begin"/>
          </w:r>
          <w:r w:rsidR="005F65D3" w:rsidRPr="0094572F">
            <w:rPr>
              <w:szCs w:val="22"/>
              <w:highlight w:val="lightGray"/>
              <w:lang w:val="en-US"/>
            </w:rPr>
            <w:instrText xml:space="preserve"> CITATION 19_1755r4 \l 1033 </w:instrText>
          </w:r>
          <w:r w:rsidR="005F65D3" w:rsidRPr="0094572F">
            <w:rPr>
              <w:szCs w:val="22"/>
              <w:highlight w:val="lightGray"/>
              <w:lang w:val="en-US"/>
            </w:rPr>
            <w:fldChar w:fldCharType="separate"/>
          </w:r>
          <w:r w:rsidR="005A1105" w:rsidRPr="0094572F">
            <w:rPr>
              <w:noProof/>
              <w:szCs w:val="22"/>
              <w:highlight w:val="lightGray"/>
              <w:lang w:val="en-US"/>
            </w:rPr>
            <w:t>[7]</w:t>
          </w:r>
          <w:r w:rsidR="005F65D3" w:rsidRPr="0094572F">
            <w:rPr>
              <w:szCs w:val="22"/>
              <w:highlight w:val="lightGray"/>
              <w:lang w:val="en-US"/>
            </w:rPr>
            <w:fldChar w:fldCharType="end"/>
          </w:r>
        </w:sdtContent>
      </w:sdt>
      <w:r w:rsidR="005F65D3" w:rsidRPr="0094572F">
        <w:rPr>
          <w:szCs w:val="22"/>
          <w:highlight w:val="lightGray"/>
          <w:lang w:val="en-US"/>
        </w:rPr>
        <w:t xml:space="preserve">, </w:t>
      </w:r>
      <w:sdt>
        <w:sdtPr>
          <w:rPr>
            <w:szCs w:val="22"/>
            <w:highlight w:val="lightGray"/>
            <w:lang w:val="en-US"/>
          </w:rPr>
          <w:id w:val="1397547738"/>
          <w:citation/>
        </w:sdtPr>
        <w:sdtEndPr/>
        <w:sdtContent>
          <w:r w:rsidR="005F65D3" w:rsidRPr="0094572F">
            <w:rPr>
              <w:szCs w:val="22"/>
              <w:highlight w:val="lightGray"/>
              <w:lang w:val="en-US"/>
            </w:rPr>
            <w:fldChar w:fldCharType="begin"/>
          </w:r>
          <w:r w:rsidR="00644DB7" w:rsidRPr="0094572F">
            <w:rPr>
              <w:szCs w:val="22"/>
              <w:highlight w:val="lightGray"/>
              <w:lang w:val="en-US"/>
            </w:rPr>
            <w:instrText xml:space="preserve">CITATION 20_0440r1 \l 1033 </w:instrText>
          </w:r>
          <w:r w:rsidR="005F65D3" w:rsidRPr="0094572F">
            <w:rPr>
              <w:szCs w:val="22"/>
              <w:highlight w:val="lightGray"/>
              <w:lang w:val="en-US"/>
            </w:rPr>
            <w:fldChar w:fldCharType="separate"/>
          </w:r>
          <w:r w:rsidR="005A1105" w:rsidRPr="0094572F">
            <w:rPr>
              <w:noProof/>
              <w:szCs w:val="22"/>
              <w:highlight w:val="lightGray"/>
              <w:lang w:val="en-US"/>
            </w:rPr>
            <w:t>[22]</w:t>
          </w:r>
          <w:r w:rsidR="005F65D3" w:rsidRPr="0094572F">
            <w:rPr>
              <w:szCs w:val="22"/>
              <w:highlight w:val="lightGray"/>
              <w:lang w:val="en-US"/>
            </w:rPr>
            <w:fldChar w:fldCharType="end"/>
          </w:r>
        </w:sdtContent>
      </w:sdt>
      <w:r w:rsidR="005F65D3" w:rsidRPr="0094572F">
        <w:rPr>
          <w:szCs w:val="22"/>
          <w:highlight w:val="lightGray"/>
          <w:lang w:val="en-US"/>
        </w:rPr>
        <w:t xml:space="preserve">, and </w:t>
      </w:r>
      <w:sdt>
        <w:sdtPr>
          <w:rPr>
            <w:szCs w:val="22"/>
            <w:highlight w:val="lightGray"/>
            <w:lang w:val="en-US"/>
          </w:rPr>
          <w:id w:val="-1975983667"/>
          <w:citation/>
        </w:sdtPr>
        <w:sdtEndPr/>
        <w:sdtContent>
          <w:r w:rsidRPr="0094572F">
            <w:rPr>
              <w:szCs w:val="22"/>
              <w:highlight w:val="lightGray"/>
              <w:lang w:val="en-US"/>
            </w:rPr>
            <w:fldChar w:fldCharType="begin"/>
          </w:r>
          <w:r w:rsidRPr="0094572F">
            <w:rPr>
              <w:szCs w:val="22"/>
              <w:highlight w:val="lightGray"/>
              <w:lang w:val="en-US"/>
            </w:rPr>
            <w:instrText xml:space="preserve"> CITATION 20_0495r1 \l 1033 </w:instrText>
          </w:r>
          <w:r w:rsidRPr="0094572F">
            <w:rPr>
              <w:szCs w:val="22"/>
              <w:highlight w:val="lightGray"/>
              <w:lang w:val="en-US"/>
            </w:rPr>
            <w:fldChar w:fldCharType="separate"/>
          </w:r>
          <w:r w:rsidR="005A1105" w:rsidRPr="0094572F">
            <w:rPr>
              <w:noProof/>
              <w:szCs w:val="22"/>
              <w:highlight w:val="lightGray"/>
              <w:lang w:val="en-US"/>
            </w:rPr>
            <w:t>[23]</w:t>
          </w:r>
          <w:r w:rsidRPr="0094572F">
            <w:rPr>
              <w:szCs w:val="22"/>
              <w:highlight w:val="lightGray"/>
              <w:lang w:val="en-US"/>
            </w:rPr>
            <w:fldChar w:fldCharType="end"/>
          </w:r>
        </w:sdtContent>
      </w:sdt>
      <w:r w:rsidRPr="0094572F">
        <w:rPr>
          <w:szCs w:val="22"/>
          <w:highlight w:val="lightGray"/>
          <w:lang w:val="en-US"/>
        </w:rPr>
        <w:t>]</w:t>
      </w:r>
    </w:p>
    <w:p w14:paraId="767803F4" w14:textId="77777777" w:rsidR="001C1E21" w:rsidRPr="0094572F" w:rsidRDefault="001C1E21" w:rsidP="0016041E">
      <w:pPr>
        <w:jc w:val="both"/>
        <w:rPr>
          <w:szCs w:val="22"/>
          <w:highlight w:val="lightGray"/>
          <w:lang w:val="en-US"/>
        </w:rPr>
      </w:pPr>
    </w:p>
    <w:p w14:paraId="30EC1338" w14:textId="523F5860" w:rsidR="001C1E21" w:rsidRPr="0094572F" w:rsidRDefault="00F41406" w:rsidP="001C1E21">
      <w:pPr>
        <w:jc w:val="both"/>
        <w:rPr>
          <w:highlight w:val="lightGray"/>
        </w:rPr>
      </w:pPr>
      <w:r w:rsidRPr="0094572F">
        <w:rPr>
          <w:highlight w:val="lightGray"/>
        </w:rPr>
        <w:t>802.</w:t>
      </w:r>
      <w:r w:rsidR="001C1E21" w:rsidRPr="0094572F">
        <w:rPr>
          <w:highlight w:val="lightGray"/>
        </w:rPr>
        <w:t>11be uses 80</w:t>
      </w:r>
      <w:r w:rsidR="00014FCD" w:rsidRPr="0094572F">
        <w:rPr>
          <w:highlight w:val="lightGray"/>
        </w:rPr>
        <w:t xml:space="preserve"> </w:t>
      </w:r>
      <w:r w:rsidR="001C1E21" w:rsidRPr="0094572F">
        <w:rPr>
          <w:highlight w:val="lightGray"/>
        </w:rPr>
        <w:t>MHz segment parser with the following parameters for the proportional round robin scheme</w:t>
      </w:r>
      <w:r w:rsidR="00EF144B" w:rsidRPr="0094572F">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94572F" w14:paraId="3C552099" w14:textId="77777777" w:rsidTr="005B46AF">
        <w:tc>
          <w:tcPr>
            <w:tcW w:w="1795" w:type="dxa"/>
          </w:tcPr>
          <w:p w14:paraId="6BAA0782" w14:textId="77777777" w:rsidR="001C1E21" w:rsidRPr="0094572F" w:rsidRDefault="001C1E21" w:rsidP="005B46AF">
            <w:pPr>
              <w:jc w:val="both"/>
              <w:rPr>
                <w:b/>
                <w:highlight w:val="lightGray"/>
              </w:rPr>
            </w:pPr>
            <w:r w:rsidRPr="0094572F">
              <w:rPr>
                <w:b/>
                <w:highlight w:val="lightGray"/>
              </w:rPr>
              <w:t>RU Aggregation</w:t>
            </w:r>
          </w:p>
        </w:tc>
        <w:tc>
          <w:tcPr>
            <w:tcW w:w="1170" w:type="dxa"/>
          </w:tcPr>
          <w:p w14:paraId="74EF00F5" w14:textId="77777777" w:rsidR="001C1E21" w:rsidRPr="0094572F" w:rsidRDefault="001C1E21" w:rsidP="005B46AF">
            <w:pPr>
              <w:jc w:val="both"/>
              <w:rPr>
                <w:b/>
                <w:highlight w:val="lightGray"/>
              </w:rPr>
            </w:pPr>
            <w:r w:rsidRPr="0094572F">
              <w:rPr>
                <w:b/>
                <w:highlight w:val="lightGray"/>
              </w:rPr>
              <w:t>Nsd_total</w:t>
            </w:r>
          </w:p>
        </w:tc>
        <w:tc>
          <w:tcPr>
            <w:tcW w:w="3600" w:type="dxa"/>
          </w:tcPr>
          <w:p w14:paraId="1004A53A" w14:textId="77777777" w:rsidR="001C1E21" w:rsidRPr="0094572F" w:rsidRDefault="001C1E21" w:rsidP="005B46AF">
            <w:pPr>
              <w:jc w:val="both"/>
              <w:rPr>
                <w:b/>
                <w:highlight w:val="lightGray"/>
              </w:rPr>
            </w:pPr>
            <w:r w:rsidRPr="0094572F">
              <w:rPr>
                <w:b/>
                <w:highlight w:val="lightGray"/>
              </w:rPr>
              <w:t>Proportional Ratio (m1:m2:m3:m4)</w:t>
            </w:r>
          </w:p>
        </w:tc>
        <w:tc>
          <w:tcPr>
            <w:tcW w:w="2785" w:type="dxa"/>
          </w:tcPr>
          <w:p w14:paraId="1D435D0B" w14:textId="77777777" w:rsidR="001C1E21" w:rsidRPr="0094572F" w:rsidRDefault="001C1E21" w:rsidP="005B46AF">
            <w:pPr>
              <w:jc w:val="both"/>
              <w:rPr>
                <w:b/>
                <w:highlight w:val="lightGray"/>
              </w:rPr>
            </w:pPr>
            <w:r w:rsidRPr="0094572F">
              <w:rPr>
                <w:b/>
                <w:highlight w:val="lightGray"/>
              </w:rPr>
              <w:t>Leftover bits (per symbol)</w:t>
            </w:r>
          </w:p>
        </w:tc>
      </w:tr>
      <w:tr w:rsidR="001C1E21" w:rsidRPr="0094572F" w14:paraId="52BF325D" w14:textId="77777777" w:rsidTr="005B46AF">
        <w:tc>
          <w:tcPr>
            <w:tcW w:w="1795" w:type="dxa"/>
          </w:tcPr>
          <w:p w14:paraId="28D070DD" w14:textId="77777777" w:rsidR="001C1E21" w:rsidRPr="0094572F" w:rsidRDefault="001C1E21" w:rsidP="005B46AF">
            <w:pPr>
              <w:rPr>
                <w:highlight w:val="lightGray"/>
              </w:rPr>
            </w:pPr>
            <w:r w:rsidRPr="0094572F">
              <w:rPr>
                <w:highlight w:val="lightGray"/>
              </w:rPr>
              <w:t>484+996</w:t>
            </w:r>
          </w:p>
        </w:tc>
        <w:tc>
          <w:tcPr>
            <w:tcW w:w="1170" w:type="dxa"/>
          </w:tcPr>
          <w:p w14:paraId="5F869B9C" w14:textId="77777777" w:rsidR="001C1E21" w:rsidRPr="0094572F" w:rsidRDefault="001C1E21" w:rsidP="005B46AF">
            <w:pPr>
              <w:rPr>
                <w:highlight w:val="lightGray"/>
              </w:rPr>
            </w:pPr>
            <w:r w:rsidRPr="0094572F">
              <w:rPr>
                <w:highlight w:val="lightGray"/>
              </w:rPr>
              <w:t>1448</w:t>
            </w:r>
          </w:p>
        </w:tc>
        <w:tc>
          <w:tcPr>
            <w:tcW w:w="3600" w:type="dxa"/>
          </w:tcPr>
          <w:p w14:paraId="4A0C9AE5" w14:textId="77777777" w:rsidR="001C1E21" w:rsidRPr="0094572F" w:rsidRDefault="001C1E21" w:rsidP="005B46AF">
            <w:pPr>
              <w:rPr>
                <w:highlight w:val="lightGray"/>
              </w:rPr>
            </w:pPr>
            <w:r w:rsidRPr="0094572F">
              <w:rPr>
                <w:highlight w:val="lightGray"/>
              </w:rPr>
              <w:t>1s:2s</w:t>
            </w:r>
          </w:p>
        </w:tc>
        <w:tc>
          <w:tcPr>
            <w:tcW w:w="2785" w:type="dxa"/>
          </w:tcPr>
          <w:p w14:paraId="609F1A42" w14:textId="77777777" w:rsidR="001C1E21" w:rsidRPr="0094572F" w:rsidRDefault="001C1E21" w:rsidP="005B46AF">
            <w:pPr>
              <w:rPr>
                <w:highlight w:val="lightGray"/>
              </w:rPr>
            </w:pPr>
            <w:r w:rsidRPr="0094572F">
              <w:rPr>
                <w:highlight w:val="lightGray"/>
              </w:rPr>
              <w:t>44*Nbpscs on ru996</w:t>
            </w:r>
          </w:p>
        </w:tc>
      </w:tr>
      <w:tr w:rsidR="001C1E21" w:rsidRPr="0094572F" w14:paraId="0E1B9864" w14:textId="77777777" w:rsidTr="005B46AF">
        <w:tc>
          <w:tcPr>
            <w:tcW w:w="1795" w:type="dxa"/>
          </w:tcPr>
          <w:p w14:paraId="0BFBF234" w14:textId="77777777" w:rsidR="001C1E21" w:rsidRPr="0094572F" w:rsidRDefault="001C1E21" w:rsidP="005B46AF">
            <w:pPr>
              <w:rPr>
                <w:highlight w:val="lightGray"/>
              </w:rPr>
            </w:pPr>
            <w:r w:rsidRPr="0094572F">
              <w:rPr>
                <w:highlight w:val="lightGray"/>
              </w:rPr>
              <w:t>484+2*996</w:t>
            </w:r>
          </w:p>
        </w:tc>
        <w:tc>
          <w:tcPr>
            <w:tcW w:w="1170" w:type="dxa"/>
          </w:tcPr>
          <w:p w14:paraId="5B877541" w14:textId="77777777" w:rsidR="001C1E21" w:rsidRPr="0094572F" w:rsidRDefault="001C1E21" w:rsidP="005B46AF">
            <w:pPr>
              <w:rPr>
                <w:highlight w:val="lightGray"/>
              </w:rPr>
            </w:pPr>
            <w:r w:rsidRPr="0094572F">
              <w:rPr>
                <w:highlight w:val="lightGray"/>
              </w:rPr>
              <w:t>2428</w:t>
            </w:r>
          </w:p>
        </w:tc>
        <w:tc>
          <w:tcPr>
            <w:tcW w:w="3600" w:type="dxa"/>
          </w:tcPr>
          <w:p w14:paraId="76AA1993" w14:textId="77777777" w:rsidR="001C1E21" w:rsidRPr="0094572F" w:rsidRDefault="001C1E21" w:rsidP="005B46AF">
            <w:pPr>
              <w:rPr>
                <w:highlight w:val="lightGray"/>
              </w:rPr>
            </w:pPr>
            <w:r w:rsidRPr="0094572F">
              <w:rPr>
                <w:highlight w:val="lightGray"/>
              </w:rPr>
              <w:t>1s:2s:2s</w:t>
            </w:r>
          </w:p>
        </w:tc>
        <w:tc>
          <w:tcPr>
            <w:tcW w:w="2785" w:type="dxa"/>
          </w:tcPr>
          <w:p w14:paraId="76A409DF" w14:textId="77777777" w:rsidR="001C1E21" w:rsidRPr="0094572F" w:rsidRDefault="001C1E21" w:rsidP="005B46AF">
            <w:pPr>
              <w:rPr>
                <w:highlight w:val="lightGray"/>
              </w:rPr>
            </w:pPr>
            <w:r w:rsidRPr="0094572F">
              <w:rPr>
                <w:highlight w:val="lightGray"/>
              </w:rPr>
              <w:t>44*Nbpscs on ru996</w:t>
            </w:r>
          </w:p>
        </w:tc>
      </w:tr>
      <w:tr w:rsidR="001C1E21" w:rsidRPr="0094572F" w14:paraId="166516EB" w14:textId="77777777" w:rsidTr="005B46AF">
        <w:tc>
          <w:tcPr>
            <w:tcW w:w="1795" w:type="dxa"/>
          </w:tcPr>
          <w:p w14:paraId="53B1E8DA" w14:textId="77777777" w:rsidR="001C1E21" w:rsidRPr="0094572F" w:rsidRDefault="001C1E21" w:rsidP="005B46AF">
            <w:pPr>
              <w:rPr>
                <w:highlight w:val="lightGray"/>
              </w:rPr>
            </w:pPr>
            <w:r w:rsidRPr="0094572F">
              <w:rPr>
                <w:highlight w:val="lightGray"/>
              </w:rPr>
              <w:t>484+3*996</w:t>
            </w:r>
          </w:p>
        </w:tc>
        <w:tc>
          <w:tcPr>
            <w:tcW w:w="1170" w:type="dxa"/>
          </w:tcPr>
          <w:p w14:paraId="6B3ED9B2" w14:textId="77777777" w:rsidR="001C1E21" w:rsidRPr="0094572F" w:rsidRDefault="001C1E21" w:rsidP="005B46AF">
            <w:pPr>
              <w:rPr>
                <w:highlight w:val="lightGray"/>
              </w:rPr>
            </w:pPr>
            <w:r w:rsidRPr="0094572F">
              <w:rPr>
                <w:highlight w:val="lightGray"/>
              </w:rPr>
              <w:t>3408</w:t>
            </w:r>
          </w:p>
        </w:tc>
        <w:tc>
          <w:tcPr>
            <w:tcW w:w="3600" w:type="dxa"/>
          </w:tcPr>
          <w:p w14:paraId="65326E15" w14:textId="77777777" w:rsidR="001C1E21" w:rsidRPr="0094572F" w:rsidRDefault="001C1E21" w:rsidP="005B46AF">
            <w:pPr>
              <w:rPr>
                <w:highlight w:val="lightGray"/>
              </w:rPr>
            </w:pPr>
            <w:r w:rsidRPr="0094572F">
              <w:rPr>
                <w:highlight w:val="lightGray"/>
              </w:rPr>
              <w:t>1s:2s:2s:2s</w:t>
            </w:r>
          </w:p>
        </w:tc>
        <w:tc>
          <w:tcPr>
            <w:tcW w:w="2785" w:type="dxa"/>
          </w:tcPr>
          <w:p w14:paraId="5AB61589" w14:textId="77777777" w:rsidR="001C1E21" w:rsidRPr="0094572F" w:rsidRDefault="001C1E21" w:rsidP="005B46AF">
            <w:pPr>
              <w:rPr>
                <w:highlight w:val="lightGray"/>
              </w:rPr>
            </w:pPr>
            <w:r w:rsidRPr="0094572F">
              <w:rPr>
                <w:highlight w:val="lightGray"/>
              </w:rPr>
              <w:t>44*Nbpscs on ru996</w:t>
            </w:r>
          </w:p>
        </w:tc>
      </w:tr>
      <w:tr w:rsidR="001C1E21" w:rsidRPr="0094572F" w14:paraId="4D12C312" w14:textId="77777777" w:rsidTr="005B46AF">
        <w:tc>
          <w:tcPr>
            <w:tcW w:w="1795" w:type="dxa"/>
          </w:tcPr>
          <w:p w14:paraId="3F2CE94C" w14:textId="77777777" w:rsidR="001C1E21" w:rsidRPr="0094572F" w:rsidRDefault="001C1E21" w:rsidP="005B46AF">
            <w:pPr>
              <w:rPr>
                <w:highlight w:val="lightGray"/>
              </w:rPr>
            </w:pPr>
            <w:r w:rsidRPr="0094572F">
              <w:rPr>
                <w:highlight w:val="lightGray"/>
              </w:rPr>
              <w:t>2*996</w:t>
            </w:r>
          </w:p>
        </w:tc>
        <w:tc>
          <w:tcPr>
            <w:tcW w:w="1170" w:type="dxa"/>
          </w:tcPr>
          <w:p w14:paraId="38FEDDBB" w14:textId="77777777" w:rsidR="001C1E21" w:rsidRPr="0094572F" w:rsidRDefault="001C1E21" w:rsidP="005B46AF">
            <w:pPr>
              <w:rPr>
                <w:highlight w:val="lightGray"/>
              </w:rPr>
            </w:pPr>
            <w:r w:rsidRPr="0094572F">
              <w:rPr>
                <w:highlight w:val="lightGray"/>
              </w:rPr>
              <w:t>1960</w:t>
            </w:r>
          </w:p>
        </w:tc>
        <w:tc>
          <w:tcPr>
            <w:tcW w:w="3600" w:type="dxa"/>
          </w:tcPr>
          <w:p w14:paraId="248D0F99" w14:textId="77777777" w:rsidR="001C1E21" w:rsidRPr="0094572F" w:rsidRDefault="001C1E21" w:rsidP="005B46AF">
            <w:pPr>
              <w:rPr>
                <w:highlight w:val="lightGray"/>
              </w:rPr>
            </w:pPr>
            <w:r w:rsidRPr="0094572F">
              <w:rPr>
                <w:highlight w:val="lightGray"/>
              </w:rPr>
              <w:t>1s:1s</w:t>
            </w:r>
          </w:p>
        </w:tc>
        <w:tc>
          <w:tcPr>
            <w:tcW w:w="2785" w:type="dxa"/>
          </w:tcPr>
          <w:p w14:paraId="529C310E" w14:textId="77777777" w:rsidR="001C1E21" w:rsidRPr="0094572F" w:rsidRDefault="001C1E21" w:rsidP="005B46AF">
            <w:pPr>
              <w:rPr>
                <w:highlight w:val="lightGray"/>
              </w:rPr>
            </w:pPr>
            <w:r w:rsidRPr="0094572F">
              <w:rPr>
                <w:highlight w:val="lightGray"/>
              </w:rPr>
              <w:t>0</w:t>
            </w:r>
          </w:p>
        </w:tc>
      </w:tr>
      <w:tr w:rsidR="001C1E21" w:rsidRPr="0094572F" w14:paraId="7D86A97B" w14:textId="77777777" w:rsidTr="005B46AF">
        <w:tc>
          <w:tcPr>
            <w:tcW w:w="1795" w:type="dxa"/>
          </w:tcPr>
          <w:p w14:paraId="63D27356" w14:textId="77777777" w:rsidR="001C1E21" w:rsidRPr="0094572F" w:rsidRDefault="001C1E21" w:rsidP="005B46AF">
            <w:pPr>
              <w:rPr>
                <w:highlight w:val="lightGray"/>
              </w:rPr>
            </w:pPr>
            <w:r w:rsidRPr="0094572F">
              <w:rPr>
                <w:highlight w:val="lightGray"/>
              </w:rPr>
              <w:t>3*996</w:t>
            </w:r>
          </w:p>
        </w:tc>
        <w:tc>
          <w:tcPr>
            <w:tcW w:w="1170" w:type="dxa"/>
          </w:tcPr>
          <w:p w14:paraId="1B9F965E" w14:textId="77777777" w:rsidR="001C1E21" w:rsidRPr="0094572F" w:rsidRDefault="001C1E21" w:rsidP="005B46AF">
            <w:pPr>
              <w:rPr>
                <w:highlight w:val="lightGray"/>
              </w:rPr>
            </w:pPr>
            <w:r w:rsidRPr="0094572F">
              <w:rPr>
                <w:highlight w:val="lightGray"/>
              </w:rPr>
              <w:t>2940</w:t>
            </w:r>
          </w:p>
        </w:tc>
        <w:tc>
          <w:tcPr>
            <w:tcW w:w="3600" w:type="dxa"/>
          </w:tcPr>
          <w:p w14:paraId="54584BBF" w14:textId="77777777" w:rsidR="001C1E21" w:rsidRPr="0094572F" w:rsidRDefault="001C1E21" w:rsidP="005B46AF">
            <w:pPr>
              <w:rPr>
                <w:highlight w:val="lightGray"/>
              </w:rPr>
            </w:pPr>
            <w:r w:rsidRPr="0094572F">
              <w:rPr>
                <w:highlight w:val="lightGray"/>
              </w:rPr>
              <w:t>1s:1s:1s</w:t>
            </w:r>
          </w:p>
        </w:tc>
        <w:tc>
          <w:tcPr>
            <w:tcW w:w="2785" w:type="dxa"/>
          </w:tcPr>
          <w:p w14:paraId="5A5EAFAF" w14:textId="77777777" w:rsidR="001C1E21" w:rsidRPr="0094572F" w:rsidRDefault="001C1E21" w:rsidP="005B46AF">
            <w:pPr>
              <w:rPr>
                <w:highlight w:val="lightGray"/>
              </w:rPr>
            </w:pPr>
            <w:r w:rsidRPr="0094572F">
              <w:rPr>
                <w:highlight w:val="lightGray"/>
              </w:rPr>
              <w:t>0</w:t>
            </w:r>
          </w:p>
        </w:tc>
      </w:tr>
      <w:tr w:rsidR="001C1E21" w:rsidRPr="0094572F" w14:paraId="16F2E482" w14:textId="77777777" w:rsidTr="005B46AF">
        <w:tc>
          <w:tcPr>
            <w:tcW w:w="1795" w:type="dxa"/>
          </w:tcPr>
          <w:p w14:paraId="3220DCE1" w14:textId="77777777" w:rsidR="001C1E21" w:rsidRPr="0094572F" w:rsidRDefault="001C1E21" w:rsidP="005B46AF">
            <w:pPr>
              <w:rPr>
                <w:highlight w:val="lightGray"/>
              </w:rPr>
            </w:pPr>
            <w:r w:rsidRPr="0094572F">
              <w:rPr>
                <w:highlight w:val="lightGray"/>
              </w:rPr>
              <w:t>4*996</w:t>
            </w:r>
          </w:p>
        </w:tc>
        <w:tc>
          <w:tcPr>
            <w:tcW w:w="1170" w:type="dxa"/>
          </w:tcPr>
          <w:p w14:paraId="31C66DB2" w14:textId="77777777" w:rsidR="001C1E21" w:rsidRPr="0094572F" w:rsidRDefault="001C1E21" w:rsidP="005B46AF">
            <w:pPr>
              <w:rPr>
                <w:highlight w:val="lightGray"/>
              </w:rPr>
            </w:pPr>
            <w:r w:rsidRPr="0094572F">
              <w:rPr>
                <w:highlight w:val="lightGray"/>
              </w:rPr>
              <w:t>3920</w:t>
            </w:r>
          </w:p>
        </w:tc>
        <w:tc>
          <w:tcPr>
            <w:tcW w:w="3600" w:type="dxa"/>
          </w:tcPr>
          <w:p w14:paraId="246B03DB" w14:textId="77777777" w:rsidR="001C1E21" w:rsidRPr="0094572F" w:rsidRDefault="001C1E21" w:rsidP="005B46AF">
            <w:pPr>
              <w:rPr>
                <w:highlight w:val="lightGray"/>
              </w:rPr>
            </w:pPr>
            <w:r w:rsidRPr="0094572F">
              <w:rPr>
                <w:highlight w:val="lightGray"/>
              </w:rPr>
              <w:t>1s:1s:1s:1s</w:t>
            </w:r>
          </w:p>
        </w:tc>
        <w:tc>
          <w:tcPr>
            <w:tcW w:w="2785" w:type="dxa"/>
          </w:tcPr>
          <w:p w14:paraId="387FB942" w14:textId="77777777" w:rsidR="001C1E21" w:rsidRPr="0094572F" w:rsidRDefault="001C1E21" w:rsidP="005B46AF">
            <w:pPr>
              <w:rPr>
                <w:highlight w:val="lightGray"/>
              </w:rPr>
            </w:pPr>
            <w:r w:rsidRPr="0094572F">
              <w:rPr>
                <w:highlight w:val="lightGray"/>
              </w:rPr>
              <w:t>0</w:t>
            </w:r>
          </w:p>
        </w:tc>
      </w:tr>
    </w:tbl>
    <w:p w14:paraId="7F35064C" w14:textId="5E7FD9B6" w:rsidR="001C1E21" w:rsidRPr="0094572F" w:rsidRDefault="001C1E21" w:rsidP="001C1E21">
      <w:pPr>
        <w:jc w:val="both"/>
        <w:rPr>
          <w:highlight w:val="lightGray"/>
        </w:rPr>
      </w:pPr>
      <w:r w:rsidRPr="0094572F">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94572F" w:rsidRDefault="00BC6506" w:rsidP="001C1E21">
      <w:pPr>
        <w:jc w:val="both"/>
        <w:rPr>
          <w:highlight w:val="lightGray"/>
        </w:rPr>
      </w:pPr>
      <w:r w:rsidRPr="0094572F">
        <w:rPr>
          <w:highlight w:val="lightGray"/>
        </w:rPr>
        <w:t>[Motion 111,</w:t>
      </w:r>
      <w:r w:rsidR="00665191" w:rsidRPr="0094572F">
        <w:rPr>
          <w:highlight w:val="lightGray"/>
        </w:rPr>
        <w:t xml:space="preserve"> #SP2,</w:t>
      </w:r>
      <w:r w:rsidRPr="0094572F">
        <w:rPr>
          <w:highlight w:val="lightGray"/>
        </w:rPr>
        <w:t xml:space="preserve"> </w:t>
      </w:r>
      <w:sdt>
        <w:sdtPr>
          <w:rPr>
            <w:highlight w:val="lightGray"/>
          </w:rPr>
          <w:id w:val="473039329"/>
          <w:citation/>
        </w:sdtPr>
        <w:sdtEndPr/>
        <w:sdtContent>
          <w:r w:rsidR="00C556BE" w:rsidRPr="0094572F">
            <w:rPr>
              <w:highlight w:val="lightGray"/>
            </w:rPr>
            <w:fldChar w:fldCharType="begin"/>
          </w:r>
          <w:r w:rsidR="00C556BE" w:rsidRPr="0094572F">
            <w:rPr>
              <w:highlight w:val="lightGray"/>
              <w:lang w:val="en-US"/>
            </w:rPr>
            <w:instrText xml:space="preserve"> CITATION 19_1755r4 \l 1033 </w:instrText>
          </w:r>
          <w:r w:rsidR="00C556BE" w:rsidRPr="0094572F">
            <w:rPr>
              <w:highlight w:val="lightGray"/>
            </w:rPr>
            <w:fldChar w:fldCharType="separate"/>
          </w:r>
          <w:r w:rsidR="005A1105" w:rsidRPr="0094572F">
            <w:rPr>
              <w:noProof/>
              <w:highlight w:val="lightGray"/>
              <w:lang w:val="en-US"/>
            </w:rPr>
            <w:t>[7]</w:t>
          </w:r>
          <w:r w:rsidR="00C556BE" w:rsidRPr="0094572F">
            <w:rPr>
              <w:highlight w:val="lightGray"/>
            </w:rPr>
            <w:fldChar w:fldCharType="end"/>
          </w:r>
        </w:sdtContent>
      </w:sdt>
      <w:r w:rsidR="00C556BE" w:rsidRPr="0094572F">
        <w:rPr>
          <w:highlight w:val="lightGray"/>
        </w:rPr>
        <w:t xml:space="preserve"> and </w:t>
      </w:r>
      <w:sdt>
        <w:sdtPr>
          <w:rPr>
            <w:highlight w:val="lightGray"/>
          </w:rPr>
          <w:id w:val="-1145045017"/>
          <w:citation/>
        </w:sdtPr>
        <w:sdtEndPr/>
        <w:sdtContent>
          <w:r w:rsidR="00C556BE" w:rsidRPr="0094572F">
            <w:rPr>
              <w:highlight w:val="lightGray"/>
            </w:rPr>
            <w:fldChar w:fldCharType="begin"/>
          </w:r>
          <w:r w:rsidR="00C556BE" w:rsidRPr="0094572F">
            <w:rPr>
              <w:highlight w:val="lightGray"/>
              <w:lang w:val="en-US"/>
            </w:rPr>
            <w:instrText xml:space="preserve"> CITATION 20_0579r3 \l 1033 </w:instrText>
          </w:r>
          <w:r w:rsidR="00C556BE" w:rsidRPr="0094572F">
            <w:rPr>
              <w:highlight w:val="lightGray"/>
            </w:rPr>
            <w:fldChar w:fldCharType="separate"/>
          </w:r>
          <w:r w:rsidR="005A1105" w:rsidRPr="0094572F">
            <w:rPr>
              <w:noProof/>
              <w:highlight w:val="lightGray"/>
              <w:lang w:val="en-US"/>
            </w:rPr>
            <w:t>[24]</w:t>
          </w:r>
          <w:r w:rsidR="00C556BE" w:rsidRPr="0094572F">
            <w:rPr>
              <w:highlight w:val="lightGray"/>
            </w:rPr>
            <w:fldChar w:fldCharType="end"/>
          </w:r>
        </w:sdtContent>
      </w:sdt>
      <w:r w:rsidR="00C556BE" w:rsidRPr="0094572F">
        <w:rPr>
          <w:highlight w:val="lightGray"/>
        </w:rPr>
        <w:t>]</w:t>
      </w:r>
    </w:p>
    <w:p w14:paraId="0CA6AC3E" w14:textId="77777777" w:rsidR="00A00941" w:rsidRPr="0094572F" w:rsidRDefault="00A00941" w:rsidP="001C1E21">
      <w:pPr>
        <w:jc w:val="both"/>
        <w:rPr>
          <w:highlight w:val="lightGray"/>
        </w:rPr>
      </w:pPr>
    </w:p>
    <w:p w14:paraId="79E72524" w14:textId="13AA980D" w:rsidR="00312075" w:rsidRPr="0094572F" w:rsidRDefault="00EF144B" w:rsidP="00312075">
      <w:pPr>
        <w:jc w:val="both"/>
        <w:rPr>
          <w:highlight w:val="lightGray"/>
        </w:rPr>
      </w:pPr>
      <w:r w:rsidRPr="0094572F">
        <w:rPr>
          <w:highlight w:val="lightGray"/>
        </w:rPr>
        <w:t>T</w:t>
      </w:r>
      <w:r w:rsidR="00312075" w:rsidRPr="0094572F">
        <w:rPr>
          <w:highlight w:val="lightGray"/>
        </w:rPr>
        <w:t>he same proportional round robin is applied to left-over bits</w:t>
      </w:r>
    </w:p>
    <w:p w14:paraId="3388D190" w14:textId="77777777" w:rsidR="00312075" w:rsidRPr="0094572F" w:rsidRDefault="00312075" w:rsidP="00DF7E01">
      <w:pPr>
        <w:pStyle w:val="ListParagraph"/>
        <w:numPr>
          <w:ilvl w:val="0"/>
          <w:numId w:val="52"/>
        </w:numPr>
        <w:jc w:val="both"/>
        <w:rPr>
          <w:highlight w:val="lightGray"/>
        </w:rPr>
      </w:pPr>
      <w:r w:rsidRPr="0094572F">
        <w:rPr>
          <w:highlight w:val="lightGray"/>
        </w:rPr>
        <w:t>The same ratios are used in the entire segment parsing process except the ratios of those already filled segment becomes 0.</w:t>
      </w:r>
    </w:p>
    <w:p w14:paraId="22DC41FA" w14:textId="77777777" w:rsidR="00312075" w:rsidRPr="0094572F" w:rsidRDefault="00312075" w:rsidP="00312075">
      <w:pPr>
        <w:jc w:val="both"/>
        <w:rPr>
          <w:highlight w:val="lightGray"/>
        </w:rPr>
      </w:pPr>
      <w:r w:rsidRPr="0094572F">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2"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D124CF" w:rsidRDefault="00D124CF"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D124CF" w:rsidRDefault="00D124CF"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D124CF" w:rsidRDefault="00D124CF"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3"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D124CF" w:rsidRDefault="00D124CF"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D124CF" w:rsidRDefault="00D124CF"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D124CF" w:rsidRDefault="00D124CF"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94572F" w:rsidRDefault="00312075" w:rsidP="00312075">
      <w:pPr>
        <w:jc w:val="both"/>
        <w:rPr>
          <w:highlight w:val="lightGray"/>
        </w:rPr>
      </w:pPr>
    </w:p>
    <w:p w14:paraId="6CD1EE3B" w14:textId="77777777" w:rsidR="00312075" w:rsidRPr="0094572F" w:rsidRDefault="00312075" w:rsidP="00312075">
      <w:pPr>
        <w:jc w:val="both"/>
        <w:rPr>
          <w:highlight w:val="lightGray"/>
        </w:rPr>
      </w:pPr>
    </w:p>
    <w:p w14:paraId="4CAD374F" w14:textId="77777777" w:rsidR="00312075" w:rsidRPr="0094572F" w:rsidRDefault="00312075" w:rsidP="00312075">
      <w:pPr>
        <w:jc w:val="both"/>
        <w:rPr>
          <w:highlight w:val="lightGray"/>
        </w:rPr>
      </w:pPr>
    </w:p>
    <w:p w14:paraId="2C2F9E81" w14:textId="77777777" w:rsidR="00312075" w:rsidRPr="0094572F" w:rsidRDefault="00312075" w:rsidP="00312075">
      <w:pPr>
        <w:jc w:val="both"/>
        <w:rPr>
          <w:highlight w:val="lightGray"/>
        </w:rPr>
      </w:pPr>
    </w:p>
    <w:p w14:paraId="7301253F" w14:textId="77777777" w:rsidR="00312075" w:rsidRPr="0094572F" w:rsidRDefault="00312075" w:rsidP="00312075">
      <w:pPr>
        <w:jc w:val="both"/>
        <w:rPr>
          <w:highlight w:val="lightGray"/>
        </w:rPr>
      </w:pPr>
    </w:p>
    <w:p w14:paraId="58675214" w14:textId="258AC179" w:rsidR="00381367" w:rsidRPr="0094572F" w:rsidRDefault="00381367" w:rsidP="00381367">
      <w:pPr>
        <w:pStyle w:val="Caption"/>
        <w:spacing w:after="0"/>
        <w:jc w:val="center"/>
        <w:rPr>
          <w:highlight w:val="lightGray"/>
          <w:lang w:val="en-US"/>
        </w:rPr>
      </w:pPr>
      <w:bookmarkStart w:id="396" w:name="_Toc44164526"/>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5</w:t>
      </w:r>
      <w:r w:rsidRPr="0094572F">
        <w:rPr>
          <w:highlight w:val="lightGray"/>
        </w:rPr>
        <w:fldChar w:fldCharType="end"/>
      </w:r>
      <w:r w:rsidRPr="0094572F">
        <w:rPr>
          <w:highlight w:val="lightGray"/>
        </w:rPr>
        <w:t xml:space="preserve"> – Proportional round robin parser</w:t>
      </w:r>
      <w:bookmarkEnd w:id="396"/>
    </w:p>
    <w:p w14:paraId="4E600AE7" w14:textId="6181A4E1" w:rsidR="00665191" w:rsidRDefault="00665191" w:rsidP="00665191">
      <w:pPr>
        <w:jc w:val="both"/>
      </w:pPr>
      <w:r w:rsidRPr="0094572F">
        <w:rPr>
          <w:highlight w:val="lightGray"/>
        </w:rPr>
        <w:t xml:space="preserve">[Motion 111, #SP3, </w:t>
      </w:r>
      <w:sdt>
        <w:sdtPr>
          <w:rPr>
            <w:highlight w:val="lightGray"/>
          </w:rPr>
          <w:id w:val="69058020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40146087"/>
          <w:citation/>
        </w:sdtPr>
        <w:sdtEndPr/>
        <w:sdtContent>
          <w:r w:rsidRPr="0094572F">
            <w:rPr>
              <w:highlight w:val="lightGray"/>
            </w:rPr>
            <w:fldChar w:fldCharType="begin"/>
          </w:r>
          <w:r w:rsidRPr="0094572F">
            <w:rPr>
              <w:highlight w:val="lightGray"/>
              <w:lang w:val="en-US"/>
            </w:rPr>
            <w:instrText xml:space="preserve"> CITATION 20_0579r3 \l 1033 </w:instrText>
          </w:r>
          <w:r w:rsidRPr="0094572F">
            <w:rPr>
              <w:highlight w:val="lightGray"/>
            </w:rPr>
            <w:fldChar w:fldCharType="separate"/>
          </w:r>
          <w:r w:rsidR="005A1105" w:rsidRPr="0094572F">
            <w:rPr>
              <w:noProof/>
              <w:highlight w:val="lightGray"/>
              <w:lang w:val="en-US"/>
            </w:rPr>
            <w:t>[24]</w:t>
          </w:r>
          <w:r w:rsidRPr="0094572F">
            <w:rPr>
              <w:highlight w:val="lightGray"/>
            </w:rPr>
            <w:fldChar w:fldCharType="end"/>
          </w:r>
        </w:sdtContent>
      </w:sdt>
      <w:r w:rsidRPr="0094572F">
        <w:rPr>
          <w:highlight w:val="lightGray"/>
        </w:rPr>
        <w:t>]</w:t>
      </w:r>
    </w:p>
    <w:p w14:paraId="579F8799" w14:textId="4E1B12C5" w:rsidR="00A00941" w:rsidRPr="00A00941" w:rsidRDefault="00A00941" w:rsidP="00A00941">
      <w:pPr>
        <w:jc w:val="both"/>
        <w:rPr>
          <w:szCs w:val="22"/>
          <w:highlight w:val="yellow"/>
        </w:rPr>
      </w:pPr>
      <w:r>
        <w:rPr>
          <w:szCs w:val="22"/>
        </w:rPr>
        <w:br/>
      </w:r>
      <w:r w:rsidRPr="00A00941">
        <w:rPr>
          <w:b/>
          <w:highlight w:val="yellow"/>
        </w:rPr>
        <w:t>Straw poll #70</w:t>
      </w:r>
    </w:p>
    <w:p w14:paraId="1E21CB9B" w14:textId="5129596A" w:rsidR="00A00941" w:rsidRPr="00A00941" w:rsidRDefault="00A00941" w:rsidP="00A00941">
      <w:pPr>
        <w:jc w:val="both"/>
        <w:rPr>
          <w:szCs w:val="22"/>
          <w:highlight w:val="yellow"/>
        </w:rPr>
      </w:pPr>
      <w:del w:id="397" w:author="Edward Au" w:date="2020-06-26T23:52:00Z">
        <w:r w:rsidRPr="00A00941" w:rsidDel="00780D34">
          <w:rPr>
            <w:szCs w:val="22"/>
            <w:highlight w:val="yellow"/>
          </w:rPr>
          <w:delText xml:space="preserve">Do you agree that </w:delText>
        </w:r>
      </w:del>
      <w:ins w:id="398" w:author="Edward Au" w:date="2020-06-26T23:52:00Z">
        <w:r w:rsidR="00780D34">
          <w:rPr>
            <w:szCs w:val="22"/>
            <w:highlight w:val="yellow"/>
          </w:rPr>
          <w:t>802.</w:t>
        </w:r>
      </w:ins>
      <w:r w:rsidRPr="00A00941">
        <w:rPr>
          <w:szCs w:val="22"/>
          <w:highlight w:val="yellow"/>
        </w:rPr>
        <w:t>11be uses 80</w:t>
      </w:r>
      <w:ins w:id="399" w:author="Edward Au" w:date="2020-06-26T23:52:00Z">
        <w:r w:rsidR="00780D34">
          <w:rPr>
            <w:szCs w:val="22"/>
            <w:highlight w:val="yellow"/>
          </w:rPr>
          <w:t xml:space="preserve"> </w:t>
        </w:r>
      </w:ins>
      <w:del w:id="400" w:author="Edward Au" w:date="2020-06-26T23:52:00Z">
        <w:r w:rsidRPr="00A00941" w:rsidDel="00780D34">
          <w:rPr>
            <w:szCs w:val="22"/>
            <w:highlight w:val="yellow"/>
          </w:rPr>
          <w:delText>H</w:delText>
        </w:r>
      </w:del>
      <w:r w:rsidRPr="00A00941">
        <w:rPr>
          <w:szCs w:val="22"/>
          <w:highlight w:val="yellow"/>
        </w:rPr>
        <w:t>M</w:t>
      </w:r>
      <w:ins w:id="401" w:author="Edward Au" w:date="2020-06-26T23:52:00Z">
        <w:r w:rsidR="00780D34">
          <w:rPr>
            <w:szCs w:val="22"/>
            <w:highlight w:val="yellow"/>
          </w:rPr>
          <w:t>H</w:t>
        </w:r>
      </w:ins>
      <w:r w:rsidRPr="00A00941">
        <w:rPr>
          <w:szCs w:val="22"/>
          <w:highlight w:val="yellow"/>
        </w:rPr>
        <w:t>z segment parser with the following parameters for (242+484)+996</w:t>
      </w:r>
      <w:del w:id="402" w:author="Edward Au" w:date="2020-06-26T23:52:00Z">
        <w:r w:rsidRPr="00A00941" w:rsidDel="00780D34">
          <w:rPr>
            <w:szCs w:val="22"/>
            <w:highlight w:val="yellow"/>
          </w:rPr>
          <w:delText>?</w:delText>
        </w:r>
      </w:del>
      <w:ins w:id="403" w:author="Edward Au" w:date="2020-06-26T23:52:00Z">
        <w:r w:rsidR="00780D34">
          <w:rPr>
            <w:szCs w:val="22"/>
            <w:highlight w:val="yellow"/>
          </w:rPr>
          <w:t>:</w:t>
        </w:r>
      </w:ins>
    </w:p>
    <w:tbl>
      <w:tblPr>
        <w:tblStyle w:val="TableGrid"/>
        <w:tblW w:w="0" w:type="auto"/>
        <w:tblLook w:val="04A0" w:firstRow="1" w:lastRow="0" w:firstColumn="1" w:lastColumn="0" w:noHBand="0" w:noVBand="1"/>
      </w:tblPr>
      <w:tblGrid>
        <w:gridCol w:w="1795"/>
        <w:gridCol w:w="1170"/>
        <w:gridCol w:w="3600"/>
        <w:gridCol w:w="2785"/>
      </w:tblGrid>
      <w:tr w:rsidR="00A00941" w:rsidRPr="00A00941" w14:paraId="4E414A81" w14:textId="77777777" w:rsidTr="00CA128C">
        <w:tc>
          <w:tcPr>
            <w:tcW w:w="1795" w:type="dxa"/>
          </w:tcPr>
          <w:p w14:paraId="118CB6AE" w14:textId="77777777" w:rsidR="00A00941" w:rsidRPr="00A00941" w:rsidRDefault="00A00941" w:rsidP="00CA128C">
            <w:pPr>
              <w:jc w:val="both"/>
              <w:rPr>
                <w:b/>
                <w:highlight w:val="yellow"/>
              </w:rPr>
            </w:pPr>
            <w:r w:rsidRPr="00A00941">
              <w:rPr>
                <w:b/>
                <w:highlight w:val="yellow"/>
              </w:rPr>
              <w:t>RU Aggregation</w:t>
            </w:r>
          </w:p>
        </w:tc>
        <w:tc>
          <w:tcPr>
            <w:tcW w:w="1170" w:type="dxa"/>
          </w:tcPr>
          <w:p w14:paraId="5E48DB9E" w14:textId="77777777" w:rsidR="00A00941" w:rsidRPr="00A00941" w:rsidRDefault="00A00941" w:rsidP="00CA128C">
            <w:pPr>
              <w:jc w:val="both"/>
              <w:rPr>
                <w:b/>
                <w:highlight w:val="yellow"/>
              </w:rPr>
            </w:pPr>
            <w:r w:rsidRPr="00A00941">
              <w:rPr>
                <w:b/>
                <w:highlight w:val="yellow"/>
              </w:rPr>
              <w:t>Nsd_total</w:t>
            </w:r>
          </w:p>
        </w:tc>
        <w:tc>
          <w:tcPr>
            <w:tcW w:w="3600" w:type="dxa"/>
          </w:tcPr>
          <w:p w14:paraId="2C1E3542" w14:textId="77777777" w:rsidR="00A00941" w:rsidRPr="00A00941" w:rsidRDefault="00A00941" w:rsidP="00CA128C">
            <w:pPr>
              <w:jc w:val="both"/>
              <w:rPr>
                <w:b/>
                <w:highlight w:val="yellow"/>
              </w:rPr>
            </w:pPr>
            <w:r w:rsidRPr="00A00941">
              <w:rPr>
                <w:b/>
                <w:highlight w:val="yellow"/>
              </w:rPr>
              <w:t>Proportional Ratio (m1:m2:m3:m4)</w:t>
            </w:r>
          </w:p>
        </w:tc>
        <w:tc>
          <w:tcPr>
            <w:tcW w:w="2785" w:type="dxa"/>
          </w:tcPr>
          <w:p w14:paraId="1DEDFE4B" w14:textId="77777777" w:rsidR="00A00941" w:rsidRPr="00A00941" w:rsidRDefault="00A00941" w:rsidP="00CA128C">
            <w:pPr>
              <w:jc w:val="both"/>
              <w:rPr>
                <w:b/>
                <w:highlight w:val="yellow"/>
              </w:rPr>
            </w:pPr>
            <w:r w:rsidRPr="00A00941">
              <w:rPr>
                <w:b/>
                <w:highlight w:val="yellow"/>
              </w:rPr>
              <w:t>Leftover bits (per symbol)</w:t>
            </w:r>
          </w:p>
        </w:tc>
      </w:tr>
      <w:tr w:rsidR="00A00941" w:rsidRPr="00A00941" w14:paraId="081E79A7" w14:textId="77777777" w:rsidTr="00CA128C">
        <w:tc>
          <w:tcPr>
            <w:tcW w:w="1795" w:type="dxa"/>
          </w:tcPr>
          <w:p w14:paraId="39D406BD" w14:textId="77777777" w:rsidR="00A00941" w:rsidRPr="00A00941" w:rsidRDefault="00A00941" w:rsidP="00CA128C">
            <w:pPr>
              <w:jc w:val="center"/>
              <w:rPr>
                <w:highlight w:val="yellow"/>
              </w:rPr>
            </w:pPr>
            <w:r w:rsidRPr="00A00941">
              <w:rPr>
                <w:highlight w:val="yellow"/>
              </w:rPr>
              <w:t>(242+484)+996</w:t>
            </w:r>
          </w:p>
        </w:tc>
        <w:tc>
          <w:tcPr>
            <w:tcW w:w="1170" w:type="dxa"/>
          </w:tcPr>
          <w:p w14:paraId="16134C44" w14:textId="77777777" w:rsidR="00A00941" w:rsidRPr="00A00941" w:rsidRDefault="00A00941" w:rsidP="00CA128C">
            <w:pPr>
              <w:jc w:val="center"/>
              <w:rPr>
                <w:highlight w:val="yellow"/>
              </w:rPr>
            </w:pPr>
            <w:r w:rsidRPr="00A00941">
              <w:rPr>
                <w:highlight w:val="yellow"/>
              </w:rPr>
              <w:t>1682</w:t>
            </w:r>
          </w:p>
        </w:tc>
        <w:tc>
          <w:tcPr>
            <w:tcW w:w="3600" w:type="dxa"/>
          </w:tcPr>
          <w:p w14:paraId="7D618ABE" w14:textId="77777777" w:rsidR="00A00941" w:rsidRPr="00A00941" w:rsidRDefault="00A00941" w:rsidP="00CA128C">
            <w:pPr>
              <w:jc w:val="center"/>
              <w:rPr>
                <w:highlight w:val="yellow"/>
              </w:rPr>
            </w:pPr>
            <w:r w:rsidRPr="00A00941">
              <w:rPr>
                <w:highlight w:val="yellow"/>
              </w:rPr>
              <w:t>3s:4s</w:t>
            </w:r>
          </w:p>
        </w:tc>
        <w:tc>
          <w:tcPr>
            <w:tcW w:w="2785" w:type="dxa"/>
          </w:tcPr>
          <w:p w14:paraId="22148426" w14:textId="77777777" w:rsidR="00A00941" w:rsidRPr="00A00941" w:rsidRDefault="00A00941" w:rsidP="00CA128C">
            <w:pPr>
              <w:jc w:val="center"/>
              <w:rPr>
                <w:highlight w:val="yellow"/>
              </w:rPr>
            </w:pPr>
            <w:r w:rsidRPr="00A00941">
              <w:rPr>
                <w:highlight w:val="yellow"/>
              </w:rPr>
              <w:t>44*Nbpscs on RU996</w:t>
            </w:r>
          </w:p>
        </w:tc>
      </w:tr>
    </w:tbl>
    <w:p w14:paraId="57182D45" w14:textId="227A8657" w:rsidR="00A00941" w:rsidRPr="00A00941" w:rsidRDefault="00A00941" w:rsidP="00A00941">
      <w:pPr>
        <w:jc w:val="both"/>
        <w:rPr>
          <w:highlight w:val="yellow"/>
        </w:rPr>
      </w:pPr>
      <w:r w:rsidRPr="00A0094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r w:rsidRPr="00A00941">
        <w:rPr>
          <w:b/>
          <w:i/>
          <w:highlight w:val="yellow"/>
        </w:rPr>
        <w:t>[#SP70]</w:t>
      </w:r>
    </w:p>
    <w:p w14:paraId="3BA4919A" w14:textId="0504B37E" w:rsidR="00A00941" w:rsidRPr="00A00941" w:rsidRDefault="00A00941" w:rsidP="00A00941">
      <w:pPr>
        <w:jc w:val="both"/>
        <w:rPr>
          <w:szCs w:val="22"/>
        </w:rPr>
      </w:pPr>
      <w:r w:rsidRPr="00A00941">
        <w:rPr>
          <w:szCs w:val="22"/>
          <w:highlight w:val="yellow"/>
        </w:rPr>
        <w:t>[20/0789r1 (On TBD segment parser and tone interleaver for specific MRU, Jianhan Liu, MediaTek), SP#1, Y/N/A: 43/0/6]</w:t>
      </w:r>
    </w:p>
    <w:p w14:paraId="33C761C9" w14:textId="77777777" w:rsidR="005F4EE5" w:rsidRDefault="002E1230" w:rsidP="002A0425">
      <w:pPr>
        <w:pStyle w:val="Heading2"/>
        <w:jc w:val="both"/>
        <w:rPr>
          <w:u w:val="none"/>
        </w:rPr>
      </w:pPr>
      <w:bookmarkStart w:id="404" w:name="_Toc44164392"/>
      <w:r>
        <w:rPr>
          <w:u w:val="none"/>
        </w:rPr>
        <w:t>EHT preamble</w:t>
      </w:r>
      <w:bookmarkEnd w:id="404"/>
    </w:p>
    <w:p w14:paraId="02FF21A2" w14:textId="77777777" w:rsidR="00B63AC8" w:rsidRPr="00B63AC8" w:rsidRDefault="000D2663" w:rsidP="00B63AC8">
      <w:pPr>
        <w:pStyle w:val="Heading3"/>
        <w:jc w:val="both"/>
      </w:pPr>
      <w:bookmarkStart w:id="405" w:name="_Toc44164393"/>
      <w:r>
        <w:t xml:space="preserve">L-STF, L-LTF, </w:t>
      </w:r>
      <w:r w:rsidR="00CC5151">
        <w:t>L-SIG</w:t>
      </w:r>
      <w:r>
        <w:t>, and RL-SIG</w:t>
      </w:r>
      <w:bookmarkEnd w:id="405"/>
    </w:p>
    <w:p w14:paraId="10B9ED84" w14:textId="77777777" w:rsidR="004E3A49" w:rsidRPr="0094572F" w:rsidRDefault="004E3A49" w:rsidP="002A0425">
      <w:pPr>
        <w:jc w:val="both"/>
        <w:rPr>
          <w:highlight w:val="lightGray"/>
        </w:rPr>
      </w:pPr>
      <w:r w:rsidRPr="0094572F">
        <w:rPr>
          <w:highlight w:val="lightGray"/>
        </w:rPr>
        <w:t>For EHT PPDU, L-STF, L-LTF and L-SIG shall be transmitted at the beginning of the EHT PPDU.</w:t>
      </w:r>
    </w:p>
    <w:p w14:paraId="47D99422" w14:textId="77777777" w:rsidR="004E3A49" w:rsidRPr="0094572F" w:rsidRDefault="004E3A49" w:rsidP="002A0425">
      <w:pPr>
        <w:jc w:val="both"/>
        <w:rPr>
          <w:highlight w:val="lightGray"/>
        </w:rPr>
      </w:pPr>
      <w:r w:rsidRPr="0094572F">
        <w:rPr>
          <w:highlight w:val="lightGray"/>
        </w:rPr>
        <w:t>For EHT PPDU, the first symbol after L-SIG shall be BPSK modulated.</w:t>
      </w:r>
    </w:p>
    <w:p w14:paraId="0114A928" w14:textId="77777777" w:rsidR="009A6756" w:rsidRPr="0094572F" w:rsidRDefault="008424FB" w:rsidP="002A0425">
      <w:pPr>
        <w:jc w:val="both"/>
        <w:rPr>
          <w:highlight w:val="lightGray"/>
        </w:rPr>
      </w:pPr>
      <w:r w:rsidRPr="0094572F">
        <w:rPr>
          <w:highlight w:val="lightGray"/>
        </w:rPr>
        <w:t>[Motion 1</w:t>
      </w:r>
      <w:r w:rsidR="00F17F1E" w:rsidRPr="0094572F">
        <w:rPr>
          <w:highlight w:val="lightGray"/>
        </w:rPr>
        <w:t>,</w:t>
      </w:r>
      <w:r w:rsidR="00E90728" w:rsidRPr="0094572F">
        <w:rPr>
          <w:highlight w:val="lightGray"/>
        </w:rPr>
        <w:t xml:space="preserve"> </w:t>
      </w:r>
      <w:sdt>
        <w:sdtPr>
          <w:rPr>
            <w:highlight w:val="lightGray"/>
          </w:rPr>
          <w:id w:val="-2094540213"/>
          <w:citation/>
        </w:sdtPr>
        <w:sdtEndPr/>
        <w:sdtContent>
          <w:r w:rsidR="00E90728" w:rsidRPr="0094572F">
            <w:rPr>
              <w:highlight w:val="lightGray"/>
            </w:rPr>
            <w:fldChar w:fldCharType="begin"/>
          </w:r>
          <w:r w:rsidR="00E90728" w:rsidRPr="0094572F">
            <w:rPr>
              <w:highlight w:val="lightGray"/>
              <w:lang w:val="en-US"/>
            </w:rPr>
            <w:instrText xml:space="preserve"> CITATION 19_1755r0 \l 1033 </w:instrText>
          </w:r>
          <w:r w:rsidR="00E90728" w:rsidRPr="0094572F">
            <w:rPr>
              <w:highlight w:val="lightGray"/>
            </w:rPr>
            <w:fldChar w:fldCharType="separate"/>
          </w:r>
          <w:r w:rsidR="005A1105" w:rsidRPr="0094572F">
            <w:rPr>
              <w:noProof/>
              <w:highlight w:val="lightGray"/>
              <w:lang w:val="en-US"/>
            </w:rPr>
            <w:t>[1]</w:t>
          </w:r>
          <w:r w:rsidR="00E90728" w:rsidRPr="0094572F">
            <w:rPr>
              <w:highlight w:val="lightGray"/>
            </w:rPr>
            <w:fldChar w:fldCharType="end"/>
          </w:r>
        </w:sdtContent>
      </w:sdt>
      <w:r w:rsidR="00E90728" w:rsidRPr="0094572F">
        <w:rPr>
          <w:highlight w:val="lightGray"/>
        </w:rPr>
        <w:t xml:space="preserve"> and </w:t>
      </w:r>
      <w:sdt>
        <w:sdtPr>
          <w:rPr>
            <w:highlight w:val="lightGray"/>
          </w:rPr>
          <w:id w:val="481885797"/>
          <w:citation/>
        </w:sdtPr>
        <w:sdtEndPr/>
        <w:sdtContent>
          <w:r w:rsidR="00E90728" w:rsidRPr="0094572F">
            <w:rPr>
              <w:highlight w:val="lightGray"/>
            </w:rPr>
            <w:fldChar w:fldCharType="begin"/>
          </w:r>
          <w:r w:rsidR="00E90728" w:rsidRPr="0094572F">
            <w:rPr>
              <w:highlight w:val="lightGray"/>
              <w:lang w:val="en-US"/>
            </w:rPr>
            <w:instrText xml:space="preserve"> CITATION 19_1099r2 \l 1033 </w:instrText>
          </w:r>
          <w:r w:rsidR="00E90728" w:rsidRPr="0094572F">
            <w:rPr>
              <w:highlight w:val="lightGray"/>
            </w:rPr>
            <w:fldChar w:fldCharType="separate"/>
          </w:r>
          <w:r w:rsidR="005A1105" w:rsidRPr="0094572F">
            <w:rPr>
              <w:noProof/>
              <w:highlight w:val="lightGray"/>
              <w:lang w:val="en-US"/>
            </w:rPr>
            <w:t>[25]</w:t>
          </w:r>
          <w:r w:rsidR="00E90728" w:rsidRPr="0094572F">
            <w:rPr>
              <w:highlight w:val="lightGray"/>
            </w:rPr>
            <w:fldChar w:fldCharType="end"/>
          </w:r>
        </w:sdtContent>
      </w:sdt>
      <w:r w:rsidRPr="0094572F">
        <w:rPr>
          <w:highlight w:val="lightGray"/>
        </w:rPr>
        <w:t>]</w:t>
      </w:r>
    </w:p>
    <w:p w14:paraId="10AA1DFB" w14:textId="77777777" w:rsidR="00D9012E" w:rsidRPr="0094572F" w:rsidRDefault="00D9012E" w:rsidP="002A0425">
      <w:pPr>
        <w:jc w:val="both"/>
        <w:rPr>
          <w:highlight w:val="lightGray"/>
        </w:rPr>
      </w:pPr>
    </w:p>
    <w:p w14:paraId="694CCD5F" w14:textId="6881E008" w:rsidR="00D9012E" w:rsidRPr="0094572F" w:rsidRDefault="00D9012E" w:rsidP="002A0425">
      <w:pPr>
        <w:jc w:val="both"/>
        <w:rPr>
          <w:highlight w:val="lightGray"/>
        </w:rPr>
      </w:pPr>
      <w:r w:rsidRPr="0094572F">
        <w:rPr>
          <w:highlight w:val="lightGray"/>
        </w:rPr>
        <w:t xml:space="preserve">The LENGTH field in L-SIG set to a value </w:t>
      </w:r>
      <w:r w:rsidRPr="0094572F">
        <w:rPr>
          <w:i/>
          <w:highlight w:val="lightGray"/>
        </w:rPr>
        <w:t>N</w:t>
      </w:r>
      <w:r w:rsidRPr="0094572F">
        <w:rPr>
          <w:highlight w:val="lightGray"/>
        </w:rPr>
        <w:t xml:space="preserve"> such that mod(</w:t>
      </w:r>
      <w:r w:rsidRPr="0094572F">
        <w:rPr>
          <w:i/>
          <w:highlight w:val="lightGray"/>
        </w:rPr>
        <w:t>N</w:t>
      </w:r>
      <w:r w:rsidRPr="0094572F">
        <w:rPr>
          <w:highlight w:val="lightGray"/>
        </w:rPr>
        <w:t>, 3) = 0.</w:t>
      </w:r>
    </w:p>
    <w:p w14:paraId="426F9AC7" w14:textId="77777777" w:rsidR="00D9012E" w:rsidRPr="0094572F" w:rsidRDefault="00D9012E" w:rsidP="002A0425">
      <w:pPr>
        <w:jc w:val="both"/>
        <w:rPr>
          <w:highlight w:val="lightGray"/>
        </w:rPr>
      </w:pPr>
      <w:r w:rsidRPr="0094572F">
        <w:rPr>
          <w:highlight w:val="lightGray"/>
        </w:rPr>
        <w:t xml:space="preserve">[Motion 29, </w:t>
      </w:r>
      <w:sdt>
        <w:sdtPr>
          <w:rPr>
            <w:highlight w:val="lightGray"/>
          </w:rPr>
          <w:id w:val="-1989926008"/>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640487981"/>
          <w:citation/>
        </w:sdtPr>
        <w:sdtEndPr/>
        <w:sdtContent>
          <w:r w:rsidRPr="0094572F">
            <w:rPr>
              <w:highlight w:val="lightGray"/>
            </w:rPr>
            <w:fldChar w:fldCharType="begin"/>
          </w:r>
          <w:r w:rsidR="0051386C" w:rsidRPr="0094572F">
            <w:rPr>
              <w:highlight w:val="lightGray"/>
              <w:lang w:val="en-US"/>
            </w:rPr>
            <w:instrText xml:space="preserve">CITATION 19_1486r9 \l 1033 </w:instrText>
          </w:r>
          <w:r w:rsidRPr="0094572F">
            <w:rPr>
              <w:highlight w:val="lightGray"/>
            </w:rPr>
            <w:fldChar w:fldCharType="separate"/>
          </w:r>
          <w:r w:rsidR="005A1105" w:rsidRPr="0094572F">
            <w:rPr>
              <w:noProof/>
              <w:highlight w:val="lightGray"/>
              <w:lang w:val="en-US"/>
            </w:rPr>
            <w:t>[26]</w:t>
          </w:r>
          <w:r w:rsidRPr="0094572F">
            <w:rPr>
              <w:highlight w:val="lightGray"/>
            </w:rPr>
            <w:fldChar w:fldCharType="end"/>
          </w:r>
        </w:sdtContent>
      </w:sdt>
      <w:r w:rsidRPr="0094572F">
        <w:rPr>
          <w:highlight w:val="lightGray"/>
        </w:rPr>
        <w:t>]</w:t>
      </w:r>
    </w:p>
    <w:p w14:paraId="4E919D9B" w14:textId="77777777" w:rsidR="00CB5F25" w:rsidRPr="0094572F" w:rsidRDefault="00CB5F25" w:rsidP="002A0425">
      <w:pPr>
        <w:jc w:val="both"/>
        <w:rPr>
          <w:highlight w:val="lightGray"/>
        </w:rPr>
      </w:pPr>
    </w:p>
    <w:p w14:paraId="435830EE" w14:textId="77777777" w:rsidR="00CB5F25" w:rsidRPr="0094572F" w:rsidRDefault="00CB5F25" w:rsidP="00CB5F25">
      <w:pPr>
        <w:jc w:val="both"/>
        <w:rPr>
          <w:highlight w:val="lightGray"/>
        </w:rPr>
      </w:pPr>
      <w:r w:rsidRPr="0094572F">
        <w:rPr>
          <w:highlight w:val="lightGray"/>
        </w:rPr>
        <w:t>Phase rotation is applied to the legacy preamble part of EHT PPDU.</w:t>
      </w:r>
    </w:p>
    <w:p w14:paraId="2959EA56" w14:textId="77777777" w:rsidR="00CB5F25" w:rsidRPr="0094572F" w:rsidRDefault="00CB5F25" w:rsidP="00CB5F25">
      <w:pPr>
        <w:jc w:val="both"/>
        <w:rPr>
          <w:highlight w:val="lightGray"/>
        </w:rPr>
      </w:pPr>
      <w:r w:rsidRPr="0094572F">
        <w:rPr>
          <w:highlight w:val="lightGray"/>
        </w:rPr>
        <w:t>Coefficients applied to each 20 MHz channel are TBD.</w:t>
      </w:r>
    </w:p>
    <w:p w14:paraId="797FB0D7" w14:textId="77777777" w:rsidR="00CB5F25" w:rsidRPr="0094572F" w:rsidRDefault="00CB5F25" w:rsidP="00CB5F25">
      <w:pPr>
        <w:jc w:val="both"/>
        <w:rPr>
          <w:highlight w:val="lightGray"/>
        </w:rPr>
      </w:pPr>
      <w:r w:rsidRPr="0094572F">
        <w:rPr>
          <w:highlight w:val="lightGray"/>
        </w:rPr>
        <w:t>Application to the other fields is TBD.</w:t>
      </w:r>
    </w:p>
    <w:p w14:paraId="32B032E0" w14:textId="77777777" w:rsidR="00CB5F25" w:rsidRDefault="00CB5F25" w:rsidP="002A0425">
      <w:pPr>
        <w:jc w:val="both"/>
      </w:pPr>
      <w:r w:rsidRPr="0094572F">
        <w:rPr>
          <w:highlight w:val="lightGray"/>
        </w:rPr>
        <w:t xml:space="preserve">[Motion 41, </w:t>
      </w:r>
      <w:sdt>
        <w:sdtPr>
          <w:rPr>
            <w:highlight w:val="lightGray"/>
          </w:rPr>
          <w:id w:val="-706495235"/>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594981003"/>
          <w:citation/>
        </w:sdtPr>
        <w:sdtEndPr/>
        <w:sdtContent>
          <w:r w:rsidRPr="0094572F">
            <w:rPr>
              <w:highlight w:val="lightGray"/>
            </w:rPr>
            <w:fldChar w:fldCharType="begin"/>
          </w:r>
          <w:r w:rsidRPr="0094572F">
            <w:rPr>
              <w:highlight w:val="lightGray"/>
              <w:lang w:val="en-US"/>
            </w:rPr>
            <w:instrText xml:space="preserve"> CITATION 19_1493r1 \l 1033 </w:instrText>
          </w:r>
          <w:r w:rsidRPr="0094572F">
            <w:rPr>
              <w:highlight w:val="lightGray"/>
            </w:rPr>
            <w:fldChar w:fldCharType="separate"/>
          </w:r>
          <w:r w:rsidR="005A1105" w:rsidRPr="0094572F">
            <w:rPr>
              <w:noProof/>
              <w:highlight w:val="lightGray"/>
              <w:lang w:val="en-US"/>
            </w:rPr>
            <w:t>[27]</w:t>
          </w:r>
          <w:r w:rsidRPr="0094572F">
            <w:rPr>
              <w:highlight w:val="lightGray"/>
            </w:rPr>
            <w:fldChar w:fldCharType="end"/>
          </w:r>
        </w:sdtContent>
      </w:sdt>
      <w:r w:rsidRPr="0094572F">
        <w:rPr>
          <w:highlight w:val="lightGray"/>
        </w:rPr>
        <w:t>]</w:t>
      </w:r>
    </w:p>
    <w:p w14:paraId="2C9C7E23" w14:textId="77777777" w:rsidR="00916584" w:rsidRDefault="00916584" w:rsidP="002A0425">
      <w:pPr>
        <w:jc w:val="both"/>
      </w:pPr>
    </w:p>
    <w:p w14:paraId="22539F39" w14:textId="3EBC2806" w:rsidR="00916584" w:rsidRPr="0094572F" w:rsidRDefault="00916584" w:rsidP="00B8478D">
      <w:pPr>
        <w:jc w:val="both"/>
        <w:rPr>
          <w:szCs w:val="22"/>
          <w:highlight w:val="lightGray"/>
        </w:rPr>
      </w:pPr>
      <w:r w:rsidRPr="0094572F">
        <w:rPr>
          <w:szCs w:val="22"/>
          <w:highlight w:val="lightGray"/>
        </w:rPr>
        <w:lastRenderedPageBreak/>
        <w:t>Phase rotation is applied to legacy preamble, RL-SIG, U-SIG and EHT-SIG in EHT PPDU</w:t>
      </w:r>
      <w:r w:rsidR="00B8478D" w:rsidRPr="0094572F">
        <w:rPr>
          <w:szCs w:val="22"/>
          <w:highlight w:val="lightGray"/>
        </w:rPr>
        <w:t>.</w:t>
      </w:r>
    </w:p>
    <w:p w14:paraId="6F3FFDBC" w14:textId="57F1BB80" w:rsidR="00916584" w:rsidRDefault="001C469D" w:rsidP="00916584">
      <w:pPr>
        <w:jc w:val="both"/>
        <w:rPr>
          <w:szCs w:val="22"/>
        </w:rPr>
      </w:pPr>
      <w:r w:rsidRPr="0094572F">
        <w:rPr>
          <w:szCs w:val="22"/>
          <w:highlight w:val="lightGray"/>
        </w:rPr>
        <w:t xml:space="preserve">[Motion 112, #SP30, </w:t>
      </w:r>
      <w:sdt>
        <w:sdtPr>
          <w:rPr>
            <w:szCs w:val="22"/>
            <w:highlight w:val="lightGray"/>
          </w:rPr>
          <w:id w:val="1287082492"/>
          <w:citation/>
        </w:sdtPr>
        <w:sdtEndPr/>
        <w:sdtContent>
          <w:r w:rsidR="000108DE" w:rsidRPr="0094572F">
            <w:rPr>
              <w:szCs w:val="22"/>
              <w:highlight w:val="lightGray"/>
            </w:rPr>
            <w:fldChar w:fldCharType="begin"/>
          </w:r>
          <w:r w:rsidR="000108DE" w:rsidRPr="0094572F">
            <w:rPr>
              <w:szCs w:val="22"/>
              <w:highlight w:val="lightGray"/>
              <w:lang w:val="en-US"/>
            </w:rPr>
            <w:instrText xml:space="preserve"> CITATION 19_1755r4 \l 1033 </w:instrText>
          </w:r>
          <w:r w:rsidR="000108DE" w:rsidRPr="0094572F">
            <w:rPr>
              <w:szCs w:val="22"/>
              <w:highlight w:val="lightGray"/>
            </w:rPr>
            <w:fldChar w:fldCharType="separate"/>
          </w:r>
          <w:r w:rsidR="005A1105" w:rsidRPr="0094572F">
            <w:rPr>
              <w:noProof/>
              <w:szCs w:val="22"/>
              <w:highlight w:val="lightGray"/>
              <w:lang w:val="en-US"/>
            </w:rPr>
            <w:t>[7]</w:t>
          </w:r>
          <w:r w:rsidR="000108DE" w:rsidRPr="0094572F">
            <w:rPr>
              <w:szCs w:val="22"/>
              <w:highlight w:val="lightGray"/>
            </w:rPr>
            <w:fldChar w:fldCharType="end"/>
          </w:r>
        </w:sdtContent>
      </w:sdt>
      <w:r w:rsidR="000108DE" w:rsidRPr="0094572F">
        <w:rPr>
          <w:szCs w:val="22"/>
          <w:highlight w:val="lightGray"/>
        </w:rPr>
        <w:t xml:space="preserve"> and </w:t>
      </w:r>
      <w:sdt>
        <w:sdtPr>
          <w:rPr>
            <w:szCs w:val="22"/>
            <w:highlight w:val="lightGray"/>
          </w:rPr>
          <w:id w:val="319464990"/>
          <w:citation/>
        </w:sdtPr>
        <w:sdtEndPr/>
        <w:sdtContent>
          <w:r w:rsidR="000108DE" w:rsidRPr="0094572F">
            <w:rPr>
              <w:szCs w:val="22"/>
              <w:highlight w:val="lightGray"/>
            </w:rPr>
            <w:fldChar w:fldCharType="begin"/>
          </w:r>
          <w:r w:rsidR="000108DE" w:rsidRPr="0094572F">
            <w:rPr>
              <w:szCs w:val="22"/>
              <w:highlight w:val="lightGray"/>
              <w:lang w:val="en-US"/>
            </w:rPr>
            <w:instrText xml:space="preserve"> CITATION 20_0699r0 \l 1033 </w:instrText>
          </w:r>
          <w:r w:rsidR="000108DE" w:rsidRPr="0094572F">
            <w:rPr>
              <w:szCs w:val="22"/>
              <w:highlight w:val="lightGray"/>
            </w:rPr>
            <w:fldChar w:fldCharType="separate"/>
          </w:r>
          <w:r w:rsidR="005A1105" w:rsidRPr="0094572F">
            <w:rPr>
              <w:noProof/>
              <w:szCs w:val="22"/>
              <w:highlight w:val="lightGray"/>
              <w:lang w:val="en-US"/>
            </w:rPr>
            <w:t>[28]</w:t>
          </w:r>
          <w:r w:rsidR="000108DE" w:rsidRPr="0094572F">
            <w:rPr>
              <w:szCs w:val="22"/>
              <w:highlight w:val="lightGray"/>
            </w:rPr>
            <w:fldChar w:fldCharType="end"/>
          </w:r>
        </w:sdtContent>
      </w:sdt>
      <w:r w:rsidR="000108DE" w:rsidRPr="0094572F">
        <w:rPr>
          <w:szCs w:val="22"/>
          <w:highlight w:val="lightGray"/>
        </w:rPr>
        <w:t>]</w:t>
      </w:r>
    </w:p>
    <w:p w14:paraId="68FDF4BB" w14:textId="77777777" w:rsidR="001C469D" w:rsidRDefault="001C469D" w:rsidP="00916584">
      <w:pPr>
        <w:jc w:val="both"/>
        <w:rPr>
          <w:szCs w:val="22"/>
        </w:rPr>
      </w:pPr>
    </w:p>
    <w:p w14:paraId="0349DB55" w14:textId="77777777" w:rsidR="00DE6DF8" w:rsidRPr="00DE6DF8" w:rsidRDefault="00DE6DF8" w:rsidP="00DE6DF8">
      <w:pPr>
        <w:rPr>
          <w:szCs w:val="22"/>
          <w:highlight w:val="yellow"/>
        </w:rPr>
      </w:pPr>
      <w:r w:rsidRPr="00DE6DF8">
        <w:rPr>
          <w:b/>
          <w:highlight w:val="yellow"/>
        </w:rPr>
        <w:t>Straw poll #81</w:t>
      </w:r>
    </w:p>
    <w:p w14:paraId="43700EDD" w14:textId="74C9B71D" w:rsidR="00DE6DF8" w:rsidRPr="00DE6DF8" w:rsidDel="00780D34" w:rsidRDefault="00DE6DF8" w:rsidP="00DE6DF8">
      <w:pPr>
        <w:rPr>
          <w:del w:id="406" w:author="Edward Au" w:date="2020-06-26T23:53:00Z"/>
          <w:szCs w:val="22"/>
          <w:highlight w:val="yellow"/>
        </w:rPr>
      </w:pPr>
      <w:del w:id="407" w:author="Edward Au" w:date="2020-06-26T23:53:00Z">
        <w:r w:rsidRPr="00DE6DF8" w:rsidDel="00780D34">
          <w:rPr>
            <w:szCs w:val="22"/>
            <w:highlight w:val="yellow"/>
          </w:rPr>
          <w:delText>Do you agree to add the following text to the TGbe SFD?</w:delText>
        </w:r>
      </w:del>
    </w:p>
    <w:p w14:paraId="3CF71CF6" w14:textId="75198BB8" w:rsidR="00DE6DF8" w:rsidRPr="00780D34" w:rsidRDefault="00780D34">
      <w:pPr>
        <w:rPr>
          <w:szCs w:val="22"/>
          <w:highlight w:val="yellow"/>
        </w:rPr>
        <w:pPrChange w:id="408" w:author="Edward Au" w:date="2020-06-26T23:53:00Z">
          <w:pPr>
            <w:pStyle w:val="ListParagraph"/>
            <w:numPr>
              <w:numId w:val="83"/>
            </w:numPr>
            <w:ind w:hanging="360"/>
          </w:pPr>
        </w:pPrChange>
      </w:pPr>
      <w:ins w:id="409" w:author="Edward Au" w:date="2020-06-26T23:53:00Z">
        <w:r w:rsidRPr="00780D34">
          <w:rPr>
            <w:szCs w:val="22"/>
            <w:highlight w:val="yellow"/>
          </w:rPr>
          <w:t>802.</w:t>
        </w:r>
      </w:ins>
      <w:r w:rsidR="00DE6DF8" w:rsidRPr="00780D34">
        <w:rPr>
          <w:szCs w:val="22"/>
          <w:highlight w:val="yellow"/>
        </w:rPr>
        <w:t>11be supports the following phase rotation sequence for legacy preamble, RL-SIG, U-SIG and EHT-SIG in 320/160+160 MHz PPDU</w:t>
      </w:r>
      <w:ins w:id="410" w:author="Edward Au" w:date="2020-06-26T23:53:00Z">
        <w:r>
          <w:rPr>
            <w:szCs w:val="22"/>
            <w:highlight w:val="yellow"/>
          </w:rPr>
          <w:t>:</w:t>
        </w:r>
      </w:ins>
    </w:p>
    <w:p w14:paraId="6F1EF0B1" w14:textId="77777777" w:rsidR="00DE6DF8" w:rsidRPr="00DE6DF8" w:rsidRDefault="00DE6DF8" w:rsidP="00DF7E01">
      <w:pPr>
        <w:pStyle w:val="ListParagraph"/>
        <w:numPr>
          <w:ilvl w:val="1"/>
          <w:numId w:val="83"/>
        </w:numPr>
        <w:rPr>
          <w:szCs w:val="22"/>
          <w:highlight w:val="yellow"/>
        </w:rPr>
      </w:pPr>
      <w:r w:rsidRPr="00DE6DF8">
        <w:rPr>
          <w:szCs w:val="22"/>
          <w:highlight w:val="yellow"/>
        </w:rPr>
        <w:t xml:space="preserve">[1 -1 -1 -1 1 -1 -1 -1 -1 1 1 1 -1 1 1 1] </w:t>
      </w:r>
      <w:r w:rsidRPr="00DE6DF8">
        <w:rPr>
          <w:b/>
          <w:i/>
          <w:szCs w:val="22"/>
          <w:highlight w:val="yellow"/>
        </w:rPr>
        <w:t>[#SP81]</w:t>
      </w:r>
    </w:p>
    <w:p w14:paraId="1104A2A6" w14:textId="77777777" w:rsidR="00DE6DF8" w:rsidRPr="004B0E59" w:rsidRDefault="00DE6DF8" w:rsidP="00DE6DF8">
      <w:pPr>
        <w:rPr>
          <w:szCs w:val="22"/>
        </w:rPr>
      </w:pPr>
      <w:r w:rsidRPr="004B0E59">
        <w:rPr>
          <w:szCs w:val="22"/>
          <w:highlight w:val="yellow"/>
        </w:rPr>
        <w:t>[20/0699r1 (Phase Rotation Proposal Follow-up, Eunsung Park, LGE), SP#8, Y/N/A: 37/4/14]</w:t>
      </w:r>
    </w:p>
    <w:p w14:paraId="6AFB53F8" w14:textId="77777777" w:rsidR="00DE6DF8" w:rsidRDefault="00DE6DF8" w:rsidP="00916584">
      <w:pPr>
        <w:jc w:val="both"/>
        <w:rPr>
          <w:szCs w:val="22"/>
        </w:rPr>
      </w:pPr>
    </w:p>
    <w:p w14:paraId="30553DF0" w14:textId="05473786" w:rsidR="00C271DA" w:rsidRPr="0094572F" w:rsidRDefault="00937E87" w:rsidP="00B8478D">
      <w:pPr>
        <w:rPr>
          <w:bCs/>
          <w:highlight w:val="lightGray"/>
        </w:rPr>
      </w:pPr>
      <w:r w:rsidRPr="0094572F">
        <w:rPr>
          <w:bCs/>
          <w:highlight w:val="lightGray"/>
        </w:rPr>
        <w:t>802.</w:t>
      </w:r>
      <w:r w:rsidR="00C271DA" w:rsidRPr="0094572F">
        <w:rPr>
          <w:bCs/>
          <w:highlight w:val="lightGray"/>
        </w:rPr>
        <w:t xml:space="preserve">11be reuses the phase rotation sequence defined in </w:t>
      </w:r>
      <w:r w:rsidR="00CE4228" w:rsidRPr="0094572F">
        <w:rPr>
          <w:bCs/>
          <w:highlight w:val="lightGray"/>
        </w:rPr>
        <w:t>802.</w:t>
      </w:r>
      <w:r w:rsidR="00C271DA" w:rsidRPr="0094572F">
        <w:rPr>
          <w:bCs/>
          <w:highlight w:val="lightGray"/>
        </w:rPr>
        <w:t>11ax for 20/40/80/160/80+80 MHz PPDU</w:t>
      </w:r>
      <w:r w:rsidR="00B8478D" w:rsidRPr="0094572F">
        <w:rPr>
          <w:bCs/>
          <w:highlight w:val="lightGray"/>
        </w:rPr>
        <w:t xml:space="preserve">. </w:t>
      </w:r>
    </w:p>
    <w:p w14:paraId="353F84DA" w14:textId="10EE6211" w:rsidR="00C544C7" w:rsidRPr="0094572F" w:rsidRDefault="00C544C7" w:rsidP="00C544C7">
      <w:pPr>
        <w:jc w:val="both"/>
        <w:rPr>
          <w:szCs w:val="22"/>
          <w:highlight w:val="lightGray"/>
        </w:rPr>
      </w:pPr>
      <w:r w:rsidRPr="0094572F">
        <w:rPr>
          <w:szCs w:val="22"/>
          <w:highlight w:val="lightGray"/>
        </w:rPr>
        <w:t xml:space="preserve">[Motion 112, #SP31, </w:t>
      </w:r>
      <w:sdt>
        <w:sdtPr>
          <w:rPr>
            <w:szCs w:val="22"/>
            <w:highlight w:val="lightGray"/>
          </w:rPr>
          <w:id w:val="-686447917"/>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451249065"/>
          <w:citation/>
        </w:sdtPr>
        <w:sdtEndPr/>
        <w:sdtContent>
          <w:r w:rsidRPr="0094572F">
            <w:rPr>
              <w:szCs w:val="22"/>
              <w:highlight w:val="lightGray"/>
            </w:rPr>
            <w:fldChar w:fldCharType="begin"/>
          </w:r>
          <w:r w:rsidRPr="0094572F">
            <w:rPr>
              <w:szCs w:val="22"/>
              <w:highlight w:val="lightGray"/>
              <w:lang w:val="en-US"/>
            </w:rPr>
            <w:instrText xml:space="preserve"> CITATION 20_0699r0 \l 1033 </w:instrText>
          </w:r>
          <w:r w:rsidRPr="0094572F">
            <w:rPr>
              <w:szCs w:val="22"/>
              <w:highlight w:val="lightGray"/>
            </w:rPr>
            <w:fldChar w:fldCharType="separate"/>
          </w:r>
          <w:r w:rsidR="005A1105" w:rsidRPr="0094572F">
            <w:rPr>
              <w:noProof/>
              <w:szCs w:val="22"/>
              <w:highlight w:val="lightGray"/>
              <w:lang w:val="en-US"/>
            </w:rPr>
            <w:t>[28]</w:t>
          </w:r>
          <w:r w:rsidRPr="0094572F">
            <w:rPr>
              <w:szCs w:val="22"/>
              <w:highlight w:val="lightGray"/>
            </w:rPr>
            <w:fldChar w:fldCharType="end"/>
          </w:r>
        </w:sdtContent>
      </w:sdt>
      <w:r w:rsidRPr="0094572F">
        <w:rPr>
          <w:szCs w:val="22"/>
          <w:highlight w:val="lightGray"/>
        </w:rPr>
        <w:t>]</w:t>
      </w:r>
    </w:p>
    <w:p w14:paraId="361D5165" w14:textId="77777777" w:rsidR="00C544C7" w:rsidRPr="0094572F" w:rsidRDefault="00C544C7" w:rsidP="00C271DA">
      <w:pPr>
        <w:tabs>
          <w:tab w:val="left" w:pos="7075"/>
        </w:tabs>
        <w:rPr>
          <w:highlight w:val="lightGray"/>
        </w:rPr>
      </w:pPr>
    </w:p>
    <w:p w14:paraId="2B81648C" w14:textId="77777777" w:rsidR="000D2663" w:rsidRPr="0094572F" w:rsidRDefault="000D2663" w:rsidP="000D2663">
      <w:pPr>
        <w:jc w:val="both"/>
        <w:rPr>
          <w:highlight w:val="lightGray"/>
          <w:lang w:val="en-US"/>
        </w:rPr>
      </w:pPr>
      <w:r w:rsidRPr="0094572F">
        <w:rPr>
          <w:highlight w:val="lightGray"/>
          <w:lang w:val="en-US"/>
        </w:rPr>
        <w:t>EHT PPDU shall have a RL-SIG field, which is a repeat of the L-SIG field, immediately following the L-SIG field.</w:t>
      </w:r>
    </w:p>
    <w:p w14:paraId="1DFB10CC" w14:textId="77777777" w:rsidR="000D2663" w:rsidRPr="0094572F" w:rsidRDefault="000D2663" w:rsidP="002A0425">
      <w:pPr>
        <w:jc w:val="both"/>
        <w:rPr>
          <w:highlight w:val="lightGray"/>
          <w:lang w:val="en-US"/>
        </w:rPr>
      </w:pPr>
      <w:r w:rsidRPr="0094572F">
        <w:rPr>
          <w:highlight w:val="lightGray"/>
          <w:lang w:val="en-US"/>
        </w:rPr>
        <w:t xml:space="preserve">[Motion 49, </w:t>
      </w:r>
      <w:sdt>
        <w:sdtPr>
          <w:rPr>
            <w:highlight w:val="lightGray"/>
            <w:lang w:val="en-US"/>
          </w:rPr>
          <w:id w:val="1586503931"/>
          <w:citation/>
        </w:sdtPr>
        <w:sdtEndPr/>
        <w:sdtContent>
          <w:r w:rsidR="00E962B6" w:rsidRPr="0094572F">
            <w:rPr>
              <w:highlight w:val="lightGray"/>
              <w:lang w:val="en-US"/>
            </w:rPr>
            <w:fldChar w:fldCharType="begin"/>
          </w:r>
          <w:r w:rsidR="00E962B6" w:rsidRPr="0094572F">
            <w:rPr>
              <w:highlight w:val="lightGray"/>
              <w:lang w:val="en-US"/>
            </w:rPr>
            <w:instrText xml:space="preserve"> CITATION 19_1755r1 \l 1033 </w:instrText>
          </w:r>
          <w:r w:rsidR="00E962B6" w:rsidRPr="0094572F">
            <w:rPr>
              <w:highlight w:val="lightGray"/>
              <w:lang w:val="en-US"/>
            </w:rPr>
            <w:fldChar w:fldCharType="separate"/>
          </w:r>
          <w:r w:rsidR="005A1105" w:rsidRPr="0094572F">
            <w:rPr>
              <w:noProof/>
              <w:highlight w:val="lightGray"/>
              <w:lang w:val="en-US"/>
            </w:rPr>
            <w:t>[3]</w:t>
          </w:r>
          <w:r w:rsidR="00E962B6" w:rsidRPr="0094572F">
            <w:rPr>
              <w:highlight w:val="lightGray"/>
              <w:lang w:val="en-US"/>
            </w:rPr>
            <w:fldChar w:fldCharType="end"/>
          </w:r>
        </w:sdtContent>
      </w:sdt>
      <w:r w:rsidR="00E962B6" w:rsidRPr="0094572F">
        <w:rPr>
          <w:highlight w:val="lightGray"/>
          <w:lang w:val="en-US"/>
        </w:rPr>
        <w:t xml:space="preserve"> and </w:t>
      </w:r>
      <w:sdt>
        <w:sdtPr>
          <w:rPr>
            <w:highlight w:val="lightGray"/>
            <w:lang w:val="en-US"/>
          </w:rPr>
          <w:id w:val="1838260711"/>
          <w:citation/>
        </w:sdtPr>
        <w:sdtEndPr/>
        <w:sdtContent>
          <w:r w:rsidR="00E962B6" w:rsidRPr="0094572F">
            <w:rPr>
              <w:highlight w:val="lightGray"/>
              <w:lang w:val="en-US"/>
            </w:rPr>
            <w:fldChar w:fldCharType="begin"/>
          </w:r>
          <w:r w:rsidR="00E962B6" w:rsidRPr="0094572F">
            <w:rPr>
              <w:highlight w:val="lightGray"/>
              <w:lang w:val="en-US"/>
            </w:rPr>
            <w:instrText xml:space="preserve"> CITATION 19_1516r4 \l 1033 </w:instrText>
          </w:r>
          <w:r w:rsidR="00E962B6" w:rsidRPr="0094572F">
            <w:rPr>
              <w:highlight w:val="lightGray"/>
              <w:lang w:val="en-US"/>
            </w:rPr>
            <w:fldChar w:fldCharType="separate"/>
          </w:r>
          <w:r w:rsidR="005A1105" w:rsidRPr="0094572F">
            <w:rPr>
              <w:noProof/>
              <w:highlight w:val="lightGray"/>
              <w:lang w:val="en-US"/>
            </w:rPr>
            <w:t>[29]</w:t>
          </w:r>
          <w:r w:rsidR="00E962B6" w:rsidRPr="0094572F">
            <w:rPr>
              <w:highlight w:val="lightGray"/>
              <w:lang w:val="en-US"/>
            </w:rPr>
            <w:fldChar w:fldCharType="end"/>
          </w:r>
        </w:sdtContent>
      </w:sdt>
      <w:r w:rsidR="00E962B6" w:rsidRPr="0094572F">
        <w:rPr>
          <w:highlight w:val="lightGray"/>
          <w:lang w:val="en-US"/>
        </w:rPr>
        <w:t>]</w:t>
      </w:r>
    </w:p>
    <w:p w14:paraId="43C035F4" w14:textId="77777777" w:rsidR="00365644" w:rsidRPr="0094572F" w:rsidRDefault="00365644" w:rsidP="002A0425">
      <w:pPr>
        <w:jc w:val="both"/>
        <w:rPr>
          <w:highlight w:val="lightGray"/>
          <w:lang w:val="en-US"/>
        </w:rPr>
      </w:pPr>
    </w:p>
    <w:p w14:paraId="3FE2B54C" w14:textId="77777777" w:rsidR="00365644" w:rsidRPr="0094572F" w:rsidRDefault="00365644" w:rsidP="00365644">
      <w:pPr>
        <w:jc w:val="both"/>
        <w:rPr>
          <w:highlight w:val="lightGray"/>
          <w:lang w:val="en-US"/>
        </w:rPr>
      </w:pPr>
      <w:r w:rsidRPr="0094572F">
        <w:rPr>
          <w:highlight w:val="lightGray"/>
          <w:lang w:val="en-US"/>
        </w:rPr>
        <w:t>The extra 4 subcarriers are applied to L-SIG and RL-SIG.</w:t>
      </w:r>
    </w:p>
    <w:p w14:paraId="7751EE69" w14:textId="77777777" w:rsidR="00365644" w:rsidRPr="0094572F" w:rsidRDefault="00365644" w:rsidP="00365644">
      <w:pPr>
        <w:jc w:val="both"/>
        <w:rPr>
          <w:highlight w:val="lightGray"/>
          <w:lang w:val="en-US"/>
        </w:rPr>
      </w:pPr>
      <w:r w:rsidRPr="0094572F">
        <w:rPr>
          <w:highlight w:val="lightGray"/>
          <w:lang w:val="en-US"/>
        </w:rPr>
        <w:t>The indices for extra subcarriers are [-28, -27, 27, 28].</w:t>
      </w:r>
    </w:p>
    <w:p w14:paraId="1D342F21" w14:textId="77777777" w:rsidR="00365644" w:rsidRPr="0094572F" w:rsidRDefault="00365644" w:rsidP="00365644">
      <w:pPr>
        <w:jc w:val="both"/>
        <w:rPr>
          <w:highlight w:val="lightGray"/>
          <w:lang w:val="en-US"/>
        </w:rPr>
      </w:pPr>
      <w:r w:rsidRPr="0094572F">
        <w:rPr>
          <w:highlight w:val="lightGray"/>
          <w:lang w:val="en-US"/>
        </w:rPr>
        <w:t>The extra subcarriers are BPSK modulated.</w:t>
      </w:r>
    </w:p>
    <w:p w14:paraId="7600B790" w14:textId="77777777" w:rsidR="00365644" w:rsidRPr="0094572F" w:rsidRDefault="00365644" w:rsidP="00365644">
      <w:pPr>
        <w:jc w:val="both"/>
        <w:rPr>
          <w:highlight w:val="lightGray"/>
          <w:lang w:val="en-US"/>
        </w:rPr>
      </w:pPr>
      <w:r w:rsidRPr="0094572F">
        <w:rPr>
          <w:highlight w:val="lightGray"/>
          <w:lang w:val="en-US"/>
        </w:rPr>
        <w:t>The coefficients [-1 -1 -1 1] as in 802.11ax are mapped to the extra subcarriers.</w:t>
      </w:r>
    </w:p>
    <w:p w14:paraId="148F0075" w14:textId="77777777" w:rsidR="00365644" w:rsidRPr="0094572F" w:rsidRDefault="00365644" w:rsidP="007B07BF">
      <w:pPr>
        <w:tabs>
          <w:tab w:val="right" w:pos="9360"/>
        </w:tabs>
        <w:jc w:val="both"/>
        <w:rPr>
          <w:highlight w:val="lightGray"/>
          <w:lang w:val="en-US"/>
        </w:rPr>
      </w:pPr>
      <w:r w:rsidRPr="0094572F">
        <w:rPr>
          <w:highlight w:val="lightGray"/>
          <w:lang w:val="en-US"/>
        </w:rPr>
        <w:t xml:space="preserve">[Motion 107, </w:t>
      </w:r>
      <w:sdt>
        <w:sdtPr>
          <w:rPr>
            <w:highlight w:val="lightGray"/>
            <w:lang w:val="en-US"/>
          </w:rPr>
          <w:id w:val="-51615224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468394927"/>
          <w:citation/>
        </w:sdtPr>
        <w:sdtEndPr/>
        <w:sdtContent>
          <w:r w:rsidRPr="0094572F">
            <w:rPr>
              <w:highlight w:val="lightGray"/>
              <w:lang w:val="en-US"/>
            </w:rPr>
            <w:fldChar w:fldCharType="begin"/>
          </w:r>
          <w:r w:rsidRPr="0094572F">
            <w:rPr>
              <w:highlight w:val="lightGray"/>
              <w:lang w:val="en-US"/>
            </w:rPr>
            <w:instrText xml:space="preserve"> CITATION 20_0019r1 \l 1033 </w:instrText>
          </w:r>
          <w:r w:rsidRPr="0094572F">
            <w:rPr>
              <w:highlight w:val="lightGray"/>
              <w:lang w:val="en-US"/>
            </w:rPr>
            <w:fldChar w:fldCharType="separate"/>
          </w:r>
          <w:r w:rsidR="005A1105" w:rsidRPr="0094572F">
            <w:rPr>
              <w:noProof/>
              <w:highlight w:val="lightGray"/>
              <w:lang w:val="en-US"/>
            </w:rPr>
            <w:t>[30]</w:t>
          </w:r>
          <w:r w:rsidRPr="0094572F">
            <w:rPr>
              <w:highlight w:val="lightGray"/>
              <w:lang w:val="en-US"/>
            </w:rPr>
            <w:fldChar w:fldCharType="end"/>
          </w:r>
        </w:sdtContent>
      </w:sdt>
      <w:r w:rsidRPr="0094572F">
        <w:rPr>
          <w:highlight w:val="lightGray"/>
          <w:lang w:val="en-US"/>
        </w:rPr>
        <w:t>]</w:t>
      </w:r>
      <w:r w:rsidR="007B07BF" w:rsidRPr="0094572F">
        <w:rPr>
          <w:highlight w:val="lightGray"/>
          <w:lang w:val="en-US"/>
        </w:rPr>
        <w:tab/>
      </w:r>
    </w:p>
    <w:p w14:paraId="4D1146C5" w14:textId="77777777" w:rsidR="00186CF1" w:rsidRPr="0094572F" w:rsidRDefault="00186CF1">
      <w:pPr>
        <w:rPr>
          <w:highlight w:val="lightGray"/>
        </w:rPr>
      </w:pPr>
    </w:p>
    <w:p w14:paraId="2AD4CB3C" w14:textId="195FBEEC" w:rsidR="00186CF1" w:rsidRPr="0094572F" w:rsidRDefault="00426093" w:rsidP="00186CF1">
      <w:pPr>
        <w:rPr>
          <w:highlight w:val="lightGray"/>
          <w:lang w:val="en-US"/>
        </w:rPr>
      </w:pPr>
      <w:r w:rsidRPr="0094572F">
        <w:rPr>
          <w:highlight w:val="lightGray"/>
          <w:lang w:val="en-US"/>
        </w:rPr>
        <w:t>A</w:t>
      </w:r>
      <w:r w:rsidR="00186CF1" w:rsidRPr="0094572F">
        <w:rPr>
          <w:highlight w:val="lightGray"/>
          <w:lang w:val="en-US"/>
        </w:rPr>
        <w:t xml:space="preserve"> PPDU that is sent to multiple user is configured as follow</w:t>
      </w:r>
      <w:r w:rsidRPr="0094572F">
        <w:rPr>
          <w:highlight w:val="lightGray"/>
          <w:lang w:val="en-US"/>
        </w:rPr>
        <w:t>s:</w:t>
      </w:r>
    </w:p>
    <w:p w14:paraId="40858434" w14:textId="30C3099D" w:rsidR="00186CF1" w:rsidRPr="0094572F" w:rsidRDefault="00186CF1" w:rsidP="00186CF1">
      <w:pPr>
        <w:pStyle w:val="ListParagraph"/>
        <w:numPr>
          <w:ilvl w:val="0"/>
          <w:numId w:val="4"/>
        </w:numPr>
        <w:rPr>
          <w:highlight w:val="lightGray"/>
          <w:lang w:val="en-US"/>
        </w:rPr>
      </w:pPr>
      <w:r w:rsidRPr="0094572F">
        <w:rPr>
          <w:highlight w:val="lightGray"/>
          <w:lang w:val="en-US"/>
        </w:rPr>
        <w:t>L-STF, L-LTF, L-SIG, RL-SIG, U-SIG, EHT-SIG, EHT-STF, EHT-LTF, DATA</w:t>
      </w:r>
      <w:r w:rsidR="00571D42" w:rsidRPr="0094572F">
        <w:rPr>
          <w:highlight w:val="lightGray"/>
          <w:lang w:val="en-US"/>
        </w:rPr>
        <w:t>.</w:t>
      </w:r>
    </w:p>
    <w:p w14:paraId="5D2D9CB3" w14:textId="61382EF8" w:rsidR="00186CF1" w:rsidRPr="0094572F" w:rsidRDefault="00186CF1" w:rsidP="00186CF1">
      <w:pPr>
        <w:pStyle w:val="ListParagraph"/>
        <w:numPr>
          <w:ilvl w:val="0"/>
          <w:numId w:val="4"/>
        </w:numPr>
        <w:rPr>
          <w:highlight w:val="lightGray"/>
          <w:lang w:val="en-US"/>
        </w:rPr>
      </w:pPr>
      <w:r w:rsidRPr="0094572F">
        <w:rPr>
          <w:highlight w:val="lightGray"/>
          <w:lang w:val="en-US"/>
        </w:rPr>
        <w:t>Additional fields are TBD</w:t>
      </w:r>
      <w:r w:rsidR="00571D42" w:rsidRPr="0094572F">
        <w:rPr>
          <w:highlight w:val="lightGray"/>
          <w:lang w:val="en-US"/>
        </w:rPr>
        <w:t>.</w:t>
      </w:r>
    </w:p>
    <w:p w14:paraId="177C72E8" w14:textId="652EB4BE" w:rsidR="00186CF1" w:rsidRPr="0094572F" w:rsidRDefault="00186CF1" w:rsidP="00DA1083">
      <w:pPr>
        <w:rPr>
          <w:b/>
          <w:i/>
          <w:highlight w:val="lightGray"/>
        </w:rPr>
      </w:pPr>
      <w:r w:rsidRPr="0094572F">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4"/>
                    <a:stretch>
                      <a:fillRect/>
                    </a:stretch>
                  </pic:blipFill>
                  <pic:spPr>
                    <a:xfrm>
                      <a:off x="0" y="0"/>
                      <a:ext cx="5943600" cy="353060"/>
                    </a:xfrm>
                    <a:prstGeom prst="rect">
                      <a:avLst/>
                    </a:prstGeom>
                  </pic:spPr>
                </pic:pic>
              </a:graphicData>
            </a:graphic>
          </wp:inline>
        </w:drawing>
      </w:r>
      <w:r w:rsidR="00426093" w:rsidRPr="0094572F">
        <w:rPr>
          <w:b/>
          <w:i/>
          <w:highlight w:val="lightGray"/>
        </w:rPr>
        <w:t xml:space="preserve"> </w:t>
      </w:r>
    </w:p>
    <w:p w14:paraId="4A1B5DCE" w14:textId="28BFFA9B" w:rsidR="00E010B9" w:rsidRPr="0094572F" w:rsidRDefault="00E010B9" w:rsidP="00186CF1">
      <w:pPr>
        <w:rPr>
          <w:highlight w:val="lightGray"/>
          <w:lang w:val="en-US"/>
        </w:rPr>
      </w:pPr>
      <w:r w:rsidRPr="0094572F">
        <w:rPr>
          <w:highlight w:val="lightGray"/>
        </w:rPr>
        <w:t xml:space="preserve">[Motion 111, #SP0611-08, </w:t>
      </w:r>
      <w:sdt>
        <w:sdtPr>
          <w:rPr>
            <w:highlight w:val="lightGray"/>
          </w:rPr>
          <w:id w:val="179687663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95341870"/>
          <w:citation/>
        </w:sdtPr>
        <w:sdtEndPr/>
        <w:sdtContent>
          <w:r w:rsidR="00DA1083" w:rsidRPr="0094572F">
            <w:rPr>
              <w:highlight w:val="lightGray"/>
            </w:rPr>
            <w:fldChar w:fldCharType="begin"/>
          </w:r>
          <w:r w:rsidR="00DA1083" w:rsidRPr="0094572F">
            <w:rPr>
              <w:highlight w:val="lightGray"/>
              <w:lang w:val="en-US"/>
            </w:rPr>
            <w:instrText xml:space="preserve"> CITATION 20_0019r1 \l 1033 </w:instrText>
          </w:r>
          <w:r w:rsidR="00DA1083" w:rsidRPr="0094572F">
            <w:rPr>
              <w:highlight w:val="lightGray"/>
            </w:rPr>
            <w:fldChar w:fldCharType="separate"/>
          </w:r>
          <w:r w:rsidR="005A1105" w:rsidRPr="0094572F">
            <w:rPr>
              <w:noProof/>
              <w:highlight w:val="lightGray"/>
              <w:lang w:val="en-US"/>
            </w:rPr>
            <w:t>[30]</w:t>
          </w:r>
          <w:r w:rsidR="00DA1083" w:rsidRPr="0094572F">
            <w:rPr>
              <w:highlight w:val="lightGray"/>
            </w:rPr>
            <w:fldChar w:fldCharType="end"/>
          </w:r>
        </w:sdtContent>
      </w:sdt>
      <w:r w:rsidR="00DA1083" w:rsidRPr="0094572F">
        <w:rPr>
          <w:highlight w:val="lightGray"/>
        </w:rPr>
        <w:t>]</w:t>
      </w:r>
    </w:p>
    <w:p w14:paraId="1C50EA00" w14:textId="77777777" w:rsidR="003E6A4B" w:rsidRPr="0094572F" w:rsidRDefault="003E6A4B">
      <w:pPr>
        <w:rPr>
          <w:highlight w:val="lightGray"/>
          <w:lang w:val="en-US"/>
        </w:rPr>
      </w:pPr>
    </w:p>
    <w:p w14:paraId="672DD2EC" w14:textId="6228F9BF" w:rsidR="003E6A4B" w:rsidRPr="0094572F" w:rsidRDefault="003E6A4B" w:rsidP="003E6A4B">
      <w:pPr>
        <w:rPr>
          <w:highlight w:val="lightGray"/>
          <w:lang w:val="en-US"/>
        </w:rPr>
      </w:pPr>
      <w:r w:rsidRPr="0094572F">
        <w:rPr>
          <w:highlight w:val="lightGray"/>
          <w:lang w:val="en-US"/>
        </w:rPr>
        <w:t>EHT TB PPDU format is configured as follow</w:t>
      </w:r>
      <w:r w:rsidR="00426093" w:rsidRPr="0094572F">
        <w:rPr>
          <w:highlight w:val="lightGray"/>
          <w:lang w:val="en-US"/>
        </w:rPr>
        <w:t>s:</w:t>
      </w:r>
    </w:p>
    <w:p w14:paraId="6401882A" w14:textId="684F20FA" w:rsidR="003E6A4B" w:rsidRPr="0094572F" w:rsidRDefault="003E6A4B" w:rsidP="00DF7E01">
      <w:pPr>
        <w:pStyle w:val="ListParagraph"/>
        <w:numPr>
          <w:ilvl w:val="0"/>
          <w:numId w:val="50"/>
        </w:numPr>
        <w:rPr>
          <w:highlight w:val="lightGray"/>
          <w:lang w:val="en-US"/>
        </w:rPr>
      </w:pPr>
      <w:r w:rsidRPr="0094572F">
        <w:rPr>
          <w:highlight w:val="lightGray"/>
          <w:lang w:val="en-US"/>
        </w:rPr>
        <w:t>EHT TB PPDU consist of L-STF, L-LTF, L-SIG, RL-SIG, U-SIG, EHT-STF, EHT-LTF, DATA</w:t>
      </w:r>
      <w:r w:rsidR="00571D42" w:rsidRPr="0094572F">
        <w:rPr>
          <w:highlight w:val="lightGray"/>
          <w:lang w:val="en-US"/>
        </w:rPr>
        <w:t>.</w:t>
      </w:r>
    </w:p>
    <w:p w14:paraId="29D1AAB2" w14:textId="782AA271" w:rsidR="003E6A4B" w:rsidRPr="0094572F" w:rsidRDefault="003E6A4B" w:rsidP="00DF7E01">
      <w:pPr>
        <w:pStyle w:val="ListParagraph"/>
        <w:numPr>
          <w:ilvl w:val="0"/>
          <w:numId w:val="50"/>
        </w:numPr>
        <w:rPr>
          <w:highlight w:val="lightGray"/>
          <w:lang w:val="en-US"/>
        </w:rPr>
      </w:pPr>
      <w:r w:rsidRPr="0094572F">
        <w:rPr>
          <w:highlight w:val="lightGray"/>
          <w:lang w:val="en-US"/>
        </w:rPr>
        <w:t>Additional fields are TBD</w:t>
      </w:r>
      <w:r w:rsidR="00571D42" w:rsidRPr="0094572F">
        <w:rPr>
          <w:highlight w:val="lightGray"/>
          <w:lang w:val="en-US"/>
        </w:rPr>
        <w:t>.</w:t>
      </w:r>
    </w:p>
    <w:p w14:paraId="49D42D50" w14:textId="492F5BEC" w:rsidR="003E6A4B" w:rsidRPr="0094572F" w:rsidRDefault="00333620" w:rsidP="00DA1083">
      <w:pPr>
        <w:rPr>
          <w:highlight w:val="lightGray"/>
          <w:lang w:val="en-US"/>
        </w:rPr>
      </w:pPr>
      <w:r w:rsidRPr="0094572F">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5"/>
                    <a:stretch>
                      <a:fillRect/>
                    </a:stretch>
                  </pic:blipFill>
                  <pic:spPr>
                    <a:xfrm>
                      <a:off x="0" y="0"/>
                      <a:ext cx="5943600" cy="413385"/>
                    </a:xfrm>
                    <a:prstGeom prst="rect">
                      <a:avLst/>
                    </a:prstGeom>
                  </pic:spPr>
                </pic:pic>
              </a:graphicData>
            </a:graphic>
          </wp:inline>
        </w:drawing>
      </w:r>
      <w:r w:rsidR="00E7065E" w:rsidRPr="0094572F">
        <w:rPr>
          <w:b/>
          <w:i/>
          <w:highlight w:val="lightGray"/>
        </w:rPr>
        <w:t xml:space="preserve"> </w:t>
      </w:r>
    </w:p>
    <w:p w14:paraId="69A5DF6C" w14:textId="10BCE6DD" w:rsidR="00DA1083" w:rsidRPr="0094572F" w:rsidRDefault="00DA1083" w:rsidP="00DA1083">
      <w:pPr>
        <w:rPr>
          <w:highlight w:val="lightGray"/>
          <w:lang w:val="en-US"/>
        </w:rPr>
      </w:pPr>
      <w:r w:rsidRPr="0094572F">
        <w:rPr>
          <w:highlight w:val="lightGray"/>
        </w:rPr>
        <w:t xml:space="preserve">[Motion 111, #SP0611-09, </w:t>
      </w:r>
      <w:sdt>
        <w:sdtPr>
          <w:rPr>
            <w:highlight w:val="lightGray"/>
          </w:rPr>
          <w:id w:val="-1918710191"/>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797800952"/>
          <w:citation/>
        </w:sdtPr>
        <w:sdtEndPr/>
        <w:sdtContent>
          <w:r w:rsidRPr="0094572F">
            <w:rPr>
              <w:highlight w:val="lightGray"/>
            </w:rPr>
            <w:fldChar w:fldCharType="begin"/>
          </w:r>
          <w:r w:rsidRPr="0094572F">
            <w:rPr>
              <w:highlight w:val="lightGray"/>
              <w:lang w:val="en-US"/>
            </w:rPr>
            <w:instrText xml:space="preserve"> CITATION 20_0019r1 \l 1033 </w:instrText>
          </w:r>
          <w:r w:rsidRPr="0094572F">
            <w:rPr>
              <w:highlight w:val="lightGray"/>
            </w:rPr>
            <w:fldChar w:fldCharType="separate"/>
          </w:r>
          <w:r w:rsidR="005A1105" w:rsidRPr="0094572F">
            <w:rPr>
              <w:noProof/>
              <w:highlight w:val="lightGray"/>
              <w:lang w:val="en-US"/>
            </w:rPr>
            <w:t>[30]</w:t>
          </w:r>
          <w:r w:rsidRPr="0094572F">
            <w:rPr>
              <w:highlight w:val="lightGray"/>
            </w:rPr>
            <w:fldChar w:fldCharType="end"/>
          </w:r>
        </w:sdtContent>
      </w:sdt>
      <w:r w:rsidRPr="0094572F">
        <w:rPr>
          <w:highlight w:val="lightGray"/>
        </w:rPr>
        <w:t>]</w:t>
      </w:r>
    </w:p>
    <w:p w14:paraId="6BDB452E" w14:textId="77777777" w:rsidR="007B07BF" w:rsidRPr="0094572F" w:rsidRDefault="007B07BF" w:rsidP="007B07BF">
      <w:pPr>
        <w:rPr>
          <w:szCs w:val="22"/>
          <w:highlight w:val="lightGray"/>
        </w:rPr>
      </w:pPr>
    </w:p>
    <w:p w14:paraId="2DE81C04" w14:textId="77777777" w:rsidR="007B07BF" w:rsidRPr="0094572F" w:rsidRDefault="007B07BF" w:rsidP="00B8478D">
      <w:pPr>
        <w:jc w:val="both"/>
        <w:rPr>
          <w:szCs w:val="22"/>
          <w:highlight w:val="lightGray"/>
        </w:rPr>
      </w:pPr>
      <w:r w:rsidRPr="0094572F">
        <w:rPr>
          <w:szCs w:val="22"/>
          <w:highlight w:val="lightGray"/>
        </w:rPr>
        <w:t xml:space="preserve">The EHT PPDU sent to a single user has the EHT-SIG field. </w:t>
      </w:r>
    </w:p>
    <w:p w14:paraId="3C878B70" w14:textId="38996459" w:rsidR="007B07BF" w:rsidRPr="0094572F" w:rsidRDefault="007B07BF" w:rsidP="00DF7E01">
      <w:pPr>
        <w:pStyle w:val="ListParagraph"/>
        <w:numPr>
          <w:ilvl w:val="0"/>
          <w:numId w:val="64"/>
        </w:numPr>
        <w:jc w:val="both"/>
        <w:rPr>
          <w:szCs w:val="22"/>
          <w:highlight w:val="lightGray"/>
        </w:rPr>
      </w:pPr>
      <w:r w:rsidRPr="0094572F">
        <w:rPr>
          <w:szCs w:val="22"/>
          <w:highlight w:val="lightGray"/>
        </w:rPr>
        <w:t>A subfield that indicates preamble puncturing pattern can be present in the U-SIG and/or EHT-SIG field.</w:t>
      </w:r>
    </w:p>
    <w:p w14:paraId="6E3DAE72" w14:textId="574B78BA" w:rsidR="000C2283" w:rsidRPr="00250E66" w:rsidRDefault="000C2283" w:rsidP="00250E66">
      <w:pPr>
        <w:rPr>
          <w:szCs w:val="22"/>
        </w:rPr>
      </w:pPr>
      <w:r w:rsidRPr="0094572F">
        <w:rPr>
          <w:szCs w:val="22"/>
          <w:highlight w:val="lightGray"/>
        </w:rPr>
        <w:t xml:space="preserve">[Motion 112, #SP39, </w:t>
      </w:r>
      <w:sdt>
        <w:sdtPr>
          <w:rPr>
            <w:szCs w:val="22"/>
            <w:highlight w:val="lightGray"/>
          </w:rPr>
          <w:id w:val="167236988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335654065"/>
          <w:citation/>
        </w:sdtPr>
        <w:sdtEndPr/>
        <w:sdtContent>
          <w:r w:rsidR="0017279E" w:rsidRPr="0094572F">
            <w:rPr>
              <w:szCs w:val="22"/>
              <w:highlight w:val="lightGray"/>
            </w:rPr>
            <w:fldChar w:fldCharType="begin"/>
          </w:r>
          <w:r w:rsidR="0017279E" w:rsidRPr="0094572F">
            <w:rPr>
              <w:szCs w:val="22"/>
              <w:highlight w:val="lightGray"/>
              <w:lang w:val="en-US"/>
            </w:rPr>
            <w:instrText xml:space="preserve"> CITATION 20_0019r4 \l 1033 </w:instrText>
          </w:r>
          <w:r w:rsidR="0017279E" w:rsidRPr="0094572F">
            <w:rPr>
              <w:szCs w:val="22"/>
              <w:highlight w:val="lightGray"/>
            </w:rPr>
            <w:fldChar w:fldCharType="separate"/>
          </w:r>
          <w:r w:rsidR="005A1105" w:rsidRPr="0094572F">
            <w:rPr>
              <w:noProof/>
              <w:szCs w:val="22"/>
              <w:highlight w:val="lightGray"/>
              <w:lang w:val="en-US"/>
            </w:rPr>
            <w:t>[31]</w:t>
          </w:r>
          <w:r w:rsidR="0017279E" w:rsidRPr="0094572F">
            <w:rPr>
              <w:szCs w:val="22"/>
              <w:highlight w:val="lightGray"/>
            </w:rPr>
            <w:fldChar w:fldCharType="end"/>
          </w:r>
        </w:sdtContent>
      </w:sdt>
      <w:r w:rsidR="0017279E" w:rsidRPr="0094572F">
        <w:rPr>
          <w:szCs w:val="22"/>
          <w:highlight w:val="lightGray"/>
        </w:rPr>
        <w:t>]</w:t>
      </w:r>
    </w:p>
    <w:p w14:paraId="25FC60BD" w14:textId="5A7B3F2E" w:rsidR="00782C33" w:rsidRDefault="00782C33" w:rsidP="00782C33">
      <w:pPr>
        <w:pStyle w:val="Heading3"/>
      </w:pPr>
      <w:bookmarkStart w:id="411" w:name="_Toc44164394"/>
      <w:r>
        <w:t>U-SIG</w:t>
      </w:r>
      <w:bookmarkEnd w:id="411"/>
    </w:p>
    <w:p w14:paraId="5E17EA55" w14:textId="77777777" w:rsidR="006C2E30" w:rsidRPr="0094572F" w:rsidRDefault="006C2E30" w:rsidP="0016041E">
      <w:pPr>
        <w:jc w:val="both"/>
        <w:rPr>
          <w:highlight w:val="lightGray"/>
          <w:lang w:val="en-US"/>
        </w:rPr>
      </w:pPr>
      <w:r w:rsidRPr="0094572F">
        <w:rPr>
          <w:highlight w:val="lightGray"/>
          <w:lang w:val="en-US"/>
        </w:rPr>
        <w:t>There shall be a 2 OFDM symbol long, jointly encoded</w:t>
      </w:r>
      <w:r w:rsidR="004402DA" w:rsidRPr="0094572F">
        <w:rPr>
          <w:highlight w:val="lightGray"/>
          <w:lang w:val="en-US"/>
        </w:rPr>
        <w:t xml:space="preserve"> U-SIG</w:t>
      </w:r>
      <w:r w:rsidRPr="0094572F">
        <w:rPr>
          <w:highlight w:val="lightGray"/>
          <w:lang w:val="en-US"/>
        </w:rPr>
        <w:t xml:space="preserve"> in the EHT preamble immediately after the RL-SIG</w:t>
      </w:r>
      <w:r w:rsidR="004402DA" w:rsidRPr="0094572F">
        <w:rPr>
          <w:highlight w:val="lightGray"/>
          <w:lang w:val="en-US"/>
        </w:rPr>
        <w:t>.</w:t>
      </w:r>
    </w:p>
    <w:p w14:paraId="56859725" w14:textId="77777777" w:rsidR="004402DA" w:rsidRPr="0094572F" w:rsidRDefault="006C2E30" w:rsidP="00486858">
      <w:pPr>
        <w:pStyle w:val="ListParagraph"/>
        <w:numPr>
          <w:ilvl w:val="0"/>
          <w:numId w:val="5"/>
        </w:numPr>
        <w:jc w:val="both"/>
        <w:rPr>
          <w:highlight w:val="lightGray"/>
          <w:lang w:val="en-US"/>
        </w:rPr>
      </w:pPr>
      <w:r w:rsidRPr="0094572F">
        <w:rPr>
          <w:highlight w:val="lightGray"/>
          <w:lang w:val="en-US"/>
        </w:rPr>
        <w:t xml:space="preserve">The U-SIG will contain version independent fields. </w:t>
      </w:r>
      <w:r w:rsidR="004402DA" w:rsidRPr="0094572F">
        <w:rPr>
          <w:highlight w:val="lightGray"/>
          <w:lang w:val="en-US"/>
        </w:rPr>
        <w:t xml:space="preserve"> </w:t>
      </w:r>
      <w:r w:rsidRPr="0094572F">
        <w:rPr>
          <w:highlight w:val="lightGray"/>
          <w:lang w:val="en-US"/>
        </w:rPr>
        <w:t xml:space="preserve">The intent of the version independent </w:t>
      </w:r>
      <w:r w:rsidR="004402DA" w:rsidRPr="0094572F">
        <w:rPr>
          <w:highlight w:val="lightGray"/>
          <w:lang w:val="en-US"/>
        </w:rPr>
        <w:t>content is to achieve better co</w:t>
      </w:r>
      <w:r w:rsidRPr="0094572F">
        <w:rPr>
          <w:highlight w:val="lightGray"/>
          <w:lang w:val="en-US"/>
        </w:rPr>
        <w:t>existence among future 802.11 generations.</w:t>
      </w:r>
    </w:p>
    <w:p w14:paraId="5E043F3B" w14:textId="77777777" w:rsidR="004402DA" w:rsidRPr="0094572F" w:rsidRDefault="006C2E30" w:rsidP="00486858">
      <w:pPr>
        <w:pStyle w:val="ListParagraph"/>
        <w:numPr>
          <w:ilvl w:val="0"/>
          <w:numId w:val="5"/>
        </w:numPr>
        <w:jc w:val="both"/>
        <w:rPr>
          <w:highlight w:val="lightGray"/>
          <w:lang w:val="en-US"/>
        </w:rPr>
      </w:pPr>
      <w:r w:rsidRPr="0094572F">
        <w:rPr>
          <w:highlight w:val="lightGray"/>
          <w:lang w:val="en-US"/>
        </w:rPr>
        <w:t>In addition, the U-SIG can have some version dependent fields</w:t>
      </w:r>
      <w:r w:rsidR="004402DA" w:rsidRPr="0094572F">
        <w:rPr>
          <w:highlight w:val="lightGray"/>
          <w:lang w:val="en-US"/>
        </w:rPr>
        <w:t>.</w:t>
      </w:r>
    </w:p>
    <w:p w14:paraId="63FA9DA3" w14:textId="77777777" w:rsidR="006C2E30" w:rsidRPr="0094572F" w:rsidRDefault="006C2E30" w:rsidP="00486858">
      <w:pPr>
        <w:pStyle w:val="ListParagraph"/>
        <w:numPr>
          <w:ilvl w:val="0"/>
          <w:numId w:val="5"/>
        </w:numPr>
        <w:jc w:val="both"/>
        <w:rPr>
          <w:highlight w:val="lightGray"/>
          <w:lang w:val="en-US"/>
        </w:rPr>
      </w:pPr>
      <w:r w:rsidRPr="0094572F">
        <w:rPr>
          <w:highlight w:val="lightGray"/>
          <w:lang w:val="en-US"/>
        </w:rPr>
        <w:t>The size of the U-SIG for the case of an Extended Range Mode (if such a mode were to be adopted) is TBD</w:t>
      </w:r>
      <w:r w:rsidR="004402DA" w:rsidRPr="0094572F">
        <w:rPr>
          <w:highlight w:val="lightGray"/>
          <w:lang w:val="en-US"/>
        </w:rPr>
        <w:t>.</w:t>
      </w:r>
    </w:p>
    <w:p w14:paraId="207E62F0" w14:textId="77777777" w:rsidR="00782C33" w:rsidRPr="0094572F" w:rsidRDefault="006C2E30" w:rsidP="00486858">
      <w:pPr>
        <w:pStyle w:val="ListParagraph"/>
        <w:numPr>
          <w:ilvl w:val="0"/>
          <w:numId w:val="5"/>
        </w:numPr>
        <w:jc w:val="both"/>
        <w:rPr>
          <w:highlight w:val="lightGray"/>
          <w:lang w:val="en-US"/>
        </w:rPr>
      </w:pPr>
      <w:r w:rsidRPr="0094572F">
        <w:rPr>
          <w:highlight w:val="lightGray"/>
          <w:lang w:val="en-US"/>
        </w:rPr>
        <w:t>The U-SIG will be sent using 52 data tones and 4 pilot tones per-20MHz</w:t>
      </w:r>
      <w:r w:rsidR="004402DA" w:rsidRPr="0094572F">
        <w:rPr>
          <w:highlight w:val="lightGray"/>
          <w:lang w:val="en-US"/>
        </w:rPr>
        <w:t>.</w:t>
      </w:r>
    </w:p>
    <w:p w14:paraId="2BA65A2B" w14:textId="77777777" w:rsidR="004402DA" w:rsidRPr="0094572F" w:rsidRDefault="004402DA" w:rsidP="0016041E">
      <w:pPr>
        <w:jc w:val="both"/>
        <w:rPr>
          <w:highlight w:val="lightGray"/>
          <w:lang w:val="en-US"/>
        </w:rPr>
      </w:pPr>
      <w:r w:rsidRPr="0094572F">
        <w:rPr>
          <w:highlight w:val="lightGray"/>
          <w:lang w:val="en-US"/>
        </w:rPr>
        <w:t>[Motion 27</w:t>
      </w:r>
      <w:r w:rsidR="007C171A" w:rsidRPr="0094572F">
        <w:rPr>
          <w:highlight w:val="lightGray"/>
          <w:lang w:val="en-US"/>
        </w:rPr>
        <w:t xml:space="preserve">, </w:t>
      </w:r>
      <w:sdt>
        <w:sdtPr>
          <w:rPr>
            <w:highlight w:val="lightGray"/>
            <w:lang w:val="en-US"/>
          </w:rPr>
          <w:id w:val="275759314"/>
          <w:citation/>
        </w:sdtPr>
        <w:sdtEndPr/>
        <w:sdtContent>
          <w:r w:rsidR="002A1947" w:rsidRPr="0094572F">
            <w:rPr>
              <w:highlight w:val="lightGray"/>
              <w:lang w:val="en-US"/>
            </w:rPr>
            <w:fldChar w:fldCharType="begin"/>
          </w:r>
          <w:r w:rsidR="002A1947" w:rsidRPr="0094572F">
            <w:rPr>
              <w:highlight w:val="lightGray"/>
              <w:lang w:val="en-US"/>
            </w:rPr>
            <w:instrText xml:space="preserve"> CITATION 19_1755r1 \l 1033 </w:instrText>
          </w:r>
          <w:r w:rsidR="002A1947" w:rsidRPr="0094572F">
            <w:rPr>
              <w:highlight w:val="lightGray"/>
              <w:lang w:val="en-US"/>
            </w:rPr>
            <w:fldChar w:fldCharType="separate"/>
          </w:r>
          <w:r w:rsidR="005A1105" w:rsidRPr="0094572F">
            <w:rPr>
              <w:noProof/>
              <w:highlight w:val="lightGray"/>
              <w:lang w:val="en-US"/>
            </w:rPr>
            <w:t>[3]</w:t>
          </w:r>
          <w:r w:rsidR="002A1947" w:rsidRPr="0094572F">
            <w:rPr>
              <w:highlight w:val="lightGray"/>
              <w:lang w:val="en-US"/>
            </w:rPr>
            <w:fldChar w:fldCharType="end"/>
          </w:r>
        </w:sdtContent>
      </w:sdt>
      <w:r w:rsidR="002A1947" w:rsidRPr="0094572F">
        <w:rPr>
          <w:highlight w:val="lightGray"/>
          <w:lang w:val="en-US"/>
        </w:rPr>
        <w:t xml:space="preserve"> and </w:t>
      </w:r>
      <w:sdt>
        <w:sdtPr>
          <w:rPr>
            <w:highlight w:val="lightGray"/>
            <w:lang w:val="en-US"/>
          </w:rPr>
          <w:id w:val="518504886"/>
          <w:citation/>
        </w:sdtPr>
        <w:sdtEndPr/>
        <w:sdtContent>
          <w:r w:rsidR="002A1947" w:rsidRPr="0094572F">
            <w:rPr>
              <w:highlight w:val="lightGray"/>
              <w:lang w:val="en-US"/>
            </w:rPr>
            <w:fldChar w:fldCharType="begin"/>
          </w:r>
          <w:r w:rsidR="002A1947" w:rsidRPr="0094572F">
            <w:rPr>
              <w:highlight w:val="lightGray"/>
              <w:lang w:val="en-US"/>
            </w:rPr>
            <w:instrText xml:space="preserve"> CITATION 19_1519r5 \l 1033 </w:instrText>
          </w:r>
          <w:r w:rsidR="002A1947" w:rsidRPr="0094572F">
            <w:rPr>
              <w:highlight w:val="lightGray"/>
              <w:lang w:val="en-US"/>
            </w:rPr>
            <w:fldChar w:fldCharType="separate"/>
          </w:r>
          <w:r w:rsidR="005A1105" w:rsidRPr="0094572F">
            <w:rPr>
              <w:noProof/>
              <w:highlight w:val="lightGray"/>
              <w:lang w:val="en-US"/>
            </w:rPr>
            <w:t>[32]</w:t>
          </w:r>
          <w:r w:rsidR="002A1947" w:rsidRPr="0094572F">
            <w:rPr>
              <w:highlight w:val="lightGray"/>
              <w:lang w:val="en-US"/>
            </w:rPr>
            <w:fldChar w:fldCharType="end"/>
          </w:r>
        </w:sdtContent>
      </w:sdt>
      <w:r w:rsidR="002A1947" w:rsidRPr="0094572F">
        <w:rPr>
          <w:highlight w:val="lightGray"/>
          <w:lang w:val="en-US"/>
        </w:rPr>
        <w:t>]</w:t>
      </w:r>
    </w:p>
    <w:p w14:paraId="27DDFA51" w14:textId="77777777" w:rsidR="00093339" w:rsidRPr="0094572F" w:rsidRDefault="00093339" w:rsidP="0016041E">
      <w:pPr>
        <w:jc w:val="both"/>
        <w:rPr>
          <w:highlight w:val="lightGray"/>
          <w:lang w:val="en-US"/>
        </w:rPr>
      </w:pPr>
    </w:p>
    <w:p w14:paraId="09D8AEF9" w14:textId="77777777" w:rsidR="00267E9A" w:rsidRPr="0094572F" w:rsidRDefault="00267E9A" w:rsidP="0016041E">
      <w:pPr>
        <w:jc w:val="both"/>
        <w:rPr>
          <w:highlight w:val="lightGray"/>
          <w:lang w:val="en-US"/>
        </w:rPr>
      </w:pPr>
      <w:r w:rsidRPr="0094572F">
        <w:rPr>
          <w:highlight w:val="lightGray"/>
          <w:lang w:val="en-US"/>
        </w:rPr>
        <w:t>The U-SIG is modulated in the same way as the HE-SIG-A field of 802.11ax.</w:t>
      </w:r>
    </w:p>
    <w:p w14:paraId="58BD4D1D" w14:textId="77777777" w:rsidR="00267E9A" w:rsidRPr="0094572F" w:rsidRDefault="00267E9A" w:rsidP="00486858">
      <w:pPr>
        <w:pStyle w:val="ListParagraph"/>
        <w:numPr>
          <w:ilvl w:val="0"/>
          <w:numId w:val="12"/>
        </w:numPr>
        <w:jc w:val="both"/>
        <w:rPr>
          <w:highlight w:val="lightGray"/>
          <w:lang w:val="en-US"/>
        </w:rPr>
      </w:pPr>
      <w:r w:rsidRPr="0094572F">
        <w:rPr>
          <w:highlight w:val="lightGray"/>
          <w:lang w:val="en-US"/>
        </w:rPr>
        <w:t>Extended range SU mode is TBD.</w:t>
      </w:r>
    </w:p>
    <w:p w14:paraId="71443663" w14:textId="77777777" w:rsidR="00267E9A" w:rsidRPr="0094572F" w:rsidRDefault="00267E9A" w:rsidP="00267E9A">
      <w:pPr>
        <w:rPr>
          <w:highlight w:val="lightGray"/>
          <w:lang w:val="en-US"/>
        </w:rPr>
      </w:pPr>
      <w:r w:rsidRPr="0094572F">
        <w:rPr>
          <w:highlight w:val="lightGray"/>
          <w:lang w:val="en-US"/>
        </w:rPr>
        <w:t xml:space="preserve">[Motion 45, </w:t>
      </w:r>
      <w:sdt>
        <w:sdtPr>
          <w:rPr>
            <w:highlight w:val="lightGray"/>
            <w:lang w:val="en-US"/>
          </w:rPr>
          <w:id w:val="923767805"/>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04356908"/>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3CB9702A" w14:textId="77777777" w:rsidR="006222CC" w:rsidRPr="0094572F" w:rsidRDefault="006222CC" w:rsidP="00267E9A">
      <w:pPr>
        <w:rPr>
          <w:highlight w:val="lightGray"/>
          <w:lang w:val="en-US"/>
        </w:rPr>
      </w:pPr>
    </w:p>
    <w:p w14:paraId="60E76089" w14:textId="77777777" w:rsidR="00E540F3" w:rsidRPr="0094572F" w:rsidRDefault="00E540F3" w:rsidP="00267E9A">
      <w:pPr>
        <w:rPr>
          <w:highlight w:val="lightGray"/>
          <w:lang w:val="en-US"/>
        </w:rPr>
      </w:pPr>
      <w:r w:rsidRPr="0094572F">
        <w:rPr>
          <w:highlight w:val="lightGray"/>
          <w:lang w:val="en-US"/>
        </w:rPr>
        <w:t>The U-SIG includes Version-independent bits followed by Version-dependent bits.</w:t>
      </w:r>
    </w:p>
    <w:p w14:paraId="276F4941" w14:textId="77777777" w:rsidR="00E540F3" w:rsidRPr="0094572F" w:rsidRDefault="00AC6CAA" w:rsidP="00267E9A">
      <w:pPr>
        <w:jc w:val="center"/>
        <w:rPr>
          <w:highlight w:val="lightGray"/>
          <w:lang w:val="en-US"/>
        </w:rPr>
      </w:pPr>
      <w:r w:rsidRPr="0094572F">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6">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94572F" w:rsidRDefault="00596E95" w:rsidP="00267E9A">
      <w:pPr>
        <w:pStyle w:val="Caption"/>
        <w:spacing w:after="0"/>
        <w:jc w:val="center"/>
        <w:rPr>
          <w:highlight w:val="lightGray"/>
          <w:lang w:val="en-US"/>
        </w:rPr>
      </w:pPr>
      <w:bookmarkStart w:id="412" w:name="_Toc44164527"/>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6</w:t>
      </w:r>
      <w:r w:rsidRPr="0094572F">
        <w:rPr>
          <w:highlight w:val="lightGray"/>
        </w:rPr>
        <w:fldChar w:fldCharType="end"/>
      </w:r>
      <w:r w:rsidRPr="0094572F">
        <w:rPr>
          <w:highlight w:val="lightGray"/>
        </w:rPr>
        <w:t xml:space="preserve"> – U-SIG</w:t>
      </w:r>
      <w:bookmarkEnd w:id="412"/>
    </w:p>
    <w:p w14:paraId="5F116D34" w14:textId="77777777" w:rsidR="00E540F3" w:rsidRPr="0094572F" w:rsidRDefault="00E540F3" w:rsidP="00486858">
      <w:pPr>
        <w:pStyle w:val="ListParagraph"/>
        <w:numPr>
          <w:ilvl w:val="0"/>
          <w:numId w:val="14"/>
        </w:numPr>
        <w:jc w:val="both"/>
        <w:rPr>
          <w:highlight w:val="lightGray"/>
          <w:lang w:val="en-US"/>
        </w:rPr>
      </w:pPr>
      <w:r w:rsidRPr="0094572F">
        <w:rPr>
          <w:highlight w:val="lightGray"/>
          <w:lang w:val="en-US"/>
        </w:rPr>
        <w:t>Version-independent bits have static location and bit definition across different generations/PHY versions.</w:t>
      </w:r>
    </w:p>
    <w:p w14:paraId="3A975868" w14:textId="77777777" w:rsidR="00E540F3" w:rsidRPr="0094572F" w:rsidRDefault="00E540F3" w:rsidP="00486858">
      <w:pPr>
        <w:pStyle w:val="ListParagraph"/>
        <w:numPr>
          <w:ilvl w:val="0"/>
          <w:numId w:val="14"/>
        </w:numPr>
        <w:jc w:val="both"/>
        <w:rPr>
          <w:highlight w:val="lightGray"/>
          <w:lang w:val="en-US"/>
        </w:rPr>
      </w:pPr>
      <w:r w:rsidRPr="0094572F">
        <w:rPr>
          <w:highlight w:val="lightGray"/>
          <w:lang w:val="en-US"/>
        </w:rPr>
        <w:t>Version-dependent bits may have variable bit definition in each PHY version.</w:t>
      </w:r>
    </w:p>
    <w:p w14:paraId="5B275290" w14:textId="77777777" w:rsidR="00E540F3" w:rsidRPr="0094572F" w:rsidRDefault="00E540F3" w:rsidP="0016041E">
      <w:pPr>
        <w:jc w:val="both"/>
        <w:rPr>
          <w:highlight w:val="lightGray"/>
          <w:lang w:val="en-US"/>
        </w:rPr>
      </w:pPr>
      <w:r w:rsidRPr="0094572F">
        <w:rPr>
          <w:highlight w:val="lightGray"/>
          <w:lang w:val="en-US"/>
        </w:rPr>
        <w:t xml:space="preserve">[Motion 47, </w:t>
      </w:r>
      <w:sdt>
        <w:sdtPr>
          <w:rPr>
            <w:highlight w:val="lightGray"/>
            <w:lang w:val="en-US"/>
          </w:rPr>
          <w:id w:val="123209989"/>
          <w:citation/>
        </w:sdtPr>
        <w:sdtEndPr/>
        <w:sdtContent>
          <w:r w:rsidR="007E4CF1" w:rsidRPr="0094572F">
            <w:rPr>
              <w:highlight w:val="lightGray"/>
              <w:lang w:val="en-US"/>
            </w:rPr>
            <w:fldChar w:fldCharType="begin"/>
          </w:r>
          <w:r w:rsidR="007E4CF1" w:rsidRPr="0094572F">
            <w:rPr>
              <w:highlight w:val="lightGray"/>
              <w:lang w:val="en-US"/>
            </w:rPr>
            <w:instrText xml:space="preserve"> CITATION 19_1755r1 \l 1033 </w:instrText>
          </w:r>
          <w:r w:rsidR="007E4CF1" w:rsidRPr="0094572F">
            <w:rPr>
              <w:highlight w:val="lightGray"/>
              <w:lang w:val="en-US"/>
            </w:rPr>
            <w:fldChar w:fldCharType="separate"/>
          </w:r>
          <w:r w:rsidR="005A1105" w:rsidRPr="0094572F">
            <w:rPr>
              <w:noProof/>
              <w:highlight w:val="lightGray"/>
              <w:lang w:val="en-US"/>
            </w:rPr>
            <w:t>[3]</w:t>
          </w:r>
          <w:r w:rsidR="007E4CF1" w:rsidRPr="0094572F">
            <w:rPr>
              <w:highlight w:val="lightGray"/>
              <w:lang w:val="en-US"/>
            </w:rPr>
            <w:fldChar w:fldCharType="end"/>
          </w:r>
        </w:sdtContent>
      </w:sdt>
      <w:r w:rsidR="007E4CF1" w:rsidRPr="0094572F">
        <w:rPr>
          <w:highlight w:val="lightGray"/>
          <w:lang w:val="en-US"/>
        </w:rPr>
        <w:t xml:space="preserve"> and </w:t>
      </w:r>
      <w:sdt>
        <w:sdtPr>
          <w:rPr>
            <w:highlight w:val="lightGray"/>
            <w:lang w:val="en-US"/>
          </w:rPr>
          <w:id w:val="401955063"/>
          <w:citation/>
        </w:sdtPr>
        <w:sdtEndPr/>
        <w:sdtContent>
          <w:r w:rsidR="007E4CF1" w:rsidRPr="0094572F">
            <w:rPr>
              <w:highlight w:val="lightGray"/>
              <w:lang w:val="en-US"/>
            </w:rPr>
            <w:fldChar w:fldCharType="begin"/>
          </w:r>
          <w:r w:rsidR="007E4CF1" w:rsidRPr="0094572F">
            <w:rPr>
              <w:highlight w:val="lightGray"/>
              <w:lang w:val="en-US"/>
            </w:rPr>
            <w:instrText xml:space="preserve"> CITATION 19_1540r7 \l 1033 </w:instrText>
          </w:r>
          <w:r w:rsidR="007E4CF1" w:rsidRPr="0094572F">
            <w:rPr>
              <w:highlight w:val="lightGray"/>
              <w:lang w:val="en-US"/>
            </w:rPr>
            <w:fldChar w:fldCharType="separate"/>
          </w:r>
          <w:r w:rsidR="005A1105" w:rsidRPr="0094572F">
            <w:rPr>
              <w:noProof/>
              <w:highlight w:val="lightGray"/>
              <w:lang w:val="en-US"/>
            </w:rPr>
            <w:t>[34]</w:t>
          </w:r>
          <w:r w:rsidR="007E4CF1" w:rsidRPr="0094572F">
            <w:rPr>
              <w:highlight w:val="lightGray"/>
              <w:lang w:val="en-US"/>
            </w:rPr>
            <w:fldChar w:fldCharType="end"/>
          </w:r>
        </w:sdtContent>
      </w:sdt>
      <w:r w:rsidR="007E4CF1" w:rsidRPr="0094572F">
        <w:rPr>
          <w:highlight w:val="lightGray"/>
          <w:lang w:val="en-US"/>
        </w:rPr>
        <w:t>]</w:t>
      </w:r>
    </w:p>
    <w:p w14:paraId="0E9754C7" w14:textId="77777777" w:rsidR="00E540F3" w:rsidRPr="0094572F" w:rsidRDefault="00E540F3" w:rsidP="0016041E">
      <w:pPr>
        <w:jc w:val="both"/>
        <w:rPr>
          <w:highlight w:val="lightGray"/>
          <w:lang w:val="en-US"/>
        </w:rPr>
      </w:pPr>
    </w:p>
    <w:p w14:paraId="5E9C1070" w14:textId="77777777" w:rsidR="00267E9A" w:rsidRPr="0094572F" w:rsidRDefault="00267E9A" w:rsidP="0016041E">
      <w:pPr>
        <w:jc w:val="both"/>
        <w:rPr>
          <w:highlight w:val="lightGray"/>
          <w:lang w:val="en-US"/>
        </w:rPr>
      </w:pPr>
      <w:r w:rsidRPr="0094572F">
        <w:rPr>
          <w:highlight w:val="lightGray"/>
          <w:lang w:val="en-US"/>
        </w:rPr>
        <w:t>The U-SIG shall contain the following version independent fields:</w:t>
      </w:r>
    </w:p>
    <w:p w14:paraId="242F70BB" w14:textId="77777777" w:rsidR="00267E9A" w:rsidRPr="0094572F" w:rsidRDefault="00267E9A" w:rsidP="00486858">
      <w:pPr>
        <w:pStyle w:val="ListParagraph"/>
        <w:numPr>
          <w:ilvl w:val="0"/>
          <w:numId w:val="10"/>
        </w:numPr>
        <w:jc w:val="both"/>
        <w:rPr>
          <w:highlight w:val="lightGray"/>
          <w:lang w:val="en-US"/>
        </w:rPr>
      </w:pPr>
      <w:r w:rsidRPr="0094572F">
        <w:rPr>
          <w:highlight w:val="lightGray"/>
          <w:lang w:val="en-US"/>
        </w:rPr>
        <w:t>PHY version identifier: 3 bits.</w:t>
      </w:r>
    </w:p>
    <w:p w14:paraId="4B0479D1" w14:textId="77777777" w:rsidR="00267E9A" w:rsidRPr="0094572F" w:rsidRDefault="00267E9A" w:rsidP="00486858">
      <w:pPr>
        <w:pStyle w:val="ListParagraph"/>
        <w:numPr>
          <w:ilvl w:val="0"/>
          <w:numId w:val="10"/>
        </w:numPr>
        <w:jc w:val="both"/>
        <w:rPr>
          <w:highlight w:val="lightGray"/>
          <w:lang w:val="en-US"/>
        </w:rPr>
      </w:pPr>
      <w:r w:rsidRPr="0094572F">
        <w:rPr>
          <w:highlight w:val="lightGray"/>
          <w:lang w:val="en-US"/>
        </w:rPr>
        <w:t>UL/DL flag: 1 bit.</w:t>
      </w:r>
    </w:p>
    <w:p w14:paraId="05C2367F" w14:textId="77777777" w:rsidR="00267E9A" w:rsidRPr="0094572F" w:rsidRDefault="00267E9A" w:rsidP="0016041E">
      <w:pPr>
        <w:jc w:val="both"/>
        <w:rPr>
          <w:highlight w:val="lightGray"/>
          <w:lang w:val="en-US"/>
        </w:rPr>
      </w:pPr>
      <w:r w:rsidRPr="0094572F">
        <w:rPr>
          <w:highlight w:val="lightGray"/>
          <w:lang w:val="en-US"/>
        </w:rPr>
        <w:t xml:space="preserve">[Motion 42, </w:t>
      </w:r>
      <w:sdt>
        <w:sdtPr>
          <w:rPr>
            <w:highlight w:val="lightGray"/>
            <w:lang w:val="en-US"/>
          </w:rPr>
          <w:id w:val="-1901195410"/>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26677457"/>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06B16B60" w14:textId="77777777" w:rsidR="001337B8" w:rsidRPr="0094572F" w:rsidRDefault="001337B8" w:rsidP="0016041E">
      <w:pPr>
        <w:jc w:val="both"/>
        <w:rPr>
          <w:highlight w:val="lightGray"/>
          <w:lang w:val="en-US"/>
        </w:rPr>
      </w:pPr>
    </w:p>
    <w:p w14:paraId="5F70EF0E" w14:textId="77777777" w:rsidR="001337B8" w:rsidRPr="0094572F" w:rsidRDefault="001337B8" w:rsidP="0016041E">
      <w:pPr>
        <w:jc w:val="both"/>
        <w:rPr>
          <w:highlight w:val="lightGray"/>
          <w:lang w:val="en-US"/>
        </w:rPr>
      </w:pPr>
      <w:r w:rsidRPr="0094572F">
        <w:rPr>
          <w:highlight w:val="lightGray"/>
          <w:lang w:val="en-US"/>
        </w:rPr>
        <w:t>PHY version identifier field shall be one of the version independent fields in the U-SIG.</w:t>
      </w:r>
    </w:p>
    <w:p w14:paraId="0A8FDA3C" w14:textId="77777777" w:rsidR="001337B8" w:rsidRPr="0094572F" w:rsidRDefault="001337B8" w:rsidP="00486858">
      <w:pPr>
        <w:pStyle w:val="ListParagraph"/>
        <w:numPr>
          <w:ilvl w:val="0"/>
          <w:numId w:val="8"/>
        </w:numPr>
        <w:jc w:val="both"/>
        <w:rPr>
          <w:highlight w:val="lightGray"/>
          <w:lang w:val="en-US"/>
        </w:rPr>
      </w:pPr>
      <w:r w:rsidRPr="0094572F">
        <w:rPr>
          <w:highlight w:val="lightGray"/>
          <w:lang w:val="en-US"/>
        </w:rPr>
        <w:t>Purpose is to simplify autodetection for future 802.11 generations, i.e., value of this field is used to identify the exact PHY version starting with 802.11be.</w:t>
      </w:r>
    </w:p>
    <w:p w14:paraId="4BB3E3B9" w14:textId="77777777" w:rsidR="001337B8" w:rsidRPr="0094572F" w:rsidRDefault="001337B8" w:rsidP="00486858">
      <w:pPr>
        <w:pStyle w:val="ListParagraph"/>
        <w:numPr>
          <w:ilvl w:val="0"/>
          <w:numId w:val="8"/>
        </w:numPr>
        <w:jc w:val="both"/>
        <w:rPr>
          <w:highlight w:val="lightGray"/>
          <w:lang w:val="en-US"/>
        </w:rPr>
      </w:pPr>
      <w:r w:rsidRPr="0094572F">
        <w:rPr>
          <w:highlight w:val="lightGray"/>
          <w:lang w:val="en-US"/>
        </w:rPr>
        <w:t>Exact location of this field is TBD.</w:t>
      </w:r>
    </w:p>
    <w:p w14:paraId="4F340553" w14:textId="77777777" w:rsidR="001337B8" w:rsidRPr="0094572F" w:rsidRDefault="001337B8" w:rsidP="0016041E">
      <w:pPr>
        <w:jc w:val="both"/>
        <w:rPr>
          <w:highlight w:val="lightGray"/>
          <w:lang w:val="en-US"/>
        </w:rPr>
      </w:pPr>
      <w:r w:rsidRPr="0094572F">
        <w:rPr>
          <w:highlight w:val="lightGray"/>
          <w:lang w:val="en-US"/>
        </w:rPr>
        <w:t xml:space="preserve">[Motion 28, </w:t>
      </w:r>
      <w:sdt>
        <w:sdtPr>
          <w:rPr>
            <w:highlight w:val="lightGray"/>
            <w:lang w:val="en-US"/>
          </w:rPr>
          <w:id w:val="-2045980281"/>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85362019"/>
          <w:citation/>
        </w:sdtPr>
        <w:sdtEndPr/>
        <w:sdtContent>
          <w:r w:rsidRPr="0094572F">
            <w:rPr>
              <w:highlight w:val="lightGray"/>
              <w:lang w:val="en-US"/>
            </w:rPr>
            <w:fldChar w:fldCharType="begin"/>
          </w:r>
          <w:r w:rsidRPr="0094572F">
            <w:rPr>
              <w:highlight w:val="lightGray"/>
              <w:lang w:val="en-US"/>
            </w:rPr>
            <w:instrText xml:space="preserve"> CITATION 19_1486r8 \l 1033 </w:instrText>
          </w:r>
          <w:r w:rsidRPr="0094572F">
            <w:rPr>
              <w:highlight w:val="lightGray"/>
              <w:lang w:val="en-US"/>
            </w:rPr>
            <w:fldChar w:fldCharType="separate"/>
          </w:r>
          <w:r w:rsidR="005A1105" w:rsidRPr="0094572F">
            <w:rPr>
              <w:noProof/>
              <w:highlight w:val="lightGray"/>
              <w:lang w:val="en-US"/>
            </w:rPr>
            <w:t>[35]</w:t>
          </w:r>
          <w:r w:rsidRPr="0094572F">
            <w:rPr>
              <w:highlight w:val="lightGray"/>
              <w:lang w:val="en-US"/>
            </w:rPr>
            <w:fldChar w:fldCharType="end"/>
          </w:r>
        </w:sdtContent>
      </w:sdt>
      <w:r w:rsidRPr="0094572F">
        <w:rPr>
          <w:highlight w:val="lightGray"/>
          <w:lang w:val="en-US"/>
        </w:rPr>
        <w:t>]</w:t>
      </w:r>
    </w:p>
    <w:p w14:paraId="19BD282E" w14:textId="77777777" w:rsidR="001337B8" w:rsidRPr="0094572F" w:rsidRDefault="001337B8" w:rsidP="0016041E">
      <w:pPr>
        <w:jc w:val="both"/>
        <w:rPr>
          <w:highlight w:val="lightGray"/>
          <w:lang w:val="en-US"/>
        </w:rPr>
      </w:pPr>
    </w:p>
    <w:p w14:paraId="08BB3D30" w14:textId="77777777" w:rsidR="00BE2D90" w:rsidRPr="0094572F" w:rsidRDefault="00BE2D90" w:rsidP="00BE2D90">
      <w:pPr>
        <w:rPr>
          <w:highlight w:val="lightGray"/>
          <w:lang w:val="en-US"/>
        </w:rPr>
      </w:pPr>
      <w:r w:rsidRPr="0094572F">
        <w:rPr>
          <w:highlight w:val="lightGray"/>
          <w:lang w:val="en-US"/>
        </w:rPr>
        <w:t>The U-SIG field includes the following bits in Version-independent bits portion:</w:t>
      </w:r>
    </w:p>
    <w:p w14:paraId="12271110" w14:textId="77777777" w:rsidR="00BE2D90" w:rsidRPr="0094572F" w:rsidRDefault="00BE2D90" w:rsidP="00486858">
      <w:pPr>
        <w:pStyle w:val="ListParagraph"/>
        <w:numPr>
          <w:ilvl w:val="0"/>
          <w:numId w:val="15"/>
        </w:numPr>
        <w:rPr>
          <w:highlight w:val="lightGray"/>
          <w:lang w:val="en-US"/>
        </w:rPr>
      </w:pPr>
      <w:r w:rsidRPr="0094572F">
        <w:rPr>
          <w:highlight w:val="lightGray"/>
          <w:lang w:val="en-US"/>
        </w:rPr>
        <w:t>BSS color, number of bits TBD</w:t>
      </w:r>
      <w:r w:rsidR="00624862" w:rsidRPr="0094572F">
        <w:rPr>
          <w:highlight w:val="lightGray"/>
          <w:lang w:val="en-US"/>
        </w:rPr>
        <w:t>.</w:t>
      </w:r>
    </w:p>
    <w:p w14:paraId="7FC6563F" w14:textId="77777777" w:rsidR="001337B8" w:rsidRPr="0094572F" w:rsidRDefault="00BE2D90" w:rsidP="00486858">
      <w:pPr>
        <w:pStyle w:val="ListParagraph"/>
        <w:numPr>
          <w:ilvl w:val="0"/>
          <w:numId w:val="15"/>
        </w:numPr>
        <w:rPr>
          <w:highlight w:val="lightGray"/>
          <w:lang w:val="en-US"/>
        </w:rPr>
      </w:pPr>
      <w:r w:rsidRPr="0094572F">
        <w:rPr>
          <w:highlight w:val="lightGray"/>
          <w:lang w:val="en-US"/>
        </w:rPr>
        <w:t>TXOP duration, number of bits TBD</w:t>
      </w:r>
      <w:r w:rsidR="00624862" w:rsidRPr="0094572F">
        <w:rPr>
          <w:highlight w:val="lightGray"/>
          <w:lang w:val="en-US"/>
        </w:rPr>
        <w:t>.</w:t>
      </w:r>
    </w:p>
    <w:p w14:paraId="76E79B01" w14:textId="77777777" w:rsidR="00267E9A" w:rsidRPr="0094572F" w:rsidRDefault="00BE2D90" w:rsidP="006C2E30">
      <w:pPr>
        <w:rPr>
          <w:highlight w:val="lightGray"/>
          <w:lang w:val="en-US"/>
        </w:rPr>
      </w:pPr>
      <w:r w:rsidRPr="0094572F">
        <w:rPr>
          <w:highlight w:val="lightGray"/>
          <w:lang w:val="en-US"/>
        </w:rPr>
        <w:t xml:space="preserve">[Motion 48, </w:t>
      </w:r>
      <w:sdt>
        <w:sdtPr>
          <w:rPr>
            <w:highlight w:val="lightGray"/>
            <w:lang w:val="en-US"/>
          </w:rPr>
          <w:id w:val="-1940283737"/>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34912819"/>
          <w:citation/>
        </w:sdtPr>
        <w:sdtEndPr/>
        <w:sdtContent>
          <w:r w:rsidRPr="0094572F">
            <w:rPr>
              <w:highlight w:val="lightGray"/>
              <w:lang w:val="en-US"/>
            </w:rPr>
            <w:fldChar w:fldCharType="begin"/>
          </w:r>
          <w:r w:rsidRPr="0094572F">
            <w:rPr>
              <w:highlight w:val="lightGray"/>
              <w:lang w:val="en-US"/>
            </w:rPr>
            <w:instrText xml:space="preserve"> CITATION 19_1540r7 \l 1033 </w:instrText>
          </w:r>
          <w:r w:rsidRPr="0094572F">
            <w:rPr>
              <w:highlight w:val="lightGray"/>
              <w:lang w:val="en-US"/>
            </w:rPr>
            <w:fldChar w:fldCharType="separate"/>
          </w:r>
          <w:r w:rsidR="005A1105" w:rsidRPr="0094572F">
            <w:rPr>
              <w:noProof/>
              <w:highlight w:val="lightGray"/>
              <w:lang w:val="en-US"/>
            </w:rPr>
            <w:t>[34]</w:t>
          </w:r>
          <w:r w:rsidRPr="0094572F">
            <w:rPr>
              <w:highlight w:val="lightGray"/>
              <w:lang w:val="en-US"/>
            </w:rPr>
            <w:fldChar w:fldCharType="end"/>
          </w:r>
        </w:sdtContent>
      </w:sdt>
      <w:r w:rsidRPr="0094572F">
        <w:rPr>
          <w:highlight w:val="lightGray"/>
          <w:lang w:val="en-US"/>
        </w:rPr>
        <w:t>]</w:t>
      </w:r>
    </w:p>
    <w:p w14:paraId="2E3279C3" w14:textId="77777777" w:rsidR="009C58F9" w:rsidRPr="0094572F" w:rsidRDefault="009C58F9" w:rsidP="006C2E30">
      <w:pPr>
        <w:rPr>
          <w:highlight w:val="lightGray"/>
          <w:lang w:val="en-US"/>
        </w:rPr>
      </w:pPr>
    </w:p>
    <w:p w14:paraId="6176062E" w14:textId="77777777" w:rsidR="009C58F9" w:rsidRPr="0094572F" w:rsidRDefault="009C58F9" w:rsidP="009C58F9">
      <w:pPr>
        <w:rPr>
          <w:highlight w:val="lightGray"/>
          <w:lang w:val="en-US"/>
        </w:rPr>
      </w:pPr>
      <w:r w:rsidRPr="0094572F">
        <w:rPr>
          <w:highlight w:val="lightGray"/>
          <w:lang w:val="en-US"/>
        </w:rPr>
        <w:t>The U-SIG shall contain Bandwidth Information, carried as a version independent field.</w:t>
      </w:r>
    </w:p>
    <w:p w14:paraId="07D7F279" w14:textId="77777777" w:rsidR="009C58F9" w:rsidRPr="0094572F" w:rsidRDefault="009C58F9" w:rsidP="00486858">
      <w:pPr>
        <w:pStyle w:val="ListParagraph"/>
        <w:numPr>
          <w:ilvl w:val="0"/>
          <w:numId w:val="21"/>
        </w:numPr>
        <w:rPr>
          <w:highlight w:val="lightGray"/>
          <w:lang w:val="en-US"/>
        </w:rPr>
      </w:pPr>
      <w:r w:rsidRPr="0094572F">
        <w:rPr>
          <w:highlight w:val="lightGray"/>
          <w:lang w:val="en-US"/>
        </w:rPr>
        <w:t>This field may also convey some puncturing information.</w:t>
      </w:r>
    </w:p>
    <w:p w14:paraId="027DC4AF" w14:textId="77777777" w:rsidR="009C58F9" w:rsidRPr="0094572F" w:rsidRDefault="009C58F9" w:rsidP="00486858">
      <w:pPr>
        <w:pStyle w:val="ListParagraph"/>
        <w:numPr>
          <w:ilvl w:val="0"/>
          <w:numId w:val="21"/>
        </w:numPr>
        <w:rPr>
          <w:highlight w:val="lightGray"/>
          <w:lang w:val="en-US"/>
        </w:rPr>
      </w:pPr>
      <w:r w:rsidRPr="0094572F">
        <w:rPr>
          <w:highlight w:val="lightGray"/>
          <w:lang w:val="en-US"/>
        </w:rPr>
        <w:t>Number of bits for this field is TBD.</w:t>
      </w:r>
    </w:p>
    <w:p w14:paraId="2DEF0DF2" w14:textId="77777777" w:rsidR="009C58F9" w:rsidRPr="0094572F" w:rsidRDefault="009C58F9" w:rsidP="009C58F9">
      <w:pPr>
        <w:rPr>
          <w:highlight w:val="lightGray"/>
          <w:lang w:val="en-US"/>
        </w:rPr>
      </w:pPr>
      <w:r w:rsidRPr="0094572F">
        <w:rPr>
          <w:highlight w:val="lightGray"/>
          <w:lang w:val="en-US"/>
        </w:rPr>
        <w:t xml:space="preserve">[Motion 88, </w:t>
      </w:r>
      <w:sdt>
        <w:sdtPr>
          <w:rPr>
            <w:highlight w:val="lightGray"/>
            <w:lang w:val="en-US"/>
          </w:rPr>
          <w:id w:val="-407074103"/>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848058285"/>
          <w:citation/>
        </w:sdtPr>
        <w:sdtEndPr/>
        <w:sdtContent>
          <w:r w:rsidRPr="0094572F">
            <w:rPr>
              <w:highlight w:val="lightGray"/>
              <w:lang w:val="en-US"/>
            </w:rPr>
            <w:fldChar w:fldCharType="begin"/>
          </w:r>
          <w:r w:rsidRPr="0094572F">
            <w:rPr>
              <w:highlight w:val="lightGray"/>
              <w:lang w:val="en-US"/>
            </w:rPr>
            <w:instrText xml:space="preserve"> CITATION 20_0049r2 \l 1033 </w:instrText>
          </w:r>
          <w:r w:rsidRPr="0094572F">
            <w:rPr>
              <w:highlight w:val="lightGray"/>
              <w:lang w:val="en-US"/>
            </w:rPr>
            <w:fldChar w:fldCharType="separate"/>
          </w:r>
          <w:r w:rsidR="005A1105" w:rsidRPr="0094572F">
            <w:rPr>
              <w:noProof/>
              <w:highlight w:val="lightGray"/>
              <w:lang w:val="en-US"/>
            </w:rPr>
            <w:t>[36]</w:t>
          </w:r>
          <w:r w:rsidRPr="0094572F">
            <w:rPr>
              <w:highlight w:val="lightGray"/>
              <w:lang w:val="en-US"/>
            </w:rPr>
            <w:fldChar w:fldCharType="end"/>
          </w:r>
        </w:sdtContent>
      </w:sdt>
      <w:r w:rsidRPr="0094572F">
        <w:rPr>
          <w:highlight w:val="lightGray"/>
          <w:lang w:val="en-US"/>
        </w:rPr>
        <w:t>]</w:t>
      </w:r>
    </w:p>
    <w:p w14:paraId="46F6C260" w14:textId="77777777" w:rsidR="00AE3248" w:rsidRPr="0094572F" w:rsidRDefault="00AE3248" w:rsidP="0016041E">
      <w:pPr>
        <w:jc w:val="both"/>
        <w:rPr>
          <w:highlight w:val="lightGray"/>
        </w:rPr>
      </w:pPr>
    </w:p>
    <w:p w14:paraId="038BB5F8" w14:textId="31034CEB" w:rsidR="00D75403" w:rsidRPr="0094572F" w:rsidRDefault="00A15009" w:rsidP="0016041E">
      <w:pPr>
        <w:tabs>
          <w:tab w:val="left" w:pos="7075"/>
        </w:tabs>
        <w:jc w:val="both"/>
        <w:rPr>
          <w:bCs/>
          <w:highlight w:val="lightGray"/>
        </w:rPr>
      </w:pPr>
      <w:r w:rsidRPr="0094572F">
        <w:rPr>
          <w:rFonts w:eastAsiaTheme="minorEastAsia"/>
          <w:bCs/>
          <w:highlight w:val="lightGray"/>
        </w:rPr>
        <w:t xml:space="preserve">802.11be supports that </w:t>
      </w:r>
      <w:r w:rsidR="00D75403" w:rsidRPr="0094572F">
        <w:rPr>
          <w:rFonts w:eastAsiaTheme="minorEastAsia"/>
          <w:bCs/>
          <w:highlight w:val="lightGray"/>
        </w:rPr>
        <w:t>U-SIG in each 80</w:t>
      </w:r>
      <w:r w:rsidR="00014FCD" w:rsidRPr="0094572F">
        <w:rPr>
          <w:rFonts w:eastAsiaTheme="minorEastAsia"/>
          <w:bCs/>
          <w:highlight w:val="lightGray"/>
        </w:rPr>
        <w:t xml:space="preserve"> </w:t>
      </w:r>
      <w:r w:rsidR="00D75403" w:rsidRPr="0094572F">
        <w:rPr>
          <w:rFonts w:eastAsiaTheme="minorEastAsia"/>
          <w:bCs/>
          <w:highlight w:val="lightGray"/>
        </w:rPr>
        <w:t>MHz shall carry puncturing channel info for at</w:t>
      </w:r>
      <w:r w:rsidR="000C2B16" w:rsidRPr="0094572F">
        <w:rPr>
          <w:rFonts w:eastAsiaTheme="minorEastAsia"/>
          <w:bCs/>
          <w:highlight w:val="lightGray"/>
        </w:rPr>
        <w:t xml:space="preserve"> </w:t>
      </w:r>
      <w:r w:rsidR="00D75403" w:rsidRPr="0094572F">
        <w:rPr>
          <w:rFonts w:eastAsiaTheme="minorEastAsia"/>
          <w:bCs/>
          <w:highlight w:val="lightGray"/>
        </w:rPr>
        <w:t>least the specific 80</w:t>
      </w:r>
      <w:r w:rsidR="00014FCD" w:rsidRPr="0094572F">
        <w:rPr>
          <w:rFonts w:eastAsiaTheme="minorEastAsia"/>
          <w:bCs/>
          <w:highlight w:val="lightGray"/>
        </w:rPr>
        <w:t xml:space="preserve"> </w:t>
      </w:r>
      <w:r w:rsidR="00D75403" w:rsidRPr="0094572F">
        <w:rPr>
          <w:rFonts w:eastAsiaTheme="minorEastAsia"/>
          <w:bCs/>
          <w:highlight w:val="lightGray"/>
        </w:rPr>
        <w:t>MHz where it is transmitted</w:t>
      </w:r>
      <w:r w:rsidR="00426093" w:rsidRPr="0094572F">
        <w:rPr>
          <w:rFonts w:eastAsiaTheme="minorEastAsia"/>
          <w:bCs/>
          <w:highlight w:val="lightGray"/>
        </w:rPr>
        <w:t>.</w:t>
      </w:r>
      <w:r w:rsidR="00D75403" w:rsidRPr="0094572F">
        <w:rPr>
          <w:rFonts w:eastAsiaTheme="minorEastAsia"/>
          <w:bCs/>
          <w:highlight w:val="lightGray"/>
        </w:rPr>
        <w:t xml:space="preserve"> </w:t>
      </w:r>
    </w:p>
    <w:p w14:paraId="21D09D73" w14:textId="75CE4457"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Note: Within each 80</w:t>
      </w:r>
      <w:r w:rsidR="00014FCD" w:rsidRPr="0094572F">
        <w:rPr>
          <w:bCs/>
          <w:highlight w:val="lightGray"/>
        </w:rPr>
        <w:t xml:space="preserve"> </w:t>
      </w:r>
      <w:r w:rsidRPr="0094572F">
        <w:rPr>
          <w:bCs/>
          <w:highlight w:val="lightGray"/>
        </w:rPr>
        <w:t>MHz segment, U-SIG is duplicated in every non-punctured 20</w:t>
      </w:r>
      <w:r w:rsidR="00014FCD" w:rsidRPr="0094572F">
        <w:rPr>
          <w:bCs/>
          <w:highlight w:val="lightGray"/>
        </w:rPr>
        <w:t xml:space="preserve"> </w:t>
      </w:r>
      <w:r w:rsidRPr="0094572F">
        <w:rPr>
          <w:bCs/>
          <w:highlight w:val="lightGray"/>
        </w:rPr>
        <w:t>MHz</w:t>
      </w:r>
      <w:r w:rsidR="00571D42" w:rsidRPr="0094572F">
        <w:rPr>
          <w:bCs/>
          <w:highlight w:val="lightGray"/>
        </w:rPr>
        <w:t>.</w:t>
      </w:r>
    </w:p>
    <w:p w14:paraId="5B34FAA6" w14:textId="073842BA"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Whether BW/Puncturing info can be different for different 80</w:t>
      </w:r>
      <w:r w:rsidR="00014FCD" w:rsidRPr="0094572F">
        <w:rPr>
          <w:bCs/>
          <w:highlight w:val="lightGray"/>
        </w:rPr>
        <w:t xml:space="preserve"> </w:t>
      </w:r>
      <w:r w:rsidRPr="0094572F">
        <w:rPr>
          <w:bCs/>
          <w:highlight w:val="lightGray"/>
        </w:rPr>
        <w:t>MHz is TBD</w:t>
      </w:r>
      <w:r w:rsidR="00571D42" w:rsidRPr="0094572F">
        <w:rPr>
          <w:bCs/>
          <w:highlight w:val="lightGray"/>
        </w:rPr>
        <w:t>.</w:t>
      </w:r>
    </w:p>
    <w:p w14:paraId="1A80A326" w14:textId="17ED0CA2"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Whether BW and puncturing info in U-SIG are carried as a combined or a separate field is TBD</w:t>
      </w:r>
      <w:r w:rsidR="00571D42" w:rsidRPr="0094572F">
        <w:rPr>
          <w:bCs/>
          <w:highlight w:val="lightGray"/>
        </w:rPr>
        <w:t>.</w:t>
      </w:r>
      <w:r w:rsidRPr="0094572F">
        <w:rPr>
          <w:bCs/>
          <w:highlight w:val="lightGray"/>
        </w:rPr>
        <w:t xml:space="preserve"> </w:t>
      </w:r>
    </w:p>
    <w:p w14:paraId="1345E35C" w14:textId="63EA4469" w:rsidR="00353BC9" w:rsidRPr="0094572F" w:rsidRDefault="00E31F44" w:rsidP="0016041E">
      <w:pPr>
        <w:jc w:val="both"/>
        <w:rPr>
          <w:highlight w:val="lightGray"/>
        </w:rPr>
      </w:pPr>
      <w:r w:rsidRPr="0094572F">
        <w:rPr>
          <w:highlight w:val="lightGray"/>
        </w:rPr>
        <w:t xml:space="preserve">[Motion 111, #SP0611-10, </w:t>
      </w:r>
      <w:sdt>
        <w:sdtPr>
          <w:rPr>
            <w:highlight w:val="lightGray"/>
          </w:rPr>
          <w:id w:val="1258636360"/>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23352072"/>
          <w:citation/>
        </w:sdtPr>
        <w:sdtEndPr/>
        <w:sdtContent>
          <w:r w:rsidR="000C2B16" w:rsidRPr="0094572F">
            <w:rPr>
              <w:highlight w:val="lightGray"/>
            </w:rPr>
            <w:fldChar w:fldCharType="begin"/>
          </w:r>
          <w:r w:rsidR="000C2B16" w:rsidRPr="0094572F">
            <w:rPr>
              <w:highlight w:val="lightGray"/>
              <w:lang w:val="en-US"/>
            </w:rPr>
            <w:instrText xml:space="preserve"> CITATION 20_0285r5 \l 1033 </w:instrText>
          </w:r>
          <w:r w:rsidR="000C2B16" w:rsidRPr="0094572F">
            <w:rPr>
              <w:highlight w:val="lightGray"/>
            </w:rPr>
            <w:fldChar w:fldCharType="separate"/>
          </w:r>
          <w:r w:rsidR="005A1105" w:rsidRPr="0094572F">
            <w:rPr>
              <w:noProof/>
              <w:highlight w:val="lightGray"/>
              <w:lang w:val="en-US"/>
            </w:rPr>
            <w:t>[37]</w:t>
          </w:r>
          <w:r w:rsidR="000C2B16" w:rsidRPr="0094572F">
            <w:rPr>
              <w:highlight w:val="lightGray"/>
            </w:rPr>
            <w:fldChar w:fldCharType="end"/>
          </w:r>
        </w:sdtContent>
      </w:sdt>
      <w:r w:rsidR="000C2B16" w:rsidRPr="0094572F">
        <w:rPr>
          <w:highlight w:val="lightGray"/>
        </w:rPr>
        <w:t>]</w:t>
      </w:r>
    </w:p>
    <w:p w14:paraId="6A8C2EE5" w14:textId="77777777" w:rsidR="00E31F44" w:rsidRPr="0094572F" w:rsidRDefault="00E31F44" w:rsidP="0016041E">
      <w:pPr>
        <w:jc w:val="both"/>
        <w:rPr>
          <w:highlight w:val="lightGray"/>
        </w:rPr>
      </w:pPr>
    </w:p>
    <w:p w14:paraId="12DF3C6F" w14:textId="29068336" w:rsidR="006D37DD" w:rsidRPr="0094572F" w:rsidRDefault="009520DC" w:rsidP="00353BC9">
      <w:pPr>
        <w:jc w:val="both"/>
        <w:rPr>
          <w:szCs w:val="22"/>
          <w:highlight w:val="lightGray"/>
        </w:rPr>
      </w:pPr>
      <w:r w:rsidRPr="0094572F">
        <w:rPr>
          <w:szCs w:val="22"/>
          <w:highlight w:val="lightGray"/>
        </w:rPr>
        <w:t>802.</w:t>
      </w:r>
      <w:r w:rsidR="00353BC9" w:rsidRPr="0094572F">
        <w:rPr>
          <w:szCs w:val="22"/>
          <w:highlight w:val="lightGray"/>
        </w:rPr>
        <w:t>11be signaling in U-SIG for BW/puncturing information in every non-punctured 20</w:t>
      </w:r>
      <w:r w:rsidR="007130CB" w:rsidRPr="0094572F">
        <w:rPr>
          <w:szCs w:val="22"/>
          <w:highlight w:val="lightGray"/>
        </w:rPr>
        <w:t xml:space="preserve"> </w:t>
      </w:r>
      <w:r w:rsidR="00353BC9" w:rsidRPr="0094572F">
        <w:rPr>
          <w:szCs w:val="22"/>
          <w:highlight w:val="lightGray"/>
        </w:rPr>
        <w:t>MHz of an 80</w:t>
      </w:r>
      <w:r w:rsidR="007130CB" w:rsidRPr="0094572F">
        <w:rPr>
          <w:szCs w:val="22"/>
          <w:highlight w:val="lightGray"/>
        </w:rPr>
        <w:t xml:space="preserve"> </w:t>
      </w:r>
      <w:r w:rsidR="00353BC9" w:rsidRPr="0094572F">
        <w:rPr>
          <w:szCs w:val="22"/>
          <w:highlight w:val="lightGray"/>
        </w:rPr>
        <w:t>MHz segment shall allow even an OBSS or unassociated device to decode the puncturing pattern of at least the specific 80</w:t>
      </w:r>
      <w:r w:rsidR="007130CB" w:rsidRPr="0094572F">
        <w:rPr>
          <w:szCs w:val="22"/>
          <w:highlight w:val="lightGray"/>
        </w:rPr>
        <w:t xml:space="preserve"> </w:t>
      </w:r>
      <w:r w:rsidR="00353BC9" w:rsidRPr="0094572F">
        <w:rPr>
          <w:szCs w:val="22"/>
          <w:highlight w:val="lightGray"/>
        </w:rPr>
        <w:t>MHz that contains the 20</w:t>
      </w:r>
      <w:r w:rsidR="007130CB" w:rsidRPr="0094572F">
        <w:rPr>
          <w:szCs w:val="22"/>
          <w:highlight w:val="lightGray"/>
        </w:rPr>
        <w:t xml:space="preserve"> </w:t>
      </w:r>
      <w:r w:rsidR="00353BC9" w:rsidRPr="0094572F">
        <w:rPr>
          <w:szCs w:val="22"/>
          <w:highlight w:val="lightGray"/>
        </w:rPr>
        <w:t>MHz</w:t>
      </w:r>
      <w:r w:rsidR="00AD140D" w:rsidRPr="0094572F">
        <w:rPr>
          <w:szCs w:val="22"/>
          <w:highlight w:val="lightGray"/>
        </w:rPr>
        <w:t>.</w:t>
      </w:r>
      <w:r w:rsidR="00AD140D" w:rsidRPr="0094572F">
        <w:rPr>
          <w:b/>
          <w:i/>
          <w:highlight w:val="lightGray"/>
        </w:rPr>
        <w:t xml:space="preserve"> </w:t>
      </w:r>
    </w:p>
    <w:p w14:paraId="07A321B6" w14:textId="191E349C" w:rsidR="006D37DD" w:rsidRPr="0094572F" w:rsidRDefault="006D37DD" w:rsidP="00353BC9">
      <w:pPr>
        <w:jc w:val="both"/>
        <w:rPr>
          <w:szCs w:val="22"/>
          <w:highlight w:val="lightGray"/>
        </w:rPr>
      </w:pPr>
      <w:r w:rsidRPr="0094572F">
        <w:rPr>
          <w:highlight w:val="lightGray"/>
        </w:rPr>
        <w:t xml:space="preserve">[Motion 113, </w:t>
      </w:r>
      <w:sdt>
        <w:sdtPr>
          <w:rPr>
            <w:highlight w:val="lightGray"/>
          </w:rPr>
          <w:id w:val="192822566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452627794"/>
          <w:citation/>
        </w:sdtPr>
        <w:sdtEndPr/>
        <w:sdtContent>
          <w:r w:rsidRPr="0094572F">
            <w:rPr>
              <w:highlight w:val="lightGray"/>
            </w:rPr>
            <w:fldChar w:fldCharType="begin"/>
          </w:r>
          <w:r w:rsidRPr="0094572F">
            <w:rPr>
              <w:highlight w:val="lightGray"/>
              <w:lang w:val="en-US"/>
            </w:rPr>
            <w:instrText xml:space="preserve"> CITATION 20_0606r2 \l 1033 </w:instrText>
          </w:r>
          <w:r w:rsidRPr="0094572F">
            <w:rPr>
              <w:highlight w:val="lightGray"/>
            </w:rPr>
            <w:fldChar w:fldCharType="separate"/>
          </w:r>
          <w:r w:rsidR="005A1105" w:rsidRPr="0094572F">
            <w:rPr>
              <w:noProof/>
              <w:highlight w:val="lightGray"/>
              <w:lang w:val="en-US"/>
            </w:rPr>
            <w:t>[38]</w:t>
          </w:r>
          <w:r w:rsidRPr="0094572F">
            <w:rPr>
              <w:highlight w:val="lightGray"/>
            </w:rPr>
            <w:fldChar w:fldCharType="end"/>
          </w:r>
        </w:sdtContent>
      </w:sdt>
      <w:r w:rsidRPr="0094572F">
        <w:rPr>
          <w:highlight w:val="lightGray"/>
        </w:rPr>
        <w:t>]</w:t>
      </w:r>
    </w:p>
    <w:p w14:paraId="195FF719" w14:textId="77777777" w:rsidR="00D75403" w:rsidRPr="0094572F" w:rsidRDefault="00D75403" w:rsidP="00D75403">
      <w:pPr>
        <w:jc w:val="both"/>
        <w:rPr>
          <w:szCs w:val="22"/>
          <w:highlight w:val="lightGray"/>
        </w:rPr>
      </w:pPr>
    </w:p>
    <w:p w14:paraId="6F45BDEC" w14:textId="626E47FE" w:rsidR="00E54035" w:rsidRPr="0094572F" w:rsidRDefault="00C77BBE" w:rsidP="00E54035">
      <w:pPr>
        <w:jc w:val="both"/>
        <w:rPr>
          <w:szCs w:val="22"/>
          <w:highlight w:val="lightGray"/>
        </w:rPr>
      </w:pPr>
      <w:r w:rsidRPr="0094572F">
        <w:rPr>
          <w:szCs w:val="22"/>
          <w:highlight w:val="lightGray"/>
        </w:rPr>
        <w:t xml:space="preserve">802.11be </w:t>
      </w:r>
      <w:r w:rsidR="00E54035" w:rsidRPr="0094572F">
        <w:rPr>
          <w:szCs w:val="22"/>
          <w:highlight w:val="lightGray"/>
        </w:rPr>
        <w:t>support</w:t>
      </w:r>
      <w:r w:rsidRPr="0094572F">
        <w:rPr>
          <w:szCs w:val="22"/>
          <w:highlight w:val="lightGray"/>
        </w:rPr>
        <w:t>s</w:t>
      </w:r>
      <w:r w:rsidR="00E54035" w:rsidRPr="0094572F">
        <w:rPr>
          <w:szCs w:val="22"/>
          <w:highlight w:val="lightGray"/>
        </w:rPr>
        <w:t xml:space="preserve"> BW field which </w:t>
      </w:r>
      <w:r w:rsidRPr="0094572F">
        <w:rPr>
          <w:szCs w:val="22"/>
          <w:highlight w:val="lightGray"/>
        </w:rPr>
        <w:t xml:space="preserve">does not </w:t>
      </w:r>
      <w:r w:rsidR="00E54035" w:rsidRPr="0094572F">
        <w:rPr>
          <w:szCs w:val="22"/>
          <w:highlight w:val="lightGray"/>
        </w:rPr>
        <w:t>include puncturing information</w:t>
      </w:r>
      <w:r w:rsidRPr="0094572F">
        <w:rPr>
          <w:szCs w:val="22"/>
          <w:highlight w:val="lightGray"/>
        </w:rPr>
        <w:t>.</w:t>
      </w:r>
      <w:r w:rsidR="00C63509" w:rsidRPr="0094572F">
        <w:rPr>
          <w:b/>
          <w:i/>
          <w:highlight w:val="lightGray"/>
        </w:rPr>
        <w:t xml:space="preserve"> </w:t>
      </w:r>
    </w:p>
    <w:p w14:paraId="348D17C0" w14:textId="62D39CD9" w:rsidR="002B34D1" w:rsidRPr="0094572F" w:rsidRDefault="002B34D1" w:rsidP="002B34D1">
      <w:pPr>
        <w:jc w:val="both"/>
        <w:rPr>
          <w:szCs w:val="22"/>
          <w:highlight w:val="lightGray"/>
        </w:rPr>
      </w:pPr>
      <w:r w:rsidRPr="0094572F">
        <w:rPr>
          <w:highlight w:val="lightGray"/>
        </w:rPr>
        <w:t xml:space="preserve">[Motion 112, #SP29, </w:t>
      </w:r>
      <w:sdt>
        <w:sdtPr>
          <w:rPr>
            <w:highlight w:val="lightGray"/>
          </w:rPr>
          <w:id w:val="-467826785"/>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327172900"/>
          <w:citation/>
        </w:sdtPr>
        <w:sdtEndPr/>
        <w:sdtContent>
          <w:r w:rsidRPr="0094572F">
            <w:rPr>
              <w:highlight w:val="lightGray"/>
            </w:rPr>
            <w:fldChar w:fldCharType="begin"/>
          </w:r>
          <w:r w:rsidRPr="0094572F">
            <w:rPr>
              <w:highlight w:val="lightGray"/>
              <w:lang w:val="en-US"/>
            </w:rPr>
            <w:instrText xml:space="preserve"> CITATION 20_0606r2 \l 1033 </w:instrText>
          </w:r>
          <w:r w:rsidRPr="0094572F">
            <w:rPr>
              <w:highlight w:val="lightGray"/>
            </w:rPr>
            <w:fldChar w:fldCharType="separate"/>
          </w:r>
          <w:r w:rsidR="005A1105" w:rsidRPr="0094572F">
            <w:rPr>
              <w:noProof/>
              <w:highlight w:val="lightGray"/>
              <w:lang w:val="en-US"/>
            </w:rPr>
            <w:t>[38]</w:t>
          </w:r>
          <w:r w:rsidRPr="0094572F">
            <w:rPr>
              <w:highlight w:val="lightGray"/>
            </w:rPr>
            <w:fldChar w:fldCharType="end"/>
          </w:r>
        </w:sdtContent>
      </w:sdt>
      <w:r w:rsidRPr="0094572F">
        <w:rPr>
          <w:highlight w:val="lightGray"/>
        </w:rPr>
        <w:t>]</w:t>
      </w:r>
    </w:p>
    <w:p w14:paraId="035CFF15" w14:textId="77777777" w:rsidR="00E54035" w:rsidRPr="0094572F" w:rsidRDefault="00E54035" w:rsidP="00D75403">
      <w:pPr>
        <w:jc w:val="both"/>
        <w:rPr>
          <w:szCs w:val="22"/>
          <w:highlight w:val="lightGray"/>
        </w:rPr>
      </w:pPr>
    </w:p>
    <w:p w14:paraId="3E03A9C1" w14:textId="77777777" w:rsidR="002B34D1" w:rsidRPr="0094572F" w:rsidRDefault="002B34D1">
      <w:pPr>
        <w:rPr>
          <w:highlight w:val="lightGray"/>
          <w:lang w:val="en-US"/>
        </w:rPr>
      </w:pPr>
      <w:r w:rsidRPr="0094572F">
        <w:rPr>
          <w:highlight w:val="lightGray"/>
          <w:lang w:val="en-US"/>
        </w:rPr>
        <w:br w:type="page"/>
      </w:r>
    </w:p>
    <w:p w14:paraId="21B28B51" w14:textId="5388B139" w:rsidR="000E2B49" w:rsidRPr="0094572F" w:rsidRDefault="000E2B49" w:rsidP="000E2B49">
      <w:pPr>
        <w:rPr>
          <w:highlight w:val="lightGray"/>
          <w:lang w:val="en-US"/>
        </w:rPr>
      </w:pPr>
      <w:r w:rsidRPr="0094572F">
        <w:rPr>
          <w:highlight w:val="lightGray"/>
          <w:lang w:val="en-US"/>
        </w:rPr>
        <w:lastRenderedPageBreak/>
        <w:t>The U-SIG shall contain a PPDU type field, carried as a version dependent field.</w:t>
      </w:r>
    </w:p>
    <w:p w14:paraId="59976F3A" w14:textId="77777777" w:rsidR="000E2B49" w:rsidRPr="0094572F" w:rsidRDefault="000E2B49" w:rsidP="00486858">
      <w:pPr>
        <w:pStyle w:val="ListParagraph"/>
        <w:numPr>
          <w:ilvl w:val="0"/>
          <w:numId w:val="22"/>
        </w:numPr>
        <w:rPr>
          <w:highlight w:val="lightGray"/>
          <w:lang w:val="en-US"/>
        </w:rPr>
      </w:pPr>
      <w:r w:rsidRPr="0094572F">
        <w:rPr>
          <w:highlight w:val="lightGray"/>
          <w:lang w:val="en-US"/>
        </w:rPr>
        <w:t>Number of bits for this field is TBD.</w:t>
      </w:r>
    </w:p>
    <w:p w14:paraId="2192E4E1" w14:textId="77777777" w:rsidR="000E2B49" w:rsidRPr="0094572F" w:rsidRDefault="000E2B49" w:rsidP="000E2B49">
      <w:pPr>
        <w:rPr>
          <w:highlight w:val="lightGray"/>
          <w:lang w:val="en-US"/>
        </w:rPr>
      </w:pPr>
      <w:r w:rsidRPr="0094572F">
        <w:rPr>
          <w:highlight w:val="lightGray"/>
          <w:lang w:val="en-US"/>
        </w:rPr>
        <w:t xml:space="preserve">[Motion 89, </w:t>
      </w:r>
      <w:sdt>
        <w:sdtPr>
          <w:rPr>
            <w:highlight w:val="lightGray"/>
            <w:lang w:val="en-US"/>
          </w:rPr>
          <w:id w:val="-382638954"/>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402878780"/>
          <w:citation/>
        </w:sdtPr>
        <w:sdtEndPr/>
        <w:sdtContent>
          <w:r w:rsidRPr="0094572F">
            <w:rPr>
              <w:highlight w:val="lightGray"/>
              <w:lang w:val="en-US"/>
            </w:rPr>
            <w:fldChar w:fldCharType="begin"/>
          </w:r>
          <w:r w:rsidRPr="0094572F">
            <w:rPr>
              <w:highlight w:val="lightGray"/>
              <w:lang w:val="en-US"/>
            </w:rPr>
            <w:instrText xml:space="preserve"> CITATION 20_0049r2 \l 1033 </w:instrText>
          </w:r>
          <w:r w:rsidRPr="0094572F">
            <w:rPr>
              <w:highlight w:val="lightGray"/>
              <w:lang w:val="en-US"/>
            </w:rPr>
            <w:fldChar w:fldCharType="separate"/>
          </w:r>
          <w:r w:rsidR="005A1105" w:rsidRPr="0094572F">
            <w:rPr>
              <w:noProof/>
              <w:highlight w:val="lightGray"/>
              <w:lang w:val="en-US"/>
            </w:rPr>
            <w:t>[36]</w:t>
          </w:r>
          <w:r w:rsidRPr="0094572F">
            <w:rPr>
              <w:highlight w:val="lightGray"/>
              <w:lang w:val="en-US"/>
            </w:rPr>
            <w:fldChar w:fldCharType="end"/>
          </w:r>
        </w:sdtContent>
      </w:sdt>
      <w:r w:rsidRPr="0094572F">
        <w:rPr>
          <w:highlight w:val="lightGray"/>
          <w:lang w:val="en-US"/>
        </w:rPr>
        <w:t>]</w:t>
      </w:r>
    </w:p>
    <w:p w14:paraId="1B63594B" w14:textId="77777777" w:rsidR="000E2B49" w:rsidRPr="0094572F" w:rsidRDefault="000E2B49" w:rsidP="000E2B49">
      <w:pPr>
        <w:rPr>
          <w:highlight w:val="lightGray"/>
          <w:lang w:val="en-US"/>
        </w:rPr>
      </w:pPr>
    </w:p>
    <w:p w14:paraId="4D6545A5" w14:textId="77777777" w:rsidR="005E078B" w:rsidRPr="0094572F" w:rsidRDefault="005E078B" w:rsidP="005E078B">
      <w:pPr>
        <w:rPr>
          <w:highlight w:val="lightGray"/>
          <w:lang w:val="en-US"/>
        </w:rPr>
      </w:pPr>
      <w:r w:rsidRPr="0094572F">
        <w:rPr>
          <w:highlight w:val="lightGray"/>
          <w:lang w:val="en-US"/>
        </w:rPr>
        <w:t>The following subfields exist in U-SIG of an EHT PPDU sent to multiple users:</w:t>
      </w:r>
    </w:p>
    <w:p w14:paraId="412DBC02" w14:textId="76BB43B4" w:rsidR="005E078B" w:rsidRPr="0094572F" w:rsidRDefault="005E078B" w:rsidP="00486858">
      <w:pPr>
        <w:pStyle w:val="ListParagraph"/>
        <w:numPr>
          <w:ilvl w:val="0"/>
          <w:numId w:val="19"/>
        </w:numPr>
        <w:rPr>
          <w:highlight w:val="lightGray"/>
          <w:lang w:val="en-US"/>
        </w:rPr>
      </w:pPr>
      <w:r w:rsidRPr="0094572F">
        <w:rPr>
          <w:highlight w:val="lightGray"/>
          <w:lang w:val="en-US"/>
        </w:rPr>
        <w:t>EHT-SIG MCS</w:t>
      </w:r>
    </w:p>
    <w:p w14:paraId="1292763D" w14:textId="66EDEC73" w:rsidR="005E078B" w:rsidRPr="0094572F" w:rsidRDefault="005E078B" w:rsidP="00486858">
      <w:pPr>
        <w:pStyle w:val="ListParagraph"/>
        <w:numPr>
          <w:ilvl w:val="0"/>
          <w:numId w:val="19"/>
        </w:numPr>
        <w:rPr>
          <w:highlight w:val="lightGray"/>
          <w:lang w:val="en-US"/>
        </w:rPr>
      </w:pPr>
      <w:r w:rsidRPr="0094572F">
        <w:rPr>
          <w:highlight w:val="lightGray"/>
          <w:lang w:val="en-US"/>
        </w:rPr>
        <w:t xml:space="preserve">Number of EHT-SIG </w:t>
      </w:r>
      <w:r w:rsidR="00F769A2" w:rsidRPr="0094572F">
        <w:rPr>
          <w:highlight w:val="lightGray"/>
          <w:lang w:val="en-US"/>
        </w:rPr>
        <w:t>S</w:t>
      </w:r>
      <w:r w:rsidRPr="0094572F">
        <w:rPr>
          <w:highlight w:val="lightGray"/>
          <w:lang w:val="en-US"/>
        </w:rPr>
        <w:t>ymbols</w:t>
      </w:r>
    </w:p>
    <w:p w14:paraId="17CED003" w14:textId="77777777" w:rsidR="005E078B" w:rsidRPr="0094572F" w:rsidRDefault="005E078B" w:rsidP="005E078B">
      <w:pPr>
        <w:rPr>
          <w:highlight w:val="lightGray"/>
          <w:lang w:val="en-US"/>
        </w:rPr>
      </w:pPr>
      <w:r w:rsidRPr="0094572F">
        <w:rPr>
          <w:highlight w:val="lightGray"/>
          <w:lang w:val="en-US"/>
        </w:rPr>
        <w:t xml:space="preserve">[Motion 59, </w:t>
      </w:r>
      <w:sdt>
        <w:sdtPr>
          <w:rPr>
            <w:highlight w:val="lightGray"/>
            <w:lang w:val="en-US"/>
          </w:rPr>
          <w:id w:val="33319712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830289997"/>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w:t>
      </w:r>
    </w:p>
    <w:p w14:paraId="740ED25C" w14:textId="77777777" w:rsidR="00F64E57" w:rsidRPr="0094572F" w:rsidRDefault="00F64E57" w:rsidP="005E078B">
      <w:pPr>
        <w:rPr>
          <w:highlight w:val="lightGray"/>
          <w:lang w:val="en-US"/>
        </w:rPr>
      </w:pPr>
    </w:p>
    <w:p w14:paraId="77A91A5D" w14:textId="77777777" w:rsidR="006035A1" w:rsidRPr="0094572F" w:rsidRDefault="006035A1" w:rsidP="006035A1">
      <w:pPr>
        <w:rPr>
          <w:highlight w:val="lightGray"/>
          <w:lang w:val="en-US"/>
        </w:rPr>
      </w:pPr>
      <w:r w:rsidRPr="0094572F">
        <w:rPr>
          <w:highlight w:val="lightGray"/>
          <w:lang w:val="en-US"/>
        </w:rPr>
        <w:t>The following subfield exists in U-SIG or EHT-SIG of an EHT PPDU sent to multiple users:</w:t>
      </w:r>
    </w:p>
    <w:p w14:paraId="2D65673C" w14:textId="77777777" w:rsidR="006035A1" w:rsidRPr="0094572F" w:rsidRDefault="006035A1" w:rsidP="00486858">
      <w:pPr>
        <w:pStyle w:val="ListParagraph"/>
        <w:numPr>
          <w:ilvl w:val="0"/>
          <w:numId w:val="26"/>
        </w:numPr>
        <w:rPr>
          <w:highlight w:val="lightGray"/>
          <w:lang w:val="en-US"/>
        </w:rPr>
      </w:pPr>
      <w:r w:rsidRPr="0094572F">
        <w:rPr>
          <w:highlight w:val="lightGray"/>
          <w:lang w:val="en-US"/>
        </w:rPr>
        <w:t>GI+EHT-LTF Size</w:t>
      </w:r>
    </w:p>
    <w:p w14:paraId="26362F9B" w14:textId="77777777" w:rsidR="006035A1" w:rsidRPr="0094572F" w:rsidRDefault="006035A1" w:rsidP="006035A1">
      <w:pPr>
        <w:rPr>
          <w:highlight w:val="lightGray"/>
          <w:lang w:val="en-US"/>
        </w:rPr>
      </w:pPr>
      <w:r w:rsidRPr="0094572F">
        <w:rPr>
          <w:highlight w:val="lightGray"/>
          <w:lang w:val="en-US"/>
        </w:rPr>
        <w:t xml:space="preserve">[Motion 100, </w:t>
      </w:r>
      <w:sdt>
        <w:sdtPr>
          <w:rPr>
            <w:highlight w:val="lightGray"/>
            <w:lang w:val="en-US"/>
          </w:rPr>
          <w:id w:val="-1199690003"/>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129459728"/>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 xml:space="preserve">] </w:t>
      </w:r>
    </w:p>
    <w:p w14:paraId="07CD19BD" w14:textId="77777777" w:rsidR="006035A1" w:rsidRPr="0094572F" w:rsidRDefault="006035A1" w:rsidP="005E078B">
      <w:pPr>
        <w:rPr>
          <w:highlight w:val="lightGray"/>
          <w:lang w:val="en-US"/>
        </w:rPr>
      </w:pPr>
    </w:p>
    <w:p w14:paraId="626125A0" w14:textId="77777777" w:rsidR="00F64E57" w:rsidRPr="0094572F" w:rsidRDefault="00F64E57" w:rsidP="00F64E57">
      <w:pPr>
        <w:rPr>
          <w:highlight w:val="lightGray"/>
          <w:lang w:val="en-US"/>
        </w:rPr>
      </w:pPr>
      <w:r w:rsidRPr="0094572F">
        <w:rPr>
          <w:highlight w:val="lightGray"/>
          <w:lang w:val="en-US"/>
        </w:rPr>
        <w:t>The following subfields exist in U-SIG and/or EHT-SIG of an EHT PPDU sent to single user:</w:t>
      </w:r>
    </w:p>
    <w:p w14:paraId="43ED4D48"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MCS</w:t>
      </w:r>
    </w:p>
    <w:p w14:paraId="01BA9B0D"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NSTS</w:t>
      </w:r>
    </w:p>
    <w:p w14:paraId="6EDAF7AB"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GI+EHT-LTF Size</w:t>
      </w:r>
    </w:p>
    <w:p w14:paraId="615C52EF"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Coding</w:t>
      </w:r>
    </w:p>
    <w:p w14:paraId="2DE67650" w14:textId="77777777" w:rsidR="00F64E57" w:rsidRPr="0094572F" w:rsidRDefault="00F64E57" w:rsidP="00F64E57">
      <w:pPr>
        <w:rPr>
          <w:highlight w:val="lightGray"/>
          <w:lang w:val="en-US"/>
        </w:rPr>
      </w:pPr>
      <w:r w:rsidRPr="0094572F">
        <w:rPr>
          <w:highlight w:val="lightGray"/>
          <w:lang w:val="en-US"/>
        </w:rPr>
        <w:t xml:space="preserve">[Motion 99, </w:t>
      </w:r>
      <w:sdt>
        <w:sdtPr>
          <w:rPr>
            <w:highlight w:val="lightGray"/>
            <w:lang w:val="en-US"/>
          </w:rPr>
          <w:id w:val="840661458"/>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393614571"/>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 xml:space="preserve">] </w:t>
      </w:r>
    </w:p>
    <w:p w14:paraId="7D55AC95" w14:textId="77777777" w:rsidR="00D75403" w:rsidRPr="0094572F" w:rsidRDefault="00D75403" w:rsidP="00D75403">
      <w:pPr>
        <w:jc w:val="both"/>
        <w:rPr>
          <w:szCs w:val="22"/>
          <w:highlight w:val="lightGray"/>
        </w:rPr>
      </w:pPr>
    </w:p>
    <w:p w14:paraId="2F7F3775" w14:textId="77777777" w:rsidR="00E8646B" w:rsidRPr="0094572F" w:rsidRDefault="00E8646B" w:rsidP="00426093">
      <w:pPr>
        <w:tabs>
          <w:tab w:val="left" w:pos="7075"/>
        </w:tabs>
        <w:rPr>
          <w:rFonts w:eastAsiaTheme="minorEastAsia"/>
          <w:bCs/>
          <w:highlight w:val="lightGray"/>
        </w:rPr>
      </w:pPr>
      <w:r w:rsidRPr="0094572F">
        <w:rPr>
          <w:rFonts w:eastAsiaTheme="minorEastAsia"/>
          <w:bCs/>
          <w:highlight w:val="lightGray"/>
        </w:rPr>
        <w:t>The following subfields exist in U-SIG and/or EHT-SIG of an EHT PPDU sent to single user:</w:t>
      </w:r>
    </w:p>
    <w:p w14:paraId="3E7F557A" w14:textId="58EA7848"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 xml:space="preserve">LDPC Extra </w:t>
      </w:r>
      <w:r w:rsidR="009F7107" w:rsidRPr="0094572F">
        <w:rPr>
          <w:rFonts w:eastAsiaTheme="minorEastAsia"/>
          <w:bCs/>
          <w:highlight w:val="lightGray"/>
        </w:rPr>
        <w:t>Symbol</w:t>
      </w:r>
    </w:p>
    <w:p w14:paraId="35FEF839" w14:textId="77777777"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Beamformed</w:t>
      </w:r>
    </w:p>
    <w:p w14:paraId="11856073" w14:textId="4F0D9FAA"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 xml:space="preserve">Pre-FEC </w:t>
      </w:r>
      <w:r w:rsidR="009F7107" w:rsidRPr="0094572F">
        <w:rPr>
          <w:rFonts w:eastAsiaTheme="minorEastAsia"/>
          <w:bCs/>
          <w:highlight w:val="lightGray"/>
        </w:rPr>
        <w:t>Padding Factor</w:t>
      </w:r>
    </w:p>
    <w:p w14:paraId="44D1E907" w14:textId="7C10129B"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PE Disambiguity</w:t>
      </w:r>
      <w:r w:rsidR="00C77BBE" w:rsidRPr="0094572F">
        <w:rPr>
          <w:rFonts w:eastAsiaTheme="minorEastAsia"/>
          <w:bCs/>
          <w:highlight w:val="lightGray"/>
        </w:rPr>
        <w:t xml:space="preserve"> </w:t>
      </w:r>
      <w:r w:rsidR="00C77BBE" w:rsidRPr="0094572F">
        <w:rPr>
          <w:b/>
          <w:i/>
          <w:highlight w:val="lightGray"/>
        </w:rPr>
        <w:t xml:space="preserve"> </w:t>
      </w:r>
    </w:p>
    <w:p w14:paraId="298740FF" w14:textId="7CA49851" w:rsidR="0040073A" w:rsidRPr="0094572F" w:rsidRDefault="0040073A" w:rsidP="00E8646B">
      <w:pPr>
        <w:jc w:val="both"/>
        <w:rPr>
          <w:szCs w:val="22"/>
          <w:highlight w:val="lightGray"/>
        </w:rPr>
      </w:pPr>
      <w:r w:rsidRPr="0094572F">
        <w:rPr>
          <w:highlight w:val="lightGray"/>
        </w:rPr>
        <w:t xml:space="preserve">[Motion 111, #SP0611-11, </w:t>
      </w:r>
      <w:sdt>
        <w:sdtPr>
          <w:rPr>
            <w:highlight w:val="lightGray"/>
          </w:rPr>
          <w:id w:val="-364064747"/>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903831350"/>
          <w:citation/>
        </w:sdtPr>
        <w:sdtEndPr/>
        <w:sdtContent>
          <w:r w:rsidRPr="0094572F">
            <w:rPr>
              <w:highlight w:val="lightGray"/>
            </w:rPr>
            <w:fldChar w:fldCharType="begin"/>
          </w:r>
          <w:r w:rsidRPr="0094572F">
            <w:rPr>
              <w:highlight w:val="lightGray"/>
              <w:lang w:val="en-US"/>
            </w:rPr>
            <w:instrText xml:space="preserve"> CITATION 20_0019r3 \l 1033 </w:instrText>
          </w:r>
          <w:r w:rsidRPr="0094572F">
            <w:rPr>
              <w:highlight w:val="lightGray"/>
            </w:rPr>
            <w:fldChar w:fldCharType="separate"/>
          </w:r>
          <w:r w:rsidR="005A1105" w:rsidRPr="0094572F">
            <w:rPr>
              <w:noProof/>
              <w:highlight w:val="lightGray"/>
              <w:lang w:val="en-US"/>
            </w:rPr>
            <w:t>[40]</w:t>
          </w:r>
          <w:r w:rsidRPr="0094572F">
            <w:rPr>
              <w:highlight w:val="lightGray"/>
            </w:rPr>
            <w:fldChar w:fldCharType="end"/>
          </w:r>
        </w:sdtContent>
      </w:sdt>
      <w:r w:rsidRPr="0094572F">
        <w:rPr>
          <w:highlight w:val="lightGray"/>
        </w:rPr>
        <w:t>]</w:t>
      </w:r>
    </w:p>
    <w:p w14:paraId="59B08E4C" w14:textId="77777777" w:rsidR="00E8646B" w:rsidRPr="0094572F" w:rsidRDefault="00E8646B" w:rsidP="00D75403">
      <w:pPr>
        <w:jc w:val="both"/>
        <w:rPr>
          <w:szCs w:val="22"/>
          <w:highlight w:val="lightGray"/>
        </w:rPr>
      </w:pPr>
    </w:p>
    <w:p w14:paraId="654FD59F" w14:textId="28C26E50" w:rsidR="00D75403" w:rsidRPr="0094572F" w:rsidRDefault="00426093" w:rsidP="00D75403">
      <w:pPr>
        <w:tabs>
          <w:tab w:val="left" w:pos="7075"/>
        </w:tabs>
        <w:jc w:val="both"/>
        <w:rPr>
          <w:bCs/>
          <w:highlight w:val="lightGray"/>
        </w:rPr>
      </w:pPr>
      <w:r w:rsidRPr="0094572F">
        <w:rPr>
          <w:rFonts w:eastAsiaTheme="minorEastAsia"/>
          <w:bCs/>
          <w:highlight w:val="lightGray"/>
        </w:rPr>
        <w:t>A</w:t>
      </w:r>
      <w:r w:rsidR="00D75403" w:rsidRPr="0094572F">
        <w:rPr>
          <w:rFonts w:eastAsiaTheme="minorEastAsia"/>
          <w:bCs/>
          <w:highlight w:val="lightGray"/>
        </w:rPr>
        <w:t xml:space="preserve"> subfield for preamble puncturing pattern information</w:t>
      </w:r>
      <w:r w:rsidR="00D11C42" w:rsidRPr="0094572F">
        <w:rPr>
          <w:rFonts w:eastAsiaTheme="minorEastAsia"/>
          <w:bCs/>
          <w:highlight w:val="lightGray"/>
        </w:rPr>
        <w:t xml:space="preserve"> that</w:t>
      </w:r>
      <w:r w:rsidR="00D75403" w:rsidRPr="0094572F">
        <w:rPr>
          <w:bCs/>
          <w:highlight w:val="lightGray"/>
        </w:rPr>
        <w:t xml:space="preserve"> separate</w:t>
      </w:r>
      <w:r w:rsidR="00D11C42" w:rsidRPr="0094572F">
        <w:rPr>
          <w:bCs/>
          <w:highlight w:val="lightGray"/>
        </w:rPr>
        <w:t>s</w:t>
      </w:r>
      <w:r w:rsidR="00D75403" w:rsidRPr="0094572F">
        <w:rPr>
          <w:bCs/>
          <w:highlight w:val="lightGray"/>
        </w:rPr>
        <w:t xml:space="preserve"> from the BW</w:t>
      </w:r>
      <w:r w:rsidR="00D75403" w:rsidRPr="0094572F">
        <w:rPr>
          <w:rFonts w:eastAsiaTheme="minorEastAsia"/>
          <w:bCs/>
          <w:highlight w:val="lightGray"/>
        </w:rPr>
        <w:t xml:space="preserve"> </w:t>
      </w:r>
      <w:r w:rsidR="00D75403" w:rsidRPr="0094572F">
        <w:rPr>
          <w:bCs/>
          <w:highlight w:val="lightGray"/>
        </w:rPr>
        <w:t xml:space="preserve">field </w:t>
      </w:r>
      <w:r w:rsidR="00D75403" w:rsidRPr="0094572F">
        <w:rPr>
          <w:rFonts w:eastAsiaTheme="minorEastAsia"/>
          <w:bCs/>
          <w:highlight w:val="lightGray"/>
        </w:rPr>
        <w:t>is included in U-SIG</w:t>
      </w:r>
      <w:r w:rsidR="00D75403" w:rsidRPr="0094572F">
        <w:rPr>
          <w:bCs/>
          <w:highlight w:val="lightGray"/>
        </w:rPr>
        <w:t xml:space="preserve"> and/or </w:t>
      </w:r>
      <w:r w:rsidR="00D75403" w:rsidRPr="0094572F">
        <w:rPr>
          <w:rFonts w:eastAsiaTheme="minorEastAsia"/>
          <w:bCs/>
          <w:highlight w:val="lightGray"/>
        </w:rPr>
        <w:t xml:space="preserve">EHT-SIG for the </w:t>
      </w:r>
      <w:r w:rsidR="0014279B" w:rsidRPr="0094572F">
        <w:rPr>
          <w:rFonts w:eastAsiaTheme="minorEastAsia"/>
          <w:bCs/>
          <w:highlight w:val="lightGray"/>
        </w:rPr>
        <w:t>802.</w:t>
      </w:r>
      <w:r w:rsidR="00D75403" w:rsidRPr="0094572F">
        <w:rPr>
          <w:rFonts w:eastAsiaTheme="minorEastAsia"/>
          <w:bCs/>
          <w:highlight w:val="lightGray"/>
        </w:rPr>
        <w:t>11be PPDU transmitted to a single user</w:t>
      </w:r>
      <w:r w:rsidRPr="0094572F">
        <w:rPr>
          <w:rFonts w:eastAsiaTheme="minorEastAsia"/>
          <w:bCs/>
          <w:highlight w:val="lightGray"/>
        </w:rPr>
        <w:t>.</w:t>
      </w:r>
      <w:r w:rsidR="00C77BBE" w:rsidRPr="0094572F">
        <w:rPr>
          <w:rFonts w:eastAsiaTheme="minorEastAsia"/>
          <w:bCs/>
          <w:highlight w:val="lightGray"/>
        </w:rPr>
        <w:t xml:space="preserve"> </w:t>
      </w:r>
    </w:p>
    <w:p w14:paraId="129B2161" w14:textId="1BC22A94" w:rsidR="003D69A9" w:rsidRPr="0094572F" w:rsidRDefault="003D69A9" w:rsidP="00D75403">
      <w:pPr>
        <w:jc w:val="both"/>
        <w:rPr>
          <w:szCs w:val="22"/>
          <w:highlight w:val="lightGray"/>
        </w:rPr>
      </w:pPr>
      <w:r w:rsidRPr="0094572F">
        <w:rPr>
          <w:highlight w:val="lightGray"/>
        </w:rPr>
        <w:t xml:space="preserve">[Motion 111, #SP0611-12, </w:t>
      </w:r>
      <w:sdt>
        <w:sdtPr>
          <w:rPr>
            <w:highlight w:val="lightGray"/>
          </w:rPr>
          <w:id w:val="-1387322940"/>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09668959"/>
          <w:citation/>
        </w:sdtPr>
        <w:sdtEndPr/>
        <w:sdtContent>
          <w:r w:rsidRPr="0094572F">
            <w:rPr>
              <w:highlight w:val="lightGray"/>
            </w:rPr>
            <w:fldChar w:fldCharType="begin"/>
          </w:r>
          <w:r w:rsidRPr="0094572F">
            <w:rPr>
              <w:highlight w:val="lightGray"/>
              <w:lang w:val="en-US"/>
            </w:rPr>
            <w:instrText xml:space="preserve"> CITATION 20_0524r2 \l 1033 </w:instrText>
          </w:r>
          <w:r w:rsidRPr="0094572F">
            <w:rPr>
              <w:highlight w:val="lightGray"/>
            </w:rPr>
            <w:fldChar w:fldCharType="separate"/>
          </w:r>
          <w:r w:rsidR="005A1105" w:rsidRPr="0094572F">
            <w:rPr>
              <w:noProof/>
              <w:highlight w:val="lightGray"/>
              <w:lang w:val="en-US"/>
            </w:rPr>
            <w:t>[41]</w:t>
          </w:r>
          <w:r w:rsidRPr="0094572F">
            <w:rPr>
              <w:highlight w:val="lightGray"/>
            </w:rPr>
            <w:fldChar w:fldCharType="end"/>
          </w:r>
        </w:sdtContent>
      </w:sdt>
      <w:r w:rsidRPr="0094572F">
        <w:rPr>
          <w:highlight w:val="lightGray"/>
        </w:rPr>
        <w:t>]</w:t>
      </w:r>
    </w:p>
    <w:p w14:paraId="506477FF" w14:textId="77777777" w:rsidR="008E41E3" w:rsidRPr="0094572F" w:rsidRDefault="008E41E3" w:rsidP="00F64E57">
      <w:pPr>
        <w:rPr>
          <w:highlight w:val="lightGray"/>
          <w:lang w:val="en-US"/>
        </w:rPr>
      </w:pPr>
    </w:p>
    <w:p w14:paraId="24AB9A4A" w14:textId="55369E14" w:rsidR="00E41C46" w:rsidRPr="0094572F" w:rsidRDefault="00C77BBE" w:rsidP="00C77BBE">
      <w:pPr>
        <w:tabs>
          <w:tab w:val="left" w:pos="7075"/>
        </w:tabs>
        <w:jc w:val="both"/>
        <w:rPr>
          <w:highlight w:val="lightGray"/>
        </w:rPr>
      </w:pPr>
      <w:r w:rsidRPr="0094572F">
        <w:rPr>
          <w:highlight w:val="lightGray"/>
        </w:rPr>
        <w:t xml:space="preserve">802.11be supports that preamble </w:t>
      </w:r>
      <w:r w:rsidR="00E41C46" w:rsidRPr="0094572F">
        <w:rPr>
          <w:highlight w:val="lightGray"/>
        </w:rPr>
        <w:t>of primary 20</w:t>
      </w:r>
      <w:r w:rsidR="007130CB" w:rsidRPr="0094572F">
        <w:rPr>
          <w:highlight w:val="lightGray"/>
        </w:rPr>
        <w:t xml:space="preserve"> </w:t>
      </w:r>
      <w:r w:rsidR="00E41C46" w:rsidRPr="0094572F">
        <w:rPr>
          <w:highlight w:val="lightGray"/>
        </w:rPr>
        <w:t>MHz channel shall not be punctured in any PPDU (</w:t>
      </w:r>
      <w:r w:rsidR="00426093" w:rsidRPr="0094572F">
        <w:rPr>
          <w:highlight w:val="lightGray"/>
        </w:rPr>
        <w:t>e</w:t>
      </w:r>
      <w:r w:rsidR="00E41C46" w:rsidRPr="0094572F">
        <w:rPr>
          <w:highlight w:val="lightGray"/>
        </w:rPr>
        <w:t>xcept TB PPDU)</w:t>
      </w:r>
      <w:r w:rsidR="00426093" w:rsidRPr="0094572F">
        <w:rPr>
          <w:highlight w:val="lightGray"/>
        </w:rPr>
        <w:t>.</w:t>
      </w:r>
      <w:r w:rsidRPr="0094572F">
        <w:rPr>
          <w:highlight w:val="lightGray"/>
        </w:rPr>
        <w:t xml:space="preserve"> </w:t>
      </w:r>
    </w:p>
    <w:p w14:paraId="5C84E2F4" w14:textId="0D1B528F" w:rsidR="00E41C46" w:rsidRPr="0094572F" w:rsidRDefault="008D400C" w:rsidP="0016041E">
      <w:pPr>
        <w:jc w:val="both"/>
        <w:rPr>
          <w:highlight w:val="lightGray"/>
        </w:rPr>
      </w:pPr>
      <w:r w:rsidRPr="0094572F">
        <w:rPr>
          <w:highlight w:val="lightGray"/>
        </w:rPr>
        <w:t xml:space="preserve">[Motion 111, #SP0611-13, </w:t>
      </w:r>
      <w:sdt>
        <w:sdtPr>
          <w:rPr>
            <w:highlight w:val="lightGray"/>
          </w:rPr>
          <w:id w:val="-172328171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65167664"/>
          <w:citation/>
        </w:sdtPr>
        <w:sdtEndPr/>
        <w:sdtContent>
          <w:r w:rsidRPr="0094572F">
            <w:rPr>
              <w:highlight w:val="lightGray"/>
            </w:rPr>
            <w:fldChar w:fldCharType="begin"/>
          </w:r>
          <w:r w:rsidRPr="0094572F">
            <w:rPr>
              <w:highlight w:val="lightGray"/>
              <w:lang w:val="en-US"/>
            </w:rPr>
            <w:instrText xml:space="preserve"> CITATION 20_0285r5 \l 1033 </w:instrText>
          </w:r>
          <w:r w:rsidRPr="0094572F">
            <w:rPr>
              <w:highlight w:val="lightGray"/>
            </w:rPr>
            <w:fldChar w:fldCharType="separate"/>
          </w:r>
          <w:r w:rsidR="005A1105" w:rsidRPr="0094572F">
            <w:rPr>
              <w:noProof/>
              <w:highlight w:val="lightGray"/>
              <w:lang w:val="en-US"/>
            </w:rPr>
            <w:t>[37]</w:t>
          </w:r>
          <w:r w:rsidRPr="0094572F">
            <w:rPr>
              <w:highlight w:val="lightGray"/>
            </w:rPr>
            <w:fldChar w:fldCharType="end"/>
          </w:r>
        </w:sdtContent>
      </w:sdt>
      <w:r w:rsidRPr="0094572F">
        <w:rPr>
          <w:highlight w:val="lightGray"/>
        </w:rPr>
        <w:t>]</w:t>
      </w:r>
    </w:p>
    <w:p w14:paraId="17CAB1CB" w14:textId="77777777" w:rsidR="008D400C" w:rsidRPr="0094572F" w:rsidRDefault="008D400C" w:rsidP="0016041E">
      <w:pPr>
        <w:jc w:val="both"/>
        <w:rPr>
          <w:highlight w:val="lightGray"/>
        </w:rPr>
      </w:pPr>
    </w:p>
    <w:p w14:paraId="7103999B" w14:textId="614E299F" w:rsidR="00280285" w:rsidRPr="0094572F" w:rsidRDefault="00426093" w:rsidP="0016041E">
      <w:pPr>
        <w:tabs>
          <w:tab w:val="left" w:pos="7075"/>
        </w:tabs>
        <w:jc w:val="both"/>
        <w:rPr>
          <w:highlight w:val="lightGray"/>
        </w:rPr>
      </w:pPr>
      <w:r w:rsidRPr="0094572F">
        <w:rPr>
          <w:highlight w:val="lightGray"/>
        </w:rPr>
        <w:t>T</w:t>
      </w:r>
      <w:r w:rsidR="00280285" w:rsidRPr="0094572F">
        <w:rPr>
          <w:highlight w:val="lightGray"/>
        </w:rPr>
        <w:t>he following indication shall be the same considering symbol alignment within each segment from PHY point of view, if the fields are present in U-SIG:</w:t>
      </w:r>
    </w:p>
    <w:p w14:paraId="3228CFE3"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 xml:space="preserve">Number of EHT-SIG symbols </w:t>
      </w:r>
    </w:p>
    <w:p w14:paraId="62BC059D"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 xml:space="preserve">GI+EHT-LTF Size </w:t>
      </w:r>
    </w:p>
    <w:p w14:paraId="6230432E"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Number of EHT-LTF symbols</w:t>
      </w:r>
    </w:p>
    <w:p w14:paraId="708E322C" w14:textId="4730F27D" w:rsidR="00280285" w:rsidRPr="0094572F" w:rsidRDefault="00280285" w:rsidP="00DF7E01">
      <w:pPr>
        <w:pStyle w:val="ListParagraph"/>
        <w:numPr>
          <w:ilvl w:val="0"/>
          <w:numId w:val="39"/>
        </w:numPr>
        <w:tabs>
          <w:tab w:val="left" w:pos="7075"/>
        </w:tabs>
        <w:jc w:val="both"/>
        <w:rPr>
          <w:highlight w:val="lightGray"/>
        </w:rPr>
      </w:pPr>
      <w:r w:rsidRPr="0094572F">
        <w:rPr>
          <w:highlight w:val="lightGray"/>
        </w:rPr>
        <w:t>PE related parameters</w:t>
      </w:r>
      <w:r w:rsidR="00C77BBE" w:rsidRPr="0094572F">
        <w:rPr>
          <w:highlight w:val="lightGray"/>
        </w:rPr>
        <w:t xml:space="preserve"> </w:t>
      </w:r>
    </w:p>
    <w:p w14:paraId="4B247CE7" w14:textId="7F50FFF4" w:rsidR="009F78A6" w:rsidRPr="0094572F" w:rsidRDefault="009F78A6" w:rsidP="0016041E">
      <w:pPr>
        <w:tabs>
          <w:tab w:val="left" w:pos="7075"/>
        </w:tabs>
        <w:jc w:val="both"/>
        <w:rPr>
          <w:highlight w:val="lightGray"/>
        </w:rPr>
      </w:pPr>
      <w:r w:rsidRPr="0094572F">
        <w:rPr>
          <w:highlight w:val="lightGray"/>
        </w:rPr>
        <w:t xml:space="preserve">[Motion 111, #SP0611-14, </w:t>
      </w:r>
      <w:sdt>
        <w:sdtPr>
          <w:rPr>
            <w:highlight w:val="lightGray"/>
          </w:rPr>
          <w:id w:val="-25150586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326587984"/>
          <w:citation/>
        </w:sdtPr>
        <w:sdtEndPr/>
        <w:sdtContent>
          <w:r w:rsidR="00915362" w:rsidRPr="0094572F">
            <w:rPr>
              <w:highlight w:val="lightGray"/>
            </w:rPr>
            <w:fldChar w:fldCharType="begin"/>
          </w:r>
          <w:r w:rsidR="00915362" w:rsidRPr="0094572F">
            <w:rPr>
              <w:highlight w:val="lightGray"/>
              <w:lang w:val="en-US"/>
            </w:rPr>
            <w:instrText xml:space="preserve"> CITATION 20_0545r1 \l 1033 </w:instrText>
          </w:r>
          <w:r w:rsidR="00915362" w:rsidRPr="0094572F">
            <w:rPr>
              <w:highlight w:val="lightGray"/>
            </w:rPr>
            <w:fldChar w:fldCharType="separate"/>
          </w:r>
          <w:r w:rsidR="005A1105" w:rsidRPr="0094572F">
            <w:rPr>
              <w:noProof/>
              <w:highlight w:val="lightGray"/>
              <w:lang w:val="en-US"/>
            </w:rPr>
            <w:t>[42]</w:t>
          </w:r>
          <w:r w:rsidR="00915362" w:rsidRPr="0094572F">
            <w:rPr>
              <w:highlight w:val="lightGray"/>
            </w:rPr>
            <w:fldChar w:fldCharType="end"/>
          </w:r>
        </w:sdtContent>
      </w:sdt>
      <w:r w:rsidR="00915362" w:rsidRPr="0094572F">
        <w:rPr>
          <w:highlight w:val="lightGray"/>
        </w:rPr>
        <w:t>]</w:t>
      </w:r>
    </w:p>
    <w:p w14:paraId="7D9193D0" w14:textId="77777777" w:rsidR="00280285" w:rsidRPr="0094572F" w:rsidRDefault="00280285" w:rsidP="0016041E">
      <w:pPr>
        <w:jc w:val="both"/>
        <w:rPr>
          <w:highlight w:val="lightGray"/>
          <w:lang w:val="en-US"/>
        </w:rPr>
      </w:pPr>
    </w:p>
    <w:p w14:paraId="54E07CCF" w14:textId="3849684E" w:rsidR="009F6F67" w:rsidRPr="0094572F" w:rsidRDefault="00426093" w:rsidP="0016041E">
      <w:pPr>
        <w:jc w:val="both"/>
        <w:rPr>
          <w:highlight w:val="lightGray"/>
          <w:lang w:val="en-US"/>
        </w:rPr>
      </w:pPr>
      <w:r w:rsidRPr="0094572F">
        <w:rPr>
          <w:highlight w:val="lightGray"/>
          <w:lang w:val="en-US"/>
        </w:rPr>
        <w:t>A</w:t>
      </w:r>
      <w:r w:rsidR="00FE3B30" w:rsidRPr="0094572F">
        <w:rPr>
          <w:highlight w:val="lightGray"/>
          <w:lang w:val="en-US"/>
        </w:rPr>
        <w:t xml:space="preserve"> STA only needs to process up to one 80</w:t>
      </w:r>
      <w:r w:rsidR="007130CB" w:rsidRPr="0094572F">
        <w:rPr>
          <w:highlight w:val="lightGray"/>
          <w:lang w:val="en-US"/>
        </w:rPr>
        <w:t xml:space="preserve"> </w:t>
      </w:r>
      <w:r w:rsidR="00FE3B30" w:rsidRPr="0094572F">
        <w:rPr>
          <w:highlight w:val="lightGray"/>
          <w:lang w:val="en-US"/>
        </w:rPr>
        <w:t>MHz segment of the pre-EHT preamble (up-to and including EHT-SIG) to get all the assignment information for itself</w:t>
      </w:r>
      <w:r w:rsidR="006B5E71" w:rsidRPr="0094572F">
        <w:rPr>
          <w:highlight w:val="lightGray"/>
          <w:lang w:val="en-US"/>
        </w:rPr>
        <w:t>.</w:t>
      </w:r>
    </w:p>
    <w:p w14:paraId="432100EB" w14:textId="645E300C" w:rsidR="00FE3B30" w:rsidRPr="0094572F" w:rsidRDefault="00FE3B30" w:rsidP="00486858">
      <w:pPr>
        <w:pStyle w:val="ListParagraph"/>
        <w:numPr>
          <w:ilvl w:val="0"/>
          <w:numId w:val="28"/>
        </w:numPr>
        <w:jc w:val="both"/>
        <w:rPr>
          <w:highlight w:val="lightGray"/>
          <w:lang w:val="en-US"/>
        </w:rPr>
      </w:pPr>
      <w:r w:rsidRPr="0094572F">
        <w:rPr>
          <w:highlight w:val="lightGray"/>
          <w:lang w:val="en-US"/>
        </w:rPr>
        <w:t>No 80MHz segment change is needed while processing L-SIG, U-SIG and EHT-SIG</w:t>
      </w:r>
      <w:r w:rsidR="00571D42" w:rsidRPr="0094572F">
        <w:rPr>
          <w:highlight w:val="lightGray"/>
          <w:lang w:val="en-US"/>
        </w:rPr>
        <w:t>.</w:t>
      </w:r>
      <w:r w:rsidR="00C77BBE" w:rsidRPr="0094572F">
        <w:rPr>
          <w:highlight w:val="lightGray"/>
          <w:lang w:val="en-US"/>
        </w:rPr>
        <w:t xml:space="preserve"> </w:t>
      </w:r>
    </w:p>
    <w:p w14:paraId="230A13E8" w14:textId="6892EFEC" w:rsidR="00915362" w:rsidRPr="0094572F" w:rsidRDefault="006D5343" w:rsidP="0016041E">
      <w:pPr>
        <w:jc w:val="both"/>
        <w:rPr>
          <w:highlight w:val="lightGray"/>
          <w:lang w:val="en-US"/>
        </w:rPr>
      </w:pPr>
      <w:r w:rsidRPr="0094572F">
        <w:rPr>
          <w:highlight w:val="lightGray"/>
          <w:lang w:val="en-US"/>
        </w:rPr>
        <w:t xml:space="preserve">[Motion 111, #SP0611-15, </w:t>
      </w:r>
      <w:sdt>
        <w:sdtPr>
          <w:rPr>
            <w:highlight w:val="lightGray"/>
            <w:lang w:val="en-US"/>
          </w:rPr>
          <w:id w:val="784071149"/>
          <w:citation/>
        </w:sdtPr>
        <w:sdtEnd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87786234"/>
          <w:citation/>
        </w:sdtPr>
        <w:sdtEndPr/>
        <w:sdtContent>
          <w:r w:rsidRPr="0094572F">
            <w:rPr>
              <w:highlight w:val="lightGray"/>
              <w:lang w:val="en-US"/>
            </w:rPr>
            <w:fldChar w:fldCharType="begin"/>
          </w:r>
          <w:r w:rsidRPr="0094572F">
            <w:rPr>
              <w:highlight w:val="lightGray"/>
              <w:lang w:val="en-US"/>
            </w:rPr>
            <w:instrText xml:space="preserve"> CITATION 20_0380r0 \l 1033 </w:instrText>
          </w:r>
          <w:r w:rsidRPr="0094572F">
            <w:rPr>
              <w:highlight w:val="lightGray"/>
              <w:lang w:val="en-US"/>
            </w:rPr>
            <w:fldChar w:fldCharType="separate"/>
          </w:r>
          <w:r w:rsidR="005A1105" w:rsidRPr="0094572F">
            <w:rPr>
              <w:noProof/>
              <w:highlight w:val="lightGray"/>
              <w:lang w:val="en-US"/>
            </w:rPr>
            <w:t>[43]</w:t>
          </w:r>
          <w:r w:rsidRPr="0094572F">
            <w:rPr>
              <w:highlight w:val="lightGray"/>
              <w:lang w:val="en-US"/>
            </w:rPr>
            <w:fldChar w:fldCharType="end"/>
          </w:r>
        </w:sdtContent>
      </w:sdt>
      <w:r w:rsidRPr="0094572F">
        <w:rPr>
          <w:highlight w:val="lightGray"/>
          <w:lang w:val="en-US"/>
        </w:rPr>
        <w:t>]</w:t>
      </w:r>
    </w:p>
    <w:p w14:paraId="51BB1E01" w14:textId="77777777" w:rsidR="00DF6BDD" w:rsidRPr="0094572F" w:rsidRDefault="00DF6BDD" w:rsidP="00FE3B30">
      <w:pPr>
        <w:jc w:val="both"/>
        <w:rPr>
          <w:highlight w:val="lightGray"/>
          <w:lang w:val="en-US"/>
        </w:rPr>
      </w:pPr>
    </w:p>
    <w:p w14:paraId="68AABD07" w14:textId="77777777" w:rsidR="00113304" w:rsidRPr="0094572F" w:rsidRDefault="00113304">
      <w:pPr>
        <w:rPr>
          <w:szCs w:val="22"/>
          <w:highlight w:val="lightGray"/>
          <w:lang w:val="en-US"/>
        </w:rPr>
      </w:pPr>
      <w:r w:rsidRPr="0094572F">
        <w:rPr>
          <w:szCs w:val="22"/>
          <w:highlight w:val="lightGray"/>
          <w:lang w:val="en-US"/>
        </w:rPr>
        <w:br w:type="page"/>
      </w:r>
    </w:p>
    <w:p w14:paraId="127ADF9D" w14:textId="1878ADA8" w:rsidR="00DF6BDD" w:rsidRPr="0094572F" w:rsidRDefault="00426093" w:rsidP="00DF6BDD">
      <w:pPr>
        <w:jc w:val="both"/>
        <w:rPr>
          <w:szCs w:val="22"/>
          <w:highlight w:val="lightGray"/>
          <w:lang w:val="en-US"/>
        </w:rPr>
      </w:pPr>
      <w:r w:rsidRPr="0094572F">
        <w:rPr>
          <w:szCs w:val="22"/>
          <w:highlight w:val="lightGray"/>
          <w:lang w:val="en-US"/>
        </w:rPr>
        <w:lastRenderedPageBreak/>
        <w:t>I</w:t>
      </w:r>
      <w:r w:rsidR="00DF6BDD" w:rsidRPr="0094572F">
        <w:rPr>
          <w:szCs w:val="22"/>
          <w:highlight w:val="lightGray"/>
          <w:lang w:val="en-US"/>
        </w:rPr>
        <w:t>nformation in U-SIG</w:t>
      </w:r>
      <w:r w:rsidRPr="0094572F">
        <w:rPr>
          <w:szCs w:val="22"/>
          <w:highlight w:val="lightGray"/>
          <w:lang w:val="en-US"/>
        </w:rPr>
        <w:t xml:space="preserve"> is allowed</w:t>
      </w:r>
      <w:r w:rsidR="00DF6BDD" w:rsidRPr="0094572F">
        <w:rPr>
          <w:szCs w:val="22"/>
          <w:highlight w:val="lightGray"/>
          <w:lang w:val="en-US"/>
        </w:rPr>
        <w:t xml:space="preserve"> to vary from one 80</w:t>
      </w:r>
      <w:r w:rsidR="00113304" w:rsidRPr="0094572F">
        <w:rPr>
          <w:szCs w:val="22"/>
          <w:highlight w:val="lightGray"/>
          <w:lang w:val="en-US"/>
        </w:rPr>
        <w:t xml:space="preserve"> </w:t>
      </w:r>
      <w:r w:rsidR="00DF6BDD" w:rsidRPr="0094572F">
        <w:rPr>
          <w:szCs w:val="22"/>
          <w:highlight w:val="lightGray"/>
          <w:lang w:val="en-US"/>
        </w:rPr>
        <w:t>MHz to the next in an EHT PPDU of bandwidth &gt;</w:t>
      </w:r>
      <w:r w:rsidR="007130CB" w:rsidRPr="0094572F">
        <w:rPr>
          <w:szCs w:val="22"/>
          <w:highlight w:val="lightGray"/>
          <w:lang w:val="en-US"/>
        </w:rPr>
        <w:t xml:space="preserve"> </w:t>
      </w:r>
      <w:r w:rsidR="00DF6BDD" w:rsidRPr="0094572F">
        <w:rPr>
          <w:szCs w:val="22"/>
          <w:highlight w:val="lightGray"/>
          <w:lang w:val="en-US"/>
        </w:rPr>
        <w:t>80</w:t>
      </w:r>
      <w:r w:rsidR="007130CB" w:rsidRPr="0094572F">
        <w:rPr>
          <w:szCs w:val="22"/>
          <w:highlight w:val="lightGray"/>
          <w:lang w:val="en-US"/>
        </w:rPr>
        <w:t xml:space="preserve"> </w:t>
      </w:r>
      <w:r w:rsidR="00DF6BDD" w:rsidRPr="0094572F">
        <w:rPr>
          <w:szCs w:val="22"/>
          <w:highlight w:val="lightGray"/>
          <w:lang w:val="en-US"/>
        </w:rPr>
        <w:t>MHz?</w:t>
      </w:r>
    </w:p>
    <w:p w14:paraId="0EE135F2" w14:textId="77777777" w:rsidR="00DF6BDD" w:rsidRPr="0094572F" w:rsidRDefault="00DF6BDD" w:rsidP="00DF7E01">
      <w:pPr>
        <w:pStyle w:val="ListParagraph"/>
        <w:numPr>
          <w:ilvl w:val="0"/>
          <w:numId w:val="37"/>
        </w:numPr>
        <w:jc w:val="both"/>
        <w:rPr>
          <w:szCs w:val="22"/>
          <w:highlight w:val="lightGray"/>
          <w:lang w:val="en-US"/>
        </w:rPr>
      </w:pPr>
      <w:r w:rsidRPr="0094572F">
        <w:rPr>
          <w:szCs w:val="22"/>
          <w:highlight w:val="lightGray"/>
          <w:lang w:val="en-US"/>
        </w:rPr>
        <w:t>Notes:</w:t>
      </w:r>
    </w:p>
    <w:p w14:paraId="70DF4952" w14:textId="0324E872" w:rsidR="001852CA"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Each STA still needs to decode only one 80</w:t>
      </w:r>
      <w:r w:rsidR="00571D42" w:rsidRPr="0094572F">
        <w:rPr>
          <w:szCs w:val="22"/>
          <w:highlight w:val="lightGray"/>
          <w:lang w:val="en-US"/>
        </w:rPr>
        <w:t xml:space="preserve"> </w:t>
      </w:r>
      <w:r w:rsidRPr="0094572F">
        <w:rPr>
          <w:szCs w:val="22"/>
          <w:highlight w:val="lightGray"/>
          <w:lang w:val="en-US"/>
        </w:rPr>
        <w:t>MHz segment in U-SIG</w:t>
      </w:r>
      <w:r w:rsidR="00571D42" w:rsidRPr="0094572F">
        <w:rPr>
          <w:szCs w:val="22"/>
          <w:highlight w:val="lightGray"/>
          <w:lang w:val="en-US"/>
        </w:rPr>
        <w:t>.</w:t>
      </w:r>
    </w:p>
    <w:p w14:paraId="410CC8C6" w14:textId="5300743D" w:rsidR="001852CA"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Within each 80MHz, U-SIG is still duplicated in every non-punctured 20</w:t>
      </w:r>
      <w:r w:rsidR="00571D42" w:rsidRPr="0094572F">
        <w:rPr>
          <w:szCs w:val="22"/>
          <w:highlight w:val="lightGray"/>
          <w:lang w:val="en-US"/>
        </w:rPr>
        <w:t xml:space="preserve"> </w:t>
      </w:r>
      <w:r w:rsidRPr="0094572F">
        <w:rPr>
          <w:szCs w:val="22"/>
          <w:highlight w:val="lightGray"/>
          <w:lang w:val="en-US"/>
        </w:rPr>
        <w:t>MHz</w:t>
      </w:r>
      <w:r w:rsidR="00571D42" w:rsidRPr="0094572F">
        <w:rPr>
          <w:szCs w:val="22"/>
          <w:highlight w:val="lightGray"/>
          <w:lang w:val="en-US"/>
        </w:rPr>
        <w:t>.</w:t>
      </w:r>
    </w:p>
    <w:p w14:paraId="227F22AE" w14:textId="50BE9494" w:rsidR="00DF6BDD"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SST operation using TWT is one potential applicable scenario, other scenarios are TBD (Needs MAC discussion).</w:t>
      </w:r>
      <w:r w:rsidR="00C77BBE" w:rsidRPr="0094572F">
        <w:rPr>
          <w:szCs w:val="22"/>
          <w:highlight w:val="lightGray"/>
          <w:lang w:val="en-US"/>
        </w:rPr>
        <w:t xml:space="preserve"> </w:t>
      </w:r>
    </w:p>
    <w:p w14:paraId="727B15C5" w14:textId="14461910" w:rsidR="00113304" w:rsidRPr="006D5343" w:rsidRDefault="00113304" w:rsidP="00113304">
      <w:pPr>
        <w:jc w:val="both"/>
        <w:rPr>
          <w:lang w:val="en-US"/>
        </w:rPr>
      </w:pPr>
      <w:r w:rsidRPr="0094572F">
        <w:rPr>
          <w:highlight w:val="lightGray"/>
          <w:lang w:val="en-US"/>
        </w:rPr>
        <w:t xml:space="preserve">[Motion 111, #SP0611-16, </w:t>
      </w:r>
      <w:sdt>
        <w:sdtPr>
          <w:rPr>
            <w:highlight w:val="lightGray"/>
            <w:lang w:val="en-US"/>
          </w:rPr>
          <w:id w:val="-1952930745"/>
          <w:citation/>
        </w:sdtPr>
        <w:sdtEnd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715031473"/>
          <w:citation/>
        </w:sdtPr>
        <w:sdtEndPr/>
        <w:sdtContent>
          <w:r w:rsidRPr="0094572F">
            <w:rPr>
              <w:highlight w:val="lightGray"/>
              <w:lang w:val="en-US"/>
            </w:rPr>
            <w:fldChar w:fldCharType="begin"/>
          </w:r>
          <w:r w:rsidRPr="0094572F">
            <w:rPr>
              <w:highlight w:val="lightGray"/>
              <w:lang w:val="en-US"/>
            </w:rPr>
            <w:instrText xml:space="preserve"> CITATION 20_0380r0 \l 1033 </w:instrText>
          </w:r>
          <w:r w:rsidRPr="0094572F">
            <w:rPr>
              <w:highlight w:val="lightGray"/>
              <w:lang w:val="en-US"/>
            </w:rPr>
            <w:fldChar w:fldCharType="separate"/>
          </w:r>
          <w:r w:rsidR="005A1105" w:rsidRPr="0094572F">
            <w:rPr>
              <w:noProof/>
              <w:highlight w:val="lightGray"/>
              <w:lang w:val="en-US"/>
            </w:rPr>
            <w:t>[43]</w:t>
          </w:r>
          <w:r w:rsidRPr="0094572F">
            <w:rPr>
              <w:highlight w:val="lightGray"/>
              <w:lang w:val="en-US"/>
            </w:rPr>
            <w:fldChar w:fldCharType="end"/>
          </w:r>
        </w:sdtContent>
      </w:sdt>
      <w:r w:rsidRPr="0094572F">
        <w:rPr>
          <w:highlight w:val="lightGray"/>
          <w:lang w:val="en-US"/>
        </w:rPr>
        <w:t>]</w:t>
      </w:r>
    </w:p>
    <w:p w14:paraId="0EBFB5BC" w14:textId="77777777" w:rsidR="009D3B50" w:rsidRPr="009D3B50" w:rsidRDefault="009D3B50" w:rsidP="006C2E30">
      <w:pPr>
        <w:pStyle w:val="Heading3"/>
      </w:pPr>
      <w:bookmarkStart w:id="413" w:name="_Toc44164395"/>
      <w:r>
        <w:t>EHT-SIG</w:t>
      </w:r>
      <w:bookmarkEnd w:id="413"/>
    </w:p>
    <w:p w14:paraId="6BABAA70" w14:textId="77777777" w:rsidR="001E7183" w:rsidRPr="0094572F" w:rsidRDefault="001E7183" w:rsidP="0016041E">
      <w:pPr>
        <w:jc w:val="both"/>
        <w:rPr>
          <w:highlight w:val="lightGray"/>
          <w:lang w:val="en-US"/>
        </w:rPr>
      </w:pPr>
      <w:r w:rsidRPr="0094572F">
        <w:rPr>
          <w:highlight w:val="lightGray"/>
          <w:lang w:val="en-US"/>
        </w:rPr>
        <w:t>There shall be a variable MCS and variable length EHT-SIG, immediately after the U-SIG, in an EHT PPDU sent to multiple users.</w:t>
      </w:r>
    </w:p>
    <w:p w14:paraId="33B683EC" w14:textId="77777777" w:rsidR="001E7183" w:rsidRPr="0094572F" w:rsidRDefault="001E7183" w:rsidP="0016041E">
      <w:pPr>
        <w:jc w:val="both"/>
        <w:rPr>
          <w:highlight w:val="lightGray"/>
          <w:lang w:val="en-US"/>
        </w:rPr>
      </w:pPr>
      <w:r w:rsidRPr="0094572F">
        <w:rPr>
          <w:highlight w:val="lightGray"/>
          <w:lang w:val="en-US"/>
        </w:rPr>
        <w:t xml:space="preserve">[Motion 43, </w:t>
      </w:r>
      <w:sdt>
        <w:sdtPr>
          <w:rPr>
            <w:highlight w:val="lightGray"/>
            <w:lang w:val="en-US"/>
          </w:rPr>
          <w:id w:val="-401209767"/>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29417755"/>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7BEFCAAC" w14:textId="77777777" w:rsidR="00862575" w:rsidRPr="0094572F" w:rsidRDefault="00862575" w:rsidP="0016041E">
      <w:pPr>
        <w:jc w:val="both"/>
        <w:rPr>
          <w:highlight w:val="lightGray"/>
          <w:lang w:val="en-US"/>
        </w:rPr>
      </w:pPr>
    </w:p>
    <w:p w14:paraId="393F35CD" w14:textId="77777777" w:rsidR="00862575" w:rsidRPr="0094572F" w:rsidRDefault="00862575" w:rsidP="0016041E">
      <w:pPr>
        <w:jc w:val="both"/>
        <w:rPr>
          <w:highlight w:val="lightGray"/>
          <w:lang w:val="en-US"/>
        </w:rPr>
      </w:pPr>
      <w:r w:rsidRPr="0094572F">
        <w:rPr>
          <w:highlight w:val="lightGray"/>
          <w:lang w:val="en-US"/>
        </w:rPr>
        <w:t>The EHT-SIG (immediately after the U-SIG) in an EHT PPDU sent to multiple users shall have a common field and user-specific field(s).</w:t>
      </w:r>
    </w:p>
    <w:p w14:paraId="48FFC320" w14:textId="77777777" w:rsidR="00862575" w:rsidRPr="0094572F" w:rsidRDefault="00862575" w:rsidP="00486858">
      <w:pPr>
        <w:pStyle w:val="ListParagraph"/>
        <w:numPr>
          <w:ilvl w:val="0"/>
          <w:numId w:val="11"/>
        </w:numPr>
        <w:jc w:val="both"/>
        <w:rPr>
          <w:highlight w:val="lightGray"/>
          <w:lang w:val="en-US"/>
        </w:rPr>
      </w:pPr>
      <w:r w:rsidRPr="0094572F">
        <w:rPr>
          <w:highlight w:val="lightGray"/>
          <w:lang w:val="en-US"/>
        </w:rPr>
        <w:t>Special case compressed modes (e.g., full BW MU-MIMO) are TBD.</w:t>
      </w:r>
    </w:p>
    <w:p w14:paraId="16ED91AC" w14:textId="77777777" w:rsidR="00862575" w:rsidRPr="0094572F" w:rsidRDefault="00862575" w:rsidP="0016041E">
      <w:pPr>
        <w:jc w:val="both"/>
        <w:rPr>
          <w:highlight w:val="lightGray"/>
          <w:lang w:val="en-US"/>
        </w:rPr>
      </w:pPr>
      <w:r w:rsidRPr="0094572F">
        <w:rPr>
          <w:highlight w:val="lightGray"/>
          <w:lang w:val="en-US"/>
        </w:rPr>
        <w:t xml:space="preserve">[Motion 44, </w:t>
      </w:r>
      <w:sdt>
        <w:sdtPr>
          <w:rPr>
            <w:highlight w:val="lightGray"/>
            <w:lang w:val="en-US"/>
          </w:rPr>
          <w:id w:val="1084645500"/>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999068923"/>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16F4BECF" w14:textId="77777777" w:rsidR="00D124CF" w:rsidRDefault="00D124CF" w:rsidP="00D124CF">
      <w:pPr>
        <w:jc w:val="both"/>
        <w:rPr>
          <w:b/>
        </w:rPr>
      </w:pPr>
    </w:p>
    <w:p w14:paraId="3A3D6DA2" w14:textId="54FFA414" w:rsidR="00D124CF" w:rsidRPr="00D124CF" w:rsidRDefault="00D124CF" w:rsidP="00D124CF">
      <w:pPr>
        <w:jc w:val="both"/>
        <w:rPr>
          <w:szCs w:val="22"/>
          <w:highlight w:val="yellow"/>
        </w:rPr>
      </w:pPr>
      <w:r w:rsidRPr="00D124CF">
        <w:rPr>
          <w:b/>
          <w:highlight w:val="yellow"/>
        </w:rPr>
        <w:t>Straw poll #107</w:t>
      </w:r>
    </w:p>
    <w:p w14:paraId="61A3BFD5" w14:textId="77777777" w:rsidR="00D124CF" w:rsidRPr="00D124CF" w:rsidRDefault="00D124CF" w:rsidP="00D124CF">
      <w:pPr>
        <w:jc w:val="both"/>
        <w:rPr>
          <w:szCs w:val="22"/>
          <w:highlight w:val="yellow"/>
        </w:rPr>
      </w:pPr>
      <w:r w:rsidRPr="00D124CF">
        <w:rPr>
          <w:szCs w:val="22"/>
          <w:highlight w:val="yellow"/>
        </w:rPr>
        <w:t xml:space="preserve">Do you agree that the common field of EHT SIG in EHT PPDU that is sent to multiple user includes the CRC and tail bits? </w:t>
      </w:r>
    </w:p>
    <w:p w14:paraId="6203425E"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The number of bits for CRC is TBD.</w:t>
      </w:r>
    </w:p>
    <w:p w14:paraId="3215F0E2"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number of tail bits is 6. </w:t>
      </w:r>
    </w:p>
    <w:p w14:paraId="6E65C6E2" w14:textId="3AFDF6E0"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configuration of the common field is TBD.  </w:t>
      </w:r>
      <w:r w:rsidRPr="00D124CF">
        <w:rPr>
          <w:b/>
          <w:i/>
          <w:highlight w:val="yellow"/>
        </w:rPr>
        <w:t>[#SP107]</w:t>
      </w:r>
    </w:p>
    <w:p w14:paraId="565C4832" w14:textId="6AEBEF7D" w:rsidR="00D124CF" w:rsidRPr="00D124CF" w:rsidRDefault="00D124CF" w:rsidP="00D124CF">
      <w:pPr>
        <w:jc w:val="both"/>
        <w:rPr>
          <w:szCs w:val="22"/>
        </w:rPr>
      </w:pPr>
      <w:r w:rsidRPr="00D124CF">
        <w:rPr>
          <w:szCs w:val="22"/>
          <w:highlight w:val="yellow"/>
        </w:rPr>
        <w:t>[20/930r1 (Consideration on User-specific field in EHT-SIG, Dongguk Lim, LGE), SP#1, Y/N/A: 41/3/7]</w:t>
      </w:r>
    </w:p>
    <w:p w14:paraId="1F316B9F" w14:textId="77777777" w:rsidR="00D124CF" w:rsidRDefault="00D124CF" w:rsidP="00D124CF">
      <w:pPr>
        <w:jc w:val="both"/>
        <w:rPr>
          <w:szCs w:val="22"/>
        </w:rPr>
      </w:pPr>
    </w:p>
    <w:p w14:paraId="45FA802A" w14:textId="4FFE68E7" w:rsidR="00D124CF" w:rsidRPr="00D124CF" w:rsidRDefault="00D124CF" w:rsidP="00D124CF">
      <w:pPr>
        <w:jc w:val="both"/>
        <w:rPr>
          <w:szCs w:val="22"/>
          <w:highlight w:val="yellow"/>
        </w:rPr>
      </w:pPr>
      <w:r w:rsidRPr="00D124CF">
        <w:rPr>
          <w:b/>
          <w:szCs w:val="22"/>
          <w:highlight w:val="yellow"/>
        </w:rPr>
        <w:t>Straw poll #108</w:t>
      </w:r>
    </w:p>
    <w:p w14:paraId="695C48F2" w14:textId="77777777" w:rsidR="00D124CF" w:rsidRPr="00D124CF" w:rsidRDefault="00D124CF" w:rsidP="00D124CF">
      <w:pPr>
        <w:jc w:val="both"/>
        <w:rPr>
          <w:szCs w:val="22"/>
          <w:highlight w:val="yellow"/>
        </w:rPr>
      </w:pPr>
      <w:r w:rsidRPr="00D124CF">
        <w:rPr>
          <w:szCs w:val="22"/>
          <w:highlight w:val="yellow"/>
        </w:rPr>
        <w:t>Do you agree that the user-specific field of EHT SIG in EHT PPDU that is sent to multiple user consists of the user block field(s) that is made up of 2 user fields except for the last user block?</w:t>
      </w:r>
    </w:p>
    <w:p w14:paraId="1467672D" w14:textId="77777777" w:rsidR="00D124CF" w:rsidRPr="00D124CF" w:rsidRDefault="00D124CF" w:rsidP="00D124CF">
      <w:pPr>
        <w:pStyle w:val="ListParagraph"/>
        <w:numPr>
          <w:ilvl w:val="0"/>
          <w:numId w:val="103"/>
        </w:numPr>
        <w:rPr>
          <w:szCs w:val="22"/>
          <w:highlight w:val="yellow"/>
        </w:rPr>
      </w:pPr>
      <w:r w:rsidRPr="00D124CF">
        <w:rPr>
          <w:szCs w:val="22"/>
          <w:highlight w:val="yellow"/>
        </w:rPr>
        <w:t xml:space="preserve">The last user block may have one or two user field(s). </w:t>
      </w:r>
    </w:p>
    <w:p w14:paraId="5DEDD51B" w14:textId="2EC2BDA4" w:rsidR="00D124CF" w:rsidRPr="00D124CF" w:rsidRDefault="00D124CF" w:rsidP="00D124CF">
      <w:pPr>
        <w:pStyle w:val="ListParagraph"/>
        <w:numPr>
          <w:ilvl w:val="0"/>
          <w:numId w:val="103"/>
        </w:numPr>
        <w:jc w:val="both"/>
        <w:rPr>
          <w:szCs w:val="22"/>
          <w:highlight w:val="yellow"/>
        </w:rPr>
      </w:pPr>
      <w:r w:rsidRPr="00D124CF">
        <w:rPr>
          <w:szCs w:val="22"/>
          <w:highlight w:val="yellow"/>
        </w:rPr>
        <w:t xml:space="preserve">The user block field includes the CRC and tail bits.  The number of bits for CRC is 4. The number of tail bits is 6.  </w:t>
      </w:r>
      <w:r w:rsidRPr="00D124CF">
        <w:rPr>
          <w:b/>
          <w:i/>
          <w:szCs w:val="22"/>
          <w:highlight w:val="yellow"/>
        </w:rPr>
        <w:t>[#SP108]</w:t>
      </w:r>
    </w:p>
    <w:p w14:paraId="33B71ACE" w14:textId="0C85D968" w:rsidR="00D124CF" w:rsidRPr="005E0A73" w:rsidRDefault="00D124CF" w:rsidP="00D124CF">
      <w:pPr>
        <w:jc w:val="both"/>
        <w:rPr>
          <w:szCs w:val="22"/>
        </w:rPr>
      </w:pPr>
      <w:r w:rsidRPr="00D124CF">
        <w:rPr>
          <w:szCs w:val="22"/>
          <w:highlight w:val="yellow"/>
        </w:rPr>
        <w:t>[20/930r1 (Consideration on User-specific field in EHT-SIG, Dongguk Lim, LGE), SP#2, Y/N/A: 44/0/6]</w:t>
      </w:r>
    </w:p>
    <w:p w14:paraId="39C53E20" w14:textId="77777777" w:rsidR="00D124CF" w:rsidRDefault="00D124CF" w:rsidP="0016041E">
      <w:pPr>
        <w:jc w:val="both"/>
        <w:rPr>
          <w:highlight w:val="lightGray"/>
          <w:lang w:val="en-US"/>
        </w:rPr>
      </w:pPr>
    </w:p>
    <w:p w14:paraId="42CF305E" w14:textId="77777777" w:rsidR="00E23B4D" w:rsidRPr="0094572F" w:rsidRDefault="00E23B4D" w:rsidP="0016041E">
      <w:pPr>
        <w:jc w:val="both"/>
        <w:rPr>
          <w:highlight w:val="lightGray"/>
          <w:lang w:val="en-US"/>
        </w:rPr>
      </w:pPr>
      <w:r w:rsidRPr="0094572F">
        <w:rPr>
          <w:highlight w:val="lightGray"/>
          <w:lang w:val="en-US"/>
        </w:rPr>
        <w:t>An RU Allocation subfield is present in the Common field of the EHT-SIG field of an EHT PPDU sent to multiple users.</w:t>
      </w:r>
    </w:p>
    <w:p w14:paraId="217F4B4F" w14:textId="77777777" w:rsidR="00E23B4D" w:rsidRPr="0094572F" w:rsidRDefault="00E23B4D" w:rsidP="00486858">
      <w:pPr>
        <w:pStyle w:val="ListParagraph"/>
        <w:numPr>
          <w:ilvl w:val="0"/>
          <w:numId w:val="11"/>
        </w:numPr>
        <w:jc w:val="both"/>
        <w:rPr>
          <w:highlight w:val="lightGray"/>
          <w:lang w:val="en-US"/>
        </w:rPr>
      </w:pPr>
      <w:r w:rsidRPr="0094572F">
        <w:rPr>
          <w:highlight w:val="lightGray"/>
          <w:lang w:val="en-US"/>
        </w:rPr>
        <w:t>Compressed modes are TBD.</w:t>
      </w:r>
    </w:p>
    <w:p w14:paraId="2B78E247" w14:textId="77777777" w:rsidR="00E23B4D" w:rsidRPr="0094572F" w:rsidRDefault="00E23B4D" w:rsidP="00486858">
      <w:pPr>
        <w:pStyle w:val="ListParagraph"/>
        <w:numPr>
          <w:ilvl w:val="0"/>
          <w:numId w:val="11"/>
        </w:numPr>
        <w:jc w:val="both"/>
        <w:rPr>
          <w:highlight w:val="lightGray"/>
          <w:lang w:val="en-US"/>
        </w:rPr>
      </w:pPr>
      <w:r w:rsidRPr="0094572F">
        <w:rPr>
          <w:highlight w:val="lightGray"/>
          <w:lang w:val="en-US"/>
        </w:rPr>
        <w:t>Contents of the RU Allocation subfield are TBD.</w:t>
      </w:r>
    </w:p>
    <w:p w14:paraId="578D89B2" w14:textId="77777777" w:rsidR="009C64B6" w:rsidRPr="0094572F" w:rsidRDefault="00E23B4D" w:rsidP="0016041E">
      <w:pPr>
        <w:jc w:val="both"/>
        <w:rPr>
          <w:highlight w:val="lightGray"/>
          <w:lang w:val="en-US"/>
        </w:rPr>
      </w:pPr>
      <w:r w:rsidRPr="0094572F">
        <w:rPr>
          <w:highlight w:val="lightGray"/>
          <w:lang w:val="en-US"/>
        </w:rPr>
        <w:t xml:space="preserve">[Motion 57, </w:t>
      </w:r>
      <w:sdt>
        <w:sdtPr>
          <w:rPr>
            <w:highlight w:val="lightGray"/>
            <w:lang w:val="en-US"/>
          </w:rPr>
          <w:id w:val="1713457897"/>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661981737"/>
          <w:citation/>
        </w:sdtPr>
        <w:sdtEndPr/>
        <w:sdtContent>
          <w:r w:rsidR="00786362" w:rsidRPr="0094572F">
            <w:rPr>
              <w:highlight w:val="lightGray"/>
              <w:lang w:val="en-US"/>
            </w:rPr>
            <w:fldChar w:fldCharType="begin"/>
          </w:r>
          <w:r w:rsidR="00786362" w:rsidRPr="0094572F">
            <w:rPr>
              <w:highlight w:val="lightGray"/>
              <w:lang w:val="en-US"/>
            </w:rPr>
            <w:instrText xml:space="preserve"> CITATION 20_0029r3 \l 1033 </w:instrText>
          </w:r>
          <w:r w:rsidR="00786362" w:rsidRPr="0094572F">
            <w:rPr>
              <w:highlight w:val="lightGray"/>
              <w:lang w:val="en-US"/>
            </w:rPr>
            <w:fldChar w:fldCharType="separate"/>
          </w:r>
          <w:r w:rsidR="005A1105" w:rsidRPr="0094572F">
            <w:rPr>
              <w:noProof/>
              <w:highlight w:val="lightGray"/>
              <w:lang w:val="en-US"/>
            </w:rPr>
            <w:t>[39]</w:t>
          </w:r>
          <w:r w:rsidR="00786362" w:rsidRPr="0094572F">
            <w:rPr>
              <w:highlight w:val="lightGray"/>
              <w:lang w:val="en-US"/>
            </w:rPr>
            <w:fldChar w:fldCharType="end"/>
          </w:r>
        </w:sdtContent>
      </w:sdt>
      <w:r w:rsidR="00786362" w:rsidRPr="0094572F">
        <w:rPr>
          <w:highlight w:val="lightGray"/>
          <w:lang w:val="en-US"/>
        </w:rPr>
        <w:t>]</w:t>
      </w:r>
    </w:p>
    <w:p w14:paraId="6BE84B93" w14:textId="77777777" w:rsidR="00B2669E" w:rsidRPr="0094572F" w:rsidRDefault="00B2669E" w:rsidP="0016041E">
      <w:pPr>
        <w:jc w:val="both"/>
        <w:rPr>
          <w:highlight w:val="lightGray"/>
          <w:lang w:val="en-US"/>
        </w:rPr>
      </w:pPr>
    </w:p>
    <w:p w14:paraId="3755AD32" w14:textId="7D0D366D" w:rsidR="009C64B6" w:rsidRPr="0094572F" w:rsidRDefault="009C64B6" w:rsidP="009C64B6">
      <w:pPr>
        <w:jc w:val="both"/>
        <w:rPr>
          <w:szCs w:val="22"/>
          <w:highlight w:val="lightGray"/>
        </w:rPr>
      </w:pPr>
      <w:r w:rsidRPr="0094572F">
        <w:rPr>
          <w:szCs w:val="22"/>
          <w:highlight w:val="lightGray"/>
        </w:rPr>
        <w:t>N RU allocation subfields are present in an EHT-SIG content channel</w:t>
      </w:r>
      <w:r w:rsidR="00C77BBE" w:rsidRPr="0094572F">
        <w:rPr>
          <w:szCs w:val="22"/>
          <w:highlight w:val="lightGray"/>
        </w:rPr>
        <w:t>,</w:t>
      </w:r>
      <w:r w:rsidRPr="0094572F">
        <w:rPr>
          <w:szCs w:val="22"/>
          <w:highlight w:val="lightGray"/>
        </w:rPr>
        <w:t xml:space="preserve"> </w:t>
      </w:r>
    </w:p>
    <w:p w14:paraId="6CE21B45" w14:textId="2616720E" w:rsidR="009C64B6" w:rsidRPr="0094572F" w:rsidRDefault="00C77BBE" w:rsidP="00DF7E01">
      <w:pPr>
        <w:pStyle w:val="ListParagraph"/>
        <w:numPr>
          <w:ilvl w:val="0"/>
          <w:numId w:val="65"/>
        </w:numPr>
        <w:jc w:val="both"/>
        <w:rPr>
          <w:szCs w:val="22"/>
          <w:highlight w:val="lightGray"/>
        </w:rPr>
      </w:pPr>
      <w:r w:rsidRPr="0094572F">
        <w:rPr>
          <w:szCs w:val="22"/>
          <w:highlight w:val="lightGray"/>
        </w:rPr>
        <w:t>w</w:t>
      </w:r>
      <w:r w:rsidR="009C64B6" w:rsidRPr="0094572F">
        <w:rPr>
          <w:szCs w:val="22"/>
          <w:highlight w:val="lightGray"/>
        </w:rPr>
        <w:t>here N is the number of RU allocation subfield in common f</w:t>
      </w:r>
      <w:r w:rsidR="00D75904" w:rsidRPr="0094572F">
        <w:rPr>
          <w:szCs w:val="22"/>
          <w:highlight w:val="lightGray"/>
        </w:rPr>
        <w:t>ield of EHT-SIG content channel,</w:t>
      </w:r>
      <w:r w:rsidR="009C64B6" w:rsidRPr="0094572F">
        <w:rPr>
          <w:szCs w:val="22"/>
          <w:highlight w:val="lightGray"/>
        </w:rPr>
        <w:t xml:space="preserve"> </w:t>
      </w:r>
    </w:p>
    <w:p w14:paraId="393D2A8A" w14:textId="65034090" w:rsidR="009C64B6" w:rsidRPr="0094572F" w:rsidRDefault="009C64B6" w:rsidP="00DF7E01">
      <w:pPr>
        <w:pStyle w:val="ListParagraph"/>
        <w:numPr>
          <w:ilvl w:val="0"/>
          <w:numId w:val="65"/>
        </w:numPr>
        <w:jc w:val="both"/>
        <w:rPr>
          <w:szCs w:val="22"/>
          <w:highlight w:val="lightGray"/>
        </w:rPr>
      </w:pPr>
      <w:r w:rsidRPr="0094572F">
        <w:rPr>
          <w:szCs w:val="22"/>
          <w:highlight w:val="lightGray"/>
        </w:rPr>
        <w:t>N = 1 if a 20MHz or 40MHz EHT PPDU sent to multiple users is u</w:t>
      </w:r>
      <w:r w:rsidR="00D75904" w:rsidRPr="0094572F">
        <w:rPr>
          <w:szCs w:val="22"/>
          <w:highlight w:val="lightGray"/>
        </w:rPr>
        <w:t>sed,</w:t>
      </w:r>
    </w:p>
    <w:p w14:paraId="7A95CF5D" w14:textId="28672662" w:rsidR="009C64B6" w:rsidRPr="0094572F" w:rsidRDefault="009C64B6" w:rsidP="00DF7E01">
      <w:pPr>
        <w:pStyle w:val="ListParagraph"/>
        <w:numPr>
          <w:ilvl w:val="0"/>
          <w:numId w:val="65"/>
        </w:numPr>
        <w:jc w:val="both"/>
        <w:rPr>
          <w:szCs w:val="22"/>
          <w:highlight w:val="lightGray"/>
        </w:rPr>
      </w:pPr>
      <w:r w:rsidRPr="0094572F">
        <w:rPr>
          <w:szCs w:val="22"/>
          <w:highlight w:val="lightGray"/>
        </w:rPr>
        <w:t>N = 2 if a</w:t>
      </w:r>
      <w:r w:rsidR="0093746A" w:rsidRPr="0094572F">
        <w:rPr>
          <w:szCs w:val="22"/>
          <w:highlight w:val="lightGray"/>
        </w:rPr>
        <w:t>n</w:t>
      </w:r>
      <w:r w:rsidRPr="0094572F">
        <w:rPr>
          <w:szCs w:val="22"/>
          <w:highlight w:val="lightGray"/>
        </w:rPr>
        <w:t xml:space="preserve"> 80MHz EHT PPDU</w:t>
      </w:r>
      <w:r w:rsidR="00D75904" w:rsidRPr="0094572F">
        <w:rPr>
          <w:szCs w:val="22"/>
          <w:highlight w:val="lightGray"/>
        </w:rPr>
        <w:t xml:space="preserve"> sent to multiple users is used,</w:t>
      </w:r>
    </w:p>
    <w:p w14:paraId="60411DD1" w14:textId="77777777" w:rsidR="009C64B6" w:rsidRPr="0094572F" w:rsidRDefault="009C64B6" w:rsidP="00DF7E01">
      <w:pPr>
        <w:pStyle w:val="ListParagraph"/>
        <w:numPr>
          <w:ilvl w:val="0"/>
          <w:numId w:val="65"/>
        </w:numPr>
        <w:jc w:val="both"/>
        <w:rPr>
          <w:szCs w:val="22"/>
          <w:highlight w:val="lightGray"/>
        </w:rPr>
      </w:pPr>
      <w:r w:rsidRPr="0094572F">
        <w:rPr>
          <w:szCs w:val="22"/>
          <w:highlight w:val="lightGray"/>
        </w:rPr>
        <w:t xml:space="preserve">N = TBD for other cases. </w:t>
      </w:r>
    </w:p>
    <w:p w14:paraId="3D21BEA8" w14:textId="0CD80283" w:rsidR="009C64B6" w:rsidRPr="0094572F" w:rsidRDefault="009C64B6" w:rsidP="00DF7E01">
      <w:pPr>
        <w:pStyle w:val="ListParagraph"/>
        <w:numPr>
          <w:ilvl w:val="0"/>
          <w:numId w:val="65"/>
        </w:numPr>
        <w:jc w:val="both"/>
        <w:rPr>
          <w:szCs w:val="22"/>
          <w:highlight w:val="lightGray"/>
        </w:rPr>
      </w:pPr>
      <w:r w:rsidRPr="0094572F">
        <w:rPr>
          <w:szCs w:val="22"/>
          <w:highlight w:val="lightGray"/>
        </w:rPr>
        <w:t>The compressed modes are TBD.</w:t>
      </w:r>
      <w:r w:rsidR="00C77BBE" w:rsidRPr="0094572F">
        <w:rPr>
          <w:szCs w:val="22"/>
          <w:highlight w:val="lightGray"/>
        </w:rPr>
        <w:t xml:space="preserve"> </w:t>
      </w:r>
    </w:p>
    <w:p w14:paraId="464AC855" w14:textId="2586E6FB" w:rsidR="009C64B6" w:rsidRPr="0094572F" w:rsidRDefault="0093746A" w:rsidP="0016041E">
      <w:pPr>
        <w:jc w:val="both"/>
        <w:rPr>
          <w:highlight w:val="lightGray"/>
          <w:lang w:val="en-US"/>
        </w:rPr>
      </w:pPr>
      <w:r w:rsidRPr="0094572F">
        <w:rPr>
          <w:highlight w:val="lightGray"/>
          <w:lang w:val="en-US"/>
        </w:rPr>
        <w:t xml:space="preserve">[Motion 112, #SP46, </w:t>
      </w:r>
      <w:sdt>
        <w:sdtPr>
          <w:rPr>
            <w:highlight w:val="lightGray"/>
            <w:lang w:val="en-US"/>
          </w:rPr>
          <w:id w:val="219028036"/>
          <w:citation/>
        </w:sdtPr>
        <w:sdtEnd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66994778"/>
          <w:citation/>
        </w:sdtPr>
        <w:sdtEndPr/>
        <w:sdtContent>
          <w:r w:rsidRPr="0094572F">
            <w:rPr>
              <w:highlight w:val="lightGray"/>
              <w:lang w:val="en-US"/>
            </w:rPr>
            <w:fldChar w:fldCharType="begin"/>
          </w:r>
          <w:r w:rsidRPr="0094572F">
            <w:rPr>
              <w:highlight w:val="lightGray"/>
              <w:lang w:val="en-US"/>
            </w:rPr>
            <w:instrText xml:space="preserve"> CITATION 20_0738r2 \l 1033 </w:instrText>
          </w:r>
          <w:r w:rsidRPr="0094572F">
            <w:rPr>
              <w:highlight w:val="lightGray"/>
              <w:lang w:val="en-US"/>
            </w:rPr>
            <w:fldChar w:fldCharType="separate"/>
          </w:r>
          <w:r w:rsidR="005A1105" w:rsidRPr="0094572F">
            <w:rPr>
              <w:noProof/>
              <w:highlight w:val="lightGray"/>
              <w:lang w:val="en-US"/>
            </w:rPr>
            <w:t>[44]</w:t>
          </w:r>
          <w:r w:rsidRPr="0094572F">
            <w:rPr>
              <w:highlight w:val="lightGray"/>
              <w:lang w:val="en-US"/>
            </w:rPr>
            <w:fldChar w:fldCharType="end"/>
          </w:r>
        </w:sdtContent>
      </w:sdt>
      <w:r w:rsidRPr="0094572F">
        <w:rPr>
          <w:highlight w:val="lightGray"/>
          <w:lang w:val="en-US"/>
        </w:rPr>
        <w:t>]</w:t>
      </w:r>
    </w:p>
    <w:p w14:paraId="0222F89E" w14:textId="77777777" w:rsidR="008430BB" w:rsidRPr="0094572F" w:rsidRDefault="008430BB" w:rsidP="0016041E">
      <w:pPr>
        <w:jc w:val="both"/>
        <w:rPr>
          <w:highlight w:val="lightGray"/>
          <w:lang w:val="en-US"/>
        </w:rPr>
      </w:pPr>
    </w:p>
    <w:p w14:paraId="5E02CB6B" w14:textId="7F8D325A" w:rsidR="009343DF" w:rsidRPr="0094572F" w:rsidRDefault="00263E39" w:rsidP="009343DF">
      <w:pPr>
        <w:jc w:val="both"/>
        <w:rPr>
          <w:szCs w:val="22"/>
          <w:highlight w:val="lightGray"/>
        </w:rPr>
      </w:pPr>
      <w:r w:rsidRPr="0094572F">
        <w:rPr>
          <w:szCs w:val="22"/>
          <w:highlight w:val="lightGray"/>
        </w:rPr>
        <w:t>T</w:t>
      </w:r>
      <w:r w:rsidR="009343DF" w:rsidRPr="0094572F">
        <w:rPr>
          <w:szCs w:val="22"/>
          <w:highlight w:val="lightGray"/>
        </w:rPr>
        <w:t>he RU allocation subfield in the EHT-SIG field of an EHT-PPDU sent to multiple users includes the RU allocation for Multiple RUs as well as Single RU</w:t>
      </w:r>
      <w:r w:rsidRPr="0094572F">
        <w:rPr>
          <w:szCs w:val="22"/>
          <w:highlight w:val="lightGray"/>
        </w:rPr>
        <w:t xml:space="preserve">. </w:t>
      </w:r>
    </w:p>
    <w:p w14:paraId="007A8A56" w14:textId="40CFDD7C" w:rsidR="00FF33DB" w:rsidRPr="0094572F" w:rsidRDefault="00FF33DB" w:rsidP="009343DF">
      <w:pPr>
        <w:jc w:val="both"/>
        <w:rPr>
          <w:szCs w:val="22"/>
          <w:highlight w:val="lightGray"/>
        </w:rPr>
      </w:pPr>
      <w:r w:rsidRPr="0094572F">
        <w:rPr>
          <w:highlight w:val="lightGray"/>
        </w:rPr>
        <w:t xml:space="preserve">[Motion 112, #SP45, </w:t>
      </w:r>
      <w:sdt>
        <w:sdtPr>
          <w:rPr>
            <w:highlight w:val="lightGray"/>
          </w:rPr>
          <w:id w:val="422617865"/>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589201204"/>
          <w:citation/>
        </w:sdtPr>
        <w:sdtEndPr/>
        <w:sdtContent>
          <w:r w:rsidRPr="0094572F">
            <w:rPr>
              <w:highlight w:val="lightGray"/>
            </w:rPr>
            <w:fldChar w:fldCharType="begin"/>
          </w:r>
          <w:r w:rsidRPr="0094572F">
            <w:rPr>
              <w:highlight w:val="lightGray"/>
              <w:lang w:val="en-US"/>
            </w:rPr>
            <w:instrText xml:space="preserve"> CITATION 20_0652r0 \l 1033 </w:instrText>
          </w:r>
          <w:r w:rsidRPr="0094572F">
            <w:rPr>
              <w:highlight w:val="lightGray"/>
            </w:rPr>
            <w:fldChar w:fldCharType="separate"/>
          </w:r>
          <w:r w:rsidR="005A1105" w:rsidRPr="0094572F">
            <w:rPr>
              <w:noProof/>
              <w:highlight w:val="lightGray"/>
              <w:lang w:val="en-US"/>
            </w:rPr>
            <w:t>[45]</w:t>
          </w:r>
          <w:r w:rsidRPr="0094572F">
            <w:rPr>
              <w:highlight w:val="lightGray"/>
            </w:rPr>
            <w:fldChar w:fldCharType="end"/>
          </w:r>
        </w:sdtContent>
      </w:sdt>
      <w:r w:rsidRPr="0094572F">
        <w:rPr>
          <w:highlight w:val="lightGray"/>
        </w:rPr>
        <w:t>]</w:t>
      </w:r>
    </w:p>
    <w:p w14:paraId="178403C7" w14:textId="77777777" w:rsidR="009343DF" w:rsidRPr="0094572F" w:rsidRDefault="009343DF" w:rsidP="0016041E">
      <w:pPr>
        <w:jc w:val="both"/>
        <w:rPr>
          <w:highlight w:val="lightGray"/>
        </w:rPr>
      </w:pPr>
    </w:p>
    <w:p w14:paraId="03A96723" w14:textId="77777777" w:rsidR="00B07468" w:rsidRPr="0094572F" w:rsidRDefault="00B07468" w:rsidP="00263E39">
      <w:pPr>
        <w:jc w:val="both"/>
        <w:rPr>
          <w:szCs w:val="22"/>
          <w:highlight w:val="lightGray"/>
        </w:rPr>
      </w:pPr>
      <w:r w:rsidRPr="0094572F">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94572F" w:rsidRDefault="00B07468" w:rsidP="00DF7E01">
      <w:pPr>
        <w:pStyle w:val="ListParagraph"/>
        <w:numPr>
          <w:ilvl w:val="0"/>
          <w:numId w:val="65"/>
        </w:numPr>
        <w:jc w:val="both"/>
        <w:rPr>
          <w:szCs w:val="22"/>
          <w:highlight w:val="lightGray"/>
        </w:rPr>
      </w:pPr>
      <w:r w:rsidRPr="0094572F">
        <w:rPr>
          <w:szCs w:val="22"/>
          <w:highlight w:val="lightGray"/>
        </w:rPr>
        <w:t>Compressed modes are TBD.</w:t>
      </w:r>
      <w:r w:rsidR="00263E39" w:rsidRPr="0094572F">
        <w:rPr>
          <w:szCs w:val="22"/>
          <w:highlight w:val="lightGray"/>
        </w:rPr>
        <w:t xml:space="preserve"> </w:t>
      </w:r>
    </w:p>
    <w:p w14:paraId="4D02E884" w14:textId="3644CDEA" w:rsidR="005E06AD" w:rsidRPr="0094572F" w:rsidRDefault="005E06AD" w:rsidP="00B07468">
      <w:pPr>
        <w:jc w:val="both"/>
        <w:rPr>
          <w:szCs w:val="22"/>
          <w:highlight w:val="lightGray"/>
        </w:rPr>
      </w:pPr>
      <w:r w:rsidRPr="0094572F">
        <w:rPr>
          <w:highlight w:val="lightGray"/>
        </w:rPr>
        <w:t xml:space="preserve">[Motion 112, #SP43, </w:t>
      </w:r>
      <w:sdt>
        <w:sdtPr>
          <w:rPr>
            <w:highlight w:val="lightGray"/>
          </w:rPr>
          <w:id w:val="1000774821"/>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074465167"/>
          <w:citation/>
        </w:sdtPr>
        <w:sdtEndPr/>
        <w:sdtContent>
          <w:r w:rsidRPr="0094572F">
            <w:rPr>
              <w:highlight w:val="lightGray"/>
            </w:rPr>
            <w:fldChar w:fldCharType="begin"/>
          </w:r>
          <w:r w:rsidRPr="0094572F">
            <w:rPr>
              <w:highlight w:val="lightGray"/>
              <w:lang w:val="en-US"/>
            </w:rPr>
            <w:instrText xml:space="preserve"> CITATION 20_0609r3 \l 1033 </w:instrText>
          </w:r>
          <w:r w:rsidRPr="0094572F">
            <w:rPr>
              <w:highlight w:val="lightGray"/>
            </w:rPr>
            <w:fldChar w:fldCharType="separate"/>
          </w:r>
          <w:r w:rsidR="005A1105" w:rsidRPr="0094572F">
            <w:rPr>
              <w:noProof/>
              <w:highlight w:val="lightGray"/>
              <w:lang w:val="en-US"/>
            </w:rPr>
            <w:t>[46]</w:t>
          </w:r>
          <w:r w:rsidRPr="0094572F">
            <w:rPr>
              <w:highlight w:val="lightGray"/>
            </w:rPr>
            <w:fldChar w:fldCharType="end"/>
          </w:r>
        </w:sdtContent>
      </w:sdt>
      <w:r w:rsidRPr="0094572F">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94572F" w:rsidRDefault="00B2669E" w:rsidP="0016041E">
      <w:pPr>
        <w:jc w:val="both"/>
        <w:rPr>
          <w:highlight w:val="lightGray"/>
          <w:lang w:val="en-US"/>
        </w:rPr>
      </w:pPr>
      <w:r w:rsidRPr="0094572F">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94572F" w:rsidRDefault="00B2669E" w:rsidP="00486858">
      <w:pPr>
        <w:pStyle w:val="ListParagraph"/>
        <w:numPr>
          <w:ilvl w:val="0"/>
          <w:numId w:val="18"/>
        </w:numPr>
        <w:jc w:val="both"/>
        <w:rPr>
          <w:highlight w:val="lightGray"/>
          <w:lang w:val="en-US"/>
        </w:rPr>
      </w:pPr>
      <w:r w:rsidRPr="0094572F">
        <w:rPr>
          <w:highlight w:val="lightGray"/>
          <w:lang w:val="en-US"/>
        </w:rPr>
        <w:t>Signaling method is TBD.</w:t>
      </w:r>
    </w:p>
    <w:p w14:paraId="7B58AB9F" w14:textId="77777777" w:rsidR="00A74B94" w:rsidRPr="0094572F" w:rsidRDefault="00B2669E" w:rsidP="0016041E">
      <w:pPr>
        <w:jc w:val="both"/>
        <w:rPr>
          <w:highlight w:val="lightGray"/>
          <w:lang w:val="en-US"/>
        </w:rPr>
      </w:pPr>
      <w:r w:rsidRPr="0094572F">
        <w:rPr>
          <w:highlight w:val="lightGray"/>
          <w:lang w:val="en-US"/>
        </w:rPr>
        <w:t xml:space="preserve">[Motion 58, </w:t>
      </w:r>
      <w:sdt>
        <w:sdtPr>
          <w:rPr>
            <w:highlight w:val="lightGray"/>
            <w:lang w:val="en-US"/>
          </w:rPr>
          <w:id w:val="-34132322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73781828"/>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w:t>
      </w:r>
    </w:p>
    <w:p w14:paraId="1C8E310E" w14:textId="77777777" w:rsidR="00CA128C" w:rsidRPr="0094572F" w:rsidRDefault="00CA128C" w:rsidP="0016041E">
      <w:pPr>
        <w:jc w:val="both"/>
        <w:rPr>
          <w:highlight w:val="lightGray"/>
          <w:lang w:val="en-US"/>
        </w:rPr>
      </w:pPr>
    </w:p>
    <w:p w14:paraId="12A8678F" w14:textId="04EB3A82" w:rsidR="00CA128C" w:rsidRPr="0094572F" w:rsidRDefault="00CA128C" w:rsidP="00CA128C">
      <w:pPr>
        <w:jc w:val="both"/>
        <w:rPr>
          <w:szCs w:val="22"/>
          <w:highlight w:val="lightGray"/>
        </w:rPr>
      </w:pPr>
      <w:r w:rsidRPr="0094572F">
        <w:rPr>
          <w:highlight w:val="lightGray"/>
        </w:rPr>
        <w:t>The minimum RU size for EHT to support MU-MIMO shall be 242-tone RU.</w:t>
      </w:r>
    </w:p>
    <w:p w14:paraId="6F4ED0C2" w14:textId="033B9F57" w:rsidR="005E06AD" w:rsidRPr="005E06AD" w:rsidRDefault="005E06AD" w:rsidP="005E06AD">
      <w:pPr>
        <w:jc w:val="both"/>
        <w:rPr>
          <w:szCs w:val="22"/>
        </w:rPr>
      </w:pPr>
      <w:r w:rsidRPr="0094572F">
        <w:rPr>
          <w:highlight w:val="lightGray"/>
        </w:rPr>
        <w:t xml:space="preserve">[Motion 112, #SP44, </w:t>
      </w:r>
      <w:sdt>
        <w:sdtPr>
          <w:rPr>
            <w:highlight w:val="lightGray"/>
          </w:rPr>
          <w:id w:val="160939370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958596527"/>
          <w:citation/>
        </w:sdtPr>
        <w:sdtEndPr/>
        <w:sdtContent>
          <w:r w:rsidRPr="0094572F">
            <w:rPr>
              <w:highlight w:val="lightGray"/>
            </w:rPr>
            <w:fldChar w:fldCharType="begin"/>
          </w:r>
          <w:r w:rsidRPr="0094572F">
            <w:rPr>
              <w:highlight w:val="lightGray"/>
              <w:lang w:val="en-US"/>
            </w:rPr>
            <w:instrText xml:space="preserve"> CITATION 20_0609r3 \l 1033 </w:instrText>
          </w:r>
          <w:r w:rsidRPr="0094572F">
            <w:rPr>
              <w:highlight w:val="lightGray"/>
            </w:rPr>
            <w:fldChar w:fldCharType="separate"/>
          </w:r>
          <w:r w:rsidR="005A1105" w:rsidRPr="0094572F">
            <w:rPr>
              <w:noProof/>
              <w:highlight w:val="lightGray"/>
              <w:lang w:val="en-US"/>
            </w:rPr>
            <w:t>[46]</w:t>
          </w:r>
          <w:r w:rsidRPr="0094572F">
            <w:rPr>
              <w:highlight w:val="lightGray"/>
            </w:rPr>
            <w:fldChar w:fldCharType="end"/>
          </w:r>
        </w:sdtContent>
      </w:sdt>
      <w:r w:rsidRPr="0094572F">
        <w:rPr>
          <w:highlight w:val="lightGray"/>
        </w:rPr>
        <w:t>]</w:t>
      </w:r>
    </w:p>
    <w:p w14:paraId="7B1A1875" w14:textId="77777777" w:rsidR="005E06AD" w:rsidRDefault="005E06AD" w:rsidP="00CA128C">
      <w:pPr>
        <w:jc w:val="both"/>
      </w:pPr>
    </w:p>
    <w:p w14:paraId="0E99DC58" w14:textId="77777777" w:rsidR="00CA128C" w:rsidRPr="002643FA" w:rsidRDefault="00CA128C" w:rsidP="00CA128C">
      <w:pPr>
        <w:jc w:val="both"/>
        <w:rPr>
          <w:b/>
          <w:highlight w:val="yellow"/>
        </w:rPr>
      </w:pPr>
      <w:r w:rsidRPr="002643FA">
        <w:rPr>
          <w:b/>
          <w:highlight w:val="yellow"/>
        </w:rPr>
        <w:t xml:space="preserve">Straw poll #57 </w:t>
      </w:r>
    </w:p>
    <w:p w14:paraId="3FA6D404" w14:textId="06EE4818" w:rsidR="00CA128C" w:rsidRPr="002643FA" w:rsidRDefault="00CA128C" w:rsidP="00CA128C">
      <w:pPr>
        <w:jc w:val="both"/>
        <w:rPr>
          <w:szCs w:val="22"/>
          <w:highlight w:val="yellow"/>
        </w:rPr>
      </w:pPr>
      <w:del w:id="414" w:author="Edward Au" w:date="2020-06-26T23:53:00Z">
        <w:r w:rsidRPr="002643FA" w:rsidDel="00780D34">
          <w:rPr>
            <w:szCs w:val="22"/>
            <w:highlight w:val="yellow"/>
          </w:rPr>
          <w:delText>Do you agreed that t</w:delText>
        </w:r>
      </w:del>
      <w:ins w:id="415" w:author="Edward Au" w:date="2020-06-26T23:53:00Z">
        <w:r w:rsidR="00780D34">
          <w:rPr>
            <w:szCs w:val="22"/>
            <w:highlight w:val="yellow"/>
          </w:rPr>
          <w:t>T</w:t>
        </w:r>
      </w:ins>
      <w:r w:rsidRPr="002643FA">
        <w:rPr>
          <w:szCs w:val="22"/>
          <w:highlight w:val="yellow"/>
        </w:rPr>
        <w:t xml:space="preserve">he RU allocation subfield includes large size of RU aggregation for OFDMA transmission </w:t>
      </w:r>
      <w:del w:id="416" w:author="Edward Au" w:date="2020-06-26T23:54:00Z">
        <w:r w:rsidRPr="002643FA" w:rsidDel="00780D34">
          <w:rPr>
            <w:szCs w:val="22"/>
            <w:highlight w:val="yellow"/>
          </w:rPr>
          <w:delText>defined in 11be SFD</w:delText>
        </w:r>
      </w:del>
      <w:ins w:id="417" w:author="Edward Au" w:date="2020-06-26T23:54:00Z">
        <w:r w:rsidR="00780D34">
          <w:rPr>
            <w:szCs w:val="22"/>
            <w:highlight w:val="yellow"/>
          </w:rPr>
          <w:t>as follows:</w:t>
        </w:r>
      </w:ins>
      <w:del w:id="418" w:author="Edward Au" w:date="2020-06-26T23:54:00Z">
        <w:r w:rsidRPr="002643FA" w:rsidDel="00780D34">
          <w:rPr>
            <w:szCs w:val="22"/>
            <w:highlight w:val="yellow"/>
          </w:rPr>
          <w:delText>?</w:delText>
        </w:r>
      </w:del>
    </w:p>
    <w:p w14:paraId="7E207232" w14:textId="7B4B3DF5" w:rsidR="00CA128C" w:rsidRPr="002643FA" w:rsidRDefault="00CA128C" w:rsidP="00DF7E01">
      <w:pPr>
        <w:pStyle w:val="ListParagraph"/>
        <w:numPr>
          <w:ilvl w:val="0"/>
          <w:numId w:val="71"/>
        </w:numPr>
        <w:jc w:val="both"/>
        <w:rPr>
          <w:szCs w:val="22"/>
          <w:highlight w:val="yellow"/>
        </w:rPr>
      </w:pPr>
      <w:r w:rsidRPr="002643FA">
        <w:rPr>
          <w:szCs w:val="22"/>
          <w:highlight w:val="yellow"/>
        </w:rPr>
        <w:t>For 80</w:t>
      </w:r>
      <w:ins w:id="419" w:author="Edward Au" w:date="2020-06-26T23:54:00Z">
        <w:r w:rsidR="00780D34">
          <w:rPr>
            <w:szCs w:val="22"/>
            <w:highlight w:val="yellow"/>
          </w:rPr>
          <w:t xml:space="preserve"> </w:t>
        </w:r>
      </w:ins>
      <w:r w:rsidRPr="002643FA">
        <w:rPr>
          <w:szCs w:val="22"/>
          <w:highlight w:val="yellow"/>
        </w:rPr>
        <w:t>MHz</w:t>
      </w:r>
    </w:p>
    <w:p w14:paraId="3DC9D2B6" w14:textId="77777777" w:rsidR="00CA128C" w:rsidRPr="002643FA" w:rsidRDefault="00CA128C" w:rsidP="00DF7E01">
      <w:pPr>
        <w:pStyle w:val="ListParagraph"/>
        <w:numPr>
          <w:ilvl w:val="1"/>
          <w:numId w:val="71"/>
        </w:numPr>
        <w:jc w:val="both"/>
        <w:rPr>
          <w:szCs w:val="22"/>
          <w:highlight w:val="yellow"/>
        </w:rPr>
      </w:pPr>
      <w:r w:rsidRPr="002643FA">
        <w:rPr>
          <w:szCs w:val="22"/>
          <w:highlight w:val="yellow"/>
        </w:rPr>
        <w:t>484 + 242</w:t>
      </w:r>
    </w:p>
    <w:p w14:paraId="02A57559" w14:textId="24EB4B1B" w:rsidR="00CA128C" w:rsidRPr="002643FA" w:rsidRDefault="00CA128C" w:rsidP="00DF7E01">
      <w:pPr>
        <w:pStyle w:val="ListParagraph"/>
        <w:numPr>
          <w:ilvl w:val="0"/>
          <w:numId w:val="71"/>
        </w:numPr>
        <w:jc w:val="both"/>
        <w:rPr>
          <w:szCs w:val="22"/>
          <w:highlight w:val="yellow"/>
        </w:rPr>
      </w:pPr>
      <w:r w:rsidRPr="002643FA">
        <w:rPr>
          <w:szCs w:val="22"/>
          <w:highlight w:val="yellow"/>
        </w:rPr>
        <w:t>For 160</w:t>
      </w:r>
      <w:ins w:id="420" w:author="Edward Au" w:date="2020-06-26T23:54:00Z">
        <w:r w:rsidR="00780D34">
          <w:rPr>
            <w:szCs w:val="22"/>
            <w:highlight w:val="yellow"/>
          </w:rPr>
          <w:t xml:space="preserve"> </w:t>
        </w:r>
      </w:ins>
      <w:r w:rsidRPr="002643FA">
        <w:rPr>
          <w:szCs w:val="22"/>
          <w:highlight w:val="yellow"/>
        </w:rPr>
        <w:t>MHz</w:t>
      </w:r>
    </w:p>
    <w:p w14:paraId="20939A05" w14:textId="77777777" w:rsidR="00CA128C" w:rsidRPr="002643FA" w:rsidRDefault="00CA128C" w:rsidP="00DF7E01">
      <w:pPr>
        <w:pStyle w:val="ListParagraph"/>
        <w:numPr>
          <w:ilvl w:val="1"/>
          <w:numId w:val="71"/>
        </w:numPr>
        <w:jc w:val="both"/>
        <w:rPr>
          <w:szCs w:val="22"/>
          <w:highlight w:val="yellow"/>
        </w:rPr>
      </w:pPr>
      <w:r w:rsidRPr="002643FA">
        <w:rPr>
          <w:szCs w:val="22"/>
          <w:highlight w:val="yellow"/>
        </w:rPr>
        <w:t xml:space="preserve">484 + 996  </w:t>
      </w:r>
    </w:p>
    <w:p w14:paraId="59887E9E" w14:textId="69EFEDF7" w:rsidR="00CA128C" w:rsidRPr="002643FA" w:rsidRDefault="00CA128C" w:rsidP="00DF7E01">
      <w:pPr>
        <w:pStyle w:val="ListParagraph"/>
        <w:numPr>
          <w:ilvl w:val="0"/>
          <w:numId w:val="71"/>
        </w:numPr>
        <w:jc w:val="both"/>
        <w:rPr>
          <w:szCs w:val="22"/>
          <w:highlight w:val="yellow"/>
        </w:rPr>
      </w:pPr>
      <w:r w:rsidRPr="002643FA">
        <w:rPr>
          <w:szCs w:val="22"/>
          <w:highlight w:val="yellow"/>
        </w:rPr>
        <w:t>For 320</w:t>
      </w:r>
      <w:ins w:id="421" w:author="Edward Au" w:date="2020-06-26T23:54:00Z">
        <w:r w:rsidR="00780D34">
          <w:rPr>
            <w:szCs w:val="22"/>
            <w:highlight w:val="yellow"/>
          </w:rPr>
          <w:t xml:space="preserve"> </w:t>
        </w:r>
      </w:ins>
      <w:r w:rsidRPr="002643FA">
        <w:rPr>
          <w:szCs w:val="22"/>
          <w:highlight w:val="yellow"/>
        </w:rPr>
        <w:t>MHz</w:t>
      </w:r>
    </w:p>
    <w:p w14:paraId="646E6B35" w14:textId="77777777" w:rsidR="00CA128C" w:rsidRPr="002643FA" w:rsidRDefault="00CA128C" w:rsidP="00DF7E01">
      <w:pPr>
        <w:pStyle w:val="ListParagraph"/>
        <w:numPr>
          <w:ilvl w:val="1"/>
          <w:numId w:val="71"/>
        </w:numPr>
        <w:jc w:val="both"/>
        <w:rPr>
          <w:szCs w:val="22"/>
          <w:highlight w:val="yellow"/>
        </w:rPr>
      </w:pPr>
      <w:r w:rsidRPr="002643FA">
        <w:rPr>
          <w:szCs w:val="22"/>
          <w:highlight w:val="yellow"/>
        </w:rPr>
        <w:t xml:space="preserve">3x996  </w:t>
      </w:r>
    </w:p>
    <w:p w14:paraId="7B13BB19" w14:textId="77777777" w:rsidR="00CA128C" w:rsidRPr="002643FA" w:rsidRDefault="00CA128C" w:rsidP="00DF7E01">
      <w:pPr>
        <w:pStyle w:val="ListParagraph"/>
        <w:numPr>
          <w:ilvl w:val="0"/>
          <w:numId w:val="71"/>
        </w:numPr>
        <w:jc w:val="both"/>
        <w:rPr>
          <w:szCs w:val="22"/>
          <w:highlight w:val="yellow"/>
        </w:rPr>
      </w:pPr>
      <w:r w:rsidRPr="002643FA">
        <w:rPr>
          <w:szCs w:val="22"/>
          <w:highlight w:val="yellow"/>
        </w:rPr>
        <w:t>Other cases are TBD.</w:t>
      </w:r>
    </w:p>
    <w:p w14:paraId="3EFDAF09" w14:textId="77777777" w:rsidR="00CA128C" w:rsidRPr="002643FA" w:rsidRDefault="00CA128C" w:rsidP="00DF7E01">
      <w:pPr>
        <w:pStyle w:val="ListParagraph"/>
        <w:numPr>
          <w:ilvl w:val="0"/>
          <w:numId w:val="71"/>
        </w:numPr>
        <w:jc w:val="both"/>
        <w:rPr>
          <w:szCs w:val="22"/>
          <w:highlight w:val="yellow"/>
        </w:rPr>
      </w:pPr>
      <w:r w:rsidRPr="002643FA">
        <w:rPr>
          <w:szCs w:val="22"/>
          <w:highlight w:val="yellow"/>
        </w:rPr>
        <w:t xml:space="preserve">Note: Specific RU allocation indication is TBD </w:t>
      </w:r>
      <w:r w:rsidRPr="002643FA">
        <w:rPr>
          <w:b/>
          <w:i/>
          <w:highlight w:val="yellow"/>
        </w:rPr>
        <w:t>[#SP57]</w:t>
      </w:r>
    </w:p>
    <w:p w14:paraId="2530B6FA" w14:textId="77777777" w:rsidR="00CA128C" w:rsidRDefault="00CA128C" w:rsidP="00CA128C">
      <w:pPr>
        <w:jc w:val="both"/>
        <w:rPr>
          <w:szCs w:val="22"/>
        </w:rPr>
      </w:pPr>
      <w:r w:rsidRPr="002643FA">
        <w:rPr>
          <w:szCs w:val="22"/>
          <w:highlight w:val="yellow"/>
        </w:rPr>
        <w:t>[20/0798r1 (Signaling of RU allocation follow-up, Dongguk Lim, LGE), SP#1, Y/N/A/No answer: 30/5/8/22]</w:t>
      </w:r>
    </w:p>
    <w:p w14:paraId="58E84BF7" w14:textId="77777777" w:rsidR="00CA128C" w:rsidRDefault="00CA128C" w:rsidP="00CA128C">
      <w:pPr>
        <w:jc w:val="both"/>
        <w:rPr>
          <w:szCs w:val="22"/>
        </w:rPr>
      </w:pPr>
    </w:p>
    <w:p w14:paraId="72CF0A7D" w14:textId="630CFBA0" w:rsidR="009600D8" w:rsidRPr="009600D8" w:rsidRDefault="009600D8" w:rsidP="009600D8">
      <w:pPr>
        <w:rPr>
          <w:szCs w:val="22"/>
          <w:highlight w:val="yellow"/>
        </w:rPr>
      </w:pPr>
      <w:r w:rsidRPr="009600D8">
        <w:rPr>
          <w:b/>
          <w:highlight w:val="yellow"/>
        </w:rPr>
        <w:t>Straw poll #84</w:t>
      </w:r>
    </w:p>
    <w:p w14:paraId="241EA8DB" w14:textId="3845EA04" w:rsidR="009600D8" w:rsidRPr="009600D8" w:rsidRDefault="009600D8" w:rsidP="009600D8">
      <w:pPr>
        <w:jc w:val="both"/>
        <w:rPr>
          <w:szCs w:val="22"/>
          <w:highlight w:val="yellow"/>
        </w:rPr>
      </w:pPr>
      <w:del w:id="422" w:author="Edward Au" w:date="2020-06-26T23:54:00Z">
        <w:r w:rsidRPr="009600D8" w:rsidDel="00780D34">
          <w:rPr>
            <w:szCs w:val="22"/>
            <w:highlight w:val="yellow"/>
          </w:rPr>
          <w:delText>Do you agree that f</w:delText>
        </w:r>
      </w:del>
      <w:ins w:id="423" w:author="Edward Au" w:date="2020-06-26T23:54:00Z">
        <w:r w:rsidR="00780D34">
          <w:rPr>
            <w:szCs w:val="22"/>
            <w:highlight w:val="yellow"/>
          </w:rPr>
          <w:t>F</w:t>
        </w:r>
      </w:ins>
      <w:r w:rsidRPr="009600D8">
        <w:rPr>
          <w:szCs w:val="22"/>
          <w:highlight w:val="yellow"/>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del w:id="424" w:author="Edward Au" w:date="2020-06-26T23:54:00Z">
        <w:r w:rsidRPr="009600D8" w:rsidDel="00780D34">
          <w:rPr>
            <w:szCs w:val="22"/>
            <w:highlight w:val="yellow"/>
          </w:rPr>
          <w:delText xml:space="preserve">?  </w:delText>
        </w:r>
      </w:del>
      <w:ins w:id="425" w:author="Edward Au" w:date="2020-06-26T23:54:00Z">
        <w:r w:rsidR="00780D34">
          <w:rPr>
            <w:szCs w:val="22"/>
            <w:highlight w:val="yellow"/>
          </w:rPr>
          <w:t>.</w:t>
        </w:r>
        <w:r w:rsidR="00780D34" w:rsidRPr="009600D8">
          <w:rPr>
            <w:szCs w:val="22"/>
            <w:highlight w:val="yellow"/>
          </w:rPr>
          <w:t xml:space="preserve">  </w:t>
        </w:r>
      </w:ins>
      <w:r w:rsidRPr="009600D8">
        <w:rPr>
          <w:b/>
          <w:i/>
          <w:highlight w:val="yellow"/>
        </w:rPr>
        <w:t>[#SP84]</w:t>
      </w:r>
    </w:p>
    <w:p w14:paraId="73C31BD3" w14:textId="4AFA4CC6" w:rsidR="009600D8" w:rsidRPr="009600D8" w:rsidRDefault="009600D8" w:rsidP="009600D8">
      <w:pPr>
        <w:rPr>
          <w:szCs w:val="22"/>
        </w:rPr>
      </w:pPr>
      <w:r w:rsidRPr="009600D8">
        <w:rPr>
          <w:szCs w:val="22"/>
          <w:highlight w:val="yellow"/>
        </w:rPr>
        <w:t>[20/0839r1 (Management of RU allocation field, Dongguk Lim, LGE), SP#1, Y/N/A: 41/0/15]</w:t>
      </w:r>
    </w:p>
    <w:p w14:paraId="5A66E167" w14:textId="77777777" w:rsidR="009600D8" w:rsidRDefault="009600D8" w:rsidP="00CA128C">
      <w:pPr>
        <w:jc w:val="both"/>
        <w:rPr>
          <w:szCs w:val="22"/>
        </w:rPr>
      </w:pPr>
    </w:p>
    <w:p w14:paraId="29C3B131" w14:textId="0587E229" w:rsidR="00CA128C" w:rsidRPr="00E54AC5" w:rsidRDefault="00CA128C" w:rsidP="00CA128C">
      <w:pPr>
        <w:jc w:val="both"/>
        <w:rPr>
          <w:b/>
          <w:highlight w:val="yellow"/>
        </w:rPr>
      </w:pPr>
      <w:r w:rsidRPr="00E54AC5">
        <w:rPr>
          <w:b/>
          <w:highlight w:val="yellow"/>
        </w:rPr>
        <w:t xml:space="preserve">Straw poll #58 </w:t>
      </w:r>
    </w:p>
    <w:p w14:paraId="53715F05" w14:textId="55AC8F33" w:rsidR="00CA128C" w:rsidRPr="00E54AC5" w:rsidRDefault="00CA128C" w:rsidP="00CA128C">
      <w:pPr>
        <w:jc w:val="both"/>
        <w:rPr>
          <w:szCs w:val="22"/>
          <w:highlight w:val="yellow"/>
        </w:rPr>
      </w:pPr>
      <w:del w:id="426" w:author="Edward Au" w:date="2020-06-26T23:54:00Z">
        <w:r w:rsidRPr="00E54AC5" w:rsidDel="00780D34">
          <w:rPr>
            <w:szCs w:val="22"/>
            <w:highlight w:val="yellow"/>
          </w:rPr>
          <w:delText>Do you agree that t</w:delText>
        </w:r>
      </w:del>
      <w:ins w:id="427" w:author="Edward Au" w:date="2020-06-26T23:54:00Z">
        <w:r w:rsidR="00780D34">
          <w:rPr>
            <w:szCs w:val="22"/>
            <w:highlight w:val="yellow"/>
          </w:rPr>
          <w:t>T</w:t>
        </w:r>
      </w:ins>
      <w:r w:rsidRPr="00E54AC5">
        <w:rPr>
          <w:szCs w:val="22"/>
          <w:highlight w:val="yellow"/>
        </w:rPr>
        <w:t>he mapping from the TBD-bit RU Allocation subfield to the RU assignment</w:t>
      </w:r>
      <w:del w:id="428" w:author="Edward Au" w:date="2020-06-26T23:54:00Z">
        <w:r w:rsidRPr="00E54AC5" w:rsidDel="00780D34">
          <w:rPr>
            <w:szCs w:val="22"/>
            <w:highlight w:val="yellow"/>
          </w:rPr>
          <w:delText>,</w:delText>
        </w:r>
      </w:del>
      <w:r w:rsidRPr="00E54AC5">
        <w:rPr>
          <w:szCs w:val="22"/>
          <w:highlight w:val="yellow"/>
        </w:rPr>
        <w:t xml:space="preserve"> contains the following entries</w:t>
      </w:r>
      <w:ins w:id="429" w:author="Edward Au" w:date="2020-06-26T23:54:00Z">
        <w:r w:rsidR="00780D34">
          <w:rPr>
            <w:szCs w:val="22"/>
            <w:highlight w:val="yellow"/>
          </w:rPr>
          <w:t>:</w:t>
        </w:r>
      </w:ins>
      <w:del w:id="430" w:author="Edward Au" w:date="2020-06-26T23:54:00Z">
        <w:r w:rsidRPr="00E54AC5" w:rsidDel="00780D34">
          <w:rPr>
            <w:szCs w:val="22"/>
            <w:highlight w:val="yellow"/>
          </w:rPr>
          <w:delText>?</w:delText>
        </w:r>
      </w:del>
    </w:p>
    <w:p w14:paraId="3F5721D3" w14:textId="0C24D64A" w:rsidR="00CA128C" w:rsidRPr="00E54AC5" w:rsidDel="007D6718" w:rsidRDefault="00CA128C" w:rsidP="00DF7E01">
      <w:pPr>
        <w:pStyle w:val="ListParagraph"/>
        <w:numPr>
          <w:ilvl w:val="0"/>
          <w:numId w:val="72"/>
        </w:numPr>
        <w:jc w:val="both"/>
        <w:rPr>
          <w:del w:id="431" w:author="Edward Au" w:date="2020-06-26T23:56:00Z"/>
          <w:szCs w:val="22"/>
          <w:highlight w:val="yellow"/>
        </w:rPr>
      </w:pPr>
      <w:del w:id="432" w:author="Edward Au" w:date="2020-06-26T23:56:00Z">
        <w:r w:rsidRPr="00E54AC5" w:rsidDel="007D6718">
          <w:rPr>
            <w:szCs w:val="22"/>
            <w:highlight w:val="yellow"/>
          </w:rPr>
          <w:delText>The RUs highlighted in orange means combination.</w:delText>
        </w:r>
      </w:del>
    </w:p>
    <w:p w14:paraId="0CB981C8" w14:textId="77777777" w:rsidR="00CA128C" w:rsidRPr="00E54AC5" w:rsidRDefault="00CA128C" w:rsidP="00DF7E01">
      <w:pPr>
        <w:pStyle w:val="ListParagraph"/>
        <w:numPr>
          <w:ilvl w:val="0"/>
          <w:numId w:val="72"/>
        </w:numPr>
        <w:jc w:val="both"/>
        <w:rPr>
          <w:szCs w:val="22"/>
          <w:highlight w:val="yellow"/>
        </w:rPr>
      </w:pPr>
      <w:r w:rsidRPr="00E54AC5">
        <w:rPr>
          <w:szCs w:val="22"/>
          <w:highlight w:val="yellow"/>
        </w:rPr>
        <w:t>Other entries TBD</w:t>
      </w:r>
    </w:p>
    <w:p w14:paraId="43B49F3C" w14:textId="77777777" w:rsidR="00CA128C" w:rsidRPr="00E54AC5" w:rsidRDefault="00CA128C" w:rsidP="00DF7E01">
      <w:pPr>
        <w:pStyle w:val="ListParagraph"/>
        <w:numPr>
          <w:ilvl w:val="0"/>
          <w:numId w:val="72"/>
        </w:numPr>
        <w:jc w:val="both"/>
        <w:rPr>
          <w:szCs w:val="22"/>
          <w:highlight w:val="yellow"/>
        </w:rPr>
      </w:pPr>
      <w:r w:rsidRPr="00E54AC5">
        <w:rPr>
          <w:szCs w:val="22"/>
          <w:highlight w:val="yellow"/>
        </w:rPr>
        <w:t>Compressed mode TBD</w:t>
      </w:r>
    </w:p>
    <w:p w14:paraId="5C0B1E3F" w14:textId="6DC4E100" w:rsidR="008E36DE" w:rsidRDefault="00CA128C" w:rsidP="008E36DE">
      <w:pPr>
        <w:pStyle w:val="ListParagraph"/>
        <w:numPr>
          <w:ilvl w:val="0"/>
          <w:numId w:val="72"/>
        </w:numPr>
        <w:jc w:val="both"/>
        <w:rPr>
          <w:szCs w:val="22"/>
          <w:highlight w:val="yellow"/>
        </w:rPr>
      </w:pPr>
      <w:r w:rsidRPr="00E54AC5">
        <w:rPr>
          <w:szCs w:val="22"/>
          <w:highlight w:val="yellow"/>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E36DE" w:rsidRPr="002933D4" w14:paraId="3E2147E8" w14:textId="77777777" w:rsidTr="00C4040B">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DF05BD" w14:textId="77777777" w:rsidR="008E36DE" w:rsidRPr="002933D4" w:rsidRDefault="008E36DE" w:rsidP="00C4040B">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EC1421" w14:textId="77777777" w:rsidR="008E36DE" w:rsidRPr="002933D4" w:rsidRDefault="008E36DE" w:rsidP="00C4040B">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D0230" w14:textId="77777777" w:rsidR="008E36DE" w:rsidRPr="002933D4" w:rsidRDefault="008E36DE"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9E139" w14:textId="77777777" w:rsidR="008E36DE" w:rsidRPr="002933D4" w:rsidRDefault="008E36DE"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A2363A" w14:textId="77777777" w:rsidR="008E36DE" w:rsidRPr="002933D4" w:rsidRDefault="008E36DE"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725D6" w14:textId="77777777" w:rsidR="008E36DE" w:rsidRPr="002933D4" w:rsidRDefault="008E36DE"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3699E" w14:textId="77777777" w:rsidR="008E36DE" w:rsidRPr="002933D4" w:rsidRDefault="008E36DE"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37BB60" w14:textId="77777777" w:rsidR="008E36DE" w:rsidRPr="002933D4" w:rsidRDefault="008E36DE"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17B5" w14:textId="77777777" w:rsidR="008E36DE" w:rsidRPr="002933D4" w:rsidRDefault="008E36DE"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C65FAF" w14:textId="77777777" w:rsidR="008E36DE" w:rsidRPr="002933D4" w:rsidRDefault="008E36DE" w:rsidP="00C4040B">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5189D3" w14:textId="77777777" w:rsidR="008E36DE" w:rsidRPr="002933D4" w:rsidRDefault="008E36DE" w:rsidP="00C4040B">
            <w:pPr>
              <w:jc w:val="center"/>
              <w:rPr>
                <w:szCs w:val="22"/>
                <w:lang w:val="en-US"/>
              </w:rPr>
            </w:pPr>
            <w:r w:rsidRPr="002933D4">
              <w:rPr>
                <w:b/>
                <w:bCs/>
                <w:szCs w:val="22"/>
                <w:lang w:val="en-US"/>
              </w:rPr>
              <w:t>Number of entries</w:t>
            </w:r>
          </w:p>
        </w:tc>
      </w:tr>
      <w:tr w:rsidR="008E36DE" w:rsidRPr="002933D4" w14:paraId="3F9870E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D06A79"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91599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276B3E"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A24D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74BEA5"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C2BF04"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6FF0D"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386A3"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11128"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BDB43"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767DD" w14:textId="77777777" w:rsidR="008E36DE" w:rsidRPr="002933D4" w:rsidRDefault="008E36DE" w:rsidP="00C4040B">
            <w:pPr>
              <w:jc w:val="center"/>
              <w:rPr>
                <w:szCs w:val="22"/>
                <w:lang w:val="en-US"/>
              </w:rPr>
            </w:pPr>
            <w:r w:rsidRPr="002933D4">
              <w:rPr>
                <w:szCs w:val="22"/>
                <w:lang w:val="en-US"/>
              </w:rPr>
              <w:t>1</w:t>
            </w:r>
          </w:p>
        </w:tc>
      </w:tr>
      <w:tr w:rsidR="008E36DE" w:rsidRPr="002933D4" w14:paraId="652AF95A"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307C80"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51CE2"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1D08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9E7B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7B506B"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C8D2CB"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B78E2"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94659"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CB2C7"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34C19" w14:textId="77777777" w:rsidR="008E36DE" w:rsidRPr="002933D4" w:rsidRDefault="008E36DE" w:rsidP="00C4040B">
            <w:pPr>
              <w:jc w:val="center"/>
              <w:rPr>
                <w:szCs w:val="22"/>
                <w:lang w:val="en-US"/>
              </w:rPr>
            </w:pPr>
            <w:r w:rsidRPr="002933D4">
              <w:rPr>
                <w:szCs w:val="22"/>
                <w:lang w:val="en-US"/>
              </w:rPr>
              <w:t>1</w:t>
            </w:r>
          </w:p>
        </w:tc>
      </w:tr>
      <w:tr w:rsidR="008E36DE" w:rsidRPr="002933D4" w14:paraId="327C9EB7"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CDA39"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C8D7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0C7A2F"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81006"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BA3C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7BF6B"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764CD"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431346"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470F37"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7FF4" w14:textId="77777777" w:rsidR="008E36DE" w:rsidRPr="002933D4" w:rsidRDefault="008E36DE" w:rsidP="00C4040B">
            <w:pPr>
              <w:jc w:val="center"/>
              <w:rPr>
                <w:szCs w:val="22"/>
                <w:lang w:val="en-US"/>
              </w:rPr>
            </w:pPr>
            <w:r w:rsidRPr="002933D4">
              <w:rPr>
                <w:szCs w:val="22"/>
                <w:lang w:val="en-US"/>
              </w:rPr>
              <w:t>1</w:t>
            </w:r>
          </w:p>
        </w:tc>
      </w:tr>
      <w:tr w:rsidR="008E36DE" w:rsidRPr="002933D4" w14:paraId="111F9755"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E19BAF"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1E742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5B8F87"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9E1C43"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F179A"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91995"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72A2B"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A98093"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B64FC8" w14:textId="77777777" w:rsidR="008E36DE" w:rsidRPr="002933D4" w:rsidRDefault="008E36DE" w:rsidP="00C4040B">
            <w:pPr>
              <w:jc w:val="center"/>
              <w:rPr>
                <w:szCs w:val="22"/>
                <w:lang w:val="en-US"/>
              </w:rPr>
            </w:pPr>
            <w:r w:rsidRPr="002933D4">
              <w:rPr>
                <w:szCs w:val="22"/>
                <w:lang w:val="en-US"/>
              </w:rPr>
              <w:t>1</w:t>
            </w:r>
          </w:p>
        </w:tc>
      </w:tr>
      <w:tr w:rsidR="008E36DE" w:rsidRPr="002933D4" w14:paraId="41180E39"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D4C1C"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D7270"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C093B"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FAEE68"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98DAAF"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0A2951"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FD5AD"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5321B"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FEAA2"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924DC" w14:textId="77777777" w:rsidR="008E36DE" w:rsidRPr="002933D4" w:rsidRDefault="008E36DE" w:rsidP="00C4040B">
            <w:pPr>
              <w:jc w:val="center"/>
              <w:rPr>
                <w:szCs w:val="22"/>
                <w:lang w:val="en-US"/>
              </w:rPr>
            </w:pPr>
            <w:r w:rsidRPr="002933D4">
              <w:rPr>
                <w:szCs w:val="22"/>
                <w:lang w:val="en-US"/>
              </w:rPr>
              <w:t>1</w:t>
            </w:r>
          </w:p>
        </w:tc>
      </w:tr>
      <w:tr w:rsidR="008E36DE" w:rsidRPr="002933D4" w14:paraId="5E90F83A"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E675C0" w14:textId="77777777" w:rsidR="008E36DE" w:rsidRPr="002933D4" w:rsidRDefault="008E36DE" w:rsidP="00C4040B">
            <w:pPr>
              <w:jc w:val="center"/>
              <w:rPr>
                <w:szCs w:val="22"/>
                <w:lang w:val="en-US"/>
              </w:rPr>
            </w:pPr>
            <w:r w:rsidRPr="002933D4">
              <w:rPr>
                <w:szCs w:val="22"/>
                <w:lang w:val="en-US"/>
              </w:rPr>
              <w:lastRenderedPageBreak/>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4026CE"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1DA7CB"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AF36F"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19B741"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7E87F"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F063D"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5F0B2E"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3CC651" w14:textId="77777777" w:rsidR="008E36DE" w:rsidRPr="002933D4" w:rsidRDefault="008E36DE" w:rsidP="00C4040B">
            <w:pPr>
              <w:jc w:val="center"/>
              <w:rPr>
                <w:szCs w:val="22"/>
                <w:lang w:val="en-US"/>
              </w:rPr>
            </w:pPr>
            <w:r w:rsidRPr="002933D4">
              <w:rPr>
                <w:szCs w:val="22"/>
                <w:lang w:val="en-US"/>
              </w:rPr>
              <w:t>1</w:t>
            </w:r>
          </w:p>
        </w:tc>
      </w:tr>
      <w:tr w:rsidR="008E36DE" w:rsidRPr="002933D4" w14:paraId="10AC95CB"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FAB00"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00859"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D2728"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407DF"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2E9D6C"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A26E8"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9350A0"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265"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68658" w14:textId="77777777" w:rsidR="008E36DE" w:rsidRPr="002933D4" w:rsidRDefault="008E36DE" w:rsidP="00C4040B">
            <w:pPr>
              <w:jc w:val="center"/>
              <w:rPr>
                <w:szCs w:val="22"/>
                <w:lang w:val="en-US"/>
              </w:rPr>
            </w:pPr>
            <w:r w:rsidRPr="002933D4">
              <w:rPr>
                <w:szCs w:val="22"/>
                <w:lang w:val="en-US"/>
              </w:rPr>
              <w:t>1</w:t>
            </w:r>
          </w:p>
        </w:tc>
      </w:tr>
      <w:tr w:rsidR="008E36DE" w:rsidRPr="002933D4" w14:paraId="2690344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FB4C96"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E70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6D4E96"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B62C"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57C31"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CA4535"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CDE130"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CD98" w14:textId="77777777" w:rsidR="008E36DE" w:rsidRPr="002933D4" w:rsidRDefault="008E36DE" w:rsidP="00C4040B">
            <w:pPr>
              <w:jc w:val="center"/>
              <w:rPr>
                <w:szCs w:val="22"/>
                <w:lang w:val="en-US"/>
              </w:rPr>
            </w:pPr>
            <w:r w:rsidRPr="002933D4">
              <w:rPr>
                <w:szCs w:val="22"/>
                <w:lang w:val="en-US"/>
              </w:rPr>
              <w:t>1</w:t>
            </w:r>
          </w:p>
        </w:tc>
      </w:tr>
      <w:tr w:rsidR="008E36DE" w:rsidRPr="002933D4" w14:paraId="0F327993"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295F0"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EBB42"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286C0"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8614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74FA"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988E5"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56639"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F78EA"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1E8B8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0181" w14:textId="77777777" w:rsidR="008E36DE" w:rsidRPr="002933D4" w:rsidRDefault="008E36DE" w:rsidP="00C4040B">
            <w:pPr>
              <w:jc w:val="center"/>
              <w:rPr>
                <w:szCs w:val="22"/>
                <w:lang w:val="en-US"/>
              </w:rPr>
            </w:pPr>
            <w:r w:rsidRPr="002933D4">
              <w:rPr>
                <w:szCs w:val="22"/>
                <w:lang w:val="en-US"/>
              </w:rPr>
              <w:t>1</w:t>
            </w:r>
          </w:p>
        </w:tc>
      </w:tr>
      <w:tr w:rsidR="008E36DE" w:rsidRPr="002933D4" w14:paraId="23533020" w14:textId="77777777" w:rsidTr="00C4040B">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EA95D"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407AA"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6C50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2315B"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3B49"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2B4771"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0B7C7"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77458D"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B42098" w14:textId="77777777" w:rsidR="008E36DE" w:rsidRPr="002933D4" w:rsidRDefault="008E36DE" w:rsidP="00C4040B">
            <w:pPr>
              <w:jc w:val="center"/>
              <w:rPr>
                <w:szCs w:val="22"/>
                <w:lang w:val="en-US"/>
              </w:rPr>
            </w:pPr>
            <w:r w:rsidRPr="002933D4">
              <w:rPr>
                <w:szCs w:val="22"/>
                <w:lang w:val="en-US"/>
              </w:rPr>
              <w:t>1</w:t>
            </w:r>
          </w:p>
        </w:tc>
      </w:tr>
      <w:tr w:rsidR="008E36DE" w:rsidRPr="002933D4" w14:paraId="6783E681"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A0B59"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395E"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9F6B11"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DB538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1231C"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CCFAC"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7E5E9"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BC8C0"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154EE" w14:textId="77777777" w:rsidR="008E36DE" w:rsidRPr="002933D4" w:rsidRDefault="008E36DE" w:rsidP="00C4040B">
            <w:pPr>
              <w:jc w:val="center"/>
              <w:rPr>
                <w:szCs w:val="22"/>
                <w:lang w:val="en-US"/>
              </w:rPr>
            </w:pPr>
            <w:r w:rsidRPr="002933D4">
              <w:rPr>
                <w:szCs w:val="22"/>
                <w:lang w:val="en-US"/>
              </w:rPr>
              <w:t>1</w:t>
            </w:r>
          </w:p>
        </w:tc>
      </w:tr>
      <w:tr w:rsidR="008E36DE" w:rsidRPr="002933D4" w14:paraId="25D4C68D"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2EDDF8"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65DA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4341A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3AA525"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E687D"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B5A8D"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ADB695"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422010" w14:textId="77777777" w:rsidR="008E36DE" w:rsidRPr="002933D4" w:rsidRDefault="008E36DE" w:rsidP="00C4040B">
            <w:pPr>
              <w:jc w:val="center"/>
              <w:rPr>
                <w:szCs w:val="22"/>
                <w:lang w:val="en-US"/>
              </w:rPr>
            </w:pPr>
            <w:r w:rsidRPr="002933D4">
              <w:rPr>
                <w:szCs w:val="22"/>
                <w:lang w:val="en-US"/>
              </w:rPr>
              <w:t>1</w:t>
            </w:r>
          </w:p>
        </w:tc>
      </w:tr>
      <w:tr w:rsidR="008E36DE" w:rsidRPr="002933D4" w14:paraId="6DF543A3"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1E6A9"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AE0A0"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81E16"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07022A"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AECBC"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88BC4B"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C547A"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318DE1"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EE78" w14:textId="77777777" w:rsidR="008E36DE" w:rsidRPr="002933D4" w:rsidRDefault="008E36DE" w:rsidP="00C4040B">
            <w:pPr>
              <w:jc w:val="center"/>
              <w:rPr>
                <w:szCs w:val="22"/>
                <w:lang w:val="en-US"/>
              </w:rPr>
            </w:pPr>
            <w:r w:rsidRPr="002933D4">
              <w:rPr>
                <w:szCs w:val="22"/>
                <w:lang w:val="en-US"/>
              </w:rPr>
              <w:t>1</w:t>
            </w:r>
          </w:p>
        </w:tc>
      </w:tr>
      <w:tr w:rsidR="008E36DE" w:rsidRPr="002933D4" w14:paraId="0B9EFA4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0C071"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3B58B"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89780"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88C298"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9E2ACB"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C84F6"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5BBB1"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E458D" w14:textId="77777777" w:rsidR="008E36DE" w:rsidRPr="002933D4" w:rsidRDefault="008E36DE" w:rsidP="00C4040B">
            <w:pPr>
              <w:jc w:val="center"/>
              <w:rPr>
                <w:szCs w:val="22"/>
                <w:lang w:val="en-US"/>
              </w:rPr>
            </w:pPr>
            <w:r w:rsidRPr="002933D4">
              <w:rPr>
                <w:szCs w:val="22"/>
                <w:lang w:val="en-US"/>
              </w:rPr>
              <w:t>1</w:t>
            </w:r>
          </w:p>
        </w:tc>
      </w:tr>
      <w:tr w:rsidR="008E36DE" w:rsidRPr="002933D4" w14:paraId="03D716F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F55222"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CCD5A"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EB7DB"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3550"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A9EF24"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810F3"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BEEEBA"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9351B" w14:textId="77777777" w:rsidR="008E36DE" w:rsidRPr="002933D4" w:rsidRDefault="008E36DE" w:rsidP="00C4040B">
            <w:pPr>
              <w:jc w:val="center"/>
              <w:rPr>
                <w:szCs w:val="22"/>
                <w:lang w:val="en-US"/>
              </w:rPr>
            </w:pPr>
            <w:r w:rsidRPr="002933D4">
              <w:rPr>
                <w:szCs w:val="22"/>
                <w:lang w:val="en-US"/>
              </w:rPr>
              <w:t>1</w:t>
            </w:r>
          </w:p>
        </w:tc>
      </w:tr>
      <w:tr w:rsidR="008E36DE" w:rsidRPr="002933D4" w14:paraId="0D6D277C"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9BB01"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80010"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173276"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F7D21A"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40564"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8F8DEB"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4439E1" w14:textId="77777777" w:rsidR="008E36DE" w:rsidRPr="002933D4" w:rsidRDefault="008E36DE" w:rsidP="00C4040B">
            <w:pPr>
              <w:jc w:val="center"/>
              <w:rPr>
                <w:szCs w:val="22"/>
                <w:lang w:val="en-US"/>
              </w:rPr>
            </w:pPr>
            <w:r w:rsidRPr="002933D4">
              <w:rPr>
                <w:szCs w:val="22"/>
                <w:lang w:val="en-US"/>
              </w:rPr>
              <w:t>1</w:t>
            </w:r>
          </w:p>
        </w:tc>
      </w:tr>
      <w:tr w:rsidR="008E36DE" w:rsidRPr="002933D4" w14:paraId="686D31A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0831C" w14:textId="77777777" w:rsidR="008E36DE" w:rsidRPr="002933D4" w:rsidRDefault="008E36DE" w:rsidP="00C4040B">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29273"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B93858"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B35764"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C85D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7AC99"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455075"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C8168" w14:textId="77777777" w:rsidR="008E36DE" w:rsidRPr="002933D4" w:rsidRDefault="008E36DE" w:rsidP="00C4040B">
            <w:pPr>
              <w:jc w:val="center"/>
              <w:rPr>
                <w:szCs w:val="22"/>
                <w:lang w:val="en-US"/>
              </w:rPr>
            </w:pPr>
            <w:r w:rsidRPr="002933D4">
              <w:rPr>
                <w:szCs w:val="22"/>
                <w:lang w:val="en-US"/>
              </w:rPr>
              <w:t>1</w:t>
            </w:r>
          </w:p>
        </w:tc>
      </w:tr>
      <w:tr w:rsidR="008E36DE" w:rsidRPr="002933D4" w14:paraId="7514D512"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66FFE" w14:textId="77777777" w:rsidR="008E36DE" w:rsidRPr="002933D4" w:rsidRDefault="008E36DE" w:rsidP="00C4040B">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D33013"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829B6"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94F8AB"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491E2"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2D7C2C"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15B34" w14:textId="77777777" w:rsidR="008E36DE" w:rsidRPr="002933D4" w:rsidRDefault="008E36DE" w:rsidP="00C4040B">
            <w:pPr>
              <w:jc w:val="center"/>
              <w:rPr>
                <w:szCs w:val="22"/>
                <w:lang w:val="en-US"/>
              </w:rPr>
            </w:pPr>
            <w:r w:rsidRPr="002933D4">
              <w:rPr>
                <w:szCs w:val="22"/>
                <w:lang w:val="en-US"/>
              </w:rPr>
              <w:t>1</w:t>
            </w:r>
          </w:p>
        </w:tc>
      </w:tr>
      <w:tr w:rsidR="008E36DE" w:rsidRPr="002933D4" w14:paraId="0DDC87E7"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F050E"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B1CB1D"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A205A"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8109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20A82"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1543"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E84E1" w14:textId="77777777" w:rsidR="008E36DE" w:rsidRPr="002933D4" w:rsidRDefault="008E36DE" w:rsidP="00C4040B">
            <w:pPr>
              <w:jc w:val="center"/>
              <w:rPr>
                <w:szCs w:val="22"/>
                <w:lang w:val="en-US"/>
              </w:rPr>
            </w:pPr>
            <w:r w:rsidRPr="002933D4">
              <w:rPr>
                <w:szCs w:val="22"/>
                <w:lang w:val="en-US"/>
              </w:rPr>
              <w:t>1</w:t>
            </w:r>
          </w:p>
        </w:tc>
      </w:tr>
      <w:tr w:rsidR="008E36DE" w:rsidRPr="002933D4" w14:paraId="22720F5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66C6D"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8A84AF"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112DC7"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15FD0A"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948FE"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20260" w14:textId="77777777" w:rsidR="008E36DE" w:rsidRPr="002933D4" w:rsidRDefault="008E36DE" w:rsidP="00C4040B">
            <w:pPr>
              <w:jc w:val="center"/>
              <w:rPr>
                <w:szCs w:val="22"/>
                <w:lang w:val="en-US"/>
              </w:rPr>
            </w:pPr>
            <w:r w:rsidRPr="002933D4">
              <w:rPr>
                <w:szCs w:val="22"/>
                <w:lang w:val="en-US"/>
              </w:rPr>
              <w:t>1</w:t>
            </w:r>
          </w:p>
        </w:tc>
      </w:tr>
      <w:tr w:rsidR="008E36DE" w:rsidRPr="002933D4" w14:paraId="25238CB9"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C4519C"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B7395"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17E3"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B7237F"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9BCA5"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C302"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FEFC"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A12E3" w14:textId="77777777" w:rsidR="008E36DE" w:rsidRPr="002933D4" w:rsidRDefault="008E36DE" w:rsidP="00C4040B">
            <w:pPr>
              <w:jc w:val="center"/>
              <w:rPr>
                <w:szCs w:val="22"/>
                <w:lang w:val="en-US"/>
              </w:rPr>
            </w:pPr>
            <w:r w:rsidRPr="002933D4">
              <w:rPr>
                <w:szCs w:val="22"/>
                <w:lang w:val="en-US"/>
              </w:rPr>
              <w:t>1</w:t>
            </w:r>
          </w:p>
        </w:tc>
      </w:tr>
      <w:tr w:rsidR="008E36DE" w:rsidRPr="002933D4" w14:paraId="69DB1C2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DA4B3B"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4EED9"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BE190"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9905E9"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4A91D"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58A5D6"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DED696" w14:textId="77777777" w:rsidR="008E36DE" w:rsidRPr="002933D4" w:rsidRDefault="008E36DE" w:rsidP="00C4040B">
            <w:pPr>
              <w:jc w:val="center"/>
              <w:rPr>
                <w:szCs w:val="22"/>
                <w:lang w:val="en-US"/>
              </w:rPr>
            </w:pPr>
            <w:r w:rsidRPr="002933D4">
              <w:rPr>
                <w:szCs w:val="22"/>
                <w:lang w:val="en-US"/>
              </w:rPr>
              <w:t>1</w:t>
            </w:r>
          </w:p>
        </w:tc>
      </w:tr>
      <w:tr w:rsidR="008E36DE" w:rsidRPr="002933D4" w14:paraId="171FCC9D"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D3A7C3"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7A207"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6FDD9B"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954EEA"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1250C"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F7267C"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8C36D1" w14:textId="77777777" w:rsidR="008E36DE" w:rsidRPr="002933D4" w:rsidRDefault="008E36DE" w:rsidP="00C4040B">
            <w:pPr>
              <w:jc w:val="center"/>
              <w:rPr>
                <w:szCs w:val="22"/>
                <w:lang w:val="en-US"/>
              </w:rPr>
            </w:pPr>
            <w:r w:rsidRPr="002933D4">
              <w:rPr>
                <w:szCs w:val="22"/>
                <w:lang w:val="en-US"/>
              </w:rPr>
              <w:t>1</w:t>
            </w:r>
          </w:p>
        </w:tc>
      </w:tr>
      <w:tr w:rsidR="008E36DE" w:rsidRPr="002933D4" w14:paraId="7922E18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970F6"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6F639C"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4D3423"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5DBBC"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5B9DE7"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58242" w14:textId="77777777" w:rsidR="008E36DE" w:rsidRPr="002933D4" w:rsidRDefault="008E36DE" w:rsidP="00C4040B">
            <w:pPr>
              <w:jc w:val="center"/>
              <w:rPr>
                <w:szCs w:val="22"/>
                <w:lang w:val="en-US"/>
              </w:rPr>
            </w:pPr>
            <w:r w:rsidRPr="002933D4">
              <w:rPr>
                <w:szCs w:val="22"/>
                <w:lang w:val="en-US"/>
              </w:rPr>
              <w:t>1</w:t>
            </w:r>
          </w:p>
        </w:tc>
      </w:tr>
      <w:tr w:rsidR="008E36DE" w:rsidRPr="002933D4" w14:paraId="4C181D11"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342502"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9385"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342E5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244A0" w14:textId="77777777" w:rsidR="008E36DE" w:rsidRPr="002933D4" w:rsidRDefault="008E36DE" w:rsidP="00C4040B">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6F8E7C"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9F526"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EA54C" w14:textId="77777777" w:rsidR="008E36DE" w:rsidRPr="002933D4" w:rsidRDefault="008E36DE" w:rsidP="00C4040B">
            <w:pPr>
              <w:jc w:val="center"/>
              <w:rPr>
                <w:szCs w:val="22"/>
                <w:lang w:val="en-US"/>
              </w:rPr>
            </w:pPr>
            <w:r w:rsidRPr="002933D4">
              <w:rPr>
                <w:szCs w:val="22"/>
                <w:lang w:val="en-US"/>
              </w:rPr>
              <w:t>1</w:t>
            </w:r>
          </w:p>
        </w:tc>
      </w:tr>
      <w:tr w:rsidR="008E36DE" w:rsidRPr="002933D4" w14:paraId="48DF51FA"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1FE174" w14:textId="77777777" w:rsidR="008E36DE" w:rsidRPr="002933D4" w:rsidRDefault="008E36DE" w:rsidP="00C4040B">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18F588" w14:textId="77777777" w:rsidR="008E36DE" w:rsidRPr="002933D4" w:rsidRDefault="008E36DE" w:rsidP="00C4040B">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904CCD" w14:textId="77777777" w:rsidR="008E36DE" w:rsidRPr="002933D4" w:rsidRDefault="008E36DE" w:rsidP="00C4040B">
            <w:pPr>
              <w:jc w:val="center"/>
              <w:rPr>
                <w:szCs w:val="22"/>
                <w:lang w:val="en-US"/>
              </w:rPr>
            </w:pPr>
            <w:r w:rsidRPr="002933D4">
              <w:rPr>
                <w:szCs w:val="22"/>
                <w:lang w:val="en-US"/>
              </w:rPr>
              <w:t>1</w:t>
            </w:r>
          </w:p>
        </w:tc>
      </w:tr>
      <w:tr w:rsidR="008E36DE" w:rsidRPr="002933D4" w14:paraId="4964D794"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58C72D"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DDDA4"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C3AE"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3BC1A7"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80FC89" w14:textId="77777777" w:rsidR="008E36DE" w:rsidRPr="002933D4" w:rsidRDefault="008E36DE" w:rsidP="00C4040B">
            <w:pPr>
              <w:jc w:val="center"/>
              <w:rPr>
                <w:szCs w:val="22"/>
                <w:lang w:val="en-US"/>
              </w:rPr>
            </w:pPr>
            <w:r w:rsidRPr="002933D4">
              <w:rPr>
                <w:szCs w:val="22"/>
                <w:lang w:val="en-US"/>
              </w:rPr>
              <w:t>1</w:t>
            </w:r>
          </w:p>
        </w:tc>
      </w:tr>
      <w:tr w:rsidR="008E36DE" w:rsidRPr="002933D4" w14:paraId="2C1CB893"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F315E" w14:textId="77777777" w:rsidR="008E36DE" w:rsidRPr="002933D4" w:rsidRDefault="008E36DE" w:rsidP="00C4040B">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05AC81" w14:textId="77777777" w:rsidR="008E36DE" w:rsidRPr="002933D4" w:rsidRDefault="008E36DE" w:rsidP="00C4040B">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7A408" w14:textId="77777777" w:rsidR="008E36DE" w:rsidRPr="002933D4" w:rsidRDefault="008E36DE" w:rsidP="00C4040B">
            <w:pPr>
              <w:jc w:val="center"/>
              <w:rPr>
                <w:szCs w:val="22"/>
                <w:lang w:val="en-US"/>
              </w:rPr>
            </w:pPr>
            <w:r w:rsidRPr="002933D4">
              <w:rPr>
                <w:szCs w:val="22"/>
                <w:lang w:val="en-US"/>
              </w:rPr>
              <w:t>TBD</w:t>
            </w:r>
          </w:p>
        </w:tc>
      </w:tr>
      <w:tr w:rsidR="008E36DE" w:rsidRPr="002933D4" w14:paraId="7108A25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E1A802"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72EF1"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D0A1B4"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D83B2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62FD72"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DEED"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F1DBC6"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89252D"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41F11" w14:textId="77777777" w:rsidR="008E36DE" w:rsidRPr="002933D4" w:rsidRDefault="008E36DE" w:rsidP="00C4040B">
            <w:pPr>
              <w:jc w:val="center"/>
              <w:rPr>
                <w:szCs w:val="22"/>
                <w:lang w:val="en-US"/>
              </w:rPr>
            </w:pPr>
            <w:r w:rsidRPr="002933D4">
              <w:rPr>
                <w:szCs w:val="22"/>
                <w:lang w:val="en-US"/>
              </w:rPr>
              <w:t>1</w:t>
            </w:r>
          </w:p>
        </w:tc>
      </w:tr>
      <w:tr w:rsidR="008E36DE" w:rsidRPr="002933D4" w14:paraId="58D8748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8FBA2"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EA64D2"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AA694"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4550E3"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3CD522"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92375"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242DB"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B8F11"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C7244" w14:textId="77777777" w:rsidR="008E36DE" w:rsidRPr="002933D4" w:rsidRDefault="008E36DE" w:rsidP="00C4040B">
            <w:pPr>
              <w:jc w:val="center"/>
              <w:rPr>
                <w:szCs w:val="22"/>
                <w:lang w:val="en-US"/>
              </w:rPr>
            </w:pPr>
            <w:r w:rsidRPr="002933D4">
              <w:rPr>
                <w:szCs w:val="22"/>
                <w:lang w:val="en-US"/>
              </w:rPr>
              <w:t>1</w:t>
            </w:r>
          </w:p>
        </w:tc>
      </w:tr>
      <w:tr w:rsidR="008E36DE" w:rsidRPr="002933D4" w14:paraId="44DD00F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FBCA2C"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87AD04"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51A51"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782F"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4265FD"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4F5641"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ACD00E"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69E20" w14:textId="77777777" w:rsidR="008E36DE" w:rsidRPr="002933D4" w:rsidRDefault="008E36DE" w:rsidP="00C4040B">
            <w:pPr>
              <w:jc w:val="center"/>
              <w:rPr>
                <w:szCs w:val="22"/>
                <w:lang w:val="en-US"/>
              </w:rPr>
            </w:pPr>
            <w:r w:rsidRPr="002933D4">
              <w:rPr>
                <w:szCs w:val="22"/>
                <w:lang w:val="en-US"/>
              </w:rPr>
              <w:t>1</w:t>
            </w:r>
          </w:p>
        </w:tc>
      </w:tr>
      <w:tr w:rsidR="008E36DE" w:rsidRPr="002933D4" w14:paraId="056B93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7B3801"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07F9E"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CC909D"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4A40F"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C929"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1184"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CFD2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96385" w14:textId="77777777" w:rsidR="008E36DE" w:rsidRPr="002933D4" w:rsidRDefault="008E36DE" w:rsidP="00C4040B">
            <w:pPr>
              <w:jc w:val="center"/>
              <w:rPr>
                <w:szCs w:val="22"/>
                <w:lang w:val="en-US"/>
              </w:rPr>
            </w:pPr>
            <w:r w:rsidRPr="002933D4">
              <w:rPr>
                <w:szCs w:val="22"/>
                <w:lang w:val="en-US"/>
              </w:rPr>
              <w:t>1</w:t>
            </w:r>
          </w:p>
        </w:tc>
      </w:tr>
      <w:tr w:rsidR="008E36DE" w:rsidRPr="002933D4" w14:paraId="412A129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27EBC"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49B21"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8040F8"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4926DD"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64ABAC"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1AD8F4"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01C435"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10E9A" w14:textId="77777777" w:rsidR="008E36DE" w:rsidRPr="002933D4" w:rsidRDefault="008E36DE" w:rsidP="00C4040B">
            <w:pPr>
              <w:jc w:val="center"/>
              <w:rPr>
                <w:szCs w:val="22"/>
                <w:lang w:val="en-US"/>
              </w:rPr>
            </w:pPr>
            <w:r w:rsidRPr="002933D4">
              <w:rPr>
                <w:szCs w:val="22"/>
                <w:lang w:val="en-US"/>
              </w:rPr>
              <w:t>1</w:t>
            </w:r>
          </w:p>
        </w:tc>
      </w:tr>
      <w:tr w:rsidR="008E36DE" w:rsidRPr="002933D4" w14:paraId="2E0BC722"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192E2A"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CB0EA"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EBC890"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A2810"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5FA915"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E6581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ED69B" w14:textId="77777777" w:rsidR="008E36DE" w:rsidRPr="002933D4" w:rsidRDefault="008E36DE" w:rsidP="00C4040B">
            <w:pPr>
              <w:jc w:val="center"/>
              <w:rPr>
                <w:szCs w:val="22"/>
                <w:lang w:val="en-US"/>
              </w:rPr>
            </w:pPr>
            <w:r w:rsidRPr="002933D4">
              <w:rPr>
                <w:szCs w:val="22"/>
                <w:lang w:val="en-US"/>
              </w:rPr>
              <w:t>1</w:t>
            </w:r>
          </w:p>
        </w:tc>
      </w:tr>
      <w:tr w:rsidR="008E36DE" w:rsidRPr="002933D4" w14:paraId="0F48E19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3407E"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DCCC8"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15F88A"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EC7E8F"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BFDED0"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38123"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0E2907" w14:textId="77777777" w:rsidR="008E36DE" w:rsidRPr="002933D4" w:rsidRDefault="008E36DE" w:rsidP="00C4040B">
            <w:pPr>
              <w:jc w:val="center"/>
              <w:rPr>
                <w:szCs w:val="22"/>
                <w:lang w:val="en-US"/>
              </w:rPr>
            </w:pPr>
            <w:r w:rsidRPr="002933D4">
              <w:rPr>
                <w:szCs w:val="22"/>
                <w:lang w:val="en-US"/>
              </w:rPr>
              <w:t>1</w:t>
            </w:r>
          </w:p>
        </w:tc>
      </w:tr>
      <w:tr w:rsidR="008E36DE" w:rsidRPr="002933D4" w14:paraId="675B00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219FD"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C067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80809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D2ACC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BFCEE"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302BC"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E30D"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F541E" w14:textId="77777777" w:rsidR="008E36DE" w:rsidRPr="002933D4" w:rsidRDefault="008E36DE" w:rsidP="00C4040B">
            <w:pPr>
              <w:jc w:val="center"/>
              <w:rPr>
                <w:szCs w:val="22"/>
                <w:lang w:val="en-US"/>
              </w:rPr>
            </w:pPr>
            <w:r w:rsidRPr="002933D4">
              <w:rPr>
                <w:szCs w:val="22"/>
                <w:lang w:val="en-US"/>
              </w:rPr>
              <w:t>1</w:t>
            </w:r>
          </w:p>
        </w:tc>
      </w:tr>
      <w:tr w:rsidR="008E36DE" w:rsidRPr="002933D4" w14:paraId="5792BB4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B52D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162A1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9BDB3"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F53E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33AAE" w14:textId="77777777" w:rsidR="008E36DE" w:rsidRPr="002933D4" w:rsidRDefault="008E36DE" w:rsidP="00C4040B">
            <w:pPr>
              <w:jc w:val="center"/>
              <w:textAlignment w:val="center"/>
              <w:rPr>
                <w:szCs w:val="22"/>
                <w:lang w:val="en-US" w:eastAsia="zh-CN"/>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F1D0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8933B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94B531B"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7F9B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A4010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C7522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8D894"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950D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F7FAE"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210C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0497D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BFE2F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3D5E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10E26"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E8B9D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E7ED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4E31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33E837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59659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9B318B"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8533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E891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E95E4"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D937C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6380EBD4"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778A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ED610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F739A"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F2B610"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F327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3F386E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41EF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85131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9607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7C28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D849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516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CCD730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8B257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28D5A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9C4A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195331"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995E8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A80165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2E70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4D6D3"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521EB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21A7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6D3C7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6BC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F4CD9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A85CBE3"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4C99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6671D"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7ECBC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5B8DA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5C750"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CC0FC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7C84C3A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EB9CB4"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78C0C"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455F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3BC8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B3626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3C6F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229548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51BF6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9541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C0FF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D11C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FEF1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3F92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701C5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CD4A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97C092"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38511" w14:textId="77777777" w:rsidR="008E36DE" w:rsidRPr="002933D4" w:rsidRDefault="008E36DE" w:rsidP="00C4040B">
            <w:pPr>
              <w:jc w:val="center"/>
              <w:textAlignment w:val="center"/>
              <w:rPr>
                <w:szCs w:val="22"/>
                <w:lang w:val="en-US" w:eastAsia="zh-CN"/>
              </w:rPr>
            </w:pPr>
            <w:r>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D4C9D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4F65D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421C50E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B655B"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C1EFC"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D9BF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5144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8589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0C7084C"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9A8C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BDC5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0C27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A1D07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0C5D841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625B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32FDE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482BA"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580FA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bl>
    <w:p w14:paraId="1B53E143" w14:textId="7ECAE071" w:rsidR="00CA128C" w:rsidRDefault="008E36DE" w:rsidP="00CA128C">
      <w:pPr>
        <w:jc w:val="both"/>
        <w:rPr>
          <w:szCs w:val="22"/>
        </w:rPr>
      </w:pPr>
      <w:r w:rsidRPr="00526DE1">
        <w:rPr>
          <w:b/>
          <w:i/>
          <w:highlight w:val="yellow"/>
        </w:rPr>
        <w:t xml:space="preserve"> </w:t>
      </w:r>
      <w:r w:rsidR="00CA128C" w:rsidRPr="00526DE1">
        <w:rPr>
          <w:b/>
          <w:i/>
          <w:highlight w:val="yellow"/>
        </w:rPr>
        <w:t>[#SP58]</w:t>
      </w:r>
    </w:p>
    <w:p w14:paraId="7BF599D5" w14:textId="77777777" w:rsidR="00CA128C" w:rsidRPr="00E54AC5" w:rsidRDefault="00CA128C" w:rsidP="00CA128C">
      <w:pPr>
        <w:jc w:val="both"/>
        <w:rPr>
          <w:szCs w:val="22"/>
        </w:rPr>
      </w:pPr>
      <w:r w:rsidRPr="00E54AC5">
        <w:rPr>
          <w:szCs w:val="22"/>
          <w:highlight w:val="yellow"/>
        </w:rPr>
        <w:t>[20/0609r7 (Further discussion on RU allocation subfield in EHT-SIG, Ross Yu, Huawei), SP#2, Y/N/A/No answer: 37/0/8/2]</w:t>
      </w:r>
    </w:p>
    <w:p w14:paraId="13BCF836" w14:textId="77777777" w:rsidR="00982E28" w:rsidRDefault="00982E28" w:rsidP="0016041E">
      <w:pPr>
        <w:jc w:val="both"/>
        <w:rPr>
          <w:lang w:val="en-US"/>
        </w:rPr>
      </w:pPr>
    </w:p>
    <w:p w14:paraId="09AFE9FC" w14:textId="234EF567" w:rsidR="00C4040B" w:rsidRPr="00C4040B" w:rsidRDefault="00C4040B" w:rsidP="00C4040B">
      <w:pPr>
        <w:jc w:val="both"/>
        <w:rPr>
          <w:szCs w:val="22"/>
          <w:highlight w:val="yellow"/>
        </w:rPr>
      </w:pPr>
      <w:r w:rsidRPr="00C4040B">
        <w:rPr>
          <w:b/>
          <w:highlight w:val="yellow"/>
        </w:rPr>
        <w:lastRenderedPageBreak/>
        <w:t>Straw poll #103</w:t>
      </w:r>
    </w:p>
    <w:p w14:paraId="3CB027C9" w14:textId="77777777" w:rsidR="00C4040B" w:rsidRPr="00C4040B" w:rsidRDefault="00C4040B" w:rsidP="00C4040B">
      <w:pPr>
        <w:jc w:val="both"/>
        <w:rPr>
          <w:szCs w:val="22"/>
          <w:highlight w:val="yellow"/>
        </w:rPr>
      </w:pPr>
      <w:r w:rsidRPr="00C4040B">
        <w:rPr>
          <w:szCs w:val="22"/>
          <w:highlight w:val="yellow"/>
        </w:rPr>
        <w:t>Do you agree that for RU242, in the RU allocation table, 8 entries per RU size will be used to indicate: contributes 1~8 User fields to the User Specific field in the same EHT-SIG content channel as this RU Allocation subfield?</w:t>
      </w:r>
    </w:p>
    <w:p w14:paraId="4CF32F8C" w14:textId="77777777" w:rsidR="00C4040B" w:rsidRPr="00C4040B" w:rsidRDefault="00C4040B" w:rsidP="00C4040B">
      <w:pPr>
        <w:pStyle w:val="ListParagraph"/>
        <w:numPr>
          <w:ilvl w:val="0"/>
          <w:numId w:val="99"/>
        </w:numPr>
        <w:jc w:val="both"/>
        <w:rPr>
          <w:szCs w:val="22"/>
          <w:highlight w:val="yellow"/>
        </w:rPr>
      </w:pPr>
      <w:r w:rsidRPr="00C4040B">
        <w:rPr>
          <w:szCs w:val="22"/>
          <w:highlight w:val="yellow"/>
        </w:rPr>
        <w:t xml:space="preserve">Make the following change in the baseline table in the SFD </w:t>
      </w:r>
    </w:p>
    <w:p w14:paraId="429F45C7" w14:textId="2F658F5B" w:rsidR="00C4040B" w:rsidRPr="00C4040B" w:rsidRDefault="00C4040B" w:rsidP="00C4040B">
      <w:pPr>
        <w:pStyle w:val="ListParagraph"/>
        <w:numPr>
          <w:ilvl w:val="0"/>
          <w:numId w:val="99"/>
        </w:numPr>
        <w:jc w:val="both"/>
        <w:rPr>
          <w:szCs w:val="22"/>
          <w:highlight w:val="yellow"/>
        </w:rPr>
      </w:pPr>
      <w:r w:rsidRPr="00C4040B">
        <w:rPr>
          <w:szCs w:val="22"/>
          <w:highlight w:val="yellow"/>
        </w:rPr>
        <w:t xml:space="preserve">Compressed modes are TBD.  </w:t>
      </w:r>
      <w:r w:rsidRPr="00C4040B">
        <w:rPr>
          <w:b/>
          <w:i/>
          <w:highlight w:val="yellow"/>
        </w:rPr>
        <w:t>[#SP103]</w:t>
      </w:r>
    </w:p>
    <w:p w14:paraId="2BC5AE88" w14:textId="2ED9FA13" w:rsidR="00C4040B" w:rsidRPr="00C6164D" w:rsidRDefault="00C4040B" w:rsidP="00C4040B">
      <w:pPr>
        <w:jc w:val="both"/>
        <w:rPr>
          <w:szCs w:val="22"/>
        </w:rPr>
      </w:pPr>
      <w:r w:rsidRPr="00C4040B">
        <w:rPr>
          <w:szCs w:val="22"/>
          <w:highlight w:val="yellow"/>
        </w:rPr>
        <w:t>[20/0922r2 (RU allocation subfield in EHT-SIG Follow up II, Ross Yu, Huawei), SP#1, Y/N/A: 41/0/9]</w:t>
      </w:r>
    </w:p>
    <w:p w14:paraId="02A29417" w14:textId="42CE567D" w:rsidR="00C4040B" w:rsidRPr="00C4040B" w:rsidRDefault="00C4040B" w:rsidP="00C4040B">
      <w:pPr>
        <w:jc w:val="both"/>
        <w:rPr>
          <w:b/>
          <w:i/>
          <w:color w:val="FF0000"/>
          <w:szCs w:val="22"/>
        </w:rPr>
      </w:pPr>
      <w:r w:rsidRPr="00C4040B">
        <w:rPr>
          <w:b/>
          <w:i/>
          <w:color w:val="FF0000"/>
          <w:szCs w:val="22"/>
        </w:rPr>
        <w:t>Editor’s note:  The contents of the straw poll #103 are expected to be added t</w:t>
      </w:r>
      <w:r>
        <w:rPr>
          <w:b/>
          <w:i/>
          <w:color w:val="FF0000"/>
          <w:szCs w:val="22"/>
        </w:rPr>
        <w:t>o the table of Straw poll #58</w:t>
      </w:r>
      <w:r w:rsidR="00456A00">
        <w:rPr>
          <w:b/>
          <w:i/>
          <w:color w:val="FF0000"/>
          <w:szCs w:val="22"/>
        </w:rPr>
        <w:t xml:space="preserve"> subject to the TG’s approval on July 9, 2020</w:t>
      </w:r>
      <w:r w:rsidRPr="00C4040B">
        <w:rPr>
          <w:b/>
          <w:i/>
          <w:color w:val="FF0000"/>
          <w:szCs w:val="22"/>
        </w:rPr>
        <w:t>.</w:t>
      </w:r>
    </w:p>
    <w:p w14:paraId="3217D920" w14:textId="77777777" w:rsidR="00C4040B" w:rsidRDefault="00C4040B" w:rsidP="00C4040B">
      <w:pPr>
        <w:jc w:val="both"/>
        <w:rPr>
          <w:szCs w:val="22"/>
        </w:rPr>
      </w:pPr>
    </w:p>
    <w:p w14:paraId="0F43FD1B" w14:textId="6205E31B" w:rsidR="00456A00" w:rsidRPr="00D24D1E" w:rsidRDefault="00456A00" w:rsidP="00C4040B">
      <w:pPr>
        <w:jc w:val="both"/>
        <w:rPr>
          <w:szCs w:val="22"/>
          <w:highlight w:val="yellow"/>
        </w:rPr>
      </w:pPr>
      <w:r w:rsidRPr="00D24D1E">
        <w:rPr>
          <w:b/>
          <w:highlight w:val="yellow"/>
        </w:rPr>
        <w:t>Straw poll #104</w:t>
      </w:r>
    </w:p>
    <w:p w14:paraId="59DACFD7" w14:textId="77777777" w:rsidR="00C4040B" w:rsidRPr="00D24D1E" w:rsidRDefault="00C4040B" w:rsidP="00C4040B">
      <w:pPr>
        <w:jc w:val="both"/>
        <w:rPr>
          <w:noProof/>
          <w:highlight w:val="yellow"/>
        </w:rPr>
      </w:pPr>
      <w:r w:rsidRPr="00D24D1E">
        <w:rPr>
          <w:noProof/>
          <w:highlight w:val="yellow"/>
        </w:rPr>
        <w:t>Do you agree that for RU484 or RU996, in the RU allocation table, 8 entries per RU size will be used to indicate: contributes 1~8 User fields to the User Specific field in the same EHT-SIG content channel as this RU Allocation subfield?</w:t>
      </w:r>
    </w:p>
    <w:p w14:paraId="3A6449BE" w14:textId="77777777" w:rsidR="00C4040B" w:rsidRPr="00D24D1E" w:rsidRDefault="00C4040B" w:rsidP="00C4040B">
      <w:pPr>
        <w:pStyle w:val="ListParagraph"/>
        <w:numPr>
          <w:ilvl w:val="0"/>
          <w:numId w:val="100"/>
        </w:numPr>
        <w:rPr>
          <w:noProof/>
          <w:highlight w:val="yellow"/>
        </w:rPr>
      </w:pPr>
      <w:r w:rsidRPr="00D24D1E">
        <w:rPr>
          <w:noProof/>
          <w:highlight w:val="yellow"/>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C4040B" w:rsidRPr="00D24D1E" w14:paraId="1A6F03B4"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6DC14F" w14:textId="77777777" w:rsidR="00C4040B" w:rsidRPr="00D24D1E" w:rsidRDefault="00C4040B" w:rsidP="00C4040B">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DD1E2" w14:textId="77777777" w:rsidR="00C4040B" w:rsidRPr="00D24D1E" w:rsidRDefault="00C4040B" w:rsidP="00C4040B">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89B14E" w14:textId="77777777" w:rsidR="00C4040B" w:rsidRPr="00D24D1E" w:rsidRDefault="00C4040B" w:rsidP="00C4040B">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63CDE3" w14:textId="77777777" w:rsidR="00C4040B" w:rsidRPr="00D24D1E" w:rsidRDefault="00C4040B" w:rsidP="00C4040B">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DE3B0E" w14:textId="77777777" w:rsidR="00C4040B" w:rsidRPr="00D24D1E" w:rsidRDefault="00C4040B" w:rsidP="00C4040B">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8C6DC3" w14:textId="77777777" w:rsidR="00C4040B" w:rsidRPr="00D24D1E" w:rsidRDefault="00C4040B" w:rsidP="00C4040B">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5BBE6A" w14:textId="77777777" w:rsidR="00C4040B" w:rsidRPr="00D24D1E" w:rsidRDefault="00C4040B" w:rsidP="00C4040B">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4A38E" w14:textId="77777777" w:rsidR="00C4040B" w:rsidRPr="00D24D1E" w:rsidRDefault="00C4040B" w:rsidP="00C4040B">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233729" w14:textId="77777777" w:rsidR="00C4040B" w:rsidRPr="00D24D1E" w:rsidRDefault="00C4040B" w:rsidP="00C4040B">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07D8B1" w14:textId="77777777" w:rsidR="00C4040B" w:rsidRPr="00D24D1E" w:rsidRDefault="00C4040B" w:rsidP="00C4040B">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10CC01" w14:textId="77777777" w:rsidR="00C4040B" w:rsidRPr="00D24D1E" w:rsidRDefault="00C4040B" w:rsidP="00C4040B">
            <w:pPr>
              <w:jc w:val="center"/>
              <w:rPr>
                <w:szCs w:val="22"/>
                <w:highlight w:val="yellow"/>
                <w:lang w:val="en-US"/>
              </w:rPr>
            </w:pPr>
            <w:r w:rsidRPr="00D24D1E">
              <w:rPr>
                <w:b/>
                <w:bCs/>
                <w:szCs w:val="22"/>
                <w:highlight w:val="yellow"/>
                <w:lang w:val="en-US"/>
              </w:rPr>
              <w:t>Number of entries</w:t>
            </w:r>
          </w:p>
        </w:tc>
      </w:tr>
      <w:tr w:rsidR="00C4040B" w:rsidRPr="00D24D1E" w14:paraId="7270277D"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FEDD2DA"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1BED374"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2F650"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r w:rsidR="00C4040B" w:rsidRPr="00D24D1E" w14:paraId="3768432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3A7CABD"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71996E4"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BBE87B0"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bl>
    <w:p w14:paraId="35E41AD0" w14:textId="77777777" w:rsidR="00C4040B" w:rsidRPr="00D24D1E" w:rsidRDefault="00C4040B" w:rsidP="00C4040B">
      <w:pPr>
        <w:pStyle w:val="ListParagraph"/>
        <w:numPr>
          <w:ilvl w:val="0"/>
          <w:numId w:val="100"/>
        </w:numPr>
        <w:rPr>
          <w:noProof/>
          <w:highlight w:val="yellow"/>
        </w:rPr>
      </w:pPr>
      <w:r w:rsidRPr="00D24D1E">
        <w:rPr>
          <w:noProof/>
          <w:highlight w:val="yellow"/>
        </w:rPr>
        <w:t>Zero user field cases TBD</w:t>
      </w:r>
    </w:p>
    <w:p w14:paraId="48DE054B" w14:textId="728162C7" w:rsidR="00C4040B" w:rsidRPr="00D24D1E" w:rsidRDefault="00C4040B" w:rsidP="00456A00">
      <w:pPr>
        <w:pStyle w:val="ListParagraph"/>
        <w:numPr>
          <w:ilvl w:val="0"/>
          <w:numId w:val="100"/>
        </w:numPr>
        <w:rPr>
          <w:noProof/>
          <w:highlight w:val="yellow"/>
        </w:rPr>
      </w:pPr>
      <w:r w:rsidRPr="00D24D1E">
        <w:rPr>
          <w:noProof/>
          <w:highlight w:val="yellow"/>
        </w:rPr>
        <w:t>Compressed modes are TBD.</w:t>
      </w:r>
      <w:r w:rsidR="00456A00" w:rsidRPr="00D24D1E">
        <w:rPr>
          <w:noProof/>
          <w:highlight w:val="yellow"/>
        </w:rPr>
        <w:t xml:space="preserve">  </w:t>
      </w:r>
      <w:r w:rsidRPr="00D24D1E">
        <w:rPr>
          <w:b/>
          <w:i/>
          <w:highlight w:val="yellow"/>
        </w:rPr>
        <w:t>[#SP104]</w:t>
      </w:r>
    </w:p>
    <w:p w14:paraId="703DBFB5" w14:textId="1C4C8411" w:rsidR="00C4040B" w:rsidRPr="00C6164D" w:rsidRDefault="00C4040B" w:rsidP="00C4040B">
      <w:pPr>
        <w:jc w:val="both"/>
        <w:rPr>
          <w:szCs w:val="22"/>
        </w:rPr>
      </w:pPr>
      <w:r w:rsidRPr="00D24D1E">
        <w:rPr>
          <w:szCs w:val="22"/>
          <w:highlight w:val="yellow"/>
        </w:rPr>
        <w:t>[20/0922r2 (RU allocation subfield in EHT-SIG Follow up II, Ross Yu, Huawei), SP#2, Y/N/A: 44/0/7]</w:t>
      </w:r>
    </w:p>
    <w:p w14:paraId="04E598BB" w14:textId="2729D64A" w:rsidR="00456A00" w:rsidRPr="00C4040B" w:rsidRDefault="00456A00" w:rsidP="00456A00">
      <w:pPr>
        <w:jc w:val="both"/>
        <w:rPr>
          <w:b/>
          <w:i/>
          <w:color w:val="FF0000"/>
          <w:szCs w:val="22"/>
        </w:rPr>
      </w:pPr>
      <w:r w:rsidRPr="00C4040B">
        <w:rPr>
          <w:b/>
          <w:i/>
          <w:color w:val="FF0000"/>
          <w:szCs w:val="22"/>
        </w:rPr>
        <w:t>Editor’s note:  The contents of the straw poll #10</w:t>
      </w:r>
      <w:r>
        <w:rPr>
          <w:b/>
          <w:i/>
          <w:color w:val="FF0000"/>
          <w:szCs w:val="22"/>
        </w:rPr>
        <w:t>4</w:t>
      </w:r>
      <w:r w:rsidRPr="00C4040B">
        <w:rPr>
          <w:b/>
          <w:i/>
          <w:color w:val="FF0000"/>
          <w:szCs w:val="22"/>
        </w:rPr>
        <w:t xml:space="preserve"> are expected to be added t</w:t>
      </w:r>
      <w:r>
        <w:rPr>
          <w:b/>
          <w:i/>
          <w:color w:val="FF0000"/>
          <w:szCs w:val="22"/>
        </w:rPr>
        <w:t>o the table of Straw poll #58 subject to the TG’s approval on July 9, 2020</w:t>
      </w:r>
      <w:r w:rsidRPr="00C4040B">
        <w:rPr>
          <w:b/>
          <w:i/>
          <w:color w:val="FF0000"/>
          <w:szCs w:val="22"/>
        </w:rPr>
        <w:t>.</w:t>
      </w:r>
    </w:p>
    <w:p w14:paraId="087DEC49" w14:textId="77777777" w:rsidR="00C4040B" w:rsidRDefault="00C4040B" w:rsidP="00C4040B">
      <w:pPr>
        <w:jc w:val="both"/>
        <w:rPr>
          <w:szCs w:val="22"/>
        </w:rPr>
      </w:pPr>
    </w:p>
    <w:p w14:paraId="486EBF53" w14:textId="050994D4" w:rsidR="00C4040B" w:rsidRPr="00D24D1E" w:rsidRDefault="00D24D1E" w:rsidP="00C4040B">
      <w:pPr>
        <w:jc w:val="both"/>
        <w:rPr>
          <w:szCs w:val="22"/>
          <w:highlight w:val="yellow"/>
        </w:rPr>
      </w:pPr>
      <w:r w:rsidRPr="00D24D1E">
        <w:rPr>
          <w:b/>
          <w:highlight w:val="yellow"/>
        </w:rPr>
        <w:t>Straw poll #105</w:t>
      </w:r>
    </w:p>
    <w:p w14:paraId="5BAE9C22" w14:textId="77777777" w:rsidR="00C4040B" w:rsidRPr="00D24D1E" w:rsidRDefault="00C4040B" w:rsidP="00C4040B">
      <w:pPr>
        <w:jc w:val="both"/>
        <w:rPr>
          <w:szCs w:val="22"/>
          <w:highlight w:val="yellow"/>
        </w:rPr>
      </w:pPr>
      <w:r w:rsidRPr="00D24D1E">
        <w:rPr>
          <w:szCs w:val="22"/>
          <w:highlight w:val="yellow"/>
        </w:rPr>
        <w:t>Do you agree that for RU 2*996,  in the RU allocation table, 8 entries per RU size will be used to indicate: contributes 1~8 User fields to the User Specific field in the same EHT-SIG content channel as this RU Allocation subfield?</w:t>
      </w:r>
    </w:p>
    <w:p w14:paraId="54A89B0B" w14:textId="77777777" w:rsidR="00C4040B" w:rsidRPr="00D24D1E" w:rsidRDefault="00C4040B" w:rsidP="00C4040B">
      <w:pPr>
        <w:pStyle w:val="ListParagraph"/>
        <w:numPr>
          <w:ilvl w:val="0"/>
          <w:numId w:val="101"/>
        </w:numPr>
        <w:rPr>
          <w:szCs w:val="22"/>
          <w:highlight w:val="yellow"/>
        </w:rPr>
      </w:pPr>
      <w:r w:rsidRPr="00D24D1E">
        <w:rPr>
          <w:szCs w:val="22"/>
          <w:highlight w:val="yellow"/>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C4040B" w:rsidRPr="00D24D1E" w14:paraId="540A33EB"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50D4E7" w14:textId="77777777" w:rsidR="00C4040B" w:rsidRPr="00D24D1E" w:rsidRDefault="00C4040B" w:rsidP="00C4040B">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48EF1" w14:textId="77777777" w:rsidR="00C4040B" w:rsidRPr="00D24D1E" w:rsidRDefault="00C4040B" w:rsidP="00C4040B">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C720A" w14:textId="77777777" w:rsidR="00C4040B" w:rsidRPr="00D24D1E" w:rsidRDefault="00C4040B" w:rsidP="00C4040B">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FD633" w14:textId="77777777" w:rsidR="00C4040B" w:rsidRPr="00D24D1E" w:rsidRDefault="00C4040B" w:rsidP="00C4040B">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296A4D" w14:textId="77777777" w:rsidR="00C4040B" w:rsidRPr="00D24D1E" w:rsidRDefault="00C4040B" w:rsidP="00C4040B">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FC48A" w14:textId="77777777" w:rsidR="00C4040B" w:rsidRPr="00D24D1E" w:rsidRDefault="00C4040B" w:rsidP="00C4040B">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83E7A7" w14:textId="77777777" w:rsidR="00C4040B" w:rsidRPr="00D24D1E" w:rsidRDefault="00C4040B" w:rsidP="00C4040B">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AE5E1" w14:textId="77777777" w:rsidR="00C4040B" w:rsidRPr="00D24D1E" w:rsidRDefault="00C4040B" w:rsidP="00C4040B">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1DE74" w14:textId="77777777" w:rsidR="00C4040B" w:rsidRPr="00D24D1E" w:rsidRDefault="00C4040B" w:rsidP="00C4040B">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2FC955" w14:textId="77777777" w:rsidR="00C4040B" w:rsidRPr="00D24D1E" w:rsidRDefault="00C4040B" w:rsidP="00C4040B">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4B7667" w14:textId="77777777" w:rsidR="00C4040B" w:rsidRPr="00D24D1E" w:rsidRDefault="00C4040B" w:rsidP="00C4040B">
            <w:pPr>
              <w:jc w:val="center"/>
              <w:rPr>
                <w:szCs w:val="22"/>
                <w:highlight w:val="yellow"/>
                <w:lang w:val="en-US"/>
              </w:rPr>
            </w:pPr>
            <w:r w:rsidRPr="00D24D1E">
              <w:rPr>
                <w:b/>
                <w:bCs/>
                <w:szCs w:val="22"/>
                <w:highlight w:val="yellow"/>
                <w:lang w:val="en-US"/>
              </w:rPr>
              <w:t>Number of entries</w:t>
            </w:r>
          </w:p>
        </w:tc>
      </w:tr>
      <w:tr w:rsidR="00C4040B" w:rsidRPr="00D24D1E" w14:paraId="6BD816F0"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676AACB"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1830138"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9D28229"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bl>
    <w:p w14:paraId="5BF4F04B" w14:textId="77777777" w:rsidR="00C4040B" w:rsidRPr="00D24D1E" w:rsidRDefault="00C4040B" w:rsidP="00C4040B">
      <w:pPr>
        <w:pStyle w:val="ListParagraph"/>
        <w:numPr>
          <w:ilvl w:val="0"/>
          <w:numId w:val="101"/>
        </w:numPr>
        <w:rPr>
          <w:noProof/>
          <w:highlight w:val="yellow"/>
        </w:rPr>
      </w:pPr>
      <w:r w:rsidRPr="00D24D1E">
        <w:rPr>
          <w:szCs w:val="22"/>
          <w:highlight w:val="yellow"/>
        </w:rPr>
        <w:t>Zero user field cases TBD</w:t>
      </w:r>
    </w:p>
    <w:p w14:paraId="411EFC73" w14:textId="56780286" w:rsidR="00C4040B" w:rsidRPr="00D24D1E" w:rsidRDefault="00C4040B" w:rsidP="00D24D1E">
      <w:pPr>
        <w:pStyle w:val="ListParagraph"/>
        <w:numPr>
          <w:ilvl w:val="0"/>
          <w:numId w:val="101"/>
        </w:numPr>
        <w:rPr>
          <w:noProof/>
          <w:highlight w:val="yellow"/>
        </w:rPr>
      </w:pPr>
      <w:r w:rsidRPr="00D24D1E">
        <w:rPr>
          <w:noProof/>
          <w:highlight w:val="yellow"/>
        </w:rPr>
        <w:t>Compressed modes are TBD.</w:t>
      </w:r>
      <w:r w:rsidR="00D24D1E" w:rsidRPr="00D24D1E">
        <w:rPr>
          <w:noProof/>
          <w:highlight w:val="yellow"/>
        </w:rPr>
        <w:t xml:space="preserve">  </w:t>
      </w:r>
      <w:r w:rsidRPr="00D24D1E">
        <w:rPr>
          <w:b/>
          <w:i/>
          <w:highlight w:val="yellow"/>
        </w:rPr>
        <w:t>[#SP105]</w:t>
      </w:r>
    </w:p>
    <w:p w14:paraId="46BA7055" w14:textId="155C2EEC" w:rsidR="00D24D1E" w:rsidRPr="00C6164D" w:rsidRDefault="00D24D1E" w:rsidP="00D24D1E">
      <w:pPr>
        <w:jc w:val="both"/>
        <w:rPr>
          <w:szCs w:val="22"/>
        </w:rPr>
      </w:pPr>
      <w:r w:rsidRPr="00D24D1E">
        <w:rPr>
          <w:szCs w:val="22"/>
          <w:highlight w:val="yellow"/>
        </w:rPr>
        <w:t>[20/0922r2 (RU allocation subfield in EHT-SIG Follow up II, Ross Yu, Huawei), SP#3, Y/N/A: 43/0/9]</w:t>
      </w:r>
    </w:p>
    <w:p w14:paraId="5C7A6C43" w14:textId="12FC1DBF" w:rsidR="00C4040B" w:rsidRPr="00D24D1E" w:rsidRDefault="00D24D1E" w:rsidP="0016041E">
      <w:pPr>
        <w:jc w:val="both"/>
        <w:rPr>
          <w:b/>
          <w:i/>
          <w:color w:val="FF0000"/>
          <w:szCs w:val="22"/>
        </w:rPr>
      </w:pPr>
      <w:r w:rsidRPr="00C4040B">
        <w:rPr>
          <w:b/>
          <w:i/>
          <w:color w:val="FF0000"/>
          <w:szCs w:val="22"/>
        </w:rPr>
        <w:t>Editor’s note:  The contents of the straw poll #10</w:t>
      </w:r>
      <w:r>
        <w:rPr>
          <w:b/>
          <w:i/>
          <w:color w:val="FF0000"/>
          <w:szCs w:val="22"/>
        </w:rPr>
        <w:t xml:space="preserve">5 </w:t>
      </w:r>
      <w:r w:rsidRPr="00C4040B">
        <w:rPr>
          <w:b/>
          <w:i/>
          <w:color w:val="FF0000"/>
          <w:szCs w:val="22"/>
        </w:rPr>
        <w:t>are expected to be added t</w:t>
      </w:r>
      <w:r>
        <w:rPr>
          <w:b/>
          <w:i/>
          <w:color w:val="FF0000"/>
          <w:szCs w:val="22"/>
        </w:rPr>
        <w:t>o the table of Straw poll #58 subject to the TG’s approval on July 9, 2020.</w:t>
      </w:r>
    </w:p>
    <w:p w14:paraId="55AA37FB" w14:textId="77777777" w:rsidR="00C4040B" w:rsidRDefault="00C4040B" w:rsidP="0016041E">
      <w:pPr>
        <w:jc w:val="both"/>
        <w:rPr>
          <w:lang w:val="en-US"/>
        </w:rPr>
      </w:pPr>
    </w:p>
    <w:p w14:paraId="02D49DA6" w14:textId="3E82672F" w:rsidR="000D3B08" w:rsidRPr="000D3B08" w:rsidRDefault="000D3B08" w:rsidP="000D3B08">
      <w:pPr>
        <w:jc w:val="both"/>
        <w:rPr>
          <w:szCs w:val="22"/>
          <w:highlight w:val="yellow"/>
        </w:rPr>
      </w:pPr>
      <w:r w:rsidRPr="000D3B08">
        <w:rPr>
          <w:b/>
          <w:highlight w:val="yellow"/>
        </w:rPr>
        <w:t>Straw poll #106</w:t>
      </w:r>
    </w:p>
    <w:p w14:paraId="6C817E7C" w14:textId="653B43A4" w:rsidR="000D3B08" w:rsidRPr="000D3B08" w:rsidRDefault="000D3B08" w:rsidP="000D3B08">
      <w:pPr>
        <w:jc w:val="both"/>
        <w:rPr>
          <w:szCs w:val="22"/>
          <w:highlight w:val="yellow"/>
        </w:rPr>
      </w:pPr>
      <w:r w:rsidRPr="000D3B08">
        <w:rPr>
          <w:szCs w:val="22"/>
          <w:highlight w:val="yellow"/>
        </w:rPr>
        <w:t xml:space="preserve">Do you support adding the following combination [52, 52+26, 52, 52] to the RU table to be used in 20MHz, 40MHz and 80MHz PPDU? </w:t>
      </w:r>
      <w:r w:rsidRPr="000D3B08">
        <w:rPr>
          <w:b/>
          <w:i/>
          <w:highlight w:val="yellow"/>
        </w:rPr>
        <w:t>[#SP106]</w:t>
      </w:r>
    </w:p>
    <w:p w14:paraId="33C9B275" w14:textId="31F25106" w:rsidR="000D3B08" w:rsidRPr="000D3B08" w:rsidRDefault="000D3B08" w:rsidP="000D3B08">
      <w:pPr>
        <w:jc w:val="both"/>
        <w:rPr>
          <w:szCs w:val="22"/>
        </w:rPr>
      </w:pPr>
      <w:r w:rsidRPr="000D3B08">
        <w:rPr>
          <w:szCs w:val="22"/>
          <w:highlight w:val="yellow"/>
        </w:rPr>
        <w:t>[20/0925r1 (On 52 plus 26 M-RU, Ron Porat, Broadcom), SP#1, Y/N/A: 36/1/15]</w:t>
      </w:r>
    </w:p>
    <w:p w14:paraId="3FC19542" w14:textId="4C6D5A01" w:rsidR="000D3B08" w:rsidRPr="00D24D1E" w:rsidRDefault="000D3B08" w:rsidP="000D3B08">
      <w:pPr>
        <w:jc w:val="both"/>
        <w:rPr>
          <w:b/>
          <w:i/>
          <w:color w:val="FF0000"/>
          <w:szCs w:val="22"/>
        </w:rPr>
      </w:pPr>
      <w:r w:rsidRPr="00C4040B">
        <w:rPr>
          <w:b/>
          <w:i/>
          <w:color w:val="FF0000"/>
          <w:szCs w:val="22"/>
        </w:rPr>
        <w:t>Editor’s note:  The contents of the straw poll #10</w:t>
      </w:r>
      <w:r>
        <w:rPr>
          <w:b/>
          <w:i/>
          <w:color w:val="FF0000"/>
          <w:szCs w:val="22"/>
        </w:rPr>
        <w:t xml:space="preserve">6 </w:t>
      </w:r>
      <w:r w:rsidRPr="00C4040B">
        <w:rPr>
          <w:b/>
          <w:i/>
          <w:color w:val="FF0000"/>
          <w:szCs w:val="22"/>
        </w:rPr>
        <w:t>are expected to be added t</w:t>
      </w:r>
      <w:r>
        <w:rPr>
          <w:b/>
          <w:i/>
          <w:color w:val="FF0000"/>
          <w:szCs w:val="22"/>
        </w:rPr>
        <w:t>o the table of Straw poll #58 subject to the TG’s approval on July 9, 2020.</w:t>
      </w:r>
    </w:p>
    <w:p w14:paraId="2BB507A2" w14:textId="77777777" w:rsidR="000D3B08" w:rsidRDefault="000D3B08" w:rsidP="0016041E">
      <w:pPr>
        <w:jc w:val="both"/>
        <w:rPr>
          <w:lang w:val="en-US"/>
        </w:rPr>
      </w:pPr>
    </w:p>
    <w:p w14:paraId="538AF66C" w14:textId="77777777" w:rsidR="00982E28" w:rsidRPr="0094572F" w:rsidRDefault="00982E28" w:rsidP="0016041E">
      <w:pPr>
        <w:jc w:val="both"/>
        <w:rPr>
          <w:highlight w:val="lightGray"/>
          <w:lang w:val="en-US"/>
        </w:rPr>
      </w:pPr>
      <w:r w:rsidRPr="0094572F">
        <w:rPr>
          <w:highlight w:val="lightGray"/>
          <w:lang w:val="en-US"/>
        </w:rPr>
        <w:t>For the PPDU transmitted to MU, the User field having TBD bits is contained in the user-specific field of EHT-SIG</w:t>
      </w:r>
    </w:p>
    <w:p w14:paraId="151C8007" w14:textId="77777777" w:rsidR="00982E28" w:rsidRPr="0094572F" w:rsidRDefault="00982E28" w:rsidP="00486858">
      <w:pPr>
        <w:pStyle w:val="ListParagraph"/>
        <w:numPr>
          <w:ilvl w:val="0"/>
          <w:numId w:val="18"/>
        </w:numPr>
        <w:jc w:val="both"/>
        <w:rPr>
          <w:highlight w:val="lightGray"/>
          <w:lang w:val="en-US"/>
        </w:rPr>
      </w:pPr>
      <w:r w:rsidRPr="0094572F">
        <w:rPr>
          <w:highlight w:val="lightGray"/>
          <w:lang w:val="en-US"/>
        </w:rPr>
        <w:t>The User field indicates user information assigned to each RU similar to that used in HE MU PPDU.</w:t>
      </w:r>
    </w:p>
    <w:p w14:paraId="01684A83" w14:textId="77777777" w:rsidR="00982E28" w:rsidRPr="0094572F" w:rsidRDefault="00982E28" w:rsidP="00486858">
      <w:pPr>
        <w:pStyle w:val="ListParagraph"/>
        <w:numPr>
          <w:ilvl w:val="0"/>
          <w:numId w:val="18"/>
        </w:numPr>
        <w:jc w:val="both"/>
        <w:rPr>
          <w:highlight w:val="lightGray"/>
          <w:lang w:val="en-US"/>
        </w:rPr>
      </w:pPr>
      <w:r w:rsidRPr="0094572F">
        <w:rPr>
          <w:highlight w:val="lightGray"/>
          <w:lang w:val="en-US"/>
        </w:rPr>
        <w:t>Detailed descriptions are TBD.</w:t>
      </w:r>
    </w:p>
    <w:p w14:paraId="18FF3F63" w14:textId="77777777" w:rsidR="00982E28" w:rsidRPr="0094572F" w:rsidRDefault="00982E28" w:rsidP="0016041E">
      <w:pPr>
        <w:jc w:val="both"/>
        <w:rPr>
          <w:highlight w:val="lightGray"/>
          <w:lang w:val="en-US"/>
        </w:rPr>
      </w:pPr>
      <w:r w:rsidRPr="0094572F">
        <w:rPr>
          <w:highlight w:val="lightGray"/>
          <w:lang w:val="en-US"/>
        </w:rPr>
        <w:t xml:space="preserve">[Motion 85, </w:t>
      </w:r>
      <w:sdt>
        <w:sdtPr>
          <w:rPr>
            <w:highlight w:val="lightGray"/>
            <w:lang w:val="en-US"/>
          </w:rPr>
          <w:id w:val="592905631"/>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755791598"/>
          <w:citation/>
        </w:sdtPr>
        <w:sdtEndPr/>
        <w:sdtContent>
          <w:r w:rsidRPr="0094572F">
            <w:rPr>
              <w:highlight w:val="lightGray"/>
              <w:lang w:val="en-US"/>
            </w:rPr>
            <w:fldChar w:fldCharType="begin"/>
          </w:r>
          <w:r w:rsidRPr="0094572F">
            <w:rPr>
              <w:highlight w:val="lightGray"/>
              <w:lang w:val="en-US"/>
            </w:rPr>
            <w:instrText xml:space="preserve"> CITATION 20_0022r1 \l 1033 </w:instrText>
          </w:r>
          <w:r w:rsidRPr="0094572F">
            <w:rPr>
              <w:highlight w:val="lightGray"/>
              <w:lang w:val="en-US"/>
            </w:rPr>
            <w:fldChar w:fldCharType="separate"/>
          </w:r>
          <w:r w:rsidR="005A1105" w:rsidRPr="0094572F">
            <w:rPr>
              <w:noProof/>
              <w:highlight w:val="lightGray"/>
              <w:lang w:val="en-US"/>
            </w:rPr>
            <w:t>[47]</w:t>
          </w:r>
          <w:r w:rsidRPr="0094572F">
            <w:rPr>
              <w:highlight w:val="lightGray"/>
              <w:lang w:val="en-US"/>
            </w:rPr>
            <w:fldChar w:fldCharType="end"/>
          </w:r>
        </w:sdtContent>
      </w:sdt>
      <w:r w:rsidRPr="0094572F">
        <w:rPr>
          <w:highlight w:val="lightGray"/>
          <w:lang w:val="en-US"/>
        </w:rPr>
        <w:t>]</w:t>
      </w:r>
    </w:p>
    <w:p w14:paraId="132F6A7F" w14:textId="77777777" w:rsidR="00A502EA" w:rsidRPr="0094572F" w:rsidRDefault="00A502EA" w:rsidP="0016041E">
      <w:pPr>
        <w:jc w:val="both"/>
        <w:rPr>
          <w:highlight w:val="lightGray"/>
          <w:lang w:val="en-US"/>
        </w:rPr>
      </w:pPr>
    </w:p>
    <w:p w14:paraId="6E3A38F4" w14:textId="77777777" w:rsidR="00F24542" w:rsidRDefault="00F24542">
      <w:pPr>
        <w:rPr>
          <w:rFonts w:eastAsiaTheme="minorEastAsia"/>
          <w:bCs/>
          <w:highlight w:val="lightGray"/>
        </w:rPr>
      </w:pPr>
      <w:r>
        <w:rPr>
          <w:rFonts w:eastAsiaTheme="minorEastAsia"/>
          <w:bCs/>
          <w:highlight w:val="lightGray"/>
        </w:rPr>
        <w:br w:type="page"/>
      </w:r>
    </w:p>
    <w:p w14:paraId="1D154B97" w14:textId="6ACDA4DA" w:rsidR="00881607" w:rsidRPr="0094572F" w:rsidRDefault="00DE2515" w:rsidP="00881607">
      <w:pPr>
        <w:tabs>
          <w:tab w:val="left" w:pos="7075"/>
        </w:tabs>
        <w:jc w:val="both"/>
        <w:rPr>
          <w:rFonts w:eastAsiaTheme="minorEastAsia"/>
          <w:bCs/>
          <w:highlight w:val="lightGray"/>
        </w:rPr>
      </w:pPr>
      <w:r w:rsidRPr="0094572F">
        <w:rPr>
          <w:rFonts w:eastAsiaTheme="minorEastAsia"/>
          <w:bCs/>
          <w:highlight w:val="lightGray"/>
        </w:rPr>
        <w:lastRenderedPageBreak/>
        <w:t>I</w:t>
      </w:r>
      <w:r w:rsidR="00881607" w:rsidRPr="0094572F">
        <w:rPr>
          <w:rFonts w:eastAsiaTheme="minorEastAsia"/>
          <w:bCs/>
          <w:highlight w:val="lightGray"/>
        </w:rPr>
        <w:t xml:space="preserve">n BW </w:t>
      </w:r>
      <w:r w:rsidR="00881607" w:rsidRPr="0094572F">
        <w:rPr>
          <w:rFonts w:eastAsiaTheme="minorEastAsia" w:hint="eastAsia"/>
          <w:bCs/>
          <w:highlight w:val="lightGray"/>
        </w:rPr>
        <w:t>≤</w:t>
      </w:r>
      <w:r w:rsidR="00881607" w:rsidRPr="0094572F">
        <w:rPr>
          <w:rFonts w:eastAsiaTheme="minorEastAsia" w:hint="eastAsia"/>
          <w:bCs/>
          <w:highlight w:val="lightGray"/>
        </w:rPr>
        <w:t xml:space="preserve"> </w:t>
      </w:r>
      <w:r w:rsidR="00881607" w:rsidRPr="0094572F">
        <w:rPr>
          <w:rFonts w:eastAsiaTheme="minorEastAsia"/>
          <w:bCs/>
          <w:highlight w:val="lightGray"/>
        </w:rPr>
        <w:t>160</w:t>
      </w:r>
      <w:r w:rsidR="00D75904" w:rsidRPr="0094572F">
        <w:rPr>
          <w:rFonts w:eastAsiaTheme="minorEastAsia"/>
          <w:bCs/>
          <w:highlight w:val="lightGray"/>
        </w:rPr>
        <w:t xml:space="preserve"> </w:t>
      </w:r>
      <w:r w:rsidR="00881607" w:rsidRPr="0094572F">
        <w:rPr>
          <w:rFonts w:eastAsiaTheme="minorEastAsia"/>
          <w:bCs/>
          <w:highlight w:val="lightGray"/>
        </w:rPr>
        <w:t xml:space="preserve">MHz, the EHT-SIG content channel for </w:t>
      </w:r>
      <w:r w:rsidR="005E1C55" w:rsidRPr="0094572F">
        <w:rPr>
          <w:rFonts w:eastAsiaTheme="minorEastAsia"/>
          <w:bCs/>
          <w:highlight w:val="lightGray"/>
        </w:rPr>
        <w:t>m</w:t>
      </w:r>
      <w:r w:rsidR="00881607" w:rsidRPr="0094572F">
        <w:rPr>
          <w:rFonts w:eastAsiaTheme="minorEastAsia"/>
          <w:bCs/>
          <w:highlight w:val="lightGray"/>
        </w:rPr>
        <w:t>ultiple user transmission is configured as follow</w:t>
      </w:r>
      <w:r w:rsidRPr="0094572F">
        <w:rPr>
          <w:rFonts w:eastAsiaTheme="minorEastAsia"/>
          <w:bCs/>
          <w:highlight w:val="lightGray"/>
        </w:rPr>
        <w:t>s:</w:t>
      </w:r>
    </w:p>
    <w:p w14:paraId="55019996" w14:textId="77777777"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A</w:t>
      </w:r>
      <w:r w:rsidR="002F0AB7" w:rsidRPr="0094572F">
        <w:rPr>
          <w:rFonts w:eastAsiaTheme="minorEastAsia"/>
          <w:bCs/>
          <w:highlight w:val="lightGray"/>
        </w:rPr>
        <w:t>n</w:t>
      </w:r>
      <w:r w:rsidRPr="0094572F">
        <w:rPr>
          <w:rFonts w:eastAsiaTheme="minorEastAsia"/>
          <w:bCs/>
          <w:highlight w:val="lightGray"/>
        </w:rPr>
        <w:t xml:space="preserve"> EHT-SIG content channel is composed of a 20 MHz frequency segment.</w:t>
      </w:r>
    </w:p>
    <w:p w14:paraId="396DFAC1" w14:textId="10C0C079"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EHT-SIG content channels carry EHT-SIG common information and user-specific information.</w:t>
      </w:r>
    </w:p>
    <w:p w14:paraId="4B398572" w14:textId="3BF7A7E0"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The EHT-SIG field consists of two EHT-SIG content channels in each 80</w:t>
      </w:r>
      <w:r w:rsidR="00C65378" w:rsidRPr="0094572F">
        <w:rPr>
          <w:rFonts w:eastAsiaTheme="minorEastAsia"/>
          <w:bCs/>
          <w:highlight w:val="lightGray"/>
        </w:rPr>
        <w:t xml:space="preserve"> </w:t>
      </w:r>
      <w:r w:rsidRPr="0094572F">
        <w:rPr>
          <w:rFonts w:eastAsiaTheme="minorEastAsia"/>
          <w:bCs/>
          <w:highlight w:val="lightGray"/>
        </w:rPr>
        <w:t>MHz</w:t>
      </w:r>
      <w:r w:rsidR="005E1C55" w:rsidRPr="0094572F">
        <w:rPr>
          <w:rFonts w:eastAsiaTheme="minorEastAsia"/>
          <w:bCs/>
          <w:highlight w:val="lightGray"/>
        </w:rPr>
        <w:t>.</w:t>
      </w:r>
    </w:p>
    <w:p w14:paraId="78C13D41" w14:textId="427320AF" w:rsidR="00881607" w:rsidRPr="0094572F" w:rsidRDefault="00881607" w:rsidP="00881607">
      <w:pPr>
        <w:tabs>
          <w:tab w:val="left" w:pos="7075"/>
        </w:tabs>
        <w:ind w:left="720"/>
        <w:jc w:val="both"/>
        <w:rPr>
          <w:rFonts w:eastAsiaTheme="minorEastAsia"/>
          <w:bCs/>
          <w:highlight w:val="lightGray"/>
        </w:rPr>
      </w:pPr>
      <w:r w:rsidRPr="0094572F">
        <w:rPr>
          <w:rFonts w:eastAsiaTheme="minorEastAsia"/>
          <w:bCs/>
          <w:highlight w:val="lightGray"/>
        </w:rPr>
        <w:t>The content channels (i.e., CC1 and CC2) per each 80</w:t>
      </w:r>
      <w:r w:rsidR="007130CB" w:rsidRPr="0094572F">
        <w:rPr>
          <w:rFonts w:eastAsiaTheme="minorEastAsia"/>
          <w:bCs/>
          <w:highlight w:val="lightGray"/>
        </w:rPr>
        <w:t xml:space="preserve"> </w:t>
      </w:r>
      <w:r w:rsidRPr="0094572F">
        <w:rPr>
          <w:rFonts w:eastAsiaTheme="minorEastAsia"/>
          <w:bCs/>
          <w:highlight w:val="lightGray"/>
        </w:rPr>
        <w:t>MHz may carry different information.</w:t>
      </w:r>
    </w:p>
    <w:p w14:paraId="2857D476" w14:textId="25EAAF6B" w:rsidR="00881607" w:rsidRPr="0094572F" w:rsidRDefault="00D75904" w:rsidP="00DF7E01">
      <w:pPr>
        <w:pStyle w:val="ListParagraph"/>
        <w:numPr>
          <w:ilvl w:val="1"/>
          <w:numId w:val="47"/>
        </w:numPr>
        <w:tabs>
          <w:tab w:val="left" w:pos="7075"/>
        </w:tabs>
        <w:jc w:val="both"/>
        <w:rPr>
          <w:rFonts w:eastAsiaTheme="minorEastAsia"/>
          <w:bCs/>
          <w:highlight w:val="lightGray"/>
        </w:rPr>
      </w:pPr>
      <w:r w:rsidRPr="0094572F">
        <w:rPr>
          <w:rFonts w:eastAsiaTheme="minorEastAsia"/>
          <w:bCs/>
          <w:highlight w:val="lightGray"/>
        </w:rPr>
        <w:t>W</w:t>
      </w:r>
      <w:r w:rsidR="00881607" w:rsidRPr="0094572F">
        <w:rPr>
          <w:rFonts w:eastAsiaTheme="minorEastAsia"/>
          <w:bCs/>
          <w:highlight w:val="lightGray"/>
        </w:rPr>
        <w:t>here, SST operation using TWT is one potential applicable scenario, other scenarios are TBD</w:t>
      </w:r>
      <w:r w:rsidRPr="0094572F">
        <w:rPr>
          <w:rFonts w:eastAsiaTheme="minorEastAsia"/>
          <w:bCs/>
          <w:highlight w:val="lightGray"/>
        </w:rPr>
        <w:t>.</w:t>
      </w:r>
      <w:r w:rsidR="00881607" w:rsidRPr="0094572F">
        <w:rPr>
          <w:rFonts w:eastAsiaTheme="minorEastAsia"/>
          <w:bCs/>
          <w:highlight w:val="lightGray"/>
        </w:rPr>
        <w:t xml:space="preserve"> </w:t>
      </w:r>
    </w:p>
    <w:p w14:paraId="29D27C81" w14:textId="2EB257CD" w:rsidR="00881607" w:rsidRDefault="00C65378" w:rsidP="0016041E">
      <w:pPr>
        <w:jc w:val="both"/>
      </w:pPr>
      <w:r w:rsidRPr="0094572F">
        <w:rPr>
          <w:highlight w:val="lightGray"/>
        </w:rPr>
        <w:t xml:space="preserve">[Motion 111, #SP0611-17, </w:t>
      </w:r>
      <w:sdt>
        <w:sdtPr>
          <w:rPr>
            <w:highlight w:val="lightGray"/>
          </w:rPr>
          <w:id w:val="-2119134843"/>
          <w:citation/>
        </w:sdtPr>
        <w:sdtEndPr/>
        <w:sdtContent>
          <w:r w:rsidR="004C3E2A" w:rsidRPr="0094572F">
            <w:rPr>
              <w:highlight w:val="lightGray"/>
            </w:rPr>
            <w:fldChar w:fldCharType="begin"/>
          </w:r>
          <w:r w:rsidR="004C3E2A" w:rsidRPr="0094572F">
            <w:rPr>
              <w:highlight w:val="lightGray"/>
              <w:lang w:val="en-US"/>
            </w:rPr>
            <w:instrText xml:space="preserve"> CITATION 19_1755r4 \l 1033 </w:instrText>
          </w:r>
          <w:r w:rsidR="004C3E2A" w:rsidRPr="0094572F">
            <w:rPr>
              <w:highlight w:val="lightGray"/>
            </w:rPr>
            <w:fldChar w:fldCharType="separate"/>
          </w:r>
          <w:r w:rsidR="005A1105" w:rsidRPr="0094572F">
            <w:rPr>
              <w:noProof/>
              <w:highlight w:val="lightGray"/>
              <w:lang w:val="en-US"/>
            </w:rPr>
            <w:t>[7]</w:t>
          </w:r>
          <w:r w:rsidR="004C3E2A" w:rsidRPr="0094572F">
            <w:rPr>
              <w:highlight w:val="lightGray"/>
            </w:rPr>
            <w:fldChar w:fldCharType="end"/>
          </w:r>
        </w:sdtContent>
      </w:sdt>
      <w:r w:rsidR="004C3E2A" w:rsidRPr="0094572F">
        <w:rPr>
          <w:highlight w:val="lightGray"/>
        </w:rPr>
        <w:t xml:space="preserve"> and </w:t>
      </w:r>
      <w:sdt>
        <w:sdtPr>
          <w:rPr>
            <w:highlight w:val="lightGray"/>
          </w:rPr>
          <w:id w:val="-1183118217"/>
          <w:citation/>
        </w:sdtPr>
        <w:sdtEndPr/>
        <w:sdtContent>
          <w:r w:rsidR="004C3E2A" w:rsidRPr="0094572F">
            <w:rPr>
              <w:highlight w:val="lightGray"/>
            </w:rPr>
            <w:fldChar w:fldCharType="begin"/>
          </w:r>
          <w:r w:rsidR="004C3E2A" w:rsidRPr="0094572F">
            <w:rPr>
              <w:highlight w:val="lightGray"/>
              <w:lang w:val="en-US"/>
            </w:rPr>
            <w:instrText xml:space="preserve"> CITATION 20_0020r3 \l 1033 </w:instrText>
          </w:r>
          <w:r w:rsidR="004C3E2A" w:rsidRPr="0094572F">
            <w:rPr>
              <w:highlight w:val="lightGray"/>
            </w:rPr>
            <w:fldChar w:fldCharType="separate"/>
          </w:r>
          <w:r w:rsidR="005A1105" w:rsidRPr="0094572F">
            <w:rPr>
              <w:noProof/>
              <w:highlight w:val="lightGray"/>
              <w:lang w:val="en-US"/>
            </w:rPr>
            <w:t>[48]</w:t>
          </w:r>
          <w:r w:rsidR="004C3E2A" w:rsidRPr="0094572F">
            <w:rPr>
              <w:highlight w:val="lightGray"/>
            </w:rPr>
            <w:fldChar w:fldCharType="end"/>
          </w:r>
        </w:sdtContent>
      </w:sdt>
      <w:r w:rsidR="004C3E2A" w:rsidRPr="0094572F">
        <w:rPr>
          <w:highlight w:val="lightGray"/>
        </w:rPr>
        <w:t>]</w:t>
      </w:r>
    </w:p>
    <w:p w14:paraId="59C57A97" w14:textId="77777777" w:rsidR="00F24542" w:rsidRDefault="00F24542" w:rsidP="003334EC">
      <w:pPr>
        <w:jc w:val="both"/>
        <w:rPr>
          <w:rFonts w:eastAsiaTheme="minorEastAsia"/>
          <w:bCs/>
          <w:highlight w:val="lightGray"/>
        </w:rPr>
      </w:pPr>
    </w:p>
    <w:p w14:paraId="0AFF17CA" w14:textId="3F413668" w:rsidR="003334EC" w:rsidRPr="0094572F" w:rsidRDefault="008B7AD6" w:rsidP="003334EC">
      <w:pPr>
        <w:jc w:val="both"/>
        <w:rPr>
          <w:szCs w:val="22"/>
          <w:highlight w:val="lightGray"/>
        </w:rPr>
      </w:pPr>
      <w:r w:rsidRPr="0094572F">
        <w:rPr>
          <w:rFonts w:eastAsiaTheme="minorEastAsia"/>
          <w:bCs/>
          <w:highlight w:val="lightGray"/>
        </w:rPr>
        <w:t>802.</w:t>
      </w:r>
      <w:r w:rsidR="003334EC" w:rsidRPr="0094572F">
        <w:rPr>
          <w:rFonts w:eastAsiaTheme="minorEastAsia"/>
          <w:bCs/>
          <w:highlight w:val="lightGray"/>
        </w:rPr>
        <w:t>11be STA can recognize the preamble puncturing pattern it needs by using the BW field and puncturing information of U-SIG and</w:t>
      </w:r>
      <w:r w:rsidR="00363242" w:rsidRPr="0094572F">
        <w:rPr>
          <w:rFonts w:eastAsiaTheme="minorEastAsia"/>
          <w:bCs/>
          <w:highlight w:val="lightGray"/>
        </w:rPr>
        <w:t>/or</w:t>
      </w:r>
      <w:r w:rsidR="003334EC" w:rsidRPr="0094572F">
        <w:rPr>
          <w:rFonts w:eastAsiaTheme="minorEastAsia"/>
          <w:bCs/>
          <w:highlight w:val="lightGray"/>
        </w:rPr>
        <w:t xml:space="preserve"> EHT-SIG field in </w:t>
      </w:r>
      <w:r w:rsidR="005E1C55" w:rsidRPr="0094572F">
        <w:rPr>
          <w:rFonts w:eastAsiaTheme="minorEastAsia"/>
          <w:bCs/>
          <w:highlight w:val="lightGray"/>
        </w:rPr>
        <w:t xml:space="preserve">multiple </w:t>
      </w:r>
      <w:r w:rsidR="003334EC" w:rsidRPr="0094572F">
        <w:rPr>
          <w:rFonts w:eastAsiaTheme="minorEastAsia"/>
          <w:bCs/>
          <w:highlight w:val="lightGray"/>
        </w:rPr>
        <w:t>user transmission</w:t>
      </w:r>
      <w:r w:rsidR="0022650B" w:rsidRPr="0094572F">
        <w:rPr>
          <w:rFonts w:eastAsiaTheme="minorEastAsia"/>
          <w:bCs/>
          <w:highlight w:val="lightGray"/>
        </w:rPr>
        <w:t>.</w:t>
      </w:r>
    </w:p>
    <w:p w14:paraId="77405953" w14:textId="2B014C0E" w:rsidR="003334EC" w:rsidRPr="0094572F" w:rsidRDefault="003334EC" w:rsidP="00DF7E01">
      <w:pPr>
        <w:pStyle w:val="ListParagraph"/>
        <w:numPr>
          <w:ilvl w:val="0"/>
          <w:numId w:val="48"/>
        </w:numPr>
        <w:jc w:val="both"/>
        <w:rPr>
          <w:szCs w:val="22"/>
          <w:highlight w:val="lightGray"/>
        </w:rPr>
      </w:pPr>
      <w:r w:rsidRPr="0094572F">
        <w:rPr>
          <w:rFonts w:eastAsiaTheme="minorEastAsia"/>
          <w:bCs/>
          <w:highlight w:val="lightGray"/>
        </w:rPr>
        <w:t xml:space="preserve">Details for how to convey the puncturing information is TBD. </w:t>
      </w:r>
    </w:p>
    <w:p w14:paraId="4FFA1E96" w14:textId="4A4D199E" w:rsidR="004C3E2A" w:rsidRPr="0094572F" w:rsidRDefault="004C3E2A" w:rsidP="004C3E2A">
      <w:pPr>
        <w:jc w:val="both"/>
        <w:rPr>
          <w:highlight w:val="lightGray"/>
        </w:rPr>
      </w:pPr>
      <w:r w:rsidRPr="0094572F">
        <w:rPr>
          <w:highlight w:val="lightGray"/>
        </w:rPr>
        <w:t xml:space="preserve">[Motion 111, #SP0611-18, </w:t>
      </w:r>
      <w:sdt>
        <w:sdtPr>
          <w:rPr>
            <w:highlight w:val="lightGray"/>
          </w:rPr>
          <w:id w:val="165140173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05992168"/>
          <w:citation/>
        </w:sdtPr>
        <w:sdtEndPr/>
        <w:sdtContent>
          <w:r w:rsidRPr="0094572F">
            <w:rPr>
              <w:highlight w:val="lightGray"/>
            </w:rPr>
            <w:fldChar w:fldCharType="begin"/>
          </w:r>
          <w:r w:rsidRPr="0094572F">
            <w:rPr>
              <w:highlight w:val="lightGray"/>
              <w:lang w:val="en-US"/>
            </w:rPr>
            <w:instrText xml:space="preserve"> CITATION 20_0020r3 \l 1033 </w:instrText>
          </w:r>
          <w:r w:rsidRPr="0094572F">
            <w:rPr>
              <w:highlight w:val="lightGray"/>
            </w:rPr>
            <w:fldChar w:fldCharType="separate"/>
          </w:r>
          <w:r w:rsidR="005A1105" w:rsidRPr="0094572F">
            <w:rPr>
              <w:noProof/>
              <w:highlight w:val="lightGray"/>
              <w:lang w:val="en-US"/>
            </w:rPr>
            <w:t>[48]</w:t>
          </w:r>
          <w:r w:rsidRPr="0094572F">
            <w:rPr>
              <w:highlight w:val="lightGray"/>
            </w:rPr>
            <w:fldChar w:fldCharType="end"/>
          </w:r>
        </w:sdtContent>
      </w:sdt>
      <w:r w:rsidRPr="0094572F">
        <w:rPr>
          <w:highlight w:val="lightGray"/>
        </w:rPr>
        <w:t>]</w:t>
      </w:r>
    </w:p>
    <w:p w14:paraId="6AE4BC82" w14:textId="77777777" w:rsidR="004C3E2A" w:rsidRPr="0094572F" w:rsidRDefault="004C3E2A" w:rsidP="003334EC">
      <w:pPr>
        <w:tabs>
          <w:tab w:val="left" w:pos="7075"/>
        </w:tabs>
        <w:rPr>
          <w:highlight w:val="lightGray"/>
        </w:rPr>
      </w:pPr>
    </w:p>
    <w:p w14:paraId="4B0C7DA5" w14:textId="4BD81E5D" w:rsidR="00047F15" w:rsidRPr="0094572F" w:rsidRDefault="009F7107" w:rsidP="00047F15">
      <w:pPr>
        <w:tabs>
          <w:tab w:val="left" w:pos="7075"/>
        </w:tabs>
        <w:jc w:val="both"/>
        <w:rPr>
          <w:highlight w:val="lightGray"/>
        </w:rPr>
      </w:pPr>
      <w:r w:rsidRPr="0094572F">
        <w:rPr>
          <w:bCs/>
          <w:szCs w:val="22"/>
          <w:highlight w:val="lightGray"/>
          <w:lang w:val="en-US"/>
        </w:rPr>
        <w:t xml:space="preserve">There is </w:t>
      </w:r>
      <w:r w:rsidR="00047F15" w:rsidRPr="0094572F">
        <w:rPr>
          <w:bCs/>
          <w:szCs w:val="22"/>
          <w:highlight w:val="lightGray"/>
          <w:lang w:val="en-US"/>
        </w:rPr>
        <w:t>STA-ID related information in the EHT PPDU preamble sent to a single user and multiple users</w:t>
      </w:r>
      <w:r w:rsidRPr="0094572F">
        <w:rPr>
          <w:bCs/>
          <w:szCs w:val="22"/>
          <w:highlight w:val="lightGray"/>
          <w:lang w:val="en-US"/>
        </w:rPr>
        <w:t>.</w:t>
      </w:r>
      <w:r w:rsidRPr="0094572F">
        <w:rPr>
          <w:szCs w:val="22"/>
          <w:highlight w:val="lightGray"/>
          <w:lang w:val="en-US"/>
        </w:rPr>
        <w:t xml:space="preserve">  </w:t>
      </w:r>
      <w:r w:rsidR="00047F15" w:rsidRPr="0094572F">
        <w:rPr>
          <w:bCs/>
          <w:szCs w:val="22"/>
          <w:highlight w:val="lightGray"/>
          <w:lang w:val="en-US"/>
        </w:rPr>
        <w:t>TB PPDU is TBD.</w:t>
      </w:r>
      <w:r w:rsidR="00CE2D54" w:rsidRPr="0094572F">
        <w:rPr>
          <w:bCs/>
          <w:szCs w:val="22"/>
          <w:highlight w:val="lightGray"/>
          <w:lang w:val="en-US"/>
        </w:rPr>
        <w:t xml:space="preserve"> </w:t>
      </w:r>
    </w:p>
    <w:p w14:paraId="24C9D290" w14:textId="18610060" w:rsidR="000B0745" w:rsidRPr="0094572F" w:rsidRDefault="000B0745" w:rsidP="00047F15">
      <w:pPr>
        <w:tabs>
          <w:tab w:val="left" w:pos="7075"/>
        </w:tabs>
        <w:jc w:val="both"/>
        <w:rPr>
          <w:highlight w:val="lightGray"/>
        </w:rPr>
      </w:pPr>
      <w:r w:rsidRPr="0094572F">
        <w:rPr>
          <w:highlight w:val="lightGray"/>
        </w:rPr>
        <w:t xml:space="preserve">[Motion 111, #SP0611-19, </w:t>
      </w:r>
      <w:sdt>
        <w:sdtPr>
          <w:rPr>
            <w:highlight w:val="lightGray"/>
          </w:rPr>
          <w:id w:val="-93644665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48788351"/>
          <w:citation/>
        </w:sdtPr>
        <w:sdtEndPr/>
        <w:sdtContent>
          <w:r w:rsidRPr="0094572F">
            <w:rPr>
              <w:highlight w:val="lightGray"/>
            </w:rPr>
            <w:fldChar w:fldCharType="begin"/>
          </w:r>
          <w:r w:rsidRPr="0094572F">
            <w:rPr>
              <w:highlight w:val="lightGray"/>
              <w:lang w:val="en-US"/>
            </w:rPr>
            <w:instrText xml:space="preserve"> CITATION 20_0285r5 \l 1033 </w:instrText>
          </w:r>
          <w:r w:rsidRPr="0094572F">
            <w:rPr>
              <w:highlight w:val="lightGray"/>
            </w:rPr>
            <w:fldChar w:fldCharType="separate"/>
          </w:r>
          <w:r w:rsidR="005A1105" w:rsidRPr="0094572F">
            <w:rPr>
              <w:noProof/>
              <w:highlight w:val="lightGray"/>
              <w:lang w:val="en-US"/>
            </w:rPr>
            <w:t>[37]</w:t>
          </w:r>
          <w:r w:rsidRPr="0094572F">
            <w:rPr>
              <w:highlight w:val="lightGray"/>
            </w:rPr>
            <w:fldChar w:fldCharType="end"/>
          </w:r>
        </w:sdtContent>
      </w:sdt>
      <w:r w:rsidRPr="0094572F">
        <w:rPr>
          <w:highlight w:val="lightGray"/>
        </w:rPr>
        <w:t>]</w:t>
      </w:r>
    </w:p>
    <w:p w14:paraId="73C2F5F0" w14:textId="77777777" w:rsidR="00047F15" w:rsidRPr="0094572F" w:rsidRDefault="00047F15" w:rsidP="00047F15">
      <w:pPr>
        <w:jc w:val="both"/>
        <w:rPr>
          <w:highlight w:val="lightGray"/>
        </w:rPr>
      </w:pPr>
    </w:p>
    <w:p w14:paraId="5C975C1D" w14:textId="181EF63E" w:rsidR="009E5BBA" w:rsidRPr="0094572F" w:rsidRDefault="009E5BBA" w:rsidP="009E5BBA">
      <w:pPr>
        <w:jc w:val="both"/>
        <w:rPr>
          <w:highlight w:val="lightGray"/>
        </w:rPr>
      </w:pPr>
      <w:r w:rsidRPr="0094572F">
        <w:rPr>
          <w:highlight w:val="lightGray"/>
        </w:rPr>
        <w:t>EHT-SIG may carry different content in each 80</w:t>
      </w:r>
      <w:r w:rsidR="00D75904" w:rsidRPr="0094572F">
        <w:rPr>
          <w:highlight w:val="lightGray"/>
        </w:rPr>
        <w:t xml:space="preserve"> </w:t>
      </w:r>
      <w:r w:rsidRPr="0094572F">
        <w:rPr>
          <w:highlight w:val="lightGray"/>
        </w:rPr>
        <w:t>MHz</w:t>
      </w:r>
      <w:r w:rsidR="00CE2D54" w:rsidRPr="0094572F">
        <w:rPr>
          <w:highlight w:val="lightGray"/>
        </w:rPr>
        <w:t>.</w:t>
      </w:r>
    </w:p>
    <w:p w14:paraId="35B5AC16" w14:textId="6D4729A0" w:rsidR="009E5BBA" w:rsidRPr="0094572F" w:rsidRDefault="009E5BBA" w:rsidP="00DF7E01">
      <w:pPr>
        <w:pStyle w:val="ListParagraph"/>
        <w:numPr>
          <w:ilvl w:val="0"/>
          <w:numId w:val="51"/>
        </w:numPr>
        <w:jc w:val="both"/>
        <w:rPr>
          <w:highlight w:val="lightGray"/>
        </w:rPr>
      </w:pPr>
      <w:r w:rsidRPr="0094572F">
        <w:rPr>
          <w:highlight w:val="lightGray"/>
        </w:rPr>
        <w:t>For PPDU BW larger than 80</w:t>
      </w:r>
      <w:r w:rsidR="00D75904" w:rsidRPr="0094572F">
        <w:rPr>
          <w:highlight w:val="lightGray"/>
        </w:rPr>
        <w:t xml:space="preserve"> </w:t>
      </w:r>
      <w:r w:rsidRPr="0094572F">
        <w:rPr>
          <w:highlight w:val="lightGray"/>
        </w:rPr>
        <w:t>MHz.</w:t>
      </w:r>
    </w:p>
    <w:p w14:paraId="1597A2E2" w14:textId="6F03F088" w:rsidR="009E5BBA" w:rsidRPr="0094572F" w:rsidRDefault="009E5BBA" w:rsidP="00DF7E01">
      <w:pPr>
        <w:pStyle w:val="ListParagraph"/>
        <w:numPr>
          <w:ilvl w:val="0"/>
          <w:numId w:val="51"/>
        </w:numPr>
        <w:jc w:val="both"/>
        <w:rPr>
          <w:highlight w:val="lightGray"/>
        </w:rPr>
      </w:pPr>
      <w:r w:rsidRPr="0094572F">
        <w:rPr>
          <w:highlight w:val="lightGray"/>
        </w:rPr>
        <w:t>SST operation using TWT is one applicable scenario, other scenarios are TBD.</w:t>
      </w:r>
    </w:p>
    <w:p w14:paraId="55A43041" w14:textId="6184A5D1" w:rsidR="00D124CF" w:rsidRDefault="000368D0" w:rsidP="009E5BBA">
      <w:pPr>
        <w:jc w:val="both"/>
      </w:pPr>
      <w:r w:rsidRPr="0094572F">
        <w:rPr>
          <w:highlight w:val="lightGray"/>
        </w:rPr>
        <w:t xml:space="preserve">[Motion 112, #SP1, </w:t>
      </w:r>
      <w:sdt>
        <w:sdtPr>
          <w:rPr>
            <w:highlight w:val="lightGray"/>
          </w:rPr>
          <w:id w:val="634831374"/>
          <w:citation/>
        </w:sdtPr>
        <w:sdtEndPr/>
        <w:sdtContent>
          <w:r w:rsidR="004B0670" w:rsidRPr="0094572F">
            <w:rPr>
              <w:highlight w:val="lightGray"/>
            </w:rPr>
            <w:fldChar w:fldCharType="begin"/>
          </w:r>
          <w:r w:rsidR="004B0670" w:rsidRPr="0094572F">
            <w:rPr>
              <w:highlight w:val="lightGray"/>
              <w:lang w:val="en-US"/>
            </w:rPr>
            <w:instrText xml:space="preserve"> CITATION 19_1755r4 \l 1033 </w:instrText>
          </w:r>
          <w:r w:rsidR="004B0670" w:rsidRPr="0094572F">
            <w:rPr>
              <w:highlight w:val="lightGray"/>
            </w:rPr>
            <w:fldChar w:fldCharType="separate"/>
          </w:r>
          <w:r w:rsidR="005A1105" w:rsidRPr="0094572F">
            <w:rPr>
              <w:noProof/>
              <w:highlight w:val="lightGray"/>
              <w:lang w:val="en-US"/>
            </w:rPr>
            <w:t>[7]</w:t>
          </w:r>
          <w:r w:rsidR="004B0670" w:rsidRPr="0094572F">
            <w:rPr>
              <w:highlight w:val="lightGray"/>
            </w:rPr>
            <w:fldChar w:fldCharType="end"/>
          </w:r>
        </w:sdtContent>
      </w:sdt>
      <w:r w:rsidR="004B0670" w:rsidRPr="0094572F">
        <w:rPr>
          <w:highlight w:val="lightGray"/>
        </w:rPr>
        <w:t xml:space="preserve"> and </w:t>
      </w:r>
      <w:sdt>
        <w:sdtPr>
          <w:rPr>
            <w:highlight w:val="lightGray"/>
          </w:rPr>
          <w:id w:val="-1952853804"/>
          <w:citation/>
        </w:sdtPr>
        <w:sdtEndPr/>
        <w:sdtContent>
          <w:r w:rsidR="004B0670" w:rsidRPr="0094572F">
            <w:rPr>
              <w:highlight w:val="lightGray"/>
            </w:rPr>
            <w:fldChar w:fldCharType="begin"/>
          </w:r>
          <w:r w:rsidR="004B0670" w:rsidRPr="0094572F">
            <w:rPr>
              <w:highlight w:val="lightGray"/>
              <w:lang w:val="en-US"/>
            </w:rPr>
            <w:instrText xml:space="preserve"> CITATION 20_0605r0 \l 1033 </w:instrText>
          </w:r>
          <w:r w:rsidR="004B0670" w:rsidRPr="0094572F">
            <w:rPr>
              <w:highlight w:val="lightGray"/>
            </w:rPr>
            <w:fldChar w:fldCharType="separate"/>
          </w:r>
          <w:r w:rsidR="005A1105" w:rsidRPr="0094572F">
            <w:rPr>
              <w:noProof/>
              <w:highlight w:val="lightGray"/>
              <w:lang w:val="en-US"/>
            </w:rPr>
            <w:t>[49]</w:t>
          </w:r>
          <w:r w:rsidR="004B0670" w:rsidRPr="0094572F">
            <w:rPr>
              <w:highlight w:val="lightGray"/>
            </w:rPr>
            <w:fldChar w:fldCharType="end"/>
          </w:r>
        </w:sdtContent>
      </w:sdt>
      <w:r w:rsidR="004B0670" w:rsidRPr="0094572F">
        <w:rPr>
          <w:highlight w:val="lightGray"/>
        </w:rPr>
        <w:t>]</w:t>
      </w:r>
    </w:p>
    <w:p w14:paraId="2B21A895" w14:textId="5A5A6C46" w:rsidR="00C44F82" w:rsidRPr="007741F4" w:rsidRDefault="00C44F82" w:rsidP="00C44F82">
      <w:pPr>
        <w:pStyle w:val="Heading3"/>
      </w:pPr>
      <w:bookmarkStart w:id="433" w:name="_Toc44164396"/>
      <w:r w:rsidRPr="007741F4">
        <w:t>EHT-STF</w:t>
      </w:r>
      <w:bookmarkEnd w:id="433"/>
    </w:p>
    <w:p w14:paraId="0936B86A" w14:textId="52E0238D" w:rsidR="00C44F82" w:rsidRPr="0094572F" w:rsidRDefault="00C44F82" w:rsidP="00515AB2">
      <w:pPr>
        <w:jc w:val="both"/>
        <w:rPr>
          <w:highlight w:val="lightGray"/>
        </w:rPr>
      </w:pPr>
      <w:r w:rsidRPr="0094572F">
        <w:rPr>
          <w:highlight w:val="lightGray"/>
        </w:rPr>
        <w:t>EHT PPDU has EHT-STF immediately after EHT-SIG</w:t>
      </w:r>
      <w:r w:rsidR="00D75904" w:rsidRPr="0094572F">
        <w:rPr>
          <w:highlight w:val="lightGray"/>
        </w:rPr>
        <w:t>.</w:t>
      </w:r>
    </w:p>
    <w:p w14:paraId="134D7B2D" w14:textId="6D3A9880" w:rsidR="00C44F82" w:rsidRPr="0094572F" w:rsidRDefault="00C44F82" w:rsidP="00DF7E01">
      <w:pPr>
        <w:pStyle w:val="ListParagraph"/>
        <w:numPr>
          <w:ilvl w:val="0"/>
          <w:numId w:val="55"/>
        </w:numPr>
        <w:jc w:val="both"/>
        <w:rPr>
          <w:highlight w:val="lightGray"/>
        </w:rPr>
      </w:pPr>
      <w:r w:rsidRPr="0094572F">
        <w:rPr>
          <w:highlight w:val="lightGray"/>
        </w:rPr>
        <w:t xml:space="preserve">If EHT PPDU </w:t>
      </w:r>
      <w:r w:rsidR="00515AB2" w:rsidRPr="0094572F">
        <w:rPr>
          <w:highlight w:val="lightGray"/>
        </w:rPr>
        <w:t xml:space="preserve">does not </w:t>
      </w:r>
      <w:r w:rsidRPr="0094572F">
        <w:rPr>
          <w:highlight w:val="lightGray"/>
        </w:rPr>
        <w:t>have EHT-SIG, EHT-STF is positioned immediately after U-SIG</w:t>
      </w:r>
      <w:r w:rsidR="00515AB2" w:rsidRPr="0094572F">
        <w:rPr>
          <w:highlight w:val="lightGray"/>
        </w:rPr>
        <w:t xml:space="preserve">. </w:t>
      </w:r>
    </w:p>
    <w:p w14:paraId="330FAD1A" w14:textId="627EF19F" w:rsidR="008E1609" w:rsidRPr="0094572F" w:rsidRDefault="008E1609" w:rsidP="00C44F82">
      <w:pPr>
        <w:jc w:val="both"/>
        <w:rPr>
          <w:highlight w:val="lightGray"/>
        </w:rPr>
      </w:pPr>
      <w:r w:rsidRPr="0094572F">
        <w:rPr>
          <w:highlight w:val="lightGray"/>
        </w:rPr>
        <w:t xml:space="preserve">[Motion 112, #SP8, </w:t>
      </w:r>
      <w:sdt>
        <w:sdtPr>
          <w:rPr>
            <w:highlight w:val="lightGray"/>
          </w:rPr>
          <w:id w:val="-1142656190"/>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98048565"/>
          <w:citation/>
        </w:sdtPr>
        <w:sdtEnd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733FC07D" w14:textId="77777777" w:rsidR="00C44F82" w:rsidRPr="0094572F" w:rsidRDefault="00C44F82" w:rsidP="009E5BBA">
      <w:pPr>
        <w:jc w:val="both"/>
        <w:rPr>
          <w:b/>
          <w:highlight w:val="lightGray"/>
        </w:rPr>
      </w:pPr>
    </w:p>
    <w:p w14:paraId="1C65D6EA" w14:textId="5AE02447" w:rsidR="006878AF" w:rsidRPr="0094572F" w:rsidRDefault="006878AF" w:rsidP="00A74E2E">
      <w:pPr>
        <w:rPr>
          <w:szCs w:val="22"/>
          <w:highlight w:val="lightGray"/>
        </w:rPr>
      </w:pPr>
      <w:r w:rsidRPr="0094572F">
        <w:rPr>
          <w:szCs w:val="22"/>
          <w:highlight w:val="lightGray"/>
        </w:rPr>
        <w:t>802.11be supports 1x EHT-STF and 2x EHT-STF</w:t>
      </w:r>
      <w:r w:rsidR="00A74E2E" w:rsidRPr="0094572F">
        <w:rPr>
          <w:szCs w:val="22"/>
          <w:highlight w:val="lightGray"/>
        </w:rPr>
        <w:t>:</w:t>
      </w:r>
    </w:p>
    <w:p w14:paraId="09F280FD" w14:textId="1B932991" w:rsidR="006878AF" w:rsidRPr="0094572F" w:rsidRDefault="006878AF" w:rsidP="00DF7E01">
      <w:pPr>
        <w:pStyle w:val="ListParagraph"/>
        <w:numPr>
          <w:ilvl w:val="0"/>
          <w:numId w:val="55"/>
        </w:numPr>
        <w:rPr>
          <w:szCs w:val="22"/>
          <w:highlight w:val="lightGray"/>
        </w:rPr>
      </w:pPr>
      <w:r w:rsidRPr="0094572F">
        <w:rPr>
          <w:szCs w:val="22"/>
          <w:highlight w:val="lightGray"/>
        </w:rPr>
        <w:t>1x EHT-STF is used in EHT SU/MU PPDU</w:t>
      </w:r>
      <w:r w:rsidR="00D75904" w:rsidRPr="0094572F">
        <w:rPr>
          <w:szCs w:val="22"/>
          <w:highlight w:val="lightGray"/>
        </w:rPr>
        <w:t>.</w:t>
      </w:r>
    </w:p>
    <w:p w14:paraId="374B234E" w14:textId="302B2AEC" w:rsidR="006878AF" w:rsidRPr="0094572F" w:rsidRDefault="006878AF" w:rsidP="00DF7E01">
      <w:pPr>
        <w:pStyle w:val="ListParagraph"/>
        <w:numPr>
          <w:ilvl w:val="1"/>
          <w:numId w:val="55"/>
        </w:numPr>
        <w:rPr>
          <w:szCs w:val="22"/>
          <w:highlight w:val="lightGray"/>
        </w:rPr>
      </w:pPr>
      <w:r w:rsidRPr="0094572F">
        <w:rPr>
          <w:szCs w:val="22"/>
          <w:highlight w:val="lightGray"/>
        </w:rPr>
        <w:t>Whether SU and MU PPDU format is the same is TBD</w:t>
      </w:r>
      <w:r w:rsidR="00D75904" w:rsidRPr="0094572F">
        <w:rPr>
          <w:szCs w:val="22"/>
          <w:highlight w:val="lightGray"/>
        </w:rPr>
        <w:t>.</w:t>
      </w:r>
    </w:p>
    <w:p w14:paraId="5896466B" w14:textId="7F749834" w:rsidR="006878AF" w:rsidRPr="0094572F" w:rsidRDefault="006878AF" w:rsidP="00DF7E01">
      <w:pPr>
        <w:pStyle w:val="ListParagraph"/>
        <w:numPr>
          <w:ilvl w:val="0"/>
          <w:numId w:val="55"/>
        </w:numPr>
        <w:rPr>
          <w:szCs w:val="22"/>
          <w:highlight w:val="lightGray"/>
        </w:rPr>
      </w:pPr>
      <w:r w:rsidRPr="0094572F">
        <w:rPr>
          <w:szCs w:val="22"/>
          <w:highlight w:val="lightGray"/>
        </w:rPr>
        <w:t>2x EHT-STF is used in EHT TB PPDU</w:t>
      </w:r>
      <w:r w:rsidR="00D75904" w:rsidRPr="0094572F">
        <w:rPr>
          <w:szCs w:val="22"/>
          <w:highlight w:val="lightGray"/>
        </w:rPr>
        <w:t>.</w:t>
      </w:r>
    </w:p>
    <w:p w14:paraId="181863F8" w14:textId="6EF00BA1" w:rsidR="006878AF" w:rsidRPr="0094572F" w:rsidRDefault="006878AF" w:rsidP="00DF7E01">
      <w:pPr>
        <w:pStyle w:val="ListParagraph"/>
        <w:numPr>
          <w:ilvl w:val="0"/>
          <w:numId w:val="55"/>
        </w:numPr>
        <w:rPr>
          <w:szCs w:val="22"/>
          <w:highlight w:val="lightGray"/>
        </w:rPr>
      </w:pPr>
      <w:r w:rsidRPr="0094572F">
        <w:rPr>
          <w:szCs w:val="22"/>
          <w:highlight w:val="lightGray"/>
        </w:rPr>
        <w:t>TBD for any new EHT PPDU format</w:t>
      </w:r>
      <w:r w:rsidR="00D75904" w:rsidRPr="0094572F">
        <w:rPr>
          <w:szCs w:val="22"/>
          <w:highlight w:val="lightGray"/>
        </w:rPr>
        <w:t>.</w:t>
      </w:r>
      <w:r w:rsidRPr="0094572F">
        <w:rPr>
          <w:szCs w:val="22"/>
          <w:highlight w:val="lightGray"/>
        </w:rPr>
        <w:t>s</w:t>
      </w:r>
      <w:r w:rsidR="00A74E2E" w:rsidRPr="0094572F">
        <w:rPr>
          <w:szCs w:val="22"/>
          <w:highlight w:val="lightGray"/>
        </w:rPr>
        <w:t xml:space="preserve"> </w:t>
      </w:r>
      <w:r w:rsidR="00A74E2E" w:rsidRPr="0094572F">
        <w:rPr>
          <w:highlight w:val="lightGray"/>
        </w:rPr>
        <w:t xml:space="preserve"> </w:t>
      </w:r>
    </w:p>
    <w:p w14:paraId="352A21F7" w14:textId="559D4736" w:rsidR="008E1609" w:rsidRPr="0094572F" w:rsidRDefault="008E1609" w:rsidP="008E1609">
      <w:pPr>
        <w:jc w:val="both"/>
        <w:rPr>
          <w:highlight w:val="lightGray"/>
        </w:rPr>
      </w:pPr>
      <w:r w:rsidRPr="0094572F">
        <w:rPr>
          <w:highlight w:val="lightGray"/>
        </w:rPr>
        <w:t xml:space="preserve">[Motion 112, #SP9, </w:t>
      </w:r>
      <w:sdt>
        <w:sdtPr>
          <w:rPr>
            <w:highlight w:val="lightGray"/>
          </w:rPr>
          <w:id w:val="-2104106212"/>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94081323"/>
          <w:citation/>
        </w:sdtPr>
        <w:sdtEnd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2EFC97AD" w14:textId="77777777" w:rsidR="00C44F82" w:rsidRPr="0094572F" w:rsidRDefault="00C44F82" w:rsidP="009E5BBA">
      <w:pPr>
        <w:jc w:val="both"/>
        <w:rPr>
          <w:b/>
          <w:highlight w:val="lightGray"/>
        </w:rPr>
      </w:pPr>
    </w:p>
    <w:p w14:paraId="240E543C" w14:textId="6846CB8F" w:rsidR="00D338D1" w:rsidRPr="0094572F" w:rsidRDefault="00D338D1" w:rsidP="00E420B9">
      <w:pPr>
        <w:jc w:val="both"/>
        <w:rPr>
          <w:highlight w:val="lightGray"/>
        </w:rPr>
      </w:pPr>
      <w:r w:rsidRPr="0094572F">
        <w:rPr>
          <w:bCs/>
          <w:szCs w:val="22"/>
          <w:highlight w:val="lightGray"/>
        </w:rPr>
        <w:t>802.11be reuses 1x HE-STF and 2x HE-STF in 20/40/80/160/80+80 MHz PPDU</w:t>
      </w:r>
      <w:r w:rsidR="00E420B9" w:rsidRPr="0094572F">
        <w:rPr>
          <w:bCs/>
          <w:szCs w:val="22"/>
          <w:highlight w:val="lightGray"/>
        </w:rPr>
        <w:t xml:space="preserve">. </w:t>
      </w:r>
      <w:r w:rsidR="00E420B9" w:rsidRPr="0094572F">
        <w:rPr>
          <w:highlight w:val="lightGray"/>
        </w:rPr>
        <w:t xml:space="preserve"> </w:t>
      </w:r>
    </w:p>
    <w:p w14:paraId="3DAF672B" w14:textId="0AFD54AF" w:rsidR="008E1609" w:rsidRPr="00C44F82" w:rsidRDefault="008E1609" w:rsidP="008E1609">
      <w:pPr>
        <w:jc w:val="both"/>
      </w:pPr>
      <w:r w:rsidRPr="0094572F">
        <w:rPr>
          <w:highlight w:val="lightGray"/>
        </w:rPr>
        <w:t xml:space="preserve">[Motion 112, #SP10, </w:t>
      </w:r>
      <w:sdt>
        <w:sdtPr>
          <w:rPr>
            <w:highlight w:val="lightGray"/>
          </w:rPr>
          <w:id w:val="1205830539"/>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743186888"/>
          <w:citation/>
        </w:sdtPr>
        <w:sdtEnd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656183E8" w14:textId="77777777" w:rsidR="000E4A4F" w:rsidRDefault="000E4A4F" w:rsidP="00D338D1"/>
    <w:p w14:paraId="23828018" w14:textId="340E28E4" w:rsidR="000E4A4F" w:rsidRPr="000E4A4F" w:rsidRDefault="000E4A4F" w:rsidP="000E4A4F">
      <w:pPr>
        <w:jc w:val="both"/>
        <w:rPr>
          <w:szCs w:val="22"/>
          <w:highlight w:val="yellow"/>
        </w:rPr>
      </w:pPr>
      <w:r w:rsidRPr="000E4A4F">
        <w:rPr>
          <w:b/>
          <w:highlight w:val="yellow"/>
        </w:rPr>
        <w:t>Straw poll #56</w:t>
      </w:r>
    </w:p>
    <w:p w14:paraId="6078E43F" w14:textId="606FD0DE" w:rsidR="000E4A4F" w:rsidRPr="000E4A4F" w:rsidDel="00103628" w:rsidRDefault="000E4A4F" w:rsidP="000E4A4F">
      <w:pPr>
        <w:jc w:val="both"/>
        <w:rPr>
          <w:del w:id="434" w:author="Edward Au" w:date="2020-06-26T23:57:00Z"/>
          <w:szCs w:val="22"/>
          <w:highlight w:val="yellow"/>
        </w:rPr>
      </w:pPr>
      <w:del w:id="435" w:author="Edward Au" w:date="2020-06-26T23:57:00Z">
        <w:r w:rsidRPr="000E4A4F" w:rsidDel="00103628">
          <w:rPr>
            <w:szCs w:val="22"/>
            <w:highlight w:val="yellow"/>
          </w:rPr>
          <w:delText>Do you agree to add the following text to the TGbe SFD?</w:delText>
        </w:r>
      </w:del>
    </w:p>
    <w:p w14:paraId="0F78B758" w14:textId="571CBB5C" w:rsidR="000E4A4F" w:rsidRPr="00103628" w:rsidRDefault="000E4A4F">
      <w:pPr>
        <w:jc w:val="both"/>
        <w:rPr>
          <w:szCs w:val="22"/>
          <w:highlight w:val="yellow"/>
        </w:rPr>
        <w:pPrChange w:id="436" w:author="Edward Au" w:date="2020-06-26T23:58:00Z">
          <w:pPr>
            <w:pStyle w:val="ListParagraph"/>
            <w:numPr>
              <w:numId w:val="70"/>
            </w:numPr>
            <w:ind w:hanging="360"/>
            <w:jc w:val="both"/>
          </w:pPr>
        </w:pPrChange>
      </w:pPr>
      <w:r w:rsidRPr="00103628">
        <w:rPr>
          <w:szCs w:val="22"/>
          <w:highlight w:val="yellow"/>
        </w:rPr>
        <w:t>1x and 2x 320/160+160</w:t>
      </w:r>
      <w:ins w:id="437" w:author="Edward Au" w:date="2020-06-27T00:00:00Z">
        <w:r w:rsidR="00772113">
          <w:rPr>
            <w:szCs w:val="22"/>
            <w:highlight w:val="yellow"/>
          </w:rPr>
          <w:t xml:space="preserve"> </w:t>
        </w:r>
      </w:ins>
      <w:r w:rsidRPr="00103628">
        <w:rPr>
          <w:szCs w:val="22"/>
          <w:highlight w:val="yellow"/>
        </w:rPr>
        <w:t>MHz EHT-STF sequences are designed by repeating 1x and 2x 80</w:t>
      </w:r>
      <w:ins w:id="438" w:author="Edward Au" w:date="2020-06-26T23:58:00Z">
        <w:r w:rsidR="00103628">
          <w:rPr>
            <w:szCs w:val="22"/>
            <w:highlight w:val="yellow"/>
          </w:rPr>
          <w:t xml:space="preserve"> </w:t>
        </w:r>
      </w:ins>
      <w:r w:rsidRPr="00103628">
        <w:rPr>
          <w:szCs w:val="22"/>
          <w:highlight w:val="yellow"/>
        </w:rPr>
        <w:t>MHz HE-STF sequences, respectively</w:t>
      </w:r>
      <w:ins w:id="439" w:author="Edward Au" w:date="2020-06-26T23:58:00Z">
        <w:r w:rsidR="00103628">
          <w:rPr>
            <w:szCs w:val="22"/>
            <w:highlight w:val="yellow"/>
          </w:rPr>
          <w:t>.</w:t>
        </w:r>
      </w:ins>
    </w:p>
    <w:p w14:paraId="5FF6D9AA" w14:textId="30142FBB" w:rsidR="000E4A4F" w:rsidRPr="000E4A4F" w:rsidRDefault="000E4A4F">
      <w:pPr>
        <w:pStyle w:val="ListParagraph"/>
        <w:numPr>
          <w:ilvl w:val="0"/>
          <w:numId w:val="70"/>
        </w:numPr>
        <w:jc w:val="both"/>
        <w:rPr>
          <w:szCs w:val="22"/>
          <w:highlight w:val="yellow"/>
        </w:rPr>
        <w:pPrChange w:id="440" w:author="Edward Au" w:date="2020-06-26T23:58:00Z">
          <w:pPr>
            <w:pStyle w:val="ListParagraph"/>
            <w:numPr>
              <w:ilvl w:val="1"/>
              <w:numId w:val="70"/>
            </w:numPr>
            <w:ind w:left="1440" w:hanging="360"/>
            <w:jc w:val="both"/>
          </w:pPr>
        </w:pPrChange>
      </w:pPr>
      <w:r w:rsidRPr="000E4A4F">
        <w:rPr>
          <w:szCs w:val="22"/>
          <w:highlight w:val="yellow"/>
        </w:rPr>
        <w:t>Additional coefficients for phase rotation are TBD</w:t>
      </w:r>
      <w:ins w:id="441" w:author="Edward Au" w:date="2020-06-26T23:58:00Z">
        <w:r w:rsidR="00103628">
          <w:rPr>
            <w:szCs w:val="22"/>
            <w:highlight w:val="yellow"/>
          </w:rPr>
          <w:t>.</w:t>
        </w:r>
      </w:ins>
      <w:r w:rsidRPr="000E4A4F">
        <w:rPr>
          <w:szCs w:val="22"/>
          <w:highlight w:val="yellow"/>
        </w:rPr>
        <w:t xml:space="preserve"> </w:t>
      </w:r>
      <w:r w:rsidRPr="000E4A4F">
        <w:rPr>
          <w:b/>
          <w:highlight w:val="yellow"/>
        </w:rPr>
        <w:t xml:space="preserve"> </w:t>
      </w:r>
      <w:r w:rsidRPr="000E4A4F">
        <w:rPr>
          <w:b/>
          <w:i/>
          <w:highlight w:val="yellow"/>
        </w:rPr>
        <w:t>[#SP56]</w:t>
      </w:r>
    </w:p>
    <w:p w14:paraId="1C092EF8" w14:textId="7C98DFBE" w:rsidR="000E4A4F" w:rsidRDefault="000E4A4F" w:rsidP="000E4A4F">
      <w:pPr>
        <w:jc w:val="both"/>
        <w:rPr>
          <w:szCs w:val="22"/>
        </w:rPr>
      </w:pPr>
      <w:r w:rsidRPr="000E4A4F">
        <w:rPr>
          <w:szCs w:val="22"/>
          <w:highlight w:val="yellow"/>
        </w:rPr>
        <w:t>[20/0782r2 (EHT-STF Sequences, Eunsung Park, LGE), SP#3, Y/N/A/No answer: 27/0/14/25]</w:t>
      </w:r>
    </w:p>
    <w:p w14:paraId="0CECCBD9" w14:textId="77777777" w:rsidR="00EC0D3A" w:rsidRDefault="00EC0D3A" w:rsidP="000E4A4F">
      <w:pPr>
        <w:jc w:val="both"/>
        <w:rPr>
          <w:szCs w:val="22"/>
        </w:rPr>
      </w:pPr>
    </w:p>
    <w:p w14:paraId="7344A91D" w14:textId="77777777" w:rsidR="00F24542" w:rsidRDefault="00F24542">
      <w:pPr>
        <w:rPr>
          <w:b/>
          <w:highlight w:val="yellow"/>
        </w:rPr>
      </w:pPr>
      <w:r>
        <w:rPr>
          <w:b/>
          <w:highlight w:val="yellow"/>
        </w:rPr>
        <w:br w:type="page"/>
      </w:r>
    </w:p>
    <w:p w14:paraId="4946FD38" w14:textId="2C206EBA" w:rsidR="00EC0D3A" w:rsidRPr="00EC0D3A" w:rsidRDefault="00EC0D3A" w:rsidP="00EC0D3A">
      <w:pPr>
        <w:jc w:val="both"/>
        <w:rPr>
          <w:szCs w:val="22"/>
          <w:highlight w:val="yellow"/>
        </w:rPr>
      </w:pPr>
      <w:r w:rsidRPr="00EC0D3A">
        <w:rPr>
          <w:b/>
          <w:highlight w:val="yellow"/>
        </w:rPr>
        <w:lastRenderedPageBreak/>
        <w:t>Straw poll #82</w:t>
      </w:r>
    </w:p>
    <w:p w14:paraId="436D302D" w14:textId="62386227" w:rsidR="00EC0D3A" w:rsidRPr="00EC0D3A" w:rsidDel="00103628" w:rsidRDefault="00EC0D3A" w:rsidP="00EC0D3A">
      <w:pPr>
        <w:jc w:val="both"/>
        <w:rPr>
          <w:del w:id="442" w:author="Edward Au" w:date="2020-06-26T23:58:00Z"/>
          <w:szCs w:val="22"/>
          <w:highlight w:val="yellow"/>
        </w:rPr>
      </w:pPr>
      <w:del w:id="443" w:author="Edward Au" w:date="2020-06-26T23:58:00Z">
        <w:r w:rsidRPr="00EC0D3A" w:rsidDel="00103628">
          <w:rPr>
            <w:szCs w:val="22"/>
            <w:highlight w:val="yellow"/>
          </w:rPr>
          <w:delText>Do you agree to add the following text to the TGbe SFD?</w:delText>
        </w:r>
      </w:del>
    </w:p>
    <w:p w14:paraId="4EDDF83A" w14:textId="2DEAA7AB" w:rsidR="00EC0D3A" w:rsidRPr="00EC0D3A" w:rsidDel="00103628" w:rsidRDefault="00EC0D3A" w:rsidP="00DF7E01">
      <w:pPr>
        <w:pStyle w:val="ListParagraph"/>
        <w:numPr>
          <w:ilvl w:val="0"/>
          <w:numId w:val="83"/>
        </w:numPr>
        <w:jc w:val="both"/>
        <w:rPr>
          <w:moveFrom w:id="444" w:author="Edward Au" w:date="2020-06-26T23:59:00Z"/>
          <w:szCs w:val="22"/>
          <w:highlight w:val="yellow"/>
        </w:rPr>
      </w:pPr>
      <w:moveFromRangeStart w:id="445" w:author="Edward Au" w:date="2020-06-26T23:59:00Z" w:name="move44108375"/>
      <w:moveFrom w:id="446" w:author="Edward Au" w:date="2020-06-26T23:59:00Z">
        <w:r w:rsidRPr="00EC0D3A" w:rsidDel="00103628">
          <w:rPr>
            <w:i/>
            <w:szCs w:val="22"/>
            <w:highlight w:val="yellow"/>
          </w:rPr>
          <w:t>M</w:t>
        </w:r>
        <w:r w:rsidRPr="00EC0D3A" w:rsidDel="00103628">
          <w:rPr>
            <w:szCs w:val="22"/>
            <w:highlight w:val="yellow"/>
          </w:rPr>
          <w:t xml:space="preserve"> = {-1 -1 -1 +1 +1 +1 -1 +1 +1 +1 -1 +1 +1 -1 +1}</w:t>
        </w:r>
      </w:moveFrom>
    </w:p>
    <w:moveFromRangeEnd w:id="445"/>
    <w:p w14:paraId="3488A6A8" w14:textId="6EEB1E77" w:rsidR="00EC0D3A" w:rsidRPr="00103628" w:rsidRDefault="00EC0D3A">
      <w:pPr>
        <w:jc w:val="both"/>
        <w:rPr>
          <w:szCs w:val="22"/>
          <w:highlight w:val="yellow"/>
        </w:rPr>
        <w:pPrChange w:id="447" w:author="Edward Au" w:date="2020-06-26T23:58:00Z">
          <w:pPr>
            <w:pStyle w:val="ListParagraph"/>
            <w:numPr>
              <w:numId w:val="83"/>
            </w:numPr>
            <w:ind w:hanging="360"/>
            <w:jc w:val="both"/>
          </w:pPr>
        </w:pPrChange>
      </w:pPr>
      <w:r w:rsidRPr="00103628">
        <w:rPr>
          <w:szCs w:val="22"/>
          <w:highlight w:val="yellow"/>
        </w:rPr>
        <w:t>1x EHT-STF sequence for contiguous 320</w:t>
      </w:r>
      <w:ins w:id="448" w:author="Edward Au" w:date="2020-06-26T23:59:00Z">
        <w:r w:rsidR="00D52BD7">
          <w:rPr>
            <w:szCs w:val="22"/>
            <w:highlight w:val="yellow"/>
          </w:rPr>
          <w:t xml:space="preserve"> </w:t>
        </w:r>
      </w:ins>
      <w:r w:rsidRPr="00103628">
        <w:rPr>
          <w:szCs w:val="22"/>
          <w:highlight w:val="yellow"/>
        </w:rPr>
        <w:t>MHz PPDU</w:t>
      </w:r>
    </w:p>
    <w:p w14:paraId="796E4FD9" w14:textId="77777777" w:rsidR="00EC0D3A" w:rsidRPr="00EC0D3A" w:rsidRDefault="00EC0D3A">
      <w:pPr>
        <w:pStyle w:val="ListParagraph"/>
        <w:numPr>
          <w:ilvl w:val="0"/>
          <w:numId w:val="83"/>
        </w:numPr>
        <w:jc w:val="both"/>
        <w:rPr>
          <w:szCs w:val="22"/>
          <w:highlight w:val="yellow"/>
        </w:rPr>
        <w:pPrChange w:id="449" w:author="Edward Au" w:date="2020-06-26T23:59:00Z">
          <w:pPr>
            <w:pStyle w:val="ListParagraph"/>
            <w:numPr>
              <w:ilvl w:val="1"/>
              <w:numId w:val="83"/>
            </w:numPr>
            <w:ind w:left="1440" w:hanging="360"/>
            <w:jc w:val="both"/>
          </w:pPr>
        </w:pPrChange>
      </w:pPr>
      <w:r w:rsidRPr="00EC0D3A">
        <w:rPr>
          <w:i/>
          <w:szCs w:val="22"/>
          <w:highlight w:val="yellow"/>
        </w:rPr>
        <w:t>EHTS</w:t>
      </w:r>
      <w:r w:rsidRPr="00EC0D3A">
        <w:rPr>
          <w:szCs w:val="22"/>
          <w:highlight w:val="yellow"/>
          <w:vertAlign w:val="subscript"/>
        </w:rPr>
        <w:t>-2032:16:2032</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 (1+j) / sqrt(2)</w:t>
      </w:r>
    </w:p>
    <w:p w14:paraId="17FA295A" w14:textId="044CA080" w:rsidR="00EC0D3A" w:rsidRPr="00103628" w:rsidRDefault="00EC0D3A">
      <w:pPr>
        <w:jc w:val="both"/>
        <w:rPr>
          <w:szCs w:val="22"/>
          <w:highlight w:val="yellow"/>
        </w:rPr>
        <w:pPrChange w:id="450" w:author="Edward Au" w:date="2020-06-26T23:59:00Z">
          <w:pPr>
            <w:pStyle w:val="ListParagraph"/>
            <w:numPr>
              <w:numId w:val="83"/>
            </w:numPr>
            <w:ind w:hanging="360"/>
            <w:jc w:val="both"/>
          </w:pPr>
        </w:pPrChange>
      </w:pPr>
      <w:r w:rsidRPr="00103628">
        <w:rPr>
          <w:szCs w:val="22"/>
          <w:highlight w:val="yellow"/>
        </w:rPr>
        <w:t>1x EHT-STF sequence for non-contiguous 160+160</w:t>
      </w:r>
      <w:ins w:id="451" w:author="Edward Au" w:date="2020-06-26T23:59:00Z">
        <w:r w:rsidR="00D52BD7">
          <w:rPr>
            <w:szCs w:val="22"/>
            <w:highlight w:val="yellow"/>
          </w:rPr>
          <w:t xml:space="preserve"> </w:t>
        </w:r>
      </w:ins>
      <w:r w:rsidRPr="00103628">
        <w:rPr>
          <w:szCs w:val="22"/>
          <w:highlight w:val="yellow"/>
        </w:rPr>
        <w:t>MHz PPDU</w:t>
      </w:r>
    </w:p>
    <w:p w14:paraId="73111C5D" w14:textId="6BBA7F7C" w:rsidR="00EC0D3A" w:rsidRPr="00EC0D3A" w:rsidRDefault="00EC0D3A">
      <w:pPr>
        <w:pStyle w:val="ListParagraph"/>
        <w:numPr>
          <w:ilvl w:val="0"/>
          <w:numId w:val="83"/>
        </w:numPr>
        <w:jc w:val="both"/>
        <w:rPr>
          <w:szCs w:val="22"/>
          <w:highlight w:val="yellow"/>
        </w:rPr>
        <w:pPrChange w:id="452" w:author="Edward Au" w:date="2020-06-26T23:59:00Z">
          <w:pPr>
            <w:pStyle w:val="ListParagraph"/>
            <w:numPr>
              <w:ilvl w:val="1"/>
              <w:numId w:val="83"/>
            </w:numPr>
            <w:ind w:left="1440" w:hanging="360"/>
            <w:jc w:val="both"/>
          </w:pPr>
        </w:pPrChange>
      </w:pPr>
      <w:r w:rsidRPr="00EC0D3A">
        <w:rPr>
          <w:szCs w:val="22"/>
          <w:highlight w:val="yellow"/>
        </w:rPr>
        <w:t>Low 160</w:t>
      </w:r>
      <w:ins w:id="453" w:author="Edward Au" w:date="2020-06-26T23:59:00Z">
        <w:r w:rsidR="00D52BD7">
          <w:rPr>
            <w:szCs w:val="22"/>
            <w:highlight w:val="yellow"/>
          </w:rPr>
          <w:t xml:space="preserve"> </w:t>
        </w:r>
      </w:ins>
      <w:r w:rsidRPr="00EC0D3A">
        <w:rPr>
          <w:szCs w:val="22"/>
          <w:highlight w:val="yellow"/>
        </w:rPr>
        <w:t xml:space="preserve">MHz: </w:t>
      </w:r>
      <w:r w:rsidRPr="00EC0D3A">
        <w:rPr>
          <w:i/>
          <w:szCs w:val="22"/>
          <w:highlight w:val="yellow"/>
        </w:rPr>
        <w:t>EHTS</w:t>
      </w:r>
      <w:r w:rsidRPr="00EC0D3A">
        <w:rPr>
          <w:szCs w:val="22"/>
          <w:highlight w:val="yellow"/>
          <w:vertAlign w:val="subscript"/>
        </w:rPr>
        <w:t>-1008:16:1008</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 * (1+j) / sqrt(2)</w:t>
      </w:r>
    </w:p>
    <w:p w14:paraId="7279FE3D" w14:textId="236E01DE" w:rsidR="00EC0D3A" w:rsidRDefault="00EC0D3A">
      <w:pPr>
        <w:pStyle w:val="ListParagraph"/>
        <w:numPr>
          <w:ilvl w:val="0"/>
          <w:numId w:val="83"/>
        </w:numPr>
        <w:jc w:val="both"/>
        <w:rPr>
          <w:ins w:id="454" w:author="Edward Au" w:date="2020-06-26T23:59:00Z"/>
          <w:szCs w:val="22"/>
          <w:highlight w:val="yellow"/>
        </w:rPr>
        <w:pPrChange w:id="455" w:author="Edward Au" w:date="2020-06-26T23:59:00Z">
          <w:pPr>
            <w:pStyle w:val="ListParagraph"/>
            <w:numPr>
              <w:ilvl w:val="1"/>
              <w:numId w:val="83"/>
            </w:numPr>
            <w:ind w:left="1440" w:hanging="360"/>
            <w:jc w:val="both"/>
          </w:pPr>
        </w:pPrChange>
      </w:pPr>
      <w:r w:rsidRPr="00EC0D3A">
        <w:rPr>
          <w:szCs w:val="22"/>
          <w:highlight w:val="yellow"/>
        </w:rPr>
        <w:t>High 160</w:t>
      </w:r>
      <w:ins w:id="456" w:author="Edward Au" w:date="2020-06-27T00:00:00Z">
        <w:r w:rsidR="00D52BD7">
          <w:rPr>
            <w:szCs w:val="22"/>
            <w:highlight w:val="yellow"/>
          </w:rPr>
          <w:t xml:space="preserve"> </w:t>
        </w:r>
      </w:ins>
      <w:r w:rsidRPr="00EC0D3A">
        <w:rPr>
          <w:szCs w:val="22"/>
          <w:highlight w:val="yellow"/>
        </w:rPr>
        <w:t xml:space="preserve">MHz: </w:t>
      </w:r>
      <w:r w:rsidRPr="00EC0D3A">
        <w:rPr>
          <w:i/>
          <w:szCs w:val="22"/>
          <w:highlight w:val="yellow"/>
        </w:rPr>
        <w:t>EHTS</w:t>
      </w:r>
      <w:r w:rsidRPr="00EC0D3A">
        <w:rPr>
          <w:szCs w:val="22"/>
          <w:highlight w:val="yellow"/>
          <w:vertAlign w:val="subscript"/>
        </w:rPr>
        <w:t>-1008:16:1008</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 * (1+j) / sqrt(2)</w:t>
      </w:r>
    </w:p>
    <w:p w14:paraId="2E299AA4" w14:textId="77777777" w:rsidR="00103628" w:rsidRPr="00D52BD7" w:rsidRDefault="00103628">
      <w:pPr>
        <w:jc w:val="both"/>
        <w:rPr>
          <w:moveTo w:id="457" w:author="Edward Au" w:date="2020-06-26T23:59:00Z"/>
          <w:szCs w:val="22"/>
          <w:highlight w:val="yellow"/>
        </w:rPr>
        <w:pPrChange w:id="458" w:author="Edward Au" w:date="2020-06-26T23:59:00Z">
          <w:pPr>
            <w:pStyle w:val="ListParagraph"/>
            <w:numPr>
              <w:numId w:val="83"/>
            </w:numPr>
            <w:ind w:hanging="360"/>
            <w:jc w:val="both"/>
          </w:pPr>
        </w:pPrChange>
      </w:pPr>
      <w:ins w:id="459" w:author="Edward Au" w:date="2020-06-26T23:59:00Z">
        <w:r w:rsidRPr="00103628">
          <w:rPr>
            <w:szCs w:val="22"/>
            <w:highlight w:val="yellow"/>
          </w:rPr>
          <w:t xml:space="preserve">where </w:t>
        </w:r>
      </w:ins>
      <w:moveToRangeStart w:id="460" w:author="Edward Au" w:date="2020-06-26T23:59:00Z" w:name="move44108375"/>
      <w:moveTo w:id="461" w:author="Edward Au" w:date="2020-06-26T23:59:00Z">
        <w:r w:rsidRPr="00103628">
          <w:rPr>
            <w:i/>
            <w:szCs w:val="22"/>
            <w:highlight w:val="yellow"/>
          </w:rPr>
          <w:t>M</w:t>
        </w:r>
        <w:r w:rsidRPr="00103628">
          <w:rPr>
            <w:szCs w:val="22"/>
            <w:highlight w:val="yellow"/>
          </w:rPr>
          <w:t xml:space="preserve"> = {-1 -1 -1 +1 +1 +1 -1 +1 +1 +1 -1 +1 +1 -1 +1}</w:t>
        </w:r>
      </w:moveTo>
    </w:p>
    <w:moveToRangeEnd w:id="460"/>
    <w:p w14:paraId="2C84F769" w14:textId="053DC7E0" w:rsidR="00103628" w:rsidRPr="00103628" w:rsidRDefault="00103628">
      <w:pPr>
        <w:jc w:val="both"/>
        <w:rPr>
          <w:szCs w:val="22"/>
          <w:highlight w:val="yellow"/>
        </w:rPr>
        <w:pPrChange w:id="462" w:author="Edward Au" w:date="2020-06-26T23:59:00Z">
          <w:pPr>
            <w:pStyle w:val="ListParagraph"/>
            <w:numPr>
              <w:ilvl w:val="1"/>
              <w:numId w:val="83"/>
            </w:numPr>
            <w:ind w:left="1440" w:hanging="360"/>
            <w:jc w:val="both"/>
          </w:pPr>
        </w:pPrChange>
      </w:pPr>
    </w:p>
    <w:p w14:paraId="06F0415D" w14:textId="77777777" w:rsidR="00EC0D3A" w:rsidRPr="00EC0D3A" w:rsidRDefault="00EC0D3A" w:rsidP="00EC0D3A">
      <w:pPr>
        <w:jc w:val="both"/>
        <w:rPr>
          <w:b/>
          <w:highlight w:val="yellow"/>
        </w:rPr>
      </w:pPr>
      <w:r w:rsidRPr="00EC0D3A">
        <w:rPr>
          <w:b/>
          <w:i/>
          <w:highlight w:val="yellow"/>
        </w:rPr>
        <w:t>[#SP82]</w:t>
      </w:r>
    </w:p>
    <w:p w14:paraId="2DF4D8BE" w14:textId="1F39DCBA" w:rsidR="00EC0D3A" w:rsidRDefault="00EC0D3A" w:rsidP="00EC0D3A">
      <w:pPr>
        <w:rPr>
          <w:szCs w:val="22"/>
        </w:rPr>
      </w:pPr>
      <w:r w:rsidRPr="00EC0D3A">
        <w:rPr>
          <w:szCs w:val="22"/>
          <w:highlight w:val="yellow"/>
        </w:rPr>
        <w:t>[20/0782r2 (EHT-STF Sequences, Eunsung Park, LGE)</w:t>
      </w:r>
      <w:r w:rsidR="00875C80">
        <w:rPr>
          <w:szCs w:val="22"/>
          <w:highlight w:val="yellow"/>
        </w:rPr>
        <w:t xml:space="preserve">, </w:t>
      </w:r>
      <w:r w:rsidRPr="00EC0D3A">
        <w:rPr>
          <w:szCs w:val="22"/>
          <w:highlight w:val="yellow"/>
        </w:rPr>
        <w:t>SP#7, Y/N/A: 32/0/13]</w:t>
      </w:r>
    </w:p>
    <w:p w14:paraId="3125686E" w14:textId="77777777" w:rsidR="00875C80" w:rsidRDefault="00875C80" w:rsidP="00EC0D3A">
      <w:pPr>
        <w:rPr>
          <w:szCs w:val="22"/>
        </w:rPr>
      </w:pPr>
    </w:p>
    <w:p w14:paraId="248A8242" w14:textId="2EA569B2" w:rsidR="00875C80" w:rsidRPr="00875C80" w:rsidRDefault="00875C80" w:rsidP="00875C80">
      <w:pPr>
        <w:rPr>
          <w:szCs w:val="22"/>
          <w:highlight w:val="yellow"/>
        </w:rPr>
      </w:pPr>
      <w:r w:rsidRPr="00875C80">
        <w:rPr>
          <w:b/>
          <w:highlight w:val="yellow"/>
        </w:rPr>
        <w:t>Straw poll #83</w:t>
      </w:r>
    </w:p>
    <w:p w14:paraId="70B3DA97" w14:textId="2C6CCD42" w:rsidR="00875C80" w:rsidRPr="00875C80" w:rsidDel="00772113" w:rsidRDefault="00875C80" w:rsidP="00875C80">
      <w:pPr>
        <w:jc w:val="both"/>
        <w:rPr>
          <w:del w:id="463" w:author="Edward Au" w:date="2020-06-27T00:01:00Z"/>
          <w:szCs w:val="22"/>
          <w:highlight w:val="yellow"/>
        </w:rPr>
      </w:pPr>
      <w:del w:id="464" w:author="Edward Au" w:date="2020-06-27T00:01:00Z">
        <w:r w:rsidRPr="00875C80" w:rsidDel="00772113">
          <w:rPr>
            <w:szCs w:val="22"/>
            <w:highlight w:val="yellow"/>
          </w:rPr>
          <w:delText>Do you agree to add the following text to the TGbe SFD?</w:delText>
        </w:r>
      </w:del>
    </w:p>
    <w:p w14:paraId="3ED5D109" w14:textId="7A00A492" w:rsidR="00875C80" w:rsidRPr="00875C80" w:rsidDel="00772113" w:rsidRDefault="00875C80" w:rsidP="00DF7E01">
      <w:pPr>
        <w:pStyle w:val="ListParagraph"/>
        <w:numPr>
          <w:ilvl w:val="0"/>
          <w:numId w:val="84"/>
        </w:numPr>
        <w:jc w:val="both"/>
        <w:rPr>
          <w:del w:id="465" w:author="Edward Au" w:date="2020-06-27T00:01:00Z"/>
          <w:szCs w:val="22"/>
          <w:highlight w:val="yellow"/>
        </w:rPr>
      </w:pPr>
      <w:del w:id="466" w:author="Edward Au" w:date="2020-06-27T00:01:00Z">
        <w:r w:rsidRPr="00875C80" w:rsidDel="00772113">
          <w:rPr>
            <w:i/>
            <w:szCs w:val="22"/>
            <w:highlight w:val="yellow"/>
          </w:rPr>
          <w:delText>M</w:delText>
        </w:r>
        <w:r w:rsidRPr="00875C80" w:rsidDel="00772113">
          <w:rPr>
            <w:szCs w:val="22"/>
            <w:highlight w:val="yellow"/>
          </w:rPr>
          <w:delText xml:space="preserve"> = {-1 -1 -1 +1 +1 +1 -1 +1 +1 +1 -1 +1 +1 -1 +1}</w:delText>
        </w:r>
      </w:del>
    </w:p>
    <w:p w14:paraId="2BC11B9D" w14:textId="6A1B1CE0" w:rsidR="00875C80" w:rsidRPr="00772113" w:rsidRDefault="00875C80">
      <w:pPr>
        <w:jc w:val="both"/>
        <w:rPr>
          <w:szCs w:val="22"/>
          <w:highlight w:val="yellow"/>
        </w:rPr>
        <w:pPrChange w:id="467" w:author="Edward Au" w:date="2020-06-27T00:01:00Z">
          <w:pPr>
            <w:pStyle w:val="ListParagraph"/>
            <w:numPr>
              <w:numId w:val="84"/>
            </w:numPr>
            <w:ind w:hanging="360"/>
            <w:jc w:val="both"/>
          </w:pPr>
        </w:pPrChange>
      </w:pPr>
      <w:r w:rsidRPr="00772113">
        <w:rPr>
          <w:szCs w:val="22"/>
          <w:highlight w:val="yellow"/>
        </w:rPr>
        <w:t>2x EHT-STF sequence for contiguous 320</w:t>
      </w:r>
      <w:ins w:id="468" w:author="Edward Au" w:date="2020-06-27T00:01:00Z">
        <w:r w:rsidR="00772113" w:rsidRPr="00772113">
          <w:rPr>
            <w:szCs w:val="22"/>
            <w:highlight w:val="yellow"/>
          </w:rPr>
          <w:t xml:space="preserve"> </w:t>
        </w:r>
      </w:ins>
      <w:r w:rsidRPr="00772113">
        <w:rPr>
          <w:szCs w:val="22"/>
          <w:highlight w:val="yellow"/>
        </w:rPr>
        <w:t>MHz PPDU</w:t>
      </w:r>
    </w:p>
    <w:p w14:paraId="2A4D2B9B" w14:textId="77777777" w:rsidR="00875C80" w:rsidRPr="00875C80" w:rsidRDefault="00875C80">
      <w:pPr>
        <w:pStyle w:val="ListParagraph"/>
        <w:numPr>
          <w:ilvl w:val="0"/>
          <w:numId w:val="84"/>
        </w:numPr>
        <w:jc w:val="both"/>
        <w:rPr>
          <w:szCs w:val="22"/>
          <w:highlight w:val="yellow"/>
        </w:rPr>
        <w:pPrChange w:id="469" w:author="Edward Au" w:date="2020-06-27T00:01:00Z">
          <w:pPr>
            <w:pStyle w:val="ListParagraph"/>
            <w:numPr>
              <w:ilvl w:val="1"/>
              <w:numId w:val="84"/>
            </w:numPr>
            <w:ind w:left="1440" w:hanging="360"/>
            <w:jc w:val="both"/>
          </w:pPr>
        </w:pPrChange>
      </w:pPr>
      <w:r w:rsidRPr="00875C80">
        <w:rPr>
          <w:i/>
          <w:szCs w:val="22"/>
          <w:highlight w:val="yellow"/>
        </w:rPr>
        <w:t>EHTS</w:t>
      </w:r>
      <w:r w:rsidRPr="00875C80">
        <w:rPr>
          <w:szCs w:val="22"/>
          <w:highlight w:val="yellow"/>
          <w:vertAlign w:val="subscript"/>
        </w:rPr>
        <w:t>-2040:8:2040</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 (1+j) / sqrt(2)</w:t>
      </w:r>
    </w:p>
    <w:p w14:paraId="6D8E9D6A" w14:textId="77777777" w:rsidR="00875C80" w:rsidRPr="00875C80" w:rsidRDefault="00875C80">
      <w:pPr>
        <w:pStyle w:val="ListParagraph"/>
        <w:numPr>
          <w:ilvl w:val="1"/>
          <w:numId w:val="84"/>
        </w:numPr>
        <w:jc w:val="both"/>
        <w:rPr>
          <w:szCs w:val="22"/>
          <w:highlight w:val="yellow"/>
        </w:rPr>
        <w:pPrChange w:id="470" w:author="Edward Au" w:date="2020-06-27T00:02:00Z">
          <w:pPr>
            <w:pStyle w:val="ListParagraph"/>
            <w:numPr>
              <w:ilvl w:val="2"/>
              <w:numId w:val="84"/>
            </w:numPr>
            <w:ind w:left="2160" w:hanging="360"/>
            <w:jc w:val="both"/>
          </w:pPr>
        </w:pPrChange>
      </w:pPr>
      <w:r w:rsidRPr="00875C80">
        <w:rPr>
          <w:i/>
          <w:szCs w:val="22"/>
          <w:highlight w:val="yellow"/>
        </w:rPr>
        <w:t>EHTS</w:t>
      </w:r>
      <w:r w:rsidRPr="00875C80">
        <w:rPr>
          <w:szCs w:val="22"/>
          <w:highlight w:val="yellow"/>
          <w:vertAlign w:val="subscript"/>
        </w:rPr>
        <w:t>-2040</w:t>
      </w:r>
      <w:r w:rsidRPr="00875C80">
        <w:rPr>
          <w:szCs w:val="22"/>
          <w:highlight w:val="yellow"/>
        </w:rPr>
        <w:t xml:space="preserve"> = </w:t>
      </w:r>
      <w:r w:rsidRPr="00875C80">
        <w:rPr>
          <w:i/>
          <w:szCs w:val="22"/>
          <w:highlight w:val="yellow"/>
        </w:rPr>
        <w:t>EHTS</w:t>
      </w:r>
      <w:r w:rsidRPr="00875C80">
        <w:rPr>
          <w:szCs w:val="22"/>
          <w:highlight w:val="yellow"/>
          <w:vertAlign w:val="subscript"/>
        </w:rPr>
        <w:t>-1032</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1032</w:t>
      </w:r>
      <w:r w:rsidRPr="00875C80">
        <w:rPr>
          <w:szCs w:val="22"/>
          <w:highlight w:val="yellow"/>
        </w:rPr>
        <w:t xml:space="preserve"> = </w:t>
      </w:r>
      <w:r w:rsidRPr="00875C80">
        <w:rPr>
          <w:i/>
          <w:szCs w:val="22"/>
          <w:highlight w:val="yellow"/>
        </w:rPr>
        <w:t>EHTS</w:t>
      </w:r>
      <w:r w:rsidRPr="00875C80">
        <w:rPr>
          <w:szCs w:val="22"/>
          <w:highlight w:val="yellow"/>
          <w:vertAlign w:val="subscript"/>
        </w:rPr>
        <w:t>2040</w:t>
      </w:r>
      <w:r w:rsidRPr="00875C80">
        <w:rPr>
          <w:szCs w:val="22"/>
          <w:highlight w:val="yellow"/>
        </w:rPr>
        <w:t xml:space="preserve"> = 0</w:t>
      </w:r>
    </w:p>
    <w:p w14:paraId="1339EFFC" w14:textId="207404A4" w:rsidR="00875C80" w:rsidRPr="00772113" w:rsidRDefault="00875C80">
      <w:pPr>
        <w:jc w:val="both"/>
        <w:rPr>
          <w:szCs w:val="22"/>
          <w:highlight w:val="yellow"/>
        </w:rPr>
        <w:pPrChange w:id="471" w:author="Edward Au" w:date="2020-06-27T00:02:00Z">
          <w:pPr>
            <w:pStyle w:val="ListParagraph"/>
            <w:numPr>
              <w:numId w:val="84"/>
            </w:numPr>
            <w:ind w:hanging="360"/>
            <w:jc w:val="both"/>
          </w:pPr>
        </w:pPrChange>
      </w:pPr>
      <w:r w:rsidRPr="00772113">
        <w:rPr>
          <w:szCs w:val="22"/>
          <w:highlight w:val="yellow"/>
        </w:rPr>
        <w:t>2x EHT-STF sequence for non-contiguous 160+160</w:t>
      </w:r>
      <w:ins w:id="472" w:author="Edward Au" w:date="2020-06-27T00:01:00Z">
        <w:r w:rsidR="00772113" w:rsidRPr="00772113">
          <w:rPr>
            <w:szCs w:val="22"/>
            <w:highlight w:val="yellow"/>
          </w:rPr>
          <w:t xml:space="preserve"> </w:t>
        </w:r>
      </w:ins>
      <w:r w:rsidRPr="00772113">
        <w:rPr>
          <w:szCs w:val="22"/>
          <w:highlight w:val="yellow"/>
        </w:rPr>
        <w:t>MHz PPDU</w:t>
      </w:r>
    </w:p>
    <w:p w14:paraId="30B84F6B" w14:textId="240E0440" w:rsidR="00875C80" w:rsidRPr="00875C80" w:rsidRDefault="00875C80">
      <w:pPr>
        <w:pStyle w:val="ListParagraph"/>
        <w:numPr>
          <w:ilvl w:val="0"/>
          <w:numId w:val="84"/>
        </w:numPr>
        <w:jc w:val="both"/>
        <w:rPr>
          <w:szCs w:val="22"/>
          <w:highlight w:val="yellow"/>
        </w:rPr>
        <w:pPrChange w:id="473" w:author="Edward Au" w:date="2020-06-27T00:02:00Z">
          <w:pPr>
            <w:pStyle w:val="ListParagraph"/>
            <w:numPr>
              <w:ilvl w:val="1"/>
              <w:numId w:val="84"/>
            </w:numPr>
            <w:ind w:left="1440" w:hanging="360"/>
            <w:jc w:val="both"/>
          </w:pPr>
        </w:pPrChange>
      </w:pPr>
      <w:r w:rsidRPr="00875C80">
        <w:rPr>
          <w:szCs w:val="22"/>
          <w:highlight w:val="yellow"/>
        </w:rPr>
        <w:t>Low 160</w:t>
      </w:r>
      <w:ins w:id="474" w:author="Edward Au" w:date="2020-06-27T00:01:00Z">
        <w:r w:rsidR="00772113">
          <w:rPr>
            <w:szCs w:val="22"/>
            <w:highlight w:val="yellow"/>
          </w:rPr>
          <w:t xml:space="preserve"> </w:t>
        </w:r>
      </w:ins>
      <w:r w:rsidRPr="00875C80">
        <w:rPr>
          <w:szCs w:val="22"/>
          <w:highlight w:val="yellow"/>
        </w:rPr>
        <w:t xml:space="preserve">MHz:  </w:t>
      </w:r>
      <w:r w:rsidRPr="00875C80">
        <w:rPr>
          <w:i/>
          <w:szCs w:val="22"/>
          <w:highlight w:val="yellow"/>
        </w:rPr>
        <w:t>EHTS</w:t>
      </w:r>
      <w:r w:rsidRPr="00875C80">
        <w:rPr>
          <w:szCs w:val="22"/>
          <w:highlight w:val="yellow"/>
          <w:vertAlign w:val="subscript"/>
        </w:rPr>
        <w:t>-1016:8:1016</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 * (1+j) / sqrt(2)</w:t>
      </w:r>
    </w:p>
    <w:p w14:paraId="29CB908B" w14:textId="77777777" w:rsidR="00875C80" w:rsidRPr="00875C80" w:rsidRDefault="00875C80">
      <w:pPr>
        <w:pStyle w:val="ListParagraph"/>
        <w:numPr>
          <w:ilvl w:val="1"/>
          <w:numId w:val="84"/>
        </w:numPr>
        <w:jc w:val="both"/>
        <w:rPr>
          <w:szCs w:val="22"/>
          <w:highlight w:val="yellow"/>
        </w:rPr>
        <w:pPrChange w:id="475" w:author="Edward Au" w:date="2020-06-27T00:02:00Z">
          <w:pPr>
            <w:pStyle w:val="ListParagraph"/>
            <w:numPr>
              <w:ilvl w:val="2"/>
              <w:numId w:val="84"/>
            </w:numPr>
            <w:ind w:left="2160" w:hanging="360"/>
            <w:jc w:val="both"/>
          </w:pPr>
        </w:pPrChange>
      </w:pP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0</w:t>
      </w:r>
    </w:p>
    <w:p w14:paraId="0174E1B7" w14:textId="39BA71F8" w:rsidR="00875C80" w:rsidRPr="00875C80" w:rsidRDefault="00875C80">
      <w:pPr>
        <w:pStyle w:val="ListParagraph"/>
        <w:numPr>
          <w:ilvl w:val="0"/>
          <w:numId w:val="84"/>
        </w:numPr>
        <w:jc w:val="both"/>
        <w:rPr>
          <w:szCs w:val="22"/>
          <w:highlight w:val="yellow"/>
        </w:rPr>
        <w:pPrChange w:id="476" w:author="Edward Au" w:date="2020-06-27T00:02:00Z">
          <w:pPr>
            <w:pStyle w:val="ListParagraph"/>
            <w:numPr>
              <w:ilvl w:val="1"/>
              <w:numId w:val="84"/>
            </w:numPr>
            <w:ind w:left="1440" w:hanging="360"/>
            <w:jc w:val="both"/>
          </w:pPr>
        </w:pPrChange>
      </w:pPr>
      <w:r w:rsidRPr="00875C80">
        <w:rPr>
          <w:szCs w:val="22"/>
          <w:highlight w:val="yellow"/>
        </w:rPr>
        <w:t>High 160</w:t>
      </w:r>
      <w:ins w:id="477" w:author="Edward Au" w:date="2020-06-27T00:01:00Z">
        <w:r w:rsidR="00772113">
          <w:rPr>
            <w:szCs w:val="22"/>
            <w:highlight w:val="yellow"/>
          </w:rPr>
          <w:t xml:space="preserve"> </w:t>
        </w:r>
      </w:ins>
      <w:r w:rsidRPr="00875C80">
        <w:rPr>
          <w:szCs w:val="22"/>
          <w:highlight w:val="yellow"/>
        </w:rPr>
        <w:t xml:space="preserve">MHz:  </w:t>
      </w:r>
      <w:r w:rsidRPr="00875C80">
        <w:rPr>
          <w:i/>
          <w:szCs w:val="22"/>
          <w:highlight w:val="yellow"/>
        </w:rPr>
        <w:t>EHTS</w:t>
      </w:r>
      <w:r w:rsidRPr="00875C80">
        <w:rPr>
          <w:szCs w:val="22"/>
          <w:highlight w:val="yellow"/>
          <w:vertAlign w:val="subscript"/>
        </w:rPr>
        <w:t>-1016:8:1016</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 (1+j) / sqrt(2)</w:t>
      </w:r>
    </w:p>
    <w:p w14:paraId="014EDC27" w14:textId="77777777" w:rsidR="00772113" w:rsidRDefault="00875C80">
      <w:pPr>
        <w:pStyle w:val="ListParagraph"/>
        <w:numPr>
          <w:ilvl w:val="1"/>
          <w:numId w:val="84"/>
        </w:numPr>
        <w:jc w:val="both"/>
        <w:rPr>
          <w:ins w:id="478" w:author="Edward Au" w:date="2020-06-27T00:01:00Z"/>
          <w:szCs w:val="22"/>
          <w:highlight w:val="yellow"/>
        </w:rPr>
        <w:pPrChange w:id="479" w:author="Edward Au" w:date="2020-06-27T00:02:00Z">
          <w:pPr>
            <w:pStyle w:val="ListParagraph"/>
            <w:numPr>
              <w:ilvl w:val="2"/>
              <w:numId w:val="84"/>
            </w:numPr>
            <w:ind w:left="2160" w:hanging="360"/>
            <w:jc w:val="both"/>
          </w:pPr>
        </w:pPrChange>
      </w:pP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0</w:t>
      </w:r>
    </w:p>
    <w:p w14:paraId="13C33219" w14:textId="355DD429" w:rsidR="00875C80" w:rsidRPr="00772113" w:rsidRDefault="00772113">
      <w:pPr>
        <w:jc w:val="both"/>
        <w:rPr>
          <w:szCs w:val="22"/>
          <w:highlight w:val="yellow"/>
        </w:rPr>
        <w:pPrChange w:id="480" w:author="Edward Au" w:date="2020-06-27T00:01:00Z">
          <w:pPr>
            <w:pStyle w:val="ListParagraph"/>
            <w:numPr>
              <w:ilvl w:val="2"/>
              <w:numId w:val="84"/>
            </w:numPr>
            <w:ind w:left="2160" w:hanging="360"/>
            <w:jc w:val="both"/>
          </w:pPr>
        </w:pPrChange>
      </w:pPr>
      <w:ins w:id="481" w:author="Edward Au" w:date="2020-06-27T00:01:00Z">
        <w:r w:rsidRPr="00772113">
          <w:rPr>
            <w:szCs w:val="22"/>
            <w:highlight w:val="yellow"/>
          </w:rPr>
          <w:t xml:space="preserve">where </w:t>
        </w:r>
        <w:r w:rsidRPr="00772113">
          <w:rPr>
            <w:i/>
            <w:szCs w:val="22"/>
            <w:highlight w:val="yellow"/>
          </w:rPr>
          <w:t>M</w:t>
        </w:r>
        <w:r w:rsidRPr="00772113">
          <w:rPr>
            <w:szCs w:val="22"/>
            <w:highlight w:val="yellow"/>
          </w:rPr>
          <w:t xml:space="preserve"> = {-1 -1 -1 +1 +1 +1 -1 +1 +1 +1 -1 +1 +1 -1 +1}</w:t>
        </w:r>
      </w:ins>
      <w:r w:rsidR="00875C80" w:rsidRPr="00772113">
        <w:rPr>
          <w:szCs w:val="22"/>
          <w:highlight w:val="yellow"/>
        </w:rPr>
        <w:t xml:space="preserve">  </w:t>
      </w:r>
      <w:r w:rsidR="00875C80" w:rsidRPr="00772113">
        <w:rPr>
          <w:b/>
          <w:i/>
          <w:highlight w:val="yellow"/>
          <w:rPrChange w:id="482" w:author="Edward Au" w:date="2020-06-27T00:01:00Z">
            <w:rPr>
              <w:highlight w:val="yellow"/>
            </w:rPr>
          </w:rPrChange>
        </w:rPr>
        <w:t>[#SP83]</w:t>
      </w:r>
    </w:p>
    <w:p w14:paraId="012BC171" w14:textId="0578A7B2" w:rsidR="00875C80" w:rsidRDefault="00875C80" w:rsidP="00875C80">
      <w:pPr>
        <w:rPr>
          <w:szCs w:val="22"/>
        </w:rPr>
      </w:pPr>
      <w:r w:rsidRPr="00875C80">
        <w:rPr>
          <w:szCs w:val="22"/>
          <w:highlight w:val="yellow"/>
        </w:rPr>
        <w:t>[20/0782r2 (EHT-STF Sequences, Eunsung Park, LGE), SP#8, Y/N/A: 27/0/12]</w:t>
      </w:r>
    </w:p>
    <w:p w14:paraId="3DD53E50" w14:textId="77777777" w:rsidR="00C44F82" w:rsidRPr="00C44F82" w:rsidRDefault="00A74B94" w:rsidP="00C44F82">
      <w:pPr>
        <w:pStyle w:val="Heading3"/>
      </w:pPr>
      <w:bookmarkStart w:id="483" w:name="_Toc44164397"/>
      <w:r>
        <w:t>EHT-LTF</w:t>
      </w:r>
      <w:bookmarkEnd w:id="483"/>
    </w:p>
    <w:p w14:paraId="38C44EBE" w14:textId="77777777" w:rsidR="003D1CA0" w:rsidRPr="0094572F" w:rsidRDefault="003D1CA0" w:rsidP="00B2669E">
      <w:pPr>
        <w:rPr>
          <w:highlight w:val="lightGray"/>
          <w:lang w:val="en-US"/>
        </w:rPr>
      </w:pPr>
      <w:r w:rsidRPr="0094572F">
        <w:rPr>
          <w:highlight w:val="lightGray"/>
          <w:lang w:val="en-US"/>
        </w:rPr>
        <w:t>802.11be shall include 1</w:t>
      </w:r>
      <w:r w:rsidR="0068111A" w:rsidRPr="0094572F">
        <w:rPr>
          <w:highlight w:val="lightGray"/>
        </w:rPr>
        <w:t>x</w:t>
      </w:r>
      <w:r w:rsidRPr="0094572F">
        <w:rPr>
          <w:highlight w:val="lightGray"/>
          <w:lang w:val="en-US"/>
        </w:rPr>
        <w:t xml:space="preserve"> EHT-LTF and 2</w:t>
      </w:r>
      <w:r w:rsidR="0068111A" w:rsidRPr="0094572F">
        <w:rPr>
          <w:highlight w:val="lightGray"/>
        </w:rPr>
        <w:t>x</w:t>
      </w:r>
      <w:r w:rsidRPr="0094572F">
        <w:rPr>
          <w:highlight w:val="lightGray"/>
          <w:lang w:val="en-US"/>
        </w:rPr>
        <w:t xml:space="preserve"> EHT-LTF.</w:t>
      </w:r>
    </w:p>
    <w:p w14:paraId="5E0D9408" w14:textId="77777777" w:rsidR="00A82D47" w:rsidRPr="0094572F" w:rsidRDefault="00A82D47" w:rsidP="00B2669E">
      <w:pPr>
        <w:rPr>
          <w:highlight w:val="lightGray"/>
          <w:lang w:val="en-US"/>
        </w:rPr>
      </w:pPr>
      <w:r w:rsidRPr="0094572F">
        <w:rPr>
          <w:highlight w:val="lightGray"/>
          <w:lang w:val="en-US"/>
        </w:rPr>
        <w:t xml:space="preserve">[Motion </w:t>
      </w:r>
      <w:r w:rsidR="00171C38" w:rsidRPr="0094572F">
        <w:rPr>
          <w:highlight w:val="lightGray"/>
          <w:lang w:val="en-US"/>
        </w:rPr>
        <w:t xml:space="preserve">74, </w:t>
      </w:r>
      <w:sdt>
        <w:sdtPr>
          <w:rPr>
            <w:highlight w:val="lightGray"/>
            <w:lang w:val="en-US"/>
          </w:rPr>
          <w:id w:val="208920200"/>
          <w:citation/>
        </w:sdtPr>
        <w:sdtEndPr/>
        <w:sdtContent>
          <w:r w:rsidR="00171C38" w:rsidRPr="0094572F">
            <w:rPr>
              <w:highlight w:val="lightGray"/>
              <w:lang w:val="en-US"/>
            </w:rPr>
            <w:fldChar w:fldCharType="begin"/>
          </w:r>
          <w:r w:rsidR="00171C38" w:rsidRPr="0094572F">
            <w:rPr>
              <w:highlight w:val="lightGray"/>
              <w:lang w:val="en-US"/>
            </w:rPr>
            <w:instrText xml:space="preserve"> CITATION 19_1755r2 \l 1033 </w:instrText>
          </w:r>
          <w:r w:rsidR="00171C38" w:rsidRPr="0094572F">
            <w:rPr>
              <w:highlight w:val="lightGray"/>
              <w:lang w:val="en-US"/>
            </w:rPr>
            <w:fldChar w:fldCharType="separate"/>
          </w:r>
          <w:r w:rsidR="005A1105" w:rsidRPr="0094572F">
            <w:rPr>
              <w:noProof/>
              <w:highlight w:val="lightGray"/>
              <w:lang w:val="en-US"/>
            </w:rPr>
            <w:t>[14]</w:t>
          </w:r>
          <w:r w:rsidR="00171C38" w:rsidRPr="0094572F">
            <w:rPr>
              <w:highlight w:val="lightGray"/>
              <w:lang w:val="en-US"/>
            </w:rPr>
            <w:fldChar w:fldCharType="end"/>
          </w:r>
        </w:sdtContent>
      </w:sdt>
      <w:r w:rsidR="00171C38" w:rsidRPr="0094572F">
        <w:rPr>
          <w:highlight w:val="lightGray"/>
          <w:lang w:val="en-US"/>
        </w:rPr>
        <w:t xml:space="preserve"> and </w:t>
      </w:r>
      <w:sdt>
        <w:sdtPr>
          <w:rPr>
            <w:highlight w:val="lightGray"/>
            <w:lang w:val="en-US"/>
          </w:rPr>
          <w:id w:val="-317572414"/>
          <w:citation/>
        </w:sdtPr>
        <w:sdtEndPr/>
        <w:sdtContent>
          <w:r w:rsidR="00074BBB" w:rsidRPr="0094572F">
            <w:rPr>
              <w:highlight w:val="lightGray"/>
              <w:lang w:val="en-US"/>
            </w:rPr>
            <w:fldChar w:fldCharType="begin"/>
          </w:r>
          <w:r w:rsidR="00074BBB" w:rsidRPr="0094572F">
            <w:rPr>
              <w:highlight w:val="lightGray"/>
              <w:lang w:val="en-US"/>
            </w:rPr>
            <w:instrText xml:space="preserve"> CITATION 19_1980r2 \l 1033 </w:instrText>
          </w:r>
          <w:r w:rsidR="00074BBB" w:rsidRPr="0094572F">
            <w:rPr>
              <w:highlight w:val="lightGray"/>
              <w:lang w:val="en-US"/>
            </w:rPr>
            <w:fldChar w:fldCharType="separate"/>
          </w:r>
          <w:r w:rsidR="005A1105" w:rsidRPr="0094572F">
            <w:rPr>
              <w:noProof/>
              <w:highlight w:val="lightGray"/>
              <w:lang w:val="en-US"/>
            </w:rPr>
            <w:t>[51]</w:t>
          </w:r>
          <w:r w:rsidR="00074BBB" w:rsidRPr="0094572F">
            <w:rPr>
              <w:highlight w:val="lightGray"/>
              <w:lang w:val="en-US"/>
            </w:rPr>
            <w:fldChar w:fldCharType="end"/>
          </w:r>
        </w:sdtContent>
      </w:sdt>
      <w:r w:rsidR="00074BBB" w:rsidRPr="0094572F">
        <w:rPr>
          <w:highlight w:val="lightGray"/>
          <w:lang w:val="en-US"/>
        </w:rPr>
        <w:t>]</w:t>
      </w:r>
    </w:p>
    <w:p w14:paraId="49F4DBE9" w14:textId="77777777" w:rsidR="00C55555" w:rsidRPr="0094572F" w:rsidRDefault="00C55555" w:rsidP="0016041E">
      <w:pPr>
        <w:jc w:val="both"/>
        <w:rPr>
          <w:highlight w:val="lightGray"/>
          <w:lang w:val="en-US"/>
        </w:rPr>
      </w:pPr>
    </w:p>
    <w:p w14:paraId="51A54DCA" w14:textId="77777777" w:rsidR="00CF0226" w:rsidRPr="0094572F" w:rsidRDefault="00CF0226" w:rsidP="0016041E">
      <w:pPr>
        <w:jc w:val="both"/>
        <w:rPr>
          <w:highlight w:val="lightGray"/>
          <w:lang w:val="en-US"/>
        </w:rPr>
      </w:pPr>
      <w:r w:rsidRPr="0094572F">
        <w:rPr>
          <w:highlight w:val="lightGray"/>
          <w:lang w:val="en-US"/>
        </w:rPr>
        <w:t>802.11be shall include 4</w:t>
      </w:r>
      <w:r w:rsidR="0068111A" w:rsidRPr="0094572F">
        <w:rPr>
          <w:highlight w:val="lightGray"/>
        </w:rPr>
        <w:t>x</w:t>
      </w:r>
      <w:r w:rsidRPr="0094572F">
        <w:rPr>
          <w:highlight w:val="lightGray"/>
          <w:lang w:val="en-US"/>
        </w:rPr>
        <w:t xml:space="preserve"> EHT-LTF.</w:t>
      </w:r>
    </w:p>
    <w:p w14:paraId="4DA6178C" w14:textId="77777777" w:rsidR="00CF0226" w:rsidRPr="0094572F" w:rsidRDefault="00CF0226" w:rsidP="0016041E">
      <w:pPr>
        <w:jc w:val="both"/>
        <w:rPr>
          <w:highlight w:val="lightGray"/>
          <w:lang w:val="en-US"/>
        </w:rPr>
      </w:pPr>
      <w:r w:rsidRPr="0094572F">
        <w:rPr>
          <w:highlight w:val="lightGray"/>
          <w:lang w:val="en-US"/>
        </w:rPr>
        <w:t xml:space="preserve">[Motion 75, </w:t>
      </w:r>
      <w:sdt>
        <w:sdtPr>
          <w:rPr>
            <w:highlight w:val="lightGray"/>
            <w:lang w:val="en-US"/>
          </w:rPr>
          <w:id w:val="59452023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25386574"/>
          <w:citation/>
        </w:sdtPr>
        <w:sdtEndPr/>
        <w:sdtContent>
          <w:r w:rsidR="00167EE1" w:rsidRPr="0094572F">
            <w:rPr>
              <w:highlight w:val="lightGray"/>
              <w:lang w:val="en-US"/>
            </w:rPr>
            <w:fldChar w:fldCharType="begin"/>
          </w:r>
          <w:r w:rsidR="00167EE1" w:rsidRPr="0094572F">
            <w:rPr>
              <w:highlight w:val="lightGray"/>
              <w:lang w:val="en-US"/>
            </w:rPr>
            <w:instrText xml:space="preserve"> CITATION 20_0117r1 \l 1033 </w:instrText>
          </w:r>
          <w:r w:rsidR="00167EE1" w:rsidRPr="0094572F">
            <w:rPr>
              <w:highlight w:val="lightGray"/>
              <w:lang w:val="en-US"/>
            </w:rPr>
            <w:fldChar w:fldCharType="separate"/>
          </w:r>
          <w:r w:rsidR="005A1105" w:rsidRPr="0094572F">
            <w:rPr>
              <w:noProof/>
              <w:highlight w:val="lightGray"/>
              <w:lang w:val="en-US"/>
            </w:rPr>
            <w:t>[52]</w:t>
          </w:r>
          <w:r w:rsidR="00167EE1" w:rsidRPr="0094572F">
            <w:rPr>
              <w:highlight w:val="lightGray"/>
              <w:lang w:val="en-US"/>
            </w:rPr>
            <w:fldChar w:fldCharType="end"/>
          </w:r>
        </w:sdtContent>
      </w:sdt>
      <w:r w:rsidR="00167EE1" w:rsidRPr="0094572F">
        <w:rPr>
          <w:highlight w:val="lightGray"/>
          <w:lang w:val="en-US"/>
        </w:rPr>
        <w:t>]</w:t>
      </w:r>
    </w:p>
    <w:p w14:paraId="77E2358A" w14:textId="77777777" w:rsidR="007738D5" w:rsidRPr="0094572F" w:rsidRDefault="007738D5" w:rsidP="0016041E">
      <w:pPr>
        <w:jc w:val="both"/>
        <w:rPr>
          <w:highlight w:val="lightGray"/>
          <w:lang w:val="en-US"/>
        </w:rPr>
      </w:pPr>
    </w:p>
    <w:p w14:paraId="3C2CED9D" w14:textId="77777777" w:rsidR="007738D5" w:rsidRPr="0094572F" w:rsidRDefault="007738D5" w:rsidP="0016041E">
      <w:pPr>
        <w:jc w:val="both"/>
        <w:rPr>
          <w:highlight w:val="lightGray"/>
          <w:lang w:val="en-US"/>
        </w:rPr>
      </w:pPr>
      <w:r w:rsidRPr="0094572F">
        <w:rPr>
          <w:highlight w:val="lightGray"/>
          <w:lang w:val="en-US"/>
        </w:rPr>
        <w:t>802.11be supports EHT-LTF for 16 spatial streams.</w:t>
      </w:r>
    </w:p>
    <w:p w14:paraId="22A46AE4" w14:textId="77777777" w:rsidR="00CF0226" w:rsidRPr="0094572F" w:rsidRDefault="000320FC" w:rsidP="0016041E">
      <w:pPr>
        <w:jc w:val="both"/>
        <w:rPr>
          <w:highlight w:val="lightGray"/>
          <w:lang w:val="en-US"/>
        </w:rPr>
      </w:pPr>
      <w:r w:rsidRPr="0094572F">
        <w:rPr>
          <w:highlight w:val="lightGray"/>
          <w:lang w:val="en-US"/>
        </w:rPr>
        <w:t xml:space="preserve">[Motion 83, </w:t>
      </w:r>
      <w:sdt>
        <w:sdtPr>
          <w:rPr>
            <w:highlight w:val="lightGray"/>
            <w:lang w:val="en-US"/>
          </w:rPr>
          <w:id w:val="-124803156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45274936"/>
          <w:citation/>
        </w:sdtPr>
        <w:sdtEndPr/>
        <w:sdtContent>
          <w:r w:rsidR="001841E8" w:rsidRPr="0094572F">
            <w:rPr>
              <w:highlight w:val="lightGray"/>
              <w:lang w:val="en-US"/>
            </w:rPr>
            <w:fldChar w:fldCharType="begin"/>
          </w:r>
          <w:r w:rsidR="00DA6825" w:rsidRPr="0094572F">
            <w:rPr>
              <w:highlight w:val="lightGray"/>
              <w:lang w:val="en-US"/>
            </w:rPr>
            <w:instrText xml:space="preserve">CITATION 19_1925r2 \l 1033 </w:instrText>
          </w:r>
          <w:r w:rsidR="001841E8" w:rsidRPr="0094572F">
            <w:rPr>
              <w:highlight w:val="lightGray"/>
              <w:lang w:val="en-US"/>
            </w:rPr>
            <w:fldChar w:fldCharType="separate"/>
          </w:r>
          <w:r w:rsidR="005A1105" w:rsidRPr="0094572F">
            <w:rPr>
              <w:noProof/>
              <w:highlight w:val="lightGray"/>
              <w:lang w:val="en-US"/>
            </w:rPr>
            <w:t>[53]</w:t>
          </w:r>
          <w:r w:rsidR="001841E8" w:rsidRPr="0094572F">
            <w:rPr>
              <w:highlight w:val="lightGray"/>
              <w:lang w:val="en-US"/>
            </w:rPr>
            <w:fldChar w:fldCharType="end"/>
          </w:r>
        </w:sdtContent>
      </w:sdt>
      <w:r w:rsidR="001841E8" w:rsidRPr="0094572F">
        <w:rPr>
          <w:highlight w:val="lightGray"/>
          <w:lang w:val="en-US"/>
        </w:rPr>
        <w:t>]</w:t>
      </w:r>
    </w:p>
    <w:p w14:paraId="18A571EA" w14:textId="77777777" w:rsidR="00460174" w:rsidRPr="0094572F" w:rsidRDefault="00460174" w:rsidP="0016041E">
      <w:pPr>
        <w:jc w:val="both"/>
        <w:rPr>
          <w:highlight w:val="lightGray"/>
          <w:lang w:val="en-US"/>
        </w:rPr>
      </w:pPr>
    </w:p>
    <w:p w14:paraId="629BF46C" w14:textId="4F027BDA" w:rsidR="00460174" w:rsidRPr="0094572F" w:rsidRDefault="00BD783D" w:rsidP="00460174">
      <w:pPr>
        <w:jc w:val="both"/>
        <w:rPr>
          <w:szCs w:val="22"/>
          <w:highlight w:val="lightGray"/>
        </w:rPr>
      </w:pPr>
      <w:r w:rsidRPr="0094572F">
        <w:rPr>
          <w:szCs w:val="22"/>
          <w:highlight w:val="lightGray"/>
        </w:rPr>
        <w:t xml:space="preserve">802.11be </w:t>
      </w:r>
      <w:r w:rsidR="00460174" w:rsidRPr="0094572F">
        <w:rPr>
          <w:szCs w:val="22"/>
          <w:highlight w:val="lightGray"/>
        </w:rPr>
        <w:t>support</w:t>
      </w:r>
      <w:r w:rsidRPr="0094572F">
        <w:rPr>
          <w:szCs w:val="22"/>
          <w:highlight w:val="lightGray"/>
        </w:rPr>
        <w:t>s</w:t>
      </w:r>
      <w:r w:rsidR="00460174" w:rsidRPr="0094572F">
        <w:rPr>
          <w:szCs w:val="22"/>
          <w:highlight w:val="lightGray"/>
        </w:rPr>
        <w:t xml:space="preserve"> reus</w:t>
      </w:r>
      <w:r w:rsidR="00AC0C51" w:rsidRPr="0094572F">
        <w:rPr>
          <w:szCs w:val="22"/>
          <w:highlight w:val="lightGray"/>
        </w:rPr>
        <w:t>ing</w:t>
      </w:r>
      <w:r w:rsidR="00460174" w:rsidRPr="0094572F">
        <w:rPr>
          <w:szCs w:val="22"/>
          <w:highlight w:val="lightGray"/>
        </w:rPr>
        <w:t xml:space="preserve"> 1/2/4x HE-LTF sequences for 1/2/4x EHT-LTF sequences in 20/40/80</w:t>
      </w:r>
      <w:r w:rsidR="001A0588" w:rsidRPr="0094572F">
        <w:rPr>
          <w:szCs w:val="22"/>
          <w:highlight w:val="lightGray"/>
        </w:rPr>
        <w:t xml:space="preserve"> </w:t>
      </w:r>
      <w:r w:rsidR="00460174" w:rsidRPr="0094572F">
        <w:rPr>
          <w:szCs w:val="22"/>
          <w:highlight w:val="lightGray"/>
        </w:rPr>
        <w:t>MHz PPDU transmission</w:t>
      </w:r>
      <w:r w:rsidRPr="0094572F">
        <w:rPr>
          <w:szCs w:val="22"/>
          <w:highlight w:val="lightGray"/>
        </w:rPr>
        <w:t xml:space="preserve">. </w:t>
      </w:r>
    </w:p>
    <w:p w14:paraId="45E1D45B" w14:textId="493EC899" w:rsidR="00E11A11" w:rsidRPr="0094572F" w:rsidRDefault="00E11A11" w:rsidP="00460174">
      <w:pPr>
        <w:jc w:val="both"/>
        <w:rPr>
          <w:szCs w:val="22"/>
          <w:highlight w:val="lightGray"/>
        </w:rPr>
      </w:pPr>
      <w:r w:rsidRPr="0094572F">
        <w:rPr>
          <w:highlight w:val="lightGray"/>
        </w:rPr>
        <w:t xml:space="preserve">[Motion 112, #SP11, </w:t>
      </w:r>
      <w:sdt>
        <w:sdtPr>
          <w:rPr>
            <w:highlight w:val="lightGray"/>
          </w:rPr>
          <w:id w:val="-128033867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924175730"/>
          <w:citation/>
        </w:sdtPr>
        <w:sdtEndPr/>
        <w:sdtContent>
          <w:r w:rsidR="00A02168" w:rsidRPr="0094572F">
            <w:rPr>
              <w:highlight w:val="lightGray"/>
            </w:rPr>
            <w:fldChar w:fldCharType="begin"/>
          </w:r>
          <w:r w:rsidR="00A02168" w:rsidRPr="0094572F">
            <w:rPr>
              <w:highlight w:val="lightGray"/>
              <w:lang w:val="en-US"/>
            </w:rPr>
            <w:instrText xml:space="preserve"> CITATION 20_0608r0 \l 1033 </w:instrText>
          </w:r>
          <w:r w:rsidR="00A02168" w:rsidRPr="0094572F">
            <w:rPr>
              <w:highlight w:val="lightGray"/>
            </w:rPr>
            <w:fldChar w:fldCharType="separate"/>
          </w:r>
          <w:r w:rsidR="005A1105" w:rsidRPr="0094572F">
            <w:rPr>
              <w:noProof/>
              <w:highlight w:val="lightGray"/>
              <w:lang w:val="en-US"/>
            </w:rPr>
            <w:t>[54]</w:t>
          </w:r>
          <w:r w:rsidR="00A02168" w:rsidRPr="0094572F">
            <w:rPr>
              <w:highlight w:val="lightGray"/>
            </w:rPr>
            <w:fldChar w:fldCharType="end"/>
          </w:r>
        </w:sdtContent>
      </w:sdt>
      <w:r w:rsidR="00A02168" w:rsidRPr="0094572F">
        <w:rPr>
          <w:highlight w:val="lightGray"/>
        </w:rPr>
        <w:t>]</w:t>
      </w:r>
    </w:p>
    <w:p w14:paraId="5F7D0417" w14:textId="77777777" w:rsidR="007007E1" w:rsidRPr="0094572F" w:rsidRDefault="007007E1" w:rsidP="0016041E">
      <w:pPr>
        <w:jc w:val="both"/>
        <w:rPr>
          <w:highlight w:val="lightGray"/>
          <w:lang w:val="en-US"/>
        </w:rPr>
      </w:pPr>
    </w:p>
    <w:p w14:paraId="1ECB342A" w14:textId="1E1908BC" w:rsidR="00F9652C" w:rsidRPr="0094572F" w:rsidRDefault="00896F31" w:rsidP="00F9652C">
      <w:pPr>
        <w:jc w:val="both"/>
        <w:rPr>
          <w:szCs w:val="22"/>
          <w:highlight w:val="lightGray"/>
        </w:rPr>
      </w:pPr>
      <w:r w:rsidRPr="0094572F">
        <w:rPr>
          <w:szCs w:val="22"/>
          <w:highlight w:val="lightGray"/>
        </w:rPr>
        <w:t xml:space="preserve">802.11be </w:t>
      </w:r>
      <w:r w:rsidR="00F9652C" w:rsidRPr="0094572F">
        <w:rPr>
          <w:szCs w:val="22"/>
          <w:highlight w:val="lightGray"/>
        </w:rPr>
        <w:t>support</w:t>
      </w:r>
      <w:r w:rsidRPr="0094572F">
        <w:rPr>
          <w:szCs w:val="22"/>
          <w:highlight w:val="lightGray"/>
        </w:rPr>
        <w:t>s</w:t>
      </w:r>
      <w:r w:rsidR="00F9652C" w:rsidRPr="0094572F">
        <w:rPr>
          <w:szCs w:val="22"/>
          <w:highlight w:val="lightGray"/>
        </w:rPr>
        <w:t xml:space="preserve"> reus</w:t>
      </w:r>
      <w:r w:rsidR="00AC0C51" w:rsidRPr="0094572F">
        <w:rPr>
          <w:szCs w:val="22"/>
          <w:highlight w:val="lightGray"/>
        </w:rPr>
        <w:t>ing</w:t>
      </w:r>
      <w:r w:rsidR="00F9652C" w:rsidRPr="0094572F">
        <w:rPr>
          <w:szCs w:val="22"/>
          <w:highlight w:val="lightGray"/>
        </w:rPr>
        <w:t xml:space="preserve"> 1/2/4x HE-LTF sequences for 1/2/4x EHT-LTF sequences in 80+80/160</w:t>
      </w:r>
      <w:r w:rsidR="001A0588" w:rsidRPr="0094572F">
        <w:rPr>
          <w:szCs w:val="22"/>
          <w:highlight w:val="lightGray"/>
        </w:rPr>
        <w:t xml:space="preserve"> </w:t>
      </w:r>
      <w:r w:rsidR="00F9652C" w:rsidRPr="0094572F">
        <w:rPr>
          <w:szCs w:val="22"/>
          <w:highlight w:val="lightGray"/>
        </w:rPr>
        <w:t>MHz</w:t>
      </w:r>
      <w:r w:rsidRPr="0094572F">
        <w:rPr>
          <w:szCs w:val="22"/>
          <w:highlight w:val="lightGray"/>
        </w:rPr>
        <w:t xml:space="preserve">. </w:t>
      </w:r>
    </w:p>
    <w:p w14:paraId="24B6E73C" w14:textId="2A5F0799" w:rsidR="00A02168" w:rsidRPr="0094572F" w:rsidRDefault="00A02168" w:rsidP="00A02168">
      <w:pPr>
        <w:jc w:val="both"/>
        <w:rPr>
          <w:szCs w:val="22"/>
          <w:highlight w:val="lightGray"/>
        </w:rPr>
      </w:pPr>
      <w:r w:rsidRPr="0094572F">
        <w:rPr>
          <w:highlight w:val="lightGray"/>
        </w:rPr>
        <w:t xml:space="preserve">[Motion 112, #SP41, </w:t>
      </w:r>
      <w:sdt>
        <w:sdtPr>
          <w:rPr>
            <w:highlight w:val="lightGray"/>
          </w:rPr>
          <w:id w:val="837577429"/>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237088499"/>
          <w:citation/>
        </w:sdtPr>
        <w:sdtEndPr/>
        <w:sdtContent>
          <w:r w:rsidRPr="0094572F">
            <w:rPr>
              <w:highlight w:val="lightGray"/>
            </w:rPr>
            <w:fldChar w:fldCharType="begin"/>
          </w:r>
          <w:r w:rsidRPr="0094572F">
            <w:rPr>
              <w:highlight w:val="lightGray"/>
              <w:lang w:val="en-US"/>
            </w:rPr>
            <w:instrText xml:space="preserve"> CITATION 20_0608r0 \l 1033 </w:instrText>
          </w:r>
          <w:r w:rsidRPr="0094572F">
            <w:rPr>
              <w:highlight w:val="lightGray"/>
            </w:rPr>
            <w:fldChar w:fldCharType="separate"/>
          </w:r>
          <w:r w:rsidR="005A1105" w:rsidRPr="0094572F">
            <w:rPr>
              <w:noProof/>
              <w:highlight w:val="lightGray"/>
              <w:lang w:val="en-US"/>
            </w:rPr>
            <w:t>[54]</w:t>
          </w:r>
          <w:r w:rsidRPr="0094572F">
            <w:rPr>
              <w:highlight w:val="lightGray"/>
            </w:rPr>
            <w:fldChar w:fldCharType="end"/>
          </w:r>
        </w:sdtContent>
      </w:sdt>
      <w:r w:rsidRPr="0094572F">
        <w:rPr>
          <w:highlight w:val="lightGray"/>
        </w:rPr>
        <w:t>]</w:t>
      </w:r>
    </w:p>
    <w:p w14:paraId="6EA0D6C0" w14:textId="77777777" w:rsidR="0045712C" w:rsidRPr="0094572F" w:rsidRDefault="0045712C" w:rsidP="0016041E">
      <w:pPr>
        <w:jc w:val="both"/>
        <w:rPr>
          <w:szCs w:val="22"/>
          <w:highlight w:val="lightGray"/>
          <w:lang w:val="en-US"/>
        </w:rPr>
      </w:pPr>
    </w:p>
    <w:p w14:paraId="00E8B78F" w14:textId="77777777" w:rsidR="00F24542" w:rsidRDefault="00F24542">
      <w:pPr>
        <w:rPr>
          <w:szCs w:val="22"/>
          <w:highlight w:val="lightGray"/>
          <w:lang w:val="en-US"/>
        </w:rPr>
      </w:pPr>
      <w:r>
        <w:rPr>
          <w:szCs w:val="22"/>
          <w:highlight w:val="lightGray"/>
          <w:lang w:val="en-US"/>
        </w:rPr>
        <w:br w:type="page"/>
      </w:r>
    </w:p>
    <w:p w14:paraId="0EAB5EA3" w14:textId="6D4B682F" w:rsidR="007007E1" w:rsidRPr="0094572F" w:rsidRDefault="007007E1" w:rsidP="0016041E">
      <w:pPr>
        <w:jc w:val="both"/>
        <w:rPr>
          <w:szCs w:val="22"/>
          <w:highlight w:val="lightGray"/>
          <w:lang w:val="en-US"/>
        </w:rPr>
      </w:pPr>
      <w:r w:rsidRPr="0094572F">
        <w:rPr>
          <w:szCs w:val="22"/>
          <w:highlight w:val="lightGray"/>
          <w:lang w:val="en-US"/>
        </w:rPr>
        <w:lastRenderedPageBreak/>
        <w:t xml:space="preserve">P-matrix based modulation of EHT-LTFs </w:t>
      </w:r>
      <w:r w:rsidR="009F7107" w:rsidRPr="0094572F">
        <w:rPr>
          <w:szCs w:val="22"/>
          <w:highlight w:val="lightGray"/>
          <w:lang w:val="en-US"/>
        </w:rPr>
        <w:t xml:space="preserve">is adopted </w:t>
      </w:r>
      <w:r w:rsidRPr="0094572F">
        <w:rPr>
          <w:szCs w:val="22"/>
          <w:highlight w:val="lightGray"/>
          <w:lang w:val="en-US"/>
        </w:rPr>
        <w:t>for all spatial multiplexing modes (both UL and DL) defined in EHT</w:t>
      </w:r>
      <w:r w:rsidR="009F7107" w:rsidRPr="0094572F">
        <w:rPr>
          <w:szCs w:val="22"/>
          <w:highlight w:val="lightGray"/>
          <w:lang w:val="en-US"/>
        </w:rPr>
        <w:t>.</w:t>
      </w:r>
    </w:p>
    <w:p w14:paraId="5F5A4903" w14:textId="5E6BDFB5" w:rsidR="007007E1" w:rsidRPr="0094572F" w:rsidRDefault="007007E1" w:rsidP="00486858">
      <w:pPr>
        <w:pStyle w:val="ListParagraph"/>
        <w:numPr>
          <w:ilvl w:val="0"/>
          <w:numId w:val="29"/>
        </w:numPr>
        <w:jc w:val="both"/>
        <w:rPr>
          <w:szCs w:val="22"/>
          <w:highlight w:val="lightGray"/>
          <w:lang w:val="en-US"/>
        </w:rPr>
      </w:pPr>
      <w:r w:rsidRPr="0094572F">
        <w:rPr>
          <w:szCs w:val="22"/>
          <w:highlight w:val="lightGray"/>
          <w:lang w:val="en-US"/>
        </w:rPr>
        <w:t>All spatial streams are active during EHT-LTFs on every non-zero LTF tone</w:t>
      </w:r>
      <w:r w:rsidR="00D75904" w:rsidRPr="0094572F">
        <w:rPr>
          <w:szCs w:val="22"/>
          <w:highlight w:val="lightGray"/>
          <w:lang w:val="en-US"/>
        </w:rPr>
        <w:t>.</w:t>
      </w:r>
    </w:p>
    <w:p w14:paraId="25AFE1F7" w14:textId="3CCBABEB" w:rsidR="007007E1" w:rsidRPr="0094572F" w:rsidRDefault="007007E1" w:rsidP="00486858">
      <w:pPr>
        <w:pStyle w:val="ListParagraph"/>
        <w:numPr>
          <w:ilvl w:val="0"/>
          <w:numId w:val="29"/>
        </w:numPr>
        <w:jc w:val="both"/>
        <w:rPr>
          <w:szCs w:val="22"/>
          <w:highlight w:val="lightGray"/>
          <w:lang w:val="en-US"/>
        </w:rPr>
      </w:pPr>
      <w:r w:rsidRPr="0094572F">
        <w:rPr>
          <w:szCs w:val="22"/>
          <w:highlight w:val="lightGray"/>
          <w:lang w:val="en-US"/>
        </w:rPr>
        <w:t>Applicable to multi-AP transmission modes as well</w:t>
      </w:r>
      <w:r w:rsidR="00D75904" w:rsidRPr="0094572F">
        <w:rPr>
          <w:szCs w:val="22"/>
          <w:highlight w:val="lightGray"/>
          <w:lang w:val="en-US"/>
        </w:rPr>
        <w:t>.</w:t>
      </w:r>
    </w:p>
    <w:p w14:paraId="3A09ECED" w14:textId="640504A9" w:rsidR="00A02168" w:rsidRPr="00A02168" w:rsidRDefault="00A02168" w:rsidP="007007E1">
      <w:pPr>
        <w:jc w:val="both"/>
        <w:rPr>
          <w:szCs w:val="22"/>
          <w:lang w:val="en-US"/>
        </w:rPr>
      </w:pPr>
      <w:r w:rsidRPr="0094572F">
        <w:rPr>
          <w:highlight w:val="lightGray"/>
        </w:rPr>
        <w:t xml:space="preserve">[Motion 111, #SP0611-20, </w:t>
      </w:r>
      <w:sdt>
        <w:sdtPr>
          <w:rPr>
            <w:highlight w:val="lightGray"/>
          </w:rPr>
          <w:id w:val="592827502"/>
          <w:citation/>
        </w:sdtPr>
        <w:sdtEndPr/>
        <w:sdtContent>
          <w:r w:rsidR="00247013" w:rsidRPr="0094572F">
            <w:rPr>
              <w:highlight w:val="lightGray"/>
            </w:rPr>
            <w:fldChar w:fldCharType="begin"/>
          </w:r>
          <w:r w:rsidR="00247013" w:rsidRPr="0094572F">
            <w:rPr>
              <w:highlight w:val="lightGray"/>
              <w:lang w:val="en-US"/>
            </w:rPr>
            <w:instrText xml:space="preserve"> CITATION 19_1755r4 \l 1033 </w:instrText>
          </w:r>
          <w:r w:rsidR="00247013" w:rsidRPr="0094572F">
            <w:rPr>
              <w:highlight w:val="lightGray"/>
            </w:rPr>
            <w:fldChar w:fldCharType="separate"/>
          </w:r>
          <w:r w:rsidR="005A1105" w:rsidRPr="0094572F">
            <w:rPr>
              <w:noProof/>
              <w:highlight w:val="lightGray"/>
              <w:lang w:val="en-US"/>
            </w:rPr>
            <w:t>[7]</w:t>
          </w:r>
          <w:r w:rsidR="00247013" w:rsidRPr="0094572F">
            <w:rPr>
              <w:highlight w:val="lightGray"/>
            </w:rPr>
            <w:fldChar w:fldCharType="end"/>
          </w:r>
        </w:sdtContent>
      </w:sdt>
      <w:r w:rsidR="00247013" w:rsidRPr="0094572F">
        <w:rPr>
          <w:highlight w:val="lightGray"/>
        </w:rPr>
        <w:t xml:space="preserve"> and </w:t>
      </w:r>
      <w:sdt>
        <w:sdtPr>
          <w:rPr>
            <w:highlight w:val="lightGray"/>
          </w:rPr>
          <w:id w:val="-1415692212"/>
          <w:citation/>
        </w:sdtPr>
        <w:sdtEndPr/>
        <w:sdtContent>
          <w:r w:rsidR="001A0588" w:rsidRPr="0094572F">
            <w:rPr>
              <w:highlight w:val="lightGray"/>
            </w:rPr>
            <w:fldChar w:fldCharType="begin"/>
          </w:r>
          <w:r w:rsidR="001A0588" w:rsidRPr="0094572F">
            <w:rPr>
              <w:highlight w:val="lightGray"/>
              <w:lang w:val="en-US"/>
            </w:rPr>
            <w:instrText xml:space="preserve"> CITATION 20_0382r0 \l 1033 </w:instrText>
          </w:r>
          <w:r w:rsidR="001A0588" w:rsidRPr="0094572F">
            <w:rPr>
              <w:highlight w:val="lightGray"/>
            </w:rPr>
            <w:fldChar w:fldCharType="separate"/>
          </w:r>
          <w:r w:rsidR="005A1105" w:rsidRPr="0094572F">
            <w:rPr>
              <w:noProof/>
              <w:highlight w:val="lightGray"/>
              <w:lang w:val="en-US"/>
            </w:rPr>
            <w:t>[55]</w:t>
          </w:r>
          <w:r w:rsidR="001A0588" w:rsidRPr="0094572F">
            <w:rPr>
              <w:highlight w:val="lightGray"/>
            </w:rPr>
            <w:fldChar w:fldCharType="end"/>
          </w:r>
        </w:sdtContent>
      </w:sdt>
      <w:r w:rsidR="001A0588" w:rsidRPr="0094572F">
        <w:rPr>
          <w:highlight w:val="lightGray"/>
        </w:rPr>
        <w:t>]</w:t>
      </w:r>
    </w:p>
    <w:p w14:paraId="304B9B58" w14:textId="77777777" w:rsidR="00AD1DC9" w:rsidRDefault="00AD1DC9" w:rsidP="00AD1DC9">
      <w:pPr>
        <w:pStyle w:val="Heading3"/>
      </w:pPr>
      <w:bookmarkStart w:id="484" w:name="_Toc44164398"/>
      <w:r>
        <w:t>Preamble puncture</w:t>
      </w:r>
      <w:bookmarkEnd w:id="484"/>
    </w:p>
    <w:p w14:paraId="5F9350A4" w14:textId="77777777" w:rsidR="00BD6A85" w:rsidRPr="0094572F" w:rsidRDefault="00BD6A85" w:rsidP="0016041E">
      <w:pPr>
        <w:jc w:val="both"/>
        <w:rPr>
          <w:highlight w:val="lightGray"/>
          <w:lang w:val="en-US"/>
        </w:rPr>
      </w:pPr>
      <w:r w:rsidRPr="0094572F">
        <w:rPr>
          <w:highlight w:val="lightGray"/>
          <w:lang w:val="en-US"/>
        </w:rPr>
        <w:t>CCA minimum BW resolution is 20 MHz.</w:t>
      </w:r>
    </w:p>
    <w:p w14:paraId="31897CF8" w14:textId="77777777" w:rsidR="00BD6A85" w:rsidRPr="0094572F" w:rsidRDefault="00BD6A85" w:rsidP="0016041E">
      <w:pPr>
        <w:jc w:val="both"/>
        <w:rPr>
          <w:highlight w:val="lightGray"/>
          <w:lang w:val="en-US"/>
        </w:rPr>
      </w:pPr>
      <w:r w:rsidRPr="0094572F">
        <w:rPr>
          <w:highlight w:val="lightGray"/>
          <w:lang w:val="en-US"/>
        </w:rPr>
        <w:t>Preamble puncturing resolution is 20 MHz.</w:t>
      </w:r>
    </w:p>
    <w:p w14:paraId="028C0453" w14:textId="77777777" w:rsidR="00BD6A85" w:rsidRPr="0094572F" w:rsidRDefault="00BD6A85" w:rsidP="0016041E">
      <w:pPr>
        <w:jc w:val="both"/>
        <w:rPr>
          <w:highlight w:val="lightGray"/>
          <w:lang w:val="en-US"/>
        </w:rPr>
      </w:pPr>
      <w:r w:rsidRPr="0094572F">
        <w:rPr>
          <w:highlight w:val="lightGray"/>
          <w:lang w:val="en-US"/>
        </w:rPr>
        <w:t xml:space="preserve">[Motion 90, </w:t>
      </w:r>
      <w:sdt>
        <w:sdtPr>
          <w:rPr>
            <w:highlight w:val="lightGray"/>
            <w:lang w:val="en-US"/>
          </w:rPr>
          <w:id w:val="1293786627"/>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844358616"/>
          <w:citation/>
        </w:sdtPr>
        <w:sdtEnd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508E898A" w14:textId="77777777" w:rsidR="00BD6A85" w:rsidRPr="0094572F" w:rsidRDefault="00BD6A85" w:rsidP="0016041E">
      <w:pPr>
        <w:jc w:val="both"/>
        <w:rPr>
          <w:highlight w:val="lightGray"/>
          <w:lang w:val="en-US"/>
        </w:rPr>
      </w:pPr>
    </w:p>
    <w:p w14:paraId="073F657B" w14:textId="77777777" w:rsidR="00AD1DC9" w:rsidRPr="0094572F" w:rsidRDefault="00E414D5" w:rsidP="0016041E">
      <w:pPr>
        <w:jc w:val="both"/>
        <w:rPr>
          <w:highlight w:val="lightGray"/>
          <w:lang w:val="en-US"/>
        </w:rPr>
      </w:pPr>
      <w:r w:rsidRPr="0094572F">
        <w:rPr>
          <w:highlight w:val="lightGray"/>
          <w:lang w:val="en-US"/>
        </w:rPr>
        <w:t>The 802.11be amendment shall support a preamble puncture mechanism for an EHT PPDU transmitted to multiple STAs.</w:t>
      </w:r>
    </w:p>
    <w:p w14:paraId="2624CAD8" w14:textId="77777777" w:rsidR="002E03CC" w:rsidRPr="0094572F" w:rsidRDefault="002E03CC" w:rsidP="0016041E">
      <w:pPr>
        <w:jc w:val="both"/>
        <w:rPr>
          <w:highlight w:val="lightGray"/>
          <w:lang w:val="en-US"/>
        </w:rPr>
      </w:pPr>
      <w:r w:rsidRPr="0094572F">
        <w:rPr>
          <w:highlight w:val="lightGray"/>
          <w:lang w:val="en-US"/>
        </w:rPr>
        <w:t xml:space="preserve">[Motion </w:t>
      </w:r>
      <w:r w:rsidR="00693850" w:rsidRPr="0094572F">
        <w:rPr>
          <w:highlight w:val="lightGray"/>
          <w:lang w:val="en-US"/>
        </w:rPr>
        <w:t>30</w:t>
      </w:r>
      <w:r w:rsidR="0025225C" w:rsidRPr="0094572F">
        <w:rPr>
          <w:highlight w:val="lightGray"/>
          <w:lang w:val="en-US"/>
        </w:rPr>
        <w:t xml:space="preserve">, </w:t>
      </w:r>
      <w:sdt>
        <w:sdtPr>
          <w:rPr>
            <w:highlight w:val="lightGray"/>
            <w:lang w:val="en-US"/>
          </w:rPr>
          <w:id w:val="-487316796"/>
          <w:citation/>
        </w:sdtPr>
        <w:sdtEndPr/>
        <w:sdtContent>
          <w:r w:rsidR="0025225C" w:rsidRPr="0094572F">
            <w:rPr>
              <w:highlight w:val="lightGray"/>
              <w:lang w:val="en-US"/>
            </w:rPr>
            <w:fldChar w:fldCharType="begin"/>
          </w:r>
          <w:r w:rsidR="0025225C" w:rsidRPr="0094572F">
            <w:rPr>
              <w:highlight w:val="lightGray"/>
              <w:lang w:val="en-US"/>
            </w:rPr>
            <w:instrText xml:space="preserve"> CITATION 19_1755r1 \l 1033 </w:instrText>
          </w:r>
          <w:r w:rsidR="0025225C" w:rsidRPr="0094572F">
            <w:rPr>
              <w:highlight w:val="lightGray"/>
              <w:lang w:val="en-US"/>
            </w:rPr>
            <w:fldChar w:fldCharType="separate"/>
          </w:r>
          <w:r w:rsidR="005A1105" w:rsidRPr="0094572F">
            <w:rPr>
              <w:noProof/>
              <w:highlight w:val="lightGray"/>
              <w:lang w:val="en-US"/>
            </w:rPr>
            <w:t>[3]</w:t>
          </w:r>
          <w:r w:rsidR="0025225C" w:rsidRPr="0094572F">
            <w:rPr>
              <w:highlight w:val="lightGray"/>
              <w:lang w:val="en-US"/>
            </w:rPr>
            <w:fldChar w:fldCharType="end"/>
          </w:r>
        </w:sdtContent>
      </w:sdt>
      <w:r w:rsidR="0025225C" w:rsidRPr="0094572F">
        <w:rPr>
          <w:highlight w:val="lightGray"/>
          <w:lang w:val="en-US"/>
        </w:rPr>
        <w:t xml:space="preserve"> and</w:t>
      </w:r>
      <w:r w:rsidR="000D66CB" w:rsidRPr="0094572F">
        <w:rPr>
          <w:highlight w:val="lightGray"/>
          <w:lang w:val="en-US"/>
        </w:rPr>
        <w:t xml:space="preserve"> </w:t>
      </w:r>
      <w:sdt>
        <w:sdtPr>
          <w:rPr>
            <w:highlight w:val="lightGray"/>
            <w:lang w:val="en-US"/>
          </w:rPr>
          <w:id w:val="127678414"/>
          <w:citation/>
        </w:sdtPr>
        <w:sdtEndPr/>
        <w:sdtContent>
          <w:r w:rsidR="000D66CB" w:rsidRPr="0094572F">
            <w:rPr>
              <w:highlight w:val="lightGray"/>
              <w:lang w:val="en-US"/>
            </w:rPr>
            <w:fldChar w:fldCharType="begin"/>
          </w:r>
          <w:r w:rsidR="000D66CB" w:rsidRPr="0094572F">
            <w:rPr>
              <w:highlight w:val="lightGray"/>
              <w:lang w:val="en-US"/>
            </w:rPr>
            <w:instrText xml:space="preserve"> CITATION 19_1190r3 \l 1033 </w:instrText>
          </w:r>
          <w:r w:rsidR="000D66CB" w:rsidRPr="0094572F">
            <w:rPr>
              <w:highlight w:val="lightGray"/>
              <w:lang w:val="en-US"/>
            </w:rPr>
            <w:fldChar w:fldCharType="separate"/>
          </w:r>
          <w:r w:rsidR="005A1105" w:rsidRPr="0094572F">
            <w:rPr>
              <w:noProof/>
              <w:highlight w:val="lightGray"/>
              <w:lang w:val="en-US"/>
            </w:rPr>
            <w:t>[56]</w:t>
          </w:r>
          <w:r w:rsidR="000D66CB" w:rsidRPr="0094572F">
            <w:rPr>
              <w:highlight w:val="lightGray"/>
              <w:lang w:val="en-US"/>
            </w:rPr>
            <w:fldChar w:fldCharType="end"/>
          </w:r>
        </w:sdtContent>
      </w:sdt>
      <w:r w:rsidR="000D66CB" w:rsidRPr="0094572F">
        <w:rPr>
          <w:highlight w:val="lightGray"/>
          <w:lang w:val="en-US"/>
        </w:rPr>
        <w:t>]</w:t>
      </w:r>
    </w:p>
    <w:p w14:paraId="6C868BEB" w14:textId="77777777" w:rsidR="00CB3563" w:rsidRPr="0094572F" w:rsidRDefault="00CB3563" w:rsidP="0016041E">
      <w:pPr>
        <w:jc w:val="both"/>
        <w:rPr>
          <w:highlight w:val="lightGray"/>
          <w:lang w:val="en-US"/>
        </w:rPr>
      </w:pPr>
    </w:p>
    <w:p w14:paraId="00B2B335" w14:textId="77777777" w:rsidR="00CB3563" w:rsidRPr="0094572F" w:rsidRDefault="00CB3563" w:rsidP="0016041E">
      <w:pPr>
        <w:jc w:val="both"/>
        <w:rPr>
          <w:highlight w:val="lightGray"/>
          <w:lang w:val="en-US"/>
        </w:rPr>
      </w:pPr>
      <w:r w:rsidRPr="0094572F">
        <w:rPr>
          <w:highlight w:val="lightGray"/>
          <w:lang w:val="en-US"/>
        </w:rPr>
        <w:t>The 802.11be amendment shall support a preamble puncture mechanism for an EHT PPDU transmitted to a single STA.</w:t>
      </w:r>
    </w:p>
    <w:p w14:paraId="62919D0B" w14:textId="77777777" w:rsidR="00CB3563" w:rsidRDefault="00CB3563" w:rsidP="0016041E">
      <w:pPr>
        <w:jc w:val="both"/>
        <w:rPr>
          <w:lang w:val="en-US"/>
        </w:rPr>
      </w:pPr>
      <w:r w:rsidRPr="0094572F">
        <w:rPr>
          <w:highlight w:val="lightGray"/>
          <w:lang w:val="en-US"/>
        </w:rPr>
        <w:t xml:space="preserve">[Motion 31, </w:t>
      </w:r>
      <w:sdt>
        <w:sdtPr>
          <w:rPr>
            <w:highlight w:val="lightGray"/>
            <w:lang w:val="en-US"/>
          </w:rPr>
          <w:id w:val="581336401"/>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22937282"/>
          <w:citation/>
        </w:sdtPr>
        <w:sdtEndPr/>
        <w:sdtContent>
          <w:r w:rsidRPr="0094572F">
            <w:rPr>
              <w:highlight w:val="lightGray"/>
              <w:lang w:val="en-US"/>
            </w:rPr>
            <w:fldChar w:fldCharType="begin"/>
          </w:r>
          <w:r w:rsidRPr="0094572F">
            <w:rPr>
              <w:highlight w:val="lightGray"/>
              <w:lang w:val="en-US"/>
            </w:rPr>
            <w:instrText xml:space="preserve"> CITATION 19_1190r3 \l 1033 </w:instrText>
          </w:r>
          <w:r w:rsidRPr="0094572F">
            <w:rPr>
              <w:highlight w:val="lightGray"/>
              <w:lang w:val="en-US"/>
            </w:rPr>
            <w:fldChar w:fldCharType="separate"/>
          </w:r>
          <w:r w:rsidR="005A1105" w:rsidRPr="0094572F">
            <w:rPr>
              <w:noProof/>
              <w:highlight w:val="lightGray"/>
              <w:lang w:val="en-US"/>
            </w:rPr>
            <w:t>[56]</w:t>
          </w:r>
          <w:r w:rsidRPr="0094572F">
            <w:rPr>
              <w:highlight w:val="lightGray"/>
              <w:lang w:val="en-US"/>
            </w:rPr>
            <w:fldChar w:fldCharType="end"/>
          </w:r>
        </w:sdtContent>
      </w:sdt>
      <w:r w:rsidRPr="0094572F">
        <w:rPr>
          <w:highlight w:val="lightGray"/>
          <w:lang w:val="en-US"/>
        </w:rPr>
        <w:t>]</w:t>
      </w:r>
    </w:p>
    <w:p w14:paraId="07428FF5" w14:textId="77777777" w:rsidR="0020199C" w:rsidRPr="00365E0E" w:rsidRDefault="00E75015" w:rsidP="00B23775">
      <w:pPr>
        <w:pStyle w:val="Heading2"/>
        <w:spacing w:after="60"/>
        <w:rPr>
          <w:u w:val="none"/>
          <w:lang w:val="en-US"/>
        </w:rPr>
      </w:pPr>
      <w:bookmarkStart w:id="485" w:name="_Toc44164399"/>
      <w:r w:rsidRPr="00365E0E">
        <w:rPr>
          <w:u w:val="none"/>
          <w:lang w:val="en-US"/>
        </w:rPr>
        <w:t>Modulation</w:t>
      </w:r>
      <w:bookmarkEnd w:id="485"/>
    </w:p>
    <w:p w14:paraId="5B9B12B9" w14:textId="104AC895" w:rsidR="00E75015" w:rsidRPr="0094572F" w:rsidRDefault="00A3279B" w:rsidP="009F7107">
      <w:pPr>
        <w:ind w:left="360" w:hanging="360"/>
        <w:jc w:val="both"/>
        <w:rPr>
          <w:highlight w:val="lightGray"/>
          <w:lang w:val="en-US"/>
        </w:rPr>
      </w:pPr>
      <w:r w:rsidRPr="0094572F">
        <w:rPr>
          <w:bCs/>
          <w:highlight w:val="lightGray"/>
        </w:rPr>
        <w:t>802.</w:t>
      </w:r>
      <w:r w:rsidR="00E75015" w:rsidRPr="0094572F">
        <w:rPr>
          <w:bCs/>
          <w:highlight w:val="lightGray"/>
        </w:rPr>
        <w:t>11be shall define 4096 QAM as one of the optionally supported modulations</w:t>
      </w:r>
      <w:r w:rsidR="009F7107" w:rsidRPr="0094572F">
        <w:rPr>
          <w:bCs/>
          <w:highlight w:val="lightGray"/>
        </w:rPr>
        <w:t>.</w:t>
      </w:r>
    </w:p>
    <w:p w14:paraId="676014D9" w14:textId="13A78363" w:rsidR="009559DC" w:rsidRPr="0094572F" w:rsidRDefault="009559DC" w:rsidP="00E75015">
      <w:pPr>
        <w:jc w:val="both"/>
        <w:rPr>
          <w:highlight w:val="lightGray"/>
        </w:rPr>
      </w:pPr>
      <w:r w:rsidRPr="0094572F">
        <w:rPr>
          <w:highlight w:val="lightGray"/>
        </w:rPr>
        <w:t xml:space="preserve">[Motion 111, #SP0611-21, </w:t>
      </w:r>
      <w:sdt>
        <w:sdtPr>
          <w:rPr>
            <w:highlight w:val="lightGray"/>
          </w:rPr>
          <w:id w:val="-206670881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BB4853" w:rsidRPr="0094572F">
        <w:rPr>
          <w:highlight w:val="lightGray"/>
        </w:rPr>
        <w:t xml:space="preserve"> </w:t>
      </w:r>
      <w:sdt>
        <w:sdtPr>
          <w:rPr>
            <w:highlight w:val="lightGray"/>
          </w:rPr>
          <w:id w:val="-689375403"/>
          <w:citation/>
        </w:sdtPr>
        <w:sdtEndPr/>
        <w:sdtContent>
          <w:r w:rsidR="00BB4853" w:rsidRPr="0094572F">
            <w:rPr>
              <w:highlight w:val="lightGray"/>
            </w:rPr>
            <w:fldChar w:fldCharType="begin"/>
          </w:r>
          <w:r w:rsidR="00BB4853" w:rsidRPr="0094572F">
            <w:rPr>
              <w:highlight w:val="lightGray"/>
              <w:lang w:val="en-US"/>
            </w:rPr>
            <w:instrText xml:space="preserve"> CITATION 20_0480r0 \l 1033 </w:instrText>
          </w:r>
          <w:r w:rsidR="00BB4853" w:rsidRPr="0094572F">
            <w:rPr>
              <w:highlight w:val="lightGray"/>
            </w:rPr>
            <w:fldChar w:fldCharType="separate"/>
          </w:r>
          <w:r w:rsidR="005A1105" w:rsidRPr="0094572F">
            <w:rPr>
              <w:noProof/>
              <w:highlight w:val="lightGray"/>
              <w:lang w:val="en-US"/>
            </w:rPr>
            <w:t>[57]</w:t>
          </w:r>
          <w:r w:rsidR="00BB4853" w:rsidRPr="0094572F">
            <w:rPr>
              <w:highlight w:val="lightGray"/>
            </w:rPr>
            <w:fldChar w:fldCharType="end"/>
          </w:r>
        </w:sdtContent>
      </w:sdt>
      <w:r w:rsidR="00BB4853" w:rsidRPr="0094572F">
        <w:rPr>
          <w:highlight w:val="lightGray"/>
        </w:rPr>
        <w:t>]</w:t>
      </w:r>
    </w:p>
    <w:p w14:paraId="56BFFA7C" w14:textId="77777777" w:rsidR="009B6F5D" w:rsidRPr="0094572F" w:rsidRDefault="009B6F5D" w:rsidP="00E75015">
      <w:pPr>
        <w:jc w:val="both"/>
        <w:rPr>
          <w:highlight w:val="lightGray"/>
        </w:rPr>
      </w:pPr>
    </w:p>
    <w:p w14:paraId="017F9082" w14:textId="252D2F49" w:rsidR="009B6F5D" w:rsidRPr="0094572F" w:rsidRDefault="009B6F5D" w:rsidP="009F7107">
      <w:pPr>
        <w:pStyle w:val="ListParagraph"/>
        <w:ind w:hanging="720"/>
        <w:jc w:val="both"/>
        <w:rPr>
          <w:highlight w:val="lightGray"/>
        </w:rPr>
      </w:pPr>
      <w:r w:rsidRPr="0094572F">
        <w:rPr>
          <w:highlight w:val="lightGray"/>
        </w:rPr>
        <w:t>The uniform constellation mapping for 4096 QAM shall be as given in 11-20/0111r0</w:t>
      </w:r>
      <w:r w:rsidR="009F7107" w:rsidRPr="0094572F">
        <w:rPr>
          <w:highlight w:val="lightGray"/>
        </w:rPr>
        <w:t>.</w:t>
      </w:r>
      <w:r w:rsidR="001F56E3" w:rsidRPr="0094572F">
        <w:rPr>
          <w:highlight w:val="lightGray"/>
        </w:rPr>
        <w:t xml:space="preserve"> </w:t>
      </w:r>
    </w:p>
    <w:p w14:paraId="0A6934F4" w14:textId="69D8BA29" w:rsidR="00BB4853" w:rsidRPr="0094572F" w:rsidRDefault="00BB4853" w:rsidP="00BB4853">
      <w:pPr>
        <w:jc w:val="both"/>
        <w:rPr>
          <w:highlight w:val="lightGray"/>
        </w:rPr>
      </w:pPr>
      <w:r w:rsidRPr="0094572F">
        <w:rPr>
          <w:highlight w:val="lightGray"/>
        </w:rPr>
        <w:t xml:space="preserve">[Motion 111, #SP0611-22, </w:t>
      </w:r>
      <w:sdt>
        <w:sdtPr>
          <w:rPr>
            <w:highlight w:val="lightGray"/>
          </w:rPr>
          <w:id w:val="-449554058"/>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644930249"/>
          <w:citation/>
        </w:sdtPr>
        <w:sdtEndPr/>
        <w:sdtContent>
          <w:r w:rsidRPr="0094572F">
            <w:rPr>
              <w:highlight w:val="lightGray"/>
            </w:rPr>
            <w:fldChar w:fldCharType="begin"/>
          </w:r>
          <w:r w:rsidRPr="0094572F">
            <w:rPr>
              <w:highlight w:val="lightGray"/>
              <w:lang w:val="en-US"/>
            </w:rPr>
            <w:instrText xml:space="preserve"> CITATION 20_0480r0 \l 1033 </w:instrText>
          </w:r>
          <w:r w:rsidRPr="0094572F">
            <w:rPr>
              <w:highlight w:val="lightGray"/>
            </w:rPr>
            <w:fldChar w:fldCharType="separate"/>
          </w:r>
          <w:r w:rsidR="005A1105" w:rsidRPr="0094572F">
            <w:rPr>
              <w:noProof/>
              <w:highlight w:val="lightGray"/>
              <w:lang w:val="en-US"/>
            </w:rPr>
            <w:t>[57]</w:t>
          </w:r>
          <w:r w:rsidRPr="0094572F">
            <w:rPr>
              <w:highlight w:val="lightGray"/>
            </w:rPr>
            <w:fldChar w:fldCharType="end"/>
          </w:r>
        </w:sdtContent>
      </w:sdt>
      <w:r w:rsidRPr="0094572F">
        <w:rPr>
          <w:highlight w:val="lightGray"/>
        </w:rPr>
        <w:t>]</w:t>
      </w:r>
    </w:p>
    <w:p w14:paraId="705831CE" w14:textId="77777777" w:rsidR="00BB4853" w:rsidRPr="0094572F" w:rsidRDefault="00BB4853" w:rsidP="009B6F5D">
      <w:pPr>
        <w:tabs>
          <w:tab w:val="left" w:pos="7075"/>
        </w:tabs>
        <w:jc w:val="both"/>
        <w:rPr>
          <w:highlight w:val="lightGray"/>
        </w:rPr>
      </w:pPr>
    </w:p>
    <w:p w14:paraId="34050515" w14:textId="5BCEF5F8" w:rsidR="00A450AB" w:rsidRPr="0094572F" w:rsidRDefault="001F56E3" w:rsidP="00A450AB">
      <w:pPr>
        <w:jc w:val="both"/>
        <w:rPr>
          <w:szCs w:val="22"/>
          <w:highlight w:val="lightGray"/>
          <w:lang w:val="en-US"/>
        </w:rPr>
      </w:pPr>
      <w:r w:rsidRPr="0094572F">
        <w:rPr>
          <w:szCs w:val="22"/>
          <w:highlight w:val="lightGray"/>
          <w:lang w:val="en-US"/>
        </w:rPr>
        <w:t xml:space="preserve">802.11be </w:t>
      </w:r>
      <w:r w:rsidR="00A450AB" w:rsidRPr="0094572F">
        <w:rPr>
          <w:szCs w:val="22"/>
          <w:highlight w:val="lightGray"/>
          <w:lang w:val="en-US"/>
        </w:rPr>
        <w:t>support</w:t>
      </w:r>
      <w:r w:rsidRPr="0094572F">
        <w:rPr>
          <w:szCs w:val="22"/>
          <w:highlight w:val="lightGray"/>
          <w:lang w:val="en-US"/>
        </w:rPr>
        <w:t>s</w:t>
      </w:r>
      <w:r w:rsidR="00A450AB" w:rsidRPr="0094572F">
        <w:rPr>
          <w:szCs w:val="22"/>
          <w:highlight w:val="lightGray"/>
          <w:lang w:val="en-US"/>
        </w:rPr>
        <w:t xml:space="preserve"> -38 dB as the Tx EVM requirement for </w:t>
      </w:r>
      <w:r w:rsidR="007C5664" w:rsidRPr="0094572F">
        <w:rPr>
          <w:szCs w:val="22"/>
          <w:highlight w:val="lightGray"/>
          <w:lang w:val="en-US"/>
        </w:rPr>
        <w:t>802.</w:t>
      </w:r>
      <w:r w:rsidR="00A450AB" w:rsidRPr="0094572F">
        <w:rPr>
          <w:szCs w:val="22"/>
          <w:highlight w:val="lightGray"/>
          <w:lang w:val="en-US"/>
        </w:rPr>
        <w:t xml:space="preserve">11be </w:t>
      </w:r>
      <w:r w:rsidR="004C4816" w:rsidRPr="0094572F">
        <w:rPr>
          <w:szCs w:val="22"/>
          <w:highlight w:val="lightGray"/>
          <w:lang w:val="en-US"/>
        </w:rPr>
        <w:t xml:space="preserve">4096 </w:t>
      </w:r>
      <w:r w:rsidR="00A450AB" w:rsidRPr="0094572F">
        <w:rPr>
          <w:szCs w:val="22"/>
          <w:highlight w:val="lightGray"/>
          <w:lang w:val="en-US"/>
        </w:rPr>
        <w:t>QAM</w:t>
      </w:r>
      <w:r w:rsidRPr="0094572F">
        <w:rPr>
          <w:szCs w:val="22"/>
          <w:highlight w:val="lightGray"/>
          <w:lang w:val="en-US"/>
        </w:rPr>
        <w:t>.</w:t>
      </w:r>
    </w:p>
    <w:p w14:paraId="70623F4C" w14:textId="7331412D" w:rsidR="00BB4853" w:rsidRPr="00047C7B" w:rsidRDefault="00BB4853" w:rsidP="00A450AB">
      <w:pPr>
        <w:jc w:val="both"/>
        <w:rPr>
          <w:szCs w:val="22"/>
          <w:lang w:val="en-US"/>
        </w:rPr>
      </w:pPr>
      <w:r w:rsidRPr="0094572F">
        <w:rPr>
          <w:szCs w:val="22"/>
          <w:highlight w:val="lightGray"/>
          <w:lang w:val="en-US"/>
        </w:rPr>
        <w:t xml:space="preserve">[Motion 112, #SP20, </w:t>
      </w:r>
      <w:sdt>
        <w:sdtPr>
          <w:rPr>
            <w:szCs w:val="22"/>
            <w:highlight w:val="lightGray"/>
            <w:lang w:val="en-US"/>
          </w:rPr>
          <w:id w:val="-1411463226"/>
          <w:citation/>
        </w:sdtPr>
        <w:sdtEndPr/>
        <w:sdtContent>
          <w:r w:rsidRPr="0094572F">
            <w:rPr>
              <w:szCs w:val="22"/>
              <w:highlight w:val="lightGray"/>
              <w:lang w:val="en-US"/>
            </w:rPr>
            <w:fldChar w:fldCharType="begin"/>
          </w:r>
          <w:r w:rsidRPr="0094572F">
            <w:rPr>
              <w:szCs w:val="22"/>
              <w:highlight w:val="lightGray"/>
              <w:lang w:val="en-US"/>
            </w:rPr>
            <w:instrText xml:space="preserve"> CITATION 19_1755r4 \l 1033 </w:instrText>
          </w:r>
          <w:r w:rsidRPr="0094572F">
            <w:rPr>
              <w:szCs w:val="22"/>
              <w:highlight w:val="lightGray"/>
              <w:lang w:val="en-US"/>
            </w:rPr>
            <w:fldChar w:fldCharType="separate"/>
          </w:r>
          <w:r w:rsidR="005A1105" w:rsidRPr="0094572F">
            <w:rPr>
              <w:noProof/>
              <w:szCs w:val="22"/>
              <w:highlight w:val="lightGray"/>
              <w:lang w:val="en-US"/>
            </w:rPr>
            <w:t>[7]</w:t>
          </w:r>
          <w:r w:rsidRPr="0094572F">
            <w:rPr>
              <w:szCs w:val="22"/>
              <w:highlight w:val="lightGray"/>
              <w:lang w:val="en-US"/>
            </w:rPr>
            <w:fldChar w:fldCharType="end"/>
          </w:r>
        </w:sdtContent>
      </w:sdt>
      <w:r w:rsidRPr="0094572F">
        <w:rPr>
          <w:szCs w:val="22"/>
          <w:highlight w:val="lightGray"/>
          <w:lang w:val="en-US"/>
        </w:rPr>
        <w:t xml:space="preserve"> and</w:t>
      </w:r>
      <w:r w:rsidR="003A128A" w:rsidRPr="0094572F">
        <w:rPr>
          <w:szCs w:val="22"/>
          <w:highlight w:val="lightGray"/>
          <w:lang w:val="en-US"/>
        </w:rPr>
        <w:t xml:space="preserve"> </w:t>
      </w:r>
      <w:sdt>
        <w:sdtPr>
          <w:rPr>
            <w:szCs w:val="22"/>
            <w:highlight w:val="lightGray"/>
            <w:lang w:val="en-US"/>
          </w:rPr>
          <w:id w:val="1337187032"/>
          <w:citation/>
        </w:sdtPr>
        <w:sdtEndPr/>
        <w:sdtContent>
          <w:r w:rsidR="003A128A" w:rsidRPr="0094572F">
            <w:rPr>
              <w:szCs w:val="22"/>
              <w:highlight w:val="lightGray"/>
              <w:lang w:val="en-US"/>
            </w:rPr>
            <w:fldChar w:fldCharType="begin"/>
          </w:r>
          <w:r w:rsidR="003A128A" w:rsidRPr="0094572F">
            <w:rPr>
              <w:szCs w:val="22"/>
              <w:highlight w:val="lightGray"/>
              <w:lang w:val="en-US"/>
            </w:rPr>
            <w:instrText xml:space="preserve"> CITATION 20_0456r0 \l 1033 </w:instrText>
          </w:r>
          <w:r w:rsidR="003A128A" w:rsidRPr="0094572F">
            <w:rPr>
              <w:szCs w:val="22"/>
              <w:highlight w:val="lightGray"/>
              <w:lang w:val="en-US"/>
            </w:rPr>
            <w:fldChar w:fldCharType="separate"/>
          </w:r>
          <w:r w:rsidR="005A1105" w:rsidRPr="0094572F">
            <w:rPr>
              <w:noProof/>
              <w:szCs w:val="22"/>
              <w:highlight w:val="lightGray"/>
              <w:lang w:val="en-US"/>
            </w:rPr>
            <w:t>[58]</w:t>
          </w:r>
          <w:r w:rsidR="003A128A" w:rsidRPr="0094572F">
            <w:rPr>
              <w:szCs w:val="22"/>
              <w:highlight w:val="lightGray"/>
              <w:lang w:val="en-US"/>
            </w:rPr>
            <w:fldChar w:fldCharType="end"/>
          </w:r>
        </w:sdtContent>
      </w:sdt>
      <w:r w:rsidR="003A128A" w:rsidRPr="0094572F">
        <w:rPr>
          <w:szCs w:val="22"/>
          <w:highlight w:val="lightGray"/>
          <w:lang w:val="en-US"/>
        </w:rPr>
        <w:t>]</w:t>
      </w:r>
    </w:p>
    <w:p w14:paraId="13FDA4B7" w14:textId="269213A2" w:rsidR="00807E4E" w:rsidRPr="00716B52" w:rsidRDefault="00807E4E" w:rsidP="00365E0E">
      <w:pPr>
        <w:pStyle w:val="Heading2"/>
        <w:spacing w:after="60"/>
        <w:rPr>
          <w:u w:val="none"/>
        </w:rPr>
      </w:pPr>
      <w:bookmarkStart w:id="486" w:name="_Toc44164400"/>
      <w:r w:rsidRPr="00716B52">
        <w:rPr>
          <w:u w:val="none"/>
        </w:rPr>
        <w:t>Data field</w:t>
      </w:r>
      <w:bookmarkEnd w:id="486"/>
    </w:p>
    <w:p w14:paraId="0EB97AE7" w14:textId="3C595D63" w:rsidR="00D04E9D" w:rsidRPr="00716B52" w:rsidRDefault="00D04E9D" w:rsidP="008E2C5C">
      <w:pPr>
        <w:pStyle w:val="Heading3"/>
      </w:pPr>
      <w:bookmarkStart w:id="487" w:name="_Toc44164401"/>
      <w:r w:rsidRPr="00716B52">
        <w:t>Scrambler</w:t>
      </w:r>
      <w:bookmarkEnd w:id="487"/>
    </w:p>
    <w:p w14:paraId="3C2B801A" w14:textId="7281E68C" w:rsidR="00807E4E" w:rsidRPr="0094572F" w:rsidRDefault="007E6602" w:rsidP="00807E4E">
      <w:pPr>
        <w:jc w:val="both"/>
        <w:rPr>
          <w:highlight w:val="lightGray"/>
        </w:rPr>
      </w:pPr>
      <w:r w:rsidRPr="0094572F">
        <w:rPr>
          <w:highlight w:val="lightGray"/>
        </w:rPr>
        <w:t xml:space="preserve">The </w:t>
      </w:r>
      <w:r w:rsidR="00807E4E" w:rsidRPr="0094572F">
        <w:rPr>
          <w:highlight w:val="lightGray"/>
        </w:rPr>
        <w:t xml:space="preserve">following generator polynomial to generate the PPDU synchronous scrambler </w:t>
      </w:r>
      <w:r w:rsidRPr="0094572F">
        <w:rPr>
          <w:highlight w:val="lightGray"/>
        </w:rPr>
        <w:t xml:space="preserve">is used </w:t>
      </w:r>
      <w:r w:rsidR="00807E4E" w:rsidRPr="0094572F">
        <w:rPr>
          <w:highlight w:val="lightGray"/>
        </w:rPr>
        <w:t>for EHT PPDU?</w:t>
      </w:r>
    </w:p>
    <w:p w14:paraId="6BDE311F" w14:textId="77777777" w:rsidR="00807E4E" w:rsidRPr="0094572F"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94572F" w:rsidRDefault="00807E4E" w:rsidP="00807E4E">
      <w:pPr>
        <w:jc w:val="both"/>
        <w:rPr>
          <w:highlight w:val="lightGray"/>
        </w:rPr>
      </w:pPr>
      <w:r w:rsidRPr="0094572F">
        <w:rPr>
          <w:highlight w:val="lightGray"/>
        </w:rPr>
        <w:t>•</w:t>
      </w:r>
      <w:r w:rsidRPr="0094572F">
        <w:rPr>
          <w:highlight w:val="lightGray"/>
        </w:rPr>
        <w:tab/>
        <w:t>The 11 bits used for the scrambler initialization are randomly assigned by the transmitter.</w:t>
      </w:r>
    </w:p>
    <w:p w14:paraId="5687F4EE" w14:textId="76132144" w:rsidR="00807E4E" w:rsidRPr="0094572F" w:rsidRDefault="00807E4E" w:rsidP="00807E4E">
      <w:pPr>
        <w:jc w:val="both"/>
        <w:rPr>
          <w:highlight w:val="lightGray"/>
        </w:rPr>
      </w:pPr>
      <w:r w:rsidRPr="0094572F">
        <w:rPr>
          <w:highlight w:val="lightGray"/>
        </w:rPr>
        <w:t>•</w:t>
      </w:r>
      <w:r w:rsidRPr="0094572F">
        <w:rPr>
          <w:highlight w:val="lightGray"/>
        </w:rPr>
        <w:tab/>
        <w:t xml:space="preserve">The polarity of the pilot subcarrier is derived from the same sequence as </w:t>
      </w:r>
      <w:r w:rsidR="004C4816" w:rsidRPr="0094572F">
        <w:rPr>
          <w:highlight w:val="lightGray"/>
        </w:rPr>
        <w:t>802.</w:t>
      </w:r>
      <w:r w:rsidRPr="0094572F">
        <w:rPr>
          <w:highlight w:val="lightGray"/>
        </w:rPr>
        <w:t>11ax.</w:t>
      </w:r>
    </w:p>
    <w:p w14:paraId="1AEF7F13" w14:textId="6DBF2976" w:rsidR="009A5BE6" w:rsidRDefault="009A5BE6" w:rsidP="00807E4E">
      <w:pPr>
        <w:jc w:val="both"/>
      </w:pPr>
      <w:r w:rsidRPr="0094572F">
        <w:rPr>
          <w:highlight w:val="lightGray"/>
        </w:rPr>
        <w:t xml:space="preserve">[Motion 112, #SP16, </w:t>
      </w:r>
      <w:sdt>
        <w:sdtPr>
          <w:rPr>
            <w:highlight w:val="lightGray"/>
          </w:rPr>
          <w:id w:val="-2031015458"/>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0B1BF1" w:rsidRPr="0094572F">
        <w:rPr>
          <w:highlight w:val="lightGray"/>
        </w:rPr>
        <w:t xml:space="preserve"> </w:t>
      </w:r>
      <w:sdt>
        <w:sdtPr>
          <w:rPr>
            <w:highlight w:val="lightGray"/>
          </w:rPr>
          <w:id w:val="1424687398"/>
          <w:citation/>
        </w:sdtPr>
        <w:sdtEndPr/>
        <w:sdtContent>
          <w:r w:rsidR="000B1BF1" w:rsidRPr="0094572F">
            <w:rPr>
              <w:highlight w:val="lightGray"/>
            </w:rPr>
            <w:fldChar w:fldCharType="begin"/>
          </w:r>
          <w:r w:rsidR="000B1BF1" w:rsidRPr="0094572F">
            <w:rPr>
              <w:highlight w:val="lightGray"/>
              <w:lang w:val="en-US"/>
            </w:rPr>
            <w:instrText xml:space="preserve"> CITATION 20_0563r1 \l 1033 </w:instrText>
          </w:r>
          <w:r w:rsidR="000B1BF1" w:rsidRPr="0094572F">
            <w:rPr>
              <w:highlight w:val="lightGray"/>
            </w:rPr>
            <w:fldChar w:fldCharType="separate"/>
          </w:r>
          <w:r w:rsidR="005A1105" w:rsidRPr="0094572F">
            <w:rPr>
              <w:noProof/>
              <w:highlight w:val="lightGray"/>
              <w:lang w:val="en-US"/>
            </w:rPr>
            <w:t>[59]</w:t>
          </w:r>
          <w:r w:rsidR="000B1BF1" w:rsidRPr="0094572F">
            <w:rPr>
              <w:highlight w:val="lightGray"/>
            </w:rPr>
            <w:fldChar w:fldCharType="end"/>
          </w:r>
        </w:sdtContent>
      </w:sdt>
      <w:r w:rsidR="000B1BF1" w:rsidRPr="0094572F">
        <w:rPr>
          <w:highlight w:val="lightGray"/>
        </w:rPr>
        <w:t>]</w:t>
      </w:r>
    </w:p>
    <w:p w14:paraId="67A72EB3" w14:textId="414C7372" w:rsidR="00D04E9D" w:rsidRPr="009A5BE6" w:rsidRDefault="00D04E9D" w:rsidP="008E2C5C">
      <w:pPr>
        <w:pStyle w:val="Heading3"/>
      </w:pPr>
      <w:bookmarkStart w:id="488" w:name="_Toc44164402"/>
      <w:r w:rsidRPr="009A5BE6">
        <w:t>Pilot</w:t>
      </w:r>
      <w:r w:rsidR="0008794F" w:rsidRPr="009A5BE6">
        <w:t xml:space="preserve"> subcarriers</w:t>
      </w:r>
      <w:bookmarkEnd w:id="488"/>
    </w:p>
    <w:p w14:paraId="24FEA278" w14:textId="3DAAEFCC" w:rsidR="008E4483" w:rsidRPr="008E4483" w:rsidRDefault="008E4483" w:rsidP="008E4483">
      <w:pPr>
        <w:rPr>
          <w:szCs w:val="22"/>
          <w:highlight w:val="yellow"/>
        </w:rPr>
      </w:pPr>
      <w:r w:rsidRPr="008E4483">
        <w:rPr>
          <w:b/>
          <w:highlight w:val="yellow"/>
        </w:rPr>
        <w:t>Straw poll #79</w:t>
      </w:r>
    </w:p>
    <w:p w14:paraId="57AB9894" w14:textId="77777777" w:rsidR="008E4483" w:rsidRPr="008E4483" w:rsidRDefault="008E4483" w:rsidP="008E4483">
      <w:pPr>
        <w:rPr>
          <w:szCs w:val="22"/>
          <w:highlight w:val="yellow"/>
        </w:rPr>
      </w:pPr>
      <w:r w:rsidRPr="008E4483">
        <w:rPr>
          <w:szCs w:val="22"/>
          <w:highlight w:val="yellow"/>
        </w:rPr>
        <w:t>Do you support the below pilot indices for 26/52/106/242/484RU in 80/160/320MHz PPDU of 11be?</w:t>
      </w:r>
    </w:p>
    <w:p w14:paraId="6D094E70"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80MHz EHT PPDU</w:t>
      </w:r>
    </w:p>
    <w:p w14:paraId="19131560" w14:textId="77777777" w:rsidR="008E4483" w:rsidRPr="008E4483" w:rsidRDefault="008E4483" w:rsidP="00DF7E01">
      <w:pPr>
        <w:pStyle w:val="ListParagraph"/>
        <w:numPr>
          <w:ilvl w:val="1"/>
          <w:numId w:val="82"/>
        </w:numPr>
        <w:rPr>
          <w:szCs w:val="22"/>
          <w:highlight w:val="yellow"/>
        </w:rPr>
      </w:pPr>
      <w:r w:rsidRPr="008E4483">
        <w:rPr>
          <w:szCs w:val="22"/>
          <w:highlight w:val="yellow"/>
        </w:rPr>
        <w:t>[Pilot indices in 40MHz]-256, [Pilot indices in 40MHz]+256</w:t>
      </w:r>
    </w:p>
    <w:p w14:paraId="0C27D2EE"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160MHz EHT PPDU</w:t>
      </w:r>
    </w:p>
    <w:p w14:paraId="6ED399C6" w14:textId="77777777" w:rsidR="008E4483" w:rsidRPr="008E4483" w:rsidRDefault="008E4483" w:rsidP="00DF7E01">
      <w:pPr>
        <w:pStyle w:val="ListParagraph"/>
        <w:numPr>
          <w:ilvl w:val="1"/>
          <w:numId w:val="82"/>
        </w:numPr>
        <w:rPr>
          <w:szCs w:val="22"/>
          <w:highlight w:val="yellow"/>
        </w:rPr>
      </w:pPr>
      <w:r w:rsidRPr="008E4483">
        <w:rPr>
          <w:szCs w:val="22"/>
          <w:highlight w:val="yellow"/>
        </w:rPr>
        <w:t>[Pilot indices in 80MHz]-512, [Pilot indices in 80MHz]-512</w:t>
      </w:r>
    </w:p>
    <w:p w14:paraId="46BF2C4D"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320MHz EHT PPDU</w:t>
      </w:r>
    </w:p>
    <w:p w14:paraId="602A2B1B" w14:textId="30D6F4C3" w:rsidR="008E4483" w:rsidRPr="008E4483" w:rsidRDefault="008E4483" w:rsidP="00DF7E01">
      <w:pPr>
        <w:pStyle w:val="ListParagraph"/>
        <w:numPr>
          <w:ilvl w:val="1"/>
          <w:numId w:val="82"/>
        </w:numPr>
        <w:rPr>
          <w:szCs w:val="22"/>
          <w:highlight w:val="yellow"/>
        </w:rPr>
      </w:pPr>
      <w:r w:rsidRPr="008E4483">
        <w:rPr>
          <w:szCs w:val="22"/>
          <w:highlight w:val="yellow"/>
        </w:rPr>
        <w:t xml:space="preserve">[Pilot indices in 160MHz]-1024, [Pilot indices in 160MHz]+1024  </w:t>
      </w:r>
      <w:r w:rsidRPr="008E4483">
        <w:rPr>
          <w:b/>
          <w:i/>
          <w:highlight w:val="yellow"/>
        </w:rPr>
        <w:t>[#SP79]</w:t>
      </w:r>
    </w:p>
    <w:p w14:paraId="433962C9" w14:textId="60ECA3E2" w:rsidR="008E4483" w:rsidRDefault="008E4483" w:rsidP="008E4483">
      <w:pPr>
        <w:rPr>
          <w:szCs w:val="22"/>
        </w:rPr>
      </w:pPr>
      <w:r w:rsidRPr="008E4483">
        <w:rPr>
          <w:szCs w:val="22"/>
          <w:highlight w:val="yellow"/>
        </w:rPr>
        <w:t>[20/0838r2 (Pilot subcarriers for new tone plan, Jinyoung Chun, LGE), SP#2, Y/N/A: 49/0/5]</w:t>
      </w:r>
    </w:p>
    <w:p w14:paraId="6F0D7763" w14:textId="77777777" w:rsidR="008E4483" w:rsidRDefault="008E4483" w:rsidP="004F4C0C">
      <w:pPr>
        <w:jc w:val="both"/>
        <w:rPr>
          <w:b/>
          <w:highlight w:val="yellow"/>
        </w:rPr>
      </w:pPr>
    </w:p>
    <w:p w14:paraId="5012A60C" w14:textId="77777777" w:rsidR="00F24542" w:rsidRDefault="00F24542">
      <w:pPr>
        <w:rPr>
          <w:b/>
          <w:highlight w:val="yellow"/>
        </w:rPr>
      </w:pPr>
      <w:r>
        <w:rPr>
          <w:b/>
          <w:highlight w:val="yellow"/>
        </w:rPr>
        <w:br w:type="page"/>
      </w:r>
    </w:p>
    <w:p w14:paraId="31ADDDD9" w14:textId="7E63A735" w:rsidR="004F4C0C" w:rsidRPr="004F4C0C" w:rsidRDefault="004F4C0C" w:rsidP="004F4C0C">
      <w:pPr>
        <w:jc w:val="both"/>
        <w:rPr>
          <w:szCs w:val="22"/>
          <w:highlight w:val="yellow"/>
        </w:rPr>
      </w:pPr>
      <w:r w:rsidRPr="004F4C0C">
        <w:rPr>
          <w:b/>
          <w:highlight w:val="yellow"/>
        </w:rPr>
        <w:lastRenderedPageBreak/>
        <w:t>Straw poll #78</w:t>
      </w:r>
    </w:p>
    <w:p w14:paraId="7624AEB4" w14:textId="232016CF" w:rsidR="004F4C0C" w:rsidRPr="004F4C0C" w:rsidRDefault="004F4C0C" w:rsidP="000E0E38">
      <w:pPr>
        <w:jc w:val="both"/>
        <w:rPr>
          <w:szCs w:val="22"/>
          <w:highlight w:val="yellow"/>
        </w:rPr>
      </w:pPr>
      <w:del w:id="489" w:author="Edward Au" w:date="2020-06-27T00:02:00Z">
        <w:r w:rsidRPr="004F4C0C" w:rsidDel="007F0D26">
          <w:rPr>
            <w:szCs w:val="22"/>
            <w:highlight w:val="yellow"/>
          </w:rPr>
          <w:delText>Do you</w:delText>
        </w:r>
      </w:del>
      <w:ins w:id="490" w:author="Edward Au" w:date="2020-06-27T00:02:00Z">
        <w:r w:rsidR="007F0D26">
          <w:rPr>
            <w:szCs w:val="22"/>
            <w:highlight w:val="yellow"/>
          </w:rPr>
          <w:t>8</w:t>
        </w:r>
      </w:ins>
      <w:ins w:id="491" w:author="Edward Au" w:date="2020-06-27T00:03:00Z">
        <w:r w:rsidR="007F0D26">
          <w:rPr>
            <w:szCs w:val="22"/>
            <w:highlight w:val="yellow"/>
          </w:rPr>
          <w:t>02.11be</w:t>
        </w:r>
      </w:ins>
      <w:r w:rsidRPr="004F4C0C">
        <w:rPr>
          <w:szCs w:val="22"/>
          <w:highlight w:val="yellow"/>
        </w:rPr>
        <w:t xml:space="preserve"> support</w:t>
      </w:r>
      <w:ins w:id="492" w:author="Edward Au" w:date="2020-06-27T00:04:00Z">
        <w:r w:rsidR="00467528">
          <w:rPr>
            <w:szCs w:val="22"/>
            <w:highlight w:val="yellow"/>
          </w:rPr>
          <w:t>s</w:t>
        </w:r>
      </w:ins>
      <w:r w:rsidRPr="004F4C0C">
        <w:rPr>
          <w:szCs w:val="22"/>
          <w:highlight w:val="yellow"/>
        </w:rPr>
        <w:t xml:space="preserve"> </w:t>
      </w:r>
      <w:del w:id="493" w:author="Edward Au" w:date="2020-06-27T00:05:00Z">
        <w:r w:rsidRPr="004F4C0C" w:rsidDel="00467528">
          <w:rPr>
            <w:szCs w:val="22"/>
            <w:highlight w:val="yellow"/>
          </w:rPr>
          <w:delText xml:space="preserve">to use </w:delText>
        </w:r>
      </w:del>
      <w:r w:rsidRPr="004F4C0C">
        <w:rPr>
          <w:szCs w:val="22"/>
          <w:highlight w:val="yellow"/>
        </w:rPr>
        <w:t xml:space="preserve">the </w:t>
      </w:r>
      <w:del w:id="494" w:author="Edward Au" w:date="2020-06-27T00:03:00Z">
        <w:r w:rsidRPr="004F4C0C" w:rsidDel="007F0D26">
          <w:rPr>
            <w:szCs w:val="22"/>
            <w:highlight w:val="yellow"/>
          </w:rPr>
          <w:delText xml:space="preserve">below </w:delText>
        </w:r>
      </w:del>
      <w:ins w:id="495" w:author="Edward Au" w:date="2020-06-27T00:03:00Z">
        <w:r w:rsidR="007F0D26">
          <w:rPr>
            <w:szCs w:val="22"/>
            <w:highlight w:val="yellow"/>
          </w:rPr>
          <w:t>following</w:t>
        </w:r>
        <w:r w:rsidR="007F0D26" w:rsidRPr="004F4C0C">
          <w:rPr>
            <w:szCs w:val="22"/>
            <w:highlight w:val="yellow"/>
          </w:rPr>
          <w:t xml:space="preserve"> </w:t>
        </w:r>
      </w:ins>
      <w:r w:rsidRPr="004F4C0C">
        <w:rPr>
          <w:szCs w:val="22"/>
          <w:highlight w:val="yellow"/>
        </w:rPr>
        <w:t>pilot indices for n*996RUs (n ≥ 1)</w:t>
      </w:r>
      <w:del w:id="496" w:author="Edward Au" w:date="2020-06-27T00:03:00Z">
        <w:r w:rsidRPr="004F4C0C" w:rsidDel="007F0D26">
          <w:rPr>
            <w:szCs w:val="22"/>
            <w:highlight w:val="yellow"/>
          </w:rPr>
          <w:delText xml:space="preserve"> in 11be?</w:delText>
        </w:r>
      </w:del>
      <w:ins w:id="497" w:author="Edward Au" w:date="2020-06-27T00:03:00Z">
        <w:r w:rsidR="007F0D26">
          <w:rPr>
            <w:szCs w:val="22"/>
            <w:highlight w:val="yellow"/>
          </w:rPr>
          <w:t>:</w:t>
        </w:r>
      </w:ins>
    </w:p>
    <w:p w14:paraId="784F1B06" w14:textId="46CBD42A" w:rsidR="004F4C0C" w:rsidRPr="004F4C0C" w:rsidRDefault="004F4C0C" w:rsidP="00DF7E01">
      <w:pPr>
        <w:pStyle w:val="ListParagraph"/>
        <w:numPr>
          <w:ilvl w:val="0"/>
          <w:numId w:val="81"/>
        </w:numPr>
        <w:jc w:val="both"/>
        <w:rPr>
          <w:szCs w:val="22"/>
          <w:highlight w:val="yellow"/>
        </w:rPr>
      </w:pPr>
      <w:r w:rsidRPr="004F4C0C">
        <w:rPr>
          <w:szCs w:val="22"/>
          <w:highlight w:val="yellow"/>
        </w:rPr>
        <w:t>In a OFDMA/non-OFDMA 80</w:t>
      </w:r>
      <w:ins w:id="498" w:author="Edward Au" w:date="2020-06-27T00:03:00Z">
        <w:r w:rsidR="007F0D26">
          <w:rPr>
            <w:szCs w:val="22"/>
            <w:highlight w:val="yellow"/>
          </w:rPr>
          <w:t xml:space="preserve"> </w:t>
        </w:r>
      </w:ins>
      <w:r w:rsidRPr="004F4C0C">
        <w:rPr>
          <w:szCs w:val="22"/>
          <w:highlight w:val="yellow"/>
        </w:rPr>
        <w:t>MHz EHT PPDU</w:t>
      </w:r>
    </w:p>
    <w:p w14:paraId="0DCC9F82"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996-tone RU: P996 = {-468, -400, -334, -266, -220, -152, -86, -18, 18, 86, 152, 220, 266, 334, 400, 468}</w:t>
      </w:r>
    </w:p>
    <w:p w14:paraId="7E0FE81C" w14:textId="33202D7F" w:rsidR="004F4C0C" w:rsidRPr="004F4C0C" w:rsidRDefault="004F4C0C" w:rsidP="00DF7E01">
      <w:pPr>
        <w:pStyle w:val="ListParagraph"/>
        <w:numPr>
          <w:ilvl w:val="0"/>
          <w:numId w:val="81"/>
        </w:numPr>
        <w:jc w:val="both"/>
        <w:rPr>
          <w:szCs w:val="22"/>
          <w:highlight w:val="yellow"/>
        </w:rPr>
      </w:pPr>
      <w:r w:rsidRPr="004F4C0C">
        <w:rPr>
          <w:szCs w:val="22"/>
          <w:highlight w:val="yellow"/>
        </w:rPr>
        <w:t>In a OFDMA/non-OFDMA 160</w:t>
      </w:r>
      <w:ins w:id="499" w:author="Edward Au" w:date="2020-06-27T00:03:00Z">
        <w:r w:rsidR="007F0D26">
          <w:rPr>
            <w:szCs w:val="22"/>
            <w:highlight w:val="yellow"/>
          </w:rPr>
          <w:t xml:space="preserve"> </w:t>
        </w:r>
      </w:ins>
      <w:r w:rsidRPr="004F4C0C">
        <w:rPr>
          <w:szCs w:val="22"/>
          <w:highlight w:val="yellow"/>
        </w:rPr>
        <w:t>MHz EHT PPDU</w:t>
      </w:r>
    </w:p>
    <w:p w14:paraId="4348689E"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996-tone RU: {P996 -512}, {P996 + 512}</w:t>
      </w:r>
    </w:p>
    <w:p w14:paraId="4BE24559"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2*996-tone RU: {P996 -512, P996 + 512}</w:t>
      </w:r>
    </w:p>
    <w:p w14:paraId="428B39E7" w14:textId="73F1117C" w:rsidR="004F4C0C" w:rsidRPr="004F4C0C" w:rsidRDefault="004F4C0C" w:rsidP="00DF7E01">
      <w:pPr>
        <w:pStyle w:val="ListParagraph"/>
        <w:numPr>
          <w:ilvl w:val="0"/>
          <w:numId w:val="81"/>
        </w:numPr>
        <w:jc w:val="both"/>
        <w:rPr>
          <w:szCs w:val="22"/>
          <w:highlight w:val="yellow"/>
        </w:rPr>
      </w:pPr>
      <w:r w:rsidRPr="004F4C0C">
        <w:rPr>
          <w:szCs w:val="22"/>
          <w:highlight w:val="yellow"/>
        </w:rPr>
        <w:t>In a OFDMA/non-OFDMA 320</w:t>
      </w:r>
      <w:ins w:id="500" w:author="Edward Au" w:date="2020-06-27T00:03:00Z">
        <w:r w:rsidR="007F0D26">
          <w:rPr>
            <w:szCs w:val="22"/>
            <w:highlight w:val="yellow"/>
          </w:rPr>
          <w:t xml:space="preserve"> </w:t>
        </w:r>
      </w:ins>
      <w:r w:rsidRPr="004F4C0C">
        <w:rPr>
          <w:szCs w:val="22"/>
          <w:highlight w:val="yellow"/>
        </w:rPr>
        <w:t>MHz EHT PPDU</w:t>
      </w:r>
    </w:p>
    <w:p w14:paraId="72393333"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996-tone RU: {P996 -1536}, {P996 -512}, {P996 + 512}, {P996 + 1536}</w:t>
      </w:r>
    </w:p>
    <w:p w14:paraId="176E1507"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2*996-tone RU: {P996 -1536, P996 -512}, {P996 + 512, P996 + 1536}</w:t>
      </w:r>
    </w:p>
    <w:p w14:paraId="75297DCA"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4*996-tone RU: {P996 -1536, P996 -512, P996 + 512, P996 + 1536}</w:t>
      </w:r>
    </w:p>
    <w:p w14:paraId="0600DC7A" w14:textId="77777777" w:rsidR="004F4C0C" w:rsidRDefault="004F4C0C" w:rsidP="000E0E38">
      <w:pPr>
        <w:jc w:val="both"/>
        <w:rPr>
          <w:b/>
          <w:highlight w:val="yellow"/>
        </w:rPr>
      </w:pPr>
      <w:r w:rsidRPr="004F4C0C">
        <w:rPr>
          <w:b/>
          <w:i/>
          <w:highlight w:val="yellow"/>
        </w:rPr>
        <w:t>[#SP78]</w:t>
      </w:r>
    </w:p>
    <w:p w14:paraId="454C40F7" w14:textId="6A16DB5B" w:rsidR="004F4C0C" w:rsidRPr="004F4C0C" w:rsidRDefault="004F4C0C" w:rsidP="004F4C0C">
      <w:pPr>
        <w:jc w:val="both"/>
        <w:rPr>
          <w:b/>
          <w:highlight w:val="yellow"/>
        </w:rPr>
      </w:pPr>
      <w:r w:rsidRPr="004F4C0C">
        <w:rPr>
          <w:szCs w:val="22"/>
          <w:highlight w:val="yellow"/>
        </w:rPr>
        <w:t>[20/0838r2 (Pilot subcarriers for new tone plan, Jinyoung Chun, LGE), SP#6, Y/N/A: 44/0/9]</w:t>
      </w:r>
    </w:p>
    <w:p w14:paraId="47944400" w14:textId="77777777" w:rsidR="00D04E9D" w:rsidRDefault="00D04E9D" w:rsidP="00807E4E">
      <w:pPr>
        <w:jc w:val="both"/>
      </w:pPr>
    </w:p>
    <w:p w14:paraId="5F6F2C2F" w14:textId="77777777" w:rsidR="000E0E38" w:rsidRPr="000E0E38" w:rsidRDefault="000E0E38" w:rsidP="000E0E38">
      <w:pPr>
        <w:jc w:val="both"/>
        <w:rPr>
          <w:b/>
          <w:highlight w:val="yellow"/>
        </w:rPr>
      </w:pPr>
      <w:r w:rsidRPr="000E0E38">
        <w:rPr>
          <w:b/>
          <w:highlight w:val="yellow"/>
        </w:rPr>
        <w:t>Straw poll #80</w:t>
      </w:r>
    </w:p>
    <w:p w14:paraId="4E6F12A6" w14:textId="2FF9DDC3" w:rsidR="000E0E38" w:rsidRPr="000E0E38" w:rsidRDefault="000E0E38" w:rsidP="000E0E38">
      <w:pPr>
        <w:jc w:val="both"/>
        <w:rPr>
          <w:szCs w:val="22"/>
          <w:highlight w:val="yellow"/>
        </w:rPr>
      </w:pPr>
      <w:del w:id="501" w:author="Edward Au" w:date="2020-06-27T00:04:00Z">
        <w:r w:rsidRPr="000E0E38" w:rsidDel="00467528">
          <w:rPr>
            <w:szCs w:val="22"/>
            <w:highlight w:val="yellow"/>
          </w:rPr>
          <w:delText xml:space="preserve">Do you </w:delText>
        </w:r>
      </w:del>
      <w:ins w:id="502" w:author="Edward Au" w:date="2020-06-27T00:04:00Z">
        <w:r w:rsidR="00467528">
          <w:rPr>
            <w:szCs w:val="22"/>
            <w:highlight w:val="yellow"/>
          </w:rPr>
          <w:t xml:space="preserve">802.11be </w:t>
        </w:r>
      </w:ins>
      <w:r w:rsidRPr="000E0E38">
        <w:rPr>
          <w:szCs w:val="22"/>
          <w:highlight w:val="yellow"/>
        </w:rPr>
        <w:t>support</w:t>
      </w:r>
      <w:ins w:id="503" w:author="Edward Au" w:date="2020-06-27T00:04:00Z">
        <w:r w:rsidR="00467528">
          <w:rPr>
            <w:szCs w:val="22"/>
            <w:highlight w:val="yellow"/>
          </w:rPr>
          <w:t>s</w:t>
        </w:r>
      </w:ins>
      <w:r w:rsidRPr="000E0E38">
        <w:rPr>
          <w:szCs w:val="22"/>
          <w:highlight w:val="yellow"/>
        </w:rPr>
        <w:t xml:space="preserve"> that pilot subcarriers for small/large RU combinations includes the pilot subcarriers of each RU</w:t>
      </w:r>
      <w:ins w:id="504" w:author="Edward Au" w:date="2020-06-27T00:05:00Z">
        <w:r w:rsidR="00467528">
          <w:rPr>
            <w:szCs w:val="22"/>
            <w:highlight w:val="yellow"/>
          </w:rPr>
          <w:t>.</w:t>
        </w:r>
      </w:ins>
      <w:del w:id="505" w:author="Edward Au" w:date="2020-06-27T00:05:00Z">
        <w:r w:rsidRPr="000E0E38" w:rsidDel="00467528">
          <w:rPr>
            <w:szCs w:val="22"/>
            <w:highlight w:val="yellow"/>
          </w:rPr>
          <w:delText>?</w:delText>
        </w:r>
      </w:del>
      <w:r w:rsidRPr="000E0E38">
        <w:rPr>
          <w:szCs w:val="22"/>
          <w:highlight w:val="yellow"/>
        </w:rPr>
        <w:t xml:space="preserve"> </w:t>
      </w:r>
      <w:r w:rsidRPr="000E0E38">
        <w:rPr>
          <w:b/>
          <w:i/>
          <w:highlight w:val="yellow"/>
        </w:rPr>
        <w:t>[#SP80]</w:t>
      </w:r>
    </w:p>
    <w:p w14:paraId="146E3395" w14:textId="0E4D812E" w:rsidR="000E0E38" w:rsidRPr="000E0E38" w:rsidRDefault="000E0E38" w:rsidP="000E0E38">
      <w:pPr>
        <w:jc w:val="both"/>
        <w:rPr>
          <w:b/>
          <w:highlight w:val="yellow"/>
        </w:rPr>
      </w:pPr>
      <w:r w:rsidRPr="000E0E38">
        <w:rPr>
          <w:szCs w:val="22"/>
          <w:highlight w:val="yellow"/>
        </w:rPr>
        <w:t>[20/0838r2 (Pilot subcarriers for new tone plan, Jinyoung Chun, LGE), SP#3, Y/N/A: 49/0/3]</w:t>
      </w:r>
    </w:p>
    <w:p w14:paraId="0D01127A" w14:textId="0B848D5F" w:rsidR="008C1C6A" w:rsidRPr="00365E0E" w:rsidRDefault="008C1C6A" w:rsidP="007727E5">
      <w:pPr>
        <w:pStyle w:val="Heading2"/>
        <w:spacing w:after="60"/>
        <w:rPr>
          <w:u w:val="none"/>
          <w:lang w:val="en-US"/>
        </w:rPr>
      </w:pPr>
      <w:bookmarkStart w:id="506" w:name="_Toc44164403"/>
      <w:r w:rsidRPr="00365E0E">
        <w:rPr>
          <w:u w:val="none"/>
          <w:lang w:val="en-US"/>
        </w:rPr>
        <w:t>Beamforming</w:t>
      </w:r>
      <w:bookmarkEnd w:id="506"/>
    </w:p>
    <w:p w14:paraId="7D2E808C" w14:textId="79BCF156" w:rsidR="0020199C" w:rsidRPr="0094572F" w:rsidRDefault="00075D22" w:rsidP="0020199C">
      <w:pPr>
        <w:jc w:val="both"/>
        <w:rPr>
          <w:bCs/>
          <w:highlight w:val="lightGray"/>
        </w:rPr>
      </w:pPr>
      <w:r w:rsidRPr="0094572F">
        <w:rPr>
          <w:bCs/>
          <w:highlight w:val="lightGray"/>
        </w:rPr>
        <w:t>802.11be</w:t>
      </w:r>
      <w:r w:rsidR="0020199C" w:rsidRPr="0094572F">
        <w:rPr>
          <w:bCs/>
          <w:highlight w:val="lightGray"/>
        </w:rPr>
        <w:t xml:space="preserve"> support</w:t>
      </w:r>
      <w:r w:rsidRPr="0094572F">
        <w:rPr>
          <w:bCs/>
          <w:highlight w:val="lightGray"/>
        </w:rPr>
        <w:t>s</w:t>
      </w:r>
      <w:r w:rsidR="0020199C" w:rsidRPr="0094572F">
        <w:rPr>
          <w:bCs/>
          <w:highlight w:val="lightGray"/>
        </w:rPr>
        <w:t xml:space="preserve"> defin</w:t>
      </w:r>
      <w:r w:rsidR="00A3279B" w:rsidRPr="0094572F">
        <w:rPr>
          <w:bCs/>
          <w:highlight w:val="lightGray"/>
        </w:rPr>
        <w:t>ing</w:t>
      </w:r>
      <w:r w:rsidR="0020199C" w:rsidRPr="0094572F">
        <w:rPr>
          <w:bCs/>
          <w:highlight w:val="lightGray"/>
        </w:rPr>
        <w:t xml:space="preserve"> a compressed beamforming feedback in </w:t>
      </w:r>
      <w:r w:rsidR="004C4816" w:rsidRPr="0094572F">
        <w:rPr>
          <w:bCs/>
          <w:highlight w:val="lightGray"/>
        </w:rPr>
        <w:t>802.</w:t>
      </w:r>
      <w:r w:rsidR="0020199C" w:rsidRPr="0094572F">
        <w:rPr>
          <w:bCs/>
          <w:highlight w:val="lightGray"/>
        </w:rPr>
        <w:t>11be for following cases</w:t>
      </w:r>
      <w:r w:rsidR="00D05F3F" w:rsidRPr="0094572F">
        <w:rPr>
          <w:bCs/>
          <w:highlight w:val="lightGray"/>
        </w:rPr>
        <w:t>:</w:t>
      </w:r>
    </w:p>
    <w:p w14:paraId="7C067DD5" w14:textId="77777777" w:rsidR="0020199C" w:rsidRPr="0094572F" w:rsidRDefault="0020199C" w:rsidP="00DF7E01">
      <w:pPr>
        <w:pStyle w:val="ListParagraph"/>
        <w:numPr>
          <w:ilvl w:val="0"/>
          <w:numId w:val="45"/>
        </w:numPr>
        <w:jc w:val="both"/>
        <w:rPr>
          <w:bCs/>
          <w:highlight w:val="lightGray"/>
        </w:rPr>
      </w:pPr>
      <w:r w:rsidRPr="0094572F">
        <w:rPr>
          <w:bCs/>
          <w:highlight w:val="lightGray"/>
        </w:rPr>
        <w:t>Number of streams: 1-16</w:t>
      </w:r>
    </w:p>
    <w:p w14:paraId="201641B4" w14:textId="77777777" w:rsidR="0020199C" w:rsidRPr="0094572F" w:rsidRDefault="0020199C" w:rsidP="00DF7E01">
      <w:pPr>
        <w:pStyle w:val="ListParagraph"/>
        <w:numPr>
          <w:ilvl w:val="0"/>
          <w:numId w:val="45"/>
        </w:numPr>
        <w:jc w:val="both"/>
        <w:rPr>
          <w:bCs/>
          <w:highlight w:val="lightGray"/>
        </w:rPr>
      </w:pPr>
      <w:r w:rsidRPr="0094572F">
        <w:rPr>
          <w:bCs/>
          <w:highlight w:val="lightGray"/>
        </w:rPr>
        <w:t>Number of antennas: 2-16</w:t>
      </w:r>
    </w:p>
    <w:p w14:paraId="10E34A78" w14:textId="12682233" w:rsidR="0020199C" w:rsidRPr="0094572F" w:rsidRDefault="0020199C" w:rsidP="00DF7E01">
      <w:pPr>
        <w:pStyle w:val="ListParagraph"/>
        <w:numPr>
          <w:ilvl w:val="0"/>
          <w:numId w:val="45"/>
        </w:numPr>
        <w:jc w:val="both"/>
        <w:rPr>
          <w:bCs/>
          <w:highlight w:val="lightGray"/>
        </w:rPr>
      </w:pPr>
      <w:r w:rsidRPr="0094572F">
        <w:rPr>
          <w:bCs/>
          <w:highlight w:val="lightGray"/>
        </w:rPr>
        <w:t xml:space="preserve">Note: Compressed beamforming feedback is the same as defined in </w:t>
      </w:r>
      <w:r w:rsidR="00BF279D" w:rsidRPr="0094572F">
        <w:rPr>
          <w:bCs/>
          <w:highlight w:val="lightGray"/>
        </w:rPr>
        <w:t>802.</w:t>
      </w:r>
      <w:r w:rsidRPr="0094572F">
        <w:rPr>
          <w:bCs/>
          <w:highlight w:val="lightGray"/>
        </w:rPr>
        <w:t>11ax except for the new parameter values of Nc and Nr.</w:t>
      </w:r>
      <w:r w:rsidR="006B0B22" w:rsidRPr="0094572F">
        <w:rPr>
          <w:bCs/>
          <w:highlight w:val="lightGray"/>
        </w:rPr>
        <w:t xml:space="preserve"> </w:t>
      </w:r>
    </w:p>
    <w:p w14:paraId="1624FE29" w14:textId="77719637" w:rsidR="004301F3" w:rsidRPr="0020199C" w:rsidRDefault="004301F3" w:rsidP="0020199C">
      <w:pPr>
        <w:jc w:val="both"/>
        <w:rPr>
          <w:szCs w:val="22"/>
        </w:rPr>
      </w:pPr>
      <w:r w:rsidRPr="0094572F">
        <w:rPr>
          <w:highlight w:val="lightGray"/>
        </w:rPr>
        <w:t xml:space="preserve">[Motion 111, #SP0611-23, </w:t>
      </w:r>
      <w:sdt>
        <w:sdtPr>
          <w:rPr>
            <w:highlight w:val="lightGray"/>
          </w:rPr>
          <w:id w:val="-1864354663"/>
          <w:citation/>
        </w:sdtPr>
        <w:sdtEndPr/>
        <w:sdtContent>
          <w:r w:rsidR="0093682D" w:rsidRPr="0094572F">
            <w:rPr>
              <w:highlight w:val="lightGray"/>
            </w:rPr>
            <w:fldChar w:fldCharType="begin"/>
          </w:r>
          <w:r w:rsidR="0093682D" w:rsidRPr="0094572F">
            <w:rPr>
              <w:highlight w:val="lightGray"/>
              <w:lang w:val="en-US"/>
            </w:rPr>
            <w:instrText xml:space="preserve"> CITATION 19_1755r4 \l 1033 </w:instrText>
          </w:r>
          <w:r w:rsidR="0093682D" w:rsidRPr="0094572F">
            <w:rPr>
              <w:highlight w:val="lightGray"/>
            </w:rPr>
            <w:fldChar w:fldCharType="separate"/>
          </w:r>
          <w:r w:rsidR="005A1105" w:rsidRPr="0094572F">
            <w:rPr>
              <w:noProof/>
              <w:highlight w:val="lightGray"/>
              <w:lang w:val="en-US"/>
            </w:rPr>
            <w:t>[7]</w:t>
          </w:r>
          <w:r w:rsidR="0093682D" w:rsidRPr="0094572F">
            <w:rPr>
              <w:highlight w:val="lightGray"/>
            </w:rPr>
            <w:fldChar w:fldCharType="end"/>
          </w:r>
        </w:sdtContent>
      </w:sdt>
      <w:r w:rsidR="0093682D" w:rsidRPr="0094572F">
        <w:rPr>
          <w:highlight w:val="lightGray"/>
        </w:rPr>
        <w:t xml:space="preserve"> and </w:t>
      </w:r>
      <w:sdt>
        <w:sdtPr>
          <w:rPr>
            <w:highlight w:val="lightGray"/>
          </w:rPr>
          <w:id w:val="1104547931"/>
          <w:citation/>
        </w:sdtPr>
        <w:sdtEndPr/>
        <w:sdtContent>
          <w:r w:rsidR="0093682D" w:rsidRPr="0094572F">
            <w:rPr>
              <w:highlight w:val="lightGray"/>
            </w:rPr>
            <w:fldChar w:fldCharType="begin"/>
          </w:r>
          <w:r w:rsidR="0093682D" w:rsidRPr="0094572F">
            <w:rPr>
              <w:highlight w:val="lightGray"/>
              <w:lang w:val="en-US"/>
            </w:rPr>
            <w:instrText xml:space="preserve"> CITATION 19_1495r2 \l 1033 </w:instrText>
          </w:r>
          <w:r w:rsidR="0093682D" w:rsidRPr="0094572F">
            <w:rPr>
              <w:highlight w:val="lightGray"/>
            </w:rPr>
            <w:fldChar w:fldCharType="separate"/>
          </w:r>
          <w:r w:rsidR="005A1105" w:rsidRPr="0094572F">
            <w:rPr>
              <w:noProof/>
              <w:highlight w:val="lightGray"/>
              <w:lang w:val="en-US"/>
            </w:rPr>
            <w:t>[60]</w:t>
          </w:r>
          <w:r w:rsidR="0093682D" w:rsidRPr="0094572F">
            <w:rPr>
              <w:highlight w:val="lightGray"/>
            </w:rPr>
            <w:fldChar w:fldCharType="end"/>
          </w:r>
        </w:sdtContent>
      </w:sdt>
      <w:r w:rsidR="0093682D" w:rsidRPr="0094572F">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507" w:name="_Toc44164404"/>
      <w:r>
        <w:rPr>
          <w:u w:val="none"/>
        </w:rPr>
        <w:t>EHT MAC</w:t>
      </w:r>
      <w:bookmarkEnd w:id="507"/>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08" w:name="_Toc14066092"/>
      <w:bookmarkStart w:id="509" w:name="_Toc14066115"/>
      <w:bookmarkStart w:id="510" w:name="_Toc14066205"/>
      <w:bookmarkStart w:id="511" w:name="_Toc14316260"/>
      <w:bookmarkStart w:id="512" w:name="_Toc14316776"/>
      <w:bookmarkStart w:id="513" w:name="_Toc14350435"/>
      <w:bookmarkStart w:id="514" w:name="_Toc21520579"/>
      <w:bookmarkStart w:id="515" w:name="_Toc21520622"/>
      <w:bookmarkStart w:id="516" w:name="_Toc21520671"/>
      <w:bookmarkStart w:id="517" w:name="_Toc21543255"/>
      <w:bookmarkStart w:id="518" w:name="_Toc21543463"/>
      <w:bookmarkStart w:id="519" w:name="_Toc24702991"/>
      <w:bookmarkStart w:id="520" w:name="_Toc24704601"/>
      <w:bookmarkStart w:id="521" w:name="_Toc24704706"/>
      <w:bookmarkStart w:id="522" w:name="_Toc24705196"/>
      <w:bookmarkStart w:id="523" w:name="_Toc24780843"/>
      <w:bookmarkStart w:id="524" w:name="_Toc24781743"/>
      <w:bookmarkStart w:id="525" w:name="_Toc24782443"/>
      <w:bookmarkStart w:id="526" w:name="_Toc24802020"/>
      <w:bookmarkStart w:id="527" w:name="_Toc24805216"/>
      <w:bookmarkStart w:id="528" w:name="_Toc24806203"/>
      <w:bookmarkStart w:id="529" w:name="_Toc24806929"/>
      <w:bookmarkStart w:id="530" w:name="_Toc24891608"/>
      <w:bookmarkStart w:id="531" w:name="_Toc24891929"/>
      <w:bookmarkStart w:id="532" w:name="_Toc24891975"/>
      <w:bookmarkStart w:id="533" w:name="_Toc24892612"/>
      <w:bookmarkStart w:id="534" w:name="_Toc24893226"/>
      <w:bookmarkStart w:id="535" w:name="_Toc24893758"/>
      <w:bookmarkStart w:id="536" w:name="_Toc24894149"/>
      <w:bookmarkStart w:id="537" w:name="_Toc24894634"/>
      <w:bookmarkStart w:id="538" w:name="_Toc25752098"/>
      <w:bookmarkStart w:id="539" w:name="_Toc30867906"/>
      <w:bookmarkStart w:id="540" w:name="_Toc30869189"/>
      <w:bookmarkStart w:id="541" w:name="_Toc30876613"/>
      <w:bookmarkStart w:id="542" w:name="_Toc30876666"/>
      <w:bookmarkStart w:id="543" w:name="_Toc30876954"/>
      <w:bookmarkStart w:id="544" w:name="_Toc30894985"/>
      <w:bookmarkStart w:id="545" w:name="_Toc30895494"/>
      <w:bookmarkStart w:id="546" w:name="_Toc30897852"/>
      <w:bookmarkStart w:id="547" w:name="_Toc30899278"/>
      <w:bookmarkStart w:id="548" w:name="_Toc30915788"/>
      <w:bookmarkStart w:id="549" w:name="_Toc30915850"/>
      <w:bookmarkStart w:id="550" w:name="_Toc31918176"/>
      <w:bookmarkStart w:id="551" w:name="_Toc36716508"/>
      <w:bookmarkStart w:id="552" w:name="_Toc36723269"/>
      <w:bookmarkStart w:id="553" w:name="_Toc36723351"/>
      <w:bookmarkStart w:id="554" w:name="_Toc36723484"/>
      <w:bookmarkStart w:id="555" w:name="_Toc36842537"/>
      <w:bookmarkStart w:id="556" w:name="_Toc36842619"/>
      <w:bookmarkStart w:id="557" w:name="_Toc37257564"/>
      <w:bookmarkStart w:id="558" w:name="_Toc37438241"/>
      <w:bookmarkStart w:id="559" w:name="_Toc37771509"/>
      <w:bookmarkStart w:id="560" w:name="_Toc37771827"/>
      <w:bookmarkStart w:id="561" w:name="_Toc37928362"/>
      <w:bookmarkStart w:id="562" w:name="_Toc38110480"/>
      <w:bookmarkStart w:id="563" w:name="_Toc38110662"/>
      <w:bookmarkStart w:id="564" w:name="_Toc38110756"/>
      <w:bookmarkStart w:id="565" w:name="_Toc38381655"/>
      <w:bookmarkStart w:id="566" w:name="_Toc38381749"/>
      <w:bookmarkStart w:id="567" w:name="_Toc38382134"/>
      <w:bookmarkStart w:id="568" w:name="_Toc38440387"/>
      <w:bookmarkStart w:id="569" w:name="_Toc38621970"/>
      <w:bookmarkStart w:id="570" w:name="_Toc38622067"/>
      <w:bookmarkStart w:id="571" w:name="_Toc38622558"/>
      <w:bookmarkStart w:id="572" w:name="_Toc38792477"/>
      <w:bookmarkStart w:id="573" w:name="_Toc38792578"/>
      <w:bookmarkStart w:id="574" w:name="_Toc38792749"/>
      <w:bookmarkStart w:id="575" w:name="_Toc38967127"/>
      <w:bookmarkStart w:id="576" w:name="_Toc38968678"/>
      <w:bookmarkStart w:id="577" w:name="_Toc38969964"/>
      <w:bookmarkStart w:id="578" w:name="_Toc38970578"/>
      <w:bookmarkStart w:id="579" w:name="_Toc39074919"/>
      <w:bookmarkStart w:id="580" w:name="_Toc39137740"/>
      <w:bookmarkStart w:id="581" w:name="_Toc39140433"/>
      <w:bookmarkStart w:id="582" w:name="_Toc39140668"/>
      <w:bookmarkStart w:id="583" w:name="_Toc39143864"/>
      <w:bookmarkStart w:id="584" w:name="_Toc39225308"/>
      <w:bookmarkStart w:id="585" w:name="_Toc39229656"/>
      <w:bookmarkStart w:id="586" w:name="_Toc39230254"/>
      <w:bookmarkStart w:id="587" w:name="_Toc39230917"/>
      <w:bookmarkStart w:id="588" w:name="_Toc39231056"/>
      <w:bookmarkStart w:id="589" w:name="_Toc39597136"/>
      <w:bookmarkStart w:id="590" w:name="_Toc39598115"/>
      <w:bookmarkStart w:id="591" w:name="_Toc39600329"/>
      <w:bookmarkStart w:id="592" w:name="_Toc39674546"/>
      <w:bookmarkStart w:id="593" w:name="_Toc39827029"/>
      <w:bookmarkStart w:id="594" w:name="_Toc39845570"/>
      <w:bookmarkStart w:id="595" w:name="_Toc39846330"/>
      <w:bookmarkStart w:id="596" w:name="_Toc39847799"/>
      <w:bookmarkStart w:id="597" w:name="_Toc39847944"/>
      <w:bookmarkStart w:id="598" w:name="_Toc39848067"/>
      <w:bookmarkStart w:id="599" w:name="_Toc39848398"/>
      <w:bookmarkStart w:id="600" w:name="_Toc40028521"/>
      <w:bookmarkStart w:id="601" w:name="_Toc40028959"/>
      <w:bookmarkStart w:id="602" w:name="_Toc40217725"/>
      <w:bookmarkStart w:id="603" w:name="_Toc40274917"/>
      <w:bookmarkStart w:id="604" w:name="_Toc40275115"/>
      <w:bookmarkStart w:id="605" w:name="_Toc40277204"/>
      <w:bookmarkStart w:id="606" w:name="_Toc40433540"/>
      <w:bookmarkStart w:id="607" w:name="_Toc40814775"/>
      <w:bookmarkStart w:id="608" w:name="_Toc40817247"/>
      <w:bookmarkStart w:id="609" w:name="_Toc41050315"/>
      <w:bookmarkStart w:id="610" w:name="_Toc41060221"/>
      <w:bookmarkStart w:id="611" w:name="_Toc41388386"/>
      <w:bookmarkStart w:id="612" w:name="_Toc41388597"/>
      <w:bookmarkStart w:id="613" w:name="_Toc41669183"/>
      <w:bookmarkStart w:id="614" w:name="_Toc41670036"/>
      <w:bookmarkStart w:id="615" w:name="_Toc41670160"/>
      <w:bookmarkStart w:id="616" w:name="_Toc41670992"/>
      <w:bookmarkStart w:id="617" w:name="_Toc41671856"/>
      <w:bookmarkStart w:id="618" w:name="_Toc41910001"/>
      <w:bookmarkStart w:id="619" w:name="_Toc42180151"/>
      <w:bookmarkStart w:id="620" w:name="_Toc42180594"/>
      <w:bookmarkStart w:id="621" w:name="_Toc42187764"/>
      <w:bookmarkStart w:id="622" w:name="_Toc42188602"/>
      <w:bookmarkStart w:id="623" w:name="_Toc42541649"/>
      <w:bookmarkStart w:id="624" w:name="_Toc42541778"/>
      <w:bookmarkStart w:id="625" w:name="_Toc42545056"/>
      <w:bookmarkStart w:id="626" w:name="_Toc42806617"/>
      <w:bookmarkStart w:id="627" w:name="_Toc43114321"/>
      <w:bookmarkStart w:id="628" w:name="_Toc43115097"/>
      <w:bookmarkStart w:id="629" w:name="_Toc43117349"/>
      <w:bookmarkStart w:id="630" w:name="_Toc43117488"/>
      <w:bookmarkStart w:id="631" w:name="_Toc43285814"/>
      <w:bookmarkStart w:id="632" w:name="_Toc43303872"/>
      <w:bookmarkStart w:id="633" w:name="_Toc43316300"/>
      <w:bookmarkStart w:id="634" w:name="_Toc43317102"/>
      <w:bookmarkStart w:id="635" w:name="_Toc43319723"/>
      <w:bookmarkStart w:id="636" w:name="_Toc43722173"/>
      <w:bookmarkStart w:id="637" w:name="_Toc43722527"/>
      <w:bookmarkStart w:id="638" w:name="_Toc43724477"/>
      <w:bookmarkStart w:id="639" w:name="_Toc43724625"/>
      <w:bookmarkStart w:id="640" w:name="_Toc44163577"/>
      <w:bookmarkStart w:id="641" w:name="_Toc44164262"/>
      <w:bookmarkStart w:id="642" w:name="_Toc44164405"/>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14:paraId="0C6589C4" w14:textId="77777777" w:rsidR="005F4EE5" w:rsidRPr="005F4EE5" w:rsidRDefault="005F4EE5" w:rsidP="007727E5">
      <w:pPr>
        <w:pStyle w:val="Heading2"/>
        <w:spacing w:after="60"/>
        <w:jc w:val="both"/>
        <w:rPr>
          <w:u w:val="none"/>
        </w:rPr>
      </w:pPr>
      <w:bookmarkStart w:id="643" w:name="_Toc44164406"/>
      <w:r w:rsidRPr="005F4EE5">
        <w:rPr>
          <w:u w:val="none"/>
        </w:rPr>
        <w:t>General</w:t>
      </w:r>
      <w:bookmarkEnd w:id="643"/>
    </w:p>
    <w:p w14:paraId="2E62E0AC" w14:textId="77777777" w:rsidR="005F4EE5" w:rsidRPr="0094572F" w:rsidRDefault="005F4EE5" w:rsidP="002A0425">
      <w:pPr>
        <w:jc w:val="both"/>
        <w:rPr>
          <w:highlight w:val="lightGray"/>
        </w:rPr>
      </w:pPr>
      <w:r w:rsidRPr="0094572F">
        <w:rPr>
          <w:highlight w:val="lightGray"/>
        </w:rPr>
        <w:t>This section describes the functional blocks in the EH</w:t>
      </w:r>
      <w:r w:rsidR="003761DB" w:rsidRPr="0094572F">
        <w:rPr>
          <w:highlight w:val="lightGray"/>
        </w:rPr>
        <w:t>T</w:t>
      </w:r>
      <w:r w:rsidRPr="0094572F">
        <w:rPr>
          <w:highlight w:val="lightGray"/>
        </w:rPr>
        <w:t xml:space="preserve"> </w:t>
      </w:r>
      <w:r w:rsidR="006B1B5D" w:rsidRPr="0094572F">
        <w:rPr>
          <w:highlight w:val="lightGray"/>
        </w:rPr>
        <w:t>MAC</w:t>
      </w:r>
      <w:r w:rsidRPr="0094572F">
        <w:rPr>
          <w:highlight w:val="lightGray"/>
        </w:rPr>
        <w:t>.</w:t>
      </w:r>
    </w:p>
    <w:p w14:paraId="2251F05E" w14:textId="77777777" w:rsidR="00DD1D82" w:rsidRPr="0094572F" w:rsidRDefault="00DD1D82" w:rsidP="002A0425">
      <w:pPr>
        <w:jc w:val="both"/>
        <w:rPr>
          <w:highlight w:val="lightGray"/>
        </w:rPr>
      </w:pPr>
    </w:p>
    <w:p w14:paraId="3C7EFD5F" w14:textId="77777777" w:rsidR="00DD1D82" w:rsidRPr="0094572F" w:rsidRDefault="00DD1D82" w:rsidP="00DD1D82">
      <w:pPr>
        <w:jc w:val="both"/>
        <w:rPr>
          <w:highlight w:val="lightGray"/>
        </w:rPr>
      </w:pPr>
      <w:r w:rsidRPr="0094572F">
        <w:rPr>
          <w:highlight w:val="lightGray"/>
        </w:rPr>
        <w:t>The 802.11be amendment shall define mechanism(s) for an AP to assist a STA that communicates with another STA.</w:t>
      </w:r>
    </w:p>
    <w:p w14:paraId="6ECAFA54" w14:textId="77777777" w:rsidR="00DD1D82" w:rsidRPr="0094572F" w:rsidRDefault="00DD1D82" w:rsidP="002A0425">
      <w:pPr>
        <w:jc w:val="both"/>
        <w:rPr>
          <w:highlight w:val="lightGray"/>
        </w:rPr>
      </w:pPr>
      <w:r w:rsidRPr="0094572F">
        <w:rPr>
          <w:highlight w:val="lightGray"/>
        </w:rPr>
        <w:t xml:space="preserve">[Motion 22, </w:t>
      </w:r>
      <w:sdt>
        <w:sdtPr>
          <w:rPr>
            <w:highlight w:val="lightGray"/>
          </w:rPr>
          <w:id w:val="38908946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814378038"/>
          <w:citation/>
        </w:sdtPr>
        <w:sdtEndPr/>
        <w:sdtContent>
          <w:r w:rsidRPr="0094572F">
            <w:rPr>
              <w:highlight w:val="lightGray"/>
            </w:rPr>
            <w:fldChar w:fldCharType="begin"/>
          </w:r>
          <w:r w:rsidRPr="0094572F">
            <w:rPr>
              <w:highlight w:val="lightGray"/>
              <w:lang w:val="en-US"/>
            </w:rPr>
            <w:instrText xml:space="preserve"> CITATION 19_1117r2 \l 1033 </w:instrText>
          </w:r>
          <w:r w:rsidRPr="0094572F">
            <w:rPr>
              <w:highlight w:val="lightGray"/>
            </w:rPr>
            <w:fldChar w:fldCharType="separate"/>
          </w:r>
          <w:r w:rsidR="005A1105" w:rsidRPr="0094572F">
            <w:rPr>
              <w:noProof/>
              <w:highlight w:val="lightGray"/>
              <w:lang w:val="en-US"/>
            </w:rPr>
            <w:t>[61]</w:t>
          </w:r>
          <w:r w:rsidRPr="0094572F">
            <w:rPr>
              <w:highlight w:val="lightGray"/>
            </w:rPr>
            <w:fldChar w:fldCharType="end"/>
          </w:r>
        </w:sdtContent>
      </w:sdt>
      <w:r w:rsidRPr="0094572F">
        <w:rPr>
          <w:highlight w:val="lightGray"/>
        </w:rPr>
        <w:t>]</w:t>
      </w:r>
    </w:p>
    <w:p w14:paraId="7BF25A07" w14:textId="77777777" w:rsidR="003D5D44" w:rsidRPr="0094572F" w:rsidRDefault="003D5D44" w:rsidP="002A0425">
      <w:pPr>
        <w:jc w:val="both"/>
        <w:rPr>
          <w:highlight w:val="lightGray"/>
        </w:rPr>
      </w:pPr>
    </w:p>
    <w:p w14:paraId="69DA6AB7" w14:textId="0E6A1AF1" w:rsidR="003D5D44" w:rsidRPr="0094572F" w:rsidRDefault="00A3279B" w:rsidP="00D05F3F">
      <w:pPr>
        <w:jc w:val="both"/>
        <w:rPr>
          <w:highlight w:val="lightGray"/>
          <w:lang w:eastAsia="ko-KR"/>
        </w:rPr>
      </w:pPr>
      <w:r w:rsidRPr="0094572F">
        <w:rPr>
          <w:highlight w:val="lightGray"/>
          <w:lang w:eastAsia="ko-KR"/>
        </w:rPr>
        <w:t>802.</w:t>
      </w:r>
      <w:r w:rsidR="003D5D44" w:rsidRPr="0094572F">
        <w:rPr>
          <w:highlight w:val="lightGray"/>
          <w:lang w:eastAsia="ko-KR"/>
        </w:rPr>
        <w:t xml:space="preserve">11be </w:t>
      </w:r>
      <w:r w:rsidRPr="0094572F">
        <w:rPr>
          <w:highlight w:val="lightGray"/>
          <w:lang w:eastAsia="ko-KR"/>
        </w:rPr>
        <w:t xml:space="preserve">supports </w:t>
      </w:r>
      <w:r w:rsidR="003D5D44" w:rsidRPr="0094572F">
        <w:rPr>
          <w:highlight w:val="lightGray"/>
          <w:lang w:eastAsia="ko-KR"/>
        </w:rPr>
        <w:t>defin</w:t>
      </w:r>
      <w:r w:rsidRPr="0094572F">
        <w:rPr>
          <w:highlight w:val="lightGray"/>
          <w:lang w:eastAsia="ko-KR"/>
        </w:rPr>
        <w:t>ing</w:t>
      </w:r>
      <w:r w:rsidR="003D5D44" w:rsidRPr="0094572F">
        <w:rPr>
          <w:highlight w:val="lightGray"/>
          <w:lang w:eastAsia="ko-KR"/>
        </w:rPr>
        <w:t xml:space="preserve"> a procedure for an AP to share time resource obtained in a TXOP for peer to peer (STA-TO-STA) frame exchanges</w:t>
      </w:r>
      <w:r w:rsidR="00D05F3F" w:rsidRPr="0094572F">
        <w:rPr>
          <w:highlight w:val="lightGray"/>
          <w:lang w:eastAsia="ko-KR"/>
        </w:rPr>
        <w:t>.</w:t>
      </w:r>
    </w:p>
    <w:p w14:paraId="7B3CE936" w14:textId="3EF489B3" w:rsidR="00B05AF2" w:rsidRPr="0094572F" w:rsidRDefault="00B05AF2" w:rsidP="00DF7E01">
      <w:pPr>
        <w:pStyle w:val="ListParagraph"/>
        <w:numPr>
          <w:ilvl w:val="0"/>
          <w:numId w:val="60"/>
        </w:numPr>
        <w:jc w:val="both"/>
        <w:rPr>
          <w:highlight w:val="lightGray"/>
          <w:lang w:val="en-US"/>
        </w:rPr>
      </w:pPr>
      <w:r w:rsidRPr="0094572F">
        <w:rPr>
          <w:highlight w:val="lightGray"/>
          <w:lang w:val="en-US"/>
        </w:rPr>
        <w:t>Whether it is in R1 or R2 is TBD.</w:t>
      </w:r>
    </w:p>
    <w:p w14:paraId="11FBFC22" w14:textId="65E7F84F" w:rsidR="007727E5" w:rsidRDefault="007727E5" w:rsidP="002A0425">
      <w:pPr>
        <w:jc w:val="both"/>
        <w:rPr>
          <w:lang w:val="en-US" w:eastAsia="ko-KR"/>
        </w:rPr>
      </w:pPr>
      <w:r w:rsidRPr="0094572F">
        <w:rPr>
          <w:highlight w:val="lightGray"/>
          <w:lang w:val="en-US" w:eastAsia="ko-KR"/>
        </w:rPr>
        <w:t xml:space="preserve">[Motion 111, #SP0611-24, </w:t>
      </w:r>
      <w:sdt>
        <w:sdtPr>
          <w:rPr>
            <w:highlight w:val="lightGray"/>
            <w:lang w:val="en-US" w:eastAsia="ko-KR"/>
          </w:rPr>
          <w:id w:val="-2054307307"/>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w:t>
      </w:r>
      <w:r w:rsidR="00C33561" w:rsidRPr="0094572F">
        <w:rPr>
          <w:highlight w:val="lightGray"/>
          <w:lang w:val="en-US" w:eastAsia="ko-KR"/>
        </w:rPr>
        <w:t xml:space="preserve"> </w:t>
      </w:r>
      <w:sdt>
        <w:sdtPr>
          <w:rPr>
            <w:highlight w:val="lightGray"/>
            <w:lang w:val="en-US" w:eastAsia="ko-KR"/>
          </w:rPr>
          <w:id w:val="2145931342"/>
          <w:citation/>
        </w:sdtPr>
        <w:sdtEndPr/>
        <w:sdtContent>
          <w:r w:rsidR="00C33561" w:rsidRPr="0094572F">
            <w:rPr>
              <w:highlight w:val="lightGray"/>
              <w:lang w:val="en-US" w:eastAsia="ko-KR"/>
            </w:rPr>
            <w:fldChar w:fldCharType="begin"/>
          </w:r>
          <w:r w:rsidR="00C33561" w:rsidRPr="0094572F">
            <w:rPr>
              <w:highlight w:val="lightGray"/>
              <w:lang w:val="en-US" w:eastAsia="ko-KR"/>
            </w:rPr>
            <w:instrText xml:space="preserve"> CITATION 19_1604r1 \l 1033 </w:instrText>
          </w:r>
          <w:r w:rsidR="00C33561" w:rsidRPr="0094572F">
            <w:rPr>
              <w:highlight w:val="lightGray"/>
              <w:lang w:val="en-US" w:eastAsia="ko-KR"/>
            </w:rPr>
            <w:fldChar w:fldCharType="separate"/>
          </w:r>
          <w:r w:rsidR="005A1105" w:rsidRPr="0094572F">
            <w:rPr>
              <w:noProof/>
              <w:highlight w:val="lightGray"/>
              <w:lang w:val="en-US" w:eastAsia="ko-KR"/>
            </w:rPr>
            <w:t>[62]</w:t>
          </w:r>
          <w:r w:rsidR="00C33561" w:rsidRPr="0094572F">
            <w:rPr>
              <w:highlight w:val="lightGray"/>
              <w:lang w:val="en-US" w:eastAsia="ko-KR"/>
            </w:rPr>
            <w:fldChar w:fldCharType="end"/>
          </w:r>
        </w:sdtContent>
      </w:sdt>
      <w:r w:rsidR="00C33561" w:rsidRPr="0094572F">
        <w:rPr>
          <w:highlight w:val="lightGray"/>
          <w:lang w:val="en-US" w:eastAsia="ko-KR"/>
        </w:rPr>
        <w:t>]</w:t>
      </w:r>
    </w:p>
    <w:p w14:paraId="6E5B1E72" w14:textId="77777777" w:rsidR="005F4EE5" w:rsidRPr="00365E0E" w:rsidRDefault="00196F62" w:rsidP="00365E0E">
      <w:pPr>
        <w:pStyle w:val="Heading2"/>
        <w:spacing w:after="60"/>
        <w:jc w:val="both"/>
        <w:rPr>
          <w:u w:val="none"/>
        </w:rPr>
      </w:pPr>
      <w:bookmarkStart w:id="644" w:name="_Toc44164407"/>
      <w:r w:rsidRPr="00365E0E">
        <w:rPr>
          <w:u w:val="none"/>
        </w:rPr>
        <w:t>TXOP</w:t>
      </w:r>
      <w:bookmarkEnd w:id="644"/>
    </w:p>
    <w:p w14:paraId="38ABDE2C" w14:textId="58908170" w:rsidR="00196F62" w:rsidRPr="0094572F" w:rsidRDefault="00BF279D" w:rsidP="00196F62">
      <w:pPr>
        <w:jc w:val="both"/>
        <w:rPr>
          <w:highlight w:val="lightGray"/>
          <w:lang w:eastAsia="ko-KR"/>
        </w:rPr>
      </w:pPr>
      <w:r w:rsidRPr="0094572F">
        <w:rPr>
          <w:highlight w:val="lightGray"/>
          <w:lang w:eastAsia="ko-KR"/>
        </w:rPr>
        <w:t>802.</w:t>
      </w:r>
      <w:r w:rsidR="00196F62" w:rsidRPr="0094572F">
        <w:rPr>
          <w:highlight w:val="lightGray"/>
          <w:lang w:eastAsia="ko-KR"/>
        </w:rPr>
        <w:t xml:space="preserve">11be </w:t>
      </w:r>
      <w:r w:rsidR="00727580" w:rsidRPr="0094572F">
        <w:rPr>
          <w:highlight w:val="lightGray"/>
          <w:lang w:eastAsia="ko-KR"/>
        </w:rPr>
        <w:t xml:space="preserve">supports </w:t>
      </w:r>
      <w:r w:rsidR="00196F62" w:rsidRPr="0094572F">
        <w:rPr>
          <w:highlight w:val="lightGray"/>
          <w:lang w:eastAsia="ko-KR"/>
        </w:rPr>
        <w:t>defin</w:t>
      </w:r>
      <w:r w:rsidR="00727580" w:rsidRPr="0094572F">
        <w:rPr>
          <w:highlight w:val="lightGray"/>
          <w:lang w:eastAsia="ko-KR"/>
        </w:rPr>
        <w:t>ing</w:t>
      </w:r>
      <w:r w:rsidR="00196F62" w:rsidRPr="0094572F">
        <w:rPr>
          <w:highlight w:val="lightGray"/>
          <w:lang w:eastAsia="ko-KR"/>
        </w:rPr>
        <w:t xml:space="preserve"> a MAC mechanism to protect TXOP for PPDUs with &gt;</w:t>
      </w:r>
      <w:r w:rsidR="00FB3D19" w:rsidRPr="0094572F">
        <w:rPr>
          <w:highlight w:val="lightGray"/>
          <w:lang w:eastAsia="ko-KR"/>
        </w:rPr>
        <w:t xml:space="preserve"> </w:t>
      </w:r>
      <w:r w:rsidR="00196F62" w:rsidRPr="0094572F">
        <w:rPr>
          <w:highlight w:val="lightGray"/>
          <w:lang w:eastAsia="ko-KR"/>
        </w:rPr>
        <w:t>160</w:t>
      </w:r>
      <w:r w:rsidR="00FB3D19" w:rsidRPr="0094572F">
        <w:rPr>
          <w:highlight w:val="lightGray"/>
          <w:lang w:eastAsia="ko-KR"/>
        </w:rPr>
        <w:t xml:space="preserve"> </w:t>
      </w:r>
      <w:r w:rsidR="00196F62" w:rsidRPr="0094572F">
        <w:rPr>
          <w:highlight w:val="lightGray"/>
          <w:lang w:eastAsia="ko-KR"/>
        </w:rPr>
        <w:t>MHz and/or PPDUs with preamble puncturing</w:t>
      </w:r>
      <w:r w:rsidR="00D05F3F" w:rsidRPr="0094572F">
        <w:rPr>
          <w:highlight w:val="lightGray"/>
          <w:lang w:eastAsia="ko-KR"/>
        </w:rPr>
        <w:t>.</w:t>
      </w:r>
      <w:r w:rsidRPr="0094572F">
        <w:rPr>
          <w:b/>
          <w:i/>
          <w:highlight w:val="lightGray"/>
        </w:rPr>
        <w:t xml:space="preserve"> </w:t>
      </w:r>
    </w:p>
    <w:p w14:paraId="546FF2A3" w14:textId="05213972" w:rsidR="00196F62" w:rsidRPr="0094572F" w:rsidRDefault="007B3720" w:rsidP="00196F62">
      <w:pPr>
        <w:jc w:val="both"/>
        <w:rPr>
          <w:highlight w:val="lightGray"/>
          <w:lang w:val="en-US"/>
        </w:rPr>
      </w:pPr>
      <w:r w:rsidRPr="0094572F">
        <w:rPr>
          <w:highlight w:val="lightGray"/>
          <w:lang w:val="en-US"/>
        </w:rPr>
        <w:t xml:space="preserve">[Motion 111, #SP0611-26, </w:t>
      </w:r>
      <w:sdt>
        <w:sdtPr>
          <w:rPr>
            <w:highlight w:val="lightGray"/>
            <w:lang w:val="en-US" w:eastAsia="ko-KR"/>
          </w:rPr>
          <w:id w:val="-445152096"/>
          <w:citation/>
        </w:sdtPr>
        <w:sdtEndPr/>
        <w:sdtContent>
          <w:r w:rsidR="00FB3D19" w:rsidRPr="0094572F">
            <w:rPr>
              <w:highlight w:val="lightGray"/>
              <w:lang w:val="en-US" w:eastAsia="ko-KR"/>
            </w:rPr>
            <w:fldChar w:fldCharType="begin"/>
          </w:r>
          <w:r w:rsidR="00FB3D19" w:rsidRPr="0094572F">
            <w:rPr>
              <w:highlight w:val="lightGray"/>
              <w:lang w:val="en-US" w:eastAsia="ko-KR"/>
            </w:rPr>
            <w:instrText xml:space="preserve"> CITATION 19_1755r4 \l 1033 </w:instrText>
          </w:r>
          <w:r w:rsidR="00FB3D19" w:rsidRPr="0094572F">
            <w:rPr>
              <w:highlight w:val="lightGray"/>
              <w:lang w:val="en-US" w:eastAsia="ko-KR"/>
            </w:rPr>
            <w:fldChar w:fldCharType="separate"/>
          </w:r>
          <w:r w:rsidR="005A1105" w:rsidRPr="0094572F">
            <w:rPr>
              <w:noProof/>
              <w:highlight w:val="lightGray"/>
              <w:lang w:val="en-US" w:eastAsia="ko-KR"/>
            </w:rPr>
            <w:t>[7]</w:t>
          </w:r>
          <w:r w:rsidR="00FB3D19" w:rsidRPr="0094572F">
            <w:rPr>
              <w:highlight w:val="lightGray"/>
              <w:lang w:val="en-US" w:eastAsia="ko-KR"/>
            </w:rPr>
            <w:fldChar w:fldCharType="end"/>
          </w:r>
        </w:sdtContent>
      </w:sdt>
      <w:r w:rsidR="00FB3D19" w:rsidRPr="0094572F">
        <w:rPr>
          <w:highlight w:val="lightGray"/>
          <w:lang w:val="en-US" w:eastAsia="ko-KR"/>
        </w:rPr>
        <w:t xml:space="preserve"> and </w:t>
      </w:r>
      <w:sdt>
        <w:sdtPr>
          <w:rPr>
            <w:highlight w:val="lightGray"/>
            <w:lang w:val="en-US" w:eastAsia="ko-KR"/>
          </w:rPr>
          <w:id w:val="-669718739"/>
          <w:citation/>
        </w:sdtPr>
        <w:sdtEndPr/>
        <w:sdtContent>
          <w:r w:rsidR="00FB3D19" w:rsidRPr="0094572F">
            <w:rPr>
              <w:highlight w:val="lightGray"/>
              <w:lang w:val="en-US" w:eastAsia="ko-KR"/>
            </w:rPr>
            <w:fldChar w:fldCharType="begin"/>
          </w:r>
          <w:r w:rsidR="00FB3D19" w:rsidRPr="0094572F">
            <w:rPr>
              <w:highlight w:val="lightGray"/>
              <w:lang w:val="en-US" w:eastAsia="ko-KR"/>
            </w:rPr>
            <w:instrText xml:space="preserve"> CITATION 20_0062r0 \l 1033 </w:instrText>
          </w:r>
          <w:r w:rsidR="00FB3D19" w:rsidRPr="0094572F">
            <w:rPr>
              <w:highlight w:val="lightGray"/>
              <w:lang w:val="en-US" w:eastAsia="ko-KR"/>
            </w:rPr>
            <w:fldChar w:fldCharType="separate"/>
          </w:r>
          <w:r w:rsidR="005A1105" w:rsidRPr="0094572F">
            <w:rPr>
              <w:noProof/>
              <w:highlight w:val="lightGray"/>
              <w:lang w:val="en-US" w:eastAsia="ko-KR"/>
            </w:rPr>
            <w:t>[66]</w:t>
          </w:r>
          <w:r w:rsidR="00FB3D19" w:rsidRPr="0094572F">
            <w:rPr>
              <w:highlight w:val="lightGray"/>
              <w:lang w:val="en-US" w:eastAsia="ko-KR"/>
            </w:rPr>
            <w:fldChar w:fldCharType="end"/>
          </w:r>
        </w:sdtContent>
      </w:sdt>
      <w:r w:rsidR="00FB3D19" w:rsidRPr="0094572F">
        <w:rPr>
          <w:highlight w:val="lightGray"/>
          <w:lang w:val="en-US" w:eastAsia="ko-KR"/>
        </w:rPr>
        <w:t>]</w:t>
      </w:r>
    </w:p>
    <w:p w14:paraId="28D72514" w14:textId="77777777" w:rsidR="00241C42" w:rsidRPr="0094572F" w:rsidRDefault="00241C42" w:rsidP="00196F62">
      <w:pPr>
        <w:jc w:val="both"/>
        <w:rPr>
          <w:highlight w:val="lightGray"/>
          <w:lang w:eastAsia="ko-KR"/>
        </w:rPr>
      </w:pPr>
    </w:p>
    <w:p w14:paraId="65BC49C7" w14:textId="679DBF01" w:rsidR="00196F62" w:rsidRPr="0094572F" w:rsidRDefault="00727580" w:rsidP="00196F62">
      <w:pPr>
        <w:jc w:val="both"/>
        <w:rPr>
          <w:highlight w:val="lightGray"/>
          <w:lang w:val="en-US"/>
        </w:rPr>
      </w:pPr>
      <w:r w:rsidRPr="0094572F">
        <w:rPr>
          <w:highlight w:val="lightGray"/>
          <w:lang w:eastAsia="ko-KR"/>
        </w:rPr>
        <w:t>802.11be</w:t>
      </w:r>
      <w:r w:rsidR="00196F62" w:rsidRPr="0094572F">
        <w:rPr>
          <w:highlight w:val="lightGray"/>
          <w:lang w:eastAsia="ko-KR"/>
        </w:rPr>
        <w:t xml:space="preserve"> support</w:t>
      </w:r>
      <w:r w:rsidRPr="0094572F">
        <w:rPr>
          <w:highlight w:val="lightGray"/>
          <w:lang w:eastAsia="ko-KR"/>
        </w:rPr>
        <w:t>s</w:t>
      </w:r>
      <w:r w:rsidR="00196F62" w:rsidRPr="0094572F">
        <w:rPr>
          <w:highlight w:val="lightGray"/>
          <w:lang w:eastAsia="ko-KR"/>
        </w:rPr>
        <w:t xml:space="preserve"> transmit</w:t>
      </w:r>
      <w:r w:rsidRPr="0094572F">
        <w:rPr>
          <w:highlight w:val="lightGray"/>
          <w:lang w:eastAsia="ko-KR"/>
        </w:rPr>
        <w:t>ting</w:t>
      </w:r>
      <w:r w:rsidR="00196F62" w:rsidRPr="0094572F">
        <w:rPr>
          <w:highlight w:val="lightGray"/>
          <w:lang w:eastAsia="ko-KR"/>
        </w:rPr>
        <w:t xml:space="preserve"> the MU-RTS/RTS and CTS frames in a non-HT duplicate PPDU on 20 MHz subchannels which are not punctured</w:t>
      </w:r>
      <w:r w:rsidR="00D05F3F" w:rsidRPr="0094572F">
        <w:rPr>
          <w:highlight w:val="lightGray"/>
          <w:lang w:eastAsia="ko-KR"/>
        </w:rPr>
        <w:t>.</w:t>
      </w:r>
    </w:p>
    <w:p w14:paraId="5373F58C" w14:textId="3999654B" w:rsidR="00213FDB" w:rsidRPr="00FA01ED" w:rsidRDefault="00213FDB" w:rsidP="00196F62">
      <w:pPr>
        <w:jc w:val="both"/>
        <w:rPr>
          <w:lang w:val="en-US" w:eastAsia="ko-KR"/>
        </w:rPr>
      </w:pPr>
      <w:r w:rsidRPr="0094572F">
        <w:rPr>
          <w:highlight w:val="lightGray"/>
          <w:lang w:val="en-US" w:eastAsia="ko-KR"/>
        </w:rPr>
        <w:t xml:space="preserve">[Motion 111, #SP0611-27, </w:t>
      </w:r>
      <w:sdt>
        <w:sdtPr>
          <w:rPr>
            <w:highlight w:val="lightGray"/>
            <w:lang w:val="en-US" w:eastAsia="ko-KR"/>
          </w:rPr>
          <w:id w:val="576634220"/>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766125968"/>
          <w:citation/>
        </w:sdtPr>
        <w:sdtEndPr/>
        <w:sdtContent>
          <w:r w:rsidR="00FA01ED" w:rsidRPr="0094572F">
            <w:rPr>
              <w:highlight w:val="lightGray"/>
              <w:lang w:val="en-US" w:eastAsia="ko-KR"/>
            </w:rPr>
            <w:fldChar w:fldCharType="begin"/>
          </w:r>
          <w:r w:rsidR="00FA01ED" w:rsidRPr="0094572F">
            <w:rPr>
              <w:highlight w:val="lightGray"/>
              <w:lang w:val="en-US" w:eastAsia="ko-KR"/>
            </w:rPr>
            <w:instrText xml:space="preserve"> CITATION 19_2125r2 \l 1033 </w:instrText>
          </w:r>
          <w:r w:rsidR="00FA01ED" w:rsidRPr="0094572F">
            <w:rPr>
              <w:highlight w:val="lightGray"/>
              <w:lang w:val="en-US" w:eastAsia="ko-KR"/>
            </w:rPr>
            <w:fldChar w:fldCharType="separate"/>
          </w:r>
          <w:r w:rsidR="005A1105" w:rsidRPr="0094572F">
            <w:rPr>
              <w:noProof/>
              <w:highlight w:val="lightGray"/>
              <w:lang w:val="en-US" w:eastAsia="ko-KR"/>
            </w:rPr>
            <w:t>[67]</w:t>
          </w:r>
          <w:r w:rsidR="00FA01ED" w:rsidRPr="0094572F">
            <w:rPr>
              <w:highlight w:val="lightGray"/>
              <w:lang w:val="en-US" w:eastAsia="ko-KR"/>
            </w:rPr>
            <w:fldChar w:fldCharType="end"/>
          </w:r>
        </w:sdtContent>
      </w:sdt>
      <w:r w:rsidR="00FA01ED" w:rsidRPr="0094572F">
        <w:rPr>
          <w:highlight w:val="lightGray"/>
          <w:lang w:val="en-US" w:eastAsia="ko-KR"/>
        </w:rPr>
        <w:t>]</w:t>
      </w:r>
    </w:p>
    <w:p w14:paraId="6C5C0C17" w14:textId="08E1A05C" w:rsidR="00A84EB5" w:rsidRPr="00FA01ED" w:rsidRDefault="00A84EB5" w:rsidP="00A84EB5">
      <w:pPr>
        <w:pStyle w:val="Heading2"/>
        <w:spacing w:after="60"/>
        <w:jc w:val="both"/>
        <w:rPr>
          <w:u w:val="none"/>
        </w:rPr>
      </w:pPr>
      <w:bookmarkStart w:id="645" w:name="_Toc44164408"/>
      <w:r w:rsidRPr="00FA01ED">
        <w:rPr>
          <w:u w:val="none"/>
        </w:rPr>
        <w:lastRenderedPageBreak/>
        <w:t>Priority access support for NS/EP services</w:t>
      </w:r>
      <w:bookmarkEnd w:id="645"/>
    </w:p>
    <w:p w14:paraId="7F85DAB0" w14:textId="77777777" w:rsidR="00A84EB5" w:rsidRPr="0094572F" w:rsidRDefault="00A84EB5" w:rsidP="00A84EB5">
      <w:pPr>
        <w:jc w:val="both"/>
        <w:rPr>
          <w:highlight w:val="lightGray"/>
        </w:rPr>
      </w:pPr>
      <w:r w:rsidRPr="0094572F">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94572F" w:rsidRDefault="00A84EB5" w:rsidP="00A84EB5">
      <w:pPr>
        <w:jc w:val="both"/>
        <w:rPr>
          <w:highlight w:val="lightGray"/>
        </w:rPr>
      </w:pPr>
      <w:r w:rsidRPr="0094572F">
        <w:rPr>
          <w:highlight w:val="lightGray"/>
        </w:rPr>
        <w:t>NOTE – A non-AP STA for NS/EP priority service is a regular non-AP STA authorized to NS/EP service.</w:t>
      </w:r>
    </w:p>
    <w:p w14:paraId="6AB28957" w14:textId="77777777" w:rsidR="00A84EB5" w:rsidRDefault="00A84EB5" w:rsidP="00A84EB5">
      <w:pPr>
        <w:jc w:val="both"/>
      </w:pPr>
      <w:r w:rsidRPr="0094572F">
        <w:rPr>
          <w:highlight w:val="lightGray"/>
        </w:rPr>
        <w:t xml:space="preserve">[Motion 50, </w:t>
      </w:r>
      <w:sdt>
        <w:sdtPr>
          <w:rPr>
            <w:highlight w:val="lightGray"/>
          </w:rPr>
          <w:id w:val="95159499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95666918"/>
          <w:citation/>
        </w:sdtPr>
        <w:sdtEndPr/>
        <w:sdtContent>
          <w:r w:rsidRPr="0094572F">
            <w:rPr>
              <w:highlight w:val="lightGray"/>
            </w:rPr>
            <w:fldChar w:fldCharType="begin"/>
          </w:r>
          <w:r w:rsidRPr="0094572F">
            <w:rPr>
              <w:highlight w:val="lightGray"/>
              <w:lang w:val="en-US"/>
            </w:rPr>
            <w:instrText xml:space="preserve"> CITATION 19_1901r4 \l 1033 </w:instrText>
          </w:r>
          <w:r w:rsidRPr="0094572F">
            <w:rPr>
              <w:highlight w:val="lightGray"/>
            </w:rPr>
            <w:fldChar w:fldCharType="separate"/>
          </w:r>
          <w:r w:rsidR="005A1105" w:rsidRPr="0094572F">
            <w:rPr>
              <w:noProof/>
              <w:highlight w:val="lightGray"/>
              <w:lang w:val="en-US"/>
            </w:rPr>
            <w:t>[68]</w:t>
          </w:r>
          <w:r w:rsidRPr="0094572F">
            <w:rPr>
              <w:highlight w:val="lightGray"/>
            </w:rPr>
            <w:fldChar w:fldCharType="end"/>
          </w:r>
        </w:sdtContent>
      </w:sdt>
      <w:r w:rsidRPr="0094572F">
        <w:rPr>
          <w:highlight w:val="lightGray"/>
        </w:rPr>
        <w:t>]</w:t>
      </w:r>
    </w:p>
    <w:p w14:paraId="5E4BBD59" w14:textId="77777777" w:rsidR="00A84EB5" w:rsidRDefault="00A84EB5" w:rsidP="00A84EB5">
      <w:pPr>
        <w:jc w:val="both"/>
      </w:pPr>
    </w:p>
    <w:p w14:paraId="1AABEB02" w14:textId="77777777" w:rsidR="00A84EB5" w:rsidRPr="00A84EB5" w:rsidRDefault="00A84EB5" w:rsidP="00A84EB5">
      <w:pPr>
        <w:jc w:val="both"/>
        <w:rPr>
          <w:szCs w:val="22"/>
          <w:highlight w:val="yellow"/>
        </w:rPr>
      </w:pPr>
      <w:r w:rsidRPr="00A84EB5">
        <w:rPr>
          <w:b/>
          <w:highlight w:val="yellow"/>
        </w:rPr>
        <w:t>Straw poll #90</w:t>
      </w:r>
    </w:p>
    <w:p w14:paraId="50635FE0" w14:textId="3D7FC4AF" w:rsidR="00A84EB5" w:rsidRPr="00A84EB5" w:rsidDel="00467528" w:rsidRDefault="00A84EB5" w:rsidP="00A84EB5">
      <w:pPr>
        <w:jc w:val="both"/>
        <w:rPr>
          <w:del w:id="646" w:author="Edward Au" w:date="2020-06-27T00:05:00Z"/>
          <w:szCs w:val="22"/>
          <w:highlight w:val="yellow"/>
        </w:rPr>
      </w:pPr>
      <w:del w:id="647" w:author="Edward Au" w:date="2020-06-27T00:05:00Z">
        <w:r w:rsidRPr="00A84EB5" w:rsidDel="00467528">
          <w:rPr>
            <w:szCs w:val="22"/>
            <w:highlight w:val="yellow"/>
          </w:rPr>
          <w:delText xml:space="preserve">Do you support the addition of following text to TGbe SFD?  </w:delText>
        </w:r>
      </w:del>
    </w:p>
    <w:p w14:paraId="0F61FE67" w14:textId="4784B609" w:rsidR="00A84EB5" w:rsidRPr="00467528" w:rsidRDefault="00A84EB5">
      <w:pPr>
        <w:jc w:val="both"/>
        <w:rPr>
          <w:szCs w:val="22"/>
          <w:highlight w:val="yellow"/>
        </w:rPr>
        <w:pPrChange w:id="648" w:author="Edward Au" w:date="2020-06-27T00:05:00Z">
          <w:pPr>
            <w:pStyle w:val="ListParagraph"/>
            <w:numPr>
              <w:numId w:val="88"/>
            </w:numPr>
            <w:ind w:hanging="360"/>
            <w:jc w:val="both"/>
          </w:pPr>
        </w:pPrChange>
      </w:pPr>
      <w:r w:rsidRPr="00467528">
        <w:rPr>
          <w:szCs w:val="22"/>
          <w:highlight w:val="yellow"/>
        </w:rPr>
        <w:t>The NS/EP Priority Service if supported by a non-AP STA, shall use a TID value (TBD) that is greater than 7 to indicate the need for priority access to its associated AP STA</w:t>
      </w:r>
      <w:ins w:id="649" w:author="Edward Au" w:date="2020-06-27T00:06:00Z">
        <w:r w:rsidR="00467528">
          <w:rPr>
            <w:szCs w:val="22"/>
            <w:highlight w:val="yellow"/>
          </w:rPr>
          <w:t>.</w:t>
        </w:r>
      </w:ins>
      <w:r w:rsidRPr="00467528">
        <w:rPr>
          <w:szCs w:val="22"/>
          <w:highlight w:val="yellow"/>
        </w:rPr>
        <w:t xml:space="preserve">  </w:t>
      </w:r>
    </w:p>
    <w:p w14:paraId="3D6969B8" w14:textId="77777777" w:rsidR="00A84EB5" w:rsidRPr="008E36DE" w:rsidRDefault="00A84EB5">
      <w:pPr>
        <w:jc w:val="both"/>
        <w:rPr>
          <w:szCs w:val="22"/>
          <w:highlight w:val="yellow"/>
        </w:rPr>
        <w:pPrChange w:id="650" w:author="Edward Au" w:date="2020-06-27T00:05:00Z">
          <w:pPr>
            <w:pStyle w:val="ListParagraph"/>
            <w:numPr>
              <w:numId w:val="88"/>
            </w:numPr>
            <w:ind w:hanging="360"/>
            <w:jc w:val="both"/>
          </w:pPr>
        </w:pPrChange>
      </w:pPr>
      <w:r w:rsidRPr="008E36DE">
        <w:rPr>
          <w:szCs w:val="22"/>
          <w:highlight w:val="yellow"/>
        </w:rPr>
        <w:t xml:space="preserve">Note: The identification of the need is outside the scope of this specification.  </w:t>
      </w:r>
    </w:p>
    <w:p w14:paraId="10098972" w14:textId="77777777" w:rsidR="00A84EB5" w:rsidRPr="008E36DE" w:rsidRDefault="00A84EB5">
      <w:pPr>
        <w:jc w:val="both"/>
        <w:rPr>
          <w:szCs w:val="22"/>
          <w:highlight w:val="yellow"/>
        </w:rPr>
        <w:pPrChange w:id="651" w:author="Edward Au" w:date="2020-06-27T00:05:00Z">
          <w:pPr>
            <w:pStyle w:val="ListParagraph"/>
            <w:numPr>
              <w:numId w:val="88"/>
            </w:numPr>
            <w:ind w:hanging="360"/>
            <w:jc w:val="both"/>
          </w:pPr>
        </w:pPrChange>
      </w:pPr>
      <w:r w:rsidRPr="000F184F">
        <w:rPr>
          <w:szCs w:val="22"/>
          <w:highlight w:val="yellow"/>
        </w:rPr>
        <w:t xml:space="preserve">Note: The container of the TID is TBD.  </w:t>
      </w:r>
      <w:r w:rsidRPr="00467528">
        <w:rPr>
          <w:b/>
          <w:i/>
          <w:highlight w:val="yellow"/>
        </w:rPr>
        <w:t>[#SP90]</w:t>
      </w:r>
    </w:p>
    <w:p w14:paraId="58EA8679" w14:textId="77777777" w:rsidR="00A84EB5" w:rsidRPr="00A84EB5" w:rsidRDefault="00A84EB5" w:rsidP="00A84EB5">
      <w:pPr>
        <w:jc w:val="both"/>
        <w:rPr>
          <w:b/>
          <w:szCs w:val="22"/>
        </w:rPr>
      </w:pPr>
      <w:r w:rsidRPr="00A84EB5">
        <w:rPr>
          <w:szCs w:val="22"/>
          <w:highlight w:val="yellow"/>
        </w:rPr>
        <w:t xml:space="preserve">[20/0463r3 (Priority Access Support Options for NS/EP Serveices, Subir Das, </w:t>
      </w:r>
      <w:r w:rsidRPr="00A84EB5">
        <w:rPr>
          <w:noProof/>
          <w:highlight w:val="yellow"/>
        </w:rPr>
        <w:t>Perspecta Labs)</w:t>
      </w:r>
      <w:r w:rsidRPr="00A84EB5">
        <w:rPr>
          <w:szCs w:val="22"/>
          <w:highlight w:val="yellow"/>
        </w:rPr>
        <w:t>, SP#1,</w:t>
      </w:r>
      <w:r w:rsidRPr="00A84EB5">
        <w:rPr>
          <w:b/>
          <w:szCs w:val="22"/>
          <w:highlight w:val="yellow"/>
        </w:rPr>
        <w:t xml:space="preserve"> </w:t>
      </w:r>
      <w:r w:rsidRPr="00A84EB5">
        <w:rPr>
          <w:szCs w:val="22"/>
          <w:highlight w:val="yellow"/>
        </w:rPr>
        <w:t>Y/N/A: 40/12/41]</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652" w:name="_Toc44164409"/>
      <w:r>
        <w:rPr>
          <w:u w:val="none"/>
        </w:rPr>
        <w:t>Coexistence</w:t>
      </w:r>
      <w:r w:rsidR="001B0F82">
        <w:rPr>
          <w:u w:val="none"/>
        </w:rPr>
        <w:t xml:space="preserve"> and regulatory rules</w:t>
      </w:r>
      <w:bookmarkEnd w:id="652"/>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53" w:name="_Toc14066096"/>
      <w:bookmarkStart w:id="654" w:name="_Toc14066119"/>
      <w:bookmarkStart w:id="655" w:name="_Toc14066209"/>
      <w:bookmarkStart w:id="656" w:name="_Toc14316264"/>
      <w:bookmarkStart w:id="657" w:name="_Toc14316780"/>
      <w:bookmarkStart w:id="658" w:name="_Toc14350439"/>
      <w:bookmarkStart w:id="659" w:name="_Toc21520583"/>
      <w:bookmarkStart w:id="660" w:name="_Toc21520626"/>
      <w:bookmarkStart w:id="661" w:name="_Toc21520675"/>
      <w:bookmarkStart w:id="662" w:name="_Toc21543259"/>
      <w:bookmarkStart w:id="663" w:name="_Toc21543467"/>
      <w:bookmarkStart w:id="664" w:name="_Toc24702995"/>
      <w:bookmarkStart w:id="665" w:name="_Toc24704605"/>
      <w:bookmarkStart w:id="666" w:name="_Toc24704710"/>
      <w:bookmarkStart w:id="667" w:name="_Toc24705200"/>
      <w:bookmarkStart w:id="668" w:name="_Toc24780847"/>
      <w:bookmarkStart w:id="669" w:name="_Toc24781747"/>
      <w:bookmarkStart w:id="670" w:name="_Toc24782447"/>
      <w:bookmarkStart w:id="671" w:name="_Toc24802024"/>
      <w:bookmarkStart w:id="672" w:name="_Toc24805220"/>
      <w:bookmarkStart w:id="673" w:name="_Toc24806207"/>
      <w:bookmarkStart w:id="674" w:name="_Toc24806933"/>
      <w:bookmarkStart w:id="675" w:name="_Toc24891612"/>
      <w:bookmarkStart w:id="676" w:name="_Toc24891933"/>
      <w:bookmarkStart w:id="677" w:name="_Toc24891979"/>
      <w:bookmarkStart w:id="678" w:name="_Toc24892616"/>
      <w:bookmarkStart w:id="679" w:name="_Toc24893230"/>
      <w:bookmarkStart w:id="680" w:name="_Toc24893762"/>
      <w:bookmarkStart w:id="681" w:name="_Toc24894153"/>
      <w:bookmarkStart w:id="682" w:name="_Toc24894638"/>
      <w:bookmarkStart w:id="683" w:name="_Toc25752102"/>
      <w:bookmarkStart w:id="684" w:name="_Toc30867910"/>
      <w:bookmarkStart w:id="685" w:name="_Toc30869193"/>
      <w:bookmarkStart w:id="686" w:name="_Toc30876617"/>
      <w:bookmarkStart w:id="687" w:name="_Toc30876670"/>
      <w:bookmarkStart w:id="688" w:name="_Toc30876958"/>
      <w:bookmarkStart w:id="689" w:name="_Toc30894989"/>
      <w:bookmarkStart w:id="690" w:name="_Toc30895498"/>
      <w:bookmarkStart w:id="691" w:name="_Toc30897856"/>
      <w:bookmarkStart w:id="692" w:name="_Toc30899282"/>
      <w:bookmarkStart w:id="693" w:name="_Toc30915792"/>
      <w:bookmarkStart w:id="694" w:name="_Toc30915854"/>
      <w:bookmarkStart w:id="695" w:name="_Toc31918180"/>
      <w:bookmarkStart w:id="696" w:name="_Toc36716512"/>
      <w:bookmarkStart w:id="697" w:name="_Toc36723274"/>
      <w:bookmarkStart w:id="698" w:name="_Toc36723356"/>
      <w:bookmarkStart w:id="699" w:name="_Toc36723489"/>
      <w:bookmarkStart w:id="700" w:name="_Toc36842542"/>
      <w:bookmarkStart w:id="701" w:name="_Toc36842624"/>
      <w:bookmarkStart w:id="702" w:name="_Toc37257569"/>
      <w:bookmarkStart w:id="703" w:name="_Toc37438246"/>
      <w:bookmarkStart w:id="704" w:name="_Toc37771514"/>
      <w:bookmarkStart w:id="705" w:name="_Toc37771832"/>
      <w:bookmarkStart w:id="706" w:name="_Toc37928367"/>
      <w:bookmarkStart w:id="707" w:name="_Toc38110485"/>
      <w:bookmarkStart w:id="708" w:name="_Toc38110667"/>
      <w:bookmarkStart w:id="709" w:name="_Toc38110761"/>
      <w:bookmarkStart w:id="710" w:name="_Toc38381660"/>
      <w:bookmarkStart w:id="711" w:name="_Toc38381754"/>
      <w:bookmarkStart w:id="712" w:name="_Toc38382139"/>
      <w:bookmarkStart w:id="713" w:name="_Toc38440392"/>
      <w:bookmarkStart w:id="714" w:name="_Toc38621975"/>
      <w:bookmarkStart w:id="715" w:name="_Toc38622072"/>
      <w:bookmarkStart w:id="716" w:name="_Toc38622563"/>
      <w:bookmarkStart w:id="717" w:name="_Toc38792482"/>
      <w:bookmarkStart w:id="718" w:name="_Toc38792583"/>
      <w:bookmarkStart w:id="719" w:name="_Toc38792754"/>
      <w:bookmarkStart w:id="720" w:name="_Toc38967132"/>
      <w:bookmarkStart w:id="721" w:name="_Toc38968683"/>
      <w:bookmarkStart w:id="722" w:name="_Toc38969969"/>
      <w:bookmarkStart w:id="723" w:name="_Toc38970583"/>
      <w:bookmarkStart w:id="724" w:name="_Toc39074924"/>
      <w:bookmarkStart w:id="725" w:name="_Toc39137745"/>
      <w:bookmarkStart w:id="726" w:name="_Toc39140438"/>
      <w:bookmarkStart w:id="727" w:name="_Toc39140673"/>
      <w:bookmarkStart w:id="728" w:name="_Toc39143869"/>
      <w:bookmarkStart w:id="729" w:name="_Toc39225313"/>
      <w:bookmarkStart w:id="730" w:name="_Toc39229661"/>
      <w:bookmarkStart w:id="731" w:name="_Toc39230259"/>
      <w:bookmarkStart w:id="732" w:name="_Toc39230922"/>
      <w:bookmarkStart w:id="733" w:name="_Toc39231061"/>
      <w:bookmarkStart w:id="734" w:name="_Toc39597141"/>
      <w:bookmarkStart w:id="735" w:name="_Toc39598120"/>
      <w:bookmarkStart w:id="736" w:name="_Toc39600334"/>
      <w:bookmarkStart w:id="737" w:name="_Toc39674551"/>
      <w:bookmarkStart w:id="738" w:name="_Toc39827034"/>
      <w:bookmarkStart w:id="739" w:name="_Toc39845575"/>
      <w:bookmarkStart w:id="740" w:name="_Toc39846335"/>
      <w:bookmarkStart w:id="741" w:name="_Toc39847804"/>
      <w:bookmarkStart w:id="742" w:name="_Toc39847949"/>
      <w:bookmarkStart w:id="743" w:name="_Toc39848072"/>
      <w:bookmarkStart w:id="744" w:name="_Toc39848403"/>
      <w:bookmarkStart w:id="745" w:name="_Toc40028526"/>
      <w:bookmarkStart w:id="746" w:name="_Toc40028964"/>
      <w:bookmarkStart w:id="747" w:name="_Toc40217730"/>
      <w:bookmarkStart w:id="748" w:name="_Toc40274922"/>
      <w:bookmarkStart w:id="749" w:name="_Toc40275120"/>
      <w:bookmarkStart w:id="750" w:name="_Toc40277209"/>
      <w:bookmarkStart w:id="751" w:name="_Toc40433545"/>
      <w:bookmarkStart w:id="752" w:name="_Toc40814780"/>
      <w:bookmarkStart w:id="753" w:name="_Toc40817252"/>
      <w:bookmarkStart w:id="754" w:name="_Toc41050320"/>
      <w:bookmarkStart w:id="755" w:name="_Toc41060226"/>
      <w:bookmarkStart w:id="756" w:name="_Toc41388391"/>
      <w:bookmarkStart w:id="757" w:name="_Toc41388602"/>
      <w:bookmarkStart w:id="758" w:name="_Toc41669188"/>
      <w:bookmarkStart w:id="759" w:name="_Toc41670041"/>
      <w:bookmarkStart w:id="760" w:name="_Toc41670165"/>
      <w:bookmarkStart w:id="761" w:name="_Toc41670997"/>
      <w:bookmarkStart w:id="762" w:name="_Toc41671861"/>
      <w:bookmarkStart w:id="763" w:name="_Toc41910006"/>
      <w:bookmarkStart w:id="764" w:name="_Toc42180156"/>
      <w:bookmarkStart w:id="765" w:name="_Toc42180599"/>
      <w:bookmarkStart w:id="766" w:name="_Toc42187769"/>
      <w:bookmarkStart w:id="767" w:name="_Toc42188607"/>
      <w:bookmarkStart w:id="768" w:name="_Toc42541654"/>
      <w:bookmarkStart w:id="769" w:name="_Toc42541783"/>
      <w:bookmarkStart w:id="770" w:name="_Toc42545061"/>
      <w:bookmarkStart w:id="771" w:name="_Toc42806622"/>
      <w:bookmarkStart w:id="772" w:name="_Toc43114327"/>
      <w:bookmarkStart w:id="773" w:name="_Toc43115103"/>
      <w:bookmarkStart w:id="774" w:name="_Toc43117355"/>
      <w:bookmarkStart w:id="775" w:name="_Toc43117494"/>
      <w:bookmarkStart w:id="776" w:name="_Toc43285820"/>
      <w:bookmarkStart w:id="777" w:name="_Toc43303878"/>
      <w:bookmarkStart w:id="778" w:name="_Toc43316306"/>
      <w:bookmarkStart w:id="779" w:name="_Toc43317108"/>
      <w:bookmarkStart w:id="780" w:name="_Toc43319729"/>
      <w:bookmarkStart w:id="781" w:name="_Toc43722179"/>
      <w:bookmarkStart w:id="782" w:name="_Toc43722533"/>
      <w:bookmarkStart w:id="783" w:name="_Toc43724482"/>
      <w:bookmarkStart w:id="784" w:name="_Toc43724630"/>
      <w:bookmarkStart w:id="785" w:name="_Toc44163582"/>
      <w:bookmarkStart w:id="786" w:name="_Toc44164267"/>
      <w:bookmarkStart w:id="787" w:name="_Toc44164410"/>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14:paraId="6ACA9CE5" w14:textId="77777777" w:rsidR="005F4EE5" w:rsidRPr="002B4FFC" w:rsidRDefault="005F4EE5" w:rsidP="00365E0E">
      <w:pPr>
        <w:pStyle w:val="Heading2"/>
        <w:spacing w:after="60"/>
        <w:jc w:val="both"/>
        <w:rPr>
          <w:u w:val="none"/>
        </w:rPr>
      </w:pPr>
      <w:bookmarkStart w:id="788" w:name="_Toc44164411"/>
      <w:r w:rsidRPr="002B4FFC">
        <w:rPr>
          <w:u w:val="none"/>
        </w:rPr>
        <w:t>General</w:t>
      </w:r>
      <w:bookmarkEnd w:id="788"/>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789" w:name="_Toc44164412"/>
      <w:r>
        <w:rPr>
          <w:u w:val="none"/>
        </w:rPr>
        <w:t>Coexistence feature #1</w:t>
      </w:r>
      <w:bookmarkEnd w:id="789"/>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790" w:name="_Toc44164413"/>
      <w:r>
        <w:rPr>
          <w:u w:val="none"/>
        </w:rPr>
        <w:t>Wideband and noncontiguous spectrum utilization</w:t>
      </w:r>
      <w:bookmarkEnd w:id="790"/>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91" w:name="_Toc14066104"/>
      <w:bookmarkStart w:id="792" w:name="_Toc14066127"/>
      <w:bookmarkStart w:id="793" w:name="_Toc14066217"/>
      <w:bookmarkStart w:id="794" w:name="_Toc14316272"/>
      <w:bookmarkStart w:id="795" w:name="_Toc14316784"/>
      <w:bookmarkStart w:id="796" w:name="_Toc14350443"/>
      <w:bookmarkStart w:id="797" w:name="_Toc21520587"/>
      <w:bookmarkStart w:id="798" w:name="_Toc21520630"/>
      <w:bookmarkStart w:id="799" w:name="_Toc21520679"/>
      <w:bookmarkStart w:id="800" w:name="_Toc21543263"/>
      <w:bookmarkStart w:id="801" w:name="_Toc21543471"/>
      <w:bookmarkStart w:id="802" w:name="_Toc24702999"/>
      <w:bookmarkStart w:id="803" w:name="_Toc24704609"/>
      <w:bookmarkStart w:id="804" w:name="_Toc24704714"/>
      <w:bookmarkStart w:id="805" w:name="_Toc24705204"/>
      <w:bookmarkStart w:id="806" w:name="_Toc24780851"/>
      <w:bookmarkStart w:id="807" w:name="_Toc24781751"/>
      <w:bookmarkStart w:id="808" w:name="_Toc24782451"/>
      <w:bookmarkStart w:id="809" w:name="_Toc24802028"/>
      <w:bookmarkStart w:id="810" w:name="_Toc24805224"/>
      <w:bookmarkStart w:id="811" w:name="_Toc24806211"/>
      <w:bookmarkStart w:id="812" w:name="_Toc24806937"/>
      <w:bookmarkStart w:id="813" w:name="_Toc24891616"/>
      <w:bookmarkStart w:id="814" w:name="_Toc24891937"/>
      <w:bookmarkStart w:id="815" w:name="_Toc24891983"/>
      <w:bookmarkStart w:id="816" w:name="_Toc24892620"/>
      <w:bookmarkStart w:id="817" w:name="_Toc24893234"/>
      <w:bookmarkStart w:id="818" w:name="_Toc24893766"/>
      <w:bookmarkStart w:id="819" w:name="_Toc24894157"/>
      <w:bookmarkStart w:id="820" w:name="_Toc24894642"/>
      <w:bookmarkStart w:id="821" w:name="_Toc25752106"/>
      <w:bookmarkStart w:id="822" w:name="_Toc30867914"/>
      <w:bookmarkStart w:id="823" w:name="_Toc30869197"/>
      <w:bookmarkStart w:id="824" w:name="_Toc30876621"/>
      <w:bookmarkStart w:id="825" w:name="_Toc30876674"/>
      <w:bookmarkStart w:id="826" w:name="_Toc30876962"/>
      <w:bookmarkStart w:id="827" w:name="_Toc30894993"/>
      <w:bookmarkStart w:id="828" w:name="_Toc30895502"/>
      <w:bookmarkStart w:id="829" w:name="_Toc30897860"/>
      <w:bookmarkStart w:id="830" w:name="_Toc30899286"/>
      <w:bookmarkStart w:id="831" w:name="_Toc30915796"/>
      <w:bookmarkStart w:id="832" w:name="_Toc30915858"/>
      <w:bookmarkStart w:id="833" w:name="_Toc31918184"/>
      <w:bookmarkStart w:id="834" w:name="_Toc36716516"/>
      <w:bookmarkStart w:id="835" w:name="_Toc36723278"/>
      <w:bookmarkStart w:id="836" w:name="_Toc36723360"/>
      <w:bookmarkStart w:id="837" w:name="_Toc36723493"/>
      <w:bookmarkStart w:id="838" w:name="_Toc36842546"/>
      <w:bookmarkStart w:id="839" w:name="_Toc36842628"/>
      <w:bookmarkStart w:id="840" w:name="_Toc37257573"/>
      <w:bookmarkStart w:id="841" w:name="_Toc37438250"/>
      <w:bookmarkStart w:id="842" w:name="_Toc37771518"/>
      <w:bookmarkStart w:id="843" w:name="_Toc37771836"/>
      <w:bookmarkStart w:id="844" w:name="_Toc37928371"/>
      <w:bookmarkStart w:id="845" w:name="_Toc38110489"/>
      <w:bookmarkStart w:id="846" w:name="_Toc38110671"/>
      <w:bookmarkStart w:id="847" w:name="_Toc38110765"/>
      <w:bookmarkStart w:id="848" w:name="_Toc38381664"/>
      <w:bookmarkStart w:id="849" w:name="_Toc38381758"/>
      <w:bookmarkStart w:id="850" w:name="_Toc38382143"/>
      <w:bookmarkStart w:id="851" w:name="_Toc38440396"/>
      <w:bookmarkStart w:id="852" w:name="_Toc38621979"/>
      <w:bookmarkStart w:id="853" w:name="_Toc38622076"/>
      <w:bookmarkStart w:id="854" w:name="_Toc38622567"/>
      <w:bookmarkStart w:id="855" w:name="_Toc38792486"/>
      <w:bookmarkStart w:id="856" w:name="_Toc38792587"/>
      <w:bookmarkStart w:id="857" w:name="_Toc38792758"/>
      <w:bookmarkStart w:id="858" w:name="_Toc38967136"/>
      <w:bookmarkStart w:id="859" w:name="_Toc38968687"/>
      <w:bookmarkStart w:id="860" w:name="_Toc38969973"/>
      <w:bookmarkStart w:id="861" w:name="_Toc38970587"/>
      <w:bookmarkStart w:id="862" w:name="_Toc39074928"/>
      <w:bookmarkStart w:id="863" w:name="_Toc39137749"/>
      <w:bookmarkStart w:id="864" w:name="_Toc39140442"/>
      <w:bookmarkStart w:id="865" w:name="_Toc39140677"/>
      <w:bookmarkStart w:id="866" w:name="_Toc39143873"/>
      <w:bookmarkStart w:id="867" w:name="_Toc39225317"/>
      <w:bookmarkStart w:id="868" w:name="_Toc39229665"/>
      <w:bookmarkStart w:id="869" w:name="_Toc39230263"/>
      <w:bookmarkStart w:id="870" w:name="_Toc39230926"/>
      <w:bookmarkStart w:id="871" w:name="_Toc39231065"/>
      <w:bookmarkStart w:id="872" w:name="_Toc39597145"/>
      <w:bookmarkStart w:id="873" w:name="_Toc39598124"/>
      <w:bookmarkStart w:id="874" w:name="_Toc39600338"/>
      <w:bookmarkStart w:id="875" w:name="_Toc39674555"/>
      <w:bookmarkStart w:id="876" w:name="_Toc39827038"/>
      <w:bookmarkStart w:id="877" w:name="_Toc39845579"/>
      <w:bookmarkStart w:id="878" w:name="_Toc39846339"/>
      <w:bookmarkStart w:id="879" w:name="_Toc39847808"/>
      <w:bookmarkStart w:id="880" w:name="_Toc39847953"/>
      <w:bookmarkStart w:id="881" w:name="_Toc39848076"/>
      <w:bookmarkStart w:id="882" w:name="_Toc39848407"/>
      <w:bookmarkStart w:id="883" w:name="_Toc40028530"/>
      <w:bookmarkStart w:id="884" w:name="_Toc40028968"/>
      <w:bookmarkStart w:id="885" w:name="_Toc40217734"/>
      <w:bookmarkStart w:id="886" w:name="_Toc40274926"/>
      <w:bookmarkStart w:id="887" w:name="_Toc40275124"/>
      <w:bookmarkStart w:id="888" w:name="_Toc40277213"/>
      <w:bookmarkStart w:id="889" w:name="_Toc40433549"/>
      <w:bookmarkStart w:id="890" w:name="_Toc40814784"/>
      <w:bookmarkStart w:id="891" w:name="_Toc40817256"/>
      <w:bookmarkStart w:id="892" w:name="_Toc41050324"/>
      <w:bookmarkStart w:id="893" w:name="_Toc41060230"/>
      <w:bookmarkStart w:id="894" w:name="_Toc41388395"/>
      <w:bookmarkStart w:id="895" w:name="_Toc41388606"/>
      <w:bookmarkStart w:id="896" w:name="_Toc41669192"/>
      <w:bookmarkStart w:id="897" w:name="_Toc41670045"/>
      <w:bookmarkStart w:id="898" w:name="_Toc41670169"/>
      <w:bookmarkStart w:id="899" w:name="_Toc41671001"/>
      <w:bookmarkStart w:id="900" w:name="_Toc41671865"/>
      <w:bookmarkStart w:id="901" w:name="_Toc41910010"/>
      <w:bookmarkStart w:id="902" w:name="_Toc42180160"/>
      <w:bookmarkStart w:id="903" w:name="_Toc42180603"/>
      <w:bookmarkStart w:id="904" w:name="_Toc42187773"/>
      <w:bookmarkStart w:id="905" w:name="_Toc42188611"/>
      <w:bookmarkStart w:id="906" w:name="_Toc42541658"/>
      <w:bookmarkStart w:id="907" w:name="_Toc42541787"/>
      <w:bookmarkStart w:id="908" w:name="_Toc42545065"/>
      <w:bookmarkStart w:id="909" w:name="_Toc42806626"/>
      <w:bookmarkStart w:id="910" w:name="_Toc43114331"/>
      <w:bookmarkStart w:id="911" w:name="_Toc43115107"/>
      <w:bookmarkStart w:id="912" w:name="_Toc43117359"/>
      <w:bookmarkStart w:id="913" w:name="_Toc43117498"/>
      <w:bookmarkStart w:id="914" w:name="_Toc43285824"/>
      <w:bookmarkStart w:id="915" w:name="_Toc43303882"/>
      <w:bookmarkStart w:id="916" w:name="_Toc43316310"/>
      <w:bookmarkStart w:id="917" w:name="_Toc43317112"/>
      <w:bookmarkStart w:id="918" w:name="_Toc43319733"/>
      <w:bookmarkStart w:id="919" w:name="_Toc43722183"/>
      <w:bookmarkStart w:id="920" w:name="_Toc43722537"/>
      <w:bookmarkStart w:id="921" w:name="_Toc43724486"/>
      <w:bookmarkStart w:id="922" w:name="_Toc43724634"/>
      <w:bookmarkStart w:id="923" w:name="_Toc44163586"/>
      <w:bookmarkStart w:id="924" w:name="_Toc44164271"/>
      <w:bookmarkStart w:id="925" w:name="_Toc44164414"/>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14:paraId="6730BFCE" w14:textId="77777777" w:rsidR="007709A0" w:rsidRPr="00B872F3" w:rsidRDefault="007709A0" w:rsidP="00365E0E">
      <w:pPr>
        <w:pStyle w:val="Heading2"/>
        <w:spacing w:after="60"/>
        <w:jc w:val="both"/>
        <w:rPr>
          <w:u w:val="none"/>
        </w:rPr>
      </w:pPr>
      <w:bookmarkStart w:id="926" w:name="_Toc44164415"/>
      <w:r w:rsidRPr="00B872F3">
        <w:rPr>
          <w:u w:val="none"/>
        </w:rPr>
        <w:t>General</w:t>
      </w:r>
      <w:bookmarkEnd w:id="926"/>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927" w:name="_Toc44164416"/>
      <w:r>
        <w:rPr>
          <w:u w:val="none"/>
        </w:rPr>
        <w:t>F</w:t>
      </w:r>
      <w:r w:rsidR="00C90CF9">
        <w:rPr>
          <w:u w:val="none"/>
        </w:rPr>
        <w:t>eature</w:t>
      </w:r>
      <w:r>
        <w:rPr>
          <w:u w:val="none"/>
        </w:rPr>
        <w:t xml:space="preserve"> #1</w:t>
      </w:r>
      <w:bookmarkEnd w:id="927"/>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28" w:name="_Toc44164417"/>
      <w:r>
        <w:rPr>
          <w:u w:val="none"/>
        </w:rPr>
        <w:t>M</w:t>
      </w:r>
      <w:r w:rsidR="00056558">
        <w:rPr>
          <w:u w:val="none"/>
        </w:rPr>
        <w:t>ulti-</w:t>
      </w:r>
      <w:r w:rsidR="001A268A">
        <w:rPr>
          <w:u w:val="none"/>
        </w:rPr>
        <w:t>link</w:t>
      </w:r>
      <w:r w:rsidR="00FC44A7">
        <w:rPr>
          <w:u w:val="none"/>
        </w:rPr>
        <w:t xml:space="preserve"> </w:t>
      </w:r>
      <w:r w:rsidR="00056558">
        <w:rPr>
          <w:u w:val="none"/>
        </w:rPr>
        <w:t>operation</w:t>
      </w:r>
      <w:bookmarkEnd w:id="928"/>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29" w:name="_Toc14316276"/>
      <w:bookmarkStart w:id="930" w:name="_Toc14316788"/>
      <w:bookmarkStart w:id="931" w:name="_Toc14350447"/>
      <w:bookmarkStart w:id="932" w:name="_Toc21520591"/>
      <w:bookmarkStart w:id="933" w:name="_Toc21520634"/>
      <w:bookmarkStart w:id="934" w:name="_Toc21520683"/>
      <w:bookmarkStart w:id="935" w:name="_Toc21543267"/>
      <w:bookmarkStart w:id="936" w:name="_Toc21543475"/>
      <w:bookmarkStart w:id="937" w:name="_Toc24703003"/>
      <w:bookmarkStart w:id="938" w:name="_Toc24704613"/>
      <w:bookmarkStart w:id="939" w:name="_Toc24704718"/>
      <w:bookmarkStart w:id="940" w:name="_Toc24705208"/>
      <w:bookmarkStart w:id="941" w:name="_Toc24780855"/>
      <w:bookmarkStart w:id="942" w:name="_Toc24781755"/>
      <w:bookmarkStart w:id="943" w:name="_Toc24782455"/>
      <w:bookmarkStart w:id="944" w:name="_Toc24802032"/>
      <w:bookmarkStart w:id="945" w:name="_Toc24805228"/>
      <w:bookmarkStart w:id="946" w:name="_Toc24806215"/>
      <w:bookmarkStart w:id="947" w:name="_Toc24806941"/>
      <w:bookmarkStart w:id="948" w:name="_Toc24891620"/>
      <w:bookmarkStart w:id="949" w:name="_Toc24891941"/>
      <w:bookmarkStart w:id="950" w:name="_Toc24891987"/>
      <w:bookmarkStart w:id="951" w:name="_Toc24892624"/>
      <w:bookmarkStart w:id="952" w:name="_Toc24893238"/>
      <w:bookmarkStart w:id="953" w:name="_Toc24893770"/>
      <w:bookmarkStart w:id="954" w:name="_Toc24894161"/>
      <w:bookmarkStart w:id="955" w:name="_Toc24894646"/>
      <w:bookmarkStart w:id="956" w:name="_Toc25752110"/>
      <w:bookmarkStart w:id="957" w:name="_Toc30867918"/>
      <w:bookmarkStart w:id="958" w:name="_Toc30869201"/>
      <w:bookmarkStart w:id="959" w:name="_Toc30876625"/>
      <w:bookmarkStart w:id="960" w:name="_Toc30876678"/>
      <w:bookmarkStart w:id="961" w:name="_Toc30876966"/>
      <w:bookmarkStart w:id="962" w:name="_Toc30894997"/>
      <w:bookmarkStart w:id="963" w:name="_Toc30895506"/>
      <w:bookmarkStart w:id="964" w:name="_Toc30897864"/>
      <w:bookmarkStart w:id="965" w:name="_Toc30899290"/>
      <w:bookmarkStart w:id="966" w:name="_Toc30915800"/>
      <w:bookmarkStart w:id="967" w:name="_Toc30915862"/>
      <w:bookmarkStart w:id="968" w:name="_Toc31918188"/>
      <w:bookmarkStart w:id="969" w:name="_Toc36716520"/>
      <w:bookmarkStart w:id="970" w:name="_Toc36723282"/>
      <w:bookmarkStart w:id="971" w:name="_Toc36723364"/>
      <w:bookmarkStart w:id="972" w:name="_Toc36723497"/>
      <w:bookmarkStart w:id="973" w:name="_Toc36842550"/>
      <w:bookmarkStart w:id="974" w:name="_Toc36842632"/>
      <w:bookmarkStart w:id="975" w:name="_Toc37257577"/>
      <w:bookmarkStart w:id="976" w:name="_Toc37438254"/>
      <w:bookmarkStart w:id="977" w:name="_Toc37771522"/>
      <w:bookmarkStart w:id="978" w:name="_Toc37771840"/>
      <w:bookmarkStart w:id="979" w:name="_Toc37928375"/>
      <w:bookmarkStart w:id="980" w:name="_Toc38110493"/>
      <w:bookmarkStart w:id="981" w:name="_Toc38110675"/>
      <w:bookmarkStart w:id="982" w:name="_Toc38110769"/>
      <w:bookmarkStart w:id="983" w:name="_Toc38381668"/>
      <w:bookmarkStart w:id="984" w:name="_Toc38381762"/>
      <w:bookmarkStart w:id="985" w:name="_Toc38382147"/>
      <w:bookmarkStart w:id="986" w:name="_Toc38440400"/>
      <w:bookmarkStart w:id="987" w:name="_Toc38621983"/>
      <w:bookmarkStart w:id="988" w:name="_Toc38622080"/>
      <w:bookmarkStart w:id="989" w:name="_Toc38622571"/>
      <w:bookmarkStart w:id="990" w:name="_Toc38792490"/>
      <w:bookmarkStart w:id="991" w:name="_Toc38792591"/>
      <w:bookmarkStart w:id="992" w:name="_Toc38792762"/>
      <w:bookmarkStart w:id="993" w:name="_Toc38967140"/>
      <w:bookmarkStart w:id="994" w:name="_Toc38968691"/>
      <w:bookmarkStart w:id="995" w:name="_Toc38969977"/>
      <w:bookmarkStart w:id="996" w:name="_Toc38970591"/>
      <w:bookmarkStart w:id="997" w:name="_Toc39074932"/>
      <w:bookmarkStart w:id="998" w:name="_Toc39137753"/>
      <w:bookmarkStart w:id="999" w:name="_Toc39140446"/>
      <w:bookmarkStart w:id="1000" w:name="_Toc39140681"/>
      <w:bookmarkStart w:id="1001" w:name="_Toc39143877"/>
      <w:bookmarkStart w:id="1002" w:name="_Toc39225321"/>
      <w:bookmarkStart w:id="1003" w:name="_Toc39229669"/>
      <w:bookmarkStart w:id="1004" w:name="_Toc39230267"/>
      <w:bookmarkStart w:id="1005" w:name="_Toc39230930"/>
      <w:bookmarkStart w:id="1006" w:name="_Toc39231069"/>
      <w:bookmarkStart w:id="1007" w:name="_Toc39597149"/>
      <w:bookmarkStart w:id="1008" w:name="_Toc39598128"/>
      <w:bookmarkStart w:id="1009" w:name="_Toc39600342"/>
      <w:bookmarkStart w:id="1010" w:name="_Toc39674559"/>
      <w:bookmarkStart w:id="1011" w:name="_Toc39827042"/>
      <w:bookmarkStart w:id="1012" w:name="_Toc39845583"/>
      <w:bookmarkStart w:id="1013" w:name="_Toc39846343"/>
      <w:bookmarkStart w:id="1014" w:name="_Toc39847812"/>
      <w:bookmarkStart w:id="1015" w:name="_Toc39847957"/>
      <w:bookmarkStart w:id="1016" w:name="_Toc39848080"/>
      <w:bookmarkStart w:id="1017" w:name="_Toc39848411"/>
      <w:bookmarkStart w:id="1018" w:name="_Toc40028534"/>
      <w:bookmarkStart w:id="1019" w:name="_Toc40028972"/>
      <w:bookmarkStart w:id="1020" w:name="_Toc40217738"/>
      <w:bookmarkStart w:id="1021" w:name="_Toc40274930"/>
      <w:bookmarkStart w:id="1022" w:name="_Toc40275128"/>
      <w:bookmarkStart w:id="1023" w:name="_Toc40277217"/>
      <w:bookmarkStart w:id="1024" w:name="_Toc40433553"/>
      <w:bookmarkStart w:id="1025" w:name="_Toc40814788"/>
      <w:bookmarkStart w:id="1026" w:name="_Toc40817260"/>
      <w:bookmarkStart w:id="1027" w:name="_Toc41050328"/>
      <w:bookmarkStart w:id="1028" w:name="_Toc41060234"/>
      <w:bookmarkStart w:id="1029" w:name="_Toc41388399"/>
      <w:bookmarkStart w:id="1030" w:name="_Toc41388610"/>
      <w:bookmarkStart w:id="1031" w:name="_Toc41669196"/>
      <w:bookmarkStart w:id="1032" w:name="_Toc41670049"/>
      <w:bookmarkStart w:id="1033" w:name="_Toc41670173"/>
      <w:bookmarkStart w:id="1034" w:name="_Toc41671005"/>
      <w:bookmarkStart w:id="1035" w:name="_Toc41671869"/>
      <w:bookmarkStart w:id="1036" w:name="_Toc41910014"/>
      <w:bookmarkStart w:id="1037" w:name="_Toc42180164"/>
      <w:bookmarkStart w:id="1038" w:name="_Toc42180607"/>
      <w:bookmarkStart w:id="1039" w:name="_Toc42187777"/>
      <w:bookmarkStart w:id="1040" w:name="_Toc42188615"/>
      <w:bookmarkStart w:id="1041" w:name="_Toc42541662"/>
      <w:bookmarkStart w:id="1042" w:name="_Toc42541791"/>
      <w:bookmarkStart w:id="1043" w:name="_Toc42545069"/>
      <w:bookmarkStart w:id="1044" w:name="_Toc42806630"/>
      <w:bookmarkStart w:id="1045" w:name="_Toc43114335"/>
      <w:bookmarkStart w:id="1046" w:name="_Toc43115111"/>
      <w:bookmarkStart w:id="1047" w:name="_Toc43117363"/>
      <w:bookmarkStart w:id="1048" w:name="_Toc43117502"/>
      <w:bookmarkStart w:id="1049" w:name="_Toc43285828"/>
      <w:bookmarkStart w:id="1050" w:name="_Toc43303886"/>
      <w:bookmarkStart w:id="1051" w:name="_Toc43316314"/>
      <w:bookmarkStart w:id="1052" w:name="_Toc43317116"/>
      <w:bookmarkStart w:id="1053" w:name="_Toc43319737"/>
      <w:bookmarkStart w:id="1054" w:name="_Toc43722187"/>
      <w:bookmarkStart w:id="1055" w:name="_Toc43722541"/>
      <w:bookmarkStart w:id="1056" w:name="_Toc43724490"/>
      <w:bookmarkStart w:id="1057" w:name="_Toc43724638"/>
      <w:bookmarkStart w:id="1058" w:name="_Toc44163590"/>
      <w:bookmarkStart w:id="1059" w:name="_Toc44164275"/>
      <w:bookmarkStart w:id="1060" w:name="_Toc4416441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14:paraId="249D65A6" w14:textId="77777777" w:rsidR="00C90CF9" w:rsidRPr="00B872F3" w:rsidRDefault="00C90CF9" w:rsidP="00365E0E">
      <w:pPr>
        <w:pStyle w:val="Heading2"/>
        <w:spacing w:after="60"/>
        <w:jc w:val="both"/>
        <w:rPr>
          <w:u w:val="none"/>
        </w:rPr>
      </w:pPr>
      <w:bookmarkStart w:id="1061" w:name="_Toc44164419"/>
      <w:r w:rsidRPr="00B872F3">
        <w:rPr>
          <w:u w:val="none"/>
        </w:rPr>
        <w:t>General</w:t>
      </w:r>
      <w:bookmarkEnd w:id="1061"/>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62E92E8E" w:rsidR="008D323D" w:rsidRPr="0094572F" w:rsidRDefault="008D323D" w:rsidP="008D323D">
      <w:pPr>
        <w:jc w:val="both"/>
        <w:rPr>
          <w:highlight w:val="lightGray"/>
        </w:rPr>
      </w:pPr>
      <w:r w:rsidRPr="0094572F">
        <w:rPr>
          <w:highlight w:val="lightGray"/>
        </w:rPr>
        <w:t>Multi-link device (MLD): A device that has more than one affiliated STA and has one MAC SAP to LLC, which includes one MAC data service.</w:t>
      </w:r>
    </w:p>
    <w:p w14:paraId="4AF2332D" w14:textId="77777777" w:rsidR="008D323D" w:rsidRPr="0094572F" w:rsidRDefault="008D323D" w:rsidP="008D323D">
      <w:pPr>
        <w:jc w:val="both"/>
        <w:rPr>
          <w:highlight w:val="lightGray"/>
        </w:rPr>
      </w:pPr>
      <w:r w:rsidRPr="0094572F">
        <w:rPr>
          <w:highlight w:val="lightGray"/>
        </w:rPr>
        <w:t>NOTE 1 – The device can be logical.</w:t>
      </w:r>
    </w:p>
    <w:p w14:paraId="48A217D8" w14:textId="77777777" w:rsidR="008D323D" w:rsidRPr="0094572F" w:rsidRDefault="008D323D" w:rsidP="008D323D">
      <w:pPr>
        <w:jc w:val="both"/>
        <w:rPr>
          <w:highlight w:val="lightGray"/>
        </w:rPr>
      </w:pPr>
      <w:r w:rsidRPr="0094572F">
        <w:rPr>
          <w:highlight w:val="lightGray"/>
        </w:rPr>
        <w:t>NOTE 2 – It is TBD for a MLD to have only one STA.</w:t>
      </w:r>
    </w:p>
    <w:p w14:paraId="0D7992C9" w14:textId="77777777" w:rsidR="008D323D" w:rsidRPr="0094572F" w:rsidRDefault="008D323D" w:rsidP="008D323D">
      <w:pPr>
        <w:jc w:val="both"/>
        <w:rPr>
          <w:highlight w:val="lightGray"/>
        </w:rPr>
      </w:pPr>
      <w:r w:rsidRPr="0094572F">
        <w:rPr>
          <w:highlight w:val="lightGray"/>
        </w:rPr>
        <w:t>NOTE 3 – Whether the WM MAC address of each STA affiliated with the MLD is the same or different is TBD.</w:t>
      </w:r>
    </w:p>
    <w:p w14:paraId="0C00F048" w14:textId="77777777" w:rsidR="00314CD6" w:rsidRPr="0094572F" w:rsidRDefault="00314CD6" w:rsidP="002A0425">
      <w:pPr>
        <w:jc w:val="both"/>
        <w:rPr>
          <w:highlight w:val="lightGray"/>
        </w:rPr>
      </w:pPr>
      <w:r w:rsidRPr="0094572F">
        <w:rPr>
          <w:highlight w:val="lightGray"/>
        </w:rPr>
        <w:t>[Motion 23</w:t>
      </w:r>
      <w:r w:rsidR="00786F14" w:rsidRPr="0094572F">
        <w:rPr>
          <w:highlight w:val="lightGray"/>
        </w:rPr>
        <w:t xml:space="preserve">, </w:t>
      </w:r>
      <w:sdt>
        <w:sdtPr>
          <w:rPr>
            <w:highlight w:val="lightGray"/>
          </w:rPr>
          <w:id w:val="-946001936"/>
          <w:citation/>
        </w:sdtPr>
        <w:sdtEndPr/>
        <w:sdtContent>
          <w:r w:rsidR="00786F14" w:rsidRPr="0094572F">
            <w:rPr>
              <w:highlight w:val="lightGray"/>
            </w:rPr>
            <w:fldChar w:fldCharType="begin"/>
          </w:r>
          <w:r w:rsidR="00786F14" w:rsidRPr="0094572F">
            <w:rPr>
              <w:highlight w:val="lightGray"/>
              <w:lang w:val="en-US"/>
            </w:rPr>
            <w:instrText xml:space="preserve"> CITATION 19_1755r1 \l 1033 </w:instrText>
          </w:r>
          <w:r w:rsidR="00786F14" w:rsidRPr="0094572F">
            <w:rPr>
              <w:highlight w:val="lightGray"/>
            </w:rPr>
            <w:fldChar w:fldCharType="separate"/>
          </w:r>
          <w:r w:rsidR="005A1105" w:rsidRPr="0094572F">
            <w:rPr>
              <w:noProof/>
              <w:highlight w:val="lightGray"/>
              <w:lang w:val="en-US"/>
            </w:rPr>
            <w:t>[3]</w:t>
          </w:r>
          <w:r w:rsidR="00786F14" w:rsidRPr="0094572F">
            <w:rPr>
              <w:highlight w:val="lightGray"/>
            </w:rPr>
            <w:fldChar w:fldCharType="end"/>
          </w:r>
        </w:sdtContent>
      </w:sdt>
      <w:r w:rsidR="00786F14" w:rsidRPr="0094572F">
        <w:rPr>
          <w:highlight w:val="lightGray"/>
        </w:rPr>
        <w:t xml:space="preserve"> and </w:t>
      </w:r>
      <w:sdt>
        <w:sdtPr>
          <w:rPr>
            <w:highlight w:val="lightGray"/>
          </w:rPr>
          <w:id w:val="1720091081"/>
          <w:citation/>
        </w:sdtPr>
        <w:sdtEndPr/>
        <w:sdtContent>
          <w:r w:rsidR="00786F14" w:rsidRPr="0094572F">
            <w:rPr>
              <w:highlight w:val="lightGray"/>
            </w:rPr>
            <w:fldChar w:fldCharType="begin"/>
          </w:r>
          <w:r w:rsidR="00786F14" w:rsidRPr="0094572F">
            <w:rPr>
              <w:highlight w:val="lightGray"/>
              <w:lang w:val="en-US"/>
            </w:rPr>
            <w:instrText xml:space="preserve"> CITATION 19_0822r9 \l 1033 </w:instrText>
          </w:r>
          <w:r w:rsidR="00786F14" w:rsidRPr="0094572F">
            <w:rPr>
              <w:highlight w:val="lightGray"/>
            </w:rPr>
            <w:fldChar w:fldCharType="separate"/>
          </w:r>
          <w:r w:rsidR="005A1105" w:rsidRPr="0094572F">
            <w:rPr>
              <w:noProof/>
              <w:highlight w:val="lightGray"/>
              <w:lang w:val="en-US"/>
            </w:rPr>
            <w:t>[69]</w:t>
          </w:r>
          <w:r w:rsidR="00786F14" w:rsidRPr="0094572F">
            <w:rPr>
              <w:highlight w:val="lightGray"/>
            </w:rPr>
            <w:fldChar w:fldCharType="end"/>
          </w:r>
        </w:sdtContent>
      </w:sdt>
      <w:r w:rsidR="00786F14" w:rsidRPr="0094572F">
        <w:rPr>
          <w:highlight w:val="lightGray"/>
        </w:rPr>
        <w:t>]</w:t>
      </w:r>
    </w:p>
    <w:p w14:paraId="1B0EA3AB" w14:textId="77777777" w:rsidR="004D4C83" w:rsidRPr="0094572F" w:rsidRDefault="004D4C83" w:rsidP="002A0425">
      <w:pPr>
        <w:jc w:val="both"/>
        <w:rPr>
          <w:highlight w:val="lightGray"/>
        </w:rPr>
      </w:pPr>
    </w:p>
    <w:p w14:paraId="48BD8E89" w14:textId="77777777" w:rsidR="00F24542" w:rsidRDefault="00F24542">
      <w:pPr>
        <w:rPr>
          <w:highlight w:val="lightGray"/>
        </w:rPr>
      </w:pPr>
      <w:r>
        <w:rPr>
          <w:highlight w:val="lightGray"/>
        </w:rPr>
        <w:br w:type="page"/>
      </w:r>
    </w:p>
    <w:p w14:paraId="1BA9A2BA" w14:textId="3CBA0E26" w:rsidR="004D4C83" w:rsidRPr="0094572F" w:rsidRDefault="004D4C83" w:rsidP="004D4C83">
      <w:pPr>
        <w:jc w:val="both"/>
        <w:rPr>
          <w:highlight w:val="lightGray"/>
        </w:rPr>
      </w:pPr>
      <w:r w:rsidRPr="0094572F">
        <w:rPr>
          <w:highlight w:val="lightGray"/>
        </w:rPr>
        <w:lastRenderedPageBreak/>
        <w:t>AP multi-link device (AP MLD): A MLD, where each STA affiliated with the MLD is an AP.</w:t>
      </w:r>
    </w:p>
    <w:p w14:paraId="55D4779C" w14:textId="77777777" w:rsidR="004D4C83" w:rsidRPr="0094572F" w:rsidRDefault="004D4C83" w:rsidP="004D4C83">
      <w:pPr>
        <w:jc w:val="both"/>
        <w:rPr>
          <w:highlight w:val="lightGray"/>
        </w:rPr>
      </w:pPr>
      <w:r w:rsidRPr="0094572F">
        <w:rPr>
          <w:highlight w:val="lightGray"/>
        </w:rPr>
        <w:t>Non-AP multi-link device (non-AP MLD): A MLD, where each STA affiliated with the MLD is a non-AP STA.</w:t>
      </w:r>
    </w:p>
    <w:p w14:paraId="52FD84CC" w14:textId="77777777" w:rsidR="004D4C83" w:rsidRDefault="004D4C83" w:rsidP="004D4C83">
      <w:pPr>
        <w:jc w:val="both"/>
      </w:pPr>
      <w:r w:rsidRPr="0094572F">
        <w:rPr>
          <w:highlight w:val="lightGray"/>
        </w:rPr>
        <w:t xml:space="preserve">[Motion 24, </w:t>
      </w:r>
      <w:sdt>
        <w:sdtPr>
          <w:rPr>
            <w:highlight w:val="lightGray"/>
          </w:rPr>
          <w:id w:val="1086422839"/>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41526520"/>
          <w:citation/>
        </w:sdtPr>
        <w:sdtEndPr/>
        <w:sdtContent>
          <w:r w:rsidRPr="0094572F">
            <w:rPr>
              <w:highlight w:val="lightGray"/>
            </w:rPr>
            <w:fldChar w:fldCharType="begin"/>
          </w:r>
          <w:r w:rsidRPr="0094572F">
            <w:rPr>
              <w:highlight w:val="lightGray"/>
              <w:lang w:val="en-US"/>
            </w:rPr>
            <w:instrText xml:space="preserve"> CITATION 19_0822r9 \l 1033 </w:instrText>
          </w:r>
          <w:r w:rsidRPr="0094572F">
            <w:rPr>
              <w:highlight w:val="lightGray"/>
            </w:rPr>
            <w:fldChar w:fldCharType="separate"/>
          </w:r>
          <w:r w:rsidR="005A1105" w:rsidRPr="0094572F">
            <w:rPr>
              <w:noProof/>
              <w:highlight w:val="lightGray"/>
              <w:lang w:val="en-US"/>
            </w:rPr>
            <w:t>[69]</w:t>
          </w:r>
          <w:r w:rsidRPr="0094572F">
            <w:rPr>
              <w:highlight w:val="lightGray"/>
            </w:rPr>
            <w:fldChar w:fldCharType="end"/>
          </w:r>
        </w:sdtContent>
      </w:sdt>
      <w:r w:rsidRPr="0094572F">
        <w:rPr>
          <w:highlight w:val="lightGray"/>
        </w:rPr>
        <w:t>]</w:t>
      </w:r>
    </w:p>
    <w:p w14:paraId="585FB5E4" w14:textId="00E753B2" w:rsidR="005E26AF" w:rsidRPr="004764F0" w:rsidRDefault="005E26AF" w:rsidP="005E26AF">
      <w:pPr>
        <w:pStyle w:val="Heading2"/>
        <w:spacing w:after="60"/>
        <w:jc w:val="both"/>
        <w:rPr>
          <w:highlight w:val="yellow"/>
          <w:u w:val="none"/>
        </w:rPr>
      </w:pPr>
      <w:bookmarkStart w:id="1062" w:name="_Toc44164420"/>
      <w:r w:rsidRPr="004764F0">
        <w:rPr>
          <w:highlight w:val="yellow"/>
          <w:u w:val="none"/>
        </w:rPr>
        <w:t>Multi-link discovery</w:t>
      </w:r>
      <w:bookmarkEnd w:id="1062"/>
    </w:p>
    <w:p w14:paraId="19D325DD" w14:textId="77777777" w:rsidR="005E26AF" w:rsidRPr="007C1A71" w:rsidRDefault="005E26AF" w:rsidP="005E26AF">
      <w:pPr>
        <w:jc w:val="both"/>
        <w:rPr>
          <w:szCs w:val="22"/>
          <w:highlight w:val="yellow"/>
        </w:rPr>
      </w:pPr>
      <w:r w:rsidRPr="007C1A71">
        <w:rPr>
          <w:b/>
          <w:highlight w:val="yellow"/>
        </w:rPr>
        <w:t>Straw poll #91</w:t>
      </w:r>
    </w:p>
    <w:p w14:paraId="54605844" w14:textId="6C0D4741" w:rsidR="005E26AF" w:rsidRPr="007C1A71" w:rsidRDefault="005E26AF" w:rsidP="005E26AF">
      <w:pPr>
        <w:jc w:val="both"/>
        <w:rPr>
          <w:szCs w:val="22"/>
          <w:highlight w:val="yellow"/>
        </w:rPr>
      </w:pPr>
      <w:del w:id="1063" w:author="Edward Au" w:date="2020-06-27T00:06:00Z">
        <w:r w:rsidRPr="007C1A71" w:rsidDel="00467528">
          <w:rPr>
            <w:szCs w:val="22"/>
            <w:highlight w:val="yellow"/>
          </w:rPr>
          <w:delText>Do you</w:delText>
        </w:r>
      </w:del>
      <w:ins w:id="1064" w:author="Edward Au" w:date="2020-06-27T00:06:00Z">
        <w:r w:rsidR="00467528">
          <w:rPr>
            <w:szCs w:val="22"/>
            <w:highlight w:val="yellow"/>
          </w:rPr>
          <w:t>802.11be</w:t>
        </w:r>
      </w:ins>
      <w:r w:rsidRPr="007C1A71">
        <w:rPr>
          <w:szCs w:val="22"/>
          <w:highlight w:val="yellow"/>
        </w:rPr>
        <w:t xml:space="preserve"> </w:t>
      </w:r>
      <w:del w:id="1065" w:author="Edward Au" w:date="2020-06-27T00:08:00Z">
        <w:r w:rsidRPr="007C1A71" w:rsidDel="00467528">
          <w:rPr>
            <w:szCs w:val="22"/>
            <w:highlight w:val="yellow"/>
          </w:rPr>
          <w:delText xml:space="preserve">agree to </w:delText>
        </w:r>
      </w:del>
      <w:r w:rsidRPr="007C1A71">
        <w:rPr>
          <w:szCs w:val="22"/>
          <w:highlight w:val="yellow"/>
        </w:rPr>
        <w:t>define</w:t>
      </w:r>
      <w:ins w:id="1066" w:author="Edward Au" w:date="2020-06-27T00:08:00Z">
        <w:r w:rsidR="00467528">
          <w:rPr>
            <w:szCs w:val="22"/>
            <w:highlight w:val="yellow"/>
          </w:rPr>
          <w:t>s</w:t>
        </w:r>
      </w:ins>
      <w:r w:rsidRPr="007C1A71">
        <w:rPr>
          <w:szCs w:val="22"/>
          <w:highlight w:val="yellow"/>
        </w:rPr>
        <w:t xml:space="preserve"> mechanism(s) to include MLO information that a STA of an MLD provides in its mgmt. frames, during discovery and ML setup, as described below</w:t>
      </w:r>
      <w:del w:id="1067" w:author="Edward Au" w:date="2020-06-27T00:06:00Z">
        <w:r w:rsidRPr="007C1A71" w:rsidDel="00467528">
          <w:rPr>
            <w:szCs w:val="22"/>
            <w:highlight w:val="yellow"/>
          </w:rPr>
          <w:delText xml:space="preserve">? </w:delText>
        </w:r>
      </w:del>
      <w:ins w:id="1068" w:author="Edward Au" w:date="2020-06-27T00:06:00Z">
        <w:r w:rsidR="00467528">
          <w:rPr>
            <w:szCs w:val="22"/>
            <w:highlight w:val="yellow"/>
          </w:rPr>
          <w:t>:</w:t>
        </w:r>
        <w:r w:rsidR="00467528" w:rsidRPr="007C1A71">
          <w:rPr>
            <w:szCs w:val="22"/>
            <w:highlight w:val="yellow"/>
          </w:rPr>
          <w:t xml:space="preserve"> </w:t>
        </w:r>
      </w:ins>
    </w:p>
    <w:p w14:paraId="0F26FF66" w14:textId="77777777" w:rsidR="005E26AF" w:rsidRPr="007C1A71" w:rsidRDefault="005E26AF" w:rsidP="00DF7E01">
      <w:pPr>
        <w:pStyle w:val="ListParagraph"/>
        <w:numPr>
          <w:ilvl w:val="0"/>
          <w:numId w:val="89"/>
        </w:numPr>
        <w:jc w:val="both"/>
        <w:rPr>
          <w:szCs w:val="22"/>
          <w:highlight w:val="yellow"/>
        </w:rPr>
      </w:pPr>
      <w:r w:rsidRPr="007C1A71">
        <w:rPr>
          <w:szCs w:val="22"/>
          <w:highlight w:val="yellow"/>
        </w:rPr>
        <w:t xml:space="preserve">MLD (common) Information </w:t>
      </w:r>
    </w:p>
    <w:p w14:paraId="6620A599" w14:textId="309F0CD8" w:rsidR="005E26AF" w:rsidRPr="007C1A71" w:rsidRDefault="005E26AF" w:rsidP="00DF7E01">
      <w:pPr>
        <w:pStyle w:val="ListParagraph"/>
        <w:numPr>
          <w:ilvl w:val="1"/>
          <w:numId w:val="89"/>
        </w:numPr>
        <w:jc w:val="both"/>
        <w:rPr>
          <w:szCs w:val="22"/>
          <w:highlight w:val="yellow"/>
        </w:rPr>
      </w:pPr>
      <w:r w:rsidRPr="007C1A71">
        <w:rPr>
          <w:szCs w:val="22"/>
          <w:highlight w:val="yellow"/>
        </w:rPr>
        <w:t>Information common to all the STAs of the MLD</w:t>
      </w:r>
      <w:ins w:id="1069" w:author="Edward Au" w:date="2020-06-27T00:06:00Z">
        <w:r w:rsidR="00467528">
          <w:rPr>
            <w:szCs w:val="22"/>
            <w:highlight w:val="yellow"/>
          </w:rPr>
          <w:t>.</w:t>
        </w:r>
      </w:ins>
    </w:p>
    <w:p w14:paraId="0D7DCB9B" w14:textId="77777777" w:rsidR="005E26AF" w:rsidRPr="007C1A71" w:rsidRDefault="005E26AF" w:rsidP="00DF7E01">
      <w:pPr>
        <w:pStyle w:val="ListParagraph"/>
        <w:numPr>
          <w:ilvl w:val="0"/>
          <w:numId w:val="89"/>
        </w:numPr>
        <w:jc w:val="both"/>
        <w:rPr>
          <w:szCs w:val="22"/>
          <w:highlight w:val="yellow"/>
        </w:rPr>
      </w:pPr>
      <w:r w:rsidRPr="007C1A71">
        <w:rPr>
          <w:szCs w:val="22"/>
          <w:highlight w:val="yellow"/>
        </w:rPr>
        <w:t xml:space="preserve">Per-link information </w:t>
      </w:r>
    </w:p>
    <w:p w14:paraId="2DF8B7CD" w14:textId="668D6E34" w:rsidR="005E26AF" w:rsidRPr="007C1A71" w:rsidRDefault="005E26AF" w:rsidP="00DF7E01">
      <w:pPr>
        <w:pStyle w:val="ListParagraph"/>
        <w:numPr>
          <w:ilvl w:val="1"/>
          <w:numId w:val="89"/>
        </w:numPr>
        <w:jc w:val="both"/>
        <w:rPr>
          <w:szCs w:val="22"/>
          <w:highlight w:val="yellow"/>
        </w:rPr>
      </w:pPr>
      <w:r w:rsidRPr="007C1A71">
        <w:rPr>
          <w:szCs w:val="22"/>
          <w:highlight w:val="yellow"/>
        </w:rPr>
        <w:t>Capabilities and Operational parameter of other STAs of the MLD other than the advertising STA</w:t>
      </w:r>
      <w:ins w:id="1070" w:author="Edward Au" w:date="2020-06-27T00:06:00Z">
        <w:r w:rsidR="00467528">
          <w:rPr>
            <w:szCs w:val="22"/>
            <w:highlight w:val="yellow"/>
          </w:rPr>
          <w:t>.</w:t>
        </w:r>
      </w:ins>
      <w:r w:rsidRPr="007C1A71">
        <w:rPr>
          <w:szCs w:val="22"/>
          <w:highlight w:val="yellow"/>
        </w:rPr>
        <w:t xml:space="preserve"> </w:t>
      </w:r>
      <w:r w:rsidRPr="007C1A71">
        <w:rPr>
          <w:b/>
          <w:i/>
          <w:highlight w:val="yellow"/>
        </w:rPr>
        <w:t>[#SP91]</w:t>
      </w:r>
    </w:p>
    <w:p w14:paraId="39AFF9AE" w14:textId="77777777" w:rsidR="005E26AF" w:rsidRPr="007C1A71" w:rsidRDefault="005E26AF" w:rsidP="005E26AF">
      <w:pPr>
        <w:jc w:val="both"/>
        <w:rPr>
          <w:b/>
          <w:szCs w:val="22"/>
        </w:rPr>
      </w:pPr>
      <w:r w:rsidRPr="007C1A71">
        <w:rPr>
          <w:szCs w:val="22"/>
          <w:highlight w:val="yellow"/>
        </w:rPr>
        <w:t>[20/0356r3 (MLO: Discovery and beacon-bloating, Abhishek Patil, Qualcomm), SP#1, Y/N/A: 54/17/21]</w:t>
      </w:r>
    </w:p>
    <w:p w14:paraId="2F0A699E" w14:textId="77777777" w:rsidR="005E26AF" w:rsidRPr="005B3BB6" w:rsidRDefault="005E26AF" w:rsidP="005E26AF">
      <w:pPr>
        <w:pStyle w:val="ListParagraph"/>
        <w:ind w:left="0"/>
        <w:jc w:val="both"/>
        <w:rPr>
          <w:highlight w:val="lightGray"/>
        </w:rPr>
      </w:pPr>
    </w:p>
    <w:p w14:paraId="3D82B155" w14:textId="18B8F194" w:rsidR="005E26AF" w:rsidRPr="001428A8" w:rsidRDefault="005E26AF" w:rsidP="005E26AF">
      <w:pPr>
        <w:jc w:val="both"/>
        <w:rPr>
          <w:szCs w:val="22"/>
          <w:highlight w:val="yellow"/>
        </w:rPr>
      </w:pPr>
      <w:r w:rsidRPr="001428A8">
        <w:rPr>
          <w:b/>
          <w:highlight w:val="yellow"/>
        </w:rPr>
        <w:t>Straw poll #92</w:t>
      </w:r>
    </w:p>
    <w:p w14:paraId="59D9E909" w14:textId="2DBA0BCF" w:rsidR="005E26AF" w:rsidRPr="001428A8" w:rsidRDefault="005E26AF" w:rsidP="005E26AF">
      <w:pPr>
        <w:jc w:val="both"/>
        <w:rPr>
          <w:szCs w:val="22"/>
          <w:highlight w:val="yellow"/>
          <w:lang w:val="en-US"/>
        </w:rPr>
      </w:pPr>
      <w:del w:id="1071" w:author="Edward Au" w:date="2020-06-27T00:06:00Z">
        <w:r w:rsidRPr="001428A8" w:rsidDel="00467528">
          <w:rPr>
            <w:szCs w:val="22"/>
            <w:highlight w:val="yellow"/>
            <w:lang w:val="en-US"/>
          </w:rPr>
          <w:delText>Do you</w:delText>
        </w:r>
      </w:del>
      <w:ins w:id="1072" w:author="Edward Au" w:date="2020-06-27T00:06:00Z">
        <w:r w:rsidR="00467528">
          <w:rPr>
            <w:szCs w:val="22"/>
            <w:highlight w:val="yellow"/>
            <w:lang w:val="en-US"/>
          </w:rPr>
          <w:t>802.11be</w:t>
        </w:r>
      </w:ins>
      <w:r w:rsidRPr="001428A8">
        <w:rPr>
          <w:szCs w:val="22"/>
          <w:highlight w:val="yellow"/>
          <w:lang w:val="en-US"/>
        </w:rPr>
        <w:t xml:space="preserve"> support</w:t>
      </w:r>
      <w:ins w:id="1073" w:author="Edward Au" w:date="2020-06-27T00:06:00Z">
        <w:r w:rsidR="00467528">
          <w:rPr>
            <w:szCs w:val="22"/>
            <w:highlight w:val="yellow"/>
            <w:lang w:val="en-US"/>
          </w:rPr>
          <w:t>s</w:t>
        </w:r>
      </w:ins>
      <w:r w:rsidRPr="001428A8">
        <w:rPr>
          <w:szCs w:val="22"/>
          <w:highlight w:val="yellow"/>
          <w:lang w:val="en-US"/>
        </w:rPr>
        <w:t xml:space="preserve"> that the MLO framework should follow an inheritance model when advertising complete information of other link(s)</w:t>
      </w:r>
      <w:ins w:id="1074" w:author="Edward Au" w:date="2020-06-27T00:06:00Z">
        <w:r w:rsidR="00467528">
          <w:rPr>
            <w:szCs w:val="22"/>
            <w:highlight w:val="yellow"/>
            <w:lang w:val="en-US"/>
          </w:rPr>
          <w:t>:</w:t>
        </w:r>
      </w:ins>
      <w:del w:id="1075" w:author="Edward Au" w:date="2020-06-27T00:06:00Z">
        <w:r w:rsidRPr="001428A8" w:rsidDel="00467528">
          <w:rPr>
            <w:szCs w:val="22"/>
            <w:highlight w:val="yellow"/>
            <w:lang w:val="en-US"/>
          </w:rPr>
          <w:delText xml:space="preserve">? </w:delText>
        </w:r>
      </w:del>
      <w:r w:rsidRPr="001428A8">
        <w:rPr>
          <w:szCs w:val="22"/>
          <w:highlight w:val="yellow"/>
          <w:lang w:val="en-US"/>
        </w:rPr>
        <w:t xml:space="preserve"> </w:t>
      </w:r>
    </w:p>
    <w:p w14:paraId="17CDF256" w14:textId="23111B79" w:rsidR="005E26AF" w:rsidRPr="001428A8" w:rsidRDefault="005E26AF" w:rsidP="00DF7E01">
      <w:pPr>
        <w:pStyle w:val="ListParagraph"/>
        <w:numPr>
          <w:ilvl w:val="0"/>
          <w:numId w:val="90"/>
        </w:numPr>
        <w:jc w:val="both"/>
        <w:rPr>
          <w:szCs w:val="22"/>
          <w:highlight w:val="yellow"/>
          <w:lang w:val="en-US"/>
        </w:rPr>
      </w:pPr>
      <w:r w:rsidRPr="001428A8">
        <w:rPr>
          <w:szCs w:val="22"/>
          <w:highlight w:val="yellow"/>
          <w:lang w:val="en-US"/>
        </w:rPr>
        <w:t xml:space="preserve">Note: inheritance mechanism is similar to that defined in </w:t>
      </w:r>
      <w:ins w:id="1076" w:author="Edward Au" w:date="2020-06-27T00:06:00Z">
        <w:r w:rsidR="00467528">
          <w:rPr>
            <w:szCs w:val="22"/>
            <w:highlight w:val="yellow"/>
            <w:lang w:val="en-US"/>
          </w:rPr>
          <w:t>802.</w:t>
        </w:r>
      </w:ins>
      <w:r w:rsidRPr="001428A8">
        <w:rPr>
          <w:szCs w:val="22"/>
          <w:highlight w:val="yellow"/>
          <w:lang w:val="en-US"/>
        </w:rPr>
        <w:t>11ax for multiple BSSID feature</w:t>
      </w:r>
      <w:ins w:id="1077" w:author="Edward Au" w:date="2020-06-27T00:06:00Z">
        <w:r w:rsidR="00467528">
          <w:rPr>
            <w:szCs w:val="22"/>
            <w:highlight w:val="yellow"/>
            <w:lang w:val="en-US"/>
          </w:rPr>
          <w:t>.</w:t>
        </w:r>
      </w:ins>
      <w:r w:rsidRPr="001428A8">
        <w:rPr>
          <w:szCs w:val="22"/>
          <w:highlight w:val="yellow"/>
          <w:lang w:val="en-US"/>
        </w:rPr>
        <w:t xml:space="preserve">  </w:t>
      </w:r>
      <w:r w:rsidRPr="001428A8">
        <w:rPr>
          <w:b/>
          <w:i/>
          <w:highlight w:val="yellow"/>
        </w:rPr>
        <w:t>[#SP92]</w:t>
      </w:r>
    </w:p>
    <w:p w14:paraId="52D68E94" w14:textId="77777777" w:rsidR="005E26AF" w:rsidRDefault="005E26AF" w:rsidP="005E26AF">
      <w:pPr>
        <w:jc w:val="both"/>
        <w:rPr>
          <w:szCs w:val="22"/>
        </w:rPr>
      </w:pPr>
      <w:r w:rsidRPr="001428A8">
        <w:rPr>
          <w:szCs w:val="22"/>
          <w:highlight w:val="yellow"/>
        </w:rPr>
        <w:t>[20/0356r3 (MLO: Discovery and beacon-bloating, Abhishek Patil, Qualcomm), SP#2, Approved with unanimous consent]</w:t>
      </w:r>
    </w:p>
    <w:p w14:paraId="0C28AC98" w14:textId="77777777" w:rsidR="005E26AF" w:rsidRDefault="005E26AF" w:rsidP="005E26AF">
      <w:pPr>
        <w:pStyle w:val="ListParagraph"/>
        <w:ind w:left="0"/>
        <w:jc w:val="both"/>
        <w:rPr>
          <w:highlight w:val="lightGray"/>
        </w:rPr>
      </w:pPr>
    </w:p>
    <w:p w14:paraId="0F71FB1E" w14:textId="77777777" w:rsidR="005E26AF" w:rsidRPr="00E550C6" w:rsidRDefault="005E26AF" w:rsidP="005E26AF">
      <w:pPr>
        <w:jc w:val="both"/>
        <w:rPr>
          <w:szCs w:val="22"/>
          <w:highlight w:val="yellow"/>
        </w:rPr>
      </w:pPr>
      <w:r w:rsidRPr="00E550C6">
        <w:rPr>
          <w:b/>
          <w:highlight w:val="yellow"/>
        </w:rPr>
        <w:t>Straw poll #93</w:t>
      </w:r>
    </w:p>
    <w:p w14:paraId="22BB74B5" w14:textId="43296611" w:rsidR="005E26AF" w:rsidRPr="00E550C6" w:rsidRDefault="005E26AF" w:rsidP="005E26AF">
      <w:pPr>
        <w:jc w:val="both"/>
        <w:rPr>
          <w:szCs w:val="22"/>
          <w:highlight w:val="yellow"/>
        </w:rPr>
      </w:pPr>
      <w:del w:id="1078" w:author="Edward Au" w:date="2020-06-27T00:07:00Z">
        <w:r w:rsidRPr="00E550C6" w:rsidDel="00467528">
          <w:rPr>
            <w:szCs w:val="22"/>
            <w:highlight w:val="yellow"/>
          </w:rPr>
          <w:delText xml:space="preserve">Do you support that </w:delText>
        </w:r>
      </w:del>
      <w:ins w:id="1079" w:author="Edward Au" w:date="2020-06-27T00:07:00Z">
        <w:r w:rsidR="00467528">
          <w:rPr>
            <w:szCs w:val="22"/>
            <w:highlight w:val="yellow"/>
          </w:rPr>
          <w:t>802.</w:t>
        </w:r>
      </w:ins>
      <w:r w:rsidRPr="00E550C6">
        <w:rPr>
          <w:szCs w:val="22"/>
          <w:highlight w:val="yellow"/>
        </w:rPr>
        <w:t>11be shall define mechanism(s) for an AP of an AP MLD to advertise complete or partial information of other links</w:t>
      </w:r>
      <w:del w:id="1080" w:author="Edward Au" w:date="2020-06-27T00:07:00Z">
        <w:r w:rsidRPr="00E550C6" w:rsidDel="00467528">
          <w:rPr>
            <w:szCs w:val="22"/>
            <w:highlight w:val="yellow"/>
          </w:rPr>
          <w:delText xml:space="preserve">?  </w:delText>
        </w:r>
      </w:del>
      <w:ins w:id="1081" w:author="Edward Au" w:date="2020-06-27T00:07:00Z">
        <w:r w:rsidR="00467528">
          <w:rPr>
            <w:szCs w:val="22"/>
            <w:highlight w:val="yellow"/>
          </w:rPr>
          <w:t>:</w:t>
        </w:r>
        <w:r w:rsidR="00467528" w:rsidRPr="00E550C6">
          <w:rPr>
            <w:szCs w:val="22"/>
            <w:highlight w:val="yellow"/>
          </w:rPr>
          <w:t xml:space="preserve">  </w:t>
        </w:r>
      </w:ins>
    </w:p>
    <w:p w14:paraId="0C79102F" w14:textId="6D30AB98" w:rsidR="005E26AF" w:rsidRPr="00E550C6" w:rsidRDefault="005E26AF" w:rsidP="00DF7E01">
      <w:pPr>
        <w:pStyle w:val="ListParagraph"/>
        <w:numPr>
          <w:ilvl w:val="0"/>
          <w:numId w:val="90"/>
        </w:numPr>
        <w:jc w:val="both"/>
        <w:rPr>
          <w:szCs w:val="22"/>
          <w:highlight w:val="yellow"/>
        </w:rPr>
      </w:pPr>
      <w:r w:rsidRPr="00E550C6">
        <w:rPr>
          <w:szCs w:val="22"/>
          <w:highlight w:val="yellow"/>
        </w:rPr>
        <w:t>Partial information to prevent frame bloating</w:t>
      </w:r>
      <w:ins w:id="1082" w:author="Edward Au" w:date="2020-06-27T00:07:00Z">
        <w:r w:rsidR="00467528">
          <w:rPr>
            <w:szCs w:val="22"/>
            <w:highlight w:val="yellow"/>
          </w:rPr>
          <w:t>.</w:t>
        </w:r>
      </w:ins>
      <w:r w:rsidRPr="00E550C6">
        <w:rPr>
          <w:szCs w:val="22"/>
          <w:highlight w:val="yellow"/>
        </w:rPr>
        <w:t xml:space="preserve">  </w:t>
      </w:r>
    </w:p>
    <w:p w14:paraId="1B6E990B" w14:textId="2A1E9B86" w:rsidR="005E26AF" w:rsidRPr="00E550C6" w:rsidRDefault="005E26AF" w:rsidP="00DF7E01">
      <w:pPr>
        <w:pStyle w:val="ListParagraph"/>
        <w:numPr>
          <w:ilvl w:val="0"/>
          <w:numId w:val="90"/>
        </w:numPr>
        <w:jc w:val="both"/>
        <w:rPr>
          <w:szCs w:val="22"/>
          <w:highlight w:val="yellow"/>
        </w:rPr>
      </w:pPr>
      <w:r w:rsidRPr="00E550C6">
        <w:rPr>
          <w:szCs w:val="22"/>
          <w:highlight w:val="yellow"/>
        </w:rPr>
        <w:t>For example, frames exchanged during ML setup are expected to carry complete information while Beacon frame is expected to carry partial information</w:t>
      </w:r>
      <w:ins w:id="1083" w:author="Edward Au" w:date="2020-06-27T00:07:00Z">
        <w:r w:rsidR="00467528">
          <w:rPr>
            <w:szCs w:val="22"/>
            <w:highlight w:val="yellow"/>
          </w:rPr>
          <w:t>.</w:t>
        </w:r>
      </w:ins>
      <w:r w:rsidRPr="00E550C6">
        <w:rPr>
          <w:szCs w:val="22"/>
          <w:highlight w:val="yellow"/>
        </w:rPr>
        <w:t xml:space="preserve">  </w:t>
      </w:r>
    </w:p>
    <w:p w14:paraId="7CF1F6C9" w14:textId="1B36A5B8" w:rsidR="005E26AF" w:rsidRPr="00E550C6" w:rsidRDefault="005E26AF" w:rsidP="00DF7E01">
      <w:pPr>
        <w:pStyle w:val="ListParagraph"/>
        <w:numPr>
          <w:ilvl w:val="0"/>
          <w:numId w:val="90"/>
        </w:numPr>
        <w:jc w:val="both"/>
        <w:rPr>
          <w:szCs w:val="22"/>
          <w:highlight w:val="yellow"/>
        </w:rPr>
      </w:pPr>
      <w:r w:rsidRPr="00E550C6">
        <w:rPr>
          <w:szCs w:val="22"/>
          <w:highlight w:val="yellow"/>
        </w:rPr>
        <w:t>The exact set of elements/fields that constitute partial information is TBD</w:t>
      </w:r>
      <w:ins w:id="1084" w:author="Edward Au" w:date="2020-06-27T00:07:00Z">
        <w:r w:rsidR="00467528">
          <w:rPr>
            <w:szCs w:val="22"/>
            <w:highlight w:val="yellow"/>
          </w:rPr>
          <w:t>.</w:t>
        </w:r>
      </w:ins>
      <w:r w:rsidRPr="00E550C6">
        <w:rPr>
          <w:szCs w:val="22"/>
          <w:highlight w:val="yellow"/>
        </w:rPr>
        <w:t xml:space="preserve"> </w:t>
      </w:r>
      <w:r w:rsidRPr="00E550C6">
        <w:rPr>
          <w:b/>
          <w:i/>
          <w:highlight w:val="yellow"/>
        </w:rPr>
        <w:t>[#SP93]</w:t>
      </w:r>
    </w:p>
    <w:p w14:paraId="69957B46" w14:textId="77777777" w:rsidR="005E26AF" w:rsidRDefault="005E26AF" w:rsidP="005E26AF">
      <w:pPr>
        <w:rPr>
          <w:szCs w:val="22"/>
        </w:rPr>
      </w:pPr>
      <w:r w:rsidRPr="00E550C6">
        <w:rPr>
          <w:szCs w:val="22"/>
          <w:highlight w:val="yellow"/>
        </w:rPr>
        <w:t>[20/0356r3 (MLO: Discovery and beacon-bloating, Abhishek Patil, Qualcomm), SP#3, Y/N/A: 54/5/25]</w:t>
      </w:r>
    </w:p>
    <w:p w14:paraId="7B367DF4" w14:textId="77777777" w:rsidR="005E26AF" w:rsidRDefault="005E26AF" w:rsidP="004D4C83">
      <w:pPr>
        <w:jc w:val="both"/>
      </w:pPr>
    </w:p>
    <w:p w14:paraId="156EECC4" w14:textId="7529ACA6" w:rsidR="005E26AF" w:rsidRPr="005E26AF" w:rsidRDefault="005E26AF" w:rsidP="004D4C83">
      <w:pPr>
        <w:jc w:val="both"/>
        <w:rPr>
          <w:highlight w:val="yellow"/>
        </w:rPr>
      </w:pPr>
      <w:r w:rsidRPr="005E26AF">
        <w:rPr>
          <w:b/>
          <w:highlight w:val="yellow"/>
        </w:rPr>
        <w:t>Straw poll #95</w:t>
      </w:r>
    </w:p>
    <w:p w14:paraId="36BC45E1" w14:textId="5406A48F" w:rsidR="005E26AF" w:rsidRPr="005E26AF" w:rsidRDefault="005E26AF" w:rsidP="005E26AF">
      <w:pPr>
        <w:jc w:val="both"/>
        <w:rPr>
          <w:szCs w:val="22"/>
          <w:highlight w:val="yellow"/>
          <w:lang w:val="en-US"/>
        </w:rPr>
      </w:pPr>
      <w:del w:id="1085" w:author="Edward Au" w:date="2020-06-27T00:07:00Z">
        <w:r w:rsidRPr="005E26AF" w:rsidDel="00467528">
          <w:rPr>
            <w:szCs w:val="22"/>
            <w:highlight w:val="yellow"/>
            <w:lang w:val="en-US"/>
          </w:rPr>
          <w:delText>Do you agree that a</w:delText>
        </w:r>
      </w:del>
      <w:ins w:id="1086" w:author="Edward Au" w:date="2020-06-27T00:07:00Z">
        <w:r w:rsidR="00467528">
          <w:rPr>
            <w:szCs w:val="22"/>
            <w:highlight w:val="yellow"/>
            <w:lang w:val="en-US"/>
          </w:rPr>
          <w:t>A</w:t>
        </w:r>
      </w:ins>
      <w:r w:rsidRPr="005E26AF">
        <w:rPr>
          <w:szCs w:val="22"/>
          <w:highlight w:val="yellow"/>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5E26AF" w:rsidRDefault="005E26AF" w:rsidP="00DF7E01">
      <w:pPr>
        <w:pStyle w:val="ListParagraph"/>
        <w:numPr>
          <w:ilvl w:val="0"/>
          <w:numId w:val="94"/>
        </w:numPr>
        <w:jc w:val="both"/>
        <w:rPr>
          <w:szCs w:val="22"/>
          <w:highlight w:val="yellow"/>
          <w:lang w:val="en-US"/>
        </w:rPr>
      </w:pPr>
      <w:r w:rsidRPr="005E26AF">
        <w:rPr>
          <w:szCs w:val="22"/>
          <w:highlight w:val="yellow"/>
          <w:lang w:val="en-US"/>
        </w:rPr>
        <w:t>Note: an AP is not included if it is not discoverable</w:t>
      </w:r>
      <w:ins w:id="1087" w:author="Edward Au" w:date="2020-06-27T00:07:00Z">
        <w:r w:rsidR="00467528">
          <w:rPr>
            <w:szCs w:val="22"/>
            <w:highlight w:val="yellow"/>
            <w:lang w:val="en-US"/>
          </w:rPr>
          <w:t>.</w:t>
        </w:r>
      </w:ins>
      <w:r w:rsidRPr="005E26AF">
        <w:rPr>
          <w:szCs w:val="22"/>
          <w:highlight w:val="yellow"/>
          <w:lang w:val="en-US"/>
        </w:rPr>
        <w:t xml:space="preserve">  </w:t>
      </w:r>
    </w:p>
    <w:p w14:paraId="303E25E1" w14:textId="3FA55863" w:rsidR="005E26AF" w:rsidRPr="005E26AF" w:rsidRDefault="005E26AF" w:rsidP="00DF7E01">
      <w:pPr>
        <w:pStyle w:val="ListParagraph"/>
        <w:numPr>
          <w:ilvl w:val="0"/>
          <w:numId w:val="94"/>
        </w:numPr>
        <w:jc w:val="both"/>
        <w:rPr>
          <w:szCs w:val="22"/>
          <w:highlight w:val="yellow"/>
          <w:lang w:val="en-US"/>
        </w:rPr>
      </w:pPr>
      <w:r w:rsidRPr="005E26AF">
        <w:rPr>
          <w:szCs w:val="22"/>
          <w:highlight w:val="yellow"/>
          <w:lang w:val="en-US"/>
        </w:rPr>
        <w:t>Note: RNR provides basic information (</w:t>
      </w:r>
      <w:ins w:id="1088" w:author="Edward Au" w:date="2020-06-27T00:07:00Z">
        <w:r w:rsidR="00467528">
          <w:rPr>
            <w:szCs w:val="22"/>
            <w:highlight w:val="yellow"/>
            <w:lang w:val="en-US"/>
          </w:rPr>
          <w:t xml:space="preserve">e.g., </w:t>
        </w:r>
      </w:ins>
      <w:r w:rsidRPr="005E26AF">
        <w:rPr>
          <w:szCs w:val="22"/>
          <w:highlight w:val="yellow"/>
          <w:lang w:val="en-US"/>
        </w:rPr>
        <w:t>operating class, channel, BSSID, short SSID</w:t>
      </w:r>
      <w:del w:id="1089" w:author="Edward Au" w:date="2020-06-27T00:07:00Z">
        <w:r w:rsidRPr="005E26AF" w:rsidDel="00467528">
          <w:rPr>
            <w:szCs w:val="22"/>
            <w:highlight w:val="yellow"/>
            <w:lang w:val="en-US"/>
          </w:rPr>
          <w:delText>, …</w:delText>
        </w:r>
      </w:del>
      <w:r w:rsidRPr="005E26AF">
        <w:rPr>
          <w:szCs w:val="22"/>
          <w:highlight w:val="yellow"/>
          <w:lang w:val="en-US"/>
        </w:rPr>
        <w:t>)</w:t>
      </w:r>
      <w:ins w:id="1090" w:author="Edward Au" w:date="2020-06-27T00:07:00Z">
        <w:r w:rsidR="00467528">
          <w:rPr>
            <w:szCs w:val="22"/>
            <w:highlight w:val="yellow"/>
            <w:lang w:val="en-US"/>
          </w:rPr>
          <w:t>.</w:t>
        </w:r>
      </w:ins>
      <w:r w:rsidRPr="005E26AF">
        <w:rPr>
          <w:szCs w:val="22"/>
          <w:highlight w:val="yellow"/>
          <w:lang w:val="en-US"/>
        </w:rPr>
        <w:t xml:space="preserve">  </w:t>
      </w:r>
      <w:r w:rsidRPr="005E26AF">
        <w:rPr>
          <w:b/>
          <w:i/>
          <w:highlight w:val="yellow"/>
        </w:rPr>
        <w:t>[#SP95]</w:t>
      </w:r>
    </w:p>
    <w:p w14:paraId="6DC09B67" w14:textId="156FF085" w:rsidR="005E26AF" w:rsidRDefault="005E26AF" w:rsidP="005E26AF">
      <w:pPr>
        <w:jc w:val="both"/>
        <w:rPr>
          <w:szCs w:val="22"/>
          <w:lang w:val="en-US"/>
        </w:rPr>
      </w:pPr>
      <w:r w:rsidRPr="005E26AF">
        <w:rPr>
          <w:szCs w:val="22"/>
          <w:highlight w:val="yellow"/>
          <w:lang w:val="en-US"/>
        </w:rPr>
        <w:t>[</w:t>
      </w:r>
      <w:r w:rsidRPr="005E26AF">
        <w:rPr>
          <w:szCs w:val="22"/>
          <w:highlight w:val="yellow"/>
        </w:rPr>
        <w:t xml:space="preserve">20/0389r2 (Multi-link discovery part 1, Laurent Cariou, Intel), SP#1 (amended), </w:t>
      </w:r>
      <w:r w:rsidRPr="005E26AF">
        <w:rPr>
          <w:szCs w:val="22"/>
          <w:highlight w:val="yellow"/>
          <w:lang w:val="en-US"/>
        </w:rPr>
        <w:t>Y/N/A: 42/9/35]</w:t>
      </w:r>
    </w:p>
    <w:p w14:paraId="20E16A5E" w14:textId="77777777" w:rsidR="0046333A" w:rsidRDefault="0046333A" w:rsidP="005E26AF">
      <w:pPr>
        <w:jc w:val="both"/>
        <w:rPr>
          <w:szCs w:val="22"/>
          <w:lang w:val="en-US"/>
        </w:rPr>
      </w:pPr>
    </w:p>
    <w:p w14:paraId="0C13D9C7" w14:textId="19347CC0" w:rsidR="0046333A" w:rsidRPr="0046333A" w:rsidRDefault="0046333A" w:rsidP="0046333A">
      <w:pPr>
        <w:jc w:val="both"/>
        <w:rPr>
          <w:szCs w:val="22"/>
          <w:highlight w:val="yellow"/>
        </w:rPr>
      </w:pPr>
      <w:r w:rsidRPr="0046333A">
        <w:rPr>
          <w:b/>
          <w:highlight w:val="yellow"/>
        </w:rPr>
        <w:t>Straw poll #96</w:t>
      </w:r>
    </w:p>
    <w:p w14:paraId="70965D77" w14:textId="027B5CD5" w:rsidR="0046333A" w:rsidRPr="0046333A" w:rsidDel="00467528" w:rsidRDefault="0046333A" w:rsidP="0046333A">
      <w:pPr>
        <w:jc w:val="both"/>
        <w:rPr>
          <w:del w:id="1091" w:author="Edward Au" w:date="2020-06-27T00:08:00Z"/>
          <w:szCs w:val="22"/>
          <w:highlight w:val="yellow"/>
        </w:rPr>
      </w:pPr>
      <w:del w:id="1092" w:author="Edward Au" w:date="2020-06-27T00:08:00Z">
        <w:r w:rsidRPr="0046333A" w:rsidDel="00467528">
          <w:rPr>
            <w:szCs w:val="22"/>
            <w:highlight w:val="yellow"/>
          </w:rPr>
          <w:delText>Do you</w:delText>
        </w:r>
      </w:del>
      <w:ins w:id="1093" w:author="Edward Au" w:date="2020-06-27T00:08:00Z">
        <w:r w:rsidR="00467528">
          <w:rPr>
            <w:szCs w:val="22"/>
            <w:highlight w:val="yellow"/>
          </w:rPr>
          <w:t>802.11be</w:t>
        </w:r>
      </w:ins>
      <w:r w:rsidRPr="0046333A">
        <w:rPr>
          <w:szCs w:val="22"/>
          <w:highlight w:val="yellow"/>
        </w:rPr>
        <w:t xml:space="preserve"> agree</w:t>
      </w:r>
      <w:ins w:id="1094" w:author="Edward Au" w:date="2020-06-27T00:08:00Z">
        <w:r w:rsidR="00467528">
          <w:rPr>
            <w:szCs w:val="22"/>
            <w:highlight w:val="yellow"/>
          </w:rPr>
          <w:t>s</w:t>
        </w:r>
      </w:ins>
      <w:del w:id="1095" w:author="Edward Au" w:date="2020-06-27T00:08:00Z">
        <w:r w:rsidRPr="0046333A" w:rsidDel="00467528">
          <w:rPr>
            <w:szCs w:val="22"/>
            <w:highlight w:val="yellow"/>
          </w:rPr>
          <w:delText>:</w:delText>
        </w:r>
      </w:del>
      <w:r w:rsidRPr="0046333A">
        <w:rPr>
          <w:szCs w:val="22"/>
          <w:highlight w:val="yellow"/>
        </w:rPr>
        <w:t xml:space="preserve">  </w:t>
      </w:r>
    </w:p>
    <w:p w14:paraId="538C8495" w14:textId="7178B959" w:rsidR="0046333A" w:rsidRPr="0046333A" w:rsidRDefault="0046333A">
      <w:pPr>
        <w:jc w:val="both"/>
        <w:rPr>
          <w:highlight w:val="yellow"/>
        </w:rPr>
        <w:pPrChange w:id="1096" w:author="Edward Au" w:date="2020-06-27T00:08:00Z">
          <w:pPr>
            <w:pStyle w:val="ListParagraph"/>
            <w:numPr>
              <w:numId w:val="95"/>
            </w:numPr>
            <w:ind w:hanging="360"/>
            <w:jc w:val="both"/>
          </w:pPr>
        </w:pPrChange>
      </w:pPr>
      <w:r w:rsidRPr="0046333A">
        <w:rPr>
          <w:highlight w:val="yellow"/>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ins w:id="1097" w:author="Edward Au" w:date="2020-06-27T00:08:00Z">
        <w:r w:rsidR="00467528">
          <w:rPr>
            <w:highlight w:val="yellow"/>
          </w:rPr>
          <w:t>.</w:t>
        </w:r>
      </w:ins>
      <w:r w:rsidRPr="0046333A">
        <w:rPr>
          <w:highlight w:val="yellow"/>
        </w:rPr>
        <w:t xml:space="preserve">  </w:t>
      </w:r>
    </w:p>
    <w:p w14:paraId="4EC3FF6B" w14:textId="428DB4E1" w:rsidR="0046333A" w:rsidRPr="0046333A" w:rsidRDefault="0046333A" w:rsidP="0046333A">
      <w:pPr>
        <w:jc w:val="both"/>
        <w:rPr>
          <w:szCs w:val="22"/>
          <w:highlight w:val="yellow"/>
        </w:rPr>
      </w:pPr>
      <w:r w:rsidRPr="0046333A">
        <w:rPr>
          <w:szCs w:val="22"/>
          <w:highlight w:val="yellow"/>
        </w:rPr>
        <w:t>Note: signal</w:t>
      </w:r>
      <w:r w:rsidR="000929C0">
        <w:rPr>
          <w:szCs w:val="22"/>
          <w:highlight w:val="yellow"/>
        </w:rPr>
        <w:t>ing of that indication is TBD</w:t>
      </w:r>
      <w:ins w:id="1098" w:author="Edward Au" w:date="2020-06-27T00:08:00Z">
        <w:r w:rsidR="00467528">
          <w:rPr>
            <w:szCs w:val="22"/>
            <w:highlight w:val="yellow"/>
          </w:rPr>
          <w:t>.</w:t>
        </w:r>
      </w:ins>
      <w:r w:rsidR="006A6AAA">
        <w:rPr>
          <w:szCs w:val="22"/>
          <w:highlight w:val="yellow"/>
        </w:rPr>
        <w:t xml:space="preserve"> </w:t>
      </w:r>
      <w:r w:rsidRPr="0046333A">
        <w:rPr>
          <w:b/>
          <w:i/>
          <w:highlight w:val="yellow"/>
        </w:rPr>
        <w:t>[#SP96]</w:t>
      </w:r>
    </w:p>
    <w:p w14:paraId="07E4C999" w14:textId="178485FC" w:rsidR="0046333A" w:rsidRDefault="0046333A" w:rsidP="0046333A">
      <w:pPr>
        <w:jc w:val="both"/>
        <w:rPr>
          <w:szCs w:val="22"/>
        </w:rPr>
      </w:pPr>
      <w:r w:rsidRPr="0046333A">
        <w:rPr>
          <w:szCs w:val="22"/>
          <w:highlight w:val="yellow"/>
          <w:lang w:val="en-US"/>
        </w:rPr>
        <w:t>[</w:t>
      </w:r>
      <w:r w:rsidRPr="0046333A">
        <w:rPr>
          <w:szCs w:val="22"/>
          <w:highlight w:val="yellow"/>
        </w:rPr>
        <w:t>20/0389r2 (Multi-link discovery part 1, Laurent Cariou, Intel), SP#2, Approved with unanimous consent]</w:t>
      </w:r>
    </w:p>
    <w:p w14:paraId="1685E93B" w14:textId="77777777" w:rsidR="0046333A" w:rsidRDefault="0046333A" w:rsidP="005E26AF">
      <w:pPr>
        <w:jc w:val="both"/>
        <w:rPr>
          <w:szCs w:val="22"/>
        </w:rPr>
      </w:pPr>
    </w:p>
    <w:p w14:paraId="43AE9438" w14:textId="2D484061" w:rsidR="00382F39" w:rsidRPr="00382F39" w:rsidRDefault="00382F39" w:rsidP="005E26AF">
      <w:pPr>
        <w:jc w:val="both"/>
        <w:rPr>
          <w:szCs w:val="22"/>
          <w:highlight w:val="yellow"/>
        </w:rPr>
      </w:pPr>
      <w:r w:rsidRPr="00382F39">
        <w:rPr>
          <w:b/>
          <w:highlight w:val="yellow"/>
        </w:rPr>
        <w:lastRenderedPageBreak/>
        <w:t>Straw poll #97</w:t>
      </w:r>
    </w:p>
    <w:p w14:paraId="46DF7D76" w14:textId="2B58139C" w:rsidR="00382F39" w:rsidRPr="00382F39" w:rsidRDefault="00382F39" w:rsidP="00382F39">
      <w:pPr>
        <w:jc w:val="both"/>
        <w:rPr>
          <w:szCs w:val="22"/>
          <w:highlight w:val="yellow"/>
        </w:rPr>
      </w:pPr>
      <w:del w:id="1099" w:author="Edward Au" w:date="2020-06-27T00:08:00Z">
        <w:r w:rsidRPr="00382F39" w:rsidDel="00467528">
          <w:rPr>
            <w:szCs w:val="22"/>
            <w:highlight w:val="yellow"/>
          </w:rPr>
          <w:delText>Do you</w:delText>
        </w:r>
      </w:del>
      <w:ins w:id="1100" w:author="Edward Au" w:date="2020-06-27T00:08:00Z">
        <w:r w:rsidR="00467528">
          <w:rPr>
            <w:szCs w:val="22"/>
            <w:highlight w:val="yellow"/>
          </w:rPr>
          <w:t>802.11be</w:t>
        </w:r>
      </w:ins>
      <w:r w:rsidRPr="00382F39">
        <w:rPr>
          <w:szCs w:val="22"/>
          <w:highlight w:val="yellow"/>
        </w:rPr>
        <w:t xml:space="preserve"> agree</w:t>
      </w:r>
      <w:ins w:id="1101" w:author="Edward Au" w:date="2020-06-27T00:08:00Z">
        <w:r w:rsidR="00467528">
          <w:rPr>
            <w:szCs w:val="22"/>
            <w:highlight w:val="yellow"/>
          </w:rPr>
          <w:t>s</w:t>
        </w:r>
      </w:ins>
      <w:r w:rsidRPr="00382F39">
        <w:rPr>
          <w:szCs w:val="22"/>
          <w:highlight w:val="yellow"/>
        </w:rPr>
        <w:t xml:space="preserve"> to define a mechanism for a STA of a non-AP MLD to send a probe request frame to an AP belonging to an AP MLD, </w:t>
      </w:r>
      <w:del w:id="1102" w:author="Edward Au" w:date="2020-06-27T00:08:00Z">
        <w:r w:rsidRPr="00382F39" w:rsidDel="00467528">
          <w:rPr>
            <w:szCs w:val="22"/>
            <w:highlight w:val="yellow"/>
          </w:rPr>
          <w:delText xml:space="preserve">that </w:delText>
        </w:r>
      </w:del>
      <w:ins w:id="1103" w:author="Edward Au" w:date="2020-06-27T00:08:00Z">
        <w:r w:rsidR="00467528">
          <w:rPr>
            <w:szCs w:val="22"/>
            <w:highlight w:val="yellow"/>
          </w:rPr>
          <w:t>which</w:t>
        </w:r>
        <w:r w:rsidR="00467528" w:rsidRPr="00382F39">
          <w:rPr>
            <w:szCs w:val="22"/>
            <w:highlight w:val="yellow"/>
          </w:rPr>
          <w:t xml:space="preserve"> </w:t>
        </w:r>
      </w:ins>
      <w:r w:rsidRPr="00382F39">
        <w:rPr>
          <w:szCs w:val="22"/>
          <w:highlight w:val="yellow"/>
        </w:rPr>
        <w:t>enables to request a probe response from the AP that includes the complete set of capabilities, parameters and operation elements of other APs affiliated to the same MLD as the AP</w:t>
      </w:r>
      <w:ins w:id="1104" w:author="Edward Au" w:date="2020-06-27T00:08:00Z">
        <w:r w:rsidR="00467528">
          <w:rPr>
            <w:szCs w:val="22"/>
            <w:highlight w:val="yellow"/>
          </w:rPr>
          <w:t>.</w:t>
        </w:r>
      </w:ins>
    </w:p>
    <w:p w14:paraId="06DCEF50" w14:textId="785446A4" w:rsidR="00382F39" w:rsidRPr="00382F39" w:rsidRDefault="00382F39" w:rsidP="00DF7E01">
      <w:pPr>
        <w:pStyle w:val="ListParagraph"/>
        <w:numPr>
          <w:ilvl w:val="0"/>
          <w:numId w:val="95"/>
        </w:numPr>
        <w:jc w:val="both"/>
        <w:rPr>
          <w:szCs w:val="22"/>
          <w:highlight w:val="yellow"/>
        </w:rPr>
      </w:pPr>
      <w:r w:rsidRPr="00382F39">
        <w:rPr>
          <w:szCs w:val="22"/>
          <w:highlight w:val="yellow"/>
        </w:rPr>
        <w:t>The complete information is defined as all elements that would be provided if the reported AP was transmitting that same frame (exceptions TBD)</w:t>
      </w:r>
      <w:ins w:id="1105" w:author="Edward Au" w:date="2020-06-27T00:09:00Z">
        <w:r w:rsidR="00467528">
          <w:rPr>
            <w:szCs w:val="22"/>
            <w:highlight w:val="yellow"/>
          </w:rPr>
          <w:t>.</w:t>
        </w:r>
      </w:ins>
    </w:p>
    <w:p w14:paraId="5C690585" w14:textId="4A19E1B4" w:rsidR="00382F39" w:rsidRPr="00382F39" w:rsidRDefault="00382F39" w:rsidP="00DF7E01">
      <w:pPr>
        <w:pStyle w:val="ListParagraph"/>
        <w:numPr>
          <w:ilvl w:val="0"/>
          <w:numId w:val="95"/>
        </w:numPr>
        <w:jc w:val="both"/>
        <w:rPr>
          <w:szCs w:val="22"/>
          <w:highlight w:val="yellow"/>
        </w:rPr>
      </w:pPr>
      <w:del w:id="1106" w:author="Edward Au" w:date="2020-06-27T00:09:00Z">
        <w:r w:rsidRPr="00382F39" w:rsidDel="00467528">
          <w:rPr>
            <w:szCs w:val="22"/>
            <w:highlight w:val="yellow"/>
          </w:rPr>
          <w:delText xml:space="preserve">It’s </w:delText>
        </w:r>
      </w:del>
      <w:ins w:id="1107" w:author="Edward Au" w:date="2020-06-27T00:09:00Z">
        <w:r w:rsidR="00467528" w:rsidRPr="00382F39">
          <w:rPr>
            <w:szCs w:val="22"/>
            <w:highlight w:val="yellow"/>
          </w:rPr>
          <w:t>It</w:t>
        </w:r>
        <w:r w:rsidR="00467528">
          <w:rPr>
            <w:szCs w:val="22"/>
            <w:highlight w:val="yellow"/>
          </w:rPr>
          <w:t xml:space="preserve"> i</w:t>
        </w:r>
        <w:r w:rsidR="00467528" w:rsidRPr="00382F39">
          <w:rPr>
            <w:szCs w:val="22"/>
            <w:highlight w:val="yellow"/>
          </w:rPr>
          <w:t xml:space="preserve">s </w:t>
        </w:r>
      </w:ins>
      <w:r w:rsidRPr="00382F39">
        <w:rPr>
          <w:szCs w:val="22"/>
          <w:highlight w:val="yellow"/>
        </w:rPr>
        <w:t>TBD if the AP is mandated or not to respond with the requested information</w:t>
      </w:r>
      <w:ins w:id="1108" w:author="Edward Au" w:date="2020-06-27T00:09:00Z">
        <w:r w:rsidR="00467528">
          <w:rPr>
            <w:szCs w:val="22"/>
            <w:highlight w:val="yellow"/>
          </w:rPr>
          <w:t>.</w:t>
        </w:r>
      </w:ins>
      <w:r w:rsidRPr="00382F39">
        <w:rPr>
          <w:szCs w:val="22"/>
          <w:highlight w:val="yellow"/>
        </w:rPr>
        <w:t xml:space="preserve"> </w:t>
      </w:r>
      <w:r w:rsidRPr="00382F39">
        <w:rPr>
          <w:b/>
          <w:i/>
          <w:highlight w:val="yellow"/>
        </w:rPr>
        <w:t>[#SP97]</w:t>
      </w:r>
    </w:p>
    <w:p w14:paraId="5C3A66B0" w14:textId="0D34B322" w:rsidR="00382F39" w:rsidRDefault="00382F39" w:rsidP="00382F39">
      <w:pPr>
        <w:jc w:val="both"/>
        <w:rPr>
          <w:szCs w:val="22"/>
        </w:rPr>
      </w:pPr>
      <w:r w:rsidRPr="00382F39">
        <w:rPr>
          <w:szCs w:val="22"/>
          <w:highlight w:val="yellow"/>
          <w:lang w:val="en-US"/>
        </w:rPr>
        <w:t>[</w:t>
      </w:r>
      <w:r w:rsidRPr="00382F39">
        <w:rPr>
          <w:szCs w:val="22"/>
          <w:highlight w:val="yellow"/>
        </w:rPr>
        <w:t>20/0389r2 (Multi-link discovery part 1, Laurent Cariou, Intel), SP#4, Approved with unanimous consent]</w:t>
      </w:r>
    </w:p>
    <w:p w14:paraId="428C7EFA" w14:textId="77777777" w:rsidR="005C02A7" w:rsidRDefault="005C02A7" w:rsidP="00382F39">
      <w:pPr>
        <w:jc w:val="both"/>
        <w:rPr>
          <w:szCs w:val="22"/>
        </w:rPr>
      </w:pPr>
    </w:p>
    <w:p w14:paraId="5423C869" w14:textId="0B70936E" w:rsidR="005C02A7" w:rsidRPr="005C02A7" w:rsidRDefault="005C02A7" w:rsidP="005C02A7">
      <w:pPr>
        <w:jc w:val="both"/>
        <w:rPr>
          <w:szCs w:val="22"/>
          <w:highlight w:val="yellow"/>
        </w:rPr>
      </w:pPr>
      <w:r w:rsidRPr="005C02A7">
        <w:rPr>
          <w:b/>
          <w:highlight w:val="yellow"/>
        </w:rPr>
        <w:t>Straw poll #98</w:t>
      </w:r>
    </w:p>
    <w:p w14:paraId="7BCC3B5C" w14:textId="39035493" w:rsidR="005C02A7" w:rsidRPr="005C02A7" w:rsidRDefault="005C02A7" w:rsidP="005C02A7">
      <w:pPr>
        <w:jc w:val="both"/>
        <w:rPr>
          <w:szCs w:val="22"/>
          <w:highlight w:val="yellow"/>
        </w:rPr>
      </w:pPr>
      <w:del w:id="1109" w:author="Edward Au" w:date="2020-06-27T00:09:00Z">
        <w:r w:rsidRPr="005C02A7" w:rsidDel="00467528">
          <w:rPr>
            <w:szCs w:val="22"/>
            <w:highlight w:val="yellow"/>
          </w:rPr>
          <w:delText>Do you</w:delText>
        </w:r>
      </w:del>
      <w:ins w:id="1110" w:author="Edward Au" w:date="2020-06-27T00:09:00Z">
        <w:r w:rsidR="00467528">
          <w:rPr>
            <w:szCs w:val="22"/>
            <w:highlight w:val="yellow"/>
          </w:rPr>
          <w:t>802.11be</w:t>
        </w:r>
      </w:ins>
      <w:r w:rsidRPr="005C02A7">
        <w:rPr>
          <w:szCs w:val="22"/>
          <w:highlight w:val="yellow"/>
        </w:rPr>
        <w:t xml:space="preserve"> agree</w:t>
      </w:r>
      <w:ins w:id="1111" w:author="Edward Au" w:date="2020-06-27T00:09:00Z">
        <w:r w:rsidR="00467528">
          <w:rPr>
            <w:szCs w:val="22"/>
            <w:highlight w:val="yellow"/>
          </w:rPr>
          <w:t>s</w:t>
        </w:r>
      </w:ins>
      <w:r w:rsidRPr="005C02A7">
        <w:rPr>
          <w:szCs w:val="22"/>
          <w:highlight w:val="yellow"/>
        </w:rPr>
        <w:t xml:space="preserve"> to define a new Multi-Link element (MLE) to report/describe multiple STAs of an MLD with at least the following characteristics</w:t>
      </w:r>
      <w:del w:id="1112" w:author="Edward Au" w:date="2020-06-27T00:09:00Z">
        <w:r w:rsidRPr="005C02A7" w:rsidDel="00467528">
          <w:rPr>
            <w:szCs w:val="22"/>
            <w:highlight w:val="yellow"/>
          </w:rPr>
          <w:delText xml:space="preserve">?  </w:delText>
        </w:r>
      </w:del>
      <w:ins w:id="1113" w:author="Edward Au" w:date="2020-06-27T00:09:00Z">
        <w:r w:rsidR="00467528">
          <w:rPr>
            <w:szCs w:val="22"/>
            <w:highlight w:val="yellow"/>
          </w:rPr>
          <w:t>:</w:t>
        </w:r>
        <w:r w:rsidR="00467528" w:rsidRPr="005C02A7">
          <w:rPr>
            <w:szCs w:val="22"/>
            <w:highlight w:val="yellow"/>
          </w:rPr>
          <w:t xml:space="preserve">  </w:t>
        </w:r>
      </w:ins>
    </w:p>
    <w:p w14:paraId="650E22BE" w14:textId="77777777" w:rsidR="005C02A7" w:rsidRPr="005C02A7" w:rsidRDefault="005C02A7" w:rsidP="00DF7E01">
      <w:pPr>
        <w:pStyle w:val="ListParagraph"/>
        <w:numPr>
          <w:ilvl w:val="0"/>
          <w:numId w:val="96"/>
        </w:numPr>
        <w:jc w:val="both"/>
        <w:rPr>
          <w:szCs w:val="22"/>
          <w:highlight w:val="yellow"/>
        </w:rPr>
      </w:pPr>
      <w:r w:rsidRPr="005C02A7">
        <w:rPr>
          <w:szCs w:val="22"/>
          <w:highlight w:val="yellow"/>
        </w:rPr>
        <w:t xml:space="preserve">MLD-level information may be included  </w:t>
      </w:r>
    </w:p>
    <w:p w14:paraId="6A57C9A2" w14:textId="77777777" w:rsidR="005C02A7" w:rsidRPr="005C02A7" w:rsidRDefault="005C02A7" w:rsidP="00DF7E01">
      <w:pPr>
        <w:pStyle w:val="ListParagraph"/>
        <w:numPr>
          <w:ilvl w:val="0"/>
          <w:numId w:val="96"/>
        </w:numPr>
        <w:jc w:val="both"/>
        <w:rPr>
          <w:szCs w:val="22"/>
          <w:highlight w:val="yellow"/>
        </w:rPr>
      </w:pPr>
      <w:r w:rsidRPr="005C02A7">
        <w:rPr>
          <w:szCs w:val="22"/>
          <w:highlight w:val="yellow"/>
        </w:rPr>
        <w:t xml:space="preserve">A STA profile subelement is included for each reported STA (if any) and is made of a variable number of elements describing this STA  </w:t>
      </w:r>
    </w:p>
    <w:p w14:paraId="44DF3A4C" w14:textId="4E46ABB4" w:rsidR="005C02A7" w:rsidRPr="005C02A7" w:rsidRDefault="005C02A7" w:rsidP="005C02A7">
      <w:pPr>
        <w:jc w:val="both"/>
        <w:rPr>
          <w:szCs w:val="22"/>
          <w:highlight w:val="yellow"/>
        </w:rPr>
      </w:pPr>
      <w:r w:rsidRPr="005C02A7">
        <w:rPr>
          <w:szCs w:val="22"/>
          <w:highlight w:val="yellow"/>
        </w:rPr>
        <w:t>Note: a control field for the element is not considered as MLD-level information</w:t>
      </w:r>
      <w:ins w:id="1114" w:author="Edward Au" w:date="2020-06-27T00:09:00Z">
        <w:r w:rsidR="00467528">
          <w:rPr>
            <w:szCs w:val="22"/>
            <w:highlight w:val="yellow"/>
          </w:rPr>
          <w:t>.</w:t>
        </w:r>
      </w:ins>
      <w:del w:id="1115" w:author="Edward Au" w:date="2020-06-27T00:09:00Z">
        <w:r w:rsidRPr="005C02A7" w:rsidDel="00467528">
          <w:rPr>
            <w:szCs w:val="22"/>
            <w:highlight w:val="yellow"/>
          </w:rPr>
          <w:delText xml:space="preserve">  </w:delText>
        </w:r>
      </w:del>
    </w:p>
    <w:p w14:paraId="66341D5F" w14:textId="5BC1FE55" w:rsidR="005C02A7" w:rsidRPr="005C02A7" w:rsidRDefault="005C02A7" w:rsidP="005C02A7">
      <w:pPr>
        <w:jc w:val="both"/>
        <w:rPr>
          <w:szCs w:val="22"/>
          <w:highlight w:val="yellow"/>
        </w:rPr>
      </w:pPr>
      <w:r w:rsidRPr="005C02A7">
        <w:rPr>
          <w:szCs w:val="22"/>
          <w:highlight w:val="yellow"/>
        </w:rPr>
        <w:t>Note: Name can be changed</w:t>
      </w:r>
      <w:ins w:id="1116" w:author="Edward Au" w:date="2020-06-27T00:09:00Z">
        <w:r w:rsidR="00467528">
          <w:rPr>
            <w:szCs w:val="22"/>
            <w:highlight w:val="yellow"/>
          </w:rPr>
          <w:t>.</w:t>
        </w:r>
      </w:ins>
      <w:r w:rsidRPr="005C02A7">
        <w:rPr>
          <w:szCs w:val="22"/>
          <w:highlight w:val="yellow"/>
        </w:rPr>
        <w:t xml:space="preserve"> </w:t>
      </w:r>
      <w:r w:rsidRPr="005C02A7">
        <w:rPr>
          <w:b/>
          <w:i/>
          <w:highlight w:val="yellow"/>
        </w:rPr>
        <w:t>[#SP98]</w:t>
      </w:r>
    </w:p>
    <w:p w14:paraId="6BD867D1" w14:textId="7FEB3E01" w:rsidR="005C02A7" w:rsidRPr="005C02A7" w:rsidRDefault="005C02A7" w:rsidP="005C02A7">
      <w:pPr>
        <w:jc w:val="both"/>
        <w:rPr>
          <w:szCs w:val="22"/>
        </w:rPr>
      </w:pPr>
      <w:r w:rsidRPr="005C02A7">
        <w:rPr>
          <w:szCs w:val="22"/>
          <w:highlight w:val="yellow"/>
        </w:rPr>
        <w:t>[20/0390r3 (Multi-link discovery part 2, Laurent Cariou, Intel), SP#1, Y/N/A: 51/3/30]</w:t>
      </w:r>
    </w:p>
    <w:p w14:paraId="54C7B54A" w14:textId="77777777" w:rsidR="005C02A7" w:rsidRDefault="005C02A7" w:rsidP="005C02A7">
      <w:pPr>
        <w:jc w:val="both"/>
        <w:rPr>
          <w:szCs w:val="22"/>
        </w:rPr>
      </w:pPr>
    </w:p>
    <w:p w14:paraId="71CC32DE" w14:textId="77777777" w:rsidR="005C02A7" w:rsidRPr="005C02A7" w:rsidRDefault="005C02A7" w:rsidP="005C02A7">
      <w:pPr>
        <w:jc w:val="both"/>
        <w:rPr>
          <w:b/>
          <w:i/>
          <w:highlight w:val="yellow"/>
        </w:rPr>
      </w:pPr>
      <w:r w:rsidRPr="005C02A7">
        <w:rPr>
          <w:b/>
          <w:highlight w:val="yellow"/>
        </w:rPr>
        <w:t xml:space="preserve">Straw poll #99 </w:t>
      </w:r>
    </w:p>
    <w:p w14:paraId="421B4B8D" w14:textId="71BE7F31" w:rsidR="005C02A7" w:rsidRPr="005C02A7" w:rsidRDefault="005C02A7" w:rsidP="005C02A7">
      <w:pPr>
        <w:jc w:val="both"/>
        <w:rPr>
          <w:szCs w:val="22"/>
          <w:highlight w:val="yellow"/>
        </w:rPr>
      </w:pPr>
      <w:del w:id="1117" w:author="Edward Au" w:date="2020-06-27T00:09:00Z">
        <w:r w:rsidRPr="005C02A7" w:rsidDel="00467528">
          <w:rPr>
            <w:szCs w:val="22"/>
            <w:highlight w:val="yellow"/>
          </w:rPr>
          <w:delText>Do you</w:delText>
        </w:r>
      </w:del>
      <w:ins w:id="1118" w:author="Edward Au" w:date="2020-06-27T00:09:00Z">
        <w:r w:rsidR="00467528">
          <w:rPr>
            <w:szCs w:val="22"/>
            <w:highlight w:val="yellow"/>
          </w:rPr>
          <w:t>802.11be</w:t>
        </w:r>
      </w:ins>
      <w:r w:rsidRPr="005C02A7">
        <w:rPr>
          <w:szCs w:val="22"/>
          <w:highlight w:val="yellow"/>
        </w:rPr>
        <w:t xml:space="preserve"> support</w:t>
      </w:r>
      <w:ins w:id="1119" w:author="Edward Au" w:date="2020-06-27T00:09:00Z">
        <w:r w:rsidR="00467528">
          <w:rPr>
            <w:szCs w:val="22"/>
            <w:highlight w:val="yellow"/>
          </w:rPr>
          <w:t>s</w:t>
        </w:r>
      </w:ins>
      <w:r w:rsidRPr="005C02A7">
        <w:rPr>
          <w:szCs w:val="22"/>
          <w:highlight w:val="yellow"/>
        </w:rPr>
        <w:t xml:space="preserve"> that, for the ML element, </w:t>
      </w:r>
      <w:del w:id="1120" w:author="Edward Au" w:date="2020-06-27T00:10:00Z">
        <w:r w:rsidRPr="005C02A7" w:rsidDel="00467528">
          <w:rPr>
            <w:szCs w:val="22"/>
            <w:highlight w:val="yellow"/>
          </w:rPr>
          <w:delText xml:space="preserve">we define </w:delText>
        </w:r>
      </w:del>
      <w:r w:rsidRPr="005C02A7">
        <w:rPr>
          <w:szCs w:val="22"/>
          <w:highlight w:val="yellow"/>
        </w:rPr>
        <w:t xml:space="preserve">an inheritance model </w:t>
      </w:r>
      <w:ins w:id="1121" w:author="Edward Au" w:date="2020-06-27T00:10:00Z">
        <w:r w:rsidR="00467528">
          <w:rPr>
            <w:szCs w:val="22"/>
            <w:highlight w:val="yellow"/>
          </w:rPr>
          <w:t xml:space="preserve">is defined </w:t>
        </w:r>
      </w:ins>
      <w:r w:rsidRPr="005C02A7">
        <w:rPr>
          <w:szCs w:val="22"/>
          <w:highlight w:val="yellow"/>
        </w:rPr>
        <w:t>to prevent frame bloating when advertising complete information of other links</w:t>
      </w:r>
      <w:ins w:id="1122" w:author="Edward Au" w:date="2020-06-27T00:10:00Z">
        <w:r w:rsidR="00467528">
          <w:rPr>
            <w:szCs w:val="22"/>
            <w:highlight w:val="yellow"/>
          </w:rPr>
          <w:t>.</w:t>
        </w:r>
      </w:ins>
      <w:del w:id="1123" w:author="Edward Au" w:date="2020-06-27T00:10:00Z">
        <w:r w:rsidRPr="005C02A7" w:rsidDel="00467528">
          <w:rPr>
            <w:szCs w:val="22"/>
            <w:highlight w:val="yellow"/>
          </w:rPr>
          <w:delText>?</w:delText>
        </w:r>
      </w:del>
    </w:p>
    <w:p w14:paraId="2C2E2994" w14:textId="0E08BEEC" w:rsidR="005C02A7" w:rsidRPr="005C02A7" w:rsidRDefault="005C02A7" w:rsidP="00DF7E01">
      <w:pPr>
        <w:pStyle w:val="ListParagraph"/>
        <w:numPr>
          <w:ilvl w:val="0"/>
          <w:numId w:val="97"/>
        </w:numPr>
        <w:jc w:val="both"/>
        <w:rPr>
          <w:szCs w:val="22"/>
          <w:highlight w:val="yellow"/>
        </w:rPr>
      </w:pPr>
      <w:r w:rsidRPr="005C02A7">
        <w:rPr>
          <w:szCs w:val="22"/>
          <w:highlight w:val="yellow"/>
        </w:rPr>
        <w:t xml:space="preserve">Define the inheritance mechanism, similar to </w:t>
      </w:r>
      <w:ins w:id="1124" w:author="Edward Au" w:date="2020-06-27T00:10:00Z">
        <w:r w:rsidR="00467528">
          <w:rPr>
            <w:szCs w:val="22"/>
            <w:highlight w:val="yellow"/>
          </w:rPr>
          <w:t>802.</w:t>
        </w:r>
      </w:ins>
      <w:r w:rsidRPr="005C02A7">
        <w:rPr>
          <w:szCs w:val="22"/>
          <w:highlight w:val="yellow"/>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5C02A7" w:rsidRDefault="005C02A7" w:rsidP="00DF7E01">
      <w:pPr>
        <w:pStyle w:val="ListParagraph"/>
        <w:numPr>
          <w:ilvl w:val="0"/>
          <w:numId w:val="97"/>
        </w:numPr>
        <w:jc w:val="both"/>
        <w:rPr>
          <w:szCs w:val="22"/>
          <w:highlight w:val="yellow"/>
        </w:rPr>
      </w:pPr>
      <w:r w:rsidRPr="005C02A7">
        <w:rPr>
          <w:szCs w:val="22"/>
          <w:highlight w:val="yellow"/>
        </w:rPr>
        <w:t xml:space="preserve">Define the inheritance mechanism, similar to </w:t>
      </w:r>
      <w:ins w:id="1125" w:author="Edward Au" w:date="2020-06-27T00:10:00Z">
        <w:r w:rsidR="00467528">
          <w:rPr>
            <w:szCs w:val="22"/>
            <w:highlight w:val="yellow"/>
          </w:rPr>
          <w:t>802.</w:t>
        </w:r>
      </w:ins>
      <w:r w:rsidRPr="005C02A7">
        <w:rPr>
          <w:szCs w:val="22"/>
          <w:highlight w:val="yellow"/>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5C02A7" w:rsidRDefault="005C02A7" w:rsidP="00DF7E01">
      <w:pPr>
        <w:pStyle w:val="ListParagraph"/>
        <w:numPr>
          <w:ilvl w:val="0"/>
          <w:numId w:val="97"/>
        </w:numPr>
        <w:jc w:val="both"/>
        <w:rPr>
          <w:szCs w:val="22"/>
          <w:highlight w:val="yellow"/>
        </w:rPr>
      </w:pPr>
      <w:r w:rsidRPr="005C02A7">
        <w:rPr>
          <w:szCs w:val="22"/>
          <w:highlight w:val="yellow"/>
        </w:rPr>
        <w:t>Note: an “element of a STA” refers in the text above to the instance of the element describing the capabilities/operation/functionalities of that STA, in a frame where multiple instances of the element can be found for other STAs.</w:t>
      </w:r>
    </w:p>
    <w:p w14:paraId="63352793" w14:textId="48B19452" w:rsidR="005C02A7" w:rsidRPr="005C02A7" w:rsidRDefault="005C02A7" w:rsidP="00DF7E01">
      <w:pPr>
        <w:pStyle w:val="ListParagraph"/>
        <w:numPr>
          <w:ilvl w:val="0"/>
          <w:numId w:val="97"/>
        </w:numPr>
        <w:jc w:val="both"/>
        <w:rPr>
          <w:szCs w:val="22"/>
          <w:highlight w:val="yellow"/>
        </w:rPr>
      </w:pPr>
      <w:r w:rsidRPr="005C02A7">
        <w:rPr>
          <w:szCs w:val="22"/>
          <w:highlight w:val="yellow"/>
        </w:rPr>
        <w:t>Note: some elements may not be inherited, signaling TBD</w:t>
      </w:r>
      <w:ins w:id="1126" w:author="Edward Au" w:date="2020-06-27T00:10:00Z">
        <w:r w:rsidR="00467528">
          <w:rPr>
            <w:szCs w:val="22"/>
            <w:highlight w:val="yellow"/>
          </w:rPr>
          <w:t>.</w:t>
        </w:r>
      </w:ins>
      <w:r w:rsidRPr="005C02A7">
        <w:rPr>
          <w:szCs w:val="22"/>
          <w:highlight w:val="yellow"/>
        </w:rPr>
        <w:t xml:space="preserve"> </w:t>
      </w:r>
      <w:r w:rsidRPr="005C02A7">
        <w:rPr>
          <w:b/>
          <w:i/>
          <w:highlight w:val="yellow"/>
        </w:rPr>
        <w:t>[#SP99]</w:t>
      </w:r>
    </w:p>
    <w:p w14:paraId="093C12BA" w14:textId="3FF56E74" w:rsidR="005C02A7" w:rsidRDefault="005C02A7" w:rsidP="005C02A7">
      <w:pPr>
        <w:jc w:val="both"/>
        <w:rPr>
          <w:szCs w:val="22"/>
        </w:rPr>
      </w:pPr>
      <w:r w:rsidRPr="005C02A7">
        <w:rPr>
          <w:szCs w:val="22"/>
          <w:highlight w:val="yellow"/>
        </w:rPr>
        <w:t>[20/0390r3 (Multi-link discovery part 2, Laurent Cariou, Intel), SP#2, Y/N/A: 33/3/49]</w:t>
      </w:r>
    </w:p>
    <w:p w14:paraId="62DC59E1" w14:textId="77777777" w:rsidR="00F155CE" w:rsidRPr="008546C4" w:rsidRDefault="003A4703" w:rsidP="00365E0E">
      <w:pPr>
        <w:pStyle w:val="Heading2"/>
        <w:spacing w:after="60"/>
        <w:jc w:val="both"/>
        <w:rPr>
          <w:u w:val="none"/>
        </w:rPr>
      </w:pPr>
      <w:bookmarkStart w:id="1127" w:name="_Toc44164421"/>
      <w:r w:rsidRPr="008546C4">
        <w:rPr>
          <w:u w:val="none"/>
        </w:rPr>
        <w:t xml:space="preserve">Multi-link </w:t>
      </w:r>
      <w:r w:rsidR="005A427F" w:rsidRPr="008546C4">
        <w:rPr>
          <w:u w:val="none"/>
        </w:rPr>
        <w:t>setup</w:t>
      </w:r>
      <w:bookmarkEnd w:id="1127"/>
    </w:p>
    <w:p w14:paraId="3A70E96D" w14:textId="6482D195" w:rsidR="009D17F4" w:rsidRPr="0094572F" w:rsidRDefault="009D17F4" w:rsidP="009D17F4">
      <w:pPr>
        <w:jc w:val="both"/>
        <w:rPr>
          <w:highlight w:val="lightGray"/>
        </w:rPr>
      </w:pPr>
      <w:r w:rsidRPr="0094572F">
        <w:rPr>
          <w:highlight w:val="lightGray"/>
        </w:rPr>
        <w:t xml:space="preserve">A MLD has a MAC address that </w:t>
      </w:r>
      <w:r w:rsidR="008546C4" w:rsidRPr="0094572F">
        <w:rPr>
          <w:highlight w:val="lightGray"/>
        </w:rPr>
        <w:t xml:space="preserve">singly </w:t>
      </w:r>
      <w:r w:rsidRPr="0094572F">
        <w:rPr>
          <w:highlight w:val="lightGray"/>
        </w:rPr>
        <w:t>identifies the MLD management entity.</w:t>
      </w:r>
    </w:p>
    <w:p w14:paraId="18B7C887" w14:textId="77777777" w:rsidR="0055521A" w:rsidRPr="0094572F" w:rsidRDefault="009D17F4" w:rsidP="009D17F4">
      <w:pPr>
        <w:jc w:val="both"/>
        <w:rPr>
          <w:highlight w:val="lightGray"/>
        </w:rPr>
      </w:pPr>
      <w:r w:rsidRPr="0094572F">
        <w:rPr>
          <w:highlight w:val="lightGray"/>
        </w:rPr>
        <w:t>For example, the MAC address can be used in multi-link setup between a non-AP MLD and an AP MLD</w:t>
      </w:r>
      <w:r w:rsidR="00981D3C" w:rsidRPr="0094572F">
        <w:rPr>
          <w:highlight w:val="lightGray"/>
        </w:rPr>
        <w:t>.</w:t>
      </w:r>
    </w:p>
    <w:p w14:paraId="5D9492EC" w14:textId="77777777" w:rsidR="0055521A" w:rsidRPr="0094572F" w:rsidRDefault="0055521A" w:rsidP="00C1013D">
      <w:pPr>
        <w:jc w:val="both"/>
        <w:rPr>
          <w:highlight w:val="lightGray"/>
        </w:rPr>
      </w:pPr>
      <w:r w:rsidRPr="0094572F">
        <w:rPr>
          <w:highlight w:val="lightGray"/>
        </w:rPr>
        <w:t xml:space="preserve">[Motion 40, </w:t>
      </w:r>
      <w:sdt>
        <w:sdtPr>
          <w:rPr>
            <w:highlight w:val="lightGray"/>
          </w:rPr>
          <w:id w:val="209596619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352781616"/>
          <w:citation/>
        </w:sdtPr>
        <w:sdtEndPr/>
        <w:sdtContent>
          <w:r w:rsidRPr="0094572F">
            <w:rPr>
              <w:highlight w:val="lightGray"/>
            </w:rPr>
            <w:fldChar w:fldCharType="begin"/>
          </w:r>
          <w:r w:rsidRPr="0094572F">
            <w:rPr>
              <w:highlight w:val="lightGray"/>
              <w:lang w:val="en-US"/>
            </w:rPr>
            <w:instrText xml:space="preserve"> CITATION 19_0822r9 \l 1033 </w:instrText>
          </w:r>
          <w:r w:rsidRPr="0094572F">
            <w:rPr>
              <w:highlight w:val="lightGray"/>
            </w:rPr>
            <w:fldChar w:fldCharType="separate"/>
          </w:r>
          <w:r w:rsidR="005A1105" w:rsidRPr="0094572F">
            <w:rPr>
              <w:noProof/>
              <w:highlight w:val="lightGray"/>
              <w:lang w:val="en-US"/>
            </w:rPr>
            <w:t>[69]</w:t>
          </w:r>
          <w:r w:rsidRPr="0094572F">
            <w:rPr>
              <w:highlight w:val="lightGray"/>
            </w:rPr>
            <w:fldChar w:fldCharType="end"/>
          </w:r>
        </w:sdtContent>
      </w:sdt>
      <w:r w:rsidRPr="0094572F">
        <w:rPr>
          <w:highlight w:val="lightGray"/>
        </w:rPr>
        <w:t>]</w:t>
      </w:r>
    </w:p>
    <w:p w14:paraId="09AF3CD7" w14:textId="152DEFFF" w:rsidR="008546C4" w:rsidRPr="0094572F" w:rsidRDefault="008546C4" w:rsidP="00C1013D">
      <w:pPr>
        <w:jc w:val="both"/>
        <w:rPr>
          <w:highlight w:val="lightGray"/>
        </w:rPr>
      </w:pPr>
      <w:r w:rsidRPr="0094572F">
        <w:rPr>
          <w:highlight w:val="lightGray"/>
        </w:rPr>
        <w:t xml:space="preserve">[Motion 111, #SP0611-28, </w:t>
      </w:r>
      <w:sdt>
        <w:sdtPr>
          <w:rPr>
            <w:highlight w:val="lightGray"/>
          </w:rPr>
          <w:id w:val="35669696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873184293"/>
          <w:citation/>
        </w:sdtPr>
        <w:sdtEndPr/>
        <w:sdtContent>
          <w:r w:rsidRPr="0094572F">
            <w:rPr>
              <w:highlight w:val="lightGray"/>
            </w:rPr>
            <w:fldChar w:fldCharType="begin"/>
          </w:r>
          <w:r w:rsidRPr="0094572F">
            <w:rPr>
              <w:highlight w:val="lightGray"/>
              <w:lang w:val="en-US"/>
            </w:rPr>
            <w:instrText xml:space="preserve"> CITATION 20_0054r3 \l 1033 </w:instrText>
          </w:r>
          <w:r w:rsidRPr="0094572F">
            <w:rPr>
              <w:highlight w:val="lightGray"/>
            </w:rPr>
            <w:fldChar w:fldCharType="separate"/>
          </w:r>
          <w:r w:rsidR="005A1105" w:rsidRPr="0094572F">
            <w:rPr>
              <w:noProof/>
              <w:highlight w:val="lightGray"/>
              <w:lang w:val="en-US"/>
            </w:rPr>
            <w:t>[70]</w:t>
          </w:r>
          <w:r w:rsidRPr="0094572F">
            <w:rPr>
              <w:highlight w:val="lightGray"/>
            </w:rPr>
            <w:fldChar w:fldCharType="end"/>
          </w:r>
        </w:sdtContent>
      </w:sdt>
      <w:r w:rsidRPr="0094572F">
        <w:rPr>
          <w:highlight w:val="lightGray"/>
        </w:rPr>
        <w:t>]</w:t>
      </w:r>
    </w:p>
    <w:p w14:paraId="24D9A3B1" w14:textId="77777777" w:rsidR="00173F93" w:rsidRPr="0094572F" w:rsidRDefault="00173F93" w:rsidP="00E052AB">
      <w:pPr>
        <w:jc w:val="both"/>
        <w:rPr>
          <w:highlight w:val="lightGray"/>
          <w:lang w:val="en-US" w:eastAsia="ko-KR"/>
        </w:rPr>
      </w:pPr>
    </w:p>
    <w:p w14:paraId="089BDFFB" w14:textId="494700FE" w:rsidR="00173F93" w:rsidRPr="0094572F" w:rsidRDefault="00E67AD0" w:rsidP="00041D7B">
      <w:pPr>
        <w:jc w:val="both"/>
        <w:rPr>
          <w:szCs w:val="22"/>
          <w:highlight w:val="lightGray"/>
        </w:rPr>
      </w:pPr>
      <w:r w:rsidRPr="0094572F">
        <w:rPr>
          <w:szCs w:val="22"/>
          <w:highlight w:val="lightGray"/>
        </w:rPr>
        <w:t>802.11be</w:t>
      </w:r>
      <w:r w:rsidR="00173F93" w:rsidRPr="0094572F">
        <w:rPr>
          <w:szCs w:val="22"/>
          <w:highlight w:val="lightGray"/>
        </w:rPr>
        <w:t xml:space="preserve"> support</w:t>
      </w:r>
      <w:r w:rsidRPr="0094572F">
        <w:rPr>
          <w:szCs w:val="22"/>
          <w:highlight w:val="lightGray"/>
        </w:rPr>
        <w:t>s</w:t>
      </w:r>
      <w:r w:rsidR="00173F93" w:rsidRPr="0094572F">
        <w:rPr>
          <w:szCs w:val="22"/>
          <w:highlight w:val="lightGray"/>
        </w:rPr>
        <w:t xml:space="preserve"> that if different affiliated APs of an AP MLD have different MAC addresses, then different affiliated non-AP STAs of a non-AP MLD with more than one affiliated STA have different MAC addresses</w:t>
      </w:r>
      <w:r w:rsidRPr="0094572F">
        <w:rPr>
          <w:szCs w:val="22"/>
          <w:highlight w:val="lightGray"/>
        </w:rPr>
        <w:t xml:space="preserve">. </w:t>
      </w:r>
    </w:p>
    <w:p w14:paraId="4B333B00" w14:textId="0AB4C269" w:rsidR="008546C4" w:rsidRPr="0094572F" w:rsidRDefault="008546C4" w:rsidP="008546C4">
      <w:pPr>
        <w:jc w:val="both"/>
        <w:rPr>
          <w:highlight w:val="lightGray"/>
        </w:rPr>
      </w:pPr>
      <w:r w:rsidRPr="0094572F">
        <w:rPr>
          <w:highlight w:val="lightGray"/>
        </w:rPr>
        <w:t xml:space="preserve">[Motion 112, #SP38, </w:t>
      </w:r>
      <w:sdt>
        <w:sdtPr>
          <w:rPr>
            <w:highlight w:val="lightGray"/>
          </w:rPr>
          <w:id w:val="1640072717"/>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5407907"/>
          <w:citation/>
        </w:sdtPr>
        <w:sdtEndPr/>
        <w:sdtContent>
          <w:r w:rsidRPr="0094572F">
            <w:rPr>
              <w:highlight w:val="lightGray"/>
            </w:rPr>
            <w:fldChar w:fldCharType="begin"/>
          </w:r>
          <w:r w:rsidRPr="0094572F">
            <w:rPr>
              <w:highlight w:val="lightGray"/>
              <w:lang w:val="en-US"/>
            </w:rPr>
            <w:instrText xml:space="preserve"> CITATION 20_0054r3 \l 1033 </w:instrText>
          </w:r>
          <w:r w:rsidRPr="0094572F">
            <w:rPr>
              <w:highlight w:val="lightGray"/>
            </w:rPr>
            <w:fldChar w:fldCharType="separate"/>
          </w:r>
          <w:r w:rsidR="005A1105" w:rsidRPr="0094572F">
            <w:rPr>
              <w:noProof/>
              <w:highlight w:val="lightGray"/>
              <w:lang w:val="en-US"/>
            </w:rPr>
            <w:t>[70]</w:t>
          </w:r>
          <w:r w:rsidRPr="0094572F">
            <w:rPr>
              <w:highlight w:val="lightGray"/>
            </w:rPr>
            <w:fldChar w:fldCharType="end"/>
          </w:r>
        </w:sdtContent>
      </w:sdt>
      <w:r w:rsidRPr="0094572F">
        <w:rPr>
          <w:highlight w:val="lightGray"/>
        </w:rPr>
        <w:t>]</w:t>
      </w:r>
    </w:p>
    <w:p w14:paraId="2A32D900" w14:textId="77777777" w:rsidR="00B742EB" w:rsidRPr="0094572F" w:rsidRDefault="00B742EB" w:rsidP="00E052AB">
      <w:pPr>
        <w:jc w:val="both"/>
        <w:rPr>
          <w:highlight w:val="lightGray"/>
          <w:lang w:val="en-US" w:eastAsia="ko-KR"/>
        </w:rPr>
      </w:pPr>
    </w:p>
    <w:p w14:paraId="68A2919F" w14:textId="67BE1A69" w:rsidR="004057BF" w:rsidRPr="0094572F" w:rsidRDefault="00E67AD0" w:rsidP="004057BF">
      <w:pPr>
        <w:jc w:val="both"/>
        <w:rPr>
          <w:szCs w:val="22"/>
          <w:highlight w:val="lightGray"/>
        </w:rPr>
      </w:pPr>
      <w:r w:rsidRPr="0094572F">
        <w:rPr>
          <w:szCs w:val="22"/>
          <w:highlight w:val="lightGray"/>
        </w:rPr>
        <w:t>An</w:t>
      </w:r>
      <w:r w:rsidR="004057BF" w:rsidRPr="0094572F">
        <w:rPr>
          <w:szCs w:val="22"/>
          <w:highlight w:val="lightGray"/>
        </w:rPr>
        <w:t xml:space="preserve"> EHT MLD shall indicate its MLD MAC address during ML setup</w:t>
      </w:r>
      <w:r w:rsidRPr="0094572F">
        <w:rPr>
          <w:szCs w:val="22"/>
          <w:highlight w:val="lightGray"/>
        </w:rPr>
        <w:t>.</w:t>
      </w:r>
      <w:r w:rsidR="004057BF" w:rsidRPr="0094572F">
        <w:rPr>
          <w:szCs w:val="22"/>
          <w:highlight w:val="lightGray"/>
        </w:rPr>
        <w:t xml:space="preserve"> </w:t>
      </w:r>
    </w:p>
    <w:p w14:paraId="3A4BB284" w14:textId="6C3F9DC2" w:rsidR="00CA6D93" w:rsidRPr="0094572F" w:rsidRDefault="00CA6D93" w:rsidP="004057BF">
      <w:pPr>
        <w:jc w:val="both"/>
        <w:rPr>
          <w:szCs w:val="22"/>
          <w:highlight w:val="lightGray"/>
        </w:rPr>
      </w:pPr>
      <w:r w:rsidRPr="0094572F">
        <w:rPr>
          <w:szCs w:val="22"/>
          <w:highlight w:val="lightGray"/>
        </w:rPr>
        <w:t xml:space="preserve">[Motion 112, #SP32, </w:t>
      </w:r>
      <w:sdt>
        <w:sdtPr>
          <w:rPr>
            <w:highlight w:val="lightGray"/>
          </w:rPr>
          <w:id w:val="-445467892"/>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114862508"/>
          <w:citation/>
        </w:sdtPr>
        <w:sdtEndPr/>
        <w:sdtContent>
          <w:r w:rsidRPr="0094572F">
            <w:rPr>
              <w:highlight w:val="lightGray"/>
            </w:rPr>
            <w:fldChar w:fldCharType="begin"/>
          </w:r>
          <w:r w:rsidRPr="0094572F">
            <w:rPr>
              <w:highlight w:val="lightGray"/>
              <w:lang w:val="en-US"/>
            </w:rPr>
            <w:instrText xml:space="preserve"> CITATION 20_0119r2 \l 1033 </w:instrText>
          </w:r>
          <w:r w:rsidRPr="0094572F">
            <w:rPr>
              <w:highlight w:val="lightGray"/>
            </w:rPr>
            <w:fldChar w:fldCharType="separate"/>
          </w:r>
          <w:r w:rsidR="005A1105" w:rsidRPr="0094572F">
            <w:rPr>
              <w:noProof/>
              <w:highlight w:val="lightGray"/>
              <w:lang w:val="en-US"/>
            </w:rPr>
            <w:t>[71]</w:t>
          </w:r>
          <w:r w:rsidRPr="0094572F">
            <w:rPr>
              <w:highlight w:val="lightGray"/>
            </w:rPr>
            <w:fldChar w:fldCharType="end"/>
          </w:r>
        </w:sdtContent>
      </w:sdt>
      <w:r w:rsidRPr="0094572F">
        <w:rPr>
          <w:highlight w:val="lightGray"/>
        </w:rPr>
        <w:t>]</w:t>
      </w:r>
    </w:p>
    <w:p w14:paraId="498161D1" w14:textId="77777777" w:rsidR="004057BF" w:rsidRPr="0094572F" w:rsidRDefault="004057BF" w:rsidP="004057BF">
      <w:pPr>
        <w:jc w:val="both"/>
        <w:rPr>
          <w:highlight w:val="lightGray"/>
          <w:lang w:val="en-US"/>
        </w:rPr>
      </w:pPr>
    </w:p>
    <w:p w14:paraId="0392744F" w14:textId="2EDD44EB" w:rsidR="004A52B0" w:rsidRPr="0094572F" w:rsidRDefault="004A52B0" w:rsidP="00C1013D">
      <w:pPr>
        <w:jc w:val="both"/>
        <w:rPr>
          <w:highlight w:val="lightGray"/>
        </w:rPr>
      </w:pPr>
      <w:r w:rsidRPr="0094572F">
        <w:rPr>
          <w:highlight w:val="lightGray"/>
        </w:rPr>
        <w:lastRenderedPageBreak/>
        <w:t>The value of the RA/TA fields sent over-the-air in the MAC header of a frame is the MAC address of the STA affiliated with the MLD corresponding to that link</w:t>
      </w:r>
      <w:r w:rsidR="006B0D95" w:rsidRPr="0094572F">
        <w:rPr>
          <w:highlight w:val="lightGray"/>
        </w:rPr>
        <w:t>.</w:t>
      </w:r>
    </w:p>
    <w:p w14:paraId="2484A4F6" w14:textId="77777777" w:rsidR="004A52B0" w:rsidRPr="0094572F" w:rsidRDefault="004A52B0" w:rsidP="00C1013D">
      <w:pPr>
        <w:jc w:val="both"/>
        <w:rPr>
          <w:highlight w:val="lightGray"/>
        </w:rPr>
      </w:pPr>
      <w:r w:rsidRPr="0094572F">
        <w:rPr>
          <w:highlight w:val="lightGray"/>
        </w:rPr>
        <w:t xml:space="preserve">[Motion 108, </w:t>
      </w:r>
      <w:sdt>
        <w:sdtPr>
          <w:rPr>
            <w:highlight w:val="lightGray"/>
          </w:rPr>
          <w:id w:val="-78226626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733294"/>
          <w:citation/>
        </w:sdtPr>
        <w:sdtEndPr/>
        <w:sdtContent>
          <w:r w:rsidRPr="0094572F">
            <w:rPr>
              <w:highlight w:val="lightGray"/>
            </w:rPr>
            <w:fldChar w:fldCharType="begin"/>
          </w:r>
          <w:r w:rsidRPr="0094572F">
            <w:rPr>
              <w:highlight w:val="lightGray"/>
              <w:lang w:val="en-US"/>
            </w:rPr>
            <w:instrText xml:space="preserve"> CITATION 19_1899r7 \l 1033 </w:instrText>
          </w:r>
          <w:r w:rsidRPr="0094572F">
            <w:rPr>
              <w:highlight w:val="lightGray"/>
            </w:rPr>
            <w:fldChar w:fldCharType="separate"/>
          </w:r>
          <w:r w:rsidR="005A1105" w:rsidRPr="0094572F">
            <w:rPr>
              <w:noProof/>
              <w:highlight w:val="lightGray"/>
              <w:lang w:val="en-US"/>
            </w:rPr>
            <w:t>[72]</w:t>
          </w:r>
          <w:r w:rsidRPr="0094572F">
            <w:rPr>
              <w:highlight w:val="lightGray"/>
            </w:rPr>
            <w:fldChar w:fldCharType="end"/>
          </w:r>
        </w:sdtContent>
      </w:sdt>
      <w:r w:rsidRPr="0094572F">
        <w:rPr>
          <w:highlight w:val="lightGray"/>
        </w:rPr>
        <w:t>]</w:t>
      </w:r>
    </w:p>
    <w:p w14:paraId="0FB935EE" w14:textId="77777777" w:rsidR="00FD146E" w:rsidRPr="0094572F" w:rsidRDefault="00FD146E" w:rsidP="00C1013D">
      <w:pPr>
        <w:jc w:val="both"/>
        <w:rPr>
          <w:highlight w:val="lightGray"/>
        </w:rPr>
      </w:pPr>
    </w:p>
    <w:p w14:paraId="4F56A6A7" w14:textId="77777777" w:rsidR="00FD146E" w:rsidRPr="0094572F" w:rsidRDefault="00FD146E" w:rsidP="00FD146E">
      <w:pPr>
        <w:jc w:val="both"/>
        <w:rPr>
          <w:highlight w:val="lightGray"/>
        </w:rPr>
      </w:pPr>
      <w:r w:rsidRPr="0094572F">
        <w:rPr>
          <w:highlight w:val="lightGray"/>
        </w:rPr>
        <w:t>The MAC address of each affiliated AP within an AP MLD shall be different from each other unless the affiliated APs cannot perform simultaneous T</w:t>
      </w:r>
      <w:r w:rsidR="00E649D5" w:rsidRPr="0094572F">
        <w:rPr>
          <w:highlight w:val="lightGray"/>
        </w:rPr>
        <w:t>X</w:t>
      </w:r>
      <w:r w:rsidRPr="0094572F">
        <w:rPr>
          <w:highlight w:val="lightGray"/>
        </w:rPr>
        <w:t>/R</w:t>
      </w:r>
      <w:r w:rsidR="00E649D5" w:rsidRPr="0094572F">
        <w:rPr>
          <w:highlight w:val="lightGray"/>
        </w:rPr>
        <w:t>X</w:t>
      </w:r>
      <w:r w:rsidRPr="0094572F">
        <w:rPr>
          <w:highlight w:val="lightGray"/>
        </w:rPr>
        <w:t xml:space="preserve"> operation (e.g., due to near band in-device interference), in which case the MAC address properties are TBD.</w:t>
      </w:r>
    </w:p>
    <w:p w14:paraId="4A44418A" w14:textId="77777777" w:rsidR="00FD146E" w:rsidRPr="0094572F" w:rsidRDefault="00FD146E" w:rsidP="00FD146E">
      <w:pPr>
        <w:jc w:val="both"/>
        <w:rPr>
          <w:highlight w:val="lightGray"/>
        </w:rPr>
      </w:pPr>
      <w:r w:rsidRPr="0094572F">
        <w:rPr>
          <w:highlight w:val="lightGray"/>
        </w:rPr>
        <w:t>NOTE – It is TBD whether we allow the operation of an AP MLD without simultaneous T</w:t>
      </w:r>
      <w:r w:rsidR="00E649D5" w:rsidRPr="0094572F">
        <w:rPr>
          <w:highlight w:val="lightGray"/>
        </w:rPr>
        <w:t>X</w:t>
      </w:r>
      <w:r w:rsidRPr="0094572F">
        <w:rPr>
          <w:highlight w:val="lightGray"/>
        </w:rPr>
        <w:t>/R</w:t>
      </w:r>
      <w:r w:rsidR="00E649D5" w:rsidRPr="0094572F">
        <w:rPr>
          <w:highlight w:val="lightGray"/>
        </w:rPr>
        <w:t>X</w:t>
      </w:r>
      <w:r w:rsidRPr="0094572F">
        <w:rPr>
          <w:highlight w:val="lightGray"/>
        </w:rPr>
        <w:t xml:space="preserve"> operation.</w:t>
      </w:r>
    </w:p>
    <w:p w14:paraId="3793220D" w14:textId="77777777" w:rsidR="0055521A" w:rsidRPr="0094572F" w:rsidRDefault="00FD146E" w:rsidP="00C1013D">
      <w:pPr>
        <w:jc w:val="both"/>
        <w:rPr>
          <w:highlight w:val="lightGray"/>
        </w:rPr>
      </w:pPr>
      <w:r w:rsidRPr="0094572F">
        <w:rPr>
          <w:highlight w:val="lightGray"/>
        </w:rPr>
        <w:t xml:space="preserve">[Motion 109, </w:t>
      </w:r>
      <w:sdt>
        <w:sdtPr>
          <w:rPr>
            <w:highlight w:val="lightGray"/>
          </w:rPr>
          <w:id w:val="89725413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185901267"/>
          <w:citation/>
        </w:sdtPr>
        <w:sdtEndPr/>
        <w:sdtContent>
          <w:r w:rsidRPr="0094572F">
            <w:rPr>
              <w:highlight w:val="lightGray"/>
            </w:rPr>
            <w:fldChar w:fldCharType="begin"/>
          </w:r>
          <w:r w:rsidRPr="0094572F">
            <w:rPr>
              <w:highlight w:val="lightGray"/>
              <w:lang w:val="en-US"/>
            </w:rPr>
            <w:instrText xml:space="preserve"> CITATION 19_1899r7 \l 1033 </w:instrText>
          </w:r>
          <w:r w:rsidRPr="0094572F">
            <w:rPr>
              <w:highlight w:val="lightGray"/>
            </w:rPr>
            <w:fldChar w:fldCharType="separate"/>
          </w:r>
          <w:r w:rsidR="005A1105" w:rsidRPr="0094572F">
            <w:rPr>
              <w:noProof/>
              <w:highlight w:val="lightGray"/>
              <w:lang w:val="en-US"/>
            </w:rPr>
            <w:t>[72]</w:t>
          </w:r>
          <w:r w:rsidRPr="0094572F">
            <w:rPr>
              <w:highlight w:val="lightGray"/>
            </w:rPr>
            <w:fldChar w:fldCharType="end"/>
          </w:r>
        </w:sdtContent>
      </w:sdt>
      <w:r w:rsidRPr="0094572F">
        <w:rPr>
          <w:highlight w:val="lightGray"/>
        </w:rPr>
        <w:t>]</w:t>
      </w:r>
    </w:p>
    <w:p w14:paraId="228E1B2D" w14:textId="77777777" w:rsidR="00FD146E" w:rsidRPr="0094572F" w:rsidRDefault="00FD146E" w:rsidP="00C1013D">
      <w:pPr>
        <w:jc w:val="both"/>
        <w:rPr>
          <w:highlight w:val="lightGray"/>
        </w:rPr>
      </w:pPr>
    </w:p>
    <w:p w14:paraId="40B547A4" w14:textId="77777777" w:rsidR="00C1013D" w:rsidRPr="0094572F" w:rsidRDefault="003C7848" w:rsidP="00C1013D">
      <w:pPr>
        <w:jc w:val="both"/>
        <w:rPr>
          <w:highlight w:val="lightGray"/>
        </w:rPr>
      </w:pPr>
      <w:r w:rsidRPr="0094572F">
        <w:rPr>
          <w:highlight w:val="lightGray"/>
        </w:rPr>
        <w:t>802.</w:t>
      </w:r>
      <w:r w:rsidR="00C1013D" w:rsidRPr="0094572F">
        <w:rPr>
          <w:highlight w:val="lightGray"/>
        </w:rPr>
        <w:t>11be defines a multi-link setup signaling exchange executed over one link initiated by a non-AP MLD with a</w:t>
      </w:r>
      <w:r w:rsidR="00776BFB" w:rsidRPr="0094572F">
        <w:rPr>
          <w:highlight w:val="lightGray"/>
        </w:rPr>
        <w:t>n</w:t>
      </w:r>
      <w:r w:rsidR="00C1013D" w:rsidRPr="0094572F">
        <w:rPr>
          <w:highlight w:val="lightGray"/>
        </w:rPr>
        <w:t xml:space="preserve"> AP MLD as follows:</w:t>
      </w:r>
    </w:p>
    <w:p w14:paraId="058A448F" w14:textId="77777777" w:rsidR="00776BFB" w:rsidRPr="0094572F" w:rsidRDefault="00C1013D" w:rsidP="00486858">
      <w:pPr>
        <w:pStyle w:val="ListParagraph"/>
        <w:numPr>
          <w:ilvl w:val="0"/>
          <w:numId w:val="5"/>
        </w:numPr>
        <w:jc w:val="both"/>
        <w:rPr>
          <w:highlight w:val="lightGray"/>
        </w:rPr>
      </w:pPr>
      <w:r w:rsidRPr="0094572F">
        <w:rPr>
          <w:highlight w:val="lightGray"/>
        </w:rPr>
        <w:t>Capability for one or more links can be exchanged during the multi-link setup</w:t>
      </w:r>
      <w:r w:rsidR="00776BFB" w:rsidRPr="0094572F">
        <w:rPr>
          <w:highlight w:val="lightGray"/>
        </w:rPr>
        <w:t>.</w:t>
      </w:r>
    </w:p>
    <w:p w14:paraId="2474DD98" w14:textId="565B992F" w:rsidR="00C1013D" w:rsidRPr="0094572F" w:rsidRDefault="00C1013D" w:rsidP="00486858">
      <w:pPr>
        <w:pStyle w:val="ListParagraph"/>
        <w:numPr>
          <w:ilvl w:val="0"/>
          <w:numId w:val="5"/>
        </w:numPr>
        <w:jc w:val="both"/>
        <w:rPr>
          <w:highlight w:val="lightGray"/>
        </w:rPr>
      </w:pPr>
      <w:r w:rsidRPr="0094572F">
        <w:rPr>
          <w:highlight w:val="lightGray"/>
        </w:rPr>
        <w:t xml:space="preserve">The AP MLD serves as the interface to the </w:t>
      </w:r>
      <w:r w:rsidR="00F12C36" w:rsidRPr="0094572F">
        <w:rPr>
          <w:highlight w:val="lightGray"/>
        </w:rPr>
        <w:t>DS</w:t>
      </w:r>
      <w:r w:rsidRPr="0094572F">
        <w:rPr>
          <w:highlight w:val="lightGray"/>
        </w:rPr>
        <w:t xml:space="preserve"> for the non-AP MLD after successful multi-link setup</w:t>
      </w:r>
      <w:r w:rsidR="006B0D95" w:rsidRPr="0094572F">
        <w:rPr>
          <w:highlight w:val="lightGray"/>
        </w:rPr>
        <w:t>.</w:t>
      </w:r>
    </w:p>
    <w:p w14:paraId="3265DA2D" w14:textId="77777777" w:rsidR="00C1013D" w:rsidRPr="0094572F" w:rsidRDefault="00C1013D" w:rsidP="00C1013D">
      <w:pPr>
        <w:jc w:val="both"/>
        <w:rPr>
          <w:highlight w:val="lightGray"/>
        </w:rPr>
      </w:pPr>
      <w:r w:rsidRPr="0094572F">
        <w:rPr>
          <w:highlight w:val="lightGray"/>
        </w:rPr>
        <w:t>NOTE</w:t>
      </w:r>
      <w:r w:rsidR="00776BFB" w:rsidRPr="0094572F">
        <w:rPr>
          <w:highlight w:val="lightGray"/>
        </w:rPr>
        <w:t xml:space="preserve"> 1 </w:t>
      </w:r>
      <w:r w:rsidRPr="0094572F">
        <w:rPr>
          <w:highlight w:val="lightGray"/>
        </w:rPr>
        <w:t>–</w:t>
      </w:r>
      <w:r w:rsidR="00776BFB" w:rsidRPr="0094572F">
        <w:rPr>
          <w:highlight w:val="lightGray"/>
        </w:rPr>
        <w:t xml:space="preserve"> </w:t>
      </w:r>
      <w:r w:rsidRPr="0094572F">
        <w:rPr>
          <w:highlight w:val="lightGray"/>
        </w:rPr>
        <w:t>The link identification is TBD</w:t>
      </w:r>
      <w:r w:rsidR="0015653C" w:rsidRPr="0094572F">
        <w:rPr>
          <w:highlight w:val="lightGray"/>
        </w:rPr>
        <w:t>.</w:t>
      </w:r>
    </w:p>
    <w:p w14:paraId="086FAE8B" w14:textId="77777777" w:rsidR="00C1013D" w:rsidRPr="0094572F" w:rsidRDefault="00C1013D" w:rsidP="00C1013D">
      <w:pPr>
        <w:jc w:val="both"/>
        <w:rPr>
          <w:highlight w:val="lightGray"/>
        </w:rPr>
      </w:pPr>
      <w:r w:rsidRPr="0094572F">
        <w:rPr>
          <w:highlight w:val="lightGray"/>
        </w:rPr>
        <w:t>NOTE</w:t>
      </w:r>
      <w:r w:rsidR="00776BFB" w:rsidRPr="0094572F">
        <w:rPr>
          <w:highlight w:val="lightGray"/>
        </w:rPr>
        <w:t xml:space="preserve"> 2 </w:t>
      </w:r>
      <w:r w:rsidRPr="0094572F">
        <w:rPr>
          <w:highlight w:val="lightGray"/>
        </w:rPr>
        <w:t>–</w:t>
      </w:r>
      <w:r w:rsidR="00776BFB" w:rsidRPr="0094572F">
        <w:rPr>
          <w:highlight w:val="lightGray"/>
        </w:rPr>
        <w:t xml:space="preserve"> </w:t>
      </w:r>
      <w:r w:rsidRPr="0094572F">
        <w:rPr>
          <w:highlight w:val="lightGray"/>
        </w:rPr>
        <w:t>Details for non-infrastructure mode of operation TBD</w:t>
      </w:r>
      <w:r w:rsidR="00776BFB" w:rsidRPr="0094572F">
        <w:rPr>
          <w:highlight w:val="lightGray"/>
        </w:rPr>
        <w:t>.</w:t>
      </w:r>
    </w:p>
    <w:p w14:paraId="3F87B4D5" w14:textId="77777777" w:rsidR="00776BFB" w:rsidRPr="0094572F" w:rsidRDefault="00776BFB" w:rsidP="00C1013D">
      <w:pPr>
        <w:jc w:val="both"/>
        <w:rPr>
          <w:highlight w:val="lightGray"/>
        </w:rPr>
      </w:pPr>
      <w:r w:rsidRPr="0094572F">
        <w:rPr>
          <w:highlight w:val="lightGray"/>
        </w:rPr>
        <w:t xml:space="preserve">[Motion 25, </w:t>
      </w:r>
      <w:sdt>
        <w:sdtPr>
          <w:rPr>
            <w:highlight w:val="lightGray"/>
          </w:rPr>
          <w:id w:val="1459216486"/>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676163986"/>
          <w:citation/>
        </w:sdtPr>
        <w:sdtEndPr/>
        <w:sdtContent>
          <w:r w:rsidRPr="0094572F">
            <w:rPr>
              <w:highlight w:val="lightGray"/>
            </w:rPr>
            <w:fldChar w:fldCharType="begin"/>
          </w:r>
          <w:r w:rsidRPr="0094572F">
            <w:rPr>
              <w:highlight w:val="lightGray"/>
              <w:lang w:val="en-US"/>
            </w:rPr>
            <w:instrText xml:space="preserve"> CITATION 19_0773r8 \l 1033 </w:instrText>
          </w:r>
          <w:r w:rsidRPr="0094572F">
            <w:rPr>
              <w:highlight w:val="lightGray"/>
            </w:rPr>
            <w:fldChar w:fldCharType="separate"/>
          </w:r>
          <w:r w:rsidR="005A1105" w:rsidRPr="0094572F">
            <w:rPr>
              <w:noProof/>
              <w:highlight w:val="lightGray"/>
              <w:lang w:val="en-US"/>
            </w:rPr>
            <w:t>[73]</w:t>
          </w:r>
          <w:r w:rsidRPr="0094572F">
            <w:rPr>
              <w:highlight w:val="lightGray"/>
            </w:rPr>
            <w:fldChar w:fldCharType="end"/>
          </w:r>
        </w:sdtContent>
      </w:sdt>
      <w:r w:rsidRPr="0094572F">
        <w:rPr>
          <w:highlight w:val="lightGray"/>
        </w:rPr>
        <w:t>]</w:t>
      </w:r>
    </w:p>
    <w:p w14:paraId="796A33F5" w14:textId="77777777" w:rsidR="000E3C9E" w:rsidRPr="0094572F" w:rsidRDefault="000E3C9E" w:rsidP="000E3C9E">
      <w:pPr>
        <w:jc w:val="both"/>
        <w:rPr>
          <w:highlight w:val="lightGray"/>
        </w:rPr>
      </w:pPr>
    </w:p>
    <w:p w14:paraId="198EDA5E" w14:textId="32CC607A" w:rsidR="00496D15" w:rsidRPr="0094572F" w:rsidRDefault="00496D15" w:rsidP="00496D15">
      <w:pPr>
        <w:pStyle w:val="ListParagraph"/>
        <w:ind w:left="0"/>
        <w:jc w:val="both"/>
        <w:rPr>
          <w:highlight w:val="lightGray"/>
        </w:rPr>
      </w:pPr>
      <w:r w:rsidRPr="0094572F">
        <w:rPr>
          <w:highlight w:val="lightGray"/>
        </w:rPr>
        <w:t>802.11be defines mechanism(s) for multi-link operation that enables the following:</w:t>
      </w:r>
    </w:p>
    <w:p w14:paraId="185BF81B" w14:textId="77777777" w:rsidR="00496D15" w:rsidRPr="0094572F" w:rsidRDefault="00496D15" w:rsidP="00496D15">
      <w:pPr>
        <w:pStyle w:val="ListParagraph"/>
        <w:numPr>
          <w:ilvl w:val="0"/>
          <w:numId w:val="9"/>
        </w:numPr>
        <w:jc w:val="both"/>
        <w:rPr>
          <w:highlight w:val="lightGray"/>
        </w:rPr>
      </w:pPr>
      <w:r w:rsidRPr="0094572F">
        <w:rPr>
          <w:highlight w:val="lightGray"/>
        </w:rPr>
        <w:t>Indication of capabilities and operating parameters for multiple links of an AP MLD.</w:t>
      </w:r>
    </w:p>
    <w:p w14:paraId="1B49E0E1" w14:textId="77777777" w:rsidR="00496D15" w:rsidRPr="0094572F" w:rsidRDefault="00496D15" w:rsidP="00496D15">
      <w:pPr>
        <w:pStyle w:val="ListParagraph"/>
        <w:numPr>
          <w:ilvl w:val="0"/>
          <w:numId w:val="9"/>
        </w:numPr>
        <w:jc w:val="both"/>
        <w:rPr>
          <w:highlight w:val="lightGray"/>
        </w:rPr>
      </w:pPr>
      <w:r w:rsidRPr="0094572F">
        <w:rPr>
          <w:highlight w:val="lightGray"/>
        </w:rPr>
        <w:t>Negotiation of capabilities and operating parameters for multiple links during a single setup signaling exchange.</w:t>
      </w:r>
    </w:p>
    <w:p w14:paraId="7C44CCA2" w14:textId="77777777" w:rsidR="00496D15" w:rsidRPr="00E83A9E" w:rsidRDefault="00496D15" w:rsidP="00496D15">
      <w:pPr>
        <w:pStyle w:val="ListParagraph"/>
        <w:ind w:left="0"/>
        <w:jc w:val="both"/>
      </w:pPr>
      <w:r w:rsidRPr="0094572F">
        <w:rPr>
          <w:highlight w:val="lightGray"/>
        </w:rPr>
        <w:t xml:space="preserve">[Motion 32, </w:t>
      </w:r>
      <w:sdt>
        <w:sdtPr>
          <w:rPr>
            <w:highlight w:val="lightGray"/>
          </w:rPr>
          <w:id w:val="48097868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72984179"/>
          <w:citation/>
        </w:sdtPr>
        <w:sdtEndPr/>
        <w:sdtContent>
          <w:r w:rsidRPr="0094572F">
            <w:rPr>
              <w:highlight w:val="lightGray"/>
            </w:rPr>
            <w:fldChar w:fldCharType="begin"/>
          </w:r>
          <w:r w:rsidRPr="0094572F">
            <w:rPr>
              <w:highlight w:val="lightGray"/>
              <w:lang w:val="en-US"/>
            </w:rPr>
            <w:instrText xml:space="preserve"> CITATION 19_1525r3 \l 1033 </w:instrText>
          </w:r>
          <w:r w:rsidRPr="0094572F">
            <w:rPr>
              <w:highlight w:val="lightGray"/>
            </w:rPr>
            <w:fldChar w:fldCharType="separate"/>
          </w:r>
          <w:r w:rsidR="005A1105" w:rsidRPr="0094572F">
            <w:rPr>
              <w:noProof/>
              <w:highlight w:val="lightGray"/>
              <w:lang w:val="en-US"/>
            </w:rPr>
            <w:t>[74]</w:t>
          </w:r>
          <w:r w:rsidRPr="0094572F">
            <w:rPr>
              <w:highlight w:val="lightGray"/>
            </w:rPr>
            <w:fldChar w:fldCharType="end"/>
          </w:r>
        </w:sdtContent>
      </w:sdt>
      <w:r w:rsidRPr="0094572F">
        <w:rPr>
          <w:highlight w:val="lightGray"/>
        </w:rPr>
        <w:t>]</w:t>
      </w:r>
    </w:p>
    <w:p w14:paraId="4A290E47" w14:textId="77777777" w:rsidR="00496D15" w:rsidRDefault="00496D15" w:rsidP="000E3C9E">
      <w:pPr>
        <w:jc w:val="both"/>
      </w:pPr>
    </w:p>
    <w:p w14:paraId="7A582B9F" w14:textId="08C952D0" w:rsidR="000E3C9E" w:rsidRPr="0094572F" w:rsidRDefault="000E3C9E" w:rsidP="000E3C9E">
      <w:pPr>
        <w:jc w:val="both"/>
        <w:rPr>
          <w:highlight w:val="lightGray"/>
        </w:rPr>
      </w:pPr>
      <w:r w:rsidRPr="0094572F">
        <w:rPr>
          <w:highlight w:val="lightGray"/>
        </w:rPr>
        <w:t>802.11be supports a mechanism for multi-link operation:</w:t>
      </w:r>
    </w:p>
    <w:p w14:paraId="238E6913" w14:textId="77777777" w:rsidR="000E3C9E" w:rsidRPr="0094572F" w:rsidRDefault="000E3C9E" w:rsidP="000E3C9E">
      <w:pPr>
        <w:pStyle w:val="ListParagraph"/>
        <w:numPr>
          <w:ilvl w:val="0"/>
          <w:numId w:val="7"/>
        </w:numPr>
        <w:jc w:val="both"/>
        <w:rPr>
          <w:highlight w:val="lightGray"/>
        </w:rPr>
      </w:pPr>
      <w:r w:rsidRPr="0094572F">
        <w:rPr>
          <w:highlight w:val="lightGray"/>
        </w:rPr>
        <w:t>An AP affiliated with an AP MLD can indicate the capabilities and operational parameters for one or more STAs of the multi-link device.</w:t>
      </w:r>
    </w:p>
    <w:p w14:paraId="2961D08D" w14:textId="77777777" w:rsidR="000E3C9E" w:rsidRPr="0094572F" w:rsidRDefault="000E3C9E" w:rsidP="000E3C9E">
      <w:pPr>
        <w:pStyle w:val="ListParagraph"/>
        <w:numPr>
          <w:ilvl w:val="0"/>
          <w:numId w:val="7"/>
        </w:numPr>
        <w:jc w:val="both"/>
        <w:rPr>
          <w:highlight w:val="lightGray"/>
        </w:rPr>
      </w:pPr>
      <w:r w:rsidRPr="0094572F">
        <w:rPr>
          <w:highlight w:val="lightGray"/>
        </w:rPr>
        <w:t>A non-AP STA affiliated with a non-AP MLD can indicate the capabilities for one or more non-AP STAs of the non-AP MLD.</w:t>
      </w:r>
    </w:p>
    <w:p w14:paraId="288A721D" w14:textId="77777777" w:rsidR="000E3C9E" w:rsidRPr="0094572F" w:rsidRDefault="000E3C9E" w:rsidP="000E3C9E">
      <w:pPr>
        <w:pStyle w:val="ListParagraph"/>
        <w:numPr>
          <w:ilvl w:val="0"/>
          <w:numId w:val="7"/>
        </w:numPr>
        <w:jc w:val="both"/>
        <w:rPr>
          <w:highlight w:val="lightGray"/>
        </w:rPr>
      </w:pPr>
      <w:r w:rsidRPr="0094572F">
        <w:rPr>
          <w:highlight w:val="lightGray"/>
        </w:rPr>
        <w:t>Specific information of capabilities and operational parameters of multi-link device is TBD.</w:t>
      </w:r>
    </w:p>
    <w:p w14:paraId="6248818C" w14:textId="77777777" w:rsidR="000E3C9E" w:rsidRPr="0094572F" w:rsidRDefault="000E3C9E" w:rsidP="000E3C9E">
      <w:pPr>
        <w:pStyle w:val="ListParagraph"/>
        <w:ind w:left="0"/>
        <w:jc w:val="both"/>
        <w:rPr>
          <w:highlight w:val="lightGray"/>
        </w:rPr>
      </w:pPr>
      <w:r w:rsidRPr="0094572F">
        <w:rPr>
          <w:highlight w:val="lightGray"/>
        </w:rPr>
        <w:t xml:space="preserve">[Motion 21, </w:t>
      </w:r>
      <w:sdt>
        <w:sdtPr>
          <w:rPr>
            <w:highlight w:val="lightGray"/>
          </w:rPr>
          <w:id w:val="-67500156"/>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151328347"/>
          <w:citation/>
        </w:sdtPr>
        <w:sdtEndPr/>
        <w:sdtContent>
          <w:r w:rsidRPr="0094572F">
            <w:rPr>
              <w:highlight w:val="lightGray"/>
            </w:rPr>
            <w:fldChar w:fldCharType="begin"/>
          </w:r>
          <w:r w:rsidRPr="0094572F">
            <w:rPr>
              <w:highlight w:val="lightGray"/>
              <w:lang w:val="en-US"/>
            </w:rPr>
            <w:instrText xml:space="preserve"> CITATION 19_1509r5 \l 1033 </w:instrText>
          </w:r>
          <w:r w:rsidRPr="0094572F">
            <w:rPr>
              <w:highlight w:val="lightGray"/>
            </w:rPr>
            <w:fldChar w:fldCharType="separate"/>
          </w:r>
          <w:r w:rsidR="005A1105" w:rsidRPr="0094572F">
            <w:rPr>
              <w:noProof/>
              <w:highlight w:val="lightGray"/>
              <w:lang w:val="en-US"/>
            </w:rPr>
            <w:t>[75]</w:t>
          </w:r>
          <w:r w:rsidRPr="0094572F">
            <w:rPr>
              <w:highlight w:val="lightGray"/>
            </w:rPr>
            <w:fldChar w:fldCharType="end"/>
          </w:r>
        </w:sdtContent>
      </w:sdt>
      <w:r w:rsidRPr="0094572F">
        <w:rPr>
          <w:highlight w:val="lightGray"/>
        </w:rPr>
        <w:t>]</w:t>
      </w:r>
    </w:p>
    <w:p w14:paraId="12076E35" w14:textId="77777777" w:rsidR="000E3C9E" w:rsidRPr="0094572F" w:rsidRDefault="000E3C9E" w:rsidP="00C1013D">
      <w:pPr>
        <w:jc w:val="both"/>
        <w:rPr>
          <w:highlight w:val="lightGray"/>
        </w:rPr>
      </w:pPr>
    </w:p>
    <w:p w14:paraId="7AE213B7" w14:textId="77777777" w:rsidR="000C6B6A" w:rsidRPr="0094572F" w:rsidRDefault="00744D45" w:rsidP="00C1013D">
      <w:pPr>
        <w:jc w:val="both"/>
        <w:rPr>
          <w:highlight w:val="lightGray"/>
        </w:rPr>
      </w:pPr>
      <w:r w:rsidRPr="0094572F">
        <w:rPr>
          <w:highlight w:val="lightGray"/>
        </w:rPr>
        <w:t>A MLD can indicate capability to support exchanging frames simultaneously on a set of affiliated STAs to another MLD.</w:t>
      </w:r>
    </w:p>
    <w:p w14:paraId="4E1B40BA" w14:textId="77777777" w:rsidR="000C6B6A" w:rsidRPr="0094572F" w:rsidRDefault="000C6B6A" w:rsidP="00C1013D">
      <w:pPr>
        <w:jc w:val="both"/>
        <w:rPr>
          <w:highlight w:val="lightGray"/>
        </w:rPr>
      </w:pPr>
      <w:r w:rsidRPr="0094572F">
        <w:rPr>
          <w:highlight w:val="lightGray"/>
        </w:rPr>
        <w:t xml:space="preserve">[Motion 26, </w:t>
      </w:r>
      <w:sdt>
        <w:sdtPr>
          <w:rPr>
            <w:highlight w:val="lightGray"/>
          </w:rPr>
          <w:id w:val="824791672"/>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666480470"/>
          <w:citation/>
        </w:sdtPr>
        <w:sdtEndPr/>
        <w:sdtContent>
          <w:r w:rsidRPr="0094572F">
            <w:rPr>
              <w:highlight w:val="lightGray"/>
            </w:rPr>
            <w:fldChar w:fldCharType="begin"/>
          </w:r>
          <w:r w:rsidRPr="0094572F">
            <w:rPr>
              <w:highlight w:val="lightGray"/>
              <w:lang w:val="en-US"/>
            </w:rPr>
            <w:instrText xml:space="preserve"> CITATION 19_0773r8 \l 1033 </w:instrText>
          </w:r>
          <w:r w:rsidRPr="0094572F">
            <w:rPr>
              <w:highlight w:val="lightGray"/>
            </w:rPr>
            <w:fldChar w:fldCharType="separate"/>
          </w:r>
          <w:r w:rsidR="005A1105" w:rsidRPr="0094572F">
            <w:rPr>
              <w:noProof/>
              <w:highlight w:val="lightGray"/>
              <w:lang w:val="en-US"/>
            </w:rPr>
            <w:t>[73]</w:t>
          </w:r>
          <w:r w:rsidRPr="0094572F">
            <w:rPr>
              <w:highlight w:val="lightGray"/>
            </w:rPr>
            <w:fldChar w:fldCharType="end"/>
          </w:r>
        </w:sdtContent>
      </w:sdt>
      <w:r w:rsidRPr="0094572F">
        <w:rPr>
          <w:highlight w:val="lightGray"/>
        </w:rPr>
        <w:t>]</w:t>
      </w:r>
    </w:p>
    <w:p w14:paraId="0A7A8C29" w14:textId="77777777" w:rsidR="007C1A71" w:rsidRPr="0094572F" w:rsidRDefault="007C1A71" w:rsidP="00C1013D">
      <w:pPr>
        <w:jc w:val="both"/>
        <w:rPr>
          <w:highlight w:val="lightGray"/>
        </w:rPr>
      </w:pPr>
    </w:p>
    <w:p w14:paraId="6027CEE8" w14:textId="77777777" w:rsidR="007C1A71" w:rsidRPr="0094572F" w:rsidRDefault="007C1A71" w:rsidP="007C1A71">
      <w:pPr>
        <w:jc w:val="both"/>
        <w:rPr>
          <w:highlight w:val="lightGray"/>
        </w:rPr>
      </w:pPr>
      <w:r w:rsidRPr="0094572F">
        <w:rPr>
          <w:highlight w:val="lightGray"/>
        </w:rPr>
        <w:t>A MLD that supports multiple links can announce whether it can support transmission on one link concurrent with reception on the other link for each pair of links.</w:t>
      </w:r>
    </w:p>
    <w:p w14:paraId="723987F9" w14:textId="77777777" w:rsidR="007C1A71" w:rsidRPr="0094572F" w:rsidRDefault="007C1A71" w:rsidP="007C1A71">
      <w:pPr>
        <w:jc w:val="both"/>
        <w:rPr>
          <w:highlight w:val="lightGray"/>
        </w:rPr>
      </w:pPr>
      <w:r w:rsidRPr="0094572F">
        <w:rPr>
          <w:highlight w:val="lightGray"/>
        </w:rPr>
        <w:t>NOTE 1 – The 2 links are on different channels.</w:t>
      </w:r>
    </w:p>
    <w:p w14:paraId="242258AA" w14:textId="77777777" w:rsidR="007C1A71" w:rsidRPr="0094572F" w:rsidRDefault="007C1A71" w:rsidP="007C1A71">
      <w:pPr>
        <w:jc w:val="both"/>
        <w:rPr>
          <w:highlight w:val="lightGray"/>
        </w:rPr>
      </w:pPr>
      <w:r w:rsidRPr="0094572F">
        <w:rPr>
          <w:highlight w:val="lightGray"/>
        </w:rPr>
        <w:t>NOTE 2 – Whether to define a capability of announcing the support transmission on one link concurrent with transmission on the other link is TBD.</w:t>
      </w:r>
    </w:p>
    <w:p w14:paraId="54B03950" w14:textId="77777777" w:rsidR="007C1A71" w:rsidRPr="0094572F" w:rsidRDefault="007C1A71" w:rsidP="007C1A71">
      <w:pPr>
        <w:jc w:val="both"/>
        <w:rPr>
          <w:highlight w:val="lightGray"/>
        </w:rPr>
      </w:pPr>
      <w:r w:rsidRPr="0094572F">
        <w:rPr>
          <w:highlight w:val="lightGray"/>
        </w:rPr>
        <w:t xml:space="preserve">[Motion 38, </w:t>
      </w:r>
      <w:sdt>
        <w:sdtPr>
          <w:rPr>
            <w:highlight w:val="lightGray"/>
          </w:rPr>
          <w:id w:val="122479290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378852976"/>
          <w:citation/>
        </w:sdtPr>
        <w:sdtEndPr/>
        <w:sdtContent>
          <w:r w:rsidRPr="0094572F">
            <w:rPr>
              <w:highlight w:val="lightGray"/>
            </w:rPr>
            <w:fldChar w:fldCharType="begin"/>
          </w:r>
          <w:r w:rsidRPr="0094572F">
            <w:rPr>
              <w:highlight w:val="lightGray"/>
              <w:lang w:val="en-US"/>
            </w:rPr>
            <w:instrText xml:space="preserve"> CITATION 19_1159r5 \l 1033 </w:instrText>
          </w:r>
          <w:r w:rsidRPr="0094572F">
            <w:rPr>
              <w:highlight w:val="lightGray"/>
            </w:rPr>
            <w:fldChar w:fldCharType="separate"/>
          </w:r>
          <w:r w:rsidR="005A1105" w:rsidRPr="0094572F">
            <w:rPr>
              <w:noProof/>
              <w:highlight w:val="lightGray"/>
              <w:lang w:val="en-US"/>
            </w:rPr>
            <w:t>[76]</w:t>
          </w:r>
          <w:r w:rsidRPr="0094572F">
            <w:rPr>
              <w:highlight w:val="lightGray"/>
            </w:rPr>
            <w:fldChar w:fldCharType="end"/>
          </w:r>
        </w:sdtContent>
      </w:sdt>
      <w:r w:rsidRPr="0094572F">
        <w:rPr>
          <w:highlight w:val="lightGray"/>
        </w:rPr>
        <w:t>]</w:t>
      </w:r>
    </w:p>
    <w:p w14:paraId="068EF31F" w14:textId="77777777" w:rsidR="00C1013D" w:rsidRPr="0094572F" w:rsidRDefault="00C1013D" w:rsidP="002A0425">
      <w:pPr>
        <w:jc w:val="both"/>
        <w:rPr>
          <w:highlight w:val="lightGray"/>
        </w:rPr>
      </w:pPr>
    </w:p>
    <w:p w14:paraId="35118DAE" w14:textId="77777777" w:rsidR="00A267FA" w:rsidRPr="0094572F" w:rsidRDefault="00A267FA" w:rsidP="002A0425">
      <w:pPr>
        <w:jc w:val="both"/>
        <w:rPr>
          <w:highlight w:val="lightGray"/>
        </w:rPr>
      </w:pPr>
      <w:r w:rsidRPr="0094572F">
        <w:rPr>
          <w:highlight w:val="lightGray"/>
        </w:rPr>
        <w:t>A new element will be defined as a container to advertise and exchange capability information for multi-link setup.</w:t>
      </w:r>
    </w:p>
    <w:p w14:paraId="7D75267F" w14:textId="77777777" w:rsidR="00A267FA" w:rsidRDefault="00A267FA" w:rsidP="002A0425">
      <w:pPr>
        <w:jc w:val="both"/>
      </w:pPr>
      <w:r w:rsidRPr="0094572F">
        <w:rPr>
          <w:highlight w:val="lightGray"/>
        </w:rPr>
        <w:t xml:space="preserve">[Motion 68, </w:t>
      </w:r>
      <w:sdt>
        <w:sdtPr>
          <w:rPr>
            <w:highlight w:val="lightGray"/>
          </w:rPr>
          <w:id w:val="202635608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22691662"/>
          <w:citation/>
        </w:sdtPr>
        <w:sdtEndPr/>
        <w:sdtContent>
          <w:r w:rsidRPr="0094572F">
            <w:rPr>
              <w:highlight w:val="lightGray"/>
            </w:rPr>
            <w:fldChar w:fldCharType="begin"/>
          </w:r>
          <w:r w:rsidRPr="0094572F">
            <w:rPr>
              <w:highlight w:val="lightGray"/>
              <w:lang w:val="en-US"/>
            </w:rPr>
            <w:instrText xml:space="preserve"> CITATION 19_1549r5 \l 1033 </w:instrText>
          </w:r>
          <w:r w:rsidRPr="0094572F">
            <w:rPr>
              <w:highlight w:val="lightGray"/>
            </w:rPr>
            <w:fldChar w:fldCharType="separate"/>
          </w:r>
          <w:r w:rsidR="005A1105" w:rsidRPr="0094572F">
            <w:rPr>
              <w:noProof/>
              <w:highlight w:val="lightGray"/>
              <w:lang w:val="en-US"/>
            </w:rPr>
            <w:t>[77]</w:t>
          </w:r>
          <w:r w:rsidRPr="0094572F">
            <w:rPr>
              <w:highlight w:val="lightGray"/>
            </w:rPr>
            <w:fldChar w:fldCharType="end"/>
          </w:r>
        </w:sdtContent>
      </w:sdt>
      <w:r w:rsidRPr="0094572F">
        <w:rPr>
          <w:highlight w:val="lightGray"/>
        </w:rPr>
        <w:t>]</w:t>
      </w:r>
    </w:p>
    <w:p w14:paraId="1252D19F" w14:textId="77777777" w:rsidR="00A267FA" w:rsidRDefault="00A267FA" w:rsidP="002A0425">
      <w:pPr>
        <w:jc w:val="both"/>
      </w:pPr>
    </w:p>
    <w:p w14:paraId="2F28581C" w14:textId="77777777" w:rsidR="00F24542" w:rsidRDefault="00F24542">
      <w:pPr>
        <w:rPr>
          <w:b/>
          <w:highlight w:val="yellow"/>
        </w:rPr>
      </w:pPr>
      <w:r>
        <w:rPr>
          <w:b/>
          <w:highlight w:val="yellow"/>
        </w:rPr>
        <w:br w:type="page"/>
      </w:r>
    </w:p>
    <w:p w14:paraId="2B907E80" w14:textId="6638E14E" w:rsidR="00FE33A4" w:rsidRDefault="00FE33A4" w:rsidP="00FE33A4">
      <w:pPr>
        <w:jc w:val="both"/>
        <w:rPr>
          <w:b/>
          <w:highlight w:val="yellow"/>
        </w:rPr>
      </w:pPr>
      <w:r w:rsidRPr="00FE33A4">
        <w:rPr>
          <w:b/>
          <w:highlight w:val="yellow"/>
        </w:rPr>
        <w:lastRenderedPageBreak/>
        <w:t>Straw poll #65</w:t>
      </w:r>
    </w:p>
    <w:p w14:paraId="5335CA29" w14:textId="331CB75A" w:rsidR="00C233FB" w:rsidRDefault="00C233FB" w:rsidP="00C233FB">
      <w:pPr>
        <w:jc w:val="both"/>
        <w:rPr>
          <w:szCs w:val="22"/>
        </w:rPr>
      </w:pPr>
      <w:del w:id="1128" w:author="Edward Au" w:date="2020-06-27T00:11:00Z">
        <w:r w:rsidRPr="00C233FB" w:rsidDel="0073559F">
          <w:rPr>
            <w:szCs w:val="22"/>
            <w:highlight w:val="yellow"/>
          </w:rPr>
          <w:delText>Do you</w:delText>
        </w:r>
      </w:del>
      <w:ins w:id="1129" w:author="Edward Au" w:date="2020-06-27T00:11:00Z">
        <w:r w:rsidR="0073559F">
          <w:rPr>
            <w:szCs w:val="22"/>
            <w:highlight w:val="yellow"/>
          </w:rPr>
          <w:t>802.11be</w:t>
        </w:r>
      </w:ins>
      <w:r w:rsidRPr="00C233FB">
        <w:rPr>
          <w:szCs w:val="22"/>
          <w:highlight w:val="yellow"/>
        </w:rPr>
        <w:t xml:space="preserve"> support</w:t>
      </w:r>
      <w:ins w:id="1130" w:author="Edward Au" w:date="2020-06-27T00:11:00Z">
        <w:r w:rsidR="0073559F">
          <w:rPr>
            <w:szCs w:val="22"/>
            <w:highlight w:val="yellow"/>
          </w:rPr>
          <w:t>s</w:t>
        </w:r>
      </w:ins>
      <w:r w:rsidRPr="00C233FB">
        <w:rPr>
          <w:szCs w:val="22"/>
          <w:highlight w:val="yellow"/>
        </w:rPr>
        <w:t xml:space="preserve"> that an STA of an MLD can provide MLD-level information that is common to all STAs affiliated with the MLD and per-link information that is specific to the STA on each link in management frames during multi-link setup</w:t>
      </w:r>
      <w:del w:id="1131" w:author="Edward Au" w:date="2020-06-27T00:11:00Z">
        <w:r w:rsidRPr="00C233FB" w:rsidDel="0073559F">
          <w:rPr>
            <w:szCs w:val="22"/>
            <w:highlight w:val="yellow"/>
          </w:rPr>
          <w:delText>?</w:delText>
        </w:r>
      </w:del>
      <w:ins w:id="1132" w:author="Edward Au" w:date="2020-06-27T00:11:00Z">
        <w:r w:rsidR="0073559F">
          <w:rPr>
            <w:szCs w:val="22"/>
          </w:rPr>
          <w:t>.</w:t>
        </w:r>
      </w:ins>
    </w:p>
    <w:p w14:paraId="2630E7A3" w14:textId="3E121251" w:rsidR="00FE33A4" w:rsidRPr="00FE33A4" w:rsidRDefault="00FE33A4" w:rsidP="00DF7E01">
      <w:pPr>
        <w:pStyle w:val="ListParagraph"/>
        <w:numPr>
          <w:ilvl w:val="0"/>
          <w:numId w:val="74"/>
        </w:numPr>
        <w:jc w:val="both"/>
        <w:rPr>
          <w:szCs w:val="22"/>
          <w:highlight w:val="yellow"/>
        </w:rPr>
      </w:pPr>
      <w:r w:rsidRPr="00FE33A4">
        <w:rPr>
          <w:szCs w:val="22"/>
          <w:highlight w:val="yellow"/>
        </w:rPr>
        <w:t>The specific information is TBD</w:t>
      </w:r>
      <w:ins w:id="1133" w:author="Edward Au" w:date="2020-06-27T00:11:00Z">
        <w:r w:rsidR="0073559F">
          <w:rPr>
            <w:szCs w:val="22"/>
            <w:highlight w:val="yellow"/>
          </w:rPr>
          <w:t>.</w:t>
        </w:r>
      </w:ins>
      <w:r w:rsidRPr="00FE33A4">
        <w:rPr>
          <w:szCs w:val="22"/>
          <w:highlight w:val="yellow"/>
        </w:rPr>
        <w:t xml:space="preserve"> </w:t>
      </w:r>
      <w:r w:rsidRPr="00FE33A4">
        <w:rPr>
          <w:b/>
          <w:i/>
          <w:highlight w:val="yellow"/>
        </w:rPr>
        <w:t>[#SP65]</w:t>
      </w:r>
    </w:p>
    <w:p w14:paraId="3E08FB3F" w14:textId="1587FFC1" w:rsidR="00FE33A4" w:rsidRDefault="00FE33A4" w:rsidP="00FE33A4">
      <w:pPr>
        <w:jc w:val="both"/>
        <w:rPr>
          <w:szCs w:val="22"/>
        </w:rPr>
      </w:pPr>
      <w:r w:rsidRPr="00FE33A4">
        <w:rPr>
          <w:szCs w:val="22"/>
          <w:highlight w:val="yellow"/>
        </w:rPr>
        <w:t>[20/0028r5 (Indication of Multi-link Information, Insun Jang, LGE), SP#1, Approved with unanimous consent]</w:t>
      </w:r>
    </w:p>
    <w:p w14:paraId="4224FA7B" w14:textId="77777777" w:rsidR="0041781E" w:rsidRDefault="0041781E" w:rsidP="00FE33A4">
      <w:pPr>
        <w:jc w:val="both"/>
        <w:rPr>
          <w:szCs w:val="22"/>
        </w:rPr>
      </w:pPr>
    </w:p>
    <w:p w14:paraId="66AA31FD" w14:textId="18D8E876" w:rsidR="0041781E" w:rsidRPr="0041781E" w:rsidRDefault="0041781E" w:rsidP="0041781E">
      <w:pPr>
        <w:jc w:val="both"/>
        <w:rPr>
          <w:szCs w:val="22"/>
          <w:highlight w:val="yellow"/>
        </w:rPr>
      </w:pPr>
      <w:r w:rsidRPr="0041781E">
        <w:rPr>
          <w:b/>
          <w:highlight w:val="yellow"/>
        </w:rPr>
        <w:t>Straw poll #76</w:t>
      </w:r>
    </w:p>
    <w:p w14:paraId="2A4CB7CA" w14:textId="65364EC6" w:rsidR="0041781E" w:rsidRPr="0041781E" w:rsidRDefault="0041781E" w:rsidP="0041781E">
      <w:pPr>
        <w:jc w:val="both"/>
        <w:rPr>
          <w:szCs w:val="22"/>
          <w:highlight w:val="yellow"/>
        </w:rPr>
      </w:pPr>
      <w:del w:id="1134" w:author="Edward Au" w:date="2020-06-27T00:11:00Z">
        <w:r w:rsidRPr="0041781E" w:rsidDel="0073559F">
          <w:rPr>
            <w:szCs w:val="22"/>
            <w:highlight w:val="yellow"/>
          </w:rPr>
          <w:delText>Do you</w:delText>
        </w:r>
      </w:del>
      <w:ins w:id="1135" w:author="Edward Au" w:date="2020-06-27T00:11:00Z">
        <w:r w:rsidR="0073559F">
          <w:rPr>
            <w:szCs w:val="22"/>
            <w:highlight w:val="yellow"/>
          </w:rPr>
          <w:t>802.11be</w:t>
        </w:r>
      </w:ins>
      <w:r w:rsidRPr="0041781E">
        <w:rPr>
          <w:szCs w:val="22"/>
          <w:highlight w:val="yellow"/>
        </w:rPr>
        <w:t xml:space="preserve"> support</w:t>
      </w:r>
      <w:ins w:id="1136" w:author="Edward Au" w:date="2020-06-27T00:11:00Z">
        <w:r w:rsidR="0073559F">
          <w:rPr>
            <w:szCs w:val="22"/>
            <w:highlight w:val="yellow"/>
          </w:rPr>
          <w:t>s</w:t>
        </w:r>
      </w:ins>
      <w:r w:rsidRPr="0041781E">
        <w:rPr>
          <w:szCs w:val="22"/>
          <w:highlight w:val="yellow"/>
        </w:rPr>
        <w:t xml:space="preserve"> </w:t>
      </w:r>
      <w:del w:id="1137" w:author="Edward Au" w:date="2020-06-27T00:11:00Z">
        <w:r w:rsidRPr="0041781E" w:rsidDel="0073559F">
          <w:rPr>
            <w:szCs w:val="22"/>
            <w:highlight w:val="yellow"/>
          </w:rPr>
          <w:delText xml:space="preserve">that </w:delText>
        </w:r>
      </w:del>
      <w:r w:rsidRPr="0041781E">
        <w:rPr>
          <w:szCs w:val="22"/>
          <w:highlight w:val="yellow"/>
        </w:rPr>
        <w:t>the following</w:t>
      </w:r>
      <w:ins w:id="1138" w:author="Edward Au" w:date="2020-06-27T00:11:00Z">
        <w:r w:rsidR="0073559F">
          <w:rPr>
            <w:szCs w:val="22"/>
            <w:highlight w:val="yellow"/>
          </w:rPr>
          <w:t>:</w:t>
        </w:r>
      </w:ins>
      <w:del w:id="1139" w:author="Edward Au" w:date="2020-06-27T00:11:00Z">
        <w:r w:rsidRPr="0041781E" w:rsidDel="0073559F">
          <w:rPr>
            <w:szCs w:val="22"/>
            <w:highlight w:val="yellow"/>
          </w:rPr>
          <w:delText>?</w:delText>
        </w:r>
      </w:del>
      <w:r w:rsidRPr="0041781E">
        <w:rPr>
          <w:szCs w:val="22"/>
          <w:highlight w:val="yellow"/>
        </w:rPr>
        <w:t xml:space="preserve">  </w:t>
      </w:r>
    </w:p>
    <w:p w14:paraId="5C33840B" w14:textId="6460260E" w:rsidR="0041781E" w:rsidRPr="0041781E" w:rsidRDefault="0041781E" w:rsidP="00DF7E01">
      <w:pPr>
        <w:pStyle w:val="ListParagraph"/>
        <w:numPr>
          <w:ilvl w:val="0"/>
          <w:numId w:val="79"/>
        </w:numPr>
        <w:jc w:val="both"/>
        <w:rPr>
          <w:szCs w:val="22"/>
          <w:highlight w:val="yellow"/>
        </w:rPr>
      </w:pPr>
      <w:r w:rsidRPr="0041781E">
        <w:rPr>
          <w:szCs w:val="22"/>
          <w:highlight w:val="yellow"/>
        </w:rPr>
        <w:t>Existing frames are reused for discovering APs that are affiliated with AP MLD</w:t>
      </w:r>
      <w:ins w:id="1140" w:author="Edward Au" w:date="2020-06-27T00:11:00Z">
        <w:r w:rsidR="0073559F">
          <w:rPr>
            <w:szCs w:val="22"/>
            <w:highlight w:val="yellow"/>
          </w:rPr>
          <w:t>.</w:t>
        </w:r>
      </w:ins>
      <w:r w:rsidRPr="0041781E">
        <w:rPr>
          <w:szCs w:val="22"/>
          <w:highlight w:val="yellow"/>
        </w:rPr>
        <w:t xml:space="preserve">  </w:t>
      </w:r>
    </w:p>
    <w:p w14:paraId="3F5D74A9" w14:textId="337BF543" w:rsidR="0041781E" w:rsidRPr="0041781E" w:rsidRDefault="0041781E" w:rsidP="00DF7E01">
      <w:pPr>
        <w:pStyle w:val="ListParagraph"/>
        <w:numPr>
          <w:ilvl w:val="0"/>
          <w:numId w:val="79"/>
        </w:numPr>
        <w:jc w:val="both"/>
        <w:rPr>
          <w:szCs w:val="22"/>
          <w:highlight w:val="yellow"/>
        </w:rPr>
      </w:pPr>
      <w:r w:rsidRPr="0041781E">
        <w:rPr>
          <w:szCs w:val="22"/>
          <w:highlight w:val="yellow"/>
        </w:rPr>
        <w:t>Association Request and Association Response frames are reused for multi-link setup</w:t>
      </w:r>
      <w:ins w:id="1141" w:author="Edward Au" w:date="2020-06-27T00:11:00Z">
        <w:r w:rsidR="0073559F">
          <w:rPr>
            <w:szCs w:val="22"/>
            <w:highlight w:val="yellow"/>
          </w:rPr>
          <w:t>.</w:t>
        </w:r>
      </w:ins>
      <w:r w:rsidRPr="0041781E">
        <w:rPr>
          <w:szCs w:val="22"/>
          <w:highlight w:val="yellow"/>
        </w:rPr>
        <w:t xml:space="preserve">  </w:t>
      </w:r>
    </w:p>
    <w:p w14:paraId="4D6E258A" w14:textId="7CFE2A70" w:rsidR="0041781E" w:rsidRPr="0041781E" w:rsidRDefault="0041781E" w:rsidP="00DF7E01">
      <w:pPr>
        <w:pStyle w:val="ListParagraph"/>
        <w:numPr>
          <w:ilvl w:val="0"/>
          <w:numId w:val="79"/>
        </w:numPr>
        <w:jc w:val="both"/>
        <w:rPr>
          <w:szCs w:val="22"/>
          <w:highlight w:val="yellow"/>
        </w:rPr>
      </w:pPr>
      <w:r w:rsidRPr="0041781E">
        <w:rPr>
          <w:szCs w:val="22"/>
          <w:highlight w:val="yellow"/>
        </w:rPr>
        <w:t>NOTE: After association, new signaling to query AP link specific parameters or AP MLD parameters by using Protected Management Frames (PMF) encrypted Management frames is TBD</w:t>
      </w:r>
      <w:ins w:id="1142" w:author="Edward Au" w:date="2020-06-27T00:12:00Z">
        <w:r w:rsidR="0073559F">
          <w:rPr>
            <w:szCs w:val="22"/>
            <w:highlight w:val="yellow"/>
          </w:rPr>
          <w:t>.</w:t>
        </w:r>
      </w:ins>
      <w:r w:rsidRPr="0041781E">
        <w:rPr>
          <w:szCs w:val="22"/>
          <w:highlight w:val="yellow"/>
        </w:rPr>
        <w:t xml:space="preserve"> </w:t>
      </w:r>
    </w:p>
    <w:p w14:paraId="6E771862" w14:textId="15A30796" w:rsidR="0041781E" w:rsidRPr="0041781E" w:rsidRDefault="0041781E" w:rsidP="0041781E">
      <w:pPr>
        <w:jc w:val="both"/>
        <w:rPr>
          <w:szCs w:val="22"/>
          <w:highlight w:val="yellow"/>
        </w:rPr>
      </w:pPr>
      <w:r w:rsidRPr="0041781E">
        <w:rPr>
          <w:b/>
          <w:i/>
          <w:highlight w:val="yellow"/>
        </w:rPr>
        <w:t>[#SP76]</w:t>
      </w:r>
    </w:p>
    <w:p w14:paraId="3B292103" w14:textId="44D05AD7" w:rsidR="0041781E" w:rsidRDefault="0041781E" w:rsidP="0041781E">
      <w:pPr>
        <w:jc w:val="both"/>
        <w:rPr>
          <w:szCs w:val="22"/>
        </w:rPr>
      </w:pPr>
      <w:r w:rsidRPr="0041781E">
        <w:rPr>
          <w:szCs w:val="22"/>
          <w:highlight w:val="yellow"/>
        </w:rPr>
        <w:t>[20/0028r5 (Indication of Multi-link Information, Insun Jang, LGE), SP#2, Approved with unanimous consent]</w:t>
      </w:r>
    </w:p>
    <w:p w14:paraId="36D7DC2A" w14:textId="77777777" w:rsidR="00FE33A4" w:rsidRDefault="00FE33A4" w:rsidP="002A0425">
      <w:pPr>
        <w:jc w:val="both"/>
      </w:pPr>
    </w:p>
    <w:p w14:paraId="52BA5334" w14:textId="2E5D51B6" w:rsidR="00FE6447" w:rsidRPr="0094572F" w:rsidRDefault="00B85EB5" w:rsidP="00FE6447">
      <w:pPr>
        <w:jc w:val="both"/>
        <w:rPr>
          <w:szCs w:val="22"/>
          <w:highlight w:val="lightGray"/>
        </w:rPr>
      </w:pPr>
      <w:r w:rsidRPr="0094572F">
        <w:rPr>
          <w:szCs w:val="22"/>
          <w:highlight w:val="lightGray"/>
        </w:rPr>
        <w:t>802.11be</w:t>
      </w:r>
      <w:r w:rsidR="00FE6447" w:rsidRPr="0094572F">
        <w:rPr>
          <w:szCs w:val="22"/>
          <w:highlight w:val="lightGray"/>
        </w:rPr>
        <w:t xml:space="preserve"> support</w:t>
      </w:r>
      <w:r w:rsidRPr="0094572F">
        <w:rPr>
          <w:szCs w:val="22"/>
          <w:highlight w:val="lightGray"/>
        </w:rPr>
        <w:t>s</w:t>
      </w:r>
      <w:r w:rsidR="00FE6447" w:rsidRPr="0094572F">
        <w:rPr>
          <w:szCs w:val="22"/>
          <w:highlight w:val="lightGray"/>
        </w:rPr>
        <w:t xml:space="preserve"> that each STA of an MLD may independently select and manage its operational parameters unless specified otherwise in the </w:t>
      </w:r>
      <w:r w:rsidR="00D734E5" w:rsidRPr="0094572F">
        <w:rPr>
          <w:szCs w:val="22"/>
          <w:highlight w:val="lightGray"/>
        </w:rPr>
        <w:t>802.</w:t>
      </w:r>
      <w:r w:rsidR="00FE6447" w:rsidRPr="0094572F">
        <w:rPr>
          <w:szCs w:val="22"/>
          <w:highlight w:val="lightGray"/>
        </w:rPr>
        <w:t>11be standard</w:t>
      </w:r>
      <w:r w:rsidRPr="0094572F">
        <w:rPr>
          <w:szCs w:val="22"/>
          <w:highlight w:val="lightGray"/>
        </w:rPr>
        <w:t>.</w:t>
      </w:r>
    </w:p>
    <w:p w14:paraId="0B25D7FF" w14:textId="7221E60F" w:rsidR="00E83A9E" w:rsidRPr="0094572F" w:rsidRDefault="00E83A9E" w:rsidP="00FE6447">
      <w:pPr>
        <w:rPr>
          <w:szCs w:val="22"/>
          <w:highlight w:val="lightGray"/>
        </w:rPr>
      </w:pPr>
      <w:r w:rsidRPr="0094572F">
        <w:rPr>
          <w:szCs w:val="22"/>
          <w:highlight w:val="lightGray"/>
        </w:rPr>
        <w:t xml:space="preserve">[Motion 112, #SP33, </w:t>
      </w:r>
      <w:sdt>
        <w:sdtPr>
          <w:rPr>
            <w:szCs w:val="22"/>
            <w:highlight w:val="lightGray"/>
          </w:rPr>
          <w:id w:val="-212887377"/>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2020233556"/>
          <w:citation/>
        </w:sdtPr>
        <w:sdtEndPr/>
        <w:sdtContent>
          <w:r w:rsidRPr="0094572F">
            <w:rPr>
              <w:szCs w:val="22"/>
              <w:highlight w:val="lightGray"/>
            </w:rPr>
            <w:fldChar w:fldCharType="begin"/>
          </w:r>
          <w:r w:rsidRPr="0094572F">
            <w:rPr>
              <w:szCs w:val="22"/>
              <w:highlight w:val="lightGray"/>
              <w:lang w:val="en-US"/>
            </w:rPr>
            <w:instrText xml:space="preserve"> CITATION 20_0314r1 \l 1033 </w:instrText>
          </w:r>
          <w:r w:rsidRPr="0094572F">
            <w:rPr>
              <w:szCs w:val="22"/>
              <w:highlight w:val="lightGray"/>
            </w:rPr>
            <w:fldChar w:fldCharType="separate"/>
          </w:r>
          <w:r w:rsidR="005A1105" w:rsidRPr="0094572F">
            <w:rPr>
              <w:noProof/>
              <w:szCs w:val="22"/>
              <w:highlight w:val="lightGray"/>
              <w:lang w:val="en-US"/>
            </w:rPr>
            <w:t>[78]</w:t>
          </w:r>
          <w:r w:rsidRPr="0094572F">
            <w:rPr>
              <w:szCs w:val="22"/>
              <w:highlight w:val="lightGray"/>
            </w:rPr>
            <w:fldChar w:fldCharType="end"/>
          </w:r>
        </w:sdtContent>
      </w:sdt>
      <w:r w:rsidRPr="0094572F">
        <w:rPr>
          <w:szCs w:val="22"/>
          <w:highlight w:val="lightGray"/>
        </w:rPr>
        <w:t>]</w:t>
      </w:r>
    </w:p>
    <w:p w14:paraId="75EE0FEF" w14:textId="77777777" w:rsidR="00523F28" w:rsidRPr="0094572F" w:rsidRDefault="00523F28" w:rsidP="002A0425">
      <w:pPr>
        <w:pStyle w:val="ListParagraph"/>
        <w:ind w:left="0"/>
        <w:jc w:val="both"/>
        <w:rPr>
          <w:highlight w:val="lightGray"/>
        </w:rPr>
      </w:pPr>
    </w:p>
    <w:p w14:paraId="1AA46AB3" w14:textId="323D9C12" w:rsidR="005F0B86" w:rsidRPr="0094572F" w:rsidRDefault="00B85EB5" w:rsidP="00B85EB5">
      <w:pPr>
        <w:jc w:val="both"/>
        <w:rPr>
          <w:highlight w:val="lightGray"/>
        </w:rPr>
      </w:pPr>
      <w:r w:rsidRPr="0094572F">
        <w:rPr>
          <w:highlight w:val="lightGray"/>
        </w:rPr>
        <w:t>802.11be</w:t>
      </w:r>
      <w:r w:rsidR="005F0B86" w:rsidRPr="0094572F">
        <w:rPr>
          <w:highlight w:val="lightGray"/>
        </w:rPr>
        <w:t xml:space="preserve"> support</w:t>
      </w:r>
      <w:r w:rsidRPr="0094572F">
        <w:rPr>
          <w:highlight w:val="lightGray"/>
        </w:rPr>
        <w:t>s</w:t>
      </w:r>
      <w:r w:rsidR="005F0B86" w:rsidRPr="0094572F">
        <w:rPr>
          <w:highlight w:val="lightGray"/>
        </w:rPr>
        <w:t xml:space="preserve"> </w:t>
      </w:r>
      <w:r w:rsidRPr="0094572F">
        <w:rPr>
          <w:highlight w:val="lightGray"/>
        </w:rPr>
        <w:t>that</w:t>
      </w:r>
      <w:r w:rsidR="005F0B86" w:rsidRPr="0094572F">
        <w:rPr>
          <w:highlight w:val="lightGray"/>
        </w:rPr>
        <w:t xml:space="preserve"> </w:t>
      </w:r>
      <w:r w:rsidRPr="0094572F">
        <w:rPr>
          <w:highlight w:val="lightGray"/>
        </w:rPr>
        <w:t xml:space="preserve">a </w:t>
      </w:r>
      <w:r w:rsidR="005F0B86" w:rsidRPr="0094572F">
        <w:rPr>
          <w:highlight w:val="lightGray"/>
        </w:rPr>
        <w:t xml:space="preserve">non-AP MLD may update its ability to perform simultaneous transmission and reception on a pair of setup links after multi-link setup. </w:t>
      </w:r>
    </w:p>
    <w:p w14:paraId="309E0A27" w14:textId="77777777" w:rsidR="005F0B86" w:rsidRPr="0094572F" w:rsidRDefault="005F0B86" w:rsidP="00DF7E01">
      <w:pPr>
        <w:pStyle w:val="ListParagraph"/>
        <w:numPr>
          <w:ilvl w:val="0"/>
          <w:numId w:val="54"/>
        </w:numPr>
        <w:jc w:val="both"/>
        <w:rPr>
          <w:highlight w:val="lightGray"/>
        </w:rPr>
      </w:pPr>
      <w:r w:rsidRPr="0094572F">
        <w:rPr>
          <w:highlight w:val="lightGray"/>
        </w:rPr>
        <w:t>This update for any pair of setup links can be announced by non-AP MLD on any enabled link.</w:t>
      </w:r>
    </w:p>
    <w:p w14:paraId="39F84BB1" w14:textId="2E2649B9" w:rsidR="005F0B86" w:rsidRPr="0094572F" w:rsidRDefault="005F0B86" w:rsidP="005F0B86">
      <w:pPr>
        <w:jc w:val="both"/>
        <w:rPr>
          <w:highlight w:val="lightGray"/>
        </w:rPr>
      </w:pPr>
      <w:r w:rsidRPr="0094572F">
        <w:rPr>
          <w:highlight w:val="lightGray"/>
        </w:rPr>
        <w:t>NOTE – Specific signaling for update indication is TBD</w:t>
      </w:r>
      <w:r w:rsidR="00845B95" w:rsidRPr="0094572F">
        <w:rPr>
          <w:highlight w:val="lightGray"/>
        </w:rPr>
        <w:t>.</w:t>
      </w:r>
      <w:r w:rsidRPr="0094572F">
        <w:rPr>
          <w:highlight w:val="lightGray"/>
        </w:rPr>
        <w:t xml:space="preserve"> </w:t>
      </w:r>
    </w:p>
    <w:p w14:paraId="057C90C2" w14:textId="63B66905" w:rsidR="005F0B86" w:rsidRPr="0094572F" w:rsidRDefault="005F0B86" w:rsidP="005F0B86">
      <w:pPr>
        <w:jc w:val="both"/>
        <w:rPr>
          <w:highlight w:val="lightGray"/>
        </w:rPr>
      </w:pPr>
      <w:r w:rsidRPr="0094572F">
        <w:rPr>
          <w:highlight w:val="lightGray"/>
        </w:rPr>
        <w:t xml:space="preserve">NOTE </w:t>
      </w:r>
      <w:r w:rsidR="00845B95" w:rsidRPr="0094572F">
        <w:rPr>
          <w:highlight w:val="lightGray"/>
        </w:rPr>
        <w:t>–</w:t>
      </w:r>
      <w:r w:rsidRPr="0094572F">
        <w:rPr>
          <w:highlight w:val="lightGray"/>
        </w:rPr>
        <w:t xml:space="preserve"> Limitations on dynamic updating is TBD</w:t>
      </w:r>
      <w:r w:rsidR="00845B95" w:rsidRPr="0094572F">
        <w:rPr>
          <w:highlight w:val="lightGray"/>
        </w:rPr>
        <w:t>.</w:t>
      </w:r>
    </w:p>
    <w:p w14:paraId="6137A921" w14:textId="071C7C69" w:rsidR="005F0B86" w:rsidRDefault="00E83A9E" w:rsidP="002A0425">
      <w:pPr>
        <w:pStyle w:val="ListParagraph"/>
        <w:ind w:left="0"/>
        <w:jc w:val="both"/>
        <w:rPr>
          <w:szCs w:val="22"/>
        </w:rPr>
      </w:pPr>
      <w:r w:rsidRPr="0094572F">
        <w:rPr>
          <w:highlight w:val="lightGray"/>
        </w:rPr>
        <w:t xml:space="preserve">[Motion 112, #SP4, </w:t>
      </w:r>
      <w:sdt>
        <w:sdtPr>
          <w:rPr>
            <w:szCs w:val="22"/>
            <w:highlight w:val="lightGray"/>
          </w:rPr>
          <w:id w:val="-95641985"/>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C26790" w:rsidRPr="0094572F">
        <w:rPr>
          <w:szCs w:val="22"/>
          <w:highlight w:val="lightGray"/>
        </w:rPr>
        <w:t xml:space="preserve"> </w:t>
      </w:r>
      <w:sdt>
        <w:sdtPr>
          <w:rPr>
            <w:szCs w:val="22"/>
            <w:highlight w:val="lightGray"/>
          </w:rPr>
          <w:id w:val="1935021825"/>
          <w:citation/>
        </w:sdtPr>
        <w:sdtEndPr/>
        <w:sdtContent>
          <w:r w:rsidR="00C26790" w:rsidRPr="0094572F">
            <w:rPr>
              <w:szCs w:val="22"/>
              <w:highlight w:val="lightGray"/>
            </w:rPr>
            <w:fldChar w:fldCharType="begin"/>
          </w:r>
          <w:r w:rsidR="00C26790" w:rsidRPr="0094572F">
            <w:rPr>
              <w:szCs w:val="22"/>
              <w:highlight w:val="lightGray"/>
              <w:lang w:val="en-US"/>
            </w:rPr>
            <w:instrText xml:space="preserve"> CITATION 20_0226r5 \l 1033 </w:instrText>
          </w:r>
          <w:r w:rsidR="00C26790" w:rsidRPr="0094572F">
            <w:rPr>
              <w:szCs w:val="22"/>
              <w:highlight w:val="lightGray"/>
            </w:rPr>
            <w:fldChar w:fldCharType="separate"/>
          </w:r>
          <w:r w:rsidR="005A1105" w:rsidRPr="0094572F">
            <w:rPr>
              <w:noProof/>
              <w:szCs w:val="22"/>
              <w:highlight w:val="lightGray"/>
              <w:lang w:val="en-US"/>
            </w:rPr>
            <w:t>[79]</w:t>
          </w:r>
          <w:r w:rsidR="00C26790" w:rsidRPr="0094572F">
            <w:rPr>
              <w:szCs w:val="22"/>
              <w:highlight w:val="lightGray"/>
            </w:rPr>
            <w:fldChar w:fldCharType="end"/>
          </w:r>
        </w:sdtContent>
      </w:sdt>
      <w:r w:rsidR="00C26790" w:rsidRPr="0094572F">
        <w:rPr>
          <w:szCs w:val="22"/>
          <w:highlight w:val="lightGray"/>
        </w:rPr>
        <w:t>]</w:t>
      </w:r>
    </w:p>
    <w:p w14:paraId="64061D3F" w14:textId="77777777" w:rsidR="005E26AF" w:rsidRDefault="005E26AF" w:rsidP="004F73DF">
      <w:pPr>
        <w:pStyle w:val="ListParagraph"/>
        <w:ind w:left="0"/>
        <w:jc w:val="both"/>
        <w:rPr>
          <w:highlight w:val="lightGray"/>
        </w:rPr>
      </w:pPr>
    </w:p>
    <w:p w14:paraId="1922FDBC" w14:textId="77777777" w:rsidR="004F73DF" w:rsidRPr="0094572F" w:rsidRDefault="004F73DF" w:rsidP="004F73DF">
      <w:pPr>
        <w:pStyle w:val="ListParagraph"/>
        <w:ind w:left="0"/>
        <w:jc w:val="both"/>
        <w:rPr>
          <w:highlight w:val="lightGray"/>
        </w:rPr>
      </w:pPr>
      <w:r w:rsidRPr="0094572F">
        <w:rPr>
          <w:highlight w:val="lightGray"/>
        </w:rPr>
        <w:t>802.11be shall define a mechanism to teardown an existing multi-link setup agreement.</w:t>
      </w:r>
    </w:p>
    <w:p w14:paraId="6E6CDCDA" w14:textId="77777777" w:rsidR="004F73DF" w:rsidRPr="00090337" w:rsidRDefault="004F73DF" w:rsidP="004F73DF">
      <w:pPr>
        <w:pStyle w:val="ListParagraph"/>
        <w:ind w:left="0"/>
        <w:jc w:val="both"/>
      </w:pPr>
      <w:r w:rsidRPr="0094572F">
        <w:rPr>
          <w:highlight w:val="lightGray"/>
        </w:rPr>
        <w:t xml:space="preserve">[Motion 70, </w:t>
      </w:r>
      <w:sdt>
        <w:sdtPr>
          <w:rPr>
            <w:highlight w:val="lightGray"/>
          </w:rPr>
          <w:id w:val="859159049"/>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515694717"/>
          <w:citation/>
        </w:sdtPr>
        <w:sdtEndPr/>
        <w:sdtContent>
          <w:r w:rsidRPr="0094572F">
            <w:rPr>
              <w:highlight w:val="lightGray"/>
            </w:rPr>
            <w:fldChar w:fldCharType="begin"/>
          </w:r>
          <w:r w:rsidRPr="0094572F">
            <w:rPr>
              <w:highlight w:val="lightGray"/>
              <w:lang w:val="en-US"/>
            </w:rPr>
            <w:instrText xml:space="preserve"> CITATION 19_1823r3 \l 1033 </w:instrText>
          </w:r>
          <w:r w:rsidRPr="0094572F">
            <w:rPr>
              <w:highlight w:val="lightGray"/>
            </w:rPr>
            <w:fldChar w:fldCharType="separate"/>
          </w:r>
          <w:r w:rsidR="005A1105" w:rsidRPr="0094572F">
            <w:rPr>
              <w:noProof/>
              <w:highlight w:val="lightGray"/>
              <w:lang w:val="en-US"/>
            </w:rPr>
            <w:t>[80]</w:t>
          </w:r>
          <w:r w:rsidRPr="0094572F">
            <w:rPr>
              <w:highlight w:val="lightGray"/>
            </w:rPr>
            <w:fldChar w:fldCharType="end"/>
          </w:r>
        </w:sdtContent>
      </w:sdt>
      <w:r w:rsidRPr="0094572F">
        <w:rPr>
          <w:highlight w:val="lightGray"/>
        </w:rPr>
        <w:t>]</w:t>
      </w:r>
    </w:p>
    <w:p w14:paraId="616182F1" w14:textId="77777777" w:rsidR="004F73DF" w:rsidRDefault="004F73DF" w:rsidP="004F73DF">
      <w:pPr>
        <w:pStyle w:val="ListParagraph"/>
        <w:ind w:left="0"/>
        <w:jc w:val="both"/>
        <w:rPr>
          <w:highlight w:val="lightGray"/>
        </w:rPr>
      </w:pPr>
    </w:p>
    <w:p w14:paraId="260602E1" w14:textId="67FA1A9A" w:rsidR="00490B14" w:rsidRPr="00490B14" w:rsidRDefault="00490B14" w:rsidP="00490B14">
      <w:pPr>
        <w:jc w:val="both"/>
        <w:rPr>
          <w:szCs w:val="22"/>
          <w:highlight w:val="yellow"/>
        </w:rPr>
      </w:pPr>
      <w:r w:rsidRPr="00490B14">
        <w:rPr>
          <w:b/>
          <w:highlight w:val="yellow"/>
        </w:rPr>
        <w:t>Straw poll #88</w:t>
      </w:r>
    </w:p>
    <w:p w14:paraId="4FA93878" w14:textId="6980B92E" w:rsidR="00490B14" w:rsidRPr="00490B14" w:rsidRDefault="00490B14" w:rsidP="00490B14">
      <w:pPr>
        <w:jc w:val="both"/>
        <w:rPr>
          <w:szCs w:val="22"/>
          <w:highlight w:val="yellow"/>
        </w:rPr>
      </w:pPr>
      <w:del w:id="1143" w:author="Edward Au" w:date="2020-06-27T00:12:00Z">
        <w:r w:rsidRPr="00490B14" w:rsidDel="0073559F">
          <w:rPr>
            <w:szCs w:val="22"/>
            <w:highlight w:val="yellow"/>
          </w:rPr>
          <w:delText>Do you</w:delText>
        </w:r>
      </w:del>
      <w:ins w:id="1144" w:author="Edward Au" w:date="2020-06-27T00:12:00Z">
        <w:r w:rsidR="0073559F">
          <w:rPr>
            <w:szCs w:val="22"/>
            <w:highlight w:val="yellow"/>
          </w:rPr>
          <w:t>802.11be</w:t>
        </w:r>
      </w:ins>
      <w:r w:rsidRPr="00490B14">
        <w:rPr>
          <w:szCs w:val="22"/>
          <w:highlight w:val="yellow"/>
        </w:rPr>
        <w:t xml:space="preserve"> support</w:t>
      </w:r>
      <w:ins w:id="1145" w:author="Edward Au" w:date="2020-06-27T00:12:00Z">
        <w:r w:rsidR="0073559F">
          <w:rPr>
            <w:szCs w:val="22"/>
            <w:highlight w:val="yellow"/>
          </w:rPr>
          <w:t>s</w:t>
        </w:r>
      </w:ins>
      <w:r w:rsidRPr="00490B14">
        <w:rPr>
          <w:szCs w:val="22"/>
          <w:highlight w:val="yellow"/>
        </w:rPr>
        <w:t xml:space="preserve"> the following</w:t>
      </w:r>
      <w:del w:id="1146" w:author="Edward Au" w:date="2020-06-27T00:12:00Z">
        <w:r w:rsidRPr="00490B14" w:rsidDel="0073559F">
          <w:rPr>
            <w:szCs w:val="22"/>
            <w:highlight w:val="yellow"/>
          </w:rPr>
          <w:delText xml:space="preserve">?  </w:delText>
        </w:r>
      </w:del>
      <w:ins w:id="1147" w:author="Edward Au" w:date="2020-06-27T00:12:00Z">
        <w:r w:rsidR="0073559F">
          <w:rPr>
            <w:szCs w:val="22"/>
            <w:highlight w:val="yellow"/>
          </w:rPr>
          <w:t>:</w:t>
        </w:r>
        <w:r w:rsidR="0073559F" w:rsidRPr="00490B14">
          <w:rPr>
            <w:szCs w:val="22"/>
            <w:highlight w:val="yellow"/>
          </w:rPr>
          <w:t xml:space="preserve">  </w:t>
        </w:r>
      </w:ins>
    </w:p>
    <w:p w14:paraId="29E83F6B" w14:textId="6934899B" w:rsidR="00490B14" w:rsidRPr="00490B14" w:rsidRDefault="00490B14" w:rsidP="00DF7E01">
      <w:pPr>
        <w:pStyle w:val="ListParagraph"/>
        <w:numPr>
          <w:ilvl w:val="0"/>
          <w:numId w:val="86"/>
        </w:numPr>
        <w:jc w:val="both"/>
        <w:rPr>
          <w:szCs w:val="22"/>
          <w:highlight w:val="yellow"/>
        </w:rPr>
      </w:pPr>
      <w:r w:rsidRPr="00490B14">
        <w:rPr>
          <w:szCs w:val="22"/>
          <w:highlight w:val="yellow"/>
        </w:rPr>
        <w:t>Reuse disassociation frame for multi-link teardown</w:t>
      </w:r>
      <w:ins w:id="1148" w:author="Edward Au" w:date="2020-06-27T00:12:00Z">
        <w:r w:rsidR="0073559F">
          <w:rPr>
            <w:szCs w:val="22"/>
            <w:highlight w:val="yellow"/>
          </w:rPr>
          <w:t>.</w:t>
        </w:r>
      </w:ins>
      <w:r w:rsidRPr="00490B14">
        <w:rPr>
          <w:szCs w:val="22"/>
          <w:highlight w:val="yellow"/>
        </w:rPr>
        <w:t xml:space="preserve">  </w:t>
      </w:r>
    </w:p>
    <w:p w14:paraId="65217BC2" w14:textId="55CA11FE" w:rsidR="00490B14" w:rsidRPr="00490B14" w:rsidRDefault="00490B14" w:rsidP="00DF7E01">
      <w:pPr>
        <w:pStyle w:val="ListParagraph"/>
        <w:numPr>
          <w:ilvl w:val="0"/>
          <w:numId w:val="86"/>
        </w:numPr>
        <w:jc w:val="both"/>
        <w:rPr>
          <w:szCs w:val="22"/>
          <w:highlight w:val="yellow"/>
        </w:rPr>
      </w:pPr>
      <w:r w:rsidRPr="00490B14">
        <w:rPr>
          <w:szCs w:val="22"/>
          <w:highlight w:val="yellow"/>
        </w:rPr>
        <w:t>Reuse authentication frame for multi-link SAE exchange and multi-link Open System authentication</w:t>
      </w:r>
      <w:ins w:id="1149" w:author="Edward Au" w:date="2020-06-27T00:12:00Z">
        <w:r w:rsidR="0073559F">
          <w:rPr>
            <w:szCs w:val="22"/>
            <w:highlight w:val="yellow"/>
          </w:rPr>
          <w:t>.</w:t>
        </w:r>
      </w:ins>
      <w:r w:rsidRPr="00490B14">
        <w:rPr>
          <w:szCs w:val="22"/>
          <w:highlight w:val="yellow"/>
        </w:rPr>
        <w:t xml:space="preserve">  </w:t>
      </w:r>
      <w:r w:rsidRPr="00490B14">
        <w:rPr>
          <w:b/>
          <w:i/>
          <w:highlight w:val="yellow"/>
        </w:rPr>
        <w:t>[#SP88]</w:t>
      </w:r>
    </w:p>
    <w:p w14:paraId="493D076F" w14:textId="47015CF4" w:rsidR="00490B14" w:rsidRPr="00490B14" w:rsidRDefault="00490B14" w:rsidP="00490B14">
      <w:pPr>
        <w:jc w:val="both"/>
        <w:rPr>
          <w:b/>
          <w:szCs w:val="22"/>
        </w:rPr>
      </w:pPr>
      <w:r w:rsidRPr="00490B14">
        <w:rPr>
          <w:szCs w:val="22"/>
          <w:highlight w:val="yellow"/>
        </w:rPr>
        <w:t>[20/0387r3 (Multi-link setup follow up II, Po-Kai Huang, Intel), SP#1, Approved with unanimous consent]</w:t>
      </w:r>
    </w:p>
    <w:p w14:paraId="63143917" w14:textId="77777777" w:rsidR="00490B14" w:rsidRDefault="00490B14" w:rsidP="004F73DF">
      <w:pPr>
        <w:pStyle w:val="ListParagraph"/>
        <w:ind w:left="0"/>
        <w:jc w:val="both"/>
        <w:rPr>
          <w:highlight w:val="lightGray"/>
        </w:rPr>
      </w:pPr>
    </w:p>
    <w:p w14:paraId="74E9392E" w14:textId="61007523" w:rsidR="004F73DF" w:rsidRPr="0094572F" w:rsidRDefault="004F73DF" w:rsidP="004F73DF">
      <w:pPr>
        <w:pStyle w:val="ListParagraph"/>
        <w:ind w:left="0"/>
        <w:jc w:val="both"/>
        <w:rPr>
          <w:highlight w:val="lightGray"/>
        </w:rPr>
      </w:pPr>
      <w:r w:rsidRPr="0094572F">
        <w:rPr>
          <w:highlight w:val="lightGray"/>
        </w:rPr>
        <w:t>After multi-link setup between two MLDs, different GTK/IGTK/BIGTK in different links with different PN spaces are used</w:t>
      </w:r>
      <w:r w:rsidR="00845B95" w:rsidRPr="0094572F">
        <w:rPr>
          <w:highlight w:val="lightGray"/>
        </w:rPr>
        <w:t>.</w:t>
      </w:r>
    </w:p>
    <w:p w14:paraId="32438D8D" w14:textId="77777777" w:rsidR="004F73DF" w:rsidRPr="0094572F" w:rsidRDefault="004F73DF" w:rsidP="00486858">
      <w:pPr>
        <w:pStyle w:val="ListParagraph"/>
        <w:numPr>
          <w:ilvl w:val="0"/>
          <w:numId w:val="20"/>
        </w:numPr>
        <w:jc w:val="both"/>
        <w:rPr>
          <w:highlight w:val="lightGray"/>
        </w:rPr>
      </w:pPr>
      <w:r w:rsidRPr="0094572F">
        <w:rPr>
          <w:highlight w:val="lightGray"/>
        </w:rPr>
        <w:t>GTK/IGTK/BIGTK in different links can be delivered in one 4-way handshake.</w:t>
      </w:r>
    </w:p>
    <w:p w14:paraId="649A2D2B" w14:textId="77777777" w:rsidR="004F73DF" w:rsidRPr="0094572F" w:rsidRDefault="004F73DF" w:rsidP="004F73DF">
      <w:pPr>
        <w:pStyle w:val="ListParagraph"/>
        <w:ind w:left="0"/>
        <w:jc w:val="both"/>
        <w:rPr>
          <w:highlight w:val="lightGray"/>
        </w:rPr>
      </w:pPr>
      <w:r w:rsidRPr="0094572F">
        <w:rPr>
          <w:highlight w:val="lightGray"/>
        </w:rPr>
        <w:t xml:space="preserve">[Motion 71, </w:t>
      </w:r>
      <w:sdt>
        <w:sdtPr>
          <w:rPr>
            <w:highlight w:val="lightGray"/>
          </w:rPr>
          <w:id w:val="811148110"/>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w:t>
      </w:r>
      <w:r w:rsidR="00CE0A91" w:rsidRPr="0094572F">
        <w:rPr>
          <w:highlight w:val="lightGray"/>
        </w:rPr>
        <w:t xml:space="preserve"> </w:t>
      </w:r>
      <w:sdt>
        <w:sdtPr>
          <w:rPr>
            <w:highlight w:val="lightGray"/>
          </w:rPr>
          <w:id w:val="-530497260"/>
          <w:citation/>
        </w:sdtPr>
        <w:sdtEndPr/>
        <w:sdtContent>
          <w:r w:rsidR="00CE0A91" w:rsidRPr="0094572F">
            <w:rPr>
              <w:highlight w:val="lightGray"/>
            </w:rPr>
            <w:fldChar w:fldCharType="begin"/>
          </w:r>
          <w:r w:rsidR="00CE0A91" w:rsidRPr="0094572F">
            <w:rPr>
              <w:highlight w:val="lightGray"/>
              <w:lang w:val="en-US"/>
            </w:rPr>
            <w:instrText xml:space="preserve"> CITATION 19_1822r4 \l 1033 </w:instrText>
          </w:r>
          <w:r w:rsidR="00CE0A91" w:rsidRPr="0094572F">
            <w:rPr>
              <w:highlight w:val="lightGray"/>
            </w:rPr>
            <w:fldChar w:fldCharType="separate"/>
          </w:r>
          <w:r w:rsidR="005A1105" w:rsidRPr="0094572F">
            <w:rPr>
              <w:noProof/>
              <w:highlight w:val="lightGray"/>
              <w:lang w:val="en-US"/>
            </w:rPr>
            <w:t>[81]</w:t>
          </w:r>
          <w:r w:rsidR="00CE0A91" w:rsidRPr="0094572F">
            <w:rPr>
              <w:highlight w:val="lightGray"/>
            </w:rPr>
            <w:fldChar w:fldCharType="end"/>
          </w:r>
        </w:sdtContent>
      </w:sdt>
      <w:r w:rsidR="00CE0A91" w:rsidRPr="0094572F">
        <w:rPr>
          <w:highlight w:val="lightGray"/>
        </w:rPr>
        <w:t>]</w:t>
      </w:r>
    </w:p>
    <w:p w14:paraId="09C3A763" w14:textId="77777777" w:rsidR="00E66C5A" w:rsidRPr="0094572F" w:rsidRDefault="00E66C5A" w:rsidP="004F73DF">
      <w:pPr>
        <w:pStyle w:val="ListParagraph"/>
        <w:ind w:left="0"/>
        <w:jc w:val="both"/>
        <w:rPr>
          <w:highlight w:val="lightGray"/>
        </w:rPr>
      </w:pPr>
    </w:p>
    <w:p w14:paraId="31F92F7F" w14:textId="4BCED43A" w:rsidR="00E66C5A" w:rsidRPr="0094572F" w:rsidRDefault="00C45B76" w:rsidP="00E66C5A">
      <w:pPr>
        <w:jc w:val="both"/>
        <w:rPr>
          <w:color w:val="171717" w:themeColor="background2" w:themeShade="1A"/>
          <w:highlight w:val="lightGray"/>
          <w:lang w:val="en-US"/>
        </w:rPr>
      </w:pPr>
      <w:r w:rsidRPr="0094572F">
        <w:rPr>
          <w:bCs/>
          <w:color w:val="171717" w:themeColor="background2" w:themeShade="1A"/>
          <w:highlight w:val="lightGray"/>
          <w:lang w:val="en-US"/>
        </w:rPr>
        <w:t xml:space="preserve">802.11be supports that after </w:t>
      </w:r>
      <w:r w:rsidR="00E66C5A" w:rsidRPr="0094572F">
        <w:rPr>
          <w:bCs/>
          <w:color w:val="171717" w:themeColor="background2" w:themeShade="1A"/>
          <w:highlight w:val="lightGray"/>
          <w:lang w:val="en-US"/>
        </w:rPr>
        <w:t xml:space="preserve">multi-link setup between two MLDs, </w:t>
      </w:r>
      <w:r w:rsidR="00A913A7" w:rsidRPr="0094572F">
        <w:rPr>
          <w:bCs/>
          <w:color w:val="171717" w:themeColor="background2" w:themeShade="1A"/>
          <w:highlight w:val="lightGray"/>
          <w:lang w:val="en-US"/>
        </w:rPr>
        <w:t>the</w:t>
      </w:r>
      <w:r w:rsidR="00E66C5A" w:rsidRPr="0094572F">
        <w:rPr>
          <w:bCs/>
          <w:color w:val="171717" w:themeColor="background2" w:themeShade="1A"/>
          <w:highlight w:val="lightGray"/>
          <w:lang w:val="en-US"/>
        </w:rPr>
        <w:t xml:space="preserve"> same PMK and </w:t>
      </w:r>
      <w:r w:rsidR="00282C45" w:rsidRPr="0094572F">
        <w:rPr>
          <w:bCs/>
          <w:color w:val="171717" w:themeColor="background2" w:themeShade="1A"/>
          <w:highlight w:val="lightGray"/>
          <w:lang w:val="en-US"/>
        </w:rPr>
        <w:t xml:space="preserve">the </w:t>
      </w:r>
      <w:r w:rsidR="00E66C5A" w:rsidRPr="0094572F">
        <w:rPr>
          <w:bCs/>
          <w:color w:val="171717" w:themeColor="background2" w:themeShade="1A"/>
          <w:highlight w:val="lightGray"/>
          <w:lang w:val="en-US"/>
        </w:rPr>
        <w:t xml:space="preserve">same PTK across links </w:t>
      </w:r>
      <w:r w:rsidR="004B4510" w:rsidRPr="0094572F">
        <w:rPr>
          <w:bCs/>
          <w:color w:val="171717" w:themeColor="background2" w:themeShade="1A"/>
          <w:highlight w:val="lightGray"/>
          <w:lang w:val="en-US"/>
        </w:rPr>
        <w:t xml:space="preserve">are used </w:t>
      </w:r>
      <w:r w:rsidR="00E66C5A" w:rsidRPr="0094572F">
        <w:rPr>
          <w:bCs/>
          <w:color w:val="171717" w:themeColor="background2" w:themeShade="1A"/>
          <w:highlight w:val="lightGray"/>
          <w:lang w:val="en-US"/>
        </w:rPr>
        <w:t xml:space="preserve">with </w:t>
      </w:r>
      <w:r w:rsidR="00A913A7" w:rsidRPr="0094572F">
        <w:rPr>
          <w:bCs/>
          <w:color w:val="171717" w:themeColor="background2" w:themeShade="1A"/>
          <w:highlight w:val="lightGray"/>
          <w:lang w:val="en-US"/>
        </w:rPr>
        <w:t xml:space="preserve">the </w:t>
      </w:r>
      <w:r w:rsidR="00E66C5A" w:rsidRPr="0094572F">
        <w:rPr>
          <w:bCs/>
          <w:color w:val="171717" w:themeColor="background2" w:themeShade="1A"/>
          <w:highlight w:val="lightGray"/>
          <w:lang w:val="en-US"/>
        </w:rPr>
        <w:t>same PN space for a PTKSA.</w:t>
      </w:r>
    </w:p>
    <w:p w14:paraId="673CF77E" w14:textId="18D702A1" w:rsidR="00090337" w:rsidRPr="0094572F" w:rsidRDefault="00090337" w:rsidP="001E16DB">
      <w:pPr>
        <w:jc w:val="both"/>
        <w:rPr>
          <w:highlight w:val="lightGray"/>
          <w:lang w:val="en-US" w:eastAsia="ko-KR"/>
        </w:rPr>
      </w:pPr>
      <w:r w:rsidRPr="0094572F">
        <w:rPr>
          <w:highlight w:val="lightGray"/>
          <w:lang w:val="en-US" w:eastAsia="ko-KR"/>
        </w:rPr>
        <w:t xml:space="preserve">[Motion 111, #SP0611-29, </w:t>
      </w:r>
      <w:sdt>
        <w:sdtPr>
          <w:rPr>
            <w:highlight w:val="lightGray"/>
            <w:lang w:val="en-US" w:eastAsia="ko-KR"/>
          </w:rPr>
          <w:id w:val="-1298371163"/>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857650257"/>
          <w:citation/>
        </w:sdtPr>
        <w:sdtEndPr/>
        <w:sdtContent>
          <w:r w:rsidR="00E0319A" w:rsidRPr="0094572F">
            <w:rPr>
              <w:highlight w:val="lightGray"/>
              <w:lang w:val="en-US" w:eastAsia="ko-KR"/>
            </w:rPr>
            <w:fldChar w:fldCharType="begin"/>
          </w:r>
          <w:r w:rsidR="00E0319A" w:rsidRPr="0094572F">
            <w:rPr>
              <w:highlight w:val="lightGray"/>
              <w:lang w:val="en-US" w:eastAsia="ko-KR"/>
            </w:rPr>
            <w:instrText xml:space="preserve"> CITATION 19_1822r7 \l 1033 </w:instrText>
          </w:r>
          <w:r w:rsidR="00E0319A" w:rsidRPr="0094572F">
            <w:rPr>
              <w:highlight w:val="lightGray"/>
              <w:lang w:val="en-US" w:eastAsia="ko-KR"/>
            </w:rPr>
            <w:fldChar w:fldCharType="separate"/>
          </w:r>
          <w:r w:rsidR="005A1105" w:rsidRPr="0094572F">
            <w:rPr>
              <w:noProof/>
              <w:highlight w:val="lightGray"/>
              <w:lang w:val="en-US" w:eastAsia="ko-KR"/>
            </w:rPr>
            <w:t>[82]</w:t>
          </w:r>
          <w:r w:rsidR="00E0319A" w:rsidRPr="0094572F">
            <w:rPr>
              <w:highlight w:val="lightGray"/>
              <w:lang w:val="en-US" w:eastAsia="ko-KR"/>
            </w:rPr>
            <w:fldChar w:fldCharType="end"/>
          </w:r>
        </w:sdtContent>
      </w:sdt>
      <w:r w:rsidR="00E0319A" w:rsidRPr="0094572F">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94572F" w:rsidRDefault="006C3C2F" w:rsidP="006C3C2F">
      <w:pPr>
        <w:jc w:val="both"/>
        <w:rPr>
          <w:szCs w:val="22"/>
          <w:highlight w:val="lightGray"/>
        </w:rPr>
      </w:pPr>
      <w:r w:rsidRPr="0094572F">
        <w:rPr>
          <w:szCs w:val="22"/>
          <w:highlight w:val="lightGray"/>
        </w:rPr>
        <w:t xml:space="preserve">Between two MLDs, </w:t>
      </w:r>
      <w:r w:rsidR="00C45B76" w:rsidRPr="0094572F">
        <w:rPr>
          <w:szCs w:val="22"/>
          <w:highlight w:val="lightGray"/>
        </w:rPr>
        <w:t>802.11be</w:t>
      </w:r>
      <w:r w:rsidRPr="0094572F">
        <w:rPr>
          <w:szCs w:val="22"/>
          <w:highlight w:val="lightGray"/>
        </w:rPr>
        <w:t xml:space="preserve"> support</w:t>
      </w:r>
      <w:r w:rsidR="00C45B76" w:rsidRPr="0094572F">
        <w:rPr>
          <w:szCs w:val="22"/>
          <w:highlight w:val="lightGray"/>
        </w:rPr>
        <w:t>s</w:t>
      </w:r>
      <w:r w:rsidRPr="0094572F">
        <w:rPr>
          <w:szCs w:val="22"/>
          <w:highlight w:val="lightGray"/>
        </w:rPr>
        <w:t xml:space="preserve"> us</w:t>
      </w:r>
      <w:r w:rsidR="00C45B76" w:rsidRPr="0094572F">
        <w:rPr>
          <w:szCs w:val="22"/>
          <w:highlight w:val="lightGray"/>
        </w:rPr>
        <w:t>ing</w:t>
      </w:r>
      <w:r w:rsidRPr="0094572F">
        <w:rPr>
          <w:szCs w:val="22"/>
          <w:highlight w:val="lightGray"/>
        </w:rPr>
        <w:t xml:space="preserve"> the MLD MAC addresses to derive PMK under SAE method and PTK in </w:t>
      </w:r>
      <w:r w:rsidR="000802EB" w:rsidRPr="0094572F">
        <w:rPr>
          <w:szCs w:val="22"/>
          <w:highlight w:val="lightGray"/>
        </w:rPr>
        <w:t>802.</w:t>
      </w:r>
      <w:r w:rsidRPr="0094572F">
        <w:rPr>
          <w:szCs w:val="22"/>
          <w:highlight w:val="lightGray"/>
        </w:rPr>
        <w:t>11be SFD</w:t>
      </w:r>
      <w:r w:rsidR="00C45B76" w:rsidRPr="0094572F">
        <w:rPr>
          <w:szCs w:val="22"/>
          <w:highlight w:val="lightGray"/>
        </w:rPr>
        <w:t>.</w:t>
      </w:r>
    </w:p>
    <w:p w14:paraId="6033C48A" w14:textId="4FB9819E" w:rsidR="00090337" w:rsidRDefault="00090337" w:rsidP="00090337">
      <w:pPr>
        <w:jc w:val="both"/>
        <w:rPr>
          <w:lang w:val="en-US" w:eastAsia="ko-KR"/>
        </w:rPr>
      </w:pPr>
      <w:r w:rsidRPr="0094572F">
        <w:rPr>
          <w:highlight w:val="lightGray"/>
          <w:lang w:val="en-US" w:eastAsia="ko-KR"/>
        </w:rPr>
        <w:t xml:space="preserve">[Motion 112, #SP40, </w:t>
      </w:r>
      <w:sdt>
        <w:sdtPr>
          <w:rPr>
            <w:highlight w:val="lightGray"/>
            <w:lang w:val="en-US" w:eastAsia="ko-KR"/>
          </w:rPr>
          <w:id w:val="-234090131"/>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758636163"/>
          <w:citation/>
        </w:sdtPr>
        <w:sdtEndPr/>
        <w:sdtContent>
          <w:r w:rsidR="00E0319A" w:rsidRPr="0094572F">
            <w:rPr>
              <w:highlight w:val="lightGray"/>
              <w:lang w:val="en-US" w:eastAsia="ko-KR"/>
            </w:rPr>
            <w:fldChar w:fldCharType="begin"/>
          </w:r>
          <w:r w:rsidR="00E0319A" w:rsidRPr="0094572F">
            <w:rPr>
              <w:highlight w:val="lightGray"/>
              <w:lang w:val="en-US" w:eastAsia="ko-KR"/>
            </w:rPr>
            <w:instrText xml:space="preserve"> CITATION 19_1822r9 \l 1033 </w:instrText>
          </w:r>
          <w:r w:rsidR="00E0319A" w:rsidRPr="0094572F">
            <w:rPr>
              <w:highlight w:val="lightGray"/>
              <w:lang w:val="en-US" w:eastAsia="ko-KR"/>
            </w:rPr>
            <w:fldChar w:fldCharType="separate"/>
          </w:r>
          <w:r w:rsidR="005A1105" w:rsidRPr="0094572F">
            <w:rPr>
              <w:noProof/>
              <w:highlight w:val="lightGray"/>
              <w:lang w:val="en-US" w:eastAsia="ko-KR"/>
            </w:rPr>
            <w:t>[83]</w:t>
          </w:r>
          <w:r w:rsidR="00E0319A" w:rsidRPr="0094572F">
            <w:rPr>
              <w:highlight w:val="lightGray"/>
              <w:lang w:val="en-US" w:eastAsia="ko-KR"/>
            </w:rPr>
            <w:fldChar w:fldCharType="end"/>
          </w:r>
        </w:sdtContent>
      </w:sdt>
      <w:r w:rsidR="00E0319A" w:rsidRPr="0094572F">
        <w:rPr>
          <w:highlight w:val="lightGray"/>
          <w:lang w:val="en-US" w:eastAsia="ko-KR"/>
        </w:rPr>
        <w:t>]</w:t>
      </w:r>
    </w:p>
    <w:p w14:paraId="702DE3FB" w14:textId="77777777" w:rsidR="008A6544" w:rsidRDefault="008A6544" w:rsidP="008A6544">
      <w:pPr>
        <w:jc w:val="both"/>
        <w:rPr>
          <w:szCs w:val="22"/>
        </w:rPr>
      </w:pPr>
    </w:p>
    <w:p w14:paraId="07DB6BFC" w14:textId="77777777" w:rsidR="00F24542" w:rsidRDefault="00F24542">
      <w:pPr>
        <w:rPr>
          <w:b/>
          <w:highlight w:val="yellow"/>
        </w:rPr>
      </w:pPr>
      <w:r>
        <w:rPr>
          <w:b/>
          <w:highlight w:val="yellow"/>
        </w:rPr>
        <w:br w:type="page"/>
      </w:r>
    </w:p>
    <w:p w14:paraId="3D90060A" w14:textId="4F9AFCA7" w:rsidR="007948B8" w:rsidRPr="00F95F82" w:rsidRDefault="007948B8" w:rsidP="007948B8">
      <w:pPr>
        <w:jc w:val="both"/>
        <w:rPr>
          <w:szCs w:val="22"/>
          <w:highlight w:val="yellow"/>
        </w:rPr>
      </w:pPr>
      <w:r w:rsidRPr="00F95F82">
        <w:rPr>
          <w:b/>
          <w:highlight w:val="yellow"/>
        </w:rPr>
        <w:lastRenderedPageBreak/>
        <w:t>Straw poll #89</w:t>
      </w:r>
    </w:p>
    <w:p w14:paraId="59448B5E" w14:textId="2D89C6BD" w:rsidR="007948B8" w:rsidRPr="00F95F82" w:rsidRDefault="007948B8" w:rsidP="007948B8">
      <w:pPr>
        <w:jc w:val="both"/>
        <w:rPr>
          <w:szCs w:val="22"/>
          <w:highlight w:val="yellow"/>
        </w:rPr>
      </w:pPr>
      <w:del w:id="1150" w:author="Edward Au" w:date="2020-06-27T00:12:00Z">
        <w:r w:rsidRPr="00F95F82" w:rsidDel="0073559F">
          <w:rPr>
            <w:szCs w:val="22"/>
            <w:highlight w:val="yellow"/>
          </w:rPr>
          <w:delText>Do you</w:delText>
        </w:r>
      </w:del>
      <w:ins w:id="1151" w:author="Edward Au" w:date="2020-06-27T00:12:00Z">
        <w:r w:rsidR="0073559F">
          <w:rPr>
            <w:szCs w:val="22"/>
            <w:highlight w:val="yellow"/>
          </w:rPr>
          <w:t>802.11be</w:t>
        </w:r>
      </w:ins>
      <w:r w:rsidRPr="00F95F82">
        <w:rPr>
          <w:szCs w:val="22"/>
          <w:highlight w:val="yellow"/>
        </w:rPr>
        <w:t xml:space="preserve"> support</w:t>
      </w:r>
      <w:ins w:id="1152" w:author="Edward Au" w:date="2020-06-27T00:12:00Z">
        <w:r w:rsidR="0073559F">
          <w:rPr>
            <w:szCs w:val="22"/>
            <w:highlight w:val="yellow"/>
          </w:rPr>
          <w:t>s</w:t>
        </w:r>
      </w:ins>
      <w:r w:rsidRPr="00F95F82">
        <w:rPr>
          <w:szCs w:val="22"/>
          <w:highlight w:val="yellow"/>
        </w:rPr>
        <w:t xml:space="preserve"> the following</w:t>
      </w:r>
      <w:del w:id="1153" w:author="Edward Au" w:date="2020-06-27T00:12:00Z">
        <w:r w:rsidRPr="00F95F82" w:rsidDel="0073559F">
          <w:rPr>
            <w:szCs w:val="22"/>
            <w:highlight w:val="yellow"/>
          </w:rPr>
          <w:delText xml:space="preserve">?  </w:delText>
        </w:r>
      </w:del>
      <w:ins w:id="1154" w:author="Edward Au" w:date="2020-06-27T00:12:00Z">
        <w:r w:rsidR="0073559F">
          <w:rPr>
            <w:szCs w:val="22"/>
            <w:highlight w:val="yellow"/>
          </w:rPr>
          <w:t>:</w:t>
        </w:r>
        <w:r w:rsidR="0073559F" w:rsidRPr="00F95F82">
          <w:rPr>
            <w:szCs w:val="22"/>
            <w:highlight w:val="yellow"/>
          </w:rPr>
          <w:t xml:space="preserve">  </w:t>
        </w:r>
      </w:ins>
    </w:p>
    <w:p w14:paraId="35A377E8" w14:textId="77777777" w:rsidR="007948B8" w:rsidRPr="00F95F82" w:rsidRDefault="007948B8" w:rsidP="00DF7E01">
      <w:pPr>
        <w:pStyle w:val="ListParagraph"/>
        <w:numPr>
          <w:ilvl w:val="0"/>
          <w:numId w:val="87"/>
        </w:numPr>
        <w:jc w:val="both"/>
        <w:rPr>
          <w:szCs w:val="22"/>
          <w:highlight w:val="yellow"/>
        </w:rPr>
      </w:pPr>
      <w:r w:rsidRPr="00F95F82">
        <w:rPr>
          <w:szCs w:val="22"/>
          <w:highlight w:val="yellow"/>
        </w:rPr>
        <w:t xml:space="preserve">An AP that is part of an AP MLD that supports SAE authentication shall include the MLD address in beacon and probe response frames it transmits.  </w:t>
      </w:r>
    </w:p>
    <w:p w14:paraId="5B3BC231" w14:textId="66EE2F2C" w:rsidR="007948B8" w:rsidRPr="00F95F82" w:rsidRDefault="007948B8" w:rsidP="00DF7E01">
      <w:pPr>
        <w:pStyle w:val="ListParagraph"/>
        <w:numPr>
          <w:ilvl w:val="0"/>
          <w:numId w:val="87"/>
        </w:numPr>
        <w:jc w:val="both"/>
        <w:rPr>
          <w:szCs w:val="22"/>
          <w:highlight w:val="yellow"/>
        </w:rPr>
      </w:pPr>
      <w:r w:rsidRPr="00F95F82">
        <w:rPr>
          <w:szCs w:val="22"/>
          <w:highlight w:val="yellow"/>
        </w:rPr>
        <w:t>EHT MLD shall indicate its MLD MAC address during authentication request/response exchange</w:t>
      </w:r>
      <w:ins w:id="1155" w:author="Edward Au" w:date="2020-06-27T00:12:00Z">
        <w:r w:rsidR="0073559F">
          <w:rPr>
            <w:szCs w:val="22"/>
            <w:highlight w:val="yellow"/>
          </w:rPr>
          <w:t>.</w:t>
        </w:r>
      </w:ins>
      <w:r w:rsidRPr="00F95F82">
        <w:rPr>
          <w:szCs w:val="22"/>
          <w:highlight w:val="yellow"/>
        </w:rPr>
        <w:t xml:space="preserve">  </w:t>
      </w:r>
    </w:p>
    <w:p w14:paraId="1E95B382" w14:textId="77777777" w:rsidR="007948B8" w:rsidRPr="00F95F82" w:rsidRDefault="007948B8" w:rsidP="007948B8">
      <w:pPr>
        <w:jc w:val="both"/>
        <w:rPr>
          <w:b/>
          <w:i/>
          <w:highlight w:val="yellow"/>
        </w:rPr>
      </w:pPr>
      <w:r w:rsidRPr="00F95F82">
        <w:rPr>
          <w:b/>
          <w:i/>
          <w:highlight w:val="yellow"/>
        </w:rPr>
        <w:t>[#SP89]</w:t>
      </w:r>
    </w:p>
    <w:p w14:paraId="701456AB" w14:textId="77777777" w:rsidR="007948B8" w:rsidRDefault="007948B8" w:rsidP="007948B8">
      <w:pPr>
        <w:jc w:val="both"/>
        <w:rPr>
          <w:szCs w:val="22"/>
        </w:rPr>
      </w:pPr>
      <w:r w:rsidRPr="00F95F82">
        <w:rPr>
          <w:szCs w:val="22"/>
          <w:highlight w:val="yellow"/>
        </w:rPr>
        <w:t>[20/0387r3 (Multi-link setup follow up II, Po-Kai Huang, Intel), SP#2, Approved with unanimous consent]</w:t>
      </w:r>
    </w:p>
    <w:p w14:paraId="411FE5CB" w14:textId="77777777" w:rsidR="007948B8" w:rsidRDefault="007948B8" w:rsidP="008A6544">
      <w:pPr>
        <w:jc w:val="both"/>
        <w:rPr>
          <w:szCs w:val="22"/>
        </w:rPr>
      </w:pPr>
    </w:p>
    <w:p w14:paraId="4D577A95" w14:textId="5EEA9FDD" w:rsidR="008A6544" w:rsidRPr="008A6544" w:rsidRDefault="008A6544" w:rsidP="008A6544">
      <w:pPr>
        <w:jc w:val="both"/>
        <w:rPr>
          <w:szCs w:val="22"/>
          <w:highlight w:val="yellow"/>
        </w:rPr>
      </w:pPr>
      <w:r w:rsidRPr="008A6544">
        <w:rPr>
          <w:b/>
          <w:highlight w:val="yellow"/>
        </w:rPr>
        <w:t>Straw poll #86</w:t>
      </w:r>
    </w:p>
    <w:p w14:paraId="30067F4B" w14:textId="6F6D0EFA" w:rsidR="008A6544" w:rsidRPr="008A6544" w:rsidDel="0073559F" w:rsidRDefault="008A6544" w:rsidP="008A6544">
      <w:pPr>
        <w:jc w:val="both"/>
        <w:rPr>
          <w:del w:id="1156" w:author="Edward Au" w:date="2020-06-27T00:12:00Z"/>
          <w:szCs w:val="22"/>
          <w:highlight w:val="yellow"/>
        </w:rPr>
      </w:pPr>
      <w:del w:id="1157" w:author="Edward Au" w:date="2020-06-27T00:12:00Z">
        <w:r w:rsidRPr="008A6544" w:rsidDel="0073559F">
          <w:rPr>
            <w:szCs w:val="22"/>
            <w:highlight w:val="yellow"/>
          </w:rPr>
          <w:delText>Do you agree to add the following to 11be SFD:</w:delText>
        </w:r>
      </w:del>
    </w:p>
    <w:p w14:paraId="044E3FEF" w14:textId="77777777" w:rsidR="008A6544" w:rsidRPr="0073559F" w:rsidRDefault="008A6544">
      <w:pPr>
        <w:jc w:val="both"/>
        <w:rPr>
          <w:szCs w:val="22"/>
          <w:highlight w:val="yellow"/>
        </w:rPr>
        <w:pPrChange w:id="1158" w:author="Edward Au" w:date="2020-06-27T00:13:00Z">
          <w:pPr>
            <w:pStyle w:val="ListParagraph"/>
            <w:numPr>
              <w:numId w:val="86"/>
            </w:numPr>
            <w:ind w:hanging="360"/>
            <w:jc w:val="both"/>
          </w:pPr>
        </w:pPrChange>
      </w:pPr>
      <w:r w:rsidRPr="0073559F">
        <w:rPr>
          <w:szCs w:val="22"/>
          <w:highlight w:val="yellow"/>
        </w:rPr>
        <w:t>TGbe shall define a multi-link resetup mechanism to resetup with another AP MLD or changing configuration of existing multi-link setup with an AP MLD.</w:t>
      </w:r>
    </w:p>
    <w:p w14:paraId="691543E4" w14:textId="6EC42A90" w:rsidR="008A6544" w:rsidRPr="008A6544" w:rsidRDefault="008A6544">
      <w:pPr>
        <w:pStyle w:val="ListParagraph"/>
        <w:numPr>
          <w:ilvl w:val="0"/>
          <w:numId w:val="86"/>
        </w:numPr>
        <w:jc w:val="both"/>
        <w:rPr>
          <w:szCs w:val="22"/>
          <w:highlight w:val="yellow"/>
        </w:rPr>
        <w:pPrChange w:id="1159" w:author="Edward Au" w:date="2020-06-27T00:13:00Z">
          <w:pPr>
            <w:pStyle w:val="ListParagraph"/>
            <w:numPr>
              <w:ilvl w:val="1"/>
              <w:numId w:val="86"/>
            </w:numPr>
            <w:ind w:left="1440" w:hanging="360"/>
            <w:jc w:val="both"/>
          </w:pPr>
        </w:pPrChange>
      </w:pPr>
      <w:r w:rsidRPr="008A6544">
        <w:rPr>
          <w:szCs w:val="22"/>
          <w:highlight w:val="yellow"/>
        </w:rPr>
        <w:t xml:space="preserve">Reassociation Request/Response frame is used for this purpose.  </w:t>
      </w:r>
      <w:r w:rsidRPr="008A6544">
        <w:rPr>
          <w:b/>
          <w:i/>
          <w:highlight w:val="yellow"/>
        </w:rPr>
        <w:t>[#SP86]</w:t>
      </w:r>
    </w:p>
    <w:p w14:paraId="7277FDD8" w14:textId="760533F2" w:rsidR="008A6544" w:rsidRDefault="008A6544" w:rsidP="008A6544">
      <w:pPr>
        <w:jc w:val="both"/>
        <w:rPr>
          <w:szCs w:val="22"/>
        </w:rPr>
      </w:pPr>
      <w:r w:rsidRPr="008A6544">
        <w:rPr>
          <w:szCs w:val="22"/>
          <w:highlight w:val="yellow"/>
        </w:rPr>
        <w:t>[20/0386r4 (Multi-link association follow up, Young Hoon Kwon, NXP), SP#1, Approved with unanimous consent]</w:t>
      </w:r>
    </w:p>
    <w:p w14:paraId="49F2056E" w14:textId="77777777" w:rsidR="00480278" w:rsidRDefault="00480278" w:rsidP="008A6544">
      <w:pPr>
        <w:jc w:val="both"/>
        <w:rPr>
          <w:szCs w:val="22"/>
        </w:rPr>
      </w:pPr>
    </w:p>
    <w:p w14:paraId="11D74FFF" w14:textId="67E9421A" w:rsidR="00480278" w:rsidRPr="00480278" w:rsidRDefault="00480278" w:rsidP="00480278">
      <w:pPr>
        <w:jc w:val="both"/>
        <w:rPr>
          <w:szCs w:val="22"/>
          <w:highlight w:val="yellow"/>
        </w:rPr>
      </w:pPr>
      <w:r w:rsidRPr="00480278">
        <w:rPr>
          <w:b/>
          <w:highlight w:val="yellow"/>
        </w:rPr>
        <w:t>Straw poll #87</w:t>
      </w:r>
    </w:p>
    <w:p w14:paraId="0C2491A7" w14:textId="0D3FC28D" w:rsidR="00480278" w:rsidRPr="00480278" w:rsidDel="0073559F" w:rsidRDefault="00480278" w:rsidP="00480278">
      <w:pPr>
        <w:jc w:val="both"/>
        <w:rPr>
          <w:del w:id="1160" w:author="Edward Au" w:date="2020-06-27T00:13:00Z"/>
          <w:szCs w:val="22"/>
          <w:highlight w:val="yellow"/>
        </w:rPr>
      </w:pPr>
      <w:del w:id="1161" w:author="Edward Au" w:date="2020-06-27T00:13:00Z">
        <w:r w:rsidRPr="00480278" w:rsidDel="0073559F">
          <w:rPr>
            <w:szCs w:val="22"/>
            <w:highlight w:val="yellow"/>
          </w:rPr>
          <w:delText>Do you agree to add the following to 11be SFD:</w:delText>
        </w:r>
      </w:del>
    </w:p>
    <w:p w14:paraId="21C3E0CC" w14:textId="24B6A8DF" w:rsidR="00480278" w:rsidRPr="00EB6594" w:rsidRDefault="00480278">
      <w:pPr>
        <w:jc w:val="both"/>
        <w:rPr>
          <w:szCs w:val="22"/>
          <w:highlight w:val="yellow"/>
        </w:rPr>
        <w:pPrChange w:id="1162" w:author="Edward Au" w:date="2020-06-27T00:13:00Z">
          <w:pPr>
            <w:pStyle w:val="ListParagraph"/>
            <w:numPr>
              <w:numId w:val="86"/>
            </w:numPr>
            <w:ind w:hanging="360"/>
            <w:jc w:val="both"/>
          </w:pPr>
        </w:pPrChange>
      </w:pPr>
      <w:r w:rsidRPr="0073559F">
        <w:rPr>
          <w:szCs w:val="22"/>
          <w:highlight w:val="yellow"/>
        </w:rPr>
        <w:t xml:space="preserve">When a non-AP MLD that has multi-link setup with current AP MLD sends a Reassociation Request frame to a new AP MLD, AP MLD MAC address of the current AP MLD is used in Current AP Address field of the frame.  </w:t>
      </w:r>
      <w:r w:rsidRPr="00EB6594">
        <w:rPr>
          <w:b/>
          <w:i/>
          <w:highlight w:val="yellow"/>
        </w:rPr>
        <w:t>[#SP87]</w:t>
      </w:r>
    </w:p>
    <w:p w14:paraId="0FEE0626" w14:textId="145E4635" w:rsidR="00480278" w:rsidRDefault="00480278" w:rsidP="00480278">
      <w:pPr>
        <w:jc w:val="both"/>
        <w:rPr>
          <w:szCs w:val="22"/>
        </w:rPr>
      </w:pPr>
      <w:r w:rsidRPr="00480278">
        <w:rPr>
          <w:szCs w:val="22"/>
          <w:highlight w:val="yellow"/>
        </w:rPr>
        <w:t>[20/0386r4 (Multi-link association follow up, Young Hoon Kwon, NXP), SP#2 (amended), Y/N/A: 46/3/19]</w:t>
      </w:r>
    </w:p>
    <w:p w14:paraId="7B1DD3DC" w14:textId="1AA4DF45" w:rsidR="00DF1B0C" w:rsidRPr="00DF1B0C" w:rsidRDefault="00DF1B0C" w:rsidP="00DF1B0C">
      <w:pPr>
        <w:jc w:val="both"/>
        <w:rPr>
          <w:szCs w:val="22"/>
          <w:highlight w:val="yellow"/>
        </w:rPr>
      </w:pPr>
      <w:r w:rsidRPr="00DF1B0C">
        <w:rPr>
          <w:b/>
          <w:highlight w:val="yellow"/>
        </w:rPr>
        <w:t>Straw poll #94</w:t>
      </w:r>
    </w:p>
    <w:p w14:paraId="425597EE" w14:textId="138B105F" w:rsidR="00DF1B0C" w:rsidRPr="00DF1B0C" w:rsidRDefault="00DF1B0C" w:rsidP="00DF1B0C">
      <w:pPr>
        <w:jc w:val="both"/>
        <w:rPr>
          <w:szCs w:val="22"/>
          <w:highlight w:val="yellow"/>
          <w:lang w:val="en-US"/>
        </w:rPr>
      </w:pPr>
      <w:del w:id="1163" w:author="Edward Au" w:date="2020-06-27T00:13:00Z">
        <w:r w:rsidRPr="00DF1B0C" w:rsidDel="00EB6594">
          <w:rPr>
            <w:szCs w:val="22"/>
            <w:highlight w:val="yellow"/>
            <w:lang w:val="en-US"/>
          </w:rPr>
          <w:delText xml:space="preserve">Do you agree to add the following to 11be SFD:  </w:delText>
        </w:r>
      </w:del>
    </w:p>
    <w:p w14:paraId="68B26CC9" w14:textId="77777777" w:rsidR="00DF1B0C" w:rsidRPr="008E36DE" w:rsidRDefault="00DF1B0C">
      <w:pPr>
        <w:jc w:val="both"/>
        <w:rPr>
          <w:szCs w:val="22"/>
          <w:highlight w:val="yellow"/>
          <w:lang w:val="en-US"/>
        </w:rPr>
        <w:pPrChange w:id="1164" w:author="Edward Au" w:date="2020-06-27T00:13:00Z">
          <w:pPr>
            <w:pStyle w:val="ListParagraph"/>
            <w:numPr>
              <w:numId w:val="91"/>
            </w:numPr>
            <w:ind w:hanging="360"/>
            <w:jc w:val="both"/>
          </w:pPr>
        </w:pPrChange>
      </w:pPr>
      <w:r w:rsidRPr="00EB6594">
        <w:rPr>
          <w:szCs w:val="22"/>
          <w:highlight w:val="yellow"/>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DF1B0C" w:rsidRDefault="00DF1B0C" w:rsidP="00DF7E01">
      <w:pPr>
        <w:pStyle w:val="ListParagraph"/>
        <w:numPr>
          <w:ilvl w:val="0"/>
          <w:numId w:val="91"/>
        </w:numPr>
        <w:jc w:val="both"/>
        <w:rPr>
          <w:szCs w:val="22"/>
          <w:highlight w:val="yellow"/>
          <w:lang w:val="en-US"/>
        </w:rPr>
      </w:pPr>
      <w:r w:rsidRPr="00DF1B0C">
        <w:rPr>
          <w:szCs w:val="22"/>
          <w:highlight w:val="yellow"/>
          <w:lang w:val="en-US"/>
        </w:rPr>
        <w:t xml:space="preserve">Note: Only the STA that sends the Reassociation Request frame can associate with the new AP.  </w:t>
      </w:r>
    </w:p>
    <w:p w14:paraId="33EBAA4C" w14:textId="77777777" w:rsidR="00DF1B0C" w:rsidRDefault="00DF1B0C" w:rsidP="00DF1B0C">
      <w:pPr>
        <w:pStyle w:val="ListParagraph"/>
        <w:ind w:left="0"/>
        <w:jc w:val="both"/>
        <w:rPr>
          <w:b/>
          <w:i/>
          <w:highlight w:val="yellow"/>
        </w:rPr>
      </w:pPr>
      <w:r w:rsidRPr="00DF1B0C">
        <w:rPr>
          <w:b/>
          <w:i/>
          <w:highlight w:val="yellow"/>
        </w:rPr>
        <w:t>[#SP94]</w:t>
      </w:r>
    </w:p>
    <w:p w14:paraId="363CA49A" w14:textId="72F0F5B4" w:rsidR="00DF1B0C" w:rsidRPr="00DF1B0C" w:rsidRDefault="00DF1B0C" w:rsidP="00DF1B0C">
      <w:pPr>
        <w:pStyle w:val="ListParagraph"/>
        <w:ind w:left="0"/>
        <w:jc w:val="both"/>
        <w:rPr>
          <w:b/>
          <w:i/>
          <w:highlight w:val="yellow"/>
        </w:rPr>
      </w:pPr>
      <w:r w:rsidRPr="00DF1B0C">
        <w:rPr>
          <w:szCs w:val="22"/>
          <w:highlight w:val="yellow"/>
        </w:rPr>
        <w:t>[20/0386r4 (Multi-link association follow up, Young Hoon Kwon, NXP), SP#3, Y/N/A: 43/5/24]</w:t>
      </w:r>
    </w:p>
    <w:p w14:paraId="589E6528" w14:textId="003C9E8B" w:rsidR="00CD5503" w:rsidRPr="004F73DF" w:rsidRDefault="005E757F" w:rsidP="00365E0E">
      <w:pPr>
        <w:pStyle w:val="Heading2"/>
        <w:spacing w:after="60"/>
        <w:jc w:val="both"/>
        <w:rPr>
          <w:u w:val="none"/>
        </w:rPr>
      </w:pPr>
      <w:bookmarkStart w:id="1165" w:name="_Toc44164422"/>
      <w:r>
        <w:rPr>
          <w:u w:val="none"/>
        </w:rPr>
        <w:t>T</w:t>
      </w:r>
      <w:r w:rsidR="00CD5503">
        <w:rPr>
          <w:u w:val="none"/>
        </w:rPr>
        <w:t>ID-to-link mapping</w:t>
      </w:r>
      <w:bookmarkEnd w:id="1165"/>
    </w:p>
    <w:p w14:paraId="4F9B8792" w14:textId="77777777" w:rsidR="00CD5503" w:rsidRPr="0094572F" w:rsidRDefault="00CD5503" w:rsidP="00DD25F1">
      <w:pPr>
        <w:jc w:val="both"/>
        <w:rPr>
          <w:highlight w:val="lightGray"/>
        </w:rPr>
      </w:pPr>
      <w:r w:rsidRPr="0094572F">
        <w:rPr>
          <w:highlight w:val="lightGray"/>
        </w:rPr>
        <w:t>802.11be defines a directional-based TID-to-link mapping mechanism among the setup links of a MLD.</w:t>
      </w:r>
    </w:p>
    <w:p w14:paraId="1CACD64A" w14:textId="77777777" w:rsidR="00CD5503" w:rsidRPr="0094572F" w:rsidRDefault="00CD5503" w:rsidP="00DD25F1">
      <w:pPr>
        <w:pStyle w:val="ListParagraph"/>
        <w:numPr>
          <w:ilvl w:val="0"/>
          <w:numId w:val="16"/>
        </w:numPr>
        <w:jc w:val="both"/>
        <w:rPr>
          <w:highlight w:val="lightGray"/>
        </w:rPr>
      </w:pPr>
      <w:r w:rsidRPr="0094572F">
        <w:rPr>
          <w:highlight w:val="lightGray"/>
        </w:rPr>
        <w:t>By default, after the multi-link setup, all TIDs are mapped to all setup links.</w:t>
      </w:r>
    </w:p>
    <w:p w14:paraId="2DA59E17" w14:textId="77777777" w:rsidR="00CD5503" w:rsidRPr="0094572F" w:rsidRDefault="00CD5503" w:rsidP="00DD25F1">
      <w:pPr>
        <w:pStyle w:val="ListParagraph"/>
        <w:numPr>
          <w:ilvl w:val="0"/>
          <w:numId w:val="16"/>
        </w:numPr>
        <w:jc w:val="both"/>
        <w:rPr>
          <w:highlight w:val="lightGray"/>
        </w:rPr>
      </w:pPr>
      <w:r w:rsidRPr="0094572F">
        <w:rPr>
          <w:highlight w:val="lightGray"/>
        </w:rPr>
        <w:t>The multi-link setup may include the TID-to-link mapping negotiation.</w:t>
      </w:r>
    </w:p>
    <w:p w14:paraId="45AE9D97" w14:textId="77777777" w:rsidR="00CD5503" w:rsidRPr="0094572F" w:rsidRDefault="00CD5503" w:rsidP="00DD25F1">
      <w:pPr>
        <w:pStyle w:val="ListParagraph"/>
        <w:numPr>
          <w:ilvl w:val="1"/>
          <w:numId w:val="16"/>
        </w:numPr>
        <w:jc w:val="both"/>
        <w:rPr>
          <w:highlight w:val="lightGray"/>
        </w:rPr>
      </w:pPr>
      <w:r w:rsidRPr="0094572F">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94572F" w:rsidRDefault="00CD5503" w:rsidP="00DD25F1">
      <w:pPr>
        <w:jc w:val="both"/>
        <w:rPr>
          <w:highlight w:val="lightGray"/>
        </w:rPr>
      </w:pPr>
      <w:r w:rsidRPr="0094572F">
        <w:rPr>
          <w:highlight w:val="lightGray"/>
        </w:rPr>
        <w:tab/>
      </w:r>
      <w:r w:rsidRPr="0094572F">
        <w:rPr>
          <w:highlight w:val="lightGray"/>
        </w:rPr>
        <w:tab/>
        <w:t>NOTE – Such indication method by the non-AP MLD is TBD (implicit or explicit).</w:t>
      </w:r>
    </w:p>
    <w:p w14:paraId="7D37A032" w14:textId="77777777" w:rsidR="00CD5503" w:rsidRPr="0094572F" w:rsidRDefault="00CD5503" w:rsidP="00DD25F1">
      <w:pPr>
        <w:pStyle w:val="ListParagraph"/>
        <w:numPr>
          <w:ilvl w:val="0"/>
          <w:numId w:val="17"/>
        </w:numPr>
        <w:jc w:val="both"/>
        <w:rPr>
          <w:highlight w:val="lightGray"/>
        </w:rPr>
      </w:pPr>
      <w:r w:rsidRPr="0094572F">
        <w:rPr>
          <w:highlight w:val="lightGray"/>
        </w:rPr>
        <w:t>The TID-to-link mapping can be updated after multi-link setup through a negotiation, which can be initiated by any MLD.</w:t>
      </w:r>
    </w:p>
    <w:p w14:paraId="5A099ED1" w14:textId="77777777" w:rsidR="00CD5503" w:rsidRPr="0094572F" w:rsidRDefault="00CD5503" w:rsidP="00DD25F1">
      <w:pPr>
        <w:pStyle w:val="ListParagraph"/>
        <w:numPr>
          <w:ilvl w:val="1"/>
          <w:numId w:val="17"/>
        </w:numPr>
        <w:jc w:val="both"/>
        <w:rPr>
          <w:highlight w:val="lightGray"/>
        </w:rPr>
      </w:pPr>
      <w:r w:rsidRPr="0094572F">
        <w:rPr>
          <w:highlight w:val="lightGray"/>
        </w:rPr>
        <w:t>Format TBD.</w:t>
      </w:r>
    </w:p>
    <w:p w14:paraId="3E1E8D1F" w14:textId="77777777" w:rsidR="00CD5503" w:rsidRPr="0094572F" w:rsidRDefault="00CD5503" w:rsidP="00DD25F1">
      <w:pPr>
        <w:jc w:val="both"/>
        <w:rPr>
          <w:highlight w:val="lightGray"/>
        </w:rPr>
      </w:pPr>
      <w:r w:rsidRPr="0094572F">
        <w:rPr>
          <w:highlight w:val="lightGray"/>
        </w:rPr>
        <w:tab/>
      </w:r>
      <w:r w:rsidRPr="0094572F">
        <w:rPr>
          <w:highlight w:val="lightGray"/>
        </w:rPr>
        <w:tab/>
        <w:t>NOTE – When the responding MLD cannot accept the update, it can reject the TID-to-</w:t>
      </w:r>
      <w:r w:rsidRPr="0094572F">
        <w:rPr>
          <w:highlight w:val="lightGray"/>
        </w:rPr>
        <w:tab/>
      </w:r>
      <w:r w:rsidRPr="0094572F">
        <w:rPr>
          <w:highlight w:val="lightGray"/>
        </w:rPr>
        <w:tab/>
      </w:r>
      <w:r w:rsidRPr="0094572F">
        <w:rPr>
          <w:highlight w:val="lightGray"/>
        </w:rPr>
        <w:tab/>
        <w:t>link mapping update.</w:t>
      </w:r>
    </w:p>
    <w:p w14:paraId="3518A5E5" w14:textId="77777777" w:rsidR="00CD5503" w:rsidRPr="0094572F" w:rsidRDefault="00CD5503" w:rsidP="00DD25F1">
      <w:pPr>
        <w:jc w:val="both"/>
        <w:rPr>
          <w:highlight w:val="lightGray"/>
        </w:rPr>
      </w:pPr>
      <w:r w:rsidRPr="0094572F">
        <w:rPr>
          <w:highlight w:val="lightGray"/>
        </w:rPr>
        <w:t xml:space="preserve">[Motion 54, </w:t>
      </w:r>
      <w:sdt>
        <w:sdtPr>
          <w:rPr>
            <w:highlight w:val="lightGray"/>
          </w:rPr>
          <w:id w:val="-81054730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51226893"/>
          <w:citation/>
        </w:sdtPr>
        <w:sdtEndPr/>
        <w:sdtContent>
          <w:r w:rsidRPr="0094572F">
            <w:rPr>
              <w:highlight w:val="lightGray"/>
            </w:rPr>
            <w:fldChar w:fldCharType="begin"/>
          </w:r>
          <w:r w:rsidRPr="0094572F">
            <w:rPr>
              <w:highlight w:val="lightGray"/>
              <w:lang w:val="en-US"/>
            </w:rPr>
            <w:instrText xml:space="preserve"> CITATION 19_1358r4 \l 1033 </w:instrText>
          </w:r>
          <w:r w:rsidRPr="0094572F">
            <w:rPr>
              <w:highlight w:val="lightGray"/>
            </w:rPr>
            <w:fldChar w:fldCharType="separate"/>
          </w:r>
          <w:r w:rsidR="005A1105" w:rsidRPr="0094572F">
            <w:rPr>
              <w:noProof/>
              <w:highlight w:val="lightGray"/>
              <w:lang w:val="en-US"/>
            </w:rPr>
            <w:t>[84]</w:t>
          </w:r>
          <w:r w:rsidRPr="0094572F">
            <w:rPr>
              <w:highlight w:val="lightGray"/>
            </w:rPr>
            <w:fldChar w:fldCharType="end"/>
          </w:r>
        </w:sdtContent>
      </w:sdt>
      <w:r w:rsidRPr="0094572F">
        <w:rPr>
          <w:highlight w:val="lightGray"/>
        </w:rPr>
        <w:t>]</w:t>
      </w:r>
    </w:p>
    <w:p w14:paraId="0DA10E8C" w14:textId="77777777" w:rsidR="00CD5503" w:rsidRPr="0094572F" w:rsidRDefault="00CD5503" w:rsidP="004F73DF">
      <w:pPr>
        <w:pStyle w:val="ListParagraph"/>
        <w:ind w:left="0"/>
        <w:jc w:val="both"/>
        <w:rPr>
          <w:highlight w:val="lightGray"/>
        </w:rPr>
      </w:pPr>
    </w:p>
    <w:p w14:paraId="76B7C7DB" w14:textId="77777777" w:rsidR="00E370E8" w:rsidRPr="0094572F" w:rsidRDefault="00E370E8" w:rsidP="004F73DF">
      <w:pPr>
        <w:pStyle w:val="ListParagraph"/>
        <w:ind w:left="0"/>
        <w:jc w:val="both"/>
        <w:rPr>
          <w:highlight w:val="lightGray"/>
        </w:rPr>
      </w:pPr>
      <w:r w:rsidRPr="0094572F">
        <w:rPr>
          <w:highlight w:val="lightGray"/>
        </w:rPr>
        <w:t>At any point in time, a TID shall always be mapped to at least one link that is set up, unless admission control is used.</w:t>
      </w:r>
    </w:p>
    <w:p w14:paraId="037B02D7" w14:textId="77777777" w:rsidR="00E370E8" w:rsidRPr="0094572F" w:rsidRDefault="00E370E8" w:rsidP="004F73DF">
      <w:pPr>
        <w:pStyle w:val="ListParagraph"/>
        <w:ind w:left="0"/>
        <w:jc w:val="both"/>
        <w:rPr>
          <w:highlight w:val="lightGray"/>
        </w:rPr>
      </w:pPr>
      <w:r w:rsidRPr="0094572F">
        <w:rPr>
          <w:highlight w:val="lightGray"/>
        </w:rPr>
        <w:t xml:space="preserve">[Motion 101, </w:t>
      </w:r>
      <w:sdt>
        <w:sdtPr>
          <w:rPr>
            <w:highlight w:val="lightGray"/>
          </w:rPr>
          <w:id w:val="54534053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21439316"/>
          <w:citation/>
        </w:sdtPr>
        <w:sdtEnd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2128A356" w14:textId="77777777" w:rsidR="00B80041" w:rsidRPr="0094572F" w:rsidRDefault="00B80041" w:rsidP="004F73DF">
      <w:pPr>
        <w:pStyle w:val="ListParagraph"/>
        <w:ind w:left="0"/>
        <w:jc w:val="both"/>
        <w:rPr>
          <w:highlight w:val="lightGray"/>
        </w:rPr>
      </w:pPr>
    </w:p>
    <w:p w14:paraId="2F0EDAAF" w14:textId="63778DF0" w:rsidR="00B80041" w:rsidRPr="0094572F" w:rsidRDefault="00B80041" w:rsidP="00B80041">
      <w:pPr>
        <w:pStyle w:val="ListParagraph"/>
        <w:ind w:left="0"/>
        <w:jc w:val="both"/>
        <w:rPr>
          <w:highlight w:val="lightGray"/>
        </w:rPr>
      </w:pPr>
      <w:r w:rsidRPr="0094572F">
        <w:rPr>
          <w:highlight w:val="lightGray"/>
        </w:rPr>
        <w:lastRenderedPageBreak/>
        <w:t>A link, that is setup as part of a multi-link setup, is defined as Enabled if that link can be used for frame exchange and at least one TID is mapped to that link.</w:t>
      </w:r>
    </w:p>
    <w:p w14:paraId="67E82724" w14:textId="77777777" w:rsidR="00B80041" w:rsidRPr="0094572F" w:rsidRDefault="00B80041" w:rsidP="00B80041">
      <w:pPr>
        <w:pStyle w:val="ListParagraph"/>
        <w:ind w:left="0"/>
        <w:jc w:val="both"/>
        <w:rPr>
          <w:highlight w:val="lightGray"/>
        </w:rPr>
      </w:pPr>
      <w:r w:rsidRPr="0094572F">
        <w:rPr>
          <w:highlight w:val="lightGray"/>
        </w:rPr>
        <w:t>NOTE – Frame exchange on a link is subject to the power state of the corresponding non-AP STA.</w:t>
      </w:r>
    </w:p>
    <w:p w14:paraId="5032796D" w14:textId="77777777" w:rsidR="00B80041" w:rsidRPr="0094572F" w:rsidRDefault="00B80041" w:rsidP="00B80041">
      <w:pPr>
        <w:pStyle w:val="ListParagraph"/>
        <w:ind w:left="0"/>
        <w:jc w:val="both"/>
        <w:rPr>
          <w:highlight w:val="lightGray"/>
        </w:rPr>
      </w:pPr>
      <w:r w:rsidRPr="0094572F">
        <w:rPr>
          <w:highlight w:val="lightGray"/>
        </w:rPr>
        <w:t xml:space="preserve">[Motion 105, </w:t>
      </w:r>
      <w:sdt>
        <w:sdtPr>
          <w:rPr>
            <w:highlight w:val="lightGray"/>
          </w:rPr>
          <w:id w:val="-15761081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08554946"/>
          <w:citation/>
        </w:sdtPr>
        <w:sdtEndPr/>
        <w:sdtContent>
          <w:r w:rsidRPr="0094572F">
            <w:rPr>
              <w:highlight w:val="lightGray"/>
            </w:rPr>
            <w:fldChar w:fldCharType="begin"/>
          </w:r>
          <w:r w:rsidRPr="0094572F">
            <w:rPr>
              <w:highlight w:val="lightGray"/>
              <w:lang w:val="en-US"/>
            </w:rPr>
            <w:instrText xml:space="preserve"> CITATION 19_1528r5 \l 1033 </w:instrText>
          </w:r>
          <w:r w:rsidRPr="0094572F">
            <w:rPr>
              <w:highlight w:val="lightGray"/>
            </w:rPr>
            <w:fldChar w:fldCharType="separate"/>
          </w:r>
          <w:r w:rsidR="005A1105" w:rsidRPr="0094572F">
            <w:rPr>
              <w:noProof/>
              <w:highlight w:val="lightGray"/>
              <w:lang w:val="en-US"/>
            </w:rPr>
            <w:t>[86]</w:t>
          </w:r>
          <w:r w:rsidRPr="0094572F">
            <w:rPr>
              <w:highlight w:val="lightGray"/>
            </w:rPr>
            <w:fldChar w:fldCharType="end"/>
          </w:r>
        </w:sdtContent>
      </w:sdt>
      <w:r w:rsidRPr="0094572F">
        <w:rPr>
          <w:highlight w:val="lightGray"/>
        </w:rPr>
        <w:t>]</w:t>
      </w:r>
    </w:p>
    <w:p w14:paraId="3B693346" w14:textId="77777777" w:rsidR="007C5612" w:rsidRPr="0094572F" w:rsidRDefault="007C5612" w:rsidP="004F73DF">
      <w:pPr>
        <w:pStyle w:val="ListParagraph"/>
        <w:ind w:left="0"/>
        <w:jc w:val="both"/>
        <w:rPr>
          <w:highlight w:val="lightGray"/>
        </w:rPr>
      </w:pPr>
    </w:p>
    <w:p w14:paraId="4DE0D4C1" w14:textId="77777777" w:rsidR="007C5612" w:rsidRPr="0094572F" w:rsidRDefault="007C5612" w:rsidP="004F73DF">
      <w:pPr>
        <w:pStyle w:val="ListParagraph"/>
        <w:ind w:left="0"/>
        <w:jc w:val="both"/>
        <w:rPr>
          <w:highlight w:val="lightGray"/>
        </w:rPr>
      </w:pPr>
      <w:r w:rsidRPr="0094572F">
        <w:rPr>
          <w:highlight w:val="lightGray"/>
        </w:rPr>
        <w:t>Management frames are allowed on all enabled links, following baseline.</w:t>
      </w:r>
    </w:p>
    <w:p w14:paraId="454EBF2A" w14:textId="77777777" w:rsidR="007C5612" w:rsidRPr="0094572F" w:rsidRDefault="007C5612" w:rsidP="007C5612">
      <w:pPr>
        <w:pStyle w:val="ListParagraph"/>
        <w:ind w:left="0"/>
        <w:jc w:val="both"/>
        <w:rPr>
          <w:highlight w:val="lightGray"/>
        </w:rPr>
      </w:pPr>
      <w:r w:rsidRPr="0094572F">
        <w:rPr>
          <w:highlight w:val="lightGray"/>
        </w:rPr>
        <w:t xml:space="preserve">[Motion 102, </w:t>
      </w:r>
      <w:sdt>
        <w:sdtPr>
          <w:rPr>
            <w:highlight w:val="lightGray"/>
          </w:rPr>
          <w:id w:val="-1756584679"/>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832090"/>
          <w:citation/>
        </w:sdtPr>
        <w:sdtEnd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790879EF" w14:textId="77777777" w:rsidR="00546E06" w:rsidRPr="0094572F" w:rsidRDefault="00546E06" w:rsidP="007C5612">
      <w:pPr>
        <w:pStyle w:val="ListParagraph"/>
        <w:ind w:left="0"/>
        <w:jc w:val="both"/>
        <w:rPr>
          <w:highlight w:val="lightGray"/>
        </w:rPr>
      </w:pPr>
    </w:p>
    <w:p w14:paraId="553AB132" w14:textId="77777777" w:rsidR="00546E06" w:rsidRPr="0094572F" w:rsidRDefault="00546E06" w:rsidP="00546E06">
      <w:pPr>
        <w:pStyle w:val="ListParagraph"/>
        <w:ind w:left="0"/>
        <w:jc w:val="both"/>
        <w:rPr>
          <w:highlight w:val="lightGray"/>
        </w:rPr>
      </w:pPr>
      <w:r w:rsidRPr="0094572F">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94572F" w:rsidRDefault="00546E06" w:rsidP="00546E06">
      <w:pPr>
        <w:pStyle w:val="ListParagraph"/>
        <w:ind w:left="0"/>
        <w:jc w:val="both"/>
        <w:rPr>
          <w:highlight w:val="lightGray"/>
        </w:rPr>
      </w:pPr>
      <w:r w:rsidRPr="0094572F">
        <w:rPr>
          <w:highlight w:val="lightGray"/>
        </w:rPr>
        <w:t>If a TID is mapped in DL to a set of enabled links for a non-AP MLD, then:</w:t>
      </w:r>
    </w:p>
    <w:p w14:paraId="46F215A3" w14:textId="6A93228C" w:rsidR="00546E06" w:rsidRPr="0094572F" w:rsidRDefault="00546E06" w:rsidP="00486858">
      <w:pPr>
        <w:pStyle w:val="ListParagraph"/>
        <w:numPr>
          <w:ilvl w:val="0"/>
          <w:numId w:val="17"/>
        </w:numPr>
        <w:jc w:val="both"/>
        <w:rPr>
          <w:highlight w:val="lightGray"/>
        </w:rPr>
      </w:pPr>
      <w:r w:rsidRPr="0094572F">
        <w:rPr>
          <w:highlight w:val="lightGray"/>
        </w:rPr>
        <w:t>The non-AP MLD can retrieve buffered BUs corresponding to that TID on any links within this set of enabled links</w:t>
      </w:r>
      <w:r w:rsidR="00DD25F1" w:rsidRPr="0094572F">
        <w:rPr>
          <w:highlight w:val="lightGray"/>
        </w:rPr>
        <w:t>.</w:t>
      </w:r>
    </w:p>
    <w:p w14:paraId="5034E342" w14:textId="77777777" w:rsidR="00546E06" w:rsidRPr="0094572F" w:rsidRDefault="00546E06" w:rsidP="00486858">
      <w:pPr>
        <w:pStyle w:val="ListParagraph"/>
        <w:numPr>
          <w:ilvl w:val="0"/>
          <w:numId w:val="17"/>
        </w:numPr>
        <w:jc w:val="both"/>
        <w:rPr>
          <w:highlight w:val="lightGray"/>
        </w:rPr>
      </w:pPr>
      <w:r w:rsidRPr="0094572F">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94572F" w:rsidRDefault="00546E06" w:rsidP="00486858">
      <w:pPr>
        <w:pStyle w:val="ListParagraph"/>
        <w:numPr>
          <w:ilvl w:val="0"/>
          <w:numId w:val="17"/>
        </w:numPr>
        <w:jc w:val="both"/>
        <w:rPr>
          <w:highlight w:val="lightGray"/>
        </w:rPr>
      </w:pPr>
      <w:r w:rsidRPr="0094572F">
        <w:rPr>
          <w:highlight w:val="lightGray"/>
        </w:rPr>
        <w:t>An example of restriction is if the STA is in doze state</w:t>
      </w:r>
      <w:r w:rsidR="00DD25F1" w:rsidRPr="0094572F">
        <w:rPr>
          <w:highlight w:val="lightGray"/>
        </w:rPr>
        <w:t>.</w:t>
      </w:r>
    </w:p>
    <w:p w14:paraId="35889CDD" w14:textId="77777777" w:rsidR="00546E06" w:rsidRPr="0094572F" w:rsidRDefault="00546E06" w:rsidP="00546E06">
      <w:pPr>
        <w:jc w:val="both"/>
        <w:rPr>
          <w:highlight w:val="lightGray"/>
        </w:rPr>
      </w:pPr>
      <w:r w:rsidRPr="0094572F">
        <w:rPr>
          <w:highlight w:val="lightGray"/>
        </w:rPr>
        <w:t xml:space="preserve">[Motion 103, </w:t>
      </w:r>
      <w:sdt>
        <w:sdtPr>
          <w:rPr>
            <w:highlight w:val="lightGray"/>
          </w:rPr>
          <w:id w:val="151920061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97098236"/>
          <w:citation/>
        </w:sdtPr>
        <w:sdtEnd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54F6A6E5" w14:textId="77777777" w:rsidR="00E370E8" w:rsidRPr="0094572F" w:rsidRDefault="00E370E8" w:rsidP="004F73DF">
      <w:pPr>
        <w:pStyle w:val="ListParagraph"/>
        <w:ind w:left="0"/>
        <w:jc w:val="both"/>
        <w:rPr>
          <w:highlight w:val="lightGray"/>
        </w:rPr>
      </w:pPr>
    </w:p>
    <w:p w14:paraId="156D8C84" w14:textId="3A6B894E" w:rsidR="00E370E8" w:rsidRPr="0094572F" w:rsidRDefault="00E370E8" w:rsidP="00E370E8">
      <w:pPr>
        <w:jc w:val="both"/>
        <w:rPr>
          <w:highlight w:val="lightGray"/>
        </w:rPr>
      </w:pPr>
      <w:r w:rsidRPr="0094572F">
        <w:rPr>
          <w:highlight w:val="lightGray"/>
        </w:rPr>
        <w:t>802.11be define mechanism(s) for multi-link operation that enables the following:</w:t>
      </w:r>
    </w:p>
    <w:p w14:paraId="26B457F5" w14:textId="77777777" w:rsidR="00E370E8" w:rsidRPr="0094572F" w:rsidRDefault="00E370E8" w:rsidP="00486858">
      <w:pPr>
        <w:pStyle w:val="ListParagraph"/>
        <w:numPr>
          <w:ilvl w:val="0"/>
          <w:numId w:val="3"/>
        </w:numPr>
        <w:jc w:val="both"/>
        <w:rPr>
          <w:highlight w:val="lightGray"/>
        </w:rPr>
      </w:pPr>
      <w:r w:rsidRPr="0094572F">
        <w:rPr>
          <w:highlight w:val="lightGray"/>
        </w:rPr>
        <w:t>An operational mode for concurrently exchanging frames on more than one link for one or more TID(s).</w:t>
      </w:r>
    </w:p>
    <w:p w14:paraId="6F9F07BA" w14:textId="77777777" w:rsidR="00E370E8" w:rsidRPr="0094572F" w:rsidRDefault="00E370E8" w:rsidP="00486858">
      <w:pPr>
        <w:pStyle w:val="ListParagraph"/>
        <w:numPr>
          <w:ilvl w:val="0"/>
          <w:numId w:val="3"/>
        </w:numPr>
        <w:jc w:val="both"/>
        <w:rPr>
          <w:highlight w:val="lightGray"/>
        </w:rPr>
      </w:pPr>
      <w:r w:rsidRPr="0094572F">
        <w:rPr>
          <w:highlight w:val="lightGray"/>
        </w:rPr>
        <w:t>An operational mode for restricting exchanging frames of one or more TID(s) to be on one link at a time.</w:t>
      </w:r>
    </w:p>
    <w:p w14:paraId="42F84D7A" w14:textId="77777777" w:rsidR="00E370E8" w:rsidRPr="0094572F" w:rsidRDefault="00E370E8" w:rsidP="00E370E8">
      <w:pPr>
        <w:jc w:val="both"/>
        <w:rPr>
          <w:highlight w:val="lightGray"/>
        </w:rPr>
      </w:pPr>
      <w:r w:rsidRPr="0094572F">
        <w:rPr>
          <w:highlight w:val="lightGray"/>
        </w:rPr>
        <w:t xml:space="preserve">[Motion 9, </w:t>
      </w:r>
      <w:sdt>
        <w:sdtPr>
          <w:rPr>
            <w:highlight w:val="lightGray"/>
          </w:rPr>
          <w:id w:val="1190730059"/>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050800001"/>
          <w:citation/>
        </w:sdtPr>
        <w:sdtEndPr/>
        <w:sdtContent>
          <w:r w:rsidRPr="0094572F">
            <w:rPr>
              <w:highlight w:val="lightGray"/>
            </w:rPr>
            <w:fldChar w:fldCharType="begin"/>
          </w:r>
          <w:r w:rsidRPr="0094572F">
            <w:rPr>
              <w:highlight w:val="lightGray"/>
              <w:lang w:val="en-US"/>
            </w:rPr>
            <w:instrText xml:space="preserve"> CITATION 19_1082r3 \l 1033 </w:instrText>
          </w:r>
          <w:r w:rsidRPr="0094572F">
            <w:rPr>
              <w:highlight w:val="lightGray"/>
            </w:rPr>
            <w:fldChar w:fldCharType="separate"/>
          </w:r>
          <w:r w:rsidR="005A1105" w:rsidRPr="0094572F">
            <w:rPr>
              <w:noProof/>
              <w:highlight w:val="lightGray"/>
              <w:lang w:val="en-US"/>
            </w:rPr>
            <w:t>[87]</w:t>
          </w:r>
          <w:r w:rsidRPr="0094572F">
            <w:rPr>
              <w:highlight w:val="lightGray"/>
            </w:rPr>
            <w:fldChar w:fldCharType="end"/>
          </w:r>
        </w:sdtContent>
      </w:sdt>
      <w:r w:rsidRPr="0094572F">
        <w:rPr>
          <w:highlight w:val="lightGray"/>
        </w:rPr>
        <w:t>]</w:t>
      </w:r>
    </w:p>
    <w:p w14:paraId="4AC1122B" w14:textId="77777777" w:rsidR="006A17D0" w:rsidRPr="0094572F" w:rsidRDefault="006A17D0" w:rsidP="00E370E8">
      <w:pPr>
        <w:jc w:val="both"/>
        <w:rPr>
          <w:highlight w:val="lightGray"/>
        </w:rPr>
      </w:pPr>
    </w:p>
    <w:p w14:paraId="6C303324" w14:textId="3819DA42" w:rsidR="006A17D0" w:rsidRPr="0094572F" w:rsidRDefault="00C70365" w:rsidP="006A17D0">
      <w:pPr>
        <w:jc w:val="both"/>
        <w:rPr>
          <w:szCs w:val="22"/>
          <w:highlight w:val="lightGray"/>
          <w:lang w:val="en-US"/>
        </w:rPr>
      </w:pPr>
      <w:r w:rsidRPr="0094572F">
        <w:rPr>
          <w:szCs w:val="22"/>
          <w:highlight w:val="lightGray"/>
          <w:lang w:val="en-US"/>
        </w:rPr>
        <w:t>802.11be</w:t>
      </w:r>
      <w:r w:rsidR="006A17D0" w:rsidRPr="0094572F">
        <w:rPr>
          <w:szCs w:val="22"/>
          <w:highlight w:val="lightGray"/>
          <w:lang w:val="en-US"/>
        </w:rPr>
        <w:t xml:space="preserve"> support</w:t>
      </w:r>
      <w:r w:rsidR="002E46F0" w:rsidRPr="0094572F">
        <w:rPr>
          <w:szCs w:val="22"/>
          <w:highlight w:val="lightGray"/>
          <w:lang w:val="en-US"/>
        </w:rPr>
        <w:t>s</w:t>
      </w:r>
      <w:r w:rsidR="006A17D0" w:rsidRPr="0094572F">
        <w:rPr>
          <w:szCs w:val="22"/>
          <w:highlight w:val="lightGray"/>
          <w:lang w:val="en-US"/>
        </w:rPr>
        <w:t xml:space="preserve"> adjust</w:t>
      </w:r>
      <w:r w:rsidR="002E46F0" w:rsidRPr="0094572F">
        <w:rPr>
          <w:szCs w:val="22"/>
          <w:highlight w:val="lightGray"/>
          <w:lang w:val="en-US"/>
        </w:rPr>
        <w:t>ing</w:t>
      </w:r>
      <w:r w:rsidR="006A17D0" w:rsidRPr="0094572F">
        <w:rPr>
          <w:szCs w:val="22"/>
          <w:highlight w:val="lightGray"/>
          <w:lang w:val="en-US"/>
        </w:rPr>
        <w:t xml:space="preserve"> the setting of More Data subfield to fit MLD scenario</w:t>
      </w:r>
      <w:r w:rsidR="002E46F0" w:rsidRPr="0094572F">
        <w:rPr>
          <w:szCs w:val="22"/>
          <w:highlight w:val="lightGray"/>
          <w:lang w:val="en-US"/>
        </w:rPr>
        <w:t>.</w:t>
      </w:r>
      <w:r w:rsidR="00363765" w:rsidRPr="0094572F">
        <w:rPr>
          <w:szCs w:val="22"/>
          <w:highlight w:val="lightGray"/>
          <w:lang w:val="en-US"/>
        </w:rPr>
        <w:t xml:space="preserve"> </w:t>
      </w:r>
    </w:p>
    <w:p w14:paraId="19AC5D72" w14:textId="1E65828A" w:rsidR="00E0319A" w:rsidRPr="0094572F" w:rsidRDefault="00E0319A" w:rsidP="006A17D0">
      <w:pPr>
        <w:jc w:val="both"/>
        <w:rPr>
          <w:b/>
          <w:szCs w:val="22"/>
          <w:highlight w:val="lightGray"/>
        </w:rPr>
      </w:pPr>
      <w:r w:rsidRPr="0094572F">
        <w:rPr>
          <w:szCs w:val="22"/>
          <w:highlight w:val="lightGray"/>
        </w:rPr>
        <w:t xml:space="preserve">[Motion 112, #SP51, </w:t>
      </w:r>
      <w:sdt>
        <w:sdtPr>
          <w:rPr>
            <w:szCs w:val="22"/>
            <w:highlight w:val="lightGray"/>
          </w:rPr>
          <w:id w:val="1256551984"/>
          <w:citation/>
        </w:sdtPr>
        <w:sdtEndPr/>
        <w:sdtContent>
          <w:r w:rsidR="00CD2391" w:rsidRPr="0094572F">
            <w:rPr>
              <w:szCs w:val="22"/>
              <w:highlight w:val="lightGray"/>
            </w:rPr>
            <w:fldChar w:fldCharType="begin"/>
          </w:r>
          <w:r w:rsidR="00CD2391" w:rsidRPr="0094572F">
            <w:rPr>
              <w:szCs w:val="22"/>
              <w:highlight w:val="lightGray"/>
              <w:lang w:val="en-US"/>
            </w:rPr>
            <w:instrText xml:space="preserve"> CITATION 19_1755r4 \l 1033 </w:instrText>
          </w:r>
          <w:r w:rsidR="00CD2391" w:rsidRPr="0094572F">
            <w:rPr>
              <w:szCs w:val="22"/>
              <w:highlight w:val="lightGray"/>
            </w:rPr>
            <w:fldChar w:fldCharType="separate"/>
          </w:r>
          <w:r w:rsidR="005A1105" w:rsidRPr="0094572F">
            <w:rPr>
              <w:noProof/>
              <w:szCs w:val="22"/>
              <w:highlight w:val="lightGray"/>
              <w:lang w:val="en-US"/>
            </w:rPr>
            <w:t>[7]</w:t>
          </w:r>
          <w:r w:rsidR="00CD2391" w:rsidRPr="0094572F">
            <w:rPr>
              <w:szCs w:val="22"/>
              <w:highlight w:val="lightGray"/>
            </w:rPr>
            <w:fldChar w:fldCharType="end"/>
          </w:r>
        </w:sdtContent>
      </w:sdt>
      <w:r w:rsidR="00CD2391" w:rsidRPr="0094572F">
        <w:rPr>
          <w:szCs w:val="22"/>
          <w:highlight w:val="lightGray"/>
        </w:rPr>
        <w:t xml:space="preserve"> and</w:t>
      </w:r>
      <w:r w:rsidR="00221811" w:rsidRPr="0094572F">
        <w:rPr>
          <w:szCs w:val="22"/>
          <w:highlight w:val="lightGray"/>
        </w:rPr>
        <w:t xml:space="preserve"> </w:t>
      </w:r>
      <w:sdt>
        <w:sdtPr>
          <w:rPr>
            <w:szCs w:val="22"/>
            <w:highlight w:val="lightGray"/>
          </w:rPr>
          <w:id w:val="173535099"/>
          <w:citation/>
        </w:sdtPr>
        <w:sdtEndPr/>
        <w:sdtContent>
          <w:r w:rsidR="00221811" w:rsidRPr="0094572F">
            <w:rPr>
              <w:szCs w:val="22"/>
              <w:highlight w:val="lightGray"/>
            </w:rPr>
            <w:fldChar w:fldCharType="begin"/>
          </w:r>
          <w:r w:rsidR="00221811" w:rsidRPr="0094572F">
            <w:rPr>
              <w:szCs w:val="22"/>
              <w:highlight w:val="lightGray"/>
              <w:lang w:val="en-US"/>
            </w:rPr>
            <w:instrText xml:space="preserve"> CITATION 20_0472r2 \l 1033 </w:instrText>
          </w:r>
          <w:r w:rsidR="00221811" w:rsidRPr="0094572F">
            <w:rPr>
              <w:szCs w:val="22"/>
              <w:highlight w:val="lightGray"/>
            </w:rPr>
            <w:fldChar w:fldCharType="separate"/>
          </w:r>
          <w:r w:rsidR="005A1105" w:rsidRPr="0094572F">
            <w:rPr>
              <w:noProof/>
              <w:szCs w:val="22"/>
              <w:highlight w:val="lightGray"/>
              <w:lang w:val="en-US"/>
            </w:rPr>
            <w:t>[88]</w:t>
          </w:r>
          <w:r w:rsidR="00221811" w:rsidRPr="0094572F">
            <w:rPr>
              <w:szCs w:val="22"/>
              <w:highlight w:val="lightGray"/>
            </w:rPr>
            <w:fldChar w:fldCharType="end"/>
          </w:r>
        </w:sdtContent>
      </w:sdt>
      <w:r w:rsidR="00221811" w:rsidRPr="0094572F">
        <w:rPr>
          <w:szCs w:val="22"/>
          <w:highlight w:val="lightGray"/>
        </w:rPr>
        <w:t>]</w:t>
      </w:r>
    </w:p>
    <w:p w14:paraId="3F4C2307" w14:textId="77777777" w:rsidR="006A17D0" w:rsidRPr="0094572F" w:rsidRDefault="006A17D0" w:rsidP="00E370E8">
      <w:pPr>
        <w:jc w:val="both"/>
        <w:rPr>
          <w:highlight w:val="lightGray"/>
        </w:rPr>
      </w:pPr>
    </w:p>
    <w:p w14:paraId="01839177" w14:textId="2C4091BF" w:rsidR="002814F3" w:rsidRPr="0094572F" w:rsidRDefault="002E46F0" w:rsidP="002814F3">
      <w:pPr>
        <w:jc w:val="both"/>
        <w:rPr>
          <w:szCs w:val="22"/>
          <w:highlight w:val="lightGray"/>
        </w:rPr>
      </w:pPr>
      <w:r w:rsidRPr="0094572F">
        <w:rPr>
          <w:szCs w:val="22"/>
          <w:highlight w:val="lightGray"/>
        </w:rPr>
        <w:t>802.11</w:t>
      </w:r>
      <w:r w:rsidR="00363765" w:rsidRPr="0094572F">
        <w:rPr>
          <w:szCs w:val="22"/>
          <w:highlight w:val="lightGray"/>
        </w:rPr>
        <w:t>be</w:t>
      </w:r>
      <w:r w:rsidRPr="0094572F">
        <w:rPr>
          <w:szCs w:val="22"/>
          <w:highlight w:val="lightGray"/>
        </w:rPr>
        <w:t xml:space="preserve"> </w:t>
      </w:r>
      <w:r w:rsidR="002814F3" w:rsidRPr="0094572F">
        <w:rPr>
          <w:szCs w:val="22"/>
          <w:highlight w:val="lightGray"/>
        </w:rPr>
        <w:t>support</w:t>
      </w:r>
      <w:r w:rsidRPr="0094572F">
        <w:rPr>
          <w:szCs w:val="22"/>
          <w:highlight w:val="lightGray"/>
        </w:rPr>
        <w:t xml:space="preserve">s </w:t>
      </w:r>
      <w:r w:rsidR="002814F3" w:rsidRPr="0094572F">
        <w:rPr>
          <w:szCs w:val="22"/>
          <w:highlight w:val="lightGray"/>
        </w:rPr>
        <w:t xml:space="preserve">setting </w:t>
      </w:r>
      <w:r w:rsidR="003F4590" w:rsidRPr="0094572F">
        <w:rPr>
          <w:szCs w:val="22"/>
          <w:highlight w:val="lightGray"/>
        </w:rPr>
        <w:t xml:space="preserve">the </w:t>
      </w:r>
      <w:r w:rsidR="002814F3" w:rsidRPr="0094572F">
        <w:rPr>
          <w:szCs w:val="22"/>
          <w:highlight w:val="lightGray"/>
        </w:rPr>
        <w:t>More Data subfield</w:t>
      </w:r>
      <w:r w:rsidR="003F4590" w:rsidRPr="0094572F">
        <w:rPr>
          <w:szCs w:val="22"/>
          <w:highlight w:val="lightGray"/>
        </w:rPr>
        <w:t xml:space="preserve"> as</w:t>
      </w:r>
      <w:r w:rsidR="00363765" w:rsidRPr="0094572F">
        <w:rPr>
          <w:szCs w:val="22"/>
          <w:highlight w:val="lightGray"/>
        </w:rPr>
        <w:t xml:space="preserve"> follows</w:t>
      </w:r>
      <w:r w:rsidRPr="0094572F">
        <w:rPr>
          <w:szCs w:val="22"/>
          <w:highlight w:val="lightGray"/>
        </w:rPr>
        <w:t>:</w:t>
      </w:r>
      <w:r w:rsidR="002814F3" w:rsidRPr="0094572F">
        <w:rPr>
          <w:szCs w:val="22"/>
          <w:highlight w:val="lightGray"/>
        </w:rPr>
        <w:t xml:space="preserve">  </w:t>
      </w:r>
    </w:p>
    <w:p w14:paraId="2F7023F3" w14:textId="377FFB0A" w:rsidR="002814F3" w:rsidRPr="0094572F" w:rsidRDefault="002814F3" w:rsidP="00DF7E01">
      <w:pPr>
        <w:pStyle w:val="ListParagraph"/>
        <w:numPr>
          <w:ilvl w:val="0"/>
          <w:numId w:val="67"/>
        </w:numPr>
        <w:jc w:val="both"/>
        <w:rPr>
          <w:szCs w:val="22"/>
          <w:highlight w:val="lightGray"/>
        </w:rPr>
      </w:pPr>
      <w:r w:rsidRPr="0094572F">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BF58AF" w:rsidRDefault="00CD2391" w:rsidP="00CD2391">
      <w:pPr>
        <w:jc w:val="both"/>
        <w:rPr>
          <w:b/>
          <w:szCs w:val="22"/>
        </w:rPr>
      </w:pPr>
      <w:r w:rsidRPr="0094572F">
        <w:rPr>
          <w:szCs w:val="22"/>
          <w:highlight w:val="lightGray"/>
        </w:rPr>
        <w:t xml:space="preserve">[Motion 112, #SP52, </w:t>
      </w:r>
      <w:sdt>
        <w:sdtPr>
          <w:rPr>
            <w:szCs w:val="22"/>
            <w:highlight w:val="lightGray"/>
          </w:rPr>
          <w:id w:val="-161781727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221811" w:rsidRPr="0094572F">
        <w:rPr>
          <w:szCs w:val="22"/>
          <w:highlight w:val="lightGray"/>
        </w:rPr>
        <w:t xml:space="preserve"> </w:t>
      </w:r>
      <w:sdt>
        <w:sdtPr>
          <w:rPr>
            <w:szCs w:val="22"/>
            <w:highlight w:val="lightGray"/>
          </w:rPr>
          <w:id w:val="-1102191157"/>
          <w:citation/>
        </w:sdtPr>
        <w:sdtEndPr/>
        <w:sdtContent>
          <w:r w:rsidR="00221811" w:rsidRPr="0094572F">
            <w:rPr>
              <w:szCs w:val="22"/>
              <w:highlight w:val="lightGray"/>
            </w:rPr>
            <w:fldChar w:fldCharType="begin"/>
          </w:r>
          <w:r w:rsidR="00221811" w:rsidRPr="0094572F">
            <w:rPr>
              <w:szCs w:val="22"/>
              <w:highlight w:val="lightGray"/>
              <w:lang w:val="en-US"/>
            </w:rPr>
            <w:instrText xml:space="preserve"> CITATION 20_0472r2 \l 1033 </w:instrText>
          </w:r>
          <w:r w:rsidR="00221811" w:rsidRPr="0094572F">
            <w:rPr>
              <w:szCs w:val="22"/>
              <w:highlight w:val="lightGray"/>
            </w:rPr>
            <w:fldChar w:fldCharType="separate"/>
          </w:r>
          <w:r w:rsidR="005A1105" w:rsidRPr="0094572F">
            <w:rPr>
              <w:noProof/>
              <w:szCs w:val="22"/>
              <w:highlight w:val="lightGray"/>
              <w:lang w:val="en-US"/>
            </w:rPr>
            <w:t>[88]</w:t>
          </w:r>
          <w:r w:rsidR="00221811" w:rsidRPr="0094572F">
            <w:rPr>
              <w:szCs w:val="22"/>
              <w:highlight w:val="lightGray"/>
            </w:rPr>
            <w:fldChar w:fldCharType="end"/>
          </w:r>
        </w:sdtContent>
      </w:sdt>
      <w:r w:rsidR="00221811" w:rsidRPr="0094572F">
        <w:rPr>
          <w:szCs w:val="22"/>
          <w:highlight w:val="lightGray"/>
        </w:rPr>
        <w:t>]</w:t>
      </w:r>
    </w:p>
    <w:p w14:paraId="70705C66" w14:textId="77777777" w:rsidR="00B760BB" w:rsidRPr="006C5920" w:rsidRDefault="00B760BB" w:rsidP="00365E0E">
      <w:pPr>
        <w:pStyle w:val="Heading2"/>
        <w:spacing w:after="60"/>
        <w:rPr>
          <w:u w:val="none"/>
        </w:rPr>
      </w:pPr>
      <w:bookmarkStart w:id="1166" w:name="_Toc44164423"/>
      <w:r w:rsidRPr="006C5920">
        <w:rPr>
          <w:u w:val="none"/>
        </w:rPr>
        <w:t>Multi-link block ack</w:t>
      </w:r>
      <w:bookmarkEnd w:id="1166"/>
    </w:p>
    <w:p w14:paraId="2195AC45" w14:textId="77777777" w:rsidR="00E370E8" w:rsidRPr="0094572F" w:rsidRDefault="00E370E8" w:rsidP="00E370E8">
      <w:pPr>
        <w:jc w:val="both"/>
        <w:rPr>
          <w:highlight w:val="lightGray"/>
        </w:rPr>
      </w:pPr>
      <w:r w:rsidRPr="0094572F">
        <w:rPr>
          <w:highlight w:val="lightGray"/>
        </w:rPr>
        <w:t>A single block ack agreement is negotiated between two MLDs for a TID that may be transmitted over one or more links.</w:t>
      </w:r>
    </w:p>
    <w:p w14:paraId="05FE863F" w14:textId="77777777" w:rsidR="00E370E8" w:rsidRPr="0094572F" w:rsidRDefault="00E370E8" w:rsidP="00E370E8">
      <w:pPr>
        <w:jc w:val="both"/>
        <w:rPr>
          <w:highlight w:val="lightGray"/>
        </w:rPr>
      </w:pPr>
      <w:r w:rsidRPr="0094572F">
        <w:rPr>
          <w:highlight w:val="lightGray"/>
        </w:rPr>
        <w:t>NOTE – The format of the setup frames is TBD.</w:t>
      </w:r>
    </w:p>
    <w:p w14:paraId="1070D4B0" w14:textId="77777777" w:rsidR="00E370E8" w:rsidRPr="0094572F" w:rsidRDefault="00E370E8" w:rsidP="00E370E8">
      <w:pPr>
        <w:jc w:val="both"/>
        <w:rPr>
          <w:highlight w:val="lightGray"/>
        </w:rPr>
      </w:pPr>
      <w:r w:rsidRPr="0094572F">
        <w:rPr>
          <w:highlight w:val="lightGray"/>
        </w:rPr>
        <w:t xml:space="preserve">[Motion 36, </w:t>
      </w:r>
      <w:sdt>
        <w:sdtPr>
          <w:rPr>
            <w:highlight w:val="lightGray"/>
          </w:rPr>
          <w:id w:val="24091692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54147831"/>
          <w:citation/>
        </w:sdtPr>
        <w:sdtEndPr/>
        <w:sdtContent>
          <w:r w:rsidRPr="0094572F">
            <w:rPr>
              <w:highlight w:val="lightGray"/>
            </w:rPr>
            <w:fldChar w:fldCharType="begin"/>
          </w:r>
          <w:r w:rsidRPr="0094572F">
            <w:rPr>
              <w:highlight w:val="lightGray"/>
              <w:lang w:val="en-US"/>
            </w:rPr>
            <w:instrText xml:space="preserve"> CITATION 19_1512r6 \l 1033 </w:instrText>
          </w:r>
          <w:r w:rsidRPr="0094572F">
            <w:rPr>
              <w:highlight w:val="lightGray"/>
            </w:rPr>
            <w:fldChar w:fldCharType="separate"/>
          </w:r>
          <w:r w:rsidR="005A1105" w:rsidRPr="0094572F">
            <w:rPr>
              <w:noProof/>
              <w:highlight w:val="lightGray"/>
              <w:lang w:val="en-US"/>
            </w:rPr>
            <w:t>[89]</w:t>
          </w:r>
          <w:r w:rsidRPr="0094572F">
            <w:rPr>
              <w:highlight w:val="lightGray"/>
            </w:rPr>
            <w:fldChar w:fldCharType="end"/>
          </w:r>
        </w:sdtContent>
      </w:sdt>
      <w:r w:rsidRPr="0094572F">
        <w:rPr>
          <w:highlight w:val="lightGray"/>
        </w:rPr>
        <w:t>]</w:t>
      </w:r>
    </w:p>
    <w:p w14:paraId="539C2772" w14:textId="77777777" w:rsidR="00E370E8" w:rsidRPr="0094572F" w:rsidRDefault="00E370E8" w:rsidP="00E370E8">
      <w:pPr>
        <w:jc w:val="both"/>
        <w:rPr>
          <w:highlight w:val="lightGray"/>
        </w:rPr>
      </w:pPr>
    </w:p>
    <w:p w14:paraId="28A23381" w14:textId="77777777" w:rsidR="00E370E8" w:rsidRPr="0094572F" w:rsidRDefault="00E370E8" w:rsidP="00E370E8">
      <w:pPr>
        <w:jc w:val="both"/>
        <w:rPr>
          <w:highlight w:val="lightGray"/>
        </w:rPr>
      </w:pPr>
      <w:r w:rsidRPr="0094572F">
        <w:rPr>
          <w:highlight w:val="lightGray"/>
        </w:rPr>
        <w:t>Setup a block ack agreement for multi-link operation by using ADDBA request and ADDBA response frames.</w:t>
      </w:r>
    </w:p>
    <w:p w14:paraId="719EB5B3" w14:textId="77777777" w:rsidR="00E370E8" w:rsidRPr="0094572F" w:rsidRDefault="00E370E8" w:rsidP="00E370E8">
      <w:pPr>
        <w:jc w:val="both"/>
        <w:rPr>
          <w:highlight w:val="lightGray"/>
        </w:rPr>
      </w:pPr>
      <w:r w:rsidRPr="0094572F">
        <w:rPr>
          <w:highlight w:val="lightGray"/>
        </w:rPr>
        <w:t xml:space="preserve">[Motion 67, </w:t>
      </w:r>
      <w:sdt>
        <w:sdtPr>
          <w:rPr>
            <w:highlight w:val="lightGray"/>
          </w:rPr>
          <w:id w:val="162034274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73731573"/>
          <w:citation/>
        </w:sdtPr>
        <w:sdtEndPr/>
        <w:sdtContent>
          <w:r w:rsidRPr="0094572F">
            <w:rPr>
              <w:highlight w:val="lightGray"/>
            </w:rPr>
            <w:fldChar w:fldCharType="begin"/>
          </w:r>
          <w:r w:rsidRPr="0094572F">
            <w:rPr>
              <w:highlight w:val="lightGray"/>
              <w:lang w:val="en-US"/>
            </w:rPr>
            <w:instrText xml:space="preserve"> CITATION 19_1591r5 \l 1033 </w:instrText>
          </w:r>
          <w:r w:rsidRPr="0094572F">
            <w:rPr>
              <w:highlight w:val="lightGray"/>
            </w:rPr>
            <w:fldChar w:fldCharType="separate"/>
          </w:r>
          <w:r w:rsidR="005A1105" w:rsidRPr="0094572F">
            <w:rPr>
              <w:noProof/>
              <w:highlight w:val="lightGray"/>
              <w:lang w:val="en-US"/>
            </w:rPr>
            <w:t>[90]</w:t>
          </w:r>
          <w:r w:rsidRPr="0094572F">
            <w:rPr>
              <w:highlight w:val="lightGray"/>
            </w:rPr>
            <w:fldChar w:fldCharType="end"/>
          </w:r>
        </w:sdtContent>
      </w:sdt>
      <w:r w:rsidRPr="0094572F">
        <w:rPr>
          <w:highlight w:val="lightGray"/>
        </w:rPr>
        <w:t>]</w:t>
      </w:r>
    </w:p>
    <w:p w14:paraId="70AD8C0F" w14:textId="77777777" w:rsidR="00E370E8" w:rsidRPr="0094572F" w:rsidRDefault="00E370E8" w:rsidP="00E370E8">
      <w:pPr>
        <w:jc w:val="both"/>
        <w:rPr>
          <w:highlight w:val="lightGray"/>
        </w:rPr>
      </w:pPr>
    </w:p>
    <w:p w14:paraId="4CE31B5A" w14:textId="77777777" w:rsidR="00E370E8" w:rsidRPr="0094572F" w:rsidRDefault="00E370E8" w:rsidP="00E370E8">
      <w:pPr>
        <w:jc w:val="both"/>
        <w:rPr>
          <w:highlight w:val="lightGray"/>
        </w:rPr>
      </w:pPr>
      <w:r w:rsidRPr="0094572F">
        <w:rPr>
          <w:highlight w:val="lightGray"/>
        </w:rPr>
        <w:t xml:space="preserve">The established block </w:t>
      </w:r>
      <w:r w:rsidR="007C5612" w:rsidRPr="0094572F">
        <w:rPr>
          <w:highlight w:val="lightGray"/>
        </w:rPr>
        <w:t>a</w:t>
      </w:r>
      <w:r w:rsidRPr="0094572F">
        <w:rPr>
          <w:highlight w:val="lightGray"/>
        </w:rPr>
        <w:t>ck agreement allows the QoS Data frames of the TID, aggregated within the A-MPDUs, to be exchanged between the two MLDs on any available link.</w:t>
      </w:r>
    </w:p>
    <w:p w14:paraId="3F9D27EF" w14:textId="77777777" w:rsidR="00E370E8" w:rsidRDefault="00E370E8" w:rsidP="00E370E8">
      <w:pPr>
        <w:jc w:val="both"/>
        <w:rPr>
          <w:ins w:id="1167" w:author="Edward Au" w:date="2020-06-27T00:14:00Z"/>
        </w:rPr>
      </w:pPr>
      <w:r w:rsidRPr="0094572F">
        <w:rPr>
          <w:highlight w:val="lightGray"/>
        </w:rPr>
        <w:t xml:space="preserve">[Motion 61, </w:t>
      </w:r>
      <w:sdt>
        <w:sdtPr>
          <w:rPr>
            <w:highlight w:val="lightGray"/>
          </w:rPr>
          <w:id w:val="41428912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466614456"/>
          <w:citation/>
        </w:sdtPr>
        <w:sdtEnd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7D674ED6" w14:textId="4BAD2BB8" w:rsidR="00A4559C" w:rsidRPr="00A4578E" w:rsidRDefault="009200F8" w:rsidP="00E370E8">
      <w:pPr>
        <w:jc w:val="both"/>
        <w:rPr>
          <w:b/>
          <w:i/>
          <w:highlight w:val="lightGray"/>
          <w:rPrChange w:id="1168" w:author="Edward Au" w:date="2020-06-27T00:15:00Z">
            <w:rPr>
              <w:highlight w:val="lightGray"/>
            </w:rPr>
          </w:rPrChange>
        </w:rPr>
      </w:pPr>
      <w:ins w:id="1169" w:author="Edward Au" w:date="2020-06-27T00:14:00Z">
        <w:r w:rsidRPr="00A4578E">
          <w:rPr>
            <w:b/>
            <w:i/>
            <w:szCs w:val="22"/>
            <w:rPrChange w:id="1170" w:author="Edward Au" w:date="2020-06-27T00:15:00Z">
              <w:rPr>
                <w:szCs w:val="22"/>
              </w:rPr>
            </w:rPrChange>
          </w:rPr>
          <w:t>Editor’s note:  Once the Straw Poll #85 is passed, the contents</w:t>
        </w:r>
      </w:ins>
      <w:ins w:id="1171" w:author="Edward Au" w:date="2020-06-27T00:15:00Z">
        <w:r w:rsidRPr="00A4578E">
          <w:rPr>
            <w:b/>
            <w:i/>
            <w:szCs w:val="22"/>
            <w:rPrChange w:id="1172" w:author="Edward Au" w:date="2020-06-27T00:15:00Z">
              <w:rPr>
                <w:szCs w:val="22"/>
              </w:rPr>
            </w:rPrChange>
          </w:rPr>
          <w:t xml:space="preserve"> of Motion 61 above will be replaced by the following text:</w:t>
        </w:r>
      </w:ins>
      <w:ins w:id="1173" w:author="Edward Au" w:date="2020-06-27T00:14:00Z">
        <w:r w:rsidRPr="00A4578E">
          <w:rPr>
            <w:b/>
            <w:i/>
            <w:szCs w:val="22"/>
            <w:rPrChange w:id="1174" w:author="Edward Au" w:date="2020-06-27T00:15:00Z">
              <w:rPr>
                <w:szCs w:val="22"/>
              </w:rPr>
            </w:rPrChange>
          </w:rPr>
          <w:t xml:space="preserve"> </w:t>
        </w:r>
      </w:ins>
    </w:p>
    <w:p w14:paraId="213749DE" w14:textId="77777777" w:rsidR="00F24542" w:rsidRDefault="00F24542">
      <w:pPr>
        <w:rPr>
          <w:b/>
          <w:highlight w:val="yellow"/>
        </w:rPr>
      </w:pPr>
      <w:r>
        <w:rPr>
          <w:b/>
          <w:highlight w:val="yellow"/>
        </w:rPr>
        <w:br w:type="page"/>
      </w:r>
    </w:p>
    <w:p w14:paraId="071B4956" w14:textId="7730ABAF" w:rsidR="00A4559C" w:rsidRPr="00A4559C" w:rsidRDefault="00A4559C" w:rsidP="00A4559C">
      <w:pPr>
        <w:jc w:val="both"/>
        <w:rPr>
          <w:szCs w:val="22"/>
          <w:highlight w:val="yellow"/>
        </w:rPr>
      </w:pPr>
      <w:r w:rsidRPr="00A4559C">
        <w:rPr>
          <w:b/>
          <w:highlight w:val="yellow"/>
        </w:rPr>
        <w:lastRenderedPageBreak/>
        <w:t>Straw poll #85</w:t>
      </w:r>
    </w:p>
    <w:p w14:paraId="3CD90BD5" w14:textId="08733D92" w:rsidR="00A4559C" w:rsidRPr="00A4559C" w:rsidDel="00CC644F" w:rsidRDefault="00A4559C" w:rsidP="00A4559C">
      <w:pPr>
        <w:jc w:val="both"/>
        <w:rPr>
          <w:del w:id="1175" w:author="Edward Au" w:date="2020-06-27T00:14:00Z"/>
          <w:szCs w:val="22"/>
          <w:highlight w:val="yellow"/>
        </w:rPr>
      </w:pPr>
      <w:del w:id="1176" w:author="Edward Au" w:date="2020-06-27T00:14:00Z">
        <w:r w:rsidRPr="00A4559C" w:rsidDel="00CC644F">
          <w:rPr>
            <w:szCs w:val="22"/>
            <w:highlight w:val="yellow"/>
          </w:rPr>
          <w:delText>Do you agree to revise Motion 61 of the 11be SFD as follows:</w:delText>
        </w:r>
      </w:del>
    </w:p>
    <w:p w14:paraId="6DA7CEEE" w14:textId="77777777" w:rsidR="00A4559C" w:rsidRPr="00A4559C" w:rsidRDefault="00A4559C" w:rsidP="00DF7E01">
      <w:pPr>
        <w:pStyle w:val="ListParagraph"/>
        <w:numPr>
          <w:ilvl w:val="0"/>
          <w:numId w:val="85"/>
        </w:numPr>
        <w:jc w:val="both"/>
        <w:rPr>
          <w:szCs w:val="22"/>
          <w:highlight w:val="yellow"/>
        </w:rPr>
      </w:pPr>
      <w:r w:rsidRPr="00A4559C">
        <w:rPr>
          <w:szCs w:val="22"/>
          <w:highlight w:val="yellow"/>
        </w:rPr>
        <w:t>The established block ack agreement allows the QoS Data frames of the TID, aggregated within the A-MPDUs, to be exchanged between the two MLDs on any available link.</w:t>
      </w:r>
    </w:p>
    <w:p w14:paraId="3EFEFD8D" w14:textId="73B1272A" w:rsidR="00A4559C" w:rsidRPr="00A4559C" w:rsidRDefault="00A4559C" w:rsidP="00DF7E01">
      <w:pPr>
        <w:pStyle w:val="ListParagraph"/>
        <w:numPr>
          <w:ilvl w:val="0"/>
          <w:numId w:val="85"/>
        </w:numPr>
        <w:jc w:val="both"/>
        <w:rPr>
          <w:szCs w:val="22"/>
          <w:highlight w:val="yellow"/>
        </w:rPr>
      </w:pPr>
      <w:r w:rsidRPr="00A4559C">
        <w:rPr>
          <w:szCs w:val="22"/>
          <w:highlight w:val="yellow"/>
        </w:rPr>
        <w:t xml:space="preserve">Note – QoS Data frames that are not fragments might be retransmitted on any available link. </w:t>
      </w:r>
      <w:r w:rsidRPr="00A4559C">
        <w:rPr>
          <w:b/>
          <w:i/>
          <w:highlight w:val="yellow"/>
        </w:rPr>
        <w:t>[#SP85]</w:t>
      </w:r>
    </w:p>
    <w:p w14:paraId="5E8ACCEB" w14:textId="35DB687D" w:rsidR="009200F8" w:rsidRPr="00A4559C" w:rsidDel="009200F8" w:rsidRDefault="00A4559C" w:rsidP="00A4559C">
      <w:pPr>
        <w:jc w:val="both"/>
        <w:rPr>
          <w:del w:id="1177" w:author="Edward Au" w:date="2020-06-27T00:14:00Z"/>
          <w:szCs w:val="22"/>
        </w:rPr>
      </w:pPr>
      <w:r w:rsidRPr="00A4559C">
        <w:rPr>
          <w:szCs w:val="22"/>
          <w:highlight w:val="yellow"/>
        </w:rPr>
        <w:t>[20/0434r3 (Multi-link Secured Retransmissions, Rojan Chitrakar, Panasonic), SP#1, Approved with unanimous consent]</w:t>
      </w:r>
    </w:p>
    <w:p w14:paraId="0B11C64E" w14:textId="77777777" w:rsidR="00E370E8" w:rsidRPr="005B3BB6" w:rsidRDefault="00E370E8" w:rsidP="00E370E8">
      <w:pPr>
        <w:jc w:val="both"/>
        <w:rPr>
          <w:highlight w:val="lightGray"/>
        </w:rPr>
      </w:pPr>
    </w:p>
    <w:p w14:paraId="43F166F1" w14:textId="3A0D157C" w:rsidR="00E370E8" w:rsidRPr="0094572F" w:rsidRDefault="00E370E8" w:rsidP="00E370E8">
      <w:pPr>
        <w:jc w:val="both"/>
        <w:rPr>
          <w:highlight w:val="lightGray"/>
        </w:rPr>
      </w:pPr>
      <w:r w:rsidRPr="0094572F">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94572F" w:rsidRDefault="00E370E8" w:rsidP="00E370E8">
      <w:pPr>
        <w:jc w:val="both"/>
        <w:rPr>
          <w:highlight w:val="lightGray"/>
        </w:rPr>
      </w:pPr>
      <w:r w:rsidRPr="0094572F">
        <w:rPr>
          <w:highlight w:val="lightGray"/>
        </w:rPr>
        <w:t>The receive reordering buffer operation is based on the Sequence Number space that is shared between the two MLDs.</w:t>
      </w:r>
    </w:p>
    <w:p w14:paraId="6B74FE5A" w14:textId="77777777" w:rsidR="00E370E8" w:rsidRPr="0094572F" w:rsidRDefault="00E370E8" w:rsidP="00E370E8">
      <w:pPr>
        <w:jc w:val="both"/>
        <w:rPr>
          <w:highlight w:val="lightGray"/>
        </w:rPr>
      </w:pPr>
      <w:r w:rsidRPr="0094572F">
        <w:rPr>
          <w:highlight w:val="lightGray"/>
        </w:rPr>
        <w:t xml:space="preserve">[Motion 62, </w:t>
      </w:r>
      <w:sdt>
        <w:sdtPr>
          <w:rPr>
            <w:highlight w:val="lightGray"/>
          </w:rPr>
          <w:id w:val="52206014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64263060"/>
          <w:citation/>
        </w:sdtPr>
        <w:sdtEnd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024EADD9" w14:textId="77777777" w:rsidR="00E370E8" w:rsidRPr="0094572F" w:rsidRDefault="00E370E8" w:rsidP="00E370E8">
      <w:pPr>
        <w:jc w:val="both"/>
        <w:rPr>
          <w:highlight w:val="lightGray"/>
        </w:rPr>
      </w:pPr>
    </w:p>
    <w:p w14:paraId="1F7007B8" w14:textId="77777777" w:rsidR="00E370E8" w:rsidRPr="0094572F" w:rsidRDefault="00E370E8" w:rsidP="00E370E8">
      <w:pPr>
        <w:jc w:val="both"/>
        <w:rPr>
          <w:highlight w:val="lightGray"/>
        </w:rPr>
      </w:pPr>
      <w:r w:rsidRPr="0094572F">
        <w:rPr>
          <w:highlight w:val="lightGray"/>
        </w:rPr>
        <w:t>The receive status of QoS Data frames of a TID received on a link shall be signaled on the same link and may be signaled on other available link(s)</w:t>
      </w:r>
    </w:p>
    <w:p w14:paraId="27E4E5EE" w14:textId="77777777" w:rsidR="00E370E8" w:rsidRPr="0094572F" w:rsidRDefault="00E370E8" w:rsidP="00E370E8">
      <w:pPr>
        <w:jc w:val="both"/>
        <w:rPr>
          <w:highlight w:val="lightGray"/>
        </w:rPr>
      </w:pPr>
      <w:r w:rsidRPr="0094572F">
        <w:rPr>
          <w:highlight w:val="lightGray"/>
        </w:rPr>
        <w:t xml:space="preserve">[Motion 63, </w:t>
      </w:r>
      <w:sdt>
        <w:sdtPr>
          <w:rPr>
            <w:highlight w:val="lightGray"/>
          </w:rPr>
          <w:id w:val="139184553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53828749"/>
          <w:citation/>
        </w:sdtPr>
        <w:sdtEnd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94572F" w:rsidRDefault="00E370E8" w:rsidP="00E370E8">
      <w:pPr>
        <w:jc w:val="both"/>
        <w:rPr>
          <w:highlight w:val="lightGray"/>
        </w:rPr>
      </w:pPr>
      <w:r w:rsidRPr="0094572F">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94572F" w:rsidRDefault="00E370E8" w:rsidP="00E370E8">
      <w:pPr>
        <w:jc w:val="both"/>
        <w:rPr>
          <w:highlight w:val="lightGray"/>
        </w:rPr>
      </w:pPr>
      <w:r w:rsidRPr="0094572F">
        <w:rPr>
          <w:highlight w:val="lightGray"/>
        </w:rPr>
        <w:t xml:space="preserve">[Motion 37, </w:t>
      </w:r>
      <w:sdt>
        <w:sdtPr>
          <w:rPr>
            <w:highlight w:val="lightGray"/>
          </w:rPr>
          <w:id w:val="-272403117"/>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04401086"/>
          <w:citation/>
        </w:sdtPr>
        <w:sdtEndPr/>
        <w:sdtContent>
          <w:r w:rsidRPr="0094572F">
            <w:rPr>
              <w:highlight w:val="lightGray"/>
            </w:rPr>
            <w:fldChar w:fldCharType="begin"/>
          </w:r>
          <w:r w:rsidRPr="0094572F">
            <w:rPr>
              <w:highlight w:val="lightGray"/>
              <w:lang w:val="en-US"/>
            </w:rPr>
            <w:instrText xml:space="preserve"> CITATION 19_1512r6 \l 1033 </w:instrText>
          </w:r>
          <w:r w:rsidRPr="0094572F">
            <w:rPr>
              <w:highlight w:val="lightGray"/>
            </w:rPr>
            <w:fldChar w:fldCharType="separate"/>
          </w:r>
          <w:r w:rsidR="005A1105" w:rsidRPr="0094572F">
            <w:rPr>
              <w:noProof/>
              <w:highlight w:val="lightGray"/>
              <w:lang w:val="en-US"/>
            </w:rPr>
            <w:t>[89]</w:t>
          </w:r>
          <w:r w:rsidRPr="0094572F">
            <w:rPr>
              <w:highlight w:val="lightGray"/>
            </w:rPr>
            <w:fldChar w:fldCharType="end"/>
          </w:r>
        </w:sdtContent>
      </w:sdt>
      <w:r w:rsidRPr="0094572F">
        <w:rPr>
          <w:highlight w:val="lightGray"/>
        </w:rPr>
        <w:t>]</w:t>
      </w:r>
    </w:p>
    <w:p w14:paraId="58E6B95D" w14:textId="77777777" w:rsidR="005A4268" w:rsidRPr="0094572F" w:rsidRDefault="005A4268" w:rsidP="00E370E8">
      <w:pPr>
        <w:jc w:val="both"/>
        <w:rPr>
          <w:highlight w:val="lightGray"/>
        </w:rPr>
      </w:pPr>
    </w:p>
    <w:p w14:paraId="1CC4C002" w14:textId="0311FFBD" w:rsidR="005A4268" w:rsidRPr="0094572F" w:rsidRDefault="00696431" w:rsidP="005A4268">
      <w:pPr>
        <w:jc w:val="both"/>
        <w:rPr>
          <w:szCs w:val="22"/>
          <w:highlight w:val="lightGray"/>
        </w:rPr>
      </w:pPr>
      <w:r w:rsidRPr="0094572F">
        <w:rPr>
          <w:szCs w:val="22"/>
          <w:highlight w:val="lightGray"/>
        </w:rPr>
        <w:t>A</w:t>
      </w:r>
      <w:r w:rsidR="005A4268" w:rsidRPr="0094572F">
        <w:rPr>
          <w:szCs w:val="22"/>
          <w:highlight w:val="lightGray"/>
        </w:rPr>
        <w:t>fter the BA agreement of a TID between two MLDs, the common reordering buffer of the TID are applied on all setup links</w:t>
      </w:r>
      <w:r w:rsidRPr="0094572F">
        <w:rPr>
          <w:szCs w:val="22"/>
          <w:highlight w:val="lightGray"/>
        </w:rPr>
        <w:t xml:space="preserve">. </w:t>
      </w:r>
    </w:p>
    <w:p w14:paraId="13348FDB" w14:textId="4256ACDA" w:rsidR="00B1504A" w:rsidRPr="0094572F" w:rsidRDefault="00B1504A" w:rsidP="005A4268">
      <w:pPr>
        <w:jc w:val="both"/>
        <w:rPr>
          <w:szCs w:val="22"/>
          <w:highlight w:val="lightGray"/>
        </w:rPr>
      </w:pPr>
      <w:r w:rsidRPr="0094572F">
        <w:rPr>
          <w:szCs w:val="22"/>
          <w:highlight w:val="lightGray"/>
        </w:rPr>
        <w:t xml:space="preserve">[Motion 112, #SP27, </w:t>
      </w:r>
      <w:sdt>
        <w:sdtPr>
          <w:rPr>
            <w:szCs w:val="22"/>
            <w:highlight w:val="lightGray"/>
          </w:rPr>
          <w:id w:val="-194861189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617601948"/>
          <w:citation/>
        </w:sdtPr>
        <w:sdtEndPr/>
        <w:sdtContent>
          <w:r w:rsidR="004216CE" w:rsidRPr="0094572F">
            <w:rPr>
              <w:szCs w:val="22"/>
              <w:highlight w:val="lightGray"/>
            </w:rPr>
            <w:fldChar w:fldCharType="begin"/>
          </w:r>
          <w:r w:rsidR="004216CE" w:rsidRPr="0094572F">
            <w:rPr>
              <w:szCs w:val="22"/>
              <w:highlight w:val="lightGray"/>
              <w:lang w:val="en-US"/>
            </w:rPr>
            <w:instrText xml:space="preserve"> CITATION 20_0460r3 \l 1033 </w:instrText>
          </w:r>
          <w:r w:rsidR="004216CE" w:rsidRPr="0094572F">
            <w:rPr>
              <w:szCs w:val="22"/>
              <w:highlight w:val="lightGray"/>
            </w:rPr>
            <w:fldChar w:fldCharType="separate"/>
          </w:r>
          <w:r w:rsidR="005A1105" w:rsidRPr="0094572F">
            <w:rPr>
              <w:noProof/>
              <w:szCs w:val="22"/>
              <w:highlight w:val="lightGray"/>
              <w:lang w:val="en-US"/>
            </w:rPr>
            <w:t>[92]</w:t>
          </w:r>
          <w:r w:rsidR="004216CE" w:rsidRPr="0094572F">
            <w:rPr>
              <w:szCs w:val="22"/>
              <w:highlight w:val="lightGray"/>
            </w:rPr>
            <w:fldChar w:fldCharType="end"/>
          </w:r>
        </w:sdtContent>
      </w:sdt>
      <w:r w:rsidR="004216CE" w:rsidRPr="0094572F">
        <w:rPr>
          <w:szCs w:val="22"/>
          <w:highlight w:val="lightGray"/>
        </w:rPr>
        <w:t>]</w:t>
      </w:r>
    </w:p>
    <w:p w14:paraId="78A8D2C9" w14:textId="77777777" w:rsidR="005A4268" w:rsidRPr="0094572F" w:rsidRDefault="005A4268" w:rsidP="00E370E8">
      <w:pPr>
        <w:jc w:val="both"/>
        <w:rPr>
          <w:highlight w:val="lightGray"/>
        </w:rPr>
      </w:pPr>
    </w:p>
    <w:p w14:paraId="6F9CCE1B" w14:textId="474E78B7" w:rsidR="00A24019" w:rsidRPr="0094572F" w:rsidRDefault="00696431" w:rsidP="00A24019">
      <w:pPr>
        <w:jc w:val="both"/>
        <w:rPr>
          <w:highlight w:val="lightGray"/>
        </w:rPr>
      </w:pPr>
      <w:r w:rsidRPr="0094572F">
        <w:rPr>
          <w:highlight w:val="lightGray"/>
        </w:rPr>
        <w:t>F</w:t>
      </w:r>
      <w:r w:rsidR="00A24019" w:rsidRPr="0094572F">
        <w:rPr>
          <w:highlight w:val="lightGray"/>
        </w:rPr>
        <w:t>or each block ack agreement between two MLDs, there exists one transmit buffer control to submit MPDUs for transmission across links</w:t>
      </w:r>
      <w:r w:rsidRPr="0094572F">
        <w:rPr>
          <w:highlight w:val="lightGray"/>
        </w:rPr>
        <w:t>.</w:t>
      </w:r>
    </w:p>
    <w:p w14:paraId="6D9BE169" w14:textId="39A5125E" w:rsidR="00A24019" w:rsidRPr="0094572F" w:rsidRDefault="00A24019" w:rsidP="00DF7E01">
      <w:pPr>
        <w:pStyle w:val="ListParagraph"/>
        <w:numPr>
          <w:ilvl w:val="0"/>
          <w:numId w:val="54"/>
        </w:numPr>
        <w:jc w:val="both"/>
        <w:rPr>
          <w:highlight w:val="lightGray"/>
        </w:rPr>
      </w:pPr>
      <w:r w:rsidRPr="0094572F">
        <w:rPr>
          <w:highlight w:val="lightGray"/>
        </w:rPr>
        <w:t>TBD for separate transmit buffer control</w:t>
      </w:r>
      <w:r w:rsidR="00DD25F1" w:rsidRPr="0094572F">
        <w:rPr>
          <w:highlight w:val="lightGray"/>
        </w:rPr>
        <w:t>.</w:t>
      </w:r>
    </w:p>
    <w:p w14:paraId="7D47C903" w14:textId="5004417A" w:rsidR="004216CE" w:rsidRPr="0094572F" w:rsidRDefault="004216CE" w:rsidP="00A24019">
      <w:pPr>
        <w:jc w:val="both"/>
        <w:rPr>
          <w:szCs w:val="22"/>
          <w:highlight w:val="lightGray"/>
        </w:rPr>
      </w:pPr>
      <w:r w:rsidRPr="0094572F">
        <w:rPr>
          <w:szCs w:val="22"/>
          <w:highlight w:val="lightGray"/>
        </w:rPr>
        <w:t xml:space="preserve">[Motion 112, #SP6, </w:t>
      </w:r>
      <w:sdt>
        <w:sdtPr>
          <w:rPr>
            <w:szCs w:val="22"/>
            <w:highlight w:val="lightGray"/>
          </w:rPr>
          <w:id w:val="-108499430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D676B0" w:rsidRPr="0094572F">
        <w:rPr>
          <w:szCs w:val="22"/>
          <w:highlight w:val="lightGray"/>
        </w:rPr>
        <w:t xml:space="preserve"> </w:t>
      </w:r>
      <w:sdt>
        <w:sdtPr>
          <w:rPr>
            <w:szCs w:val="22"/>
            <w:highlight w:val="lightGray"/>
          </w:rPr>
          <w:id w:val="668074293"/>
          <w:citation/>
        </w:sdtPr>
        <w:sdtEndPr/>
        <w:sdtContent>
          <w:r w:rsidR="00D676B0" w:rsidRPr="0094572F">
            <w:rPr>
              <w:szCs w:val="22"/>
              <w:highlight w:val="lightGray"/>
            </w:rPr>
            <w:fldChar w:fldCharType="begin"/>
          </w:r>
          <w:r w:rsidR="00D676B0" w:rsidRPr="0094572F">
            <w:rPr>
              <w:szCs w:val="22"/>
              <w:highlight w:val="lightGray"/>
              <w:lang w:val="en-US"/>
            </w:rPr>
            <w:instrText xml:space="preserve"> CITATION 20_0053r3 \l 1033 </w:instrText>
          </w:r>
          <w:r w:rsidR="00D676B0" w:rsidRPr="0094572F">
            <w:rPr>
              <w:szCs w:val="22"/>
              <w:highlight w:val="lightGray"/>
            </w:rPr>
            <w:fldChar w:fldCharType="separate"/>
          </w:r>
          <w:r w:rsidR="005A1105" w:rsidRPr="0094572F">
            <w:rPr>
              <w:noProof/>
              <w:szCs w:val="22"/>
              <w:highlight w:val="lightGray"/>
              <w:lang w:val="en-US"/>
            </w:rPr>
            <w:t>[93]</w:t>
          </w:r>
          <w:r w:rsidR="00D676B0" w:rsidRPr="0094572F">
            <w:rPr>
              <w:szCs w:val="22"/>
              <w:highlight w:val="lightGray"/>
            </w:rPr>
            <w:fldChar w:fldCharType="end"/>
          </w:r>
        </w:sdtContent>
      </w:sdt>
      <w:r w:rsidR="00D676B0" w:rsidRPr="0094572F">
        <w:rPr>
          <w:szCs w:val="22"/>
          <w:highlight w:val="lightGray"/>
        </w:rPr>
        <w:t>]</w:t>
      </w:r>
    </w:p>
    <w:p w14:paraId="3821C90D" w14:textId="77777777" w:rsidR="00A24019" w:rsidRPr="0094572F" w:rsidRDefault="00A24019" w:rsidP="00A24019">
      <w:pPr>
        <w:jc w:val="both"/>
        <w:rPr>
          <w:highlight w:val="lightGray"/>
        </w:rPr>
      </w:pPr>
    </w:p>
    <w:p w14:paraId="1AF3074B" w14:textId="4D08A4FB" w:rsidR="00A37979" w:rsidRPr="0094572F" w:rsidRDefault="001A51A6" w:rsidP="00A37979">
      <w:pPr>
        <w:jc w:val="both"/>
        <w:rPr>
          <w:highlight w:val="lightGray"/>
          <w:lang w:val="en-US"/>
        </w:rPr>
      </w:pPr>
      <w:r w:rsidRPr="0094572F">
        <w:rPr>
          <w:highlight w:val="lightGray"/>
          <w:lang w:val="en-US"/>
        </w:rPr>
        <w:t>802.11be</w:t>
      </w:r>
      <w:r w:rsidR="004216CE" w:rsidRPr="0094572F">
        <w:rPr>
          <w:highlight w:val="lightGray"/>
          <w:lang w:val="en-US"/>
        </w:rPr>
        <w:t xml:space="preserve"> </w:t>
      </w:r>
      <w:r w:rsidR="00A37979" w:rsidRPr="0094572F">
        <w:rPr>
          <w:highlight w:val="lightGray"/>
          <w:lang w:val="en-US"/>
        </w:rPr>
        <w:t>extend</w:t>
      </w:r>
      <w:r w:rsidR="00487DF0" w:rsidRPr="0094572F">
        <w:rPr>
          <w:highlight w:val="lightGray"/>
          <w:lang w:val="en-US"/>
        </w:rPr>
        <w:t>s</w:t>
      </w:r>
      <w:r w:rsidR="00A37979" w:rsidRPr="0094572F">
        <w:rPr>
          <w:highlight w:val="lightGray"/>
          <w:lang w:val="en-US"/>
        </w:rPr>
        <w:t xml:space="preserve"> the negotiated Block Ack buffer size to be smaller than or equal to 1024 and define 512-bits and 1024-bits BA bitmap in R1</w:t>
      </w:r>
      <w:r w:rsidR="00487DF0" w:rsidRPr="0094572F">
        <w:rPr>
          <w:highlight w:val="lightGray"/>
          <w:lang w:val="en-US"/>
        </w:rPr>
        <w:t>.</w:t>
      </w:r>
    </w:p>
    <w:p w14:paraId="5460B0DB" w14:textId="5CAE643F" w:rsidR="004216CE" w:rsidRPr="0094572F" w:rsidRDefault="004216CE" w:rsidP="004216CE">
      <w:pPr>
        <w:jc w:val="both"/>
        <w:rPr>
          <w:szCs w:val="22"/>
          <w:highlight w:val="lightGray"/>
        </w:rPr>
      </w:pPr>
      <w:r w:rsidRPr="0094572F">
        <w:rPr>
          <w:szCs w:val="22"/>
          <w:highlight w:val="lightGray"/>
        </w:rPr>
        <w:t xml:space="preserve">[Motion 112, #SP7, </w:t>
      </w:r>
      <w:sdt>
        <w:sdtPr>
          <w:rPr>
            <w:szCs w:val="22"/>
            <w:highlight w:val="lightGray"/>
          </w:rPr>
          <w:id w:val="-24587957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D676B0" w:rsidRPr="0094572F">
        <w:rPr>
          <w:szCs w:val="22"/>
          <w:highlight w:val="lightGray"/>
        </w:rPr>
        <w:t xml:space="preserve"> </w:t>
      </w:r>
      <w:sdt>
        <w:sdtPr>
          <w:rPr>
            <w:szCs w:val="22"/>
            <w:highlight w:val="lightGray"/>
          </w:rPr>
          <w:id w:val="-1571267121"/>
          <w:citation/>
        </w:sdtPr>
        <w:sdtEndPr/>
        <w:sdtContent>
          <w:r w:rsidR="00D676B0" w:rsidRPr="0094572F">
            <w:rPr>
              <w:szCs w:val="22"/>
              <w:highlight w:val="lightGray"/>
            </w:rPr>
            <w:fldChar w:fldCharType="begin"/>
          </w:r>
          <w:r w:rsidR="00D676B0" w:rsidRPr="0094572F">
            <w:rPr>
              <w:szCs w:val="22"/>
              <w:highlight w:val="lightGray"/>
              <w:lang w:val="en-US"/>
            </w:rPr>
            <w:instrText xml:space="preserve"> CITATION 20_0053r3 \l 1033 </w:instrText>
          </w:r>
          <w:r w:rsidR="00D676B0" w:rsidRPr="0094572F">
            <w:rPr>
              <w:szCs w:val="22"/>
              <w:highlight w:val="lightGray"/>
            </w:rPr>
            <w:fldChar w:fldCharType="separate"/>
          </w:r>
          <w:r w:rsidR="005A1105" w:rsidRPr="0094572F">
            <w:rPr>
              <w:noProof/>
              <w:szCs w:val="22"/>
              <w:highlight w:val="lightGray"/>
              <w:lang w:val="en-US"/>
            </w:rPr>
            <w:t>[93]</w:t>
          </w:r>
          <w:r w:rsidR="00D676B0" w:rsidRPr="0094572F">
            <w:rPr>
              <w:szCs w:val="22"/>
              <w:highlight w:val="lightGray"/>
            </w:rPr>
            <w:fldChar w:fldCharType="end"/>
          </w:r>
        </w:sdtContent>
      </w:sdt>
      <w:r w:rsidR="00D676B0" w:rsidRPr="0094572F">
        <w:rPr>
          <w:szCs w:val="22"/>
          <w:highlight w:val="lightGray"/>
        </w:rPr>
        <w:t>]</w:t>
      </w:r>
    </w:p>
    <w:p w14:paraId="4D9EBA95" w14:textId="77777777" w:rsidR="00CF50A3" w:rsidRPr="0094572F" w:rsidRDefault="00CF50A3" w:rsidP="00A37979">
      <w:pPr>
        <w:jc w:val="both"/>
        <w:rPr>
          <w:b/>
          <w:i/>
          <w:highlight w:val="lightGray"/>
        </w:rPr>
      </w:pPr>
    </w:p>
    <w:p w14:paraId="15856B2F" w14:textId="56F4C82B" w:rsidR="00273A2F" w:rsidRPr="0094572F" w:rsidRDefault="00487DF0" w:rsidP="00273A2F">
      <w:pPr>
        <w:jc w:val="both"/>
        <w:rPr>
          <w:szCs w:val="22"/>
          <w:highlight w:val="lightGray"/>
        </w:rPr>
      </w:pPr>
      <w:r w:rsidRPr="0094572F">
        <w:rPr>
          <w:szCs w:val="22"/>
          <w:highlight w:val="lightGray"/>
        </w:rPr>
        <w:t xml:space="preserve">802.11be </w:t>
      </w:r>
      <w:r w:rsidR="00273A2F" w:rsidRPr="0094572F">
        <w:rPr>
          <w:szCs w:val="22"/>
          <w:highlight w:val="lightGray"/>
        </w:rPr>
        <w:t>extend</w:t>
      </w:r>
      <w:r w:rsidRPr="0094572F">
        <w:rPr>
          <w:szCs w:val="22"/>
          <w:highlight w:val="lightGray"/>
        </w:rPr>
        <w:t>s</w:t>
      </w:r>
      <w:r w:rsidR="00273A2F" w:rsidRPr="0094572F">
        <w:rPr>
          <w:szCs w:val="22"/>
          <w:highlight w:val="lightGray"/>
        </w:rPr>
        <w:t xml:space="preserve"> </w:t>
      </w:r>
      <w:r w:rsidR="00D676B0" w:rsidRPr="0094572F">
        <w:rPr>
          <w:szCs w:val="22"/>
          <w:highlight w:val="lightGray"/>
        </w:rPr>
        <w:t>T</w:t>
      </w:r>
      <w:r w:rsidR="00273A2F" w:rsidRPr="0094572F">
        <w:rPr>
          <w:szCs w:val="22"/>
          <w:highlight w:val="lightGray"/>
        </w:rPr>
        <w:t>able 26-1</w:t>
      </w:r>
      <w:r w:rsidR="00DD25F1" w:rsidRPr="0094572F">
        <w:rPr>
          <w:szCs w:val="22"/>
          <w:highlight w:val="lightGray"/>
        </w:rPr>
        <w:t xml:space="preserve"> in 802.11ax D6.0 </w:t>
      </w:r>
      <w:r w:rsidR="00273A2F" w:rsidRPr="0094572F">
        <w:rPr>
          <w:szCs w:val="22"/>
          <w:highlight w:val="lightGray"/>
        </w:rPr>
        <w:t>as shown below</w:t>
      </w:r>
      <w:r w:rsidRPr="0094572F">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94572F" w14:paraId="1086B695" w14:textId="77777777" w:rsidTr="00916584">
        <w:trPr>
          <w:jc w:val="center"/>
        </w:trPr>
        <w:tc>
          <w:tcPr>
            <w:tcW w:w="2605" w:type="dxa"/>
          </w:tcPr>
          <w:p w14:paraId="3A6DA917" w14:textId="77777777" w:rsidR="00273A2F" w:rsidRPr="0094572F" w:rsidRDefault="00273A2F" w:rsidP="00916584">
            <w:pPr>
              <w:jc w:val="both"/>
              <w:rPr>
                <w:b/>
                <w:highlight w:val="lightGray"/>
              </w:rPr>
            </w:pPr>
            <w:r w:rsidRPr="0094572F">
              <w:rPr>
                <w:b/>
                <w:highlight w:val="lightGray"/>
              </w:rPr>
              <w:t>Negotiated buffer size</w:t>
            </w:r>
          </w:p>
        </w:tc>
        <w:tc>
          <w:tcPr>
            <w:tcW w:w="2790" w:type="dxa"/>
          </w:tcPr>
          <w:p w14:paraId="1BFCA7FB" w14:textId="77777777" w:rsidR="00273A2F" w:rsidRPr="0094572F" w:rsidRDefault="00273A2F" w:rsidP="00916584">
            <w:pPr>
              <w:jc w:val="both"/>
              <w:rPr>
                <w:b/>
                <w:highlight w:val="lightGray"/>
              </w:rPr>
            </w:pPr>
            <w:r w:rsidRPr="0094572F">
              <w:rPr>
                <w:b/>
                <w:highlight w:val="lightGray"/>
              </w:rPr>
              <w:t>Bitmap in compressed BA</w:t>
            </w:r>
          </w:p>
        </w:tc>
        <w:tc>
          <w:tcPr>
            <w:tcW w:w="2880" w:type="dxa"/>
          </w:tcPr>
          <w:p w14:paraId="46C50CBE" w14:textId="77777777" w:rsidR="00273A2F" w:rsidRPr="0094572F" w:rsidRDefault="00273A2F" w:rsidP="00916584">
            <w:pPr>
              <w:jc w:val="both"/>
              <w:rPr>
                <w:b/>
                <w:highlight w:val="lightGray"/>
              </w:rPr>
            </w:pPr>
            <w:r w:rsidRPr="0094572F">
              <w:rPr>
                <w:b/>
                <w:highlight w:val="lightGray"/>
              </w:rPr>
              <w:t>Bitmap in multi-STA BA</w:t>
            </w:r>
          </w:p>
        </w:tc>
      </w:tr>
      <w:tr w:rsidR="00273A2F" w:rsidRPr="0094572F" w14:paraId="7B7AA320" w14:textId="77777777" w:rsidTr="00916584">
        <w:trPr>
          <w:jc w:val="center"/>
        </w:trPr>
        <w:tc>
          <w:tcPr>
            <w:tcW w:w="2605" w:type="dxa"/>
          </w:tcPr>
          <w:p w14:paraId="1B1738A4" w14:textId="77777777" w:rsidR="00273A2F" w:rsidRPr="0094572F" w:rsidRDefault="00273A2F" w:rsidP="00916584">
            <w:pPr>
              <w:rPr>
                <w:highlight w:val="lightGray"/>
              </w:rPr>
            </w:pPr>
            <w:r w:rsidRPr="0094572F">
              <w:rPr>
                <w:highlight w:val="lightGray"/>
              </w:rPr>
              <w:t>1-64</w:t>
            </w:r>
          </w:p>
        </w:tc>
        <w:tc>
          <w:tcPr>
            <w:tcW w:w="2790" w:type="dxa"/>
          </w:tcPr>
          <w:p w14:paraId="64E49C21" w14:textId="77777777" w:rsidR="00273A2F" w:rsidRPr="0094572F" w:rsidRDefault="00273A2F" w:rsidP="00916584">
            <w:pPr>
              <w:rPr>
                <w:highlight w:val="lightGray"/>
              </w:rPr>
            </w:pPr>
            <w:r w:rsidRPr="0094572F">
              <w:rPr>
                <w:highlight w:val="lightGray"/>
              </w:rPr>
              <w:t>64</w:t>
            </w:r>
          </w:p>
        </w:tc>
        <w:tc>
          <w:tcPr>
            <w:tcW w:w="2880" w:type="dxa"/>
          </w:tcPr>
          <w:p w14:paraId="314692CD" w14:textId="77777777" w:rsidR="00273A2F" w:rsidRPr="0094572F" w:rsidRDefault="00273A2F" w:rsidP="00916584">
            <w:pPr>
              <w:rPr>
                <w:highlight w:val="lightGray"/>
              </w:rPr>
            </w:pPr>
            <w:r w:rsidRPr="0094572F">
              <w:rPr>
                <w:highlight w:val="lightGray"/>
              </w:rPr>
              <w:t>32 or 64</w:t>
            </w:r>
          </w:p>
        </w:tc>
      </w:tr>
      <w:tr w:rsidR="00273A2F" w:rsidRPr="0094572F" w14:paraId="3FC5147B" w14:textId="77777777" w:rsidTr="00916584">
        <w:trPr>
          <w:jc w:val="center"/>
        </w:trPr>
        <w:tc>
          <w:tcPr>
            <w:tcW w:w="2605" w:type="dxa"/>
          </w:tcPr>
          <w:p w14:paraId="2AD10EF8" w14:textId="77777777" w:rsidR="00273A2F" w:rsidRPr="0094572F" w:rsidRDefault="00273A2F" w:rsidP="00916584">
            <w:pPr>
              <w:rPr>
                <w:highlight w:val="lightGray"/>
              </w:rPr>
            </w:pPr>
            <w:r w:rsidRPr="0094572F">
              <w:rPr>
                <w:highlight w:val="lightGray"/>
              </w:rPr>
              <w:t>65-128</w:t>
            </w:r>
          </w:p>
        </w:tc>
        <w:tc>
          <w:tcPr>
            <w:tcW w:w="2790" w:type="dxa"/>
          </w:tcPr>
          <w:p w14:paraId="3137FBD0" w14:textId="77777777" w:rsidR="00273A2F" w:rsidRPr="0094572F" w:rsidRDefault="00273A2F" w:rsidP="00916584">
            <w:pPr>
              <w:rPr>
                <w:highlight w:val="lightGray"/>
              </w:rPr>
            </w:pPr>
            <w:r w:rsidRPr="0094572F">
              <w:rPr>
                <w:highlight w:val="lightGray"/>
              </w:rPr>
              <w:t>64 or 256</w:t>
            </w:r>
          </w:p>
        </w:tc>
        <w:tc>
          <w:tcPr>
            <w:tcW w:w="2880" w:type="dxa"/>
          </w:tcPr>
          <w:p w14:paraId="4BC42B7C" w14:textId="77777777" w:rsidR="00273A2F" w:rsidRPr="0094572F" w:rsidRDefault="00273A2F" w:rsidP="00916584">
            <w:pPr>
              <w:rPr>
                <w:highlight w:val="lightGray"/>
              </w:rPr>
            </w:pPr>
            <w:r w:rsidRPr="0094572F">
              <w:rPr>
                <w:highlight w:val="lightGray"/>
              </w:rPr>
              <w:t>32, 64, 128</w:t>
            </w:r>
          </w:p>
        </w:tc>
      </w:tr>
      <w:tr w:rsidR="00273A2F" w:rsidRPr="0094572F" w14:paraId="35F5027F" w14:textId="77777777" w:rsidTr="00916584">
        <w:trPr>
          <w:jc w:val="center"/>
        </w:trPr>
        <w:tc>
          <w:tcPr>
            <w:tcW w:w="2605" w:type="dxa"/>
          </w:tcPr>
          <w:p w14:paraId="06AF83C3" w14:textId="77777777" w:rsidR="00273A2F" w:rsidRPr="0094572F" w:rsidRDefault="00273A2F" w:rsidP="00916584">
            <w:pPr>
              <w:rPr>
                <w:highlight w:val="lightGray"/>
              </w:rPr>
            </w:pPr>
            <w:r w:rsidRPr="0094572F">
              <w:rPr>
                <w:highlight w:val="lightGray"/>
              </w:rPr>
              <w:t>129-256</w:t>
            </w:r>
          </w:p>
        </w:tc>
        <w:tc>
          <w:tcPr>
            <w:tcW w:w="2790" w:type="dxa"/>
          </w:tcPr>
          <w:p w14:paraId="165E717C" w14:textId="77777777" w:rsidR="00273A2F" w:rsidRPr="0094572F" w:rsidRDefault="00273A2F" w:rsidP="00916584">
            <w:pPr>
              <w:rPr>
                <w:highlight w:val="lightGray"/>
              </w:rPr>
            </w:pPr>
            <w:r w:rsidRPr="0094572F">
              <w:rPr>
                <w:highlight w:val="lightGray"/>
              </w:rPr>
              <w:t>64 or 256</w:t>
            </w:r>
          </w:p>
        </w:tc>
        <w:tc>
          <w:tcPr>
            <w:tcW w:w="2880" w:type="dxa"/>
          </w:tcPr>
          <w:p w14:paraId="40346AE1" w14:textId="77777777" w:rsidR="00273A2F" w:rsidRPr="0094572F" w:rsidRDefault="00273A2F" w:rsidP="00916584">
            <w:pPr>
              <w:rPr>
                <w:highlight w:val="lightGray"/>
              </w:rPr>
            </w:pPr>
            <w:r w:rsidRPr="0094572F">
              <w:rPr>
                <w:highlight w:val="lightGray"/>
              </w:rPr>
              <w:t>32, 64, 128, or 256</w:t>
            </w:r>
          </w:p>
        </w:tc>
      </w:tr>
      <w:tr w:rsidR="00273A2F" w:rsidRPr="0094572F" w14:paraId="7D8A0664" w14:textId="77777777" w:rsidTr="00916584">
        <w:trPr>
          <w:jc w:val="center"/>
        </w:trPr>
        <w:tc>
          <w:tcPr>
            <w:tcW w:w="2605" w:type="dxa"/>
          </w:tcPr>
          <w:p w14:paraId="136D83ED" w14:textId="77777777" w:rsidR="00273A2F" w:rsidRPr="0094572F" w:rsidRDefault="00273A2F" w:rsidP="00916584">
            <w:pPr>
              <w:rPr>
                <w:highlight w:val="lightGray"/>
              </w:rPr>
            </w:pPr>
            <w:r w:rsidRPr="0094572F">
              <w:rPr>
                <w:highlight w:val="lightGray"/>
              </w:rPr>
              <w:t>257-512</w:t>
            </w:r>
          </w:p>
        </w:tc>
        <w:tc>
          <w:tcPr>
            <w:tcW w:w="2790" w:type="dxa"/>
          </w:tcPr>
          <w:p w14:paraId="6B6AE101" w14:textId="77777777" w:rsidR="00273A2F" w:rsidRPr="0094572F" w:rsidRDefault="00273A2F" w:rsidP="00916584">
            <w:pPr>
              <w:rPr>
                <w:highlight w:val="lightGray"/>
              </w:rPr>
            </w:pPr>
            <w:r w:rsidRPr="0094572F">
              <w:rPr>
                <w:highlight w:val="lightGray"/>
              </w:rPr>
              <w:t>64 or 256 or 512</w:t>
            </w:r>
          </w:p>
        </w:tc>
        <w:tc>
          <w:tcPr>
            <w:tcW w:w="2880" w:type="dxa"/>
          </w:tcPr>
          <w:p w14:paraId="7E46CF42" w14:textId="77777777" w:rsidR="00273A2F" w:rsidRPr="0094572F" w:rsidRDefault="00273A2F" w:rsidP="00916584">
            <w:pPr>
              <w:rPr>
                <w:highlight w:val="lightGray"/>
              </w:rPr>
            </w:pPr>
            <w:r w:rsidRPr="0094572F">
              <w:rPr>
                <w:highlight w:val="lightGray"/>
              </w:rPr>
              <w:t>32, 64, 128, 256, 512</w:t>
            </w:r>
          </w:p>
        </w:tc>
      </w:tr>
      <w:tr w:rsidR="00273A2F" w:rsidRPr="0094572F" w14:paraId="1EFB04B1" w14:textId="77777777" w:rsidTr="00916584">
        <w:trPr>
          <w:jc w:val="center"/>
        </w:trPr>
        <w:tc>
          <w:tcPr>
            <w:tcW w:w="2605" w:type="dxa"/>
          </w:tcPr>
          <w:p w14:paraId="33242E6E" w14:textId="77777777" w:rsidR="00273A2F" w:rsidRPr="0094572F" w:rsidRDefault="00273A2F" w:rsidP="00916584">
            <w:pPr>
              <w:rPr>
                <w:highlight w:val="lightGray"/>
              </w:rPr>
            </w:pPr>
            <w:r w:rsidRPr="0094572F">
              <w:rPr>
                <w:highlight w:val="lightGray"/>
              </w:rPr>
              <w:t>513-1024</w:t>
            </w:r>
          </w:p>
        </w:tc>
        <w:tc>
          <w:tcPr>
            <w:tcW w:w="2790" w:type="dxa"/>
          </w:tcPr>
          <w:p w14:paraId="0E15EE6E" w14:textId="77777777" w:rsidR="00273A2F" w:rsidRPr="0094572F" w:rsidRDefault="00273A2F" w:rsidP="00916584">
            <w:pPr>
              <w:rPr>
                <w:highlight w:val="lightGray"/>
              </w:rPr>
            </w:pPr>
            <w:r w:rsidRPr="0094572F">
              <w:rPr>
                <w:highlight w:val="lightGray"/>
              </w:rPr>
              <w:t>64 or 256 or 512 or 1024</w:t>
            </w:r>
          </w:p>
        </w:tc>
        <w:tc>
          <w:tcPr>
            <w:tcW w:w="2880" w:type="dxa"/>
          </w:tcPr>
          <w:p w14:paraId="7A68BBD6" w14:textId="77777777" w:rsidR="00273A2F" w:rsidRPr="0094572F" w:rsidRDefault="00273A2F" w:rsidP="00916584">
            <w:pPr>
              <w:rPr>
                <w:highlight w:val="lightGray"/>
              </w:rPr>
            </w:pPr>
            <w:r w:rsidRPr="0094572F">
              <w:rPr>
                <w:highlight w:val="lightGray"/>
              </w:rPr>
              <w:t>32, 64, 128, 256, 512, or 1024</w:t>
            </w:r>
          </w:p>
        </w:tc>
      </w:tr>
    </w:tbl>
    <w:p w14:paraId="6BF70A0D" w14:textId="17E573D4" w:rsidR="00D676B0" w:rsidRPr="0094572F" w:rsidRDefault="00D676B0" w:rsidP="00D676B0">
      <w:pPr>
        <w:jc w:val="both"/>
        <w:rPr>
          <w:szCs w:val="22"/>
          <w:highlight w:val="lightGray"/>
        </w:rPr>
      </w:pPr>
      <w:r w:rsidRPr="0094572F">
        <w:rPr>
          <w:szCs w:val="22"/>
          <w:highlight w:val="lightGray"/>
        </w:rPr>
        <w:t xml:space="preserve">[Motion 112, #SP25, </w:t>
      </w:r>
      <w:sdt>
        <w:sdtPr>
          <w:rPr>
            <w:szCs w:val="22"/>
            <w:highlight w:val="lightGray"/>
          </w:rPr>
          <w:id w:val="1525672736"/>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236934532"/>
          <w:citation/>
        </w:sdtPr>
        <w:sdtEndPr/>
        <w:sdtContent>
          <w:r w:rsidRPr="0094572F">
            <w:rPr>
              <w:szCs w:val="22"/>
              <w:highlight w:val="lightGray"/>
            </w:rPr>
            <w:fldChar w:fldCharType="begin"/>
          </w:r>
          <w:r w:rsidRPr="0094572F">
            <w:rPr>
              <w:szCs w:val="22"/>
              <w:highlight w:val="lightGray"/>
              <w:lang w:val="en-US"/>
            </w:rPr>
            <w:instrText xml:space="preserve"> CITATION 20_0053r4 \l 1033 </w:instrText>
          </w:r>
          <w:r w:rsidRPr="0094572F">
            <w:rPr>
              <w:szCs w:val="22"/>
              <w:highlight w:val="lightGray"/>
            </w:rPr>
            <w:fldChar w:fldCharType="separate"/>
          </w:r>
          <w:r w:rsidR="005A1105" w:rsidRPr="0094572F">
            <w:rPr>
              <w:noProof/>
              <w:szCs w:val="22"/>
              <w:highlight w:val="lightGray"/>
              <w:lang w:val="en-US"/>
            </w:rPr>
            <w:t>[94]</w:t>
          </w:r>
          <w:r w:rsidRPr="0094572F">
            <w:rPr>
              <w:szCs w:val="22"/>
              <w:highlight w:val="lightGray"/>
            </w:rPr>
            <w:fldChar w:fldCharType="end"/>
          </w:r>
        </w:sdtContent>
      </w:sdt>
      <w:r w:rsidRPr="0094572F">
        <w:rPr>
          <w:szCs w:val="22"/>
          <w:highlight w:val="lightGray"/>
        </w:rPr>
        <w:t>]</w:t>
      </w:r>
    </w:p>
    <w:p w14:paraId="70EC8348" w14:textId="77777777" w:rsidR="00273A2F" w:rsidRPr="0094572F" w:rsidRDefault="00273A2F" w:rsidP="00A37979">
      <w:pPr>
        <w:jc w:val="both"/>
        <w:rPr>
          <w:b/>
          <w:i/>
          <w:highlight w:val="lightGray"/>
        </w:rPr>
      </w:pPr>
    </w:p>
    <w:p w14:paraId="2186559C" w14:textId="33F1F2ED" w:rsidR="00CF50A3" w:rsidRPr="0094572F" w:rsidRDefault="00CF50A3" w:rsidP="00C6196B">
      <w:pPr>
        <w:ind w:left="360" w:hanging="360"/>
        <w:jc w:val="both"/>
        <w:rPr>
          <w:szCs w:val="22"/>
          <w:highlight w:val="lightGray"/>
          <w:lang w:val="en-US"/>
        </w:rPr>
      </w:pPr>
      <w:r w:rsidRPr="0094572F">
        <w:rPr>
          <w:szCs w:val="22"/>
          <w:highlight w:val="lightGray"/>
          <w:lang w:val="en-US"/>
        </w:rPr>
        <w:t xml:space="preserve">For </w:t>
      </w:r>
      <w:r w:rsidR="00100442" w:rsidRPr="0094572F">
        <w:rPr>
          <w:szCs w:val="22"/>
          <w:highlight w:val="lightGray"/>
          <w:lang w:val="en-US"/>
        </w:rPr>
        <w:t>an</w:t>
      </w:r>
      <w:r w:rsidRPr="0094572F">
        <w:rPr>
          <w:szCs w:val="22"/>
          <w:highlight w:val="lightGray"/>
          <w:lang w:val="en-US"/>
        </w:rPr>
        <w:t xml:space="preserve"> M-BlockAck frame, add support for 512/1024 bitmap lengths by:</w:t>
      </w:r>
    </w:p>
    <w:p w14:paraId="398EF48D" w14:textId="77777777" w:rsidR="00CF50A3" w:rsidRPr="0094572F" w:rsidRDefault="00CF50A3" w:rsidP="00DF7E01">
      <w:pPr>
        <w:pStyle w:val="ListParagraph"/>
        <w:numPr>
          <w:ilvl w:val="0"/>
          <w:numId w:val="62"/>
        </w:numPr>
        <w:jc w:val="both"/>
        <w:rPr>
          <w:szCs w:val="22"/>
          <w:highlight w:val="lightGray"/>
          <w:lang w:val="en-US"/>
        </w:rPr>
      </w:pPr>
      <w:r w:rsidRPr="0094572F">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94572F" w:rsidRDefault="00CF50A3" w:rsidP="00DF7E01">
      <w:pPr>
        <w:pStyle w:val="ListParagraph"/>
        <w:numPr>
          <w:ilvl w:val="0"/>
          <w:numId w:val="62"/>
        </w:numPr>
        <w:jc w:val="both"/>
        <w:rPr>
          <w:szCs w:val="22"/>
          <w:highlight w:val="lightGray"/>
          <w:lang w:val="en-US"/>
        </w:rPr>
      </w:pPr>
      <w:r w:rsidRPr="0094572F">
        <w:rPr>
          <w:szCs w:val="22"/>
          <w:highlight w:val="lightGray"/>
          <w:lang w:val="en-US"/>
        </w:rPr>
        <w:t>The M-BA frame containing these Per AID TID Info fields is not sent as a response to an HE TB PPDU generated by at least one HE STA.</w:t>
      </w:r>
      <w:r w:rsidR="00487DF0" w:rsidRPr="0094572F">
        <w:rPr>
          <w:b/>
          <w:i/>
          <w:highlight w:val="lightGray"/>
        </w:rPr>
        <w:t xml:space="preserve"> </w:t>
      </w:r>
    </w:p>
    <w:p w14:paraId="616D33B8" w14:textId="2E0E3FD1" w:rsidR="00EA2421" w:rsidRPr="0094572F" w:rsidRDefault="00EE61E8" w:rsidP="00A37979">
      <w:pPr>
        <w:jc w:val="both"/>
        <w:rPr>
          <w:highlight w:val="lightGray"/>
        </w:rPr>
      </w:pPr>
      <w:r w:rsidRPr="0094572F">
        <w:rPr>
          <w:highlight w:val="lightGray"/>
        </w:rPr>
        <w:t xml:space="preserve">[Motion 112, #SP22, </w:t>
      </w:r>
      <w:sdt>
        <w:sdtPr>
          <w:rPr>
            <w:szCs w:val="22"/>
            <w:highlight w:val="lightGray"/>
          </w:rPr>
          <w:id w:val="-692758640"/>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100442" w:rsidRPr="0094572F">
        <w:rPr>
          <w:szCs w:val="22"/>
          <w:highlight w:val="lightGray"/>
        </w:rPr>
        <w:t xml:space="preserve"> </w:t>
      </w:r>
      <w:sdt>
        <w:sdtPr>
          <w:rPr>
            <w:szCs w:val="22"/>
            <w:highlight w:val="lightGray"/>
          </w:rPr>
          <w:id w:val="-391126863"/>
          <w:citation/>
        </w:sdtPr>
        <w:sdtEndPr/>
        <w:sdtContent>
          <w:r w:rsidR="00100442" w:rsidRPr="0094572F">
            <w:rPr>
              <w:szCs w:val="22"/>
              <w:highlight w:val="lightGray"/>
            </w:rPr>
            <w:fldChar w:fldCharType="begin"/>
          </w:r>
          <w:r w:rsidR="00100442" w:rsidRPr="0094572F">
            <w:rPr>
              <w:szCs w:val="22"/>
              <w:highlight w:val="lightGray"/>
              <w:lang w:val="en-US"/>
            </w:rPr>
            <w:instrText xml:space="preserve"> CITATION 20_0441r3 \l 1033 </w:instrText>
          </w:r>
          <w:r w:rsidR="00100442" w:rsidRPr="0094572F">
            <w:rPr>
              <w:szCs w:val="22"/>
              <w:highlight w:val="lightGray"/>
            </w:rPr>
            <w:fldChar w:fldCharType="separate"/>
          </w:r>
          <w:r w:rsidR="005A1105" w:rsidRPr="0094572F">
            <w:rPr>
              <w:noProof/>
              <w:szCs w:val="22"/>
              <w:highlight w:val="lightGray"/>
              <w:lang w:val="en-US"/>
            </w:rPr>
            <w:t>[95]</w:t>
          </w:r>
          <w:r w:rsidR="00100442" w:rsidRPr="0094572F">
            <w:rPr>
              <w:szCs w:val="22"/>
              <w:highlight w:val="lightGray"/>
            </w:rPr>
            <w:fldChar w:fldCharType="end"/>
          </w:r>
        </w:sdtContent>
      </w:sdt>
      <w:r w:rsidR="00100442" w:rsidRPr="0094572F">
        <w:rPr>
          <w:szCs w:val="22"/>
          <w:highlight w:val="lightGray"/>
        </w:rPr>
        <w:t>]</w:t>
      </w:r>
    </w:p>
    <w:p w14:paraId="17A5B1EF" w14:textId="77777777" w:rsidR="004272BB" w:rsidRPr="0094572F" w:rsidRDefault="004272BB" w:rsidP="00C6196B">
      <w:pPr>
        <w:jc w:val="both"/>
        <w:rPr>
          <w:szCs w:val="22"/>
          <w:highlight w:val="lightGray"/>
        </w:rPr>
      </w:pPr>
    </w:p>
    <w:p w14:paraId="3E0FD7B9" w14:textId="4DCEA70C" w:rsidR="00EA2421" w:rsidRPr="0094572F" w:rsidRDefault="00EA2421" w:rsidP="00C6196B">
      <w:pPr>
        <w:jc w:val="both"/>
        <w:rPr>
          <w:szCs w:val="22"/>
          <w:highlight w:val="lightGray"/>
        </w:rPr>
      </w:pPr>
      <w:r w:rsidRPr="0094572F">
        <w:rPr>
          <w:szCs w:val="22"/>
          <w:highlight w:val="lightGray"/>
        </w:rPr>
        <w:lastRenderedPageBreak/>
        <w:t>For a Compressed BlockAck frame, use some of the reserved values of the Fragment Number field of the BlockAck frame to indicate the added bitmap lengths (512 and 1024).</w:t>
      </w:r>
      <w:r w:rsidR="00487DF0" w:rsidRPr="0094572F">
        <w:rPr>
          <w:b/>
          <w:i/>
          <w:highlight w:val="lightGray"/>
        </w:rPr>
        <w:t xml:space="preserve"> </w:t>
      </w:r>
    </w:p>
    <w:p w14:paraId="2A93B2E0" w14:textId="5BEFBEE5" w:rsidR="00EE61E8" w:rsidRPr="0094572F" w:rsidRDefault="00EE61E8" w:rsidP="00EE61E8">
      <w:pPr>
        <w:jc w:val="both"/>
        <w:rPr>
          <w:highlight w:val="lightGray"/>
        </w:rPr>
      </w:pPr>
      <w:r w:rsidRPr="0094572F">
        <w:rPr>
          <w:highlight w:val="lightGray"/>
        </w:rPr>
        <w:t xml:space="preserve">[Motion 112, #SP23, </w:t>
      </w:r>
      <w:sdt>
        <w:sdtPr>
          <w:rPr>
            <w:szCs w:val="22"/>
            <w:highlight w:val="lightGray"/>
          </w:rPr>
          <w:id w:val="29048409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100442" w:rsidRPr="0094572F">
        <w:rPr>
          <w:szCs w:val="22"/>
          <w:highlight w:val="lightGray"/>
        </w:rPr>
        <w:t xml:space="preserve"> </w:t>
      </w:r>
      <w:sdt>
        <w:sdtPr>
          <w:rPr>
            <w:szCs w:val="22"/>
            <w:highlight w:val="lightGray"/>
          </w:rPr>
          <w:id w:val="-499115301"/>
          <w:citation/>
        </w:sdtPr>
        <w:sdtEndPr/>
        <w:sdtContent>
          <w:r w:rsidR="00100442" w:rsidRPr="0094572F">
            <w:rPr>
              <w:szCs w:val="22"/>
              <w:highlight w:val="lightGray"/>
            </w:rPr>
            <w:fldChar w:fldCharType="begin"/>
          </w:r>
          <w:r w:rsidR="00100442" w:rsidRPr="0094572F">
            <w:rPr>
              <w:szCs w:val="22"/>
              <w:highlight w:val="lightGray"/>
              <w:lang w:val="en-US"/>
            </w:rPr>
            <w:instrText xml:space="preserve"> CITATION 20_0441r3 \l 1033 </w:instrText>
          </w:r>
          <w:r w:rsidR="00100442" w:rsidRPr="0094572F">
            <w:rPr>
              <w:szCs w:val="22"/>
              <w:highlight w:val="lightGray"/>
            </w:rPr>
            <w:fldChar w:fldCharType="separate"/>
          </w:r>
          <w:r w:rsidR="005A1105" w:rsidRPr="0094572F">
            <w:rPr>
              <w:noProof/>
              <w:szCs w:val="22"/>
              <w:highlight w:val="lightGray"/>
              <w:lang w:val="en-US"/>
            </w:rPr>
            <w:t>[95]</w:t>
          </w:r>
          <w:r w:rsidR="00100442" w:rsidRPr="0094572F">
            <w:rPr>
              <w:szCs w:val="22"/>
              <w:highlight w:val="lightGray"/>
            </w:rPr>
            <w:fldChar w:fldCharType="end"/>
          </w:r>
        </w:sdtContent>
      </w:sdt>
      <w:r w:rsidR="00100442" w:rsidRPr="0094572F">
        <w:rPr>
          <w:szCs w:val="22"/>
          <w:highlight w:val="lightGray"/>
        </w:rPr>
        <w:t>]</w:t>
      </w:r>
    </w:p>
    <w:p w14:paraId="5119D2F0" w14:textId="77777777" w:rsidR="006D11B8" w:rsidRPr="0094572F" w:rsidRDefault="006D11B8" w:rsidP="006D11B8">
      <w:pPr>
        <w:jc w:val="both"/>
        <w:rPr>
          <w:szCs w:val="22"/>
          <w:highlight w:val="lightGray"/>
        </w:rPr>
      </w:pPr>
    </w:p>
    <w:p w14:paraId="29EE2CD7" w14:textId="163063BA" w:rsidR="006D11B8" w:rsidRPr="0094572F" w:rsidRDefault="00487DF0" w:rsidP="006D11B8">
      <w:pPr>
        <w:jc w:val="both"/>
        <w:rPr>
          <w:szCs w:val="22"/>
          <w:highlight w:val="lightGray"/>
        </w:rPr>
      </w:pPr>
      <w:r w:rsidRPr="0094572F">
        <w:rPr>
          <w:szCs w:val="22"/>
          <w:highlight w:val="lightGray"/>
        </w:rPr>
        <w:t>802.11be</w:t>
      </w:r>
      <w:r w:rsidR="006D11B8" w:rsidRPr="0094572F">
        <w:rPr>
          <w:szCs w:val="22"/>
          <w:highlight w:val="lightGray"/>
        </w:rPr>
        <w:t xml:space="preserve"> use</w:t>
      </w:r>
      <w:r w:rsidRPr="0094572F">
        <w:rPr>
          <w:szCs w:val="22"/>
          <w:highlight w:val="lightGray"/>
        </w:rPr>
        <w:t>s</w:t>
      </w:r>
      <w:r w:rsidR="006D11B8" w:rsidRPr="0094572F">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94572F">
        <w:rPr>
          <w:szCs w:val="22"/>
          <w:highlight w:val="lightGray"/>
        </w:rPr>
        <w:t>.</w:t>
      </w:r>
      <w:r w:rsidRPr="0094572F">
        <w:rPr>
          <w:b/>
          <w:i/>
          <w:highlight w:val="lightGray"/>
        </w:rPr>
        <w:t xml:space="preserve"> </w:t>
      </w:r>
    </w:p>
    <w:p w14:paraId="03F47D5E" w14:textId="2E2D7F0E" w:rsidR="00A84AE2" w:rsidRDefault="00A84AE2" w:rsidP="006D11B8">
      <w:pPr>
        <w:jc w:val="both"/>
        <w:rPr>
          <w:szCs w:val="22"/>
        </w:rPr>
      </w:pPr>
      <w:r w:rsidRPr="0094572F">
        <w:rPr>
          <w:szCs w:val="22"/>
          <w:highlight w:val="lightGray"/>
        </w:rPr>
        <w:t xml:space="preserve">[Motion 112, #SP24, </w:t>
      </w:r>
      <w:sdt>
        <w:sdtPr>
          <w:rPr>
            <w:szCs w:val="22"/>
            <w:highlight w:val="lightGray"/>
          </w:rPr>
          <w:id w:val="217481514"/>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E6F3C" w:rsidRPr="0094572F">
        <w:rPr>
          <w:szCs w:val="22"/>
          <w:highlight w:val="lightGray"/>
        </w:rPr>
        <w:t xml:space="preserve"> </w:t>
      </w:r>
      <w:sdt>
        <w:sdtPr>
          <w:rPr>
            <w:szCs w:val="22"/>
            <w:highlight w:val="lightGray"/>
          </w:rPr>
          <w:id w:val="-582371978"/>
          <w:citation/>
        </w:sdtPr>
        <w:sdtEndPr/>
        <w:sdtContent>
          <w:r w:rsidR="005E6F3C" w:rsidRPr="0094572F">
            <w:rPr>
              <w:szCs w:val="22"/>
              <w:highlight w:val="lightGray"/>
            </w:rPr>
            <w:fldChar w:fldCharType="begin"/>
          </w:r>
          <w:r w:rsidR="005E6F3C" w:rsidRPr="0094572F">
            <w:rPr>
              <w:szCs w:val="22"/>
              <w:highlight w:val="lightGray"/>
              <w:lang w:val="en-US"/>
            </w:rPr>
            <w:instrText xml:space="preserve"> CITATION 20_0397r4 \l 1033 </w:instrText>
          </w:r>
          <w:r w:rsidR="005E6F3C" w:rsidRPr="0094572F">
            <w:rPr>
              <w:szCs w:val="22"/>
              <w:highlight w:val="lightGray"/>
            </w:rPr>
            <w:fldChar w:fldCharType="separate"/>
          </w:r>
          <w:r w:rsidR="005A1105" w:rsidRPr="0094572F">
            <w:rPr>
              <w:noProof/>
              <w:szCs w:val="22"/>
              <w:highlight w:val="lightGray"/>
              <w:lang w:val="en-US"/>
            </w:rPr>
            <w:t>[96]</w:t>
          </w:r>
          <w:r w:rsidR="005E6F3C" w:rsidRPr="0094572F">
            <w:rPr>
              <w:szCs w:val="22"/>
              <w:highlight w:val="lightGray"/>
            </w:rPr>
            <w:fldChar w:fldCharType="end"/>
          </w:r>
        </w:sdtContent>
      </w:sdt>
      <w:r w:rsidR="005E6F3C" w:rsidRPr="0094572F">
        <w:rPr>
          <w:szCs w:val="22"/>
          <w:highlight w:val="lightGray"/>
        </w:rPr>
        <w:t>]</w:t>
      </w:r>
    </w:p>
    <w:p w14:paraId="5F865E54" w14:textId="77777777" w:rsidR="001B717E" w:rsidRDefault="001B717E" w:rsidP="006D11B8">
      <w:pPr>
        <w:jc w:val="both"/>
        <w:rPr>
          <w:szCs w:val="22"/>
        </w:rPr>
      </w:pPr>
    </w:p>
    <w:p w14:paraId="4E3BB05F" w14:textId="2B13E5C0" w:rsidR="00DC7532" w:rsidRPr="00DC7532" w:rsidRDefault="00DC7532" w:rsidP="00DC7532">
      <w:pPr>
        <w:jc w:val="both"/>
        <w:rPr>
          <w:szCs w:val="22"/>
          <w:highlight w:val="yellow"/>
        </w:rPr>
      </w:pPr>
      <w:r w:rsidRPr="00DC7532">
        <w:rPr>
          <w:b/>
          <w:highlight w:val="yellow"/>
        </w:rPr>
        <w:t>Straw poll #63</w:t>
      </w:r>
    </w:p>
    <w:p w14:paraId="152D0DF1" w14:textId="6882A99C" w:rsidR="00DC7532" w:rsidRPr="00DC7532" w:rsidRDefault="00DC7532" w:rsidP="00DC7532">
      <w:pPr>
        <w:jc w:val="both"/>
        <w:rPr>
          <w:szCs w:val="22"/>
          <w:highlight w:val="yellow"/>
        </w:rPr>
      </w:pPr>
      <w:del w:id="1178" w:author="Edward Au" w:date="2020-06-27T00:15:00Z">
        <w:r w:rsidRPr="00DC7532" w:rsidDel="00FE2029">
          <w:rPr>
            <w:szCs w:val="22"/>
            <w:highlight w:val="yellow"/>
          </w:rPr>
          <w:delText>Do you</w:delText>
        </w:r>
      </w:del>
      <w:ins w:id="1179" w:author="Edward Au" w:date="2020-06-27T00:15:00Z">
        <w:r w:rsidR="00FE2029">
          <w:rPr>
            <w:szCs w:val="22"/>
            <w:highlight w:val="yellow"/>
          </w:rPr>
          <w:t>802.11be</w:t>
        </w:r>
      </w:ins>
      <w:r w:rsidRPr="00DC7532">
        <w:rPr>
          <w:szCs w:val="22"/>
          <w:highlight w:val="yellow"/>
        </w:rPr>
        <w:t xml:space="preserve"> support</w:t>
      </w:r>
      <w:ins w:id="1180" w:author="Edward Au" w:date="2020-06-27T00:15:00Z">
        <w:r w:rsidR="00FE2029">
          <w:rPr>
            <w:szCs w:val="22"/>
            <w:highlight w:val="yellow"/>
          </w:rPr>
          <w:t>s</w:t>
        </w:r>
      </w:ins>
      <w:r w:rsidRPr="00DC7532">
        <w:rPr>
          <w:szCs w:val="22"/>
          <w:highlight w:val="yellow"/>
        </w:rPr>
        <w:t xml:space="preserve"> </w:t>
      </w:r>
      <w:del w:id="1181" w:author="Edward Au" w:date="2020-06-27T00:15:00Z">
        <w:r w:rsidRPr="00DC7532" w:rsidDel="00FE2029">
          <w:rPr>
            <w:szCs w:val="22"/>
            <w:highlight w:val="yellow"/>
          </w:rPr>
          <w:delText xml:space="preserve">to </w:delText>
        </w:r>
      </w:del>
      <w:r w:rsidRPr="00DC7532">
        <w:rPr>
          <w:szCs w:val="22"/>
          <w:highlight w:val="yellow"/>
        </w:rPr>
        <w:t>allow</w:t>
      </w:r>
      <w:ins w:id="1182" w:author="Edward Au" w:date="2020-06-27T00:15:00Z">
        <w:r w:rsidR="00FE2029">
          <w:rPr>
            <w:szCs w:val="22"/>
            <w:highlight w:val="yellow"/>
          </w:rPr>
          <w:t>ing</w:t>
        </w:r>
      </w:ins>
      <w:r w:rsidRPr="00DC7532">
        <w:rPr>
          <w:szCs w:val="22"/>
          <w:highlight w:val="yellow"/>
        </w:rPr>
        <w:t xml:space="preserve"> an EHT STA to use HE SU PPDU to carry the solicited BA if the transmit time of HE SU PPDU is less than the PPDU duration of a non-HT PPDU containing the Control frame sent at the primary rate</w:t>
      </w:r>
      <w:del w:id="1183" w:author="Edward Au" w:date="2020-06-27T00:15:00Z">
        <w:r w:rsidRPr="00DC7532" w:rsidDel="00FE2029">
          <w:rPr>
            <w:szCs w:val="22"/>
            <w:highlight w:val="yellow"/>
          </w:rPr>
          <w:delText xml:space="preserve">? </w:delText>
        </w:r>
      </w:del>
      <w:ins w:id="1184" w:author="Edward Au" w:date="2020-06-27T00:15:00Z">
        <w:r w:rsidR="00FE2029">
          <w:rPr>
            <w:szCs w:val="22"/>
            <w:highlight w:val="yellow"/>
          </w:rPr>
          <w:t>.</w:t>
        </w:r>
        <w:r w:rsidR="00FE2029" w:rsidRPr="00DC7532">
          <w:rPr>
            <w:szCs w:val="22"/>
            <w:highlight w:val="yellow"/>
          </w:rPr>
          <w:t xml:space="preserve"> </w:t>
        </w:r>
      </w:ins>
      <w:r w:rsidRPr="00DC7532">
        <w:rPr>
          <w:b/>
          <w:i/>
          <w:highlight w:val="yellow"/>
        </w:rPr>
        <w:t>[#SP63]</w:t>
      </w:r>
    </w:p>
    <w:p w14:paraId="2BD69AF6" w14:textId="2B5D480A" w:rsidR="00DC7532" w:rsidRDefault="00DC7532" w:rsidP="00DC7532">
      <w:pPr>
        <w:jc w:val="both"/>
        <w:rPr>
          <w:szCs w:val="22"/>
        </w:rPr>
      </w:pPr>
      <w:r w:rsidRPr="00DC7532">
        <w:rPr>
          <w:szCs w:val="22"/>
          <w:highlight w:val="yellow"/>
        </w:rPr>
        <w:t>[20/0061r2 (BA Consideration, Liwen Chu, NXP), SP#1, Approved with unanimous consent]</w:t>
      </w:r>
    </w:p>
    <w:p w14:paraId="4D19D40E" w14:textId="77777777" w:rsidR="001F05A6" w:rsidRDefault="001F05A6" w:rsidP="00DC7532">
      <w:pPr>
        <w:jc w:val="both"/>
        <w:rPr>
          <w:szCs w:val="22"/>
        </w:rPr>
      </w:pPr>
    </w:p>
    <w:p w14:paraId="2EAF5A8D" w14:textId="5C2E7451" w:rsidR="001F05A6" w:rsidRPr="001F05A6" w:rsidRDefault="001F05A6" w:rsidP="001F05A6">
      <w:pPr>
        <w:jc w:val="both"/>
        <w:rPr>
          <w:szCs w:val="22"/>
          <w:highlight w:val="yellow"/>
        </w:rPr>
      </w:pPr>
      <w:r w:rsidRPr="001F05A6">
        <w:rPr>
          <w:b/>
          <w:highlight w:val="yellow"/>
        </w:rPr>
        <w:t>Straw poll #64</w:t>
      </w:r>
    </w:p>
    <w:p w14:paraId="329610E5" w14:textId="1ABFDF45" w:rsidR="001F05A6" w:rsidRPr="001F05A6" w:rsidRDefault="001F05A6" w:rsidP="001F05A6">
      <w:pPr>
        <w:jc w:val="both"/>
        <w:rPr>
          <w:szCs w:val="22"/>
          <w:lang w:val="en-US"/>
        </w:rPr>
      </w:pPr>
      <w:del w:id="1185" w:author="Edward Au" w:date="2020-06-27T00:15:00Z">
        <w:r w:rsidRPr="001F05A6" w:rsidDel="00FE2029">
          <w:rPr>
            <w:szCs w:val="22"/>
            <w:highlight w:val="yellow"/>
            <w:lang w:val="en-US"/>
          </w:rPr>
          <w:delText>Do you</w:delText>
        </w:r>
      </w:del>
      <w:ins w:id="1186" w:author="Edward Au" w:date="2020-06-27T00:15:00Z">
        <w:r w:rsidR="00FE2029">
          <w:rPr>
            <w:szCs w:val="22"/>
            <w:highlight w:val="yellow"/>
            <w:lang w:val="en-US"/>
          </w:rPr>
          <w:t>802.11be</w:t>
        </w:r>
      </w:ins>
      <w:r w:rsidRPr="001F05A6">
        <w:rPr>
          <w:szCs w:val="22"/>
          <w:highlight w:val="yellow"/>
          <w:lang w:val="en-US"/>
        </w:rPr>
        <w:t xml:space="preserve"> support</w:t>
      </w:r>
      <w:ins w:id="1187" w:author="Edward Au" w:date="2020-06-27T00:15:00Z">
        <w:r w:rsidR="00FE2029">
          <w:rPr>
            <w:szCs w:val="22"/>
            <w:highlight w:val="yellow"/>
            <w:lang w:val="en-US"/>
          </w:rPr>
          <w:t>s</w:t>
        </w:r>
      </w:ins>
      <w:r w:rsidRPr="001F05A6">
        <w:rPr>
          <w:szCs w:val="22"/>
          <w:highlight w:val="yellow"/>
          <w:lang w:val="en-US"/>
        </w:rPr>
        <w:t xml:space="preserve"> </w:t>
      </w:r>
      <w:del w:id="1188" w:author="Edward Au" w:date="2020-06-27T00:15:00Z">
        <w:r w:rsidRPr="001F05A6" w:rsidDel="00FE2029">
          <w:rPr>
            <w:szCs w:val="22"/>
            <w:highlight w:val="yellow"/>
            <w:lang w:val="en-US"/>
          </w:rPr>
          <w:delText xml:space="preserve">to </w:delText>
        </w:r>
      </w:del>
      <w:r w:rsidRPr="001F05A6">
        <w:rPr>
          <w:szCs w:val="22"/>
          <w:highlight w:val="yellow"/>
          <w:lang w:val="en-US"/>
        </w:rPr>
        <w:t>allow</w:t>
      </w:r>
      <w:ins w:id="1189" w:author="Edward Au" w:date="2020-06-27T00:16:00Z">
        <w:r w:rsidR="00FE2029">
          <w:rPr>
            <w:szCs w:val="22"/>
            <w:highlight w:val="yellow"/>
            <w:lang w:val="en-US"/>
          </w:rPr>
          <w:t>ing</w:t>
        </w:r>
      </w:ins>
      <w:r w:rsidRPr="001F05A6">
        <w:rPr>
          <w:szCs w:val="22"/>
          <w:highlight w:val="yellow"/>
          <w:lang w:val="en-US"/>
        </w:rPr>
        <w:t xml:space="preserve"> </w:t>
      </w:r>
      <w:ins w:id="1190" w:author="Edward Au" w:date="2020-06-27T00:16:00Z">
        <w:r w:rsidR="00FE2029">
          <w:rPr>
            <w:szCs w:val="22"/>
            <w:highlight w:val="yellow"/>
            <w:lang w:val="en-US"/>
          </w:rPr>
          <w:t xml:space="preserve">an </w:t>
        </w:r>
      </w:ins>
      <w:r w:rsidRPr="001F05A6">
        <w:rPr>
          <w:szCs w:val="22"/>
          <w:highlight w:val="yellow"/>
          <w:lang w:val="en-US"/>
        </w:rPr>
        <w:t>EHT SU PPDU to carry the solicited BA if the transmit time of EHT SU PPDU is less than the PPDU duration of a non-HT PPDU containing the Control frame sent at the primary rate and the soliciting PPDU is EHT PPDU</w:t>
      </w:r>
      <w:del w:id="1191" w:author="Edward Au" w:date="2020-06-27T00:16:00Z">
        <w:r w:rsidRPr="001F05A6" w:rsidDel="00FE2029">
          <w:rPr>
            <w:szCs w:val="22"/>
            <w:highlight w:val="yellow"/>
            <w:lang w:val="en-US"/>
          </w:rPr>
          <w:delText xml:space="preserve">? </w:delText>
        </w:r>
      </w:del>
      <w:ins w:id="1192" w:author="Edward Au" w:date="2020-06-27T00:16:00Z">
        <w:r w:rsidR="00FE2029">
          <w:rPr>
            <w:szCs w:val="22"/>
            <w:highlight w:val="yellow"/>
            <w:lang w:val="en-US"/>
          </w:rPr>
          <w:t>.</w:t>
        </w:r>
        <w:r w:rsidR="00FE2029" w:rsidRPr="001F05A6">
          <w:rPr>
            <w:szCs w:val="22"/>
            <w:highlight w:val="yellow"/>
            <w:lang w:val="en-US"/>
          </w:rPr>
          <w:t xml:space="preserve"> </w:t>
        </w:r>
      </w:ins>
      <w:r w:rsidRPr="001F05A6">
        <w:rPr>
          <w:b/>
          <w:i/>
          <w:highlight w:val="yellow"/>
        </w:rPr>
        <w:t>[#SP64]</w:t>
      </w:r>
    </w:p>
    <w:p w14:paraId="7FDAA4CA" w14:textId="0A962B14" w:rsidR="001F05A6" w:rsidRDefault="001F05A6" w:rsidP="001F05A6">
      <w:pPr>
        <w:jc w:val="both"/>
        <w:rPr>
          <w:szCs w:val="22"/>
        </w:rPr>
      </w:pPr>
      <w:r w:rsidRPr="00DC7532">
        <w:rPr>
          <w:szCs w:val="22"/>
          <w:highlight w:val="yellow"/>
        </w:rPr>
        <w:t>[20/0061r2 (BA Consideration, Liwen Chu, NXP), SP#</w:t>
      </w:r>
      <w:r>
        <w:rPr>
          <w:szCs w:val="22"/>
          <w:highlight w:val="yellow"/>
        </w:rPr>
        <w:t>2</w:t>
      </w:r>
      <w:r w:rsidRPr="00DC7532">
        <w:rPr>
          <w:szCs w:val="22"/>
          <w:highlight w:val="yellow"/>
        </w:rPr>
        <w:t>, Approved with unanimous consent]</w:t>
      </w:r>
    </w:p>
    <w:p w14:paraId="1302AC60" w14:textId="77777777" w:rsidR="00DC7532" w:rsidRPr="006D11B8" w:rsidRDefault="00DC7532" w:rsidP="006D11B8">
      <w:pPr>
        <w:jc w:val="both"/>
        <w:rPr>
          <w:szCs w:val="22"/>
        </w:rPr>
      </w:pPr>
    </w:p>
    <w:p w14:paraId="12816F3A" w14:textId="391E9A3F" w:rsidR="006C2F76" w:rsidRPr="0094572F" w:rsidRDefault="006C2F76" w:rsidP="006C2F76">
      <w:pPr>
        <w:jc w:val="both"/>
        <w:rPr>
          <w:highlight w:val="lightGray"/>
        </w:rPr>
      </w:pPr>
      <w:r w:rsidRPr="0094572F">
        <w:rPr>
          <w:highlight w:val="lightGray"/>
        </w:rPr>
        <w:t xml:space="preserve">802.11be shall define mechanism for multi-link operation that enables the following: </w:t>
      </w:r>
    </w:p>
    <w:p w14:paraId="0A94CCFB" w14:textId="4E68CE51" w:rsidR="006C2F76" w:rsidRPr="0094572F" w:rsidRDefault="006C2F76" w:rsidP="00DF7E01">
      <w:pPr>
        <w:pStyle w:val="ListParagraph"/>
        <w:numPr>
          <w:ilvl w:val="0"/>
          <w:numId w:val="54"/>
        </w:numPr>
        <w:jc w:val="both"/>
        <w:rPr>
          <w:highlight w:val="lightGray"/>
        </w:rPr>
      </w:pPr>
      <w:r w:rsidRPr="0094572F">
        <w:rPr>
          <w:highlight w:val="lightGray"/>
        </w:rPr>
        <w:t>A STA of a recipient MLD shall provide receive status for MPDUs received on the link that it is operating on and may provide (if available) information on successful reception of MPDUs received by another STA of that MLD</w:t>
      </w:r>
      <w:r w:rsidR="004272BB" w:rsidRPr="0094572F">
        <w:rPr>
          <w:highlight w:val="lightGray"/>
        </w:rPr>
        <w:t>.</w:t>
      </w:r>
    </w:p>
    <w:p w14:paraId="72E5FD86" w14:textId="21CEBA59" w:rsidR="006F3F4D" w:rsidRPr="0094572F" w:rsidRDefault="006F3F4D" w:rsidP="006C2F76">
      <w:pPr>
        <w:jc w:val="both"/>
        <w:rPr>
          <w:b/>
          <w:i/>
          <w:highlight w:val="lightGray"/>
        </w:rPr>
      </w:pPr>
      <w:r w:rsidRPr="0094572F">
        <w:rPr>
          <w:highlight w:val="lightGray"/>
        </w:rPr>
        <w:t xml:space="preserve">[Motion 114, </w:t>
      </w:r>
      <w:sdt>
        <w:sdtPr>
          <w:rPr>
            <w:highlight w:val="lightGray"/>
          </w:rPr>
          <w:id w:val="41031703"/>
          <w:citation/>
        </w:sdtPr>
        <w:sdtEndPr/>
        <w:sdtContent>
          <w:r w:rsidR="007A6079" w:rsidRPr="0094572F">
            <w:rPr>
              <w:highlight w:val="lightGray"/>
            </w:rPr>
            <w:fldChar w:fldCharType="begin"/>
          </w:r>
          <w:r w:rsidR="007A6079" w:rsidRPr="0094572F">
            <w:rPr>
              <w:highlight w:val="lightGray"/>
              <w:lang w:val="en-US"/>
            </w:rPr>
            <w:instrText xml:space="preserve"> CITATION 19_1755r4 \l 1033 </w:instrText>
          </w:r>
          <w:r w:rsidR="007A6079" w:rsidRPr="0094572F">
            <w:rPr>
              <w:highlight w:val="lightGray"/>
            </w:rPr>
            <w:fldChar w:fldCharType="separate"/>
          </w:r>
          <w:r w:rsidR="005A1105" w:rsidRPr="0094572F">
            <w:rPr>
              <w:noProof/>
              <w:highlight w:val="lightGray"/>
              <w:lang w:val="en-US"/>
            </w:rPr>
            <w:t>[7]</w:t>
          </w:r>
          <w:r w:rsidR="007A6079" w:rsidRPr="0094572F">
            <w:rPr>
              <w:highlight w:val="lightGray"/>
            </w:rPr>
            <w:fldChar w:fldCharType="end"/>
          </w:r>
        </w:sdtContent>
      </w:sdt>
      <w:r w:rsidR="007A6079" w:rsidRPr="0094572F">
        <w:rPr>
          <w:highlight w:val="lightGray"/>
        </w:rPr>
        <w:t xml:space="preserve"> and</w:t>
      </w:r>
      <w:r w:rsidR="00D255DC" w:rsidRPr="0094572F">
        <w:rPr>
          <w:highlight w:val="lightGray"/>
        </w:rPr>
        <w:t xml:space="preserve"> </w:t>
      </w:r>
      <w:sdt>
        <w:sdtPr>
          <w:rPr>
            <w:highlight w:val="lightGray"/>
          </w:rPr>
          <w:id w:val="-1581525375"/>
          <w:citation/>
        </w:sdtPr>
        <w:sdtEndPr/>
        <w:sdtContent>
          <w:r w:rsidR="00D255DC" w:rsidRPr="0094572F">
            <w:rPr>
              <w:highlight w:val="lightGray"/>
            </w:rPr>
            <w:fldChar w:fldCharType="begin"/>
          </w:r>
          <w:r w:rsidR="00644DB7" w:rsidRPr="0094572F">
            <w:rPr>
              <w:highlight w:val="lightGray"/>
              <w:lang w:val="en-US"/>
            </w:rPr>
            <w:instrText xml:space="preserve">CITATION 20_0024r2 \l 1033 </w:instrText>
          </w:r>
          <w:r w:rsidR="00D255DC" w:rsidRPr="0094572F">
            <w:rPr>
              <w:highlight w:val="lightGray"/>
            </w:rPr>
            <w:fldChar w:fldCharType="separate"/>
          </w:r>
          <w:r w:rsidR="005A1105" w:rsidRPr="0094572F">
            <w:rPr>
              <w:noProof/>
              <w:highlight w:val="lightGray"/>
              <w:lang w:val="en-US"/>
            </w:rPr>
            <w:t>[97]</w:t>
          </w:r>
          <w:r w:rsidR="00D255DC" w:rsidRPr="0094572F">
            <w:rPr>
              <w:highlight w:val="lightGray"/>
            </w:rPr>
            <w:fldChar w:fldCharType="end"/>
          </w:r>
        </w:sdtContent>
      </w:sdt>
      <w:r w:rsidR="00D255DC" w:rsidRPr="0094572F">
        <w:rPr>
          <w:highlight w:val="lightGray"/>
        </w:rPr>
        <w:t>]</w:t>
      </w:r>
    </w:p>
    <w:p w14:paraId="50395286" w14:textId="77777777" w:rsidR="00CB13EE" w:rsidRPr="0094572F" w:rsidRDefault="00CB13EE" w:rsidP="006C2F76">
      <w:pPr>
        <w:jc w:val="both"/>
        <w:rPr>
          <w:b/>
          <w:i/>
          <w:highlight w:val="lightGray"/>
        </w:rPr>
      </w:pPr>
    </w:p>
    <w:p w14:paraId="0F3B70DC" w14:textId="7223B87D" w:rsidR="003901ED" w:rsidRPr="0094572F" w:rsidRDefault="000D63D5" w:rsidP="003901ED">
      <w:pPr>
        <w:tabs>
          <w:tab w:val="num" w:pos="1160"/>
        </w:tabs>
        <w:jc w:val="both"/>
        <w:rPr>
          <w:highlight w:val="lightGray"/>
          <w:lang w:eastAsia="ko-KR"/>
        </w:rPr>
      </w:pPr>
      <w:r w:rsidRPr="0094572F">
        <w:rPr>
          <w:bCs/>
          <w:highlight w:val="lightGray"/>
          <w:lang w:eastAsia="ko-KR"/>
        </w:rPr>
        <w:t>A</w:t>
      </w:r>
      <w:r w:rsidR="003901ED" w:rsidRPr="0094572F">
        <w:rPr>
          <w:bCs/>
          <w:highlight w:val="lightGray"/>
          <w:lang w:eastAsia="ko-KR"/>
        </w:rPr>
        <w:t xml:space="preserve">n originator MLD of </w:t>
      </w:r>
      <w:r w:rsidR="00100442" w:rsidRPr="0094572F">
        <w:rPr>
          <w:bCs/>
          <w:highlight w:val="lightGray"/>
          <w:lang w:eastAsia="ko-KR"/>
        </w:rPr>
        <w:t>a</w:t>
      </w:r>
      <w:r w:rsidR="003901ED" w:rsidRPr="0094572F">
        <w:rPr>
          <w:bCs/>
          <w:highlight w:val="lightGray"/>
          <w:lang w:eastAsia="ko-KR"/>
        </w:rPr>
        <w:t xml:space="preserve"> BA agreement:</w:t>
      </w:r>
    </w:p>
    <w:p w14:paraId="76656117" w14:textId="77777777" w:rsidR="003901ED" w:rsidRPr="0094572F" w:rsidRDefault="003901ED" w:rsidP="00DF7E01">
      <w:pPr>
        <w:pStyle w:val="ListParagraph"/>
        <w:numPr>
          <w:ilvl w:val="0"/>
          <w:numId w:val="62"/>
        </w:numPr>
        <w:tabs>
          <w:tab w:val="num" w:pos="1160"/>
        </w:tabs>
        <w:jc w:val="both"/>
        <w:rPr>
          <w:highlight w:val="lightGray"/>
          <w:lang w:eastAsia="ko-KR"/>
        </w:rPr>
      </w:pPr>
      <w:r w:rsidRPr="0094572F">
        <w:rPr>
          <w:highlight w:val="lightGray"/>
          <w:lang w:val="en-US" w:eastAsia="ko-KR"/>
        </w:rPr>
        <w:t>shall update the receive status for an MPDU corresponding to the BA agreement if the received status indicates successful reception.</w:t>
      </w:r>
    </w:p>
    <w:p w14:paraId="50803072" w14:textId="3E765A86" w:rsidR="000D63D5" w:rsidRPr="0094572F" w:rsidRDefault="003901ED" w:rsidP="00DF7E01">
      <w:pPr>
        <w:pStyle w:val="ListParagraph"/>
        <w:numPr>
          <w:ilvl w:val="0"/>
          <w:numId w:val="62"/>
        </w:numPr>
        <w:jc w:val="both"/>
        <w:rPr>
          <w:b/>
          <w:i/>
          <w:highlight w:val="lightGray"/>
        </w:rPr>
      </w:pPr>
      <w:r w:rsidRPr="0094572F">
        <w:rPr>
          <w:highlight w:val="lightGray"/>
          <w:lang w:val="en-US" w:eastAsia="ko-KR"/>
        </w:rPr>
        <w:t>shall not update the receive status for an MPDU corresponding to the BA agreement that has been already positively acknowledged.</w:t>
      </w:r>
      <w:r w:rsidR="000D63D5" w:rsidRPr="0094572F">
        <w:rPr>
          <w:b/>
          <w:i/>
          <w:highlight w:val="lightGray"/>
        </w:rPr>
        <w:t xml:space="preserve"> </w:t>
      </w:r>
    </w:p>
    <w:p w14:paraId="5E5AE822" w14:textId="17D28A5C" w:rsidR="00644DB7" w:rsidRPr="00644DB7" w:rsidRDefault="00644DB7" w:rsidP="003901ED">
      <w:pPr>
        <w:jc w:val="both"/>
        <w:rPr>
          <w:i/>
        </w:rPr>
      </w:pPr>
      <w:r w:rsidRPr="0094572F">
        <w:rPr>
          <w:szCs w:val="22"/>
          <w:highlight w:val="lightGray"/>
        </w:rPr>
        <w:t xml:space="preserve">[Motion 112, #SP26, </w:t>
      </w:r>
      <w:sdt>
        <w:sdtPr>
          <w:rPr>
            <w:szCs w:val="22"/>
            <w:highlight w:val="lightGray"/>
          </w:rPr>
          <w:id w:val="1796024135"/>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510880577"/>
          <w:citation/>
        </w:sdtPr>
        <w:sdtEndPr/>
        <w:sdtContent>
          <w:r w:rsidRPr="0094572F">
            <w:rPr>
              <w:szCs w:val="22"/>
              <w:highlight w:val="lightGray"/>
            </w:rPr>
            <w:fldChar w:fldCharType="begin"/>
          </w:r>
          <w:r w:rsidRPr="0094572F">
            <w:rPr>
              <w:szCs w:val="22"/>
              <w:highlight w:val="lightGray"/>
              <w:lang w:val="en-US"/>
            </w:rPr>
            <w:instrText xml:space="preserve"> CITATION 20_0024r3 \l 1033 </w:instrText>
          </w:r>
          <w:r w:rsidRPr="0094572F">
            <w:rPr>
              <w:szCs w:val="22"/>
              <w:highlight w:val="lightGray"/>
            </w:rPr>
            <w:fldChar w:fldCharType="separate"/>
          </w:r>
          <w:r w:rsidR="005A1105" w:rsidRPr="0094572F">
            <w:rPr>
              <w:noProof/>
              <w:szCs w:val="22"/>
              <w:highlight w:val="lightGray"/>
              <w:lang w:val="en-US"/>
            </w:rPr>
            <w:t>[98]</w:t>
          </w:r>
          <w:r w:rsidRPr="0094572F">
            <w:rPr>
              <w:szCs w:val="22"/>
              <w:highlight w:val="lightGray"/>
            </w:rPr>
            <w:fldChar w:fldCharType="end"/>
          </w:r>
        </w:sdtContent>
      </w:sdt>
      <w:r w:rsidRPr="0094572F">
        <w:rPr>
          <w:szCs w:val="22"/>
          <w:highlight w:val="lightGray"/>
        </w:rPr>
        <w:t>]</w:t>
      </w:r>
    </w:p>
    <w:p w14:paraId="6D4F43BE" w14:textId="77777777" w:rsidR="004F73DF" w:rsidRPr="006222CC" w:rsidRDefault="0033679F" w:rsidP="00812210">
      <w:pPr>
        <w:pStyle w:val="Heading2"/>
        <w:spacing w:after="60"/>
        <w:jc w:val="both"/>
        <w:rPr>
          <w:u w:val="none"/>
        </w:rPr>
      </w:pPr>
      <w:bookmarkStart w:id="1193" w:name="_Toc44164424"/>
      <w:r w:rsidRPr="006222CC">
        <w:rPr>
          <w:u w:val="none"/>
        </w:rPr>
        <w:t>Power save</w:t>
      </w:r>
      <w:bookmarkEnd w:id="1193"/>
    </w:p>
    <w:p w14:paraId="14E6BACD" w14:textId="77777777" w:rsidR="00D96A48" w:rsidRPr="0094572F" w:rsidRDefault="00D96A48" w:rsidP="00D96A48">
      <w:pPr>
        <w:pStyle w:val="ListParagraph"/>
        <w:ind w:left="0"/>
        <w:jc w:val="both"/>
        <w:rPr>
          <w:highlight w:val="lightGray"/>
        </w:rPr>
      </w:pPr>
      <w:r w:rsidRPr="0094572F">
        <w:rPr>
          <w:highlight w:val="lightGray"/>
        </w:rPr>
        <w:t>For each of the enabled links, frame exchanges are possible when the corresponding non-AP STA of the enabled link is in the awake state.</w:t>
      </w:r>
    </w:p>
    <w:p w14:paraId="7298F7CD" w14:textId="77777777" w:rsidR="00D96A48" w:rsidRPr="0094572F" w:rsidRDefault="00D96A48" w:rsidP="00D96A48">
      <w:pPr>
        <w:pStyle w:val="ListParagraph"/>
        <w:ind w:left="0"/>
        <w:jc w:val="both"/>
        <w:rPr>
          <w:highlight w:val="lightGray"/>
        </w:rPr>
      </w:pPr>
      <w:r w:rsidRPr="0094572F">
        <w:rPr>
          <w:highlight w:val="lightGray"/>
        </w:rPr>
        <w:t>NOTE 1 – A link is enabled when that link can be used to exchange frames subject to STA power states.</w:t>
      </w:r>
    </w:p>
    <w:p w14:paraId="71676F8D" w14:textId="77777777" w:rsidR="00D96A48" w:rsidRPr="0094572F" w:rsidRDefault="00D96A48" w:rsidP="00D96A48">
      <w:pPr>
        <w:pStyle w:val="ListParagraph"/>
        <w:ind w:left="0"/>
        <w:jc w:val="both"/>
        <w:rPr>
          <w:highlight w:val="lightGray"/>
        </w:rPr>
      </w:pPr>
      <w:r w:rsidRPr="0094572F">
        <w:rPr>
          <w:highlight w:val="lightGray"/>
        </w:rPr>
        <w:t>NOTE 2 – When a link is disabled (i.e., not enabled) by an MLD the frame exchanges are not possible.</w:t>
      </w:r>
    </w:p>
    <w:p w14:paraId="282F6CA2" w14:textId="77777777" w:rsidR="00D96A48" w:rsidRPr="0094572F" w:rsidRDefault="00D96A48" w:rsidP="00D96A48">
      <w:pPr>
        <w:pStyle w:val="ListParagraph"/>
        <w:ind w:left="0"/>
        <w:jc w:val="both"/>
        <w:rPr>
          <w:highlight w:val="lightGray"/>
        </w:rPr>
      </w:pPr>
      <w:r w:rsidRPr="0094572F">
        <w:rPr>
          <w:highlight w:val="lightGray"/>
        </w:rPr>
        <w:t xml:space="preserve">[Motion 51, </w:t>
      </w:r>
      <w:sdt>
        <w:sdtPr>
          <w:rPr>
            <w:highlight w:val="lightGray"/>
          </w:rPr>
          <w:id w:val="-198600971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01610030"/>
          <w:citation/>
        </w:sdtPr>
        <w:sdtEndPr/>
        <w:sdtContent>
          <w:r w:rsidR="0008341F" w:rsidRPr="0094572F">
            <w:rPr>
              <w:highlight w:val="lightGray"/>
            </w:rPr>
            <w:fldChar w:fldCharType="begin"/>
          </w:r>
          <w:r w:rsidR="0008341F" w:rsidRPr="0094572F">
            <w:rPr>
              <w:highlight w:val="lightGray"/>
              <w:lang w:val="en-US"/>
            </w:rPr>
            <w:instrText xml:space="preserve"> CITATION 19_1544r5 \l 1033 </w:instrText>
          </w:r>
          <w:r w:rsidR="0008341F" w:rsidRPr="0094572F">
            <w:rPr>
              <w:highlight w:val="lightGray"/>
            </w:rPr>
            <w:fldChar w:fldCharType="separate"/>
          </w:r>
          <w:r w:rsidR="005A1105" w:rsidRPr="0094572F">
            <w:rPr>
              <w:noProof/>
              <w:highlight w:val="lightGray"/>
              <w:lang w:val="en-US"/>
            </w:rPr>
            <w:t>[99]</w:t>
          </w:r>
          <w:r w:rsidR="0008341F" w:rsidRPr="0094572F">
            <w:rPr>
              <w:highlight w:val="lightGray"/>
            </w:rPr>
            <w:fldChar w:fldCharType="end"/>
          </w:r>
        </w:sdtContent>
      </w:sdt>
      <w:r w:rsidR="0008341F" w:rsidRPr="0094572F">
        <w:rPr>
          <w:highlight w:val="lightGray"/>
        </w:rPr>
        <w:t>]</w:t>
      </w:r>
    </w:p>
    <w:p w14:paraId="3E6758CB" w14:textId="77777777" w:rsidR="00651469" w:rsidRPr="0094572F" w:rsidRDefault="00651469" w:rsidP="00D96A48">
      <w:pPr>
        <w:pStyle w:val="ListParagraph"/>
        <w:ind w:left="0"/>
        <w:jc w:val="both"/>
        <w:rPr>
          <w:highlight w:val="lightGray"/>
        </w:rPr>
      </w:pPr>
    </w:p>
    <w:p w14:paraId="1DC64AB3" w14:textId="77777777" w:rsidR="00651469" w:rsidRPr="0094572F" w:rsidRDefault="00651469" w:rsidP="00D96A48">
      <w:pPr>
        <w:pStyle w:val="ListParagraph"/>
        <w:ind w:left="0"/>
        <w:jc w:val="both"/>
        <w:rPr>
          <w:highlight w:val="lightGray"/>
        </w:rPr>
      </w:pPr>
      <w:r w:rsidRPr="0094572F">
        <w:rPr>
          <w:highlight w:val="lightGray"/>
        </w:rPr>
        <w:t>An AP of an AP MLD may transmit on a link a frame that carries an indication of buffered data for transmission on other enabled link(s).</w:t>
      </w:r>
    </w:p>
    <w:p w14:paraId="5B2C7E88" w14:textId="77777777" w:rsidR="00651469" w:rsidRPr="0094572F" w:rsidRDefault="00651469" w:rsidP="00D96A48">
      <w:pPr>
        <w:pStyle w:val="ListParagraph"/>
        <w:ind w:left="0"/>
        <w:jc w:val="both"/>
        <w:rPr>
          <w:highlight w:val="lightGray"/>
        </w:rPr>
      </w:pPr>
      <w:r w:rsidRPr="0094572F">
        <w:rPr>
          <w:highlight w:val="lightGray"/>
        </w:rPr>
        <w:t xml:space="preserve">[Motion 52, </w:t>
      </w:r>
      <w:sdt>
        <w:sdtPr>
          <w:rPr>
            <w:highlight w:val="lightGray"/>
          </w:rPr>
          <w:id w:val="209450372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796656021"/>
          <w:citation/>
        </w:sdtPr>
        <w:sdtEndPr/>
        <w:sdtContent>
          <w:r w:rsidRPr="0094572F">
            <w:rPr>
              <w:highlight w:val="lightGray"/>
            </w:rPr>
            <w:fldChar w:fldCharType="begin"/>
          </w:r>
          <w:r w:rsidRPr="0094572F">
            <w:rPr>
              <w:highlight w:val="lightGray"/>
              <w:lang w:val="en-US"/>
            </w:rPr>
            <w:instrText xml:space="preserve"> CITATION 19_1544r5 \l 1033 </w:instrText>
          </w:r>
          <w:r w:rsidRPr="0094572F">
            <w:rPr>
              <w:highlight w:val="lightGray"/>
            </w:rPr>
            <w:fldChar w:fldCharType="separate"/>
          </w:r>
          <w:r w:rsidR="005A1105" w:rsidRPr="0094572F">
            <w:rPr>
              <w:noProof/>
              <w:highlight w:val="lightGray"/>
              <w:lang w:val="en-US"/>
            </w:rPr>
            <w:t>[99]</w:t>
          </w:r>
          <w:r w:rsidRPr="0094572F">
            <w:rPr>
              <w:highlight w:val="lightGray"/>
            </w:rPr>
            <w:fldChar w:fldCharType="end"/>
          </w:r>
        </w:sdtContent>
      </w:sdt>
      <w:r w:rsidRPr="0094572F">
        <w:rPr>
          <w:highlight w:val="lightGray"/>
        </w:rPr>
        <w:t>]</w:t>
      </w:r>
    </w:p>
    <w:p w14:paraId="54FF0883" w14:textId="77777777" w:rsidR="006D0F2D" w:rsidRPr="0094572F" w:rsidRDefault="006D0F2D" w:rsidP="00E97C60">
      <w:pPr>
        <w:pStyle w:val="ListParagraph"/>
        <w:ind w:left="0"/>
        <w:jc w:val="both"/>
        <w:rPr>
          <w:highlight w:val="lightGray"/>
        </w:rPr>
      </w:pPr>
    </w:p>
    <w:p w14:paraId="56F67303" w14:textId="77777777" w:rsidR="00E97C60" w:rsidRPr="0094572F" w:rsidRDefault="00E97C60" w:rsidP="00E97C60">
      <w:pPr>
        <w:pStyle w:val="ListParagraph"/>
        <w:ind w:left="0"/>
        <w:jc w:val="both"/>
        <w:rPr>
          <w:highlight w:val="lightGray"/>
        </w:rPr>
      </w:pPr>
      <w:r w:rsidRPr="0094572F">
        <w:rPr>
          <w:highlight w:val="lightGray"/>
        </w:rPr>
        <w:t>An AP MLD can recommend a non-AP MLD to use one or more enabled links.</w:t>
      </w:r>
    </w:p>
    <w:p w14:paraId="47A729BC" w14:textId="77777777" w:rsidR="00E97C60" w:rsidRPr="0094572F" w:rsidRDefault="00E97C60" w:rsidP="00486858">
      <w:pPr>
        <w:pStyle w:val="ListParagraph"/>
        <w:numPr>
          <w:ilvl w:val="0"/>
          <w:numId w:val="27"/>
        </w:numPr>
        <w:jc w:val="both"/>
        <w:rPr>
          <w:highlight w:val="lightGray"/>
        </w:rPr>
      </w:pPr>
      <w:r w:rsidRPr="0094572F">
        <w:rPr>
          <w:highlight w:val="lightGray"/>
        </w:rPr>
        <w:t>The AP’s indication could be carried in a broadcast or a unicast frame.</w:t>
      </w:r>
    </w:p>
    <w:p w14:paraId="72F8DD7F" w14:textId="2CAE4A8F" w:rsidR="00E97C60" w:rsidRPr="0094572F" w:rsidRDefault="00E97C60" w:rsidP="00E97C60">
      <w:pPr>
        <w:pStyle w:val="ListParagraph"/>
        <w:ind w:left="0"/>
        <w:jc w:val="both"/>
        <w:rPr>
          <w:highlight w:val="lightGray"/>
        </w:rPr>
      </w:pPr>
      <w:r w:rsidRPr="0094572F">
        <w:rPr>
          <w:highlight w:val="lightGray"/>
        </w:rPr>
        <w:t xml:space="preserve">[Motion 106, </w:t>
      </w:r>
      <w:sdt>
        <w:sdtPr>
          <w:rPr>
            <w:highlight w:val="lightGray"/>
          </w:rPr>
          <w:id w:val="-2092380440"/>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41657138"/>
          <w:citation/>
        </w:sdtPr>
        <w:sdtEndPr/>
        <w:sdtContent>
          <w:r w:rsidRPr="0094572F">
            <w:rPr>
              <w:highlight w:val="lightGray"/>
            </w:rPr>
            <w:fldChar w:fldCharType="begin"/>
          </w:r>
          <w:r w:rsidR="00644DB7" w:rsidRPr="0094572F">
            <w:rPr>
              <w:highlight w:val="lightGray"/>
              <w:lang w:val="en-US"/>
            </w:rPr>
            <w:instrText xml:space="preserve">CITATION 19_1904r3 \l 1033 </w:instrText>
          </w:r>
          <w:r w:rsidRPr="0094572F">
            <w:rPr>
              <w:highlight w:val="lightGray"/>
            </w:rPr>
            <w:fldChar w:fldCharType="separate"/>
          </w:r>
          <w:r w:rsidR="005A1105" w:rsidRPr="0094572F">
            <w:rPr>
              <w:noProof/>
              <w:highlight w:val="lightGray"/>
              <w:lang w:val="en-US"/>
            </w:rPr>
            <w:t>[100]</w:t>
          </w:r>
          <w:r w:rsidRPr="0094572F">
            <w:rPr>
              <w:highlight w:val="lightGray"/>
            </w:rPr>
            <w:fldChar w:fldCharType="end"/>
          </w:r>
        </w:sdtContent>
      </w:sdt>
      <w:r w:rsidRPr="0094572F">
        <w:rPr>
          <w:highlight w:val="lightGray"/>
        </w:rPr>
        <w:t>]</w:t>
      </w:r>
    </w:p>
    <w:p w14:paraId="505646EC" w14:textId="77777777" w:rsidR="00423D2B" w:rsidRPr="0094572F" w:rsidRDefault="00423D2B" w:rsidP="00D96A48">
      <w:pPr>
        <w:pStyle w:val="ListParagraph"/>
        <w:ind w:left="0"/>
        <w:jc w:val="both"/>
        <w:rPr>
          <w:highlight w:val="lightGray"/>
        </w:rPr>
      </w:pPr>
    </w:p>
    <w:p w14:paraId="18EBBA42" w14:textId="77777777" w:rsidR="00DA6825" w:rsidRPr="0094572F" w:rsidRDefault="00DA6825" w:rsidP="00D96A48">
      <w:pPr>
        <w:pStyle w:val="ListParagraph"/>
        <w:ind w:left="0"/>
        <w:jc w:val="both"/>
        <w:rPr>
          <w:highlight w:val="lightGray"/>
        </w:rPr>
      </w:pPr>
      <w:r w:rsidRPr="0094572F">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94572F" w:rsidRDefault="00DA6825" w:rsidP="00D96A48">
      <w:pPr>
        <w:pStyle w:val="ListParagraph"/>
        <w:ind w:left="0"/>
        <w:jc w:val="both"/>
        <w:rPr>
          <w:highlight w:val="lightGray"/>
        </w:rPr>
      </w:pPr>
      <w:r w:rsidRPr="0094572F">
        <w:rPr>
          <w:highlight w:val="lightGray"/>
        </w:rPr>
        <w:t xml:space="preserve">[Motion 84, </w:t>
      </w:r>
      <w:sdt>
        <w:sdtPr>
          <w:rPr>
            <w:highlight w:val="lightGray"/>
          </w:rPr>
          <w:id w:val="144248901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693102013"/>
          <w:citation/>
        </w:sdtPr>
        <w:sdtEndPr/>
        <w:sdtContent>
          <w:r w:rsidRPr="0094572F">
            <w:rPr>
              <w:highlight w:val="lightGray"/>
            </w:rPr>
            <w:fldChar w:fldCharType="begin"/>
          </w:r>
          <w:r w:rsidRPr="0094572F">
            <w:rPr>
              <w:highlight w:val="lightGray"/>
              <w:lang w:val="en-US"/>
            </w:rPr>
            <w:instrText xml:space="preserve"> CITATION 19_1510r6 \l 1033 </w:instrText>
          </w:r>
          <w:r w:rsidRPr="0094572F">
            <w:rPr>
              <w:highlight w:val="lightGray"/>
            </w:rPr>
            <w:fldChar w:fldCharType="separate"/>
          </w:r>
          <w:r w:rsidR="005A1105" w:rsidRPr="0094572F">
            <w:rPr>
              <w:noProof/>
              <w:highlight w:val="lightGray"/>
              <w:lang w:val="en-US"/>
            </w:rPr>
            <w:t>[101]</w:t>
          </w:r>
          <w:r w:rsidRPr="0094572F">
            <w:rPr>
              <w:highlight w:val="lightGray"/>
            </w:rPr>
            <w:fldChar w:fldCharType="end"/>
          </w:r>
        </w:sdtContent>
      </w:sdt>
      <w:r w:rsidRPr="0094572F">
        <w:rPr>
          <w:highlight w:val="lightGray"/>
        </w:rPr>
        <w:t>]</w:t>
      </w:r>
    </w:p>
    <w:p w14:paraId="2BAE3E1E" w14:textId="77777777" w:rsidR="00B50E32" w:rsidRPr="0094572F" w:rsidRDefault="00B50E32" w:rsidP="00D96A48">
      <w:pPr>
        <w:pStyle w:val="ListParagraph"/>
        <w:ind w:left="0"/>
        <w:jc w:val="both"/>
        <w:rPr>
          <w:highlight w:val="lightGray"/>
        </w:rPr>
      </w:pPr>
    </w:p>
    <w:p w14:paraId="5691C76F" w14:textId="77777777" w:rsidR="00B50E32" w:rsidRPr="0094572F" w:rsidRDefault="003C5C57" w:rsidP="00D96A48">
      <w:pPr>
        <w:pStyle w:val="ListParagraph"/>
        <w:ind w:left="0"/>
        <w:jc w:val="both"/>
        <w:rPr>
          <w:highlight w:val="lightGray"/>
        </w:rPr>
      </w:pPr>
      <w:r w:rsidRPr="0094572F">
        <w:rPr>
          <w:highlight w:val="lightGray"/>
        </w:rPr>
        <w:t>A non-AP MLD monitors and performs basic operations (such as traffic indication, BSS parameter updates, etc.) on one or more link(s).</w:t>
      </w:r>
    </w:p>
    <w:p w14:paraId="319CD28E" w14:textId="77777777" w:rsidR="00B50E32" w:rsidRDefault="00B50E32" w:rsidP="00D96A48">
      <w:pPr>
        <w:pStyle w:val="ListParagraph"/>
        <w:ind w:left="0"/>
        <w:jc w:val="both"/>
        <w:rPr>
          <w:highlight w:val="lightGray"/>
        </w:rPr>
      </w:pPr>
      <w:r w:rsidRPr="0094572F">
        <w:rPr>
          <w:highlight w:val="lightGray"/>
        </w:rPr>
        <w:t xml:space="preserve">[Motion 104, </w:t>
      </w:r>
      <w:sdt>
        <w:sdtPr>
          <w:rPr>
            <w:highlight w:val="lightGray"/>
          </w:rPr>
          <w:id w:val="-122514383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974896962"/>
          <w:citation/>
        </w:sdtPr>
        <w:sdtEndPr/>
        <w:sdtContent>
          <w:r w:rsidR="009F4323" w:rsidRPr="0094572F">
            <w:rPr>
              <w:highlight w:val="lightGray"/>
            </w:rPr>
            <w:fldChar w:fldCharType="begin"/>
          </w:r>
          <w:r w:rsidR="009F4323" w:rsidRPr="0094572F">
            <w:rPr>
              <w:highlight w:val="lightGray"/>
              <w:lang w:val="en-US"/>
            </w:rPr>
            <w:instrText xml:space="preserve"> CITATION 19_1526r3 \l 1033 </w:instrText>
          </w:r>
          <w:r w:rsidR="009F4323" w:rsidRPr="0094572F">
            <w:rPr>
              <w:highlight w:val="lightGray"/>
            </w:rPr>
            <w:fldChar w:fldCharType="separate"/>
          </w:r>
          <w:r w:rsidR="005A1105" w:rsidRPr="0094572F">
            <w:rPr>
              <w:noProof/>
              <w:highlight w:val="lightGray"/>
              <w:lang w:val="en-US"/>
            </w:rPr>
            <w:t>[102]</w:t>
          </w:r>
          <w:r w:rsidR="009F4323" w:rsidRPr="0094572F">
            <w:rPr>
              <w:highlight w:val="lightGray"/>
            </w:rPr>
            <w:fldChar w:fldCharType="end"/>
          </w:r>
        </w:sdtContent>
      </w:sdt>
      <w:r w:rsidR="009F4323" w:rsidRPr="0094572F">
        <w:rPr>
          <w:highlight w:val="lightGray"/>
        </w:rPr>
        <w:t>]</w:t>
      </w:r>
    </w:p>
    <w:p w14:paraId="1732993F" w14:textId="77777777" w:rsidR="006717A3" w:rsidRDefault="006717A3" w:rsidP="00D96A48">
      <w:pPr>
        <w:pStyle w:val="ListParagraph"/>
        <w:ind w:left="0"/>
        <w:jc w:val="both"/>
        <w:rPr>
          <w:highlight w:val="lightGray"/>
        </w:rPr>
      </w:pPr>
    </w:p>
    <w:p w14:paraId="688E3498" w14:textId="77777777" w:rsidR="006717A3" w:rsidRPr="001F05F1" w:rsidRDefault="006717A3" w:rsidP="006717A3">
      <w:pPr>
        <w:jc w:val="both"/>
        <w:rPr>
          <w:szCs w:val="22"/>
          <w:highlight w:val="yellow"/>
        </w:rPr>
      </w:pPr>
      <w:r w:rsidRPr="001F05F1">
        <w:rPr>
          <w:b/>
          <w:highlight w:val="yellow"/>
        </w:rPr>
        <w:t>Straw poll #101</w:t>
      </w:r>
    </w:p>
    <w:p w14:paraId="328488CE" w14:textId="6BBF38A7" w:rsidR="006717A3" w:rsidRPr="001F05F1" w:rsidRDefault="006717A3" w:rsidP="006717A3">
      <w:pPr>
        <w:jc w:val="both"/>
        <w:rPr>
          <w:szCs w:val="22"/>
          <w:highlight w:val="yellow"/>
        </w:rPr>
      </w:pPr>
      <w:del w:id="1194" w:author="Edward Au" w:date="2020-06-27T00:16:00Z">
        <w:r w:rsidRPr="001F05F1" w:rsidDel="00FE2029">
          <w:rPr>
            <w:szCs w:val="22"/>
            <w:highlight w:val="yellow"/>
          </w:rPr>
          <w:delText>Do you agree that a</w:delText>
        </w:r>
      </w:del>
      <w:ins w:id="1195" w:author="Edward Au" w:date="2020-06-27T00:16:00Z">
        <w:r w:rsidR="00FE2029">
          <w:rPr>
            <w:szCs w:val="22"/>
            <w:highlight w:val="yellow"/>
          </w:rPr>
          <w:t>A</w:t>
        </w:r>
      </w:ins>
      <w:r w:rsidRPr="001F05F1">
        <w:rPr>
          <w:szCs w:val="22"/>
          <w:highlight w:val="yellow"/>
        </w:rPr>
        <w:t xml:space="preserve"> non-AP MLD shall maintain a record of the most recently received change sequence number for each reported APs in the AP MLD with which it has multi-link setup</w:t>
      </w:r>
      <w:del w:id="1196" w:author="Edward Au" w:date="2020-06-27T00:16:00Z">
        <w:r w:rsidRPr="001F05F1" w:rsidDel="00FE2029">
          <w:rPr>
            <w:szCs w:val="22"/>
            <w:highlight w:val="yellow"/>
          </w:rPr>
          <w:delText xml:space="preserve">? </w:delText>
        </w:r>
      </w:del>
      <w:ins w:id="1197" w:author="Edward Au" w:date="2020-06-27T00:16:00Z">
        <w:r w:rsidR="00FE2029">
          <w:rPr>
            <w:szCs w:val="22"/>
            <w:highlight w:val="yellow"/>
          </w:rPr>
          <w:t>.</w:t>
        </w:r>
        <w:r w:rsidR="00FE2029" w:rsidRPr="001F05F1">
          <w:rPr>
            <w:szCs w:val="22"/>
            <w:highlight w:val="yellow"/>
          </w:rPr>
          <w:t xml:space="preserve"> </w:t>
        </w:r>
      </w:ins>
      <w:r w:rsidRPr="001F05F1">
        <w:rPr>
          <w:b/>
          <w:i/>
          <w:highlight w:val="yellow"/>
        </w:rPr>
        <w:t>[#SP101]</w:t>
      </w:r>
    </w:p>
    <w:p w14:paraId="21811BA8" w14:textId="77777777" w:rsidR="006717A3" w:rsidRPr="001F05F1" w:rsidRDefault="006717A3" w:rsidP="006717A3">
      <w:pPr>
        <w:jc w:val="both"/>
        <w:rPr>
          <w:szCs w:val="22"/>
        </w:rPr>
      </w:pPr>
      <w:r w:rsidRPr="001F05F1">
        <w:rPr>
          <w:szCs w:val="22"/>
          <w:highlight w:val="yellow"/>
        </w:rPr>
        <w:t>[20/0503r2 (BSS parameter update for Multi-link Operation, Ming Gan, Huawei), SP#2, Y/N/A: 51/7/14]</w:t>
      </w:r>
    </w:p>
    <w:p w14:paraId="68465445" w14:textId="77777777" w:rsidR="00423D2B" w:rsidRPr="0094572F" w:rsidRDefault="00423D2B" w:rsidP="00D96A48">
      <w:pPr>
        <w:pStyle w:val="ListParagraph"/>
        <w:ind w:left="0"/>
        <w:jc w:val="both"/>
        <w:rPr>
          <w:highlight w:val="lightGray"/>
        </w:rPr>
      </w:pPr>
    </w:p>
    <w:p w14:paraId="6D1BCE3B" w14:textId="77777777" w:rsidR="00423D2B" w:rsidRPr="0094572F" w:rsidRDefault="00423D2B" w:rsidP="00423D2B">
      <w:pPr>
        <w:pStyle w:val="ListParagraph"/>
        <w:ind w:left="0"/>
        <w:jc w:val="both"/>
        <w:rPr>
          <w:highlight w:val="lightGray"/>
        </w:rPr>
      </w:pPr>
      <w:r w:rsidRPr="0094572F">
        <w:rPr>
          <w:highlight w:val="lightGray"/>
        </w:rPr>
        <w:t>Each non-AP STA affiliated with a non-AP MLD that is operating on an enabled link maintains its own power state/mode</w:t>
      </w:r>
      <w:r w:rsidR="00170387" w:rsidRPr="0094572F">
        <w:rPr>
          <w:highlight w:val="lightGray"/>
        </w:rPr>
        <w:t>.</w:t>
      </w:r>
    </w:p>
    <w:p w14:paraId="5EC38E3D" w14:textId="77777777" w:rsidR="00BF58AF" w:rsidRDefault="00423D2B" w:rsidP="00D96A48">
      <w:pPr>
        <w:pStyle w:val="ListParagraph"/>
        <w:ind w:left="0"/>
        <w:jc w:val="both"/>
      </w:pPr>
      <w:r w:rsidRPr="0094572F">
        <w:rPr>
          <w:highlight w:val="lightGray"/>
        </w:rPr>
        <w:t xml:space="preserve">[Motion 110, </w:t>
      </w:r>
      <w:sdt>
        <w:sdtPr>
          <w:rPr>
            <w:highlight w:val="lightGray"/>
          </w:rPr>
          <w:id w:val="1027611033"/>
          <w:citation/>
        </w:sdtPr>
        <w:sdtEndPr/>
        <w:sdtContent>
          <w:r w:rsidR="00170387" w:rsidRPr="0094572F">
            <w:rPr>
              <w:highlight w:val="lightGray"/>
            </w:rPr>
            <w:fldChar w:fldCharType="begin"/>
          </w:r>
          <w:r w:rsidR="00170387" w:rsidRPr="0094572F">
            <w:rPr>
              <w:highlight w:val="lightGray"/>
              <w:lang w:val="en-US"/>
            </w:rPr>
            <w:instrText xml:space="preserve"> CITATION 19_1755r2 \l 1033 </w:instrText>
          </w:r>
          <w:r w:rsidR="00170387" w:rsidRPr="0094572F">
            <w:rPr>
              <w:highlight w:val="lightGray"/>
            </w:rPr>
            <w:fldChar w:fldCharType="separate"/>
          </w:r>
          <w:r w:rsidR="005A1105" w:rsidRPr="0094572F">
            <w:rPr>
              <w:noProof/>
              <w:highlight w:val="lightGray"/>
              <w:lang w:val="en-US"/>
            </w:rPr>
            <w:t>[14]</w:t>
          </w:r>
          <w:r w:rsidR="00170387" w:rsidRPr="0094572F">
            <w:rPr>
              <w:highlight w:val="lightGray"/>
            </w:rPr>
            <w:fldChar w:fldCharType="end"/>
          </w:r>
        </w:sdtContent>
      </w:sdt>
      <w:r w:rsidR="00170387" w:rsidRPr="0094572F">
        <w:rPr>
          <w:highlight w:val="lightGray"/>
        </w:rPr>
        <w:t xml:space="preserve"> and </w:t>
      </w:r>
      <w:sdt>
        <w:sdtPr>
          <w:rPr>
            <w:highlight w:val="lightGray"/>
          </w:rPr>
          <w:id w:val="1538551547"/>
          <w:citation/>
        </w:sdtPr>
        <w:sdtEndPr/>
        <w:sdtContent>
          <w:r w:rsidR="00170387" w:rsidRPr="0094572F">
            <w:rPr>
              <w:highlight w:val="lightGray"/>
            </w:rPr>
            <w:fldChar w:fldCharType="begin"/>
          </w:r>
          <w:r w:rsidR="00170387" w:rsidRPr="0094572F">
            <w:rPr>
              <w:highlight w:val="lightGray"/>
              <w:lang w:val="en-US"/>
            </w:rPr>
            <w:instrText xml:space="preserve"> CITATION 19_1528r5 \l 1033 </w:instrText>
          </w:r>
          <w:r w:rsidR="00170387" w:rsidRPr="0094572F">
            <w:rPr>
              <w:highlight w:val="lightGray"/>
            </w:rPr>
            <w:fldChar w:fldCharType="separate"/>
          </w:r>
          <w:r w:rsidR="005A1105" w:rsidRPr="0094572F">
            <w:rPr>
              <w:noProof/>
              <w:highlight w:val="lightGray"/>
              <w:lang w:val="en-US"/>
            </w:rPr>
            <w:t>[86]</w:t>
          </w:r>
          <w:r w:rsidR="00170387" w:rsidRPr="0094572F">
            <w:rPr>
              <w:highlight w:val="lightGray"/>
            </w:rPr>
            <w:fldChar w:fldCharType="end"/>
          </w:r>
        </w:sdtContent>
      </w:sdt>
      <w:r w:rsidR="00170387" w:rsidRPr="0094572F">
        <w:rPr>
          <w:highlight w:val="lightGray"/>
        </w:rPr>
        <w:t>]</w:t>
      </w:r>
    </w:p>
    <w:p w14:paraId="0F34AE14" w14:textId="77777777" w:rsidR="002D0455" w:rsidRDefault="002D0455" w:rsidP="002D0455">
      <w:pPr>
        <w:jc w:val="both"/>
        <w:rPr>
          <w:szCs w:val="22"/>
        </w:rPr>
      </w:pPr>
    </w:p>
    <w:p w14:paraId="6B18B2D3" w14:textId="2389CF12" w:rsidR="002D0455" w:rsidRPr="0094572F" w:rsidRDefault="000D63D5" w:rsidP="002D0455">
      <w:pPr>
        <w:jc w:val="both"/>
        <w:rPr>
          <w:szCs w:val="22"/>
          <w:highlight w:val="lightGray"/>
        </w:rPr>
      </w:pPr>
      <w:r w:rsidRPr="0094572F">
        <w:rPr>
          <w:szCs w:val="22"/>
          <w:highlight w:val="lightGray"/>
        </w:rPr>
        <w:t>N</w:t>
      </w:r>
      <w:r w:rsidR="002D0455" w:rsidRPr="0094572F">
        <w:rPr>
          <w:szCs w:val="22"/>
          <w:highlight w:val="lightGray"/>
        </w:rPr>
        <w:t>ot every STA operating in PS mode in a non-AP MLD is required to receive the beacon frames periodically</w:t>
      </w:r>
      <w:r w:rsidRPr="0094572F">
        <w:rPr>
          <w:szCs w:val="22"/>
          <w:highlight w:val="lightGray"/>
        </w:rPr>
        <w:t>.</w:t>
      </w:r>
    </w:p>
    <w:p w14:paraId="2D91263D" w14:textId="4F3B47AC" w:rsidR="002D0455" w:rsidRPr="0094572F" w:rsidRDefault="002D0455" w:rsidP="00DF7E01">
      <w:pPr>
        <w:pStyle w:val="ListParagraph"/>
        <w:numPr>
          <w:ilvl w:val="0"/>
          <w:numId w:val="70"/>
        </w:numPr>
        <w:jc w:val="both"/>
        <w:rPr>
          <w:szCs w:val="22"/>
          <w:highlight w:val="lightGray"/>
        </w:rPr>
      </w:pPr>
      <w:r w:rsidRPr="0094572F">
        <w:rPr>
          <w:szCs w:val="22"/>
          <w:highlight w:val="lightGray"/>
        </w:rPr>
        <w:t>This is an exemption besides the existing ones, such as individual TWT agreement, WNM sleep mode and NonTIM mode</w:t>
      </w:r>
      <w:r w:rsidR="004272BB" w:rsidRPr="0094572F">
        <w:rPr>
          <w:szCs w:val="22"/>
          <w:highlight w:val="lightGray"/>
        </w:rPr>
        <w:t>.</w:t>
      </w:r>
    </w:p>
    <w:p w14:paraId="41D18C53" w14:textId="5F97BC5F" w:rsidR="00427A6E" w:rsidRDefault="00427A6E" w:rsidP="002D0455">
      <w:pPr>
        <w:jc w:val="both"/>
        <w:rPr>
          <w:szCs w:val="22"/>
        </w:rPr>
      </w:pPr>
      <w:r w:rsidRPr="0094572F">
        <w:rPr>
          <w:szCs w:val="22"/>
          <w:highlight w:val="lightGray"/>
        </w:rPr>
        <w:t xml:space="preserve">[Motion 112, #SP55, </w:t>
      </w:r>
      <w:sdt>
        <w:sdtPr>
          <w:rPr>
            <w:szCs w:val="22"/>
            <w:highlight w:val="lightGray"/>
          </w:rPr>
          <w:id w:val="728496816"/>
          <w:citation/>
        </w:sdtPr>
        <w:sdtEndPr/>
        <w:sdtContent>
          <w:r w:rsidR="002136B7" w:rsidRPr="0094572F">
            <w:rPr>
              <w:szCs w:val="22"/>
              <w:highlight w:val="lightGray"/>
            </w:rPr>
            <w:fldChar w:fldCharType="begin"/>
          </w:r>
          <w:r w:rsidR="002136B7" w:rsidRPr="0094572F">
            <w:rPr>
              <w:szCs w:val="22"/>
              <w:highlight w:val="lightGray"/>
              <w:lang w:val="en-US"/>
            </w:rPr>
            <w:instrText xml:space="preserve"> CITATION 19_1755r4 \l 1033 </w:instrText>
          </w:r>
          <w:r w:rsidR="002136B7" w:rsidRPr="0094572F">
            <w:rPr>
              <w:szCs w:val="22"/>
              <w:highlight w:val="lightGray"/>
            </w:rPr>
            <w:fldChar w:fldCharType="separate"/>
          </w:r>
          <w:r w:rsidR="005A1105" w:rsidRPr="0094572F">
            <w:rPr>
              <w:noProof/>
              <w:szCs w:val="22"/>
              <w:highlight w:val="lightGray"/>
              <w:lang w:val="en-US"/>
            </w:rPr>
            <w:t>[7]</w:t>
          </w:r>
          <w:r w:rsidR="002136B7" w:rsidRPr="0094572F">
            <w:rPr>
              <w:szCs w:val="22"/>
              <w:highlight w:val="lightGray"/>
            </w:rPr>
            <w:fldChar w:fldCharType="end"/>
          </w:r>
        </w:sdtContent>
      </w:sdt>
      <w:r w:rsidR="002136B7" w:rsidRPr="0094572F">
        <w:rPr>
          <w:szCs w:val="22"/>
          <w:highlight w:val="lightGray"/>
        </w:rPr>
        <w:t xml:space="preserve"> and </w:t>
      </w:r>
      <w:sdt>
        <w:sdtPr>
          <w:rPr>
            <w:szCs w:val="22"/>
            <w:highlight w:val="lightGray"/>
          </w:rPr>
          <w:id w:val="-2113667944"/>
          <w:citation/>
        </w:sdtPr>
        <w:sdtEndPr/>
        <w:sdtContent>
          <w:r w:rsidR="003D0C46" w:rsidRPr="0094572F">
            <w:rPr>
              <w:szCs w:val="22"/>
              <w:highlight w:val="lightGray"/>
            </w:rPr>
            <w:fldChar w:fldCharType="begin"/>
          </w:r>
          <w:r w:rsidR="003D0C46" w:rsidRPr="0094572F">
            <w:rPr>
              <w:szCs w:val="22"/>
              <w:highlight w:val="lightGray"/>
              <w:lang w:val="en-US"/>
            </w:rPr>
            <w:instrText xml:space="preserve"> CITATION 19_1988r2 \l 1033 </w:instrText>
          </w:r>
          <w:r w:rsidR="003D0C46" w:rsidRPr="0094572F">
            <w:rPr>
              <w:szCs w:val="22"/>
              <w:highlight w:val="lightGray"/>
            </w:rPr>
            <w:fldChar w:fldCharType="separate"/>
          </w:r>
          <w:r w:rsidR="005A1105" w:rsidRPr="0094572F">
            <w:rPr>
              <w:noProof/>
              <w:szCs w:val="22"/>
              <w:highlight w:val="lightGray"/>
              <w:lang w:val="en-US"/>
            </w:rPr>
            <w:t>[103]</w:t>
          </w:r>
          <w:r w:rsidR="003D0C46" w:rsidRPr="0094572F">
            <w:rPr>
              <w:szCs w:val="22"/>
              <w:highlight w:val="lightGray"/>
            </w:rPr>
            <w:fldChar w:fldCharType="end"/>
          </w:r>
        </w:sdtContent>
      </w:sdt>
      <w:r w:rsidR="003D0C46" w:rsidRPr="0094572F">
        <w:rPr>
          <w:szCs w:val="22"/>
          <w:highlight w:val="lightGray"/>
        </w:rPr>
        <w:t>]</w:t>
      </w:r>
    </w:p>
    <w:p w14:paraId="64B6B238" w14:textId="77777777" w:rsidR="00D826C6" w:rsidRDefault="00D826C6" w:rsidP="002D0455">
      <w:pPr>
        <w:jc w:val="both"/>
        <w:rPr>
          <w:szCs w:val="22"/>
        </w:rPr>
      </w:pPr>
    </w:p>
    <w:p w14:paraId="29E77CA8" w14:textId="61A4EADC" w:rsidR="00D826C6" w:rsidRPr="00D826C6" w:rsidRDefault="00D826C6" w:rsidP="00D826C6">
      <w:pPr>
        <w:jc w:val="both"/>
        <w:rPr>
          <w:szCs w:val="22"/>
          <w:highlight w:val="yellow"/>
        </w:rPr>
      </w:pPr>
      <w:r w:rsidRPr="00D826C6">
        <w:rPr>
          <w:b/>
          <w:highlight w:val="yellow"/>
        </w:rPr>
        <w:t>Straw poll #59</w:t>
      </w:r>
    </w:p>
    <w:p w14:paraId="30A6139F" w14:textId="4FEDC17F" w:rsidR="00D826C6" w:rsidRPr="00D826C6" w:rsidRDefault="00D826C6" w:rsidP="00D826C6">
      <w:pPr>
        <w:jc w:val="both"/>
        <w:rPr>
          <w:szCs w:val="22"/>
          <w:highlight w:val="yellow"/>
        </w:rPr>
      </w:pPr>
      <w:del w:id="1198" w:author="Edward Au" w:date="2020-06-27T00:16:00Z">
        <w:r w:rsidRPr="00D826C6" w:rsidDel="00FE2029">
          <w:rPr>
            <w:szCs w:val="22"/>
            <w:highlight w:val="yellow"/>
          </w:rPr>
          <w:delText>Do you agree that a</w:delText>
        </w:r>
      </w:del>
      <w:ins w:id="1199" w:author="Edward Au" w:date="2020-06-27T00:16:00Z">
        <w:r w:rsidR="00FE2029">
          <w:rPr>
            <w:szCs w:val="22"/>
            <w:highlight w:val="yellow"/>
          </w:rPr>
          <w:t>A</w:t>
        </w:r>
      </w:ins>
      <w:r w:rsidRPr="00D826C6">
        <w:rPr>
          <w:szCs w:val="22"/>
          <w:highlight w:val="yellow"/>
        </w:rPr>
        <w:t>n AP in an AP MLD shall provide BSS specific parameters update indication for one or more other APs in the same AP MLD</w:t>
      </w:r>
      <w:ins w:id="1200" w:author="Edward Au" w:date="2020-06-27T00:16:00Z">
        <w:r w:rsidR="0030227B">
          <w:rPr>
            <w:szCs w:val="22"/>
            <w:highlight w:val="yellow"/>
          </w:rPr>
          <w:t>.</w:t>
        </w:r>
      </w:ins>
      <w:del w:id="1201" w:author="Edward Au" w:date="2020-06-27T00:16:00Z">
        <w:r w:rsidR="00413680" w:rsidDel="0030227B">
          <w:rPr>
            <w:szCs w:val="22"/>
            <w:highlight w:val="yellow"/>
          </w:rPr>
          <w:delText>?</w:delText>
        </w:r>
      </w:del>
    </w:p>
    <w:p w14:paraId="14DCA76A" w14:textId="09B7E1E1" w:rsidR="00D826C6" w:rsidRPr="00D826C6" w:rsidRDefault="00D826C6" w:rsidP="00DF7E01">
      <w:pPr>
        <w:pStyle w:val="ListParagraph"/>
        <w:numPr>
          <w:ilvl w:val="0"/>
          <w:numId w:val="74"/>
        </w:numPr>
        <w:jc w:val="both"/>
        <w:rPr>
          <w:szCs w:val="22"/>
          <w:highlight w:val="yellow"/>
        </w:rPr>
      </w:pPr>
      <w:r w:rsidRPr="00D826C6">
        <w:rPr>
          <w:szCs w:val="22"/>
          <w:highlight w:val="yellow"/>
        </w:rPr>
        <w:t>The detail for BSS specific parameters update indication is TBD</w:t>
      </w:r>
      <w:ins w:id="1202" w:author="Edward Au" w:date="2020-06-27T00:16:00Z">
        <w:r w:rsidR="0030227B">
          <w:rPr>
            <w:szCs w:val="22"/>
            <w:highlight w:val="yellow"/>
          </w:rPr>
          <w:t>.</w:t>
        </w:r>
      </w:ins>
      <w:r w:rsidRPr="00D826C6">
        <w:rPr>
          <w:szCs w:val="22"/>
          <w:highlight w:val="yellow"/>
        </w:rPr>
        <w:t xml:space="preserve"> </w:t>
      </w:r>
      <w:r w:rsidRPr="00D826C6">
        <w:rPr>
          <w:b/>
          <w:i/>
          <w:highlight w:val="yellow"/>
        </w:rPr>
        <w:t>[#SP59]</w:t>
      </w:r>
    </w:p>
    <w:p w14:paraId="2AF1F40F" w14:textId="5EB5941A" w:rsidR="00D826C6" w:rsidRDefault="00D826C6" w:rsidP="00D826C6">
      <w:pPr>
        <w:jc w:val="both"/>
        <w:rPr>
          <w:szCs w:val="22"/>
        </w:rPr>
      </w:pPr>
      <w:r w:rsidRPr="00D826C6">
        <w:rPr>
          <w:szCs w:val="22"/>
          <w:highlight w:val="yellow"/>
        </w:rPr>
        <w:t>[19/1988r3 (Power save for multi-link, Ming Gan, Huawei), SP#2, Y/N/A: 39/6/25]</w:t>
      </w:r>
    </w:p>
    <w:p w14:paraId="31F5A56B" w14:textId="77777777" w:rsidR="00A852A7" w:rsidRDefault="00A852A7" w:rsidP="00D826C6">
      <w:pPr>
        <w:jc w:val="both"/>
        <w:rPr>
          <w:szCs w:val="22"/>
        </w:rPr>
      </w:pPr>
    </w:p>
    <w:p w14:paraId="19E6BE67" w14:textId="35DDE841" w:rsidR="00A852A7" w:rsidRPr="00A852A7" w:rsidRDefault="00A852A7" w:rsidP="00A852A7">
      <w:pPr>
        <w:jc w:val="both"/>
        <w:rPr>
          <w:szCs w:val="22"/>
          <w:highlight w:val="yellow"/>
        </w:rPr>
      </w:pPr>
      <w:r w:rsidRPr="00A852A7">
        <w:rPr>
          <w:b/>
          <w:highlight w:val="yellow"/>
        </w:rPr>
        <w:t>Straw poll #60</w:t>
      </w:r>
    </w:p>
    <w:p w14:paraId="178AE0D6" w14:textId="4F4BF607" w:rsidR="00A852A7" w:rsidRPr="00A852A7" w:rsidRDefault="00A852A7" w:rsidP="00A852A7">
      <w:pPr>
        <w:jc w:val="both"/>
        <w:rPr>
          <w:szCs w:val="22"/>
          <w:highlight w:val="yellow"/>
        </w:rPr>
      </w:pPr>
      <w:del w:id="1203" w:author="Edward Au" w:date="2020-06-27T00:17:00Z">
        <w:r w:rsidRPr="00A852A7" w:rsidDel="0030227B">
          <w:rPr>
            <w:szCs w:val="22"/>
            <w:highlight w:val="yellow"/>
          </w:rPr>
          <w:delText xml:space="preserve">Do you agree that the individual </w:delText>
        </w:r>
      </w:del>
      <w:ins w:id="1204" w:author="Edward Au" w:date="2020-06-27T00:17:00Z">
        <w:r w:rsidR="0030227B">
          <w:rPr>
            <w:szCs w:val="22"/>
            <w:highlight w:val="yellow"/>
          </w:rPr>
          <w:t>I</w:t>
        </w:r>
        <w:r w:rsidR="0030227B" w:rsidRPr="00A852A7">
          <w:rPr>
            <w:szCs w:val="22"/>
            <w:highlight w:val="yellow"/>
          </w:rPr>
          <w:t xml:space="preserve">ndividual </w:t>
        </w:r>
      </w:ins>
      <w:r w:rsidRPr="00A852A7">
        <w:rPr>
          <w:szCs w:val="22"/>
          <w:highlight w:val="yellow"/>
        </w:rPr>
        <w:t>TWT agreement(s) could be set up on a setup link for more than one setup link</w:t>
      </w:r>
      <w:del w:id="1205" w:author="Edward Au" w:date="2020-06-27T00:17:00Z">
        <w:r w:rsidRPr="00A852A7" w:rsidDel="0030227B">
          <w:rPr>
            <w:szCs w:val="22"/>
            <w:highlight w:val="yellow"/>
          </w:rPr>
          <w:delText xml:space="preserve">? </w:delText>
        </w:r>
      </w:del>
      <w:ins w:id="1206" w:author="Edward Au" w:date="2020-06-27T00:17:00Z">
        <w:r w:rsidR="0030227B">
          <w:rPr>
            <w:szCs w:val="22"/>
            <w:highlight w:val="yellow"/>
          </w:rPr>
          <w:t>.</w:t>
        </w:r>
        <w:r w:rsidR="0030227B" w:rsidRPr="00A852A7">
          <w:rPr>
            <w:szCs w:val="22"/>
            <w:highlight w:val="yellow"/>
          </w:rPr>
          <w:t xml:space="preserve"> </w:t>
        </w:r>
      </w:ins>
      <w:r w:rsidRPr="00A852A7">
        <w:rPr>
          <w:b/>
          <w:i/>
          <w:highlight w:val="yellow"/>
        </w:rPr>
        <w:t>[#SP60]</w:t>
      </w:r>
    </w:p>
    <w:p w14:paraId="45E02824" w14:textId="2C205051" w:rsidR="00A852A7" w:rsidRDefault="00A852A7" w:rsidP="00A852A7">
      <w:pPr>
        <w:jc w:val="both"/>
        <w:rPr>
          <w:szCs w:val="22"/>
        </w:rPr>
      </w:pPr>
      <w:r w:rsidRPr="00A852A7">
        <w:rPr>
          <w:szCs w:val="22"/>
          <w:highlight w:val="yellow"/>
        </w:rPr>
        <w:t>[19/1988r3 (Power save for multi-link, Ming Gan, Huawei), SP#4, Y/N/A: 34/8/21]</w:t>
      </w:r>
    </w:p>
    <w:p w14:paraId="1CEE367D" w14:textId="77777777" w:rsidR="001F05F1" w:rsidRDefault="001F05F1" w:rsidP="00A852A7">
      <w:pPr>
        <w:jc w:val="both"/>
        <w:rPr>
          <w:szCs w:val="22"/>
        </w:rPr>
      </w:pPr>
    </w:p>
    <w:p w14:paraId="3087AA41" w14:textId="62CA5137" w:rsidR="00413680" w:rsidRPr="00413680" w:rsidRDefault="00413680" w:rsidP="00413680">
      <w:pPr>
        <w:jc w:val="both"/>
        <w:rPr>
          <w:szCs w:val="22"/>
          <w:highlight w:val="yellow"/>
        </w:rPr>
      </w:pPr>
      <w:r w:rsidRPr="00413680">
        <w:rPr>
          <w:b/>
          <w:highlight w:val="yellow"/>
        </w:rPr>
        <w:t>Straw poll #61</w:t>
      </w:r>
    </w:p>
    <w:p w14:paraId="5F9B3D0E" w14:textId="11526A87" w:rsidR="00413680" w:rsidRPr="00413680" w:rsidDel="0030227B" w:rsidRDefault="00413680" w:rsidP="00413680">
      <w:pPr>
        <w:jc w:val="both"/>
        <w:rPr>
          <w:del w:id="1207" w:author="Edward Au" w:date="2020-06-27T00:17:00Z"/>
          <w:szCs w:val="22"/>
          <w:highlight w:val="yellow"/>
          <w:lang w:val="en-US"/>
        </w:rPr>
      </w:pPr>
      <w:del w:id="1208" w:author="Edward Au" w:date="2020-06-27T00:17:00Z">
        <w:r w:rsidRPr="00413680" w:rsidDel="0030227B">
          <w:rPr>
            <w:szCs w:val="22"/>
            <w:highlight w:val="yellow"/>
            <w:lang w:val="en-US"/>
          </w:rPr>
          <w:delText xml:space="preserve">Do you agree to add the following to 11be SFD:  </w:delText>
        </w:r>
      </w:del>
    </w:p>
    <w:p w14:paraId="5725A864" w14:textId="2CF40589" w:rsidR="00413680" w:rsidRPr="008E36DE" w:rsidRDefault="00413680">
      <w:pPr>
        <w:jc w:val="both"/>
        <w:rPr>
          <w:szCs w:val="22"/>
          <w:highlight w:val="yellow"/>
          <w:lang w:val="en-US"/>
        </w:rPr>
        <w:pPrChange w:id="1209" w:author="Edward Au" w:date="2020-06-27T00:17:00Z">
          <w:pPr>
            <w:pStyle w:val="ListParagraph"/>
            <w:numPr>
              <w:numId w:val="74"/>
            </w:numPr>
            <w:ind w:hanging="360"/>
            <w:jc w:val="both"/>
          </w:pPr>
        </w:pPrChange>
      </w:pPr>
      <w:r w:rsidRPr="0030227B">
        <w:rPr>
          <w:szCs w:val="22"/>
          <w:highlight w:val="yellow"/>
          <w:lang w:val="en-US"/>
        </w:rPr>
        <w:t xml:space="preserve">A bit in a partial virtual bitmap of a TIM element that corresponds to a non-AP MLD is set to 1 if any individually addressed BUs for the non-AP MLD are buffered by the AP MLD. </w:t>
      </w:r>
      <w:r w:rsidRPr="0030227B">
        <w:rPr>
          <w:b/>
          <w:i/>
          <w:highlight w:val="yellow"/>
        </w:rPr>
        <w:t>[#SP61]</w:t>
      </w:r>
    </w:p>
    <w:p w14:paraId="5AB9DE04" w14:textId="4A17B291" w:rsidR="00413680" w:rsidRPr="00413680" w:rsidRDefault="00413680" w:rsidP="00413680">
      <w:pPr>
        <w:jc w:val="both"/>
        <w:rPr>
          <w:szCs w:val="22"/>
        </w:rPr>
      </w:pPr>
      <w:r w:rsidRPr="00413680">
        <w:rPr>
          <w:szCs w:val="22"/>
          <w:highlight w:val="yellow"/>
        </w:rPr>
        <w:t>[20/0066r3 (Multi-link TIM, Young Hoon Kwon, NXP), SP#1, Y/N/A: 41/1/19]</w:t>
      </w:r>
    </w:p>
    <w:p w14:paraId="2787298E" w14:textId="52132256" w:rsidR="00413680" w:rsidRPr="00942FE6" w:rsidRDefault="00413680" w:rsidP="00413680">
      <w:pPr>
        <w:jc w:val="both"/>
        <w:rPr>
          <w:b/>
        </w:rPr>
      </w:pPr>
      <w:r>
        <w:rPr>
          <w:b/>
        </w:rPr>
        <w:t xml:space="preserve"> </w:t>
      </w:r>
    </w:p>
    <w:p w14:paraId="2BF7506A" w14:textId="3C421824" w:rsidR="002C7713" w:rsidRPr="002C7713" w:rsidRDefault="002C7713" w:rsidP="002C7713">
      <w:pPr>
        <w:jc w:val="both"/>
        <w:rPr>
          <w:szCs w:val="22"/>
          <w:highlight w:val="yellow"/>
        </w:rPr>
      </w:pPr>
      <w:r w:rsidRPr="002C7713">
        <w:rPr>
          <w:b/>
          <w:highlight w:val="yellow"/>
        </w:rPr>
        <w:t>Straw poll #62</w:t>
      </w:r>
    </w:p>
    <w:p w14:paraId="49D4C5AE" w14:textId="156B9D68" w:rsidR="002C7713" w:rsidRPr="002C7713" w:rsidRDefault="002C7713" w:rsidP="002C7713">
      <w:pPr>
        <w:jc w:val="both"/>
        <w:rPr>
          <w:szCs w:val="22"/>
          <w:highlight w:val="yellow"/>
        </w:rPr>
      </w:pPr>
      <w:del w:id="1210" w:author="Edward Au" w:date="2020-06-27T00:17:00Z">
        <w:r w:rsidRPr="002C7713" w:rsidDel="0030227B">
          <w:rPr>
            <w:szCs w:val="22"/>
            <w:highlight w:val="yellow"/>
          </w:rPr>
          <w:delText xml:space="preserve">Do you agree to add the following to 11be SFD:  </w:delText>
        </w:r>
      </w:del>
    </w:p>
    <w:p w14:paraId="616D5E0F" w14:textId="1FEB3CE4" w:rsidR="002C7713" w:rsidRPr="0030227B" w:rsidRDefault="002C7713">
      <w:pPr>
        <w:jc w:val="both"/>
        <w:rPr>
          <w:szCs w:val="22"/>
          <w:highlight w:val="yellow"/>
        </w:rPr>
        <w:pPrChange w:id="1211" w:author="Edward Au" w:date="2020-06-27T00:17:00Z">
          <w:pPr>
            <w:pStyle w:val="ListParagraph"/>
            <w:numPr>
              <w:numId w:val="74"/>
            </w:numPr>
            <w:ind w:hanging="360"/>
            <w:jc w:val="both"/>
          </w:pPr>
        </w:pPrChange>
      </w:pPr>
      <w:r w:rsidRPr="0030227B">
        <w:rPr>
          <w:szCs w:val="22"/>
          <w:highlight w:val="yellow"/>
        </w:rPr>
        <w:t>When a non-AP MLD made a multi-link setup with an AP MLD, one AID is assigned to the non-AP MLD across all links</w:t>
      </w:r>
      <w:ins w:id="1212" w:author="Edward Au" w:date="2020-06-27T00:17:00Z">
        <w:r w:rsidR="0030227B">
          <w:rPr>
            <w:szCs w:val="22"/>
            <w:highlight w:val="yellow"/>
          </w:rPr>
          <w:t>.</w:t>
        </w:r>
      </w:ins>
      <w:r w:rsidRPr="0030227B">
        <w:rPr>
          <w:szCs w:val="22"/>
          <w:highlight w:val="yellow"/>
        </w:rPr>
        <w:t xml:space="preserve"> </w:t>
      </w:r>
      <w:r w:rsidRPr="0030227B">
        <w:rPr>
          <w:b/>
          <w:i/>
          <w:highlight w:val="yellow"/>
        </w:rPr>
        <w:t>[#SP62]</w:t>
      </w:r>
    </w:p>
    <w:p w14:paraId="7ACDDF4B" w14:textId="1A87242F" w:rsidR="002C7713" w:rsidRDefault="002C7713" w:rsidP="002C7713">
      <w:pPr>
        <w:jc w:val="both"/>
        <w:rPr>
          <w:szCs w:val="22"/>
        </w:rPr>
      </w:pPr>
      <w:r w:rsidRPr="002C7713">
        <w:rPr>
          <w:szCs w:val="22"/>
          <w:highlight w:val="yellow"/>
        </w:rPr>
        <w:t>[20/0066r3 (Multi-link TIM, Young Hoon Kwon, NXP), SP#2, Y/N/A: 35/4/26]</w:t>
      </w:r>
    </w:p>
    <w:p w14:paraId="66DB9597" w14:textId="77777777" w:rsidR="006534C7" w:rsidRDefault="006534C7" w:rsidP="002C7713">
      <w:pPr>
        <w:jc w:val="both"/>
        <w:rPr>
          <w:szCs w:val="22"/>
        </w:rPr>
      </w:pPr>
    </w:p>
    <w:p w14:paraId="1B94B280" w14:textId="193CF54E" w:rsidR="006534C7" w:rsidRPr="006534C7" w:rsidRDefault="006534C7" w:rsidP="006534C7">
      <w:pPr>
        <w:jc w:val="both"/>
        <w:rPr>
          <w:szCs w:val="22"/>
          <w:highlight w:val="yellow"/>
        </w:rPr>
      </w:pPr>
      <w:r w:rsidRPr="006534C7">
        <w:rPr>
          <w:b/>
          <w:highlight w:val="yellow"/>
        </w:rPr>
        <w:t>Straw poll #77</w:t>
      </w:r>
    </w:p>
    <w:p w14:paraId="32908BFA" w14:textId="7667C9DD" w:rsidR="006534C7" w:rsidRPr="006534C7" w:rsidRDefault="006534C7" w:rsidP="006534C7">
      <w:pPr>
        <w:jc w:val="both"/>
        <w:rPr>
          <w:szCs w:val="22"/>
          <w:highlight w:val="yellow"/>
        </w:rPr>
      </w:pPr>
      <w:del w:id="1213" w:author="Edward Au" w:date="2020-06-27T00:17:00Z">
        <w:r w:rsidRPr="006534C7" w:rsidDel="0030227B">
          <w:rPr>
            <w:szCs w:val="22"/>
            <w:highlight w:val="yellow"/>
          </w:rPr>
          <w:delText>Do you</w:delText>
        </w:r>
      </w:del>
      <w:ins w:id="1214" w:author="Edward Au" w:date="2020-06-27T00:17:00Z">
        <w:r w:rsidR="0030227B">
          <w:rPr>
            <w:szCs w:val="22"/>
            <w:highlight w:val="yellow"/>
          </w:rPr>
          <w:t>802.11be</w:t>
        </w:r>
      </w:ins>
      <w:r w:rsidRPr="006534C7">
        <w:rPr>
          <w:szCs w:val="22"/>
          <w:highlight w:val="yellow"/>
        </w:rPr>
        <w:t xml:space="preserve"> support</w:t>
      </w:r>
      <w:ins w:id="1215" w:author="Edward Au" w:date="2020-06-27T00:17:00Z">
        <w:r w:rsidR="0030227B">
          <w:rPr>
            <w:szCs w:val="22"/>
            <w:highlight w:val="yellow"/>
          </w:rPr>
          <w:t>s</w:t>
        </w:r>
      </w:ins>
      <w:r w:rsidRPr="006534C7">
        <w:rPr>
          <w:szCs w:val="22"/>
          <w:highlight w:val="yellow"/>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del w:id="1216" w:author="Edward Au" w:date="2020-06-27T00:17:00Z">
        <w:r w:rsidRPr="006534C7" w:rsidDel="00732B06">
          <w:rPr>
            <w:szCs w:val="22"/>
            <w:highlight w:val="yellow"/>
          </w:rPr>
          <w:delText>?</w:delText>
        </w:r>
      </w:del>
      <w:ins w:id="1217" w:author="Edward Au" w:date="2020-06-27T00:17:00Z">
        <w:r w:rsidR="00732B06">
          <w:rPr>
            <w:szCs w:val="22"/>
            <w:highlight w:val="yellow"/>
          </w:rPr>
          <w:t>.</w:t>
        </w:r>
      </w:ins>
    </w:p>
    <w:p w14:paraId="6E56C77D" w14:textId="77777777" w:rsidR="006534C7" w:rsidRPr="006534C7" w:rsidRDefault="006534C7" w:rsidP="00DF7E01">
      <w:pPr>
        <w:pStyle w:val="ListParagraph"/>
        <w:numPr>
          <w:ilvl w:val="0"/>
          <w:numId w:val="80"/>
        </w:numPr>
        <w:jc w:val="both"/>
        <w:rPr>
          <w:szCs w:val="22"/>
          <w:highlight w:val="yellow"/>
        </w:rPr>
      </w:pPr>
      <w:r w:rsidRPr="006534C7">
        <w:rPr>
          <w:szCs w:val="22"/>
          <w:highlight w:val="yellow"/>
        </w:rPr>
        <w:t>The signaling of the Change Sequence field is TBD.</w:t>
      </w:r>
    </w:p>
    <w:p w14:paraId="5769478F" w14:textId="1069B50E" w:rsidR="006534C7" w:rsidRPr="003D0C46" w:rsidRDefault="006534C7" w:rsidP="00DF7E01">
      <w:pPr>
        <w:pStyle w:val="ListParagraph"/>
        <w:numPr>
          <w:ilvl w:val="0"/>
          <w:numId w:val="80"/>
        </w:numPr>
        <w:jc w:val="both"/>
        <w:rPr>
          <w:szCs w:val="22"/>
          <w:highlight w:val="yellow"/>
        </w:rPr>
      </w:pPr>
      <w:r w:rsidRPr="006534C7">
        <w:rPr>
          <w:szCs w:val="22"/>
          <w:highlight w:val="yellow"/>
        </w:rPr>
        <w:t xml:space="preserve">The critical updates are defined in 11.2.3.15 </w:t>
      </w:r>
      <w:ins w:id="1218" w:author="Edward Au" w:date="2020-06-27T00:18:00Z">
        <w:r w:rsidR="00CD2389">
          <w:rPr>
            <w:szCs w:val="22"/>
            <w:highlight w:val="yellow"/>
          </w:rPr>
          <w:t>(</w:t>
        </w:r>
      </w:ins>
      <w:r w:rsidRPr="006534C7">
        <w:rPr>
          <w:szCs w:val="22"/>
          <w:highlight w:val="yellow"/>
        </w:rPr>
        <w:t>TIM Broadcast</w:t>
      </w:r>
      <w:ins w:id="1219" w:author="Edward Au" w:date="2020-06-27T00:18:00Z">
        <w:r w:rsidR="00CD2389">
          <w:rPr>
            <w:szCs w:val="22"/>
            <w:highlight w:val="yellow"/>
          </w:rPr>
          <w:t>)</w:t>
        </w:r>
      </w:ins>
      <w:r w:rsidRPr="006534C7">
        <w:rPr>
          <w:szCs w:val="22"/>
          <w:highlight w:val="yellow"/>
        </w:rPr>
        <w:t xml:space="preserve"> and the additional update can be added if needed.</w:t>
      </w:r>
      <w:r w:rsidR="003D0C46">
        <w:rPr>
          <w:szCs w:val="22"/>
          <w:highlight w:val="yellow"/>
        </w:rPr>
        <w:t xml:space="preserve"> </w:t>
      </w:r>
      <w:r w:rsidRPr="003D0C46">
        <w:rPr>
          <w:b/>
          <w:i/>
          <w:highlight w:val="yellow"/>
        </w:rPr>
        <w:t>[#SP77]</w:t>
      </w:r>
    </w:p>
    <w:p w14:paraId="7CEB0BAB" w14:textId="39C21ABD" w:rsidR="006534C7" w:rsidRDefault="006534C7" w:rsidP="006534C7">
      <w:pPr>
        <w:jc w:val="both"/>
        <w:rPr>
          <w:ins w:id="1220" w:author="Edward Au" w:date="2020-06-27T00:17:00Z"/>
          <w:szCs w:val="22"/>
        </w:rPr>
      </w:pPr>
      <w:r w:rsidRPr="006534C7">
        <w:rPr>
          <w:szCs w:val="22"/>
          <w:highlight w:val="yellow"/>
        </w:rPr>
        <w:t>[20/0337r2 (Multi-link BSS Parameter Update, Yongho Seok, MediaTek), SP#1, Approved with unanimous consent]</w:t>
      </w:r>
    </w:p>
    <w:p w14:paraId="06B82D4F" w14:textId="77777777" w:rsidR="00732B06" w:rsidRDefault="00732B06" w:rsidP="006534C7">
      <w:pPr>
        <w:jc w:val="both"/>
        <w:rPr>
          <w:szCs w:val="22"/>
        </w:rPr>
      </w:pPr>
    </w:p>
    <w:p w14:paraId="0C050203" w14:textId="01C64158" w:rsidR="00673C15" w:rsidRPr="00673C15" w:rsidRDefault="00673C15" w:rsidP="00673C15">
      <w:pPr>
        <w:jc w:val="both"/>
        <w:rPr>
          <w:szCs w:val="22"/>
          <w:highlight w:val="yellow"/>
        </w:rPr>
      </w:pPr>
      <w:r w:rsidRPr="00673C15">
        <w:rPr>
          <w:b/>
          <w:highlight w:val="yellow"/>
        </w:rPr>
        <w:t>Straw poll #100</w:t>
      </w:r>
    </w:p>
    <w:p w14:paraId="372AF53F" w14:textId="26543B6F" w:rsidR="00673C15" w:rsidRPr="00673C15" w:rsidDel="00CD2389" w:rsidRDefault="00673C15" w:rsidP="00673C15">
      <w:pPr>
        <w:jc w:val="both"/>
        <w:rPr>
          <w:del w:id="1221" w:author="Edward Au" w:date="2020-06-27T00:18:00Z"/>
          <w:szCs w:val="22"/>
          <w:highlight w:val="yellow"/>
        </w:rPr>
      </w:pPr>
      <w:del w:id="1222" w:author="Edward Au" w:date="2020-06-27T00:18:00Z">
        <w:r w:rsidRPr="00673C15" w:rsidDel="00CD2389">
          <w:rPr>
            <w:szCs w:val="22"/>
            <w:highlight w:val="yellow"/>
          </w:rPr>
          <w:delText>Do you agree to add to the 11be SFD:</w:delText>
        </w:r>
      </w:del>
    </w:p>
    <w:p w14:paraId="060F48A8" w14:textId="79A5F558" w:rsidR="00673C15" w:rsidRPr="00CD2389" w:rsidRDefault="00673C15">
      <w:pPr>
        <w:jc w:val="both"/>
        <w:rPr>
          <w:szCs w:val="22"/>
          <w:highlight w:val="yellow"/>
        </w:rPr>
        <w:pPrChange w:id="1223" w:author="Edward Au" w:date="2020-06-27T00:18:00Z">
          <w:pPr>
            <w:pStyle w:val="ListParagraph"/>
            <w:numPr>
              <w:numId w:val="98"/>
            </w:numPr>
            <w:ind w:hanging="360"/>
            <w:jc w:val="both"/>
          </w:pPr>
        </w:pPrChange>
      </w:pPr>
      <w:r w:rsidRPr="00CD2389">
        <w:rPr>
          <w:szCs w:val="22"/>
          <w:highlight w:val="yellow"/>
        </w:rPr>
        <w:t>The MLD Max Idle Period of an AP MLD applies at the MLD level and not at the STA level</w:t>
      </w:r>
      <w:ins w:id="1224" w:author="Edward Au" w:date="2020-06-27T00:18:00Z">
        <w:r w:rsidR="00CD2389">
          <w:rPr>
            <w:szCs w:val="22"/>
            <w:highlight w:val="yellow"/>
          </w:rPr>
          <w:t>.</w:t>
        </w:r>
      </w:ins>
      <w:r w:rsidRPr="00CD2389">
        <w:rPr>
          <w:szCs w:val="22"/>
          <w:highlight w:val="yellow"/>
        </w:rPr>
        <w:t xml:space="preserve">  </w:t>
      </w:r>
    </w:p>
    <w:p w14:paraId="1363158C" w14:textId="4A7807AD" w:rsidR="00673C15" w:rsidRPr="00CD2389" w:rsidRDefault="00673C15">
      <w:pPr>
        <w:jc w:val="both"/>
        <w:rPr>
          <w:szCs w:val="22"/>
          <w:highlight w:val="yellow"/>
        </w:rPr>
        <w:pPrChange w:id="1225" w:author="Edward Au" w:date="2020-06-27T00:18:00Z">
          <w:pPr>
            <w:pStyle w:val="ListParagraph"/>
            <w:numPr>
              <w:numId w:val="98"/>
            </w:numPr>
            <w:ind w:hanging="360"/>
            <w:jc w:val="both"/>
          </w:pPr>
        </w:pPrChange>
      </w:pPr>
      <w:r w:rsidRPr="008E36DE">
        <w:rPr>
          <w:szCs w:val="22"/>
          <w:highlight w:val="yellow"/>
        </w:rPr>
        <w:t>The MLD Max Idle Period of an AP MLD indicates, for a non-AP MLD, the time period during which a non-AP MLD can be inactive (i.e.</w:t>
      </w:r>
      <w:ins w:id="1226" w:author="Edward Au" w:date="2020-06-27T00:18:00Z">
        <w:r w:rsidR="00CD2389">
          <w:rPr>
            <w:szCs w:val="22"/>
            <w:highlight w:val="yellow"/>
          </w:rPr>
          <w:t>,</w:t>
        </w:r>
      </w:ins>
      <w:r w:rsidRPr="00CD2389">
        <w:rPr>
          <w:szCs w:val="22"/>
          <w:highlight w:val="yellow"/>
        </w:rPr>
        <w:t xml:space="preserve"> refrain from transmitting frames to the AP MLD on any of the setup links) without the M</w:t>
      </w:r>
      <w:r w:rsidRPr="008E36DE">
        <w:rPr>
          <w:szCs w:val="22"/>
          <w:highlight w:val="yellow"/>
        </w:rPr>
        <w:t>ulti-link setup to be torn down</w:t>
      </w:r>
      <w:ins w:id="1227" w:author="Edward Au" w:date="2020-06-27T00:18:00Z">
        <w:r w:rsidR="00CD2389">
          <w:rPr>
            <w:szCs w:val="22"/>
            <w:highlight w:val="yellow"/>
          </w:rPr>
          <w:t>.</w:t>
        </w:r>
      </w:ins>
      <w:del w:id="1228" w:author="Edward Au" w:date="2020-06-27T00:18:00Z">
        <w:r w:rsidRPr="00CD2389" w:rsidDel="00CD2389">
          <w:rPr>
            <w:szCs w:val="22"/>
            <w:highlight w:val="yellow"/>
          </w:rPr>
          <w:delText xml:space="preserve"> </w:delText>
        </w:r>
      </w:del>
      <w:r w:rsidRPr="00CD2389">
        <w:rPr>
          <w:szCs w:val="22"/>
          <w:highlight w:val="yellow"/>
        </w:rPr>
        <w:t xml:space="preserve"> </w:t>
      </w:r>
    </w:p>
    <w:p w14:paraId="5B3E5E65" w14:textId="57CA9EE6" w:rsidR="00673C15" w:rsidRPr="00CD2389" w:rsidRDefault="00673C15">
      <w:pPr>
        <w:jc w:val="both"/>
        <w:rPr>
          <w:szCs w:val="22"/>
          <w:highlight w:val="yellow"/>
        </w:rPr>
        <w:pPrChange w:id="1229" w:author="Edward Au" w:date="2020-06-27T00:18:00Z">
          <w:pPr>
            <w:pStyle w:val="ListParagraph"/>
            <w:numPr>
              <w:numId w:val="98"/>
            </w:numPr>
            <w:ind w:hanging="360"/>
            <w:jc w:val="both"/>
          </w:pPr>
        </w:pPrChange>
      </w:pPr>
      <w:r w:rsidRPr="008E36DE">
        <w:rPr>
          <w:szCs w:val="22"/>
          <w:highlight w:val="yellow"/>
        </w:rPr>
        <w:t>A non-AP MLD is considered inactive if none of the APs of the AP MLD have received a Data frame, PS-Poll frame, or Management frame (protected or unprotected) of a frame exchange sequence initiated by a S</w:t>
      </w:r>
      <w:r w:rsidRPr="000F184F">
        <w:rPr>
          <w:szCs w:val="22"/>
          <w:highlight w:val="yellow"/>
        </w:rPr>
        <w:t>TA from the non-AP MLD for a time period greater than or equal to the time specified by the MLD Max Idle Period of the AP MLD</w:t>
      </w:r>
      <w:ins w:id="1230" w:author="Edward Au" w:date="2020-06-27T00:18:00Z">
        <w:r w:rsidR="00CD2389">
          <w:rPr>
            <w:szCs w:val="22"/>
            <w:highlight w:val="yellow"/>
          </w:rPr>
          <w:t>.</w:t>
        </w:r>
      </w:ins>
      <w:r w:rsidRPr="00CD2389">
        <w:rPr>
          <w:szCs w:val="22"/>
          <w:highlight w:val="yellow"/>
        </w:rPr>
        <w:t xml:space="preserve">  </w:t>
      </w:r>
    </w:p>
    <w:p w14:paraId="3FD9F4CE" w14:textId="49598B3A" w:rsidR="00673C15" w:rsidRPr="00CD2389" w:rsidRDefault="00673C15">
      <w:pPr>
        <w:jc w:val="both"/>
        <w:rPr>
          <w:szCs w:val="22"/>
          <w:highlight w:val="yellow"/>
        </w:rPr>
        <w:pPrChange w:id="1231" w:author="Edward Au" w:date="2020-06-27T00:18:00Z">
          <w:pPr>
            <w:pStyle w:val="ListParagraph"/>
            <w:numPr>
              <w:numId w:val="98"/>
            </w:numPr>
            <w:ind w:hanging="360"/>
            <w:jc w:val="both"/>
          </w:pPr>
        </w:pPrChange>
      </w:pPr>
      <w:r w:rsidRPr="008E36DE">
        <w:rPr>
          <w:szCs w:val="22"/>
          <w:highlight w:val="yellow"/>
        </w:rPr>
        <w:t>If the non-AP MLD is inactive for a duration greater than the MLD Max Idle Period, then the AP MLD may tear down the multi-link</w:t>
      </w:r>
      <w:r w:rsidRPr="000F184F">
        <w:rPr>
          <w:szCs w:val="22"/>
          <w:highlight w:val="yellow"/>
        </w:rPr>
        <w:t xml:space="preserve"> setup for that non-AP MLD</w:t>
      </w:r>
      <w:ins w:id="1232" w:author="Edward Au" w:date="2020-06-27T00:18:00Z">
        <w:r w:rsidR="00CD2389">
          <w:rPr>
            <w:szCs w:val="22"/>
            <w:highlight w:val="yellow"/>
          </w:rPr>
          <w:t>.</w:t>
        </w:r>
      </w:ins>
      <w:r w:rsidRPr="00CD2389">
        <w:rPr>
          <w:szCs w:val="22"/>
          <w:highlight w:val="yellow"/>
        </w:rPr>
        <w:t xml:space="preserve"> </w:t>
      </w:r>
      <w:r w:rsidRPr="00CD2389">
        <w:rPr>
          <w:b/>
          <w:i/>
          <w:highlight w:val="yellow"/>
        </w:rPr>
        <w:t>[#SP100]</w:t>
      </w:r>
    </w:p>
    <w:p w14:paraId="4F2CF10A" w14:textId="7F027BC1" w:rsidR="00673C15" w:rsidRPr="00673C15" w:rsidRDefault="00673C15" w:rsidP="00673C15">
      <w:pPr>
        <w:jc w:val="both"/>
        <w:rPr>
          <w:szCs w:val="22"/>
        </w:rPr>
      </w:pPr>
      <w:r w:rsidRPr="00673C15">
        <w:rPr>
          <w:szCs w:val="22"/>
          <w:highlight w:val="yellow"/>
        </w:rPr>
        <w:t>[20/0392r0 (MLD max BSS idle period, Laurent Cariou, Intel), SP#100, Approved with unanimous consent]</w:t>
      </w:r>
    </w:p>
    <w:p w14:paraId="7F053634" w14:textId="3343243A" w:rsidR="003B4592" w:rsidRPr="00C30359" w:rsidRDefault="003B4592" w:rsidP="00365E0E">
      <w:pPr>
        <w:pStyle w:val="Heading2"/>
        <w:spacing w:after="60"/>
        <w:jc w:val="both"/>
        <w:rPr>
          <w:u w:val="none"/>
        </w:rPr>
      </w:pPr>
      <w:bookmarkStart w:id="1233" w:name="_Toc44164425"/>
      <w:r w:rsidRPr="00C30359">
        <w:rPr>
          <w:u w:val="none"/>
        </w:rPr>
        <w:t>Multi-link group addressed data delivery</w:t>
      </w:r>
      <w:bookmarkEnd w:id="1233"/>
    </w:p>
    <w:p w14:paraId="3C4E3437" w14:textId="02390A72" w:rsidR="009B7C58" w:rsidRPr="0094572F" w:rsidRDefault="009B7C58" w:rsidP="00812210">
      <w:pPr>
        <w:jc w:val="both"/>
        <w:rPr>
          <w:szCs w:val="22"/>
          <w:highlight w:val="lightGray"/>
        </w:rPr>
      </w:pPr>
      <w:r w:rsidRPr="0094572F">
        <w:rPr>
          <w:szCs w:val="22"/>
          <w:highlight w:val="lightGray"/>
        </w:rPr>
        <w:t>For R1, each AP affiliated with an STR AP MLD shall follow the baseline rules for scheduling Beacon frame transmissions</w:t>
      </w:r>
      <w:r w:rsidR="003E3ECC" w:rsidRPr="0094572F">
        <w:rPr>
          <w:szCs w:val="22"/>
          <w:highlight w:val="lightGray"/>
        </w:rPr>
        <w:t>.</w:t>
      </w:r>
      <w:r w:rsidR="00812210" w:rsidRPr="0094572F">
        <w:rPr>
          <w:szCs w:val="22"/>
          <w:highlight w:val="lightGray"/>
        </w:rPr>
        <w:t xml:space="preserve"> </w:t>
      </w:r>
    </w:p>
    <w:p w14:paraId="5E65F898" w14:textId="44B8B240" w:rsidR="00707FD9" w:rsidRPr="00707FD9" w:rsidRDefault="00707FD9" w:rsidP="004A5FB2">
      <w:pPr>
        <w:jc w:val="both"/>
        <w:rPr>
          <w:szCs w:val="22"/>
        </w:rPr>
      </w:pPr>
      <w:r w:rsidRPr="0094572F">
        <w:rPr>
          <w:szCs w:val="22"/>
          <w:highlight w:val="lightGray"/>
        </w:rPr>
        <w:t xml:space="preserve">[Motion 112, #SP37, </w:t>
      </w:r>
      <w:sdt>
        <w:sdtPr>
          <w:rPr>
            <w:szCs w:val="22"/>
            <w:highlight w:val="lightGray"/>
          </w:rPr>
          <w:id w:val="1871721575"/>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575E8" w:rsidRPr="0094572F">
        <w:rPr>
          <w:szCs w:val="22"/>
          <w:highlight w:val="lightGray"/>
        </w:rPr>
        <w:t xml:space="preserve"> </w:t>
      </w:r>
      <w:sdt>
        <w:sdtPr>
          <w:rPr>
            <w:szCs w:val="22"/>
            <w:highlight w:val="lightGray"/>
          </w:rPr>
          <w:id w:val="-352962250"/>
          <w:citation/>
        </w:sdtPr>
        <w:sdtEndPr/>
        <w:sdtContent>
          <w:r w:rsidR="005575E8" w:rsidRPr="0094572F">
            <w:rPr>
              <w:szCs w:val="22"/>
              <w:highlight w:val="lightGray"/>
            </w:rPr>
            <w:fldChar w:fldCharType="begin"/>
          </w:r>
          <w:r w:rsidR="005575E8" w:rsidRPr="0094572F">
            <w:rPr>
              <w:szCs w:val="22"/>
              <w:highlight w:val="lightGray"/>
              <w:lang w:val="en-US"/>
            </w:rPr>
            <w:instrText xml:space="preserve"> CITATION 20_0442r1 \l 1033 </w:instrText>
          </w:r>
          <w:r w:rsidR="005575E8" w:rsidRPr="0094572F">
            <w:rPr>
              <w:szCs w:val="22"/>
              <w:highlight w:val="lightGray"/>
            </w:rPr>
            <w:fldChar w:fldCharType="separate"/>
          </w:r>
          <w:r w:rsidR="005A1105" w:rsidRPr="0094572F">
            <w:rPr>
              <w:noProof/>
              <w:szCs w:val="22"/>
              <w:highlight w:val="lightGray"/>
              <w:lang w:val="en-US"/>
            </w:rPr>
            <w:t>[104]</w:t>
          </w:r>
          <w:r w:rsidR="005575E8" w:rsidRPr="0094572F">
            <w:rPr>
              <w:szCs w:val="22"/>
              <w:highlight w:val="lightGray"/>
            </w:rPr>
            <w:fldChar w:fldCharType="end"/>
          </w:r>
        </w:sdtContent>
      </w:sdt>
      <w:r w:rsidR="005575E8" w:rsidRPr="0094572F">
        <w:rPr>
          <w:szCs w:val="22"/>
          <w:highlight w:val="lightGray"/>
        </w:rPr>
        <w:t>]</w:t>
      </w:r>
    </w:p>
    <w:p w14:paraId="74EDBA40" w14:textId="1D705466" w:rsidR="005A427F" w:rsidRPr="00F155CE" w:rsidRDefault="005A427F" w:rsidP="00365E0E">
      <w:pPr>
        <w:pStyle w:val="Heading2"/>
        <w:spacing w:after="60"/>
        <w:jc w:val="both"/>
        <w:rPr>
          <w:u w:val="none"/>
        </w:rPr>
      </w:pPr>
      <w:bookmarkStart w:id="1234" w:name="_Toc44164426"/>
      <w:r>
        <w:rPr>
          <w:u w:val="none"/>
        </w:rPr>
        <w:t>Multi-link channel access</w:t>
      </w:r>
      <w:bookmarkEnd w:id="1234"/>
      <w:r w:rsidR="0060632C">
        <w:rPr>
          <w:u w:val="none"/>
        </w:rPr>
        <w:t xml:space="preserve"> </w:t>
      </w:r>
    </w:p>
    <w:p w14:paraId="24B2D953" w14:textId="43642033" w:rsidR="000A1FC6" w:rsidRPr="0094572F" w:rsidRDefault="000A1FC6" w:rsidP="00812210">
      <w:pPr>
        <w:ind w:left="360" w:hanging="360"/>
        <w:jc w:val="both"/>
        <w:rPr>
          <w:szCs w:val="22"/>
          <w:highlight w:val="lightGray"/>
        </w:rPr>
      </w:pPr>
      <w:r w:rsidRPr="0094572F">
        <w:rPr>
          <w:szCs w:val="22"/>
          <w:highlight w:val="lightGray"/>
        </w:rPr>
        <w:t>An MLD AP may offer differentiated quality of service over different links</w:t>
      </w:r>
      <w:r w:rsidR="003E3ECC" w:rsidRPr="0094572F">
        <w:rPr>
          <w:szCs w:val="22"/>
          <w:highlight w:val="lightGray"/>
        </w:rPr>
        <w:t>.</w:t>
      </w:r>
    </w:p>
    <w:p w14:paraId="430D9DF5" w14:textId="3E94DDCA" w:rsidR="005575E8" w:rsidRPr="0094572F" w:rsidRDefault="005575E8" w:rsidP="000A1FC6">
      <w:pPr>
        <w:jc w:val="both"/>
        <w:rPr>
          <w:szCs w:val="22"/>
          <w:highlight w:val="lightGray"/>
        </w:rPr>
      </w:pPr>
      <w:r w:rsidRPr="0094572F">
        <w:rPr>
          <w:szCs w:val="22"/>
          <w:highlight w:val="lightGray"/>
        </w:rPr>
        <w:t xml:space="preserve">[Motion 112, #SP49, </w:t>
      </w:r>
      <w:sdt>
        <w:sdtPr>
          <w:rPr>
            <w:szCs w:val="22"/>
            <w:highlight w:val="lightGray"/>
          </w:rPr>
          <w:id w:val="57787069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C28ED" w:rsidRPr="0094572F">
        <w:rPr>
          <w:szCs w:val="22"/>
          <w:highlight w:val="lightGray"/>
        </w:rPr>
        <w:t xml:space="preserve"> </w:t>
      </w:r>
      <w:sdt>
        <w:sdtPr>
          <w:rPr>
            <w:szCs w:val="22"/>
            <w:highlight w:val="lightGray"/>
          </w:rPr>
          <w:id w:val="-1949387170"/>
          <w:citation/>
        </w:sdtPr>
        <w:sdtEndPr/>
        <w:sdtContent>
          <w:r w:rsidR="005C28ED" w:rsidRPr="0094572F">
            <w:rPr>
              <w:szCs w:val="22"/>
              <w:highlight w:val="lightGray"/>
            </w:rPr>
            <w:fldChar w:fldCharType="begin"/>
          </w:r>
          <w:r w:rsidR="005C28ED" w:rsidRPr="0094572F">
            <w:rPr>
              <w:szCs w:val="22"/>
              <w:highlight w:val="lightGray"/>
              <w:lang w:val="en-US"/>
            </w:rPr>
            <w:instrText xml:space="preserve"> CITATION 20_0408r4 \l 1033 </w:instrText>
          </w:r>
          <w:r w:rsidR="005C28ED" w:rsidRPr="0094572F">
            <w:rPr>
              <w:szCs w:val="22"/>
              <w:highlight w:val="lightGray"/>
            </w:rPr>
            <w:fldChar w:fldCharType="separate"/>
          </w:r>
          <w:r w:rsidR="005A1105" w:rsidRPr="0094572F">
            <w:rPr>
              <w:noProof/>
              <w:szCs w:val="22"/>
              <w:highlight w:val="lightGray"/>
              <w:lang w:val="en-US"/>
            </w:rPr>
            <w:t>[105]</w:t>
          </w:r>
          <w:r w:rsidR="005C28ED" w:rsidRPr="0094572F">
            <w:rPr>
              <w:szCs w:val="22"/>
              <w:highlight w:val="lightGray"/>
            </w:rPr>
            <w:fldChar w:fldCharType="end"/>
          </w:r>
        </w:sdtContent>
      </w:sdt>
      <w:r w:rsidR="005C28ED" w:rsidRPr="0094572F">
        <w:rPr>
          <w:szCs w:val="22"/>
          <w:highlight w:val="lightGray"/>
        </w:rPr>
        <w:t>]</w:t>
      </w:r>
    </w:p>
    <w:p w14:paraId="754A0E69" w14:textId="77777777" w:rsidR="000A1FC6" w:rsidRPr="0094572F" w:rsidRDefault="000A1FC6" w:rsidP="005162D7">
      <w:pPr>
        <w:jc w:val="both"/>
        <w:rPr>
          <w:highlight w:val="lightGray"/>
        </w:rPr>
      </w:pPr>
    </w:p>
    <w:p w14:paraId="3517B9C5" w14:textId="5FE393EE" w:rsidR="005162D7" w:rsidRPr="0094572F" w:rsidRDefault="00FF7833" w:rsidP="005162D7">
      <w:pPr>
        <w:jc w:val="both"/>
        <w:rPr>
          <w:highlight w:val="lightGray"/>
        </w:rPr>
      </w:pPr>
      <w:r w:rsidRPr="0094572F">
        <w:rPr>
          <w:highlight w:val="lightGray"/>
        </w:rPr>
        <w:t>802.</w:t>
      </w:r>
      <w:r w:rsidR="005162D7" w:rsidRPr="0094572F">
        <w:rPr>
          <w:highlight w:val="lightGray"/>
        </w:rPr>
        <w:t>11be shall allow the following asynchronous multi-link channel access:</w:t>
      </w:r>
    </w:p>
    <w:p w14:paraId="6A3E9C7F" w14:textId="77777777" w:rsidR="005162D7" w:rsidRPr="0094572F" w:rsidRDefault="005162D7" w:rsidP="00486858">
      <w:pPr>
        <w:pStyle w:val="ListParagraph"/>
        <w:numPr>
          <w:ilvl w:val="0"/>
          <w:numId w:val="6"/>
        </w:numPr>
        <w:jc w:val="both"/>
        <w:rPr>
          <w:highlight w:val="lightGray"/>
        </w:rPr>
      </w:pPr>
      <w:r w:rsidRPr="0094572F">
        <w:rPr>
          <w:highlight w:val="lightGray"/>
        </w:rPr>
        <w:t>Each of STAs belonging to a MLD performs a channel access over their links independently in order to transmit frames.</w:t>
      </w:r>
    </w:p>
    <w:p w14:paraId="7F069D7B" w14:textId="77777777" w:rsidR="005162D7" w:rsidRPr="0094572F" w:rsidRDefault="005162D7" w:rsidP="00486858">
      <w:pPr>
        <w:pStyle w:val="ListParagraph"/>
        <w:numPr>
          <w:ilvl w:val="0"/>
          <w:numId w:val="6"/>
        </w:numPr>
        <w:jc w:val="both"/>
        <w:rPr>
          <w:highlight w:val="lightGray"/>
        </w:rPr>
      </w:pPr>
      <w:r w:rsidRPr="0094572F">
        <w:rPr>
          <w:highlight w:val="lightGray"/>
        </w:rPr>
        <w:t>Downlink and uplink frames can be transmitted simultaneously over the multiple links.</w:t>
      </w:r>
    </w:p>
    <w:p w14:paraId="3BD486B9" w14:textId="77777777" w:rsidR="005162D7" w:rsidRPr="0094572F" w:rsidRDefault="005162D7" w:rsidP="005162D7">
      <w:pPr>
        <w:jc w:val="both"/>
        <w:rPr>
          <w:highlight w:val="lightGray"/>
        </w:rPr>
      </w:pPr>
      <w:r w:rsidRPr="0094572F">
        <w:rPr>
          <w:highlight w:val="lightGray"/>
        </w:rPr>
        <w:t xml:space="preserve">[Motion 20, </w:t>
      </w:r>
      <w:sdt>
        <w:sdtPr>
          <w:rPr>
            <w:highlight w:val="lightGray"/>
          </w:rPr>
          <w:id w:val="-1495097437"/>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130161369"/>
          <w:citation/>
        </w:sdtPr>
        <w:sdtEndPr/>
        <w:sdtContent>
          <w:r w:rsidRPr="0094572F">
            <w:rPr>
              <w:highlight w:val="lightGray"/>
            </w:rPr>
            <w:fldChar w:fldCharType="begin"/>
          </w:r>
          <w:r w:rsidRPr="0094572F">
            <w:rPr>
              <w:highlight w:val="lightGray"/>
              <w:lang w:val="en-US"/>
            </w:rPr>
            <w:instrText xml:space="preserve"> CITATION 19_1144r6 \l 1033 </w:instrText>
          </w:r>
          <w:r w:rsidRPr="0094572F">
            <w:rPr>
              <w:highlight w:val="lightGray"/>
            </w:rPr>
            <w:fldChar w:fldCharType="separate"/>
          </w:r>
          <w:r w:rsidR="005A1105" w:rsidRPr="0094572F">
            <w:rPr>
              <w:noProof/>
              <w:highlight w:val="lightGray"/>
              <w:lang w:val="en-US"/>
            </w:rPr>
            <w:t>[106]</w:t>
          </w:r>
          <w:r w:rsidRPr="0094572F">
            <w:rPr>
              <w:highlight w:val="lightGray"/>
            </w:rPr>
            <w:fldChar w:fldCharType="end"/>
          </w:r>
        </w:sdtContent>
      </w:sdt>
      <w:r w:rsidRPr="0094572F">
        <w:rPr>
          <w:highlight w:val="lightGray"/>
        </w:rPr>
        <w:t>]</w:t>
      </w:r>
    </w:p>
    <w:p w14:paraId="6341379A" w14:textId="77777777" w:rsidR="002912EA" w:rsidRPr="0094572F" w:rsidRDefault="002912EA" w:rsidP="005162D7">
      <w:pPr>
        <w:jc w:val="both"/>
        <w:rPr>
          <w:highlight w:val="lightGray"/>
        </w:rPr>
      </w:pPr>
    </w:p>
    <w:p w14:paraId="57FF0B53" w14:textId="5262D6EF" w:rsidR="002912EA" w:rsidRPr="0094572F" w:rsidRDefault="002912EA" w:rsidP="002912EA">
      <w:pPr>
        <w:jc w:val="both"/>
        <w:rPr>
          <w:highlight w:val="lightGray"/>
        </w:rPr>
      </w:pPr>
      <w:r w:rsidRPr="0094572F">
        <w:rPr>
          <w:highlight w:val="lightGray"/>
        </w:rPr>
        <w:t>802.11be shall allow a MLD that has constraints to simultaneously transmit and receive on a pair of links to operate over this pair of links.</w:t>
      </w:r>
    </w:p>
    <w:p w14:paraId="6E625D12" w14:textId="77777777" w:rsidR="002912EA" w:rsidRPr="0094572F" w:rsidRDefault="002912EA" w:rsidP="00486858">
      <w:pPr>
        <w:pStyle w:val="ListParagraph"/>
        <w:numPr>
          <w:ilvl w:val="0"/>
          <w:numId w:val="13"/>
        </w:numPr>
        <w:jc w:val="both"/>
        <w:rPr>
          <w:highlight w:val="lightGray"/>
        </w:rPr>
      </w:pPr>
      <w:r w:rsidRPr="0094572F">
        <w:rPr>
          <w:highlight w:val="lightGray"/>
        </w:rPr>
        <w:t>Signaling of these constraints is TBD</w:t>
      </w:r>
      <w:r w:rsidR="0064308E" w:rsidRPr="0094572F">
        <w:rPr>
          <w:highlight w:val="lightGray"/>
        </w:rPr>
        <w:t>.</w:t>
      </w:r>
    </w:p>
    <w:p w14:paraId="4E996749" w14:textId="77777777" w:rsidR="002912EA" w:rsidRPr="0094572F" w:rsidRDefault="002912EA" w:rsidP="002912EA">
      <w:pPr>
        <w:jc w:val="both"/>
        <w:rPr>
          <w:highlight w:val="lightGray"/>
        </w:rPr>
      </w:pPr>
      <w:r w:rsidRPr="0094572F">
        <w:rPr>
          <w:highlight w:val="lightGray"/>
        </w:rPr>
        <w:t>[Mot</w:t>
      </w:r>
      <w:r w:rsidR="00CC21DA" w:rsidRPr="0094572F">
        <w:rPr>
          <w:highlight w:val="lightGray"/>
        </w:rPr>
        <w:t>i</w:t>
      </w:r>
      <w:r w:rsidRPr="0094572F">
        <w:rPr>
          <w:highlight w:val="lightGray"/>
        </w:rPr>
        <w:t xml:space="preserve">on 46, </w:t>
      </w:r>
      <w:sdt>
        <w:sdtPr>
          <w:rPr>
            <w:highlight w:val="lightGray"/>
          </w:rPr>
          <w:id w:val="-303464102"/>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412470517"/>
          <w:citation/>
        </w:sdtPr>
        <w:sdtEndPr/>
        <w:sdtContent>
          <w:r w:rsidRPr="0094572F">
            <w:rPr>
              <w:highlight w:val="lightGray"/>
            </w:rPr>
            <w:fldChar w:fldCharType="begin"/>
          </w:r>
          <w:r w:rsidRPr="0094572F">
            <w:rPr>
              <w:highlight w:val="lightGray"/>
              <w:lang w:val="en-US"/>
            </w:rPr>
            <w:instrText xml:space="preserve"> CITATION 19_1405r7 \l 1033 </w:instrText>
          </w:r>
          <w:r w:rsidRPr="0094572F">
            <w:rPr>
              <w:highlight w:val="lightGray"/>
            </w:rPr>
            <w:fldChar w:fldCharType="separate"/>
          </w:r>
          <w:r w:rsidR="005A1105" w:rsidRPr="0094572F">
            <w:rPr>
              <w:noProof/>
              <w:highlight w:val="lightGray"/>
              <w:lang w:val="en-US"/>
            </w:rPr>
            <w:t>[107]</w:t>
          </w:r>
          <w:r w:rsidRPr="0094572F">
            <w:rPr>
              <w:highlight w:val="lightGray"/>
            </w:rPr>
            <w:fldChar w:fldCharType="end"/>
          </w:r>
        </w:sdtContent>
      </w:sdt>
      <w:r w:rsidRPr="0094572F">
        <w:rPr>
          <w:highlight w:val="lightGray"/>
        </w:rPr>
        <w:t>]</w:t>
      </w:r>
    </w:p>
    <w:p w14:paraId="6E1C3D26" w14:textId="77777777" w:rsidR="006D79CA" w:rsidRPr="0094572F" w:rsidRDefault="006D79CA" w:rsidP="002912EA">
      <w:pPr>
        <w:jc w:val="both"/>
        <w:rPr>
          <w:highlight w:val="lightGray"/>
        </w:rPr>
      </w:pPr>
    </w:p>
    <w:p w14:paraId="059E62E4" w14:textId="1F54B157" w:rsidR="006D79CA" w:rsidRPr="0094572F" w:rsidRDefault="00812210" w:rsidP="00876FEB">
      <w:pPr>
        <w:ind w:left="360" w:hanging="360"/>
        <w:rPr>
          <w:highlight w:val="lightGray"/>
          <w:lang w:val="en-US"/>
        </w:rPr>
      </w:pPr>
      <w:r w:rsidRPr="0094572F">
        <w:rPr>
          <w:highlight w:val="lightGray"/>
          <w:lang w:val="en-US"/>
        </w:rPr>
        <w:t>802.11be supports the following cases in R1:</w:t>
      </w:r>
    </w:p>
    <w:p w14:paraId="28447B3A" w14:textId="77777777" w:rsidR="006D79CA" w:rsidRPr="0094572F" w:rsidRDefault="006D79CA" w:rsidP="00DF7E01">
      <w:pPr>
        <w:pStyle w:val="ListParagraph"/>
        <w:numPr>
          <w:ilvl w:val="0"/>
          <w:numId w:val="48"/>
        </w:numPr>
        <w:rPr>
          <w:highlight w:val="lightGray"/>
          <w:lang w:val="en-US"/>
        </w:rPr>
      </w:pPr>
      <w:r w:rsidRPr="0094572F">
        <w:rPr>
          <w:highlight w:val="lightGray"/>
          <w:lang w:val="en-US"/>
        </w:rPr>
        <w:t>STR AP MLD with STR non-AP MLD</w:t>
      </w:r>
    </w:p>
    <w:p w14:paraId="663834F6" w14:textId="77777777" w:rsidR="006D79CA" w:rsidRPr="0094572F" w:rsidRDefault="006D79CA" w:rsidP="00DF7E01">
      <w:pPr>
        <w:pStyle w:val="ListParagraph"/>
        <w:numPr>
          <w:ilvl w:val="0"/>
          <w:numId w:val="48"/>
        </w:numPr>
        <w:rPr>
          <w:highlight w:val="lightGray"/>
          <w:lang w:val="en-US"/>
        </w:rPr>
      </w:pPr>
      <w:r w:rsidRPr="0094572F">
        <w:rPr>
          <w:highlight w:val="lightGray"/>
          <w:lang w:val="en-US"/>
        </w:rPr>
        <w:t>STR AP MLD with non-STR non-AP MLD</w:t>
      </w:r>
    </w:p>
    <w:p w14:paraId="1554B9DB" w14:textId="707CAA2F" w:rsidR="006D79CA" w:rsidRPr="0094572F" w:rsidRDefault="006D79CA" w:rsidP="00DF7E01">
      <w:pPr>
        <w:pStyle w:val="ListParagraph"/>
        <w:numPr>
          <w:ilvl w:val="0"/>
          <w:numId w:val="48"/>
        </w:numPr>
        <w:rPr>
          <w:highlight w:val="lightGray"/>
          <w:lang w:val="en-US"/>
        </w:rPr>
      </w:pPr>
      <w:r w:rsidRPr="0094572F">
        <w:rPr>
          <w:highlight w:val="lightGray"/>
          <w:lang w:val="en-US"/>
        </w:rPr>
        <w:t>Note: All the other cases are TBD.</w:t>
      </w:r>
    </w:p>
    <w:p w14:paraId="78A1B261" w14:textId="270D8A7C" w:rsidR="005C28ED" w:rsidRPr="0094572F" w:rsidRDefault="005C28ED" w:rsidP="006D79CA">
      <w:pPr>
        <w:jc w:val="both"/>
        <w:rPr>
          <w:highlight w:val="lightGray"/>
          <w:lang w:val="en-US"/>
        </w:rPr>
      </w:pPr>
      <w:r w:rsidRPr="0094572F">
        <w:rPr>
          <w:highlight w:val="lightGray"/>
        </w:rPr>
        <w:t xml:space="preserve">[Motion 111, #SP0611-30, </w:t>
      </w:r>
      <w:sdt>
        <w:sdtPr>
          <w:rPr>
            <w:szCs w:val="22"/>
            <w:highlight w:val="lightGray"/>
          </w:rPr>
          <w:id w:val="1274125926"/>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146429554"/>
          <w:citation/>
        </w:sdtPr>
        <w:sdtEndPr/>
        <w:sdtContent>
          <w:r w:rsidRPr="0094572F">
            <w:rPr>
              <w:szCs w:val="22"/>
              <w:highlight w:val="lightGray"/>
            </w:rPr>
            <w:fldChar w:fldCharType="begin"/>
          </w:r>
          <w:r w:rsidRPr="0094572F">
            <w:rPr>
              <w:szCs w:val="22"/>
              <w:highlight w:val="lightGray"/>
              <w:lang w:val="en-US"/>
            </w:rPr>
            <w:instrText xml:space="preserve"> CITATION 20_0026r4 \l 1033 </w:instrText>
          </w:r>
          <w:r w:rsidRPr="0094572F">
            <w:rPr>
              <w:szCs w:val="22"/>
              <w:highlight w:val="lightGray"/>
            </w:rPr>
            <w:fldChar w:fldCharType="separate"/>
          </w:r>
          <w:r w:rsidR="005A1105" w:rsidRPr="0094572F">
            <w:rPr>
              <w:noProof/>
              <w:szCs w:val="22"/>
              <w:highlight w:val="lightGray"/>
              <w:lang w:val="en-US"/>
            </w:rPr>
            <w:t>[108]</w:t>
          </w:r>
          <w:r w:rsidRPr="0094572F">
            <w:rPr>
              <w:szCs w:val="22"/>
              <w:highlight w:val="lightGray"/>
            </w:rPr>
            <w:fldChar w:fldCharType="end"/>
          </w:r>
        </w:sdtContent>
      </w:sdt>
      <w:r w:rsidRPr="0094572F">
        <w:rPr>
          <w:szCs w:val="22"/>
          <w:highlight w:val="lightGray"/>
        </w:rPr>
        <w:t>]</w:t>
      </w:r>
    </w:p>
    <w:p w14:paraId="0FE2B7C6" w14:textId="77777777" w:rsidR="00921067" w:rsidRPr="0094572F" w:rsidRDefault="00921067">
      <w:pPr>
        <w:rPr>
          <w:highlight w:val="lightGray"/>
        </w:rPr>
      </w:pPr>
    </w:p>
    <w:p w14:paraId="07B0CEB8" w14:textId="4E2A38A2" w:rsidR="00BB706E" w:rsidRPr="0094572F" w:rsidRDefault="00812210" w:rsidP="00BB706E">
      <w:pPr>
        <w:jc w:val="both"/>
        <w:rPr>
          <w:highlight w:val="lightGray"/>
          <w:lang w:val="en-US"/>
        </w:rPr>
      </w:pPr>
      <w:r w:rsidRPr="0094572F">
        <w:rPr>
          <w:highlight w:val="lightGray"/>
          <w:lang w:val="en-US"/>
        </w:rPr>
        <w:t>802.11be</w:t>
      </w:r>
      <w:r w:rsidR="00BB706E" w:rsidRPr="0094572F">
        <w:rPr>
          <w:highlight w:val="lightGray"/>
          <w:lang w:val="en-US"/>
        </w:rPr>
        <w:t xml:space="preserve"> support</w:t>
      </w:r>
      <w:r w:rsidRPr="0094572F">
        <w:rPr>
          <w:highlight w:val="lightGray"/>
          <w:lang w:val="en-US"/>
        </w:rPr>
        <w:t>s</w:t>
      </w:r>
      <w:r w:rsidR="00BB706E" w:rsidRPr="0094572F">
        <w:rPr>
          <w:highlight w:val="lightGray"/>
          <w:lang w:val="en-US"/>
        </w:rPr>
        <w:t xml:space="preserve"> the following PPDU transmission restriction for the constrained multi-link operation</w:t>
      </w:r>
      <w:r w:rsidR="008F5920" w:rsidRPr="0094572F">
        <w:rPr>
          <w:highlight w:val="lightGray"/>
          <w:lang w:val="en-US"/>
        </w:rPr>
        <w:t>:</w:t>
      </w:r>
      <w:r w:rsidR="00BB706E" w:rsidRPr="0094572F">
        <w:rPr>
          <w:highlight w:val="lightGray"/>
          <w:lang w:val="en-US"/>
        </w:rPr>
        <w:t xml:space="preserve"> </w:t>
      </w:r>
    </w:p>
    <w:p w14:paraId="24F72DA1" w14:textId="77777777" w:rsidR="00BB706E" w:rsidRPr="0094572F" w:rsidRDefault="00BB706E" w:rsidP="00DF7E01">
      <w:pPr>
        <w:pStyle w:val="ListParagraph"/>
        <w:numPr>
          <w:ilvl w:val="0"/>
          <w:numId w:val="48"/>
        </w:numPr>
        <w:jc w:val="both"/>
        <w:rPr>
          <w:highlight w:val="lightGray"/>
          <w:lang w:val="en-US"/>
        </w:rPr>
      </w:pPr>
      <w:r w:rsidRPr="0094572F">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94572F" w:rsidRDefault="00BB706E" w:rsidP="00DF7E01">
      <w:pPr>
        <w:pStyle w:val="ListParagraph"/>
        <w:numPr>
          <w:ilvl w:val="1"/>
          <w:numId w:val="48"/>
        </w:numPr>
        <w:jc w:val="both"/>
        <w:rPr>
          <w:highlight w:val="lightGray"/>
          <w:lang w:val="en-US"/>
        </w:rPr>
      </w:pPr>
      <w:r w:rsidRPr="0094572F">
        <w:rPr>
          <w:highlight w:val="lightGray"/>
          <w:lang w:val="en-US"/>
        </w:rPr>
        <w:t>Where the reference of the ending time of the PPDU is TBD.</w:t>
      </w:r>
    </w:p>
    <w:p w14:paraId="2AFA01D4" w14:textId="35484324" w:rsidR="00E854B1" w:rsidRPr="0094572F" w:rsidRDefault="00E854B1" w:rsidP="00BB706E">
      <w:pPr>
        <w:jc w:val="both"/>
        <w:rPr>
          <w:highlight w:val="lightGray"/>
          <w:lang w:val="en-US"/>
        </w:rPr>
      </w:pPr>
      <w:r w:rsidRPr="0094572F">
        <w:rPr>
          <w:highlight w:val="lightGray"/>
        </w:rPr>
        <w:t xml:space="preserve">[Motion 111, #SP0611-31, </w:t>
      </w:r>
      <w:sdt>
        <w:sdtPr>
          <w:rPr>
            <w:szCs w:val="22"/>
            <w:highlight w:val="lightGray"/>
          </w:rPr>
          <w:id w:val="-2096392694"/>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712766752"/>
          <w:citation/>
        </w:sdtPr>
        <w:sdtEndPr/>
        <w:sdtContent>
          <w:r w:rsidRPr="0094572F">
            <w:rPr>
              <w:szCs w:val="22"/>
              <w:highlight w:val="lightGray"/>
            </w:rPr>
            <w:fldChar w:fldCharType="begin"/>
          </w:r>
          <w:r w:rsidRPr="0094572F">
            <w:rPr>
              <w:szCs w:val="22"/>
              <w:highlight w:val="lightGray"/>
              <w:lang w:val="en-US"/>
            </w:rPr>
            <w:instrText xml:space="preserve"> CITATION 19_1305r4 \l 1033 </w:instrText>
          </w:r>
          <w:r w:rsidRPr="0094572F">
            <w:rPr>
              <w:szCs w:val="22"/>
              <w:highlight w:val="lightGray"/>
            </w:rPr>
            <w:fldChar w:fldCharType="separate"/>
          </w:r>
          <w:r w:rsidR="005A1105" w:rsidRPr="0094572F">
            <w:rPr>
              <w:noProof/>
              <w:szCs w:val="22"/>
              <w:highlight w:val="lightGray"/>
              <w:lang w:val="en-US"/>
            </w:rPr>
            <w:t>[109]</w:t>
          </w:r>
          <w:r w:rsidRPr="0094572F">
            <w:rPr>
              <w:szCs w:val="22"/>
              <w:highlight w:val="lightGray"/>
            </w:rPr>
            <w:fldChar w:fldCharType="end"/>
          </w:r>
        </w:sdtContent>
      </w:sdt>
      <w:r w:rsidRPr="0094572F">
        <w:rPr>
          <w:szCs w:val="22"/>
          <w:highlight w:val="lightGray"/>
        </w:rPr>
        <w:t>]</w:t>
      </w:r>
    </w:p>
    <w:p w14:paraId="4693380A" w14:textId="77777777" w:rsidR="00BB706E" w:rsidRPr="0094572F" w:rsidRDefault="00BB706E">
      <w:pPr>
        <w:rPr>
          <w:highlight w:val="lightGray"/>
        </w:rPr>
      </w:pPr>
    </w:p>
    <w:p w14:paraId="0CDEDCB9" w14:textId="77777777" w:rsidR="00F24542" w:rsidRDefault="00F24542">
      <w:pPr>
        <w:rPr>
          <w:szCs w:val="22"/>
          <w:highlight w:val="lightGray"/>
          <w:lang w:val="en-US"/>
        </w:rPr>
      </w:pPr>
      <w:r>
        <w:rPr>
          <w:szCs w:val="22"/>
          <w:highlight w:val="lightGray"/>
          <w:lang w:val="en-US"/>
        </w:rPr>
        <w:br w:type="page"/>
      </w:r>
    </w:p>
    <w:p w14:paraId="18D9C1E2" w14:textId="1324FBDC" w:rsidR="00921067" w:rsidRPr="0094572F" w:rsidRDefault="008A069D" w:rsidP="00921067">
      <w:pPr>
        <w:jc w:val="both"/>
        <w:rPr>
          <w:szCs w:val="22"/>
          <w:highlight w:val="lightGray"/>
          <w:lang w:val="en-US"/>
        </w:rPr>
      </w:pPr>
      <w:r w:rsidRPr="0094572F">
        <w:rPr>
          <w:szCs w:val="22"/>
          <w:highlight w:val="lightGray"/>
          <w:lang w:val="en-US"/>
        </w:rPr>
        <w:lastRenderedPageBreak/>
        <w:t>802.11be</w:t>
      </w:r>
      <w:r w:rsidR="00921067" w:rsidRPr="0094572F">
        <w:rPr>
          <w:szCs w:val="22"/>
          <w:highlight w:val="lightGray"/>
          <w:lang w:val="en-US"/>
        </w:rPr>
        <w:t xml:space="preserve"> support</w:t>
      </w:r>
      <w:r w:rsidRPr="0094572F">
        <w:rPr>
          <w:szCs w:val="22"/>
          <w:highlight w:val="lightGray"/>
          <w:lang w:val="en-US"/>
        </w:rPr>
        <w:t>s</w:t>
      </w:r>
      <w:r w:rsidR="00921067" w:rsidRPr="0094572F">
        <w:rPr>
          <w:szCs w:val="22"/>
          <w:highlight w:val="lightGray"/>
          <w:lang w:val="en-US"/>
        </w:rPr>
        <w:t xml:space="preserve"> the following constrained multi-link operation</w:t>
      </w:r>
      <w:r w:rsidR="001A0EC2" w:rsidRPr="0094572F">
        <w:rPr>
          <w:szCs w:val="22"/>
          <w:highlight w:val="lightGray"/>
          <w:lang w:val="en-US"/>
        </w:rPr>
        <w:t>:</w:t>
      </w:r>
    </w:p>
    <w:p w14:paraId="74EFC44E" w14:textId="6E96002C" w:rsidR="00921067" w:rsidRPr="0094572F" w:rsidRDefault="00921067" w:rsidP="00486858">
      <w:pPr>
        <w:pStyle w:val="ListParagraph"/>
        <w:numPr>
          <w:ilvl w:val="0"/>
          <w:numId w:val="13"/>
        </w:numPr>
        <w:jc w:val="both"/>
        <w:rPr>
          <w:szCs w:val="22"/>
          <w:highlight w:val="lightGray"/>
          <w:lang w:val="en-US"/>
        </w:rPr>
      </w:pPr>
      <w:r w:rsidRPr="0094572F">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58485F89" w14:textId="79D35042" w:rsidR="001A0EC2" w:rsidRPr="001A0EC2" w:rsidRDefault="001A0EC2" w:rsidP="00921067">
      <w:pPr>
        <w:jc w:val="both"/>
        <w:rPr>
          <w:lang w:val="en-US" w:eastAsia="ko-KR"/>
        </w:rPr>
      </w:pPr>
      <w:r w:rsidRPr="0094572F">
        <w:rPr>
          <w:highlight w:val="lightGray"/>
        </w:rPr>
        <w:t>[Motion 111, #SP0611-32,</w:t>
      </w:r>
      <w:r w:rsidR="005240F1" w:rsidRPr="0094572F">
        <w:rPr>
          <w:highlight w:val="lightGray"/>
        </w:rPr>
        <w:t xml:space="preserve"> </w:t>
      </w:r>
      <w:sdt>
        <w:sdtPr>
          <w:rPr>
            <w:szCs w:val="22"/>
            <w:highlight w:val="lightGray"/>
          </w:rPr>
          <w:id w:val="-909995659"/>
          <w:citation/>
        </w:sdtPr>
        <w:sdtEndPr/>
        <w:sdtContent>
          <w:r w:rsidR="005240F1" w:rsidRPr="0094572F">
            <w:rPr>
              <w:szCs w:val="22"/>
              <w:highlight w:val="lightGray"/>
            </w:rPr>
            <w:fldChar w:fldCharType="begin"/>
          </w:r>
          <w:r w:rsidR="005240F1" w:rsidRPr="0094572F">
            <w:rPr>
              <w:szCs w:val="22"/>
              <w:highlight w:val="lightGray"/>
              <w:lang w:val="en-US"/>
            </w:rPr>
            <w:instrText xml:space="preserve"> CITATION 19_1755r4 \l 1033 </w:instrText>
          </w:r>
          <w:r w:rsidR="005240F1" w:rsidRPr="0094572F">
            <w:rPr>
              <w:szCs w:val="22"/>
              <w:highlight w:val="lightGray"/>
            </w:rPr>
            <w:fldChar w:fldCharType="separate"/>
          </w:r>
          <w:r w:rsidR="005A1105" w:rsidRPr="0094572F">
            <w:rPr>
              <w:noProof/>
              <w:szCs w:val="22"/>
              <w:highlight w:val="lightGray"/>
              <w:lang w:val="en-US"/>
            </w:rPr>
            <w:t>[7]</w:t>
          </w:r>
          <w:r w:rsidR="005240F1" w:rsidRPr="0094572F">
            <w:rPr>
              <w:szCs w:val="22"/>
              <w:highlight w:val="lightGray"/>
            </w:rPr>
            <w:fldChar w:fldCharType="end"/>
          </w:r>
        </w:sdtContent>
      </w:sdt>
      <w:r w:rsidR="005240F1" w:rsidRPr="0094572F">
        <w:rPr>
          <w:szCs w:val="22"/>
          <w:highlight w:val="lightGray"/>
        </w:rPr>
        <w:t xml:space="preserve"> and</w:t>
      </w:r>
      <w:r w:rsidRPr="0094572F">
        <w:rPr>
          <w:highlight w:val="lightGray"/>
        </w:rPr>
        <w:t xml:space="preserve"> </w:t>
      </w:r>
      <w:sdt>
        <w:sdtPr>
          <w:rPr>
            <w:highlight w:val="lightGray"/>
          </w:rPr>
          <w:id w:val="1703366610"/>
          <w:citation/>
        </w:sdtPr>
        <w:sdtEndPr/>
        <w:sdtContent>
          <w:r w:rsidR="005240F1" w:rsidRPr="0094572F">
            <w:rPr>
              <w:highlight w:val="lightGray"/>
            </w:rPr>
            <w:fldChar w:fldCharType="begin"/>
          </w:r>
          <w:r w:rsidR="005240F1" w:rsidRPr="0094572F">
            <w:rPr>
              <w:highlight w:val="lightGray"/>
              <w:lang w:val="en-US"/>
            </w:rPr>
            <w:instrText xml:space="preserve"> CITATION 19_1959r1 \l 1033 </w:instrText>
          </w:r>
          <w:r w:rsidR="005240F1" w:rsidRPr="0094572F">
            <w:rPr>
              <w:highlight w:val="lightGray"/>
            </w:rPr>
            <w:fldChar w:fldCharType="separate"/>
          </w:r>
          <w:r w:rsidR="005A1105" w:rsidRPr="0094572F">
            <w:rPr>
              <w:noProof/>
              <w:highlight w:val="lightGray"/>
              <w:lang w:val="en-US"/>
            </w:rPr>
            <w:t>[110]</w:t>
          </w:r>
          <w:r w:rsidR="005240F1" w:rsidRPr="0094572F">
            <w:rPr>
              <w:highlight w:val="lightGray"/>
            </w:rPr>
            <w:fldChar w:fldCharType="end"/>
          </w:r>
        </w:sdtContent>
      </w:sdt>
      <w:r w:rsidR="005240F1" w:rsidRPr="0094572F">
        <w:rPr>
          <w:highlight w:val="lightGray"/>
        </w:rPr>
        <w:t>]</w:t>
      </w:r>
    </w:p>
    <w:p w14:paraId="2A17D75F" w14:textId="77777777" w:rsidR="0004766E" w:rsidRPr="00C30359" w:rsidRDefault="0004766E" w:rsidP="00365E0E">
      <w:pPr>
        <w:pStyle w:val="Heading2"/>
        <w:spacing w:after="60"/>
        <w:rPr>
          <w:u w:val="none"/>
          <w:lang w:val="en-US" w:eastAsia="ko-KR"/>
        </w:rPr>
      </w:pPr>
      <w:bookmarkStart w:id="1235" w:name="_Toc44164427"/>
      <w:r w:rsidRPr="00C30359">
        <w:rPr>
          <w:u w:val="none"/>
          <w:lang w:val="en-US" w:eastAsia="ko-KR"/>
        </w:rPr>
        <w:t>Multi-BSSID</w:t>
      </w:r>
      <w:bookmarkEnd w:id="1235"/>
    </w:p>
    <w:p w14:paraId="05F35A8A" w14:textId="24AEF0FE" w:rsidR="0004766E" w:rsidRPr="0094572F" w:rsidRDefault="008A069D" w:rsidP="0004766E">
      <w:pPr>
        <w:jc w:val="both"/>
        <w:rPr>
          <w:szCs w:val="22"/>
          <w:highlight w:val="lightGray"/>
        </w:rPr>
      </w:pPr>
      <w:r w:rsidRPr="0094572F">
        <w:rPr>
          <w:szCs w:val="22"/>
          <w:highlight w:val="lightGray"/>
        </w:rPr>
        <w:t>A</w:t>
      </w:r>
      <w:r w:rsidR="0004766E" w:rsidRPr="0094572F">
        <w:rPr>
          <w:szCs w:val="22"/>
          <w:highlight w:val="lightGray"/>
        </w:rPr>
        <w:t>n AP of an AP MLD can correspond to a transmitted BSSID or a nontransmitted BSSID in a multiple BSSID set on a link</w:t>
      </w:r>
      <w:r w:rsidRPr="0094572F">
        <w:rPr>
          <w:szCs w:val="22"/>
          <w:highlight w:val="lightGray"/>
        </w:rPr>
        <w:t>.</w:t>
      </w:r>
      <w:r w:rsidRPr="0094572F">
        <w:rPr>
          <w:b/>
          <w:i/>
          <w:highlight w:val="lightGray"/>
        </w:rPr>
        <w:t xml:space="preserve"> </w:t>
      </w:r>
    </w:p>
    <w:p w14:paraId="5A1D4D78" w14:textId="2B9CB6BA" w:rsidR="005240F1" w:rsidRPr="0094572F" w:rsidRDefault="005240F1" w:rsidP="0004766E">
      <w:pPr>
        <w:jc w:val="both"/>
        <w:rPr>
          <w:szCs w:val="22"/>
          <w:highlight w:val="lightGray"/>
        </w:rPr>
      </w:pPr>
      <w:r w:rsidRPr="0094572F">
        <w:rPr>
          <w:highlight w:val="lightGray"/>
        </w:rPr>
        <w:t xml:space="preserve">[Motion 112, #SP34, </w:t>
      </w:r>
      <w:sdt>
        <w:sdtPr>
          <w:rPr>
            <w:szCs w:val="22"/>
            <w:highlight w:val="lightGray"/>
          </w:rPr>
          <w:id w:val="733665578"/>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FA0E22" w:rsidRPr="0094572F">
        <w:rPr>
          <w:szCs w:val="22"/>
          <w:highlight w:val="lightGray"/>
        </w:rPr>
        <w:t xml:space="preserve"> </w:t>
      </w:r>
      <w:sdt>
        <w:sdtPr>
          <w:rPr>
            <w:szCs w:val="22"/>
            <w:highlight w:val="lightGray"/>
          </w:rPr>
          <w:id w:val="-1410531178"/>
          <w:citation/>
        </w:sdtPr>
        <w:sdtEndPr/>
        <w:sdtContent>
          <w:r w:rsidR="00FA0E22" w:rsidRPr="0094572F">
            <w:rPr>
              <w:szCs w:val="22"/>
              <w:highlight w:val="lightGray"/>
            </w:rPr>
            <w:fldChar w:fldCharType="begin"/>
          </w:r>
          <w:r w:rsidR="00FA0E22" w:rsidRPr="0094572F">
            <w:rPr>
              <w:szCs w:val="22"/>
              <w:highlight w:val="lightGray"/>
              <w:lang w:val="en-US"/>
            </w:rPr>
            <w:instrText xml:space="preserve"> CITATION 20_0358r1 \l 1033 </w:instrText>
          </w:r>
          <w:r w:rsidR="00FA0E22" w:rsidRPr="0094572F">
            <w:rPr>
              <w:szCs w:val="22"/>
              <w:highlight w:val="lightGray"/>
            </w:rPr>
            <w:fldChar w:fldCharType="separate"/>
          </w:r>
          <w:r w:rsidR="005A1105" w:rsidRPr="0094572F">
            <w:rPr>
              <w:noProof/>
              <w:szCs w:val="22"/>
              <w:highlight w:val="lightGray"/>
              <w:lang w:val="en-US"/>
            </w:rPr>
            <w:t>[111]</w:t>
          </w:r>
          <w:r w:rsidR="00FA0E22" w:rsidRPr="0094572F">
            <w:rPr>
              <w:szCs w:val="22"/>
              <w:highlight w:val="lightGray"/>
            </w:rPr>
            <w:fldChar w:fldCharType="end"/>
          </w:r>
        </w:sdtContent>
      </w:sdt>
      <w:r w:rsidR="00FA0E22" w:rsidRPr="0094572F">
        <w:rPr>
          <w:szCs w:val="22"/>
          <w:highlight w:val="lightGray"/>
        </w:rPr>
        <w:t>]</w:t>
      </w:r>
    </w:p>
    <w:p w14:paraId="657BE15C" w14:textId="77777777" w:rsidR="0004766E" w:rsidRPr="0094572F" w:rsidRDefault="0004766E" w:rsidP="0004766E">
      <w:pPr>
        <w:jc w:val="both"/>
        <w:rPr>
          <w:b/>
          <w:i/>
          <w:highlight w:val="lightGray"/>
        </w:rPr>
      </w:pPr>
    </w:p>
    <w:p w14:paraId="1FC8EC2F" w14:textId="4FEED4BB" w:rsidR="0004766E" w:rsidRPr="0094572F" w:rsidRDefault="0004766E" w:rsidP="0004766E">
      <w:pPr>
        <w:jc w:val="both"/>
        <w:rPr>
          <w:szCs w:val="22"/>
          <w:highlight w:val="lightGray"/>
        </w:rPr>
      </w:pPr>
      <w:r w:rsidRPr="0094572F">
        <w:rPr>
          <w:szCs w:val="22"/>
          <w:highlight w:val="lightGray"/>
        </w:rPr>
        <w:t>APs belonging to the same multiple BSSID set cannot be part of the same AP MLD</w:t>
      </w:r>
      <w:r w:rsidR="008A069D" w:rsidRPr="0094572F">
        <w:rPr>
          <w:szCs w:val="22"/>
          <w:highlight w:val="lightGray"/>
        </w:rPr>
        <w:t>.</w:t>
      </w:r>
    </w:p>
    <w:p w14:paraId="7A19784D" w14:textId="44CE7298" w:rsidR="0004766E" w:rsidRPr="0094572F" w:rsidRDefault="0004766E" w:rsidP="00DF7E01">
      <w:pPr>
        <w:pStyle w:val="ListParagraph"/>
        <w:numPr>
          <w:ilvl w:val="0"/>
          <w:numId w:val="64"/>
        </w:numPr>
        <w:jc w:val="both"/>
        <w:rPr>
          <w:szCs w:val="22"/>
          <w:highlight w:val="lightGray"/>
        </w:rPr>
      </w:pPr>
      <w:r w:rsidRPr="0094572F">
        <w:rPr>
          <w:szCs w:val="22"/>
          <w:highlight w:val="lightGray"/>
        </w:rPr>
        <w:t>Note: APs within a multiple BSSID set are, by definition, operating on the same channel</w:t>
      </w:r>
      <w:r w:rsidR="004272BB" w:rsidRPr="0094572F">
        <w:rPr>
          <w:szCs w:val="22"/>
          <w:highlight w:val="lightGray"/>
        </w:rPr>
        <w:t>.</w:t>
      </w:r>
    </w:p>
    <w:p w14:paraId="794C98C5" w14:textId="74B29A7B" w:rsidR="00FA0E22" w:rsidRPr="0094572F" w:rsidRDefault="00FA0E22" w:rsidP="00FA0E22">
      <w:pPr>
        <w:jc w:val="both"/>
        <w:rPr>
          <w:szCs w:val="22"/>
          <w:highlight w:val="lightGray"/>
        </w:rPr>
      </w:pPr>
      <w:r w:rsidRPr="0094572F">
        <w:rPr>
          <w:highlight w:val="lightGray"/>
        </w:rPr>
        <w:t xml:space="preserve">[Motion 112, #SP35, </w:t>
      </w:r>
      <w:sdt>
        <w:sdtPr>
          <w:rPr>
            <w:szCs w:val="22"/>
            <w:highlight w:val="lightGray"/>
          </w:rPr>
          <w:id w:val="140680746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804076753"/>
          <w:citation/>
        </w:sdtPr>
        <w:sdtEndPr/>
        <w:sdtContent>
          <w:r w:rsidRPr="0094572F">
            <w:rPr>
              <w:szCs w:val="22"/>
              <w:highlight w:val="lightGray"/>
            </w:rPr>
            <w:fldChar w:fldCharType="begin"/>
          </w:r>
          <w:r w:rsidRPr="0094572F">
            <w:rPr>
              <w:szCs w:val="22"/>
              <w:highlight w:val="lightGray"/>
              <w:lang w:val="en-US"/>
            </w:rPr>
            <w:instrText xml:space="preserve"> CITATION 20_0358r1 \l 1033 </w:instrText>
          </w:r>
          <w:r w:rsidRPr="0094572F">
            <w:rPr>
              <w:szCs w:val="22"/>
              <w:highlight w:val="lightGray"/>
            </w:rPr>
            <w:fldChar w:fldCharType="separate"/>
          </w:r>
          <w:r w:rsidR="005A1105" w:rsidRPr="0094572F">
            <w:rPr>
              <w:noProof/>
              <w:szCs w:val="22"/>
              <w:highlight w:val="lightGray"/>
              <w:lang w:val="en-US"/>
            </w:rPr>
            <w:t>[111]</w:t>
          </w:r>
          <w:r w:rsidRPr="0094572F">
            <w:rPr>
              <w:szCs w:val="22"/>
              <w:highlight w:val="lightGray"/>
            </w:rPr>
            <w:fldChar w:fldCharType="end"/>
          </w:r>
        </w:sdtContent>
      </w:sdt>
      <w:r w:rsidRPr="0094572F">
        <w:rPr>
          <w:szCs w:val="22"/>
          <w:highlight w:val="lightGray"/>
        </w:rPr>
        <w:t>]</w:t>
      </w:r>
    </w:p>
    <w:p w14:paraId="474275DC" w14:textId="77777777" w:rsidR="00CE26D9" w:rsidRPr="0094572F" w:rsidRDefault="00CE26D9" w:rsidP="0004766E">
      <w:pPr>
        <w:jc w:val="both"/>
        <w:rPr>
          <w:b/>
          <w:i/>
          <w:highlight w:val="lightGray"/>
        </w:rPr>
      </w:pPr>
    </w:p>
    <w:p w14:paraId="18B6D9BE" w14:textId="20F4C69D" w:rsidR="00CE26D9" w:rsidRPr="0094572F" w:rsidRDefault="00CE26D9" w:rsidP="00CE26D9">
      <w:pPr>
        <w:jc w:val="both"/>
        <w:rPr>
          <w:szCs w:val="22"/>
          <w:highlight w:val="lightGray"/>
          <w:lang w:val="en-US"/>
        </w:rPr>
      </w:pPr>
      <w:r w:rsidRPr="0094572F">
        <w:rPr>
          <w:szCs w:val="22"/>
          <w:highlight w:val="lightGray"/>
          <w:lang w:val="en-US"/>
        </w:rPr>
        <w:t>APs belonging to the same co-hosted BSSID set cannot be part of the same AP MLD</w:t>
      </w:r>
      <w:r w:rsidR="008A069D" w:rsidRPr="0094572F">
        <w:rPr>
          <w:szCs w:val="22"/>
          <w:highlight w:val="lightGray"/>
          <w:lang w:val="en-US"/>
        </w:rPr>
        <w:t>.</w:t>
      </w:r>
    </w:p>
    <w:p w14:paraId="39CC1E59" w14:textId="0F8ADD09" w:rsidR="00CE26D9" w:rsidRPr="0094572F" w:rsidRDefault="00CE26D9" w:rsidP="00DF7E01">
      <w:pPr>
        <w:pStyle w:val="ListParagraph"/>
        <w:numPr>
          <w:ilvl w:val="0"/>
          <w:numId w:val="64"/>
        </w:numPr>
        <w:jc w:val="both"/>
        <w:rPr>
          <w:szCs w:val="22"/>
          <w:highlight w:val="lightGray"/>
          <w:lang w:val="en-US"/>
        </w:rPr>
      </w:pPr>
      <w:r w:rsidRPr="0094572F">
        <w:rPr>
          <w:szCs w:val="22"/>
          <w:highlight w:val="lightGray"/>
          <w:lang w:val="en-US"/>
        </w:rPr>
        <w:t>Note: APs within a co-hosted BSSID set are, by definition, operating on the same channel</w:t>
      </w:r>
      <w:r w:rsidR="004272BB" w:rsidRPr="0094572F">
        <w:rPr>
          <w:szCs w:val="22"/>
          <w:highlight w:val="lightGray"/>
          <w:lang w:val="en-US"/>
        </w:rPr>
        <w:t>.</w:t>
      </w:r>
    </w:p>
    <w:p w14:paraId="35F802B7" w14:textId="74725D12" w:rsidR="00FA0E22" w:rsidRPr="0094572F" w:rsidRDefault="00FA0E22" w:rsidP="00FA0E22">
      <w:pPr>
        <w:jc w:val="both"/>
        <w:rPr>
          <w:szCs w:val="22"/>
          <w:highlight w:val="lightGray"/>
        </w:rPr>
      </w:pPr>
      <w:r w:rsidRPr="0094572F">
        <w:rPr>
          <w:highlight w:val="lightGray"/>
        </w:rPr>
        <w:t xml:space="preserve">[Motion 112, #SP36, </w:t>
      </w:r>
      <w:sdt>
        <w:sdtPr>
          <w:rPr>
            <w:szCs w:val="22"/>
            <w:highlight w:val="lightGray"/>
          </w:rPr>
          <w:id w:val="1032930234"/>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742710610"/>
          <w:citation/>
        </w:sdtPr>
        <w:sdtEndPr/>
        <w:sdtContent>
          <w:r w:rsidRPr="0094572F">
            <w:rPr>
              <w:szCs w:val="22"/>
              <w:highlight w:val="lightGray"/>
            </w:rPr>
            <w:fldChar w:fldCharType="begin"/>
          </w:r>
          <w:r w:rsidRPr="0094572F">
            <w:rPr>
              <w:szCs w:val="22"/>
              <w:highlight w:val="lightGray"/>
              <w:lang w:val="en-US"/>
            </w:rPr>
            <w:instrText xml:space="preserve"> CITATION 20_0358r1 \l 1033 </w:instrText>
          </w:r>
          <w:r w:rsidRPr="0094572F">
            <w:rPr>
              <w:szCs w:val="22"/>
              <w:highlight w:val="lightGray"/>
            </w:rPr>
            <w:fldChar w:fldCharType="separate"/>
          </w:r>
          <w:r w:rsidR="005A1105" w:rsidRPr="0094572F">
            <w:rPr>
              <w:noProof/>
              <w:szCs w:val="22"/>
              <w:highlight w:val="lightGray"/>
              <w:lang w:val="en-US"/>
            </w:rPr>
            <w:t>[111]</w:t>
          </w:r>
          <w:r w:rsidRPr="0094572F">
            <w:rPr>
              <w:szCs w:val="22"/>
              <w:highlight w:val="lightGray"/>
            </w:rPr>
            <w:fldChar w:fldCharType="end"/>
          </w:r>
        </w:sdtContent>
      </w:sdt>
      <w:r w:rsidRPr="0094572F">
        <w:rPr>
          <w:szCs w:val="22"/>
          <w:highlight w:val="lightGray"/>
        </w:rPr>
        <w:t>]</w:t>
      </w:r>
    </w:p>
    <w:p w14:paraId="218B96B3" w14:textId="77777777" w:rsidR="00FA0E22" w:rsidRPr="0094572F" w:rsidRDefault="00FA0E22" w:rsidP="00CE26D9">
      <w:pPr>
        <w:jc w:val="both"/>
        <w:rPr>
          <w:b/>
          <w:i/>
          <w:highlight w:val="lightGray"/>
        </w:rPr>
      </w:pPr>
    </w:p>
    <w:p w14:paraId="4C5FED43" w14:textId="530EDFC4" w:rsidR="00D40329" w:rsidRPr="0094572F" w:rsidRDefault="008A069D" w:rsidP="00D40329">
      <w:pPr>
        <w:jc w:val="both"/>
        <w:rPr>
          <w:szCs w:val="22"/>
          <w:highlight w:val="lightGray"/>
        </w:rPr>
      </w:pPr>
      <w:r w:rsidRPr="0094572F">
        <w:rPr>
          <w:szCs w:val="22"/>
          <w:highlight w:val="lightGray"/>
        </w:rPr>
        <w:t>802.11be</w:t>
      </w:r>
      <w:r w:rsidR="00D40329" w:rsidRPr="0094572F">
        <w:rPr>
          <w:szCs w:val="22"/>
          <w:highlight w:val="lightGray"/>
        </w:rPr>
        <w:t xml:space="preserve"> support</w:t>
      </w:r>
      <w:r w:rsidRPr="0094572F">
        <w:rPr>
          <w:szCs w:val="22"/>
          <w:highlight w:val="lightGray"/>
        </w:rPr>
        <w:t>s</w:t>
      </w:r>
      <w:r w:rsidR="00D40329" w:rsidRPr="0094572F">
        <w:rPr>
          <w:szCs w:val="22"/>
          <w:highlight w:val="lightGray"/>
        </w:rPr>
        <w:t xml:space="preserve"> that each AP of an AP MLD is independently configured to operate as transmitted or nontransmitted BSSID of a multiple BSSID set or as an AP of a co-hosted BSSID set or not part of either a multiple BSSID set or co-hosted BSSID set</w:t>
      </w:r>
      <w:r w:rsidRPr="0094572F">
        <w:rPr>
          <w:szCs w:val="22"/>
          <w:highlight w:val="lightGray"/>
        </w:rPr>
        <w:t>.</w:t>
      </w:r>
      <w:r w:rsidR="00D40329" w:rsidRPr="0094572F">
        <w:rPr>
          <w:szCs w:val="22"/>
          <w:highlight w:val="lightGray"/>
        </w:rPr>
        <w:t xml:space="preserve">  </w:t>
      </w:r>
    </w:p>
    <w:p w14:paraId="5FF361BB" w14:textId="4C0E659E" w:rsidR="005560EA" w:rsidRPr="004E4D1B" w:rsidRDefault="005560EA" w:rsidP="00D40329">
      <w:pPr>
        <w:jc w:val="both"/>
        <w:rPr>
          <w:szCs w:val="22"/>
        </w:rPr>
      </w:pPr>
      <w:r w:rsidRPr="0094572F">
        <w:rPr>
          <w:highlight w:val="lightGray"/>
        </w:rPr>
        <w:t xml:space="preserve">[Motion 112, #SP50, </w:t>
      </w:r>
      <w:sdt>
        <w:sdtPr>
          <w:rPr>
            <w:szCs w:val="22"/>
            <w:highlight w:val="lightGray"/>
          </w:rPr>
          <w:id w:val="1976171990"/>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4E4D1B" w:rsidRPr="0094572F">
        <w:rPr>
          <w:szCs w:val="22"/>
          <w:highlight w:val="lightGray"/>
        </w:rPr>
        <w:t xml:space="preserve"> </w:t>
      </w:r>
      <w:sdt>
        <w:sdtPr>
          <w:rPr>
            <w:szCs w:val="22"/>
            <w:highlight w:val="lightGray"/>
          </w:rPr>
          <w:id w:val="-1152438712"/>
          <w:citation/>
        </w:sdtPr>
        <w:sdtEndPr/>
        <w:sdtContent>
          <w:r w:rsidR="004E4D1B" w:rsidRPr="0094572F">
            <w:rPr>
              <w:szCs w:val="22"/>
              <w:highlight w:val="lightGray"/>
            </w:rPr>
            <w:fldChar w:fldCharType="begin"/>
          </w:r>
          <w:r w:rsidR="004E4D1B" w:rsidRPr="0094572F">
            <w:rPr>
              <w:szCs w:val="22"/>
              <w:highlight w:val="lightGray"/>
              <w:lang w:val="en-US"/>
            </w:rPr>
            <w:instrText xml:space="preserve"> CITATION 20_0358r3 \l 1033 </w:instrText>
          </w:r>
          <w:r w:rsidR="004E4D1B" w:rsidRPr="0094572F">
            <w:rPr>
              <w:szCs w:val="22"/>
              <w:highlight w:val="lightGray"/>
            </w:rPr>
            <w:fldChar w:fldCharType="separate"/>
          </w:r>
          <w:r w:rsidR="005A1105" w:rsidRPr="0094572F">
            <w:rPr>
              <w:noProof/>
              <w:szCs w:val="22"/>
              <w:highlight w:val="lightGray"/>
              <w:lang w:val="en-US"/>
            </w:rPr>
            <w:t>[112]</w:t>
          </w:r>
          <w:r w:rsidR="004E4D1B" w:rsidRPr="0094572F">
            <w:rPr>
              <w:szCs w:val="22"/>
              <w:highlight w:val="lightGray"/>
            </w:rPr>
            <w:fldChar w:fldCharType="end"/>
          </w:r>
        </w:sdtContent>
      </w:sdt>
      <w:r w:rsidR="004E4D1B" w:rsidRPr="0094572F">
        <w:rPr>
          <w:szCs w:val="22"/>
          <w:highlight w:val="lightGray"/>
        </w:rPr>
        <w:t>]</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236" w:name="_Toc44164428"/>
      <w:r>
        <w:rPr>
          <w:u w:val="none"/>
        </w:rPr>
        <w:t>Multi-band and multichannel aggregation and operation</w:t>
      </w:r>
      <w:bookmarkEnd w:id="1236"/>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37" w:name="_Toc30876631"/>
      <w:bookmarkStart w:id="1238" w:name="_Toc30876684"/>
      <w:bookmarkStart w:id="1239" w:name="_Toc30876972"/>
      <w:bookmarkStart w:id="1240" w:name="_Toc30895003"/>
      <w:bookmarkStart w:id="1241" w:name="_Toc30895512"/>
      <w:bookmarkStart w:id="1242" w:name="_Toc30897870"/>
      <w:bookmarkStart w:id="1243" w:name="_Toc30899297"/>
      <w:bookmarkStart w:id="1244" w:name="_Toc30915807"/>
      <w:bookmarkStart w:id="1245" w:name="_Toc30915869"/>
      <w:bookmarkStart w:id="1246" w:name="_Toc31918195"/>
      <w:bookmarkStart w:id="1247" w:name="_Toc36716527"/>
      <w:bookmarkStart w:id="1248" w:name="_Toc36723289"/>
      <w:bookmarkStart w:id="1249" w:name="_Toc36723371"/>
      <w:bookmarkStart w:id="1250" w:name="_Toc36723504"/>
      <w:bookmarkStart w:id="1251" w:name="_Toc36842557"/>
      <w:bookmarkStart w:id="1252" w:name="_Toc36842639"/>
      <w:bookmarkStart w:id="1253" w:name="_Toc37257584"/>
      <w:bookmarkStart w:id="1254" w:name="_Toc37438261"/>
      <w:bookmarkStart w:id="1255" w:name="_Toc37771529"/>
      <w:bookmarkStart w:id="1256" w:name="_Toc37771847"/>
      <w:bookmarkStart w:id="1257" w:name="_Toc37928382"/>
      <w:bookmarkStart w:id="1258" w:name="_Toc38110500"/>
      <w:bookmarkStart w:id="1259" w:name="_Toc38110682"/>
      <w:bookmarkStart w:id="1260" w:name="_Toc38110776"/>
      <w:bookmarkStart w:id="1261" w:name="_Toc38381675"/>
      <w:bookmarkStart w:id="1262" w:name="_Toc38381769"/>
      <w:bookmarkStart w:id="1263" w:name="_Toc38382154"/>
      <w:bookmarkStart w:id="1264" w:name="_Toc38440407"/>
      <w:bookmarkStart w:id="1265" w:name="_Toc38621990"/>
      <w:bookmarkStart w:id="1266" w:name="_Toc38622087"/>
      <w:bookmarkStart w:id="1267" w:name="_Toc38622578"/>
      <w:bookmarkStart w:id="1268" w:name="_Toc38792497"/>
      <w:bookmarkStart w:id="1269" w:name="_Toc38792598"/>
      <w:bookmarkStart w:id="1270" w:name="_Toc38792769"/>
      <w:bookmarkStart w:id="1271" w:name="_Toc38967147"/>
      <w:bookmarkStart w:id="1272" w:name="_Toc38968698"/>
      <w:bookmarkStart w:id="1273" w:name="_Toc38969984"/>
      <w:bookmarkStart w:id="1274" w:name="_Toc38970598"/>
      <w:bookmarkStart w:id="1275" w:name="_Toc39074939"/>
      <w:bookmarkStart w:id="1276" w:name="_Toc39137760"/>
      <w:bookmarkStart w:id="1277" w:name="_Toc39140453"/>
      <w:bookmarkStart w:id="1278" w:name="_Toc39140688"/>
      <w:bookmarkStart w:id="1279" w:name="_Toc39143885"/>
      <w:bookmarkStart w:id="1280" w:name="_Toc39225329"/>
      <w:bookmarkStart w:id="1281" w:name="_Toc39229677"/>
      <w:bookmarkStart w:id="1282" w:name="_Toc39230275"/>
      <w:bookmarkStart w:id="1283" w:name="_Toc39230938"/>
      <w:bookmarkStart w:id="1284" w:name="_Toc39231077"/>
      <w:bookmarkStart w:id="1285" w:name="_Toc39597157"/>
      <w:bookmarkStart w:id="1286" w:name="_Toc39598136"/>
      <w:bookmarkStart w:id="1287" w:name="_Toc39600350"/>
      <w:bookmarkStart w:id="1288" w:name="_Toc39674567"/>
      <w:bookmarkStart w:id="1289" w:name="_Toc39827050"/>
      <w:bookmarkStart w:id="1290" w:name="_Toc39845592"/>
      <w:bookmarkStart w:id="1291" w:name="_Toc39846352"/>
      <w:bookmarkStart w:id="1292" w:name="_Toc39847821"/>
      <w:bookmarkStart w:id="1293" w:name="_Toc39847966"/>
      <w:bookmarkStart w:id="1294" w:name="_Toc39848089"/>
      <w:bookmarkStart w:id="1295" w:name="_Toc39848420"/>
      <w:bookmarkStart w:id="1296" w:name="_Toc40028544"/>
      <w:bookmarkStart w:id="1297" w:name="_Toc40028982"/>
      <w:bookmarkStart w:id="1298" w:name="_Toc40217748"/>
      <w:bookmarkStart w:id="1299" w:name="_Toc40274940"/>
      <w:bookmarkStart w:id="1300" w:name="_Toc40275138"/>
      <w:bookmarkStart w:id="1301" w:name="_Toc40277227"/>
      <w:bookmarkStart w:id="1302" w:name="_Toc40433563"/>
      <w:bookmarkStart w:id="1303" w:name="_Toc40814798"/>
      <w:bookmarkStart w:id="1304" w:name="_Toc40817270"/>
      <w:bookmarkStart w:id="1305" w:name="_Toc41050338"/>
      <w:bookmarkStart w:id="1306" w:name="_Toc41060244"/>
      <w:bookmarkStart w:id="1307" w:name="_Toc41388409"/>
      <w:bookmarkStart w:id="1308" w:name="_Toc41388620"/>
      <w:bookmarkStart w:id="1309" w:name="_Toc41669206"/>
      <w:bookmarkStart w:id="1310" w:name="_Toc41670059"/>
      <w:bookmarkStart w:id="1311" w:name="_Toc41670183"/>
      <w:bookmarkStart w:id="1312" w:name="_Toc41671015"/>
      <w:bookmarkStart w:id="1313" w:name="_Toc41671879"/>
      <w:bookmarkStart w:id="1314" w:name="_Toc41910024"/>
      <w:bookmarkStart w:id="1315" w:name="_Toc42180174"/>
      <w:bookmarkStart w:id="1316" w:name="_Toc42180617"/>
      <w:bookmarkStart w:id="1317" w:name="_Toc42187787"/>
      <w:bookmarkStart w:id="1318" w:name="_Toc42188625"/>
      <w:bookmarkStart w:id="1319" w:name="_Toc42541672"/>
      <w:bookmarkStart w:id="1320" w:name="_Toc42541801"/>
      <w:bookmarkStart w:id="1321" w:name="_Toc42545079"/>
      <w:bookmarkStart w:id="1322" w:name="_Toc42806640"/>
      <w:bookmarkStart w:id="1323" w:name="_Toc43114345"/>
      <w:bookmarkStart w:id="1324" w:name="_Toc43115121"/>
      <w:bookmarkStart w:id="1325" w:name="_Toc43117373"/>
      <w:bookmarkStart w:id="1326" w:name="_Toc43117512"/>
      <w:bookmarkStart w:id="1327" w:name="_Toc43285838"/>
      <w:bookmarkStart w:id="1328" w:name="_Toc43303896"/>
      <w:bookmarkStart w:id="1329" w:name="_Toc43316324"/>
      <w:bookmarkStart w:id="1330" w:name="_Toc43317126"/>
      <w:bookmarkStart w:id="1331" w:name="_Toc43319747"/>
      <w:bookmarkStart w:id="1332" w:name="_Toc43722198"/>
      <w:bookmarkStart w:id="1333" w:name="_Toc43722552"/>
      <w:bookmarkStart w:id="1334" w:name="_Toc43724501"/>
      <w:bookmarkStart w:id="1335" w:name="_Toc43724649"/>
      <w:bookmarkStart w:id="1336" w:name="_Toc44163601"/>
      <w:bookmarkStart w:id="1337" w:name="_Toc44164286"/>
      <w:bookmarkStart w:id="1338" w:name="_Toc44164429"/>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p>
    <w:p w14:paraId="11D14E2B" w14:textId="77777777" w:rsidR="005115F0" w:rsidRPr="00B872F3" w:rsidRDefault="005115F0" w:rsidP="00365E0E">
      <w:pPr>
        <w:pStyle w:val="Heading2"/>
        <w:spacing w:after="60"/>
        <w:jc w:val="both"/>
        <w:rPr>
          <w:u w:val="none"/>
        </w:rPr>
      </w:pPr>
      <w:bookmarkStart w:id="1339" w:name="_Toc44164430"/>
      <w:r w:rsidRPr="00B872F3">
        <w:rPr>
          <w:u w:val="none"/>
        </w:rPr>
        <w:t>General</w:t>
      </w:r>
      <w:bookmarkEnd w:id="1339"/>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340" w:name="_Toc44164431"/>
      <w:r>
        <w:rPr>
          <w:u w:val="none"/>
        </w:rPr>
        <w:t>Feature #1</w:t>
      </w:r>
      <w:bookmarkEnd w:id="1340"/>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341" w:name="_Toc44164432"/>
      <w:r>
        <w:rPr>
          <w:u w:val="none"/>
        </w:rPr>
        <w:t>Spatial stream and MIMO protocol enhancement</w:t>
      </w:r>
      <w:bookmarkEnd w:id="1341"/>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42" w:name="_Toc14316280"/>
      <w:bookmarkStart w:id="1343" w:name="_Toc14316792"/>
      <w:bookmarkStart w:id="1344" w:name="_Toc14350451"/>
      <w:bookmarkStart w:id="1345" w:name="_Toc21520595"/>
      <w:bookmarkStart w:id="1346" w:name="_Toc21520638"/>
      <w:bookmarkStart w:id="1347" w:name="_Toc21520687"/>
      <w:bookmarkStart w:id="1348" w:name="_Toc21543271"/>
      <w:bookmarkStart w:id="1349" w:name="_Toc21543479"/>
      <w:bookmarkStart w:id="1350" w:name="_Toc24703007"/>
      <w:bookmarkStart w:id="1351" w:name="_Toc24704617"/>
      <w:bookmarkStart w:id="1352" w:name="_Toc24704722"/>
      <w:bookmarkStart w:id="1353" w:name="_Toc24705212"/>
      <w:bookmarkStart w:id="1354" w:name="_Toc24780859"/>
      <w:bookmarkStart w:id="1355" w:name="_Toc24781759"/>
      <w:bookmarkStart w:id="1356" w:name="_Toc24782459"/>
      <w:bookmarkStart w:id="1357" w:name="_Toc24802036"/>
      <w:bookmarkStart w:id="1358" w:name="_Toc24805232"/>
      <w:bookmarkStart w:id="1359" w:name="_Toc24806219"/>
      <w:bookmarkStart w:id="1360" w:name="_Toc24806945"/>
      <w:bookmarkStart w:id="1361" w:name="_Toc24891624"/>
      <w:bookmarkStart w:id="1362" w:name="_Toc24891945"/>
      <w:bookmarkStart w:id="1363" w:name="_Toc24891991"/>
      <w:bookmarkStart w:id="1364" w:name="_Toc24892628"/>
      <w:bookmarkStart w:id="1365" w:name="_Toc24893242"/>
      <w:bookmarkStart w:id="1366" w:name="_Toc24893774"/>
      <w:bookmarkStart w:id="1367" w:name="_Toc24894165"/>
      <w:bookmarkStart w:id="1368" w:name="_Toc24894650"/>
      <w:bookmarkStart w:id="1369" w:name="_Toc25752114"/>
      <w:bookmarkStart w:id="1370" w:name="_Toc30867922"/>
      <w:bookmarkStart w:id="1371" w:name="_Toc30869205"/>
      <w:bookmarkStart w:id="1372" w:name="_Toc30876635"/>
      <w:bookmarkStart w:id="1373" w:name="_Toc30876688"/>
      <w:bookmarkStart w:id="1374" w:name="_Toc30876976"/>
      <w:bookmarkStart w:id="1375" w:name="_Toc30895007"/>
      <w:bookmarkStart w:id="1376" w:name="_Toc30895516"/>
      <w:bookmarkStart w:id="1377" w:name="_Toc30897874"/>
      <w:bookmarkStart w:id="1378" w:name="_Toc30899301"/>
      <w:bookmarkStart w:id="1379" w:name="_Toc30915811"/>
      <w:bookmarkStart w:id="1380" w:name="_Toc30915873"/>
      <w:bookmarkStart w:id="1381" w:name="_Toc31918199"/>
      <w:bookmarkStart w:id="1382" w:name="_Toc36716531"/>
      <w:bookmarkStart w:id="1383" w:name="_Toc36723293"/>
      <w:bookmarkStart w:id="1384" w:name="_Toc36723375"/>
      <w:bookmarkStart w:id="1385" w:name="_Toc36723508"/>
      <w:bookmarkStart w:id="1386" w:name="_Toc36842561"/>
      <w:bookmarkStart w:id="1387" w:name="_Toc36842643"/>
      <w:bookmarkStart w:id="1388" w:name="_Toc37257588"/>
      <w:bookmarkStart w:id="1389" w:name="_Toc37438265"/>
      <w:bookmarkStart w:id="1390" w:name="_Toc37771533"/>
      <w:bookmarkStart w:id="1391" w:name="_Toc37771851"/>
      <w:bookmarkStart w:id="1392" w:name="_Toc37928386"/>
      <w:bookmarkStart w:id="1393" w:name="_Toc38110504"/>
      <w:bookmarkStart w:id="1394" w:name="_Toc38110686"/>
      <w:bookmarkStart w:id="1395" w:name="_Toc38110780"/>
      <w:bookmarkStart w:id="1396" w:name="_Toc38381679"/>
      <w:bookmarkStart w:id="1397" w:name="_Toc38381773"/>
      <w:bookmarkStart w:id="1398" w:name="_Toc38382158"/>
      <w:bookmarkStart w:id="1399" w:name="_Toc38440411"/>
      <w:bookmarkStart w:id="1400" w:name="_Toc38621994"/>
      <w:bookmarkStart w:id="1401" w:name="_Toc38622091"/>
      <w:bookmarkStart w:id="1402" w:name="_Toc38622582"/>
      <w:bookmarkStart w:id="1403" w:name="_Toc38792501"/>
      <w:bookmarkStart w:id="1404" w:name="_Toc38792602"/>
      <w:bookmarkStart w:id="1405" w:name="_Toc38792773"/>
      <w:bookmarkStart w:id="1406" w:name="_Toc38967151"/>
      <w:bookmarkStart w:id="1407" w:name="_Toc38968702"/>
      <w:bookmarkStart w:id="1408" w:name="_Toc38969988"/>
      <w:bookmarkStart w:id="1409" w:name="_Toc38970602"/>
      <w:bookmarkStart w:id="1410" w:name="_Toc39074943"/>
      <w:bookmarkStart w:id="1411" w:name="_Toc39137764"/>
      <w:bookmarkStart w:id="1412" w:name="_Toc39140457"/>
      <w:bookmarkStart w:id="1413" w:name="_Toc39140692"/>
      <w:bookmarkStart w:id="1414" w:name="_Toc39143889"/>
      <w:bookmarkStart w:id="1415" w:name="_Toc39225333"/>
      <w:bookmarkStart w:id="1416" w:name="_Toc39229681"/>
      <w:bookmarkStart w:id="1417" w:name="_Toc39230279"/>
      <w:bookmarkStart w:id="1418" w:name="_Toc39230942"/>
      <w:bookmarkStart w:id="1419" w:name="_Toc39231081"/>
      <w:bookmarkStart w:id="1420" w:name="_Toc39597161"/>
      <w:bookmarkStart w:id="1421" w:name="_Toc39598140"/>
      <w:bookmarkStart w:id="1422" w:name="_Toc39600354"/>
      <w:bookmarkStart w:id="1423" w:name="_Toc39674571"/>
      <w:bookmarkStart w:id="1424" w:name="_Toc39827054"/>
      <w:bookmarkStart w:id="1425" w:name="_Toc39845596"/>
      <w:bookmarkStart w:id="1426" w:name="_Toc39846356"/>
      <w:bookmarkStart w:id="1427" w:name="_Toc39847825"/>
      <w:bookmarkStart w:id="1428" w:name="_Toc39847970"/>
      <w:bookmarkStart w:id="1429" w:name="_Toc39848093"/>
      <w:bookmarkStart w:id="1430" w:name="_Toc39848424"/>
      <w:bookmarkStart w:id="1431" w:name="_Toc40028548"/>
      <w:bookmarkStart w:id="1432" w:name="_Toc40028986"/>
      <w:bookmarkStart w:id="1433" w:name="_Toc40217752"/>
      <w:bookmarkStart w:id="1434" w:name="_Toc40274944"/>
      <w:bookmarkStart w:id="1435" w:name="_Toc40275142"/>
      <w:bookmarkStart w:id="1436" w:name="_Toc40277231"/>
      <w:bookmarkStart w:id="1437" w:name="_Toc40433567"/>
      <w:bookmarkStart w:id="1438" w:name="_Toc40814802"/>
      <w:bookmarkStart w:id="1439" w:name="_Toc40817274"/>
      <w:bookmarkStart w:id="1440" w:name="_Toc41050342"/>
      <w:bookmarkStart w:id="1441" w:name="_Toc41060248"/>
      <w:bookmarkStart w:id="1442" w:name="_Toc41388413"/>
      <w:bookmarkStart w:id="1443" w:name="_Toc41388624"/>
      <w:bookmarkStart w:id="1444" w:name="_Toc41669210"/>
      <w:bookmarkStart w:id="1445" w:name="_Toc41670063"/>
      <w:bookmarkStart w:id="1446" w:name="_Toc41670187"/>
      <w:bookmarkStart w:id="1447" w:name="_Toc41671019"/>
      <w:bookmarkStart w:id="1448" w:name="_Toc41671883"/>
      <w:bookmarkStart w:id="1449" w:name="_Toc41910028"/>
      <w:bookmarkStart w:id="1450" w:name="_Toc42180178"/>
      <w:bookmarkStart w:id="1451" w:name="_Toc42180621"/>
      <w:bookmarkStart w:id="1452" w:name="_Toc42187791"/>
      <w:bookmarkStart w:id="1453" w:name="_Toc42188629"/>
      <w:bookmarkStart w:id="1454" w:name="_Toc42541676"/>
      <w:bookmarkStart w:id="1455" w:name="_Toc42541805"/>
      <w:bookmarkStart w:id="1456" w:name="_Toc42545083"/>
      <w:bookmarkStart w:id="1457" w:name="_Toc42806644"/>
      <w:bookmarkStart w:id="1458" w:name="_Toc43114349"/>
      <w:bookmarkStart w:id="1459" w:name="_Toc43115125"/>
      <w:bookmarkStart w:id="1460" w:name="_Toc43117377"/>
      <w:bookmarkStart w:id="1461" w:name="_Toc43117516"/>
      <w:bookmarkStart w:id="1462" w:name="_Toc43285842"/>
      <w:bookmarkStart w:id="1463" w:name="_Toc43303900"/>
      <w:bookmarkStart w:id="1464" w:name="_Toc43316328"/>
      <w:bookmarkStart w:id="1465" w:name="_Toc43317130"/>
      <w:bookmarkStart w:id="1466" w:name="_Toc43319751"/>
      <w:bookmarkStart w:id="1467" w:name="_Toc43722202"/>
      <w:bookmarkStart w:id="1468" w:name="_Toc43722556"/>
      <w:bookmarkStart w:id="1469" w:name="_Toc43724505"/>
      <w:bookmarkStart w:id="1470" w:name="_Toc43724653"/>
      <w:bookmarkStart w:id="1471" w:name="_Toc44163605"/>
      <w:bookmarkStart w:id="1472" w:name="_Toc44164290"/>
      <w:bookmarkStart w:id="1473" w:name="_Toc44164433"/>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p>
    <w:p w14:paraId="79F403CF" w14:textId="77777777" w:rsidR="00B973B9" w:rsidRPr="00B872F3" w:rsidRDefault="00B973B9" w:rsidP="00365E0E">
      <w:pPr>
        <w:pStyle w:val="Heading2"/>
        <w:spacing w:after="60"/>
        <w:jc w:val="both"/>
        <w:rPr>
          <w:u w:val="none"/>
        </w:rPr>
      </w:pPr>
      <w:bookmarkStart w:id="1474" w:name="_Toc44164434"/>
      <w:r w:rsidRPr="00B872F3">
        <w:rPr>
          <w:u w:val="none"/>
        </w:rPr>
        <w:t>General</w:t>
      </w:r>
      <w:bookmarkEnd w:id="1474"/>
    </w:p>
    <w:p w14:paraId="21431775" w14:textId="77777777" w:rsidR="00B973B9" w:rsidRDefault="00B973B9" w:rsidP="002A0425">
      <w:pPr>
        <w:jc w:val="both"/>
      </w:pPr>
      <w:r>
        <w:t>This section describes features related to 16 spatial stream operation and MIMO protocol enhancement.</w:t>
      </w:r>
    </w:p>
    <w:p w14:paraId="25E7B5B4" w14:textId="77777777" w:rsidR="00B973B9" w:rsidRPr="00B872F3" w:rsidRDefault="00AC7FD3" w:rsidP="00365E0E">
      <w:pPr>
        <w:pStyle w:val="Heading2"/>
        <w:spacing w:after="60"/>
        <w:jc w:val="both"/>
        <w:rPr>
          <w:u w:val="none"/>
        </w:rPr>
      </w:pPr>
      <w:bookmarkStart w:id="1475" w:name="_Toc44164435"/>
      <w:r>
        <w:rPr>
          <w:u w:val="none"/>
        </w:rPr>
        <w:t>16 spatial stream operation</w:t>
      </w:r>
      <w:bookmarkEnd w:id="1475"/>
    </w:p>
    <w:p w14:paraId="453277D5" w14:textId="77777777" w:rsidR="00B973B9" w:rsidRPr="0094572F" w:rsidRDefault="00F64E57" w:rsidP="002A0425">
      <w:pPr>
        <w:jc w:val="both"/>
        <w:rPr>
          <w:highlight w:val="lightGray"/>
        </w:rPr>
      </w:pPr>
      <w:r w:rsidRPr="0094572F">
        <w:rPr>
          <w:highlight w:val="lightGray"/>
        </w:rPr>
        <w:t>802.</w:t>
      </w:r>
      <w:r w:rsidR="00AC7FD3" w:rsidRPr="0094572F">
        <w:rPr>
          <w:highlight w:val="lightGray"/>
        </w:rPr>
        <w:t>11be supports a maximum of 16 spatial streams (total across all the scheduled STAs) for MU-MIMO.</w:t>
      </w:r>
    </w:p>
    <w:p w14:paraId="3C2BFE1F" w14:textId="77777777" w:rsidR="00AC7FD3" w:rsidRPr="0094572F" w:rsidRDefault="00AC7FD3" w:rsidP="002A0425">
      <w:pPr>
        <w:jc w:val="both"/>
        <w:rPr>
          <w:highlight w:val="lightGray"/>
        </w:rPr>
      </w:pPr>
      <w:r w:rsidRPr="0094572F">
        <w:rPr>
          <w:highlight w:val="lightGray"/>
        </w:rPr>
        <w:t xml:space="preserve">[Motion 65, </w:t>
      </w:r>
      <w:sdt>
        <w:sdtPr>
          <w:rPr>
            <w:highlight w:val="lightGray"/>
          </w:rPr>
          <w:id w:val="83480764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840763079"/>
          <w:citation/>
        </w:sdtPr>
        <w:sdtEndPr/>
        <w:sdtContent>
          <w:r w:rsidR="0007035A" w:rsidRPr="0094572F">
            <w:rPr>
              <w:highlight w:val="lightGray"/>
            </w:rPr>
            <w:fldChar w:fldCharType="begin"/>
          </w:r>
          <w:r w:rsidR="0007035A" w:rsidRPr="0094572F">
            <w:rPr>
              <w:highlight w:val="lightGray"/>
              <w:lang w:val="en-US"/>
            </w:rPr>
            <w:instrText xml:space="preserve"> CITATION 19_1877r1 \l 1033 </w:instrText>
          </w:r>
          <w:r w:rsidR="0007035A" w:rsidRPr="0094572F">
            <w:rPr>
              <w:highlight w:val="lightGray"/>
            </w:rPr>
            <w:fldChar w:fldCharType="separate"/>
          </w:r>
          <w:r w:rsidR="005A1105" w:rsidRPr="0094572F">
            <w:rPr>
              <w:noProof/>
              <w:highlight w:val="lightGray"/>
              <w:lang w:val="en-US"/>
            </w:rPr>
            <w:t>[113]</w:t>
          </w:r>
          <w:r w:rsidR="0007035A" w:rsidRPr="0094572F">
            <w:rPr>
              <w:highlight w:val="lightGray"/>
            </w:rPr>
            <w:fldChar w:fldCharType="end"/>
          </w:r>
        </w:sdtContent>
      </w:sdt>
      <w:r w:rsidR="0007035A" w:rsidRPr="0094572F">
        <w:rPr>
          <w:highlight w:val="lightGray"/>
        </w:rPr>
        <w:t>]</w:t>
      </w:r>
    </w:p>
    <w:p w14:paraId="7EC0B9A2" w14:textId="77777777" w:rsidR="0007035A" w:rsidRPr="0094572F" w:rsidRDefault="0007035A" w:rsidP="002A0425">
      <w:pPr>
        <w:jc w:val="both"/>
        <w:rPr>
          <w:highlight w:val="lightGray"/>
        </w:rPr>
      </w:pPr>
    </w:p>
    <w:p w14:paraId="429E7BE7" w14:textId="77777777" w:rsidR="0007035A" w:rsidRPr="0094572F" w:rsidRDefault="00F64E57" w:rsidP="002A0425">
      <w:pPr>
        <w:jc w:val="both"/>
        <w:rPr>
          <w:highlight w:val="lightGray"/>
        </w:rPr>
      </w:pPr>
      <w:r w:rsidRPr="0094572F">
        <w:rPr>
          <w:highlight w:val="lightGray"/>
        </w:rPr>
        <w:t>802.</w:t>
      </w:r>
      <w:r w:rsidR="000C18A0" w:rsidRPr="0094572F">
        <w:rPr>
          <w:highlight w:val="lightGray"/>
        </w:rPr>
        <w:t>11be defines a maximum of 16 spatial streams for SU-MIMO.</w:t>
      </w:r>
    </w:p>
    <w:p w14:paraId="55043717" w14:textId="77777777" w:rsidR="000C18A0" w:rsidRPr="0094572F" w:rsidRDefault="000C18A0" w:rsidP="000C18A0">
      <w:pPr>
        <w:jc w:val="both"/>
        <w:rPr>
          <w:highlight w:val="lightGray"/>
        </w:rPr>
      </w:pPr>
      <w:r w:rsidRPr="0094572F">
        <w:rPr>
          <w:highlight w:val="lightGray"/>
        </w:rPr>
        <w:t xml:space="preserve">[Motion 66, </w:t>
      </w:r>
      <w:sdt>
        <w:sdtPr>
          <w:rPr>
            <w:highlight w:val="lightGray"/>
          </w:rPr>
          <w:id w:val="-11737818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82135596"/>
          <w:citation/>
        </w:sdtPr>
        <w:sdtEndPr/>
        <w:sdtContent>
          <w:r w:rsidRPr="0094572F">
            <w:rPr>
              <w:highlight w:val="lightGray"/>
            </w:rPr>
            <w:fldChar w:fldCharType="begin"/>
          </w:r>
          <w:r w:rsidRPr="0094572F">
            <w:rPr>
              <w:highlight w:val="lightGray"/>
              <w:lang w:val="en-US"/>
            </w:rPr>
            <w:instrText xml:space="preserve"> CITATION 19_1877r1 \l 1033 </w:instrText>
          </w:r>
          <w:r w:rsidRPr="0094572F">
            <w:rPr>
              <w:highlight w:val="lightGray"/>
            </w:rPr>
            <w:fldChar w:fldCharType="separate"/>
          </w:r>
          <w:r w:rsidR="005A1105" w:rsidRPr="0094572F">
            <w:rPr>
              <w:noProof/>
              <w:highlight w:val="lightGray"/>
              <w:lang w:val="en-US"/>
            </w:rPr>
            <w:t>[113]</w:t>
          </w:r>
          <w:r w:rsidRPr="0094572F">
            <w:rPr>
              <w:highlight w:val="lightGray"/>
            </w:rPr>
            <w:fldChar w:fldCharType="end"/>
          </w:r>
        </w:sdtContent>
      </w:sdt>
      <w:r w:rsidRPr="0094572F">
        <w:rPr>
          <w:highlight w:val="lightGray"/>
        </w:rPr>
        <w:t>]</w:t>
      </w:r>
    </w:p>
    <w:p w14:paraId="1DC255F5" w14:textId="77777777" w:rsidR="004F5BA0" w:rsidRPr="0094572F" w:rsidRDefault="004F5BA0" w:rsidP="000C18A0">
      <w:pPr>
        <w:jc w:val="both"/>
        <w:rPr>
          <w:highlight w:val="lightGray"/>
        </w:rPr>
      </w:pPr>
    </w:p>
    <w:p w14:paraId="166BD998" w14:textId="060B0DE5" w:rsidR="004F5BA0" w:rsidRPr="0094572F" w:rsidRDefault="004F5BA0" w:rsidP="004F5BA0">
      <w:pPr>
        <w:jc w:val="both"/>
        <w:rPr>
          <w:bCs/>
          <w:highlight w:val="lightGray"/>
        </w:rPr>
      </w:pPr>
      <w:r w:rsidRPr="0094572F">
        <w:rPr>
          <w:bCs/>
          <w:highlight w:val="lightGray"/>
        </w:rPr>
        <w:t xml:space="preserve">For an EHT MU-MIMO transmission, the maximum number of </w:t>
      </w:r>
      <w:r w:rsidR="003E3ECC" w:rsidRPr="0094572F">
        <w:rPr>
          <w:bCs/>
          <w:highlight w:val="lightGray"/>
        </w:rPr>
        <w:t xml:space="preserve">spatial streams </w:t>
      </w:r>
      <w:r w:rsidRPr="0094572F">
        <w:rPr>
          <w:bCs/>
          <w:highlight w:val="lightGray"/>
        </w:rPr>
        <w:t>allocated to each MU-MIMO scheduled non-AP STA</w:t>
      </w:r>
      <w:r w:rsidR="00784DBB" w:rsidRPr="0094572F">
        <w:rPr>
          <w:bCs/>
          <w:highlight w:val="lightGray"/>
        </w:rPr>
        <w:t xml:space="preserve"> is limited</w:t>
      </w:r>
      <w:r w:rsidRPr="0094572F">
        <w:rPr>
          <w:bCs/>
          <w:highlight w:val="lightGray"/>
        </w:rPr>
        <w:t xml:space="preserve"> to 4</w:t>
      </w:r>
      <w:r w:rsidR="00784DBB" w:rsidRPr="0094572F">
        <w:rPr>
          <w:bCs/>
          <w:highlight w:val="lightGray"/>
        </w:rPr>
        <w:t>.</w:t>
      </w:r>
      <w:r w:rsidR="003D5AE1" w:rsidRPr="0094572F">
        <w:rPr>
          <w:highlight w:val="lightGray"/>
        </w:rPr>
        <w:t xml:space="preserve"> </w:t>
      </w:r>
    </w:p>
    <w:p w14:paraId="5CD2F339" w14:textId="2BF15339" w:rsidR="004E4D1B" w:rsidRPr="0094572F" w:rsidRDefault="004E4D1B" w:rsidP="004F5BA0">
      <w:pPr>
        <w:jc w:val="both"/>
        <w:rPr>
          <w:b/>
          <w:i/>
          <w:highlight w:val="lightGray"/>
        </w:rPr>
      </w:pPr>
      <w:r w:rsidRPr="0094572F">
        <w:rPr>
          <w:highlight w:val="lightGray"/>
        </w:rPr>
        <w:t xml:space="preserve">[Motion 112, #SP15, </w:t>
      </w:r>
      <w:sdt>
        <w:sdtPr>
          <w:rPr>
            <w:highlight w:val="lightGray"/>
          </w:rPr>
          <w:id w:val="1126742886"/>
          <w:citation/>
        </w:sdtPr>
        <w:sdtEndPr/>
        <w:sdtContent>
          <w:r w:rsidR="0049617B" w:rsidRPr="0094572F">
            <w:rPr>
              <w:highlight w:val="lightGray"/>
            </w:rPr>
            <w:fldChar w:fldCharType="begin"/>
          </w:r>
          <w:r w:rsidR="0049617B" w:rsidRPr="0094572F">
            <w:rPr>
              <w:highlight w:val="lightGray"/>
              <w:lang w:val="en-US"/>
            </w:rPr>
            <w:instrText xml:space="preserve"> CITATION 19_1755r4 \l 1033 </w:instrText>
          </w:r>
          <w:r w:rsidR="0049617B" w:rsidRPr="0094572F">
            <w:rPr>
              <w:highlight w:val="lightGray"/>
            </w:rPr>
            <w:fldChar w:fldCharType="separate"/>
          </w:r>
          <w:r w:rsidR="005A1105" w:rsidRPr="0094572F">
            <w:rPr>
              <w:noProof/>
              <w:highlight w:val="lightGray"/>
              <w:lang w:val="en-US"/>
            </w:rPr>
            <w:t>[7]</w:t>
          </w:r>
          <w:r w:rsidR="0049617B" w:rsidRPr="0094572F">
            <w:rPr>
              <w:highlight w:val="lightGray"/>
            </w:rPr>
            <w:fldChar w:fldCharType="end"/>
          </w:r>
        </w:sdtContent>
      </w:sdt>
      <w:r w:rsidR="0049617B" w:rsidRPr="0094572F">
        <w:rPr>
          <w:highlight w:val="lightGray"/>
        </w:rPr>
        <w:t xml:space="preserve"> and </w:t>
      </w:r>
      <w:sdt>
        <w:sdtPr>
          <w:rPr>
            <w:highlight w:val="lightGray"/>
          </w:rPr>
          <w:id w:val="-1498181013"/>
          <w:citation/>
        </w:sdtPr>
        <w:sdtEndPr/>
        <w:sdtContent>
          <w:r w:rsidR="006925CC" w:rsidRPr="0094572F">
            <w:rPr>
              <w:highlight w:val="lightGray"/>
            </w:rPr>
            <w:fldChar w:fldCharType="begin"/>
          </w:r>
          <w:r w:rsidR="006925CC" w:rsidRPr="0094572F">
            <w:rPr>
              <w:highlight w:val="lightGray"/>
              <w:lang w:val="en-US"/>
            </w:rPr>
            <w:instrText xml:space="preserve"> CITATION 20_0067r1 \l 1033 </w:instrText>
          </w:r>
          <w:r w:rsidR="006925CC" w:rsidRPr="0094572F">
            <w:rPr>
              <w:highlight w:val="lightGray"/>
            </w:rPr>
            <w:fldChar w:fldCharType="separate"/>
          </w:r>
          <w:r w:rsidR="005A1105" w:rsidRPr="0094572F">
            <w:rPr>
              <w:noProof/>
              <w:highlight w:val="lightGray"/>
              <w:lang w:val="en-US"/>
            </w:rPr>
            <w:t>[114]</w:t>
          </w:r>
          <w:r w:rsidR="006925CC" w:rsidRPr="0094572F">
            <w:rPr>
              <w:highlight w:val="lightGray"/>
            </w:rPr>
            <w:fldChar w:fldCharType="end"/>
          </w:r>
        </w:sdtContent>
      </w:sdt>
      <w:r w:rsidR="006925CC" w:rsidRPr="0094572F">
        <w:rPr>
          <w:highlight w:val="lightGray"/>
        </w:rPr>
        <w:t>]</w:t>
      </w:r>
    </w:p>
    <w:p w14:paraId="5F9B4835" w14:textId="77777777" w:rsidR="000923AA" w:rsidRPr="0094572F" w:rsidRDefault="000923AA" w:rsidP="004F5BA0">
      <w:pPr>
        <w:jc w:val="both"/>
        <w:rPr>
          <w:b/>
          <w:i/>
          <w:highlight w:val="lightGray"/>
        </w:rPr>
      </w:pPr>
    </w:p>
    <w:p w14:paraId="1CE8845C" w14:textId="426405CD" w:rsidR="000923AA" w:rsidRPr="0094572F" w:rsidRDefault="00784DBB" w:rsidP="000923AA">
      <w:pPr>
        <w:jc w:val="both"/>
        <w:rPr>
          <w:szCs w:val="22"/>
          <w:highlight w:val="lightGray"/>
        </w:rPr>
      </w:pPr>
      <w:r w:rsidRPr="0094572F">
        <w:rPr>
          <w:szCs w:val="22"/>
          <w:highlight w:val="lightGray"/>
        </w:rPr>
        <w:lastRenderedPageBreak/>
        <w:t>T</w:t>
      </w:r>
      <w:r w:rsidR="000923AA" w:rsidRPr="0094572F">
        <w:rPr>
          <w:szCs w:val="22"/>
          <w:highlight w:val="lightGray"/>
        </w:rPr>
        <w:t>he max</w:t>
      </w:r>
      <w:r w:rsidRPr="0094572F">
        <w:rPr>
          <w:szCs w:val="22"/>
          <w:highlight w:val="lightGray"/>
        </w:rPr>
        <w:t>imum</w:t>
      </w:r>
      <w:r w:rsidR="000923AA" w:rsidRPr="0094572F">
        <w:rPr>
          <w:szCs w:val="22"/>
          <w:highlight w:val="lightGray"/>
        </w:rPr>
        <w:t xml:space="preserve"> number of users that can be spatially multiplexed in EHT for DL transmissions is 8 per RU/MRU</w:t>
      </w:r>
      <w:r w:rsidRPr="0094572F">
        <w:rPr>
          <w:szCs w:val="22"/>
          <w:highlight w:val="lightGray"/>
        </w:rPr>
        <w:t>.</w:t>
      </w:r>
    </w:p>
    <w:p w14:paraId="1F2A911E" w14:textId="1F2AFA2A" w:rsidR="000923AA" w:rsidRPr="0094572F" w:rsidRDefault="000923AA" w:rsidP="00DF7E01">
      <w:pPr>
        <w:pStyle w:val="ListParagraph"/>
        <w:numPr>
          <w:ilvl w:val="0"/>
          <w:numId w:val="66"/>
        </w:numPr>
        <w:jc w:val="both"/>
        <w:rPr>
          <w:szCs w:val="22"/>
          <w:highlight w:val="lightGray"/>
        </w:rPr>
      </w:pPr>
      <w:r w:rsidRPr="0094572F">
        <w:rPr>
          <w:szCs w:val="22"/>
          <w:highlight w:val="lightGray"/>
        </w:rPr>
        <w:t xml:space="preserve">Applicable to all transmission modes in </w:t>
      </w:r>
      <w:r w:rsidR="00784DBB" w:rsidRPr="0094572F">
        <w:rPr>
          <w:szCs w:val="22"/>
          <w:highlight w:val="lightGray"/>
        </w:rPr>
        <w:t>802.</w:t>
      </w:r>
      <w:r w:rsidRPr="0094572F">
        <w:rPr>
          <w:szCs w:val="22"/>
          <w:highlight w:val="lightGray"/>
        </w:rPr>
        <w:t>11be</w:t>
      </w:r>
      <w:r w:rsidR="004272BB" w:rsidRPr="0094572F">
        <w:rPr>
          <w:szCs w:val="22"/>
          <w:highlight w:val="lightGray"/>
        </w:rPr>
        <w:t>.</w:t>
      </w:r>
    </w:p>
    <w:p w14:paraId="66C77328" w14:textId="4B469577" w:rsidR="0049617B" w:rsidRDefault="0049617B" w:rsidP="0049617B">
      <w:pPr>
        <w:jc w:val="both"/>
        <w:rPr>
          <w:b/>
          <w:i/>
        </w:rPr>
      </w:pPr>
      <w:r w:rsidRPr="0094572F">
        <w:rPr>
          <w:highlight w:val="lightGray"/>
        </w:rPr>
        <w:t xml:space="preserve">[Motion 112, #SP47, </w:t>
      </w:r>
      <w:sdt>
        <w:sdtPr>
          <w:rPr>
            <w:highlight w:val="lightGray"/>
          </w:rPr>
          <w:id w:val="1642770155"/>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885763877"/>
          <w:citation/>
        </w:sdtPr>
        <w:sdtEndPr/>
        <w:sdtContent>
          <w:r w:rsidR="009C71EE" w:rsidRPr="0094572F">
            <w:rPr>
              <w:highlight w:val="lightGray"/>
            </w:rPr>
            <w:fldChar w:fldCharType="begin"/>
          </w:r>
          <w:r w:rsidR="009C71EE" w:rsidRPr="0094572F">
            <w:rPr>
              <w:highlight w:val="lightGray"/>
              <w:lang w:val="en-US"/>
            </w:rPr>
            <w:instrText xml:space="preserve"> CITATION 20_767r0 \l 1033 </w:instrText>
          </w:r>
          <w:r w:rsidR="009C71EE" w:rsidRPr="0094572F">
            <w:rPr>
              <w:highlight w:val="lightGray"/>
            </w:rPr>
            <w:fldChar w:fldCharType="separate"/>
          </w:r>
          <w:r w:rsidR="005A1105" w:rsidRPr="0094572F">
            <w:rPr>
              <w:noProof/>
              <w:highlight w:val="lightGray"/>
              <w:lang w:val="en-US"/>
            </w:rPr>
            <w:t>[115]</w:t>
          </w:r>
          <w:r w:rsidR="009C71EE" w:rsidRPr="0094572F">
            <w:rPr>
              <w:highlight w:val="lightGray"/>
            </w:rPr>
            <w:fldChar w:fldCharType="end"/>
          </w:r>
        </w:sdtContent>
      </w:sdt>
      <w:r w:rsidR="009C71EE" w:rsidRPr="0094572F">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476" w:name="_Toc44164436"/>
      <w:r>
        <w:rPr>
          <w:u w:val="none"/>
        </w:rPr>
        <w:t xml:space="preserve">Multi-AP </w:t>
      </w:r>
      <w:r w:rsidR="00D221B4">
        <w:rPr>
          <w:u w:val="none"/>
        </w:rPr>
        <w:t>operation</w:t>
      </w:r>
      <w:bookmarkEnd w:id="1476"/>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77" w:name="_Toc14316284"/>
      <w:bookmarkStart w:id="1478" w:name="_Toc14316796"/>
      <w:bookmarkStart w:id="1479" w:name="_Toc14350455"/>
      <w:bookmarkStart w:id="1480" w:name="_Toc21520599"/>
      <w:bookmarkStart w:id="1481" w:name="_Toc21520642"/>
      <w:bookmarkStart w:id="1482" w:name="_Toc21520691"/>
      <w:bookmarkStart w:id="1483" w:name="_Toc21543275"/>
      <w:bookmarkStart w:id="1484" w:name="_Toc21543483"/>
      <w:bookmarkStart w:id="1485" w:name="_Toc24703011"/>
      <w:bookmarkStart w:id="1486" w:name="_Toc24704621"/>
      <w:bookmarkStart w:id="1487" w:name="_Toc24704726"/>
      <w:bookmarkStart w:id="1488" w:name="_Toc24705216"/>
      <w:bookmarkStart w:id="1489" w:name="_Toc24780863"/>
      <w:bookmarkStart w:id="1490" w:name="_Toc24781763"/>
      <w:bookmarkStart w:id="1491" w:name="_Toc24782463"/>
      <w:bookmarkStart w:id="1492" w:name="_Toc24802040"/>
      <w:bookmarkStart w:id="1493" w:name="_Toc24805236"/>
      <w:bookmarkStart w:id="1494" w:name="_Toc24806223"/>
      <w:bookmarkStart w:id="1495" w:name="_Toc24806949"/>
      <w:bookmarkStart w:id="1496" w:name="_Toc24891628"/>
      <w:bookmarkStart w:id="1497" w:name="_Toc24891949"/>
      <w:bookmarkStart w:id="1498" w:name="_Toc24891995"/>
      <w:bookmarkStart w:id="1499" w:name="_Toc24892632"/>
      <w:bookmarkStart w:id="1500" w:name="_Toc24893246"/>
      <w:bookmarkStart w:id="1501" w:name="_Toc24893778"/>
      <w:bookmarkStart w:id="1502" w:name="_Toc24894169"/>
      <w:bookmarkStart w:id="1503" w:name="_Toc24894654"/>
      <w:bookmarkStart w:id="1504" w:name="_Toc25752118"/>
      <w:bookmarkStart w:id="1505" w:name="_Toc30867926"/>
      <w:bookmarkStart w:id="1506" w:name="_Toc30869209"/>
      <w:bookmarkStart w:id="1507" w:name="_Toc30876639"/>
      <w:bookmarkStart w:id="1508" w:name="_Toc30876692"/>
      <w:bookmarkStart w:id="1509" w:name="_Toc30876980"/>
      <w:bookmarkStart w:id="1510" w:name="_Toc30895011"/>
      <w:bookmarkStart w:id="1511" w:name="_Toc30895520"/>
      <w:bookmarkStart w:id="1512" w:name="_Toc30897878"/>
      <w:bookmarkStart w:id="1513" w:name="_Toc30899305"/>
      <w:bookmarkStart w:id="1514" w:name="_Toc30915815"/>
      <w:bookmarkStart w:id="1515" w:name="_Toc30915877"/>
      <w:bookmarkStart w:id="1516" w:name="_Toc31918203"/>
      <w:bookmarkStart w:id="1517" w:name="_Toc36716535"/>
      <w:bookmarkStart w:id="1518" w:name="_Toc36723297"/>
      <w:bookmarkStart w:id="1519" w:name="_Toc36723379"/>
      <w:bookmarkStart w:id="1520" w:name="_Toc36723512"/>
      <w:bookmarkStart w:id="1521" w:name="_Toc36842565"/>
      <w:bookmarkStart w:id="1522" w:name="_Toc36842647"/>
      <w:bookmarkStart w:id="1523" w:name="_Toc37257592"/>
      <w:bookmarkStart w:id="1524" w:name="_Toc37438269"/>
      <w:bookmarkStart w:id="1525" w:name="_Toc37771537"/>
      <w:bookmarkStart w:id="1526" w:name="_Toc37771855"/>
      <w:bookmarkStart w:id="1527" w:name="_Toc37928390"/>
      <w:bookmarkStart w:id="1528" w:name="_Toc38110508"/>
      <w:bookmarkStart w:id="1529" w:name="_Toc38110690"/>
      <w:bookmarkStart w:id="1530" w:name="_Toc38110784"/>
      <w:bookmarkStart w:id="1531" w:name="_Toc38381683"/>
      <w:bookmarkStart w:id="1532" w:name="_Toc38381777"/>
      <w:bookmarkStart w:id="1533" w:name="_Toc38382162"/>
      <w:bookmarkStart w:id="1534" w:name="_Toc38440415"/>
      <w:bookmarkStart w:id="1535" w:name="_Toc38621998"/>
      <w:bookmarkStart w:id="1536" w:name="_Toc38622095"/>
      <w:bookmarkStart w:id="1537" w:name="_Toc38622586"/>
      <w:bookmarkStart w:id="1538" w:name="_Toc38792505"/>
      <w:bookmarkStart w:id="1539" w:name="_Toc38792606"/>
      <w:bookmarkStart w:id="1540" w:name="_Toc38792777"/>
      <w:bookmarkStart w:id="1541" w:name="_Toc38967155"/>
      <w:bookmarkStart w:id="1542" w:name="_Toc38968706"/>
      <w:bookmarkStart w:id="1543" w:name="_Toc38969992"/>
      <w:bookmarkStart w:id="1544" w:name="_Toc38970606"/>
      <w:bookmarkStart w:id="1545" w:name="_Toc39074947"/>
      <w:bookmarkStart w:id="1546" w:name="_Toc39137768"/>
      <w:bookmarkStart w:id="1547" w:name="_Toc39140461"/>
      <w:bookmarkStart w:id="1548" w:name="_Toc39140696"/>
      <w:bookmarkStart w:id="1549" w:name="_Toc39143893"/>
      <w:bookmarkStart w:id="1550" w:name="_Toc39225337"/>
      <w:bookmarkStart w:id="1551" w:name="_Toc39229685"/>
      <w:bookmarkStart w:id="1552" w:name="_Toc39230283"/>
      <w:bookmarkStart w:id="1553" w:name="_Toc39230946"/>
      <w:bookmarkStart w:id="1554" w:name="_Toc39231085"/>
      <w:bookmarkStart w:id="1555" w:name="_Toc39597165"/>
      <w:bookmarkStart w:id="1556" w:name="_Toc39598144"/>
      <w:bookmarkStart w:id="1557" w:name="_Toc39600358"/>
      <w:bookmarkStart w:id="1558" w:name="_Toc39674575"/>
      <w:bookmarkStart w:id="1559" w:name="_Toc39827058"/>
      <w:bookmarkStart w:id="1560" w:name="_Toc39845600"/>
      <w:bookmarkStart w:id="1561" w:name="_Toc39846360"/>
      <w:bookmarkStart w:id="1562" w:name="_Toc39847829"/>
      <w:bookmarkStart w:id="1563" w:name="_Toc39847974"/>
      <w:bookmarkStart w:id="1564" w:name="_Toc39848097"/>
      <w:bookmarkStart w:id="1565" w:name="_Toc39848428"/>
      <w:bookmarkStart w:id="1566" w:name="_Toc40028552"/>
      <w:bookmarkStart w:id="1567" w:name="_Toc40028990"/>
      <w:bookmarkStart w:id="1568" w:name="_Toc40217756"/>
      <w:bookmarkStart w:id="1569" w:name="_Toc40274948"/>
      <w:bookmarkStart w:id="1570" w:name="_Toc40275146"/>
      <w:bookmarkStart w:id="1571" w:name="_Toc40277235"/>
      <w:bookmarkStart w:id="1572" w:name="_Toc40433571"/>
      <w:bookmarkStart w:id="1573" w:name="_Toc40814806"/>
      <w:bookmarkStart w:id="1574" w:name="_Toc40817278"/>
      <w:bookmarkStart w:id="1575" w:name="_Toc41050346"/>
      <w:bookmarkStart w:id="1576" w:name="_Toc41060252"/>
      <w:bookmarkStart w:id="1577" w:name="_Toc41388417"/>
      <w:bookmarkStart w:id="1578" w:name="_Toc41388628"/>
      <w:bookmarkStart w:id="1579" w:name="_Toc41669214"/>
      <w:bookmarkStart w:id="1580" w:name="_Toc41670067"/>
      <w:bookmarkStart w:id="1581" w:name="_Toc41670191"/>
      <w:bookmarkStart w:id="1582" w:name="_Toc41671023"/>
      <w:bookmarkStart w:id="1583" w:name="_Toc41671887"/>
      <w:bookmarkStart w:id="1584" w:name="_Toc41910032"/>
      <w:bookmarkStart w:id="1585" w:name="_Toc42180182"/>
      <w:bookmarkStart w:id="1586" w:name="_Toc42180625"/>
      <w:bookmarkStart w:id="1587" w:name="_Toc42187795"/>
      <w:bookmarkStart w:id="1588" w:name="_Toc42188633"/>
      <w:bookmarkStart w:id="1589" w:name="_Toc42541680"/>
      <w:bookmarkStart w:id="1590" w:name="_Toc42541809"/>
      <w:bookmarkStart w:id="1591" w:name="_Toc42545087"/>
      <w:bookmarkStart w:id="1592" w:name="_Toc42806648"/>
      <w:bookmarkStart w:id="1593" w:name="_Toc43114353"/>
      <w:bookmarkStart w:id="1594" w:name="_Toc43115129"/>
      <w:bookmarkStart w:id="1595" w:name="_Toc43117381"/>
      <w:bookmarkStart w:id="1596" w:name="_Toc43117520"/>
      <w:bookmarkStart w:id="1597" w:name="_Toc43285846"/>
      <w:bookmarkStart w:id="1598" w:name="_Toc43303904"/>
      <w:bookmarkStart w:id="1599" w:name="_Toc43316332"/>
      <w:bookmarkStart w:id="1600" w:name="_Toc43317134"/>
      <w:bookmarkStart w:id="1601" w:name="_Toc43319755"/>
      <w:bookmarkStart w:id="1602" w:name="_Toc43722206"/>
      <w:bookmarkStart w:id="1603" w:name="_Toc43722560"/>
      <w:bookmarkStart w:id="1604" w:name="_Toc43724509"/>
      <w:bookmarkStart w:id="1605" w:name="_Toc43724657"/>
      <w:bookmarkStart w:id="1606" w:name="_Toc44163609"/>
      <w:bookmarkStart w:id="1607" w:name="_Toc44164294"/>
      <w:bookmarkStart w:id="1608" w:name="_Toc44164437"/>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p>
    <w:p w14:paraId="6750C523" w14:textId="77777777" w:rsidR="005F5114" w:rsidRPr="00B872F3" w:rsidRDefault="005F5114" w:rsidP="00365E0E">
      <w:pPr>
        <w:pStyle w:val="Heading2"/>
        <w:spacing w:after="60"/>
        <w:jc w:val="both"/>
        <w:rPr>
          <w:u w:val="none"/>
        </w:rPr>
      </w:pPr>
      <w:bookmarkStart w:id="1609" w:name="_Toc44164438"/>
      <w:r w:rsidRPr="00B872F3">
        <w:rPr>
          <w:u w:val="none"/>
        </w:rPr>
        <w:t>General</w:t>
      </w:r>
      <w:bookmarkEnd w:id="1609"/>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610" w:name="_Toc44164439"/>
      <w:r>
        <w:rPr>
          <w:u w:val="none"/>
        </w:rPr>
        <w:t>Setup</w:t>
      </w:r>
      <w:bookmarkEnd w:id="1610"/>
    </w:p>
    <w:p w14:paraId="4CDD4919" w14:textId="77777777" w:rsidR="00F03645" w:rsidRPr="0094572F" w:rsidRDefault="00F03645" w:rsidP="00F03645">
      <w:pPr>
        <w:jc w:val="both"/>
        <w:rPr>
          <w:highlight w:val="lightGray"/>
        </w:rPr>
      </w:pPr>
      <w:r w:rsidRPr="0094572F">
        <w:rPr>
          <w:highlight w:val="lightGray"/>
        </w:rPr>
        <w:t>An EHT AP supporting the Multi-AP coordination can send a frame (e.g., Beacon or other management frame) including capabilities of Multi-AP transmission schemes.</w:t>
      </w:r>
    </w:p>
    <w:p w14:paraId="604A2257" w14:textId="77777777" w:rsidR="00325F7D" w:rsidRPr="0094572F" w:rsidRDefault="00397703" w:rsidP="00F03645">
      <w:pPr>
        <w:jc w:val="both"/>
        <w:rPr>
          <w:highlight w:val="lightGray"/>
        </w:rPr>
      </w:pPr>
      <w:r w:rsidRPr="0094572F">
        <w:rPr>
          <w:highlight w:val="lightGray"/>
        </w:rPr>
        <w:t xml:space="preserve">NOTE – </w:t>
      </w:r>
      <w:r w:rsidR="00F03645" w:rsidRPr="0094572F">
        <w:rPr>
          <w:highlight w:val="lightGray"/>
        </w:rPr>
        <w:t>Multi-AP transmission schemes are TBD (e.g., Coordinated OFDMA)</w:t>
      </w:r>
      <w:r w:rsidRPr="0094572F">
        <w:rPr>
          <w:highlight w:val="lightGray"/>
        </w:rPr>
        <w:t>.</w:t>
      </w:r>
    </w:p>
    <w:p w14:paraId="171450C7" w14:textId="77777777" w:rsidR="00F03645" w:rsidRPr="0094572F" w:rsidRDefault="00F03645" w:rsidP="00F03645">
      <w:pPr>
        <w:jc w:val="both"/>
        <w:rPr>
          <w:highlight w:val="lightGray"/>
        </w:rPr>
      </w:pPr>
      <w:r w:rsidRPr="0094572F">
        <w:rPr>
          <w:highlight w:val="lightGray"/>
        </w:rPr>
        <w:t xml:space="preserve">[Motion 72, </w:t>
      </w:r>
      <w:sdt>
        <w:sdtPr>
          <w:rPr>
            <w:highlight w:val="lightGray"/>
          </w:rPr>
          <w:id w:val="784776604"/>
          <w:citation/>
        </w:sdtPr>
        <w:sdtEndPr/>
        <w:sdtContent>
          <w:r w:rsidR="00397703" w:rsidRPr="0094572F">
            <w:rPr>
              <w:highlight w:val="lightGray"/>
            </w:rPr>
            <w:fldChar w:fldCharType="begin"/>
          </w:r>
          <w:r w:rsidR="00397703" w:rsidRPr="0094572F">
            <w:rPr>
              <w:highlight w:val="lightGray"/>
              <w:lang w:val="en-US"/>
            </w:rPr>
            <w:instrText xml:space="preserve"> CITATION 19_1755r2 \l 1033 </w:instrText>
          </w:r>
          <w:r w:rsidR="00397703" w:rsidRPr="0094572F">
            <w:rPr>
              <w:highlight w:val="lightGray"/>
            </w:rPr>
            <w:fldChar w:fldCharType="separate"/>
          </w:r>
          <w:r w:rsidR="005A1105" w:rsidRPr="0094572F">
            <w:rPr>
              <w:noProof/>
              <w:highlight w:val="lightGray"/>
              <w:lang w:val="en-US"/>
            </w:rPr>
            <w:t>[14]</w:t>
          </w:r>
          <w:r w:rsidR="00397703" w:rsidRPr="0094572F">
            <w:rPr>
              <w:highlight w:val="lightGray"/>
            </w:rPr>
            <w:fldChar w:fldCharType="end"/>
          </w:r>
        </w:sdtContent>
      </w:sdt>
      <w:r w:rsidR="00397703" w:rsidRPr="0094572F">
        <w:rPr>
          <w:highlight w:val="lightGray"/>
        </w:rPr>
        <w:t xml:space="preserve"> and </w:t>
      </w:r>
      <w:sdt>
        <w:sdtPr>
          <w:rPr>
            <w:highlight w:val="lightGray"/>
          </w:rPr>
          <w:id w:val="690578092"/>
          <w:citation/>
        </w:sdtPr>
        <w:sdtEndPr/>
        <w:sdtContent>
          <w:r w:rsidR="00731923" w:rsidRPr="0094572F">
            <w:rPr>
              <w:highlight w:val="lightGray"/>
            </w:rPr>
            <w:fldChar w:fldCharType="begin"/>
          </w:r>
          <w:r w:rsidR="00731923" w:rsidRPr="0094572F">
            <w:rPr>
              <w:highlight w:val="lightGray"/>
              <w:lang w:val="en-US"/>
            </w:rPr>
            <w:instrText xml:space="preserve"> CITATION 19_1895r2 \l 1033 </w:instrText>
          </w:r>
          <w:r w:rsidR="00731923" w:rsidRPr="0094572F">
            <w:rPr>
              <w:highlight w:val="lightGray"/>
            </w:rPr>
            <w:fldChar w:fldCharType="separate"/>
          </w:r>
          <w:r w:rsidR="005A1105" w:rsidRPr="0094572F">
            <w:rPr>
              <w:noProof/>
              <w:highlight w:val="lightGray"/>
              <w:lang w:val="en-US"/>
            </w:rPr>
            <w:t>[116]</w:t>
          </w:r>
          <w:r w:rsidR="00731923" w:rsidRPr="0094572F">
            <w:rPr>
              <w:highlight w:val="lightGray"/>
            </w:rPr>
            <w:fldChar w:fldCharType="end"/>
          </w:r>
        </w:sdtContent>
      </w:sdt>
      <w:r w:rsidR="00731923" w:rsidRPr="0094572F">
        <w:rPr>
          <w:highlight w:val="lightGray"/>
        </w:rPr>
        <w:t>]</w:t>
      </w:r>
    </w:p>
    <w:p w14:paraId="016BAEB9" w14:textId="77777777" w:rsidR="00A95AB4" w:rsidRPr="0094572F" w:rsidRDefault="00A95AB4" w:rsidP="00F03645">
      <w:pPr>
        <w:jc w:val="both"/>
        <w:rPr>
          <w:highlight w:val="lightGray"/>
        </w:rPr>
      </w:pPr>
    </w:p>
    <w:p w14:paraId="1B1AAD2D" w14:textId="77777777" w:rsidR="00A95AB4" w:rsidRPr="0094572F" w:rsidRDefault="00A95AB4" w:rsidP="00A95AB4">
      <w:pPr>
        <w:jc w:val="both"/>
        <w:rPr>
          <w:highlight w:val="lightGray"/>
        </w:rPr>
      </w:pPr>
      <w:r w:rsidRPr="0094572F">
        <w:rPr>
          <w:highlight w:val="lightGray"/>
        </w:rPr>
        <w:t>An EHT AP which obtains a TXOP and initiates the Multi-AP coordination is the Sharing AP.</w:t>
      </w:r>
    </w:p>
    <w:p w14:paraId="69725324" w14:textId="77777777" w:rsidR="00A95AB4" w:rsidRPr="0094572F" w:rsidRDefault="00A95AB4" w:rsidP="00A95AB4">
      <w:pPr>
        <w:jc w:val="both"/>
        <w:rPr>
          <w:highlight w:val="lightGray"/>
        </w:rPr>
      </w:pPr>
      <w:r w:rsidRPr="0094572F">
        <w:rPr>
          <w:highlight w:val="lightGray"/>
        </w:rPr>
        <w:t>An EHT AP which is coordinated for the Multi-AP transmission by the Sharing AP is the Shared AP.</w:t>
      </w:r>
    </w:p>
    <w:p w14:paraId="61EC6F78" w14:textId="77777777" w:rsidR="00A95AB4" w:rsidRPr="0094572F" w:rsidRDefault="00A95AB4" w:rsidP="00A95AB4">
      <w:pPr>
        <w:jc w:val="both"/>
        <w:rPr>
          <w:highlight w:val="lightGray"/>
        </w:rPr>
      </w:pPr>
      <w:r w:rsidRPr="0094572F">
        <w:rPr>
          <w:highlight w:val="lightGray"/>
        </w:rPr>
        <w:t>NOTE – The name of the Sharing AP and the Shared AP can be modified.</w:t>
      </w:r>
    </w:p>
    <w:p w14:paraId="467D3997" w14:textId="77777777" w:rsidR="00A95AB4" w:rsidRDefault="00A95AB4" w:rsidP="00A95AB4">
      <w:pPr>
        <w:jc w:val="both"/>
      </w:pPr>
      <w:r w:rsidRPr="0094572F">
        <w:rPr>
          <w:highlight w:val="lightGray"/>
        </w:rPr>
        <w:t xml:space="preserve">[Motion 73, </w:t>
      </w:r>
      <w:sdt>
        <w:sdtPr>
          <w:rPr>
            <w:highlight w:val="lightGray"/>
          </w:rPr>
          <w:id w:val="-190558846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4892689"/>
          <w:citation/>
        </w:sdtPr>
        <w:sdtEndPr/>
        <w:sdtContent>
          <w:r w:rsidRPr="0094572F">
            <w:rPr>
              <w:highlight w:val="lightGray"/>
            </w:rPr>
            <w:fldChar w:fldCharType="begin"/>
          </w:r>
          <w:r w:rsidRPr="0094572F">
            <w:rPr>
              <w:highlight w:val="lightGray"/>
              <w:lang w:val="en-US"/>
            </w:rPr>
            <w:instrText xml:space="preserve"> CITATION 19_1895r2 \l 1033 </w:instrText>
          </w:r>
          <w:r w:rsidRPr="0094572F">
            <w:rPr>
              <w:highlight w:val="lightGray"/>
            </w:rPr>
            <w:fldChar w:fldCharType="separate"/>
          </w:r>
          <w:r w:rsidR="005A1105" w:rsidRPr="0094572F">
            <w:rPr>
              <w:noProof/>
              <w:highlight w:val="lightGray"/>
              <w:lang w:val="en-US"/>
            </w:rPr>
            <w:t>[116]</w:t>
          </w:r>
          <w:r w:rsidRPr="0094572F">
            <w:rPr>
              <w:highlight w:val="lightGray"/>
            </w:rPr>
            <w:fldChar w:fldCharType="end"/>
          </w:r>
        </w:sdtContent>
      </w:sdt>
      <w:r w:rsidRPr="0094572F">
        <w:rPr>
          <w:highlight w:val="lightGray"/>
        </w:rPr>
        <w:t>]</w:t>
      </w:r>
    </w:p>
    <w:p w14:paraId="4D173E61" w14:textId="62A1D707" w:rsidR="005F5114" w:rsidRPr="00B872F3" w:rsidRDefault="00325F7D" w:rsidP="00365E0E">
      <w:pPr>
        <w:pStyle w:val="Heading2"/>
        <w:spacing w:after="60"/>
        <w:jc w:val="both"/>
        <w:rPr>
          <w:u w:val="none"/>
        </w:rPr>
      </w:pPr>
      <w:bookmarkStart w:id="1611" w:name="_Toc44164440"/>
      <w:r>
        <w:rPr>
          <w:u w:val="none"/>
        </w:rPr>
        <w:t>Channel</w:t>
      </w:r>
      <w:r w:rsidR="00E34D21">
        <w:rPr>
          <w:u w:val="none"/>
        </w:rPr>
        <w:t xml:space="preserve"> s</w:t>
      </w:r>
      <w:r w:rsidR="009A7173">
        <w:rPr>
          <w:u w:val="none"/>
        </w:rPr>
        <w:t>ounding</w:t>
      </w:r>
      <w:bookmarkEnd w:id="1611"/>
    </w:p>
    <w:p w14:paraId="0FC0F7FE" w14:textId="77777777" w:rsidR="00003A37" w:rsidRPr="0094572F" w:rsidRDefault="00CF2520" w:rsidP="002A0425">
      <w:pPr>
        <w:jc w:val="both"/>
        <w:rPr>
          <w:highlight w:val="lightGray"/>
        </w:rPr>
      </w:pPr>
      <w:r w:rsidRPr="0094572F">
        <w:rPr>
          <w:highlight w:val="lightGray"/>
        </w:rPr>
        <w:t>802.</w:t>
      </w:r>
      <w:r w:rsidR="00003A37" w:rsidRPr="0094572F">
        <w:rPr>
          <w:highlight w:val="lightGray"/>
        </w:rPr>
        <w:t>11be shall provide a joint NDP sounding scheme as optional mode for multiple-AP systems.</w:t>
      </w:r>
    </w:p>
    <w:p w14:paraId="78F67C33" w14:textId="77777777" w:rsidR="0055150C" w:rsidRPr="0094572F" w:rsidRDefault="00003A37" w:rsidP="00486858">
      <w:pPr>
        <w:pStyle w:val="ListParagraph"/>
        <w:numPr>
          <w:ilvl w:val="0"/>
          <w:numId w:val="4"/>
        </w:numPr>
        <w:jc w:val="both"/>
        <w:rPr>
          <w:highlight w:val="lightGray"/>
        </w:rPr>
      </w:pPr>
      <w:r w:rsidRPr="0094572F">
        <w:rPr>
          <w:highlight w:val="lightGray"/>
        </w:rPr>
        <w:t>Sequential sounding scheme that each AP transmits NDP independently and sequentially without overlapped sounding period of each AP can also be used in multi-AP systems.</w:t>
      </w:r>
    </w:p>
    <w:p w14:paraId="2307A1D2" w14:textId="77777777" w:rsidR="0055150C" w:rsidRPr="0094572F" w:rsidRDefault="0055150C" w:rsidP="002A0425">
      <w:pPr>
        <w:pStyle w:val="ListParagraph"/>
        <w:ind w:left="0"/>
        <w:jc w:val="both"/>
        <w:rPr>
          <w:highlight w:val="lightGray"/>
        </w:rPr>
      </w:pPr>
      <w:r w:rsidRPr="0094572F">
        <w:rPr>
          <w:highlight w:val="lightGray"/>
        </w:rPr>
        <w:t xml:space="preserve">[Motion </w:t>
      </w:r>
      <w:r w:rsidR="001E0F6D" w:rsidRPr="0094572F">
        <w:rPr>
          <w:highlight w:val="lightGray"/>
        </w:rPr>
        <w:t xml:space="preserve">14, </w:t>
      </w:r>
      <w:sdt>
        <w:sdtPr>
          <w:rPr>
            <w:highlight w:val="lightGray"/>
          </w:rPr>
          <w:id w:val="1536387663"/>
          <w:citation/>
        </w:sdtPr>
        <w:sdtEndPr/>
        <w:sdtContent>
          <w:r w:rsidR="001E0F6D" w:rsidRPr="0094572F">
            <w:rPr>
              <w:highlight w:val="lightGray"/>
            </w:rPr>
            <w:fldChar w:fldCharType="begin"/>
          </w:r>
          <w:r w:rsidR="001E0F6D" w:rsidRPr="0094572F">
            <w:rPr>
              <w:highlight w:val="lightGray"/>
              <w:lang w:val="en-US"/>
            </w:rPr>
            <w:instrText xml:space="preserve"> CITATION 19_1755r1 \l 1033 </w:instrText>
          </w:r>
          <w:r w:rsidR="001E0F6D" w:rsidRPr="0094572F">
            <w:rPr>
              <w:highlight w:val="lightGray"/>
            </w:rPr>
            <w:fldChar w:fldCharType="separate"/>
          </w:r>
          <w:r w:rsidR="005A1105" w:rsidRPr="0094572F">
            <w:rPr>
              <w:noProof/>
              <w:highlight w:val="lightGray"/>
              <w:lang w:val="en-US"/>
            </w:rPr>
            <w:t>[3]</w:t>
          </w:r>
          <w:r w:rsidR="001E0F6D" w:rsidRPr="0094572F">
            <w:rPr>
              <w:highlight w:val="lightGray"/>
            </w:rPr>
            <w:fldChar w:fldCharType="end"/>
          </w:r>
        </w:sdtContent>
      </w:sdt>
      <w:r w:rsidR="001E0F6D" w:rsidRPr="0094572F">
        <w:rPr>
          <w:highlight w:val="lightGray"/>
        </w:rPr>
        <w:t xml:space="preserve"> and </w:t>
      </w:r>
      <w:sdt>
        <w:sdtPr>
          <w:rPr>
            <w:highlight w:val="lightGray"/>
          </w:rPr>
          <w:id w:val="-803918060"/>
          <w:citation/>
        </w:sdtPr>
        <w:sdtEndPr/>
        <w:sdtContent>
          <w:r w:rsidR="001E0F6D" w:rsidRPr="0094572F">
            <w:rPr>
              <w:highlight w:val="lightGray"/>
            </w:rPr>
            <w:fldChar w:fldCharType="begin"/>
          </w:r>
          <w:r w:rsidR="009A4898" w:rsidRPr="0094572F">
            <w:rPr>
              <w:highlight w:val="lightGray"/>
              <w:lang w:val="en-US"/>
            </w:rPr>
            <w:instrText xml:space="preserve">CITATION 19_1593r3 \l 1033 </w:instrText>
          </w:r>
          <w:r w:rsidR="001E0F6D" w:rsidRPr="0094572F">
            <w:rPr>
              <w:highlight w:val="lightGray"/>
            </w:rPr>
            <w:fldChar w:fldCharType="separate"/>
          </w:r>
          <w:r w:rsidR="005A1105" w:rsidRPr="0094572F">
            <w:rPr>
              <w:noProof/>
              <w:highlight w:val="lightGray"/>
              <w:lang w:val="en-US"/>
            </w:rPr>
            <w:t>[117]</w:t>
          </w:r>
          <w:r w:rsidR="001E0F6D" w:rsidRPr="0094572F">
            <w:rPr>
              <w:highlight w:val="lightGray"/>
            </w:rPr>
            <w:fldChar w:fldCharType="end"/>
          </w:r>
        </w:sdtContent>
      </w:sdt>
      <w:r w:rsidRPr="0094572F">
        <w:rPr>
          <w:highlight w:val="lightGray"/>
        </w:rPr>
        <w:t>]</w:t>
      </w:r>
    </w:p>
    <w:p w14:paraId="76D7C157" w14:textId="77777777" w:rsidR="00E34D21" w:rsidRPr="0094572F" w:rsidRDefault="00E34D21" w:rsidP="002A0425">
      <w:pPr>
        <w:pStyle w:val="ListParagraph"/>
        <w:ind w:left="0"/>
        <w:jc w:val="both"/>
        <w:rPr>
          <w:highlight w:val="lightGray"/>
        </w:rPr>
      </w:pPr>
    </w:p>
    <w:p w14:paraId="4E210E75" w14:textId="77777777" w:rsidR="00E34D21" w:rsidRPr="0094572F" w:rsidRDefault="00095072" w:rsidP="002A0425">
      <w:pPr>
        <w:pStyle w:val="ListParagraph"/>
        <w:ind w:left="0"/>
        <w:jc w:val="both"/>
        <w:rPr>
          <w:highlight w:val="lightGray"/>
        </w:rPr>
      </w:pPr>
      <w:r w:rsidRPr="0094572F">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94572F" w:rsidRDefault="00C23953" w:rsidP="002A0425">
      <w:pPr>
        <w:pStyle w:val="ListParagraph"/>
        <w:ind w:left="0"/>
        <w:jc w:val="both"/>
        <w:rPr>
          <w:highlight w:val="lightGray"/>
        </w:rPr>
      </w:pPr>
      <w:r w:rsidRPr="0094572F">
        <w:rPr>
          <w:highlight w:val="lightGray"/>
        </w:rPr>
        <w:t>[Motion 1</w:t>
      </w:r>
      <w:r w:rsidR="00FA0005" w:rsidRPr="0094572F">
        <w:rPr>
          <w:highlight w:val="lightGray"/>
        </w:rPr>
        <w:t>5</w:t>
      </w:r>
      <w:r w:rsidRPr="0094572F">
        <w:rPr>
          <w:highlight w:val="lightGray"/>
        </w:rPr>
        <w:t xml:space="preserve">, </w:t>
      </w:r>
      <w:sdt>
        <w:sdtPr>
          <w:rPr>
            <w:highlight w:val="lightGray"/>
          </w:rPr>
          <w:id w:val="127860271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069564417"/>
          <w:citation/>
        </w:sdtPr>
        <w:sdtEndPr/>
        <w:sdtContent>
          <w:r w:rsidRPr="0094572F">
            <w:rPr>
              <w:highlight w:val="lightGray"/>
            </w:rPr>
            <w:fldChar w:fldCharType="begin"/>
          </w:r>
          <w:r w:rsidR="009A4898" w:rsidRPr="0094572F">
            <w:rPr>
              <w:highlight w:val="lightGray"/>
              <w:lang w:val="en-US"/>
            </w:rPr>
            <w:instrText xml:space="preserve">CITATION 19_1593r3 \l 1033 </w:instrText>
          </w:r>
          <w:r w:rsidRPr="0094572F">
            <w:rPr>
              <w:highlight w:val="lightGray"/>
            </w:rPr>
            <w:fldChar w:fldCharType="separate"/>
          </w:r>
          <w:r w:rsidR="005A1105" w:rsidRPr="0094572F">
            <w:rPr>
              <w:noProof/>
              <w:highlight w:val="lightGray"/>
              <w:lang w:val="en-US"/>
            </w:rPr>
            <w:t>[117]</w:t>
          </w:r>
          <w:r w:rsidRPr="0094572F">
            <w:rPr>
              <w:highlight w:val="lightGray"/>
            </w:rPr>
            <w:fldChar w:fldCharType="end"/>
          </w:r>
        </w:sdtContent>
      </w:sdt>
      <w:r w:rsidRPr="0094572F">
        <w:rPr>
          <w:highlight w:val="lightGray"/>
        </w:rPr>
        <w:t>]</w:t>
      </w:r>
    </w:p>
    <w:p w14:paraId="279529AE" w14:textId="77777777" w:rsidR="005B3BB6" w:rsidRPr="0094572F" w:rsidRDefault="005B3BB6" w:rsidP="002A0425">
      <w:pPr>
        <w:pStyle w:val="ListParagraph"/>
        <w:ind w:left="0"/>
        <w:jc w:val="both"/>
        <w:rPr>
          <w:highlight w:val="lightGray"/>
        </w:rPr>
      </w:pPr>
    </w:p>
    <w:p w14:paraId="05C97C2E" w14:textId="08FE1AD0" w:rsidR="00A57693" w:rsidRPr="0094572F" w:rsidRDefault="00353ED3" w:rsidP="00A57693">
      <w:pPr>
        <w:jc w:val="both"/>
        <w:rPr>
          <w:szCs w:val="22"/>
          <w:highlight w:val="lightGray"/>
          <w:lang w:val="en-US"/>
        </w:rPr>
      </w:pPr>
      <w:r w:rsidRPr="0094572F">
        <w:rPr>
          <w:szCs w:val="22"/>
          <w:highlight w:val="lightGray"/>
          <w:lang w:val="en-US"/>
        </w:rPr>
        <w:t>M</w:t>
      </w:r>
      <w:r w:rsidR="00A57693" w:rsidRPr="0094572F">
        <w:rPr>
          <w:szCs w:val="22"/>
          <w:highlight w:val="lightGray"/>
          <w:lang w:val="en-US"/>
        </w:rPr>
        <w:t xml:space="preserve">ultiple APs can sequentially use an </w:t>
      </w:r>
      <w:r w:rsidR="00784DBB" w:rsidRPr="0094572F">
        <w:rPr>
          <w:szCs w:val="22"/>
          <w:highlight w:val="lightGray"/>
          <w:lang w:val="en-US"/>
        </w:rPr>
        <w:t>802.</w:t>
      </w:r>
      <w:r w:rsidR="00A57693" w:rsidRPr="0094572F">
        <w:rPr>
          <w:szCs w:val="22"/>
          <w:highlight w:val="lightGray"/>
          <w:lang w:val="en-US"/>
        </w:rPr>
        <w:t>11ax-like sounding sequence to collect CSI from the in-BSS STAs and OBSS STAs</w:t>
      </w:r>
      <w:r w:rsidRPr="0094572F">
        <w:rPr>
          <w:szCs w:val="22"/>
          <w:highlight w:val="lightGray"/>
          <w:lang w:val="en-US"/>
        </w:rPr>
        <w:t>.</w:t>
      </w:r>
    </w:p>
    <w:p w14:paraId="1DADA4CA" w14:textId="38382758" w:rsidR="00A57693" w:rsidRPr="0094572F" w:rsidRDefault="001202A0" w:rsidP="00A57693">
      <w:pPr>
        <w:pStyle w:val="ListParagraph"/>
        <w:numPr>
          <w:ilvl w:val="0"/>
          <w:numId w:val="28"/>
        </w:numPr>
        <w:jc w:val="both"/>
        <w:rPr>
          <w:szCs w:val="22"/>
          <w:highlight w:val="lightGray"/>
          <w:lang w:val="en-US"/>
        </w:rPr>
      </w:pPr>
      <w:r w:rsidRPr="0094572F">
        <w:rPr>
          <w:szCs w:val="22"/>
          <w:highlight w:val="lightGray"/>
          <w:lang w:val="en-US"/>
        </w:rPr>
        <w:t xml:space="preserve">The </w:t>
      </w:r>
      <w:r w:rsidR="00A57693" w:rsidRPr="0094572F">
        <w:rPr>
          <w:szCs w:val="22"/>
          <w:highlight w:val="lightGray"/>
          <w:lang w:val="en-US"/>
        </w:rPr>
        <w:t>sounding sequence</w:t>
      </w:r>
      <w:r w:rsidRPr="0094572F">
        <w:rPr>
          <w:szCs w:val="22"/>
          <w:highlight w:val="lightGray"/>
          <w:lang w:val="en-US"/>
        </w:rPr>
        <w:t xml:space="preserve"> of each AP</w:t>
      </w:r>
      <w:r w:rsidR="00A57693" w:rsidRPr="0094572F">
        <w:rPr>
          <w:szCs w:val="22"/>
          <w:highlight w:val="lightGray"/>
          <w:lang w:val="en-US"/>
        </w:rPr>
        <w:t xml:space="preserve"> is similar to the </w:t>
      </w:r>
      <w:r w:rsidR="008C6850" w:rsidRPr="0094572F">
        <w:rPr>
          <w:szCs w:val="22"/>
          <w:highlight w:val="lightGray"/>
          <w:lang w:val="en-US"/>
        </w:rPr>
        <w:t>802.</w:t>
      </w:r>
      <w:r w:rsidR="00A57693" w:rsidRPr="0094572F">
        <w:rPr>
          <w:szCs w:val="22"/>
          <w:highlight w:val="lightGray"/>
          <w:lang w:val="en-US"/>
        </w:rPr>
        <w:t>11ax sounding protocol with multiple STAs (NDPA + NDP + BFRP TF + CSI report).</w:t>
      </w:r>
      <w:r w:rsidR="007952DE" w:rsidRPr="0094572F">
        <w:rPr>
          <w:b/>
          <w:i/>
          <w:szCs w:val="22"/>
          <w:highlight w:val="lightGray"/>
          <w:lang w:val="en-US"/>
        </w:rPr>
        <w:t xml:space="preserve"> </w:t>
      </w:r>
    </w:p>
    <w:p w14:paraId="14043587" w14:textId="5D4A334F" w:rsidR="009C71EE" w:rsidRPr="0094572F" w:rsidRDefault="009C71EE" w:rsidP="00A57693">
      <w:pPr>
        <w:jc w:val="both"/>
        <w:rPr>
          <w:b/>
          <w:i/>
          <w:szCs w:val="22"/>
          <w:highlight w:val="lightGray"/>
          <w:lang w:val="en-US"/>
        </w:rPr>
      </w:pPr>
      <w:r w:rsidRPr="0094572F">
        <w:rPr>
          <w:szCs w:val="22"/>
          <w:highlight w:val="lightGray"/>
          <w:lang w:val="en-US"/>
        </w:rPr>
        <w:t xml:space="preserve">[Motion 112, #SP18, </w:t>
      </w:r>
      <w:sdt>
        <w:sdtPr>
          <w:rPr>
            <w:szCs w:val="22"/>
            <w:highlight w:val="lightGray"/>
            <w:lang w:val="en-US"/>
          </w:rPr>
          <w:id w:val="1789385997"/>
          <w:citation/>
        </w:sdtPr>
        <w:sdtEndPr/>
        <w:sdtContent>
          <w:r w:rsidR="007952DE" w:rsidRPr="0094572F">
            <w:rPr>
              <w:szCs w:val="22"/>
              <w:highlight w:val="lightGray"/>
              <w:lang w:val="en-US"/>
            </w:rPr>
            <w:fldChar w:fldCharType="begin"/>
          </w:r>
          <w:r w:rsidR="007952DE" w:rsidRPr="0094572F">
            <w:rPr>
              <w:szCs w:val="22"/>
              <w:highlight w:val="lightGray"/>
              <w:lang w:val="en-US"/>
            </w:rPr>
            <w:instrText xml:space="preserve"> CITATION 19_1755r4 \l 1033 </w:instrText>
          </w:r>
          <w:r w:rsidR="007952DE" w:rsidRPr="0094572F">
            <w:rPr>
              <w:szCs w:val="22"/>
              <w:highlight w:val="lightGray"/>
              <w:lang w:val="en-US"/>
            </w:rPr>
            <w:fldChar w:fldCharType="separate"/>
          </w:r>
          <w:r w:rsidR="005A1105" w:rsidRPr="0094572F">
            <w:rPr>
              <w:noProof/>
              <w:szCs w:val="22"/>
              <w:highlight w:val="lightGray"/>
              <w:lang w:val="en-US"/>
            </w:rPr>
            <w:t>[7]</w:t>
          </w:r>
          <w:r w:rsidR="007952DE" w:rsidRPr="0094572F">
            <w:rPr>
              <w:szCs w:val="22"/>
              <w:highlight w:val="lightGray"/>
              <w:lang w:val="en-US"/>
            </w:rPr>
            <w:fldChar w:fldCharType="end"/>
          </w:r>
        </w:sdtContent>
      </w:sdt>
      <w:r w:rsidR="007952DE" w:rsidRPr="0094572F">
        <w:rPr>
          <w:szCs w:val="22"/>
          <w:highlight w:val="lightGray"/>
          <w:lang w:val="en-US"/>
        </w:rPr>
        <w:t xml:space="preserve"> and </w:t>
      </w:r>
      <w:sdt>
        <w:sdtPr>
          <w:rPr>
            <w:szCs w:val="22"/>
            <w:highlight w:val="lightGray"/>
            <w:lang w:val="en-US"/>
          </w:rPr>
          <w:id w:val="1021591734"/>
          <w:citation/>
        </w:sdtPr>
        <w:sdtEndPr/>
        <w:sdtContent>
          <w:r w:rsidR="007952DE" w:rsidRPr="0094572F">
            <w:rPr>
              <w:szCs w:val="22"/>
              <w:highlight w:val="lightGray"/>
              <w:lang w:val="en-US"/>
            </w:rPr>
            <w:fldChar w:fldCharType="begin"/>
          </w:r>
          <w:r w:rsidR="007952DE" w:rsidRPr="0094572F">
            <w:rPr>
              <w:szCs w:val="22"/>
              <w:highlight w:val="lightGray"/>
              <w:lang w:val="en-US"/>
            </w:rPr>
            <w:instrText xml:space="preserve"> CITATION 20_0123r0 \l 1033 </w:instrText>
          </w:r>
          <w:r w:rsidR="007952DE" w:rsidRPr="0094572F">
            <w:rPr>
              <w:szCs w:val="22"/>
              <w:highlight w:val="lightGray"/>
              <w:lang w:val="en-US"/>
            </w:rPr>
            <w:fldChar w:fldCharType="separate"/>
          </w:r>
          <w:r w:rsidR="005A1105" w:rsidRPr="0094572F">
            <w:rPr>
              <w:noProof/>
              <w:szCs w:val="22"/>
              <w:highlight w:val="lightGray"/>
              <w:lang w:val="en-US"/>
            </w:rPr>
            <w:t>[118]</w:t>
          </w:r>
          <w:r w:rsidR="007952DE" w:rsidRPr="0094572F">
            <w:rPr>
              <w:szCs w:val="22"/>
              <w:highlight w:val="lightGray"/>
              <w:lang w:val="en-US"/>
            </w:rPr>
            <w:fldChar w:fldCharType="end"/>
          </w:r>
        </w:sdtContent>
      </w:sdt>
      <w:r w:rsidR="007952DE" w:rsidRPr="0094572F">
        <w:rPr>
          <w:szCs w:val="22"/>
          <w:highlight w:val="lightGray"/>
          <w:lang w:val="en-US"/>
        </w:rPr>
        <w:t>]</w:t>
      </w:r>
    </w:p>
    <w:p w14:paraId="376535B0" w14:textId="77777777" w:rsidR="00A57693" w:rsidRPr="0094572F" w:rsidRDefault="00A57693" w:rsidP="00A57693">
      <w:pPr>
        <w:jc w:val="both"/>
        <w:rPr>
          <w:szCs w:val="22"/>
          <w:highlight w:val="lightGray"/>
        </w:rPr>
      </w:pPr>
    </w:p>
    <w:p w14:paraId="0B2D64D7" w14:textId="0BD5A612" w:rsidR="00405729" w:rsidRPr="0094572F" w:rsidRDefault="00405729" w:rsidP="00405729">
      <w:pPr>
        <w:jc w:val="both"/>
        <w:rPr>
          <w:szCs w:val="22"/>
          <w:highlight w:val="lightGray"/>
          <w:lang w:val="en-US"/>
        </w:rPr>
      </w:pPr>
      <w:r w:rsidRPr="0094572F">
        <w:rPr>
          <w:szCs w:val="22"/>
          <w:highlight w:val="lightGray"/>
          <w:lang w:val="en-US"/>
        </w:rPr>
        <w:t>In sequential channel sounding sequence for multi-AP, the NDPA frame and BFRP TF frame will include ID info for OBSS STA</w:t>
      </w:r>
      <w:r w:rsidR="00FD7CB4" w:rsidRPr="0094572F">
        <w:rPr>
          <w:szCs w:val="22"/>
          <w:highlight w:val="lightGray"/>
          <w:lang w:val="en-US"/>
        </w:rPr>
        <w:t>.</w:t>
      </w:r>
    </w:p>
    <w:p w14:paraId="67824CB1" w14:textId="03C1196E" w:rsidR="00405729" w:rsidRPr="0094572F" w:rsidRDefault="00405729" w:rsidP="00405729">
      <w:pPr>
        <w:pStyle w:val="ListParagraph"/>
        <w:numPr>
          <w:ilvl w:val="0"/>
          <w:numId w:val="28"/>
        </w:numPr>
        <w:jc w:val="both"/>
        <w:rPr>
          <w:szCs w:val="22"/>
          <w:highlight w:val="lightGray"/>
        </w:rPr>
      </w:pPr>
      <w:r w:rsidRPr="0094572F">
        <w:rPr>
          <w:szCs w:val="22"/>
          <w:highlight w:val="lightGray"/>
          <w:lang w:val="en-US"/>
        </w:rPr>
        <w:t>The details of the NDPA, BFRP TF and the ID info are TBD.</w:t>
      </w:r>
      <w:r w:rsidR="007952DE" w:rsidRPr="0094572F">
        <w:rPr>
          <w:b/>
          <w:i/>
          <w:szCs w:val="22"/>
          <w:highlight w:val="lightGray"/>
          <w:lang w:val="en-US"/>
        </w:rPr>
        <w:t xml:space="preserve"> </w:t>
      </w:r>
    </w:p>
    <w:p w14:paraId="0B044DAF" w14:textId="62EFFBEB" w:rsidR="007952DE" w:rsidRPr="00B01427" w:rsidRDefault="007952DE" w:rsidP="007952DE">
      <w:pPr>
        <w:jc w:val="both"/>
        <w:rPr>
          <w:b/>
          <w:i/>
          <w:szCs w:val="22"/>
          <w:lang w:val="en-US"/>
        </w:rPr>
      </w:pPr>
      <w:r w:rsidRPr="0094572F">
        <w:rPr>
          <w:szCs w:val="22"/>
          <w:highlight w:val="lightGray"/>
          <w:lang w:val="en-US"/>
        </w:rPr>
        <w:t xml:space="preserve">[Motion 112, #SP19, </w:t>
      </w:r>
      <w:sdt>
        <w:sdtPr>
          <w:rPr>
            <w:szCs w:val="22"/>
            <w:highlight w:val="lightGray"/>
            <w:lang w:val="en-US"/>
          </w:rPr>
          <w:id w:val="-1589463132"/>
          <w:citation/>
        </w:sdtPr>
        <w:sdtEndPr/>
        <w:sdtContent>
          <w:r w:rsidRPr="0094572F">
            <w:rPr>
              <w:szCs w:val="22"/>
              <w:highlight w:val="lightGray"/>
              <w:lang w:val="en-US"/>
            </w:rPr>
            <w:fldChar w:fldCharType="begin"/>
          </w:r>
          <w:r w:rsidRPr="0094572F">
            <w:rPr>
              <w:szCs w:val="22"/>
              <w:highlight w:val="lightGray"/>
              <w:lang w:val="en-US"/>
            </w:rPr>
            <w:instrText xml:space="preserve"> CITATION 19_1755r4 \l 1033 </w:instrText>
          </w:r>
          <w:r w:rsidRPr="0094572F">
            <w:rPr>
              <w:szCs w:val="22"/>
              <w:highlight w:val="lightGray"/>
              <w:lang w:val="en-US"/>
            </w:rPr>
            <w:fldChar w:fldCharType="separate"/>
          </w:r>
          <w:r w:rsidR="005A1105" w:rsidRPr="0094572F">
            <w:rPr>
              <w:noProof/>
              <w:szCs w:val="22"/>
              <w:highlight w:val="lightGray"/>
              <w:lang w:val="en-US"/>
            </w:rPr>
            <w:t>[7]</w:t>
          </w:r>
          <w:r w:rsidRPr="0094572F">
            <w:rPr>
              <w:szCs w:val="22"/>
              <w:highlight w:val="lightGray"/>
              <w:lang w:val="en-US"/>
            </w:rPr>
            <w:fldChar w:fldCharType="end"/>
          </w:r>
        </w:sdtContent>
      </w:sdt>
      <w:r w:rsidRPr="0094572F">
        <w:rPr>
          <w:szCs w:val="22"/>
          <w:highlight w:val="lightGray"/>
          <w:lang w:val="en-US"/>
        </w:rPr>
        <w:t xml:space="preserve"> and </w:t>
      </w:r>
      <w:sdt>
        <w:sdtPr>
          <w:rPr>
            <w:szCs w:val="22"/>
            <w:highlight w:val="lightGray"/>
            <w:lang w:val="en-US"/>
          </w:rPr>
          <w:id w:val="2104837454"/>
          <w:citation/>
        </w:sdtPr>
        <w:sdtEndPr/>
        <w:sdtContent>
          <w:r w:rsidRPr="0094572F">
            <w:rPr>
              <w:szCs w:val="22"/>
              <w:highlight w:val="lightGray"/>
              <w:lang w:val="en-US"/>
            </w:rPr>
            <w:fldChar w:fldCharType="begin"/>
          </w:r>
          <w:r w:rsidRPr="0094572F">
            <w:rPr>
              <w:szCs w:val="22"/>
              <w:highlight w:val="lightGray"/>
              <w:lang w:val="en-US"/>
            </w:rPr>
            <w:instrText xml:space="preserve"> CITATION 20_0123r0 \l 1033 </w:instrText>
          </w:r>
          <w:r w:rsidRPr="0094572F">
            <w:rPr>
              <w:szCs w:val="22"/>
              <w:highlight w:val="lightGray"/>
              <w:lang w:val="en-US"/>
            </w:rPr>
            <w:fldChar w:fldCharType="separate"/>
          </w:r>
          <w:r w:rsidR="005A1105" w:rsidRPr="0094572F">
            <w:rPr>
              <w:noProof/>
              <w:szCs w:val="22"/>
              <w:highlight w:val="lightGray"/>
              <w:lang w:val="en-US"/>
            </w:rPr>
            <w:t>[118]</w:t>
          </w:r>
          <w:r w:rsidRPr="0094572F">
            <w:rPr>
              <w:szCs w:val="22"/>
              <w:highlight w:val="lightGray"/>
              <w:lang w:val="en-US"/>
            </w:rPr>
            <w:fldChar w:fldCharType="end"/>
          </w:r>
        </w:sdtContent>
      </w:sdt>
      <w:r w:rsidRPr="0094572F">
        <w:rPr>
          <w:szCs w:val="22"/>
          <w:highlight w:val="lightGray"/>
          <w:lang w:val="en-US"/>
        </w:rPr>
        <w:t>]</w:t>
      </w:r>
    </w:p>
    <w:p w14:paraId="425EB4FF" w14:textId="77777777" w:rsidR="002150AB" w:rsidRPr="00B872F3" w:rsidRDefault="002150AB" w:rsidP="00365E0E">
      <w:pPr>
        <w:pStyle w:val="Heading2"/>
        <w:spacing w:after="60"/>
        <w:jc w:val="both"/>
        <w:rPr>
          <w:u w:val="none"/>
        </w:rPr>
      </w:pPr>
      <w:bookmarkStart w:id="1612" w:name="_Toc44164441"/>
      <w:r>
        <w:rPr>
          <w:u w:val="none"/>
        </w:rPr>
        <w:t xml:space="preserve">Coordinated </w:t>
      </w:r>
      <w:r w:rsidR="00681624">
        <w:rPr>
          <w:u w:val="none"/>
        </w:rPr>
        <w:t>transmission</w:t>
      </w:r>
      <w:bookmarkEnd w:id="1612"/>
    </w:p>
    <w:p w14:paraId="465263FE" w14:textId="77777777" w:rsidR="000D0536" w:rsidRPr="0094572F" w:rsidRDefault="00602C8B" w:rsidP="000D0536">
      <w:pPr>
        <w:jc w:val="both"/>
        <w:rPr>
          <w:highlight w:val="lightGray"/>
        </w:rPr>
      </w:pPr>
      <w:r w:rsidRPr="0094572F">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94572F" w:rsidRDefault="00602C8B" w:rsidP="000D0536">
      <w:pPr>
        <w:jc w:val="both"/>
        <w:rPr>
          <w:highlight w:val="lightGray"/>
        </w:rPr>
      </w:pPr>
      <w:r w:rsidRPr="0094572F">
        <w:rPr>
          <w:highlight w:val="lightGray"/>
        </w:rPr>
        <w:t>[Motion 5</w:t>
      </w:r>
      <w:r w:rsidR="00AA099B" w:rsidRPr="0094572F">
        <w:rPr>
          <w:highlight w:val="lightGray"/>
        </w:rPr>
        <w:t>5</w:t>
      </w:r>
      <w:r w:rsidRPr="0094572F">
        <w:rPr>
          <w:highlight w:val="lightGray"/>
        </w:rPr>
        <w:t xml:space="preserve">, </w:t>
      </w:r>
      <w:sdt>
        <w:sdtPr>
          <w:rPr>
            <w:highlight w:val="lightGray"/>
          </w:rPr>
          <w:id w:val="164160726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35576689"/>
          <w:citation/>
        </w:sdtPr>
        <w:sdtEndPr/>
        <w:sdtContent>
          <w:r w:rsidR="000A6B4B" w:rsidRPr="0094572F">
            <w:rPr>
              <w:highlight w:val="lightGray"/>
            </w:rPr>
            <w:fldChar w:fldCharType="begin"/>
          </w:r>
          <w:r w:rsidR="000A6B4B" w:rsidRPr="0094572F">
            <w:rPr>
              <w:highlight w:val="lightGray"/>
              <w:lang w:val="en-US"/>
            </w:rPr>
            <w:instrText xml:space="preserve"> CITATION 19_1931r2 \l 1033 </w:instrText>
          </w:r>
          <w:r w:rsidR="000A6B4B" w:rsidRPr="0094572F">
            <w:rPr>
              <w:highlight w:val="lightGray"/>
            </w:rPr>
            <w:fldChar w:fldCharType="separate"/>
          </w:r>
          <w:r w:rsidR="005A1105" w:rsidRPr="0094572F">
            <w:rPr>
              <w:noProof/>
              <w:highlight w:val="lightGray"/>
              <w:lang w:val="en-US"/>
            </w:rPr>
            <w:t>[119]</w:t>
          </w:r>
          <w:r w:rsidR="000A6B4B" w:rsidRPr="0094572F">
            <w:rPr>
              <w:highlight w:val="lightGray"/>
            </w:rPr>
            <w:fldChar w:fldCharType="end"/>
          </w:r>
        </w:sdtContent>
      </w:sdt>
      <w:r w:rsidR="000A6B4B" w:rsidRPr="0094572F">
        <w:rPr>
          <w:highlight w:val="lightGray"/>
        </w:rPr>
        <w:t>]</w:t>
      </w:r>
    </w:p>
    <w:p w14:paraId="711312B7" w14:textId="77777777" w:rsidR="000D0536" w:rsidRPr="0094572F" w:rsidRDefault="000D0536" w:rsidP="002A0425">
      <w:pPr>
        <w:pStyle w:val="ListParagraph"/>
        <w:ind w:left="0"/>
        <w:jc w:val="both"/>
        <w:rPr>
          <w:highlight w:val="lightGray"/>
        </w:rPr>
      </w:pPr>
    </w:p>
    <w:p w14:paraId="03C1E561" w14:textId="650BC081" w:rsidR="00491B62" w:rsidRPr="0094572F" w:rsidRDefault="00491B62" w:rsidP="00491B62">
      <w:pPr>
        <w:pStyle w:val="ListParagraph"/>
        <w:ind w:left="0"/>
        <w:jc w:val="both"/>
        <w:rPr>
          <w:highlight w:val="lightGray"/>
        </w:rPr>
      </w:pPr>
      <w:r w:rsidRPr="0094572F">
        <w:rPr>
          <w:highlight w:val="lightGray"/>
        </w:rPr>
        <w:t>Define a procedure for an AP to share its frequency/time resources of an obtained TXOP with a set of APs</w:t>
      </w:r>
      <w:r w:rsidR="004272BB" w:rsidRPr="0094572F">
        <w:rPr>
          <w:highlight w:val="lightGray"/>
        </w:rPr>
        <w:t>.</w:t>
      </w:r>
    </w:p>
    <w:p w14:paraId="4089671F" w14:textId="77777777" w:rsidR="00491B62" w:rsidRPr="0094572F" w:rsidRDefault="00491B62" w:rsidP="00486858">
      <w:pPr>
        <w:pStyle w:val="ListParagraph"/>
        <w:numPr>
          <w:ilvl w:val="0"/>
          <w:numId w:val="4"/>
        </w:numPr>
        <w:jc w:val="both"/>
        <w:rPr>
          <w:highlight w:val="lightGray"/>
        </w:rPr>
      </w:pPr>
      <w:r w:rsidRPr="0094572F">
        <w:rPr>
          <w:highlight w:val="lightGray"/>
        </w:rPr>
        <w:t>Set of APs is TBD.</w:t>
      </w:r>
    </w:p>
    <w:p w14:paraId="7245E288" w14:textId="77777777" w:rsidR="00491B62" w:rsidRPr="0094572F" w:rsidRDefault="00491B62" w:rsidP="00491B62">
      <w:pPr>
        <w:jc w:val="both"/>
        <w:rPr>
          <w:highlight w:val="lightGray"/>
        </w:rPr>
      </w:pPr>
      <w:r w:rsidRPr="0094572F">
        <w:rPr>
          <w:highlight w:val="lightGray"/>
        </w:rPr>
        <w:t xml:space="preserve">[Motion 56, </w:t>
      </w:r>
      <w:sdt>
        <w:sdtPr>
          <w:rPr>
            <w:highlight w:val="lightGray"/>
          </w:rPr>
          <w:id w:val="40426377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495763619"/>
          <w:citation/>
        </w:sdtPr>
        <w:sdtEndPr/>
        <w:sdtContent>
          <w:r w:rsidRPr="0094572F">
            <w:rPr>
              <w:highlight w:val="lightGray"/>
            </w:rPr>
            <w:fldChar w:fldCharType="begin"/>
          </w:r>
          <w:r w:rsidRPr="0094572F">
            <w:rPr>
              <w:highlight w:val="lightGray"/>
              <w:lang w:val="en-US"/>
            </w:rPr>
            <w:instrText xml:space="preserve"> CITATION 19_1582r2 \l 1033 </w:instrText>
          </w:r>
          <w:r w:rsidRPr="0094572F">
            <w:rPr>
              <w:highlight w:val="lightGray"/>
            </w:rPr>
            <w:fldChar w:fldCharType="separate"/>
          </w:r>
          <w:r w:rsidR="005A1105" w:rsidRPr="0094572F">
            <w:rPr>
              <w:noProof/>
              <w:highlight w:val="lightGray"/>
              <w:lang w:val="en-US"/>
            </w:rPr>
            <w:t>[120]</w:t>
          </w:r>
          <w:r w:rsidRPr="0094572F">
            <w:rPr>
              <w:highlight w:val="lightGray"/>
            </w:rPr>
            <w:fldChar w:fldCharType="end"/>
          </w:r>
        </w:sdtContent>
      </w:sdt>
      <w:r w:rsidRPr="0094572F">
        <w:rPr>
          <w:highlight w:val="lightGray"/>
        </w:rPr>
        <w:t>]</w:t>
      </w:r>
    </w:p>
    <w:p w14:paraId="7E10662D" w14:textId="77777777" w:rsidR="00491B62" w:rsidRPr="0094572F" w:rsidRDefault="00491B62" w:rsidP="00491B62">
      <w:pPr>
        <w:pStyle w:val="ListParagraph"/>
        <w:ind w:left="0"/>
        <w:jc w:val="both"/>
        <w:rPr>
          <w:highlight w:val="lightGray"/>
        </w:rPr>
      </w:pPr>
    </w:p>
    <w:p w14:paraId="562CC668" w14:textId="77777777" w:rsidR="00491B62" w:rsidRPr="0094572F" w:rsidRDefault="00491B62" w:rsidP="00491B62">
      <w:pPr>
        <w:pStyle w:val="ListParagraph"/>
        <w:ind w:left="0"/>
        <w:jc w:val="both"/>
        <w:rPr>
          <w:highlight w:val="lightGray"/>
        </w:rPr>
      </w:pPr>
      <w:r w:rsidRPr="0094572F">
        <w:rPr>
          <w:highlight w:val="lightGray"/>
        </w:rPr>
        <w:t>An AP that intends to use the resource (i.e., frequency or time) shared by another AP shall be able to indicate its resource needs to the AP that shared the resource.</w:t>
      </w:r>
    </w:p>
    <w:p w14:paraId="0EC45994" w14:textId="77777777" w:rsidR="00491B62" w:rsidRPr="0094572F" w:rsidRDefault="00491B62" w:rsidP="00491B62">
      <w:pPr>
        <w:pStyle w:val="ListParagraph"/>
        <w:ind w:left="0"/>
        <w:jc w:val="both"/>
        <w:rPr>
          <w:highlight w:val="lightGray"/>
        </w:rPr>
      </w:pPr>
      <w:r w:rsidRPr="0094572F">
        <w:rPr>
          <w:highlight w:val="lightGray"/>
        </w:rPr>
        <w:t xml:space="preserve">[Motion 53, </w:t>
      </w:r>
      <w:sdt>
        <w:sdtPr>
          <w:rPr>
            <w:highlight w:val="lightGray"/>
          </w:rPr>
          <w:id w:val="40404223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20303932"/>
          <w:citation/>
        </w:sdtPr>
        <w:sdtEndPr/>
        <w:sdtContent>
          <w:r w:rsidRPr="0094572F">
            <w:rPr>
              <w:highlight w:val="lightGray"/>
            </w:rPr>
            <w:fldChar w:fldCharType="begin"/>
          </w:r>
          <w:r w:rsidRPr="0094572F">
            <w:rPr>
              <w:highlight w:val="lightGray"/>
              <w:lang w:val="en-US"/>
            </w:rPr>
            <w:instrText xml:space="preserve"> CITATION 19_1788r1 \l 1033 </w:instrText>
          </w:r>
          <w:r w:rsidRPr="0094572F">
            <w:rPr>
              <w:highlight w:val="lightGray"/>
            </w:rPr>
            <w:fldChar w:fldCharType="separate"/>
          </w:r>
          <w:r w:rsidR="005A1105" w:rsidRPr="0094572F">
            <w:rPr>
              <w:noProof/>
              <w:highlight w:val="lightGray"/>
              <w:lang w:val="en-US"/>
            </w:rPr>
            <w:t>[121]</w:t>
          </w:r>
          <w:r w:rsidRPr="0094572F">
            <w:rPr>
              <w:highlight w:val="lightGray"/>
            </w:rPr>
            <w:fldChar w:fldCharType="end"/>
          </w:r>
        </w:sdtContent>
      </w:sdt>
      <w:r w:rsidRPr="0094572F">
        <w:rPr>
          <w:highlight w:val="lightGray"/>
        </w:rPr>
        <w:t>]</w:t>
      </w:r>
    </w:p>
    <w:p w14:paraId="1DAD356B" w14:textId="77777777" w:rsidR="00A73476" w:rsidRPr="0094572F" w:rsidRDefault="00A73476" w:rsidP="00491B62">
      <w:pPr>
        <w:pStyle w:val="ListParagraph"/>
        <w:ind w:left="0"/>
        <w:jc w:val="both"/>
        <w:rPr>
          <w:highlight w:val="lightGray"/>
        </w:rPr>
      </w:pPr>
    </w:p>
    <w:p w14:paraId="18E71B9F" w14:textId="3C0F0B47" w:rsidR="00723D91" w:rsidRPr="0094572F" w:rsidRDefault="004C7716" w:rsidP="004C7716">
      <w:pPr>
        <w:jc w:val="both"/>
        <w:rPr>
          <w:szCs w:val="22"/>
          <w:highlight w:val="lightGray"/>
          <w:lang w:val="en-US"/>
        </w:rPr>
      </w:pPr>
      <w:r w:rsidRPr="0094572F">
        <w:rPr>
          <w:szCs w:val="22"/>
          <w:highlight w:val="lightGray"/>
          <w:lang w:val="en-US"/>
        </w:rPr>
        <w:t xml:space="preserve">In all modes of operation wherein an AP shares its frequency/time resource of an obtained TXOP with a set of </w:t>
      </w:r>
      <w:r w:rsidR="004272BB" w:rsidRPr="0094572F">
        <w:rPr>
          <w:szCs w:val="22"/>
          <w:highlight w:val="lightGray"/>
          <w:lang w:val="en-US"/>
        </w:rPr>
        <w:t>APs:</w:t>
      </w:r>
    </w:p>
    <w:p w14:paraId="751B5CC1" w14:textId="21717294" w:rsidR="004C7716" w:rsidRPr="0094572F" w:rsidRDefault="004C7716" w:rsidP="00486858">
      <w:pPr>
        <w:pStyle w:val="ListParagraph"/>
        <w:numPr>
          <w:ilvl w:val="0"/>
          <w:numId w:val="4"/>
        </w:numPr>
        <w:jc w:val="both"/>
        <w:rPr>
          <w:szCs w:val="22"/>
          <w:highlight w:val="lightGray"/>
          <w:lang w:val="en-US"/>
        </w:rPr>
      </w:pPr>
      <w:r w:rsidRPr="0094572F">
        <w:rPr>
          <w:szCs w:val="22"/>
          <w:highlight w:val="lightGray"/>
          <w:lang w:val="en-US"/>
        </w:rPr>
        <w:t xml:space="preserve">Define a mechanism for the sharing AP to optionally solicit feedback from one or more APs from the AP candidate set to learn the resource needs and the </w:t>
      </w:r>
      <w:r w:rsidR="00FD632A" w:rsidRPr="0094572F">
        <w:rPr>
          <w:szCs w:val="22"/>
          <w:highlight w:val="lightGray"/>
          <w:lang w:val="en-US"/>
        </w:rPr>
        <w:t xml:space="preserve">intent </w:t>
      </w:r>
      <w:r w:rsidRPr="0094572F">
        <w:rPr>
          <w:szCs w:val="22"/>
          <w:highlight w:val="lightGray"/>
          <w:lang w:val="en-US"/>
        </w:rPr>
        <w:t>to participate in a coordinated AP transmission.</w:t>
      </w:r>
      <w:r w:rsidR="000916DE" w:rsidRPr="0094572F">
        <w:rPr>
          <w:b/>
          <w:i/>
          <w:highlight w:val="lightGray"/>
        </w:rPr>
        <w:t xml:space="preserve"> </w:t>
      </w:r>
    </w:p>
    <w:p w14:paraId="7292B7F9" w14:textId="0149C38D" w:rsidR="0099008E" w:rsidRPr="0094572F" w:rsidRDefault="0099008E" w:rsidP="004C7716">
      <w:pPr>
        <w:jc w:val="both"/>
        <w:rPr>
          <w:szCs w:val="22"/>
          <w:highlight w:val="lightGray"/>
          <w:lang w:val="en-US"/>
        </w:rPr>
      </w:pPr>
      <w:r w:rsidRPr="0094572F">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94572F">
            <w:rPr>
              <w:szCs w:val="22"/>
              <w:highlight w:val="lightGray"/>
              <w:lang w:val="en-US" w:eastAsia="ko-KR"/>
            </w:rPr>
            <w:fldChar w:fldCharType="begin"/>
          </w:r>
          <w:r w:rsidR="00547F9F" w:rsidRPr="0094572F">
            <w:rPr>
              <w:szCs w:val="22"/>
              <w:highlight w:val="lightGray"/>
              <w:lang w:val="en-US" w:eastAsia="ko-KR"/>
            </w:rPr>
            <w:instrText xml:space="preserve"> CITATION 19_1755r4 \l 1033 </w:instrText>
          </w:r>
          <w:r w:rsidR="00547F9F" w:rsidRPr="0094572F">
            <w:rPr>
              <w:szCs w:val="22"/>
              <w:highlight w:val="lightGray"/>
              <w:lang w:val="en-US" w:eastAsia="ko-KR"/>
            </w:rPr>
            <w:fldChar w:fldCharType="separate"/>
          </w:r>
          <w:r w:rsidR="005A1105" w:rsidRPr="0094572F">
            <w:rPr>
              <w:noProof/>
              <w:szCs w:val="22"/>
              <w:highlight w:val="lightGray"/>
              <w:lang w:val="en-US" w:eastAsia="ko-KR"/>
            </w:rPr>
            <w:t>[7]</w:t>
          </w:r>
          <w:r w:rsidR="00547F9F" w:rsidRPr="0094572F">
            <w:rPr>
              <w:szCs w:val="22"/>
              <w:highlight w:val="lightGray"/>
              <w:lang w:val="en-US" w:eastAsia="ko-KR"/>
            </w:rPr>
            <w:fldChar w:fldCharType="end"/>
          </w:r>
        </w:sdtContent>
      </w:sdt>
      <w:r w:rsidR="00547F9F" w:rsidRPr="0094572F">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94572F">
            <w:rPr>
              <w:szCs w:val="22"/>
              <w:highlight w:val="lightGray"/>
              <w:lang w:val="en-US" w:eastAsia="ko-KR"/>
            </w:rPr>
            <w:fldChar w:fldCharType="begin"/>
          </w:r>
          <w:r w:rsidR="00EA50F5" w:rsidRPr="0094572F">
            <w:rPr>
              <w:szCs w:val="22"/>
              <w:highlight w:val="lightGray"/>
              <w:lang w:val="en-US" w:eastAsia="ko-KR"/>
            </w:rPr>
            <w:instrText xml:space="preserve"> CITATION 19_1582r2 \l 1033 </w:instrText>
          </w:r>
          <w:r w:rsidR="00EA50F5" w:rsidRPr="0094572F">
            <w:rPr>
              <w:szCs w:val="22"/>
              <w:highlight w:val="lightGray"/>
              <w:lang w:val="en-US" w:eastAsia="ko-KR"/>
            </w:rPr>
            <w:fldChar w:fldCharType="separate"/>
          </w:r>
          <w:r w:rsidR="005A1105" w:rsidRPr="0094572F">
            <w:rPr>
              <w:noProof/>
              <w:szCs w:val="22"/>
              <w:highlight w:val="lightGray"/>
              <w:lang w:val="en-US" w:eastAsia="ko-KR"/>
            </w:rPr>
            <w:t>[120]</w:t>
          </w:r>
          <w:r w:rsidR="00EA50F5" w:rsidRPr="0094572F">
            <w:rPr>
              <w:szCs w:val="22"/>
              <w:highlight w:val="lightGray"/>
              <w:lang w:val="en-US" w:eastAsia="ko-KR"/>
            </w:rPr>
            <w:fldChar w:fldCharType="end"/>
          </w:r>
        </w:sdtContent>
      </w:sdt>
      <w:r w:rsidR="00EA50F5" w:rsidRPr="0094572F">
        <w:rPr>
          <w:szCs w:val="22"/>
          <w:highlight w:val="lightGray"/>
          <w:lang w:val="en-US" w:eastAsia="ko-KR"/>
        </w:rPr>
        <w:t>]</w:t>
      </w:r>
    </w:p>
    <w:p w14:paraId="79674854" w14:textId="77777777" w:rsidR="004C7716" w:rsidRPr="0094572F" w:rsidRDefault="004C7716" w:rsidP="004C7716">
      <w:pPr>
        <w:jc w:val="both"/>
        <w:rPr>
          <w:szCs w:val="22"/>
          <w:highlight w:val="lightGray"/>
          <w:lang w:val="en-US"/>
        </w:rPr>
      </w:pPr>
    </w:p>
    <w:p w14:paraId="0A4EB44E" w14:textId="1AEF7836" w:rsidR="004C7716" w:rsidRPr="0094572F" w:rsidRDefault="004C7716" w:rsidP="004C7716">
      <w:pPr>
        <w:jc w:val="both"/>
        <w:rPr>
          <w:szCs w:val="22"/>
          <w:highlight w:val="lightGray"/>
          <w:lang w:val="en-US"/>
        </w:rPr>
      </w:pPr>
      <w:r w:rsidRPr="0094572F">
        <w:rPr>
          <w:szCs w:val="22"/>
          <w:highlight w:val="lightGray"/>
          <w:lang w:val="en-US"/>
        </w:rPr>
        <w:t>In all modes of operation wherein an AP shares its frequency resource with a set of APs, the AP shall share its frequency resource in multiples of 20</w:t>
      </w:r>
      <w:r w:rsidR="00607BDC" w:rsidRPr="0094572F">
        <w:rPr>
          <w:szCs w:val="22"/>
          <w:highlight w:val="lightGray"/>
          <w:lang w:val="en-US"/>
        </w:rPr>
        <w:t xml:space="preserve"> </w:t>
      </w:r>
      <w:r w:rsidRPr="0094572F">
        <w:rPr>
          <w:szCs w:val="22"/>
          <w:highlight w:val="lightGray"/>
          <w:lang w:val="en-US"/>
        </w:rPr>
        <w:t>MHz channels with a set of APs in an obtained TXOP</w:t>
      </w:r>
      <w:r w:rsidR="00E2638B" w:rsidRPr="0094572F">
        <w:rPr>
          <w:szCs w:val="22"/>
          <w:highlight w:val="lightGray"/>
          <w:lang w:val="en-US"/>
        </w:rPr>
        <w:t>.</w:t>
      </w:r>
    </w:p>
    <w:p w14:paraId="0867DC7F" w14:textId="37819178" w:rsidR="004C7716" w:rsidRPr="0094572F" w:rsidRDefault="004C7716" w:rsidP="00486858">
      <w:pPr>
        <w:pStyle w:val="ListParagraph"/>
        <w:numPr>
          <w:ilvl w:val="0"/>
          <w:numId w:val="4"/>
        </w:numPr>
        <w:jc w:val="both"/>
        <w:rPr>
          <w:szCs w:val="22"/>
          <w:highlight w:val="lightGray"/>
          <w:lang w:val="en-US"/>
        </w:rPr>
      </w:pPr>
      <w:r w:rsidRPr="0094572F">
        <w:rPr>
          <w:szCs w:val="22"/>
          <w:highlight w:val="lightGray"/>
          <w:lang w:val="en-US"/>
        </w:rPr>
        <w:t>PPDU format of the transmission on the shared resource is TBD</w:t>
      </w:r>
      <w:r w:rsidR="004539FB" w:rsidRPr="0094572F">
        <w:rPr>
          <w:szCs w:val="22"/>
          <w:highlight w:val="lightGray"/>
          <w:lang w:val="en-US"/>
        </w:rPr>
        <w:t>.</w:t>
      </w:r>
    </w:p>
    <w:p w14:paraId="038C42BB" w14:textId="459D64B4" w:rsidR="00EA50F5" w:rsidRPr="0094572F" w:rsidRDefault="00EA50F5" w:rsidP="00EA50F5">
      <w:pPr>
        <w:jc w:val="both"/>
        <w:rPr>
          <w:szCs w:val="22"/>
          <w:highlight w:val="lightGray"/>
          <w:lang w:val="en-US"/>
        </w:rPr>
      </w:pPr>
      <w:r w:rsidRPr="0094572F">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94572F">
            <w:rPr>
              <w:szCs w:val="22"/>
              <w:highlight w:val="lightGray"/>
              <w:lang w:val="en-US" w:eastAsia="ko-KR"/>
            </w:rPr>
            <w:fldChar w:fldCharType="begin"/>
          </w:r>
          <w:r w:rsidRPr="0094572F">
            <w:rPr>
              <w:szCs w:val="22"/>
              <w:highlight w:val="lightGray"/>
              <w:lang w:val="en-US" w:eastAsia="ko-KR"/>
            </w:rPr>
            <w:instrText xml:space="preserve"> CITATION 19_1755r4 \l 1033 </w:instrText>
          </w:r>
          <w:r w:rsidRPr="0094572F">
            <w:rPr>
              <w:szCs w:val="22"/>
              <w:highlight w:val="lightGray"/>
              <w:lang w:val="en-US" w:eastAsia="ko-KR"/>
            </w:rPr>
            <w:fldChar w:fldCharType="separate"/>
          </w:r>
          <w:r w:rsidR="005A1105" w:rsidRPr="0094572F">
            <w:rPr>
              <w:noProof/>
              <w:szCs w:val="22"/>
              <w:highlight w:val="lightGray"/>
              <w:lang w:val="en-US" w:eastAsia="ko-KR"/>
            </w:rPr>
            <w:t>[7]</w:t>
          </w:r>
          <w:r w:rsidRPr="0094572F">
            <w:rPr>
              <w:szCs w:val="22"/>
              <w:highlight w:val="lightGray"/>
              <w:lang w:val="en-US" w:eastAsia="ko-KR"/>
            </w:rPr>
            <w:fldChar w:fldCharType="end"/>
          </w:r>
        </w:sdtContent>
      </w:sdt>
      <w:r w:rsidRPr="0094572F">
        <w:rPr>
          <w:szCs w:val="22"/>
          <w:highlight w:val="lightGray"/>
          <w:lang w:val="en-US" w:eastAsia="ko-KR"/>
        </w:rPr>
        <w:t xml:space="preserve"> and </w:t>
      </w:r>
      <w:sdt>
        <w:sdtPr>
          <w:rPr>
            <w:szCs w:val="22"/>
            <w:highlight w:val="lightGray"/>
            <w:lang w:val="en-US" w:eastAsia="ko-KR"/>
          </w:rPr>
          <w:id w:val="164211713"/>
          <w:citation/>
        </w:sdtPr>
        <w:sdtEndPr/>
        <w:sdtContent>
          <w:r w:rsidRPr="0094572F">
            <w:rPr>
              <w:szCs w:val="22"/>
              <w:highlight w:val="lightGray"/>
              <w:lang w:val="en-US" w:eastAsia="ko-KR"/>
            </w:rPr>
            <w:fldChar w:fldCharType="begin"/>
          </w:r>
          <w:r w:rsidRPr="0094572F">
            <w:rPr>
              <w:szCs w:val="22"/>
              <w:highlight w:val="lightGray"/>
              <w:lang w:val="en-US" w:eastAsia="ko-KR"/>
            </w:rPr>
            <w:instrText xml:space="preserve"> CITATION 19_1582r2 \l 1033 </w:instrText>
          </w:r>
          <w:r w:rsidRPr="0094572F">
            <w:rPr>
              <w:szCs w:val="22"/>
              <w:highlight w:val="lightGray"/>
              <w:lang w:val="en-US" w:eastAsia="ko-KR"/>
            </w:rPr>
            <w:fldChar w:fldCharType="separate"/>
          </w:r>
          <w:r w:rsidR="005A1105" w:rsidRPr="0094572F">
            <w:rPr>
              <w:noProof/>
              <w:szCs w:val="22"/>
              <w:highlight w:val="lightGray"/>
              <w:lang w:val="en-US" w:eastAsia="ko-KR"/>
            </w:rPr>
            <w:t>[120]</w:t>
          </w:r>
          <w:r w:rsidRPr="0094572F">
            <w:rPr>
              <w:szCs w:val="22"/>
              <w:highlight w:val="lightGray"/>
              <w:lang w:val="en-US" w:eastAsia="ko-KR"/>
            </w:rPr>
            <w:fldChar w:fldCharType="end"/>
          </w:r>
        </w:sdtContent>
      </w:sdt>
      <w:r w:rsidRPr="0094572F">
        <w:rPr>
          <w:szCs w:val="22"/>
          <w:highlight w:val="lightGray"/>
          <w:lang w:val="en-US" w:eastAsia="ko-KR"/>
        </w:rPr>
        <w:t>]</w:t>
      </w:r>
    </w:p>
    <w:p w14:paraId="293ED045" w14:textId="77777777" w:rsidR="00EA50F5" w:rsidRPr="0094572F" w:rsidRDefault="00EA50F5" w:rsidP="004C7716">
      <w:pPr>
        <w:jc w:val="both"/>
        <w:rPr>
          <w:szCs w:val="22"/>
          <w:highlight w:val="lightGray"/>
          <w:lang w:val="en-US"/>
        </w:rPr>
      </w:pPr>
    </w:p>
    <w:p w14:paraId="13051AA1" w14:textId="7594B463" w:rsidR="00A73476" w:rsidRPr="0094572F" w:rsidRDefault="00A73476" w:rsidP="00491B62">
      <w:pPr>
        <w:pStyle w:val="ListParagraph"/>
        <w:ind w:left="0"/>
        <w:jc w:val="both"/>
        <w:rPr>
          <w:highlight w:val="lightGray"/>
        </w:rPr>
      </w:pPr>
      <w:r w:rsidRPr="0094572F">
        <w:rPr>
          <w:highlight w:val="lightGray"/>
        </w:rPr>
        <w:t>Coordinated OFDMA is supported in 11be, and in a coordinated OFDMA, both DL OFDMA and its corresponding UL OFDMA acknowledgement are allowed.</w:t>
      </w:r>
    </w:p>
    <w:p w14:paraId="45DB515A" w14:textId="77777777" w:rsidR="00A73476" w:rsidRDefault="00A73476" w:rsidP="00491B62">
      <w:pPr>
        <w:pStyle w:val="ListParagraph"/>
        <w:ind w:left="0"/>
        <w:jc w:val="both"/>
      </w:pPr>
      <w:r w:rsidRPr="0094572F">
        <w:rPr>
          <w:highlight w:val="lightGray"/>
        </w:rPr>
        <w:t xml:space="preserve">[Motion 60, </w:t>
      </w:r>
      <w:sdt>
        <w:sdtPr>
          <w:rPr>
            <w:highlight w:val="lightGray"/>
          </w:rPr>
          <w:id w:val="1532682567"/>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08479911"/>
          <w:citation/>
        </w:sdtPr>
        <w:sdtEndPr/>
        <w:sdtContent>
          <w:r w:rsidR="00CD2675" w:rsidRPr="0094572F">
            <w:rPr>
              <w:highlight w:val="lightGray"/>
            </w:rPr>
            <w:fldChar w:fldCharType="begin"/>
          </w:r>
          <w:r w:rsidR="00CD2675" w:rsidRPr="0094572F">
            <w:rPr>
              <w:highlight w:val="lightGray"/>
              <w:lang w:val="en-US"/>
            </w:rPr>
            <w:instrText xml:space="preserve"> CITATION 19_1919r3 \l 1033 </w:instrText>
          </w:r>
          <w:r w:rsidR="00CD2675" w:rsidRPr="0094572F">
            <w:rPr>
              <w:highlight w:val="lightGray"/>
            </w:rPr>
            <w:fldChar w:fldCharType="separate"/>
          </w:r>
          <w:r w:rsidR="005A1105" w:rsidRPr="0094572F">
            <w:rPr>
              <w:noProof/>
              <w:highlight w:val="lightGray"/>
              <w:lang w:val="en-US"/>
            </w:rPr>
            <w:t>[122]</w:t>
          </w:r>
          <w:r w:rsidR="00CD2675" w:rsidRPr="0094572F">
            <w:rPr>
              <w:highlight w:val="lightGray"/>
            </w:rPr>
            <w:fldChar w:fldCharType="end"/>
          </w:r>
        </w:sdtContent>
      </w:sdt>
      <w:r w:rsidR="00CD2675" w:rsidRPr="0094572F">
        <w:rPr>
          <w:highlight w:val="lightGray"/>
        </w:rPr>
        <w:t>]</w:t>
      </w:r>
    </w:p>
    <w:p w14:paraId="09CCD2C0" w14:textId="77777777" w:rsidR="00C77A9C" w:rsidRPr="006C5920" w:rsidRDefault="00C77A9C" w:rsidP="00365E0E">
      <w:pPr>
        <w:pStyle w:val="Heading2"/>
        <w:spacing w:after="60"/>
        <w:jc w:val="both"/>
        <w:rPr>
          <w:u w:val="none"/>
        </w:rPr>
      </w:pPr>
      <w:bookmarkStart w:id="1613" w:name="_Toc44164442"/>
      <w:r w:rsidRPr="006C5920">
        <w:rPr>
          <w:u w:val="none"/>
        </w:rPr>
        <w:t>Other Multi-AP coordination schemes</w:t>
      </w:r>
      <w:bookmarkEnd w:id="1613"/>
    </w:p>
    <w:p w14:paraId="11BDB631" w14:textId="18B62466" w:rsidR="00205676" w:rsidRPr="0094572F" w:rsidRDefault="00784DBB" w:rsidP="00205676">
      <w:pPr>
        <w:jc w:val="both"/>
        <w:rPr>
          <w:color w:val="171717" w:themeColor="background2" w:themeShade="1A"/>
          <w:szCs w:val="22"/>
          <w:highlight w:val="lightGray"/>
          <w:lang w:val="en-US"/>
        </w:rPr>
      </w:pPr>
      <w:r w:rsidRPr="0094572F">
        <w:rPr>
          <w:color w:val="171717" w:themeColor="background2" w:themeShade="1A"/>
          <w:szCs w:val="22"/>
          <w:highlight w:val="lightGray"/>
          <w:lang w:val="sv-SE"/>
        </w:rPr>
        <w:t>802.11be</w:t>
      </w:r>
      <w:r w:rsidR="00205676" w:rsidRPr="0094572F">
        <w:rPr>
          <w:color w:val="171717" w:themeColor="background2" w:themeShade="1A"/>
          <w:szCs w:val="22"/>
          <w:highlight w:val="lightGray"/>
          <w:lang w:val="sv-SE"/>
        </w:rPr>
        <w:t xml:space="preserve"> support</w:t>
      </w:r>
      <w:r w:rsidRPr="0094572F">
        <w:rPr>
          <w:color w:val="171717" w:themeColor="background2" w:themeShade="1A"/>
          <w:szCs w:val="22"/>
          <w:highlight w:val="lightGray"/>
          <w:lang w:val="sv-SE"/>
        </w:rPr>
        <w:t>s</w:t>
      </w:r>
      <w:r w:rsidR="00205676" w:rsidRPr="0094572F">
        <w:rPr>
          <w:color w:val="171717" w:themeColor="background2" w:themeShade="1A"/>
          <w:szCs w:val="22"/>
          <w:highlight w:val="lightGray"/>
          <w:lang w:val="sv-SE"/>
        </w:rPr>
        <w:t xml:space="preserve"> introduc</w:t>
      </w:r>
      <w:r w:rsidRPr="0094572F">
        <w:rPr>
          <w:color w:val="171717" w:themeColor="background2" w:themeShade="1A"/>
          <w:szCs w:val="22"/>
          <w:highlight w:val="lightGray"/>
          <w:lang w:val="sv-SE"/>
        </w:rPr>
        <w:t>ing</w:t>
      </w:r>
      <w:r w:rsidR="00205676" w:rsidRPr="0094572F">
        <w:rPr>
          <w:color w:val="171717" w:themeColor="background2" w:themeShade="1A"/>
          <w:szCs w:val="22"/>
          <w:highlight w:val="lightGray"/>
          <w:lang w:val="sv-SE"/>
        </w:rPr>
        <w:t xml:space="preserve"> a coordinated spatial reuse operation in </w:t>
      </w:r>
      <w:r w:rsidR="004539FB" w:rsidRPr="0094572F">
        <w:rPr>
          <w:color w:val="171717" w:themeColor="background2" w:themeShade="1A"/>
          <w:szCs w:val="22"/>
          <w:highlight w:val="lightGray"/>
          <w:lang w:val="sv-SE"/>
        </w:rPr>
        <w:t>802.11</w:t>
      </w:r>
      <w:r w:rsidR="00E2638B" w:rsidRPr="0094572F">
        <w:rPr>
          <w:color w:val="171717" w:themeColor="background2" w:themeShade="1A"/>
          <w:szCs w:val="22"/>
          <w:highlight w:val="lightGray"/>
          <w:lang w:val="sv-SE"/>
        </w:rPr>
        <w:t>be.</w:t>
      </w:r>
    </w:p>
    <w:p w14:paraId="3603303F" w14:textId="54C0ABDB" w:rsidR="00205676" w:rsidRPr="0094572F" w:rsidRDefault="00205676" w:rsidP="003557D5">
      <w:pPr>
        <w:pStyle w:val="ListParagraph"/>
        <w:numPr>
          <w:ilvl w:val="0"/>
          <w:numId w:val="4"/>
        </w:numPr>
        <w:jc w:val="both"/>
        <w:rPr>
          <w:color w:val="171717" w:themeColor="background2" w:themeShade="1A"/>
          <w:szCs w:val="22"/>
          <w:highlight w:val="lightGray"/>
          <w:lang w:val="en-US"/>
        </w:rPr>
      </w:pPr>
      <w:r w:rsidRPr="0094572F">
        <w:rPr>
          <w:color w:val="171717" w:themeColor="background2" w:themeShade="1A"/>
          <w:szCs w:val="22"/>
          <w:highlight w:val="lightGray"/>
          <w:lang w:val="sv-SE"/>
        </w:rPr>
        <w:t>Whether it is in R1 or R2 is TBD.</w:t>
      </w:r>
      <w:r w:rsidR="00FD7CB4" w:rsidRPr="0094572F">
        <w:rPr>
          <w:b/>
          <w:i/>
          <w:highlight w:val="lightGray"/>
        </w:rPr>
        <w:t xml:space="preserve"> </w:t>
      </w:r>
    </w:p>
    <w:p w14:paraId="4951F6B2" w14:textId="77BB1F61" w:rsidR="003557D5" w:rsidRPr="0094572F" w:rsidRDefault="003557D5" w:rsidP="00205676">
      <w:pPr>
        <w:jc w:val="both"/>
        <w:rPr>
          <w:color w:val="171717" w:themeColor="background2" w:themeShade="1A"/>
          <w:szCs w:val="22"/>
          <w:highlight w:val="lightGray"/>
          <w:lang w:val="en-US"/>
        </w:rPr>
      </w:pPr>
      <w:r w:rsidRPr="0094572F">
        <w:rPr>
          <w:highlight w:val="lightGray"/>
        </w:rPr>
        <w:t xml:space="preserve">[Motion 111, #SP0611-35, </w:t>
      </w:r>
      <w:sdt>
        <w:sdtPr>
          <w:rPr>
            <w:highlight w:val="lightGray"/>
          </w:rPr>
          <w:id w:val="-104605890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840973889"/>
          <w:citation/>
        </w:sdtPr>
        <w:sdtEndPr/>
        <w:sdtContent>
          <w:r w:rsidRPr="0094572F">
            <w:rPr>
              <w:highlight w:val="lightGray"/>
            </w:rPr>
            <w:fldChar w:fldCharType="begin"/>
          </w:r>
          <w:r w:rsidRPr="0094572F">
            <w:rPr>
              <w:highlight w:val="lightGray"/>
              <w:lang w:val="en-US"/>
            </w:rPr>
            <w:instrText xml:space="preserve"> CITATION 20_0033r1 \l 1033 </w:instrText>
          </w:r>
          <w:r w:rsidRPr="0094572F">
            <w:rPr>
              <w:highlight w:val="lightGray"/>
            </w:rPr>
            <w:fldChar w:fldCharType="separate"/>
          </w:r>
          <w:r w:rsidR="005A1105" w:rsidRPr="0094572F">
            <w:rPr>
              <w:noProof/>
              <w:highlight w:val="lightGray"/>
              <w:lang w:val="en-US"/>
            </w:rPr>
            <w:t>[123]</w:t>
          </w:r>
          <w:r w:rsidRPr="0094572F">
            <w:rPr>
              <w:highlight w:val="lightGray"/>
            </w:rPr>
            <w:fldChar w:fldCharType="end"/>
          </w:r>
        </w:sdtContent>
      </w:sdt>
      <w:r w:rsidRPr="0094572F">
        <w:rPr>
          <w:highlight w:val="lightGray"/>
        </w:rPr>
        <w:t>]</w:t>
      </w:r>
    </w:p>
    <w:p w14:paraId="5256D873" w14:textId="77777777" w:rsidR="00205676" w:rsidRPr="0094572F" w:rsidRDefault="00205676" w:rsidP="00491B62">
      <w:pPr>
        <w:pStyle w:val="ListParagraph"/>
        <w:ind w:left="0"/>
        <w:jc w:val="both"/>
        <w:rPr>
          <w:highlight w:val="lightGray"/>
        </w:rPr>
      </w:pPr>
    </w:p>
    <w:p w14:paraId="68BAA4D8" w14:textId="3F15B87E" w:rsidR="000A2797" w:rsidRPr="0094572F" w:rsidRDefault="00784DBB" w:rsidP="000A2797">
      <w:pPr>
        <w:jc w:val="both"/>
        <w:rPr>
          <w:szCs w:val="22"/>
          <w:highlight w:val="lightGray"/>
          <w:lang w:val="en-US"/>
        </w:rPr>
      </w:pPr>
      <w:r w:rsidRPr="0094572F">
        <w:rPr>
          <w:szCs w:val="22"/>
          <w:highlight w:val="lightGray"/>
          <w:lang w:val="en-US"/>
        </w:rPr>
        <w:t>802.11be</w:t>
      </w:r>
      <w:r w:rsidR="000A2797" w:rsidRPr="0094572F">
        <w:rPr>
          <w:szCs w:val="22"/>
          <w:highlight w:val="lightGray"/>
          <w:lang w:val="en-US"/>
        </w:rPr>
        <w:t xml:space="preserve"> support</w:t>
      </w:r>
      <w:r w:rsidRPr="0094572F">
        <w:rPr>
          <w:szCs w:val="22"/>
          <w:highlight w:val="lightGray"/>
          <w:lang w:val="en-US"/>
        </w:rPr>
        <w:t>s</w:t>
      </w:r>
      <w:r w:rsidR="000A2797" w:rsidRPr="0094572F">
        <w:rPr>
          <w:szCs w:val="22"/>
          <w:highlight w:val="lightGray"/>
          <w:lang w:val="en-US"/>
        </w:rPr>
        <w:t xml:space="preserve"> adding to </w:t>
      </w:r>
      <w:r w:rsidR="00607BDC" w:rsidRPr="0094572F">
        <w:rPr>
          <w:szCs w:val="22"/>
          <w:highlight w:val="lightGray"/>
          <w:lang w:val="en-US"/>
        </w:rPr>
        <w:t>802.</w:t>
      </w:r>
      <w:r w:rsidR="000A2797" w:rsidRPr="0094572F">
        <w:rPr>
          <w:szCs w:val="22"/>
          <w:highlight w:val="lightGray"/>
          <w:lang w:val="en-US"/>
        </w:rPr>
        <w:t xml:space="preserve">11be SFD </w:t>
      </w:r>
      <w:r w:rsidRPr="0094572F">
        <w:rPr>
          <w:szCs w:val="22"/>
          <w:highlight w:val="lightGray"/>
          <w:lang w:val="en-US"/>
        </w:rPr>
        <w:t>“</w:t>
      </w:r>
      <w:r w:rsidR="000A2797" w:rsidRPr="0094572F">
        <w:rPr>
          <w:szCs w:val="22"/>
          <w:highlight w:val="lightGray"/>
          <w:lang w:val="en-US"/>
        </w:rPr>
        <w:t xml:space="preserve">Joint </w:t>
      </w:r>
      <w:r w:rsidR="00E2638B" w:rsidRPr="0094572F">
        <w:rPr>
          <w:szCs w:val="22"/>
          <w:highlight w:val="lightGray"/>
          <w:lang w:val="en-US"/>
        </w:rPr>
        <w:t xml:space="preserve">transmission </w:t>
      </w:r>
      <w:r w:rsidR="000A2797" w:rsidRPr="0094572F">
        <w:rPr>
          <w:szCs w:val="22"/>
          <w:highlight w:val="lightGray"/>
          <w:lang w:val="en-US"/>
        </w:rPr>
        <w:t>for single and multi user</w:t>
      </w:r>
      <w:r w:rsidRPr="0094572F">
        <w:rPr>
          <w:szCs w:val="22"/>
          <w:highlight w:val="lightGray"/>
          <w:lang w:val="en-US"/>
        </w:rPr>
        <w:t>”</w:t>
      </w:r>
      <w:r w:rsidR="000A2797" w:rsidRPr="0094572F">
        <w:rPr>
          <w:szCs w:val="22"/>
          <w:highlight w:val="lightGray"/>
          <w:lang w:val="en-US"/>
        </w:rPr>
        <w:t xml:space="preserve"> under the multi-AP topic</w:t>
      </w:r>
      <w:r w:rsidR="00CF16E7" w:rsidRPr="0094572F">
        <w:rPr>
          <w:szCs w:val="22"/>
          <w:highlight w:val="lightGray"/>
          <w:lang w:val="en-US"/>
        </w:rPr>
        <w:t>.</w:t>
      </w:r>
      <w:r w:rsidR="00FD7CB4" w:rsidRPr="0094572F">
        <w:rPr>
          <w:b/>
          <w:i/>
          <w:highlight w:val="lightGray"/>
        </w:rPr>
        <w:t xml:space="preserve"> </w:t>
      </w:r>
    </w:p>
    <w:p w14:paraId="5B52CFFA" w14:textId="4D4B9CF6" w:rsidR="000A2797" w:rsidRPr="0094572F" w:rsidRDefault="000A2797" w:rsidP="00486858">
      <w:pPr>
        <w:pStyle w:val="ListParagraph"/>
        <w:numPr>
          <w:ilvl w:val="0"/>
          <w:numId w:val="4"/>
        </w:numPr>
        <w:jc w:val="both"/>
        <w:rPr>
          <w:szCs w:val="22"/>
          <w:highlight w:val="lightGray"/>
          <w:lang w:val="en-US"/>
        </w:rPr>
      </w:pPr>
      <w:r w:rsidRPr="0094572F">
        <w:rPr>
          <w:szCs w:val="22"/>
          <w:highlight w:val="lightGray"/>
          <w:lang w:val="en-US"/>
        </w:rPr>
        <w:t xml:space="preserve">Note: this feature is for </w:t>
      </w:r>
      <w:r w:rsidR="00E2638B" w:rsidRPr="0094572F">
        <w:rPr>
          <w:szCs w:val="22"/>
          <w:highlight w:val="lightGray"/>
          <w:lang w:val="en-US"/>
        </w:rPr>
        <w:t>R</w:t>
      </w:r>
      <w:r w:rsidRPr="0094572F">
        <w:rPr>
          <w:szCs w:val="22"/>
          <w:highlight w:val="lightGray"/>
          <w:lang w:val="en-US"/>
        </w:rPr>
        <w:t>2</w:t>
      </w:r>
    </w:p>
    <w:p w14:paraId="7F45CA6D" w14:textId="70F5787C" w:rsidR="003557D5" w:rsidRPr="0094572F" w:rsidRDefault="003557D5" w:rsidP="003557D5">
      <w:pPr>
        <w:jc w:val="both"/>
        <w:rPr>
          <w:color w:val="171717" w:themeColor="background2" w:themeShade="1A"/>
          <w:szCs w:val="22"/>
          <w:highlight w:val="lightGray"/>
          <w:lang w:val="en-US"/>
        </w:rPr>
      </w:pPr>
      <w:r w:rsidRPr="0094572F">
        <w:rPr>
          <w:highlight w:val="lightGray"/>
        </w:rPr>
        <w:t xml:space="preserve">[Motion 111, #SP0611-36, </w:t>
      </w:r>
      <w:sdt>
        <w:sdtPr>
          <w:rPr>
            <w:highlight w:val="lightGray"/>
          </w:rPr>
          <w:id w:val="44019282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71385157"/>
          <w:citation/>
        </w:sdtPr>
        <w:sdtEndPr/>
        <w:sdtContent>
          <w:r w:rsidRPr="0094572F">
            <w:rPr>
              <w:highlight w:val="lightGray"/>
            </w:rPr>
            <w:fldChar w:fldCharType="begin"/>
          </w:r>
          <w:r w:rsidRPr="0094572F">
            <w:rPr>
              <w:highlight w:val="lightGray"/>
              <w:lang w:val="en-US"/>
            </w:rPr>
            <w:instrText xml:space="preserve"> CITATION 20_0071r1 \l 1033 </w:instrText>
          </w:r>
          <w:r w:rsidRPr="0094572F">
            <w:rPr>
              <w:highlight w:val="lightGray"/>
            </w:rPr>
            <w:fldChar w:fldCharType="separate"/>
          </w:r>
          <w:r w:rsidR="005A1105" w:rsidRPr="0094572F">
            <w:rPr>
              <w:noProof/>
              <w:highlight w:val="lightGray"/>
              <w:lang w:val="en-US"/>
            </w:rPr>
            <w:t>[124]</w:t>
          </w:r>
          <w:r w:rsidRPr="0094572F">
            <w:rPr>
              <w:highlight w:val="lightGray"/>
            </w:rPr>
            <w:fldChar w:fldCharType="end"/>
          </w:r>
        </w:sdtContent>
      </w:sdt>
      <w:r w:rsidRPr="0094572F">
        <w:rPr>
          <w:highlight w:val="lightGray"/>
        </w:rPr>
        <w:t>]</w:t>
      </w:r>
    </w:p>
    <w:p w14:paraId="40188E8B" w14:textId="77777777" w:rsidR="006E2453" w:rsidRPr="0094572F" w:rsidRDefault="006E2453" w:rsidP="000A2797">
      <w:pPr>
        <w:jc w:val="both"/>
        <w:rPr>
          <w:szCs w:val="22"/>
          <w:highlight w:val="lightGray"/>
          <w:lang w:val="en-US"/>
        </w:rPr>
      </w:pPr>
    </w:p>
    <w:p w14:paraId="5D4A1D46" w14:textId="178F3C15" w:rsidR="006E2453" w:rsidRPr="0094572F" w:rsidRDefault="00784DBB" w:rsidP="006E2453">
      <w:pPr>
        <w:jc w:val="both"/>
        <w:rPr>
          <w:szCs w:val="22"/>
          <w:highlight w:val="lightGray"/>
          <w:lang w:val="en-US"/>
        </w:rPr>
      </w:pPr>
      <w:r w:rsidRPr="0094572F">
        <w:rPr>
          <w:szCs w:val="22"/>
          <w:highlight w:val="lightGray"/>
          <w:lang w:val="en-US"/>
        </w:rPr>
        <w:t>802.11be</w:t>
      </w:r>
      <w:r w:rsidR="006E2453" w:rsidRPr="0094572F">
        <w:rPr>
          <w:szCs w:val="22"/>
          <w:highlight w:val="lightGray"/>
          <w:lang w:val="en-US"/>
        </w:rPr>
        <w:t xml:space="preserve"> support</w:t>
      </w:r>
      <w:r w:rsidRPr="0094572F">
        <w:rPr>
          <w:szCs w:val="22"/>
          <w:highlight w:val="lightGray"/>
          <w:lang w:val="en-US"/>
        </w:rPr>
        <w:t>s</w:t>
      </w:r>
      <w:r w:rsidR="006E2453" w:rsidRPr="0094572F">
        <w:rPr>
          <w:szCs w:val="22"/>
          <w:highlight w:val="lightGray"/>
          <w:lang w:val="en-US"/>
        </w:rPr>
        <w:t xml:space="preserve"> adding “Multi-AP Coordinated BF” to 802.11be SFD as one of the multi-AP coordination schemes</w:t>
      </w:r>
      <w:r w:rsidRPr="0094572F">
        <w:rPr>
          <w:szCs w:val="22"/>
          <w:highlight w:val="lightGray"/>
          <w:lang w:val="en-US"/>
        </w:rPr>
        <w:t>.</w:t>
      </w:r>
    </w:p>
    <w:p w14:paraId="7F51EC8E" w14:textId="0927BF84" w:rsidR="006E2453" w:rsidRPr="0094572F" w:rsidRDefault="004539FB" w:rsidP="006E2453">
      <w:pPr>
        <w:jc w:val="both"/>
        <w:rPr>
          <w:szCs w:val="22"/>
          <w:highlight w:val="lightGray"/>
          <w:lang w:val="en-US"/>
        </w:rPr>
      </w:pPr>
      <w:r w:rsidRPr="0094572F">
        <w:rPr>
          <w:szCs w:val="22"/>
          <w:highlight w:val="lightGray"/>
          <w:lang w:val="en-US"/>
        </w:rPr>
        <w:t>Note: This feature is for R</w:t>
      </w:r>
      <w:r w:rsidR="006E2453" w:rsidRPr="0094572F">
        <w:rPr>
          <w:szCs w:val="22"/>
          <w:highlight w:val="lightGray"/>
          <w:lang w:val="en-US"/>
        </w:rPr>
        <w:t>2</w:t>
      </w:r>
      <w:r w:rsidR="00C16C6F" w:rsidRPr="0094572F">
        <w:rPr>
          <w:szCs w:val="22"/>
          <w:highlight w:val="lightGray"/>
          <w:lang w:val="en-US"/>
        </w:rPr>
        <w:t>.</w:t>
      </w:r>
    </w:p>
    <w:p w14:paraId="6140F0A2" w14:textId="7FFF335E" w:rsidR="003F04E2" w:rsidRPr="003F04E2" w:rsidRDefault="003F04E2" w:rsidP="006E2453">
      <w:pPr>
        <w:jc w:val="both"/>
        <w:rPr>
          <w:szCs w:val="22"/>
          <w:lang w:val="en-US"/>
        </w:rPr>
      </w:pPr>
      <w:r w:rsidRPr="0094572F">
        <w:rPr>
          <w:szCs w:val="22"/>
          <w:highlight w:val="lightGray"/>
          <w:lang w:val="en-US"/>
        </w:rPr>
        <w:t xml:space="preserve">[Motion 112, #SP17, </w:t>
      </w:r>
      <w:sdt>
        <w:sdtPr>
          <w:rPr>
            <w:highlight w:val="lightGray"/>
          </w:rPr>
          <w:id w:val="1075239652"/>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C16C6F" w:rsidRPr="0094572F">
        <w:rPr>
          <w:highlight w:val="lightGray"/>
        </w:rPr>
        <w:t xml:space="preserve"> </w:t>
      </w:r>
      <w:sdt>
        <w:sdtPr>
          <w:rPr>
            <w:highlight w:val="lightGray"/>
          </w:rPr>
          <w:id w:val="1659804702"/>
          <w:citation/>
        </w:sdtPr>
        <w:sdtEndPr/>
        <w:sdtContent>
          <w:r w:rsidR="00C16C6F" w:rsidRPr="0094572F">
            <w:rPr>
              <w:highlight w:val="lightGray"/>
            </w:rPr>
            <w:fldChar w:fldCharType="begin"/>
          </w:r>
          <w:r w:rsidR="00C16C6F" w:rsidRPr="0094572F">
            <w:rPr>
              <w:highlight w:val="lightGray"/>
              <w:lang w:val="en-US"/>
            </w:rPr>
            <w:instrText xml:space="preserve"> CITATION 20_0099r1 \l 1033 </w:instrText>
          </w:r>
          <w:r w:rsidR="00C16C6F" w:rsidRPr="0094572F">
            <w:rPr>
              <w:highlight w:val="lightGray"/>
            </w:rPr>
            <w:fldChar w:fldCharType="separate"/>
          </w:r>
          <w:r w:rsidR="005A1105" w:rsidRPr="0094572F">
            <w:rPr>
              <w:noProof/>
              <w:highlight w:val="lightGray"/>
              <w:lang w:val="en-US"/>
            </w:rPr>
            <w:t>[125]</w:t>
          </w:r>
          <w:r w:rsidR="00C16C6F" w:rsidRPr="0094572F">
            <w:rPr>
              <w:highlight w:val="lightGray"/>
            </w:rPr>
            <w:fldChar w:fldCharType="end"/>
          </w:r>
        </w:sdtContent>
      </w:sdt>
      <w:r w:rsidR="00C16C6F" w:rsidRPr="0094572F">
        <w:rPr>
          <w:highlight w:val="lightGray"/>
        </w:rPr>
        <w:t>]</w:t>
      </w:r>
    </w:p>
    <w:p w14:paraId="7BC4A5F1" w14:textId="77777777" w:rsidR="005F5114" w:rsidRPr="0020305D" w:rsidRDefault="008615E6" w:rsidP="00486858">
      <w:pPr>
        <w:pStyle w:val="Heading1"/>
        <w:numPr>
          <w:ilvl w:val="0"/>
          <w:numId w:val="1"/>
        </w:numPr>
        <w:tabs>
          <w:tab w:val="left" w:pos="450"/>
        </w:tabs>
        <w:ind w:left="0" w:firstLine="0"/>
        <w:jc w:val="both"/>
        <w:rPr>
          <w:u w:val="none"/>
        </w:rPr>
      </w:pPr>
      <w:bookmarkStart w:id="1614" w:name="_Toc44164443"/>
      <w:r>
        <w:rPr>
          <w:u w:val="none"/>
        </w:rPr>
        <w:t>Link adaptation and retransmission protocols</w:t>
      </w:r>
      <w:bookmarkEnd w:id="1614"/>
    </w:p>
    <w:p w14:paraId="421EF654"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15" w:name="_Toc14316288"/>
      <w:bookmarkStart w:id="1616" w:name="_Toc14316800"/>
      <w:bookmarkStart w:id="1617" w:name="_Toc14350459"/>
      <w:bookmarkStart w:id="1618" w:name="_Toc21520603"/>
      <w:bookmarkStart w:id="1619" w:name="_Toc21520646"/>
      <w:bookmarkStart w:id="1620" w:name="_Toc21520695"/>
      <w:bookmarkStart w:id="1621" w:name="_Toc21543279"/>
      <w:bookmarkStart w:id="1622" w:name="_Toc21543487"/>
      <w:bookmarkStart w:id="1623" w:name="_Toc24703015"/>
      <w:bookmarkStart w:id="1624" w:name="_Toc24704625"/>
      <w:bookmarkStart w:id="1625" w:name="_Toc24704730"/>
      <w:bookmarkStart w:id="1626" w:name="_Toc24705220"/>
      <w:bookmarkStart w:id="1627" w:name="_Toc24780867"/>
      <w:bookmarkStart w:id="1628" w:name="_Toc24781767"/>
      <w:bookmarkStart w:id="1629" w:name="_Toc24782467"/>
      <w:bookmarkStart w:id="1630" w:name="_Toc24802044"/>
      <w:bookmarkStart w:id="1631" w:name="_Toc24805240"/>
      <w:bookmarkStart w:id="1632" w:name="_Toc24806227"/>
      <w:bookmarkStart w:id="1633" w:name="_Toc24806953"/>
      <w:bookmarkStart w:id="1634" w:name="_Toc24891632"/>
      <w:bookmarkStart w:id="1635" w:name="_Toc24891953"/>
      <w:bookmarkStart w:id="1636" w:name="_Toc24891999"/>
      <w:bookmarkStart w:id="1637" w:name="_Toc24892636"/>
      <w:bookmarkStart w:id="1638" w:name="_Toc24893250"/>
      <w:bookmarkStart w:id="1639" w:name="_Toc24893782"/>
      <w:bookmarkStart w:id="1640" w:name="_Toc24894173"/>
      <w:bookmarkStart w:id="1641" w:name="_Toc24894658"/>
      <w:bookmarkStart w:id="1642" w:name="_Toc25752122"/>
      <w:bookmarkStart w:id="1643" w:name="_Toc30867930"/>
      <w:bookmarkStart w:id="1644" w:name="_Toc30869214"/>
      <w:bookmarkStart w:id="1645" w:name="_Toc30876644"/>
      <w:bookmarkStart w:id="1646" w:name="_Toc30876697"/>
      <w:bookmarkStart w:id="1647" w:name="_Toc30876986"/>
      <w:bookmarkStart w:id="1648" w:name="_Toc30895017"/>
      <w:bookmarkStart w:id="1649" w:name="_Toc30895526"/>
      <w:bookmarkStart w:id="1650" w:name="_Toc30897884"/>
      <w:bookmarkStart w:id="1651" w:name="_Toc30899311"/>
      <w:bookmarkStart w:id="1652" w:name="_Toc30915821"/>
      <w:bookmarkStart w:id="1653" w:name="_Toc30915883"/>
      <w:bookmarkStart w:id="1654" w:name="_Toc31918209"/>
      <w:bookmarkStart w:id="1655" w:name="_Toc36716541"/>
      <w:bookmarkStart w:id="1656" w:name="_Toc36723303"/>
      <w:bookmarkStart w:id="1657" w:name="_Toc36723385"/>
      <w:bookmarkStart w:id="1658" w:name="_Toc36723518"/>
      <w:bookmarkStart w:id="1659" w:name="_Toc36842571"/>
      <w:bookmarkStart w:id="1660" w:name="_Toc36842653"/>
      <w:bookmarkStart w:id="1661" w:name="_Toc37257598"/>
      <w:bookmarkStart w:id="1662" w:name="_Toc37438275"/>
      <w:bookmarkStart w:id="1663" w:name="_Toc37771543"/>
      <w:bookmarkStart w:id="1664" w:name="_Toc37771861"/>
      <w:bookmarkStart w:id="1665" w:name="_Toc37928396"/>
      <w:bookmarkStart w:id="1666" w:name="_Toc38110514"/>
      <w:bookmarkStart w:id="1667" w:name="_Toc38110696"/>
      <w:bookmarkStart w:id="1668" w:name="_Toc38110790"/>
      <w:bookmarkStart w:id="1669" w:name="_Toc38381689"/>
      <w:bookmarkStart w:id="1670" w:name="_Toc38381783"/>
      <w:bookmarkStart w:id="1671" w:name="_Toc38382168"/>
      <w:bookmarkStart w:id="1672" w:name="_Toc38440421"/>
      <w:bookmarkStart w:id="1673" w:name="_Toc38622004"/>
      <w:bookmarkStart w:id="1674" w:name="_Toc38622101"/>
      <w:bookmarkStart w:id="1675" w:name="_Toc38622592"/>
      <w:bookmarkStart w:id="1676" w:name="_Toc38792511"/>
      <w:bookmarkStart w:id="1677" w:name="_Toc38792612"/>
      <w:bookmarkStart w:id="1678" w:name="_Toc38792783"/>
      <w:bookmarkStart w:id="1679" w:name="_Toc38967161"/>
      <w:bookmarkStart w:id="1680" w:name="_Toc38968712"/>
      <w:bookmarkStart w:id="1681" w:name="_Toc38969998"/>
      <w:bookmarkStart w:id="1682" w:name="_Toc38970612"/>
      <w:bookmarkStart w:id="1683" w:name="_Toc39074953"/>
      <w:bookmarkStart w:id="1684" w:name="_Toc39137774"/>
      <w:bookmarkStart w:id="1685" w:name="_Toc39140467"/>
      <w:bookmarkStart w:id="1686" w:name="_Toc39140702"/>
      <w:bookmarkStart w:id="1687" w:name="_Toc39143899"/>
      <w:bookmarkStart w:id="1688" w:name="_Toc39225344"/>
      <w:bookmarkStart w:id="1689" w:name="_Toc39229692"/>
      <w:bookmarkStart w:id="1690" w:name="_Toc39230290"/>
      <w:bookmarkStart w:id="1691" w:name="_Toc39230953"/>
      <w:bookmarkStart w:id="1692" w:name="_Toc39231092"/>
      <w:bookmarkStart w:id="1693" w:name="_Toc39597172"/>
      <w:bookmarkStart w:id="1694" w:name="_Toc39598151"/>
      <w:bookmarkStart w:id="1695" w:name="_Toc39600365"/>
      <w:bookmarkStart w:id="1696" w:name="_Toc39674582"/>
      <w:bookmarkStart w:id="1697" w:name="_Toc39827065"/>
      <w:bookmarkStart w:id="1698" w:name="_Toc39845607"/>
      <w:bookmarkStart w:id="1699" w:name="_Toc39846367"/>
      <w:bookmarkStart w:id="1700" w:name="_Toc39847836"/>
      <w:bookmarkStart w:id="1701" w:name="_Toc39847981"/>
      <w:bookmarkStart w:id="1702" w:name="_Toc39848104"/>
      <w:bookmarkStart w:id="1703" w:name="_Toc39848435"/>
      <w:bookmarkStart w:id="1704" w:name="_Toc40028559"/>
      <w:bookmarkStart w:id="1705" w:name="_Toc40028997"/>
      <w:bookmarkStart w:id="1706" w:name="_Toc40217763"/>
      <w:bookmarkStart w:id="1707" w:name="_Toc40274955"/>
      <w:bookmarkStart w:id="1708" w:name="_Toc40275153"/>
      <w:bookmarkStart w:id="1709" w:name="_Toc40277242"/>
      <w:bookmarkStart w:id="1710" w:name="_Toc40433578"/>
      <w:bookmarkStart w:id="1711" w:name="_Toc40814813"/>
      <w:bookmarkStart w:id="1712" w:name="_Toc40817285"/>
      <w:bookmarkStart w:id="1713" w:name="_Toc41050353"/>
      <w:bookmarkStart w:id="1714" w:name="_Toc41060259"/>
      <w:bookmarkStart w:id="1715" w:name="_Toc41388424"/>
      <w:bookmarkStart w:id="1716" w:name="_Toc41388635"/>
      <w:bookmarkStart w:id="1717" w:name="_Toc41669221"/>
      <w:bookmarkStart w:id="1718" w:name="_Toc41670074"/>
      <w:bookmarkStart w:id="1719" w:name="_Toc41670198"/>
      <w:bookmarkStart w:id="1720" w:name="_Toc41671030"/>
      <w:bookmarkStart w:id="1721" w:name="_Toc41671894"/>
      <w:bookmarkStart w:id="1722" w:name="_Toc41910039"/>
      <w:bookmarkStart w:id="1723" w:name="_Toc42180189"/>
      <w:bookmarkStart w:id="1724" w:name="_Toc42180632"/>
      <w:bookmarkStart w:id="1725" w:name="_Toc42187802"/>
      <w:bookmarkStart w:id="1726" w:name="_Toc42188640"/>
      <w:bookmarkStart w:id="1727" w:name="_Toc42541687"/>
      <w:bookmarkStart w:id="1728" w:name="_Toc42541816"/>
      <w:bookmarkStart w:id="1729" w:name="_Toc42545094"/>
      <w:bookmarkStart w:id="1730" w:name="_Toc42806655"/>
      <w:bookmarkStart w:id="1731" w:name="_Toc43114360"/>
      <w:bookmarkStart w:id="1732" w:name="_Toc43115136"/>
      <w:bookmarkStart w:id="1733" w:name="_Toc43117388"/>
      <w:bookmarkStart w:id="1734" w:name="_Toc43117527"/>
      <w:bookmarkStart w:id="1735" w:name="_Toc43285853"/>
      <w:bookmarkStart w:id="1736" w:name="_Toc43303911"/>
      <w:bookmarkStart w:id="1737" w:name="_Toc43316339"/>
      <w:bookmarkStart w:id="1738" w:name="_Toc43317141"/>
      <w:bookmarkStart w:id="1739" w:name="_Toc43319762"/>
      <w:bookmarkStart w:id="1740" w:name="_Toc43722213"/>
      <w:bookmarkStart w:id="1741" w:name="_Toc43722567"/>
      <w:bookmarkStart w:id="1742" w:name="_Toc43724516"/>
      <w:bookmarkStart w:id="1743" w:name="_Toc43724664"/>
      <w:bookmarkStart w:id="1744" w:name="_Toc44163616"/>
      <w:bookmarkStart w:id="1745" w:name="_Toc44164301"/>
      <w:bookmarkStart w:id="1746" w:name="_Toc4416444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p>
    <w:p w14:paraId="38DCBE05" w14:textId="77777777" w:rsidR="005F5114" w:rsidRPr="00B872F3" w:rsidRDefault="005F5114" w:rsidP="00365E0E">
      <w:pPr>
        <w:pStyle w:val="Heading2"/>
        <w:spacing w:after="60"/>
        <w:jc w:val="both"/>
        <w:rPr>
          <w:u w:val="none"/>
        </w:rPr>
      </w:pPr>
      <w:bookmarkStart w:id="1747" w:name="_Toc44164445"/>
      <w:r w:rsidRPr="00B872F3">
        <w:rPr>
          <w:u w:val="none"/>
        </w:rPr>
        <w:t>General</w:t>
      </w:r>
      <w:bookmarkEnd w:id="1747"/>
    </w:p>
    <w:p w14:paraId="0772A6ED" w14:textId="77777777" w:rsidR="005F5114" w:rsidRDefault="005F5114" w:rsidP="002A0425">
      <w:pPr>
        <w:jc w:val="both"/>
      </w:pPr>
      <w:r>
        <w:t xml:space="preserve">This section describes features related to </w:t>
      </w:r>
      <w:r w:rsidR="008615E6">
        <w:t>enhanced link adaptation and retransmission protocols</w:t>
      </w:r>
      <w:r>
        <w:t>.</w:t>
      </w:r>
    </w:p>
    <w:p w14:paraId="547A9528" w14:textId="77777777" w:rsidR="005F5114" w:rsidRPr="00B872F3" w:rsidRDefault="005F5114" w:rsidP="00365E0E">
      <w:pPr>
        <w:pStyle w:val="Heading2"/>
        <w:spacing w:after="60"/>
        <w:jc w:val="both"/>
        <w:rPr>
          <w:u w:val="none"/>
        </w:rPr>
      </w:pPr>
      <w:bookmarkStart w:id="1748" w:name="_Toc44164446"/>
      <w:r>
        <w:rPr>
          <w:u w:val="none"/>
        </w:rPr>
        <w:t>Feature #1</w:t>
      </w:r>
      <w:bookmarkEnd w:id="1748"/>
    </w:p>
    <w:p w14:paraId="7DB90F2C" w14:textId="77777777" w:rsidR="005F5114" w:rsidRDefault="005F5114" w:rsidP="002A0425">
      <w:pPr>
        <w:jc w:val="both"/>
      </w:pPr>
      <w:r>
        <w:t>Description for feature #1</w:t>
      </w:r>
    </w:p>
    <w:p w14:paraId="3F87FD8D" w14:textId="77777777" w:rsidR="009260A0" w:rsidRPr="0020305D" w:rsidRDefault="009260A0" w:rsidP="00486858">
      <w:pPr>
        <w:pStyle w:val="Heading1"/>
        <w:numPr>
          <w:ilvl w:val="0"/>
          <w:numId w:val="1"/>
        </w:numPr>
        <w:tabs>
          <w:tab w:val="left" w:pos="450"/>
        </w:tabs>
        <w:ind w:left="0" w:firstLine="0"/>
        <w:jc w:val="both"/>
        <w:rPr>
          <w:u w:val="none"/>
        </w:rPr>
      </w:pPr>
      <w:bookmarkStart w:id="1749" w:name="_Toc44164447"/>
      <w:r>
        <w:rPr>
          <w:u w:val="none"/>
        </w:rPr>
        <w:t>Low latency</w:t>
      </w:r>
      <w:bookmarkEnd w:id="1749"/>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50" w:name="_Toc14316292"/>
      <w:bookmarkStart w:id="1751" w:name="_Toc14316804"/>
      <w:bookmarkStart w:id="1752" w:name="_Toc14350463"/>
      <w:bookmarkStart w:id="1753" w:name="_Toc21520607"/>
      <w:bookmarkStart w:id="1754" w:name="_Toc21520650"/>
      <w:bookmarkStart w:id="1755" w:name="_Toc21520699"/>
      <w:bookmarkStart w:id="1756" w:name="_Toc21543283"/>
      <w:bookmarkStart w:id="1757" w:name="_Toc21543491"/>
      <w:bookmarkStart w:id="1758" w:name="_Toc24703019"/>
      <w:bookmarkStart w:id="1759" w:name="_Toc24704629"/>
      <w:bookmarkStart w:id="1760" w:name="_Toc24704734"/>
      <w:bookmarkStart w:id="1761" w:name="_Toc24705224"/>
      <w:bookmarkStart w:id="1762" w:name="_Toc24780871"/>
      <w:bookmarkStart w:id="1763" w:name="_Toc24781771"/>
      <w:bookmarkStart w:id="1764" w:name="_Toc24782471"/>
      <w:bookmarkStart w:id="1765" w:name="_Toc24802048"/>
      <w:bookmarkStart w:id="1766" w:name="_Toc24805244"/>
      <w:bookmarkStart w:id="1767" w:name="_Toc24806231"/>
      <w:bookmarkStart w:id="1768" w:name="_Toc24806957"/>
      <w:bookmarkStart w:id="1769" w:name="_Toc24891636"/>
      <w:bookmarkStart w:id="1770" w:name="_Toc24891957"/>
      <w:bookmarkStart w:id="1771" w:name="_Toc24892003"/>
      <w:bookmarkStart w:id="1772" w:name="_Toc24892640"/>
      <w:bookmarkStart w:id="1773" w:name="_Toc24893254"/>
      <w:bookmarkStart w:id="1774" w:name="_Toc24893786"/>
      <w:bookmarkStart w:id="1775" w:name="_Toc24894177"/>
      <w:bookmarkStart w:id="1776" w:name="_Toc24894662"/>
      <w:bookmarkStart w:id="1777" w:name="_Toc25752126"/>
      <w:bookmarkStart w:id="1778" w:name="_Toc30867934"/>
      <w:bookmarkStart w:id="1779" w:name="_Toc30869218"/>
      <w:bookmarkStart w:id="1780" w:name="_Toc30876648"/>
      <w:bookmarkStart w:id="1781" w:name="_Toc30876701"/>
      <w:bookmarkStart w:id="1782" w:name="_Toc30876990"/>
      <w:bookmarkStart w:id="1783" w:name="_Toc30895021"/>
      <w:bookmarkStart w:id="1784" w:name="_Toc30895530"/>
      <w:bookmarkStart w:id="1785" w:name="_Toc30897888"/>
      <w:bookmarkStart w:id="1786" w:name="_Toc30899315"/>
      <w:bookmarkStart w:id="1787" w:name="_Toc30915825"/>
      <w:bookmarkStart w:id="1788" w:name="_Toc30915887"/>
      <w:bookmarkStart w:id="1789" w:name="_Toc31918213"/>
      <w:bookmarkStart w:id="1790" w:name="_Toc36716545"/>
      <w:bookmarkStart w:id="1791" w:name="_Toc36723307"/>
      <w:bookmarkStart w:id="1792" w:name="_Toc36723389"/>
      <w:bookmarkStart w:id="1793" w:name="_Toc36723522"/>
      <w:bookmarkStart w:id="1794" w:name="_Toc36842575"/>
      <w:bookmarkStart w:id="1795" w:name="_Toc36842657"/>
      <w:bookmarkStart w:id="1796" w:name="_Toc37257602"/>
      <w:bookmarkStart w:id="1797" w:name="_Toc37438279"/>
      <w:bookmarkStart w:id="1798" w:name="_Toc37771547"/>
      <w:bookmarkStart w:id="1799" w:name="_Toc37771865"/>
      <w:bookmarkStart w:id="1800" w:name="_Toc37928400"/>
      <w:bookmarkStart w:id="1801" w:name="_Toc38110518"/>
      <w:bookmarkStart w:id="1802" w:name="_Toc38110700"/>
      <w:bookmarkStart w:id="1803" w:name="_Toc38110794"/>
      <w:bookmarkStart w:id="1804" w:name="_Toc38381693"/>
      <w:bookmarkStart w:id="1805" w:name="_Toc38381787"/>
      <w:bookmarkStart w:id="1806" w:name="_Toc38382172"/>
      <w:bookmarkStart w:id="1807" w:name="_Toc38440425"/>
      <w:bookmarkStart w:id="1808" w:name="_Toc38622008"/>
      <w:bookmarkStart w:id="1809" w:name="_Toc38622105"/>
      <w:bookmarkStart w:id="1810" w:name="_Toc38622596"/>
      <w:bookmarkStart w:id="1811" w:name="_Toc38792515"/>
      <w:bookmarkStart w:id="1812" w:name="_Toc38792616"/>
      <w:bookmarkStart w:id="1813" w:name="_Toc38792787"/>
      <w:bookmarkStart w:id="1814" w:name="_Toc38967165"/>
      <w:bookmarkStart w:id="1815" w:name="_Toc38968716"/>
      <w:bookmarkStart w:id="1816" w:name="_Toc38970002"/>
      <w:bookmarkStart w:id="1817" w:name="_Toc38970616"/>
      <w:bookmarkStart w:id="1818" w:name="_Toc39074957"/>
      <w:bookmarkStart w:id="1819" w:name="_Toc39137778"/>
      <w:bookmarkStart w:id="1820" w:name="_Toc39140471"/>
      <w:bookmarkStart w:id="1821" w:name="_Toc39140706"/>
      <w:bookmarkStart w:id="1822" w:name="_Toc39143903"/>
      <w:bookmarkStart w:id="1823" w:name="_Toc39225348"/>
      <w:bookmarkStart w:id="1824" w:name="_Toc39229696"/>
      <w:bookmarkStart w:id="1825" w:name="_Toc39230294"/>
      <w:bookmarkStart w:id="1826" w:name="_Toc39230957"/>
      <w:bookmarkStart w:id="1827" w:name="_Toc39231096"/>
      <w:bookmarkStart w:id="1828" w:name="_Toc39597176"/>
      <w:bookmarkStart w:id="1829" w:name="_Toc39598155"/>
      <w:bookmarkStart w:id="1830" w:name="_Toc39600369"/>
      <w:bookmarkStart w:id="1831" w:name="_Toc39674586"/>
      <w:bookmarkStart w:id="1832" w:name="_Toc39827069"/>
      <w:bookmarkStart w:id="1833" w:name="_Toc39845611"/>
      <w:bookmarkStart w:id="1834" w:name="_Toc39846371"/>
      <w:bookmarkStart w:id="1835" w:name="_Toc39847840"/>
      <w:bookmarkStart w:id="1836" w:name="_Toc39847985"/>
      <w:bookmarkStart w:id="1837" w:name="_Toc39848108"/>
      <w:bookmarkStart w:id="1838" w:name="_Toc39848439"/>
      <w:bookmarkStart w:id="1839" w:name="_Toc40028563"/>
      <w:bookmarkStart w:id="1840" w:name="_Toc40029001"/>
      <w:bookmarkStart w:id="1841" w:name="_Toc40217767"/>
      <w:bookmarkStart w:id="1842" w:name="_Toc40274959"/>
      <w:bookmarkStart w:id="1843" w:name="_Toc40275157"/>
      <w:bookmarkStart w:id="1844" w:name="_Toc40277246"/>
      <w:bookmarkStart w:id="1845" w:name="_Toc40433582"/>
      <w:bookmarkStart w:id="1846" w:name="_Toc40814817"/>
      <w:bookmarkStart w:id="1847" w:name="_Toc40817289"/>
      <w:bookmarkStart w:id="1848" w:name="_Toc41050357"/>
      <w:bookmarkStart w:id="1849" w:name="_Toc41060263"/>
      <w:bookmarkStart w:id="1850" w:name="_Toc41388428"/>
      <w:bookmarkStart w:id="1851" w:name="_Toc41388639"/>
      <w:bookmarkStart w:id="1852" w:name="_Toc41669225"/>
      <w:bookmarkStart w:id="1853" w:name="_Toc41670078"/>
      <w:bookmarkStart w:id="1854" w:name="_Toc41670202"/>
      <w:bookmarkStart w:id="1855" w:name="_Toc41671034"/>
      <w:bookmarkStart w:id="1856" w:name="_Toc41671898"/>
      <w:bookmarkStart w:id="1857" w:name="_Toc41910043"/>
      <w:bookmarkStart w:id="1858" w:name="_Toc42180193"/>
      <w:bookmarkStart w:id="1859" w:name="_Toc42180636"/>
      <w:bookmarkStart w:id="1860" w:name="_Toc42187806"/>
      <w:bookmarkStart w:id="1861" w:name="_Toc42188644"/>
      <w:bookmarkStart w:id="1862" w:name="_Toc42541691"/>
      <w:bookmarkStart w:id="1863" w:name="_Toc42541820"/>
      <w:bookmarkStart w:id="1864" w:name="_Toc42545098"/>
      <w:bookmarkStart w:id="1865" w:name="_Toc42806659"/>
      <w:bookmarkStart w:id="1866" w:name="_Toc43114364"/>
      <w:bookmarkStart w:id="1867" w:name="_Toc43115140"/>
      <w:bookmarkStart w:id="1868" w:name="_Toc43117392"/>
      <w:bookmarkStart w:id="1869" w:name="_Toc43117531"/>
      <w:bookmarkStart w:id="1870" w:name="_Toc43285857"/>
      <w:bookmarkStart w:id="1871" w:name="_Toc43303915"/>
      <w:bookmarkStart w:id="1872" w:name="_Toc43316343"/>
      <w:bookmarkStart w:id="1873" w:name="_Toc43317145"/>
      <w:bookmarkStart w:id="1874" w:name="_Toc43319766"/>
      <w:bookmarkStart w:id="1875" w:name="_Toc43722217"/>
      <w:bookmarkStart w:id="1876" w:name="_Toc43722571"/>
      <w:bookmarkStart w:id="1877" w:name="_Toc43724520"/>
      <w:bookmarkStart w:id="1878" w:name="_Toc43724668"/>
      <w:bookmarkStart w:id="1879" w:name="_Toc44163620"/>
      <w:bookmarkStart w:id="1880" w:name="_Toc44164305"/>
      <w:bookmarkStart w:id="1881" w:name="_Toc44164448"/>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p>
    <w:p w14:paraId="0AAB5D56" w14:textId="77777777" w:rsidR="009260A0" w:rsidRPr="00B872F3" w:rsidRDefault="009260A0" w:rsidP="00365E0E">
      <w:pPr>
        <w:pStyle w:val="Heading2"/>
        <w:spacing w:after="60"/>
        <w:jc w:val="both"/>
        <w:rPr>
          <w:u w:val="none"/>
        </w:rPr>
      </w:pPr>
      <w:bookmarkStart w:id="1882" w:name="_Toc44164449"/>
      <w:r w:rsidRPr="00B872F3">
        <w:rPr>
          <w:u w:val="none"/>
        </w:rPr>
        <w:t>General</w:t>
      </w:r>
      <w:bookmarkEnd w:id="1882"/>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883" w:name="_Toc44164450"/>
      <w:r>
        <w:rPr>
          <w:u w:val="none"/>
        </w:rPr>
        <w:lastRenderedPageBreak/>
        <w:t>Feature #1</w:t>
      </w:r>
      <w:bookmarkEnd w:id="1883"/>
    </w:p>
    <w:p w14:paraId="6F12D6FC" w14:textId="2552865D" w:rsidR="00CB4732" w:rsidRDefault="009260A0" w:rsidP="002A0425">
      <w:pPr>
        <w:jc w:val="both"/>
      </w:pPr>
      <w:r>
        <w:t>Description for feature #1</w:t>
      </w:r>
    </w:p>
    <w:p w14:paraId="14025489" w14:textId="4B09D70A" w:rsidR="00741AC0" w:rsidRPr="00741AC0" w:rsidRDefault="00741AC0" w:rsidP="00741AC0">
      <w:pPr>
        <w:pStyle w:val="Heading1"/>
        <w:rPr>
          <w:highlight w:val="yellow"/>
          <w:u w:val="none"/>
        </w:rPr>
      </w:pPr>
      <w:bookmarkStart w:id="1884" w:name="_Toc44164451"/>
      <w:r w:rsidRPr="00741AC0">
        <w:rPr>
          <w:highlight w:val="yellow"/>
          <w:u w:val="none"/>
        </w:rPr>
        <w:t>Frame Format</w:t>
      </w:r>
      <w:bookmarkEnd w:id="1884"/>
    </w:p>
    <w:p w14:paraId="5443E089" w14:textId="2B31B5A8" w:rsidR="00741AC0" w:rsidRPr="00741AC0" w:rsidRDefault="00741AC0" w:rsidP="00741AC0">
      <w:pPr>
        <w:pStyle w:val="Heading2"/>
        <w:spacing w:after="60"/>
        <w:rPr>
          <w:highlight w:val="yellow"/>
          <w:u w:val="none"/>
        </w:rPr>
      </w:pPr>
      <w:bookmarkStart w:id="1885" w:name="_Toc44164452"/>
      <w:r w:rsidRPr="00741AC0">
        <w:rPr>
          <w:highlight w:val="yellow"/>
          <w:u w:val="none"/>
        </w:rPr>
        <w:t>General</w:t>
      </w:r>
      <w:bookmarkEnd w:id="1885"/>
    </w:p>
    <w:p w14:paraId="68427910" w14:textId="77777777" w:rsidR="00741AC0" w:rsidRPr="00E80422" w:rsidRDefault="00741AC0" w:rsidP="00741AC0">
      <w:pPr>
        <w:jc w:val="both"/>
        <w:rPr>
          <w:szCs w:val="22"/>
          <w:highlight w:val="yellow"/>
        </w:rPr>
      </w:pPr>
      <w:r w:rsidRPr="00E80422">
        <w:rPr>
          <w:b/>
          <w:highlight w:val="yellow"/>
        </w:rPr>
        <w:t>Straw poll #102</w:t>
      </w:r>
    </w:p>
    <w:p w14:paraId="592B5432" w14:textId="2656F761" w:rsidR="00741AC0" w:rsidRPr="00E80422" w:rsidRDefault="00741AC0" w:rsidP="00741AC0">
      <w:pPr>
        <w:jc w:val="both"/>
        <w:rPr>
          <w:szCs w:val="22"/>
          <w:highlight w:val="yellow"/>
        </w:rPr>
      </w:pPr>
      <w:del w:id="1886" w:author="Edward Au" w:date="2020-06-27T00:19:00Z">
        <w:r w:rsidRPr="00E80422" w:rsidDel="003C0B09">
          <w:rPr>
            <w:szCs w:val="22"/>
            <w:highlight w:val="yellow"/>
          </w:rPr>
          <w:delText>Do you</w:delText>
        </w:r>
      </w:del>
      <w:ins w:id="1887" w:author="Edward Au" w:date="2020-06-27T00:19:00Z">
        <w:r w:rsidR="003C0B09">
          <w:rPr>
            <w:szCs w:val="22"/>
            <w:highlight w:val="yellow"/>
          </w:rPr>
          <w:t>802.11be</w:t>
        </w:r>
      </w:ins>
      <w:r w:rsidRPr="00E80422">
        <w:rPr>
          <w:szCs w:val="22"/>
          <w:highlight w:val="yellow"/>
        </w:rPr>
        <w:t xml:space="preserve"> support</w:t>
      </w:r>
      <w:ins w:id="1888" w:author="Edward Au" w:date="2020-06-27T00:19:00Z">
        <w:r w:rsidR="003C0B09">
          <w:rPr>
            <w:szCs w:val="22"/>
            <w:highlight w:val="yellow"/>
          </w:rPr>
          <w:t>s</w:t>
        </w:r>
      </w:ins>
      <w:r w:rsidRPr="00E80422">
        <w:rPr>
          <w:szCs w:val="22"/>
          <w:highlight w:val="yellow"/>
        </w:rPr>
        <w:t xml:space="preserve"> </w:t>
      </w:r>
      <w:del w:id="1889" w:author="Edward Au" w:date="2020-06-27T00:19:00Z">
        <w:r w:rsidRPr="00E80422" w:rsidDel="003C0B09">
          <w:rPr>
            <w:szCs w:val="22"/>
            <w:highlight w:val="yellow"/>
          </w:rPr>
          <w:delText xml:space="preserve">to indicate </w:delText>
        </w:r>
      </w:del>
      <w:ins w:id="1890" w:author="Edward Au" w:date="2020-06-27T00:19:00Z">
        <w:r w:rsidR="003C0B09" w:rsidRPr="00E80422">
          <w:rPr>
            <w:szCs w:val="22"/>
            <w:highlight w:val="yellow"/>
          </w:rPr>
          <w:t>indicat</w:t>
        </w:r>
        <w:r w:rsidR="003C0B09">
          <w:rPr>
            <w:szCs w:val="22"/>
            <w:highlight w:val="yellow"/>
          </w:rPr>
          <w:t>ing</w:t>
        </w:r>
        <w:r w:rsidR="003C0B09" w:rsidRPr="00E80422">
          <w:rPr>
            <w:szCs w:val="22"/>
            <w:highlight w:val="yellow"/>
          </w:rPr>
          <w:t xml:space="preserve"> </w:t>
        </w:r>
      </w:ins>
      <w:r w:rsidRPr="00E80422">
        <w:rPr>
          <w:szCs w:val="22"/>
          <w:highlight w:val="yellow"/>
        </w:rPr>
        <w:t>BW larger than 160</w:t>
      </w:r>
      <w:ins w:id="1891" w:author="Edward Au" w:date="2020-06-27T00:19:00Z">
        <w:r w:rsidR="003C0B09">
          <w:rPr>
            <w:szCs w:val="22"/>
            <w:highlight w:val="yellow"/>
          </w:rPr>
          <w:t xml:space="preserve"> </w:t>
        </w:r>
      </w:ins>
      <w:r w:rsidRPr="00E80422">
        <w:rPr>
          <w:szCs w:val="22"/>
          <w:highlight w:val="yellow"/>
        </w:rPr>
        <w:t>MHz through scrambler sequence in non-HT or non-HT duplicated frames</w:t>
      </w:r>
      <w:del w:id="1892" w:author="Edward Au" w:date="2020-06-27T00:19:00Z">
        <w:r w:rsidRPr="00E80422" w:rsidDel="003C0B09">
          <w:rPr>
            <w:szCs w:val="22"/>
            <w:highlight w:val="yellow"/>
          </w:rPr>
          <w:delText xml:space="preserve">? </w:delText>
        </w:r>
      </w:del>
      <w:ins w:id="1893" w:author="Edward Au" w:date="2020-06-27T00:19:00Z">
        <w:r w:rsidR="003C0B09">
          <w:rPr>
            <w:szCs w:val="22"/>
            <w:highlight w:val="yellow"/>
          </w:rPr>
          <w:t>.</w:t>
        </w:r>
        <w:r w:rsidR="003C0B09" w:rsidRPr="00E80422">
          <w:rPr>
            <w:szCs w:val="22"/>
            <w:highlight w:val="yellow"/>
          </w:rPr>
          <w:t xml:space="preserve"> </w:t>
        </w:r>
      </w:ins>
      <w:r w:rsidRPr="00E80422">
        <w:rPr>
          <w:b/>
          <w:i/>
          <w:highlight w:val="yellow"/>
        </w:rPr>
        <w:t>[#SP102]</w:t>
      </w:r>
    </w:p>
    <w:p w14:paraId="6E49E5E4" w14:textId="77777777" w:rsidR="00741AC0" w:rsidRPr="008A4C58" w:rsidRDefault="00741AC0" w:rsidP="00741AC0">
      <w:pPr>
        <w:jc w:val="both"/>
        <w:rPr>
          <w:szCs w:val="22"/>
        </w:rPr>
      </w:pPr>
      <w:r w:rsidRPr="00E80422">
        <w:rPr>
          <w:highlight w:val="yellow"/>
        </w:rPr>
        <w:t>[</w:t>
      </w:r>
      <w:r w:rsidRPr="00E80422">
        <w:rPr>
          <w:szCs w:val="22"/>
          <w:highlight w:val="yellow"/>
        </w:rPr>
        <w:t>20/0616r0 (Bandwidth indication of 320MHz for non-HT and non-HT duplicate frames, Yunbo Li, Huawei), SP#1, Y/N/A: 46/15/32]</w:t>
      </w:r>
    </w:p>
    <w:p w14:paraId="6B8CD60C" w14:textId="3DD98A4B" w:rsidR="00741AC0" w:rsidRPr="00741AC0" w:rsidRDefault="00741AC0" w:rsidP="00741AC0">
      <w:pPr>
        <w:pStyle w:val="Heading2"/>
        <w:spacing w:after="60"/>
        <w:rPr>
          <w:highlight w:val="yellow"/>
          <w:u w:val="none"/>
        </w:rPr>
      </w:pPr>
      <w:bookmarkStart w:id="1894" w:name="_Toc44164453"/>
      <w:r>
        <w:rPr>
          <w:highlight w:val="yellow"/>
          <w:u w:val="none"/>
        </w:rPr>
        <w:t>EHT Operation Element</w:t>
      </w:r>
      <w:bookmarkEnd w:id="1894"/>
    </w:p>
    <w:p w14:paraId="7B4CA060" w14:textId="77777777" w:rsidR="00741AC0" w:rsidRPr="0094572F" w:rsidRDefault="00741AC0" w:rsidP="00741AC0">
      <w:pPr>
        <w:jc w:val="both"/>
        <w:rPr>
          <w:szCs w:val="22"/>
          <w:highlight w:val="lightGray"/>
          <w:lang w:val="en-US"/>
        </w:rPr>
      </w:pPr>
      <w:r w:rsidRPr="0094572F">
        <w:rPr>
          <w:szCs w:val="22"/>
          <w:highlight w:val="lightGray"/>
          <w:lang w:val="en-US"/>
        </w:rPr>
        <w:t>802.11be supports defining an EHT Operation element with the following fields to indicate 320/160+160 MHz BSS bandwidth:</w:t>
      </w:r>
    </w:p>
    <w:p w14:paraId="45B16A20" w14:textId="77777777" w:rsidR="00741AC0" w:rsidRPr="0094572F" w:rsidRDefault="00741AC0" w:rsidP="00741AC0">
      <w:pPr>
        <w:pStyle w:val="ListParagraph"/>
        <w:numPr>
          <w:ilvl w:val="0"/>
          <w:numId w:val="31"/>
        </w:numPr>
        <w:jc w:val="both"/>
        <w:rPr>
          <w:szCs w:val="22"/>
          <w:highlight w:val="lightGray"/>
          <w:lang w:val="en-US"/>
        </w:rPr>
      </w:pPr>
      <w:r w:rsidRPr="0094572F">
        <w:rPr>
          <w:szCs w:val="22"/>
          <w:highlight w:val="lightGray"/>
          <w:lang w:val="en-US"/>
        </w:rPr>
        <w:t xml:space="preserve">Channel Width field </w:t>
      </w:r>
    </w:p>
    <w:p w14:paraId="42413327" w14:textId="77777777" w:rsidR="00741AC0" w:rsidRPr="0094572F" w:rsidRDefault="00741AC0" w:rsidP="00741AC0">
      <w:pPr>
        <w:pStyle w:val="ListParagraph"/>
        <w:numPr>
          <w:ilvl w:val="0"/>
          <w:numId w:val="31"/>
        </w:numPr>
        <w:jc w:val="both"/>
        <w:rPr>
          <w:szCs w:val="22"/>
          <w:highlight w:val="lightGray"/>
          <w:lang w:val="en-US"/>
        </w:rPr>
      </w:pPr>
      <w:r w:rsidRPr="0094572F">
        <w:rPr>
          <w:szCs w:val="22"/>
          <w:highlight w:val="lightGray"/>
          <w:lang w:val="en-US"/>
        </w:rPr>
        <w:t xml:space="preserve">CCFS field </w:t>
      </w:r>
    </w:p>
    <w:p w14:paraId="5A543DBA" w14:textId="77777777" w:rsidR="00741AC0" w:rsidRPr="0094572F" w:rsidRDefault="00741AC0" w:rsidP="00741AC0">
      <w:pPr>
        <w:jc w:val="both"/>
        <w:rPr>
          <w:highlight w:val="lightGray"/>
          <w:lang w:val="en-US" w:eastAsia="ko-KR"/>
        </w:rPr>
      </w:pPr>
      <w:r w:rsidRPr="0094572F">
        <w:rPr>
          <w:highlight w:val="lightGray"/>
        </w:rPr>
        <w:t xml:space="preserve">[Motion 111, #SP0611-25, </w:t>
      </w:r>
      <w:sdt>
        <w:sdtPr>
          <w:rPr>
            <w:highlight w:val="lightGray"/>
            <w:lang w:val="en-US" w:eastAsia="ko-KR"/>
          </w:rPr>
          <w:id w:val="1100838423"/>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669374564"/>
          <w:citation/>
        </w:sdtPr>
        <w:sdtEndPr/>
        <w:sdtContent>
          <w:r w:rsidRPr="0094572F">
            <w:rPr>
              <w:highlight w:val="lightGray"/>
              <w:lang w:val="en-US" w:eastAsia="ko-KR"/>
            </w:rPr>
            <w:fldChar w:fldCharType="begin"/>
          </w:r>
          <w:r w:rsidRPr="0094572F">
            <w:rPr>
              <w:highlight w:val="lightGray"/>
              <w:lang w:val="en-US" w:eastAsia="ko-KR"/>
            </w:rPr>
            <w:instrText xml:space="preserve"> CITATION 20_0384r1 \l 1033 </w:instrText>
          </w:r>
          <w:r w:rsidRPr="0094572F">
            <w:rPr>
              <w:highlight w:val="lightGray"/>
              <w:lang w:val="en-US" w:eastAsia="ko-KR"/>
            </w:rPr>
            <w:fldChar w:fldCharType="separate"/>
          </w:r>
          <w:r w:rsidRPr="0094572F">
            <w:rPr>
              <w:noProof/>
              <w:highlight w:val="lightGray"/>
              <w:lang w:val="en-US" w:eastAsia="ko-KR"/>
            </w:rPr>
            <w:t>[63]</w:t>
          </w:r>
          <w:r w:rsidRPr="0094572F">
            <w:rPr>
              <w:highlight w:val="lightGray"/>
              <w:lang w:val="en-US" w:eastAsia="ko-KR"/>
            </w:rPr>
            <w:fldChar w:fldCharType="end"/>
          </w:r>
        </w:sdtContent>
      </w:sdt>
      <w:r w:rsidRPr="0094572F">
        <w:rPr>
          <w:highlight w:val="lightGray"/>
          <w:lang w:val="en-US" w:eastAsia="ko-KR"/>
        </w:rPr>
        <w:t>]</w:t>
      </w:r>
    </w:p>
    <w:p w14:paraId="6CD0EB40" w14:textId="77777777" w:rsidR="00741AC0" w:rsidRPr="0094572F" w:rsidRDefault="00741AC0" w:rsidP="00741AC0">
      <w:pPr>
        <w:jc w:val="both"/>
        <w:rPr>
          <w:highlight w:val="lightGray"/>
          <w:lang w:val="en-US" w:eastAsia="ko-KR"/>
        </w:rPr>
      </w:pPr>
    </w:p>
    <w:p w14:paraId="25DDD88F" w14:textId="77777777" w:rsidR="00741AC0" w:rsidRPr="0094572F" w:rsidRDefault="00741AC0" w:rsidP="00741AC0">
      <w:pPr>
        <w:jc w:val="both"/>
        <w:rPr>
          <w:szCs w:val="22"/>
          <w:highlight w:val="lightGray"/>
          <w:lang w:val="en-US"/>
        </w:rPr>
      </w:pPr>
      <w:r w:rsidRPr="0094572F">
        <w:rPr>
          <w:szCs w:val="22"/>
          <w:highlight w:val="lightGray"/>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Pr="0094572F" w:rsidRDefault="00741AC0" w:rsidP="00741AC0">
      <w:pPr>
        <w:jc w:val="both"/>
        <w:rPr>
          <w:b/>
          <w:i/>
          <w:highlight w:val="lightGray"/>
        </w:rPr>
      </w:pPr>
      <w:r w:rsidRPr="0094572F">
        <w:rPr>
          <w:szCs w:val="22"/>
          <w:highlight w:val="lightGray"/>
        </w:rPr>
        <w:t xml:space="preserve">[Motion 112, #SP53, </w:t>
      </w:r>
      <w:sdt>
        <w:sdtPr>
          <w:rPr>
            <w:highlight w:val="lightGray"/>
            <w:lang w:val="en-US" w:eastAsia="ko-KR"/>
          </w:rPr>
          <w:id w:val="-955792581"/>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189132049"/>
          <w:citation/>
        </w:sdtPr>
        <w:sdtEndPr/>
        <w:sdtContent>
          <w:r w:rsidRPr="0094572F">
            <w:rPr>
              <w:highlight w:val="lightGray"/>
              <w:lang w:val="en-US" w:eastAsia="ko-KR"/>
            </w:rPr>
            <w:fldChar w:fldCharType="begin"/>
          </w:r>
          <w:r w:rsidRPr="0094572F">
            <w:rPr>
              <w:highlight w:val="lightGray"/>
              <w:lang w:val="en-US" w:eastAsia="ko-KR"/>
            </w:rPr>
            <w:instrText xml:space="preserve"> CITATION 20_0398r3 \l 1033 </w:instrText>
          </w:r>
          <w:r w:rsidRPr="0094572F">
            <w:rPr>
              <w:highlight w:val="lightGray"/>
              <w:lang w:val="en-US" w:eastAsia="ko-KR"/>
            </w:rPr>
            <w:fldChar w:fldCharType="separate"/>
          </w:r>
          <w:r w:rsidRPr="0094572F">
            <w:rPr>
              <w:noProof/>
              <w:highlight w:val="lightGray"/>
              <w:lang w:val="en-US" w:eastAsia="ko-KR"/>
            </w:rPr>
            <w:t>[64]</w:t>
          </w:r>
          <w:r w:rsidRPr="0094572F">
            <w:rPr>
              <w:highlight w:val="lightGray"/>
              <w:lang w:val="en-US" w:eastAsia="ko-KR"/>
            </w:rPr>
            <w:fldChar w:fldCharType="end"/>
          </w:r>
        </w:sdtContent>
      </w:sdt>
      <w:r w:rsidRPr="0094572F">
        <w:rPr>
          <w:highlight w:val="lightGray"/>
          <w:lang w:val="en-US" w:eastAsia="ko-KR"/>
        </w:rPr>
        <w:t>]</w:t>
      </w:r>
    </w:p>
    <w:p w14:paraId="34DBA794" w14:textId="77777777" w:rsidR="00741AC0" w:rsidRPr="0094572F" w:rsidRDefault="00741AC0" w:rsidP="00741AC0">
      <w:pPr>
        <w:jc w:val="both"/>
        <w:rPr>
          <w:b/>
          <w:i/>
          <w:highlight w:val="lightGray"/>
        </w:rPr>
      </w:pPr>
    </w:p>
    <w:p w14:paraId="69B8AAF6" w14:textId="77777777" w:rsidR="00741AC0" w:rsidRPr="0094572F" w:rsidRDefault="00741AC0" w:rsidP="00741AC0">
      <w:pPr>
        <w:jc w:val="both"/>
        <w:rPr>
          <w:szCs w:val="22"/>
          <w:highlight w:val="lightGray"/>
        </w:rPr>
      </w:pPr>
      <w:r w:rsidRPr="0094572F">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Pr="005C174F" w:rsidRDefault="00741AC0" w:rsidP="00741AC0">
      <w:pPr>
        <w:jc w:val="both"/>
        <w:rPr>
          <w:szCs w:val="22"/>
        </w:rPr>
      </w:pPr>
      <w:r w:rsidRPr="0094572F">
        <w:rPr>
          <w:szCs w:val="22"/>
          <w:highlight w:val="lightGray"/>
        </w:rPr>
        <w:t xml:space="preserve">[Motion 112, #SP54, </w:t>
      </w:r>
      <w:sdt>
        <w:sdtPr>
          <w:rPr>
            <w:highlight w:val="lightGray"/>
            <w:lang w:val="en-US" w:eastAsia="ko-KR"/>
          </w:rPr>
          <w:id w:val="-1348248624"/>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365358326"/>
          <w:citation/>
        </w:sdtPr>
        <w:sdtEndPr/>
        <w:sdtContent>
          <w:r w:rsidRPr="0094572F">
            <w:rPr>
              <w:highlight w:val="lightGray"/>
              <w:lang w:val="en-US" w:eastAsia="ko-KR"/>
            </w:rPr>
            <w:fldChar w:fldCharType="begin"/>
          </w:r>
          <w:r w:rsidRPr="0094572F">
            <w:rPr>
              <w:highlight w:val="lightGray"/>
              <w:lang w:val="en-US" w:eastAsia="ko-KR"/>
            </w:rPr>
            <w:instrText xml:space="preserve"> CITATION 20_0680r0 \l 1033 </w:instrText>
          </w:r>
          <w:r w:rsidRPr="0094572F">
            <w:rPr>
              <w:highlight w:val="lightGray"/>
              <w:lang w:val="en-US" w:eastAsia="ko-KR"/>
            </w:rPr>
            <w:fldChar w:fldCharType="separate"/>
          </w:r>
          <w:r w:rsidRPr="0094572F">
            <w:rPr>
              <w:noProof/>
              <w:highlight w:val="lightGray"/>
              <w:lang w:val="en-US" w:eastAsia="ko-KR"/>
            </w:rPr>
            <w:t>[65]</w:t>
          </w:r>
          <w:r w:rsidRPr="0094572F">
            <w:rPr>
              <w:highlight w:val="lightGray"/>
              <w:lang w:val="en-US" w:eastAsia="ko-KR"/>
            </w:rPr>
            <w:fldChar w:fldCharType="end"/>
          </w:r>
        </w:sdtContent>
      </w:sdt>
      <w:r w:rsidRPr="0094572F">
        <w:rPr>
          <w:highlight w:val="lightGray"/>
          <w:lang w:val="en-US" w:eastAsia="ko-KR"/>
        </w:rPr>
        <w:t>]</w:t>
      </w:r>
    </w:p>
    <w:bookmarkStart w:id="1895" w:name="_Toc44164454"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895"/>
        </w:p>
        <w:sdt>
          <w:sdtPr>
            <w:rPr>
              <w:b w:val="0"/>
            </w:rPr>
            <w:id w:val="111145805"/>
            <w:bibliography/>
          </w:sdtPr>
          <w:sdtEndPr>
            <w:rPr>
              <w:b/>
            </w:rPr>
          </w:sdtEndPr>
          <w:sdtContent>
            <w:p w14:paraId="6B20CDD7" w14:textId="77777777" w:rsidR="00070FD1"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070FD1" w14:paraId="28940EC8" w14:textId="77777777">
                <w:trPr>
                  <w:divId w:val="543519530"/>
                  <w:tblCellSpacing w:w="15" w:type="dxa"/>
                </w:trPr>
                <w:tc>
                  <w:tcPr>
                    <w:tcW w:w="50" w:type="pct"/>
                    <w:hideMark/>
                  </w:tcPr>
                  <w:p w14:paraId="4A39D41E" w14:textId="77777777" w:rsidR="00070FD1" w:rsidRDefault="00070FD1">
                    <w:pPr>
                      <w:pStyle w:val="Bibliography"/>
                      <w:rPr>
                        <w:noProof/>
                        <w:sz w:val="24"/>
                        <w:szCs w:val="24"/>
                      </w:rPr>
                    </w:pPr>
                    <w:r>
                      <w:rPr>
                        <w:noProof/>
                      </w:rPr>
                      <w:t xml:space="preserve">[1] </w:t>
                    </w:r>
                  </w:p>
                </w:tc>
                <w:tc>
                  <w:tcPr>
                    <w:tcW w:w="0" w:type="auto"/>
                    <w:hideMark/>
                  </w:tcPr>
                  <w:p w14:paraId="278B5DA3" w14:textId="77777777" w:rsidR="00070FD1" w:rsidRDefault="00070FD1">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070FD1" w14:paraId="7915286C" w14:textId="77777777">
                <w:trPr>
                  <w:divId w:val="543519530"/>
                  <w:tblCellSpacing w:w="15" w:type="dxa"/>
                </w:trPr>
                <w:tc>
                  <w:tcPr>
                    <w:tcW w:w="50" w:type="pct"/>
                    <w:hideMark/>
                  </w:tcPr>
                  <w:p w14:paraId="5307DCF5" w14:textId="77777777" w:rsidR="00070FD1" w:rsidRDefault="00070FD1">
                    <w:pPr>
                      <w:pStyle w:val="Bibliography"/>
                      <w:rPr>
                        <w:noProof/>
                      </w:rPr>
                    </w:pPr>
                    <w:r>
                      <w:rPr>
                        <w:noProof/>
                      </w:rPr>
                      <w:t xml:space="preserve">[2] </w:t>
                    </w:r>
                  </w:p>
                </w:tc>
                <w:tc>
                  <w:tcPr>
                    <w:tcW w:w="0" w:type="auto"/>
                    <w:hideMark/>
                  </w:tcPr>
                  <w:p w14:paraId="6FB475B9" w14:textId="77777777" w:rsidR="00070FD1" w:rsidRDefault="00070FD1">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070FD1" w14:paraId="308280C0" w14:textId="77777777">
                <w:trPr>
                  <w:divId w:val="543519530"/>
                  <w:tblCellSpacing w:w="15" w:type="dxa"/>
                </w:trPr>
                <w:tc>
                  <w:tcPr>
                    <w:tcW w:w="50" w:type="pct"/>
                    <w:hideMark/>
                  </w:tcPr>
                  <w:p w14:paraId="3BBCBEEE" w14:textId="77777777" w:rsidR="00070FD1" w:rsidRDefault="00070FD1">
                    <w:pPr>
                      <w:pStyle w:val="Bibliography"/>
                      <w:rPr>
                        <w:noProof/>
                      </w:rPr>
                    </w:pPr>
                    <w:r>
                      <w:rPr>
                        <w:noProof/>
                      </w:rPr>
                      <w:t xml:space="preserve">[3] </w:t>
                    </w:r>
                  </w:p>
                </w:tc>
                <w:tc>
                  <w:tcPr>
                    <w:tcW w:w="0" w:type="auto"/>
                    <w:hideMark/>
                  </w:tcPr>
                  <w:p w14:paraId="52F58880" w14:textId="77777777" w:rsidR="00070FD1" w:rsidRDefault="00070FD1">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070FD1" w14:paraId="2E7B01B5" w14:textId="77777777">
                <w:trPr>
                  <w:divId w:val="543519530"/>
                  <w:tblCellSpacing w:w="15" w:type="dxa"/>
                </w:trPr>
                <w:tc>
                  <w:tcPr>
                    <w:tcW w:w="50" w:type="pct"/>
                    <w:hideMark/>
                  </w:tcPr>
                  <w:p w14:paraId="19920EF5" w14:textId="77777777" w:rsidR="00070FD1" w:rsidRDefault="00070FD1">
                    <w:pPr>
                      <w:pStyle w:val="Bibliography"/>
                      <w:rPr>
                        <w:noProof/>
                      </w:rPr>
                    </w:pPr>
                    <w:r>
                      <w:rPr>
                        <w:noProof/>
                      </w:rPr>
                      <w:t xml:space="preserve">[4] </w:t>
                    </w:r>
                  </w:p>
                </w:tc>
                <w:tc>
                  <w:tcPr>
                    <w:tcW w:w="0" w:type="auto"/>
                    <w:hideMark/>
                  </w:tcPr>
                  <w:p w14:paraId="1354923E" w14:textId="77777777" w:rsidR="00070FD1" w:rsidRDefault="00070FD1">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070FD1" w14:paraId="5FCA1291" w14:textId="77777777">
                <w:trPr>
                  <w:divId w:val="543519530"/>
                  <w:tblCellSpacing w:w="15" w:type="dxa"/>
                </w:trPr>
                <w:tc>
                  <w:tcPr>
                    <w:tcW w:w="50" w:type="pct"/>
                    <w:hideMark/>
                  </w:tcPr>
                  <w:p w14:paraId="3FFD4489" w14:textId="77777777" w:rsidR="00070FD1" w:rsidRDefault="00070FD1">
                    <w:pPr>
                      <w:pStyle w:val="Bibliography"/>
                      <w:rPr>
                        <w:noProof/>
                      </w:rPr>
                    </w:pPr>
                    <w:r>
                      <w:rPr>
                        <w:noProof/>
                      </w:rPr>
                      <w:t xml:space="preserve">[5] </w:t>
                    </w:r>
                  </w:p>
                </w:tc>
                <w:tc>
                  <w:tcPr>
                    <w:tcW w:w="0" w:type="auto"/>
                    <w:hideMark/>
                  </w:tcPr>
                  <w:p w14:paraId="723B160E" w14:textId="77777777" w:rsidR="00070FD1" w:rsidRDefault="00070FD1">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070FD1" w14:paraId="7187C345" w14:textId="77777777">
                <w:trPr>
                  <w:divId w:val="543519530"/>
                  <w:tblCellSpacing w:w="15" w:type="dxa"/>
                </w:trPr>
                <w:tc>
                  <w:tcPr>
                    <w:tcW w:w="50" w:type="pct"/>
                    <w:hideMark/>
                  </w:tcPr>
                  <w:p w14:paraId="66372BB3" w14:textId="77777777" w:rsidR="00070FD1" w:rsidRDefault="00070FD1">
                    <w:pPr>
                      <w:pStyle w:val="Bibliography"/>
                      <w:rPr>
                        <w:noProof/>
                      </w:rPr>
                    </w:pPr>
                    <w:r>
                      <w:rPr>
                        <w:noProof/>
                      </w:rPr>
                      <w:t xml:space="preserve">[6] </w:t>
                    </w:r>
                  </w:p>
                </w:tc>
                <w:tc>
                  <w:tcPr>
                    <w:tcW w:w="0" w:type="auto"/>
                    <w:hideMark/>
                  </w:tcPr>
                  <w:p w14:paraId="6D9468DC" w14:textId="77777777" w:rsidR="00070FD1" w:rsidRDefault="00070FD1">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070FD1" w14:paraId="6F1B6E80" w14:textId="77777777">
                <w:trPr>
                  <w:divId w:val="543519530"/>
                  <w:tblCellSpacing w:w="15" w:type="dxa"/>
                </w:trPr>
                <w:tc>
                  <w:tcPr>
                    <w:tcW w:w="50" w:type="pct"/>
                    <w:hideMark/>
                  </w:tcPr>
                  <w:p w14:paraId="005B17F2" w14:textId="77777777" w:rsidR="00070FD1" w:rsidRDefault="00070FD1">
                    <w:pPr>
                      <w:pStyle w:val="Bibliography"/>
                      <w:rPr>
                        <w:noProof/>
                      </w:rPr>
                    </w:pPr>
                    <w:r>
                      <w:rPr>
                        <w:noProof/>
                      </w:rPr>
                      <w:t xml:space="preserve">[7] </w:t>
                    </w:r>
                  </w:p>
                </w:tc>
                <w:tc>
                  <w:tcPr>
                    <w:tcW w:w="0" w:type="auto"/>
                    <w:hideMark/>
                  </w:tcPr>
                  <w:p w14:paraId="41B2455A" w14:textId="77777777" w:rsidR="00070FD1" w:rsidRDefault="00070FD1">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070FD1" w14:paraId="140FB704" w14:textId="77777777">
                <w:trPr>
                  <w:divId w:val="543519530"/>
                  <w:tblCellSpacing w:w="15" w:type="dxa"/>
                </w:trPr>
                <w:tc>
                  <w:tcPr>
                    <w:tcW w:w="50" w:type="pct"/>
                    <w:hideMark/>
                  </w:tcPr>
                  <w:p w14:paraId="0A6B26CE" w14:textId="77777777" w:rsidR="00070FD1" w:rsidRDefault="00070FD1">
                    <w:pPr>
                      <w:pStyle w:val="Bibliography"/>
                      <w:rPr>
                        <w:noProof/>
                      </w:rPr>
                    </w:pPr>
                    <w:r>
                      <w:rPr>
                        <w:noProof/>
                      </w:rPr>
                      <w:t xml:space="preserve">[8] </w:t>
                    </w:r>
                  </w:p>
                </w:tc>
                <w:tc>
                  <w:tcPr>
                    <w:tcW w:w="0" w:type="auto"/>
                    <w:hideMark/>
                  </w:tcPr>
                  <w:p w14:paraId="4BBC5B84" w14:textId="77777777" w:rsidR="00070FD1" w:rsidRDefault="00070FD1">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070FD1" w14:paraId="49A94865" w14:textId="77777777">
                <w:trPr>
                  <w:divId w:val="543519530"/>
                  <w:tblCellSpacing w:w="15" w:type="dxa"/>
                </w:trPr>
                <w:tc>
                  <w:tcPr>
                    <w:tcW w:w="50" w:type="pct"/>
                    <w:hideMark/>
                  </w:tcPr>
                  <w:p w14:paraId="39ECC2AF" w14:textId="77777777" w:rsidR="00070FD1" w:rsidRDefault="00070FD1">
                    <w:pPr>
                      <w:pStyle w:val="Bibliography"/>
                      <w:rPr>
                        <w:noProof/>
                      </w:rPr>
                    </w:pPr>
                    <w:r>
                      <w:rPr>
                        <w:noProof/>
                      </w:rPr>
                      <w:t xml:space="preserve">[9] </w:t>
                    </w:r>
                  </w:p>
                </w:tc>
                <w:tc>
                  <w:tcPr>
                    <w:tcW w:w="0" w:type="auto"/>
                    <w:hideMark/>
                  </w:tcPr>
                  <w:p w14:paraId="4AF5902F" w14:textId="77777777" w:rsidR="00070FD1" w:rsidRDefault="00070FD1">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070FD1" w14:paraId="663188F6" w14:textId="77777777">
                <w:trPr>
                  <w:divId w:val="543519530"/>
                  <w:tblCellSpacing w:w="15" w:type="dxa"/>
                </w:trPr>
                <w:tc>
                  <w:tcPr>
                    <w:tcW w:w="50" w:type="pct"/>
                    <w:hideMark/>
                  </w:tcPr>
                  <w:p w14:paraId="7E4B250D" w14:textId="77777777" w:rsidR="00070FD1" w:rsidRDefault="00070FD1">
                    <w:pPr>
                      <w:pStyle w:val="Bibliography"/>
                      <w:rPr>
                        <w:noProof/>
                      </w:rPr>
                    </w:pPr>
                    <w:r>
                      <w:rPr>
                        <w:noProof/>
                      </w:rPr>
                      <w:t xml:space="preserve">[10] </w:t>
                    </w:r>
                  </w:p>
                </w:tc>
                <w:tc>
                  <w:tcPr>
                    <w:tcW w:w="0" w:type="auto"/>
                    <w:hideMark/>
                  </w:tcPr>
                  <w:p w14:paraId="23D9662D" w14:textId="77777777" w:rsidR="00070FD1" w:rsidRDefault="00070FD1">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070FD1" w14:paraId="5248CB75" w14:textId="77777777">
                <w:trPr>
                  <w:divId w:val="543519530"/>
                  <w:tblCellSpacing w:w="15" w:type="dxa"/>
                </w:trPr>
                <w:tc>
                  <w:tcPr>
                    <w:tcW w:w="50" w:type="pct"/>
                    <w:hideMark/>
                  </w:tcPr>
                  <w:p w14:paraId="1560438D" w14:textId="77777777" w:rsidR="00070FD1" w:rsidRDefault="00070FD1">
                    <w:pPr>
                      <w:pStyle w:val="Bibliography"/>
                      <w:rPr>
                        <w:noProof/>
                      </w:rPr>
                    </w:pPr>
                    <w:r>
                      <w:rPr>
                        <w:noProof/>
                      </w:rPr>
                      <w:lastRenderedPageBreak/>
                      <w:t xml:space="preserve">[11] </w:t>
                    </w:r>
                  </w:p>
                </w:tc>
                <w:tc>
                  <w:tcPr>
                    <w:tcW w:w="0" w:type="auto"/>
                    <w:hideMark/>
                  </w:tcPr>
                  <w:p w14:paraId="290C2734" w14:textId="77777777" w:rsidR="00070FD1" w:rsidRDefault="00070FD1">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070FD1" w14:paraId="130686B3" w14:textId="77777777">
                <w:trPr>
                  <w:divId w:val="543519530"/>
                  <w:tblCellSpacing w:w="15" w:type="dxa"/>
                </w:trPr>
                <w:tc>
                  <w:tcPr>
                    <w:tcW w:w="50" w:type="pct"/>
                    <w:hideMark/>
                  </w:tcPr>
                  <w:p w14:paraId="4DB231FA" w14:textId="77777777" w:rsidR="00070FD1" w:rsidRDefault="00070FD1">
                    <w:pPr>
                      <w:pStyle w:val="Bibliography"/>
                      <w:rPr>
                        <w:noProof/>
                      </w:rPr>
                    </w:pPr>
                    <w:r>
                      <w:rPr>
                        <w:noProof/>
                      </w:rPr>
                      <w:t xml:space="preserve">[12] </w:t>
                    </w:r>
                  </w:p>
                </w:tc>
                <w:tc>
                  <w:tcPr>
                    <w:tcW w:w="0" w:type="auto"/>
                    <w:hideMark/>
                  </w:tcPr>
                  <w:p w14:paraId="483421EE" w14:textId="77777777" w:rsidR="00070FD1" w:rsidRDefault="00070FD1">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070FD1" w14:paraId="663F78C7" w14:textId="77777777">
                <w:trPr>
                  <w:divId w:val="543519530"/>
                  <w:tblCellSpacing w:w="15" w:type="dxa"/>
                </w:trPr>
                <w:tc>
                  <w:tcPr>
                    <w:tcW w:w="50" w:type="pct"/>
                    <w:hideMark/>
                  </w:tcPr>
                  <w:p w14:paraId="7C6A2F54" w14:textId="77777777" w:rsidR="00070FD1" w:rsidRDefault="00070FD1">
                    <w:pPr>
                      <w:pStyle w:val="Bibliography"/>
                      <w:rPr>
                        <w:noProof/>
                      </w:rPr>
                    </w:pPr>
                    <w:r>
                      <w:rPr>
                        <w:noProof/>
                      </w:rPr>
                      <w:t xml:space="preserve">[13] </w:t>
                    </w:r>
                  </w:p>
                </w:tc>
                <w:tc>
                  <w:tcPr>
                    <w:tcW w:w="0" w:type="auto"/>
                    <w:hideMark/>
                  </w:tcPr>
                  <w:p w14:paraId="10A6B376" w14:textId="77777777" w:rsidR="00070FD1" w:rsidRDefault="00070FD1">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070FD1" w14:paraId="7AA79416" w14:textId="77777777">
                <w:trPr>
                  <w:divId w:val="543519530"/>
                  <w:tblCellSpacing w:w="15" w:type="dxa"/>
                </w:trPr>
                <w:tc>
                  <w:tcPr>
                    <w:tcW w:w="50" w:type="pct"/>
                    <w:hideMark/>
                  </w:tcPr>
                  <w:p w14:paraId="2C094C00" w14:textId="77777777" w:rsidR="00070FD1" w:rsidRDefault="00070FD1">
                    <w:pPr>
                      <w:pStyle w:val="Bibliography"/>
                      <w:rPr>
                        <w:noProof/>
                      </w:rPr>
                    </w:pPr>
                    <w:r>
                      <w:rPr>
                        <w:noProof/>
                      </w:rPr>
                      <w:t xml:space="preserve">[14] </w:t>
                    </w:r>
                  </w:p>
                </w:tc>
                <w:tc>
                  <w:tcPr>
                    <w:tcW w:w="0" w:type="auto"/>
                    <w:hideMark/>
                  </w:tcPr>
                  <w:p w14:paraId="7BB57071" w14:textId="77777777" w:rsidR="00070FD1" w:rsidRDefault="00070FD1">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070FD1" w14:paraId="6F96254F" w14:textId="77777777">
                <w:trPr>
                  <w:divId w:val="543519530"/>
                  <w:tblCellSpacing w:w="15" w:type="dxa"/>
                </w:trPr>
                <w:tc>
                  <w:tcPr>
                    <w:tcW w:w="50" w:type="pct"/>
                    <w:hideMark/>
                  </w:tcPr>
                  <w:p w14:paraId="09E905B5" w14:textId="77777777" w:rsidR="00070FD1" w:rsidRDefault="00070FD1">
                    <w:pPr>
                      <w:pStyle w:val="Bibliography"/>
                      <w:rPr>
                        <w:noProof/>
                      </w:rPr>
                    </w:pPr>
                    <w:r>
                      <w:rPr>
                        <w:noProof/>
                      </w:rPr>
                      <w:t xml:space="preserve">[15] </w:t>
                    </w:r>
                  </w:p>
                </w:tc>
                <w:tc>
                  <w:tcPr>
                    <w:tcW w:w="0" w:type="auto"/>
                    <w:hideMark/>
                  </w:tcPr>
                  <w:p w14:paraId="4B8CB204" w14:textId="77777777" w:rsidR="00070FD1" w:rsidRDefault="00070FD1">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070FD1" w14:paraId="54B7CBB5" w14:textId="77777777">
                <w:trPr>
                  <w:divId w:val="543519530"/>
                  <w:tblCellSpacing w:w="15" w:type="dxa"/>
                </w:trPr>
                <w:tc>
                  <w:tcPr>
                    <w:tcW w:w="50" w:type="pct"/>
                    <w:hideMark/>
                  </w:tcPr>
                  <w:p w14:paraId="6E222A14" w14:textId="77777777" w:rsidR="00070FD1" w:rsidRDefault="00070FD1">
                    <w:pPr>
                      <w:pStyle w:val="Bibliography"/>
                      <w:rPr>
                        <w:noProof/>
                      </w:rPr>
                    </w:pPr>
                    <w:r>
                      <w:rPr>
                        <w:noProof/>
                      </w:rPr>
                      <w:t xml:space="preserve">[16] </w:t>
                    </w:r>
                  </w:p>
                </w:tc>
                <w:tc>
                  <w:tcPr>
                    <w:tcW w:w="0" w:type="auto"/>
                    <w:hideMark/>
                  </w:tcPr>
                  <w:p w14:paraId="2FB52E23" w14:textId="77777777" w:rsidR="00070FD1" w:rsidRDefault="00070FD1">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070FD1" w14:paraId="00D94CAC" w14:textId="77777777">
                <w:trPr>
                  <w:divId w:val="543519530"/>
                  <w:tblCellSpacing w:w="15" w:type="dxa"/>
                </w:trPr>
                <w:tc>
                  <w:tcPr>
                    <w:tcW w:w="50" w:type="pct"/>
                    <w:hideMark/>
                  </w:tcPr>
                  <w:p w14:paraId="2A0EB42C" w14:textId="77777777" w:rsidR="00070FD1" w:rsidRDefault="00070FD1">
                    <w:pPr>
                      <w:pStyle w:val="Bibliography"/>
                      <w:rPr>
                        <w:noProof/>
                      </w:rPr>
                    </w:pPr>
                    <w:r>
                      <w:rPr>
                        <w:noProof/>
                      </w:rPr>
                      <w:t xml:space="preserve">[17] </w:t>
                    </w:r>
                  </w:p>
                </w:tc>
                <w:tc>
                  <w:tcPr>
                    <w:tcW w:w="0" w:type="auto"/>
                    <w:hideMark/>
                  </w:tcPr>
                  <w:p w14:paraId="1122D886" w14:textId="77777777" w:rsidR="00070FD1" w:rsidRDefault="00070FD1">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070FD1" w14:paraId="7C4B19BE" w14:textId="77777777">
                <w:trPr>
                  <w:divId w:val="543519530"/>
                  <w:tblCellSpacing w:w="15" w:type="dxa"/>
                </w:trPr>
                <w:tc>
                  <w:tcPr>
                    <w:tcW w:w="50" w:type="pct"/>
                    <w:hideMark/>
                  </w:tcPr>
                  <w:p w14:paraId="2B5F1A9B" w14:textId="77777777" w:rsidR="00070FD1" w:rsidRDefault="00070FD1">
                    <w:pPr>
                      <w:pStyle w:val="Bibliography"/>
                      <w:rPr>
                        <w:noProof/>
                      </w:rPr>
                    </w:pPr>
                    <w:r>
                      <w:rPr>
                        <w:noProof/>
                      </w:rPr>
                      <w:t xml:space="preserve">[18] </w:t>
                    </w:r>
                  </w:p>
                </w:tc>
                <w:tc>
                  <w:tcPr>
                    <w:tcW w:w="0" w:type="auto"/>
                    <w:hideMark/>
                  </w:tcPr>
                  <w:p w14:paraId="7A8C8805" w14:textId="77777777" w:rsidR="00070FD1" w:rsidRDefault="00070FD1">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070FD1" w14:paraId="242ABBC8" w14:textId="77777777">
                <w:trPr>
                  <w:divId w:val="543519530"/>
                  <w:tblCellSpacing w:w="15" w:type="dxa"/>
                </w:trPr>
                <w:tc>
                  <w:tcPr>
                    <w:tcW w:w="50" w:type="pct"/>
                    <w:hideMark/>
                  </w:tcPr>
                  <w:p w14:paraId="6827823C" w14:textId="77777777" w:rsidR="00070FD1" w:rsidRDefault="00070FD1">
                    <w:pPr>
                      <w:pStyle w:val="Bibliography"/>
                      <w:rPr>
                        <w:noProof/>
                      </w:rPr>
                    </w:pPr>
                    <w:r>
                      <w:rPr>
                        <w:noProof/>
                      </w:rPr>
                      <w:t xml:space="preserve">[19] </w:t>
                    </w:r>
                  </w:p>
                </w:tc>
                <w:tc>
                  <w:tcPr>
                    <w:tcW w:w="0" w:type="auto"/>
                    <w:hideMark/>
                  </w:tcPr>
                  <w:p w14:paraId="4EBC2D82" w14:textId="77777777" w:rsidR="00070FD1" w:rsidRDefault="00070FD1">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070FD1" w14:paraId="02903F0B" w14:textId="77777777">
                <w:trPr>
                  <w:divId w:val="543519530"/>
                  <w:tblCellSpacing w:w="15" w:type="dxa"/>
                </w:trPr>
                <w:tc>
                  <w:tcPr>
                    <w:tcW w:w="50" w:type="pct"/>
                    <w:hideMark/>
                  </w:tcPr>
                  <w:p w14:paraId="16729C2F" w14:textId="77777777" w:rsidR="00070FD1" w:rsidRDefault="00070FD1">
                    <w:pPr>
                      <w:pStyle w:val="Bibliography"/>
                      <w:rPr>
                        <w:noProof/>
                      </w:rPr>
                    </w:pPr>
                    <w:r>
                      <w:rPr>
                        <w:noProof/>
                      </w:rPr>
                      <w:t xml:space="preserve">[20] </w:t>
                    </w:r>
                  </w:p>
                </w:tc>
                <w:tc>
                  <w:tcPr>
                    <w:tcW w:w="0" w:type="auto"/>
                    <w:hideMark/>
                  </w:tcPr>
                  <w:p w14:paraId="45DE7736" w14:textId="77777777" w:rsidR="00070FD1" w:rsidRDefault="00070FD1">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070FD1" w14:paraId="58164B2C" w14:textId="77777777">
                <w:trPr>
                  <w:divId w:val="543519530"/>
                  <w:tblCellSpacing w:w="15" w:type="dxa"/>
                </w:trPr>
                <w:tc>
                  <w:tcPr>
                    <w:tcW w:w="50" w:type="pct"/>
                    <w:hideMark/>
                  </w:tcPr>
                  <w:p w14:paraId="72CF361A" w14:textId="77777777" w:rsidR="00070FD1" w:rsidRDefault="00070FD1">
                    <w:pPr>
                      <w:pStyle w:val="Bibliography"/>
                      <w:rPr>
                        <w:noProof/>
                      </w:rPr>
                    </w:pPr>
                    <w:r>
                      <w:rPr>
                        <w:noProof/>
                      </w:rPr>
                      <w:t xml:space="preserve">[21] </w:t>
                    </w:r>
                  </w:p>
                </w:tc>
                <w:tc>
                  <w:tcPr>
                    <w:tcW w:w="0" w:type="auto"/>
                    <w:hideMark/>
                  </w:tcPr>
                  <w:p w14:paraId="125B6AA1" w14:textId="77777777" w:rsidR="00070FD1" w:rsidRDefault="00070FD1">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070FD1" w14:paraId="156DC43B" w14:textId="77777777">
                <w:trPr>
                  <w:divId w:val="543519530"/>
                  <w:tblCellSpacing w:w="15" w:type="dxa"/>
                </w:trPr>
                <w:tc>
                  <w:tcPr>
                    <w:tcW w:w="50" w:type="pct"/>
                    <w:hideMark/>
                  </w:tcPr>
                  <w:p w14:paraId="6A4EC906" w14:textId="77777777" w:rsidR="00070FD1" w:rsidRDefault="00070FD1">
                    <w:pPr>
                      <w:pStyle w:val="Bibliography"/>
                      <w:rPr>
                        <w:noProof/>
                      </w:rPr>
                    </w:pPr>
                    <w:r>
                      <w:rPr>
                        <w:noProof/>
                      </w:rPr>
                      <w:t xml:space="preserve">[22] </w:t>
                    </w:r>
                  </w:p>
                </w:tc>
                <w:tc>
                  <w:tcPr>
                    <w:tcW w:w="0" w:type="auto"/>
                    <w:hideMark/>
                  </w:tcPr>
                  <w:p w14:paraId="6B82D68D" w14:textId="77777777" w:rsidR="00070FD1" w:rsidRDefault="00070FD1">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070FD1" w14:paraId="2D810720" w14:textId="77777777">
                <w:trPr>
                  <w:divId w:val="543519530"/>
                  <w:tblCellSpacing w:w="15" w:type="dxa"/>
                </w:trPr>
                <w:tc>
                  <w:tcPr>
                    <w:tcW w:w="50" w:type="pct"/>
                    <w:hideMark/>
                  </w:tcPr>
                  <w:p w14:paraId="2F0DB937" w14:textId="77777777" w:rsidR="00070FD1" w:rsidRDefault="00070FD1">
                    <w:pPr>
                      <w:pStyle w:val="Bibliography"/>
                      <w:rPr>
                        <w:noProof/>
                      </w:rPr>
                    </w:pPr>
                    <w:r>
                      <w:rPr>
                        <w:noProof/>
                      </w:rPr>
                      <w:t xml:space="preserve">[23] </w:t>
                    </w:r>
                  </w:p>
                </w:tc>
                <w:tc>
                  <w:tcPr>
                    <w:tcW w:w="0" w:type="auto"/>
                    <w:hideMark/>
                  </w:tcPr>
                  <w:p w14:paraId="3C874C25" w14:textId="77777777" w:rsidR="00070FD1" w:rsidRDefault="00070FD1">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070FD1" w14:paraId="724AF1D2" w14:textId="77777777">
                <w:trPr>
                  <w:divId w:val="543519530"/>
                  <w:tblCellSpacing w:w="15" w:type="dxa"/>
                </w:trPr>
                <w:tc>
                  <w:tcPr>
                    <w:tcW w:w="50" w:type="pct"/>
                    <w:hideMark/>
                  </w:tcPr>
                  <w:p w14:paraId="49FB2EBE" w14:textId="77777777" w:rsidR="00070FD1" w:rsidRDefault="00070FD1">
                    <w:pPr>
                      <w:pStyle w:val="Bibliography"/>
                      <w:rPr>
                        <w:noProof/>
                      </w:rPr>
                    </w:pPr>
                    <w:r>
                      <w:rPr>
                        <w:noProof/>
                      </w:rPr>
                      <w:t xml:space="preserve">[24] </w:t>
                    </w:r>
                  </w:p>
                </w:tc>
                <w:tc>
                  <w:tcPr>
                    <w:tcW w:w="0" w:type="auto"/>
                    <w:hideMark/>
                  </w:tcPr>
                  <w:p w14:paraId="443CF9E0" w14:textId="77777777" w:rsidR="00070FD1" w:rsidRDefault="00070FD1">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070FD1" w14:paraId="79341431" w14:textId="77777777">
                <w:trPr>
                  <w:divId w:val="543519530"/>
                  <w:tblCellSpacing w:w="15" w:type="dxa"/>
                </w:trPr>
                <w:tc>
                  <w:tcPr>
                    <w:tcW w:w="50" w:type="pct"/>
                    <w:hideMark/>
                  </w:tcPr>
                  <w:p w14:paraId="402BF143" w14:textId="77777777" w:rsidR="00070FD1" w:rsidRDefault="00070FD1">
                    <w:pPr>
                      <w:pStyle w:val="Bibliography"/>
                      <w:rPr>
                        <w:noProof/>
                      </w:rPr>
                    </w:pPr>
                    <w:r>
                      <w:rPr>
                        <w:noProof/>
                      </w:rPr>
                      <w:t xml:space="preserve">[25] </w:t>
                    </w:r>
                  </w:p>
                </w:tc>
                <w:tc>
                  <w:tcPr>
                    <w:tcW w:w="0" w:type="auto"/>
                    <w:hideMark/>
                  </w:tcPr>
                  <w:p w14:paraId="70D3676F" w14:textId="77777777" w:rsidR="00070FD1" w:rsidRDefault="00070FD1">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070FD1" w14:paraId="7E92B926" w14:textId="77777777">
                <w:trPr>
                  <w:divId w:val="543519530"/>
                  <w:tblCellSpacing w:w="15" w:type="dxa"/>
                </w:trPr>
                <w:tc>
                  <w:tcPr>
                    <w:tcW w:w="50" w:type="pct"/>
                    <w:hideMark/>
                  </w:tcPr>
                  <w:p w14:paraId="5DF79A34" w14:textId="77777777" w:rsidR="00070FD1" w:rsidRDefault="00070FD1">
                    <w:pPr>
                      <w:pStyle w:val="Bibliography"/>
                      <w:rPr>
                        <w:noProof/>
                      </w:rPr>
                    </w:pPr>
                    <w:r>
                      <w:rPr>
                        <w:noProof/>
                      </w:rPr>
                      <w:t xml:space="preserve">[26] </w:t>
                    </w:r>
                  </w:p>
                </w:tc>
                <w:tc>
                  <w:tcPr>
                    <w:tcW w:w="0" w:type="auto"/>
                    <w:hideMark/>
                  </w:tcPr>
                  <w:p w14:paraId="7EE3A736" w14:textId="77777777" w:rsidR="00070FD1" w:rsidRDefault="00070FD1">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070FD1" w14:paraId="15706333" w14:textId="77777777">
                <w:trPr>
                  <w:divId w:val="543519530"/>
                  <w:tblCellSpacing w:w="15" w:type="dxa"/>
                </w:trPr>
                <w:tc>
                  <w:tcPr>
                    <w:tcW w:w="50" w:type="pct"/>
                    <w:hideMark/>
                  </w:tcPr>
                  <w:p w14:paraId="5DD5F4CB" w14:textId="77777777" w:rsidR="00070FD1" w:rsidRDefault="00070FD1">
                    <w:pPr>
                      <w:pStyle w:val="Bibliography"/>
                      <w:rPr>
                        <w:noProof/>
                      </w:rPr>
                    </w:pPr>
                    <w:r>
                      <w:rPr>
                        <w:noProof/>
                      </w:rPr>
                      <w:t xml:space="preserve">[27] </w:t>
                    </w:r>
                  </w:p>
                </w:tc>
                <w:tc>
                  <w:tcPr>
                    <w:tcW w:w="0" w:type="auto"/>
                    <w:hideMark/>
                  </w:tcPr>
                  <w:p w14:paraId="741CF1AD" w14:textId="77777777" w:rsidR="00070FD1" w:rsidRDefault="00070FD1">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070FD1" w14:paraId="44120BCB" w14:textId="77777777">
                <w:trPr>
                  <w:divId w:val="543519530"/>
                  <w:tblCellSpacing w:w="15" w:type="dxa"/>
                </w:trPr>
                <w:tc>
                  <w:tcPr>
                    <w:tcW w:w="50" w:type="pct"/>
                    <w:hideMark/>
                  </w:tcPr>
                  <w:p w14:paraId="139A5DFE" w14:textId="77777777" w:rsidR="00070FD1" w:rsidRDefault="00070FD1">
                    <w:pPr>
                      <w:pStyle w:val="Bibliography"/>
                      <w:rPr>
                        <w:noProof/>
                      </w:rPr>
                    </w:pPr>
                    <w:r>
                      <w:rPr>
                        <w:noProof/>
                      </w:rPr>
                      <w:t xml:space="preserve">[28] </w:t>
                    </w:r>
                  </w:p>
                </w:tc>
                <w:tc>
                  <w:tcPr>
                    <w:tcW w:w="0" w:type="auto"/>
                    <w:hideMark/>
                  </w:tcPr>
                  <w:p w14:paraId="2414912C" w14:textId="77777777" w:rsidR="00070FD1" w:rsidRDefault="00070FD1">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070FD1" w14:paraId="58CE1A38" w14:textId="77777777">
                <w:trPr>
                  <w:divId w:val="543519530"/>
                  <w:tblCellSpacing w:w="15" w:type="dxa"/>
                </w:trPr>
                <w:tc>
                  <w:tcPr>
                    <w:tcW w:w="50" w:type="pct"/>
                    <w:hideMark/>
                  </w:tcPr>
                  <w:p w14:paraId="035B372D" w14:textId="77777777" w:rsidR="00070FD1" w:rsidRDefault="00070FD1">
                    <w:pPr>
                      <w:pStyle w:val="Bibliography"/>
                      <w:rPr>
                        <w:noProof/>
                      </w:rPr>
                    </w:pPr>
                    <w:r>
                      <w:rPr>
                        <w:noProof/>
                      </w:rPr>
                      <w:t xml:space="preserve">[29] </w:t>
                    </w:r>
                  </w:p>
                </w:tc>
                <w:tc>
                  <w:tcPr>
                    <w:tcW w:w="0" w:type="auto"/>
                    <w:hideMark/>
                  </w:tcPr>
                  <w:p w14:paraId="5D607750" w14:textId="77777777" w:rsidR="00070FD1" w:rsidRDefault="00070FD1">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070FD1" w14:paraId="13ABD39F" w14:textId="77777777">
                <w:trPr>
                  <w:divId w:val="543519530"/>
                  <w:tblCellSpacing w:w="15" w:type="dxa"/>
                </w:trPr>
                <w:tc>
                  <w:tcPr>
                    <w:tcW w:w="50" w:type="pct"/>
                    <w:hideMark/>
                  </w:tcPr>
                  <w:p w14:paraId="75D0AE3B" w14:textId="77777777" w:rsidR="00070FD1" w:rsidRDefault="00070FD1">
                    <w:pPr>
                      <w:pStyle w:val="Bibliography"/>
                      <w:rPr>
                        <w:noProof/>
                      </w:rPr>
                    </w:pPr>
                    <w:r>
                      <w:rPr>
                        <w:noProof/>
                      </w:rPr>
                      <w:t xml:space="preserve">[30] </w:t>
                    </w:r>
                  </w:p>
                </w:tc>
                <w:tc>
                  <w:tcPr>
                    <w:tcW w:w="0" w:type="auto"/>
                    <w:hideMark/>
                  </w:tcPr>
                  <w:p w14:paraId="61B9101B" w14:textId="77777777" w:rsidR="00070FD1" w:rsidRDefault="00070FD1">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070FD1" w14:paraId="0580C8F4" w14:textId="77777777">
                <w:trPr>
                  <w:divId w:val="543519530"/>
                  <w:tblCellSpacing w:w="15" w:type="dxa"/>
                </w:trPr>
                <w:tc>
                  <w:tcPr>
                    <w:tcW w:w="50" w:type="pct"/>
                    <w:hideMark/>
                  </w:tcPr>
                  <w:p w14:paraId="41E23F3F" w14:textId="77777777" w:rsidR="00070FD1" w:rsidRDefault="00070FD1">
                    <w:pPr>
                      <w:pStyle w:val="Bibliography"/>
                      <w:rPr>
                        <w:noProof/>
                      </w:rPr>
                    </w:pPr>
                    <w:r>
                      <w:rPr>
                        <w:noProof/>
                      </w:rPr>
                      <w:t xml:space="preserve">[31] </w:t>
                    </w:r>
                  </w:p>
                </w:tc>
                <w:tc>
                  <w:tcPr>
                    <w:tcW w:w="0" w:type="auto"/>
                    <w:hideMark/>
                  </w:tcPr>
                  <w:p w14:paraId="1FA12E7A" w14:textId="77777777" w:rsidR="00070FD1" w:rsidRDefault="00070FD1">
                    <w:pPr>
                      <w:pStyle w:val="Bibliography"/>
                      <w:rPr>
                        <w:noProof/>
                      </w:rPr>
                    </w:pPr>
                    <w:r>
                      <w:rPr>
                        <w:noProof/>
                      </w:rPr>
                      <w:t xml:space="preserve">Dongguk Lim (LGE), “11be PPDU format,” </w:t>
                    </w:r>
                    <w:r>
                      <w:rPr>
                        <w:i/>
                        <w:iCs/>
                        <w:noProof/>
                      </w:rPr>
                      <w:t xml:space="preserve">20/0019r4, </w:t>
                    </w:r>
                    <w:r>
                      <w:rPr>
                        <w:noProof/>
                      </w:rPr>
                      <w:t xml:space="preserve">May 2020. </w:t>
                    </w:r>
                  </w:p>
                </w:tc>
              </w:tr>
              <w:tr w:rsidR="00070FD1" w14:paraId="12D8E33E" w14:textId="77777777">
                <w:trPr>
                  <w:divId w:val="543519530"/>
                  <w:tblCellSpacing w:w="15" w:type="dxa"/>
                </w:trPr>
                <w:tc>
                  <w:tcPr>
                    <w:tcW w:w="50" w:type="pct"/>
                    <w:hideMark/>
                  </w:tcPr>
                  <w:p w14:paraId="38A9E8D2" w14:textId="77777777" w:rsidR="00070FD1" w:rsidRDefault="00070FD1">
                    <w:pPr>
                      <w:pStyle w:val="Bibliography"/>
                      <w:rPr>
                        <w:noProof/>
                      </w:rPr>
                    </w:pPr>
                    <w:r>
                      <w:rPr>
                        <w:noProof/>
                      </w:rPr>
                      <w:t xml:space="preserve">[32] </w:t>
                    </w:r>
                  </w:p>
                </w:tc>
                <w:tc>
                  <w:tcPr>
                    <w:tcW w:w="0" w:type="auto"/>
                    <w:hideMark/>
                  </w:tcPr>
                  <w:p w14:paraId="69559242" w14:textId="77777777" w:rsidR="00070FD1" w:rsidRDefault="00070FD1">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070FD1" w14:paraId="44E214E5" w14:textId="77777777">
                <w:trPr>
                  <w:divId w:val="543519530"/>
                  <w:tblCellSpacing w:w="15" w:type="dxa"/>
                </w:trPr>
                <w:tc>
                  <w:tcPr>
                    <w:tcW w:w="50" w:type="pct"/>
                    <w:hideMark/>
                  </w:tcPr>
                  <w:p w14:paraId="25927F44" w14:textId="77777777" w:rsidR="00070FD1" w:rsidRDefault="00070FD1">
                    <w:pPr>
                      <w:pStyle w:val="Bibliography"/>
                      <w:rPr>
                        <w:noProof/>
                      </w:rPr>
                    </w:pPr>
                    <w:r>
                      <w:rPr>
                        <w:noProof/>
                      </w:rPr>
                      <w:t xml:space="preserve">[33] </w:t>
                    </w:r>
                  </w:p>
                </w:tc>
                <w:tc>
                  <w:tcPr>
                    <w:tcW w:w="0" w:type="auto"/>
                    <w:hideMark/>
                  </w:tcPr>
                  <w:p w14:paraId="002920F5" w14:textId="77777777" w:rsidR="00070FD1" w:rsidRDefault="00070FD1">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070FD1" w14:paraId="7ABFFB5A" w14:textId="77777777">
                <w:trPr>
                  <w:divId w:val="543519530"/>
                  <w:tblCellSpacing w:w="15" w:type="dxa"/>
                </w:trPr>
                <w:tc>
                  <w:tcPr>
                    <w:tcW w:w="50" w:type="pct"/>
                    <w:hideMark/>
                  </w:tcPr>
                  <w:p w14:paraId="30487062" w14:textId="77777777" w:rsidR="00070FD1" w:rsidRDefault="00070FD1">
                    <w:pPr>
                      <w:pStyle w:val="Bibliography"/>
                      <w:rPr>
                        <w:noProof/>
                      </w:rPr>
                    </w:pPr>
                    <w:r>
                      <w:rPr>
                        <w:noProof/>
                      </w:rPr>
                      <w:t xml:space="preserve">[34] </w:t>
                    </w:r>
                  </w:p>
                </w:tc>
                <w:tc>
                  <w:tcPr>
                    <w:tcW w:w="0" w:type="auto"/>
                    <w:hideMark/>
                  </w:tcPr>
                  <w:p w14:paraId="660C23A2" w14:textId="77777777" w:rsidR="00070FD1" w:rsidRDefault="00070FD1">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070FD1" w14:paraId="513C9A51" w14:textId="77777777">
                <w:trPr>
                  <w:divId w:val="543519530"/>
                  <w:tblCellSpacing w:w="15" w:type="dxa"/>
                </w:trPr>
                <w:tc>
                  <w:tcPr>
                    <w:tcW w:w="50" w:type="pct"/>
                    <w:hideMark/>
                  </w:tcPr>
                  <w:p w14:paraId="321AB56A" w14:textId="77777777" w:rsidR="00070FD1" w:rsidRDefault="00070FD1">
                    <w:pPr>
                      <w:pStyle w:val="Bibliography"/>
                      <w:rPr>
                        <w:noProof/>
                      </w:rPr>
                    </w:pPr>
                    <w:r>
                      <w:rPr>
                        <w:noProof/>
                      </w:rPr>
                      <w:t xml:space="preserve">[35] </w:t>
                    </w:r>
                  </w:p>
                </w:tc>
                <w:tc>
                  <w:tcPr>
                    <w:tcW w:w="0" w:type="auto"/>
                    <w:hideMark/>
                  </w:tcPr>
                  <w:p w14:paraId="45AE77F4" w14:textId="77777777" w:rsidR="00070FD1" w:rsidRDefault="00070FD1">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070FD1" w14:paraId="0A9AE0CB" w14:textId="77777777">
                <w:trPr>
                  <w:divId w:val="543519530"/>
                  <w:tblCellSpacing w:w="15" w:type="dxa"/>
                </w:trPr>
                <w:tc>
                  <w:tcPr>
                    <w:tcW w:w="50" w:type="pct"/>
                    <w:hideMark/>
                  </w:tcPr>
                  <w:p w14:paraId="1CF8E4A1" w14:textId="77777777" w:rsidR="00070FD1" w:rsidRDefault="00070FD1">
                    <w:pPr>
                      <w:pStyle w:val="Bibliography"/>
                      <w:rPr>
                        <w:noProof/>
                      </w:rPr>
                    </w:pPr>
                    <w:r>
                      <w:rPr>
                        <w:noProof/>
                      </w:rPr>
                      <w:t xml:space="preserve">[36] </w:t>
                    </w:r>
                  </w:p>
                </w:tc>
                <w:tc>
                  <w:tcPr>
                    <w:tcW w:w="0" w:type="auto"/>
                    <w:hideMark/>
                  </w:tcPr>
                  <w:p w14:paraId="1367A7BE" w14:textId="77777777" w:rsidR="00070FD1" w:rsidRDefault="00070FD1">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070FD1" w14:paraId="3B064A52" w14:textId="77777777">
                <w:trPr>
                  <w:divId w:val="543519530"/>
                  <w:tblCellSpacing w:w="15" w:type="dxa"/>
                </w:trPr>
                <w:tc>
                  <w:tcPr>
                    <w:tcW w:w="50" w:type="pct"/>
                    <w:hideMark/>
                  </w:tcPr>
                  <w:p w14:paraId="72AE8B22" w14:textId="77777777" w:rsidR="00070FD1" w:rsidRDefault="00070FD1">
                    <w:pPr>
                      <w:pStyle w:val="Bibliography"/>
                      <w:rPr>
                        <w:noProof/>
                      </w:rPr>
                    </w:pPr>
                    <w:r>
                      <w:rPr>
                        <w:noProof/>
                      </w:rPr>
                      <w:t xml:space="preserve">[37] </w:t>
                    </w:r>
                  </w:p>
                </w:tc>
                <w:tc>
                  <w:tcPr>
                    <w:tcW w:w="0" w:type="auto"/>
                    <w:hideMark/>
                  </w:tcPr>
                  <w:p w14:paraId="2D1C8AD1" w14:textId="77777777" w:rsidR="00070FD1" w:rsidRDefault="00070FD1">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070FD1" w14:paraId="1AE3772E" w14:textId="77777777">
                <w:trPr>
                  <w:divId w:val="543519530"/>
                  <w:tblCellSpacing w:w="15" w:type="dxa"/>
                </w:trPr>
                <w:tc>
                  <w:tcPr>
                    <w:tcW w:w="50" w:type="pct"/>
                    <w:hideMark/>
                  </w:tcPr>
                  <w:p w14:paraId="7B5DEFD2" w14:textId="77777777" w:rsidR="00070FD1" w:rsidRDefault="00070FD1">
                    <w:pPr>
                      <w:pStyle w:val="Bibliography"/>
                      <w:rPr>
                        <w:noProof/>
                      </w:rPr>
                    </w:pPr>
                    <w:r>
                      <w:rPr>
                        <w:noProof/>
                      </w:rPr>
                      <w:t xml:space="preserve">[38] </w:t>
                    </w:r>
                  </w:p>
                </w:tc>
                <w:tc>
                  <w:tcPr>
                    <w:tcW w:w="0" w:type="auto"/>
                    <w:hideMark/>
                  </w:tcPr>
                  <w:p w14:paraId="5DC648CB" w14:textId="77777777" w:rsidR="00070FD1" w:rsidRDefault="00070FD1">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070FD1" w14:paraId="0B05A97D" w14:textId="77777777">
                <w:trPr>
                  <w:divId w:val="543519530"/>
                  <w:tblCellSpacing w:w="15" w:type="dxa"/>
                </w:trPr>
                <w:tc>
                  <w:tcPr>
                    <w:tcW w:w="50" w:type="pct"/>
                    <w:hideMark/>
                  </w:tcPr>
                  <w:p w14:paraId="235FD49D" w14:textId="77777777" w:rsidR="00070FD1" w:rsidRDefault="00070FD1">
                    <w:pPr>
                      <w:pStyle w:val="Bibliography"/>
                      <w:rPr>
                        <w:noProof/>
                      </w:rPr>
                    </w:pPr>
                    <w:r>
                      <w:rPr>
                        <w:noProof/>
                      </w:rPr>
                      <w:t xml:space="preserve">[39] </w:t>
                    </w:r>
                  </w:p>
                </w:tc>
                <w:tc>
                  <w:tcPr>
                    <w:tcW w:w="0" w:type="auto"/>
                    <w:hideMark/>
                  </w:tcPr>
                  <w:p w14:paraId="2E6C47A7" w14:textId="77777777" w:rsidR="00070FD1" w:rsidRDefault="00070FD1">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070FD1" w14:paraId="1660AFD1" w14:textId="77777777">
                <w:trPr>
                  <w:divId w:val="543519530"/>
                  <w:tblCellSpacing w:w="15" w:type="dxa"/>
                </w:trPr>
                <w:tc>
                  <w:tcPr>
                    <w:tcW w:w="50" w:type="pct"/>
                    <w:hideMark/>
                  </w:tcPr>
                  <w:p w14:paraId="7343CF63" w14:textId="77777777" w:rsidR="00070FD1" w:rsidRDefault="00070FD1">
                    <w:pPr>
                      <w:pStyle w:val="Bibliography"/>
                      <w:rPr>
                        <w:noProof/>
                      </w:rPr>
                    </w:pPr>
                    <w:r>
                      <w:rPr>
                        <w:noProof/>
                      </w:rPr>
                      <w:t xml:space="preserve">[40] </w:t>
                    </w:r>
                  </w:p>
                </w:tc>
                <w:tc>
                  <w:tcPr>
                    <w:tcW w:w="0" w:type="auto"/>
                    <w:hideMark/>
                  </w:tcPr>
                  <w:p w14:paraId="0B7804E6" w14:textId="77777777" w:rsidR="00070FD1" w:rsidRDefault="00070FD1">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070FD1" w14:paraId="18ACC42E" w14:textId="77777777">
                <w:trPr>
                  <w:divId w:val="543519530"/>
                  <w:tblCellSpacing w:w="15" w:type="dxa"/>
                </w:trPr>
                <w:tc>
                  <w:tcPr>
                    <w:tcW w:w="50" w:type="pct"/>
                    <w:hideMark/>
                  </w:tcPr>
                  <w:p w14:paraId="1645AA9D" w14:textId="77777777" w:rsidR="00070FD1" w:rsidRDefault="00070FD1">
                    <w:pPr>
                      <w:pStyle w:val="Bibliography"/>
                      <w:rPr>
                        <w:noProof/>
                      </w:rPr>
                    </w:pPr>
                    <w:r>
                      <w:rPr>
                        <w:noProof/>
                      </w:rPr>
                      <w:t xml:space="preserve">[41] </w:t>
                    </w:r>
                  </w:p>
                </w:tc>
                <w:tc>
                  <w:tcPr>
                    <w:tcW w:w="0" w:type="auto"/>
                    <w:hideMark/>
                  </w:tcPr>
                  <w:p w14:paraId="09AEF9AB" w14:textId="77777777" w:rsidR="00070FD1" w:rsidRDefault="00070FD1">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070FD1" w14:paraId="0DC932A1" w14:textId="77777777">
                <w:trPr>
                  <w:divId w:val="543519530"/>
                  <w:tblCellSpacing w:w="15" w:type="dxa"/>
                </w:trPr>
                <w:tc>
                  <w:tcPr>
                    <w:tcW w:w="50" w:type="pct"/>
                    <w:hideMark/>
                  </w:tcPr>
                  <w:p w14:paraId="36EECEE3" w14:textId="77777777" w:rsidR="00070FD1" w:rsidRDefault="00070FD1">
                    <w:pPr>
                      <w:pStyle w:val="Bibliography"/>
                      <w:rPr>
                        <w:noProof/>
                      </w:rPr>
                    </w:pPr>
                    <w:r>
                      <w:rPr>
                        <w:noProof/>
                      </w:rPr>
                      <w:t xml:space="preserve">[42] </w:t>
                    </w:r>
                  </w:p>
                </w:tc>
                <w:tc>
                  <w:tcPr>
                    <w:tcW w:w="0" w:type="auto"/>
                    <w:hideMark/>
                  </w:tcPr>
                  <w:p w14:paraId="02839A75" w14:textId="77777777" w:rsidR="00070FD1" w:rsidRDefault="00070FD1">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070FD1" w14:paraId="40D61E85" w14:textId="77777777">
                <w:trPr>
                  <w:divId w:val="543519530"/>
                  <w:tblCellSpacing w:w="15" w:type="dxa"/>
                </w:trPr>
                <w:tc>
                  <w:tcPr>
                    <w:tcW w:w="50" w:type="pct"/>
                    <w:hideMark/>
                  </w:tcPr>
                  <w:p w14:paraId="7AA7FFD6" w14:textId="77777777" w:rsidR="00070FD1" w:rsidRDefault="00070FD1">
                    <w:pPr>
                      <w:pStyle w:val="Bibliography"/>
                      <w:rPr>
                        <w:noProof/>
                      </w:rPr>
                    </w:pPr>
                    <w:r>
                      <w:rPr>
                        <w:noProof/>
                      </w:rPr>
                      <w:t xml:space="preserve">[43] </w:t>
                    </w:r>
                  </w:p>
                </w:tc>
                <w:tc>
                  <w:tcPr>
                    <w:tcW w:w="0" w:type="auto"/>
                    <w:hideMark/>
                  </w:tcPr>
                  <w:p w14:paraId="1A0EB22D" w14:textId="77777777" w:rsidR="00070FD1" w:rsidRDefault="00070FD1">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070FD1" w14:paraId="29BCE619" w14:textId="77777777">
                <w:trPr>
                  <w:divId w:val="543519530"/>
                  <w:tblCellSpacing w:w="15" w:type="dxa"/>
                </w:trPr>
                <w:tc>
                  <w:tcPr>
                    <w:tcW w:w="50" w:type="pct"/>
                    <w:hideMark/>
                  </w:tcPr>
                  <w:p w14:paraId="715DBAAA" w14:textId="77777777" w:rsidR="00070FD1" w:rsidRDefault="00070FD1">
                    <w:pPr>
                      <w:pStyle w:val="Bibliography"/>
                      <w:rPr>
                        <w:noProof/>
                      </w:rPr>
                    </w:pPr>
                    <w:r>
                      <w:rPr>
                        <w:noProof/>
                      </w:rPr>
                      <w:t xml:space="preserve">[44] </w:t>
                    </w:r>
                  </w:p>
                </w:tc>
                <w:tc>
                  <w:tcPr>
                    <w:tcW w:w="0" w:type="auto"/>
                    <w:hideMark/>
                  </w:tcPr>
                  <w:p w14:paraId="33CF109B" w14:textId="77777777" w:rsidR="00070FD1" w:rsidRDefault="00070FD1">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070FD1" w14:paraId="622D859D" w14:textId="77777777">
                <w:trPr>
                  <w:divId w:val="543519530"/>
                  <w:tblCellSpacing w:w="15" w:type="dxa"/>
                </w:trPr>
                <w:tc>
                  <w:tcPr>
                    <w:tcW w:w="50" w:type="pct"/>
                    <w:hideMark/>
                  </w:tcPr>
                  <w:p w14:paraId="4ED4141D" w14:textId="77777777" w:rsidR="00070FD1" w:rsidRDefault="00070FD1">
                    <w:pPr>
                      <w:pStyle w:val="Bibliography"/>
                      <w:rPr>
                        <w:noProof/>
                      </w:rPr>
                    </w:pPr>
                    <w:r>
                      <w:rPr>
                        <w:noProof/>
                      </w:rPr>
                      <w:t xml:space="preserve">[45] </w:t>
                    </w:r>
                  </w:p>
                </w:tc>
                <w:tc>
                  <w:tcPr>
                    <w:tcW w:w="0" w:type="auto"/>
                    <w:hideMark/>
                  </w:tcPr>
                  <w:p w14:paraId="39147DDE" w14:textId="77777777" w:rsidR="00070FD1" w:rsidRDefault="00070FD1">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070FD1" w14:paraId="087DB3FA" w14:textId="77777777">
                <w:trPr>
                  <w:divId w:val="543519530"/>
                  <w:tblCellSpacing w:w="15" w:type="dxa"/>
                </w:trPr>
                <w:tc>
                  <w:tcPr>
                    <w:tcW w:w="50" w:type="pct"/>
                    <w:hideMark/>
                  </w:tcPr>
                  <w:p w14:paraId="076BBB52" w14:textId="77777777" w:rsidR="00070FD1" w:rsidRDefault="00070FD1">
                    <w:pPr>
                      <w:pStyle w:val="Bibliography"/>
                      <w:rPr>
                        <w:noProof/>
                      </w:rPr>
                    </w:pPr>
                    <w:r>
                      <w:rPr>
                        <w:noProof/>
                      </w:rPr>
                      <w:t xml:space="preserve">[46] </w:t>
                    </w:r>
                  </w:p>
                </w:tc>
                <w:tc>
                  <w:tcPr>
                    <w:tcW w:w="0" w:type="auto"/>
                    <w:hideMark/>
                  </w:tcPr>
                  <w:p w14:paraId="4AFDDFC0" w14:textId="77777777" w:rsidR="00070FD1" w:rsidRDefault="00070FD1">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070FD1" w14:paraId="3B450F97" w14:textId="77777777">
                <w:trPr>
                  <w:divId w:val="543519530"/>
                  <w:tblCellSpacing w:w="15" w:type="dxa"/>
                </w:trPr>
                <w:tc>
                  <w:tcPr>
                    <w:tcW w:w="50" w:type="pct"/>
                    <w:hideMark/>
                  </w:tcPr>
                  <w:p w14:paraId="596E2E86" w14:textId="77777777" w:rsidR="00070FD1" w:rsidRDefault="00070FD1">
                    <w:pPr>
                      <w:pStyle w:val="Bibliography"/>
                      <w:rPr>
                        <w:noProof/>
                      </w:rPr>
                    </w:pPr>
                    <w:r>
                      <w:rPr>
                        <w:noProof/>
                      </w:rPr>
                      <w:lastRenderedPageBreak/>
                      <w:t xml:space="preserve">[47] </w:t>
                    </w:r>
                  </w:p>
                </w:tc>
                <w:tc>
                  <w:tcPr>
                    <w:tcW w:w="0" w:type="auto"/>
                    <w:hideMark/>
                  </w:tcPr>
                  <w:p w14:paraId="72FBA710" w14:textId="77777777" w:rsidR="00070FD1" w:rsidRDefault="00070FD1">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070FD1" w14:paraId="6B73BCD3" w14:textId="77777777">
                <w:trPr>
                  <w:divId w:val="543519530"/>
                  <w:tblCellSpacing w:w="15" w:type="dxa"/>
                </w:trPr>
                <w:tc>
                  <w:tcPr>
                    <w:tcW w:w="50" w:type="pct"/>
                    <w:hideMark/>
                  </w:tcPr>
                  <w:p w14:paraId="6373FA95" w14:textId="77777777" w:rsidR="00070FD1" w:rsidRDefault="00070FD1">
                    <w:pPr>
                      <w:pStyle w:val="Bibliography"/>
                      <w:rPr>
                        <w:noProof/>
                      </w:rPr>
                    </w:pPr>
                    <w:r>
                      <w:rPr>
                        <w:noProof/>
                      </w:rPr>
                      <w:t xml:space="preserve">[48] </w:t>
                    </w:r>
                  </w:p>
                </w:tc>
                <w:tc>
                  <w:tcPr>
                    <w:tcW w:w="0" w:type="auto"/>
                    <w:hideMark/>
                  </w:tcPr>
                  <w:p w14:paraId="73610117" w14:textId="77777777" w:rsidR="00070FD1" w:rsidRDefault="00070FD1">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070FD1" w14:paraId="6637F876" w14:textId="77777777">
                <w:trPr>
                  <w:divId w:val="543519530"/>
                  <w:tblCellSpacing w:w="15" w:type="dxa"/>
                </w:trPr>
                <w:tc>
                  <w:tcPr>
                    <w:tcW w:w="50" w:type="pct"/>
                    <w:hideMark/>
                  </w:tcPr>
                  <w:p w14:paraId="521FD307" w14:textId="77777777" w:rsidR="00070FD1" w:rsidRDefault="00070FD1">
                    <w:pPr>
                      <w:pStyle w:val="Bibliography"/>
                      <w:rPr>
                        <w:noProof/>
                      </w:rPr>
                    </w:pPr>
                    <w:r>
                      <w:rPr>
                        <w:noProof/>
                      </w:rPr>
                      <w:t xml:space="preserve">[49] </w:t>
                    </w:r>
                  </w:p>
                </w:tc>
                <w:tc>
                  <w:tcPr>
                    <w:tcW w:w="0" w:type="auto"/>
                    <w:hideMark/>
                  </w:tcPr>
                  <w:p w14:paraId="29EF8E6F" w14:textId="77777777" w:rsidR="00070FD1" w:rsidRDefault="00070FD1">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070FD1" w14:paraId="28D4F0E0" w14:textId="77777777">
                <w:trPr>
                  <w:divId w:val="543519530"/>
                  <w:tblCellSpacing w:w="15" w:type="dxa"/>
                </w:trPr>
                <w:tc>
                  <w:tcPr>
                    <w:tcW w:w="50" w:type="pct"/>
                    <w:hideMark/>
                  </w:tcPr>
                  <w:p w14:paraId="0C43B34B" w14:textId="77777777" w:rsidR="00070FD1" w:rsidRDefault="00070FD1">
                    <w:pPr>
                      <w:pStyle w:val="Bibliography"/>
                      <w:rPr>
                        <w:noProof/>
                      </w:rPr>
                    </w:pPr>
                    <w:r>
                      <w:rPr>
                        <w:noProof/>
                      </w:rPr>
                      <w:t xml:space="preserve">[50] </w:t>
                    </w:r>
                  </w:p>
                </w:tc>
                <w:tc>
                  <w:tcPr>
                    <w:tcW w:w="0" w:type="auto"/>
                    <w:hideMark/>
                  </w:tcPr>
                  <w:p w14:paraId="1C41F15B" w14:textId="77777777" w:rsidR="00070FD1" w:rsidRDefault="00070FD1">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070FD1" w14:paraId="3513795F" w14:textId="77777777">
                <w:trPr>
                  <w:divId w:val="543519530"/>
                  <w:tblCellSpacing w:w="15" w:type="dxa"/>
                </w:trPr>
                <w:tc>
                  <w:tcPr>
                    <w:tcW w:w="50" w:type="pct"/>
                    <w:hideMark/>
                  </w:tcPr>
                  <w:p w14:paraId="0C29796D" w14:textId="77777777" w:rsidR="00070FD1" w:rsidRDefault="00070FD1">
                    <w:pPr>
                      <w:pStyle w:val="Bibliography"/>
                      <w:rPr>
                        <w:noProof/>
                      </w:rPr>
                    </w:pPr>
                    <w:r>
                      <w:rPr>
                        <w:noProof/>
                      </w:rPr>
                      <w:t xml:space="preserve">[51] </w:t>
                    </w:r>
                  </w:p>
                </w:tc>
                <w:tc>
                  <w:tcPr>
                    <w:tcW w:w="0" w:type="auto"/>
                    <w:hideMark/>
                  </w:tcPr>
                  <w:p w14:paraId="2E23F8FB" w14:textId="77777777" w:rsidR="00070FD1" w:rsidRDefault="00070FD1">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070FD1" w14:paraId="18172C1F" w14:textId="77777777">
                <w:trPr>
                  <w:divId w:val="543519530"/>
                  <w:tblCellSpacing w:w="15" w:type="dxa"/>
                </w:trPr>
                <w:tc>
                  <w:tcPr>
                    <w:tcW w:w="50" w:type="pct"/>
                    <w:hideMark/>
                  </w:tcPr>
                  <w:p w14:paraId="4723F03A" w14:textId="77777777" w:rsidR="00070FD1" w:rsidRDefault="00070FD1">
                    <w:pPr>
                      <w:pStyle w:val="Bibliography"/>
                      <w:rPr>
                        <w:noProof/>
                      </w:rPr>
                    </w:pPr>
                    <w:r>
                      <w:rPr>
                        <w:noProof/>
                      </w:rPr>
                      <w:t xml:space="preserve">[52] </w:t>
                    </w:r>
                  </w:p>
                </w:tc>
                <w:tc>
                  <w:tcPr>
                    <w:tcW w:w="0" w:type="auto"/>
                    <w:hideMark/>
                  </w:tcPr>
                  <w:p w14:paraId="48C3BC2F" w14:textId="77777777" w:rsidR="00070FD1" w:rsidRDefault="00070FD1">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070FD1" w14:paraId="62A1F331" w14:textId="77777777">
                <w:trPr>
                  <w:divId w:val="543519530"/>
                  <w:tblCellSpacing w:w="15" w:type="dxa"/>
                </w:trPr>
                <w:tc>
                  <w:tcPr>
                    <w:tcW w:w="50" w:type="pct"/>
                    <w:hideMark/>
                  </w:tcPr>
                  <w:p w14:paraId="4C045AF5" w14:textId="77777777" w:rsidR="00070FD1" w:rsidRDefault="00070FD1">
                    <w:pPr>
                      <w:pStyle w:val="Bibliography"/>
                      <w:rPr>
                        <w:noProof/>
                      </w:rPr>
                    </w:pPr>
                    <w:r>
                      <w:rPr>
                        <w:noProof/>
                      </w:rPr>
                      <w:t xml:space="preserve">[53] </w:t>
                    </w:r>
                  </w:p>
                </w:tc>
                <w:tc>
                  <w:tcPr>
                    <w:tcW w:w="0" w:type="auto"/>
                    <w:hideMark/>
                  </w:tcPr>
                  <w:p w14:paraId="5E223D99" w14:textId="77777777" w:rsidR="00070FD1" w:rsidRDefault="00070FD1">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070FD1" w14:paraId="7A36E55C" w14:textId="77777777">
                <w:trPr>
                  <w:divId w:val="543519530"/>
                  <w:tblCellSpacing w:w="15" w:type="dxa"/>
                </w:trPr>
                <w:tc>
                  <w:tcPr>
                    <w:tcW w:w="50" w:type="pct"/>
                    <w:hideMark/>
                  </w:tcPr>
                  <w:p w14:paraId="79FB8C1E" w14:textId="77777777" w:rsidR="00070FD1" w:rsidRDefault="00070FD1">
                    <w:pPr>
                      <w:pStyle w:val="Bibliography"/>
                      <w:rPr>
                        <w:noProof/>
                      </w:rPr>
                    </w:pPr>
                    <w:r>
                      <w:rPr>
                        <w:noProof/>
                      </w:rPr>
                      <w:t xml:space="preserve">[54] </w:t>
                    </w:r>
                  </w:p>
                </w:tc>
                <w:tc>
                  <w:tcPr>
                    <w:tcW w:w="0" w:type="auto"/>
                    <w:hideMark/>
                  </w:tcPr>
                  <w:p w14:paraId="423B5BA0" w14:textId="77777777" w:rsidR="00070FD1" w:rsidRDefault="00070FD1">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070FD1" w14:paraId="29B568A8" w14:textId="77777777">
                <w:trPr>
                  <w:divId w:val="543519530"/>
                  <w:tblCellSpacing w:w="15" w:type="dxa"/>
                </w:trPr>
                <w:tc>
                  <w:tcPr>
                    <w:tcW w:w="50" w:type="pct"/>
                    <w:hideMark/>
                  </w:tcPr>
                  <w:p w14:paraId="2709EB44" w14:textId="77777777" w:rsidR="00070FD1" w:rsidRDefault="00070FD1">
                    <w:pPr>
                      <w:pStyle w:val="Bibliography"/>
                      <w:rPr>
                        <w:noProof/>
                      </w:rPr>
                    </w:pPr>
                    <w:r>
                      <w:rPr>
                        <w:noProof/>
                      </w:rPr>
                      <w:t xml:space="preserve">[55] </w:t>
                    </w:r>
                  </w:p>
                </w:tc>
                <w:tc>
                  <w:tcPr>
                    <w:tcW w:w="0" w:type="auto"/>
                    <w:hideMark/>
                  </w:tcPr>
                  <w:p w14:paraId="42935875" w14:textId="77777777" w:rsidR="00070FD1" w:rsidRDefault="00070FD1">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070FD1" w14:paraId="61C4960C" w14:textId="77777777">
                <w:trPr>
                  <w:divId w:val="543519530"/>
                  <w:tblCellSpacing w:w="15" w:type="dxa"/>
                </w:trPr>
                <w:tc>
                  <w:tcPr>
                    <w:tcW w:w="50" w:type="pct"/>
                    <w:hideMark/>
                  </w:tcPr>
                  <w:p w14:paraId="2F7CBAF1" w14:textId="77777777" w:rsidR="00070FD1" w:rsidRDefault="00070FD1">
                    <w:pPr>
                      <w:pStyle w:val="Bibliography"/>
                      <w:rPr>
                        <w:noProof/>
                      </w:rPr>
                    </w:pPr>
                    <w:r>
                      <w:rPr>
                        <w:noProof/>
                      </w:rPr>
                      <w:t xml:space="preserve">[56] </w:t>
                    </w:r>
                  </w:p>
                </w:tc>
                <w:tc>
                  <w:tcPr>
                    <w:tcW w:w="0" w:type="auto"/>
                    <w:hideMark/>
                  </w:tcPr>
                  <w:p w14:paraId="5F1C7515" w14:textId="77777777" w:rsidR="00070FD1" w:rsidRDefault="00070FD1">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070FD1" w14:paraId="7C23B856" w14:textId="77777777">
                <w:trPr>
                  <w:divId w:val="543519530"/>
                  <w:tblCellSpacing w:w="15" w:type="dxa"/>
                </w:trPr>
                <w:tc>
                  <w:tcPr>
                    <w:tcW w:w="50" w:type="pct"/>
                    <w:hideMark/>
                  </w:tcPr>
                  <w:p w14:paraId="4DBD2805" w14:textId="77777777" w:rsidR="00070FD1" w:rsidRDefault="00070FD1">
                    <w:pPr>
                      <w:pStyle w:val="Bibliography"/>
                      <w:rPr>
                        <w:noProof/>
                      </w:rPr>
                    </w:pPr>
                    <w:r>
                      <w:rPr>
                        <w:noProof/>
                      </w:rPr>
                      <w:t xml:space="preserve">[57] </w:t>
                    </w:r>
                  </w:p>
                </w:tc>
                <w:tc>
                  <w:tcPr>
                    <w:tcW w:w="0" w:type="auto"/>
                    <w:hideMark/>
                  </w:tcPr>
                  <w:p w14:paraId="6CB5239A" w14:textId="77777777" w:rsidR="00070FD1" w:rsidRDefault="00070FD1">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070FD1" w14:paraId="36182052" w14:textId="77777777">
                <w:trPr>
                  <w:divId w:val="543519530"/>
                  <w:tblCellSpacing w:w="15" w:type="dxa"/>
                </w:trPr>
                <w:tc>
                  <w:tcPr>
                    <w:tcW w:w="50" w:type="pct"/>
                    <w:hideMark/>
                  </w:tcPr>
                  <w:p w14:paraId="0163C2F1" w14:textId="77777777" w:rsidR="00070FD1" w:rsidRDefault="00070FD1">
                    <w:pPr>
                      <w:pStyle w:val="Bibliography"/>
                      <w:rPr>
                        <w:noProof/>
                      </w:rPr>
                    </w:pPr>
                    <w:r>
                      <w:rPr>
                        <w:noProof/>
                      </w:rPr>
                      <w:t xml:space="preserve">[58] </w:t>
                    </w:r>
                  </w:p>
                </w:tc>
                <w:tc>
                  <w:tcPr>
                    <w:tcW w:w="0" w:type="auto"/>
                    <w:hideMark/>
                  </w:tcPr>
                  <w:p w14:paraId="6B3A493A" w14:textId="77777777" w:rsidR="00070FD1" w:rsidRDefault="00070FD1">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070FD1" w14:paraId="62C2E2B8" w14:textId="77777777">
                <w:trPr>
                  <w:divId w:val="543519530"/>
                  <w:tblCellSpacing w:w="15" w:type="dxa"/>
                </w:trPr>
                <w:tc>
                  <w:tcPr>
                    <w:tcW w:w="50" w:type="pct"/>
                    <w:hideMark/>
                  </w:tcPr>
                  <w:p w14:paraId="569CBE88" w14:textId="77777777" w:rsidR="00070FD1" w:rsidRDefault="00070FD1">
                    <w:pPr>
                      <w:pStyle w:val="Bibliography"/>
                      <w:rPr>
                        <w:noProof/>
                      </w:rPr>
                    </w:pPr>
                    <w:r>
                      <w:rPr>
                        <w:noProof/>
                      </w:rPr>
                      <w:t xml:space="preserve">[59] </w:t>
                    </w:r>
                  </w:p>
                </w:tc>
                <w:tc>
                  <w:tcPr>
                    <w:tcW w:w="0" w:type="auto"/>
                    <w:hideMark/>
                  </w:tcPr>
                  <w:p w14:paraId="564651F4" w14:textId="77777777" w:rsidR="00070FD1" w:rsidRDefault="00070FD1">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070FD1" w14:paraId="496B876B" w14:textId="77777777">
                <w:trPr>
                  <w:divId w:val="543519530"/>
                  <w:tblCellSpacing w:w="15" w:type="dxa"/>
                </w:trPr>
                <w:tc>
                  <w:tcPr>
                    <w:tcW w:w="50" w:type="pct"/>
                    <w:hideMark/>
                  </w:tcPr>
                  <w:p w14:paraId="698087F4" w14:textId="77777777" w:rsidR="00070FD1" w:rsidRDefault="00070FD1">
                    <w:pPr>
                      <w:pStyle w:val="Bibliography"/>
                      <w:rPr>
                        <w:noProof/>
                      </w:rPr>
                    </w:pPr>
                    <w:r>
                      <w:rPr>
                        <w:noProof/>
                      </w:rPr>
                      <w:t xml:space="preserve">[60] </w:t>
                    </w:r>
                  </w:p>
                </w:tc>
                <w:tc>
                  <w:tcPr>
                    <w:tcW w:w="0" w:type="auto"/>
                    <w:hideMark/>
                  </w:tcPr>
                  <w:p w14:paraId="02EC970D" w14:textId="77777777" w:rsidR="00070FD1" w:rsidRDefault="00070FD1">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070FD1" w14:paraId="387012B9" w14:textId="77777777">
                <w:trPr>
                  <w:divId w:val="543519530"/>
                  <w:tblCellSpacing w:w="15" w:type="dxa"/>
                </w:trPr>
                <w:tc>
                  <w:tcPr>
                    <w:tcW w:w="50" w:type="pct"/>
                    <w:hideMark/>
                  </w:tcPr>
                  <w:p w14:paraId="3D36E878" w14:textId="77777777" w:rsidR="00070FD1" w:rsidRDefault="00070FD1">
                    <w:pPr>
                      <w:pStyle w:val="Bibliography"/>
                      <w:rPr>
                        <w:noProof/>
                      </w:rPr>
                    </w:pPr>
                    <w:r>
                      <w:rPr>
                        <w:noProof/>
                      </w:rPr>
                      <w:t xml:space="preserve">[61] </w:t>
                    </w:r>
                  </w:p>
                </w:tc>
                <w:tc>
                  <w:tcPr>
                    <w:tcW w:w="0" w:type="auto"/>
                    <w:hideMark/>
                  </w:tcPr>
                  <w:p w14:paraId="7E8110D7" w14:textId="77777777" w:rsidR="00070FD1" w:rsidRDefault="00070FD1">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070FD1" w14:paraId="2AF47D1C" w14:textId="77777777">
                <w:trPr>
                  <w:divId w:val="543519530"/>
                  <w:tblCellSpacing w:w="15" w:type="dxa"/>
                </w:trPr>
                <w:tc>
                  <w:tcPr>
                    <w:tcW w:w="50" w:type="pct"/>
                    <w:hideMark/>
                  </w:tcPr>
                  <w:p w14:paraId="3E8B1E8C" w14:textId="77777777" w:rsidR="00070FD1" w:rsidRDefault="00070FD1">
                    <w:pPr>
                      <w:pStyle w:val="Bibliography"/>
                      <w:rPr>
                        <w:noProof/>
                      </w:rPr>
                    </w:pPr>
                    <w:r>
                      <w:rPr>
                        <w:noProof/>
                      </w:rPr>
                      <w:t xml:space="preserve">[62] </w:t>
                    </w:r>
                  </w:p>
                </w:tc>
                <w:tc>
                  <w:tcPr>
                    <w:tcW w:w="0" w:type="auto"/>
                    <w:hideMark/>
                  </w:tcPr>
                  <w:p w14:paraId="7A1FA471" w14:textId="77777777" w:rsidR="00070FD1" w:rsidRDefault="00070FD1">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070FD1" w14:paraId="4DE64D22" w14:textId="77777777">
                <w:trPr>
                  <w:divId w:val="543519530"/>
                  <w:tblCellSpacing w:w="15" w:type="dxa"/>
                </w:trPr>
                <w:tc>
                  <w:tcPr>
                    <w:tcW w:w="50" w:type="pct"/>
                    <w:hideMark/>
                  </w:tcPr>
                  <w:p w14:paraId="007070F8" w14:textId="77777777" w:rsidR="00070FD1" w:rsidRDefault="00070FD1">
                    <w:pPr>
                      <w:pStyle w:val="Bibliography"/>
                      <w:rPr>
                        <w:noProof/>
                      </w:rPr>
                    </w:pPr>
                    <w:r>
                      <w:rPr>
                        <w:noProof/>
                      </w:rPr>
                      <w:t xml:space="preserve">[63] </w:t>
                    </w:r>
                  </w:p>
                </w:tc>
                <w:tc>
                  <w:tcPr>
                    <w:tcW w:w="0" w:type="auto"/>
                    <w:hideMark/>
                  </w:tcPr>
                  <w:p w14:paraId="74AA8CBE" w14:textId="77777777" w:rsidR="00070FD1" w:rsidRDefault="00070FD1">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070FD1" w14:paraId="25807CE4" w14:textId="77777777">
                <w:trPr>
                  <w:divId w:val="543519530"/>
                  <w:tblCellSpacing w:w="15" w:type="dxa"/>
                </w:trPr>
                <w:tc>
                  <w:tcPr>
                    <w:tcW w:w="50" w:type="pct"/>
                    <w:hideMark/>
                  </w:tcPr>
                  <w:p w14:paraId="1729FD53" w14:textId="77777777" w:rsidR="00070FD1" w:rsidRDefault="00070FD1">
                    <w:pPr>
                      <w:pStyle w:val="Bibliography"/>
                      <w:rPr>
                        <w:noProof/>
                      </w:rPr>
                    </w:pPr>
                    <w:r>
                      <w:rPr>
                        <w:noProof/>
                      </w:rPr>
                      <w:t xml:space="preserve">[64] </w:t>
                    </w:r>
                  </w:p>
                </w:tc>
                <w:tc>
                  <w:tcPr>
                    <w:tcW w:w="0" w:type="auto"/>
                    <w:hideMark/>
                  </w:tcPr>
                  <w:p w14:paraId="40E8292D" w14:textId="77777777" w:rsidR="00070FD1" w:rsidRDefault="00070FD1">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070FD1" w14:paraId="54DBECBA" w14:textId="77777777">
                <w:trPr>
                  <w:divId w:val="543519530"/>
                  <w:tblCellSpacing w:w="15" w:type="dxa"/>
                </w:trPr>
                <w:tc>
                  <w:tcPr>
                    <w:tcW w:w="50" w:type="pct"/>
                    <w:hideMark/>
                  </w:tcPr>
                  <w:p w14:paraId="4D43ECA0" w14:textId="77777777" w:rsidR="00070FD1" w:rsidRDefault="00070FD1">
                    <w:pPr>
                      <w:pStyle w:val="Bibliography"/>
                      <w:rPr>
                        <w:noProof/>
                      </w:rPr>
                    </w:pPr>
                    <w:r>
                      <w:rPr>
                        <w:noProof/>
                      </w:rPr>
                      <w:t xml:space="preserve">[65] </w:t>
                    </w:r>
                  </w:p>
                </w:tc>
                <w:tc>
                  <w:tcPr>
                    <w:tcW w:w="0" w:type="auto"/>
                    <w:hideMark/>
                  </w:tcPr>
                  <w:p w14:paraId="41D9A000" w14:textId="77777777" w:rsidR="00070FD1" w:rsidRDefault="00070FD1">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070FD1" w14:paraId="18B34151" w14:textId="77777777">
                <w:trPr>
                  <w:divId w:val="543519530"/>
                  <w:tblCellSpacing w:w="15" w:type="dxa"/>
                </w:trPr>
                <w:tc>
                  <w:tcPr>
                    <w:tcW w:w="50" w:type="pct"/>
                    <w:hideMark/>
                  </w:tcPr>
                  <w:p w14:paraId="1415756A" w14:textId="77777777" w:rsidR="00070FD1" w:rsidRDefault="00070FD1">
                    <w:pPr>
                      <w:pStyle w:val="Bibliography"/>
                      <w:rPr>
                        <w:noProof/>
                      </w:rPr>
                    </w:pPr>
                    <w:r>
                      <w:rPr>
                        <w:noProof/>
                      </w:rPr>
                      <w:t xml:space="preserve">[66] </w:t>
                    </w:r>
                  </w:p>
                </w:tc>
                <w:tc>
                  <w:tcPr>
                    <w:tcW w:w="0" w:type="auto"/>
                    <w:hideMark/>
                  </w:tcPr>
                  <w:p w14:paraId="16460ED2" w14:textId="77777777" w:rsidR="00070FD1" w:rsidRDefault="00070FD1">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070FD1" w14:paraId="2DD0C337" w14:textId="77777777">
                <w:trPr>
                  <w:divId w:val="543519530"/>
                  <w:tblCellSpacing w:w="15" w:type="dxa"/>
                </w:trPr>
                <w:tc>
                  <w:tcPr>
                    <w:tcW w:w="50" w:type="pct"/>
                    <w:hideMark/>
                  </w:tcPr>
                  <w:p w14:paraId="2FDD8EA7" w14:textId="77777777" w:rsidR="00070FD1" w:rsidRDefault="00070FD1">
                    <w:pPr>
                      <w:pStyle w:val="Bibliography"/>
                      <w:rPr>
                        <w:noProof/>
                      </w:rPr>
                    </w:pPr>
                    <w:r>
                      <w:rPr>
                        <w:noProof/>
                      </w:rPr>
                      <w:t xml:space="preserve">[67] </w:t>
                    </w:r>
                  </w:p>
                </w:tc>
                <w:tc>
                  <w:tcPr>
                    <w:tcW w:w="0" w:type="auto"/>
                    <w:hideMark/>
                  </w:tcPr>
                  <w:p w14:paraId="61B6686B" w14:textId="77777777" w:rsidR="00070FD1" w:rsidRDefault="00070FD1">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070FD1" w14:paraId="331B3376" w14:textId="77777777">
                <w:trPr>
                  <w:divId w:val="543519530"/>
                  <w:tblCellSpacing w:w="15" w:type="dxa"/>
                </w:trPr>
                <w:tc>
                  <w:tcPr>
                    <w:tcW w:w="50" w:type="pct"/>
                    <w:hideMark/>
                  </w:tcPr>
                  <w:p w14:paraId="3CDDCF80" w14:textId="77777777" w:rsidR="00070FD1" w:rsidRDefault="00070FD1">
                    <w:pPr>
                      <w:pStyle w:val="Bibliography"/>
                      <w:rPr>
                        <w:noProof/>
                      </w:rPr>
                    </w:pPr>
                    <w:r>
                      <w:rPr>
                        <w:noProof/>
                      </w:rPr>
                      <w:t xml:space="preserve">[68] </w:t>
                    </w:r>
                  </w:p>
                </w:tc>
                <w:tc>
                  <w:tcPr>
                    <w:tcW w:w="0" w:type="auto"/>
                    <w:hideMark/>
                  </w:tcPr>
                  <w:p w14:paraId="246E3605" w14:textId="77777777" w:rsidR="00070FD1" w:rsidRDefault="00070FD1">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070FD1" w14:paraId="1FF70687" w14:textId="77777777">
                <w:trPr>
                  <w:divId w:val="543519530"/>
                  <w:tblCellSpacing w:w="15" w:type="dxa"/>
                </w:trPr>
                <w:tc>
                  <w:tcPr>
                    <w:tcW w:w="50" w:type="pct"/>
                    <w:hideMark/>
                  </w:tcPr>
                  <w:p w14:paraId="359200F2" w14:textId="77777777" w:rsidR="00070FD1" w:rsidRDefault="00070FD1">
                    <w:pPr>
                      <w:pStyle w:val="Bibliography"/>
                      <w:rPr>
                        <w:noProof/>
                      </w:rPr>
                    </w:pPr>
                    <w:r>
                      <w:rPr>
                        <w:noProof/>
                      </w:rPr>
                      <w:t xml:space="preserve">[69] </w:t>
                    </w:r>
                  </w:p>
                </w:tc>
                <w:tc>
                  <w:tcPr>
                    <w:tcW w:w="0" w:type="auto"/>
                    <w:hideMark/>
                  </w:tcPr>
                  <w:p w14:paraId="3D3B1DE7" w14:textId="77777777" w:rsidR="00070FD1" w:rsidRDefault="00070FD1">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070FD1" w14:paraId="2471EF01" w14:textId="77777777">
                <w:trPr>
                  <w:divId w:val="543519530"/>
                  <w:tblCellSpacing w:w="15" w:type="dxa"/>
                </w:trPr>
                <w:tc>
                  <w:tcPr>
                    <w:tcW w:w="50" w:type="pct"/>
                    <w:hideMark/>
                  </w:tcPr>
                  <w:p w14:paraId="62C23A30" w14:textId="77777777" w:rsidR="00070FD1" w:rsidRDefault="00070FD1">
                    <w:pPr>
                      <w:pStyle w:val="Bibliography"/>
                      <w:rPr>
                        <w:noProof/>
                      </w:rPr>
                    </w:pPr>
                    <w:r>
                      <w:rPr>
                        <w:noProof/>
                      </w:rPr>
                      <w:t xml:space="preserve">[70] </w:t>
                    </w:r>
                  </w:p>
                </w:tc>
                <w:tc>
                  <w:tcPr>
                    <w:tcW w:w="0" w:type="auto"/>
                    <w:hideMark/>
                  </w:tcPr>
                  <w:p w14:paraId="503F38C6" w14:textId="77777777" w:rsidR="00070FD1" w:rsidRDefault="00070FD1">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070FD1" w14:paraId="7D978715" w14:textId="77777777">
                <w:trPr>
                  <w:divId w:val="543519530"/>
                  <w:tblCellSpacing w:w="15" w:type="dxa"/>
                </w:trPr>
                <w:tc>
                  <w:tcPr>
                    <w:tcW w:w="50" w:type="pct"/>
                    <w:hideMark/>
                  </w:tcPr>
                  <w:p w14:paraId="41EAC27E" w14:textId="77777777" w:rsidR="00070FD1" w:rsidRDefault="00070FD1">
                    <w:pPr>
                      <w:pStyle w:val="Bibliography"/>
                      <w:rPr>
                        <w:noProof/>
                      </w:rPr>
                    </w:pPr>
                    <w:r>
                      <w:rPr>
                        <w:noProof/>
                      </w:rPr>
                      <w:t xml:space="preserve">[71] </w:t>
                    </w:r>
                  </w:p>
                </w:tc>
                <w:tc>
                  <w:tcPr>
                    <w:tcW w:w="0" w:type="auto"/>
                    <w:hideMark/>
                  </w:tcPr>
                  <w:p w14:paraId="66344066" w14:textId="77777777" w:rsidR="00070FD1" w:rsidRDefault="00070FD1">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070FD1" w14:paraId="072243E2" w14:textId="77777777">
                <w:trPr>
                  <w:divId w:val="543519530"/>
                  <w:tblCellSpacing w:w="15" w:type="dxa"/>
                </w:trPr>
                <w:tc>
                  <w:tcPr>
                    <w:tcW w:w="50" w:type="pct"/>
                    <w:hideMark/>
                  </w:tcPr>
                  <w:p w14:paraId="39261E66" w14:textId="77777777" w:rsidR="00070FD1" w:rsidRDefault="00070FD1">
                    <w:pPr>
                      <w:pStyle w:val="Bibliography"/>
                      <w:rPr>
                        <w:noProof/>
                      </w:rPr>
                    </w:pPr>
                    <w:r>
                      <w:rPr>
                        <w:noProof/>
                      </w:rPr>
                      <w:t xml:space="preserve">[72] </w:t>
                    </w:r>
                  </w:p>
                </w:tc>
                <w:tc>
                  <w:tcPr>
                    <w:tcW w:w="0" w:type="auto"/>
                    <w:hideMark/>
                  </w:tcPr>
                  <w:p w14:paraId="06690CF2" w14:textId="77777777" w:rsidR="00070FD1" w:rsidRDefault="00070FD1">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070FD1" w14:paraId="0BB62296" w14:textId="77777777">
                <w:trPr>
                  <w:divId w:val="543519530"/>
                  <w:tblCellSpacing w:w="15" w:type="dxa"/>
                </w:trPr>
                <w:tc>
                  <w:tcPr>
                    <w:tcW w:w="50" w:type="pct"/>
                    <w:hideMark/>
                  </w:tcPr>
                  <w:p w14:paraId="4892EFC5" w14:textId="77777777" w:rsidR="00070FD1" w:rsidRDefault="00070FD1">
                    <w:pPr>
                      <w:pStyle w:val="Bibliography"/>
                      <w:rPr>
                        <w:noProof/>
                      </w:rPr>
                    </w:pPr>
                    <w:r>
                      <w:rPr>
                        <w:noProof/>
                      </w:rPr>
                      <w:t xml:space="preserve">[73] </w:t>
                    </w:r>
                  </w:p>
                </w:tc>
                <w:tc>
                  <w:tcPr>
                    <w:tcW w:w="0" w:type="auto"/>
                    <w:hideMark/>
                  </w:tcPr>
                  <w:p w14:paraId="48053B06" w14:textId="77777777" w:rsidR="00070FD1" w:rsidRDefault="00070FD1">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070FD1" w14:paraId="3F1B0D0A" w14:textId="77777777">
                <w:trPr>
                  <w:divId w:val="543519530"/>
                  <w:tblCellSpacing w:w="15" w:type="dxa"/>
                </w:trPr>
                <w:tc>
                  <w:tcPr>
                    <w:tcW w:w="50" w:type="pct"/>
                    <w:hideMark/>
                  </w:tcPr>
                  <w:p w14:paraId="655979F4" w14:textId="77777777" w:rsidR="00070FD1" w:rsidRDefault="00070FD1">
                    <w:pPr>
                      <w:pStyle w:val="Bibliography"/>
                      <w:rPr>
                        <w:noProof/>
                      </w:rPr>
                    </w:pPr>
                    <w:r>
                      <w:rPr>
                        <w:noProof/>
                      </w:rPr>
                      <w:t xml:space="preserve">[74] </w:t>
                    </w:r>
                  </w:p>
                </w:tc>
                <w:tc>
                  <w:tcPr>
                    <w:tcW w:w="0" w:type="auto"/>
                    <w:hideMark/>
                  </w:tcPr>
                  <w:p w14:paraId="34A87EF3" w14:textId="77777777" w:rsidR="00070FD1" w:rsidRDefault="00070FD1">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070FD1" w14:paraId="70F61617" w14:textId="77777777">
                <w:trPr>
                  <w:divId w:val="543519530"/>
                  <w:tblCellSpacing w:w="15" w:type="dxa"/>
                </w:trPr>
                <w:tc>
                  <w:tcPr>
                    <w:tcW w:w="50" w:type="pct"/>
                    <w:hideMark/>
                  </w:tcPr>
                  <w:p w14:paraId="0BD00D88" w14:textId="77777777" w:rsidR="00070FD1" w:rsidRDefault="00070FD1">
                    <w:pPr>
                      <w:pStyle w:val="Bibliography"/>
                      <w:rPr>
                        <w:noProof/>
                      </w:rPr>
                    </w:pPr>
                    <w:r>
                      <w:rPr>
                        <w:noProof/>
                      </w:rPr>
                      <w:t xml:space="preserve">[75] </w:t>
                    </w:r>
                  </w:p>
                </w:tc>
                <w:tc>
                  <w:tcPr>
                    <w:tcW w:w="0" w:type="auto"/>
                    <w:hideMark/>
                  </w:tcPr>
                  <w:p w14:paraId="47A3C62A" w14:textId="77777777" w:rsidR="00070FD1" w:rsidRDefault="00070FD1">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070FD1" w14:paraId="37746AF1" w14:textId="77777777">
                <w:trPr>
                  <w:divId w:val="543519530"/>
                  <w:tblCellSpacing w:w="15" w:type="dxa"/>
                </w:trPr>
                <w:tc>
                  <w:tcPr>
                    <w:tcW w:w="50" w:type="pct"/>
                    <w:hideMark/>
                  </w:tcPr>
                  <w:p w14:paraId="2BBA7295" w14:textId="77777777" w:rsidR="00070FD1" w:rsidRDefault="00070FD1">
                    <w:pPr>
                      <w:pStyle w:val="Bibliography"/>
                      <w:rPr>
                        <w:noProof/>
                      </w:rPr>
                    </w:pPr>
                    <w:r>
                      <w:rPr>
                        <w:noProof/>
                      </w:rPr>
                      <w:t xml:space="preserve">[76] </w:t>
                    </w:r>
                  </w:p>
                </w:tc>
                <w:tc>
                  <w:tcPr>
                    <w:tcW w:w="0" w:type="auto"/>
                    <w:hideMark/>
                  </w:tcPr>
                  <w:p w14:paraId="2ACA8C48" w14:textId="77777777" w:rsidR="00070FD1" w:rsidRDefault="00070FD1">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070FD1" w14:paraId="43DBEA9A" w14:textId="77777777">
                <w:trPr>
                  <w:divId w:val="543519530"/>
                  <w:tblCellSpacing w:w="15" w:type="dxa"/>
                </w:trPr>
                <w:tc>
                  <w:tcPr>
                    <w:tcW w:w="50" w:type="pct"/>
                    <w:hideMark/>
                  </w:tcPr>
                  <w:p w14:paraId="08376FA7" w14:textId="77777777" w:rsidR="00070FD1" w:rsidRDefault="00070FD1">
                    <w:pPr>
                      <w:pStyle w:val="Bibliography"/>
                      <w:rPr>
                        <w:noProof/>
                      </w:rPr>
                    </w:pPr>
                    <w:r>
                      <w:rPr>
                        <w:noProof/>
                      </w:rPr>
                      <w:t xml:space="preserve">[77] </w:t>
                    </w:r>
                  </w:p>
                </w:tc>
                <w:tc>
                  <w:tcPr>
                    <w:tcW w:w="0" w:type="auto"/>
                    <w:hideMark/>
                  </w:tcPr>
                  <w:p w14:paraId="51C313D0" w14:textId="77777777" w:rsidR="00070FD1" w:rsidRDefault="00070FD1">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070FD1" w14:paraId="57E6CCBF" w14:textId="77777777">
                <w:trPr>
                  <w:divId w:val="543519530"/>
                  <w:tblCellSpacing w:w="15" w:type="dxa"/>
                </w:trPr>
                <w:tc>
                  <w:tcPr>
                    <w:tcW w:w="50" w:type="pct"/>
                    <w:hideMark/>
                  </w:tcPr>
                  <w:p w14:paraId="66C40031" w14:textId="77777777" w:rsidR="00070FD1" w:rsidRDefault="00070FD1">
                    <w:pPr>
                      <w:pStyle w:val="Bibliography"/>
                      <w:rPr>
                        <w:noProof/>
                      </w:rPr>
                    </w:pPr>
                    <w:r>
                      <w:rPr>
                        <w:noProof/>
                      </w:rPr>
                      <w:t xml:space="preserve">[78] </w:t>
                    </w:r>
                  </w:p>
                </w:tc>
                <w:tc>
                  <w:tcPr>
                    <w:tcW w:w="0" w:type="auto"/>
                    <w:hideMark/>
                  </w:tcPr>
                  <w:p w14:paraId="0848475F" w14:textId="77777777" w:rsidR="00070FD1" w:rsidRDefault="00070FD1">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070FD1" w14:paraId="57F1CA99" w14:textId="77777777">
                <w:trPr>
                  <w:divId w:val="543519530"/>
                  <w:tblCellSpacing w:w="15" w:type="dxa"/>
                </w:trPr>
                <w:tc>
                  <w:tcPr>
                    <w:tcW w:w="50" w:type="pct"/>
                    <w:hideMark/>
                  </w:tcPr>
                  <w:p w14:paraId="4C498EEE" w14:textId="77777777" w:rsidR="00070FD1" w:rsidRDefault="00070FD1">
                    <w:pPr>
                      <w:pStyle w:val="Bibliography"/>
                      <w:rPr>
                        <w:noProof/>
                      </w:rPr>
                    </w:pPr>
                    <w:r>
                      <w:rPr>
                        <w:noProof/>
                      </w:rPr>
                      <w:t xml:space="preserve">[79] </w:t>
                    </w:r>
                  </w:p>
                </w:tc>
                <w:tc>
                  <w:tcPr>
                    <w:tcW w:w="0" w:type="auto"/>
                    <w:hideMark/>
                  </w:tcPr>
                  <w:p w14:paraId="3CFD2E9B" w14:textId="77777777" w:rsidR="00070FD1" w:rsidRDefault="00070FD1">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070FD1" w14:paraId="6CEFBFA2" w14:textId="77777777">
                <w:trPr>
                  <w:divId w:val="543519530"/>
                  <w:tblCellSpacing w:w="15" w:type="dxa"/>
                </w:trPr>
                <w:tc>
                  <w:tcPr>
                    <w:tcW w:w="50" w:type="pct"/>
                    <w:hideMark/>
                  </w:tcPr>
                  <w:p w14:paraId="71F624B3" w14:textId="77777777" w:rsidR="00070FD1" w:rsidRDefault="00070FD1">
                    <w:pPr>
                      <w:pStyle w:val="Bibliography"/>
                      <w:rPr>
                        <w:noProof/>
                      </w:rPr>
                    </w:pPr>
                    <w:r>
                      <w:rPr>
                        <w:noProof/>
                      </w:rPr>
                      <w:t xml:space="preserve">[80] </w:t>
                    </w:r>
                  </w:p>
                </w:tc>
                <w:tc>
                  <w:tcPr>
                    <w:tcW w:w="0" w:type="auto"/>
                    <w:hideMark/>
                  </w:tcPr>
                  <w:p w14:paraId="0AEACE0F" w14:textId="77777777" w:rsidR="00070FD1" w:rsidRDefault="00070FD1">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070FD1" w14:paraId="6A3B36D3" w14:textId="77777777">
                <w:trPr>
                  <w:divId w:val="543519530"/>
                  <w:tblCellSpacing w:w="15" w:type="dxa"/>
                </w:trPr>
                <w:tc>
                  <w:tcPr>
                    <w:tcW w:w="50" w:type="pct"/>
                    <w:hideMark/>
                  </w:tcPr>
                  <w:p w14:paraId="44978DCE" w14:textId="77777777" w:rsidR="00070FD1" w:rsidRDefault="00070FD1">
                    <w:pPr>
                      <w:pStyle w:val="Bibliography"/>
                      <w:rPr>
                        <w:noProof/>
                      </w:rPr>
                    </w:pPr>
                    <w:r>
                      <w:rPr>
                        <w:noProof/>
                      </w:rPr>
                      <w:t xml:space="preserve">[81] </w:t>
                    </w:r>
                  </w:p>
                </w:tc>
                <w:tc>
                  <w:tcPr>
                    <w:tcW w:w="0" w:type="auto"/>
                    <w:hideMark/>
                  </w:tcPr>
                  <w:p w14:paraId="0527FDAB" w14:textId="77777777" w:rsidR="00070FD1" w:rsidRDefault="00070FD1">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070FD1" w14:paraId="50D3D2FA" w14:textId="77777777">
                <w:trPr>
                  <w:divId w:val="543519530"/>
                  <w:tblCellSpacing w:w="15" w:type="dxa"/>
                </w:trPr>
                <w:tc>
                  <w:tcPr>
                    <w:tcW w:w="50" w:type="pct"/>
                    <w:hideMark/>
                  </w:tcPr>
                  <w:p w14:paraId="7CB33535" w14:textId="77777777" w:rsidR="00070FD1" w:rsidRDefault="00070FD1">
                    <w:pPr>
                      <w:pStyle w:val="Bibliography"/>
                      <w:rPr>
                        <w:noProof/>
                      </w:rPr>
                    </w:pPr>
                    <w:r>
                      <w:rPr>
                        <w:noProof/>
                      </w:rPr>
                      <w:t xml:space="preserve">[82] </w:t>
                    </w:r>
                  </w:p>
                </w:tc>
                <w:tc>
                  <w:tcPr>
                    <w:tcW w:w="0" w:type="auto"/>
                    <w:hideMark/>
                  </w:tcPr>
                  <w:p w14:paraId="020D3C6D" w14:textId="77777777" w:rsidR="00070FD1" w:rsidRDefault="00070FD1">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070FD1" w14:paraId="1289EF98" w14:textId="77777777">
                <w:trPr>
                  <w:divId w:val="543519530"/>
                  <w:tblCellSpacing w:w="15" w:type="dxa"/>
                </w:trPr>
                <w:tc>
                  <w:tcPr>
                    <w:tcW w:w="50" w:type="pct"/>
                    <w:hideMark/>
                  </w:tcPr>
                  <w:p w14:paraId="69518F32" w14:textId="77777777" w:rsidR="00070FD1" w:rsidRDefault="00070FD1">
                    <w:pPr>
                      <w:pStyle w:val="Bibliography"/>
                      <w:rPr>
                        <w:noProof/>
                      </w:rPr>
                    </w:pPr>
                    <w:r>
                      <w:rPr>
                        <w:noProof/>
                      </w:rPr>
                      <w:t xml:space="preserve">[83] </w:t>
                    </w:r>
                  </w:p>
                </w:tc>
                <w:tc>
                  <w:tcPr>
                    <w:tcW w:w="0" w:type="auto"/>
                    <w:hideMark/>
                  </w:tcPr>
                  <w:p w14:paraId="78EF61DA" w14:textId="77777777" w:rsidR="00070FD1" w:rsidRDefault="00070FD1">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070FD1" w14:paraId="6F64F2F2" w14:textId="77777777">
                <w:trPr>
                  <w:divId w:val="543519530"/>
                  <w:tblCellSpacing w:w="15" w:type="dxa"/>
                </w:trPr>
                <w:tc>
                  <w:tcPr>
                    <w:tcW w:w="50" w:type="pct"/>
                    <w:hideMark/>
                  </w:tcPr>
                  <w:p w14:paraId="50B95663" w14:textId="77777777" w:rsidR="00070FD1" w:rsidRDefault="00070FD1">
                    <w:pPr>
                      <w:pStyle w:val="Bibliography"/>
                      <w:rPr>
                        <w:noProof/>
                      </w:rPr>
                    </w:pPr>
                    <w:r>
                      <w:rPr>
                        <w:noProof/>
                      </w:rPr>
                      <w:t xml:space="preserve">[84] </w:t>
                    </w:r>
                  </w:p>
                </w:tc>
                <w:tc>
                  <w:tcPr>
                    <w:tcW w:w="0" w:type="auto"/>
                    <w:hideMark/>
                  </w:tcPr>
                  <w:p w14:paraId="7133E855" w14:textId="77777777" w:rsidR="00070FD1" w:rsidRDefault="00070FD1">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070FD1" w14:paraId="6B9335B3" w14:textId="77777777">
                <w:trPr>
                  <w:divId w:val="543519530"/>
                  <w:tblCellSpacing w:w="15" w:type="dxa"/>
                </w:trPr>
                <w:tc>
                  <w:tcPr>
                    <w:tcW w:w="50" w:type="pct"/>
                    <w:hideMark/>
                  </w:tcPr>
                  <w:p w14:paraId="0EC927AD" w14:textId="77777777" w:rsidR="00070FD1" w:rsidRDefault="00070FD1">
                    <w:pPr>
                      <w:pStyle w:val="Bibliography"/>
                      <w:rPr>
                        <w:noProof/>
                      </w:rPr>
                    </w:pPr>
                    <w:r>
                      <w:rPr>
                        <w:noProof/>
                      </w:rPr>
                      <w:t xml:space="preserve">[85] </w:t>
                    </w:r>
                  </w:p>
                </w:tc>
                <w:tc>
                  <w:tcPr>
                    <w:tcW w:w="0" w:type="auto"/>
                    <w:hideMark/>
                  </w:tcPr>
                  <w:p w14:paraId="5603D1C4" w14:textId="77777777" w:rsidR="00070FD1" w:rsidRDefault="00070FD1">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070FD1" w14:paraId="7626EC10" w14:textId="77777777">
                <w:trPr>
                  <w:divId w:val="543519530"/>
                  <w:tblCellSpacing w:w="15" w:type="dxa"/>
                </w:trPr>
                <w:tc>
                  <w:tcPr>
                    <w:tcW w:w="50" w:type="pct"/>
                    <w:hideMark/>
                  </w:tcPr>
                  <w:p w14:paraId="09800AA4" w14:textId="77777777" w:rsidR="00070FD1" w:rsidRDefault="00070FD1">
                    <w:pPr>
                      <w:pStyle w:val="Bibliography"/>
                      <w:rPr>
                        <w:noProof/>
                      </w:rPr>
                    </w:pPr>
                    <w:r>
                      <w:rPr>
                        <w:noProof/>
                      </w:rPr>
                      <w:t xml:space="preserve">[86] </w:t>
                    </w:r>
                  </w:p>
                </w:tc>
                <w:tc>
                  <w:tcPr>
                    <w:tcW w:w="0" w:type="auto"/>
                    <w:hideMark/>
                  </w:tcPr>
                  <w:p w14:paraId="1024FDBD" w14:textId="77777777" w:rsidR="00070FD1" w:rsidRDefault="00070FD1">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070FD1" w14:paraId="466646D7" w14:textId="77777777">
                <w:trPr>
                  <w:divId w:val="543519530"/>
                  <w:tblCellSpacing w:w="15" w:type="dxa"/>
                </w:trPr>
                <w:tc>
                  <w:tcPr>
                    <w:tcW w:w="50" w:type="pct"/>
                    <w:hideMark/>
                  </w:tcPr>
                  <w:p w14:paraId="4E3B08B0" w14:textId="77777777" w:rsidR="00070FD1" w:rsidRDefault="00070FD1">
                    <w:pPr>
                      <w:pStyle w:val="Bibliography"/>
                      <w:rPr>
                        <w:noProof/>
                      </w:rPr>
                    </w:pPr>
                    <w:r>
                      <w:rPr>
                        <w:noProof/>
                      </w:rPr>
                      <w:t xml:space="preserve">[87] </w:t>
                    </w:r>
                  </w:p>
                </w:tc>
                <w:tc>
                  <w:tcPr>
                    <w:tcW w:w="0" w:type="auto"/>
                    <w:hideMark/>
                  </w:tcPr>
                  <w:p w14:paraId="49C930E9" w14:textId="77777777" w:rsidR="00070FD1" w:rsidRDefault="00070FD1">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070FD1" w14:paraId="4969E3B3" w14:textId="77777777">
                <w:trPr>
                  <w:divId w:val="543519530"/>
                  <w:tblCellSpacing w:w="15" w:type="dxa"/>
                </w:trPr>
                <w:tc>
                  <w:tcPr>
                    <w:tcW w:w="50" w:type="pct"/>
                    <w:hideMark/>
                  </w:tcPr>
                  <w:p w14:paraId="5CB88B08" w14:textId="77777777" w:rsidR="00070FD1" w:rsidRDefault="00070FD1">
                    <w:pPr>
                      <w:pStyle w:val="Bibliography"/>
                      <w:rPr>
                        <w:noProof/>
                      </w:rPr>
                    </w:pPr>
                    <w:r>
                      <w:rPr>
                        <w:noProof/>
                      </w:rPr>
                      <w:t xml:space="preserve">[88] </w:t>
                    </w:r>
                  </w:p>
                </w:tc>
                <w:tc>
                  <w:tcPr>
                    <w:tcW w:w="0" w:type="auto"/>
                    <w:hideMark/>
                  </w:tcPr>
                  <w:p w14:paraId="2EBAA572" w14:textId="77777777" w:rsidR="00070FD1" w:rsidRDefault="00070FD1">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070FD1" w14:paraId="75BACE45" w14:textId="77777777">
                <w:trPr>
                  <w:divId w:val="543519530"/>
                  <w:tblCellSpacing w:w="15" w:type="dxa"/>
                </w:trPr>
                <w:tc>
                  <w:tcPr>
                    <w:tcW w:w="50" w:type="pct"/>
                    <w:hideMark/>
                  </w:tcPr>
                  <w:p w14:paraId="7E512955" w14:textId="77777777" w:rsidR="00070FD1" w:rsidRDefault="00070FD1">
                    <w:pPr>
                      <w:pStyle w:val="Bibliography"/>
                      <w:rPr>
                        <w:noProof/>
                      </w:rPr>
                    </w:pPr>
                    <w:r>
                      <w:rPr>
                        <w:noProof/>
                      </w:rPr>
                      <w:t xml:space="preserve">[89] </w:t>
                    </w:r>
                  </w:p>
                </w:tc>
                <w:tc>
                  <w:tcPr>
                    <w:tcW w:w="0" w:type="auto"/>
                    <w:hideMark/>
                  </w:tcPr>
                  <w:p w14:paraId="0AABA3E2" w14:textId="77777777" w:rsidR="00070FD1" w:rsidRDefault="00070FD1">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070FD1" w14:paraId="4C3055A4" w14:textId="77777777">
                <w:trPr>
                  <w:divId w:val="543519530"/>
                  <w:tblCellSpacing w:w="15" w:type="dxa"/>
                </w:trPr>
                <w:tc>
                  <w:tcPr>
                    <w:tcW w:w="50" w:type="pct"/>
                    <w:hideMark/>
                  </w:tcPr>
                  <w:p w14:paraId="1A881D9C" w14:textId="77777777" w:rsidR="00070FD1" w:rsidRDefault="00070FD1">
                    <w:pPr>
                      <w:pStyle w:val="Bibliography"/>
                      <w:rPr>
                        <w:noProof/>
                      </w:rPr>
                    </w:pPr>
                    <w:r>
                      <w:rPr>
                        <w:noProof/>
                      </w:rPr>
                      <w:t xml:space="preserve">[90] </w:t>
                    </w:r>
                  </w:p>
                </w:tc>
                <w:tc>
                  <w:tcPr>
                    <w:tcW w:w="0" w:type="auto"/>
                    <w:hideMark/>
                  </w:tcPr>
                  <w:p w14:paraId="72E4BCEA" w14:textId="77777777" w:rsidR="00070FD1" w:rsidRDefault="00070FD1">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070FD1" w14:paraId="06E46D1C" w14:textId="77777777">
                <w:trPr>
                  <w:divId w:val="543519530"/>
                  <w:tblCellSpacing w:w="15" w:type="dxa"/>
                </w:trPr>
                <w:tc>
                  <w:tcPr>
                    <w:tcW w:w="50" w:type="pct"/>
                    <w:hideMark/>
                  </w:tcPr>
                  <w:p w14:paraId="75525F7F" w14:textId="77777777" w:rsidR="00070FD1" w:rsidRDefault="00070FD1">
                    <w:pPr>
                      <w:pStyle w:val="Bibliography"/>
                      <w:rPr>
                        <w:noProof/>
                      </w:rPr>
                    </w:pPr>
                    <w:r>
                      <w:rPr>
                        <w:noProof/>
                      </w:rPr>
                      <w:t xml:space="preserve">[91] </w:t>
                    </w:r>
                  </w:p>
                </w:tc>
                <w:tc>
                  <w:tcPr>
                    <w:tcW w:w="0" w:type="auto"/>
                    <w:hideMark/>
                  </w:tcPr>
                  <w:p w14:paraId="7426930E" w14:textId="77777777" w:rsidR="00070FD1" w:rsidRDefault="00070FD1">
                    <w:pPr>
                      <w:pStyle w:val="Bibliography"/>
                      <w:rPr>
                        <w:noProof/>
                      </w:rPr>
                    </w:pPr>
                    <w:r>
                      <w:rPr>
                        <w:noProof/>
                      </w:rPr>
                      <w:t xml:space="preserve">Liwen Chu (NXP), “A-MPDU and BA,” </w:t>
                    </w:r>
                    <w:r>
                      <w:rPr>
                        <w:i/>
                        <w:iCs/>
                        <w:noProof/>
                      </w:rPr>
                      <w:t xml:space="preserve">19/1856r3, </w:t>
                    </w:r>
                    <w:r>
                      <w:rPr>
                        <w:noProof/>
                      </w:rPr>
                      <w:t xml:space="preserve">January 2020. </w:t>
                    </w:r>
                  </w:p>
                </w:tc>
              </w:tr>
              <w:tr w:rsidR="00070FD1" w14:paraId="53D1C307" w14:textId="77777777">
                <w:trPr>
                  <w:divId w:val="543519530"/>
                  <w:tblCellSpacing w:w="15" w:type="dxa"/>
                </w:trPr>
                <w:tc>
                  <w:tcPr>
                    <w:tcW w:w="50" w:type="pct"/>
                    <w:hideMark/>
                  </w:tcPr>
                  <w:p w14:paraId="043A89BE" w14:textId="77777777" w:rsidR="00070FD1" w:rsidRDefault="00070FD1">
                    <w:pPr>
                      <w:pStyle w:val="Bibliography"/>
                      <w:rPr>
                        <w:noProof/>
                      </w:rPr>
                    </w:pPr>
                    <w:r>
                      <w:rPr>
                        <w:noProof/>
                      </w:rPr>
                      <w:t xml:space="preserve">[92] </w:t>
                    </w:r>
                  </w:p>
                </w:tc>
                <w:tc>
                  <w:tcPr>
                    <w:tcW w:w="0" w:type="auto"/>
                    <w:hideMark/>
                  </w:tcPr>
                  <w:p w14:paraId="54C2E4D6" w14:textId="77777777" w:rsidR="00070FD1" w:rsidRDefault="00070FD1">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070FD1" w14:paraId="5277CAD6" w14:textId="77777777">
                <w:trPr>
                  <w:divId w:val="543519530"/>
                  <w:tblCellSpacing w:w="15" w:type="dxa"/>
                </w:trPr>
                <w:tc>
                  <w:tcPr>
                    <w:tcW w:w="50" w:type="pct"/>
                    <w:hideMark/>
                  </w:tcPr>
                  <w:p w14:paraId="3133C2DA" w14:textId="77777777" w:rsidR="00070FD1" w:rsidRDefault="00070FD1">
                    <w:pPr>
                      <w:pStyle w:val="Bibliography"/>
                      <w:rPr>
                        <w:noProof/>
                      </w:rPr>
                    </w:pPr>
                    <w:r>
                      <w:rPr>
                        <w:noProof/>
                      </w:rPr>
                      <w:t xml:space="preserve">[93] </w:t>
                    </w:r>
                  </w:p>
                </w:tc>
                <w:tc>
                  <w:tcPr>
                    <w:tcW w:w="0" w:type="auto"/>
                    <w:hideMark/>
                  </w:tcPr>
                  <w:p w14:paraId="29C700D6" w14:textId="77777777" w:rsidR="00070FD1" w:rsidRDefault="00070FD1">
                    <w:pPr>
                      <w:pStyle w:val="Bibliography"/>
                      <w:rPr>
                        <w:noProof/>
                      </w:rPr>
                    </w:pPr>
                    <w:r>
                      <w:rPr>
                        <w:noProof/>
                      </w:rPr>
                      <w:t xml:space="preserve">Po-Kai Huang (Intel), “Multi-link BA,” </w:t>
                    </w:r>
                    <w:r>
                      <w:rPr>
                        <w:i/>
                        <w:iCs/>
                        <w:noProof/>
                      </w:rPr>
                      <w:t xml:space="preserve">20/0053r3, </w:t>
                    </w:r>
                    <w:r>
                      <w:rPr>
                        <w:noProof/>
                      </w:rPr>
                      <w:t xml:space="preserve">April 2020. </w:t>
                    </w:r>
                  </w:p>
                </w:tc>
              </w:tr>
              <w:tr w:rsidR="00070FD1" w14:paraId="291B54E7" w14:textId="77777777">
                <w:trPr>
                  <w:divId w:val="543519530"/>
                  <w:tblCellSpacing w:w="15" w:type="dxa"/>
                </w:trPr>
                <w:tc>
                  <w:tcPr>
                    <w:tcW w:w="50" w:type="pct"/>
                    <w:hideMark/>
                  </w:tcPr>
                  <w:p w14:paraId="58AD5D51" w14:textId="77777777" w:rsidR="00070FD1" w:rsidRDefault="00070FD1">
                    <w:pPr>
                      <w:pStyle w:val="Bibliography"/>
                      <w:rPr>
                        <w:noProof/>
                      </w:rPr>
                    </w:pPr>
                    <w:r>
                      <w:rPr>
                        <w:noProof/>
                      </w:rPr>
                      <w:t xml:space="preserve">[94] </w:t>
                    </w:r>
                  </w:p>
                </w:tc>
                <w:tc>
                  <w:tcPr>
                    <w:tcW w:w="0" w:type="auto"/>
                    <w:hideMark/>
                  </w:tcPr>
                  <w:p w14:paraId="0DE1C3A5" w14:textId="77777777" w:rsidR="00070FD1" w:rsidRDefault="00070FD1">
                    <w:pPr>
                      <w:pStyle w:val="Bibliography"/>
                      <w:rPr>
                        <w:noProof/>
                      </w:rPr>
                    </w:pPr>
                    <w:r>
                      <w:rPr>
                        <w:noProof/>
                      </w:rPr>
                      <w:t xml:space="preserve">Po-Kai Huang (Intel), “Multi-link BA,” </w:t>
                    </w:r>
                    <w:r>
                      <w:rPr>
                        <w:i/>
                        <w:iCs/>
                        <w:noProof/>
                      </w:rPr>
                      <w:t xml:space="preserve">20/0053r4, </w:t>
                    </w:r>
                    <w:r>
                      <w:rPr>
                        <w:noProof/>
                      </w:rPr>
                      <w:t xml:space="preserve">May 2020. </w:t>
                    </w:r>
                  </w:p>
                </w:tc>
              </w:tr>
              <w:tr w:rsidR="00070FD1" w14:paraId="2EEF164D" w14:textId="77777777">
                <w:trPr>
                  <w:divId w:val="543519530"/>
                  <w:tblCellSpacing w:w="15" w:type="dxa"/>
                </w:trPr>
                <w:tc>
                  <w:tcPr>
                    <w:tcW w:w="50" w:type="pct"/>
                    <w:hideMark/>
                  </w:tcPr>
                  <w:p w14:paraId="1894F218" w14:textId="77777777" w:rsidR="00070FD1" w:rsidRDefault="00070FD1">
                    <w:pPr>
                      <w:pStyle w:val="Bibliography"/>
                      <w:rPr>
                        <w:noProof/>
                      </w:rPr>
                    </w:pPr>
                    <w:r>
                      <w:rPr>
                        <w:noProof/>
                      </w:rPr>
                      <w:t xml:space="preserve">[95] </w:t>
                    </w:r>
                  </w:p>
                </w:tc>
                <w:tc>
                  <w:tcPr>
                    <w:tcW w:w="0" w:type="auto"/>
                    <w:hideMark/>
                  </w:tcPr>
                  <w:p w14:paraId="251843D5" w14:textId="77777777" w:rsidR="00070FD1" w:rsidRDefault="00070FD1">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070FD1" w14:paraId="6C7FC8AC" w14:textId="77777777">
                <w:trPr>
                  <w:divId w:val="543519530"/>
                  <w:tblCellSpacing w:w="15" w:type="dxa"/>
                </w:trPr>
                <w:tc>
                  <w:tcPr>
                    <w:tcW w:w="50" w:type="pct"/>
                    <w:hideMark/>
                  </w:tcPr>
                  <w:p w14:paraId="25374C3C" w14:textId="77777777" w:rsidR="00070FD1" w:rsidRDefault="00070FD1">
                    <w:pPr>
                      <w:pStyle w:val="Bibliography"/>
                      <w:rPr>
                        <w:noProof/>
                      </w:rPr>
                    </w:pPr>
                    <w:r>
                      <w:rPr>
                        <w:noProof/>
                      </w:rPr>
                      <w:t xml:space="preserve">[96] </w:t>
                    </w:r>
                  </w:p>
                </w:tc>
                <w:tc>
                  <w:tcPr>
                    <w:tcW w:w="0" w:type="auto"/>
                    <w:hideMark/>
                  </w:tcPr>
                  <w:p w14:paraId="55745F7B" w14:textId="77777777" w:rsidR="00070FD1" w:rsidRDefault="00070FD1">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070FD1" w14:paraId="55CAFD96" w14:textId="77777777">
                <w:trPr>
                  <w:divId w:val="543519530"/>
                  <w:tblCellSpacing w:w="15" w:type="dxa"/>
                </w:trPr>
                <w:tc>
                  <w:tcPr>
                    <w:tcW w:w="50" w:type="pct"/>
                    <w:hideMark/>
                  </w:tcPr>
                  <w:p w14:paraId="7D426A43" w14:textId="77777777" w:rsidR="00070FD1" w:rsidRDefault="00070FD1">
                    <w:pPr>
                      <w:pStyle w:val="Bibliography"/>
                      <w:rPr>
                        <w:noProof/>
                      </w:rPr>
                    </w:pPr>
                    <w:r>
                      <w:rPr>
                        <w:noProof/>
                      </w:rPr>
                      <w:t xml:space="preserve">[97] </w:t>
                    </w:r>
                  </w:p>
                </w:tc>
                <w:tc>
                  <w:tcPr>
                    <w:tcW w:w="0" w:type="auto"/>
                    <w:hideMark/>
                  </w:tcPr>
                  <w:p w14:paraId="77F38F3D" w14:textId="77777777" w:rsidR="00070FD1" w:rsidRDefault="00070FD1">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070FD1" w14:paraId="4AC6FC8E" w14:textId="77777777">
                <w:trPr>
                  <w:divId w:val="543519530"/>
                  <w:tblCellSpacing w:w="15" w:type="dxa"/>
                </w:trPr>
                <w:tc>
                  <w:tcPr>
                    <w:tcW w:w="50" w:type="pct"/>
                    <w:hideMark/>
                  </w:tcPr>
                  <w:p w14:paraId="676F4905" w14:textId="77777777" w:rsidR="00070FD1" w:rsidRDefault="00070FD1">
                    <w:pPr>
                      <w:pStyle w:val="Bibliography"/>
                      <w:rPr>
                        <w:noProof/>
                      </w:rPr>
                    </w:pPr>
                    <w:r>
                      <w:rPr>
                        <w:noProof/>
                      </w:rPr>
                      <w:t xml:space="preserve">[98] </w:t>
                    </w:r>
                  </w:p>
                </w:tc>
                <w:tc>
                  <w:tcPr>
                    <w:tcW w:w="0" w:type="auto"/>
                    <w:hideMark/>
                  </w:tcPr>
                  <w:p w14:paraId="33512361" w14:textId="77777777" w:rsidR="00070FD1" w:rsidRDefault="00070FD1">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070FD1" w14:paraId="3378EE1A" w14:textId="77777777">
                <w:trPr>
                  <w:divId w:val="543519530"/>
                  <w:tblCellSpacing w:w="15" w:type="dxa"/>
                </w:trPr>
                <w:tc>
                  <w:tcPr>
                    <w:tcW w:w="50" w:type="pct"/>
                    <w:hideMark/>
                  </w:tcPr>
                  <w:p w14:paraId="4ED3B5E4" w14:textId="77777777" w:rsidR="00070FD1" w:rsidRDefault="00070FD1">
                    <w:pPr>
                      <w:pStyle w:val="Bibliography"/>
                      <w:rPr>
                        <w:noProof/>
                      </w:rPr>
                    </w:pPr>
                    <w:r>
                      <w:rPr>
                        <w:noProof/>
                      </w:rPr>
                      <w:t xml:space="preserve">[99] </w:t>
                    </w:r>
                  </w:p>
                </w:tc>
                <w:tc>
                  <w:tcPr>
                    <w:tcW w:w="0" w:type="auto"/>
                    <w:hideMark/>
                  </w:tcPr>
                  <w:p w14:paraId="2AF5D1A8" w14:textId="77777777" w:rsidR="00070FD1" w:rsidRDefault="00070FD1">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070FD1" w14:paraId="4CE91758" w14:textId="77777777">
                <w:trPr>
                  <w:divId w:val="543519530"/>
                  <w:tblCellSpacing w:w="15" w:type="dxa"/>
                </w:trPr>
                <w:tc>
                  <w:tcPr>
                    <w:tcW w:w="50" w:type="pct"/>
                    <w:hideMark/>
                  </w:tcPr>
                  <w:p w14:paraId="41532DA4" w14:textId="77777777" w:rsidR="00070FD1" w:rsidRDefault="00070FD1">
                    <w:pPr>
                      <w:pStyle w:val="Bibliography"/>
                      <w:rPr>
                        <w:noProof/>
                      </w:rPr>
                    </w:pPr>
                    <w:r>
                      <w:rPr>
                        <w:noProof/>
                      </w:rPr>
                      <w:t xml:space="preserve">[100] </w:t>
                    </w:r>
                  </w:p>
                </w:tc>
                <w:tc>
                  <w:tcPr>
                    <w:tcW w:w="0" w:type="auto"/>
                    <w:hideMark/>
                  </w:tcPr>
                  <w:p w14:paraId="2F0AD062" w14:textId="77777777" w:rsidR="00070FD1" w:rsidRDefault="00070FD1">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070FD1" w14:paraId="5A653D21" w14:textId="77777777">
                <w:trPr>
                  <w:divId w:val="543519530"/>
                  <w:tblCellSpacing w:w="15" w:type="dxa"/>
                </w:trPr>
                <w:tc>
                  <w:tcPr>
                    <w:tcW w:w="50" w:type="pct"/>
                    <w:hideMark/>
                  </w:tcPr>
                  <w:p w14:paraId="25315959" w14:textId="77777777" w:rsidR="00070FD1" w:rsidRDefault="00070FD1">
                    <w:pPr>
                      <w:pStyle w:val="Bibliography"/>
                      <w:rPr>
                        <w:noProof/>
                      </w:rPr>
                    </w:pPr>
                    <w:r>
                      <w:rPr>
                        <w:noProof/>
                      </w:rPr>
                      <w:t xml:space="preserve">[101] </w:t>
                    </w:r>
                  </w:p>
                </w:tc>
                <w:tc>
                  <w:tcPr>
                    <w:tcW w:w="0" w:type="auto"/>
                    <w:hideMark/>
                  </w:tcPr>
                  <w:p w14:paraId="713D5EA8" w14:textId="77777777" w:rsidR="00070FD1" w:rsidRDefault="00070FD1">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070FD1" w14:paraId="60B2501B" w14:textId="77777777">
                <w:trPr>
                  <w:divId w:val="543519530"/>
                  <w:tblCellSpacing w:w="15" w:type="dxa"/>
                </w:trPr>
                <w:tc>
                  <w:tcPr>
                    <w:tcW w:w="50" w:type="pct"/>
                    <w:hideMark/>
                  </w:tcPr>
                  <w:p w14:paraId="78E6FC9E" w14:textId="77777777" w:rsidR="00070FD1" w:rsidRDefault="00070FD1">
                    <w:pPr>
                      <w:pStyle w:val="Bibliography"/>
                      <w:rPr>
                        <w:noProof/>
                      </w:rPr>
                    </w:pPr>
                    <w:r>
                      <w:rPr>
                        <w:noProof/>
                      </w:rPr>
                      <w:t xml:space="preserve">[102] </w:t>
                    </w:r>
                  </w:p>
                </w:tc>
                <w:tc>
                  <w:tcPr>
                    <w:tcW w:w="0" w:type="auto"/>
                    <w:hideMark/>
                  </w:tcPr>
                  <w:p w14:paraId="50762D3D" w14:textId="77777777" w:rsidR="00070FD1" w:rsidRDefault="00070FD1">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070FD1" w14:paraId="13341BF3" w14:textId="77777777">
                <w:trPr>
                  <w:divId w:val="543519530"/>
                  <w:tblCellSpacing w:w="15" w:type="dxa"/>
                </w:trPr>
                <w:tc>
                  <w:tcPr>
                    <w:tcW w:w="50" w:type="pct"/>
                    <w:hideMark/>
                  </w:tcPr>
                  <w:p w14:paraId="33B7F892" w14:textId="77777777" w:rsidR="00070FD1" w:rsidRDefault="00070FD1">
                    <w:pPr>
                      <w:pStyle w:val="Bibliography"/>
                      <w:rPr>
                        <w:noProof/>
                      </w:rPr>
                    </w:pPr>
                    <w:r>
                      <w:rPr>
                        <w:noProof/>
                      </w:rPr>
                      <w:t xml:space="preserve">[103] </w:t>
                    </w:r>
                  </w:p>
                </w:tc>
                <w:tc>
                  <w:tcPr>
                    <w:tcW w:w="0" w:type="auto"/>
                    <w:hideMark/>
                  </w:tcPr>
                  <w:p w14:paraId="33C7CDEF" w14:textId="77777777" w:rsidR="00070FD1" w:rsidRDefault="00070FD1">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070FD1" w14:paraId="7B787908" w14:textId="77777777">
                <w:trPr>
                  <w:divId w:val="543519530"/>
                  <w:tblCellSpacing w:w="15" w:type="dxa"/>
                </w:trPr>
                <w:tc>
                  <w:tcPr>
                    <w:tcW w:w="50" w:type="pct"/>
                    <w:hideMark/>
                  </w:tcPr>
                  <w:p w14:paraId="5120EFC0" w14:textId="77777777" w:rsidR="00070FD1" w:rsidRDefault="00070FD1">
                    <w:pPr>
                      <w:pStyle w:val="Bibliography"/>
                      <w:rPr>
                        <w:noProof/>
                      </w:rPr>
                    </w:pPr>
                    <w:r>
                      <w:rPr>
                        <w:noProof/>
                      </w:rPr>
                      <w:t xml:space="preserve">[104] </w:t>
                    </w:r>
                  </w:p>
                </w:tc>
                <w:tc>
                  <w:tcPr>
                    <w:tcW w:w="0" w:type="auto"/>
                    <w:hideMark/>
                  </w:tcPr>
                  <w:p w14:paraId="779A749C" w14:textId="77777777" w:rsidR="00070FD1" w:rsidRDefault="00070FD1">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070FD1" w14:paraId="51269DB3" w14:textId="77777777">
                <w:trPr>
                  <w:divId w:val="543519530"/>
                  <w:tblCellSpacing w:w="15" w:type="dxa"/>
                </w:trPr>
                <w:tc>
                  <w:tcPr>
                    <w:tcW w:w="50" w:type="pct"/>
                    <w:hideMark/>
                  </w:tcPr>
                  <w:p w14:paraId="57C82B8E" w14:textId="77777777" w:rsidR="00070FD1" w:rsidRDefault="00070FD1">
                    <w:pPr>
                      <w:pStyle w:val="Bibliography"/>
                      <w:rPr>
                        <w:noProof/>
                      </w:rPr>
                    </w:pPr>
                    <w:r>
                      <w:rPr>
                        <w:noProof/>
                      </w:rPr>
                      <w:t xml:space="preserve">[105] </w:t>
                    </w:r>
                  </w:p>
                </w:tc>
                <w:tc>
                  <w:tcPr>
                    <w:tcW w:w="0" w:type="auto"/>
                    <w:hideMark/>
                  </w:tcPr>
                  <w:p w14:paraId="353BC5F8" w14:textId="77777777" w:rsidR="00070FD1" w:rsidRDefault="00070FD1">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070FD1" w14:paraId="072683FF" w14:textId="77777777">
                <w:trPr>
                  <w:divId w:val="543519530"/>
                  <w:tblCellSpacing w:w="15" w:type="dxa"/>
                </w:trPr>
                <w:tc>
                  <w:tcPr>
                    <w:tcW w:w="50" w:type="pct"/>
                    <w:hideMark/>
                  </w:tcPr>
                  <w:p w14:paraId="517CB75D" w14:textId="77777777" w:rsidR="00070FD1" w:rsidRDefault="00070FD1">
                    <w:pPr>
                      <w:pStyle w:val="Bibliography"/>
                      <w:rPr>
                        <w:noProof/>
                      </w:rPr>
                    </w:pPr>
                    <w:r>
                      <w:rPr>
                        <w:noProof/>
                      </w:rPr>
                      <w:t xml:space="preserve">[106] </w:t>
                    </w:r>
                  </w:p>
                </w:tc>
                <w:tc>
                  <w:tcPr>
                    <w:tcW w:w="0" w:type="auto"/>
                    <w:hideMark/>
                  </w:tcPr>
                  <w:p w14:paraId="389354BC" w14:textId="77777777" w:rsidR="00070FD1" w:rsidRDefault="00070FD1">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070FD1" w14:paraId="064095BC" w14:textId="77777777">
                <w:trPr>
                  <w:divId w:val="543519530"/>
                  <w:tblCellSpacing w:w="15" w:type="dxa"/>
                </w:trPr>
                <w:tc>
                  <w:tcPr>
                    <w:tcW w:w="50" w:type="pct"/>
                    <w:hideMark/>
                  </w:tcPr>
                  <w:p w14:paraId="6BA27CFD" w14:textId="77777777" w:rsidR="00070FD1" w:rsidRDefault="00070FD1">
                    <w:pPr>
                      <w:pStyle w:val="Bibliography"/>
                      <w:rPr>
                        <w:noProof/>
                      </w:rPr>
                    </w:pPr>
                    <w:r>
                      <w:rPr>
                        <w:noProof/>
                      </w:rPr>
                      <w:t xml:space="preserve">[107] </w:t>
                    </w:r>
                  </w:p>
                </w:tc>
                <w:tc>
                  <w:tcPr>
                    <w:tcW w:w="0" w:type="auto"/>
                    <w:hideMark/>
                  </w:tcPr>
                  <w:p w14:paraId="53A1EE52" w14:textId="77777777" w:rsidR="00070FD1" w:rsidRDefault="00070FD1">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070FD1" w14:paraId="6DA8B946" w14:textId="77777777">
                <w:trPr>
                  <w:divId w:val="543519530"/>
                  <w:tblCellSpacing w:w="15" w:type="dxa"/>
                </w:trPr>
                <w:tc>
                  <w:tcPr>
                    <w:tcW w:w="50" w:type="pct"/>
                    <w:hideMark/>
                  </w:tcPr>
                  <w:p w14:paraId="76BD0DE2" w14:textId="77777777" w:rsidR="00070FD1" w:rsidRDefault="00070FD1">
                    <w:pPr>
                      <w:pStyle w:val="Bibliography"/>
                      <w:rPr>
                        <w:noProof/>
                      </w:rPr>
                    </w:pPr>
                    <w:r>
                      <w:rPr>
                        <w:noProof/>
                      </w:rPr>
                      <w:t xml:space="preserve">[108] </w:t>
                    </w:r>
                  </w:p>
                </w:tc>
                <w:tc>
                  <w:tcPr>
                    <w:tcW w:w="0" w:type="auto"/>
                    <w:hideMark/>
                  </w:tcPr>
                  <w:p w14:paraId="4DCA86F8" w14:textId="77777777" w:rsidR="00070FD1" w:rsidRDefault="00070FD1">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070FD1" w14:paraId="64AF2136" w14:textId="77777777">
                <w:trPr>
                  <w:divId w:val="543519530"/>
                  <w:tblCellSpacing w:w="15" w:type="dxa"/>
                </w:trPr>
                <w:tc>
                  <w:tcPr>
                    <w:tcW w:w="50" w:type="pct"/>
                    <w:hideMark/>
                  </w:tcPr>
                  <w:p w14:paraId="7CD8A2D2" w14:textId="77777777" w:rsidR="00070FD1" w:rsidRDefault="00070FD1">
                    <w:pPr>
                      <w:pStyle w:val="Bibliography"/>
                      <w:rPr>
                        <w:noProof/>
                      </w:rPr>
                    </w:pPr>
                    <w:r>
                      <w:rPr>
                        <w:noProof/>
                      </w:rPr>
                      <w:t xml:space="preserve">[109] </w:t>
                    </w:r>
                  </w:p>
                </w:tc>
                <w:tc>
                  <w:tcPr>
                    <w:tcW w:w="0" w:type="auto"/>
                    <w:hideMark/>
                  </w:tcPr>
                  <w:p w14:paraId="1DEB3DD0" w14:textId="77777777" w:rsidR="00070FD1" w:rsidRDefault="00070FD1">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070FD1" w14:paraId="784777EC" w14:textId="77777777">
                <w:trPr>
                  <w:divId w:val="543519530"/>
                  <w:tblCellSpacing w:w="15" w:type="dxa"/>
                </w:trPr>
                <w:tc>
                  <w:tcPr>
                    <w:tcW w:w="50" w:type="pct"/>
                    <w:hideMark/>
                  </w:tcPr>
                  <w:p w14:paraId="2D9A0DDA" w14:textId="77777777" w:rsidR="00070FD1" w:rsidRDefault="00070FD1">
                    <w:pPr>
                      <w:pStyle w:val="Bibliography"/>
                      <w:rPr>
                        <w:noProof/>
                      </w:rPr>
                    </w:pPr>
                    <w:r>
                      <w:rPr>
                        <w:noProof/>
                      </w:rPr>
                      <w:t xml:space="preserve">[110] </w:t>
                    </w:r>
                  </w:p>
                </w:tc>
                <w:tc>
                  <w:tcPr>
                    <w:tcW w:w="0" w:type="auto"/>
                    <w:hideMark/>
                  </w:tcPr>
                  <w:p w14:paraId="0A1239FE" w14:textId="77777777" w:rsidR="00070FD1" w:rsidRDefault="00070FD1">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070FD1" w14:paraId="67E404FD" w14:textId="77777777">
                <w:trPr>
                  <w:divId w:val="543519530"/>
                  <w:tblCellSpacing w:w="15" w:type="dxa"/>
                </w:trPr>
                <w:tc>
                  <w:tcPr>
                    <w:tcW w:w="50" w:type="pct"/>
                    <w:hideMark/>
                  </w:tcPr>
                  <w:p w14:paraId="68D090D8" w14:textId="77777777" w:rsidR="00070FD1" w:rsidRDefault="00070FD1">
                    <w:pPr>
                      <w:pStyle w:val="Bibliography"/>
                      <w:rPr>
                        <w:noProof/>
                      </w:rPr>
                    </w:pPr>
                    <w:r>
                      <w:rPr>
                        <w:noProof/>
                      </w:rPr>
                      <w:t xml:space="preserve">[111] </w:t>
                    </w:r>
                  </w:p>
                </w:tc>
                <w:tc>
                  <w:tcPr>
                    <w:tcW w:w="0" w:type="auto"/>
                    <w:hideMark/>
                  </w:tcPr>
                  <w:p w14:paraId="24518EE7" w14:textId="77777777" w:rsidR="00070FD1" w:rsidRDefault="00070FD1">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070FD1" w14:paraId="756668AA" w14:textId="77777777">
                <w:trPr>
                  <w:divId w:val="543519530"/>
                  <w:tblCellSpacing w:w="15" w:type="dxa"/>
                </w:trPr>
                <w:tc>
                  <w:tcPr>
                    <w:tcW w:w="50" w:type="pct"/>
                    <w:hideMark/>
                  </w:tcPr>
                  <w:p w14:paraId="31A04C48" w14:textId="77777777" w:rsidR="00070FD1" w:rsidRDefault="00070FD1">
                    <w:pPr>
                      <w:pStyle w:val="Bibliography"/>
                      <w:rPr>
                        <w:noProof/>
                      </w:rPr>
                    </w:pPr>
                    <w:r>
                      <w:rPr>
                        <w:noProof/>
                      </w:rPr>
                      <w:t xml:space="preserve">[112] </w:t>
                    </w:r>
                  </w:p>
                </w:tc>
                <w:tc>
                  <w:tcPr>
                    <w:tcW w:w="0" w:type="auto"/>
                    <w:hideMark/>
                  </w:tcPr>
                  <w:p w14:paraId="6D9B2EFC" w14:textId="77777777" w:rsidR="00070FD1" w:rsidRDefault="00070FD1">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070FD1" w14:paraId="07DD77F6" w14:textId="77777777">
                <w:trPr>
                  <w:divId w:val="543519530"/>
                  <w:tblCellSpacing w:w="15" w:type="dxa"/>
                </w:trPr>
                <w:tc>
                  <w:tcPr>
                    <w:tcW w:w="50" w:type="pct"/>
                    <w:hideMark/>
                  </w:tcPr>
                  <w:p w14:paraId="74CA29FB" w14:textId="77777777" w:rsidR="00070FD1" w:rsidRDefault="00070FD1">
                    <w:pPr>
                      <w:pStyle w:val="Bibliography"/>
                      <w:rPr>
                        <w:noProof/>
                      </w:rPr>
                    </w:pPr>
                    <w:r>
                      <w:rPr>
                        <w:noProof/>
                      </w:rPr>
                      <w:t xml:space="preserve">[113] </w:t>
                    </w:r>
                  </w:p>
                </w:tc>
                <w:tc>
                  <w:tcPr>
                    <w:tcW w:w="0" w:type="auto"/>
                    <w:hideMark/>
                  </w:tcPr>
                  <w:p w14:paraId="0AB97580" w14:textId="77777777" w:rsidR="00070FD1" w:rsidRDefault="00070FD1">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070FD1" w14:paraId="5A593342" w14:textId="77777777">
                <w:trPr>
                  <w:divId w:val="543519530"/>
                  <w:tblCellSpacing w:w="15" w:type="dxa"/>
                </w:trPr>
                <w:tc>
                  <w:tcPr>
                    <w:tcW w:w="50" w:type="pct"/>
                    <w:hideMark/>
                  </w:tcPr>
                  <w:p w14:paraId="564FBE48" w14:textId="77777777" w:rsidR="00070FD1" w:rsidRDefault="00070FD1">
                    <w:pPr>
                      <w:pStyle w:val="Bibliography"/>
                      <w:rPr>
                        <w:noProof/>
                      </w:rPr>
                    </w:pPr>
                    <w:r>
                      <w:rPr>
                        <w:noProof/>
                      </w:rPr>
                      <w:t xml:space="preserve">[114] </w:t>
                    </w:r>
                  </w:p>
                </w:tc>
                <w:tc>
                  <w:tcPr>
                    <w:tcW w:w="0" w:type="auto"/>
                    <w:hideMark/>
                  </w:tcPr>
                  <w:p w14:paraId="4C43A68C" w14:textId="77777777" w:rsidR="00070FD1" w:rsidRDefault="00070FD1">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070FD1" w14:paraId="1370FDE9" w14:textId="77777777">
                <w:trPr>
                  <w:divId w:val="543519530"/>
                  <w:tblCellSpacing w:w="15" w:type="dxa"/>
                </w:trPr>
                <w:tc>
                  <w:tcPr>
                    <w:tcW w:w="50" w:type="pct"/>
                    <w:hideMark/>
                  </w:tcPr>
                  <w:p w14:paraId="2B10421F" w14:textId="77777777" w:rsidR="00070FD1" w:rsidRDefault="00070FD1">
                    <w:pPr>
                      <w:pStyle w:val="Bibliography"/>
                      <w:rPr>
                        <w:noProof/>
                      </w:rPr>
                    </w:pPr>
                    <w:r>
                      <w:rPr>
                        <w:noProof/>
                      </w:rPr>
                      <w:t xml:space="preserve">[115] </w:t>
                    </w:r>
                  </w:p>
                </w:tc>
                <w:tc>
                  <w:tcPr>
                    <w:tcW w:w="0" w:type="auto"/>
                    <w:hideMark/>
                  </w:tcPr>
                  <w:p w14:paraId="29C55C41" w14:textId="77777777" w:rsidR="00070FD1" w:rsidRDefault="00070FD1">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070FD1" w14:paraId="56A1BDEF" w14:textId="77777777">
                <w:trPr>
                  <w:divId w:val="543519530"/>
                  <w:tblCellSpacing w:w="15" w:type="dxa"/>
                </w:trPr>
                <w:tc>
                  <w:tcPr>
                    <w:tcW w:w="50" w:type="pct"/>
                    <w:hideMark/>
                  </w:tcPr>
                  <w:p w14:paraId="70C99461" w14:textId="77777777" w:rsidR="00070FD1" w:rsidRDefault="00070FD1">
                    <w:pPr>
                      <w:pStyle w:val="Bibliography"/>
                      <w:rPr>
                        <w:noProof/>
                      </w:rPr>
                    </w:pPr>
                    <w:r>
                      <w:rPr>
                        <w:noProof/>
                      </w:rPr>
                      <w:t xml:space="preserve">[116] </w:t>
                    </w:r>
                  </w:p>
                </w:tc>
                <w:tc>
                  <w:tcPr>
                    <w:tcW w:w="0" w:type="auto"/>
                    <w:hideMark/>
                  </w:tcPr>
                  <w:p w14:paraId="004E4B0C" w14:textId="77777777" w:rsidR="00070FD1" w:rsidRDefault="00070FD1">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070FD1" w14:paraId="11634A85" w14:textId="77777777">
                <w:trPr>
                  <w:divId w:val="543519530"/>
                  <w:tblCellSpacing w:w="15" w:type="dxa"/>
                </w:trPr>
                <w:tc>
                  <w:tcPr>
                    <w:tcW w:w="50" w:type="pct"/>
                    <w:hideMark/>
                  </w:tcPr>
                  <w:p w14:paraId="16006AF8" w14:textId="77777777" w:rsidR="00070FD1" w:rsidRDefault="00070FD1">
                    <w:pPr>
                      <w:pStyle w:val="Bibliography"/>
                      <w:rPr>
                        <w:noProof/>
                      </w:rPr>
                    </w:pPr>
                    <w:r>
                      <w:rPr>
                        <w:noProof/>
                      </w:rPr>
                      <w:t xml:space="preserve">[117] </w:t>
                    </w:r>
                  </w:p>
                </w:tc>
                <w:tc>
                  <w:tcPr>
                    <w:tcW w:w="0" w:type="auto"/>
                    <w:hideMark/>
                  </w:tcPr>
                  <w:p w14:paraId="29147899" w14:textId="77777777" w:rsidR="00070FD1" w:rsidRDefault="00070FD1">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070FD1" w14:paraId="6D831023" w14:textId="77777777">
                <w:trPr>
                  <w:divId w:val="543519530"/>
                  <w:tblCellSpacing w:w="15" w:type="dxa"/>
                </w:trPr>
                <w:tc>
                  <w:tcPr>
                    <w:tcW w:w="50" w:type="pct"/>
                    <w:hideMark/>
                  </w:tcPr>
                  <w:p w14:paraId="292E87FD" w14:textId="77777777" w:rsidR="00070FD1" w:rsidRDefault="00070FD1">
                    <w:pPr>
                      <w:pStyle w:val="Bibliography"/>
                      <w:rPr>
                        <w:noProof/>
                      </w:rPr>
                    </w:pPr>
                    <w:r>
                      <w:rPr>
                        <w:noProof/>
                      </w:rPr>
                      <w:t xml:space="preserve">[118] </w:t>
                    </w:r>
                  </w:p>
                </w:tc>
                <w:tc>
                  <w:tcPr>
                    <w:tcW w:w="0" w:type="auto"/>
                    <w:hideMark/>
                  </w:tcPr>
                  <w:p w14:paraId="7923CD2C" w14:textId="77777777" w:rsidR="00070FD1" w:rsidRDefault="00070FD1">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070FD1" w14:paraId="09D6F877" w14:textId="77777777">
                <w:trPr>
                  <w:divId w:val="543519530"/>
                  <w:tblCellSpacing w:w="15" w:type="dxa"/>
                </w:trPr>
                <w:tc>
                  <w:tcPr>
                    <w:tcW w:w="50" w:type="pct"/>
                    <w:hideMark/>
                  </w:tcPr>
                  <w:p w14:paraId="580EF1FE" w14:textId="77777777" w:rsidR="00070FD1" w:rsidRDefault="00070FD1">
                    <w:pPr>
                      <w:pStyle w:val="Bibliography"/>
                      <w:rPr>
                        <w:noProof/>
                      </w:rPr>
                    </w:pPr>
                    <w:r>
                      <w:rPr>
                        <w:noProof/>
                      </w:rPr>
                      <w:t xml:space="preserve">[119] </w:t>
                    </w:r>
                  </w:p>
                </w:tc>
                <w:tc>
                  <w:tcPr>
                    <w:tcW w:w="0" w:type="auto"/>
                    <w:hideMark/>
                  </w:tcPr>
                  <w:p w14:paraId="50669109" w14:textId="77777777" w:rsidR="00070FD1" w:rsidRDefault="00070FD1">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070FD1" w14:paraId="1D6B4E0C" w14:textId="77777777">
                <w:trPr>
                  <w:divId w:val="543519530"/>
                  <w:tblCellSpacing w:w="15" w:type="dxa"/>
                </w:trPr>
                <w:tc>
                  <w:tcPr>
                    <w:tcW w:w="50" w:type="pct"/>
                    <w:hideMark/>
                  </w:tcPr>
                  <w:p w14:paraId="170699D1" w14:textId="77777777" w:rsidR="00070FD1" w:rsidRDefault="00070FD1">
                    <w:pPr>
                      <w:pStyle w:val="Bibliography"/>
                      <w:rPr>
                        <w:noProof/>
                      </w:rPr>
                    </w:pPr>
                    <w:r>
                      <w:rPr>
                        <w:noProof/>
                      </w:rPr>
                      <w:t xml:space="preserve">[120] </w:t>
                    </w:r>
                  </w:p>
                </w:tc>
                <w:tc>
                  <w:tcPr>
                    <w:tcW w:w="0" w:type="auto"/>
                    <w:hideMark/>
                  </w:tcPr>
                  <w:p w14:paraId="73479D52" w14:textId="77777777" w:rsidR="00070FD1" w:rsidRDefault="00070FD1">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070FD1" w14:paraId="26100712" w14:textId="77777777">
                <w:trPr>
                  <w:divId w:val="543519530"/>
                  <w:tblCellSpacing w:w="15" w:type="dxa"/>
                </w:trPr>
                <w:tc>
                  <w:tcPr>
                    <w:tcW w:w="50" w:type="pct"/>
                    <w:hideMark/>
                  </w:tcPr>
                  <w:p w14:paraId="389DF48E" w14:textId="77777777" w:rsidR="00070FD1" w:rsidRDefault="00070FD1">
                    <w:pPr>
                      <w:pStyle w:val="Bibliography"/>
                      <w:rPr>
                        <w:noProof/>
                      </w:rPr>
                    </w:pPr>
                    <w:r>
                      <w:rPr>
                        <w:noProof/>
                      </w:rPr>
                      <w:t xml:space="preserve">[121] </w:t>
                    </w:r>
                  </w:p>
                </w:tc>
                <w:tc>
                  <w:tcPr>
                    <w:tcW w:w="0" w:type="auto"/>
                    <w:hideMark/>
                  </w:tcPr>
                  <w:p w14:paraId="1EBBCF65" w14:textId="77777777" w:rsidR="00070FD1" w:rsidRDefault="00070FD1">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070FD1" w14:paraId="51BF3BC3" w14:textId="77777777">
                <w:trPr>
                  <w:divId w:val="543519530"/>
                  <w:tblCellSpacing w:w="15" w:type="dxa"/>
                </w:trPr>
                <w:tc>
                  <w:tcPr>
                    <w:tcW w:w="50" w:type="pct"/>
                    <w:hideMark/>
                  </w:tcPr>
                  <w:p w14:paraId="4FEC0BEA" w14:textId="77777777" w:rsidR="00070FD1" w:rsidRDefault="00070FD1">
                    <w:pPr>
                      <w:pStyle w:val="Bibliography"/>
                      <w:rPr>
                        <w:noProof/>
                      </w:rPr>
                    </w:pPr>
                    <w:r>
                      <w:rPr>
                        <w:noProof/>
                      </w:rPr>
                      <w:t xml:space="preserve">[122] </w:t>
                    </w:r>
                  </w:p>
                </w:tc>
                <w:tc>
                  <w:tcPr>
                    <w:tcW w:w="0" w:type="auto"/>
                    <w:hideMark/>
                  </w:tcPr>
                  <w:p w14:paraId="2D91E9B3" w14:textId="77777777" w:rsidR="00070FD1" w:rsidRDefault="00070FD1">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070FD1" w14:paraId="7BE8D91E" w14:textId="77777777">
                <w:trPr>
                  <w:divId w:val="543519530"/>
                  <w:tblCellSpacing w:w="15" w:type="dxa"/>
                </w:trPr>
                <w:tc>
                  <w:tcPr>
                    <w:tcW w:w="50" w:type="pct"/>
                    <w:hideMark/>
                  </w:tcPr>
                  <w:p w14:paraId="30648979" w14:textId="77777777" w:rsidR="00070FD1" w:rsidRDefault="00070FD1">
                    <w:pPr>
                      <w:pStyle w:val="Bibliography"/>
                      <w:rPr>
                        <w:noProof/>
                      </w:rPr>
                    </w:pPr>
                    <w:r>
                      <w:rPr>
                        <w:noProof/>
                      </w:rPr>
                      <w:t xml:space="preserve">[123] </w:t>
                    </w:r>
                  </w:p>
                </w:tc>
                <w:tc>
                  <w:tcPr>
                    <w:tcW w:w="0" w:type="auto"/>
                    <w:hideMark/>
                  </w:tcPr>
                  <w:p w14:paraId="1BFAB46F" w14:textId="77777777" w:rsidR="00070FD1" w:rsidRDefault="00070FD1">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070FD1" w14:paraId="3572F95D" w14:textId="77777777">
                <w:trPr>
                  <w:divId w:val="543519530"/>
                  <w:tblCellSpacing w:w="15" w:type="dxa"/>
                </w:trPr>
                <w:tc>
                  <w:tcPr>
                    <w:tcW w:w="50" w:type="pct"/>
                    <w:hideMark/>
                  </w:tcPr>
                  <w:p w14:paraId="2EDE4916" w14:textId="77777777" w:rsidR="00070FD1" w:rsidRDefault="00070FD1">
                    <w:pPr>
                      <w:pStyle w:val="Bibliography"/>
                      <w:rPr>
                        <w:noProof/>
                      </w:rPr>
                    </w:pPr>
                    <w:r>
                      <w:rPr>
                        <w:noProof/>
                      </w:rPr>
                      <w:t xml:space="preserve">[124] </w:t>
                    </w:r>
                  </w:p>
                </w:tc>
                <w:tc>
                  <w:tcPr>
                    <w:tcW w:w="0" w:type="auto"/>
                    <w:hideMark/>
                  </w:tcPr>
                  <w:p w14:paraId="20A6AE21" w14:textId="77777777" w:rsidR="00070FD1" w:rsidRDefault="00070FD1">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070FD1" w14:paraId="37E67DD4" w14:textId="77777777">
                <w:trPr>
                  <w:divId w:val="543519530"/>
                  <w:tblCellSpacing w:w="15" w:type="dxa"/>
                </w:trPr>
                <w:tc>
                  <w:tcPr>
                    <w:tcW w:w="50" w:type="pct"/>
                    <w:hideMark/>
                  </w:tcPr>
                  <w:p w14:paraId="16D5224E" w14:textId="77777777" w:rsidR="00070FD1" w:rsidRDefault="00070FD1">
                    <w:pPr>
                      <w:pStyle w:val="Bibliography"/>
                      <w:rPr>
                        <w:noProof/>
                      </w:rPr>
                    </w:pPr>
                    <w:r>
                      <w:rPr>
                        <w:noProof/>
                      </w:rPr>
                      <w:t xml:space="preserve">[125] </w:t>
                    </w:r>
                  </w:p>
                </w:tc>
                <w:tc>
                  <w:tcPr>
                    <w:tcW w:w="0" w:type="auto"/>
                    <w:hideMark/>
                  </w:tcPr>
                  <w:p w14:paraId="0991C2B0" w14:textId="77777777" w:rsidR="00070FD1" w:rsidRDefault="00070FD1">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bl>
            <w:p w14:paraId="20760815" w14:textId="77777777" w:rsidR="00070FD1" w:rsidRDefault="00070FD1">
              <w:pPr>
                <w:divId w:val="543519530"/>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896" w:name="_Toc44164455"/>
      <w:r w:rsidRPr="00FB5BD0">
        <w:rPr>
          <w:u w:val="none"/>
        </w:rPr>
        <w:t xml:space="preserve">List of straw polls since </w:t>
      </w:r>
      <w:r w:rsidR="00770BDC">
        <w:rPr>
          <w:u w:val="none"/>
        </w:rPr>
        <w:t>the end of the January 2020 interim</w:t>
      </w:r>
      <w:bookmarkEnd w:id="1896"/>
    </w:p>
    <w:p w14:paraId="64244790" w14:textId="77777777" w:rsidR="00FB5BD0" w:rsidRDefault="00FB5BD0" w:rsidP="00FB5BD0">
      <w:pPr>
        <w:pStyle w:val="Heading2"/>
        <w:rPr>
          <w:u w:val="none"/>
          <w:lang w:val="en-US"/>
        </w:rPr>
      </w:pPr>
      <w:bookmarkStart w:id="1897" w:name="_Toc44164456"/>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897"/>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4"/>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898" w:name="_Toc44164457"/>
      <w:r w:rsidRPr="00FB5BD0">
        <w:rPr>
          <w:u w:val="none"/>
          <w:lang w:val="en-US"/>
        </w:rPr>
        <w:t>January 30 (PHY):  No SP</w:t>
      </w:r>
      <w:bookmarkEnd w:id="1898"/>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899" w:name="_Toc44164458"/>
      <w:r w:rsidRPr="00FB5BD0">
        <w:rPr>
          <w:u w:val="none"/>
          <w:lang w:val="en-US"/>
        </w:rPr>
        <w:t>January 30 (MAC):  No SP</w:t>
      </w:r>
      <w:bookmarkEnd w:id="1899"/>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900" w:name="_Toc44164459"/>
      <w:r w:rsidRPr="00FB5BD0">
        <w:rPr>
          <w:u w:val="none"/>
          <w:lang w:val="en-US"/>
        </w:rPr>
        <w:t>February 6 (Joint):  No SP</w:t>
      </w:r>
      <w:bookmarkEnd w:id="1900"/>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901" w:name="_Toc44164460"/>
      <w:r w:rsidRPr="00FB5BD0">
        <w:rPr>
          <w:u w:val="none"/>
          <w:lang w:val="en-US"/>
        </w:rPr>
        <w:t>February 13 (Joint):  No SP</w:t>
      </w:r>
      <w:bookmarkEnd w:id="1901"/>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902" w:name="_Toc44164461"/>
      <w:r w:rsidRPr="00FB5BD0">
        <w:rPr>
          <w:u w:val="none"/>
          <w:lang w:val="en-US"/>
        </w:rPr>
        <w:t>February 20 (MAC):  No SP</w:t>
      </w:r>
      <w:bookmarkEnd w:id="1902"/>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903" w:name="_Toc44164462"/>
      <w:r w:rsidRPr="00FB5BD0">
        <w:rPr>
          <w:u w:val="none"/>
          <w:lang w:val="en-US"/>
        </w:rPr>
        <w:t>February 27 (Joint):  No SP</w:t>
      </w:r>
      <w:bookmarkEnd w:id="1903"/>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904" w:name="_Toc44164463"/>
      <w:r w:rsidRPr="005758D1">
        <w:rPr>
          <w:u w:val="none"/>
          <w:lang w:val="en-US"/>
        </w:rPr>
        <w:t>March 5 (MAC):  No SP</w:t>
      </w:r>
      <w:bookmarkEnd w:id="1904"/>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905" w:name="_Toc44164464"/>
      <w:r w:rsidRPr="005758D1">
        <w:rPr>
          <w:u w:val="none"/>
          <w:lang w:val="en-US"/>
        </w:rPr>
        <w:t>March 13 (MAC):  No SP</w:t>
      </w:r>
      <w:bookmarkEnd w:id="1905"/>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906" w:name="_Toc44164465"/>
      <w:r w:rsidRPr="005758D1">
        <w:rPr>
          <w:u w:val="none"/>
          <w:lang w:val="en-US"/>
        </w:rPr>
        <w:t>March 16 (PHY):  No SP</w:t>
      </w:r>
      <w:bookmarkEnd w:id="1906"/>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907" w:name="_Toc44164466"/>
      <w:r w:rsidRPr="005758D1">
        <w:rPr>
          <w:u w:val="none"/>
          <w:lang w:val="en-US"/>
        </w:rPr>
        <w:t>March 16 (MAC):  2 SPs</w:t>
      </w:r>
      <w:bookmarkEnd w:id="1907"/>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908" w:name="_Toc44164467"/>
      <w:r w:rsidRPr="005758D1">
        <w:rPr>
          <w:u w:val="none"/>
          <w:lang w:val="en-US"/>
        </w:rPr>
        <w:t>March 18 (PHY):  5 SPs</w:t>
      </w:r>
      <w:bookmarkEnd w:id="1908"/>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7"/>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8"/>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909" w:name="_Toc44164468"/>
      <w:r w:rsidRPr="005758D1">
        <w:rPr>
          <w:u w:val="none"/>
          <w:lang w:val="en-US"/>
        </w:rPr>
        <w:t>March 18 (MAC):  3 SPs</w:t>
      </w:r>
      <w:bookmarkEnd w:id="1909"/>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910" w:name="_Toc44164469"/>
      <w:r w:rsidRPr="005758D1">
        <w:rPr>
          <w:u w:val="none"/>
          <w:lang w:val="en-US"/>
        </w:rPr>
        <w:t>March 19 (Joint):  4 SPs</w:t>
      </w:r>
      <w:bookmarkEnd w:id="1910"/>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911" w:name="_Toc44164470"/>
      <w:r w:rsidRPr="005758D1">
        <w:rPr>
          <w:u w:val="none"/>
          <w:lang w:val="en-US"/>
        </w:rPr>
        <w:t>March 23 (PHY):  3 SPs</w:t>
      </w:r>
      <w:bookmarkEnd w:id="1911"/>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912" w:name="_Toc44164471"/>
      <w:r w:rsidRPr="00494387">
        <w:rPr>
          <w:u w:val="none"/>
          <w:lang w:val="en-US"/>
        </w:rPr>
        <w:t>March 23 (MAC):  1 SP</w:t>
      </w:r>
      <w:bookmarkEnd w:id="1912"/>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913" w:name="_Toc44164472"/>
      <w:r w:rsidRPr="005758D1">
        <w:rPr>
          <w:u w:val="none"/>
          <w:lang w:val="en-US"/>
        </w:rPr>
        <w:t>March 26 (PHY):  No SP</w:t>
      </w:r>
      <w:bookmarkEnd w:id="1913"/>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914" w:name="_Toc44164473"/>
      <w:r w:rsidRPr="005758D1">
        <w:rPr>
          <w:u w:val="none"/>
          <w:lang w:val="en-US"/>
        </w:rPr>
        <w:t>March 26 (MAC):  1 SP</w:t>
      </w:r>
      <w:bookmarkEnd w:id="1914"/>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915" w:name="_Toc44164474"/>
      <w:r w:rsidRPr="005758D1">
        <w:rPr>
          <w:u w:val="none"/>
          <w:lang w:val="en-US"/>
        </w:rPr>
        <w:t>March 30 (PHY):  6 SPs</w:t>
      </w:r>
      <w:bookmarkEnd w:id="1915"/>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916" w:name="_Toc44164475"/>
      <w:r w:rsidRPr="00A20B5E">
        <w:rPr>
          <w:u w:val="none"/>
          <w:lang w:val="en-US"/>
        </w:rPr>
        <w:t xml:space="preserve">March 30 (MAC):  </w:t>
      </w:r>
      <w:r w:rsidR="00A910C4" w:rsidRPr="00A20B5E">
        <w:rPr>
          <w:u w:val="none"/>
          <w:lang w:val="en-US"/>
        </w:rPr>
        <w:t>1 SP</w:t>
      </w:r>
      <w:bookmarkEnd w:id="1916"/>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917" w:name="_Toc44164476"/>
      <w:r>
        <w:rPr>
          <w:u w:val="none"/>
          <w:lang w:val="en-US"/>
        </w:rPr>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917"/>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918" w:name="_Toc44164477"/>
      <w:r>
        <w:rPr>
          <w:u w:val="none"/>
          <w:lang w:val="en-US"/>
        </w:rPr>
        <w:t xml:space="preserve">April 6 (PHY):  </w:t>
      </w:r>
      <w:r w:rsidR="00C143D2">
        <w:rPr>
          <w:u w:val="none"/>
          <w:lang w:val="en-US"/>
        </w:rPr>
        <w:t>8</w:t>
      </w:r>
      <w:r w:rsidRPr="005758D1">
        <w:rPr>
          <w:u w:val="none"/>
          <w:lang w:val="en-US"/>
        </w:rPr>
        <w:t xml:space="preserve"> SPs</w:t>
      </w:r>
      <w:bookmarkEnd w:id="1918"/>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919" w:name="_Toc44164478"/>
      <w:r>
        <w:rPr>
          <w:u w:val="none"/>
          <w:lang w:val="en-US"/>
        </w:rPr>
        <w:t>April 6 (MAC):  0</w:t>
      </w:r>
      <w:r w:rsidRPr="005758D1">
        <w:rPr>
          <w:u w:val="none"/>
          <w:lang w:val="en-US"/>
        </w:rPr>
        <w:t xml:space="preserve"> </w:t>
      </w:r>
      <w:r>
        <w:rPr>
          <w:u w:val="none"/>
          <w:lang w:val="en-US"/>
        </w:rPr>
        <w:t>SP</w:t>
      </w:r>
      <w:bookmarkEnd w:id="1919"/>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920" w:name="_Toc44164479"/>
      <w:r>
        <w:rPr>
          <w:u w:val="none"/>
          <w:lang w:val="en-US"/>
        </w:rPr>
        <w:t xml:space="preserve">April 9 (PHY):  </w:t>
      </w:r>
      <w:r w:rsidR="00791EC4">
        <w:rPr>
          <w:u w:val="none"/>
          <w:lang w:val="en-US"/>
        </w:rPr>
        <w:t>6</w:t>
      </w:r>
      <w:r w:rsidRPr="005758D1">
        <w:rPr>
          <w:u w:val="none"/>
          <w:lang w:val="en-US"/>
        </w:rPr>
        <w:t xml:space="preserve"> SPs</w:t>
      </w:r>
      <w:bookmarkEnd w:id="1920"/>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921" w:name="_Toc44164480"/>
      <w:r>
        <w:rPr>
          <w:u w:val="none"/>
          <w:lang w:val="en-US"/>
        </w:rPr>
        <w:t>April 9 (MAC):  0</w:t>
      </w:r>
      <w:r w:rsidRPr="005758D1">
        <w:rPr>
          <w:u w:val="none"/>
          <w:lang w:val="en-US"/>
        </w:rPr>
        <w:t xml:space="preserve"> </w:t>
      </w:r>
      <w:r>
        <w:rPr>
          <w:u w:val="none"/>
          <w:lang w:val="en-US"/>
        </w:rPr>
        <w:t>SP</w:t>
      </w:r>
      <w:bookmarkEnd w:id="1921"/>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922" w:name="_Toc44164481"/>
      <w:r>
        <w:rPr>
          <w:u w:val="none"/>
          <w:lang w:val="en-US"/>
        </w:rPr>
        <w:t xml:space="preserve">April 13 (PHY):  </w:t>
      </w:r>
      <w:r w:rsidR="00C17A65">
        <w:rPr>
          <w:u w:val="none"/>
          <w:lang w:val="en-US"/>
        </w:rPr>
        <w:t>8</w:t>
      </w:r>
      <w:r w:rsidRPr="005758D1">
        <w:rPr>
          <w:u w:val="none"/>
          <w:lang w:val="en-US"/>
        </w:rPr>
        <w:t xml:space="preserve"> SPs</w:t>
      </w:r>
      <w:bookmarkEnd w:id="1922"/>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923" w:name="_Toc44164482"/>
      <w:r>
        <w:rPr>
          <w:u w:val="none"/>
          <w:lang w:val="en-US"/>
        </w:rPr>
        <w:t>April 13 (MAC):  0</w:t>
      </w:r>
      <w:r w:rsidRPr="005758D1">
        <w:rPr>
          <w:u w:val="none"/>
          <w:lang w:val="en-US"/>
        </w:rPr>
        <w:t xml:space="preserve"> </w:t>
      </w:r>
      <w:r>
        <w:rPr>
          <w:u w:val="none"/>
          <w:lang w:val="en-US"/>
        </w:rPr>
        <w:t>SP</w:t>
      </w:r>
      <w:bookmarkEnd w:id="1923"/>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924" w:name="_Toc44164483"/>
      <w:r>
        <w:rPr>
          <w:u w:val="none"/>
          <w:lang w:val="en-US"/>
        </w:rPr>
        <w:t>April 16 (Joint):  0</w:t>
      </w:r>
      <w:r w:rsidRPr="005758D1">
        <w:rPr>
          <w:u w:val="none"/>
          <w:lang w:val="en-US"/>
        </w:rPr>
        <w:t xml:space="preserve"> </w:t>
      </w:r>
      <w:r>
        <w:rPr>
          <w:u w:val="none"/>
          <w:lang w:val="en-US"/>
        </w:rPr>
        <w:t>SP</w:t>
      </w:r>
      <w:bookmarkEnd w:id="1924"/>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925" w:name="_Toc44164484"/>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925"/>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926" w:name="_Toc44164485"/>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926"/>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927" w:name="_Toc44164486"/>
      <w:r>
        <w:rPr>
          <w:u w:val="none"/>
          <w:lang w:val="en-US"/>
        </w:rPr>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927"/>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928" w:name="_Toc44164487"/>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928"/>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2"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D124CF" w:rsidRDefault="00D124CF"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D124CF" w:rsidRDefault="00D124CF"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D124CF" w:rsidRDefault="00D124CF"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3"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D124CF" w:rsidRDefault="00D124CF"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D124CF" w:rsidRDefault="00D124CF"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D124CF" w:rsidRDefault="00D124CF"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929" w:name="_Toc44164488"/>
      <w:r>
        <w:rPr>
          <w:u w:val="none"/>
          <w:lang w:val="en-US"/>
        </w:rPr>
        <w:t xml:space="preserve">April 23 (MAC):  </w:t>
      </w:r>
      <w:r w:rsidR="00E51DEA">
        <w:rPr>
          <w:u w:val="none"/>
          <w:lang w:val="en-US"/>
        </w:rPr>
        <w:t>5</w:t>
      </w:r>
      <w:r w:rsidRPr="005758D1">
        <w:rPr>
          <w:u w:val="none"/>
          <w:lang w:val="en-US"/>
        </w:rPr>
        <w:t xml:space="preserve"> </w:t>
      </w:r>
      <w:r>
        <w:rPr>
          <w:u w:val="none"/>
          <w:lang w:val="en-US"/>
        </w:rPr>
        <w:t>SPs</w:t>
      </w:r>
      <w:bookmarkEnd w:id="1929"/>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0"/>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930" w:name="_Toc44164489"/>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930"/>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931" w:name="_Toc44164490"/>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931"/>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932" w:name="_Toc44164491"/>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932"/>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933" w:name="_Toc44164492"/>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933"/>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934" w:name="_Toc44164493"/>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934"/>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935" w:name="_Toc44164494"/>
      <w:r>
        <w:rPr>
          <w:u w:val="none"/>
          <w:lang w:val="en-US"/>
        </w:rPr>
        <w:t>May 4 (PHY):  3</w:t>
      </w:r>
      <w:r w:rsidRPr="005758D1">
        <w:rPr>
          <w:u w:val="none"/>
          <w:lang w:val="en-US"/>
        </w:rPr>
        <w:t xml:space="preserve"> </w:t>
      </w:r>
      <w:r>
        <w:rPr>
          <w:u w:val="none"/>
          <w:lang w:val="en-US"/>
        </w:rPr>
        <w:t>SPs</w:t>
      </w:r>
      <w:bookmarkEnd w:id="1935"/>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1"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936" w:name="_Toc44164495"/>
      <w:r>
        <w:rPr>
          <w:u w:val="none"/>
          <w:lang w:val="en-US"/>
        </w:rPr>
        <w:t>May 4 (MAC</w:t>
      </w:r>
      <w:r w:rsidR="000536C0">
        <w:rPr>
          <w:u w:val="none"/>
          <w:lang w:val="en-US"/>
        </w:rPr>
        <w:t>):  8</w:t>
      </w:r>
      <w:r w:rsidRPr="005758D1">
        <w:rPr>
          <w:u w:val="none"/>
          <w:lang w:val="en-US"/>
        </w:rPr>
        <w:t xml:space="preserve"> </w:t>
      </w:r>
      <w:r>
        <w:rPr>
          <w:u w:val="none"/>
          <w:lang w:val="en-US"/>
        </w:rPr>
        <w:t>SPs</w:t>
      </w:r>
      <w:bookmarkEnd w:id="1936"/>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937" w:name="_Toc44164496"/>
      <w:r>
        <w:rPr>
          <w:u w:val="none"/>
          <w:lang w:val="en-US"/>
        </w:rPr>
        <w:t>May 7 (PHY):  6</w:t>
      </w:r>
      <w:r w:rsidR="00D814A6" w:rsidRPr="005758D1">
        <w:rPr>
          <w:u w:val="none"/>
          <w:lang w:val="en-US"/>
        </w:rPr>
        <w:t xml:space="preserve"> </w:t>
      </w:r>
      <w:r w:rsidR="00D814A6">
        <w:rPr>
          <w:u w:val="none"/>
          <w:lang w:val="en-US"/>
        </w:rPr>
        <w:t>SPs</w:t>
      </w:r>
      <w:bookmarkEnd w:id="1937"/>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938" w:name="_Toc44164497"/>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938"/>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939" w:name="_Toc44164498"/>
      <w:r>
        <w:rPr>
          <w:u w:val="none"/>
          <w:lang w:val="en-US"/>
        </w:rPr>
        <w:t>May 8 (MAC):  4</w:t>
      </w:r>
      <w:r w:rsidRPr="005758D1">
        <w:rPr>
          <w:u w:val="none"/>
          <w:lang w:val="en-US"/>
        </w:rPr>
        <w:t xml:space="preserve"> </w:t>
      </w:r>
      <w:r>
        <w:rPr>
          <w:u w:val="none"/>
          <w:lang w:val="en-US"/>
        </w:rPr>
        <w:t>SPs</w:t>
      </w:r>
      <w:bookmarkEnd w:id="1939"/>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940" w:name="_Toc44164499"/>
      <w:r>
        <w:rPr>
          <w:u w:val="none"/>
          <w:lang w:val="en-US"/>
        </w:rPr>
        <w:t>May 11 (PHY):  1</w:t>
      </w:r>
      <w:r w:rsidRPr="005758D1">
        <w:rPr>
          <w:u w:val="none"/>
          <w:lang w:val="en-US"/>
        </w:rPr>
        <w:t xml:space="preserve"> </w:t>
      </w:r>
      <w:r>
        <w:rPr>
          <w:u w:val="none"/>
          <w:lang w:val="en-US"/>
        </w:rPr>
        <w:t>SP</w:t>
      </w:r>
      <w:bookmarkEnd w:id="1940"/>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941" w:name="_Toc44164500"/>
      <w:r>
        <w:rPr>
          <w:u w:val="none"/>
          <w:lang w:val="en-US"/>
        </w:rPr>
        <w:t xml:space="preserve">May 11 (MAC):  </w:t>
      </w:r>
      <w:r w:rsidR="00711B13">
        <w:rPr>
          <w:u w:val="none"/>
          <w:lang w:val="en-US"/>
        </w:rPr>
        <w:t>2</w:t>
      </w:r>
      <w:r w:rsidRPr="005758D1">
        <w:rPr>
          <w:u w:val="none"/>
          <w:lang w:val="en-US"/>
        </w:rPr>
        <w:t xml:space="preserve"> </w:t>
      </w:r>
      <w:r>
        <w:rPr>
          <w:u w:val="none"/>
          <w:lang w:val="en-US"/>
        </w:rPr>
        <w:t>SPs</w:t>
      </w:r>
      <w:bookmarkEnd w:id="1941"/>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942" w:name="_Toc44164501"/>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942"/>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943" w:name="_Toc44164502"/>
      <w:r>
        <w:rPr>
          <w:u w:val="none"/>
          <w:lang w:val="en-US"/>
        </w:rPr>
        <w:t xml:space="preserve">May 18 (PHY):  </w:t>
      </w:r>
      <w:r w:rsidR="005F47A7">
        <w:rPr>
          <w:u w:val="none"/>
          <w:lang w:val="en-US"/>
        </w:rPr>
        <w:t>8</w:t>
      </w:r>
      <w:r w:rsidRPr="005758D1">
        <w:rPr>
          <w:u w:val="none"/>
          <w:lang w:val="en-US"/>
        </w:rPr>
        <w:t xml:space="preserve"> </w:t>
      </w:r>
      <w:r>
        <w:rPr>
          <w:u w:val="none"/>
          <w:lang w:val="en-US"/>
        </w:rPr>
        <w:t>SPs</w:t>
      </w:r>
      <w:bookmarkEnd w:id="1943"/>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944" w:name="_Toc44164503"/>
      <w:r>
        <w:rPr>
          <w:u w:val="none"/>
          <w:lang w:val="en-US"/>
        </w:rPr>
        <w:t>May 18 (MAC):  9</w:t>
      </w:r>
      <w:r w:rsidR="009B5B1A" w:rsidRPr="005758D1">
        <w:rPr>
          <w:u w:val="none"/>
          <w:lang w:val="en-US"/>
        </w:rPr>
        <w:t xml:space="preserve"> </w:t>
      </w:r>
      <w:r w:rsidR="009B5B1A">
        <w:rPr>
          <w:u w:val="none"/>
          <w:lang w:val="en-US"/>
        </w:rPr>
        <w:t>SPs</w:t>
      </w:r>
      <w:bookmarkEnd w:id="1944"/>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1945" w:name="_Toc44164504"/>
      <w:r>
        <w:rPr>
          <w:u w:val="none"/>
          <w:lang w:val="en-US"/>
        </w:rPr>
        <w:t>May 20 (MAC):  3</w:t>
      </w:r>
      <w:r w:rsidRPr="005758D1">
        <w:rPr>
          <w:u w:val="none"/>
          <w:lang w:val="en-US"/>
        </w:rPr>
        <w:t xml:space="preserve"> </w:t>
      </w:r>
      <w:r>
        <w:rPr>
          <w:u w:val="none"/>
          <w:lang w:val="en-US"/>
        </w:rPr>
        <w:t>SPs</w:t>
      </w:r>
      <w:bookmarkEnd w:id="1945"/>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1946" w:name="_Toc44164505"/>
      <w:r>
        <w:rPr>
          <w:u w:val="none"/>
          <w:lang w:val="en-US"/>
        </w:rPr>
        <w:t>May 21 (PHY):  3</w:t>
      </w:r>
      <w:r w:rsidRPr="005758D1">
        <w:rPr>
          <w:u w:val="none"/>
          <w:lang w:val="en-US"/>
        </w:rPr>
        <w:t xml:space="preserve"> </w:t>
      </w:r>
      <w:r>
        <w:rPr>
          <w:u w:val="none"/>
          <w:lang w:val="en-US"/>
        </w:rPr>
        <w:t>SPs</w:t>
      </w:r>
      <w:bookmarkEnd w:id="1946"/>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1947" w:name="_Toc44164506"/>
      <w:r>
        <w:rPr>
          <w:u w:val="none"/>
          <w:lang w:val="en-US"/>
        </w:rPr>
        <w:t xml:space="preserve">May 21 (MAC):  </w:t>
      </w:r>
      <w:r w:rsidR="00F45CDC">
        <w:rPr>
          <w:u w:val="none"/>
          <w:lang w:val="en-US"/>
        </w:rPr>
        <w:t>2</w:t>
      </w:r>
      <w:r w:rsidRPr="005758D1">
        <w:rPr>
          <w:u w:val="none"/>
          <w:lang w:val="en-US"/>
        </w:rPr>
        <w:t xml:space="preserve"> </w:t>
      </w:r>
      <w:r>
        <w:rPr>
          <w:u w:val="none"/>
          <w:lang w:val="en-US"/>
        </w:rPr>
        <w:t>SPs</w:t>
      </w:r>
      <w:bookmarkEnd w:id="1947"/>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1948" w:name="_Toc44164507"/>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948"/>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1949" w:name="_Toc44164508"/>
      <w:r>
        <w:rPr>
          <w:u w:val="none"/>
          <w:lang w:val="en-US"/>
        </w:rPr>
        <w:t xml:space="preserve">May 28 (Joint):  </w:t>
      </w:r>
      <w:r w:rsidR="00B52BAD">
        <w:rPr>
          <w:u w:val="none"/>
          <w:lang w:val="en-US"/>
        </w:rPr>
        <w:t>1</w:t>
      </w:r>
      <w:r w:rsidRPr="005758D1">
        <w:rPr>
          <w:u w:val="none"/>
          <w:lang w:val="en-US"/>
        </w:rPr>
        <w:t xml:space="preserve"> </w:t>
      </w:r>
      <w:r>
        <w:rPr>
          <w:u w:val="none"/>
          <w:lang w:val="en-US"/>
        </w:rPr>
        <w:t>SP</w:t>
      </w:r>
      <w:bookmarkEnd w:id="1949"/>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1950" w:name="_Toc44164509"/>
      <w:r>
        <w:rPr>
          <w:u w:val="none"/>
          <w:lang w:val="en-US"/>
        </w:rPr>
        <w:t>June 1 (PHY):  5</w:t>
      </w:r>
      <w:r w:rsidRPr="005758D1">
        <w:rPr>
          <w:u w:val="none"/>
          <w:lang w:val="en-US"/>
        </w:rPr>
        <w:t xml:space="preserve"> </w:t>
      </w:r>
      <w:r>
        <w:rPr>
          <w:u w:val="none"/>
          <w:lang w:val="en-US"/>
        </w:rPr>
        <w:t>SPs</w:t>
      </w:r>
      <w:bookmarkEnd w:id="1950"/>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1951" w:name="_Toc44164510"/>
      <w:r>
        <w:rPr>
          <w:u w:val="none"/>
          <w:lang w:val="en-US"/>
        </w:rPr>
        <w:t>June 1 (MAC):  8</w:t>
      </w:r>
      <w:r w:rsidRPr="005758D1">
        <w:rPr>
          <w:u w:val="none"/>
          <w:lang w:val="en-US"/>
        </w:rPr>
        <w:t xml:space="preserve"> </w:t>
      </w:r>
      <w:r>
        <w:rPr>
          <w:u w:val="none"/>
          <w:lang w:val="en-US"/>
        </w:rPr>
        <w:t>SPs</w:t>
      </w:r>
      <w:bookmarkEnd w:id="1951"/>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1952" w:name="_Toc44164511"/>
      <w:r>
        <w:rPr>
          <w:u w:val="none"/>
          <w:lang w:val="en-US"/>
        </w:rPr>
        <w:t>June 3 (MAC</w:t>
      </w:r>
      <w:r w:rsidR="00C54BCD">
        <w:rPr>
          <w:u w:val="none"/>
          <w:lang w:val="en-US"/>
        </w:rPr>
        <w:t>):  5</w:t>
      </w:r>
      <w:r w:rsidR="00C54BCD" w:rsidRPr="005758D1">
        <w:rPr>
          <w:u w:val="none"/>
          <w:lang w:val="en-US"/>
        </w:rPr>
        <w:t xml:space="preserve"> </w:t>
      </w:r>
      <w:r w:rsidR="00C54BCD">
        <w:rPr>
          <w:u w:val="none"/>
          <w:lang w:val="en-US"/>
        </w:rPr>
        <w:t>SPs</w:t>
      </w:r>
      <w:bookmarkEnd w:id="1952"/>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1953" w:name="_Toc44164512"/>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1953"/>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1954" w:name="_Toc44164513"/>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1954"/>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1955" w:name="_Toc44164514"/>
      <w:r>
        <w:rPr>
          <w:u w:val="none"/>
          <w:lang w:val="en-US"/>
        </w:rPr>
        <w:t>June 8 (PHY):  7</w:t>
      </w:r>
      <w:r w:rsidRPr="005758D1">
        <w:rPr>
          <w:u w:val="none"/>
          <w:lang w:val="en-US"/>
        </w:rPr>
        <w:t xml:space="preserve"> </w:t>
      </w:r>
      <w:r>
        <w:rPr>
          <w:u w:val="none"/>
          <w:lang w:val="en-US"/>
        </w:rPr>
        <w:t>SPs</w:t>
      </w:r>
      <w:bookmarkEnd w:id="1955"/>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1956" w:name="_Toc44164515"/>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1956"/>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1957" w:name="_Toc44164516"/>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1957"/>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1958" w:name="_Toc44164517"/>
      <w:r>
        <w:rPr>
          <w:u w:val="none"/>
          <w:lang w:val="en-US"/>
        </w:rPr>
        <w:t xml:space="preserve">June 11 (Joint):  </w:t>
      </w:r>
      <w:r w:rsidR="00D943F0">
        <w:rPr>
          <w:u w:val="none"/>
          <w:lang w:val="en-US"/>
        </w:rPr>
        <w:t>2</w:t>
      </w:r>
      <w:r w:rsidRPr="005758D1">
        <w:rPr>
          <w:u w:val="none"/>
          <w:lang w:val="en-US"/>
        </w:rPr>
        <w:t xml:space="preserve"> </w:t>
      </w:r>
      <w:r>
        <w:rPr>
          <w:u w:val="none"/>
          <w:lang w:val="en-US"/>
        </w:rPr>
        <w:t>SPs</w:t>
      </w:r>
      <w:bookmarkEnd w:id="1958"/>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1959" w:name="_Toc44164518"/>
      <w:r>
        <w:rPr>
          <w:u w:val="none"/>
          <w:lang w:val="en-US"/>
        </w:rPr>
        <w:t xml:space="preserve">June 15 (MAC):  </w:t>
      </w:r>
      <w:r w:rsidR="00667822">
        <w:rPr>
          <w:u w:val="none"/>
          <w:lang w:val="en-US"/>
        </w:rPr>
        <w:t>7</w:t>
      </w:r>
      <w:r w:rsidRPr="005758D1">
        <w:rPr>
          <w:u w:val="none"/>
          <w:lang w:val="en-US"/>
        </w:rPr>
        <w:t xml:space="preserve"> </w:t>
      </w:r>
      <w:r>
        <w:rPr>
          <w:u w:val="none"/>
          <w:lang w:val="en-US"/>
        </w:rPr>
        <w:t>SPs</w:t>
      </w:r>
      <w:bookmarkEnd w:id="1959"/>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1960" w:name="_Toc44164519"/>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1960"/>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1961" w:name="_Toc44164520"/>
      <w:r>
        <w:rPr>
          <w:u w:val="none"/>
          <w:lang w:val="en-US"/>
        </w:rPr>
        <w:t>June 18 (MAC):  5</w:t>
      </w:r>
      <w:r w:rsidR="00597C82" w:rsidRPr="005758D1">
        <w:rPr>
          <w:u w:val="none"/>
          <w:lang w:val="en-US"/>
        </w:rPr>
        <w:t xml:space="preserve"> </w:t>
      </w:r>
      <w:r w:rsidR="00597C82">
        <w:rPr>
          <w:u w:val="none"/>
          <w:lang w:val="en-US"/>
        </w:rPr>
        <w:t>SPs</w:t>
      </w:r>
      <w:bookmarkEnd w:id="1961"/>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1962" w:name="_Toc44164521"/>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1962"/>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4EF519D9" w:rsidR="00E801D2"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sectPr w:rsidR="00E801D2" w:rsidSect="00FE0085">
      <w:headerReference w:type="default" r:id="rId33"/>
      <w:footerReference w:type="default" r:id="rId3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3E219B" w14:textId="77777777" w:rsidR="00A71037" w:rsidRDefault="00A71037">
      <w:r>
        <w:separator/>
      </w:r>
    </w:p>
  </w:endnote>
  <w:endnote w:type="continuationSeparator" w:id="0">
    <w:p w14:paraId="27FCBD1A" w14:textId="77777777" w:rsidR="00A71037" w:rsidRDefault="00A7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D124CF" w:rsidRDefault="00D124CF">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366678">
      <w:rPr>
        <w:noProof/>
      </w:rPr>
      <w:t>1</w:t>
    </w:r>
    <w:r>
      <w:fldChar w:fldCharType="end"/>
    </w:r>
    <w:r>
      <w:tab/>
      <w:t>Edward Au, Huawei</w:t>
    </w:r>
  </w:p>
  <w:p w14:paraId="184B82D0" w14:textId="77777777" w:rsidR="00D124CF" w:rsidRDefault="00D124C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DEF3B0" w14:textId="77777777" w:rsidR="00A71037" w:rsidRDefault="00A71037">
      <w:r>
        <w:separator/>
      </w:r>
    </w:p>
  </w:footnote>
  <w:footnote w:type="continuationSeparator" w:id="0">
    <w:p w14:paraId="4600C7B7" w14:textId="77777777" w:rsidR="00A71037" w:rsidRDefault="00A710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70D40437" w:rsidR="00D124CF" w:rsidRPr="004E7754" w:rsidRDefault="00D124CF" w:rsidP="00732A32">
    <w:pPr>
      <w:pStyle w:val="Header"/>
      <w:tabs>
        <w:tab w:val="clear" w:pos="6480"/>
        <w:tab w:val="center" w:pos="4680"/>
        <w:tab w:val="right" w:pos="9360"/>
      </w:tabs>
      <w:rPr>
        <w:lang w:val="en-US"/>
      </w:rPr>
    </w:pPr>
    <w:r>
      <w:t>June 2020</w:t>
    </w:r>
    <w:r>
      <w:tab/>
    </w:r>
    <w:r>
      <w:tab/>
    </w:r>
    <w:r w:rsidR="00A71037">
      <w:fldChar w:fldCharType="begin"/>
    </w:r>
    <w:r w:rsidR="00A71037">
      <w:instrText xml:space="preserve"> TITLE  \* MERGEFORMAT </w:instrText>
    </w:r>
    <w:r w:rsidR="00A71037">
      <w:fldChar w:fldCharType="separate"/>
    </w:r>
    <w:r>
      <w:t>doc.: IEEE 802.11-20/0566r34</w:t>
    </w:r>
    <w:r w:rsidR="00A71037">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2"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7A24971"/>
    <w:multiLevelType w:val="hybridMultilevel"/>
    <w:tmpl w:val="88B88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102"/>
  </w:num>
  <w:num w:numId="4">
    <w:abstractNumId w:val="78"/>
  </w:num>
  <w:num w:numId="5">
    <w:abstractNumId w:val="15"/>
  </w:num>
  <w:num w:numId="6">
    <w:abstractNumId w:val="1"/>
  </w:num>
  <w:num w:numId="7">
    <w:abstractNumId w:val="79"/>
  </w:num>
  <w:num w:numId="8">
    <w:abstractNumId w:val="4"/>
  </w:num>
  <w:num w:numId="9">
    <w:abstractNumId w:val="18"/>
  </w:num>
  <w:num w:numId="10">
    <w:abstractNumId w:val="101"/>
  </w:num>
  <w:num w:numId="11">
    <w:abstractNumId w:val="68"/>
  </w:num>
  <w:num w:numId="12">
    <w:abstractNumId w:val="27"/>
  </w:num>
  <w:num w:numId="13">
    <w:abstractNumId w:val="93"/>
  </w:num>
  <w:num w:numId="14">
    <w:abstractNumId w:val="60"/>
  </w:num>
  <w:num w:numId="15">
    <w:abstractNumId w:val="19"/>
  </w:num>
  <w:num w:numId="16">
    <w:abstractNumId w:val="53"/>
  </w:num>
  <w:num w:numId="17">
    <w:abstractNumId w:val="52"/>
  </w:num>
  <w:num w:numId="18">
    <w:abstractNumId w:val="85"/>
  </w:num>
  <w:num w:numId="19">
    <w:abstractNumId w:val="86"/>
  </w:num>
  <w:num w:numId="20">
    <w:abstractNumId w:val="3"/>
  </w:num>
  <w:num w:numId="21">
    <w:abstractNumId w:val="51"/>
  </w:num>
  <w:num w:numId="22">
    <w:abstractNumId w:val="7"/>
  </w:num>
  <w:num w:numId="23">
    <w:abstractNumId w:val="82"/>
  </w:num>
  <w:num w:numId="24">
    <w:abstractNumId w:val="2"/>
  </w:num>
  <w:num w:numId="25">
    <w:abstractNumId w:val="41"/>
  </w:num>
  <w:num w:numId="26">
    <w:abstractNumId w:val="12"/>
  </w:num>
  <w:num w:numId="27">
    <w:abstractNumId w:val="58"/>
  </w:num>
  <w:num w:numId="28">
    <w:abstractNumId w:val="16"/>
  </w:num>
  <w:num w:numId="29">
    <w:abstractNumId w:val="72"/>
  </w:num>
  <w:num w:numId="30">
    <w:abstractNumId w:val="38"/>
  </w:num>
  <w:num w:numId="31">
    <w:abstractNumId w:val="67"/>
  </w:num>
  <w:num w:numId="32">
    <w:abstractNumId w:val="28"/>
  </w:num>
  <w:num w:numId="33">
    <w:abstractNumId w:val="74"/>
  </w:num>
  <w:num w:numId="34">
    <w:abstractNumId w:val="89"/>
  </w:num>
  <w:num w:numId="35">
    <w:abstractNumId w:val="62"/>
  </w:num>
  <w:num w:numId="36">
    <w:abstractNumId w:val="70"/>
  </w:num>
  <w:num w:numId="37">
    <w:abstractNumId w:val="91"/>
  </w:num>
  <w:num w:numId="38">
    <w:abstractNumId w:val="96"/>
  </w:num>
  <w:num w:numId="39">
    <w:abstractNumId w:val="97"/>
  </w:num>
  <w:num w:numId="40">
    <w:abstractNumId w:val="17"/>
  </w:num>
  <w:num w:numId="41">
    <w:abstractNumId w:val="88"/>
  </w:num>
  <w:num w:numId="42">
    <w:abstractNumId w:val="66"/>
  </w:num>
  <w:num w:numId="43">
    <w:abstractNumId w:val="55"/>
  </w:num>
  <w:num w:numId="44">
    <w:abstractNumId w:val="13"/>
  </w:num>
  <w:num w:numId="45">
    <w:abstractNumId w:val="14"/>
  </w:num>
  <w:num w:numId="46">
    <w:abstractNumId w:val="45"/>
  </w:num>
  <w:num w:numId="47">
    <w:abstractNumId w:val="30"/>
  </w:num>
  <w:num w:numId="48">
    <w:abstractNumId w:val="37"/>
  </w:num>
  <w:num w:numId="49">
    <w:abstractNumId w:val="99"/>
  </w:num>
  <w:num w:numId="50">
    <w:abstractNumId w:val="94"/>
  </w:num>
  <w:num w:numId="51">
    <w:abstractNumId w:val="5"/>
  </w:num>
  <w:num w:numId="52">
    <w:abstractNumId w:val="40"/>
  </w:num>
  <w:num w:numId="53">
    <w:abstractNumId w:val="10"/>
  </w:num>
  <w:num w:numId="54">
    <w:abstractNumId w:val="50"/>
  </w:num>
  <w:num w:numId="55">
    <w:abstractNumId w:val="22"/>
  </w:num>
  <w:num w:numId="56">
    <w:abstractNumId w:val="34"/>
  </w:num>
  <w:num w:numId="57">
    <w:abstractNumId w:val="39"/>
  </w:num>
  <w:num w:numId="58">
    <w:abstractNumId w:val="29"/>
  </w:num>
  <w:num w:numId="59">
    <w:abstractNumId w:val="25"/>
  </w:num>
  <w:num w:numId="60">
    <w:abstractNumId w:val="44"/>
  </w:num>
  <w:num w:numId="61">
    <w:abstractNumId w:val="63"/>
  </w:num>
  <w:num w:numId="62">
    <w:abstractNumId w:val="20"/>
  </w:num>
  <w:num w:numId="63">
    <w:abstractNumId w:val="26"/>
  </w:num>
  <w:num w:numId="64">
    <w:abstractNumId w:val="24"/>
  </w:num>
  <w:num w:numId="65">
    <w:abstractNumId w:val="46"/>
  </w:num>
  <w:num w:numId="66">
    <w:abstractNumId w:val="98"/>
  </w:num>
  <w:num w:numId="67">
    <w:abstractNumId w:val="8"/>
  </w:num>
  <w:num w:numId="68">
    <w:abstractNumId w:val="33"/>
  </w:num>
  <w:num w:numId="69">
    <w:abstractNumId w:val="9"/>
  </w:num>
  <w:num w:numId="70">
    <w:abstractNumId w:val="61"/>
  </w:num>
  <w:num w:numId="71">
    <w:abstractNumId w:val="75"/>
  </w:num>
  <w:num w:numId="72">
    <w:abstractNumId w:val="47"/>
  </w:num>
  <w:num w:numId="73">
    <w:abstractNumId w:val="21"/>
  </w:num>
  <w:num w:numId="74">
    <w:abstractNumId w:val="92"/>
  </w:num>
  <w:num w:numId="75">
    <w:abstractNumId w:val="100"/>
  </w:num>
  <w:num w:numId="76">
    <w:abstractNumId w:val="81"/>
  </w:num>
  <w:num w:numId="77">
    <w:abstractNumId w:val="76"/>
  </w:num>
  <w:num w:numId="78">
    <w:abstractNumId w:val="65"/>
  </w:num>
  <w:num w:numId="79">
    <w:abstractNumId w:val="84"/>
  </w:num>
  <w:num w:numId="80">
    <w:abstractNumId w:val="87"/>
  </w:num>
  <w:num w:numId="81">
    <w:abstractNumId w:val="0"/>
  </w:num>
  <w:num w:numId="82">
    <w:abstractNumId w:val="73"/>
  </w:num>
  <w:num w:numId="83">
    <w:abstractNumId w:val="83"/>
  </w:num>
  <w:num w:numId="84">
    <w:abstractNumId w:val="48"/>
  </w:num>
  <w:num w:numId="85">
    <w:abstractNumId w:val="95"/>
  </w:num>
  <w:num w:numId="86">
    <w:abstractNumId w:val="42"/>
  </w:num>
  <w:num w:numId="87">
    <w:abstractNumId w:val="11"/>
  </w:num>
  <w:num w:numId="88">
    <w:abstractNumId w:val="57"/>
  </w:num>
  <w:num w:numId="89">
    <w:abstractNumId w:val="36"/>
  </w:num>
  <w:num w:numId="90">
    <w:abstractNumId w:val="90"/>
  </w:num>
  <w:num w:numId="91">
    <w:abstractNumId w:val="32"/>
  </w:num>
  <w:num w:numId="92">
    <w:abstractNumId w:val="49"/>
  </w:num>
  <w:num w:numId="93">
    <w:abstractNumId w:val="59"/>
  </w:num>
  <w:num w:numId="94">
    <w:abstractNumId w:val="23"/>
  </w:num>
  <w:num w:numId="95">
    <w:abstractNumId w:val="64"/>
  </w:num>
  <w:num w:numId="96">
    <w:abstractNumId w:val="77"/>
  </w:num>
  <w:num w:numId="97">
    <w:abstractNumId w:val="56"/>
  </w:num>
  <w:num w:numId="98">
    <w:abstractNumId w:val="54"/>
  </w:num>
  <w:num w:numId="99">
    <w:abstractNumId w:val="80"/>
  </w:num>
  <w:num w:numId="100">
    <w:abstractNumId w:val="71"/>
  </w:num>
  <w:num w:numId="101">
    <w:abstractNumId w:val="31"/>
  </w:num>
  <w:num w:numId="102">
    <w:abstractNumId w:val="69"/>
  </w:num>
  <w:num w:numId="103">
    <w:abstractNumId w:val="35"/>
  </w:num>
  <w:numIdMacAtCleanup w:val="9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36D3"/>
    <w:rsid w:val="00003A37"/>
    <w:rsid w:val="00003F73"/>
    <w:rsid w:val="0000420A"/>
    <w:rsid w:val="000045D5"/>
    <w:rsid w:val="00005A20"/>
    <w:rsid w:val="00005B95"/>
    <w:rsid w:val="00005C08"/>
    <w:rsid w:val="00006D75"/>
    <w:rsid w:val="0000712F"/>
    <w:rsid w:val="00007EE4"/>
    <w:rsid w:val="0001071B"/>
    <w:rsid w:val="000108DE"/>
    <w:rsid w:val="00010E1E"/>
    <w:rsid w:val="000139A0"/>
    <w:rsid w:val="00014A98"/>
    <w:rsid w:val="00014FCD"/>
    <w:rsid w:val="00016D17"/>
    <w:rsid w:val="00020F03"/>
    <w:rsid w:val="00021235"/>
    <w:rsid w:val="00023D95"/>
    <w:rsid w:val="0002431A"/>
    <w:rsid w:val="00024783"/>
    <w:rsid w:val="00024A4C"/>
    <w:rsid w:val="00025F4B"/>
    <w:rsid w:val="00026627"/>
    <w:rsid w:val="00027368"/>
    <w:rsid w:val="0002796C"/>
    <w:rsid w:val="000320FC"/>
    <w:rsid w:val="00034190"/>
    <w:rsid w:val="000368D0"/>
    <w:rsid w:val="0003756E"/>
    <w:rsid w:val="00037B07"/>
    <w:rsid w:val="00037FA5"/>
    <w:rsid w:val="000413DE"/>
    <w:rsid w:val="00041D7B"/>
    <w:rsid w:val="00042266"/>
    <w:rsid w:val="00042EEA"/>
    <w:rsid w:val="00044F0F"/>
    <w:rsid w:val="0004536B"/>
    <w:rsid w:val="0004548D"/>
    <w:rsid w:val="0004766E"/>
    <w:rsid w:val="00047C7B"/>
    <w:rsid w:val="00047F15"/>
    <w:rsid w:val="0005307F"/>
    <w:rsid w:val="000536C0"/>
    <w:rsid w:val="000539B5"/>
    <w:rsid w:val="00056558"/>
    <w:rsid w:val="00057DDC"/>
    <w:rsid w:val="00060E96"/>
    <w:rsid w:val="00062316"/>
    <w:rsid w:val="0006398D"/>
    <w:rsid w:val="00066082"/>
    <w:rsid w:val="000665F1"/>
    <w:rsid w:val="0006694C"/>
    <w:rsid w:val="00067E80"/>
    <w:rsid w:val="000701F2"/>
    <w:rsid w:val="0007035A"/>
    <w:rsid w:val="00070FD1"/>
    <w:rsid w:val="000732FE"/>
    <w:rsid w:val="00074BBB"/>
    <w:rsid w:val="000753AB"/>
    <w:rsid w:val="00075B81"/>
    <w:rsid w:val="00075D22"/>
    <w:rsid w:val="00077F6A"/>
    <w:rsid w:val="000802EB"/>
    <w:rsid w:val="00081872"/>
    <w:rsid w:val="00082E3B"/>
    <w:rsid w:val="0008341F"/>
    <w:rsid w:val="000840D0"/>
    <w:rsid w:val="00086463"/>
    <w:rsid w:val="0008794F"/>
    <w:rsid w:val="00090337"/>
    <w:rsid w:val="00090F83"/>
    <w:rsid w:val="000916DE"/>
    <w:rsid w:val="000923AA"/>
    <w:rsid w:val="000929C0"/>
    <w:rsid w:val="00093339"/>
    <w:rsid w:val="00095031"/>
    <w:rsid w:val="00095072"/>
    <w:rsid w:val="000952FE"/>
    <w:rsid w:val="000A04D2"/>
    <w:rsid w:val="000A1FC6"/>
    <w:rsid w:val="000A23C0"/>
    <w:rsid w:val="000A2797"/>
    <w:rsid w:val="000A31FC"/>
    <w:rsid w:val="000A365F"/>
    <w:rsid w:val="000A5702"/>
    <w:rsid w:val="000A5E23"/>
    <w:rsid w:val="000A6B4B"/>
    <w:rsid w:val="000A764C"/>
    <w:rsid w:val="000B0745"/>
    <w:rsid w:val="000B1BF1"/>
    <w:rsid w:val="000B7143"/>
    <w:rsid w:val="000C04B4"/>
    <w:rsid w:val="000C18A0"/>
    <w:rsid w:val="000C2283"/>
    <w:rsid w:val="000C25B8"/>
    <w:rsid w:val="000C2B16"/>
    <w:rsid w:val="000C3FF6"/>
    <w:rsid w:val="000C55DD"/>
    <w:rsid w:val="000C5B2D"/>
    <w:rsid w:val="000C6B6A"/>
    <w:rsid w:val="000C6D26"/>
    <w:rsid w:val="000C6E1D"/>
    <w:rsid w:val="000D0536"/>
    <w:rsid w:val="000D077A"/>
    <w:rsid w:val="000D2503"/>
    <w:rsid w:val="000D2663"/>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234D"/>
    <w:rsid w:val="000E2B49"/>
    <w:rsid w:val="000E3C9E"/>
    <w:rsid w:val="000E3E8B"/>
    <w:rsid w:val="000E4A4F"/>
    <w:rsid w:val="000F093B"/>
    <w:rsid w:val="000F184F"/>
    <w:rsid w:val="000F1D59"/>
    <w:rsid w:val="000F2A79"/>
    <w:rsid w:val="000F2E8B"/>
    <w:rsid w:val="000F4B95"/>
    <w:rsid w:val="000F7318"/>
    <w:rsid w:val="0010009E"/>
    <w:rsid w:val="00100442"/>
    <w:rsid w:val="001019F9"/>
    <w:rsid w:val="00102A14"/>
    <w:rsid w:val="00103628"/>
    <w:rsid w:val="00107224"/>
    <w:rsid w:val="0010798E"/>
    <w:rsid w:val="001105F0"/>
    <w:rsid w:val="00110BDE"/>
    <w:rsid w:val="00110F09"/>
    <w:rsid w:val="00111FA8"/>
    <w:rsid w:val="00113304"/>
    <w:rsid w:val="00113B7E"/>
    <w:rsid w:val="001202A0"/>
    <w:rsid w:val="00120C16"/>
    <w:rsid w:val="00121D52"/>
    <w:rsid w:val="001234A3"/>
    <w:rsid w:val="0013004F"/>
    <w:rsid w:val="00130246"/>
    <w:rsid w:val="00130286"/>
    <w:rsid w:val="00130C09"/>
    <w:rsid w:val="00130E3A"/>
    <w:rsid w:val="00131472"/>
    <w:rsid w:val="001328B1"/>
    <w:rsid w:val="001337B8"/>
    <w:rsid w:val="0013387F"/>
    <w:rsid w:val="00134F6F"/>
    <w:rsid w:val="00135192"/>
    <w:rsid w:val="00137D74"/>
    <w:rsid w:val="0014263E"/>
    <w:rsid w:val="0014279B"/>
    <w:rsid w:val="001428A8"/>
    <w:rsid w:val="00152958"/>
    <w:rsid w:val="00154515"/>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AD"/>
    <w:rsid w:val="00175B26"/>
    <w:rsid w:val="0018017A"/>
    <w:rsid w:val="001810CE"/>
    <w:rsid w:val="00181392"/>
    <w:rsid w:val="00181AA7"/>
    <w:rsid w:val="001830D2"/>
    <w:rsid w:val="001838BA"/>
    <w:rsid w:val="001841E8"/>
    <w:rsid w:val="001850ED"/>
    <w:rsid w:val="001852CA"/>
    <w:rsid w:val="00185DA5"/>
    <w:rsid w:val="00186BC5"/>
    <w:rsid w:val="00186CF1"/>
    <w:rsid w:val="00192101"/>
    <w:rsid w:val="00192193"/>
    <w:rsid w:val="001929F0"/>
    <w:rsid w:val="0019309A"/>
    <w:rsid w:val="00193996"/>
    <w:rsid w:val="0019519A"/>
    <w:rsid w:val="001957E6"/>
    <w:rsid w:val="00196DC0"/>
    <w:rsid w:val="00196F62"/>
    <w:rsid w:val="00196FEB"/>
    <w:rsid w:val="001A0588"/>
    <w:rsid w:val="001A0EC2"/>
    <w:rsid w:val="001A268A"/>
    <w:rsid w:val="001A2B00"/>
    <w:rsid w:val="001A39C5"/>
    <w:rsid w:val="001A467F"/>
    <w:rsid w:val="001A51A6"/>
    <w:rsid w:val="001B006C"/>
    <w:rsid w:val="001B0F82"/>
    <w:rsid w:val="001B1A9F"/>
    <w:rsid w:val="001B217E"/>
    <w:rsid w:val="001B220F"/>
    <w:rsid w:val="001B3322"/>
    <w:rsid w:val="001B4AA1"/>
    <w:rsid w:val="001B663E"/>
    <w:rsid w:val="001B717E"/>
    <w:rsid w:val="001B7346"/>
    <w:rsid w:val="001C115A"/>
    <w:rsid w:val="001C1E21"/>
    <w:rsid w:val="001C2E46"/>
    <w:rsid w:val="001C41B6"/>
    <w:rsid w:val="001C469D"/>
    <w:rsid w:val="001C58DA"/>
    <w:rsid w:val="001C59CD"/>
    <w:rsid w:val="001C6569"/>
    <w:rsid w:val="001D2489"/>
    <w:rsid w:val="001D25F9"/>
    <w:rsid w:val="001D2B0C"/>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7183"/>
    <w:rsid w:val="001F05A6"/>
    <w:rsid w:val="001F05F1"/>
    <w:rsid w:val="001F129F"/>
    <w:rsid w:val="001F23B9"/>
    <w:rsid w:val="001F56E3"/>
    <w:rsid w:val="001F6955"/>
    <w:rsid w:val="00200CAA"/>
    <w:rsid w:val="0020199C"/>
    <w:rsid w:val="00201A34"/>
    <w:rsid w:val="0020305D"/>
    <w:rsid w:val="00203169"/>
    <w:rsid w:val="0020389D"/>
    <w:rsid w:val="00205676"/>
    <w:rsid w:val="002064A4"/>
    <w:rsid w:val="0020711C"/>
    <w:rsid w:val="00210B0D"/>
    <w:rsid w:val="00211595"/>
    <w:rsid w:val="00212EC4"/>
    <w:rsid w:val="00213099"/>
    <w:rsid w:val="002136B7"/>
    <w:rsid w:val="00213B0C"/>
    <w:rsid w:val="00213D53"/>
    <w:rsid w:val="00213FDB"/>
    <w:rsid w:val="002150AB"/>
    <w:rsid w:val="00215C82"/>
    <w:rsid w:val="00215DE7"/>
    <w:rsid w:val="00216AF5"/>
    <w:rsid w:val="00221811"/>
    <w:rsid w:val="002248B1"/>
    <w:rsid w:val="00224AFE"/>
    <w:rsid w:val="0022650B"/>
    <w:rsid w:val="00230D84"/>
    <w:rsid w:val="002315FA"/>
    <w:rsid w:val="00231C2A"/>
    <w:rsid w:val="002360E0"/>
    <w:rsid w:val="00236AC1"/>
    <w:rsid w:val="00237624"/>
    <w:rsid w:val="0024192F"/>
    <w:rsid w:val="00241C42"/>
    <w:rsid w:val="00242D63"/>
    <w:rsid w:val="002446D2"/>
    <w:rsid w:val="00244904"/>
    <w:rsid w:val="00244FE5"/>
    <w:rsid w:val="00247013"/>
    <w:rsid w:val="0025060F"/>
    <w:rsid w:val="00250E66"/>
    <w:rsid w:val="002519D5"/>
    <w:rsid w:val="0025225C"/>
    <w:rsid w:val="00253CCE"/>
    <w:rsid w:val="00253DAD"/>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2DE4"/>
    <w:rsid w:val="00273199"/>
    <w:rsid w:val="00273A2F"/>
    <w:rsid w:val="00274565"/>
    <w:rsid w:val="00276FD5"/>
    <w:rsid w:val="00280285"/>
    <w:rsid w:val="002814F3"/>
    <w:rsid w:val="002820C4"/>
    <w:rsid w:val="00282C45"/>
    <w:rsid w:val="00285442"/>
    <w:rsid w:val="0028610A"/>
    <w:rsid w:val="0028670D"/>
    <w:rsid w:val="002869E6"/>
    <w:rsid w:val="00287ABC"/>
    <w:rsid w:val="0029020B"/>
    <w:rsid w:val="002912EA"/>
    <w:rsid w:val="002933D4"/>
    <w:rsid w:val="00293C57"/>
    <w:rsid w:val="00296CB7"/>
    <w:rsid w:val="002A0425"/>
    <w:rsid w:val="002A1947"/>
    <w:rsid w:val="002A431C"/>
    <w:rsid w:val="002A4A22"/>
    <w:rsid w:val="002A6061"/>
    <w:rsid w:val="002A699F"/>
    <w:rsid w:val="002A74FC"/>
    <w:rsid w:val="002B1ACA"/>
    <w:rsid w:val="002B296C"/>
    <w:rsid w:val="002B2E53"/>
    <w:rsid w:val="002B34D1"/>
    <w:rsid w:val="002B4EB0"/>
    <w:rsid w:val="002B4FFC"/>
    <w:rsid w:val="002B5104"/>
    <w:rsid w:val="002B5880"/>
    <w:rsid w:val="002B58CB"/>
    <w:rsid w:val="002C02EB"/>
    <w:rsid w:val="002C1F71"/>
    <w:rsid w:val="002C3636"/>
    <w:rsid w:val="002C4A4D"/>
    <w:rsid w:val="002C6A6B"/>
    <w:rsid w:val="002C7713"/>
    <w:rsid w:val="002D0455"/>
    <w:rsid w:val="002D1CC1"/>
    <w:rsid w:val="002D3A69"/>
    <w:rsid w:val="002D44BE"/>
    <w:rsid w:val="002D4CBF"/>
    <w:rsid w:val="002D53FE"/>
    <w:rsid w:val="002D687D"/>
    <w:rsid w:val="002D769C"/>
    <w:rsid w:val="002E03CC"/>
    <w:rsid w:val="002E1230"/>
    <w:rsid w:val="002E25C8"/>
    <w:rsid w:val="002E27DE"/>
    <w:rsid w:val="002E46F0"/>
    <w:rsid w:val="002E7CD5"/>
    <w:rsid w:val="002F0AB7"/>
    <w:rsid w:val="002F272A"/>
    <w:rsid w:val="002F33D5"/>
    <w:rsid w:val="002F3675"/>
    <w:rsid w:val="002F60C1"/>
    <w:rsid w:val="002F69D6"/>
    <w:rsid w:val="002F71C4"/>
    <w:rsid w:val="0030085E"/>
    <w:rsid w:val="0030096E"/>
    <w:rsid w:val="00300A71"/>
    <w:rsid w:val="00300B36"/>
    <w:rsid w:val="00300D4E"/>
    <w:rsid w:val="003017AF"/>
    <w:rsid w:val="0030227B"/>
    <w:rsid w:val="0030484A"/>
    <w:rsid w:val="00305687"/>
    <w:rsid w:val="00306F1D"/>
    <w:rsid w:val="003071F9"/>
    <w:rsid w:val="00307227"/>
    <w:rsid w:val="00307EEA"/>
    <w:rsid w:val="0031054D"/>
    <w:rsid w:val="00311160"/>
    <w:rsid w:val="00312075"/>
    <w:rsid w:val="00314CD6"/>
    <w:rsid w:val="00316B38"/>
    <w:rsid w:val="003171D8"/>
    <w:rsid w:val="0032030E"/>
    <w:rsid w:val="003216BC"/>
    <w:rsid w:val="00321B01"/>
    <w:rsid w:val="003220C4"/>
    <w:rsid w:val="00322616"/>
    <w:rsid w:val="003234E8"/>
    <w:rsid w:val="00325F7D"/>
    <w:rsid w:val="00326D9A"/>
    <w:rsid w:val="003274B5"/>
    <w:rsid w:val="00331918"/>
    <w:rsid w:val="00331CB2"/>
    <w:rsid w:val="003334EC"/>
    <w:rsid w:val="00333620"/>
    <w:rsid w:val="003345B3"/>
    <w:rsid w:val="00335F7E"/>
    <w:rsid w:val="003365FD"/>
    <w:rsid w:val="00336669"/>
    <w:rsid w:val="0033679F"/>
    <w:rsid w:val="00336AED"/>
    <w:rsid w:val="00337F04"/>
    <w:rsid w:val="00341574"/>
    <w:rsid w:val="00345A8B"/>
    <w:rsid w:val="0034651C"/>
    <w:rsid w:val="003467AC"/>
    <w:rsid w:val="00353BC9"/>
    <w:rsid w:val="00353ED3"/>
    <w:rsid w:val="0035400C"/>
    <w:rsid w:val="003557D5"/>
    <w:rsid w:val="00357598"/>
    <w:rsid w:val="003609A6"/>
    <w:rsid w:val="00360C64"/>
    <w:rsid w:val="00360EB0"/>
    <w:rsid w:val="0036165C"/>
    <w:rsid w:val="00361B69"/>
    <w:rsid w:val="00363242"/>
    <w:rsid w:val="00363261"/>
    <w:rsid w:val="00363765"/>
    <w:rsid w:val="00364795"/>
    <w:rsid w:val="00365644"/>
    <w:rsid w:val="00365E0E"/>
    <w:rsid w:val="00366678"/>
    <w:rsid w:val="0036779A"/>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B0B"/>
    <w:rsid w:val="003A41DF"/>
    <w:rsid w:val="003A4703"/>
    <w:rsid w:val="003A49F1"/>
    <w:rsid w:val="003A6812"/>
    <w:rsid w:val="003B21BA"/>
    <w:rsid w:val="003B4592"/>
    <w:rsid w:val="003B4B7C"/>
    <w:rsid w:val="003B4C75"/>
    <w:rsid w:val="003B6F4D"/>
    <w:rsid w:val="003B7AE8"/>
    <w:rsid w:val="003C0639"/>
    <w:rsid w:val="003C0B09"/>
    <w:rsid w:val="003C0B85"/>
    <w:rsid w:val="003C292F"/>
    <w:rsid w:val="003C440C"/>
    <w:rsid w:val="003C53D2"/>
    <w:rsid w:val="003C5C57"/>
    <w:rsid w:val="003C5E8B"/>
    <w:rsid w:val="003C6A72"/>
    <w:rsid w:val="003C75E0"/>
    <w:rsid w:val="003C7848"/>
    <w:rsid w:val="003D0C46"/>
    <w:rsid w:val="003D1CA0"/>
    <w:rsid w:val="003D27B9"/>
    <w:rsid w:val="003D3189"/>
    <w:rsid w:val="003D37BB"/>
    <w:rsid w:val="003D415C"/>
    <w:rsid w:val="003D4FA6"/>
    <w:rsid w:val="003D5AE1"/>
    <w:rsid w:val="003D5D44"/>
    <w:rsid w:val="003D615B"/>
    <w:rsid w:val="003D69A9"/>
    <w:rsid w:val="003D6A5B"/>
    <w:rsid w:val="003D6E7F"/>
    <w:rsid w:val="003D7426"/>
    <w:rsid w:val="003E02BE"/>
    <w:rsid w:val="003E0CA7"/>
    <w:rsid w:val="003E3334"/>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C80"/>
    <w:rsid w:val="003F53B3"/>
    <w:rsid w:val="003F6162"/>
    <w:rsid w:val="003F62B7"/>
    <w:rsid w:val="003F6677"/>
    <w:rsid w:val="003F66F9"/>
    <w:rsid w:val="003F7D98"/>
    <w:rsid w:val="0040073A"/>
    <w:rsid w:val="00400B1B"/>
    <w:rsid w:val="00400DF3"/>
    <w:rsid w:val="00401361"/>
    <w:rsid w:val="00401459"/>
    <w:rsid w:val="0040382E"/>
    <w:rsid w:val="00403B31"/>
    <w:rsid w:val="00405729"/>
    <w:rsid w:val="004057BF"/>
    <w:rsid w:val="00406283"/>
    <w:rsid w:val="0041142C"/>
    <w:rsid w:val="00413680"/>
    <w:rsid w:val="00413A16"/>
    <w:rsid w:val="00414CE3"/>
    <w:rsid w:val="00416D45"/>
    <w:rsid w:val="00417271"/>
    <w:rsid w:val="0041781E"/>
    <w:rsid w:val="00417AD6"/>
    <w:rsid w:val="00417F3A"/>
    <w:rsid w:val="00420128"/>
    <w:rsid w:val="004216CE"/>
    <w:rsid w:val="004223D0"/>
    <w:rsid w:val="00422738"/>
    <w:rsid w:val="00422E7D"/>
    <w:rsid w:val="00423ABD"/>
    <w:rsid w:val="00423D2B"/>
    <w:rsid w:val="00426089"/>
    <w:rsid w:val="00426093"/>
    <w:rsid w:val="0042623D"/>
    <w:rsid w:val="004272BB"/>
    <w:rsid w:val="00427821"/>
    <w:rsid w:val="00427A6E"/>
    <w:rsid w:val="004301F3"/>
    <w:rsid w:val="00431AFC"/>
    <w:rsid w:val="004323C4"/>
    <w:rsid w:val="00432B83"/>
    <w:rsid w:val="00435889"/>
    <w:rsid w:val="00435AC8"/>
    <w:rsid w:val="0043611B"/>
    <w:rsid w:val="004377E8"/>
    <w:rsid w:val="004401D4"/>
    <w:rsid w:val="004402DA"/>
    <w:rsid w:val="004404C1"/>
    <w:rsid w:val="00440585"/>
    <w:rsid w:val="00440970"/>
    <w:rsid w:val="00441FD6"/>
    <w:rsid w:val="00442037"/>
    <w:rsid w:val="004427B8"/>
    <w:rsid w:val="00445BA7"/>
    <w:rsid w:val="00447917"/>
    <w:rsid w:val="00451131"/>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6B50"/>
    <w:rsid w:val="00467528"/>
    <w:rsid w:val="004675B6"/>
    <w:rsid w:val="00467CB5"/>
    <w:rsid w:val="0047111F"/>
    <w:rsid w:val="00471464"/>
    <w:rsid w:val="00472892"/>
    <w:rsid w:val="00474E67"/>
    <w:rsid w:val="00476051"/>
    <w:rsid w:val="004764F0"/>
    <w:rsid w:val="00477B34"/>
    <w:rsid w:val="00480278"/>
    <w:rsid w:val="004815AA"/>
    <w:rsid w:val="004819CD"/>
    <w:rsid w:val="004829C8"/>
    <w:rsid w:val="00486858"/>
    <w:rsid w:val="004872FC"/>
    <w:rsid w:val="00487DF0"/>
    <w:rsid w:val="00490B14"/>
    <w:rsid w:val="00490E5A"/>
    <w:rsid w:val="00491647"/>
    <w:rsid w:val="00491B62"/>
    <w:rsid w:val="00493750"/>
    <w:rsid w:val="0049375F"/>
    <w:rsid w:val="00494387"/>
    <w:rsid w:val="0049493B"/>
    <w:rsid w:val="004951DA"/>
    <w:rsid w:val="0049617B"/>
    <w:rsid w:val="00496287"/>
    <w:rsid w:val="00496313"/>
    <w:rsid w:val="004967D0"/>
    <w:rsid w:val="004969CC"/>
    <w:rsid w:val="00496D15"/>
    <w:rsid w:val="004A04D0"/>
    <w:rsid w:val="004A100E"/>
    <w:rsid w:val="004A2466"/>
    <w:rsid w:val="004A35AB"/>
    <w:rsid w:val="004A47D3"/>
    <w:rsid w:val="004A52B0"/>
    <w:rsid w:val="004A5FB2"/>
    <w:rsid w:val="004A6804"/>
    <w:rsid w:val="004A695A"/>
    <w:rsid w:val="004A6D01"/>
    <w:rsid w:val="004B0670"/>
    <w:rsid w:val="004B0E59"/>
    <w:rsid w:val="004B168F"/>
    <w:rsid w:val="004B23B2"/>
    <w:rsid w:val="004B2FF1"/>
    <w:rsid w:val="004B3694"/>
    <w:rsid w:val="004B4287"/>
    <w:rsid w:val="004B4510"/>
    <w:rsid w:val="004B5EB4"/>
    <w:rsid w:val="004C00CA"/>
    <w:rsid w:val="004C133A"/>
    <w:rsid w:val="004C28E3"/>
    <w:rsid w:val="004C3E2A"/>
    <w:rsid w:val="004C4816"/>
    <w:rsid w:val="004C5856"/>
    <w:rsid w:val="004C63CF"/>
    <w:rsid w:val="004C766E"/>
    <w:rsid w:val="004C7716"/>
    <w:rsid w:val="004D0049"/>
    <w:rsid w:val="004D0ADD"/>
    <w:rsid w:val="004D23C1"/>
    <w:rsid w:val="004D297F"/>
    <w:rsid w:val="004D4C83"/>
    <w:rsid w:val="004E0EE7"/>
    <w:rsid w:val="004E1273"/>
    <w:rsid w:val="004E20A9"/>
    <w:rsid w:val="004E28C7"/>
    <w:rsid w:val="004E3A49"/>
    <w:rsid w:val="004E4D1B"/>
    <w:rsid w:val="004E5829"/>
    <w:rsid w:val="004E7754"/>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34E5"/>
    <w:rsid w:val="00505A11"/>
    <w:rsid w:val="005065D9"/>
    <w:rsid w:val="00506864"/>
    <w:rsid w:val="00507848"/>
    <w:rsid w:val="00507D7C"/>
    <w:rsid w:val="00510FF3"/>
    <w:rsid w:val="005115F0"/>
    <w:rsid w:val="00511C5B"/>
    <w:rsid w:val="0051265C"/>
    <w:rsid w:val="0051324F"/>
    <w:rsid w:val="0051386C"/>
    <w:rsid w:val="00513F87"/>
    <w:rsid w:val="00515AB2"/>
    <w:rsid w:val="005162D7"/>
    <w:rsid w:val="00517288"/>
    <w:rsid w:val="0051735B"/>
    <w:rsid w:val="00517C1C"/>
    <w:rsid w:val="0052076B"/>
    <w:rsid w:val="0052294B"/>
    <w:rsid w:val="00523F28"/>
    <w:rsid w:val="005240F1"/>
    <w:rsid w:val="00524F53"/>
    <w:rsid w:val="005267E4"/>
    <w:rsid w:val="00526DE1"/>
    <w:rsid w:val="00527100"/>
    <w:rsid w:val="00527DD5"/>
    <w:rsid w:val="00527E5B"/>
    <w:rsid w:val="0053033B"/>
    <w:rsid w:val="00532C18"/>
    <w:rsid w:val="00532D36"/>
    <w:rsid w:val="00532E5C"/>
    <w:rsid w:val="00533027"/>
    <w:rsid w:val="005336FE"/>
    <w:rsid w:val="00537B9B"/>
    <w:rsid w:val="00542A67"/>
    <w:rsid w:val="005430F4"/>
    <w:rsid w:val="0054469E"/>
    <w:rsid w:val="00545015"/>
    <w:rsid w:val="005459D2"/>
    <w:rsid w:val="00546E06"/>
    <w:rsid w:val="005476AE"/>
    <w:rsid w:val="00547F9F"/>
    <w:rsid w:val="005500C8"/>
    <w:rsid w:val="005500DD"/>
    <w:rsid w:val="0055150C"/>
    <w:rsid w:val="00553301"/>
    <w:rsid w:val="00554F4B"/>
    <w:rsid w:val="0055521A"/>
    <w:rsid w:val="00555311"/>
    <w:rsid w:val="0055532F"/>
    <w:rsid w:val="00555978"/>
    <w:rsid w:val="005560EA"/>
    <w:rsid w:val="005575E8"/>
    <w:rsid w:val="00557844"/>
    <w:rsid w:val="00565BE1"/>
    <w:rsid w:val="005669BD"/>
    <w:rsid w:val="00566DF4"/>
    <w:rsid w:val="00566F84"/>
    <w:rsid w:val="00567C3E"/>
    <w:rsid w:val="00570635"/>
    <w:rsid w:val="00571D42"/>
    <w:rsid w:val="00573AF6"/>
    <w:rsid w:val="0057495D"/>
    <w:rsid w:val="005758D1"/>
    <w:rsid w:val="00575CC2"/>
    <w:rsid w:val="005765B8"/>
    <w:rsid w:val="00577481"/>
    <w:rsid w:val="00577F01"/>
    <w:rsid w:val="0058116A"/>
    <w:rsid w:val="005829D3"/>
    <w:rsid w:val="0058420A"/>
    <w:rsid w:val="005915A7"/>
    <w:rsid w:val="00591711"/>
    <w:rsid w:val="005965C4"/>
    <w:rsid w:val="0059664F"/>
    <w:rsid w:val="0059674B"/>
    <w:rsid w:val="00596E95"/>
    <w:rsid w:val="00597C82"/>
    <w:rsid w:val="005A0ED7"/>
    <w:rsid w:val="005A1105"/>
    <w:rsid w:val="005A232A"/>
    <w:rsid w:val="005A2A79"/>
    <w:rsid w:val="005A4268"/>
    <w:rsid w:val="005A427F"/>
    <w:rsid w:val="005A42DE"/>
    <w:rsid w:val="005A6ABE"/>
    <w:rsid w:val="005A6EFE"/>
    <w:rsid w:val="005B3BB6"/>
    <w:rsid w:val="005B46AF"/>
    <w:rsid w:val="005B5C86"/>
    <w:rsid w:val="005B607D"/>
    <w:rsid w:val="005B71E6"/>
    <w:rsid w:val="005B7B1E"/>
    <w:rsid w:val="005B7C74"/>
    <w:rsid w:val="005B7FC2"/>
    <w:rsid w:val="005C004F"/>
    <w:rsid w:val="005C02A7"/>
    <w:rsid w:val="005C1214"/>
    <w:rsid w:val="005C174F"/>
    <w:rsid w:val="005C28ED"/>
    <w:rsid w:val="005C2E48"/>
    <w:rsid w:val="005C3575"/>
    <w:rsid w:val="005C52A6"/>
    <w:rsid w:val="005C5A58"/>
    <w:rsid w:val="005C6463"/>
    <w:rsid w:val="005D0910"/>
    <w:rsid w:val="005D0C13"/>
    <w:rsid w:val="005D1340"/>
    <w:rsid w:val="005D4D69"/>
    <w:rsid w:val="005D51EA"/>
    <w:rsid w:val="005D6AB5"/>
    <w:rsid w:val="005D7BA2"/>
    <w:rsid w:val="005E06AD"/>
    <w:rsid w:val="005E078B"/>
    <w:rsid w:val="005E0A73"/>
    <w:rsid w:val="005E1C55"/>
    <w:rsid w:val="005E26AF"/>
    <w:rsid w:val="005E3477"/>
    <w:rsid w:val="005E3A8F"/>
    <w:rsid w:val="005E6F3C"/>
    <w:rsid w:val="005E70EA"/>
    <w:rsid w:val="005E757F"/>
    <w:rsid w:val="005F0B86"/>
    <w:rsid w:val="005F1622"/>
    <w:rsid w:val="005F2C57"/>
    <w:rsid w:val="005F47A7"/>
    <w:rsid w:val="005F4EE5"/>
    <w:rsid w:val="005F5114"/>
    <w:rsid w:val="005F52AE"/>
    <w:rsid w:val="005F530B"/>
    <w:rsid w:val="005F544C"/>
    <w:rsid w:val="005F59F4"/>
    <w:rsid w:val="005F6434"/>
    <w:rsid w:val="005F65D3"/>
    <w:rsid w:val="006013F9"/>
    <w:rsid w:val="00601467"/>
    <w:rsid w:val="00602C8B"/>
    <w:rsid w:val="006035A1"/>
    <w:rsid w:val="006042B2"/>
    <w:rsid w:val="0060632C"/>
    <w:rsid w:val="006076B5"/>
    <w:rsid w:val="00607736"/>
    <w:rsid w:val="00607BDC"/>
    <w:rsid w:val="00610D88"/>
    <w:rsid w:val="00611677"/>
    <w:rsid w:val="006139ED"/>
    <w:rsid w:val="006147FC"/>
    <w:rsid w:val="00614D9F"/>
    <w:rsid w:val="006171D0"/>
    <w:rsid w:val="006174B7"/>
    <w:rsid w:val="006176F4"/>
    <w:rsid w:val="00617D0E"/>
    <w:rsid w:val="00621ABB"/>
    <w:rsid w:val="00621E9B"/>
    <w:rsid w:val="006222CC"/>
    <w:rsid w:val="00623125"/>
    <w:rsid w:val="0062440B"/>
    <w:rsid w:val="00624862"/>
    <w:rsid w:val="006248C0"/>
    <w:rsid w:val="00626DB8"/>
    <w:rsid w:val="0062762D"/>
    <w:rsid w:val="00627689"/>
    <w:rsid w:val="00632143"/>
    <w:rsid w:val="006343A6"/>
    <w:rsid w:val="00634FA1"/>
    <w:rsid w:val="006351E6"/>
    <w:rsid w:val="0063563C"/>
    <w:rsid w:val="006366A0"/>
    <w:rsid w:val="00636CB9"/>
    <w:rsid w:val="00637970"/>
    <w:rsid w:val="00640D75"/>
    <w:rsid w:val="006419E4"/>
    <w:rsid w:val="0064308E"/>
    <w:rsid w:val="006432A1"/>
    <w:rsid w:val="00644DB7"/>
    <w:rsid w:val="006467BC"/>
    <w:rsid w:val="00651469"/>
    <w:rsid w:val="0065185D"/>
    <w:rsid w:val="00652C2D"/>
    <w:rsid w:val="006534C7"/>
    <w:rsid w:val="00654489"/>
    <w:rsid w:val="00654D3F"/>
    <w:rsid w:val="0065513D"/>
    <w:rsid w:val="00656E90"/>
    <w:rsid w:val="0065795B"/>
    <w:rsid w:val="00657D27"/>
    <w:rsid w:val="00660A7F"/>
    <w:rsid w:val="00661870"/>
    <w:rsid w:val="006635BB"/>
    <w:rsid w:val="00664989"/>
    <w:rsid w:val="00665191"/>
    <w:rsid w:val="00665D41"/>
    <w:rsid w:val="00666FC3"/>
    <w:rsid w:val="00667822"/>
    <w:rsid w:val="00670163"/>
    <w:rsid w:val="006717A3"/>
    <w:rsid w:val="00673C15"/>
    <w:rsid w:val="006753ED"/>
    <w:rsid w:val="0068111A"/>
    <w:rsid w:val="00681624"/>
    <w:rsid w:val="00682ECB"/>
    <w:rsid w:val="00683111"/>
    <w:rsid w:val="0068407B"/>
    <w:rsid w:val="00684F34"/>
    <w:rsid w:val="006878AF"/>
    <w:rsid w:val="00687D47"/>
    <w:rsid w:val="006915F9"/>
    <w:rsid w:val="006925CC"/>
    <w:rsid w:val="00693850"/>
    <w:rsid w:val="00696431"/>
    <w:rsid w:val="006A17D0"/>
    <w:rsid w:val="006A3174"/>
    <w:rsid w:val="006A599C"/>
    <w:rsid w:val="006A6AAA"/>
    <w:rsid w:val="006B0B22"/>
    <w:rsid w:val="006B0D95"/>
    <w:rsid w:val="006B1B2A"/>
    <w:rsid w:val="006B1B5D"/>
    <w:rsid w:val="006B5E71"/>
    <w:rsid w:val="006B719F"/>
    <w:rsid w:val="006C0727"/>
    <w:rsid w:val="006C2E30"/>
    <w:rsid w:val="006C2F76"/>
    <w:rsid w:val="006C3C2F"/>
    <w:rsid w:val="006C5920"/>
    <w:rsid w:val="006C624C"/>
    <w:rsid w:val="006C674F"/>
    <w:rsid w:val="006D0F2D"/>
    <w:rsid w:val="006D11B8"/>
    <w:rsid w:val="006D12DF"/>
    <w:rsid w:val="006D34E2"/>
    <w:rsid w:val="006D37DD"/>
    <w:rsid w:val="006D5343"/>
    <w:rsid w:val="006D5AF9"/>
    <w:rsid w:val="006D5E84"/>
    <w:rsid w:val="006D5F72"/>
    <w:rsid w:val="006D6B67"/>
    <w:rsid w:val="006D6CDF"/>
    <w:rsid w:val="006D79CA"/>
    <w:rsid w:val="006E139F"/>
    <w:rsid w:val="006E145F"/>
    <w:rsid w:val="006E2020"/>
    <w:rsid w:val="006E2453"/>
    <w:rsid w:val="006E3584"/>
    <w:rsid w:val="006E5EE1"/>
    <w:rsid w:val="006E772E"/>
    <w:rsid w:val="006F1AEE"/>
    <w:rsid w:val="006F23BB"/>
    <w:rsid w:val="006F2796"/>
    <w:rsid w:val="006F2890"/>
    <w:rsid w:val="006F32E4"/>
    <w:rsid w:val="006F3A4C"/>
    <w:rsid w:val="006F3F4D"/>
    <w:rsid w:val="006F4F6A"/>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B52"/>
    <w:rsid w:val="007202F0"/>
    <w:rsid w:val="00720CE7"/>
    <w:rsid w:val="00721E00"/>
    <w:rsid w:val="00723D91"/>
    <w:rsid w:val="00724DDB"/>
    <w:rsid w:val="00727580"/>
    <w:rsid w:val="00730060"/>
    <w:rsid w:val="0073167D"/>
    <w:rsid w:val="00731923"/>
    <w:rsid w:val="00732A32"/>
    <w:rsid w:val="00732B06"/>
    <w:rsid w:val="00734C34"/>
    <w:rsid w:val="0073559F"/>
    <w:rsid w:val="007355C5"/>
    <w:rsid w:val="007362C1"/>
    <w:rsid w:val="007362D6"/>
    <w:rsid w:val="0074052B"/>
    <w:rsid w:val="00740921"/>
    <w:rsid w:val="00741AC0"/>
    <w:rsid w:val="00741D4C"/>
    <w:rsid w:val="00742DAC"/>
    <w:rsid w:val="00743C00"/>
    <w:rsid w:val="007443E1"/>
    <w:rsid w:val="00744D45"/>
    <w:rsid w:val="00744EA3"/>
    <w:rsid w:val="00745712"/>
    <w:rsid w:val="00745B49"/>
    <w:rsid w:val="00746E12"/>
    <w:rsid w:val="00747716"/>
    <w:rsid w:val="00750146"/>
    <w:rsid w:val="007503FC"/>
    <w:rsid w:val="00750BD5"/>
    <w:rsid w:val="00751F22"/>
    <w:rsid w:val="00752DCC"/>
    <w:rsid w:val="0075586E"/>
    <w:rsid w:val="007574AD"/>
    <w:rsid w:val="00760889"/>
    <w:rsid w:val="00760CF0"/>
    <w:rsid w:val="00762A7D"/>
    <w:rsid w:val="00763650"/>
    <w:rsid w:val="00766529"/>
    <w:rsid w:val="00770572"/>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BFB"/>
    <w:rsid w:val="00780602"/>
    <w:rsid w:val="00780D34"/>
    <w:rsid w:val="007827E6"/>
    <w:rsid w:val="00782C33"/>
    <w:rsid w:val="00783378"/>
    <w:rsid w:val="007836A7"/>
    <w:rsid w:val="00783A5B"/>
    <w:rsid w:val="00784DBB"/>
    <w:rsid w:val="00786362"/>
    <w:rsid w:val="00786F14"/>
    <w:rsid w:val="007873F8"/>
    <w:rsid w:val="00790589"/>
    <w:rsid w:val="00790648"/>
    <w:rsid w:val="0079112E"/>
    <w:rsid w:val="00791EC4"/>
    <w:rsid w:val="007923C1"/>
    <w:rsid w:val="007934F1"/>
    <w:rsid w:val="0079375E"/>
    <w:rsid w:val="00793A4F"/>
    <w:rsid w:val="00793A62"/>
    <w:rsid w:val="007948B4"/>
    <w:rsid w:val="007948B8"/>
    <w:rsid w:val="007952DE"/>
    <w:rsid w:val="00797A70"/>
    <w:rsid w:val="007A0452"/>
    <w:rsid w:val="007A109A"/>
    <w:rsid w:val="007A14D6"/>
    <w:rsid w:val="007A171E"/>
    <w:rsid w:val="007A2867"/>
    <w:rsid w:val="007A446F"/>
    <w:rsid w:val="007A6079"/>
    <w:rsid w:val="007A62F4"/>
    <w:rsid w:val="007A64F1"/>
    <w:rsid w:val="007B07BF"/>
    <w:rsid w:val="007B156A"/>
    <w:rsid w:val="007B3720"/>
    <w:rsid w:val="007C171A"/>
    <w:rsid w:val="007C1A71"/>
    <w:rsid w:val="007C1CA6"/>
    <w:rsid w:val="007C5612"/>
    <w:rsid w:val="007C5664"/>
    <w:rsid w:val="007C6086"/>
    <w:rsid w:val="007C67E6"/>
    <w:rsid w:val="007C754D"/>
    <w:rsid w:val="007D2D53"/>
    <w:rsid w:val="007D36B4"/>
    <w:rsid w:val="007D6718"/>
    <w:rsid w:val="007D7DF2"/>
    <w:rsid w:val="007E05C7"/>
    <w:rsid w:val="007E0672"/>
    <w:rsid w:val="007E2E28"/>
    <w:rsid w:val="007E2E60"/>
    <w:rsid w:val="007E3FE4"/>
    <w:rsid w:val="007E47E9"/>
    <w:rsid w:val="007E4CF1"/>
    <w:rsid w:val="007E6602"/>
    <w:rsid w:val="007E69EC"/>
    <w:rsid w:val="007E6CEA"/>
    <w:rsid w:val="007E7940"/>
    <w:rsid w:val="007F0D26"/>
    <w:rsid w:val="007F0FE6"/>
    <w:rsid w:val="007F2827"/>
    <w:rsid w:val="007F2E25"/>
    <w:rsid w:val="007F51A6"/>
    <w:rsid w:val="007F6455"/>
    <w:rsid w:val="008017E5"/>
    <w:rsid w:val="00802155"/>
    <w:rsid w:val="00802463"/>
    <w:rsid w:val="00802F10"/>
    <w:rsid w:val="0080368F"/>
    <w:rsid w:val="008050EC"/>
    <w:rsid w:val="00805EAC"/>
    <w:rsid w:val="00806DEE"/>
    <w:rsid w:val="00807234"/>
    <w:rsid w:val="00807E4E"/>
    <w:rsid w:val="00812210"/>
    <w:rsid w:val="00812E15"/>
    <w:rsid w:val="0081311B"/>
    <w:rsid w:val="00813DD2"/>
    <w:rsid w:val="00814D7A"/>
    <w:rsid w:val="0081568E"/>
    <w:rsid w:val="00816368"/>
    <w:rsid w:val="00820642"/>
    <w:rsid w:val="00821009"/>
    <w:rsid w:val="00821D20"/>
    <w:rsid w:val="0082386D"/>
    <w:rsid w:val="008243BD"/>
    <w:rsid w:val="00830CC9"/>
    <w:rsid w:val="00830E73"/>
    <w:rsid w:val="00831D59"/>
    <w:rsid w:val="008336D3"/>
    <w:rsid w:val="00834483"/>
    <w:rsid w:val="008345A3"/>
    <w:rsid w:val="008424FB"/>
    <w:rsid w:val="008430BB"/>
    <w:rsid w:val="0084400A"/>
    <w:rsid w:val="00844CB0"/>
    <w:rsid w:val="00845B95"/>
    <w:rsid w:val="0084657B"/>
    <w:rsid w:val="0084679F"/>
    <w:rsid w:val="00846A14"/>
    <w:rsid w:val="00853B93"/>
    <w:rsid w:val="008546C4"/>
    <w:rsid w:val="00855C02"/>
    <w:rsid w:val="00856898"/>
    <w:rsid w:val="00860632"/>
    <w:rsid w:val="008615E6"/>
    <w:rsid w:val="00862575"/>
    <w:rsid w:val="008625D7"/>
    <w:rsid w:val="008625D8"/>
    <w:rsid w:val="00862C8E"/>
    <w:rsid w:val="00863400"/>
    <w:rsid w:val="00865FD6"/>
    <w:rsid w:val="00867D40"/>
    <w:rsid w:val="0087087D"/>
    <w:rsid w:val="00871812"/>
    <w:rsid w:val="00871EC6"/>
    <w:rsid w:val="00875C80"/>
    <w:rsid w:val="00876346"/>
    <w:rsid w:val="00876FEB"/>
    <w:rsid w:val="008801E9"/>
    <w:rsid w:val="00881317"/>
    <w:rsid w:val="00881607"/>
    <w:rsid w:val="008816D8"/>
    <w:rsid w:val="008828F2"/>
    <w:rsid w:val="0088300F"/>
    <w:rsid w:val="00883108"/>
    <w:rsid w:val="00885DF1"/>
    <w:rsid w:val="008862D3"/>
    <w:rsid w:val="00890527"/>
    <w:rsid w:val="008924E4"/>
    <w:rsid w:val="0089289E"/>
    <w:rsid w:val="00893069"/>
    <w:rsid w:val="00893E60"/>
    <w:rsid w:val="008945BA"/>
    <w:rsid w:val="0089565B"/>
    <w:rsid w:val="00896F31"/>
    <w:rsid w:val="008A069D"/>
    <w:rsid w:val="008A0E61"/>
    <w:rsid w:val="008A1743"/>
    <w:rsid w:val="008A20A6"/>
    <w:rsid w:val="008A2B3B"/>
    <w:rsid w:val="008A2B56"/>
    <w:rsid w:val="008A4C58"/>
    <w:rsid w:val="008A5FF8"/>
    <w:rsid w:val="008A6544"/>
    <w:rsid w:val="008B0768"/>
    <w:rsid w:val="008B0971"/>
    <w:rsid w:val="008B1DA0"/>
    <w:rsid w:val="008B22D7"/>
    <w:rsid w:val="008B266E"/>
    <w:rsid w:val="008B4E6F"/>
    <w:rsid w:val="008B5A70"/>
    <w:rsid w:val="008B6034"/>
    <w:rsid w:val="008B69BA"/>
    <w:rsid w:val="008B6A33"/>
    <w:rsid w:val="008B7570"/>
    <w:rsid w:val="008B7AD6"/>
    <w:rsid w:val="008C1C6A"/>
    <w:rsid w:val="008C267D"/>
    <w:rsid w:val="008C4A98"/>
    <w:rsid w:val="008C4F45"/>
    <w:rsid w:val="008C557D"/>
    <w:rsid w:val="008C6206"/>
    <w:rsid w:val="008C63DE"/>
    <w:rsid w:val="008C6850"/>
    <w:rsid w:val="008C6CF7"/>
    <w:rsid w:val="008C7834"/>
    <w:rsid w:val="008C7ECE"/>
    <w:rsid w:val="008D0147"/>
    <w:rsid w:val="008D0A07"/>
    <w:rsid w:val="008D0D6B"/>
    <w:rsid w:val="008D210F"/>
    <w:rsid w:val="008D323D"/>
    <w:rsid w:val="008D3C58"/>
    <w:rsid w:val="008D3D62"/>
    <w:rsid w:val="008D4002"/>
    <w:rsid w:val="008D400C"/>
    <w:rsid w:val="008D6E89"/>
    <w:rsid w:val="008E1609"/>
    <w:rsid w:val="008E2C5C"/>
    <w:rsid w:val="008E36DE"/>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D83"/>
    <w:rsid w:val="00917A62"/>
    <w:rsid w:val="00917E8B"/>
    <w:rsid w:val="009200F8"/>
    <w:rsid w:val="009201F9"/>
    <w:rsid w:val="0092046D"/>
    <w:rsid w:val="00920DC1"/>
    <w:rsid w:val="00921067"/>
    <w:rsid w:val="00921737"/>
    <w:rsid w:val="00921B2B"/>
    <w:rsid w:val="009227EC"/>
    <w:rsid w:val="009236FF"/>
    <w:rsid w:val="00923D59"/>
    <w:rsid w:val="009260A0"/>
    <w:rsid w:val="009261C6"/>
    <w:rsid w:val="009268F6"/>
    <w:rsid w:val="0092792E"/>
    <w:rsid w:val="009304AF"/>
    <w:rsid w:val="009315C2"/>
    <w:rsid w:val="009343DF"/>
    <w:rsid w:val="00935DBA"/>
    <w:rsid w:val="0093641D"/>
    <w:rsid w:val="0093682D"/>
    <w:rsid w:val="0093746A"/>
    <w:rsid w:val="009377EC"/>
    <w:rsid w:val="00937E87"/>
    <w:rsid w:val="00941DB4"/>
    <w:rsid w:val="00942FE6"/>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FAF"/>
    <w:rsid w:val="00954111"/>
    <w:rsid w:val="00954B12"/>
    <w:rsid w:val="0095592C"/>
    <w:rsid w:val="009559DC"/>
    <w:rsid w:val="00956795"/>
    <w:rsid w:val="00956934"/>
    <w:rsid w:val="00957FAE"/>
    <w:rsid w:val="009600D8"/>
    <w:rsid w:val="00961EB3"/>
    <w:rsid w:val="00963CAB"/>
    <w:rsid w:val="00964FE7"/>
    <w:rsid w:val="009653F6"/>
    <w:rsid w:val="009665DF"/>
    <w:rsid w:val="009670F0"/>
    <w:rsid w:val="0096771C"/>
    <w:rsid w:val="00967E76"/>
    <w:rsid w:val="009714EC"/>
    <w:rsid w:val="00972DEA"/>
    <w:rsid w:val="0097336C"/>
    <w:rsid w:val="009746D6"/>
    <w:rsid w:val="00977E26"/>
    <w:rsid w:val="00980893"/>
    <w:rsid w:val="0098108B"/>
    <w:rsid w:val="009813F0"/>
    <w:rsid w:val="00981B9D"/>
    <w:rsid w:val="00981D07"/>
    <w:rsid w:val="00981D3C"/>
    <w:rsid w:val="00982670"/>
    <w:rsid w:val="00982E28"/>
    <w:rsid w:val="009836C7"/>
    <w:rsid w:val="00985821"/>
    <w:rsid w:val="009867E5"/>
    <w:rsid w:val="009877D3"/>
    <w:rsid w:val="00990073"/>
    <w:rsid w:val="0099008E"/>
    <w:rsid w:val="009941DA"/>
    <w:rsid w:val="00995250"/>
    <w:rsid w:val="009A0D89"/>
    <w:rsid w:val="009A0EB7"/>
    <w:rsid w:val="009A1B82"/>
    <w:rsid w:val="009A2D79"/>
    <w:rsid w:val="009A40F3"/>
    <w:rsid w:val="009A4898"/>
    <w:rsid w:val="009A5BE6"/>
    <w:rsid w:val="009A6328"/>
    <w:rsid w:val="009A6756"/>
    <w:rsid w:val="009A6873"/>
    <w:rsid w:val="009A7173"/>
    <w:rsid w:val="009B00DD"/>
    <w:rsid w:val="009B0D15"/>
    <w:rsid w:val="009B2D9B"/>
    <w:rsid w:val="009B451C"/>
    <w:rsid w:val="009B4614"/>
    <w:rsid w:val="009B4DDD"/>
    <w:rsid w:val="009B5811"/>
    <w:rsid w:val="009B5B1A"/>
    <w:rsid w:val="009B6F5D"/>
    <w:rsid w:val="009B73A5"/>
    <w:rsid w:val="009B7AB8"/>
    <w:rsid w:val="009B7C58"/>
    <w:rsid w:val="009C3881"/>
    <w:rsid w:val="009C58F9"/>
    <w:rsid w:val="009C64B6"/>
    <w:rsid w:val="009C6EF5"/>
    <w:rsid w:val="009C71EE"/>
    <w:rsid w:val="009D17F4"/>
    <w:rsid w:val="009D3413"/>
    <w:rsid w:val="009D3B50"/>
    <w:rsid w:val="009D5A16"/>
    <w:rsid w:val="009D68B1"/>
    <w:rsid w:val="009E213A"/>
    <w:rsid w:val="009E27C9"/>
    <w:rsid w:val="009E4398"/>
    <w:rsid w:val="009E5BBA"/>
    <w:rsid w:val="009E7C2E"/>
    <w:rsid w:val="009F0F1B"/>
    <w:rsid w:val="009F42E6"/>
    <w:rsid w:val="009F4323"/>
    <w:rsid w:val="009F4693"/>
    <w:rsid w:val="009F47DC"/>
    <w:rsid w:val="009F566B"/>
    <w:rsid w:val="009F6786"/>
    <w:rsid w:val="009F6F67"/>
    <w:rsid w:val="009F7107"/>
    <w:rsid w:val="009F78A6"/>
    <w:rsid w:val="00A0077C"/>
    <w:rsid w:val="00A00941"/>
    <w:rsid w:val="00A00CBE"/>
    <w:rsid w:val="00A017AA"/>
    <w:rsid w:val="00A02168"/>
    <w:rsid w:val="00A02F71"/>
    <w:rsid w:val="00A04240"/>
    <w:rsid w:val="00A0522F"/>
    <w:rsid w:val="00A064E8"/>
    <w:rsid w:val="00A12803"/>
    <w:rsid w:val="00A13158"/>
    <w:rsid w:val="00A13F00"/>
    <w:rsid w:val="00A14013"/>
    <w:rsid w:val="00A14638"/>
    <w:rsid w:val="00A146C6"/>
    <w:rsid w:val="00A15009"/>
    <w:rsid w:val="00A17961"/>
    <w:rsid w:val="00A20B5E"/>
    <w:rsid w:val="00A21D8C"/>
    <w:rsid w:val="00A24019"/>
    <w:rsid w:val="00A24A3C"/>
    <w:rsid w:val="00A267FA"/>
    <w:rsid w:val="00A26C0C"/>
    <w:rsid w:val="00A2793B"/>
    <w:rsid w:val="00A30471"/>
    <w:rsid w:val="00A30F9F"/>
    <w:rsid w:val="00A311B7"/>
    <w:rsid w:val="00A31BC6"/>
    <w:rsid w:val="00A3279B"/>
    <w:rsid w:val="00A32ED6"/>
    <w:rsid w:val="00A37979"/>
    <w:rsid w:val="00A40F72"/>
    <w:rsid w:val="00A41EDD"/>
    <w:rsid w:val="00A42744"/>
    <w:rsid w:val="00A43E21"/>
    <w:rsid w:val="00A440D0"/>
    <w:rsid w:val="00A44FF1"/>
    <w:rsid w:val="00A450AB"/>
    <w:rsid w:val="00A4559C"/>
    <w:rsid w:val="00A4578E"/>
    <w:rsid w:val="00A502EA"/>
    <w:rsid w:val="00A505B1"/>
    <w:rsid w:val="00A51FD9"/>
    <w:rsid w:val="00A52228"/>
    <w:rsid w:val="00A53207"/>
    <w:rsid w:val="00A54CD3"/>
    <w:rsid w:val="00A57693"/>
    <w:rsid w:val="00A5788A"/>
    <w:rsid w:val="00A609BF"/>
    <w:rsid w:val="00A60ACD"/>
    <w:rsid w:val="00A60F76"/>
    <w:rsid w:val="00A626F8"/>
    <w:rsid w:val="00A640BF"/>
    <w:rsid w:val="00A707B9"/>
    <w:rsid w:val="00A71037"/>
    <w:rsid w:val="00A7163A"/>
    <w:rsid w:val="00A71A1A"/>
    <w:rsid w:val="00A73476"/>
    <w:rsid w:val="00A74B94"/>
    <w:rsid w:val="00A74E2E"/>
    <w:rsid w:val="00A75277"/>
    <w:rsid w:val="00A75F89"/>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10C4"/>
    <w:rsid w:val="00A913A7"/>
    <w:rsid w:val="00A9203D"/>
    <w:rsid w:val="00A939E9"/>
    <w:rsid w:val="00A94FE5"/>
    <w:rsid w:val="00A95320"/>
    <w:rsid w:val="00A95AB4"/>
    <w:rsid w:val="00A974F3"/>
    <w:rsid w:val="00A97ACE"/>
    <w:rsid w:val="00AA099B"/>
    <w:rsid w:val="00AA0CBD"/>
    <w:rsid w:val="00AA1354"/>
    <w:rsid w:val="00AA1E7C"/>
    <w:rsid w:val="00AA2BB2"/>
    <w:rsid w:val="00AA4076"/>
    <w:rsid w:val="00AA427C"/>
    <w:rsid w:val="00AA5031"/>
    <w:rsid w:val="00AA74AC"/>
    <w:rsid w:val="00AA7D69"/>
    <w:rsid w:val="00AB0806"/>
    <w:rsid w:val="00AB15FE"/>
    <w:rsid w:val="00AB1BCF"/>
    <w:rsid w:val="00AB20A4"/>
    <w:rsid w:val="00AB2A09"/>
    <w:rsid w:val="00AB2D63"/>
    <w:rsid w:val="00AB6C9D"/>
    <w:rsid w:val="00AB7D1B"/>
    <w:rsid w:val="00AB7DA4"/>
    <w:rsid w:val="00AC0816"/>
    <w:rsid w:val="00AC095A"/>
    <w:rsid w:val="00AC0C51"/>
    <w:rsid w:val="00AC11E4"/>
    <w:rsid w:val="00AC238D"/>
    <w:rsid w:val="00AC2D55"/>
    <w:rsid w:val="00AC4B17"/>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B4F"/>
    <w:rsid w:val="00AE7AC0"/>
    <w:rsid w:val="00AE7EE5"/>
    <w:rsid w:val="00AF198F"/>
    <w:rsid w:val="00AF489B"/>
    <w:rsid w:val="00B01427"/>
    <w:rsid w:val="00B0297A"/>
    <w:rsid w:val="00B02FE8"/>
    <w:rsid w:val="00B054B4"/>
    <w:rsid w:val="00B058C5"/>
    <w:rsid w:val="00B059A3"/>
    <w:rsid w:val="00B05AF2"/>
    <w:rsid w:val="00B064F3"/>
    <w:rsid w:val="00B07468"/>
    <w:rsid w:val="00B11337"/>
    <w:rsid w:val="00B11A14"/>
    <w:rsid w:val="00B13640"/>
    <w:rsid w:val="00B1504A"/>
    <w:rsid w:val="00B16697"/>
    <w:rsid w:val="00B1797E"/>
    <w:rsid w:val="00B20A12"/>
    <w:rsid w:val="00B20B2C"/>
    <w:rsid w:val="00B21E3A"/>
    <w:rsid w:val="00B232F0"/>
    <w:rsid w:val="00B23775"/>
    <w:rsid w:val="00B25215"/>
    <w:rsid w:val="00B260B7"/>
    <w:rsid w:val="00B2669E"/>
    <w:rsid w:val="00B332CF"/>
    <w:rsid w:val="00B33DC6"/>
    <w:rsid w:val="00B3410F"/>
    <w:rsid w:val="00B362B5"/>
    <w:rsid w:val="00B36328"/>
    <w:rsid w:val="00B36E80"/>
    <w:rsid w:val="00B419D1"/>
    <w:rsid w:val="00B43B82"/>
    <w:rsid w:val="00B473A8"/>
    <w:rsid w:val="00B47F3F"/>
    <w:rsid w:val="00B50E32"/>
    <w:rsid w:val="00B5102A"/>
    <w:rsid w:val="00B51BA4"/>
    <w:rsid w:val="00B52BAD"/>
    <w:rsid w:val="00B549BA"/>
    <w:rsid w:val="00B56F86"/>
    <w:rsid w:val="00B57783"/>
    <w:rsid w:val="00B57A19"/>
    <w:rsid w:val="00B612E0"/>
    <w:rsid w:val="00B63AC8"/>
    <w:rsid w:val="00B63C2F"/>
    <w:rsid w:val="00B65C57"/>
    <w:rsid w:val="00B666B1"/>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EB5"/>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4853"/>
    <w:rsid w:val="00BB53F7"/>
    <w:rsid w:val="00BB5D16"/>
    <w:rsid w:val="00BB6289"/>
    <w:rsid w:val="00BB706E"/>
    <w:rsid w:val="00BC053A"/>
    <w:rsid w:val="00BC1EEE"/>
    <w:rsid w:val="00BC335E"/>
    <w:rsid w:val="00BC6506"/>
    <w:rsid w:val="00BC65B6"/>
    <w:rsid w:val="00BD0166"/>
    <w:rsid w:val="00BD0F93"/>
    <w:rsid w:val="00BD3207"/>
    <w:rsid w:val="00BD3943"/>
    <w:rsid w:val="00BD4CCB"/>
    <w:rsid w:val="00BD52C4"/>
    <w:rsid w:val="00BD5572"/>
    <w:rsid w:val="00BD6009"/>
    <w:rsid w:val="00BD6A85"/>
    <w:rsid w:val="00BD6FB0"/>
    <w:rsid w:val="00BD783D"/>
    <w:rsid w:val="00BD7C3F"/>
    <w:rsid w:val="00BD7EC2"/>
    <w:rsid w:val="00BE01CA"/>
    <w:rsid w:val="00BE0C16"/>
    <w:rsid w:val="00BE1B60"/>
    <w:rsid w:val="00BE1E8E"/>
    <w:rsid w:val="00BE2D90"/>
    <w:rsid w:val="00BE3750"/>
    <w:rsid w:val="00BE4716"/>
    <w:rsid w:val="00BE5A61"/>
    <w:rsid w:val="00BE5C8B"/>
    <w:rsid w:val="00BE68C2"/>
    <w:rsid w:val="00BE7A36"/>
    <w:rsid w:val="00BF032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5D73"/>
    <w:rsid w:val="00C07C6C"/>
    <w:rsid w:val="00C1013D"/>
    <w:rsid w:val="00C10A5E"/>
    <w:rsid w:val="00C10F11"/>
    <w:rsid w:val="00C10FA4"/>
    <w:rsid w:val="00C11DB7"/>
    <w:rsid w:val="00C124B5"/>
    <w:rsid w:val="00C12508"/>
    <w:rsid w:val="00C13388"/>
    <w:rsid w:val="00C13892"/>
    <w:rsid w:val="00C143D2"/>
    <w:rsid w:val="00C154C3"/>
    <w:rsid w:val="00C1568F"/>
    <w:rsid w:val="00C165A2"/>
    <w:rsid w:val="00C16C6F"/>
    <w:rsid w:val="00C17A65"/>
    <w:rsid w:val="00C21E2C"/>
    <w:rsid w:val="00C22552"/>
    <w:rsid w:val="00C233FB"/>
    <w:rsid w:val="00C23953"/>
    <w:rsid w:val="00C2510E"/>
    <w:rsid w:val="00C25520"/>
    <w:rsid w:val="00C2577C"/>
    <w:rsid w:val="00C260F5"/>
    <w:rsid w:val="00C26790"/>
    <w:rsid w:val="00C271DA"/>
    <w:rsid w:val="00C27B1D"/>
    <w:rsid w:val="00C30359"/>
    <w:rsid w:val="00C31D2D"/>
    <w:rsid w:val="00C32DA2"/>
    <w:rsid w:val="00C33561"/>
    <w:rsid w:val="00C33D3D"/>
    <w:rsid w:val="00C3555B"/>
    <w:rsid w:val="00C35DC3"/>
    <w:rsid w:val="00C4040B"/>
    <w:rsid w:val="00C41935"/>
    <w:rsid w:val="00C419DF"/>
    <w:rsid w:val="00C42577"/>
    <w:rsid w:val="00C42A1B"/>
    <w:rsid w:val="00C43B48"/>
    <w:rsid w:val="00C44F82"/>
    <w:rsid w:val="00C4565C"/>
    <w:rsid w:val="00C45B76"/>
    <w:rsid w:val="00C464AD"/>
    <w:rsid w:val="00C5289C"/>
    <w:rsid w:val="00C544C7"/>
    <w:rsid w:val="00C54BCD"/>
    <w:rsid w:val="00C54D06"/>
    <w:rsid w:val="00C55006"/>
    <w:rsid w:val="00C55555"/>
    <w:rsid w:val="00C556BE"/>
    <w:rsid w:val="00C57BC1"/>
    <w:rsid w:val="00C60EB7"/>
    <w:rsid w:val="00C6164D"/>
    <w:rsid w:val="00C6196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5009"/>
    <w:rsid w:val="00C77A9C"/>
    <w:rsid w:val="00C77BBE"/>
    <w:rsid w:val="00C80851"/>
    <w:rsid w:val="00C81DBA"/>
    <w:rsid w:val="00C82D24"/>
    <w:rsid w:val="00C83B9A"/>
    <w:rsid w:val="00C84FE0"/>
    <w:rsid w:val="00C90CF9"/>
    <w:rsid w:val="00C93542"/>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21DA"/>
    <w:rsid w:val="00CC5151"/>
    <w:rsid w:val="00CC5220"/>
    <w:rsid w:val="00CC5C4F"/>
    <w:rsid w:val="00CC644F"/>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6E7"/>
    <w:rsid w:val="00CF2520"/>
    <w:rsid w:val="00CF2DA4"/>
    <w:rsid w:val="00CF2FE9"/>
    <w:rsid w:val="00CF41A8"/>
    <w:rsid w:val="00CF4D88"/>
    <w:rsid w:val="00CF50A3"/>
    <w:rsid w:val="00CF533B"/>
    <w:rsid w:val="00CF69AE"/>
    <w:rsid w:val="00D009A6"/>
    <w:rsid w:val="00D00C75"/>
    <w:rsid w:val="00D029E5"/>
    <w:rsid w:val="00D04D84"/>
    <w:rsid w:val="00D04E9D"/>
    <w:rsid w:val="00D0576F"/>
    <w:rsid w:val="00D05F3F"/>
    <w:rsid w:val="00D11C42"/>
    <w:rsid w:val="00D124CF"/>
    <w:rsid w:val="00D127B6"/>
    <w:rsid w:val="00D12C32"/>
    <w:rsid w:val="00D14FF7"/>
    <w:rsid w:val="00D15926"/>
    <w:rsid w:val="00D17837"/>
    <w:rsid w:val="00D221B4"/>
    <w:rsid w:val="00D23228"/>
    <w:rsid w:val="00D24055"/>
    <w:rsid w:val="00D24D1E"/>
    <w:rsid w:val="00D24F09"/>
    <w:rsid w:val="00D255DC"/>
    <w:rsid w:val="00D2587B"/>
    <w:rsid w:val="00D328A7"/>
    <w:rsid w:val="00D338D1"/>
    <w:rsid w:val="00D341F7"/>
    <w:rsid w:val="00D3575E"/>
    <w:rsid w:val="00D36319"/>
    <w:rsid w:val="00D36844"/>
    <w:rsid w:val="00D369A1"/>
    <w:rsid w:val="00D36B4E"/>
    <w:rsid w:val="00D36B60"/>
    <w:rsid w:val="00D40329"/>
    <w:rsid w:val="00D4436C"/>
    <w:rsid w:val="00D447E5"/>
    <w:rsid w:val="00D44AE8"/>
    <w:rsid w:val="00D45C99"/>
    <w:rsid w:val="00D47001"/>
    <w:rsid w:val="00D477A7"/>
    <w:rsid w:val="00D52BD7"/>
    <w:rsid w:val="00D54912"/>
    <w:rsid w:val="00D56D9A"/>
    <w:rsid w:val="00D57031"/>
    <w:rsid w:val="00D614CB"/>
    <w:rsid w:val="00D61EB6"/>
    <w:rsid w:val="00D61FBB"/>
    <w:rsid w:val="00D623C1"/>
    <w:rsid w:val="00D629B9"/>
    <w:rsid w:val="00D644C9"/>
    <w:rsid w:val="00D65C9F"/>
    <w:rsid w:val="00D676B0"/>
    <w:rsid w:val="00D67D6B"/>
    <w:rsid w:val="00D70FF9"/>
    <w:rsid w:val="00D714A3"/>
    <w:rsid w:val="00D717C0"/>
    <w:rsid w:val="00D734E5"/>
    <w:rsid w:val="00D75170"/>
    <w:rsid w:val="00D75370"/>
    <w:rsid w:val="00D75403"/>
    <w:rsid w:val="00D758CA"/>
    <w:rsid w:val="00D75904"/>
    <w:rsid w:val="00D761B1"/>
    <w:rsid w:val="00D77C95"/>
    <w:rsid w:val="00D814A6"/>
    <w:rsid w:val="00D81582"/>
    <w:rsid w:val="00D817B6"/>
    <w:rsid w:val="00D82134"/>
    <w:rsid w:val="00D826C6"/>
    <w:rsid w:val="00D839B0"/>
    <w:rsid w:val="00D855FD"/>
    <w:rsid w:val="00D87E45"/>
    <w:rsid w:val="00D9012E"/>
    <w:rsid w:val="00D904AF"/>
    <w:rsid w:val="00D907FA"/>
    <w:rsid w:val="00D911B3"/>
    <w:rsid w:val="00D92700"/>
    <w:rsid w:val="00D9374D"/>
    <w:rsid w:val="00D943F0"/>
    <w:rsid w:val="00D94D9D"/>
    <w:rsid w:val="00D96210"/>
    <w:rsid w:val="00D96A48"/>
    <w:rsid w:val="00D97798"/>
    <w:rsid w:val="00D97A26"/>
    <w:rsid w:val="00DA1083"/>
    <w:rsid w:val="00DA1B53"/>
    <w:rsid w:val="00DA397E"/>
    <w:rsid w:val="00DA6436"/>
    <w:rsid w:val="00DA6825"/>
    <w:rsid w:val="00DA7075"/>
    <w:rsid w:val="00DA7108"/>
    <w:rsid w:val="00DB0A59"/>
    <w:rsid w:val="00DB1700"/>
    <w:rsid w:val="00DB28A4"/>
    <w:rsid w:val="00DB3953"/>
    <w:rsid w:val="00DB5229"/>
    <w:rsid w:val="00DB53E0"/>
    <w:rsid w:val="00DB6057"/>
    <w:rsid w:val="00DB66E1"/>
    <w:rsid w:val="00DC3D92"/>
    <w:rsid w:val="00DC5A7B"/>
    <w:rsid w:val="00DC7532"/>
    <w:rsid w:val="00DD0573"/>
    <w:rsid w:val="00DD0742"/>
    <w:rsid w:val="00DD0F75"/>
    <w:rsid w:val="00DD1D82"/>
    <w:rsid w:val="00DD25F1"/>
    <w:rsid w:val="00DD3ED9"/>
    <w:rsid w:val="00DD5839"/>
    <w:rsid w:val="00DD7017"/>
    <w:rsid w:val="00DD79AD"/>
    <w:rsid w:val="00DE1790"/>
    <w:rsid w:val="00DE2515"/>
    <w:rsid w:val="00DE50F7"/>
    <w:rsid w:val="00DE5A0B"/>
    <w:rsid w:val="00DE6DF8"/>
    <w:rsid w:val="00DE73E3"/>
    <w:rsid w:val="00DF1B0C"/>
    <w:rsid w:val="00DF37E2"/>
    <w:rsid w:val="00DF4B15"/>
    <w:rsid w:val="00DF6BDD"/>
    <w:rsid w:val="00DF72A5"/>
    <w:rsid w:val="00DF7E01"/>
    <w:rsid w:val="00E010B9"/>
    <w:rsid w:val="00E02747"/>
    <w:rsid w:val="00E02AB3"/>
    <w:rsid w:val="00E0319A"/>
    <w:rsid w:val="00E0427B"/>
    <w:rsid w:val="00E043BF"/>
    <w:rsid w:val="00E05080"/>
    <w:rsid w:val="00E052AB"/>
    <w:rsid w:val="00E0691E"/>
    <w:rsid w:val="00E10310"/>
    <w:rsid w:val="00E10ADC"/>
    <w:rsid w:val="00E10D45"/>
    <w:rsid w:val="00E11A11"/>
    <w:rsid w:val="00E11A14"/>
    <w:rsid w:val="00E14B35"/>
    <w:rsid w:val="00E150B6"/>
    <w:rsid w:val="00E15134"/>
    <w:rsid w:val="00E157C4"/>
    <w:rsid w:val="00E16699"/>
    <w:rsid w:val="00E16746"/>
    <w:rsid w:val="00E173BB"/>
    <w:rsid w:val="00E17B10"/>
    <w:rsid w:val="00E20D32"/>
    <w:rsid w:val="00E21D5B"/>
    <w:rsid w:val="00E23B4D"/>
    <w:rsid w:val="00E25C91"/>
    <w:rsid w:val="00E2638B"/>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E00"/>
    <w:rsid w:val="00E75015"/>
    <w:rsid w:val="00E755E6"/>
    <w:rsid w:val="00E75DE3"/>
    <w:rsid w:val="00E766B3"/>
    <w:rsid w:val="00E801D2"/>
    <w:rsid w:val="00E80422"/>
    <w:rsid w:val="00E82DE0"/>
    <w:rsid w:val="00E83952"/>
    <w:rsid w:val="00E83A9E"/>
    <w:rsid w:val="00E845EF"/>
    <w:rsid w:val="00E854B1"/>
    <w:rsid w:val="00E859A7"/>
    <w:rsid w:val="00E85ADC"/>
    <w:rsid w:val="00E8646B"/>
    <w:rsid w:val="00E867D1"/>
    <w:rsid w:val="00E87763"/>
    <w:rsid w:val="00E87A73"/>
    <w:rsid w:val="00E90641"/>
    <w:rsid w:val="00E90727"/>
    <w:rsid w:val="00E90728"/>
    <w:rsid w:val="00E9106B"/>
    <w:rsid w:val="00E9228E"/>
    <w:rsid w:val="00E922FB"/>
    <w:rsid w:val="00E925DD"/>
    <w:rsid w:val="00E93797"/>
    <w:rsid w:val="00E94ABB"/>
    <w:rsid w:val="00E962B6"/>
    <w:rsid w:val="00E9697F"/>
    <w:rsid w:val="00E96EE0"/>
    <w:rsid w:val="00E97C60"/>
    <w:rsid w:val="00EA188E"/>
    <w:rsid w:val="00EA2421"/>
    <w:rsid w:val="00EA4DF0"/>
    <w:rsid w:val="00EA50F5"/>
    <w:rsid w:val="00EA5A21"/>
    <w:rsid w:val="00EA5AE8"/>
    <w:rsid w:val="00EA6241"/>
    <w:rsid w:val="00EA6B47"/>
    <w:rsid w:val="00EB0BBE"/>
    <w:rsid w:val="00EB161B"/>
    <w:rsid w:val="00EB1CF4"/>
    <w:rsid w:val="00EB2A3A"/>
    <w:rsid w:val="00EB2CD0"/>
    <w:rsid w:val="00EB30F6"/>
    <w:rsid w:val="00EB4434"/>
    <w:rsid w:val="00EB4B4F"/>
    <w:rsid w:val="00EB6594"/>
    <w:rsid w:val="00EC02EB"/>
    <w:rsid w:val="00EC0A6E"/>
    <w:rsid w:val="00EC0D3A"/>
    <w:rsid w:val="00EC1252"/>
    <w:rsid w:val="00EC159C"/>
    <w:rsid w:val="00EC2529"/>
    <w:rsid w:val="00EC2CD2"/>
    <w:rsid w:val="00EC3704"/>
    <w:rsid w:val="00EC58AD"/>
    <w:rsid w:val="00ED145C"/>
    <w:rsid w:val="00ED21CB"/>
    <w:rsid w:val="00ED6362"/>
    <w:rsid w:val="00EE0058"/>
    <w:rsid w:val="00EE1807"/>
    <w:rsid w:val="00EE20CC"/>
    <w:rsid w:val="00EE3384"/>
    <w:rsid w:val="00EE3E02"/>
    <w:rsid w:val="00EE5721"/>
    <w:rsid w:val="00EE61E8"/>
    <w:rsid w:val="00EE7ED2"/>
    <w:rsid w:val="00EF144B"/>
    <w:rsid w:val="00EF164A"/>
    <w:rsid w:val="00EF1E58"/>
    <w:rsid w:val="00EF247E"/>
    <w:rsid w:val="00EF289A"/>
    <w:rsid w:val="00EF3A18"/>
    <w:rsid w:val="00EF4E78"/>
    <w:rsid w:val="00F00537"/>
    <w:rsid w:val="00F00CD4"/>
    <w:rsid w:val="00F011A9"/>
    <w:rsid w:val="00F0122A"/>
    <w:rsid w:val="00F01DE6"/>
    <w:rsid w:val="00F03287"/>
    <w:rsid w:val="00F03645"/>
    <w:rsid w:val="00F04210"/>
    <w:rsid w:val="00F04911"/>
    <w:rsid w:val="00F04D2B"/>
    <w:rsid w:val="00F05036"/>
    <w:rsid w:val="00F0503F"/>
    <w:rsid w:val="00F10778"/>
    <w:rsid w:val="00F126B1"/>
    <w:rsid w:val="00F12C36"/>
    <w:rsid w:val="00F141B3"/>
    <w:rsid w:val="00F14878"/>
    <w:rsid w:val="00F149AC"/>
    <w:rsid w:val="00F155CE"/>
    <w:rsid w:val="00F155EB"/>
    <w:rsid w:val="00F17F1E"/>
    <w:rsid w:val="00F2380D"/>
    <w:rsid w:val="00F24542"/>
    <w:rsid w:val="00F24813"/>
    <w:rsid w:val="00F25912"/>
    <w:rsid w:val="00F27268"/>
    <w:rsid w:val="00F33A17"/>
    <w:rsid w:val="00F37A27"/>
    <w:rsid w:val="00F40426"/>
    <w:rsid w:val="00F41406"/>
    <w:rsid w:val="00F41641"/>
    <w:rsid w:val="00F41D2E"/>
    <w:rsid w:val="00F427C1"/>
    <w:rsid w:val="00F43ADF"/>
    <w:rsid w:val="00F43E7C"/>
    <w:rsid w:val="00F4472A"/>
    <w:rsid w:val="00F44D0F"/>
    <w:rsid w:val="00F45CDC"/>
    <w:rsid w:val="00F47391"/>
    <w:rsid w:val="00F5331D"/>
    <w:rsid w:val="00F57301"/>
    <w:rsid w:val="00F605C6"/>
    <w:rsid w:val="00F60831"/>
    <w:rsid w:val="00F610A5"/>
    <w:rsid w:val="00F61D32"/>
    <w:rsid w:val="00F639BA"/>
    <w:rsid w:val="00F64011"/>
    <w:rsid w:val="00F64D61"/>
    <w:rsid w:val="00F64E57"/>
    <w:rsid w:val="00F65F30"/>
    <w:rsid w:val="00F65FB1"/>
    <w:rsid w:val="00F7108B"/>
    <w:rsid w:val="00F7140A"/>
    <w:rsid w:val="00F73419"/>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3057"/>
    <w:rsid w:val="00F95180"/>
    <w:rsid w:val="00F95F82"/>
    <w:rsid w:val="00F9626C"/>
    <w:rsid w:val="00F964F4"/>
    <w:rsid w:val="00F9652C"/>
    <w:rsid w:val="00F97A1E"/>
    <w:rsid w:val="00F97D56"/>
    <w:rsid w:val="00FA0005"/>
    <w:rsid w:val="00FA01ED"/>
    <w:rsid w:val="00FA0E22"/>
    <w:rsid w:val="00FA0F92"/>
    <w:rsid w:val="00FA3A63"/>
    <w:rsid w:val="00FA3DA5"/>
    <w:rsid w:val="00FA6AF3"/>
    <w:rsid w:val="00FA790C"/>
    <w:rsid w:val="00FB0634"/>
    <w:rsid w:val="00FB0ED8"/>
    <w:rsid w:val="00FB1FB1"/>
    <w:rsid w:val="00FB3D19"/>
    <w:rsid w:val="00FB3F77"/>
    <w:rsid w:val="00FB4072"/>
    <w:rsid w:val="00FB5BD0"/>
    <w:rsid w:val="00FB6212"/>
    <w:rsid w:val="00FB6949"/>
    <w:rsid w:val="00FC282B"/>
    <w:rsid w:val="00FC44A7"/>
    <w:rsid w:val="00FC46ED"/>
    <w:rsid w:val="00FC4926"/>
    <w:rsid w:val="00FC49BB"/>
    <w:rsid w:val="00FC59E7"/>
    <w:rsid w:val="00FC6C0F"/>
    <w:rsid w:val="00FD0481"/>
    <w:rsid w:val="00FD146E"/>
    <w:rsid w:val="00FD15F5"/>
    <w:rsid w:val="00FD1B4D"/>
    <w:rsid w:val="00FD2AA1"/>
    <w:rsid w:val="00FD32D4"/>
    <w:rsid w:val="00FD4AC4"/>
    <w:rsid w:val="00FD573A"/>
    <w:rsid w:val="00FD5832"/>
    <w:rsid w:val="00FD632A"/>
    <w:rsid w:val="00FD7CB4"/>
    <w:rsid w:val="00FE0085"/>
    <w:rsid w:val="00FE2029"/>
    <w:rsid w:val="00FE33A4"/>
    <w:rsid w:val="00FE3B30"/>
    <w:rsid w:val="00FE4EFE"/>
    <w:rsid w:val="00FE6447"/>
    <w:rsid w:val="00FE652E"/>
    <w:rsid w:val="00FE7E27"/>
    <w:rsid w:val="00FF33DB"/>
    <w:rsid w:val="00FF447E"/>
    <w:rsid w:val="00FF51AC"/>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image" Target="media/image1.pn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7.emf"/><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image" Target="media/image3.pn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6.emf"/><Relationship Id="rId32" Type="http://schemas.openxmlformats.org/officeDocument/2006/relationships/image" Target="media/image14.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6.png"/><Relationship Id="rId28" Type="http://schemas.openxmlformats.org/officeDocument/2006/relationships/image" Target="media/image10.emf"/><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1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5.png"/><Relationship Id="rId27" Type="http://schemas.openxmlformats.org/officeDocument/2006/relationships/image" Target="media/image9.emf"/><Relationship Id="rId30" Type="http://schemas.openxmlformats.org/officeDocument/2006/relationships/image" Target="media/image12.png"/><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13</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25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117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10</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106</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75</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61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73</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32</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35</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56</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74</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89</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76</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27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33</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107</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34</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29</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26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68</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99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121</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119</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120</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39</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122</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91</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113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90</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77</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15</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80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116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51</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18</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101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53</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47</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19</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36</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16</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20</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102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30</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72</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81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52</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8</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11</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12</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17</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21</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23</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24</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28</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31</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38</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37</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97</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22</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100</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9</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98</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40</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41</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42</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43</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44</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45</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46</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48</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49</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50</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54</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55</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57</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58</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59</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60</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62</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63</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64</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65</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66</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67</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70</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71</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78</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79</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82</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83</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88</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92</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93</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94</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95</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96</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103</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104</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105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108</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109</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110</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111</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112</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114</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115</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118</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123</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124</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125</b:RefOrder>
  </b:Source>
</b:Sources>
</file>

<file path=customXml/itemProps1.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2.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012017-80A5-412D-9F56-CCAEA309A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1941</TotalTime>
  <Pages>1</Pages>
  <Words>31569</Words>
  <Characters>179945</Characters>
  <Application>Microsoft Office Word</Application>
  <DocSecurity>0</DocSecurity>
  <Lines>1499</Lines>
  <Paragraphs>422</Paragraphs>
  <ScaleCrop>false</ScaleCrop>
  <HeadingPairs>
    <vt:vector size="2" baseType="variant">
      <vt:variant>
        <vt:lpstr>Title</vt:lpstr>
      </vt:variant>
      <vt:variant>
        <vt:i4>1</vt:i4>
      </vt:variant>
    </vt:vector>
  </HeadingPairs>
  <TitlesOfParts>
    <vt:vector size="1" baseType="lpstr">
      <vt:lpstr>20/0566r33</vt:lpstr>
    </vt:vector>
  </TitlesOfParts>
  <Company>Intel</Company>
  <LinksUpToDate>false</LinksUpToDate>
  <CharactersWithSpaces>211092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20/0566r34</dc:title>
  <dc:subject>TGac Spec Framework</dc:subject>
  <dc:creator>Robert Stacey;Edward Au</dc:creator>
  <cp:keywords>Compendium of straw polls and potential changes to the Specification Framework Document</cp:keywords>
  <dc:description/>
  <cp:lastModifiedBy>Edward Au</cp:lastModifiedBy>
  <cp:revision>4</cp:revision>
  <cp:lastPrinted>2014-06-04T16:31:00Z</cp:lastPrinted>
  <dcterms:created xsi:type="dcterms:W3CDTF">2020-05-31T22:20:00Z</dcterms:created>
  <dcterms:modified xsi:type="dcterms:W3CDTF">2020-06-27T19:32:00Z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